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46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995"/>
        <w:gridCol w:w="990"/>
        <w:gridCol w:w="900"/>
        <w:gridCol w:w="900"/>
        <w:gridCol w:w="900"/>
        <w:gridCol w:w="900"/>
      </w:tblGrid>
      <w:tr w:rsidR="00C35AF9" w:rsidRPr="00256CE0" w14:paraId="0A708722" w14:textId="77777777" w:rsidTr="00BE37E1">
        <w:trPr>
          <w:trHeight w:val="315"/>
        </w:trPr>
        <w:tc>
          <w:tcPr>
            <w:tcW w:w="84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72197" w14:textId="0069B566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Cuadro 2.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Desempeño </w:t>
            </w:r>
            <w:bookmarkStart w:id="0" w:name="_GoBack"/>
            <w:bookmarkEnd w:id="0"/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Fiscal de Pernambuco 2011-2016 (% del PIB)</w:t>
            </w:r>
          </w:p>
        </w:tc>
      </w:tr>
      <w:tr w:rsidR="00C35AF9" w:rsidRPr="00256CE0" w14:paraId="296A0598" w14:textId="77777777" w:rsidTr="00BE37E1">
        <w:trPr>
          <w:trHeight w:val="315"/>
        </w:trPr>
        <w:tc>
          <w:tcPr>
            <w:tcW w:w="287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FCDEB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Indicadores / Año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F8271C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012BDA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2012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FBF308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A75385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3BF87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B7133E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2016</w:t>
            </w:r>
          </w:p>
        </w:tc>
      </w:tr>
      <w:tr w:rsidR="00C35AF9" w:rsidRPr="00256CE0" w14:paraId="43FCAD5F" w14:textId="77777777" w:rsidTr="00BE37E1">
        <w:trPr>
          <w:trHeight w:val="161"/>
        </w:trPr>
        <w:tc>
          <w:tcPr>
            <w:tcW w:w="2875" w:type="dxa"/>
            <w:shd w:val="clear" w:color="auto" w:fill="D9D9D9" w:themeFill="background1" w:themeFillShade="D9"/>
          </w:tcPr>
          <w:p w14:paraId="63656A6A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>1. Ingresos Totales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  <w:hideMark/>
          </w:tcPr>
          <w:p w14:paraId="44B04850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34.02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39D2FCCE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35.48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6E393935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35.12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2454A64F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29.39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E7CE88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25.21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78F0ABD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23.60</w:t>
            </w:r>
          </w:p>
        </w:tc>
      </w:tr>
      <w:tr w:rsidR="00C35AF9" w:rsidRPr="00256CE0" w14:paraId="5B794C20" w14:textId="77777777" w:rsidTr="00BE37E1">
        <w:trPr>
          <w:trHeight w:val="197"/>
        </w:trPr>
        <w:tc>
          <w:tcPr>
            <w:tcW w:w="2875" w:type="dxa"/>
            <w:shd w:val="clear" w:color="auto" w:fill="D9D9D9" w:themeFill="background1" w:themeFillShade="D9"/>
          </w:tcPr>
          <w:p w14:paraId="4F93E8C2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1.1 Ingresos Tributarios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  <w:hideMark/>
          </w:tcPr>
          <w:p w14:paraId="78552CBF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17.86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76A28628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17.24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401A697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16.85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E60C4A6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15.04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4164ED5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13.63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7F13489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12.71</w:t>
            </w:r>
          </w:p>
        </w:tc>
      </w:tr>
      <w:tr w:rsidR="00C35AF9" w:rsidRPr="00256CE0" w14:paraId="151FADD7" w14:textId="77777777" w:rsidTr="00BE37E1">
        <w:trPr>
          <w:trHeight w:val="134"/>
        </w:trPr>
        <w:tc>
          <w:tcPr>
            <w:tcW w:w="2875" w:type="dxa"/>
            <w:shd w:val="clear" w:color="auto" w:fill="D9D9D9" w:themeFill="background1" w:themeFillShade="D9"/>
          </w:tcPr>
          <w:p w14:paraId="576A5817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 1.1.1 ICMS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  <w:hideMark/>
          </w:tcPr>
          <w:p w14:paraId="25C25CD9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15.57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2C70B94A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14.87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7B811828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14.47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2288B34A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12.86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7152E1FD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11.51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13B4AB6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10.44</w:t>
            </w:r>
          </w:p>
        </w:tc>
      </w:tr>
      <w:tr w:rsidR="00C35AF9" w:rsidRPr="00256CE0" w14:paraId="4DE2EFD7" w14:textId="77777777" w:rsidTr="00BE37E1">
        <w:trPr>
          <w:trHeight w:val="170"/>
        </w:trPr>
        <w:tc>
          <w:tcPr>
            <w:tcW w:w="2875" w:type="dxa"/>
            <w:shd w:val="clear" w:color="auto" w:fill="D9D9D9" w:themeFill="background1" w:themeFillShade="D9"/>
          </w:tcPr>
          <w:p w14:paraId="7B5CBF68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1.2 Ingresos de Capital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  <w:hideMark/>
          </w:tcPr>
          <w:p w14:paraId="302802BA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1.69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09FD5C7C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4.36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7D1BC64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4.79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24351CC6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2.44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249DA69B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0.60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4F0D578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0.46</w:t>
            </w:r>
          </w:p>
        </w:tc>
      </w:tr>
      <w:tr w:rsidR="00C35AF9" w:rsidRPr="00256CE0" w14:paraId="202465CD" w14:textId="77777777" w:rsidTr="00BE37E1">
        <w:trPr>
          <w:trHeight w:val="206"/>
        </w:trPr>
        <w:tc>
          <w:tcPr>
            <w:tcW w:w="2875" w:type="dxa"/>
            <w:shd w:val="clear" w:color="auto" w:fill="D9D9D9" w:themeFill="background1" w:themeFillShade="D9"/>
          </w:tcPr>
          <w:p w14:paraId="1617EE3D" w14:textId="77777777" w:rsidR="00C35AF9" w:rsidRPr="00256CE0" w:rsidRDefault="00C35AF9" w:rsidP="00BE37E1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1.3 Transferencia corrientes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bottom"/>
          </w:tcPr>
          <w:p w14:paraId="2F1B598D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12.10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bottom"/>
          </w:tcPr>
          <w:p w14:paraId="4747435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11.37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bottom"/>
          </w:tcPr>
          <w:p w14:paraId="13EE9D79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10.71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bottom"/>
          </w:tcPr>
          <w:p w14:paraId="441BE806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9.52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bottom"/>
          </w:tcPr>
          <w:p w14:paraId="7DA10970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8.53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bottom"/>
          </w:tcPr>
          <w:p w14:paraId="25F41708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7.95</w:t>
            </w:r>
          </w:p>
        </w:tc>
      </w:tr>
      <w:tr w:rsidR="00C35AF9" w:rsidRPr="00256CE0" w14:paraId="1570D4F4" w14:textId="77777777" w:rsidTr="00BE37E1">
        <w:trPr>
          <w:trHeight w:val="206"/>
        </w:trPr>
        <w:tc>
          <w:tcPr>
            <w:tcW w:w="2875" w:type="dxa"/>
            <w:shd w:val="clear" w:color="auto" w:fill="auto"/>
          </w:tcPr>
          <w:p w14:paraId="2F621F6C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>2. Gasto Total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25C43AE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34.45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89D5510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34.75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6D4FB0A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34.02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3AF7944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30.52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DCBD5E1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25.60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FD91114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23.51</w:t>
            </w:r>
          </w:p>
        </w:tc>
      </w:tr>
      <w:tr w:rsidR="00C35AF9" w:rsidRPr="00256CE0" w14:paraId="1A295BD0" w14:textId="77777777" w:rsidTr="00BE37E1">
        <w:trPr>
          <w:trHeight w:val="242"/>
        </w:trPr>
        <w:tc>
          <w:tcPr>
            <w:tcW w:w="2875" w:type="dxa"/>
            <w:shd w:val="clear" w:color="auto" w:fill="auto"/>
          </w:tcPr>
          <w:p w14:paraId="24A66052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2.1 Gastos Corrientes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DC9EECD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26.15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6DAED1C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26.07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7C745AD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25.06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2C8FD60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22.92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3AD2BB5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21.01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572A4CF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18.79</w:t>
            </w:r>
          </w:p>
        </w:tc>
      </w:tr>
      <w:tr w:rsidR="00C35AF9" w:rsidRPr="00256CE0" w14:paraId="78F6CB0D" w14:textId="77777777" w:rsidTr="00BE37E1">
        <w:trPr>
          <w:trHeight w:val="188"/>
        </w:trPr>
        <w:tc>
          <w:tcPr>
            <w:tcW w:w="2875" w:type="dxa"/>
            <w:shd w:val="clear" w:color="auto" w:fill="auto"/>
          </w:tcPr>
          <w:p w14:paraId="3FB40065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2.1.1 Gastos con Personal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780079E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13.01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5B12BF1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13.12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8EF739F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12.81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533880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11.59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4F58845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11.04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A79AD37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9.82</w:t>
            </w:r>
          </w:p>
        </w:tc>
      </w:tr>
      <w:tr w:rsidR="00C35AF9" w:rsidRPr="00256CE0" w14:paraId="061CCEE8" w14:textId="77777777" w:rsidTr="00BE37E1">
        <w:trPr>
          <w:trHeight w:val="134"/>
        </w:trPr>
        <w:tc>
          <w:tcPr>
            <w:tcW w:w="2875" w:type="dxa"/>
            <w:shd w:val="clear" w:color="auto" w:fill="auto"/>
          </w:tcPr>
          <w:p w14:paraId="2ED8BB24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2.1.2 Servicio de la Deuda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B90330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1.15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601D93F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1.28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FF839F3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1.38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0D4070E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1.18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511F6D84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1.30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DB93B18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1.04</w:t>
            </w:r>
          </w:p>
        </w:tc>
      </w:tr>
      <w:tr w:rsidR="00C35AF9" w:rsidRPr="00256CE0" w14:paraId="347F23D9" w14:textId="77777777" w:rsidTr="00BE37E1">
        <w:trPr>
          <w:trHeight w:val="161"/>
        </w:trPr>
        <w:tc>
          <w:tcPr>
            <w:tcW w:w="2875" w:type="dxa"/>
            <w:shd w:val="clear" w:color="auto" w:fill="auto"/>
          </w:tcPr>
          <w:p w14:paraId="1A3A3CD3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2.2 Gastos con Inversiones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73C3A60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3.09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C9858E7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3.26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B978291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3.58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E78B6D6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2.62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80B187E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0.97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CB77137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0.89</w:t>
            </w:r>
          </w:p>
        </w:tc>
      </w:tr>
      <w:tr w:rsidR="00C35AF9" w:rsidRPr="00256CE0" w14:paraId="3915964E" w14:textId="77777777" w:rsidTr="00BE37E1">
        <w:trPr>
          <w:trHeight w:val="107"/>
        </w:trPr>
        <w:tc>
          <w:tcPr>
            <w:tcW w:w="2875" w:type="dxa"/>
            <w:shd w:val="clear" w:color="auto" w:fill="D9D9D9" w:themeFill="background1" w:themeFillShade="D9"/>
          </w:tcPr>
          <w:p w14:paraId="0C8EFFA5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>3. Resultado Presupuestarios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  <w:hideMark/>
          </w:tcPr>
          <w:p w14:paraId="64F21F2D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-0.24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37A2F111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0.40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0106EC5A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0.62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01A5DDA4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-0.71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3347EBF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-0.27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1FEF442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0.07</w:t>
            </w:r>
          </w:p>
        </w:tc>
      </w:tr>
      <w:tr w:rsidR="00C35AF9" w:rsidRPr="00256CE0" w14:paraId="21FC541A" w14:textId="77777777" w:rsidTr="00BE37E1">
        <w:trPr>
          <w:trHeight w:val="62"/>
        </w:trPr>
        <w:tc>
          <w:tcPr>
            <w:tcW w:w="2875" w:type="dxa"/>
            <w:shd w:val="clear" w:color="auto" w:fill="D9D9D9" w:themeFill="background1" w:themeFillShade="D9"/>
          </w:tcPr>
          <w:p w14:paraId="0C3412E5" w14:textId="77777777" w:rsidR="00C35AF9" w:rsidRPr="00256CE0" w:rsidRDefault="00C35AF9" w:rsidP="00BE37E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>4. Resultado Primario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  <w:hideMark/>
          </w:tcPr>
          <w:p w14:paraId="44C58587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-0.32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68A0579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-0.88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6A4C5979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-0.83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0E116435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-1.37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4C3DF249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0.16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7F84BAB9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0.44</w:t>
            </w:r>
          </w:p>
        </w:tc>
      </w:tr>
      <w:tr w:rsidR="00C35AF9" w:rsidRPr="00256CE0" w14:paraId="70FF96EE" w14:textId="77777777" w:rsidTr="00BE37E1">
        <w:trPr>
          <w:trHeight w:val="98"/>
        </w:trPr>
        <w:tc>
          <w:tcPr>
            <w:tcW w:w="28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333DE3" w14:textId="77777777" w:rsidR="00C35AF9" w:rsidRPr="00256CE0" w:rsidRDefault="00C35AF9" w:rsidP="00BE37E1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sz w:val="18"/>
                <w:szCs w:val="18"/>
                <w:lang w:val="es-ES_tradnl"/>
              </w:rPr>
              <w:t>5. Crecimiento del PIB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A228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4.50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A7E11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3.90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3056D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2.90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409BA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1.90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160A5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-4.20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96DF42" w14:textId="77777777" w:rsidR="00C35AF9" w:rsidRPr="00256CE0" w:rsidRDefault="00C35AF9" w:rsidP="00BE37E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-3.50</w:t>
            </w:r>
          </w:p>
        </w:tc>
      </w:tr>
      <w:tr w:rsidR="00C35AF9" w:rsidRPr="00F30D04" w14:paraId="0845064D" w14:textId="77777777" w:rsidTr="00BE37E1">
        <w:trPr>
          <w:trHeight w:val="98"/>
        </w:trPr>
        <w:tc>
          <w:tcPr>
            <w:tcW w:w="28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4E0BE5" w14:textId="77777777" w:rsidR="00C35AF9" w:rsidRPr="001C03C1" w:rsidRDefault="00C35AF9" w:rsidP="00BE37E1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6. </w:t>
            </w:r>
            <w:del w:id="1" w:author="Rasteletti, Alejandro Gabriel" w:date="2018-02-06T13:18:00Z">
              <w:r w:rsidDel="00160E6B">
                <w:rPr>
                  <w:rFonts w:ascii="Arial" w:hAnsi="Arial" w:cs="Arial"/>
                  <w:sz w:val="18"/>
                  <w:szCs w:val="18"/>
                  <w:lang w:val="es-ES_tradnl"/>
                </w:rPr>
                <w:delText xml:space="preserve">Estoque </w:delText>
              </w:r>
            </w:del>
            <w:ins w:id="2" w:author="Rasteletti, Alejandro Gabriel" w:date="2018-02-06T13:18:00Z">
              <w:r>
                <w:rPr>
                  <w:rFonts w:ascii="Arial" w:hAnsi="Arial" w:cs="Arial"/>
                  <w:sz w:val="18"/>
                  <w:szCs w:val="18"/>
                  <w:lang w:val="es-ES_tradnl"/>
                </w:rPr>
                <w:t xml:space="preserve">Stock </w:t>
              </w:r>
            </w:ins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 </w:t>
            </w:r>
            <w:del w:id="3" w:author="Rasteletti, Alejandro Gabriel" w:date="2018-02-06T13:19:00Z">
              <w:r w:rsidDel="00160E6B">
                <w:rPr>
                  <w:rFonts w:ascii="Arial" w:hAnsi="Arial" w:cs="Arial"/>
                  <w:sz w:val="18"/>
                  <w:szCs w:val="18"/>
                  <w:lang w:val="es-ES_tradnl"/>
                </w:rPr>
                <w:delText xml:space="preserve">la </w:delText>
              </w:r>
            </w:del>
            <w:r>
              <w:rPr>
                <w:rFonts w:ascii="Arial" w:hAnsi="Arial" w:cs="Arial"/>
                <w:sz w:val="18"/>
                <w:szCs w:val="18"/>
                <w:lang w:val="es-ES_tradnl"/>
              </w:rPr>
              <w:t>Deuda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52B1C19" w14:textId="77777777" w:rsidR="00C35AF9" w:rsidRPr="00F30D04" w:rsidRDefault="00C35AF9" w:rsidP="00BE37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F30D04">
              <w:rPr>
                <w:rFonts w:ascii="Arial" w:hAnsi="Arial" w:cs="Arial"/>
                <w:sz w:val="18"/>
                <w:szCs w:val="18"/>
              </w:rPr>
              <w:t xml:space="preserve">5.77 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1E19EA2" w14:textId="77777777" w:rsidR="00C35AF9" w:rsidRPr="00F30D04" w:rsidRDefault="00C35AF9" w:rsidP="00BE37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F30D04">
              <w:rPr>
                <w:rFonts w:ascii="Arial" w:hAnsi="Arial" w:cs="Arial"/>
                <w:sz w:val="18"/>
                <w:szCs w:val="18"/>
              </w:rPr>
              <w:t xml:space="preserve">6.67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78F857E" w14:textId="77777777" w:rsidR="00C35AF9" w:rsidRPr="00F30D04" w:rsidRDefault="00C35AF9" w:rsidP="00BE37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F30D04">
              <w:rPr>
                <w:rFonts w:ascii="Arial" w:hAnsi="Arial" w:cs="Arial"/>
                <w:sz w:val="18"/>
                <w:szCs w:val="18"/>
              </w:rPr>
              <w:t xml:space="preserve">8.00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801080B" w14:textId="77777777" w:rsidR="00C35AF9" w:rsidRPr="00F30D04" w:rsidRDefault="00C35AF9" w:rsidP="00BE37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F30D04">
              <w:rPr>
                <w:rFonts w:ascii="Arial" w:hAnsi="Arial" w:cs="Arial"/>
                <w:sz w:val="18"/>
                <w:szCs w:val="18"/>
              </w:rPr>
              <w:t xml:space="preserve">8.58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A9E5C98" w14:textId="77777777" w:rsidR="00C35AF9" w:rsidRPr="00F30D04" w:rsidRDefault="00C35AF9" w:rsidP="00BE37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F30D04">
              <w:rPr>
                <w:rFonts w:ascii="Arial" w:hAnsi="Arial" w:cs="Arial"/>
                <w:sz w:val="18"/>
                <w:szCs w:val="18"/>
              </w:rPr>
              <w:t xml:space="preserve">9.93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85321D0" w14:textId="77777777" w:rsidR="00C35AF9" w:rsidRPr="00F30D04" w:rsidRDefault="00C35AF9" w:rsidP="00BE37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F30D04">
              <w:rPr>
                <w:rFonts w:ascii="Arial" w:hAnsi="Arial" w:cs="Arial"/>
                <w:sz w:val="18"/>
                <w:szCs w:val="18"/>
              </w:rPr>
              <w:t xml:space="preserve">8.85 </w:t>
            </w:r>
          </w:p>
        </w:tc>
      </w:tr>
      <w:tr w:rsidR="00C35AF9" w:rsidRPr="00256CE0" w14:paraId="7AEFFD0E" w14:textId="77777777" w:rsidTr="00BE37E1">
        <w:trPr>
          <w:trHeight w:val="60"/>
        </w:trPr>
        <w:tc>
          <w:tcPr>
            <w:tcW w:w="84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0F745D" w14:textId="77777777" w:rsidR="00C35AF9" w:rsidRPr="00256CE0" w:rsidRDefault="00C35AF9" w:rsidP="00BE37E1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* Fuente: </w:t>
            </w:r>
            <w:del w:id="4" w:author="Rasteletti, Alejandro Gabriel" w:date="2018-02-06T15:22:00Z">
              <w:r w:rsidRPr="00256CE0" w:rsidDel="00B1473F">
                <w:rPr>
                  <w:rFonts w:ascii="Arial" w:hAnsi="Arial" w:cs="Arial"/>
                  <w:color w:val="000000"/>
                  <w:sz w:val="18"/>
                  <w:szCs w:val="18"/>
                  <w:lang w:val="es-ES_tradnl"/>
                </w:rPr>
                <w:delText xml:space="preserve">Secretaria </w:delText>
              </w:r>
            </w:del>
            <w:ins w:id="5" w:author="Rasteletti, Alejandro Gabriel" w:date="2018-02-06T15:22:00Z">
              <w:r w:rsidRPr="00256CE0">
                <w:rPr>
                  <w:rFonts w:ascii="Arial" w:hAnsi="Arial" w:cs="Arial"/>
                  <w:color w:val="000000"/>
                  <w:sz w:val="18"/>
                  <w:szCs w:val="18"/>
                  <w:lang w:val="es-ES_tradnl"/>
                </w:rPr>
                <w:t>Secretar</w:t>
              </w:r>
              <w:r>
                <w:rPr>
                  <w:rFonts w:ascii="Arial" w:hAnsi="Arial" w:cs="Arial"/>
                  <w:color w:val="000000"/>
                  <w:sz w:val="18"/>
                  <w:szCs w:val="18"/>
                  <w:lang w:val="es-ES_tradnl"/>
                </w:rPr>
                <w:t>í</w:t>
              </w:r>
              <w:r w:rsidRPr="00256CE0">
                <w:rPr>
                  <w:rFonts w:ascii="Arial" w:hAnsi="Arial" w:cs="Arial"/>
                  <w:color w:val="000000"/>
                  <w:sz w:val="18"/>
                  <w:szCs w:val="18"/>
                  <w:lang w:val="es-ES_tradnl"/>
                </w:rPr>
                <w:t xml:space="preserve">a </w:t>
              </w:r>
            </w:ins>
            <w:r w:rsidRPr="00256CE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de Hacienda del Estado de Pernambuco (SEFAZ)</w:t>
            </w:r>
          </w:p>
        </w:tc>
      </w:tr>
    </w:tbl>
    <w:p w14:paraId="63CC0A27" w14:textId="77777777" w:rsidR="00045EEB" w:rsidRPr="00C35AF9" w:rsidRDefault="00045EEB">
      <w:pPr>
        <w:rPr>
          <w:lang w:val="es-ES_tradnl"/>
        </w:rPr>
      </w:pPr>
    </w:p>
    <w:sectPr w:rsidR="00045EEB" w:rsidRPr="00C35A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steletti, Alejandro Gabriel">
    <w15:presenceInfo w15:providerId="AD" w15:userId="S-1-5-21-3560232635-1406422398-2702866923-983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AF9"/>
    <w:rsid w:val="00045EEB"/>
    <w:rsid w:val="00C3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648DB"/>
  <w15:chartTrackingRefBased/>
  <w15:docId w15:val="{EB6715DE-1FFE-492E-9AA5-38D5FEE9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5AF9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webSettings" Target="webSettings.xml"/><Relationship Id="rId12" Type="http://schemas.openxmlformats.org/officeDocument/2006/relationships/customXml" Target="../customXml/item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10" Type="http://schemas.openxmlformats.org/officeDocument/2006/relationships/customXml" Target="../customXml/item4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345C9EEDFD5A64E80680FBE3967E33B" ma:contentTypeVersion="94" ma:contentTypeDescription="The base project type from which other project content types inherit their information." ma:contentTypeScope="" ma:versionID="7bef3d5ee826963fc08b6561cc2320d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41bf1f2d46deeac22f26dc7c786ec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50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3044B4AD5C10943BC7B602B1C9DC085" ma:contentTypeVersion="667" ma:contentTypeDescription="A content type to manage public (operations) IDB documents" ma:contentTypeScope="" ma:versionID="a939ce6951bf25c9cc934246721c035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8bf8af2248117887a00285f927447e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0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Patricia Bakaj</Other_x0020_Author>
    <Migration_x0020_Info xmlns="cdc7663a-08f0-4737-9e8c-148ce897a09c" xsi:nil="true"/>
    <Approval_x0020_Number xmlns="cdc7663a-08f0-4737-9e8c-148ce897a09c">4554/OC-BR;</Approval_x0020_Number>
    <Phase xmlns="cdc7663a-08f0-4737-9e8c-148ce897a09c" xsi:nil="true"/>
    <Document_x0020_Author xmlns="cdc7663a-08f0-4737-9e8c-148ce897a09c">Kevish, Maria Lorena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32</Value>
      <Value>31</Value>
      <Value>30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BR-L1501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R0002015020</Record_x0020_Number>
    <_dlc_DocId xmlns="cdc7663a-08f0-4737-9e8c-148ce897a09c">EZSHARE-108688034-2</_dlc_DocId>
    <_dlc_DocIdUrl xmlns="cdc7663a-08f0-4737-9e8c-148ce897a09c">
      <Url>https://idbg.sharepoint.com/teams/EZ-BR-LON/BR-L1501/_layouts/15/DocIdRedir.aspx?ID=EZSHARE-108688034-2</Url>
      <Description>EZSHARE-108688034-2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49ED28A-D3B1-4C13-B6D7-EE5D33C166EE}"/>
</file>

<file path=customXml/itemProps2.xml><?xml version="1.0" encoding="utf-8"?>
<ds:datastoreItem xmlns:ds="http://schemas.openxmlformats.org/officeDocument/2006/customXml" ds:itemID="{4FBF329C-A93C-40FA-A8F9-1B0070F2D76C}"/>
</file>

<file path=customXml/itemProps3.xml><?xml version="1.0" encoding="utf-8"?>
<ds:datastoreItem xmlns:ds="http://schemas.openxmlformats.org/officeDocument/2006/customXml" ds:itemID="{29A2F409-F963-4695-A123-3355B85C1E4C}"/>
</file>

<file path=customXml/itemProps4.xml><?xml version="1.0" encoding="utf-8"?>
<ds:datastoreItem xmlns:ds="http://schemas.openxmlformats.org/officeDocument/2006/customXml" ds:itemID="{69C84712-3D65-48EF-8015-3CFF60977717}"/>
</file>

<file path=customXml/itemProps5.xml><?xml version="1.0" encoding="utf-8"?>
<ds:datastoreItem xmlns:ds="http://schemas.openxmlformats.org/officeDocument/2006/customXml" ds:itemID="{7F446C5A-85D6-4503-AD43-73564A59E98A}"/>
</file>

<file path=customXml/itemProps6.xml><?xml version="1.0" encoding="utf-8"?>
<ds:datastoreItem xmlns:ds="http://schemas.openxmlformats.org/officeDocument/2006/customXml" ds:itemID="{093E01AA-A62C-463C-9195-AEE129873825}"/>
</file>

<file path=customXml/itemProps7.xml><?xml version="1.0" encoding="utf-8"?>
<ds:datastoreItem xmlns:ds="http://schemas.openxmlformats.org/officeDocument/2006/customXml" ds:itemID="{04A9FC31-C954-4032-A153-4E8722C1051D}"/>
</file>

<file path=customXml/itemProps8.xml><?xml version="1.0" encoding="utf-8"?>
<ds:datastoreItem xmlns:ds="http://schemas.openxmlformats.org/officeDocument/2006/customXml" ds:itemID="{52A333C1-0E77-493E-90B5-0AC2BBD6CF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Kevish, Maria Lorena</dc:creator>
  <cp:keywords/>
  <dc:description/>
  <cp:lastModifiedBy>Kevish, Maria Lorena</cp:lastModifiedBy>
  <cp:revision>1</cp:revision>
  <dcterms:created xsi:type="dcterms:W3CDTF">2018-02-09T16:06:00Z</dcterms:created>
  <dcterms:modified xsi:type="dcterms:W3CDTF">2018-02-09T16:08:00Z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32;#FISCAL POLICY FOR SUSTAINABILITY AND GROWTH|6e15b5e0-ae82-4b06-920a-eef6dd27cc8b</vt:lpwstr>
  </property>
  <property fmtid="{D5CDD505-2E9C-101B-9397-08002B2CF9AE}" pid="7" name="Fund IDB">
    <vt:lpwstr>33;#ORC|c028a4b2-ad8b-4cf4-9cac-a2ae6a778e23</vt:lpwstr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31;#REFORM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9f7ee4d3-4eeb-4b87-b5c4-8b9429baf856</vt:lpwstr>
  </property>
  <property fmtid="{D5CDD505-2E9C-101B-9397-08002B2CF9AE}" pid="13" name="RecordStorageActiveId">
    <vt:lpwstr>9651d028-a5bf-42b3-8370-9ea24811f987</vt:lpwstr>
  </property>
  <property fmtid="{D5CDD505-2E9C-101B-9397-08002B2CF9AE}" pid="14" name="ContentTypeId">
    <vt:lpwstr>0x0101001A458A224826124E8B45B1D613300CFC0093044B4AD5C10943BC7B602B1C9DC085</vt:lpwstr>
  </property>
</Properties>
</file>