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8B5" w:rsidRPr="008E0824" w:rsidRDefault="00986D0D" w:rsidP="002418B5">
      <w:pPr>
        <w:pStyle w:val="Title"/>
        <w:rPr>
          <w:rFonts w:ascii="Times New Roman" w:hAnsi="Times New Roman"/>
          <w:color w:val="000000" w:themeColor="text1"/>
          <w:sz w:val="24"/>
          <w:szCs w:val="24"/>
        </w:rPr>
      </w:pPr>
      <w:r w:rsidRPr="008E0824">
        <w:rPr>
          <w:rFonts w:ascii="Times New Roman" w:hAnsi="Times New Roman"/>
          <w:color w:val="000000" w:themeColor="text1"/>
          <w:sz w:val="24"/>
          <w:szCs w:val="24"/>
        </w:rPr>
        <w:t>PLAN DE ADQUISICIONES DEL PROYECTO</w:t>
      </w:r>
    </w:p>
    <w:p w:rsidR="002418B5" w:rsidRPr="008E0824" w:rsidRDefault="00986D0D" w:rsidP="002418B5">
      <w:pPr>
        <w:pStyle w:val="Title"/>
        <w:rPr>
          <w:rFonts w:ascii="Times New Roman" w:hAnsi="Times New Roman"/>
          <w:color w:val="000000" w:themeColor="text1"/>
          <w:sz w:val="24"/>
          <w:szCs w:val="24"/>
        </w:rPr>
      </w:pPr>
      <w:r w:rsidRPr="008E0824">
        <w:rPr>
          <w:rFonts w:ascii="Times New Roman" w:hAnsi="Times New Roman"/>
          <w:color w:val="000000" w:themeColor="text1"/>
          <w:sz w:val="24"/>
          <w:szCs w:val="24"/>
          <w:lang w:val="es-ES"/>
        </w:rPr>
        <w:t xml:space="preserve">   Modelo A – Para Proyectos Específicos</w:t>
      </w:r>
    </w:p>
    <w:p w:rsidR="002418B5" w:rsidRPr="008E0824" w:rsidRDefault="002418B5" w:rsidP="002418B5">
      <w:pPr>
        <w:pStyle w:val="Title"/>
        <w:rPr>
          <w:rFonts w:ascii="Times New Roman" w:hAnsi="Times New Roman"/>
          <w:color w:val="000000" w:themeColor="text1"/>
          <w:sz w:val="24"/>
          <w:szCs w:val="24"/>
          <w:lang w:val="es-ES"/>
        </w:rPr>
      </w:pPr>
    </w:p>
    <w:p w:rsidR="002418B5" w:rsidRPr="008E0824" w:rsidRDefault="00986D0D" w:rsidP="002418B5">
      <w:pPr>
        <w:jc w:val="both"/>
        <w:rPr>
          <w:rFonts w:ascii="Times New Roman" w:hAnsi="Times New Roman"/>
          <w:b/>
          <w:color w:val="000000" w:themeColor="text1"/>
          <w:sz w:val="24"/>
          <w:szCs w:val="24"/>
          <w:lang w:val="es-ES"/>
        </w:rPr>
      </w:pPr>
      <w:r w:rsidRPr="008E0824">
        <w:rPr>
          <w:rFonts w:ascii="Times New Roman" w:hAnsi="Times New Roman"/>
          <w:b/>
          <w:color w:val="000000" w:themeColor="text1"/>
          <w:sz w:val="24"/>
          <w:szCs w:val="24"/>
          <w:u w:val="single"/>
          <w:lang w:val="es-ES"/>
        </w:rPr>
        <w:t>Información General</w:t>
      </w:r>
    </w:p>
    <w:p w:rsidR="002418B5" w:rsidRPr="008E0824" w:rsidRDefault="002418B5" w:rsidP="002418B5">
      <w:pPr>
        <w:jc w:val="both"/>
        <w:rPr>
          <w:rFonts w:ascii="Times New Roman" w:hAnsi="Times New Roman"/>
          <w:b/>
          <w:sz w:val="24"/>
          <w:szCs w:val="24"/>
          <w:lang w:val="es-ES"/>
        </w:rPr>
      </w:pPr>
    </w:p>
    <w:p w:rsidR="002418B5" w:rsidRPr="008E0824" w:rsidRDefault="002418B5" w:rsidP="002418B5">
      <w:pPr>
        <w:jc w:val="both"/>
        <w:rPr>
          <w:rFonts w:ascii="Times New Roman" w:hAnsi="Times New Roman"/>
          <w:sz w:val="24"/>
          <w:szCs w:val="24"/>
          <w:lang w:val="es-ES"/>
        </w:rPr>
      </w:pPr>
      <w:r w:rsidRPr="008E0824">
        <w:rPr>
          <w:rFonts w:ascii="Times New Roman" w:hAnsi="Times New Roman"/>
          <w:b/>
          <w:sz w:val="24"/>
          <w:szCs w:val="24"/>
          <w:lang w:val="es-ES"/>
        </w:rPr>
        <w:t xml:space="preserve">País: </w:t>
      </w:r>
      <w:r w:rsidR="00271648" w:rsidRPr="008E0824">
        <w:rPr>
          <w:rFonts w:ascii="Times New Roman" w:hAnsi="Times New Roman"/>
          <w:sz w:val="24"/>
          <w:szCs w:val="24"/>
          <w:lang w:val="es-ES"/>
        </w:rPr>
        <w:t>Ecuador</w:t>
      </w:r>
    </w:p>
    <w:p w:rsidR="002418B5" w:rsidRPr="008E0824" w:rsidRDefault="002418B5" w:rsidP="00135A7A">
      <w:pPr>
        <w:pStyle w:val="BodyTextIndent"/>
        <w:tabs>
          <w:tab w:val="left" w:pos="-1440"/>
        </w:tabs>
        <w:ind w:left="0"/>
        <w:jc w:val="both"/>
      </w:pPr>
      <w:r w:rsidRPr="008E0824">
        <w:rPr>
          <w:b/>
        </w:rPr>
        <w:t>Prestatario</w:t>
      </w:r>
      <w:r w:rsidRPr="008E0824">
        <w:t>: Gobierno de la República de</w:t>
      </w:r>
      <w:r w:rsidR="00271648" w:rsidRPr="008E0824">
        <w:t>l Ecuador</w:t>
      </w:r>
      <w:r w:rsidRPr="008E0824">
        <w:t xml:space="preserve"> </w:t>
      </w:r>
    </w:p>
    <w:p w:rsidR="002418B5" w:rsidRPr="008E0824" w:rsidRDefault="002418B5" w:rsidP="00135A7A">
      <w:pPr>
        <w:pStyle w:val="BodyTextIndent"/>
        <w:tabs>
          <w:tab w:val="left" w:pos="-1440"/>
        </w:tabs>
        <w:ind w:left="0"/>
        <w:jc w:val="both"/>
      </w:pPr>
      <w:r w:rsidRPr="008E0824">
        <w:rPr>
          <w:b/>
        </w:rPr>
        <w:t>Ejecutor:</w:t>
      </w:r>
      <w:r w:rsidRPr="008E0824">
        <w:t xml:space="preserve"> </w:t>
      </w:r>
      <w:r w:rsidR="00271648" w:rsidRPr="008E0824">
        <w:t>Ministerio de Electric</w:t>
      </w:r>
      <w:r w:rsidR="0035727C" w:rsidRPr="008E0824">
        <w:t>idad y Energía Renovable (MEER)</w:t>
      </w:r>
      <w:r w:rsidR="00271648" w:rsidRPr="008E0824">
        <w:t xml:space="preserve"> </w:t>
      </w:r>
    </w:p>
    <w:p w:rsidR="002149B6" w:rsidRPr="008E0824" w:rsidRDefault="002418B5" w:rsidP="002149B6">
      <w:pPr>
        <w:tabs>
          <w:tab w:val="left" w:pos="1440"/>
          <w:tab w:val="left" w:pos="3060"/>
        </w:tabs>
        <w:rPr>
          <w:rFonts w:ascii="Times New Roman" w:hAnsi="Times New Roman"/>
          <w:sz w:val="24"/>
          <w:szCs w:val="24"/>
          <w:lang w:val="es-ES"/>
        </w:rPr>
      </w:pPr>
      <w:r w:rsidRPr="008E0824">
        <w:rPr>
          <w:rFonts w:ascii="Times New Roman" w:hAnsi="Times New Roman"/>
          <w:b/>
          <w:sz w:val="24"/>
          <w:szCs w:val="24"/>
          <w:lang w:val="es-ES"/>
        </w:rPr>
        <w:t>Nombre del Proyecto</w:t>
      </w:r>
      <w:r w:rsidRPr="008E0824">
        <w:rPr>
          <w:b/>
          <w:lang w:val="es-ES"/>
        </w:rPr>
        <w:t>:</w:t>
      </w:r>
      <w:r w:rsidRPr="008E0824">
        <w:rPr>
          <w:lang w:val="es-ES"/>
        </w:rPr>
        <w:t xml:space="preserve"> </w:t>
      </w:r>
      <w:r w:rsidR="002149B6" w:rsidRPr="008E0824">
        <w:rPr>
          <w:rFonts w:ascii="Times New Roman" w:hAnsi="Times New Roman"/>
          <w:sz w:val="24"/>
          <w:szCs w:val="24"/>
          <w:lang w:val="es-ES"/>
        </w:rPr>
        <w:t>Programa de Reforzamiento del Sistema Nacional de Distribución</w:t>
      </w:r>
      <w:r w:rsidR="0035727C" w:rsidRPr="008E0824">
        <w:rPr>
          <w:rFonts w:ascii="Times New Roman" w:hAnsi="Times New Roman"/>
          <w:sz w:val="24"/>
          <w:szCs w:val="24"/>
          <w:lang w:val="es-ES"/>
        </w:rPr>
        <w:t xml:space="preserve"> Eléctrica</w:t>
      </w:r>
      <w:r w:rsidR="002149B6" w:rsidRPr="008E0824">
        <w:rPr>
          <w:rFonts w:ascii="Times New Roman" w:hAnsi="Times New Roman"/>
          <w:sz w:val="24"/>
          <w:szCs w:val="24"/>
          <w:lang w:val="es-ES"/>
        </w:rPr>
        <w:t xml:space="preserve"> del Ecuador </w:t>
      </w:r>
    </w:p>
    <w:p w:rsidR="002418B5" w:rsidRPr="008E0824" w:rsidRDefault="002418B5" w:rsidP="002149B6">
      <w:pPr>
        <w:pStyle w:val="BodyTextIndent"/>
        <w:tabs>
          <w:tab w:val="left" w:pos="-1440"/>
        </w:tabs>
        <w:ind w:left="0"/>
        <w:jc w:val="both"/>
        <w:rPr>
          <w:b/>
        </w:rPr>
      </w:pPr>
      <w:r w:rsidRPr="008E0824">
        <w:rPr>
          <w:b/>
        </w:rPr>
        <w:t xml:space="preserve">Números del Proyecto y del Contrato de Préstamo: </w:t>
      </w:r>
      <w:r w:rsidR="00271648" w:rsidRPr="008E0824">
        <w:t>EC-</w:t>
      </w:r>
      <w:r w:rsidR="00713C0D" w:rsidRPr="008E0824">
        <w:t>L11</w:t>
      </w:r>
      <w:r w:rsidR="002149B6" w:rsidRPr="008E0824">
        <w:t>36</w:t>
      </w:r>
    </w:p>
    <w:p w:rsidR="002418B5" w:rsidRPr="008E0824" w:rsidRDefault="002418B5" w:rsidP="002418B5">
      <w:pPr>
        <w:jc w:val="both"/>
        <w:rPr>
          <w:rFonts w:ascii="Times New Roman" w:hAnsi="Times New Roman"/>
          <w:b/>
          <w:sz w:val="24"/>
          <w:szCs w:val="24"/>
          <w:lang w:val="es-ES"/>
        </w:rPr>
      </w:pPr>
    </w:p>
    <w:p w:rsidR="002418B5" w:rsidRPr="008E0824" w:rsidRDefault="00986D0D" w:rsidP="002418B5">
      <w:pPr>
        <w:jc w:val="both"/>
        <w:rPr>
          <w:rFonts w:ascii="Times New Roman" w:hAnsi="Times New Roman"/>
          <w:b/>
          <w:color w:val="000000" w:themeColor="text1"/>
          <w:sz w:val="24"/>
          <w:szCs w:val="24"/>
          <w:lang w:val="es-ES"/>
        </w:rPr>
      </w:pPr>
      <w:r w:rsidRPr="008E0824">
        <w:rPr>
          <w:rFonts w:ascii="Times New Roman" w:hAnsi="Times New Roman"/>
          <w:b/>
          <w:color w:val="000000" w:themeColor="text1"/>
          <w:sz w:val="24"/>
          <w:szCs w:val="24"/>
          <w:lang w:val="es-ES"/>
        </w:rPr>
        <w:t>Breve descripción de los objetivos y componentes del Proyecto:</w:t>
      </w:r>
    </w:p>
    <w:p w:rsidR="002418B5" w:rsidRPr="008E0824" w:rsidRDefault="002418B5" w:rsidP="002418B5">
      <w:pPr>
        <w:jc w:val="both"/>
        <w:rPr>
          <w:rFonts w:ascii="Times New Roman" w:hAnsi="Times New Roman"/>
          <w:b/>
          <w:sz w:val="24"/>
          <w:szCs w:val="24"/>
          <w:lang w:val="es-ES"/>
        </w:rPr>
      </w:pPr>
    </w:p>
    <w:p w:rsidR="002418B5" w:rsidRPr="008E0824" w:rsidRDefault="00986D0D" w:rsidP="00917393">
      <w:pPr>
        <w:pStyle w:val="BodyTextIndent"/>
        <w:tabs>
          <w:tab w:val="left" w:pos="-1440"/>
        </w:tabs>
        <w:ind w:left="0"/>
        <w:jc w:val="both"/>
        <w:rPr>
          <w:b/>
        </w:rPr>
      </w:pPr>
      <w:r w:rsidRPr="008E0824">
        <w:rPr>
          <w:b/>
        </w:rPr>
        <w:t>Objetivos del Proyecto</w:t>
      </w:r>
    </w:p>
    <w:p w:rsidR="002149B6" w:rsidRPr="008E0824" w:rsidRDefault="002149B6" w:rsidP="002418B5">
      <w:pPr>
        <w:pStyle w:val="BodyTextIndent"/>
        <w:tabs>
          <w:tab w:val="left" w:pos="-1440"/>
        </w:tabs>
        <w:ind w:left="0"/>
        <w:jc w:val="both"/>
      </w:pPr>
    </w:p>
    <w:p w:rsidR="002149B6" w:rsidRPr="008E0824" w:rsidRDefault="002149B6" w:rsidP="002418B5">
      <w:pPr>
        <w:pStyle w:val="BodyTextIndent"/>
        <w:tabs>
          <w:tab w:val="left" w:pos="-1440"/>
        </w:tabs>
        <w:ind w:left="0"/>
        <w:jc w:val="both"/>
      </w:pPr>
      <w:r w:rsidRPr="008E0824">
        <w:t xml:space="preserve">Fortalecer el SND favoreciendo el cambio de la matriz energética y la provisión de un servicio eléctrico de calidad a los clientes residenciales. Los objetivos específicos son: (i) continuar con </w:t>
      </w:r>
      <w:proofErr w:type="gramStart"/>
      <w:r w:rsidRPr="008E0824">
        <w:t>el</w:t>
      </w:r>
      <w:proofErr w:type="gramEnd"/>
      <w:r w:rsidRPr="008E0824">
        <w:t xml:space="preserve"> reforzamiento del SND para operar a niveles de 220 V; (ii) incrementar los niveles de confiabilidad del SND; y (iii) contribuir al desarrollo de la estrategia que facilite el desplazamiento de Gas Licuado de Petróleo (GLP) por electricidad en los clientes residenciales</w:t>
      </w:r>
    </w:p>
    <w:p w:rsidR="002149B6" w:rsidRPr="008E0824" w:rsidRDefault="002149B6" w:rsidP="002418B5">
      <w:pPr>
        <w:pStyle w:val="BodyTextIndent"/>
        <w:tabs>
          <w:tab w:val="left" w:pos="-1440"/>
        </w:tabs>
        <w:ind w:left="0"/>
        <w:jc w:val="both"/>
      </w:pPr>
    </w:p>
    <w:p w:rsidR="00917393" w:rsidRPr="008E0824" w:rsidRDefault="00986D0D" w:rsidP="002418B5">
      <w:pPr>
        <w:pStyle w:val="BodyTextIndent"/>
        <w:tabs>
          <w:tab w:val="left" w:pos="-1440"/>
        </w:tabs>
        <w:ind w:left="0"/>
        <w:jc w:val="both"/>
        <w:rPr>
          <w:b/>
          <w:color w:val="000000" w:themeColor="text1"/>
        </w:rPr>
      </w:pPr>
      <w:r w:rsidRPr="008E0824">
        <w:rPr>
          <w:b/>
          <w:color w:val="000000" w:themeColor="text1"/>
        </w:rPr>
        <w:t>Componentes del Proyecto:</w:t>
      </w:r>
    </w:p>
    <w:p w:rsidR="002149B6" w:rsidRPr="008E0824" w:rsidRDefault="002149B6" w:rsidP="003412CC">
      <w:pPr>
        <w:pStyle w:val="BodyTextIndent"/>
        <w:tabs>
          <w:tab w:val="left" w:pos="-1440"/>
        </w:tabs>
        <w:ind w:left="0"/>
        <w:jc w:val="both"/>
        <w:rPr>
          <w:b/>
        </w:rPr>
      </w:pPr>
      <w:bookmarkStart w:id="0" w:name="OLE_LINK1"/>
      <w:bookmarkStart w:id="1" w:name="OLE_LINK2"/>
      <w:bookmarkStart w:id="2" w:name="_Ref163036793"/>
    </w:p>
    <w:p w:rsidR="002149B6" w:rsidRPr="008E0824" w:rsidRDefault="00A75D02" w:rsidP="002149B6">
      <w:pPr>
        <w:pStyle w:val="BodyTextIndent"/>
        <w:tabs>
          <w:tab w:val="left" w:pos="-1440"/>
        </w:tabs>
        <w:ind w:left="0"/>
        <w:jc w:val="both"/>
      </w:pPr>
      <w:r w:rsidRPr="00657528">
        <w:rPr>
          <w:b/>
        </w:rPr>
        <w:t>Componente I–</w:t>
      </w:r>
      <w:r w:rsidRPr="00CF1FC7">
        <w:t xml:space="preserve">  </w:t>
      </w:r>
      <w:r w:rsidRPr="00B52486">
        <w:rPr>
          <w:b/>
        </w:rPr>
        <w:t>Reforzamiento de</w:t>
      </w:r>
      <w:r>
        <w:rPr>
          <w:b/>
        </w:rPr>
        <w:t>l Sistema Nacional de Distribución</w:t>
      </w:r>
      <w:r w:rsidRPr="00B52486">
        <w:rPr>
          <w:b/>
        </w:rPr>
        <w:t xml:space="preserve"> (</w:t>
      </w:r>
      <w:r w:rsidRPr="00422B6C">
        <w:rPr>
          <w:b/>
        </w:rPr>
        <w:t>US</w:t>
      </w:r>
      <w:r w:rsidRPr="009940B0">
        <w:rPr>
          <w:b/>
        </w:rPr>
        <w:t>$236,68 millones).</w:t>
      </w:r>
      <w:r w:rsidRPr="009940B0">
        <w:t xml:space="preserve">  El </w:t>
      </w:r>
      <w:r w:rsidRPr="00055BF4">
        <w:t>95</w:t>
      </w:r>
      <w:r w:rsidRPr="009940B0">
        <w:t xml:space="preserve">,75% </w:t>
      </w:r>
      <w:r w:rsidRPr="00422B6C">
        <w:t xml:space="preserve">de </w:t>
      </w:r>
      <w:r>
        <w:t xml:space="preserve">los recursos del Programa bajo el Componente I financiará obras en el SND para responder a la demanda eléctrica proyectada y que incluye el reforzamiento de aproximadamente 627 km red de </w:t>
      </w:r>
      <w:proofErr w:type="spellStart"/>
      <w:r>
        <w:t>subtrasmisión</w:t>
      </w:r>
      <w:proofErr w:type="spellEnd"/>
      <w:r>
        <w:t xml:space="preserve"> y de 4.000</w:t>
      </w:r>
      <w:r w:rsidRPr="00995AFF">
        <w:t xml:space="preserve"> km</w:t>
      </w:r>
      <w:r>
        <w:t xml:space="preserve"> de red de distribución, a través de la construcción y rehabilitación de </w:t>
      </w:r>
      <w:r w:rsidRPr="005D69CC">
        <w:t>S/E</w:t>
      </w:r>
      <w:r>
        <w:t>, transformadores eléctricos, reforzamiento de alimentadores primarios y cambio de acometidas y medidores.  El componente I incluye servicios de fiscalización y socialización de las obras del Programa por cada EED.</w:t>
      </w:r>
    </w:p>
    <w:p w:rsidR="002149B6" w:rsidRPr="008E0824" w:rsidRDefault="002149B6" w:rsidP="002149B6">
      <w:pPr>
        <w:pStyle w:val="BodyTextIndent"/>
        <w:tabs>
          <w:tab w:val="left" w:pos="-1440"/>
        </w:tabs>
        <w:ind w:left="0"/>
        <w:jc w:val="both"/>
      </w:pPr>
    </w:p>
    <w:p w:rsidR="002149B6" w:rsidRPr="008E0824" w:rsidRDefault="00A75D02" w:rsidP="002149B6">
      <w:pPr>
        <w:pStyle w:val="BodyTextIndent"/>
        <w:tabs>
          <w:tab w:val="left" w:pos="-1440"/>
        </w:tabs>
        <w:ind w:left="0"/>
        <w:jc w:val="both"/>
      </w:pPr>
      <w:r>
        <w:t xml:space="preserve">El diseño para </w:t>
      </w:r>
      <w:r w:rsidRPr="000D25A7">
        <w:t xml:space="preserve">ejecución del Componente I </w:t>
      </w:r>
      <w:r>
        <w:t xml:space="preserve">se ha desarrollado en la modalidad de obras múltiples, para lo cual se han evaluado </w:t>
      </w:r>
      <w:r w:rsidRPr="001E35B1">
        <w:t>190</w:t>
      </w:r>
      <w:r>
        <w:t xml:space="preserve"> </w:t>
      </w:r>
      <w:r w:rsidRPr="00D57932">
        <w:t>proyectos</w:t>
      </w:r>
      <w:r>
        <w:t>, equivalente a 35% de los recursos de financiamiento del BID.  Los proyectos evaluados cuentan con diseños definitivos para construcción y documentos de licitación listos para publicación, siguiendo las políticas de adquisiciones del BID (</w:t>
      </w:r>
      <w:r w:rsidRPr="00251CD7">
        <w:rPr>
          <w:i/>
        </w:rPr>
        <w:t>Ver plan de adquisiciones detallado en la sección de enlaces electrónicos</w:t>
      </w:r>
      <w:r>
        <w:t xml:space="preserve">).  Si bien el mayor número de proyectos del Programa corresponden a refuerzos en el sistema de media y baja tensión, la mayor parte de las inversiones se concentran en proyectos de </w:t>
      </w:r>
      <w:proofErr w:type="spellStart"/>
      <w:r>
        <w:t>subtransmisión</w:t>
      </w:r>
      <w:proofErr w:type="spellEnd"/>
      <w:r>
        <w:t>, respondiendo a la lógica de reforzamiento del sistema desde aguas arriba</w:t>
      </w:r>
      <w:r w:rsidRPr="001651D1">
        <w:t>. El siguiente grupo de proyectos del Programa identificado a partir de los proyectos PMD y el PLANREP están en proceso de evaluación.</w:t>
      </w:r>
    </w:p>
    <w:p w:rsidR="002149B6" w:rsidRPr="008E0824" w:rsidRDefault="002149B6" w:rsidP="003412CC">
      <w:pPr>
        <w:pStyle w:val="BodyTextIndent"/>
        <w:tabs>
          <w:tab w:val="left" w:pos="-1440"/>
        </w:tabs>
        <w:ind w:left="0"/>
        <w:jc w:val="both"/>
        <w:rPr>
          <w:b/>
        </w:rPr>
      </w:pPr>
    </w:p>
    <w:p w:rsidR="00917393" w:rsidRPr="008E0824" w:rsidRDefault="009F4666" w:rsidP="002149B6">
      <w:pPr>
        <w:pStyle w:val="BodyTextIndent"/>
        <w:tabs>
          <w:tab w:val="left" w:pos="-1440"/>
        </w:tabs>
        <w:ind w:left="0"/>
        <w:jc w:val="both"/>
      </w:pPr>
      <w:r w:rsidRPr="00822DD5">
        <w:rPr>
          <w:b/>
        </w:rPr>
        <w:t xml:space="preserve">Componente II - </w:t>
      </w:r>
      <w:r w:rsidRPr="00B52486">
        <w:rPr>
          <w:b/>
        </w:rPr>
        <w:t>Diseño</w:t>
      </w:r>
      <w:r>
        <w:rPr>
          <w:b/>
        </w:rPr>
        <w:t xml:space="preserve"> para implementación de la estrategia para la migración de GLP a electricidad en el sector residencial. (US$1,1</w:t>
      </w:r>
      <w:r w:rsidRPr="00B52486">
        <w:rPr>
          <w:b/>
        </w:rPr>
        <w:t xml:space="preserve"> millones).</w:t>
      </w:r>
      <w:r w:rsidRPr="00B52486">
        <w:t xml:space="preserve"> </w:t>
      </w:r>
      <w:r>
        <w:t xml:space="preserve"> El Componente II </w:t>
      </w:r>
      <w:r w:rsidRPr="006C16DC">
        <w:t>incluye 0,</w:t>
      </w:r>
      <w:r w:rsidRPr="00244726">
        <w:t>45</w:t>
      </w:r>
      <w:r w:rsidRPr="006C16DC">
        <w:t xml:space="preserve">% de los </w:t>
      </w:r>
      <w:r>
        <w:t>recursos del Programa para financiar: (i)</w:t>
      </w:r>
      <w:r w:rsidRPr="00B52486">
        <w:t xml:space="preserve"> </w:t>
      </w:r>
      <w:r>
        <w:t xml:space="preserve">análisis integral del mercado de GLP; (ii) análisis de </w:t>
      </w:r>
      <w:proofErr w:type="gramStart"/>
      <w:r>
        <w:lastRenderedPageBreak/>
        <w:t>los</w:t>
      </w:r>
      <w:proofErr w:type="gramEnd"/>
      <w:r>
        <w:t xml:space="preserve"> hábitos de consumo energético en el sector residencial; (iii) definición del modelo de gestión del Programa de Cocción Eficiente; (iv) definición del sistema de logística para la distribución masiva de kits de cocción por inducción eléctrica de alta eficiencia; (v) monitoreo de indicadores energéticos, sociales, económicos y ambientales.</w:t>
      </w:r>
    </w:p>
    <w:p w:rsidR="002149B6" w:rsidRPr="008E0824" w:rsidRDefault="002149B6" w:rsidP="002149B6">
      <w:pPr>
        <w:keepNext/>
        <w:widowControl w:val="0"/>
        <w:autoSpaceDE w:val="0"/>
        <w:autoSpaceDN w:val="0"/>
        <w:adjustRightInd w:val="0"/>
        <w:spacing w:before="120"/>
        <w:jc w:val="both"/>
        <w:rPr>
          <w:rFonts w:ascii="Times New Roman" w:hAnsi="Times New Roman"/>
          <w:sz w:val="24"/>
          <w:szCs w:val="24"/>
          <w:lang w:val="es-ES"/>
        </w:rPr>
      </w:pPr>
      <w:bookmarkStart w:id="3" w:name="_Ref165456095"/>
      <w:bookmarkEnd w:id="0"/>
      <w:bookmarkEnd w:id="1"/>
      <w:bookmarkEnd w:id="2"/>
    </w:p>
    <w:p w:rsidR="002149B6" w:rsidRPr="008E0824" w:rsidRDefault="009F4666" w:rsidP="002149B6">
      <w:pPr>
        <w:pStyle w:val="BodyTextIndent"/>
        <w:tabs>
          <w:tab w:val="left" w:pos="-1440"/>
        </w:tabs>
        <w:ind w:left="0"/>
        <w:jc w:val="both"/>
      </w:pPr>
      <w:r w:rsidRPr="00822DD5">
        <w:rPr>
          <w:b/>
        </w:rPr>
        <w:t>Componente II</w:t>
      </w:r>
      <w:r>
        <w:rPr>
          <w:b/>
        </w:rPr>
        <w:t>I</w:t>
      </w:r>
      <w:r w:rsidRPr="00822DD5">
        <w:rPr>
          <w:b/>
        </w:rPr>
        <w:t xml:space="preserve"> </w:t>
      </w:r>
      <w:r>
        <w:rPr>
          <w:b/>
        </w:rPr>
        <w:t>–</w:t>
      </w:r>
      <w:r w:rsidRPr="00822DD5">
        <w:rPr>
          <w:b/>
        </w:rPr>
        <w:t xml:space="preserve"> </w:t>
      </w:r>
      <w:r>
        <w:rPr>
          <w:b/>
        </w:rPr>
        <w:t>Fortalecimiento Institucional (US$8,4</w:t>
      </w:r>
      <w:r w:rsidRPr="00B52486">
        <w:rPr>
          <w:b/>
        </w:rPr>
        <w:t xml:space="preserve"> millones).</w:t>
      </w:r>
      <w:r w:rsidRPr="00B52486">
        <w:t xml:space="preserve"> </w:t>
      </w:r>
      <w:r>
        <w:t xml:space="preserve"> El Componente III </w:t>
      </w:r>
      <w:r w:rsidRPr="006C16DC">
        <w:t xml:space="preserve">incluye 3,4% de los </w:t>
      </w:r>
      <w:r>
        <w:t>recursos del Programa para financiar: (i) la implementación de un programa de capacitación al personal de las EED asociados a la ejecución del Programa; y (ii) apoyo a las EED en la ejecución de las obras.  El Programa de capacitación considera la implementación de 17 cursos de entrenamiento con enfoque en operación y mantenimiento de redes eléctricas.  La contratación de consultoría local, la adquisición de e</w:t>
      </w:r>
      <w:r w:rsidRPr="00612DE4">
        <w:t xml:space="preserve">quipos de medición, </w:t>
      </w:r>
      <w:r>
        <w:t xml:space="preserve">equipos de </w:t>
      </w:r>
      <w:r w:rsidRPr="00612DE4">
        <w:t xml:space="preserve">transporte &amp; mantenimiento, </w:t>
      </w:r>
      <w:r>
        <w:t xml:space="preserve">equipos </w:t>
      </w:r>
      <w:r w:rsidRPr="00612DE4">
        <w:t>informáticos</w:t>
      </w:r>
      <w:r>
        <w:t>, incluyendo</w:t>
      </w:r>
      <w:r w:rsidRPr="00612DE4">
        <w:t xml:space="preserve"> programas </w:t>
      </w:r>
      <w:r>
        <w:t>de cómputo</w:t>
      </w:r>
      <w:r w:rsidRPr="00612DE4">
        <w:t xml:space="preserve">, </w:t>
      </w:r>
      <w:r>
        <w:t>serán parte del apoyo a la ejecución en las EED.</w:t>
      </w:r>
      <w:r w:rsidR="002149B6" w:rsidRPr="008E0824">
        <w:t xml:space="preserve"> </w:t>
      </w:r>
    </w:p>
    <w:p w:rsidR="002149B6" w:rsidRPr="008E0824" w:rsidRDefault="002149B6" w:rsidP="002149B6">
      <w:pPr>
        <w:pStyle w:val="BodyTextIndent"/>
        <w:tabs>
          <w:tab w:val="left" w:pos="-1440"/>
        </w:tabs>
        <w:ind w:left="0"/>
        <w:jc w:val="both"/>
      </w:pPr>
    </w:p>
    <w:p w:rsidR="002149B6" w:rsidRPr="008E0824" w:rsidRDefault="002149B6" w:rsidP="00271648">
      <w:pPr>
        <w:pStyle w:val="BodyTextIndent"/>
        <w:tabs>
          <w:tab w:val="left" w:pos="-1440"/>
        </w:tabs>
        <w:ind w:left="360"/>
        <w:jc w:val="both"/>
      </w:pPr>
    </w:p>
    <w:bookmarkEnd w:id="3"/>
    <w:p w:rsidR="002418B5" w:rsidRPr="008E0824" w:rsidRDefault="00986D0D" w:rsidP="002418B5">
      <w:pPr>
        <w:rPr>
          <w:rFonts w:ascii="Times New Roman" w:hAnsi="Times New Roman"/>
          <w:color w:val="000000" w:themeColor="text1"/>
          <w:sz w:val="24"/>
          <w:szCs w:val="24"/>
          <w:lang w:val="es-ES"/>
        </w:rPr>
      </w:pPr>
      <w:r w:rsidRPr="008E0824">
        <w:rPr>
          <w:rFonts w:ascii="Times New Roman" w:hAnsi="Times New Roman"/>
          <w:b/>
          <w:color w:val="000000" w:themeColor="text1"/>
          <w:sz w:val="24"/>
          <w:szCs w:val="24"/>
          <w:lang w:val="es-ES"/>
        </w:rPr>
        <w:t xml:space="preserve">Fecha de aprobación del Proyecto por el Directorio Ejecutivo: </w:t>
      </w:r>
      <w:r w:rsidR="0035727C" w:rsidRPr="008E0824">
        <w:rPr>
          <w:rFonts w:ascii="Times New Roman" w:hAnsi="Times New Roman"/>
          <w:b/>
          <w:color w:val="000000" w:themeColor="text1"/>
          <w:sz w:val="24"/>
          <w:szCs w:val="24"/>
          <w:lang w:val="es-ES"/>
        </w:rPr>
        <w:t>Junio 18</w:t>
      </w:r>
      <w:r w:rsidRPr="008E0824">
        <w:rPr>
          <w:rFonts w:ascii="Times New Roman" w:hAnsi="Times New Roman"/>
          <w:b/>
          <w:color w:val="000000" w:themeColor="text1"/>
          <w:sz w:val="24"/>
          <w:szCs w:val="24"/>
          <w:lang w:val="es-ES"/>
        </w:rPr>
        <w:t>, 201</w:t>
      </w:r>
      <w:r w:rsidR="0035727C" w:rsidRPr="008E0824">
        <w:rPr>
          <w:rFonts w:ascii="Times New Roman" w:hAnsi="Times New Roman"/>
          <w:b/>
          <w:color w:val="000000" w:themeColor="text1"/>
          <w:sz w:val="24"/>
          <w:szCs w:val="24"/>
          <w:lang w:val="es-ES"/>
        </w:rPr>
        <w:t>4</w:t>
      </w:r>
      <w:r w:rsidRPr="008E0824">
        <w:rPr>
          <w:rFonts w:ascii="Times New Roman" w:hAnsi="Times New Roman"/>
          <w:b/>
          <w:color w:val="000000" w:themeColor="text1"/>
          <w:sz w:val="24"/>
          <w:szCs w:val="24"/>
          <w:lang w:val="es-ES"/>
        </w:rPr>
        <w:t xml:space="preserve"> (estimada)</w:t>
      </w:r>
    </w:p>
    <w:p w:rsidR="002418B5" w:rsidRPr="008E0824" w:rsidRDefault="00986D0D" w:rsidP="002418B5">
      <w:pPr>
        <w:rPr>
          <w:rFonts w:ascii="Times New Roman" w:hAnsi="Times New Roman"/>
          <w:color w:val="000000" w:themeColor="text1"/>
          <w:sz w:val="24"/>
          <w:szCs w:val="24"/>
          <w:lang w:val="es-ES"/>
        </w:rPr>
      </w:pPr>
      <w:r w:rsidRPr="008E0824">
        <w:rPr>
          <w:rFonts w:ascii="Times New Roman" w:hAnsi="Times New Roman"/>
          <w:b/>
          <w:color w:val="000000" w:themeColor="text1"/>
          <w:sz w:val="24"/>
          <w:szCs w:val="24"/>
          <w:lang w:val="es-ES"/>
        </w:rPr>
        <w:t xml:space="preserve">Fecha de firma del Contrato de Préstamo: </w:t>
      </w:r>
      <w:r w:rsidR="0035727C" w:rsidRPr="008E0824">
        <w:rPr>
          <w:rFonts w:ascii="Times New Roman" w:hAnsi="Times New Roman"/>
          <w:b/>
          <w:color w:val="000000" w:themeColor="text1"/>
          <w:sz w:val="24"/>
          <w:szCs w:val="24"/>
          <w:lang w:val="es-ES"/>
        </w:rPr>
        <w:t>Agosto</w:t>
      </w:r>
      <w:r w:rsidRPr="008E0824">
        <w:rPr>
          <w:rFonts w:ascii="Times New Roman" w:hAnsi="Times New Roman"/>
          <w:b/>
          <w:color w:val="000000" w:themeColor="text1"/>
          <w:sz w:val="24"/>
          <w:szCs w:val="24"/>
          <w:lang w:val="es-ES"/>
        </w:rPr>
        <w:t xml:space="preserve"> 15, 201</w:t>
      </w:r>
      <w:r w:rsidR="0035727C" w:rsidRPr="008E0824">
        <w:rPr>
          <w:rFonts w:ascii="Times New Roman" w:hAnsi="Times New Roman"/>
          <w:b/>
          <w:color w:val="000000" w:themeColor="text1"/>
          <w:sz w:val="24"/>
          <w:szCs w:val="24"/>
          <w:lang w:val="es-ES"/>
        </w:rPr>
        <w:t>4</w:t>
      </w:r>
      <w:r w:rsidRPr="008E0824">
        <w:rPr>
          <w:rFonts w:ascii="Times New Roman" w:hAnsi="Times New Roman"/>
          <w:b/>
          <w:color w:val="000000" w:themeColor="text1"/>
          <w:sz w:val="24"/>
          <w:szCs w:val="24"/>
          <w:lang w:val="es-ES"/>
        </w:rPr>
        <w:t xml:space="preserve"> (estimada)</w:t>
      </w:r>
    </w:p>
    <w:p w:rsidR="002418B5" w:rsidRPr="008E0824" w:rsidRDefault="00986D0D" w:rsidP="002418B5">
      <w:pPr>
        <w:rPr>
          <w:rFonts w:ascii="Times New Roman" w:hAnsi="Times New Roman"/>
          <w:color w:val="000000" w:themeColor="text1"/>
          <w:sz w:val="24"/>
          <w:szCs w:val="24"/>
          <w:lang w:val="es-ES"/>
        </w:rPr>
      </w:pPr>
      <w:r w:rsidRPr="008E0824">
        <w:rPr>
          <w:rFonts w:ascii="Times New Roman" w:hAnsi="Times New Roman"/>
          <w:b/>
          <w:color w:val="000000" w:themeColor="text1"/>
          <w:sz w:val="24"/>
          <w:szCs w:val="24"/>
          <w:lang w:val="es-ES"/>
        </w:rPr>
        <w:t xml:space="preserve">Fecha de elegibilidad para el primer desembolso: </w:t>
      </w:r>
      <w:r w:rsidR="0035727C" w:rsidRPr="008E0824">
        <w:rPr>
          <w:rFonts w:ascii="Times New Roman" w:hAnsi="Times New Roman"/>
          <w:b/>
          <w:color w:val="000000" w:themeColor="text1"/>
          <w:sz w:val="24"/>
          <w:szCs w:val="24"/>
          <w:lang w:val="es-ES"/>
        </w:rPr>
        <w:t>Agosto</w:t>
      </w:r>
      <w:r w:rsidRPr="008E0824">
        <w:rPr>
          <w:rFonts w:ascii="Times New Roman" w:hAnsi="Times New Roman"/>
          <w:b/>
          <w:color w:val="000000" w:themeColor="text1"/>
          <w:sz w:val="24"/>
          <w:szCs w:val="24"/>
          <w:lang w:val="es-ES"/>
        </w:rPr>
        <w:t xml:space="preserve"> </w:t>
      </w:r>
      <w:r w:rsidR="0035727C" w:rsidRPr="008E0824">
        <w:rPr>
          <w:rFonts w:ascii="Times New Roman" w:hAnsi="Times New Roman"/>
          <w:b/>
          <w:color w:val="000000" w:themeColor="text1"/>
          <w:sz w:val="24"/>
          <w:szCs w:val="24"/>
          <w:lang w:val="es-ES"/>
        </w:rPr>
        <w:t>30</w:t>
      </w:r>
      <w:r w:rsidRPr="008E0824">
        <w:rPr>
          <w:rFonts w:ascii="Times New Roman" w:hAnsi="Times New Roman"/>
          <w:b/>
          <w:color w:val="000000" w:themeColor="text1"/>
          <w:sz w:val="24"/>
          <w:szCs w:val="24"/>
          <w:lang w:val="es-ES"/>
        </w:rPr>
        <w:t>, 201</w:t>
      </w:r>
      <w:r w:rsidR="0035727C" w:rsidRPr="008E0824">
        <w:rPr>
          <w:rFonts w:ascii="Times New Roman" w:hAnsi="Times New Roman"/>
          <w:b/>
          <w:color w:val="000000" w:themeColor="text1"/>
          <w:sz w:val="24"/>
          <w:szCs w:val="24"/>
          <w:lang w:val="es-ES"/>
        </w:rPr>
        <w:t>4</w:t>
      </w:r>
      <w:r w:rsidRPr="008E0824">
        <w:rPr>
          <w:rFonts w:ascii="Times New Roman" w:hAnsi="Times New Roman"/>
          <w:b/>
          <w:color w:val="000000" w:themeColor="text1"/>
          <w:sz w:val="24"/>
          <w:szCs w:val="24"/>
          <w:lang w:val="es-ES"/>
        </w:rPr>
        <w:t xml:space="preserve"> (estimada)</w:t>
      </w:r>
    </w:p>
    <w:p w:rsidR="002418B5" w:rsidRPr="008E0824" w:rsidRDefault="00986D0D" w:rsidP="002418B5">
      <w:pPr>
        <w:rPr>
          <w:rFonts w:ascii="Times New Roman" w:hAnsi="Times New Roman"/>
          <w:color w:val="000000" w:themeColor="text1"/>
          <w:sz w:val="24"/>
          <w:szCs w:val="24"/>
          <w:lang w:val="es-ES"/>
        </w:rPr>
      </w:pPr>
      <w:r w:rsidRPr="008E0824">
        <w:rPr>
          <w:rFonts w:ascii="Times New Roman" w:hAnsi="Times New Roman"/>
          <w:b/>
          <w:color w:val="000000" w:themeColor="text1"/>
          <w:sz w:val="24"/>
          <w:szCs w:val="24"/>
          <w:lang w:val="es-ES"/>
        </w:rPr>
        <w:t xml:space="preserve">Fecha estimada para el último desembolso: </w:t>
      </w:r>
      <w:r w:rsidR="0035727C" w:rsidRPr="008E0824">
        <w:rPr>
          <w:rFonts w:ascii="Times New Roman" w:hAnsi="Times New Roman"/>
          <w:b/>
          <w:color w:val="000000" w:themeColor="text1"/>
          <w:sz w:val="24"/>
          <w:szCs w:val="24"/>
          <w:lang w:val="es-ES"/>
        </w:rPr>
        <w:t>Agosto</w:t>
      </w:r>
      <w:r w:rsidRPr="008E0824">
        <w:rPr>
          <w:rFonts w:ascii="Times New Roman" w:hAnsi="Times New Roman"/>
          <w:b/>
          <w:color w:val="000000" w:themeColor="text1"/>
          <w:sz w:val="24"/>
          <w:szCs w:val="24"/>
          <w:lang w:val="es-ES"/>
        </w:rPr>
        <w:t xml:space="preserve"> </w:t>
      </w:r>
      <w:r w:rsidR="0035727C" w:rsidRPr="008E0824">
        <w:rPr>
          <w:rFonts w:ascii="Times New Roman" w:hAnsi="Times New Roman"/>
          <w:b/>
          <w:color w:val="000000" w:themeColor="text1"/>
          <w:sz w:val="24"/>
          <w:szCs w:val="24"/>
          <w:lang w:val="es-ES"/>
        </w:rPr>
        <w:t>30</w:t>
      </w:r>
      <w:r w:rsidRPr="008E0824">
        <w:rPr>
          <w:rFonts w:ascii="Times New Roman" w:hAnsi="Times New Roman"/>
          <w:b/>
          <w:color w:val="000000" w:themeColor="text1"/>
          <w:sz w:val="24"/>
          <w:szCs w:val="24"/>
          <w:lang w:val="es-ES"/>
        </w:rPr>
        <w:t>, 20</w:t>
      </w:r>
      <w:r w:rsidR="0035727C" w:rsidRPr="008E0824">
        <w:rPr>
          <w:rFonts w:ascii="Times New Roman" w:hAnsi="Times New Roman"/>
          <w:b/>
          <w:color w:val="000000" w:themeColor="text1"/>
          <w:sz w:val="24"/>
          <w:szCs w:val="24"/>
          <w:lang w:val="es-ES"/>
        </w:rPr>
        <w:t>18</w:t>
      </w:r>
      <w:r w:rsidRPr="008E0824">
        <w:rPr>
          <w:rFonts w:ascii="Times New Roman" w:hAnsi="Times New Roman"/>
          <w:b/>
          <w:color w:val="000000" w:themeColor="text1"/>
          <w:sz w:val="24"/>
          <w:szCs w:val="24"/>
          <w:lang w:val="es-ES"/>
        </w:rPr>
        <w:t xml:space="preserve"> (estimada)</w:t>
      </w:r>
    </w:p>
    <w:p w:rsidR="002418B5" w:rsidRPr="008E0824" w:rsidRDefault="002418B5" w:rsidP="002418B5">
      <w:pPr>
        <w:pStyle w:val="Subtitle"/>
        <w:numPr>
          <w:ilvl w:val="0"/>
          <w:numId w:val="0"/>
        </w:numPr>
        <w:rPr>
          <w:rFonts w:ascii="Times New Roman" w:hAnsi="Times New Roman"/>
          <w:b w:val="0"/>
          <w:sz w:val="24"/>
          <w:szCs w:val="24"/>
          <w:lang w:val="es-ES"/>
        </w:rPr>
      </w:pPr>
    </w:p>
    <w:p w:rsidR="002418B5" w:rsidRPr="008E0824" w:rsidRDefault="002418B5" w:rsidP="002418B5">
      <w:pPr>
        <w:pStyle w:val="Subtitle"/>
        <w:numPr>
          <w:ilvl w:val="0"/>
          <w:numId w:val="0"/>
        </w:numPr>
        <w:rPr>
          <w:rFonts w:ascii="Times New Roman" w:hAnsi="Times New Roman"/>
          <w:sz w:val="24"/>
          <w:szCs w:val="24"/>
          <w:lang w:val="es-ES"/>
        </w:rPr>
      </w:pPr>
    </w:p>
    <w:p w:rsidR="002418B5" w:rsidRPr="008E0824" w:rsidRDefault="002418B5" w:rsidP="002418B5">
      <w:pPr>
        <w:pStyle w:val="Subtitle"/>
        <w:numPr>
          <w:ilvl w:val="0"/>
          <w:numId w:val="0"/>
        </w:numPr>
        <w:rPr>
          <w:rFonts w:ascii="Times New Roman" w:hAnsi="Times New Roman"/>
          <w:sz w:val="24"/>
          <w:szCs w:val="24"/>
          <w:lang w:val="es-ES"/>
        </w:rPr>
      </w:pPr>
    </w:p>
    <w:p w:rsidR="002418B5" w:rsidRPr="008E0824" w:rsidRDefault="002418B5" w:rsidP="002418B5">
      <w:pPr>
        <w:pStyle w:val="Subtitle"/>
        <w:numPr>
          <w:ilvl w:val="0"/>
          <w:numId w:val="0"/>
        </w:numPr>
        <w:rPr>
          <w:rFonts w:ascii="Times New Roman" w:hAnsi="Times New Roman"/>
          <w:color w:val="000000" w:themeColor="text1"/>
          <w:sz w:val="24"/>
          <w:szCs w:val="24"/>
          <w:lang w:val="es-ES"/>
        </w:rPr>
      </w:pPr>
      <w:r w:rsidRPr="008E0824">
        <w:rPr>
          <w:rFonts w:ascii="Times New Roman" w:hAnsi="Times New Roman"/>
          <w:color w:val="0000FF"/>
          <w:sz w:val="24"/>
          <w:szCs w:val="24"/>
          <w:lang w:val="es-ES"/>
        </w:rPr>
        <w:br w:type="page"/>
      </w:r>
      <w:r w:rsidR="00986D0D" w:rsidRPr="008E0824">
        <w:rPr>
          <w:rFonts w:ascii="Times New Roman" w:hAnsi="Times New Roman"/>
          <w:color w:val="000000" w:themeColor="text1"/>
          <w:sz w:val="24"/>
          <w:szCs w:val="24"/>
          <w:lang w:val="es-ES"/>
        </w:rPr>
        <w:t>A) Introducción</w:t>
      </w:r>
    </w:p>
    <w:p w:rsidR="002418B5" w:rsidRPr="008E0824" w:rsidRDefault="002418B5" w:rsidP="002418B5">
      <w:pPr>
        <w:rPr>
          <w:rFonts w:ascii="Times New Roman" w:hAnsi="Times New Roman"/>
          <w:sz w:val="24"/>
          <w:szCs w:val="24"/>
          <w:lang w:val="es-ES"/>
        </w:rPr>
      </w:pPr>
    </w:p>
    <w:p w:rsidR="002418B5" w:rsidRPr="008E0824" w:rsidRDefault="002418B5" w:rsidP="002418B5">
      <w:pPr>
        <w:jc w:val="both"/>
        <w:rPr>
          <w:rFonts w:ascii="Times New Roman" w:hAnsi="Times New Roman"/>
          <w:sz w:val="24"/>
          <w:szCs w:val="24"/>
          <w:lang w:val="es-ES"/>
        </w:rPr>
      </w:pPr>
      <w:r w:rsidRPr="008E0824">
        <w:rPr>
          <w:rFonts w:ascii="Times New Roman" w:hAnsi="Times New Roman"/>
          <w:sz w:val="24"/>
          <w:szCs w:val="24"/>
          <w:lang w:val="es-ES"/>
        </w:rPr>
        <w:t>Las contrataciones para el proyecto propuesto se llevarán a cabo de acuerdo con las</w:t>
      </w:r>
      <w:r w:rsidRPr="008E0824">
        <w:rPr>
          <w:rFonts w:ascii="Times New Roman" w:hAnsi="Times New Roman"/>
          <w:b/>
          <w:i/>
          <w:sz w:val="24"/>
          <w:szCs w:val="24"/>
          <w:lang w:val="es-ES"/>
        </w:rPr>
        <w:t xml:space="preserve"> “Políticas para la  Adquisición de </w:t>
      </w:r>
      <w:r w:rsidR="004C5775" w:rsidRPr="008E0824">
        <w:rPr>
          <w:rFonts w:ascii="Times New Roman" w:hAnsi="Times New Roman"/>
          <w:b/>
          <w:i/>
          <w:sz w:val="24"/>
          <w:szCs w:val="24"/>
          <w:lang w:val="es-ES"/>
        </w:rPr>
        <w:t xml:space="preserve">Bienes y </w:t>
      </w:r>
      <w:r w:rsidRPr="008E0824">
        <w:rPr>
          <w:rFonts w:ascii="Times New Roman" w:hAnsi="Times New Roman"/>
          <w:b/>
          <w:i/>
          <w:sz w:val="24"/>
          <w:szCs w:val="24"/>
          <w:lang w:val="es-ES"/>
        </w:rPr>
        <w:t>Obras Financiados por el Banco Interamericano de Desarrollo” (GN-2349-</w:t>
      </w:r>
      <w:r w:rsidR="00B33D94" w:rsidRPr="008E0824">
        <w:rPr>
          <w:rFonts w:ascii="Times New Roman" w:hAnsi="Times New Roman"/>
          <w:b/>
          <w:i/>
          <w:sz w:val="24"/>
          <w:szCs w:val="24"/>
          <w:lang w:val="es-ES"/>
        </w:rPr>
        <w:t>9</w:t>
      </w:r>
      <w:r w:rsidRPr="008E0824">
        <w:rPr>
          <w:rFonts w:ascii="Times New Roman" w:hAnsi="Times New Roman"/>
          <w:b/>
          <w:i/>
          <w:sz w:val="24"/>
          <w:szCs w:val="24"/>
          <w:lang w:val="es-ES"/>
        </w:rPr>
        <w:t>)</w:t>
      </w:r>
      <w:r w:rsidRPr="008E0824">
        <w:rPr>
          <w:rFonts w:ascii="Times New Roman" w:hAnsi="Times New Roman"/>
          <w:sz w:val="24"/>
          <w:szCs w:val="24"/>
          <w:lang w:val="es-ES"/>
        </w:rPr>
        <w:t>, y con las</w:t>
      </w:r>
      <w:r w:rsidRPr="008E0824">
        <w:rPr>
          <w:rFonts w:ascii="Times New Roman" w:hAnsi="Times New Roman"/>
          <w:b/>
          <w:i/>
          <w:sz w:val="24"/>
          <w:szCs w:val="24"/>
          <w:lang w:val="es-ES"/>
        </w:rPr>
        <w:t xml:space="preserve"> “Políticas para la Selección y Contratación de Consultores Financiados por el Banco Interamericano de Desarrollo” (GN-2350-</w:t>
      </w:r>
      <w:r w:rsidR="00B33D94" w:rsidRPr="008E0824">
        <w:rPr>
          <w:rFonts w:ascii="Times New Roman" w:hAnsi="Times New Roman"/>
          <w:b/>
          <w:i/>
          <w:sz w:val="24"/>
          <w:szCs w:val="24"/>
          <w:lang w:val="es-ES"/>
        </w:rPr>
        <w:t>9</w:t>
      </w:r>
      <w:r w:rsidRPr="008E0824">
        <w:rPr>
          <w:rFonts w:ascii="Times New Roman" w:hAnsi="Times New Roman"/>
          <w:b/>
          <w:i/>
          <w:sz w:val="24"/>
          <w:szCs w:val="24"/>
          <w:lang w:val="es-ES"/>
        </w:rPr>
        <w:t>)</w:t>
      </w:r>
      <w:r w:rsidRPr="008E0824">
        <w:rPr>
          <w:rFonts w:ascii="Times New Roman" w:hAnsi="Times New Roman"/>
          <w:sz w:val="24"/>
          <w:szCs w:val="24"/>
          <w:lang w:val="es-ES"/>
        </w:rPr>
        <w:t>, y con lo establecido en el Contrato de Préstamo y el presente Plan de Adquisiciones.</w:t>
      </w:r>
    </w:p>
    <w:p w:rsidR="002418B5" w:rsidRPr="008E0824" w:rsidRDefault="002418B5" w:rsidP="002418B5">
      <w:pPr>
        <w:jc w:val="both"/>
        <w:rPr>
          <w:rFonts w:ascii="Times New Roman" w:hAnsi="Times New Roman"/>
          <w:sz w:val="24"/>
          <w:szCs w:val="24"/>
          <w:lang w:val="es-ES"/>
        </w:rPr>
      </w:pPr>
    </w:p>
    <w:p w:rsidR="002418B5" w:rsidRPr="008E0824" w:rsidRDefault="00986D0D" w:rsidP="002418B5">
      <w:pPr>
        <w:jc w:val="both"/>
        <w:rPr>
          <w:rFonts w:ascii="Times New Roman" w:hAnsi="Times New Roman"/>
          <w:b/>
          <w:color w:val="000000" w:themeColor="text1"/>
          <w:sz w:val="24"/>
          <w:szCs w:val="24"/>
          <w:lang w:val="es-ES"/>
        </w:rPr>
      </w:pPr>
      <w:r w:rsidRPr="008E0824">
        <w:rPr>
          <w:rFonts w:ascii="Times New Roman" w:hAnsi="Times New Roman"/>
          <w:b/>
          <w:color w:val="000000" w:themeColor="text1"/>
          <w:sz w:val="24"/>
          <w:szCs w:val="24"/>
          <w:lang w:val="es-ES"/>
        </w:rPr>
        <w:t>B) El Plan de Adquisiciones</w:t>
      </w:r>
    </w:p>
    <w:p w:rsidR="002418B5" w:rsidRPr="008E0824" w:rsidRDefault="002418B5" w:rsidP="002418B5">
      <w:pPr>
        <w:jc w:val="both"/>
        <w:rPr>
          <w:rFonts w:ascii="Times New Roman" w:hAnsi="Times New Roman"/>
          <w:sz w:val="24"/>
          <w:szCs w:val="24"/>
          <w:lang w:val="es-ES"/>
        </w:rPr>
      </w:pPr>
    </w:p>
    <w:p w:rsidR="002418B5" w:rsidRPr="008E0824" w:rsidRDefault="002418B5" w:rsidP="002418B5">
      <w:pPr>
        <w:jc w:val="both"/>
        <w:rPr>
          <w:rFonts w:ascii="Times New Roman" w:hAnsi="Times New Roman"/>
          <w:sz w:val="24"/>
          <w:szCs w:val="24"/>
          <w:lang w:val="es-ES"/>
        </w:rPr>
      </w:pPr>
      <w:r w:rsidRPr="008E0824">
        <w:rPr>
          <w:rFonts w:ascii="Times New Roman" w:hAnsi="Times New Roman"/>
          <w:sz w:val="24"/>
          <w:szCs w:val="24"/>
          <w:lang w:val="es-ES"/>
        </w:rPr>
        <w:t>El Plan de Adquisiciones, que cubre el periodo  201</w:t>
      </w:r>
      <w:r w:rsidR="00964DDC" w:rsidRPr="008E0824">
        <w:rPr>
          <w:rFonts w:ascii="Times New Roman" w:hAnsi="Times New Roman"/>
          <w:sz w:val="24"/>
          <w:szCs w:val="24"/>
          <w:lang w:val="es-ES"/>
        </w:rPr>
        <w:t>4</w:t>
      </w:r>
      <w:r w:rsidRPr="008E0824">
        <w:rPr>
          <w:rFonts w:ascii="Times New Roman" w:hAnsi="Times New Roman"/>
          <w:sz w:val="24"/>
          <w:szCs w:val="24"/>
          <w:lang w:val="es-ES"/>
        </w:rPr>
        <w:t xml:space="preserve"> – 20</w:t>
      </w:r>
      <w:r w:rsidR="002149B6" w:rsidRPr="008E0824">
        <w:rPr>
          <w:rFonts w:ascii="Times New Roman" w:hAnsi="Times New Roman"/>
          <w:sz w:val="24"/>
          <w:szCs w:val="24"/>
          <w:lang w:val="es-ES"/>
        </w:rPr>
        <w:t>18</w:t>
      </w:r>
      <w:r w:rsidRPr="008E0824">
        <w:rPr>
          <w:rFonts w:ascii="Times New Roman" w:hAnsi="Times New Roman"/>
          <w:sz w:val="24"/>
          <w:szCs w:val="24"/>
          <w:lang w:val="es-ES"/>
        </w:rPr>
        <w:t xml:space="preserve">,  ha sido acordado entre el Banco y el Gobierno de la República de </w:t>
      </w:r>
      <w:r w:rsidR="00271648" w:rsidRPr="008E0824">
        <w:rPr>
          <w:rFonts w:ascii="Times New Roman" w:hAnsi="Times New Roman"/>
          <w:sz w:val="24"/>
          <w:szCs w:val="24"/>
          <w:lang w:val="es-ES"/>
        </w:rPr>
        <w:t xml:space="preserve"> Ecuador</w:t>
      </w:r>
      <w:r w:rsidRPr="008E0824">
        <w:rPr>
          <w:rFonts w:ascii="Times New Roman" w:hAnsi="Times New Roman"/>
          <w:sz w:val="24"/>
          <w:szCs w:val="24"/>
          <w:lang w:val="es-ES"/>
        </w:rPr>
        <w:t xml:space="preserve">. </w:t>
      </w:r>
    </w:p>
    <w:p w:rsidR="002418B5" w:rsidRPr="008E0824" w:rsidRDefault="002418B5" w:rsidP="002149B6">
      <w:pPr>
        <w:jc w:val="both"/>
        <w:rPr>
          <w:rFonts w:ascii="Times New Roman" w:hAnsi="Times New Roman"/>
          <w:sz w:val="24"/>
          <w:szCs w:val="24"/>
          <w:lang w:val="es-ES"/>
        </w:rPr>
      </w:pPr>
      <w:r w:rsidRPr="008E0824">
        <w:rPr>
          <w:rFonts w:ascii="Times New Roman" w:hAnsi="Times New Roman"/>
          <w:sz w:val="24"/>
          <w:szCs w:val="24"/>
          <w:lang w:val="es-ES"/>
        </w:rPr>
        <w:t xml:space="preserve">El Plan, cuyo resumen se incluye como Apéndice 1, indica para cada contrato o grupo de contratos el procedimiento de adquisición de bienes o de contratación de obras o servicios o métodos de selección de consultores, los casos que requieren precalificación, los costos estimados de cada contrato o grupo de contratos, el requerimiento de revisión ex-ante </w:t>
      </w:r>
      <w:r w:rsidR="004C5775" w:rsidRPr="008E0824">
        <w:rPr>
          <w:rFonts w:ascii="Times New Roman" w:hAnsi="Times New Roman"/>
          <w:sz w:val="24"/>
          <w:szCs w:val="24"/>
          <w:lang w:val="es-ES"/>
        </w:rPr>
        <w:t xml:space="preserve">o </w:t>
      </w:r>
      <w:proofErr w:type="spellStart"/>
      <w:r w:rsidR="004C5775" w:rsidRPr="008E0824">
        <w:rPr>
          <w:rFonts w:ascii="Times New Roman" w:hAnsi="Times New Roman"/>
          <w:sz w:val="24"/>
          <w:szCs w:val="24"/>
          <w:lang w:val="es-ES"/>
        </w:rPr>
        <w:t>expost</w:t>
      </w:r>
      <w:proofErr w:type="spellEnd"/>
      <w:r w:rsidR="004C5775" w:rsidRPr="008E0824">
        <w:rPr>
          <w:rFonts w:ascii="Times New Roman" w:hAnsi="Times New Roman"/>
          <w:sz w:val="24"/>
          <w:szCs w:val="24"/>
          <w:lang w:val="es-ES"/>
        </w:rPr>
        <w:t xml:space="preserve"> </w:t>
      </w:r>
      <w:r w:rsidRPr="008E0824">
        <w:rPr>
          <w:rFonts w:ascii="Times New Roman" w:hAnsi="Times New Roman"/>
          <w:sz w:val="24"/>
          <w:szCs w:val="24"/>
          <w:lang w:val="es-ES"/>
        </w:rPr>
        <w:t xml:space="preserve">por parte del Banco y las fechas estimadas de publicación de los avisos específicos de adquisiciones y de terminación de los contratos contemplados en este proyecto. El Plan de Adquisiciones se actualizará anualmente o cuando sea necesario </w:t>
      </w:r>
      <w:proofErr w:type="spellStart"/>
      <w:r w:rsidRPr="008E0824">
        <w:rPr>
          <w:rFonts w:ascii="Times New Roman" w:hAnsi="Times New Roman"/>
          <w:sz w:val="24"/>
          <w:szCs w:val="24"/>
          <w:lang w:val="es-ES"/>
        </w:rPr>
        <w:t>ó</w:t>
      </w:r>
      <w:proofErr w:type="spellEnd"/>
      <w:r w:rsidRPr="008E0824">
        <w:rPr>
          <w:rFonts w:ascii="Times New Roman" w:hAnsi="Times New Roman"/>
          <w:sz w:val="24"/>
          <w:szCs w:val="24"/>
          <w:lang w:val="es-ES"/>
        </w:rPr>
        <w:t xml:space="preserve"> requerido por el Banco.</w:t>
      </w:r>
      <w:r w:rsidR="002F6695" w:rsidRPr="008E0824">
        <w:rPr>
          <w:rFonts w:ascii="Times New Roman" w:hAnsi="Times New Roman"/>
          <w:sz w:val="24"/>
          <w:szCs w:val="24"/>
          <w:lang w:val="es-ES"/>
        </w:rPr>
        <w:t xml:space="preserve"> En este sentido, para ello se prevé la utilización del  sistema Online denominado, Sistema de Ejecución de</w:t>
      </w:r>
      <w:r w:rsidR="004C5775" w:rsidRPr="008E0824">
        <w:rPr>
          <w:rFonts w:ascii="Times New Roman" w:hAnsi="Times New Roman"/>
          <w:sz w:val="24"/>
          <w:szCs w:val="24"/>
          <w:lang w:val="es-ES"/>
        </w:rPr>
        <w:t xml:space="preserve"> Planes de Adquisiciones (SEPA), que opera en la web en la dirección electrónica: </w:t>
      </w:r>
      <w:r w:rsidR="00F17F54">
        <w:fldChar w:fldCharType="begin"/>
      </w:r>
      <w:r w:rsidR="00F17F54" w:rsidRPr="00F17F54">
        <w:rPr>
          <w:lang w:val="es-ES_tradnl"/>
          <w:rPrChange w:id="4" w:author="IADB" w:date="2014-05-06T10:56:00Z">
            <w:rPr/>
          </w:rPrChange>
        </w:rPr>
        <w:instrText xml:space="preserve"> HYPERLINK "http://www.iniciativasepa.org" </w:instrText>
      </w:r>
      <w:r w:rsidR="00F17F54">
        <w:fldChar w:fldCharType="separate"/>
      </w:r>
      <w:r w:rsidR="004C5775" w:rsidRPr="008E0824">
        <w:rPr>
          <w:rStyle w:val="Hyperlink"/>
          <w:rFonts w:ascii="Times New Roman" w:hAnsi="Times New Roman"/>
          <w:sz w:val="24"/>
          <w:szCs w:val="24"/>
          <w:lang w:val="es-ES"/>
        </w:rPr>
        <w:t>http://www.iniciativasepa.org</w:t>
      </w:r>
      <w:r w:rsidR="00F17F54">
        <w:rPr>
          <w:rStyle w:val="Hyperlink"/>
          <w:rFonts w:ascii="Times New Roman" w:hAnsi="Times New Roman"/>
          <w:sz w:val="24"/>
          <w:szCs w:val="24"/>
          <w:lang w:val="es-ES"/>
        </w:rPr>
        <w:fldChar w:fldCharType="end"/>
      </w:r>
      <w:r w:rsidR="004C5775" w:rsidRPr="008E0824">
        <w:rPr>
          <w:rFonts w:ascii="Times New Roman" w:hAnsi="Times New Roman"/>
          <w:sz w:val="24"/>
          <w:szCs w:val="24"/>
          <w:lang w:val="es-ES"/>
        </w:rPr>
        <w:t xml:space="preserve">. </w:t>
      </w:r>
    </w:p>
    <w:p w:rsidR="004C5775" w:rsidRPr="008E0824" w:rsidRDefault="004C5775" w:rsidP="002149B6">
      <w:pPr>
        <w:jc w:val="both"/>
        <w:rPr>
          <w:rFonts w:ascii="Times New Roman" w:hAnsi="Times New Roman"/>
          <w:sz w:val="24"/>
          <w:szCs w:val="24"/>
          <w:lang w:val="es-ES"/>
        </w:rPr>
      </w:pPr>
    </w:p>
    <w:p w:rsidR="002418B5" w:rsidRPr="008E0824" w:rsidRDefault="004C5775" w:rsidP="002418B5">
      <w:pPr>
        <w:jc w:val="both"/>
        <w:rPr>
          <w:rFonts w:ascii="Times New Roman" w:hAnsi="Times New Roman"/>
          <w:sz w:val="24"/>
          <w:szCs w:val="24"/>
          <w:lang w:val="es-ES"/>
        </w:rPr>
      </w:pPr>
      <w:r w:rsidRPr="008E0824">
        <w:rPr>
          <w:rFonts w:ascii="Times New Roman" w:hAnsi="Times New Roman"/>
          <w:sz w:val="24"/>
          <w:szCs w:val="24"/>
          <w:lang w:val="es-ES"/>
        </w:rPr>
        <w:t xml:space="preserve">El Plan de Adquisiciones deberá estar disponible en la página Internet del organismo ejecutor MEER </w:t>
      </w:r>
      <w:r w:rsidR="00F17F54">
        <w:fldChar w:fldCharType="begin"/>
      </w:r>
      <w:r w:rsidR="00F17F54" w:rsidRPr="00F17F54">
        <w:rPr>
          <w:lang w:val="es-ES_tradnl"/>
          <w:rPrChange w:id="5" w:author="IADB" w:date="2014-05-06T10:56:00Z">
            <w:rPr/>
          </w:rPrChange>
        </w:rPr>
        <w:instrText xml:space="preserve"> HYPERLINK "http://www.energia.gob.ec/" </w:instrText>
      </w:r>
      <w:r w:rsidR="00F17F54">
        <w:fldChar w:fldCharType="separate"/>
      </w:r>
      <w:r w:rsidRPr="008E0824">
        <w:rPr>
          <w:rStyle w:val="Hyperlink"/>
          <w:rFonts w:ascii="Times New Roman" w:hAnsi="Times New Roman"/>
          <w:sz w:val="24"/>
          <w:szCs w:val="24"/>
          <w:lang w:val="es-ES"/>
        </w:rPr>
        <w:t>www.energia.gob.ec/</w:t>
      </w:r>
      <w:r w:rsidR="00F17F54">
        <w:rPr>
          <w:rStyle w:val="Hyperlink"/>
          <w:rFonts w:ascii="Times New Roman" w:hAnsi="Times New Roman"/>
          <w:sz w:val="24"/>
          <w:szCs w:val="24"/>
          <w:lang w:val="es-ES"/>
        </w:rPr>
        <w:fldChar w:fldCharType="end"/>
      </w:r>
      <w:r w:rsidRPr="008E0824">
        <w:rPr>
          <w:rFonts w:ascii="Times New Roman" w:hAnsi="Times New Roman"/>
          <w:sz w:val="24"/>
          <w:szCs w:val="24"/>
          <w:lang w:val="es-ES"/>
        </w:rPr>
        <w:t xml:space="preserve">, así como en la página Internet del Banco </w:t>
      </w:r>
      <w:r w:rsidR="00F17F54">
        <w:fldChar w:fldCharType="begin"/>
      </w:r>
      <w:r w:rsidR="00F17F54" w:rsidRPr="00F17F54">
        <w:rPr>
          <w:lang w:val="es-ES_tradnl"/>
          <w:rPrChange w:id="6" w:author="IADB" w:date="2014-05-06T10:56:00Z">
            <w:rPr/>
          </w:rPrChange>
        </w:rPr>
        <w:instrText xml:space="preserve"> HYPERLINK "http://www.iadb.org" </w:instrText>
      </w:r>
      <w:r w:rsidR="00F17F54">
        <w:fldChar w:fldCharType="separate"/>
      </w:r>
      <w:r w:rsidRPr="008E0824">
        <w:rPr>
          <w:rStyle w:val="Hyperlink"/>
          <w:rFonts w:ascii="Times New Roman" w:hAnsi="Times New Roman"/>
          <w:sz w:val="24"/>
          <w:szCs w:val="24"/>
          <w:lang w:val="es-ES"/>
        </w:rPr>
        <w:t>www.iadb.org</w:t>
      </w:r>
      <w:r w:rsidR="00F17F54">
        <w:rPr>
          <w:rStyle w:val="Hyperlink"/>
          <w:rFonts w:ascii="Times New Roman" w:hAnsi="Times New Roman"/>
          <w:sz w:val="24"/>
          <w:szCs w:val="24"/>
          <w:lang w:val="es-ES"/>
        </w:rPr>
        <w:fldChar w:fldCharType="end"/>
      </w:r>
    </w:p>
    <w:p w:rsidR="004C5775" w:rsidRPr="008E0824" w:rsidRDefault="004C5775" w:rsidP="002418B5">
      <w:pPr>
        <w:jc w:val="both"/>
        <w:rPr>
          <w:rFonts w:ascii="Times New Roman" w:hAnsi="Times New Roman"/>
          <w:b/>
          <w:color w:val="000000" w:themeColor="text1"/>
          <w:sz w:val="24"/>
          <w:szCs w:val="24"/>
          <w:lang w:val="es-ES"/>
        </w:rPr>
      </w:pPr>
    </w:p>
    <w:p w:rsidR="002418B5" w:rsidRPr="008E0824" w:rsidRDefault="00986D0D" w:rsidP="002418B5">
      <w:pPr>
        <w:jc w:val="both"/>
        <w:rPr>
          <w:rFonts w:ascii="Times New Roman" w:hAnsi="Times New Roman"/>
          <w:b/>
          <w:color w:val="000000" w:themeColor="text1"/>
          <w:sz w:val="24"/>
          <w:szCs w:val="24"/>
          <w:lang w:val="es-ES"/>
        </w:rPr>
      </w:pPr>
      <w:r w:rsidRPr="008E0824">
        <w:rPr>
          <w:rFonts w:ascii="Times New Roman" w:hAnsi="Times New Roman"/>
          <w:b/>
          <w:color w:val="000000" w:themeColor="text1"/>
          <w:sz w:val="24"/>
          <w:szCs w:val="24"/>
          <w:lang w:val="es-ES"/>
        </w:rPr>
        <w:t>C) Adquisiciones para el Proyecto</w:t>
      </w:r>
    </w:p>
    <w:p w:rsidR="002418B5" w:rsidRPr="008E0824" w:rsidRDefault="002418B5" w:rsidP="002418B5">
      <w:pPr>
        <w:jc w:val="both"/>
        <w:rPr>
          <w:rFonts w:ascii="Times New Roman" w:hAnsi="Times New Roman"/>
          <w:b/>
          <w:color w:val="000000" w:themeColor="text1"/>
          <w:sz w:val="24"/>
          <w:szCs w:val="24"/>
          <w:lang w:val="es-ES"/>
        </w:rPr>
      </w:pPr>
    </w:p>
    <w:p w:rsidR="002418B5" w:rsidRPr="008E0824" w:rsidRDefault="00986D0D" w:rsidP="002418B5">
      <w:pPr>
        <w:jc w:val="both"/>
        <w:rPr>
          <w:rFonts w:ascii="Times New Roman" w:hAnsi="Times New Roman"/>
          <w:b/>
          <w:color w:val="000000" w:themeColor="text1"/>
          <w:sz w:val="24"/>
          <w:szCs w:val="24"/>
          <w:lang w:val="es-ES"/>
        </w:rPr>
      </w:pPr>
      <w:r w:rsidRPr="008E0824">
        <w:rPr>
          <w:rFonts w:ascii="Times New Roman" w:hAnsi="Times New Roman"/>
          <w:b/>
          <w:color w:val="000000" w:themeColor="text1"/>
          <w:sz w:val="24"/>
          <w:szCs w:val="24"/>
          <w:lang w:val="es-ES"/>
        </w:rPr>
        <w:t xml:space="preserve">Adquisición de Obras para este proyecto, incluyen:  </w:t>
      </w:r>
    </w:p>
    <w:p w:rsidR="002418B5" w:rsidRPr="008E0824" w:rsidRDefault="002418B5" w:rsidP="00135A7A">
      <w:pPr>
        <w:jc w:val="both"/>
        <w:rPr>
          <w:rFonts w:ascii="Times New Roman" w:hAnsi="Times New Roman"/>
          <w:sz w:val="24"/>
          <w:szCs w:val="24"/>
          <w:lang w:val="es-ES"/>
        </w:rPr>
      </w:pPr>
      <w:r w:rsidRPr="008E0824">
        <w:rPr>
          <w:rFonts w:ascii="Times New Roman" w:hAnsi="Times New Roman"/>
          <w:sz w:val="24"/>
          <w:szCs w:val="24"/>
          <w:lang w:val="es-ES"/>
        </w:rPr>
        <w:t xml:space="preserve">  </w:t>
      </w:r>
    </w:p>
    <w:p w:rsidR="00740815" w:rsidRPr="008E0824" w:rsidRDefault="00CC5BB1" w:rsidP="0014461E">
      <w:pPr>
        <w:jc w:val="both"/>
        <w:rPr>
          <w:rFonts w:ascii="Times New Roman" w:hAnsi="Times New Roman"/>
          <w:sz w:val="24"/>
          <w:szCs w:val="24"/>
          <w:lang w:val="es-ES"/>
        </w:rPr>
      </w:pPr>
      <w:r w:rsidRPr="008E0824">
        <w:rPr>
          <w:rFonts w:ascii="Times New Roman" w:hAnsi="Times New Roman"/>
          <w:sz w:val="24"/>
          <w:szCs w:val="24"/>
          <w:lang w:val="es-ES"/>
        </w:rPr>
        <w:t>Construcción de proyectos de</w:t>
      </w:r>
      <w:r w:rsidR="00740815" w:rsidRPr="008E0824">
        <w:rPr>
          <w:rFonts w:ascii="Times New Roman" w:hAnsi="Times New Roman"/>
          <w:sz w:val="24"/>
          <w:szCs w:val="24"/>
          <w:lang w:val="es-ES"/>
        </w:rPr>
        <w:t xml:space="preserve"> reforzamiento</w:t>
      </w:r>
      <w:r w:rsidR="0014461E" w:rsidRPr="008E0824">
        <w:rPr>
          <w:rFonts w:ascii="Times New Roman" w:hAnsi="Times New Roman"/>
          <w:sz w:val="24"/>
          <w:szCs w:val="24"/>
          <w:lang w:val="es-ES"/>
        </w:rPr>
        <w:t xml:space="preserve"> del SND</w:t>
      </w:r>
      <w:r w:rsidR="00907EC6">
        <w:rPr>
          <w:rFonts w:ascii="Times New Roman" w:hAnsi="Times New Roman"/>
          <w:sz w:val="24"/>
          <w:szCs w:val="24"/>
          <w:lang w:val="es-ES"/>
        </w:rPr>
        <w:t xml:space="preserve"> de aproximadamente 62</w:t>
      </w:r>
      <w:r w:rsidR="00740815" w:rsidRPr="008E0824">
        <w:rPr>
          <w:rFonts w:ascii="Times New Roman" w:hAnsi="Times New Roman"/>
          <w:sz w:val="24"/>
          <w:szCs w:val="24"/>
          <w:lang w:val="es-ES"/>
        </w:rPr>
        <w:t xml:space="preserve">8 km red de </w:t>
      </w:r>
      <w:proofErr w:type="spellStart"/>
      <w:r w:rsidR="00740815" w:rsidRPr="008E0824">
        <w:rPr>
          <w:rFonts w:ascii="Times New Roman" w:hAnsi="Times New Roman"/>
          <w:sz w:val="24"/>
          <w:szCs w:val="24"/>
          <w:lang w:val="es-ES"/>
        </w:rPr>
        <w:t>subtrasmisión</w:t>
      </w:r>
      <w:proofErr w:type="spellEnd"/>
      <w:r w:rsidR="00907EC6">
        <w:rPr>
          <w:rFonts w:ascii="Times New Roman" w:hAnsi="Times New Roman"/>
          <w:sz w:val="24"/>
          <w:szCs w:val="24"/>
          <w:lang w:val="es-ES"/>
        </w:rPr>
        <w:t xml:space="preserve"> y de </w:t>
      </w:r>
      <w:r w:rsidR="00740815" w:rsidRPr="008E0824">
        <w:rPr>
          <w:rFonts w:ascii="Times New Roman" w:hAnsi="Times New Roman"/>
          <w:sz w:val="24"/>
          <w:szCs w:val="24"/>
          <w:lang w:val="es-ES"/>
        </w:rPr>
        <w:t>4</w:t>
      </w:r>
      <w:r w:rsidR="00907EC6">
        <w:rPr>
          <w:rFonts w:ascii="Times New Roman" w:hAnsi="Times New Roman"/>
          <w:sz w:val="24"/>
          <w:szCs w:val="24"/>
          <w:lang w:val="es-ES"/>
        </w:rPr>
        <w:t>.0</w:t>
      </w:r>
      <w:r w:rsidR="00740815" w:rsidRPr="008E0824">
        <w:rPr>
          <w:rFonts w:ascii="Times New Roman" w:hAnsi="Times New Roman"/>
          <w:sz w:val="24"/>
          <w:szCs w:val="24"/>
          <w:lang w:val="es-ES"/>
        </w:rPr>
        <w:t>00 km de red de distribución; a través de la construcción y rehabilitación de Subestaciones, reforzamiento de alimentadores primarios que incluya transformadores eléctricos, cambio de acometidas y medidores</w:t>
      </w:r>
      <w:r w:rsidR="004C5775" w:rsidRPr="008E0824">
        <w:rPr>
          <w:rFonts w:ascii="Times New Roman" w:hAnsi="Times New Roman"/>
          <w:sz w:val="24"/>
          <w:szCs w:val="24"/>
          <w:lang w:val="es-ES"/>
        </w:rPr>
        <w:t>.</w:t>
      </w:r>
    </w:p>
    <w:p w:rsidR="004C5775" w:rsidRPr="008E0824" w:rsidRDefault="004C5775" w:rsidP="0014461E">
      <w:pPr>
        <w:jc w:val="both"/>
        <w:rPr>
          <w:rFonts w:ascii="Times New Roman" w:hAnsi="Times New Roman"/>
          <w:sz w:val="24"/>
          <w:szCs w:val="24"/>
          <w:lang w:val="es-ES"/>
        </w:rPr>
      </w:pPr>
    </w:p>
    <w:p w:rsidR="004C5775" w:rsidRPr="008E0824" w:rsidRDefault="004C5775" w:rsidP="0014461E">
      <w:pPr>
        <w:jc w:val="both"/>
        <w:rPr>
          <w:rFonts w:ascii="Times New Roman" w:hAnsi="Times New Roman"/>
          <w:sz w:val="24"/>
          <w:szCs w:val="24"/>
          <w:lang w:val="es-ES"/>
        </w:rPr>
      </w:pPr>
      <w:r w:rsidRPr="008E0824">
        <w:rPr>
          <w:rFonts w:ascii="Times New Roman" w:hAnsi="Times New Roman"/>
          <w:sz w:val="24"/>
          <w:szCs w:val="24"/>
          <w:lang w:val="es-ES"/>
        </w:rPr>
        <w:t>La contratación de Obras para el Programa sujetas a Licitación Pública Internacional (LPI) se ejecutará utilizando los Documentos Estándar de Licitación emitidos por el Banco (</w:t>
      </w:r>
      <w:proofErr w:type="spellStart"/>
      <w:r w:rsidRPr="008E0824">
        <w:rPr>
          <w:rFonts w:ascii="Times New Roman" w:hAnsi="Times New Roman"/>
          <w:sz w:val="24"/>
          <w:szCs w:val="24"/>
          <w:lang w:val="es-ES"/>
        </w:rPr>
        <w:t>DELs</w:t>
      </w:r>
      <w:proofErr w:type="spellEnd"/>
      <w:r w:rsidRPr="008E0824">
        <w:rPr>
          <w:rFonts w:ascii="Times New Roman" w:hAnsi="Times New Roman"/>
          <w:sz w:val="24"/>
          <w:szCs w:val="24"/>
          <w:lang w:val="es-ES"/>
        </w:rPr>
        <w:t>).  Las licitaciones sujetas a Licitación Pública Nacional (LPN) y Comparación de Precios (CP) se ejecutarán utilizando Documentos de LPN y CP acordados con el Banco.</w:t>
      </w:r>
    </w:p>
    <w:p w:rsidR="00CC5BB1" w:rsidRPr="008E0824" w:rsidRDefault="00CC5BB1" w:rsidP="00CC5BB1">
      <w:pPr>
        <w:spacing w:before="120"/>
        <w:jc w:val="both"/>
        <w:rPr>
          <w:rFonts w:ascii="Times New Roman" w:hAnsi="Times New Roman"/>
          <w:sz w:val="24"/>
          <w:szCs w:val="24"/>
          <w:lang w:val="es-ES"/>
        </w:rPr>
      </w:pPr>
    </w:p>
    <w:p w:rsidR="002418B5" w:rsidRPr="008E0824" w:rsidRDefault="00986D0D" w:rsidP="002418B5">
      <w:pPr>
        <w:jc w:val="both"/>
        <w:rPr>
          <w:rFonts w:ascii="Times New Roman" w:hAnsi="Times New Roman"/>
          <w:color w:val="000000" w:themeColor="text1"/>
          <w:sz w:val="24"/>
          <w:szCs w:val="24"/>
          <w:lang w:val="es-ES"/>
        </w:rPr>
      </w:pPr>
      <w:r w:rsidRPr="008E0824">
        <w:rPr>
          <w:rFonts w:ascii="Times New Roman" w:hAnsi="Times New Roman"/>
          <w:b/>
          <w:color w:val="000000" w:themeColor="text1"/>
          <w:sz w:val="24"/>
          <w:szCs w:val="24"/>
          <w:lang w:val="es-ES"/>
        </w:rPr>
        <w:t xml:space="preserve">Adquisición de Bienes a ser contratados incluyen: </w:t>
      </w:r>
      <w:r w:rsidRPr="008E0824">
        <w:rPr>
          <w:rFonts w:ascii="Times New Roman" w:hAnsi="Times New Roman"/>
          <w:color w:val="000000" w:themeColor="text1"/>
          <w:sz w:val="24"/>
          <w:szCs w:val="24"/>
          <w:lang w:val="es-ES"/>
        </w:rPr>
        <w:t xml:space="preserve">  </w:t>
      </w:r>
    </w:p>
    <w:p w:rsidR="00740815" w:rsidRPr="008E0824" w:rsidRDefault="00740815" w:rsidP="002418B5">
      <w:pPr>
        <w:jc w:val="both"/>
        <w:rPr>
          <w:rFonts w:ascii="Times New Roman" w:hAnsi="Times New Roman"/>
          <w:color w:val="000000" w:themeColor="text1"/>
          <w:sz w:val="24"/>
          <w:szCs w:val="24"/>
          <w:lang w:val="es-ES"/>
        </w:rPr>
      </w:pPr>
    </w:p>
    <w:p w:rsidR="00740815" w:rsidRPr="008E0824" w:rsidRDefault="00692970" w:rsidP="0014461E">
      <w:pPr>
        <w:jc w:val="both"/>
        <w:rPr>
          <w:rFonts w:ascii="Times New Roman" w:hAnsi="Times New Roman"/>
          <w:sz w:val="24"/>
          <w:szCs w:val="24"/>
          <w:lang w:val="es-ES"/>
        </w:rPr>
      </w:pPr>
      <w:bookmarkStart w:id="7" w:name="_Toc243282923"/>
      <w:r w:rsidRPr="008E0824">
        <w:rPr>
          <w:rFonts w:ascii="Times New Roman" w:hAnsi="Times New Roman"/>
          <w:sz w:val="24"/>
          <w:szCs w:val="24"/>
          <w:lang w:val="es-ES"/>
        </w:rPr>
        <w:t xml:space="preserve">Bajo el </w:t>
      </w:r>
      <w:r w:rsidRPr="008E0824">
        <w:rPr>
          <w:rFonts w:ascii="Times New Roman" w:hAnsi="Times New Roman"/>
          <w:b/>
          <w:sz w:val="24"/>
          <w:szCs w:val="24"/>
          <w:lang w:val="es-ES"/>
        </w:rPr>
        <w:t xml:space="preserve">Componente I. </w:t>
      </w:r>
      <w:r w:rsidR="00740815" w:rsidRPr="008E0824">
        <w:rPr>
          <w:rFonts w:ascii="Times New Roman" w:hAnsi="Times New Roman"/>
          <w:b/>
          <w:sz w:val="24"/>
          <w:szCs w:val="24"/>
          <w:lang w:val="es-ES"/>
        </w:rPr>
        <w:t>Reforzamiento del Sistema Nacional de Distribución</w:t>
      </w:r>
      <w:r w:rsidRPr="008E0824">
        <w:rPr>
          <w:rFonts w:ascii="Times New Roman" w:hAnsi="Times New Roman"/>
          <w:sz w:val="24"/>
          <w:szCs w:val="24"/>
          <w:lang w:val="es-ES"/>
        </w:rPr>
        <w:t>, se financiará</w:t>
      </w:r>
      <w:r w:rsidR="00740815" w:rsidRPr="008E0824">
        <w:rPr>
          <w:rFonts w:ascii="Times New Roman" w:hAnsi="Times New Roman"/>
          <w:sz w:val="24"/>
          <w:szCs w:val="24"/>
          <w:lang w:val="es-ES"/>
        </w:rPr>
        <w:t xml:space="preserve">n la compra de Transformadores y equipo para el reforzamiento de la red.  </w:t>
      </w:r>
      <w:r w:rsidR="00740815" w:rsidRPr="008E0824">
        <w:rPr>
          <w:rFonts w:ascii="Times New Roman" w:hAnsi="Times New Roman"/>
          <w:b/>
          <w:sz w:val="24"/>
          <w:szCs w:val="24"/>
          <w:lang w:val="es-ES"/>
        </w:rPr>
        <w:t xml:space="preserve">Con el componente III </w:t>
      </w:r>
      <w:bookmarkEnd w:id="7"/>
      <w:r w:rsidR="00740815" w:rsidRPr="008E0824">
        <w:rPr>
          <w:rFonts w:ascii="Times New Roman" w:hAnsi="Times New Roman"/>
          <w:b/>
          <w:sz w:val="24"/>
          <w:szCs w:val="24"/>
          <w:lang w:val="es-ES"/>
        </w:rPr>
        <w:t>Fortalecimiento Institucional</w:t>
      </w:r>
      <w:r w:rsidR="00740815" w:rsidRPr="008E0824">
        <w:rPr>
          <w:rFonts w:ascii="Times New Roman" w:hAnsi="Times New Roman"/>
          <w:sz w:val="24"/>
          <w:szCs w:val="24"/>
          <w:lang w:val="es-ES"/>
        </w:rPr>
        <w:t xml:space="preserve"> se </w:t>
      </w:r>
      <w:r w:rsidR="0014461E" w:rsidRPr="008E0824">
        <w:rPr>
          <w:rFonts w:ascii="Times New Roman" w:hAnsi="Times New Roman"/>
          <w:sz w:val="24"/>
          <w:szCs w:val="24"/>
          <w:lang w:val="es-ES"/>
        </w:rPr>
        <w:t>adquirirán</w:t>
      </w:r>
      <w:r w:rsidR="00740815" w:rsidRPr="008E0824">
        <w:rPr>
          <w:rFonts w:ascii="Times New Roman" w:hAnsi="Times New Roman"/>
          <w:sz w:val="24"/>
          <w:szCs w:val="24"/>
          <w:lang w:val="es-ES"/>
        </w:rPr>
        <w:t xml:space="preserve"> equipos de medición, equipos de transporte &amp; mantenimiento, equipos informáticos, incluyendo programas de cómputo, mate</w:t>
      </w:r>
      <w:r w:rsidR="0014461E" w:rsidRPr="008E0824">
        <w:rPr>
          <w:rFonts w:ascii="Times New Roman" w:hAnsi="Times New Roman"/>
          <w:sz w:val="24"/>
          <w:szCs w:val="24"/>
          <w:lang w:val="es-ES"/>
        </w:rPr>
        <w:t>riales de oficina y mobiliarios</w:t>
      </w:r>
      <w:r w:rsidR="00740815" w:rsidRPr="008E0824">
        <w:rPr>
          <w:rFonts w:ascii="Times New Roman" w:hAnsi="Times New Roman"/>
          <w:sz w:val="24"/>
          <w:szCs w:val="24"/>
          <w:lang w:val="es-ES"/>
        </w:rPr>
        <w:t>.</w:t>
      </w:r>
    </w:p>
    <w:p w:rsidR="004C5775" w:rsidRPr="008E0824" w:rsidRDefault="004C5775" w:rsidP="0014461E">
      <w:pPr>
        <w:jc w:val="both"/>
        <w:rPr>
          <w:rFonts w:ascii="Times New Roman" w:hAnsi="Times New Roman"/>
          <w:sz w:val="24"/>
          <w:szCs w:val="24"/>
          <w:lang w:val="es-ES"/>
        </w:rPr>
      </w:pPr>
    </w:p>
    <w:p w:rsidR="004C5775" w:rsidRPr="008E0824" w:rsidRDefault="004C5775" w:rsidP="004C5775">
      <w:pPr>
        <w:jc w:val="both"/>
        <w:rPr>
          <w:rFonts w:ascii="Times New Roman" w:hAnsi="Times New Roman"/>
          <w:sz w:val="24"/>
          <w:szCs w:val="24"/>
          <w:lang w:val="es-ES"/>
        </w:rPr>
      </w:pPr>
      <w:r w:rsidRPr="008E0824">
        <w:rPr>
          <w:rFonts w:ascii="Times New Roman" w:hAnsi="Times New Roman"/>
          <w:sz w:val="24"/>
          <w:szCs w:val="24"/>
          <w:lang w:val="es-ES"/>
        </w:rPr>
        <w:t>Las adquisiciones de Bienes y servicios diferentes a consultoría para el Programa sujetas a Licitación Pública Internacional (LPI) se ejecutarán utilizando los Documentos Estándar de Licitación (</w:t>
      </w:r>
      <w:proofErr w:type="spellStart"/>
      <w:r w:rsidRPr="008E0824">
        <w:rPr>
          <w:rFonts w:ascii="Times New Roman" w:hAnsi="Times New Roman"/>
          <w:sz w:val="24"/>
          <w:szCs w:val="24"/>
          <w:lang w:val="es-ES"/>
        </w:rPr>
        <w:t>DELs</w:t>
      </w:r>
      <w:proofErr w:type="spellEnd"/>
      <w:r w:rsidRPr="008E0824">
        <w:rPr>
          <w:rFonts w:ascii="Times New Roman" w:hAnsi="Times New Roman"/>
          <w:sz w:val="24"/>
          <w:szCs w:val="24"/>
          <w:lang w:val="es-ES"/>
        </w:rPr>
        <w:t xml:space="preserve">) emitidos por el Banco. Las licitaciones sujetas a Licitación Pública Nacional (LPN) y </w:t>
      </w:r>
      <w:r w:rsidR="00666EA1" w:rsidRPr="008E0824">
        <w:rPr>
          <w:rFonts w:ascii="Times New Roman" w:hAnsi="Times New Roman"/>
          <w:sz w:val="24"/>
          <w:szCs w:val="24"/>
          <w:lang w:val="es-ES"/>
        </w:rPr>
        <w:t>Comparación</w:t>
      </w:r>
      <w:r w:rsidRPr="008E0824">
        <w:rPr>
          <w:rFonts w:ascii="Times New Roman" w:hAnsi="Times New Roman"/>
          <w:sz w:val="24"/>
          <w:szCs w:val="24"/>
          <w:lang w:val="es-ES"/>
        </w:rPr>
        <w:t xml:space="preserve"> de Precios (CP) se ejecutarán utilizando Documentos de LPN y CP acordados con el Banco</w:t>
      </w:r>
    </w:p>
    <w:p w:rsidR="004C5775" w:rsidRPr="008E0824" w:rsidRDefault="004C5775" w:rsidP="004C5775">
      <w:pPr>
        <w:jc w:val="both"/>
        <w:rPr>
          <w:rFonts w:ascii="Times New Roman" w:hAnsi="Times New Roman"/>
          <w:sz w:val="24"/>
          <w:szCs w:val="24"/>
          <w:lang w:val="es-ES"/>
        </w:rPr>
      </w:pPr>
    </w:p>
    <w:p w:rsidR="004C5775" w:rsidRPr="008E0824" w:rsidRDefault="004C5775" w:rsidP="004C5775">
      <w:pPr>
        <w:jc w:val="both"/>
        <w:rPr>
          <w:rFonts w:ascii="Times New Roman" w:hAnsi="Times New Roman"/>
          <w:sz w:val="24"/>
          <w:szCs w:val="24"/>
          <w:lang w:val="es-ES"/>
        </w:rPr>
      </w:pPr>
      <w:r w:rsidRPr="008E0824">
        <w:rPr>
          <w:rFonts w:ascii="Times New Roman" w:hAnsi="Times New Roman"/>
          <w:sz w:val="24"/>
          <w:szCs w:val="24"/>
          <w:lang w:val="es-ES"/>
        </w:rPr>
        <w:t>Las compras directas se ejecutarán de acuerdo a lo previsto en el numeral 3.6 de las Políticas para la  Adquisición de Bienes y Obras Financiados por el Banco Interamericano de Desarrollo” (GN-2349-9), de marzo de 2011.</w:t>
      </w:r>
    </w:p>
    <w:p w:rsidR="00740815" w:rsidRPr="008E0824" w:rsidRDefault="00740815" w:rsidP="00740815">
      <w:pPr>
        <w:jc w:val="both"/>
        <w:rPr>
          <w:rFonts w:ascii="Times New Roman" w:hAnsi="Times New Roman"/>
          <w:sz w:val="24"/>
          <w:szCs w:val="24"/>
          <w:lang w:val="es-ES"/>
        </w:rPr>
      </w:pPr>
    </w:p>
    <w:p w:rsidR="002418B5" w:rsidRPr="008E0824" w:rsidRDefault="00986D0D" w:rsidP="002418B5">
      <w:pPr>
        <w:jc w:val="both"/>
        <w:rPr>
          <w:rFonts w:ascii="Times New Roman" w:hAnsi="Times New Roman"/>
          <w:b/>
          <w:color w:val="000000" w:themeColor="text1"/>
          <w:sz w:val="24"/>
          <w:szCs w:val="24"/>
          <w:lang w:val="es-ES"/>
        </w:rPr>
      </w:pPr>
      <w:r w:rsidRPr="008E0824">
        <w:rPr>
          <w:rFonts w:ascii="Times New Roman" w:hAnsi="Times New Roman"/>
          <w:b/>
          <w:color w:val="000000" w:themeColor="text1"/>
          <w:sz w:val="24"/>
          <w:szCs w:val="24"/>
          <w:lang w:val="es-ES"/>
        </w:rPr>
        <w:t>Adquisición de Otros Servicio</w:t>
      </w:r>
      <w:r w:rsidR="00740815" w:rsidRPr="008E0824">
        <w:rPr>
          <w:rFonts w:ascii="Times New Roman" w:hAnsi="Times New Roman"/>
          <w:b/>
          <w:color w:val="000000" w:themeColor="text1"/>
          <w:sz w:val="24"/>
          <w:szCs w:val="24"/>
          <w:lang w:val="es-ES"/>
        </w:rPr>
        <w:t>s Diferentes de Consultoría.</w:t>
      </w:r>
    </w:p>
    <w:p w:rsidR="00740815" w:rsidRPr="008E0824" w:rsidRDefault="00740815" w:rsidP="002418B5">
      <w:pPr>
        <w:jc w:val="both"/>
        <w:rPr>
          <w:rFonts w:ascii="Times New Roman" w:hAnsi="Times New Roman"/>
          <w:b/>
          <w:color w:val="000000" w:themeColor="text1"/>
          <w:sz w:val="24"/>
          <w:szCs w:val="24"/>
          <w:lang w:val="es-ES"/>
        </w:rPr>
      </w:pPr>
    </w:p>
    <w:p w:rsidR="002418B5" w:rsidRPr="008E0824" w:rsidRDefault="00740815" w:rsidP="0014461E">
      <w:pPr>
        <w:jc w:val="both"/>
        <w:rPr>
          <w:rFonts w:ascii="Times New Roman" w:hAnsi="Times New Roman"/>
          <w:sz w:val="24"/>
          <w:szCs w:val="24"/>
          <w:lang w:val="es-ES"/>
        </w:rPr>
      </w:pPr>
      <w:r w:rsidRPr="008E0824">
        <w:rPr>
          <w:rFonts w:ascii="Times New Roman" w:hAnsi="Times New Roman"/>
          <w:b/>
          <w:sz w:val="24"/>
          <w:szCs w:val="24"/>
          <w:lang w:val="es-ES"/>
        </w:rPr>
        <w:t xml:space="preserve">Bajo el Componente III – Fortalecimiento Institucional se financiará </w:t>
      </w:r>
      <w:r w:rsidRPr="008E0824">
        <w:rPr>
          <w:rFonts w:ascii="Times New Roman" w:hAnsi="Times New Roman"/>
          <w:sz w:val="24"/>
          <w:szCs w:val="24"/>
          <w:lang w:val="es-ES"/>
        </w:rPr>
        <w:t xml:space="preserve">un programa de capacitación al personal de las EED asociados a la ejecución del Programa; El Programa de capacitación incluye la implementación de 17 cursos de entrenamiento con enfoque en operación y mantenimiento de redes eléctricas.  </w:t>
      </w:r>
    </w:p>
    <w:p w:rsidR="00740815" w:rsidRPr="008E0824" w:rsidRDefault="00740815" w:rsidP="002418B5">
      <w:pPr>
        <w:jc w:val="both"/>
        <w:rPr>
          <w:rFonts w:ascii="Times New Roman" w:hAnsi="Times New Roman"/>
          <w:color w:val="000000" w:themeColor="text1"/>
          <w:sz w:val="24"/>
          <w:szCs w:val="24"/>
          <w:lang w:val="es-ES"/>
        </w:rPr>
      </w:pPr>
    </w:p>
    <w:p w:rsidR="002418B5" w:rsidRPr="008E0824" w:rsidRDefault="00986D0D" w:rsidP="002418B5">
      <w:pPr>
        <w:jc w:val="both"/>
        <w:rPr>
          <w:rFonts w:ascii="Times New Roman" w:hAnsi="Times New Roman"/>
          <w:b/>
          <w:color w:val="000000" w:themeColor="text1"/>
          <w:sz w:val="24"/>
          <w:szCs w:val="24"/>
          <w:lang w:val="es-ES"/>
        </w:rPr>
      </w:pPr>
      <w:r w:rsidRPr="008E0824">
        <w:rPr>
          <w:rFonts w:ascii="Times New Roman" w:hAnsi="Times New Roman"/>
          <w:b/>
          <w:color w:val="000000" w:themeColor="text1"/>
          <w:sz w:val="24"/>
          <w:szCs w:val="24"/>
          <w:lang w:val="es-ES"/>
        </w:rPr>
        <w:t>Adquisición de Servicios de Consultoría</w:t>
      </w:r>
    </w:p>
    <w:p w:rsidR="002418B5" w:rsidRPr="008E0824" w:rsidRDefault="002418B5" w:rsidP="002418B5">
      <w:pPr>
        <w:jc w:val="both"/>
        <w:rPr>
          <w:rFonts w:ascii="Times New Roman" w:hAnsi="Times New Roman"/>
          <w:sz w:val="24"/>
          <w:szCs w:val="24"/>
          <w:lang w:val="es-ES"/>
        </w:rPr>
      </w:pPr>
    </w:p>
    <w:p w:rsidR="00740815" w:rsidRPr="008E0824" w:rsidRDefault="00740815" w:rsidP="0014461E">
      <w:pPr>
        <w:jc w:val="both"/>
        <w:rPr>
          <w:rFonts w:ascii="Times New Roman" w:hAnsi="Times New Roman"/>
          <w:sz w:val="24"/>
          <w:szCs w:val="24"/>
          <w:lang w:val="es-ES"/>
        </w:rPr>
      </w:pPr>
      <w:r w:rsidRPr="008E0824">
        <w:rPr>
          <w:rFonts w:ascii="Times New Roman" w:hAnsi="Times New Roman"/>
          <w:sz w:val="24"/>
          <w:szCs w:val="24"/>
          <w:lang w:val="es-ES"/>
        </w:rPr>
        <w:t xml:space="preserve">Bajo el </w:t>
      </w:r>
      <w:r w:rsidRPr="008E0824">
        <w:rPr>
          <w:rFonts w:ascii="Times New Roman" w:hAnsi="Times New Roman"/>
          <w:b/>
          <w:sz w:val="24"/>
          <w:szCs w:val="24"/>
          <w:lang w:val="es-ES"/>
        </w:rPr>
        <w:t>Componente I</w:t>
      </w:r>
      <w:r w:rsidRPr="008E0824">
        <w:rPr>
          <w:rFonts w:ascii="Times New Roman" w:hAnsi="Times New Roman"/>
          <w:sz w:val="24"/>
          <w:szCs w:val="24"/>
          <w:lang w:val="es-ES"/>
        </w:rPr>
        <w:t xml:space="preserve">, se contratarán servicios de consultoría para </w:t>
      </w:r>
      <w:r w:rsidR="00A34EE1" w:rsidRPr="008E0824">
        <w:rPr>
          <w:rFonts w:ascii="Times New Roman" w:hAnsi="Times New Roman"/>
          <w:sz w:val="24"/>
          <w:szCs w:val="24"/>
          <w:lang w:val="es-ES"/>
        </w:rPr>
        <w:t>servicios de fiscalización y socializadores de las obras del SND por cada EED</w:t>
      </w:r>
      <w:r w:rsidR="008F6A51" w:rsidRPr="008E0824">
        <w:rPr>
          <w:rFonts w:ascii="Times New Roman" w:hAnsi="Times New Roman"/>
          <w:sz w:val="24"/>
          <w:szCs w:val="24"/>
          <w:lang w:val="es-ES"/>
        </w:rPr>
        <w:t xml:space="preserve"> y estudios de </w:t>
      </w:r>
      <w:proofErr w:type="spellStart"/>
      <w:r w:rsidR="008F6A51" w:rsidRPr="008E0824">
        <w:rPr>
          <w:rFonts w:ascii="Times New Roman" w:hAnsi="Times New Roman"/>
          <w:sz w:val="24"/>
          <w:szCs w:val="24"/>
          <w:lang w:val="es-ES"/>
        </w:rPr>
        <w:t>preinversión</w:t>
      </w:r>
      <w:proofErr w:type="spellEnd"/>
      <w:r w:rsidR="00A34EE1" w:rsidRPr="008E0824">
        <w:rPr>
          <w:rFonts w:ascii="Times New Roman" w:hAnsi="Times New Roman"/>
          <w:sz w:val="24"/>
          <w:szCs w:val="24"/>
          <w:lang w:val="es-ES"/>
        </w:rPr>
        <w:t>.</w:t>
      </w:r>
    </w:p>
    <w:p w:rsidR="00740815" w:rsidRPr="008E0824" w:rsidRDefault="00740815" w:rsidP="0076259A">
      <w:pPr>
        <w:ind w:left="720"/>
        <w:jc w:val="both"/>
        <w:rPr>
          <w:rFonts w:ascii="Times New Roman" w:hAnsi="Times New Roman"/>
          <w:sz w:val="24"/>
          <w:szCs w:val="24"/>
          <w:lang w:val="es-ES"/>
        </w:rPr>
      </w:pPr>
    </w:p>
    <w:p w:rsidR="00C82A19" w:rsidRPr="008E0824" w:rsidRDefault="00C82A19" w:rsidP="0014461E">
      <w:pPr>
        <w:jc w:val="both"/>
        <w:rPr>
          <w:rFonts w:ascii="Times New Roman" w:hAnsi="Times New Roman"/>
          <w:sz w:val="24"/>
          <w:szCs w:val="24"/>
          <w:lang w:val="es-ES"/>
        </w:rPr>
      </w:pPr>
      <w:r w:rsidRPr="008E0824">
        <w:rPr>
          <w:rFonts w:ascii="Times New Roman" w:hAnsi="Times New Roman"/>
          <w:sz w:val="24"/>
          <w:szCs w:val="24"/>
          <w:lang w:val="es-ES"/>
        </w:rPr>
        <w:t xml:space="preserve">Como parte del </w:t>
      </w:r>
      <w:r w:rsidR="00CC5BB1" w:rsidRPr="008E0824">
        <w:rPr>
          <w:rFonts w:ascii="Times New Roman" w:hAnsi="Times New Roman"/>
          <w:b/>
          <w:sz w:val="24"/>
          <w:szCs w:val="24"/>
          <w:lang w:val="es-ES"/>
        </w:rPr>
        <w:t>Componente I</w:t>
      </w:r>
      <w:r w:rsidR="00A34EE1" w:rsidRPr="008E0824">
        <w:rPr>
          <w:rFonts w:ascii="Times New Roman" w:hAnsi="Times New Roman"/>
          <w:b/>
          <w:sz w:val="24"/>
          <w:szCs w:val="24"/>
          <w:lang w:val="es-ES"/>
        </w:rPr>
        <w:t>I Diseño para implementación de la estrategia para la migración de GLP a electricidad en el sector residencial</w:t>
      </w:r>
      <w:r w:rsidRPr="008E0824">
        <w:rPr>
          <w:rFonts w:ascii="Times New Roman" w:hAnsi="Times New Roman"/>
          <w:sz w:val="24"/>
          <w:szCs w:val="24"/>
          <w:lang w:val="es-ES"/>
        </w:rPr>
        <w:t xml:space="preserve">  se brindarán servicios de consultoría para:</w:t>
      </w:r>
    </w:p>
    <w:p w:rsidR="00A34EE1" w:rsidRPr="008E0824" w:rsidRDefault="00A34EE1" w:rsidP="00A34EE1">
      <w:pPr>
        <w:pStyle w:val="BodyTextIndent"/>
        <w:tabs>
          <w:tab w:val="left" w:pos="-1440"/>
        </w:tabs>
        <w:ind w:left="0"/>
        <w:jc w:val="both"/>
      </w:pPr>
    </w:p>
    <w:p w:rsidR="00A34EE1" w:rsidRPr="008E0824" w:rsidRDefault="00A34EE1" w:rsidP="00A34EE1">
      <w:pPr>
        <w:pStyle w:val="ListParagraph"/>
        <w:numPr>
          <w:ilvl w:val="0"/>
          <w:numId w:val="19"/>
        </w:numPr>
        <w:jc w:val="both"/>
        <w:rPr>
          <w:rFonts w:ascii="Times New Roman" w:hAnsi="Times New Roman"/>
          <w:sz w:val="24"/>
          <w:szCs w:val="24"/>
          <w:lang w:val="es-ES"/>
        </w:rPr>
      </w:pPr>
      <w:r w:rsidRPr="008E0824">
        <w:rPr>
          <w:rFonts w:ascii="Times New Roman" w:hAnsi="Times New Roman"/>
          <w:sz w:val="24"/>
          <w:szCs w:val="24"/>
          <w:lang w:val="es-ES"/>
        </w:rPr>
        <w:t xml:space="preserve">análisis integral del mercado de GLP; </w:t>
      </w:r>
    </w:p>
    <w:p w:rsidR="00A34EE1" w:rsidRPr="008E0824" w:rsidRDefault="00A34EE1" w:rsidP="00A34EE1">
      <w:pPr>
        <w:pStyle w:val="ListParagraph"/>
        <w:numPr>
          <w:ilvl w:val="0"/>
          <w:numId w:val="19"/>
        </w:numPr>
        <w:jc w:val="both"/>
        <w:rPr>
          <w:rFonts w:ascii="Times New Roman" w:hAnsi="Times New Roman"/>
          <w:sz w:val="24"/>
          <w:szCs w:val="24"/>
          <w:lang w:val="es-ES"/>
        </w:rPr>
      </w:pPr>
      <w:r w:rsidRPr="008E0824">
        <w:rPr>
          <w:rFonts w:ascii="Times New Roman" w:hAnsi="Times New Roman"/>
          <w:sz w:val="24"/>
          <w:szCs w:val="24"/>
          <w:lang w:val="es-ES"/>
        </w:rPr>
        <w:t xml:space="preserve">análisis de los hábitos de consumo energético en el sector residencial; </w:t>
      </w:r>
    </w:p>
    <w:p w:rsidR="00A34EE1" w:rsidRPr="008E0824" w:rsidRDefault="00A34EE1" w:rsidP="00A34EE1">
      <w:pPr>
        <w:pStyle w:val="ListParagraph"/>
        <w:numPr>
          <w:ilvl w:val="0"/>
          <w:numId w:val="19"/>
        </w:numPr>
        <w:jc w:val="both"/>
        <w:rPr>
          <w:rFonts w:ascii="Times New Roman" w:hAnsi="Times New Roman"/>
          <w:sz w:val="24"/>
          <w:szCs w:val="24"/>
          <w:lang w:val="es-ES"/>
        </w:rPr>
      </w:pPr>
      <w:r w:rsidRPr="008E0824">
        <w:rPr>
          <w:rFonts w:ascii="Times New Roman" w:hAnsi="Times New Roman"/>
          <w:sz w:val="24"/>
          <w:szCs w:val="24"/>
          <w:lang w:val="es-ES"/>
        </w:rPr>
        <w:t xml:space="preserve">definición del modelo de gestión del Programa de Cocción Eficiente; </w:t>
      </w:r>
    </w:p>
    <w:p w:rsidR="00A34EE1" w:rsidRPr="008E0824" w:rsidRDefault="00A34EE1" w:rsidP="00A34EE1">
      <w:pPr>
        <w:pStyle w:val="ListParagraph"/>
        <w:numPr>
          <w:ilvl w:val="0"/>
          <w:numId w:val="19"/>
        </w:numPr>
        <w:jc w:val="both"/>
        <w:rPr>
          <w:rFonts w:ascii="Times New Roman" w:hAnsi="Times New Roman"/>
          <w:sz w:val="24"/>
          <w:szCs w:val="24"/>
          <w:lang w:val="es-ES"/>
        </w:rPr>
      </w:pPr>
      <w:r w:rsidRPr="008E0824">
        <w:rPr>
          <w:rFonts w:ascii="Times New Roman" w:hAnsi="Times New Roman"/>
          <w:sz w:val="24"/>
          <w:szCs w:val="24"/>
          <w:lang w:val="es-ES"/>
        </w:rPr>
        <w:t xml:space="preserve">definición del sistema de logística para la distribución masiva de kits de cocción por inducción eléctrica de alta eficiencia; </w:t>
      </w:r>
    </w:p>
    <w:p w:rsidR="00A34EE1" w:rsidRPr="008E0824" w:rsidRDefault="00A34EE1" w:rsidP="00A34EE1">
      <w:pPr>
        <w:pStyle w:val="ListParagraph"/>
        <w:numPr>
          <w:ilvl w:val="0"/>
          <w:numId w:val="19"/>
        </w:numPr>
        <w:jc w:val="both"/>
        <w:rPr>
          <w:rFonts w:ascii="Times New Roman" w:hAnsi="Times New Roman"/>
          <w:sz w:val="24"/>
          <w:szCs w:val="24"/>
          <w:lang w:val="es-ES"/>
        </w:rPr>
      </w:pPr>
      <w:r w:rsidRPr="008E0824">
        <w:rPr>
          <w:rFonts w:ascii="Times New Roman" w:hAnsi="Times New Roman"/>
          <w:sz w:val="24"/>
          <w:szCs w:val="24"/>
          <w:lang w:val="es-ES"/>
        </w:rPr>
        <w:t>Monitoreo de indicadores energéticos, sociales, económicos y ambientales.</w:t>
      </w:r>
    </w:p>
    <w:p w:rsidR="008F6A51" w:rsidRPr="008E0824" w:rsidRDefault="008F6A51" w:rsidP="00A34EE1">
      <w:pPr>
        <w:pStyle w:val="ListParagraph"/>
        <w:numPr>
          <w:ilvl w:val="0"/>
          <w:numId w:val="19"/>
        </w:numPr>
        <w:jc w:val="both"/>
        <w:rPr>
          <w:rFonts w:ascii="Times New Roman" w:hAnsi="Times New Roman"/>
          <w:sz w:val="24"/>
          <w:szCs w:val="24"/>
          <w:lang w:val="es-ES"/>
        </w:rPr>
      </w:pPr>
      <w:r w:rsidRPr="008E0824">
        <w:rPr>
          <w:rFonts w:ascii="Times New Roman" w:hAnsi="Times New Roman"/>
          <w:sz w:val="24"/>
          <w:szCs w:val="24"/>
          <w:lang w:val="es-ES"/>
        </w:rPr>
        <w:t xml:space="preserve">Contratación de consultoría para el apoyo a las </w:t>
      </w:r>
      <w:proofErr w:type="spellStart"/>
      <w:r w:rsidRPr="008E0824">
        <w:rPr>
          <w:rFonts w:ascii="Times New Roman" w:hAnsi="Times New Roman"/>
          <w:sz w:val="24"/>
          <w:szCs w:val="24"/>
          <w:lang w:val="es-ES"/>
        </w:rPr>
        <w:t>EEDs</w:t>
      </w:r>
      <w:proofErr w:type="spellEnd"/>
      <w:r w:rsidRPr="008E0824">
        <w:rPr>
          <w:rFonts w:ascii="Times New Roman" w:hAnsi="Times New Roman"/>
          <w:sz w:val="24"/>
          <w:szCs w:val="24"/>
          <w:lang w:val="es-ES"/>
        </w:rPr>
        <w:t xml:space="preserve"> para la implementación de las cocinas de Inducción.</w:t>
      </w:r>
    </w:p>
    <w:p w:rsidR="00A34EE1" w:rsidRPr="008E0824" w:rsidRDefault="00A34EE1" w:rsidP="002418B5">
      <w:pPr>
        <w:jc w:val="both"/>
        <w:rPr>
          <w:rFonts w:ascii="Times New Roman" w:hAnsi="Times New Roman"/>
          <w:sz w:val="24"/>
          <w:szCs w:val="24"/>
          <w:lang w:val="es-ES"/>
        </w:rPr>
      </w:pPr>
    </w:p>
    <w:p w:rsidR="004C5775" w:rsidRPr="008E0824" w:rsidRDefault="004C5775" w:rsidP="002418B5">
      <w:pPr>
        <w:jc w:val="both"/>
        <w:rPr>
          <w:rFonts w:ascii="Times New Roman" w:hAnsi="Times New Roman"/>
          <w:sz w:val="24"/>
          <w:szCs w:val="24"/>
          <w:lang w:val="es-ES"/>
        </w:rPr>
      </w:pPr>
      <w:r w:rsidRPr="008E0824">
        <w:rPr>
          <w:rFonts w:ascii="Times New Roman" w:hAnsi="Times New Roman"/>
          <w:sz w:val="24"/>
          <w:szCs w:val="24"/>
          <w:lang w:val="es-ES"/>
        </w:rPr>
        <w:t>La Selección de firmas consultoras para el Programa se ejecutará usando la Solicitud Estándar de Propuestas (SEP) emitida por el Banco o una Solicitud de Propuestas (SP)  satisfactoria al Banco en los casos en que la SEP no sea aplicable.  En el caso de consultores individuales, la selección se hará teniendo en cuenta lo establecido en el capítulo V de la Política GN-2350-9.</w:t>
      </w:r>
    </w:p>
    <w:p w:rsidR="004C5775" w:rsidRPr="008E0824" w:rsidRDefault="004C5775" w:rsidP="002418B5">
      <w:pPr>
        <w:jc w:val="both"/>
        <w:rPr>
          <w:rFonts w:ascii="Times New Roman" w:hAnsi="Times New Roman"/>
          <w:sz w:val="24"/>
          <w:szCs w:val="24"/>
          <w:lang w:val="es-ES"/>
        </w:rPr>
      </w:pPr>
    </w:p>
    <w:p w:rsidR="004C5775" w:rsidRPr="008E0824" w:rsidRDefault="004C5775" w:rsidP="002418B5">
      <w:pPr>
        <w:jc w:val="both"/>
        <w:rPr>
          <w:rFonts w:ascii="Times New Roman" w:hAnsi="Times New Roman"/>
          <w:sz w:val="24"/>
          <w:szCs w:val="24"/>
          <w:lang w:val="es-ES"/>
        </w:rPr>
      </w:pPr>
      <w:r w:rsidRPr="008E0824">
        <w:rPr>
          <w:rFonts w:ascii="Times New Roman" w:hAnsi="Times New Roman"/>
          <w:sz w:val="24"/>
          <w:szCs w:val="24"/>
          <w:lang w:val="es-ES"/>
        </w:rPr>
        <w:t>Las Listas Cortas de Consultores para servicios de consultoría con un costo estimado menor al equivalente a US$200.000 por contrato, podrán estar compuestas en su totalidad por firmas nacionales.</w:t>
      </w:r>
    </w:p>
    <w:p w:rsidR="004C5775" w:rsidRPr="008E0824" w:rsidRDefault="004C5775" w:rsidP="002418B5">
      <w:pPr>
        <w:jc w:val="both"/>
        <w:rPr>
          <w:rFonts w:ascii="Times New Roman" w:hAnsi="Times New Roman"/>
          <w:sz w:val="24"/>
          <w:szCs w:val="24"/>
          <w:lang w:val="es-ES"/>
        </w:rPr>
      </w:pPr>
    </w:p>
    <w:p w:rsidR="00E76C49" w:rsidRPr="008E0824" w:rsidRDefault="00986D0D" w:rsidP="002149B6">
      <w:pPr>
        <w:autoSpaceDE w:val="0"/>
        <w:autoSpaceDN w:val="0"/>
        <w:adjustRightInd w:val="0"/>
        <w:spacing w:before="120" w:after="120"/>
        <w:contextualSpacing/>
        <w:jc w:val="both"/>
        <w:outlineLvl w:val="2"/>
        <w:rPr>
          <w:rFonts w:ascii="Times New Roman" w:hAnsi="Times New Roman"/>
          <w:color w:val="000000" w:themeColor="text1"/>
          <w:sz w:val="24"/>
          <w:szCs w:val="24"/>
          <w:lang w:val="es-ES"/>
        </w:rPr>
      </w:pPr>
      <w:r w:rsidRPr="008E0824">
        <w:rPr>
          <w:rFonts w:ascii="Times New Roman" w:hAnsi="Times New Roman"/>
          <w:b/>
          <w:color w:val="000000" w:themeColor="text1"/>
          <w:sz w:val="24"/>
          <w:szCs w:val="24"/>
          <w:lang w:val="es-ES"/>
        </w:rPr>
        <w:t>Contratación Anticipada:</w:t>
      </w:r>
      <w:r w:rsidRPr="008E0824">
        <w:rPr>
          <w:rFonts w:ascii="Times New Roman" w:hAnsi="Times New Roman"/>
          <w:color w:val="000000" w:themeColor="text1"/>
          <w:sz w:val="24"/>
          <w:szCs w:val="24"/>
          <w:lang w:val="es-ES"/>
        </w:rPr>
        <w:t xml:space="preserve"> </w:t>
      </w:r>
      <w:r w:rsidR="00E76C49" w:rsidRPr="008E0824">
        <w:rPr>
          <w:rFonts w:ascii="Times New Roman" w:hAnsi="Times New Roman"/>
          <w:sz w:val="24"/>
          <w:szCs w:val="24"/>
          <w:lang w:val="es-ES"/>
        </w:rPr>
        <w:t xml:space="preserve">En función de los lineamientos de la política </w:t>
      </w:r>
      <w:r w:rsidR="00E76C49" w:rsidRPr="008E0824">
        <w:rPr>
          <w:rFonts w:ascii="Times New Roman" w:hAnsi="Times New Roman"/>
          <w:sz w:val="24"/>
          <w:szCs w:val="24"/>
          <w:lang w:val="es-ES"/>
        </w:rPr>
        <w:br/>
        <w:t>OP-507, se contempla reconocimiento retroactivo de gastos relacionados con el Programa hasta por el 20% de los recursos de financiamiento del BID</w:t>
      </w:r>
      <w:r w:rsidR="00E76C49" w:rsidRPr="008E0824">
        <w:rPr>
          <w:rFonts w:ascii="Times New Roman" w:hAnsi="Times New Roman"/>
          <w:color w:val="000000" w:themeColor="text1"/>
          <w:sz w:val="24"/>
          <w:szCs w:val="24"/>
          <w:lang w:val="es-ES"/>
        </w:rPr>
        <w:t>.</w:t>
      </w:r>
    </w:p>
    <w:p w:rsidR="006C31A1" w:rsidRPr="008E0824" w:rsidRDefault="006C31A1" w:rsidP="002149B6">
      <w:pPr>
        <w:autoSpaceDE w:val="0"/>
        <w:autoSpaceDN w:val="0"/>
        <w:adjustRightInd w:val="0"/>
        <w:spacing w:before="120" w:after="120"/>
        <w:contextualSpacing/>
        <w:jc w:val="both"/>
        <w:outlineLvl w:val="2"/>
        <w:rPr>
          <w:rFonts w:ascii="Times New Roman" w:eastAsia="MS Mincho" w:hAnsi="Times New Roman"/>
          <w:sz w:val="24"/>
          <w:szCs w:val="24"/>
          <w:lang w:val="es-ES"/>
        </w:rPr>
      </w:pPr>
    </w:p>
    <w:p w:rsidR="002418B5" w:rsidRPr="008E0824" w:rsidRDefault="00986D0D" w:rsidP="002418B5">
      <w:pPr>
        <w:jc w:val="both"/>
        <w:rPr>
          <w:rFonts w:ascii="Times New Roman" w:hAnsi="Times New Roman"/>
          <w:b/>
          <w:color w:val="000000" w:themeColor="text1"/>
          <w:sz w:val="24"/>
          <w:szCs w:val="24"/>
          <w:lang w:val="es-ES"/>
        </w:rPr>
      </w:pPr>
      <w:r w:rsidRPr="008E0824">
        <w:rPr>
          <w:rFonts w:ascii="Times New Roman" w:hAnsi="Times New Roman"/>
          <w:b/>
          <w:color w:val="000000" w:themeColor="text1"/>
          <w:sz w:val="24"/>
          <w:szCs w:val="24"/>
          <w:lang w:val="es-ES"/>
        </w:rPr>
        <w:t>D) Revisión por parte del Banco de las Decisiones en Materia de Contrataciones</w:t>
      </w:r>
    </w:p>
    <w:p w:rsidR="00AC4679" w:rsidRPr="008E0824" w:rsidRDefault="00AC4679" w:rsidP="002418B5">
      <w:pPr>
        <w:jc w:val="both"/>
        <w:rPr>
          <w:rFonts w:ascii="Times New Roman" w:hAnsi="Times New Roman"/>
          <w:sz w:val="24"/>
          <w:szCs w:val="24"/>
          <w:lang w:val="es-ES"/>
        </w:rPr>
      </w:pPr>
    </w:p>
    <w:p w:rsidR="004C5775" w:rsidRPr="008E0824" w:rsidRDefault="004C5775" w:rsidP="004C5775">
      <w:pPr>
        <w:pStyle w:val="ListParagraph"/>
        <w:ind w:left="0"/>
        <w:jc w:val="both"/>
        <w:rPr>
          <w:rFonts w:ascii="Times New Roman" w:hAnsi="Times New Roman"/>
          <w:sz w:val="24"/>
          <w:szCs w:val="24"/>
          <w:lang w:val="es-ES"/>
        </w:rPr>
      </w:pPr>
      <w:r w:rsidRPr="008E0824">
        <w:rPr>
          <w:rFonts w:ascii="Times New Roman" w:hAnsi="Times New Roman"/>
          <w:sz w:val="24"/>
          <w:szCs w:val="24"/>
          <w:lang w:val="es-ES"/>
        </w:rPr>
        <w:t>Los siguientes contratos serán sujetos a revisión ex-ante por parte del Banco de acuerdo con el Apéndice 1 de las Políticas de Adquisiciones de Bienes  y Obras, y de Selección de Consultores respectivamente:</w:t>
      </w:r>
    </w:p>
    <w:p w:rsidR="004C5775" w:rsidRPr="008E0824" w:rsidRDefault="004C5775" w:rsidP="004C5775">
      <w:pPr>
        <w:pStyle w:val="ListParagraph"/>
        <w:jc w:val="both"/>
        <w:rPr>
          <w:rFonts w:ascii="Times New Roman" w:hAnsi="Times New Roman"/>
          <w:sz w:val="24"/>
          <w:szCs w:val="24"/>
          <w:lang w:val="es-ES"/>
        </w:rPr>
      </w:pPr>
    </w:p>
    <w:p w:rsidR="004C5775" w:rsidRPr="008E0824" w:rsidRDefault="004C5775" w:rsidP="00666EA1">
      <w:pPr>
        <w:pStyle w:val="ListParagraph"/>
        <w:ind w:left="1440" w:hanging="732"/>
        <w:jc w:val="both"/>
        <w:rPr>
          <w:rFonts w:ascii="Times New Roman" w:hAnsi="Times New Roman"/>
          <w:sz w:val="24"/>
          <w:szCs w:val="24"/>
          <w:lang w:val="es-ES"/>
        </w:rPr>
      </w:pPr>
      <w:r w:rsidRPr="008E0824">
        <w:rPr>
          <w:rFonts w:ascii="Times New Roman" w:hAnsi="Times New Roman"/>
          <w:sz w:val="24"/>
          <w:szCs w:val="24"/>
          <w:lang w:val="es-ES"/>
        </w:rPr>
        <w:t>a)</w:t>
      </w:r>
      <w:r w:rsidRPr="008E0824">
        <w:rPr>
          <w:rFonts w:ascii="Times New Roman" w:hAnsi="Times New Roman"/>
          <w:sz w:val="24"/>
          <w:szCs w:val="24"/>
          <w:lang w:val="es-ES"/>
        </w:rPr>
        <w:tab/>
        <w:t>Contratos de Obras por un costo total estimado equivalente igual o superior a</w:t>
      </w:r>
      <w:r w:rsidR="00666EA1">
        <w:rPr>
          <w:rFonts w:ascii="Times New Roman" w:hAnsi="Times New Roman"/>
          <w:sz w:val="24"/>
          <w:szCs w:val="24"/>
          <w:lang w:val="es-ES"/>
        </w:rPr>
        <w:br/>
      </w:r>
      <w:r w:rsidRPr="008E0824">
        <w:rPr>
          <w:rFonts w:ascii="Times New Roman" w:hAnsi="Times New Roman"/>
          <w:sz w:val="24"/>
          <w:szCs w:val="24"/>
          <w:lang w:val="es-ES"/>
        </w:rPr>
        <w:t>US$3.000.000.</w:t>
      </w:r>
    </w:p>
    <w:p w:rsidR="004C5775" w:rsidRPr="008E0824" w:rsidRDefault="004C5775" w:rsidP="00666EA1">
      <w:pPr>
        <w:pStyle w:val="ListParagraph"/>
        <w:ind w:left="1440" w:hanging="732"/>
        <w:jc w:val="both"/>
        <w:rPr>
          <w:rFonts w:ascii="Times New Roman" w:hAnsi="Times New Roman"/>
          <w:sz w:val="24"/>
          <w:szCs w:val="24"/>
          <w:lang w:val="es-ES"/>
        </w:rPr>
      </w:pPr>
      <w:r w:rsidRPr="008E0824">
        <w:rPr>
          <w:rFonts w:ascii="Times New Roman" w:hAnsi="Times New Roman"/>
          <w:sz w:val="24"/>
          <w:szCs w:val="24"/>
          <w:lang w:val="es-ES"/>
        </w:rPr>
        <w:t>b)</w:t>
      </w:r>
      <w:r w:rsidRPr="008E0824">
        <w:rPr>
          <w:rFonts w:ascii="Times New Roman" w:hAnsi="Times New Roman"/>
          <w:sz w:val="24"/>
          <w:szCs w:val="24"/>
          <w:lang w:val="es-ES"/>
        </w:rPr>
        <w:tab/>
        <w:t>Contratación de Bienes por un costo total estimado equivalente igual o superior a US$250.000.</w:t>
      </w:r>
    </w:p>
    <w:p w:rsidR="004C5775" w:rsidRPr="008E0824" w:rsidRDefault="004C5775" w:rsidP="00666EA1">
      <w:pPr>
        <w:pStyle w:val="ListParagraph"/>
        <w:ind w:left="1440" w:hanging="732"/>
        <w:jc w:val="both"/>
        <w:rPr>
          <w:rFonts w:ascii="Times New Roman" w:hAnsi="Times New Roman"/>
          <w:sz w:val="24"/>
          <w:szCs w:val="24"/>
          <w:lang w:val="es-ES"/>
        </w:rPr>
      </w:pPr>
      <w:r w:rsidRPr="008E0824">
        <w:rPr>
          <w:rFonts w:ascii="Times New Roman" w:hAnsi="Times New Roman"/>
          <w:sz w:val="24"/>
          <w:szCs w:val="24"/>
          <w:lang w:val="es-ES"/>
        </w:rPr>
        <w:t>c)</w:t>
      </w:r>
      <w:r w:rsidRPr="008E0824">
        <w:rPr>
          <w:rFonts w:ascii="Times New Roman" w:hAnsi="Times New Roman"/>
          <w:sz w:val="24"/>
          <w:szCs w:val="24"/>
          <w:lang w:val="es-ES"/>
        </w:rPr>
        <w:tab/>
        <w:t>Contratos de Servicios Diferentes a Consultoría por un costo total estimado equivalente igual o superior a US$250.000.</w:t>
      </w:r>
    </w:p>
    <w:p w:rsidR="004C5775" w:rsidRPr="008E0824" w:rsidRDefault="004C5775" w:rsidP="004C5775">
      <w:pPr>
        <w:pStyle w:val="ListParagraph"/>
        <w:jc w:val="both"/>
        <w:rPr>
          <w:rFonts w:ascii="Times New Roman" w:hAnsi="Times New Roman"/>
          <w:sz w:val="24"/>
          <w:szCs w:val="24"/>
          <w:lang w:val="es-ES"/>
        </w:rPr>
      </w:pPr>
      <w:r w:rsidRPr="008E0824">
        <w:rPr>
          <w:rFonts w:ascii="Times New Roman" w:hAnsi="Times New Roman"/>
          <w:sz w:val="24"/>
          <w:szCs w:val="24"/>
          <w:lang w:val="es-ES"/>
        </w:rPr>
        <w:t>d)</w:t>
      </w:r>
      <w:r w:rsidRPr="008E0824">
        <w:rPr>
          <w:rFonts w:ascii="Times New Roman" w:hAnsi="Times New Roman"/>
          <w:sz w:val="24"/>
          <w:szCs w:val="24"/>
          <w:lang w:val="es-ES"/>
        </w:rPr>
        <w:tab/>
        <w:t>Toda Contratación Directa.</w:t>
      </w:r>
    </w:p>
    <w:p w:rsidR="004C5775" w:rsidRPr="008E0824" w:rsidRDefault="004C5775" w:rsidP="00666EA1">
      <w:pPr>
        <w:pStyle w:val="ListParagraph"/>
        <w:ind w:left="1440" w:hanging="732"/>
        <w:jc w:val="both"/>
        <w:rPr>
          <w:rFonts w:ascii="Times New Roman" w:hAnsi="Times New Roman"/>
          <w:sz w:val="24"/>
          <w:szCs w:val="24"/>
          <w:lang w:val="es-ES"/>
        </w:rPr>
      </w:pPr>
      <w:r w:rsidRPr="008E0824">
        <w:rPr>
          <w:rFonts w:ascii="Times New Roman" w:hAnsi="Times New Roman"/>
          <w:sz w:val="24"/>
          <w:szCs w:val="24"/>
          <w:lang w:val="es-ES"/>
        </w:rPr>
        <w:t>e)</w:t>
      </w:r>
      <w:r w:rsidRPr="008E0824">
        <w:rPr>
          <w:rFonts w:ascii="Times New Roman" w:hAnsi="Times New Roman"/>
          <w:sz w:val="24"/>
          <w:szCs w:val="24"/>
          <w:lang w:val="es-ES"/>
        </w:rPr>
        <w:tab/>
        <w:t>Contratos de Servicios de Consultoría con Empresas cuyo costo total estimado equivalente  sea igual o superior a US$200.000.</w:t>
      </w:r>
    </w:p>
    <w:p w:rsidR="004C5775" w:rsidRPr="008E0824" w:rsidRDefault="004C5775" w:rsidP="00666EA1">
      <w:pPr>
        <w:pStyle w:val="ListParagraph"/>
        <w:ind w:left="1440" w:hanging="732"/>
        <w:jc w:val="both"/>
        <w:rPr>
          <w:rFonts w:ascii="Times New Roman" w:hAnsi="Times New Roman"/>
          <w:sz w:val="24"/>
          <w:szCs w:val="24"/>
          <w:lang w:val="es-ES"/>
        </w:rPr>
      </w:pPr>
      <w:r w:rsidRPr="008E0824">
        <w:rPr>
          <w:rFonts w:ascii="Times New Roman" w:hAnsi="Times New Roman"/>
          <w:sz w:val="24"/>
          <w:szCs w:val="24"/>
          <w:lang w:val="es-ES"/>
        </w:rPr>
        <w:t>f)</w:t>
      </w:r>
      <w:r w:rsidRPr="008E0824">
        <w:rPr>
          <w:rFonts w:ascii="Times New Roman" w:hAnsi="Times New Roman"/>
          <w:sz w:val="24"/>
          <w:szCs w:val="24"/>
          <w:lang w:val="es-ES"/>
        </w:rPr>
        <w:tab/>
        <w:t>Contratos con Consultores Individuales cuyo costo total estimado equivalente sea igual o superior a US$50.000</w:t>
      </w:r>
    </w:p>
    <w:p w:rsidR="004C5775" w:rsidRPr="008E0824" w:rsidRDefault="004C5775" w:rsidP="004C5775">
      <w:pPr>
        <w:pStyle w:val="ListParagraph"/>
        <w:jc w:val="both"/>
        <w:rPr>
          <w:rFonts w:ascii="Times New Roman" w:hAnsi="Times New Roman"/>
          <w:sz w:val="24"/>
          <w:szCs w:val="24"/>
          <w:lang w:val="es-ES"/>
        </w:rPr>
      </w:pPr>
      <w:r w:rsidRPr="008E0824">
        <w:rPr>
          <w:rFonts w:ascii="Times New Roman" w:hAnsi="Times New Roman"/>
          <w:sz w:val="24"/>
          <w:szCs w:val="24"/>
          <w:lang w:val="es-ES"/>
        </w:rPr>
        <w:t>g)</w:t>
      </w:r>
      <w:r w:rsidRPr="008E0824">
        <w:rPr>
          <w:rFonts w:ascii="Times New Roman" w:hAnsi="Times New Roman"/>
          <w:sz w:val="24"/>
          <w:szCs w:val="24"/>
          <w:lang w:val="es-ES"/>
        </w:rPr>
        <w:tab/>
        <w:t>Toda Selección Directa de firmas consultoras.</w:t>
      </w:r>
    </w:p>
    <w:p w:rsidR="004C5775" w:rsidRPr="008E0824" w:rsidRDefault="004C5775" w:rsidP="004C5775">
      <w:pPr>
        <w:pStyle w:val="ListParagraph"/>
        <w:jc w:val="both"/>
        <w:rPr>
          <w:rFonts w:ascii="Times New Roman" w:hAnsi="Times New Roman"/>
          <w:sz w:val="24"/>
          <w:szCs w:val="24"/>
          <w:lang w:val="es-ES"/>
        </w:rPr>
      </w:pPr>
    </w:p>
    <w:p w:rsidR="00DB6242" w:rsidRPr="008E0824" w:rsidRDefault="004C5775" w:rsidP="004C5775">
      <w:pPr>
        <w:pStyle w:val="ListParagraph"/>
        <w:ind w:left="0"/>
        <w:jc w:val="both"/>
        <w:rPr>
          <w:rFonts w:ascii="Times New Roman" w:hAnsi="Times New Roman"/>
          <w:sz w:val="24"/>
          <w:szCs w:val="24"/>
          <w:lang w:val="es-ES"/>
        </w:rPr>
      </w:pPr>
      <w:r w:rsidRPr="008E0824">
        <w:rPr>
          <w:rFonts w:ascii="Times New Roman" w:hAnsi="Times New Roman"/>
          <w:sz w:val="24"/>
          <w:szCs w:val="24"/>
          <w:lang w:val="es-ES"/>
        </w:rPr>
        <w:t>Los demás contratos estarán sujetos a revisión ex-post por parte del Banco, de conformidad con el mismo Apéndice 1 de las Políticas.</w:t>
      </w:r>
    </w:p>
    <w:p w:rsidR="00666EA1" w:rsidRDefault="00666EA1" w:rsidP="002418B5">
      <w:pPr>
        <w:jc w:val="both"/>
        <w:rPr>
          <w:rFonts w:ascii="Times New Roman" w:hAnsi="Times New Roman"/>
          <w:b/>
          <w:color w:val="000000" w:themeColor="text1"/>
          <w:sz w:val="24"/>
          <w:szCs w:val="24"/>
          <w:lang w:val="es-ES"/>
        </w:rPr>
      </w:pPr>
    </w:p>
    <w:p w:rsidR="002418B5" w:rsidRPr="008E0824" w:rsidRDefault="00986D0D" w:rsidP="002418B5">
      <w:pPr>
        <w:jc w:val="both"/>
        <w:rPr>
          <w:rFonts w:ascii="Times New Roman" w:hAnsi="Times New Roman"/>
          <w:b/>
          <w:i/>
          <w:color w:val="000000" w:themeColor="text1"/>
          <w:sz w:val="24"/>
          <w:szCs w:val="24"/>
          <w:lang w:val="es-ES"/>
        </w:rPr>
      </w:pPr>
      <w:r w:rsidRPr="008E0824">
        <w:rPr>
          <w:rFonts w:ascii="Times New Roman" w:hAnsi="Times New Roman"/>
          <w:b/>
          <w:color w:val="000000" w:themeColor="text1"/>
          <w:sz w:val="24"/>
          <w:szCs w:val="24"/>
          <w:lang w:val="es-ES"/>
        </w:rPr>
        <w:t xml:space="preserve">E) Preferencia Nacional: </w:t>
      </w:r>
    </w:p>
    <w:p w:rsidR="002418B5" w:rsidRPr="008E0824" w:rsidRDefault="002418B5" w:rsidP="002418B5">
      <w:pPr>
        <w:pStyle w:val="Heading1"/>
        <w:jc w:val="center"/>
      </w:pPr>
    </w:p>
    <w:p w:rsidR="002418B5" w:rsidRPr="008E0824" w:rsidRDefault="00554F00" w:rsidP="002418B5">
      <w:pPr>
        <w:rPr>
          <w:rFonts w:ascii="Times New Roman" w:hAnsi="Times New Roman"/>
          <w:sz w:val="24"/>
          <w:szCs w:val="24"/>
          <w:lang w:val="es-ES"/>
        </w:rPr>
      </w:pPr>
      <w:r w:rsidRPr="008E0824">
        <w:rPr>
          <w:rFonts w:ascii="Times New Roman" w:hAnsi="Times New Roman"/>
          <w:sz w:val="24"/>
          <w:szCs w:val="24"/>
          <w:lang w:val="es-ES"/>
        </w:rPr>
        <w:t xml:space="preserve">No aplica. Esto es de aplicación para la adquisición de bienes bajo la modalidad de licitación </w:t>
      </w:r>
      <w:r w:rsidR="0014461E" w:rsidRPr="008E0824">
        <w:rPr>
          <w:rFonts w:ascii="Times New Roman" w:hAnsi="Times New Roman"/>
          <w:sz w:val="24"/>
          <w:szCs w:val="24"/>
          <w:lang w:val="es-ES"/>
        </w:rPr>
        <w:t>pública</w:t>
      </w:r>
      <w:r w:rsidRPr="008E0824">
        <w:rPr>
          <w:rFonts w:ascii="Times New Roman" w:hAnsi="Times New Roman"/>
          <w:sz w:val="24"/>
          <w:szCs w:val="24"/>
          <w:lang w:val="es-ES"/>
        </w:rPr>
        <w:t xml:space="preserve"> internacional</w:t>
      </w:r>
      <w:r w:rsidR="00FE0A4C" w:rsidRPr="008E0824">
        <w:rPr>
          <w:rFonts w:ascii="Times New Roman" w:hAnsi="Times New Roman"/>
          <w:sz w:val="24"/>
          <w:szCs w:val="24"/>
          <w:lang w:val="es-ES"/>
        </w:rPr>
        <w:t xml:space="preserve"> y es potestad del prestatario su aplicación.</w:t>
      </w:r>
    </w:p>
    <w:p w:rsidR="002418B5" w:rsidRPr="008E0824" w:rsidRDefault="002418B5" w:rsidP="002418B5">
      <w:pPr>
        <w:pStyle w:val="Heading1"/>
        <w:jc w:val="center"/>
      </w:pPr>
      <w:r w:rsidRPr="008E0824">
        <w:br w:type="page"/>
      </w:r>
    </w:p>
    <w:p w:rsidR="002418B5" w:rsidRPr="008E0824" w:rsidRDefault="00986D0D" w:rsidP="002418B5">
      <w:pPr>
        <w:pStyle w:val="Heading1"/>
        <w:jc w:val="center"/>
        <w:rPr>
          <w:color w:val="000000" w:themeColor="text1"/>
        </w:rPr>
      </w:pPr>
      <w:r w:rsidRPr="008E0824">
        <w:rPr>
          <w:color w:val="000000" w:themeColor="text1"/>
        </w:rPr>
        <w:t>Apéndice 1</w:t>
      </w:r>
    </w:p>
    <w:p w:rsidR="002418B5" w:rsidRPr="008E0824" w:rsidRDefault="002418B5" w:rsidP="002418B5">
      <w:pPr>
        <w:rPr>
          <w:rFonts w:ascii="Times New Roman" w:hAnsi="Times New Roman"/>
          <w:color w:val="000000" w:themeColor="text1"/>
          <w:sz w:val="24"/>
          <w:szCs w:val="24"/>
          <w:lang w:val="es-ES"/>
        </w:rPr>
      </w:pPr>
    </w:p>
    <w:p w:rsidR="002418B5" w:rsidRPr="008E0824" w:rsidRDefault="00986D0D" w:rsidP="002418B5">
      <w:pPr>
        <w:pStyle w:val="Heading1"/>
        <w:jc w:val="center"/>
        <w:rPr>
          <w:color w:val="000000" w:themeColor="text1"/>
        </w:rPr>
      </w:pPr>
      <w:r w:rsidRPr="008E0824">
        <w:rPr>
          <w:color w:val="000000" w:themeColor="text1"/>
        </w:rPr>
        <w:t>Plan de Adquisiciones</w:t>
      </w:r>
      <w:r w:rsidRPr="008E0824">
        <w:rPr>
          <w:rStyle w:val="FootnoteReference"/>
          <w:color w:val="000000" w:themeColor="text1"/>
        </w:rPr>
        <w:footnoteReference w:id="1"/>
      </w:r>
    </w:p>
    <w:p w:rsidR="002418B5" w:rsidRPr="008E0824" w:rsidRDefault="002418B5" w:rsidP="002418B5">
      <w:pPr>
        <w:jc w:val="both"/>
        <w:rPr>
          <w:rFonts w:ascii="Times New Roman" w:hAnsi="Times New Roman"/>
          <w:b/>
          <w:sz w:val="24"/>
          <w:szCs w:val="24"/>
          <w:lang w:val="es-ES"/>
        </w:rPr>
      </w:pPr>
    </w:p>
    <w:p w:rsidR="00F43A71" w:rsidRPr="008E0824" w:rsidRDefault="00F43A71" w:rsidP="00F43A71">
      <w:pPr>
        <w:pStyle w:val="BodyTextIndent"/>
        <w:tabs>
          <w:tab w:val="left" w:pos="-1440"/>
        </w:tabs>
        <w:ind w:left="0"/>
        <w:jc w:val="both"/>
        <w:rPr>
          <w:b/>
        </w:rPr>
      </w:pPr>
      <w:r w:rsidRPr="008E0824">
        <w:rPr>
          <w:b/>
        </w:rPr>
        <w:t>Objetivos del Proyecto</w:t>
      </w:r>
    </w:p>
    <w:p w:rsidR="00F43A71" w:rsidRPr="008E0824" w:rsidRDefault="00F43A71" w:rsidP="00F43A71">
      <w:pPr>
        <w:pStyle w:val="BodyTextIndent"/>
        <w:tabs>
          <w:tab w:val="left" w:pos="-1440"/>
        </w:tabs>
        <w:ind w:left="0"/>
        <w:jc w:val="both"/>
      </w:pPr>
    </w:p>
    <w:p w:rsidR="00F43A71" w:rsidRPr="008E0824" w:rsidRDefault="00F43A71" w:rsidP="00F43A71">
      <w:pPr>
        <w:pStyle w:val="BodyTextIndent"/>
        <w:tabs>
          <w:tab w:val="left" w:pos="-1440"/>
        </w:tabs>
        <w:ind w:left="0"/>
        <w:jc w:val="both"/>
      </w:pPr>
      <w:r w:rsidRPr="008E0824">
        <w:t>Fortalecer el SND favoreciendo el cambio de la matriz energética y la provisión de un servicio eléctrico de calidad a los clientes residenciales. Los objetivos específicos son: (i) continuar con el reforzamiento del SND para operar a niveles de 220 V; (ii) incrementar los niveles de confiabilidad del SND; y (iii) contribuir al desarrollo de la estrategia que facilite el desplazamiento de Gas Licuado de Petróleo (GLP) por electricidad en los clientes residenciales</w:t>
      </w:r>
    </w:p>
    <w:p w:rsidR="00F43A71" w:rsidRPr="008E0824" w:rsidRDefault="00F43A71" w:rsidP="00F43A71">
      <w:pPr>
        <w:pStyle w:val="BodyTextIndent"/>
        <w:tabs>
          <w:tab w:val="left" w:pos="-1440"/>
        </w:tabs>
        <w:ind w:left="0"/>
        <w:jc w:val="both"/>
      </w:pPr>
    </w:p>
    <w:p w:rsidR="00F43A71" w:rsidRPr="008E0824" w:rsidRDefault="00F43A71" w:rsidP="00F43A71">
      <w:pPr>
        <w:pStyle w:val="BodyTextIndent"/>
        <w:tabs>
          <w:tab w:val="left" w:pos="-1440"/>
        </w:tabs>
        <w:ind w:left="0"/>
        <w:jc w:val="both"/>
        <w:rPr>
          <w:b/>
          <w:color w:val="000000" w:themeColor="text1"/>
        </w:rPr>
      </w:pPr>
      <w:r w:rsidRPr="008E0824">
        <w:rPr>
          <w:b/>
          <w:color w:val="000000" w:themeColor="text1"/>
        </w:rPr>
        <w:t>Componentes del Proyecto:</w:t>
      </w:r>
    </w:p>
    <w:p w:rsidR="00F43A71" w:rsidRPr="008E0824" w:rsidRDefault="00F43A71" w:rsidP="00F43A71">
      <w:pPr>
        <w:pStyle w:val="BodyTextIndent"/>
        <w:tabs>
          <w:tab w:val="left" w:pos="-1440"/>
        </w:tabs>
        <w:ind w:left="0"/>
        <w:jc w:val="both"/>
        <w:rPr>
          <w:b/>
        </w:rPr>
      </w:pPr>
    </w:p>
    <w:p w:rsidR="0014461E" w:rsidRPr="008E0824" w:rsidRDefault="0014461E" w:rsidP="0014461E">
      <w:pPr>
        <w:pStyle w:val="BodyTextIndent"/>
        <w:tabs>
          <w:tab w:val="left" w:pos="-1440"/>
        </w:tabs>
        <w:ind w:left="0"/>
        <w:jc w:val="both"/>
      </w:pPr>
      <w:r w:rsidRPr="008E0824">
        <w:rPr>
          <w:b/>
        </w:rPr>
        <w:t>Componente I. –  Reforzamiento del Sistema</w:t>
      </w:r>
      <w:r w:rsidR="00907EC6">
        <w:rPr>
          <w:b/>
        </w:rPr>
        <w:t xml:space="preserve"> Nacional de Distribución (US$2</w:t>
      </w:r>
      <w:r w:rsidRPr="008E0824">
        <w:rPr>
          <w:b/>
        </w:rPr>
        <w:t>3</w:t>
      </w:r>
      <w:r w:rsidR="00907EC6">
        <w:rPr>
          <w:b/>
        </w:rPr>
        <w:t>6,8</w:t>
      </w:r>
      <w:r w:rsidRPr="008E0824">
        <w:rPr>
          <w:b/>
        </w:rPr>
        <w:t xml:space="preserve"> millones).  </w:t>
      </w:r>
      <w:r w:rsidRPr="008E0824">
        <w:t>El 95,</w:t>
      </w:r>
      <w:r w:rsidR="00907EC6">
        <w:t>7</w:t>
      </w:r>
      <w:r w:rsidRPr="008E0824">
        <w:t>5% de los recursos del Programa bajo el Componente I financiará obras en el SND para responder a la demanda eléctrica proyectada y que incluye el reforzamiento d</w:t>
      </w:r>
      <w:r w:rsidR="00907EC6">
        <w:t>e aproximadamente 62</w:t>
      </w:r>
      <w:r w:rsidRPr="008E0824">
        <w:t>8</w:t>
      </w:r>
      <w:r w:rsidR="00907EC6">
        <w:t xml:space="preserve"> km red de </w:t>
      </w:r>
      <w:proofErr w:type="spellStart"/>
      <w:r w:rsidR="00907EC6">
        <w:t>subtrasmisión</w:t>
      </w:r>
      <w:proofErr w:type="spellEnd"/>
      <w:r w:rsidR="00907EC6">
        <w:t xml:space="preserve"> y de </w:t>
      </w:r>
      <w:r w:rsidRPr="008E0824">
        <w:t>4</w:t>
      </w:r>
      <w:r w:rsidR="00907EC6">
        <w:t>.0</w:t>
      </w:r>
      <w:r w:rsidRPr="008E0824">
        <w:t>00 km de red de distribución; a través de la construcción y rehabilitación de S/E, transformadores eléctricos, reforzamiento de alimentadores primarios y cambio de acometidas y medidores.  El componente I incluye servicios de fiscalización y socializadores de las obras del SND por cada EED.</w:t>
      </w:r>
    </w:p>
    <w:p w:rsidR="0014461E" w:rsidRPr="008E0824" w:rsidRDefault="0014461E" w:rsidP="0014461E">
      <w:pPr>
        <w:pStyle w:val="BodyTextIndent"/>
        <w:tabs>
          <w:tab w:val="left" w:pos="-1440"/>
        </w:tabs>
        <w:ind w:left="0"/>
        <w:jc w:val="both"/>
      </w:pPr>
    </w:p>
    <w:p w:rsidR="0014461E" w:rsidRPr="008E0824" w:rsidRDefault="0014461E" w:rsidP="0014461E">
      <w:pPr>
        <w:pStyle w:val="BodyTextIndent"/>
        <w:tabs>
          <w:tab w:val="left" w:pos="-1440"/>
        </w:tabs>
        <w:ind w:left="0"/>
        <w:jc w:val="both"/>
      </w:pPr>
      <w:r w:rsidRPr="008E0824">
        <w:t>El diseño para ejecución del Componente I se ha desarrollado en la modalidad de obras múltiples, para lo cual se han evaluad</w:t>
      </w:r>
      <w:r w:rsidR="00907EC6">
        <w:t>o 190 proyectos, equivalente a 3</w:t>
      </w:r>
      <w:r w:rsidRPr="008E0824">
        <w:t xml:space="preserve">5% de los recursos de financiamiento del BID.  Los proyectos evaluados cuentan con diseños definitivos para construcción y documentos de licitación listos para publicación, siguiendo las políticas de adquisiciones del BID (Ver plan de adquisiciones detallado en la sección de enlaces electrónicos).  Si bien el mayor número de proyectos del Programa corresponden a refuerzos en el sistema de media y baja tensión, la mayor parte de las inversiones se concentran en proyectos de </w:t>
      </w:r>
      <w:proofErr w:type="spellStart"/>
      <w:r w:rsidRPr="008E0824">
        <w:t>subtransmisión</w:t>
      </w:r>
      <w:proofErr w:type="spellEnd"/>
      <w:r w:rsidRPr="008E0824">
        <w:t>, respondiendo a la lógica de reforzamiento del sistema desde aguas arriba</w:t>
      </w:r>
    </w:p>
    <w:p w:rsidR="0014461E" w:rsidRPr="008E0824" w:rsidDel="00F17F54" w:rsidRDefault="0014461E" w:rsidP="0014461E">
      <w:pPr>
        <w:pStyle w:val="BodyTextIndent"/>
        <w:tabs>
          <w:tab w:val="left" w:pos="-1440"/>
        </w:tabs>
        <w:ind w:left="0"/>
        <w:jc w:val="both"/>
        <w:rPr>
          <w:del w:id="8" w:author="IADB" w:date="2014-05-06T10:56:00Z"/>
          <w:b/>
        </w:rPr>
      </w:pPr>
    </w:p>
    <w:p w:rsidR="0014461E" w:rsidRPr="008E0824" w:rsidRDefault="0014461E" w:rsidP="0014461E">
      <w:pPr>
        <w:pStyle w:val="BodyTextIndent"/>
        <w:tabs>
          <w:tab w:val="left" w:pos="-1440"/>
        </w:tabs>
        <w:ind w:left="0"/>
        <w:jc w:val="both"/>
      </w:pPr>
      <w:r w:rsidRPr="00C23AE5">
        <w:rPr>
          <w:b/>
          <w:lang w:val="es-ES_tradnl"/>
          <w:rPrChange w:id="9" w:author="IADB" w:date="2014-05-06T10:58:00Z">
            <w:rPr>
              <w:b/>
            </w:rPr>
          </w:rPrChange>
        </w:rPr>
        <w:t>Componente II. Diseño para implementación de la estrategia para la migración de GLP a electricidad en el sector residencial. (US$1,1 millones).</w:t>
      </w:r>
      <w:r w:rsidRPr="00C23AE5">
        <w:rPr>
          <w:lang w:val="es-ES_tradnl"/>
          <w:rPrChange w:id="10" w:author="IADB" w:date="2014-05-06T10:58:00Z">
            <w:rPr/>
          </w:rPrChange>
        </w:rPr>
        <w:t xml:space="preserve">  El Componente II financia: (i) análisis integral del mercado de GLP; (ii) análisis de los hábitos de consumo energético en el sector residencial; (iii) definición del modelo de gestión del Programa de Cocción Eficiente; (iv) definición del sistema de logística para la distribución masiva de kits de cocción por inducción eléctrica de alta eficiencia; (v) monitoreo de indicadores energéticos, sociales, económicos y ambientales.</w:t>
      </w:r>
    </w:p>
    <w:p w:rsidR="0014461E" w:rsidRPr="008E0824" w:rsidRDefault="0014461E" w:rsidP="0014461E">
      <w:pPr>
        <w:pStyle w:val="BodyTextIndent"/>
        <w:tabs>
          <w:tab w:val="left" w:pos="-1440"/>
        </w:tabs>
        <w:ind w:left="0"/>
        <w:jc w:val="both"/>
      </w:pPr>
      <w:r w:rsidRPr="008E0824">
        <w:rPr>
          <w:b/>
        </w:rPr>
        <w:t xml:space="preserve">Componente III – Fortalecimiento Institucional (US$7,6 millones).  </w:t>
      </w:r>
      <w:r w:rsidR="00907EC6">
        <w:t>El Componente III incluye 3,4</w:t>
      </w:r>
      <w:r w:rsidRPr="008E0824">
        <w:t xml:space="preserve">% de los recursos del Programa para financiar (i) </w:t>
      </w:r>
      <w:r w:rsidRPr="00C23AE5">
        <w:t>la implementación de un programa de capacitación al personal de las EED asociados a la ejecución del Programa</w:t>
      </w:r>
      <w:r w:rsidRPr="008E0824">
        <w:t xml:space="preserve">; y (ii) apoyo a las EED en la ejecución de las obras.  El Programa de capacitación incluye la implementación de 17 cursos de entrenamiento con enfoque en operación y mantenimiento de redes eléctricas.  La adquisición de equipos de medición, equipos de transporte &amp; mantenimiento, equipos informáticos, incluyendo programas de cómputo, materiales de oficina y mobiliarios, serán parte del apoyo a la ejecución en las EED. </w:t>
      </w:r>
    </w:p>
    <w:p w:rsidR="00F43A71" w:rsidRPr="008E0824" w:rsidRDefault="00F43A71" w:rsidP="00F43A71">
      <w:pPr>
        <w:pStyle w:val="Subtitle"/>
        <w:numPr>
          <w:ilvl w:val="0"/>
          <w:numId w:val="0"/>
        </w:numPr>
        <w:rPr>
          <w:rFonts w:ascii="Times New Roman" w:hAnsi="Times New Roman"/>
          <w:sz w:val="24"/>
          <w:szCs w:val="24"/>
          <w:lang w:val="es-ES"/>
        </w:rPr>
      </w:pPr>
    </w:p>
    <w:p w:rsidR="00103AD1" w:rsidRPr="008E0824" w:rsidRDefault="00103AD1" w:rsidP="00103AD1">
      <w:pPr>
        <w:keepNext/>
        <w:widowControl w:val="0"/>
        <w:autoSpaceDE w:val="0"/>
        <w:autoSpaceDN w:val="0"/>
        <w:adjustRightInd w:val="0"/>
        <w:spacing w:before="120"/>
        <w:jc w:val="both"/>
        <w:rPr>
          <w:rFonts w:ascii="Times New Roman" w:hAnsi="Times New Roman"/>
          <w:sz w:val="24"/>
          <w:szCs w:val="24"/>
          <w:lang w:val="es-ES"/>
        </w:rPr>
      </w:pPr>
      <w:r w:rsidRPr="008E0824">
        <w:rPr>
          <w:rFonts w:ascii="Times New Roman" w:hAnsi="Times New Roman"/>
          <w:b/>
          <w:sz w:val="24"/>
          <w:szCs w:val="24"/>
          <w:lang w:val="es-ES"/>
        </w:rPr>
        <w:t>Estructura de Financiamiento</w:t>
      </w:r>
      <w:r w:rsidRPr="008E0824">
        <w:rPr>
          <w:rFonts w:ascii="Times New Roman" w:hAnsi="Times New Roman"/>
          <w:sz w:val="24"/>
          <w:szCs w:val="24"/>
          <w:lang w:val="es-ES"/>
        </w:rPr>
        <w:t>. El costo estima</w:t>
      </w:r>
      <w:r w:rsidR="00907EC6">
        <w:rPr>
          <w:rFonts w:ascii="Times New Roman" w:hAnsi="Times New Roman"/>
          <w:sz w:val="24"/>
          <w:szCs w:val="24"/>
          <w:lang w:val="es-ES"/>
        </w:rPr>
        <w:t>do del Programa asciende a US$247,4 millones, de los cuales US$220</w:t>
      </w:r>
      <w:r w:rsidRPr="008E0824">
        <w:rPr>
          <w:rFonts w:ascii="Times New Roman" w:hAnsi="Times New Roman"/>
          <w:sz w:val="24"/>
          <w:szCs w:val="24"/>
          <w:lang w:val="es-ES"/>
        </w:rPr>
        <w:t xml:space="preserve"> millones será</w:t>
      </w:r>
      <w:r w:rsidR="00907EC6">
        <w:rPr>
          <w:rFonts w:ascii="Times New Roman" w:hAnsi="Times New Roman"/>
          <w:sz w:val="24"/>
          <w:szCs w:val="24"/>
          <w:lang w:val="es-ES"/>
        </w:rPr>
        <w:t>n financiados por el BID y US$27,4</w:t>
      </w:r>
      <w:r w:rsidRPr="008E0824">
        <w:rPr>
          <w:rFonts w:ascii="Times New Roman" w:hAnsi="Times New Roman"/>
          <w:sz w:val="24"/>
          <w:szCs w:val="24"/>
          <w:lang w:val="es-ES"/>
        </w:rPr>
        <w:t xml:space="preserve"> millones reconocidos como recursos de contraparte y distribuidos de la siguiente manera: </w:t>
      </w:r>
    </w:p>
    <w:p w:rsidR="00103AD1" w:rsidRPr="008E0824" w:rsidRDefault="00103AD1" w:rsidP="00103AD1">
      <w:pPr>
        <w:rPr>
          <w:b/>
          <w:bCs/>
          <w:sz w:val="22"/>
          <w:szCs w:val="22"/>
          <w:lang w:val="es-ES"/>
        </w:rPr>
      </w:pPr>
    </w:p>
    <w:p w:rsidR="009F4666" w:rsidRDefault="00103AD1" w:rsidP="009F4666">
      <w:pPr>
        <w:autoSpaceDE w:val="0"/>
        <w:autoSpaceDN w:val="0"/>
        <w:adjustRightInd w:val="0"/>
        <w:spacing w:before="120"/>
        <w:jc w:val="center"/>
        <w:outlineLvl w:val="0"/>
        <w:rPr>
          <w:b/>
          <w:bCs/>
          <w:sz w:val="22"/>
          <w:szCs w:val="22"/>
          <w:lang w:val="es-ES_tradnl"/>
        </w:rPr>
      </w:pPr>
      <w:r w:rsidRPr="008E0824">
        <w:rPr>
          <w:rFonts w:ascii="Times New Roman" w:hAnsi="Times New Roman"/>
          <w:b/>
          <w:bCs/>
          <w:sz w:val="24"/>
          <w:szCs w:val="24"/>
          <w:lang w:val="es-ES"/>
        </w:rPr>
        <w:t>Costos del Programa (US$ miles)</w:t>
      </w:r>
      <w:r w:rsidR="00A807D3" w:rsidRPr="008E0824">
        <w:rPr>
          <w:b/>
          <w:bCs/>
          <w:sz w:val="22"/>
          <w:szCs w:val="22"/>
          <w:lang w:val="es-ES_tradnl"/>
        </w:rPr>
        <w:t xml:space="preserve"> </w:t>
      </w:r>
    </w:p>
    <w:tbl>
      <w:tblPr>
        <w:tblW w:w="5091" w:type="pct"/>
        <w:tblLayout w:type="fixed"/>
        <w:tblLook w:val="04A0" w:firstRow="1" w:lastRow="0" w:firstColumn="1" w:lastColumn="0" w:noHBand="0" w:noVBand="1"/>
      </w:tblPr>
      <w:tblGrid>
        <w:gridCol w:w="4604"/>
        <w:gridCol w:w="1174"/>
        <w:gridCol w:w="1082"/>
        <w:gridCol w:w="1800"/>
        <w:gridCol w:w="1090"/>
      </w:tblGrid>
      <w:tr w:rsidR="009F4666" w:rsidRPr="00662702" w:rsidTr="003D7947">
        <w:trPr>
          <w:trHeight w:val="187"/>
        </w:trPr>
        <w:tc>
          <w:tcPr>
            <w:tcW w:w="2361" w:type="pct"/>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9F4666" w:rsidRPr="00662702" w:rsidRDefault="009F4666" w:rsidP="00E42163">
            <w:pPr>
              <w:jc w:val="center"/>
              <w:rPr>
                <w:b/>
                <w:bCs/>
                <w:color w:val="000000"/>
                <w:sz w:val="18"/>
                <w:szCs w:val="18"/>
              </w:rPr>
            </w:pPr>
            <w:r w:rsidRPr="00F17F54">
              <w:rPr>
                <w:b/>
                <w:bCs/>
                <w:sz w:val="22"/>
                <w:szCs w:val="22"/>
                <w:lang w:val="es-ES_tradnl"/>
                <w:rPrChange w:id="11" w:author="IADB" w:date="2014-05-06T10:56:00Z">
                  <w:rPr>
                    <w:b/>
                    <w:bCs/>
                    <w:sz w:val="22"/>
                    <w:szCs w:val="22"/>
                  </w:rPr>
                </w:rPrChange>
              </w:rPr>
              <w:br w:type="page"/>
            </w:r>
            <w:r w:rsidRPr="00662702">
              <w:rPr>
                <w:b/>
                <w:bCs/>
                <w:color w:val="000000"/>
                <w:sz w:val="18"/>
                <w:szCs w:val="18"/>
              </w:rPr>
              <w:t>COMPONENTES</w:t>
            </w:r>
          </w:p>
        </w:tc>
        <w:tc>
          <w:tcPr>
            <w:tcW w:w="2080" w:type="pct"/>
            <w:gridSpan w:val="3"/>
            <w:tcBorders>
              <w:top w:val="single" w:sz="8" w:space="0" w:color="auto"/>
              <w:left w:val="single" w:sz="4" w:space="0" w:color="auto"/>
              <w:bottom w:val="single" w:sz="4" w:space="0" w:color="auto"/>
              <w:right w:val="single" w:sz="4" w:space="0" w:color="auto"/>
            </w:tcBorders>
            <w:shd w:val="clear" w:color="000000" w:fill="FFFFFF"/>
            <w:vAlign w:val="center"/>
            <w:hideMark/>
          </w:tcPr>
          <w:p w:rsidR="009F4666" w:rsidRPr="00662702" w:rsidRDefault="009F4666" w:rsidP="00E42163">
            <w:pPr>
              <w:jc w:val="center"/>
              <w:rPr>
                <w:b/>
                <w:bCs/>
                <w:color w:val="000000"/>
                <w:sz w:val="18"/>
                <w:szCs w:val="18"/>
              </w:rPr>
            </w:pPr>
            <w:r w:rsidRPr="00662702">
              <w:rPr>
                <w:b/>
                <w:bCs/>
                <w:color w:val="000000"/>
                <w:sz w:val="18"/>
                <w:szCs w:val="18"/>
              </w:rPr>
              <w:t xml:space="preserve"> FINANCIAMIENTO </w:t>
            </w:r>
          </w:p>
        </w:tc>
        <w:tc>
          <w:tcPr>
            <w:tcW w:w="559" w:type="pct"/>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rsidR="009F4666" w:rsidRPr="00662702" w:rsidRDefault="009F4666" w:rsidP="00E42163">
            <w:pPr>
              <w:jc w:val="center"/>
              <w:rPr>
                <w:b/>
                <w:bCs/>
                <w:color w:val="000000"/>
                <w:sz w:val="18"/>
                <w:szCs w:val="18"/>
              </w:rPr>
            </w:pPr>
            <w:r w:rsidRPr="00662702">
              <w:rPr>
                <w:b/>
                <w:bCs/>
                <w:color w:val="000000"/>
                <w:sz w:val="18"/>
                <w:szCs w:val="18"/>
              </w:rPr>
              <w:t xml:space="preserve"> TOTAL </w:t>
            </w:r>
          </w:p>
        </w:tc>
      </w:tr>
      <w:tr w:rsidR="009F4666" w:rsidRPr="00662702" w:rsidTr="003D7947">
        <w:trPr>
          <w:trHeight w:val="214"/>
        </w:trPr>
        <w:tc>
          <w:tcPr>
            <w:tcW w:w="2361" w:type="pct"/>
            <w:vMerge/>
            <w:tcBorders>
              <w:top w:val="single" w:sz="8" w:space="0" w:color="auto"/>
              <w:left w:val="single" w:sz="4" w:space="0" w:color="auto"/>
              <w:bottom w:val="single" w:sz="8" w:space="0" w:color="000000"/>
              <w:right w:val="single" w:sz="4" w:space="0" w:color="auto"/>
            </w:tcBorders>
            <w:vAlign w:val="center"/>
          </w:tcPr>
          <w:p w:rsidR="009F4666" w:rsidRPr="00662702" w:rsidRDefault="009F4666" w:rsidP="00E42163">
            <w:pPr>
              <w:rPr>
                <w:b/>
                <w:bCs/>
                <w:color w:val="000000"/>
                <w:sz w:val="18"/>
                <w:szCs w:val="18"/>
              </w:rPr>
            </w:pPr>
          </w:p>
        </w:tc>
        <w:tc>
          <w:tcPr>
            <w:tcW w:w="1157" w:type="pct"/>
            <w:gridSpan w:val="2"/>
            <w:tcBorders>
              <w:top w:val="nil"/>
              <w:left w:val="nil"/>
              <w:bottom w:val="single" w:sz="8" w:space="0" w:color="auto"/>
              <w:right w:val="single" w:sz="4" w:space="0" w:color="auto"/>
            </w:tcBorders>
            <w:shd w:val="clear" w:color="000000" w:fill="FFFFFF"/>
            <w:vAlign w:val="center"/>
          </w:tcPr>
          <w:p w:rsidR="009F4666" w:rsidRPr="00662702" w:rsidRDefault="009F4666" w:rsidP="00E42163">
            <w:pPr>
              <w:framePr w:wrap="around" w:vAnchor="text" w:hAnchor="text" w:y="1"/>
              <w:spacing w:before="20" w:after="20"/>
              <w:jc w:val="center"/>
              <w:rPr>
                <w:b/>
                <w:bCs/>
                <w:color w:val="000000"/>
                <w:sz w:val="18"/>
                <w:szCs w:val="18"/>
              </w:rPr>
            </w:pPr>
            <w:r>
              <w:rPr>
                <w:b/>
                <w:bCs/>
                <w:color w:val="000000"/>
                <w:sz w:val="18"/>
                <w:szCs w:val="18"/>
              </w:rPr>
              <w:t>BID</w:t>
            </w:r>
          </w:p>
        </w:tc>
        <w:tc>
          <w:tcPr>
            <w:tcW w:w="923" w:type="pct"/>
            <w:tcBorders>
              <w:top w:val="nil"/>
              <w:left w:val="nil"/>
              <w:bottom w:val="single" w:sz="8" w:space="0" w:color="auto"/>
              <w:right w:val="single" w:sz="4" w:space="0" w:color="auto"/>
            </w:tcBorders>
            <w:shd w:val="clear" w:color="000000" w:fill="FFFFFF"/>
            <w:vAlign w:val="center"/>
          </w:tcPr>
          <w:p w:rsidR="009F4666" w:rsidRPr="00662702" w:rsidRDefault="009F4666" w:rsidP="00E42163">
            <w:pPr>
              <w:framePr w:wrap="around" w:vAnchor="text" w:hAnchor="text" w:y="1"/>
              <w:spacing w:before="20" w:after="20"/>
              <w:jc w:val="center"/>
              <w:rPr>
                <w:b/>
                <w:bCs/>
                <w:color w:val="000000"/>
                <w:sz w:val="18"/>
                <w:szCs w:val="18"/>
              </w:rPr>
            </w:pPr>
          </w:p>
        </w:tc>
        <w:tc>
          <w:tcPr>
            <w:tcW w:w="559" w:type="pct"/>
            <w:vMerge/>
            <w:tcBorders>
              <w:top w:val="single" w:sz="8" w:space="0" w:color="auto"/>
              <w:left w:val="single" w:sz="4" w:space="0" w:color="auto"/>
              <w:bottom w:val="single" w:sz="8" w:space="0" w:color="000000"/>
              <w:right w:val="single" w:sz="8" w:space="0" w:color="auto"/>
            </w:tcBorders>
            <w:vAlign w:val="center"/>
          </w:tcPr>
          <w:p w:rsidR="009F4666" w:rsidRPr="00662702" w:rsidRDefault="009F4666" w:rsidP="00E42163">
            <w:pPr>
              <w:rPr>
                <w:b/>
                <w:bCs/>
                <w:color w:val="000000"/>
                <w:sz w:val="18"/>
                <w:szCs w:val="18"/>
              </w:rPr>
            </w:pPr>
          </w:p>
        </w:tc>
      </w:tr>
      <w:tr w:rsidR="009F4666" w:rsidRPr="00662702" w:rsidTr="003D7947">
        <w:trPr>
          <w:trHeight w:val="214"/>
        </w:trPr>
        <w:tc>
          <w:tcPr>
            <w:tcW w:w="2361" w:type="pct"/>
            <w:vMerge/>
            <w:tcBorders>
              <w:top w:val="single" w:sz="8" w:space="0" w:color="auto"/>
              <w:left w:val="single" w:sz="4" w:space="0" w:color="auto"/>
              <w:bottom w:val="single" w:sz="8" w:space="0" w:color="000000"/>
              <w:right w:val="single" w:sz="4" w:space="0" w:color="auto"/>
            </w:tcBorders>
            <w:vAlign w:val="center"/>
            <w:hideMark/>
          </w:tcPr>
          <w:p w:rsidR="009F4666" w:rsidRPr="00662702" w:rsidRDefault="009F4666" w:rsidP="00E42163">
            <w:pPr>
              <w:rPr>
                <w:b/>
                <w:bCs/>
                <w:color w:val="000000"/>
                <w:sz w:val="18"/>
                <w:szCs w:val="18"/>
              </w:rPr>
            </w:pPr>
          </w:p>
        </w:tc>
        <w:tc>
          <w:tcPr>
            <w:tcW w:w="602" w:type="pct"/>
            <w:tcBorders>
              <w:top w:val="nil"/>
              <w:left w:val="nil"/>
              <w:bottom w:val="single" w:sz="8" w:space="0" w:color="auto"/>
              <w:right w:val="single" w:sz="4" w:space="0" w:color="auto"/>
            </w:tcBorders>
            <w:shd w:val="clear" w:color="000000" w:fill="FFFFFF"/>
            <w:vAlign w:val="center"/>
            <w:hideMark/>
          </w:tcPr>
          <w:p w:rsidR="009F4666" w:rsidRPr="00662702" w:rsidRDefault="009F4666" w:rsidP="00E42163">
            <w:pPr>
              <w:framePr w:wrap="around" w:vAnchor="text" w:hAnchor="text" w:y="1"/>
              <w:spacing w:before="20" w:after="20"/>
              <w:jc w:val="center"/>
              <w:rPr>
                <w:b/>
                <w:bCs/>
                <w:color w:val="000000"/>
                <w:sz w:val="18"/>
                <w:szCs w:val="18"/>
              </w:rPr>
            </w:pPr>
            <w:r>
              <w:rPr>
                <w:b/>
                <w:bCs/>
                <w:color w:val="000000"/>
                <w:sz w:val="18"/>
                <w:szCs w:val="18"/>
              </w:rPr>
              <w:t xml:space="preserve"> CO</w:t>
            </w:r>
          </w:p>
        </w:tc>
        <w:tc>
          <w:tcPr>
            <w:tcW w:w="555" w:type="pct"/>
            <w:tcBorders>
              <w:top w:val="nil"/>
              <w:left w:val="nil"/>
              <w:bottom w:val="single" w:sz="8" w:space="0" w:color="auto"/>
              <w:right w:val="single" w:sz="4" w:space="0" w:color="auto"/>
            </w:tcBorders>
            <w:shd w:val="clear" w:color="000000" w:fill="FFFFFF"/>
            <w:vAlign w:val="center"/>
          </w:tcPr>
          <w:p w:rsidR="009F4666" w:rsidRPr="00662702" w:rsidRDefault="009F4666" w:rsidP="00E42163">
            <w:pPr>
              <w:framePr w:wrap="around" w:vAnchor="text" w:hAnchor="text" w:y="1"/>
              <w:spacing w:before="20" w:after="20"/>
              <w:jc w:val="center"/>
              <w:rPr>
                <w:b/>
                <w:bCs/>
                <w:color w:val="000000"/>
                <w:sz w:val="18"/>
                <w:szCs w:val="18"/>
              </w:rPr>
            </w:pPr>
            <w:r w:rsidRPr="00662702">
              <w:rPr>
                <w:b/>
                <w:bCs/>
                <w:color w:val="000000"/>
                <w:sz w:val="18"/>
                <w:szCs w:val="18"/>
              </w:rPr>
              <w:t>FCC</w:t>
            </w:r>
          </w:p>
        </w:tc>
        <w:tc>
          <w:tcPr>
            <w:tcW w:w="923" w:type="pct"/>
            <w:tcBorders>
              <w:top w:val="nil"/>
              <w:left w:val="nil"/>
              <w:bottom w:val="single" w:sz="8" w:space="0" w:color="auto"/>
              <w:right w:val="single" w:sz="4" w:space="0" w:color="auto"/>
            </w:tcBorders>
            <w:shd w:val="clear" w:color="000000" w:fill="FFFFFF"/>
            <w:vAlign w:val="center"/>
            <w:hideMark/>
          </w:tcPr>
          <w:p w:rsidR="009F4666" w:rsidRPr="00662702" w:rsidRDefault="009F4666" w:rsidP="00E42163">
            <w:pPr>
              <w:framePr w:wrap="around" w:vAnchor="text" w:hAnchor="text" w:y="1"/>
              <w:spacing w:before="20" w:after="20"/>
              <w:jc w:val="center"/>
              <w:rPr>
                <w:b/>
                <w:bCs/>
                <w:color w:val="000000"/>
                <w:sz w:val="18"/>
                <w:szCs w:val="18"/>
              </w:rPr>
            </w:pPr>
            <w:r w:rsidRPr="00662702">
              <w:rPr>
                <w:b/>
                <w:bCs/>
                <w:color w:val="000000"/>
                <w:sz w:val="18"/>
                <w:szCs w:val="18"/>
              </w:rPr>
              <w:t>CONTRAPARTE</w:t>
            </w:r>
            <w:r w:rsidR="003D7947">
              <w:rPr>
                <w:b/>
                <w:bCs/>
                <w:color w:val="000000"/>
                <w:sz w:val="18"/>
                <w:szCs w:val="18"/>
              </w:rPr>
              <w:t>**</w:t>
            </w:r>
          </w:p>
        </w:tc>
        <w:tc>
          <w:tcPr>
            <w:tcW w:w="559" w:type="pct"/>
            <w:vMerge/>
            <w:tcBorders>
              <w:top w:val="single" w:sz="8" w:space="0" w:color="auto"/>
              <w:left w:val="single" w:sz="4" w:space="0" w:color="auto"/>
              <w:bottom w:val="single" w:sz="8" w:space="0" w:color="000000"/>
              <w:right w:val="single" w:sz="8" w:space="0" w:color="auto"/>
            </w:tcBorders>
            <w:vAlign w:val="center"/>
            <w:hideMark/>
          </w:tcPr>
          <w:p w:rsidR="009F4666" w:rsidRPr="00662702" w:rsidRDefault="009F4666" w:rsidP="00E42163">
            <w:pPr>
              <w:rPr>
                <w:b/>
                <w:bCs/>
                <w:color w:val="000000"/>
                <w:sz w:val="18"/>
                <w:szCs w:val="18"/>
              </w:rPr>
            </w:pPr>
          </w:p>
        </w:tc>
      </w:tr>
      <w:tr w:rsidR="009F4666" w:rsidRPr="00662702" w:rsidTr="003D7947">
        <w:trPr>
          <w:trHeight w:val="475"/>
        </w:trPr>
        <w:tc>
          <w:tcPr>
            <w:tcW w:w="2361" w:type="pct"/>
            <w:tcBorders>
              <w:top w:val="nil"/>
              <w:left w:val="single" w:sz="4" w:space="0" w:color="auto"/>
              <w:bottom w:val="single" w:sz="8" w:space="0" w:color="auto"/>
              <w:right w:val="single" w:sz="4" w:space="0" w:color="auto"/>
            </w:tcBorders>
            <w:shd w:val="clear" w:color="000000" w:fill="95B3D7"/>
            <w:vAlign w:val="center"/>
            <w:hideMark/>
          </w:tcPr>
          <w:p w:rsidR="009F4666" w:rsidRPr="009F4666" w:rsidRDefault="009F4666" w:rsidP="00E42163">
            <w:pPr>
              <w:rPr>
                <w:b/>
                <w:bCs/>
                <w:color w:val="000000"/>
                <w:lang w:val="es-ES_tradnl"/>
              </w:rPr>
            </w:pPr>
            <w:r w:rsidRPr="009F4666">
              <w:rPr>
                <w:b/>
                <w:bCs/>
                <w:color w:val="000000"/>
                <w:lang w:val="es-ES_tradnl"/>
              </w:rPr>
              <w:t xml:space="preserve">Componente I. Reforzamiento del Sistema Nacional de Distribución. </w:t>
            </w:r>
          </w:p>
        </w:tc>
        <w:tc>
          <w:tcPr>
            <w:tcW w:w="602" w:type="pct"/>
            <w:tcBorders>
              <w:top w:val="nil"/>
              <w:left w:val="nil"/>
              <w:bottom w:val="single" w:sz="8" w:space="0" w:color="auto"/>
              <w:right w:val="single" w:sz="4" w:space="0" w:color="auto"/>
            </w:tcBorders>
            <w:shd w:val="clear" w:color="000000" w:fill="95B3D7"/>
            <w:vAlign w:val="center"/>
            <w:hideMark/>
          </w:tcPr>
          <w:p w:rsidR="009F4666" w:rsidRPr="00662702" w:rsidRDefault="009F4666" w:rsidP="00E42163">
            <w:pPr>
              <w:framePr w:wrap="around" w:vAnchor="text" w:hAnchor="text" w:y="1"/>
              <w:spacing w:before="20" w:after="20"/>
              <w:jc w:val="center"/>
              <w:rPr>
                <w:b/>
                <w:bCs/>
                <w:color w:val="000000"/>
                <w:sz w:val="18"/>
                <w:szCs w:val="18"/>
              </w:rPr>
            </w:pPr>
            <w:r w:rsidRPr="00662702">
              <w:rPr>
                <w:b/>
                <w:bCs/>
                <w:color w:val="000000"/>
                <w:sz w:val="18"/>
                <w:szCs w:val="18"/>
              </w:rPr>
              <w:t>1</w:t>
            </w:r>
            <w:r>
              <w:rPr>
                <w:b/>
                <w:bCs/>
                <w:color w:val="000000"/>
                <w:sz w:val="18"/>
                <w:szCs w:val="18"/>
              </w:rPr>
              <w:t>6</w:t>
            </w:r>
            <w:r w:rsidRPr="00662702">
              <w:rPr>
                <w:b/>
                <w:bCs/>
                <w:color w:val="000000"/>
                <w:sz w:val="18"/>
                <w:szCs w:val="18"/>
              </w:rPr>
              <w:t xml:space="preserve">1.500 </w:t>
            </w:r>
          </w:p>
        </w:tc>
        <w:tc>
          <w:tcPr>
            <w:tcW w:w="555" w:type="pct"/>
            <w:tcBorders>
              <w:top w:val="nil"/>
              <w:left w:val="nil"/>
              <w:bottom w:val="single" w:sz="8" w:space="0" w:color="auto"/>
              <w:right w:val="single" w:sz="4" w:space="0" w:color="auto"/>
            </w:tcBorders>
            <w:shd w:val="clear" w:color="000000" w:fill="95B3D7"/>
            <w:vAlign w:val="center"/>
          </w:tcPr>
          <w:p w:rsidR="009F4666" w:rsidRPr="00662702" w:rsidRDefault="009F4666" w:rsidP="00E42163">
            <w:pPr>
              <w:framePr w:wrap="around" w:vAnchor="text" w:hAnchor="text" w:y="1"/>
              <w:spacing w:before="20" w:after="20"/>
              <w:jc w:val="center"/>
              <w:rPr>
                <w:b/>
                <w:bCs/>
                <w:color w:val="000000"/>
                <w:sz w:val="18"/>
                <w:szCs w:val="18"/>
              </w:rPr>
            </w:pPr>
            <w:r w:rsidRPr="00662702">
              <w:rPr>
                <w:b/>
                <w:bCs/>
                <w:color w:val="000000"/>
                <w:sz w:val="18"/>
                <w:szCs w:val="18"/>
              </w:rPr>
              <w:t>50.000</w:t>
            </w:r>
          </w:p>
        </w:tc>
        <w:tc>
          <w:tcPr>
            <w:tcW w:w="923" w:type="pct"/>
            <w:tcBorders>
              <w:top w:val="nil"/>
              <w:left w:val="nil"/>
              <w:bottom w:val="single" w:sz="8" w:space="0" w:color="auto"/>
              <w:right w:val="single" w:sz="4" w:space="0" w:color="auto"/>
            </w:tcBorders>
            <w:shd w:val="clear" w:color="000000" w:fill="95B3D7"/>
            <w:vAlign w:val="center"/>
            <w:hideMark/>
          </w:tcPr>
          <w:p w:rsidR="009F4666" w:rsidRPr="00662702" w:rsidRDefault="009F4666" w:rsidP="00E42163">
            <w:pPr>
              <w:framePr w:wrap="around" w:vAnchor="text" w:hAnchor="text" w:y="1"/>
              <w:spacing w:before="20" w:after="20"/>
              <w:jc w:val="center"/>
              <w:rPr>
                <w:b/>
                <w:bCs/>
                <w:color w:val="000000"/>
                <w:sz w:val="18"/>
                <w:szCs w:val="18"/>
              </w:rPr>
            </w:pPr>
            <w:r>
              <w:rPr>
                <w:b/>
                <w:bCs/>
                <w:color w:val="000000"/>
                <w:sz w:val="18"/>
                <w:szCs w:val="18"/>
              </w:rPr>
              <w:t>25</w:t>
            </w:r>
            <w:r w:rsidRPr="00662702">
              <w:rPr>
                <w:b/>
                <w:bCs/>
                <w:color w:val="000000"/>
                <w:sz w:val="18"/>
                <w:szCs w:val="18"/>
              </w:rPr>
              <w:t>.</w:t>
            </w:r>
            <w:r>
              <w:rPr>
                <w:b/>
                <w:bCs/>
                <w:color w:val="000000"/>
                <w:sz w:val="18"/>
                <w:szCs w:val="18"/>
              </w:rPr>
              <w:t>3</w:t>
            </w:r>
            <w:r w:rsidRPr="00662702">
              <w:rPr>
                <w:b/>
                <w:bCs/>
                <w:color w:val="000000"/>
                <w:sz w:val="18"/>
                <w:szCs w:val="18"/>
              </w:rPr>
              <w:t xml:space="preserve">80 </w:t>
            </w:r>
          </w:p>
        </w:tc>
        <w:tc>
          <w:tcPr>
            <w:tcW w:w="559" w:type="pct"/>
            <w:tcBorders>
              <w:top w:val="nil"/>
              <w:left w:val="nil"/>
              <w:bottom w:val="single" w:sz="8" w:space="0" w:color="auto"/>
              <w:right w:val="single" w:sz="8" w:space="0" w:color="auto"/>
            </w:tcBorders>
            <w:shd w:val="clear" w:color="000000" w:fill="95B3D7"/>
            <w:vAlign w:val="center"/>
            <w:hideMark/>
          </w:tcPr>
          <w:p w:rsidR="009F4666" w:rsidRPr="00662702" w:rsidRDefault="009F4666" w:rsidP="00E42163">
            <w:pPr>
              <w:framePr w:wrap="around" w:vAnchor="text" w:hAnchor="text" w:y="1"/>
              <w:spacing w:before="20" w:after="20"/>
              <w:jc w:val="center"/>
              <w:rPr>
                <w:b/>
                <w:bCs/>
                <w:color w:val="000000"/>
                <w:sz w:val="18"/>
                <w:szCs w:val="18"/>
              </w:rPr>
            </w:pPr>
            <w:r w:rsidRPr="00662702">
              <w:rPr>
                <w:b/>
                <w:bCs/>
                <w:color w:val="000000"/>
                <w:sz w:val="18"/>
                <w:szCs w:val="18"/>
              </w:rPr>
              <w:t>2</w:t>
            </w:r>
            <w:r>
              <w:rPr>
                <w:b/>
                <w:bCs/>
                <w:color w:val="000000"/>
                <w:sz w:val="18"/>
                <w:szCs w:val="18"/>
              </w:rPr>
              <w:t>36</w:t>
            </w:r>
            <w:r w:rsidRPr="00662702">
              <w:rPr>
                <w:b/>
                <w:bCs/>
                <w:color w:val="000000"/>
                <w:sz w:val="18"/>
                <w:szCs w:val="18"/>
              </w:rPr>
              <w:t>.</w:t>
            </w:r>
            <w:r>
              <w:rPr>
                <w:b/>
                <w:bCs/>
                <w:color w:val="000000"/>
                <w:sz w:val="18"/>
                <w:szCs w:val="18"/>
              </w:rPr>
              <w:t>8</w:t>
            </w:r>
            <w:r w:rsidRPr="00662702">
              <w:rPr>
                <w:b/>
                <w:bCs/>
                <w:color w:val="000000"/>
                <w:sz w:val="18"/>
                <w:szCs w:val="18"/>
              </w:rPr>
              <w:t xml:space="preserve">80 </w:t>
            </w:r>
          </w:p>
        </w:tc>
      </w:tr>
      <w:tr w:rsidR="009F4666" w:rsidRPr="00662702" w:rsidTr="003D7947">
        <w:trPr>
          <w:trHeight w:val="322"/>
        </w:trPr>
        <w:tc>
          <w:tcPr>
            <w:tcW w:w="2361" w:type="pct"/>
            <w:tcBorders>
              <w:top w:val="single" w:sz="8" w:space="0" w:color="auto"/>
              <w:left w:val="single" w:sz="4" w:space="0" w:color="auto"/>
              <w:bottom w:val="single" w:sz="8" w:space="0" w:color="auto"/>
              <w:right w:val="single" w:sz="4" w:space="0" w:color="auto"/>
            </w:tcBorders>
            <w:shd w:val="clear" w:color="000000" w:fill="auto"/>
            <w:vAlign w:val="center"/>
          </w:tcPr>
          <w:p w:rsidR="009F4666" w:rsidRPr="009F4666" w:rsidRDefault="009F4666" w:rsidP="00E42163">
            <w:pPr>
              <w:spacing w:before="20" w:after="20"/>
              <w:rPr>
                <w:bCs/>
                <w:color w:val="000000"/>
                <w:lang w:val="es-ES_tradnl"/>
              </w:rPr>
            </w:pPr>
            <w:r w:rsidRPr="009F4666">
              <w:rPr>
                <w:bCs/>
                <w:color w:val="000000"/>
                <w:lang w:val="es-ES_tradnl"/>
              </w:rPr>
              <w:t xml:space="preserve">Reforzamiento de la red de </w:t>
            </w:r>
            <w:proofErr w:type="spellStart"/>
            <w:r w:rsidRPr="009F4666">
              <w:rPr>
                <w:bCs/>
                <w:color w:val="000000"/>
                <w:lang w:val="es-ES_tradnl"/>
              </w:rPr>
              <w:t>subtransmisión</w:t>
            </w:r>
            <w:proofErr w:type="spellEnd"/>
          </w:p>
        </w:tc>
        <w:tc>
          <w:tcPr>
            <w:tcW w:w="602" w:type="pct"/>
            <w:tcBorders>
              <w:top w:val="single" w:sz="8" w:space="0" w:color="auto"/>
              <w:left w:val="nil"/>
              <w:bottom w:val="single" w:sz="8" w:space="0" w:color="auto"/>
              <w:right w:val="single" w:sz="4"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68.037</w:t>
            </w:r>
          </w:p>
        </w:tc>
        <w:tc>
          <w:tcPr>
            <w:tcW w:w="555" w:type="pct"/>
            <w:tcBorders>
              <w:top w:val="single" w:sz="8" w:space="0" w:color="auto"/>
              <w:left w:val="nil"/>
              <w:bottom w:val="single" w:sz="8" w:space="0" w:color="auto"/>
              <w:right w:val="single" w:sz="4"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50.000</w:t>
            </w:r>
          </w:p>
        </w:tc>
        <w:tc>
          <w:tcPr>
            <w:tcW w:w="923" w:type="pct"/>
            <w:tcBorders>
              <w:top w:val="single" w:sz="8" w:space="0" w:color="auto"/>
              <w:left w:val="nil"/>
              <w:bottom w:val="single" w:sz="8" w:space="0" w:color="auto"/>
              <w:right w:val="single" w:sz="4"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14.164</w:t>
            </w:r>
          </w:p>
        </w:tc>
        <w:tc>
          <w:tcPr>
            <w:tcW w:w="559" w:type="pct"/>
            <w:tcBorders>
              <w:top w:val="single" w:sz="8" w:space="0" w:color="auto"/>
              <w:left w:val="nil"/>
              <w:bottom w:val="single" w:sz="8" w:space="0" w:color="auto"/>
              <w:right w:val="single" w:sz="8"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132.202</w:t>
            </w:r>
          </w:p>
        </w:tc>
      </w:tr>
      <w:tr w:rsidR="009F4666" w:rsidRPr="00662702" w:rsidTr="003D7947">
        <w:trPr>
          <w:trHeight w:val="340"/>
        </w:trPr>
        <w:tc>
          <w:tcPr>
            <w:tcW w:w="2361" w:type="pct"/>
            <w:tcBorders>
              <w:top w:val="single" w:sz="8" w:space="0" w:color="auto"/>
              <w:left w:val="single" w:sz="4" w:space="0" w:color="auto"/>
              <w:bottom w:val="single" w:sz="8" w:space="0" w:color="auto"/>
              <w:right w:val="single" w:sz="4" w:space="0" w:color="auto"/>
            </w:tcBorders>
            <w:shd w:val="clear" w:color="000000" w:fill="auto"/>
            <w:vAlign w:val="center"/>
          </w:tcPr>
          <w:p w:rsidR="009F4666" w:rsidRPr="009F4666" w:rsidRDefault="009F4666" w:rsidP="00E42163">
            <w:pPr>
              <w:spacing w:before="20" w:after="20"/>
              <w:rPr>
                <w:bCs/>
                <w:color w:val="000000"/>
                <w:lang w:val="es-ES_tradnl"/>
              </w:rPr>
            </w:pPr>
            <w:r w:rsidRPr="009F4666">
              <w:rPr>
                <w:bCs/>
                <w:color w:val="000000"/>
                <w:lang w:val="es-ES_tradnl"/>
              </w:rPr>
              <w:t>Reforzamiento de la red de distribución</w:t>
            </w:r>
          </w:p>
        </w:tc>
        <w:tc>
          <w:tcPr>
            <w:tcW w:w="602" w:type="pct"/>
            <w:tcBorders>
              <w:top w:val="single" w:sz="8" w:space="0" w:color="auto"/>
              <w:left w:val="nil"/>
              <w:bottom w:val="single" w:sz="8" w:space="0" w:color="auto"/>
              <w:right w:val="single" w:sz="4"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86.916</w:t>
            </w:r>
          </w:p>
        </w:tc>
        <w:tc>
          <w:tcPr>
            <w:tcW w:w="555" w:type="pct"/>
            <w:tcBorders>
              <w:top w:val="single" w:sz="8" w:space="0" w:color="auto"/>
              <w:left w:val="nil"/>
              <w:bottom w:val="single" w:sz="8" w:space="0" w:color="auto"/>
              <w:right w:val="single" w:sz="4"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923" w:type="pct"/>
            <w:tcBorders>
              <w:top w:val="single" w:sz="8" w:space="0" w:color="auto"/>
              <w:left w:val="nil"/>
              <w:bottom w:val="single" w:sz="8" w:space="0" w:color="auto"/>
              <w:right w:val="single" w:sz="4"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10.430</w:t>
            </w:r>
          </w:p>
        </w:tc>
        <w:tc>
          <w:tcPr>
            <w:tcW w:w="559" w:type="pct"/>
            <w:tcBorders>
              <w:top w:val="single" w:sz="8" w:space="0" w:color="auto"/>
              <w:left w:val="nil"/>
              <w:bottom w:val="single" w:sz="8" w:space="0" w:color="auto"/>
              <w:right w:val="single" w:sz="8"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97.346</w:t>
            </w:r>
          </w:p>
        </w:tc>
      </w:tr>
      <w:tr w:rsidR="009F4666" w:rsidRPr="00662702" w:rsidTr="003D7947">
        <w:trPr>
          <w:trHeight w:val="340"/>
        </w:trPr>
        <w:tc>
          <w:tcPr>
            <w:tcW w:w="2361" w:type="pct"/>
            <w:tcBorders>
              <w:top w:val="single" w:sz="8" w:space="0" w:color="auto"/>
              <w:left w:val="single" w:sz="4" w:space="0" w:color="auto"/>
              <w:bottom w:val="single" w:sz="8" w:space="0" w:color="auto"/>
              <w:right w:val="single" w:sz="4" w:space="0" w:color="auto"/>
            </w:tcBorders>
            <w:shd w:val="clear" w:color="000000" w:fill="auto"/>
            <w:vAlign w:val="center"/>
          </w:tcPr>
          <w:p w:rsidR="009F4666" w:rsidRPr="009F4666" w:rsidRDefault="009F4666" w:rsidP="00E42163">
            <w:pPr>
              <w:spacing w:before="20" w:after="20"/>
              <w:rPr>
                <w:bCs/>
                <w:color w:val="000000"/>
                <w:lang w:val="es-ES_tradnl"/>
              </w:rPr>
            </w:pPr>
            <w:r w:rsidRPr="009F4666">
              <w:rPr>
                <w:bCs/>
                <w:color w:val="000000"/>
                <w:lang w:val="es-ES_tradnl"/>
              </w:rPr>
              <w:t>Servicios de fiscalización de las obras financiadas</w:t>
            </w:r>
          </w:p>
        </w:tc>
        <w:tc>
          <w:tcPr>
            <w:tcW w:w="602" w:type="pct"/>
            <w:tcBorders>
              <w:top w:val="single" w:sz="8" w:space="0" w:color="auto"/>
              <w:left w:val="nil"/>
              <w:bottom w:val="single" w:sz="8" w:space="0" w:color="auto"/>
              <w:right w:val="single" w:sz="4"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5.046</w:t>
            </w:r>
          </w:p>
        </w:tc>
        <w:tc>
          <w:tcPr>
            <w:tcW w:w="555" w:type="pct"/>
            <w:tcBorders>
              <w:top w:val="single" w:sz="8" w:space="0" w:color="auto"/>
              <w:left w:val="nil"/>
              <w:bottom w:val="single" w:sz="8" w:space="0" w:color="auto"/>
              <w:right w:val="single" w:sz="4"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923" w:type="pct"/>
            <w:tcBorders>
              <w:top w:val="single" w:sz="8" w:space="0" w:color="auto"/>
              <w:left w:val="nil"/>
              <w:bottom w:val="single" w:sz="8" w:space="0" w:color="auto"/>
              <w:right w:val="single" w:sz="4"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605</w:t>
            </w:r>
          </w:p>
        </w:tc>
        <w:tc>
          <w:tcPr>
            <w:tcW w:w="559" w:type="pct"/>
            <w:tcBorders>
              <w:top w:val="single" w:sz="8" w:space="0" w:color="auto"/>
              <w:left w:val="nil"/>
              <w:bottom w:val="single" w:sz="8" w:space="0" w:color="auto"/>
              <w:right w:val="single" w:sz="8"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5.651</w:t>
            </w:r>
          </w:p>
        </w:tc>
      </w:tr>
      <w:tr w:rsidR="009F4666" w:rsidRPr="00662702" w:rsidTr="003D7947">
        <w:trPr>
          <w:trHeight w:val="340"/>
        </w:trPr>
        <w:tc>
          <w:tcPr>
            <w:tcW w:w="2361" w:type="pct"/>
            <w:tcBorders>
              <w:top w:val="single" w:sz="8" w:space="0" w:color="auto"/>
              <w:left w:val="single" w:sz="4" w:space="0" w:color="auto"/>
              <w:bottom w:val="single" w:sz="8" w:space="0" w:color="auto"/>
              <w:right w:val="single" w:sz="4" w:space="0" w:color="auto"/>
            </w:tcBorders>
            <w:shd w:val="clear" w:color="000000" w:fill="auto"/>
            <w:vAlign w:val="center"/>
          </w:tcPr>
          <w:p w:rsidR="009F4666" w:rsidRPr="009F4666" w:rsidRDefault="009F4666" w:rsidP="00E42163">
            <w:pPr>
              <w:spacing w:before="20" w:after="20"/>
              <w:rPr>
                <w:bCs/>
                <w:color w:val="000000"/>
                <w:lang w:val="es-ES_tradnl"/>
              </w:rPr>
            </w:pPr>
            <w:r w:rsidRPr="009F4666">
              <w:rPr>
                <w:bCs/>
                <w:color w:val="000000"/>
                <w:lang w:val="es-ES_tradnl"/>
              </w:rPr>
              <w:t>Campaña Social de acompañamiento a las obras</w:t>
            </w:r>
          </w:p>
        </w:tc>
        <w:tc>
          <w:tcPr>
            <w:tcW w:w="602" w:type="pct"/>
            <w:tcBorders>
              <w:top w:val="single" w:sz="8" w:space="0" w:color="auto"/>
              <w:left w:val="nil"/>
              <w:bottom w:val="single" w:sz="8" w:space="0" w:color="auto"/>
              <w:right w:val="single" w:sz="4"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1.500</w:t>
            </w:r>
          </w:p>
        </w:tc>
        <w:tc>
          <w:tcPr>
            <w:tcW w:w="555" w:type="pct"/>
            <w:tcBorders>
              <w:top w:val="single" w:sz="8" w:space="0" w:color="auto"/>
              <w:left w:val="nil"/>
              <w:bottom w:val="single" w:sz="8" w:space="0" w:color="auto"/>
              <w:right w:val="single" w:sz="4"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923" w:type="pct"/>
            <w:tcBorders>
              <w:top w:val="single" w:sz="8" w:space="0" w:color="auto"/>
              <w:left w:val="nil"/>
              <w:bottom w:val="single" w:sz="8" w:space="0" w:color="auto"/>
              <w:right w:val="single" w:sz="4"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180</w:t>
            </w:r>
          </w:p>
        </w:tc>
        <w:tc>
          <w:tcPr>
            <w:tcW w:w="559" w:type="pct"/>
            <w:tcBorders>
              <w:top w:val="single" w:sz="8" w:space="0" w:color="auto"/>
              <w:left w:val="nil"/>
              <w:bottom w:val="single" w:sz="8" w:space="0" w:color="auto"/>
              <w:right w:val="single" w:sz="8" w:space="0" w:color="auto"/>
            </w:tcBorders>
            <w:shd w:val="clear" w:color="000000"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1.680</w:t>
            </w:r>
          </w:p>
        </w:tc>
      </w:tr>
      <w:tr w:rsidR="009F4666" w:rsidRPr="00662702" w:rsidTr="003D7947">
        <w:trPr>
          <w:trHeight w:val="475"/>
        </w:trPr>
        <w:tc>
          <w:tcPr>
            <w:tcW w:w="2361" w:type="pct"/>
            <w:tcBorders>
              <w:top w:val="nil"/>
              <w:left w:val="single" w:sz="4" w:space="0" w:color="auto"/>
              <w:bottom w:val="single" w:sz="8" w:space="0" w:color="auto"/>
              <w:right w:val="single" w:sz="4" w:space="0" w:color="auto"/>
            </w:tcBorders>
            <w:shd w:val="clear" w:color="000000" w:fill="95B3D7"/>
            <w:vAlign w:val="center"/>
          </w:tcPr>
          <w:p w:rsidR="009F4666" w:rsidRPr="009F4666" w:rsidRDefault="009F4666" w:rsidP="00E42163">
            <w:pPr>
              <w:spacing w:before="20" w:after="20"/>
              <w:rPr>
                <w:b/>
                <w:bCs/>
                <w:color w:val="000000"/>
                <w:lang w:val="es-ES_tradnl"/>
              </w:rPr>
            </w:pPr>
            <w:r w:rsidRPr="009F4666">
              <w:rPr>
                <w:b/>
                <w:bCs/>
                <w:color w:val="000000"/>
                <w:lang w:val="es-ES_tradnl"/>
              </w:rPr>
              <w:t xml:space="preserve">Componente II. </w:t>
            </w:r>
            <w:r w:rsidRPr="009F4666">
              <w:rPr>
                <w:lang w:val="es-ES_tradnl"/>
              </w:rPr>
              <w:t xml:space="preserve"> </w:t>
            </w:r>
            <w:r w:rsidRPr="009F4666">
              <w:rPr>
                <w:b/>
                <w:bCs/>
                <w:color w:val="000000"/>
                <w:lang w:val="es-ES_tradnl"/>
              </w:rPr>
              <w:t>Diseño para implementación de la estrategia para la migración de GLP a electricidad en el sector residencial.</w:t>
            </w:r>
          </w:p>
        </w:tc>
        <w:tc>
          <w:tcPr>
            <w:tcW w:w="602" w:type="pct"/>
            <w:tcBorders>
              <w:top w:val="nil"/>
              <w:left w:val="nil"/>
              <w:bottom w:val="single" w:sz="8" w:space="0" w:color="auto"/>
              <w:right w:val="single" w:sz="4" w:space="0" w:color="auto"/>
            </w:tcBorders>
            <w:shd w:val="clear" w:color="000000" w:fill="95B3D7"/>
            <w:vAlign w:val="center"/>
          </w:tcPr>
          <w:p w:rsidR="009F4666" w:rsidRPr="00000FE0" w:rsidRDefault="009F4666" w:rsidP="00E42163">
            <w:pPr>
              <w:spacing w:before="20" w:after="20"/>
              <w:jc w:val="center"/>
              <w:rPr>
                <w:b/>
                <w:bCs/>
                <w:color w:val="000000"/>
                <w:sz w:val="18"/>
                <w:szCs w:val="18"/>
              </w:rPr>
            </w:pPr>
            <w:r w:rsidRPr="00000FE0">
              <w:rPr>
                <w:b/>
                <w:bCs/>
                <w:color w:val="000000"/>
                <w:sz w:val="18"/>
                <w:szCs w:val="18"/>
              </w:rPr>
              <w:t>1.000</w:t>
            </w:r>
          </w:p>
        </w:tc>
        <w:tc>
          <w:tcPr>
            <w:tcW w:w="555" w:type="pct"/>
            <w:tcBorders>
              <w:top w:val="nil"/>
              <w:left w:val="nil"/>
              <w:bottom w:val="single" w:sz="8" w:space="0" w:color="auto"/>
              <w:right w:val="single" w:sz="4" w:space="0" w:color="auto"/>
            </w:tcBorders>
            <w:shd w:val="clear" w:color="000000" w:fill="95B3D7"/>
            <w:vAlign w:val="center"/>
          </w:tcPr>
          <w:p w:rsidR="009F4666" w:rsidRPr="00000FE0" w:rsidRDefault="009F4666" w:rsidP="00E42163">
            <w:pPr>
              <w:spacing w:before="20" w:after="20"/>
              <w:jc w:val="center"/>
              <w:rPr>
                <w:b/>
                <w:bCs/>
                <w:color w:val="000000"/>
                <w:sz w:val="18"/>
                <w:szCs w:val="18"/>
              </w:rPr>
            </w:pPr>
            <w:r w:rsidRPr="00000FE0">
              <w:rPr>
                <w:b/>
                <w:bCs/>
                <w:color w:val="000000"/>
                <w:sz w:val="18"/>
                <w:szCs w:val="18"/>
              </w:rPr>
              <w:t>0,0</w:t>
            </w:r>
          </w:p>
        </w:tc>
        <w:tc>
          <w:tcPr>
            <w:tcW w:w="923" w:type="pct"/>
            <w:tcBorders>
              <w:top w:val="nil"/>
              <w:left w:val="nil"/>
              <w:bottom w:val="single" w:sz="8" w:space="0" w:color="auto"/>
              <w:right w:val="single" w:sz="4" w:space="0" w:color="auto"/>
            </w:tcBorders>
            <w:shd w:val="clear" w:color="000000" w:fill="95B3D7"/>
            <w:vAlign w:val="center"/>
          </w:tcPr>
          <w:p w:rsidR="009F4666" w:rsidRPr="00000FE0" w:rsidRDefault="009F4666" w:rsidP="00E42163">
            <w:pPr>
              <w:spacing w:before="20" w:after="20"/>
              <w:jc w:val="center"/>
              <w:rPr>
                <w:b/>
                <w:bCs/>
                <w:color w:val="000000"/>
                <w:sz w:val="18"/>
                <w:szCs w:val="18"/>
              </w:rPr>
            </w:pPr>
            <w:r w:rsidRPr="00000FE0">
              <w:rPr>
                <w:b/>
                <w:bCs/>
                <w:color w:val="000000"/>
                <w:sz w:val="18"/>
                <w:szCs w:val="18"/>
              </w:rPr>
              <w:t>120</w:t>
            </w:r>
          </w:p>
        </w:tc>
        <w:tc>
          <w:tcPr>
            <w:tcW w:w="559" w:type="pct"/>
            <w:tcBorders>
              <w:top w:val="nil"/>
              <w:left w:val="nil"/>
              <w:bottom w:val="single" w:sz="8" w:space="0" w:color="auto"/>
              <w:right w:val="single" w:sz="8" w:space="0" w:color="auto"/>
            </w:tcBorders>
            <w:shd w:val="clear" w:color="000000" w:fill="95B3D7"/>
            <w:vAlign w:val="center"/>
          </w:tcPr>
          <w:p w:rsidR="009F4666" w:rsidRPr="00000FE0" w:rsidRDefault="009F4666" w:rsidP="00E42163">
            <w:pPr>
              <w:spacing w:before="20" w:after="20"/>
              <w:jc w:val="center"/>
              <w:rPr>
                <w:b/>
                <w:bCs/>
                <w:color w:val="000000"/>
                <w:sz w:val="18"/>
                <w:szCs w:val="18"/>
              </w:rPr>
            </w:pPr>
            <w:r w:rsidRPr="00000FE0">
              <w:rPr>
                <w:b/>
                <w:bCs/>
                <w:color w:val="000000"/>
                <w:sz w:val="18"/>
                <w:szCs w:val="18"/>
              </w:rPr>
              <w:t>1.120</w:t>
            </w:r>
          </w:p>
        </w:tc>
      </w:tr>
      <w:tr w:rsidR="009F4666" w:rsidRPr="00662702" w:rsidTr="003D7947">
        <w:trPr>
          <w:trHeight w:val="331"/>
        </w:trPr>
        <w:tc>
          <w:tcPr>
            <w:tcW w:w="2361" w:type="pct"/>
            <w:tcBorders>
              <w:top w:val="nil"/>
              <w:left w:val="single" w:sz="4" w:space="0" w:color="auto"/>
              <w:bottom w:val="single" w:sz="8" w:space="0" w:color="auto"/>
              <w:right w:val="single" w:sz="4" w:space="0" w:color="auto"/>
            </w:tcBorders>
            <w:shd w:val="clear" w:color="000000" w:fill="95B3D7"/>
            <w:vAlign w:val="center"/>
          </w:tcPr>
          <w:p w:rsidR="009F4666" w:rsidRPr="00C01E51" w:rsidRDefault="009F4666" w:rsidP="00E42163">
            <w:pPr>
              <w:spacing w:before="20" w:after="20"/>
              <w:rPr>
                <w:b/>
                <w:bCs/>
                <w:color w:val="000000"/>
              </w:rPr>
            </w:pPr>
            <w:proofErr w:type="spellStart"/>
            <w:r w:rsidRPr="00C01E51">
              <w:rPr>
                <w:b/>
                <w:bCs/>
                <w:color w:val="000000"/>
              </w:rPr>
              <w:t>Componente</w:t>
            </w:r>
            <w:proofErr w:type="spellEnd"/>
            <w:r w:rsidRPr="00C01E51">
              <w:rPr>
                <w:b/>
                <w:bCs/>
                <w:color w:val="000000"/>
              </w:rPr>
              <w:t xml:space="preserve"> III. </w:t>
            </w:r>
            <w:proofErr w:type="spellStart"/>
            <w:r w:rsidRPr="00C01E51">
              <w:rPr>
                <w:b/>
                <w:bCs/>
                <w:color w:val="000000"/>
              </w:rPr>
              <w:t>Fortalecimiento</w:t>
            </w:r>
            <w:proofErr w:type="spellEnd"/>
            <w:r w:rsidRPr="00C01E51">
              <w:rPr>
                <w:b/>
                <w:bCs/>
                <w:color w:val="000000"/>
              </w:rPr>
              <w:t xml:space="preserve"> </w:t>
            </w:r>
            <w:proofErr w:type="spellStart"/>
            <w:r w:rsidRPr="00C01E51">
              <w:rPr>
                <w:b/>
                <w:bCs/>
                <w:color w:val="000000"/>
              </w:rPr>
              <w:t>Institucional</w:t>
            </w:r>
            <w:proofErr w:type="spellEnd"/>
          </w:p>
        </w:tc>
        <w:tc>
          <w:tcPr>
            <w:tcW w:w="602" w:type="pct"/>
            <w:tcBorders>
              <w:top w:val="nil"/>
              <w:left w:val="nil"/>
              <w:bottom w:val="single" w:sz="8" w:space="0" w:color="auto"/>
              <w:right w:val="single" w:sz="4" w:space="0" w:color="auto"/>
            </w:tcBorders>
            <w:shd w:val="clear" w:color="000000" w:fill="95B3D7"/>
            <w:vAlign w:val="center"/>
          </w:tcPr>
          <w:p w:rsidR="009F4666" w:rsidRPr="00000FE0" w:rsidRDefault="009F4666" w:rsidP="00E42163">
            <w:pPr>
              <w:spacing w:before="20" w:after="20"/>
              <w:jc w:val="center"/>
              <w:rPr>
                <w:b/>
                <w:bCs/>
                <w:color w:val="000000"/>
                <w:sz w:val="18"/>
                <w:szCs w:val="18"/>
              </w:rPr>
            </w:pPr>
            <w:r w:rsidRPr="00000FE0">
              <w:rPr>
                <w:b/>
                <w:bCs/>
                <w:color w:val="000000"/>
                <w:sz w:val="18"/>
                <w:szCs w:val="18"/>
              </w:rPr>
              <w:t>7.500</w:t>
            </w:r>
          </w:p>
        </w:tc>
        <w:tc>
          <w:tcPr>
            <w:tcW w:w="555" w:type="pct"/>
            <w:tcBorders>
              <w:top w:val="nil"/>
              <w:left w:val="nil"/>
              <w:bottom w:val="single" w:sz="8" w:space="0" w:color="auto"/>
              <w:right w:val="single" w:sz="4" w:space="0" w:color="auto"/>
            </w:tcBorders>
            <w:shd w:val="clear" w:color="000000" w:fill="95B3D7"/>
            <w:vAlign w:val="center"/>
          </w:tcPr>
          <w:p w:rsidR="009F4666" w:rsidRPr="00000FE0" w:rsidRDefault="009F4666" w:rsidP="00E42163">
            <w:pPr>
              <w:spacing w:before="20" w:after="20"/>
              <w:jc w:val="center"/>
              <w:rPr>
                <w:b/>
                <w:bCs/>
                <w:color w:val="000000"/>
                <w:sz w:val="18"/>
                <w:szCs w:val="18"/>
              </w:rPr>
            </w:pPr>
            <w:r w:rsidRPr="00000FE0">
              <w:rPr>
                <w:b/>
                <w:bCs/>
                <w:color w:val="000000"/>
                <w:sz w:val="18"/>
                <w:szCs w:val="18"/>
              </w:rPr>
              <w:t>0,0</w:t>
            </w:r>
          </w:p>
        </w:tc>
        <w:tc>
          <w:tcPr>
            <w:tcW w:w="923" w:type="pct"/>
            <w:tcBorders>
              <w:top w:val="nil"/>
              <w:left w:val="nil"/>
              <w:bottom w:val="single" w:sz="8" w:space="0" w:color="auto"/>
              <w:right w:val="single" w:sz="4" w:space="0" w:color="auto"/>
            </w:tcBorders>
            <w:shd w:val="clear" w:color="000000" w:fill="95B3D7"/>
            <w:vAlign w:val="center"/>
          </w:tcPr>
          <w:p w:rsidR="009F4666" w:rsidRPr="00000FE0" w:rsidRDefault="009F4666" w:rsidP="00E42163">
            <w:pPr>
              <w:spacing w:before="20" w:after="20"/>
              <w:jc w:val="center"/>
              <w:rPr>
                <w:b/>
                <w:bCs/>
                <w:color w:val="000000"/>
                <w:sz w:val="18"/>
                <w:szCs w:val="18"/>
              </w:rPr>
            </w:pPr>
            <w:r w:rsidRPr="00000FE0">
              <w:rPr>
                <w:b/>
                <w:bCs/>
                <w:color w:val="000000"/>
                <w:sz w:val="18"/>
                <w:szCs w:val="18"/>
              </w:rPr>
              <w:t>900</w:t>
            </w:r>
          </w:p>
        </w:tc>
        <w:tc>
          <w:tcPr>
            <w:tcW w:w="559" w:type="pct"/>
            <w:tcBorders>
              <w:top w:val="nil"/>
              <w:left w:val="nil"/>
              <w:bottom w:val="single" w:sz="8" w:space="0" w:color="auto"/>
              <w:right w:val="single" w:sz="8" w:space="0" w:color="auto"/>
            </w:tcBorders>
            <w:shd w:val="clear" w:color="000000" w:fill="95B3D7"/>
            <w:vAlign w:val="center"/>
          </w:tcPr>
          <w:p w:rsidR="009F4666" w:rsidRPr="00000FE0" w:rsidRDefault="009F4666" w:rsidP="00E42163">
            <w:pPr>
              <w:spacing w:before="20" w:after="20"/>
              <w:jc w:val="center"/>
              <w:rPr>
                <w:b/>
                <w:bCs/>
                <w:color w:val="000000"/>
                <w:sz w:val="18"/>
                <w:szCs w:val="18"/>
              </w:rPr>
            </w:pPr>
            <w:r w:rsidRPr="00000FE0">
              <w:rPr>
                <w:b/>
                <w:bCs/>
                <w:color w:val="000000"/>
                <w:sz w:val="18"/>
                <w:szCs w:val="18"/>
              </w:rPr>
              <w:t>8.400</w:t>
            </w:r>
          </w:p>
        </w:tc>
      </w:tr>
      <w:tr w:rsidR="009F4666" w:rsidRPr="00662702" w:rsidTr="003D7947">
        <w:trPr>
          <w:trHeight w:val="349"/>
        </w:trPr>
        <w:tc>
          <w:tcPr>
            <w:tcW w:w="2361" w:type="pct"/>
            <w:tcBorders>
              <w:top w:val="nil"/>
              <w:left w:val="single" w:sz="4" w:space="0" w:color="auto"/>
              <w:bottom w:val="single" w:sz="8" w:space="0" w:color="auto"/>
              <w:right w:val="single" w:sz="4" w:space="0" w:color="auto"/>
            </w:tcBorders>
            <w:shd w:val="clear" w:color="auto" w:fill="auto"/>
            <w:vAlign w:val="center"/>
          </w:tcPr>
          <w:p w:rsidR="009F4666" w:rsidRPr="009F4666" w:rsidRDefault="009F4666" w:rsidP="00E42163">
            <w:pPr>
              <w:spacing w:before="20" w:after="20"/>
              <w:rPr>
                <w:bCs/>
                <w:color w:val="000000"/>
                <w:lang w:val="es-ES_tradnl"/>
              </w:rPr>
            </w:pPr>
            <w:r w:rsidRPr="009F4666">
              <w:rPr>
                <w:bCs/>
                <w:color w:val="000000"/>
                <w:lang w:val="es-ES_tradnl"/>
              </w:rPr>
              <w:t>Programa de capacitación a las EED</w:t>
            </w:r>
          </w:p>
        </w:tc>
        <w:tc>
          <w:tcPr>
            <w:tcW w:w="602"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1.500</w:t>
            </w:r>
          </w:p>
        </w:tc>
        <w:tc>
          <w:tcPr>
            <w:tcW w:w="555"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923"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180</w:t>
            </w:r>
          </w:p>
        </w:tc>
        <w:tc>
          <w:tcPr>
            <w:tcW w:w="559" w:type="pct"/>
            <w:tcBorders>
              <w:top w:val="nil"/>
              <w:left w:val="nil"/>
              <w:bottom w:val="single" w:sz="8" w:space="0" w:color="auto"/>
              <w:right w:val="single" w:sz="8"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1.680</w:t>
            </w:r>
          </w:p>
        </w:tc>
      </w:tr>
      <w:tr w:rsidR="009F4666" w:rsidRPr="00662702" w:rsidTr="003D7947">
        <w:trPr>
          <w:trHeight w:val="475"/>
        </w:trPr>
        <w:tc>
          <w:tcPr>
            <w:tcW w:w="2361" w:type="pct"/>
            <w:tcBorders>
              <w:top w:val="nil"/>
              <w:left w:val="single" w:sz="4" w:space="0" w:color="auto"/>
              <w:bottom w:val="single" w:sz="8" w:space="0" w:color="auto"/>
              <w:right w:val="single" w:sz="4" w:space="0" w:color="auto"/>
            </w:tcBorders>
            <w:shd w:val="clear" w:color="auto" w:fill="auto"/>
            <w:vAlign w:val="center"/>
          </w:tcPr>
          <w:p w:rsidR="009F4666" w:rsidRPr="009F4666" w:rsidRDefault="009F4666" w:rsidP="00E42163">
            <w:pPr>
              <w:spacing w:before="20" w:after="20"/>
              <w:rPr>
                <w:bCs/>
                <w:color w:val="000000"/>
                <w:lang w:val="es-ES_tradnl"/>
              </w:rPr>
            </w:pPr>
            <w:r w:rsidRPr="009F4666">
              <w:rPr>
                <w:bCs/>
                <w:color w:val="000000"/>
                <w:lang w:val="es-ES_tradnl"/>
              </w:rPr>
              <w:t xml:space="preserve">Apoyo a la ejecución del Programa </w:t>
            </w:r>
            <w:r w:rsidRPr="009F4666">
              <w:rPr>
                <w:bCs/>
                <w:i/>
                <w:color w:val="000000"/>
                <w:lang w:val="es-ES_tradnl"/>
              </w:rPr>
              <w:t>(Consultorías, equipos de medición, transporte &amp; mantenimiento, informáticos y sus respectivos programas computacionales (software))</w:t>
            </w:r>
            <w:r w:rsidR="003D7947">
              <w:rPr>
                <w:bCs/>
                <w:i/>
                <w:color w:val="000000"/>
                <w:lang w:val="es-ES_tradnl"/>
              </w:rPr>
              <w:t>*</w:t>
            </w:r>
          </w:p>
        </w:tc>
        <w:tc>
          <w:tcPr>
            <w:tcW w:w="602"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6.000</w:t>
            </w:r>
          </w:p>
        </w:tc>
        <w:tc>
          <w:tcPr>
            <w:tcW w:w="555"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923"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720</w:t>
            </w:r>
          </w:p>
        </w:tc>
        <w:tc>
          <w:tcPr>
            <w:tcW w:w="559" w:type="pct"/>
            <w:tcBorders>
              <w:top w:val="nil"/>
              <w:left w:val="nil"/>
              <w:bottom w:val="single" w:sz="8" w:space="0" w:color="auto"/>
              <w:right w:val="single" w:sz="8"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6.720</w:t>
            </w:r>
          </w:p>
        </w:tc>
      </w:tr>
      <w:tr w:rsidR="009F4666" w:rsidRPr="00662702" w:rsidTr="003D7947">
        <w:trPr>
          <w:trHeight w:val="340"/>
        </w:trPr>
        <w:tc>
          <w:tcPr>
            <w:tcW w:w="2361" w:type="pct"/>
            <w:tcBorders>
              <w:top w:val="nil"/>
              <w:left w:val="single" w:sz="4" w:space="0" w:color="auto"/>
              <w:bottom w:val="single" w:sz="8" w:space="0" w:color="auto"/>
              <w:right w:val="single" w:sz="4" w:space="0" w:color="auto"/>
            </w:tcBorders>
            <w:shd w:val="clear" w:color="000000" w:fill="95B3D7"/>
            <w:vAlign w:val="center"/>
          </w:tcPr>
          <w:p w:rsidR="009F4666" w:rsidRPr="00C01E51" w:rsidRDefault="009F4666" w:rsidP="00E42163">
            <w:pPr>
              <w:spacing w:before="20" w:after="20"/>
              <w:rPr>
                <w:b/>
                <w:bCs/>
                <w:color w:val="000000"/>
              </w:rPr>
            </w:pPr>
            <w:proofErr w:type="spellStart"/>
            <w:r w:rsidRPr="00C01E51">
              <w:rPr>
                <w:b/>
                <w:bCs/>
                <w:color w:val="000000"/>
              </w:rPr>
              <w:t>Administración</w:t>
            </w:r>
            <w:proofErr w:type="spellEnd"/>
            <w:r w:rsidRPr="00C01E51">
              <w:rPr>
                <w:b/>
                <w:bCs/>
                <w:color w:val="000000"/>
              </w:rPr>
              <w:t xml:space="preserve"> del </w:t>
            </w:r>
            <w:proofErr w:type="spellStart"/>
            <w:r w:rsidRPr="00C01E51">
              <w:rPr>
                <w:b/>
                <w:bCs/>
                <w:color w:val="000000"/>
              </w:rPr>
              <w:t>Programa</w:t>
            </w:r>
            <w:proofErr w:type="spellEnd"/>
          </w:p>
        </w:tc>
        <w:tc>
          <w:tcPr>
            <w:tcW w:w="602" w:type="pct"/>
            <w:tcBorders>
              <w:top w:val="nil"/>
              <w:left w:val="nil"/>
              <w:bottom w:val="single" w:sz="8" w:space="0" w:color="auto"/>
              <w:right w:val="single" w:sz="4" w:space="0" w:color="auto"/>
            </w:tcBorders>
            <w:shd w:val="clear" w:color="000000" w:fill="95B3D7"/>
            <w:vAlign w:val="center"/>
          </w:tcPr>
          <w:p w:rsidR="009F4666" w:rsidRPr="00000FE0" w:rsidRDefault="009F4666" w:rsidP="00E42163">
            <w:pPr>
              <w:spacing w:before="20" w:after="20"/>
              <w:jc w:val="center"/>
              <w:rPr>
                <w:b/>
                <w:bCs/>
                <w:color w:val="000000"/>
                <w:sz w:val="18"/>
                <w:szCs w:val="18"/>
              </w:rPr>
            </w:pPr>
            <w:r w:rsidRPr="00000FE0">
              <w:rPr>
                <w:b/>
                <w:bCs/>
                <w:color w:val="000000"/>
                <w:sz w:val="18"/>
                <w:szCs w:val="18"/>
              </w:rPr>
              <w:t>0.0</w:t>
            </w:r>
          </w:p>
        </w:tc>
        <w:tc>
          <w:tcPr>
            <w:tcW w:w="555" w:type="pct"/>
            <w:tcBorders>
              <w:top w:val="nil"/>
              <w:left w:val="nil"/>
              <w:bottom w:val="single" w:sz="8" w:space="0" w:color="auto"/>
              <w:right w:val="single" w:sz="4" w:space="0" w:color="auto"/>
            </w:tcBorders>
            <w:shd w:val="clear" w:color="000000" w:fill="95B3D7"/>
            <w:vAlign w:val="center"/>
          </w:tcPr>
          <w:p w:rsidR="009F4666" w:rsidRPr="00000FE0" w:rsidRDefault="009F4666" w:rsidP="00E42163">
            <w:pPr>
              <w:spacing w:before="20" w:after="20"/>
              <w:jc w:val="center"/>
              <w:rPr>
                <w:b/>
                <w:bCs/>
                <w:color w:val="000000"/>
                <w:sz w:val="18"/>
                <w:szCs w:val="18"/>
              </w:rPr>
            </w:pPr>
            <w:r w:rsidRPr="00000FE0">
              <w:rPr>
                <w:b/>
                <w:bCs/>
                <w:color w:val="000000"/>
                <w:sz w:val="18"/>
                <w:szCs w:val="18"/>
              </w:rPr>
              <w:t>0,0</w:t>
            </w:r>
          </w:p>
        </w:tc>
        <w:tc>
          <w:tcPr>
            <w:tcW w:w="923" w:type="pct"/>
            <w:tcBorders>
              <w:top w:val="nil"/>
              <w:left w:val="nil"/>
              <w:bottom w:val="single" w:sz="8" w:space="0" w:color="auto"/>
              <w:right w:val="single" w:sz="4" w:space="0" w:color="auto"/>
            </w:tcBorders>
            <w:shd w:val="clear" w:color="000000" w:fill="95B3D7"/>
            <w:vAlign w:val="center"/>
          </w:tcPr>
          <w:p w:rsidR="009F4666" w:rsidRPr="00000FE0" w:rsidRDefault="009F4666" w:rsidP="00E42163">
            <w:pPr>
              <w:spacing w:before="20" w:after="20"/>
              <w:jc w:val="center"/>
              <w:rPr>
                <w:b/>
                <w:bCs/>
                <w:color w:val="000000"/>
                <w:sz w:val="18"/>
                <w:szCs w:val="18"/>
              </w:rPr>
            </w:pPr>
            <w:r w:rsidRPr="00000FE0">
              <w:rPr>
                <w:b/>
                <w:bCs/>
                <w:color w:val="000000"/>
                <w:sz w:val="18"/>
                <w:szCs w:val="18"/>
              </w:rPr>
              <w:t>1.000</w:t>
            </w:r>
          </w:p>
        </w:tc>
        <w:tc>
          <w:tcPr>
            <w:tcW w:w="559" w:type="pct"/>
            <w:tcBorders>
              <w:top w:val="nil"/>
              <w:left w:val="nil"/>
              <w:bottom w:val="single" w:sz="8" w:space="0" w:color="auto"/>
              <w:right w:val="single" w:sz="8" w:space="0" w:color="auto"/>
            </w:tcBorders>
            <w:shd w:val="clear" w:color="000000" w:fill="95B3D7"/>
            <w:vAlign w:val="center"/>
          </w:tcPr>
          <w:p w:rsidR="009F4666" w:rsidRPr="00000FE0" w:rsidRDefault="009F4666" w:rsidP="00E42163">
            <w:pPr>
              <w:spacing w:before="20" w:after="20"/>
              <w:jc w:val="center"/>
              <w:rPr>
                <w:b/>
                <w:bCs/>
                <w:color w:val="000000"/>
                <w:sz w:val="18"/>
                <w:szCs w:val="18"/>
              </w:rPr>
            </w:pPr>
            <w:r w:rsidRPr="00000FE0">
              <w:rPr>
                <w:b/>
                <w:bCs/>
                <w:color w:val="000000"/>
                <w:sz w:val="18"/>
                <w:szCs w:val="18"/>
              </w:rPr>
              <w:t>1.000</w:t>
            </w:r>
          </w:p>
        </w:tc>
      </w:tr>
      <w:tr w:rsidR="009F4666" w:rsidRPr="00662702" w:rsidTr="003D7947">
        <w:trPr>
          <w:trHeight w:val="313"/>
        </w:trPr>
        <w:tc>
          <w:tcPr>
            <w:tcW w:w="2361" w:type="pct"/>
            <w:tcBorders>
              <w:top w:val="nil"/>
              <w:left w:val="single" w:sz="4" w:space="0" w:color="auto"/>
              <w:bottom w:val="single" w:sz="8" w:space="0" w:color="auto"/>
              <w:right w:val="single" w:sz="4" w:space="0" w:color="auto"/>
            </w:tcBorders>
            <w:shd w:val="clear" w:color="auto" w:fill="auto"/>
            <w:vAlign w:val="center"/>
          </w:tcPr>
          <w:p w:rsidR="009F4666" w:rsidRPr="009F4666" w:rsidRDefault="009F4666" w:rsidP="00E42163">
            <w:pPr>
              <w:spacing w:before="20" w:after="20"/>
              <w:rPr>
                <w:bCs/>
                <w:color w:val="000000"/>
                <w:lang w:val="es-ES_tradnl"/>
              </w:rPr>
            </w:pPr>
            <w:r w:rsidRPr="009F4666">
              <w:rPr>
                <w:bCs/>
                <w:color w:val="000000"/>
                <w:lang w:val="es-ES_tradnl"/>
              </w:rPr>
              <w:t>Monitoreo y Seguimiento del Programa</w:t>
            </w:r>
          </w:p>
        </w:tc>
        <w:tc>
          <w:tcPr>
            <w:tcW w:w="602"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555"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923"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150</w:t>
            </w:r>
          </w:p>
        </w:tc>
        <w:tc>
          <w:tcPr>
            <w:tcW w:w="559" w:type="pct"/>
            <w:tcBorders>
              <w:top w:val="nil"/>
              <w:left w:val="nil"/>
              <w:bottom w:val="single" w:sz="8" w:space="0" w:color="auto"/>
              <w:right w:val="single" w:sz="8"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150</w:t>
            </w:r>
          </w:p>
        </w:tc>
      </w:tr>
      <w:tr w:rsidR="009F4666" w:rsidRPr="00662702" w:rsidTr="003D7947">
        <w:trPr>
          <w:trHeight w:val="331"/>
        </w:trPr>
        <w:tc>
          <w:tcPr>
            <w:tcW w:w="2361" w:type="pct"/>
            <w:tcBorders>
              <w:top w:val="nil"/>
              <w:left w:val="single" w:sz="4" w:space="0" w:color="auto"/>
              <w:bottom w:val="single" w:sz="8" w:space="0" w:color="auto"/>
              <w:right w:val="single" w:sz="4" w:space="0" w:color="auto"/>
            </w:tcBorders>
            <w:shd w:val="clear" w:color="auto" w:fill="auto"/>
            <w:vAlign w:val="center"/>
          </w:tcPr>
          <w:p w:rsidR="009F4666" w:rsidRPr="009F4666" w:rsidRDefault="009F4666" w:rsidP="00E42163">
            <w:pPr>
              <w:spacing w:before="20" w:after="20"/>
              <w:rPr>
                <w:bCs/>
                <w:color w:val="000000"/>
                <w:lang w:val="es-ES_tradnl"/>
              </w:rPr>
            </w:pPr>
            <w:r w:rsidRPr="009F4666">
              <w:rPr>
                <w:bCs/>
                <w:color w:val="000000"/>
                <w:lang w:val="es-ES_tradnl"/>
              </w:rPr>
              <w:t>Unidad de Gestión del Programa (UGP)</w:t>
            </w:r>
          </w:p>
        </w:tc>
        <w:tc>
          <w:tcPr>
            <w:tcW w:w="602"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555"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923"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600</w:t>
            </w:r>
          </w:p>
        </w:tc>
        <w:tc>
          <w:tcPr>
            <w:tcW w:w="559" w:type="pct"/>
            <w:tcBorders>
              <w:top w:val="nil"/>
              <w:left w:val="nil"/>
              <w:bottom w:val="single" w:sz="8" w:space="0" w:color="auto"/>
              <w:right w:val="single" w:sz="8"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600</w:t>
            </w:r>
          </w:p>
        </w:tc>
      </w:tr>
      <w:tr w:rsidR="009F4666" w:rsidRPr="00662702" w:rsidTr="003D7947">
        <w:trPr>
          <w:trHeight w:val="340"/>
        </w:trPr>
        <w:tc>
          <w:tcPr>
            <w:tcW w:w="2361" w:type="pct"/>
            <w:tcBorders>
              <w:top w:val="nil"/>
              <w:left w:val="single" w:sz="4" w:space="0" w:color="auto"/>
              <w:bottom w:val="single" w:sz="8" w:space="0" w:color="auto"/>
              <w:right w:val="single" w:sz="4" w:space="0" w:color="auto"/>
            </w:tcBorders>
            <w:shd w:val="clear" w:color="auto" w:fill="auto"/>
            <w:vAlign w:val="center"/>
          </w:tcPr>
          <w:p w:rsidR="009F4666" w:rsidRPr="003D7947" w:rsidRDefault="009F4666" w:rsidP="00E42163">
            <w:pPr>
              <w:spacing w:before="20" w:after="20"/>
              <w:rPr>
                <w:bCs/>
                <w:color w:val="000000"/>
                <w:lang w:val="es-ES_tradnl"/>
              </w:rPr>
            </w:pPr>
            <w:r w:rsidRPr="009F4666">
              <w:rPr>
                <w:bCs/>
                <w:color w:val="000000"/>
                <w:lang w:val="es-ES_tradnl"/>
              </w:rPr>
              <w:t>Evaluación Intermedia y Final del Programa</w:t>
            </w:r>
            <w:r w:rsidR="003D7947">
              <w:rPr>
                <w:bCs/>
                <w:color w:val="000000"/>
                <w:lang w:val="es-ES_tradnl"/>
              </w:rPr>
              <w:t xml:space="preserve"> </w:t>
            </w:r>
            <w:r w:rsidR="003D7947" w:rsidRPr="003D7947">
              <w:rPr>
                <w:bCs/>
                <w:color w:val="000000"/>
                <w:lang w:val="es-ES_tradnl"/>
              </w:rPr>
              <w:t>(incluye evaluación económica y financiera ex post)</w:t>
            </w:r>
          </w:p>
        </w:tc>
        <w:tc>
          <w:tcPr>
            <w:tcW w:w="602"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555"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923"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100</w:t>
            </w:r>
          </w:p>
        </w:tc>
        <w:tc>
          <w:tcPr>
            <w:tcW w:w="559" w:type="pct"/>
            <w:tcBorders>
              <w:top w:val="nil"/>
              <w:left w:val="nil"/>
              <w:bottom w:val="single" w:sz="8" w:space="0" w:color="auto"/>
              <w:right w:val="single" w:sz="8"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100</w:t>
            </w:r>
          </w:p>
        </w:tc>
      </w:tr>
      <w:tr w:rsidR="009F4666" w:rsidRPr="00662702" w:rsidTr="003D7947">
        <w:trPr>
          <w:trHeight w:val="340"/>
        </w:trPr>
        <w:tc>
          <w:tcPr>
            <w:tcW w:w="2361" w:type="pct"/>
            <w:tcBorders>
              <w:top w:val="nil"/>
              <w:left w:val="single" w:sz="4" w:space="0" w:color="auto"/>
              <w:bottom w:val="single" w:sz="8" w:space="0" w:color="auto"/>
              <w:right w:val="single" w:sz="4" w:space="0" w:color="auto"/>
            </w:tcBorders>
            <w:shd w:val="clear" w:color="auto" w:fill="auto"/>
            <w:vAlign w:val="center"/>
          </w:tcPr>
          <w:p w:rsidR="009F4666" w:rsidRPr="00C01E51" w:rsidRDefault="009F4666" w:rsidP="00E42163">
            <w:pPr>
              <w:spacing w:before="20" w:after="20"/>
              <w:rPr>
                <w:bCs/>
                <w:color w:val="000000"/>
              </w:rPr>
            </w:pPr>
            <w:proofErr w:type="spellStart"/>
            <w:r w:rsidRPr="00C01E51">
              <w:rPr>
                <w:bCs/>
                <w:color w:val="000000"/>
              </w:rPr>
              <w:t>Auditorías</w:t>
            </w:r>
            <w:proofErr w:type="spellEnd"/>
            <w:r w:rsidRPr="00C01E51">
              <w:rPr>
                <w:bCs/>
                <w:color w:val="000000"/>
              </w:rPr>
              <w:t xml:space="preserve"> </w:t>
            </w:r>
            <w:proofErr w:type="spellStart"/>
            <w:r w:rsidRPr="00C01E51">
              <w:rPr>
                <w:bCs/>
                <w:color w:val="000000"/>
              </w:rPr>
              <w:t>Externas</w:t>
            </w:r>
            <w:proofErr w:type="spellEnd"/>
            <w:r w:rsidRPr="00C01E51">
              <w:rPr>
                <w:bCs/>
                <w:color w:val="000000"/>
              </w:rPr>
              <w:t xml:space="preserve"> </w:t>
            </w:r>
          </w:p>
        </w:tc>
        <w:tc>
          <w:tcPr>
            <w:tcW w:w="602"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555"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0,0</w:t>
            </w:r>
          </w:p>
        </w:tc>
        <w:tc>
          <w:tcPr>
            <w:tcW w:w="923" w:type="pct"/>
            <w:tcBorders>
              <w:top w:val="nil"/>
              <w:left w:val="nil"/>
              <w:bottom w:val="single" w:sz="8" w:space="0" w:color="auto"/>
              <w:right w:val="single" w:sz="4"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150</w:t>
            </w:r>
          </w:p>
        </w:tc>
        <w:tc>
          <w:tcPr>
            <w:tcW w:w="559" w:type="pct"/>
            <w:tcBorders>
              <w:top w:val="nil"/>
              <w:left w:val="nil"/>
              <w:bottom w:val="single" w:sz="8" w:space="0" w:color="auto"/>
              <w:right w:val="single" w:sz="8" w:space="0" w:color="auto"/>
            </w:tcBorders>
            <w:shd w:val="clear" w:color="auto" w:fill="auto"/>
            <w:vAlign w:val="center"/>
          </w:tcPr>
          <w:p w:rsidR="009F4666" w:rsidRPr="00000FE0" w:rsidRDefault="009F4666" w:rsidP="00E42163">
            <w:pPr>
              <w:spacing w:before="20" w:after="20"/>
              <w:jc w:val="center"/>
              <w:rPr>
                <w:bCs/>
                <w:color w:val="000000"/>
                <w:sz w:val="18"/>
                <w:szCs w:val="18"/>
              </w:rPr>
            </w:pPr>
            <w:r w:rsidRPr="00000FE0">
              <w:rPr>
                <w:bCs/>
                <w:color w:val="000000"/>
                <w:sz w:val="18"/>
                <w:szCs w:val="18"/>
              </w:rPr>
              <w:t>150</w:t>
            </w:r>
          </w:p>
        </w:tc>
      </w:tr>
      <w:tr w:rsidR="009F4666" w:rsidRPr="00662702" w:rsidTr="003D7947">
        <w:trPr>
          <w:trHeight w:val="376"/>
        </w:trPr>
        <w:tc>
          <w:tcPr>
            <w:tcW w:w="2361" w:type="pct"/>
            <w:tcBorders>
              <w:top w:val="nil"/>
              <w:left w:val="single" w:sz="4" w:space="0" w:color="auto"/>
              <w:bottom w:val="single" w:sz="8" w:space="0" w:color="auto"/>
              <w:right w:val="single" w:sz="4" w:space="0" w:color="auto"/>
            </w:tcBorders>
            <w:shd w:val="clear" w:color="000000" w:fill="95B3D7"/>
            <w:vAlign w:val="center"/>
          </w:tcPr>
          <w:p w:rsidR="009F4666" w:rsidRPr="00C01E51" w:rsidRDefault="009F4666" w:rsidP="00E42163">
            <w:pPr>
              <w:ind w:firstLineChars="100" w:firstLine="201"/>
              <w:rPr>
                <w:b/>
                <w:bCs/>
                <w:color w:val="000000"/>
              </w:rPr>
            </w:pPr>
            <w:r w:rsidRPr="00C01E51">
              <w:rPr>
                <w:b/>
                <w:bCs/>
                <w:color w:val="000000"/>
              </w:rPr>
              <w:t>TOTAL</w:t>
            </w:r>
          </w:p>
        </w:tc>
        <w:tc>
          <w:tcPr>
            <w:tcW w:w="602" w:type="pct"/>
            <w:tcBorders>
              <w:top w:val="nil"/>
              <w:left w:val="nil"/>
              <w:bottom w:val="single" w:sz="8" w:space="0" w:color="auto"/>
              <w:right w:val="single" w:sz="4" w:space="0" w:color="auto"/>
            </w:tcBorders>
            <w:shd w:val="clear" w:color="000000" w:fill="95B3D7"/>
            <w:vAlign w:val="center"/>
          </w:tcPr>
          <w:p w:rsidR="009F4666" w:rsidRPr="00000FE0" w:rsidRDefault="009F4666" w:rsidP="00E42163">
            <w:pPr>
              <w:framePr w:wrap="around" w:vAnchor="text" w:hAnchor="text" w:y="1"/>
              <w:ind w:firstLineChars="100" w:firstLine="181"/>
              <w:jc w:val="center"/>
              <w:rPr>
                <w:b/>
                <w:bCs/>
                <w:color w:val="000000"/>
                <w:sz w:val="18"/>
                <w:szCs w:val="18"/>
              </w:rPr>
            </w:pPr>
            <w:r w:rsidRPr="00000FE0">
              <w:rPr>
                <w:b/>
                <w:bCs/>
                <w:color w:val="000000"/>
                <w:sz w:val="18"/>
                <w:szCs w:val="18"/>
              </w:rPr>
              <w:t>170.000</w:t>
            </w:r>
          </w:p>
        </w:tc>
        <w:tc>
          <w:tcPr>
            <w:tcW w:w="555" w:type="pct"/>
            <w:tcBorders>
              <w:top w:val="nil"/>
              <w:left w:val="nil"/>
              <w:bottom w:val="single" w:sz="8" w:space="0" w:color="auto"/>
              <w:right w:val="single" w:sz="4" w:space="0" w:color="auto"/>
            </w:tcBorders>
            <w:shd w:val="clear" w:color="000000" w:fill="95B3D7"/>
            <w:vAlign w:val="center"/>
          </w:tcPr>
          <w:p w:rsidR="009F4666" w:rsidRPr="00000FE0" w:rsidRDefault="009F4666" w:rsidP="00E42163">
            <w:pPr>
              <w:framePr w:wrap="around" w:vAnchor="text" w:hAnchor="text" w:y="1"/>
              <w:ind w:firstLineChars="100" w:firstLine="181"/>
              <w:jc w:val="center"/>
              <w:rPr>
                <w:b/>
                <w:bCs/>
                <w:color w:val="000000"/>
                <w:sz w:val="18"/>
                <w:szCs w:val="18"/>
              </w:rPr>
            </w:pPr>
            <w:r w:rsidRPr="00000FE0">
              <w:rPr>
                <w:b/>
                <w:bCs/>
                <w:color w:val="000000"/>
                <w:sz w:val="18"/>
                <w:szCs w:val="18"/>
              </w:rPr>
              <w:t>50.000</w:t>
            </w:r>
          </w:p>
        </w:tc>
        <w:tc>
          <w:tcPr>
            <w:tcW w:w="923" w:type="pct"/>
            <w:tcBorders>
              <w:top w:val="nil"/>
              <w:left w:val="nil"/>
              <w:bottom w:val="single" w:sz="8" w:space="0" w:color="auto"/>
              <w:right w:val="single" w:sz="4" w:space="0" w:color="auto"/>
            </w:tcBorders>
            <w:shd w:val="clear" w:color="000000" w:fill="95B3D7"/>
            <w:vAlign w:val="center"/>
          </w:tcPr>
          <w:p w:rsidR="009F4666" w:rsidRPr="00000FE0" w:rsidRDefault="009F4666" w:rsidP="00E42163">
            <w:pPr>
              <w:framePr w:wrap="around" w:vAnchor="text" w:hAnchor="text" w:y="1"/>
              <w:ind w:firstLineChars="100" w:firstLine="181"/>
              <w:jc w:val="center"/>
              <w:rPr>
                <w:b/>
                <w:bCs/>
                <w:color w:val="000000"/>
                <w:sz w:val="18"/>
                <w:szCs w:val="18"/>
              </w:rPr>
            </w:pPr>
            <w:r w:rsidRPr="00000FE0">
              <w:rPr>
                <w:b/>
                <w:bCs/>
                <w:color w:val="000000"/>
                <w:sz w:val="18"/>
                <w:szCs w:val="18"/>
              </w:rPr>
              <w:t>27.400</w:t>
            </w:r>
          </w:p>
        </w:tc>
        <w:tc>
          <w:tcPr>
            <w:tcW w:w="559" w:type="pct"/>
            <w:tcBorders>
              <w:top w:val="nil"/>
              <w:left w:val="nil"/>
              <w:bottom w:val="single" w:sz="8" w:space="0" w:color="auto"/>
              <w:right w:val="single" w:sz="8" w:space="0" w:color="auto"/>
            </w:tcBorders>
            <w:shd w:val="clear" w:color="000000" w:fill="95B3D7"/>
            <w:vAlign w:val="center"/>
          </w:tcPr>
          <w:p w:rsidR="009F4666" w:rsidRPr="00000FE0" w:rsidRDefault="009F4666" w:rsidP="00E42163">
            <w:pPr>
              <w:framePr w:wrap="around" w:vAnchor="text" w:hAnchor="text" w:y="1"/>
              <w:ind w:firstLineChars="100" w:firstLine="181"/>
              <w:jc w:val="center"/>
              <w:rPr>
                <w:b/>
                <w:bCs/>
                <w:color w:val="000000"/>
                <w:sz w:val="18"/>
                <w:szCs w:val="18"/>
              </w:rPr>
            </w:pPr>
            <w:r w:rsidRPr="00000FE0">
              <w:rPr>
                <w:b/>
                <w:bCs/>
                <w:color w:val="000000"/>
                <w:sz w:val="18"/>
                <w:szCs w:val="18"/>
              </w:rPr>
              <w:t>247.400</w:t>
            </w:r>
          </w:p>
        </w:tc>
      </w:tr>
    </w:tbl>
    <w:p w:rsidR="003D7947" w:rsidRPr="003D7947" w:rsidRDefault="003D7947" w:rsidP="003D7947">
      <w:pPr>
        <w:rPr>
          <w:rFonts w:ascii="Times New Roman" w:hAnsi="Times New Roman"/>
          <w:color w:val="000000" w:themeColor="text1"/>
          <w:lang w:val="es-ES"/>
        </w:rPr>
      </w:pPr>
      <w:r w:rsidRPr="003D7947">
        <w:rPr>
          <w:rFonts w:ascii="Times New Roman" w:hAnsi="Times New Roman"/>
          <w:color w:val="000000" w:themeColor="text1"/>
          <w:lang w:val="es-ES"/>
        </w:rPr>
        <w:t>* Consultorías, equipos de medición, transporte &amp; mantenimiento, informáticos y sus respectivos programas computacionales (software)</w:t>
      </w:r>
    </w:p>
    <w:p w:rsidR="003D7947" w:rsidRPr="003D7947" w:rsidRDefault="003D7947" w:rsidP="003D7947">
      <w:pPr>
        <w:rPr>
          <w:rFonts w:ascii="Times New Roman" w:hAnsi="Times New Roman"/>
          <w:color w:val="000000" w:themeColor="text1"/>
          <w:lang w:val="es-ES"/>
        </w:rPr>
      </w:pPr>
      <w:r w:rsidRPr="003D7947">
        <w:rPr>
          <w:rFonts w:ascii="Times New Roman" w:hAnsi="Times New Roman"/>
          <w:color w:val="000000" w:themeColor="text1"/>
          <w:lang w:val="es-ES"/>
        </w:rPr>
        <w:t>**Los recursos de contraparte del componente I, II y III, corresponden al monto equivalente al Impuesto al Valor Agregado (IVA) de las inversiones financiadas por el Banco. Estos recursos, incluyendo, los recursos de contraparte para la Administración del Programa serán aportados por el Organismo Ejecutor. En caso de que el Organismo Ejecutor no cumpla con aportar estos recursos, el Prestatario se compromete a aportar dicha contrapartida.</w:t>
      </w:r>
    </w:p>
    <w:p w:rsidR="003D7947" w:rsidRDefault="003D7947" w:rsidP="00A807D3">
      <w:pPr>
        <w:rPr>
          <w:rFonts w:ascii="Times New Roman" w:hAnsi="Times New Roman"/>
          <w:b/>
          <w:color w:val="000000" w:themeColor="text1"/>
          <w:sz w:val="24"/>
          <w:szCs w:val="24"/>
          <w:lang w:val="es-ES"/>
        </w:rPr>
      </w:pPr>
    </w:p>
    <w:p w:rsidR="00A807D3" w:rsidRPr="008E0824" w:rsidRDefault="00A807D3" w:rsidP="00A807D3">
      <w:pPr>
        <w:rPr>
          <w:rFonts w:ascii="Times New Roman" w:hAnsi="Times New Roman"/>
          <w:color w:val="000000" w:themeColor="text1"/>
          <w:sz w:val="24"/>
          <w:szCs w:val="24"/>
          <w:lang w:val="es-ES"/>
        </w:rPr>
      </w:pPr>
      <w:r w:rsidRPr="008E0824">
        <w:rPr>
          <w:rFonts w:ascii="Times New Roman" w:hAnsi="Times New Roman"/>
          <w:b/>
          <w:color w:val="000000" w:themeColor="text1"/>
          <w:sz w:val="24"/>
          <w:szCs w:val="24"/>
          <w:lang w:val="es-ES"/>
        </w:rPr>
        <w:t>Fecha de aprobación del Proyecto por el Directorio Ejecutivo: Junio 18, 2014 (estimada)</w:t>
      </w:r>
    </w:p>
    <w:p w:rsidR="00A807D3" w:rsidRPr="008E0824" w:rsidRDefault="00A807D3" w:rsidP="00A807D3">
      <w:pPr>
        <w:rPr>
          <w:rFonts w:ascii="Times New Roman" w:hAnsi="Times New Roman"/>
          <w:color w:val="000000" w:themeColor="text1"/>
          <w:sz w:val="24"/>
          <w:szCs w:val="24"/>
          <w:lang w:val="es-ES"/>
        </w:rPr>
      </w:pPr>
      <w:r w:rsidRPr="008E0824">
        <w:rPr>
          <w:rFonts w:ascii="Times New Roman" w:hAnsi="Times New Roman"/>
          <w:b/>
          <w:color w:val="000000" w:themeColor="text1"/>
          <w:sz w:val="24"/>
          <w:szCs w:val="24"/>
          <w:lang w:val="es-ES"/>
        </w:rPr>
        <w:t>Fecha de firma del Contrato de Préstamo: Agosto 15, 2014 (estimada)</w:t>
      </w:r>
    </w:p>
    <w:p w:rsidR="00A807D3" w:rsidRPr="008E0824" w:rsidRDefault="00A807D3" w:rsidP="00A807D3">
      <w:pPr>
        <w:rPr>
          <w:rFonts w:ascii="Times New Roman" w:hAnsi="Times New Roman"/>
          <w:color w:val="000000" w:themeColor="text1"/>
          <w:sz w:val="24"/>
          <w:szCs w:val="24"/>
          <w:lang w:val="es-ES"/>
        </w:rPr>
      </w:pPr>
      <w:r w:rsidRPr="008E0824">
        <w:rPr>
          <w:rFonts w:ascii="Times New Roman" w:hAnsi="Times New Roman"/>
          <w:b/>
          <w:color w:val="000000" w:themeColor="text1"/>
          <w:sz w:val="24"/>
          <w:szCs w:val="24"/>
          <w:lang w:val="es-ES"/>
        </w:rPr>
        <w:t>Fecha de elegibilidad para el primer desembolso:</w:t>
      </w:r>
      <w:bookmarkStart w:id="12" w:name="_GoBack"/>
      <w:bookmarkEnd w:id="12"/>
      <w:r w:rsidRPr="008E0824">
        <w:rPr>
          <w:rFonts w:ascii="Times New Roman" w:hAnsi="Times New Roman"/>
          <w:color w:val="000000" w:themeColor="text1"/>
          <w:sz w:val="24"/>
          <w:szCs w:val="24"/>
          <w:lang w:val="es-ES"/>
        </w:rPr>
        <w:t xml:space="preserve"> </w:t>
      </w:r>
      <w:r w:rsidRPr="008E0824">
        <w:rPr>
          <w:rFonts w:ascii="Times New Roman" w:hAnsi="Times New Roman"/>
          <w:b/>
          <w:color w:val="000000" w:themeColor="text1"/>
          <w:sz w:val="24"/>
          <w:szCs w:val="24"/>
          <w:lang w:val="es-ES"/>
        </w:rPr>
        <w:t>Agosto 30, 2014 (estimada)</w:t>
      </w:r>
    </w:p>
    <w:p w:rsidR="00A807D3" w:rsidRPr="008E0824" w:rsidRDefault="00A807D3" w:rsidP="00A807D3">
      <w:pPr>
        <w:rPr>
          <w:rFonts w:ascii="Times New Roman" w:hAnsi="Times New Roman"/>
          <w:color w:val="000000" w:themeColor="text1"/>
          <w:sz w:val="24"/>
          <w:szCs w:val="24"/>
          <w:lang w:val="es-ES"/>
        </w:rPr>
      </w:pPr>
      <w:r w:rsidRPr="008E0824">
        <w:rPr>
          <w:rFonts w:ascii="Times New Roman" w:hAnsi="Times New Roman"/>
          <w:b/>
          <w:color w:val="000000" w:themeColor="text1"/>
          <w:sz w:val="24"/>
          <w:szCs w:val="24"/>
          <w:lang w:val="es-ES"/>
        </w:rPr>
        <w:t>Fecha estimada para el último desembolso: Agosto 30, 2018 (estimada)</w:t>
      </w:r>
    </w:p>
    <w:p w:rsidR="00907EC6" w:rsidRPr="008E0824" w:rsidRDefault="00907EC6" w:rsidP="00F43A71">
      <w:pPr>
        <w:pStyle w:val="Subtitle"/>
        <w:numPr>
          <w:ilvl w:val="0"/>
          <w:numId w:val="0"/>
        </w:numPr>
        <w:rPr>
          <w:rFonts w:ascii="Times New Roman" w:hAnsi="Times New Roman"/>
          <w:b w:val="0"/>
          <w:color w:val="000000" w:themeColor="text1"/>
          <w:sz w:val="24"/>
          <w:szCs w:val="24"/>
          <w:lang w:val="es-ES"/>
        </w:rPr>
      </w:pPr>
    </w:p>
    <w:p w:rsidR="002418B5" w:rsidRPr="008E0824" w:rsidRDefault="002418B5" w:rsidP="002418B5">
      <w:pPr>
        <w:jc w:val="both"/>
        <w:rPr>
          <w:rFonts w:ascii="Times New Roman" w:hAnsi="Times New Roman"/>
          <w:b/>
          <w:sz w:val="24"/>
          <w:szCs w:val="24"/>
          <w:lang w:val="es-ES"/>
        </w:rPr>
      </w:pPr>
      <w:r w:rsidRPr="008E0824">
        <w:rPr>
          <w:rFonts w:ascii="Times New Roman" w:hAnsi="Times New Roman"/>
          <w:b/>
          <w:sz w:val="24"/>
          <w:szCs w:val="24"/>
          <w:lang w:val="es-ES"/>
        </w:rPr>
        <w:t>Dirección de la Oficina Ejecutora Responsable del Plan de Adquisiciones:</w:t>
      </w:r>
    </w:p>
    <w:p w:rsidR="002418B5" w:rsidRPr="008E0824" w:rsidRDefault="002418B5" w:rsidP="00AF5199">
      <w:pPr>
        <w:rPr>
          <w:rFonts w:ascii="Times New Roman" w:hAnsi="Times New Roman"/>
          <w:sz w:val="24"/>
          <w:szCs w:val="24"/>
          <w:lang w:val="es-ES"/>
        </w:rPr>
      </w:pPr>
    </w:p>
    <w:p w:rsidR="00DB6242" w:rsidRPr="008E0824" w:rsidRDefault="00DB6242" w:rsidP="00AF5199">
      <w:pPr>
        <w:rPr>
          <w:rFonts w:ascii="Times New Roman" w:hAnsi="Times New Roman"/>
          <w:sz w:val="24"/>
          <w:szCs w:val="24"/>
          <w:lang w:val="es-ES"/>
        </w:rPr>
      </w:pPr>
      <w:r w:rsidRPr="008E0824">
        <w:rPr>
          <w:rFonts w:ascii="Times New Roman" w:hAnsi="Times New Roman"/>
          <w:sz w:val="24"/>
          <w:szCs w:val="24"/>
          <w:lang w:val="es-ES"/>
        </w:rPr>
        <w:t>Ministerio de Electricidad y Energía Renovable (MEER)</w:t>
      </w:r>
    </w:p>
    <w:p w:rsidR="002418B5" w:rsidRPr="008E0824" w:rsidRDefault="00AF5199" w:rsidP="00DB6242">
      <w:pPr>
        <w:tabs>
          <w:tab w:val="left" w:pos="8647"/>
        </w:tabs>
        <w:rPr>
          <w:lang w:val="es-ES"/>
        </w:rPr>
      </w:pPr>
      <w:r w:rsidRPr="008E0824">
        <w:rPr>
          <w:rFonts w:ascii="Times New Roman" w:hAnsi="Times New Roman"/>
          <w:sz w:val="24"/>
          <w:szCs w:val="24"/>
          <w:lang w:val="es-ES"/>
        </w:rPr>
        <w:t>Av. Eloy Alfaro N29-50 y 9 de Octubre</w:t>
      </w:r>
      <w:r w:rsidRPr="008E0824">
        <w:rPr>
          <w:rFonts w:ascii="Times New Roman" w:hAnsi="Times New Roman"/>
          <w:sz w:val="24"/>
          <w:szCs w:val="24"/>
          <w:lang w:val="es-ES"/>
        </w:rPr>
        <w:br/>
        <w:t>(593) 02- 3976-000</w:t>
      </w:r>
      <w:r w:rsidRPr="008E0824">
        <w:rPr>
          <w:rFonts w:ascii="Times New Roman" w:hAnsi="Times New Roman"/>
          <w:sz w:val="24"/>
          <w:szCs w:val="24"/>
          <w:lang w:val="es-ES"/>
        </w:rPr>
        <w:br/>
        <w:t>Quito - Ecuador</w:t>
      </w:r>
    </w:p>
    <w:p w:rsidR="002F321E" w:rsidRPr="008E0824" w:rsidRDefault="002F321E" w:rsidP="002418B5">
      <w:pPr>
        <w:rPr>
          <w:rFonts w:ascii="Times New Roman" w:hAnsi="Times New Roman"/>
          <w:sz w:val="24"/>
          <w:szCs w:val="24"/>
          <w:lang w:val="es-ES"/>
        </w:rPr>
        <w:sectPr w:rsidR="002F321E" w:rsidRPr="008E0824" w:rsidSect="007201C0">
          <w:pgSz w:w="12240" w:h="15840"/>
          <w:pgMar w:top="1440" w:right="1440" w:bottom="1440" w:left="1440" w:header="720" w:footer="720" w:gutter="0"/>
          <w:cols w:space="720"/>
          <w:docGrid w:linePitch="360"/>
        </w:sectPr>
      </w:pPr>
    </w:p>
    <w:tbl>
      <w:tblPr>
        <w:tblpPr w:leftFromText="180" w:rightFromText="180" w:horzAnchor="margin" w:tblpXSpec="center" w:tblpY="201"/>
        <w:tblW w:w="12759" w:type="dxa"/>
        <w:tblCellMar>
          <w:left w:w="70" w:type="dxa"/>
          <w:right w:w="70" w:type="dxa"/>
        </w:tblCellMar>
        <w:tblLook w:val="04A0" w:firstRow="1" w:lastRow="0" w:firstColumn="1" w:lastColumn="0" w:noHBand="0" w:noVBand="1"/>
      </w:tblPr>
      <w:tblGrid>
        <w:gridCol w:w="551"/>
        <w:gridCol w:w="3420"/>
        <w:gridCol w:w="980"/>
        <w:gridCol w:w="967"/>
        <w:gridCol w:w="709"/>
        <w:gridCol w:w="660"/>
        <w:gridCol w:w="579"/>
        <w:gridCol w:w="656"/>
        <w:gridCol w:w="923"/>
        <w:gridCol w:w="958"/>
        <w:gridCol w:w="882"/>
        <w:gridCol w:w="1474"/>
      </w:tblGrid>
      <w:tr w:rsidR="002F321E" w:rsidRPr="008E0824" w:rsidTr="00763DD2">
        <w:trPr>
          <w:trHeight w:val="225"/>
        </w:trPr>
        <w:tc>
          <w:tcPr>
            <w:tcW w:w="12759" w:type="dxa"/>
            <w:gridSpan w:val="12"/>
            <w:tcBorders>
              <w:top w:val="nil"/>
              <w:left w:val="nil"/>
              <w:bottom w:val="nil"/>
            </w:tcBorders>
            <w:shd w:val="clear" w:color="auto" w:fill="auto"/>
            <w:noWrap/>
            <w:vAlign w:val="bottom"/>
            <w:hideMark/>
          </w:tcPr>
          <w:p w:rsidR="002F321E" w:rsidRPr="008E0824" w:rsidRDefault="002F321E" w:rsidP="00271648">
            <w:pPr>
              <w:tabs>
                <w:tab w:val="left" w:pos="11610"/>
              </w:tabs>
              <w:jc w:val="center"/>
              <w:rPr>
                <w:rFonts w:ascii="Times New Roman" w:hAnsi="Times New Roman"/>
                <w:b/>
                <w:lang w:val="es-CO" w:eastAsia="es-CO"/>
              </w:rPr>
            </w:pPr>
            <w:r w:rsidRPr="008E0824">
              <w:rPr>
                <w:rFonts w:ascii="Times New Roman" w:hAnsi="Times New Roman"/>
                <w:b/>
                <w:lang w:val="es-CO" w:eastAsia="es-CO"/>
              </w:rPr>
              <w:t>Resumen Plan de Adquisiciones</w:t>
            </w:r>
          </w:p>
        </w:tc>
      </w:tr>
      <w:tr w:rsidR="002F321E" w:rsidRPr="00666EA1" w:rsidTr="00763DD2">
        <w:trPr>
          <w:trHeight w:val="255"/>
        </w:trPr>
        <w:tc>
          <w:tcPr>
            <w:tcW w:w="12759" w:type="dxa"/>
            <w:gridSpan w:val="12"/>
            <w:tcBorders>
              <w:top w:val="nil"/>
              <w:left w:val="nil"/>
              <w:bottom w:val="nil"/>
              <w:right w:val="nil"/>
            </w:tcBorders>
            <w:shd w:val="clear" w:color="auto" w:fill="auto"/>
            <w:noWrap/>
            <w:vAlign w:val="bottom"/>
            <w:hideMark/>
          </w:tcPr>
          <w:p w:rsidR="002F321E" w:rsidRPr="008E0824" w:rsidRDefault="008779E1" w:rsidP="00271648">
            <w:pPr>
              <w:jc w:val="center"/>
              <w:rPr>
                <w:rFonts w:ascii="Times New Roman" w:hAnsi="Times New Roman"/>
                <w:b/>
                <w:bCs/>
                <w:lang w:val="es-CO" w:eastAsia="es-CO"/>
              </w:rPr>
            </w:pPr>
            <w:r w:rsidRPr="008E0824">
              <w:rPr>
                <w:rFonts w:ascii="Times New Roman" w:hAnsi="Times New Roman"/>
                <w:b/>
                <w:bCs/>
                <w:lang w:val="es-CO" w:eastAsia="es-CO"/>
              </w:rPr>
              <w:t>ECUADOR</w:t>
            </w:r>
          </w:p>
          <w:p w:rsidR="002F321E" w:rsidRPr="008E0824" w:rsidRDefault="003A0CC2" w:rsidP="003A0CC2">
            <w:pPr>
              <w:tabs>
                <w:tab w:val="left" w:pos="11610"/>
              </w:tabs>
              <w:jc w:val="center"/>
              <w:rPr>
                <w:b/>
                <w:smallCaps/>
                <w:lang w:val="es-ES"/>
              </w:rPr>
            </w:pPr>
            <w:bookmarkStart w:id="13" w:name="OLE_LINK3"/>
            <w:bookmarkStart w:id="14" w:name="OLE_LINK4"/>
            <w:r w:rsidRPr="008E0824">
              <w:rPr>
                <w:rFonts w:ascii="Times New Roman" w:hAnsi="Times New Roman"/>
                <w:b/>
                <w:lang w:val="es-CO" w:eastAsia="es-CO"/>
              </w:rPr>
              <w:t>Programa de Reforzamiento del Sistema Nacional de Distribución Eléctrica del Ecuador</w:t>
            </w:r>
            <w:bookmarkEnd w:id="13"/>
            <w:bookmarkEnd w:id="14"/>
          </w:p>
        </w:tc>
      </w:tr>
      <w:tr w:rsidR="002F321E" w:rsidRPr="00666EA1" w:rsidTr="00763DD2">
        <w:trPr>
          <w:trHeight w:val="255"/>
        </w:trPr>
        <w:tc>
          <w:tcPr>
            <w:tcW w:w="12759" w:type="dxa"/>
            <w:gridSpan w:val="12"/>
            <w:tcBorders>
              <w:top w:val="nil"/>
              <w:left w:val="nil"/>
              <w:bottom w:val="nil"/>
              <w:right w:val="nil"/>
            </w:tcBorders>
            <w:shd w:val="clear" w:color="auto" w:fill="auto"/>
            <w:noWrap/>
            <w:vAlign w:val="bottom"/>
            <w:hideMark/>
          </w:tcPr>
          <w:p w:rsidR="002F321E" w:rsidRPr="008E0824" w:rsidRDefault="002F321E" w:rsidP="003A0CC2">
            <w:pPr>
              <w:jc w:val="center"/>
              <w:rPr>
                <w:rFonts w:ascii="Times New Roman" w:hAnsi="Times New Roman"/>
                <w:b/>
                <w:bCs/>
                <w:lang w:val="es-CO" w:eastAsia="es-CO"/>
              </w:rPr>
            </w:pPr>
            <w:r w:rsidRPr="008E0824">
              <w:rPr>
                <w:rFonts w:ascii="Times New Roman" w:hAnsi="Times New Roman"/>
                <w:b/>
                <w:bCs/>
                <w:lang w:val="es-CO" w:eastAsia="es-CO"/>
              </w:rPr>
              <w:t xml:space="preserve">Número de Proyecto </w:t>
            </w:r>
            <w:r w:rsidR="00C71C62" w:rsidRPr="008E0824">
              <w:rPr>
                <w:rFonts w:ascii="Times New Roman" w:hAnsi="Times New Roman"/>
                <w:b/>
                <w:bCs/>
                <w:lang w:val="es-CO" w:eastAsia="es-CO"/>
              </w:rPr>
              <w:t>EC-L1</w:t>
            </w:r>
            <w:r w:rsidR="007E5C4C" w:rsidRPr="008E0824">
              <w:rPr>
                <w:rFonts w:ascii="Times New Roman" w:hAnsi="Times New Roman"/>
                <w:b/>
                <w:bCs/>
                <w:lang w:val="es-CO" w:eastAsia="es-CO"/>
              </w:rPr>
              <w:t>1</w:t>
            </w:r>
            <w:r w:rsidR="003A0CC2" w:rsidRPr="008E0824">
              <w:rPr>
                <w:rFonts w:ascii="Times New Roman" w:hAnsi="Times New Roman"/>
                <w:b/>
                <w:bCs/>
                <w:lang w:val="es-CO" w:eastAsia="es-CO"/>
              </w:rPr>
              <w:t>36</w:t>
            </w:r>
            <w:r w:rsidRPr="008E0824">
              <w:rPr>
                <w:rFonts w:ascii="Times New Roman" w:hAnsi="Times New Roman"/>
                <w:b/>
                <w:bCs/>
                <w:lang w:val="es-CO" w:eastAsia="es-CO"/>
              </w:rPr>
              <w:t xml:space="preserve">  y contrato de Préstamo _____</w:t>
            </w:r>
          </w:p>
        </w:tc>
      </w:tr>
      <w:tr w:rsidR="002F321E" w:rsidRPr="00666EA1" w:rsidTr="00763DD2">
        <w:trPr>
          <w:trHeight w:val="255"/>
        </w:trPr>
        <w:tc>
          <w:tcPr>
            <w:tcW w:w="12759" w:type="dxa"/>
            <w:gridSpan w:val="12"/>
            <w:tcBorders>
              <w:top w:val="nil"/>
              <w:left w:val="nil"/>
              <w:bottom w:val="nil"/>
              <w:right w:val="nil"/>
            </w:tcBorders>
            <w:shd w:val="clear" w:color="auto" w:fill="auto"/>
            <w:noWrap/>
            <w:vAlign w:val="bottom"/>
            <w:hideMark/>
          </w:tcPr>
          <w:p w:rsidR="002F321E" w:rsidRPr="008E0824" w:rsidRDefault="002F321E" w:rsidP="003A0CC2">
            <w:pPr>
              <w:jc w:val="center"/>
              <w:rPr>
                <w:rFonts w:ascii="Times New Roman" w:hAnsi="Times New Roman"/>
                <w:b/>
                <w:bCs/>
                <w:lang w:val="es-CO" w:eastAsia="es-CO"/>
              </w:rPr>
            </w:pPr>
            <w:r w:rsidRPr="008E0824">
              <w:rPr>
                <w:rFonts w:ascii="Times New Roman" w:hAnsi="Times New Roman"/>
                <w:b/>
                <w:bCs/>
                <w:lang w:val="es-CO" w:eastAsia="es-CO"/>
              </w:rPr>
              <w:t>Período comprendido en este Plan de Adquisiciones:  Desde   __/</w:t>
            </w:r>
            <w:r w:rsidR="003A0CC2" w:rsidRPr="008E0824">
              <w:rPr>
                <w:rFonts w:ascii="Times New Roman" w:hAnsi="Times New Roman"/>
                <w:i/>
                <w:iCs/>
                <w:lang w:val="es-CO" w:eastAsia="es-CO"/>
              </w:rPr>
              <w:t>03</w:t>
            </w:r>
            <w:r w:rsidRPr="008E0824">
              <w:rPr>
                <w:rFonts w:ascii="Times New Roman" w:hAnsi="Times New Roman"/>
                <w:i/>
                <w:iCs/>
                <w:lang w:val="es-CO" w:eastAsia="es-CO"/>
              </w:rPr>
              <w:t>/</w:t>
            </w:r>
            <w:r w:rsidRPr="008E0824">
              <w:rPr>
                <w:rFonts w:ascii="Times New Roman" w:hAnsi="Times New Roman"/>
                <w:lang w:val="es-CO" w:eastAsia="es-CO"/>
              </w:rPr>
              <w:t xml:space="preserve"> </w:t>
            </w:r>
            <w:r w:rsidR="003A0CC2" w:rsidRPr="008E0824">
              <w:rPr>
                <w:rFonts w:ascii="Times New Roman" w:hAnsi="Times New Roman"/>
                <w:lang w:val="es-CO" w:eastAsia="es-CO"/>
              </w:rPr>
              <w:t>2014</w:t>
            </w:r>
            <w:r w:rsidRPr="008E0824">
              <w:rPr>
                <w:rFonts w:ascii="Times New Roman" w:hAnsi="Times New Roman"/>
                <w:b/>
                <w:bCs/>
                <w:lang w:val="es-CO" w:eastAsia="es-CO"/>
              </w:rPr>
              <w:t xml:space="preserve"> hasta  </w:t>
            </w:r>
            <w:r w:rsidRPr="008E0824">
              <w:rPr>
                <w:rFonts w:ascii="Times New Roman" w:hAnsi="Times New Roman"/>
                <w:i/>
                <w:iCs/>
                <w:lang w:val="es-CO" w:eastAsia="es-CO"/>
              </w:rPr>
              <w:t>__/</w:t>
            </w:r>
            <w:r w:rsidR="003A0CC2" w:rsidRPr="008E0824">
              <w:rPr>
                <w:rFonts w:ascii="Times New Roman" w:hAnsi="Times New Roman"/>
                <w:i/>
                <w:iCs/>
                <w:lang w:val="es-CO" w:eastAsia="es-CO"/>
              </w:rPr>
              <w:t>03</w:t>
            </w:r>
            <w:r w:rsidRPr="008E0824">
              <w:rPr>
                <w:rFonts w:ascii="Times New Roman" w:hAnsi="Times New Roman"/>
                <w:lang w:val="es-CO" w:eastAsia="es-CO"/>
              </w:rPr>
              <w:t>/</w:t>
            </w:r>
            <w:r w:rsidR="003A0CC2" w:rsidRPr="008E0824">
              <w:rPr>
                <w:rFonts w:ascii="Times New Roman" w:hAnsi="Times New Roman"/>
                <w:lang w:val="es-CO" w:eastAsia="es-CO"/>
              </w:rPr>
              <w:t>2018</w:t>
            </w:r>
          </w:p>
        </w:tc>
      </w:tr>
      <w:tr w:rsidR="002F321E" w:rsidRPr="00666EA1" w:rsidTr="00763DD2">
        <w:trPr>
          <w:trHeight w:val="150"/>
        </w:trPr>
        <w:tc>
          <w:tcPr>
            <w:tcW w:w="551" w:type="dxa"/>
            <w:tcBorders>
              <w:top w:val="nil"/>
              <w:left w:val="nil"/>
              <w:bottom w:val="nil"/>
              <w:right w:val="nil"/>
            </w:tcBorders>
            <w:shd w:val="clear" w:color="auto" w:fill="auto"/>
            <w:noWrap/>
            <w:vAlign w:val="bottom"/>
            <w:hideMark/>
          </w:tcPr>
          <w:p w:rsidR="002F321E" w:rsidRPr="008E0824" w:rsidRDefault="002F321E" w:rsidP="00271648">
            <w:pPr>
              <w:rPr>
                <w:rFonts w:cs="Arial"/>
                <w:lang w:val="es-CO" w:eastAsia="es-CO"/>
              </w:rPr>
            </w:pPr>
          </w:p>
        </w:tc>
        <w:tc>
          <w:tcPr>
            <w:tcW w:w="3420" w:type="dxa"/>
            <w:tcBorders>
              <w:top w:val="nil"/>
              <w:left w:val="nil"/>
              <w:bottom w:val="nil"/>
              <w:right w:val="nil"/>
            </w:tcBorders>
            <w:shd w:val="clear" w:color="auto" w:fill="auto"/>
            <w:noWrap/>
            <w:vAlign w:val="bottom"/>
            <w:hideMark/>
          </w:tcPr>
          <w:p w:rsidR="002F321E" w:rsidRPr="008E0824" w:rsidRDefault="002F321E" w:rsidP="00271648">
            <w:pPr>
              <w:rPr>
                <w:rFonts w:cs="Arial"/>
                <w:lang w:val="es-CO" w:eastAsia="es-CO"/>
              </w:rPr>
            </w:pPr>
          </w:p>
        </w:tc>
        <w:tc>
          <w:tcPr>
            <w:tcW w:w="980" w:type="dxa"/>
            <w:tcBorders>
              <w:top w:val="nil"/>
              <w:left w:val="nil"/>
              <w:bottom w:val="nil"/>
              <w:right w:val="nil"/>
            </w:tcBorders>
            <w:shd w:val="clear" w:color="auto" w:fill="auto"/>
            <w:noWrap/>
            <w:vAlign w:val="bottom"/>
            <w:hideMark/>
          </w:tcPr>
          <w:p w:rsidR="002F321E" w:rsidRPr="008E0824" w:rsidRDefault="002F321E" w:rsidP="00271648">
            <w:pPr>
              <w:rPr>
                <w:rFonts w:cs="Arial"/>
                <w:lang w:val="es-CO" w:eastAsia="es-CO"/>
              </w:rPr>
            </w:pPr>
          </w:p>
        </w:tc>
        <w:tc>
          <w:tcPr>
            <w:tcW w:w="967" w:type="dxa"/>
            <w:tcBorders>
              <w:top w:val="nil"/>
              <w:left w:val="nil"/>
              <w:bottom w:val="nil"/>
              <w:right w:val="nil"/>
            </w:tcBorders>
            <w:shd w:val="clear" w:color="auto" w:fill="auto"/>
            <w:noWrap/>
            <w:vAlign w:val="bottom"/>
            <w:hideMark/>
          </w:tcPr>
          <w:p w:rsidR="002F321E" w:rsidRPr="008E0824" w:rsidRDefault="002F321E" w:rsidP="00271648">
            <w:pPr>
              <w:rPr>
                <w:rFonts w:cs="Arial"/>
                <w:lang w:val="es-CO" w:eastAsia="es-CO"/>
              </w:rPr>
            </w:pPr>
          </w:p>
        </w:tc>
        <w:tc>
          <w:tcPr>
            <w:tcW w:w="709" w:type="dxa"/>
            <w:tcBorders>
              <w:top w:val="nil"/>
              <w:left w:val="nil"/>
              <w:bottom w:val="nil"/>
              <w:right w:val="nil"/>
            </w:tcBorders>
            <w:shd w:val="clear" w:color="auto" w:fill="auto"/>
            <w:noWrap/>
            <w:vAlign w:val="bottom"/>
            <w:hideMark/>
          </w:tcPr>
          <w:p w:rsidR="002F321E" w:rsidRPr="008E0824" w:rsidRDefault="002F321E" w:rsidP="00271648">
            <w:pPr>
              <w:rPr>
                <w:rFonts w:cs="Arial"/>
                <w:lang w:val="es-CO" w:eastAsia="es-CO"/>
              </w:rPr>
            </w:pPr>
          </w:p>
        </w:tc>
        <w:tc>
          <w:tcPr>
            <w:tcW w:w="660" w:type="dxa"/>
            <w:tcBorders>
              <w:top w:val="nil"/>
              <w:left w:val="nil"/>
              <w:bottom w:val="nil"/>
              <w:right w:val="nil"/>
            </w:tcBorders>
            <w:shd w:val="clear" w:color="auto" w:fill="auto"/>
            <w:noWrap/>
            <w:vAlign w:val="bottom"/>
            <w:hideMark/>
          </w:tcPr>
          <w:p w:rsidR="002F321E" w:rsidRPr="008E0824" w:rsidRDefault="002F321E" w:rsidP="00271648">
            <w:pPr>
              <w:rPr>
                <w:rFonts w:cs="Arial"/>
                <w:lang w:val="es-CO" w:eastAsia="es-CO"/>
              </w:rPr>
            </w:pPr>
          </w:p>
        </w:tc>
        <w:tc>
          <w:tcPr>
            <w:tcW w:w="579" w:type="dxa"/>
            <w:tcBorders>
              <w:top w:val="nil"/>
              <w:left w:val="nil"/>
              <w:bottom w:val="nil"/>
              <w:right w:val="nil"/>
            </w:tcBorders>
            <w:shd w:val="clear" w:color="auto" w:fill="auto"/>
            <w:noWrap/>
            <w:vAlign w:val="bottom"/>
            <w:hideMark/>
          </w:tcPr>
          <w:p w:rsidR="002F321E" w:rsidRPr="008E0824" w:rsidRDefault="002F321E" w:rsidP="00271648">
            <w:pPr>
              <w:rPr>
                <w:rFonts w:cs="Arial"/>
                <w:lang w:val="es-CO" w:eastAsia="es-CO"/>
              </w:rPr>
            </w:pPr>
          </w:p>
        </w:tc>
        <w:tc>
          <w:tcPr>
            <w:tcW w:w="656" w:type="dxa"/>
            <w:tcBorders>
              <w:top w:val="nil"/>
              <w:left w:val="nil"/>
              <w:bottom w:val="nil"/>
              <w:right w:val="nil"/>
            </w:tcBorders>
            <w:shd w:val="clear" w:color="auto" w:fill="auto"/>
            <w:noWrap/>
            <w:vAlign w:val="bottom"/>
            <w:hideMark/>
          </w:tcPr>
          <w:p w:rsidR="002F321E" w:rsidRPr="008E0824" w:rsidRDefault="002F321E" w:rsidP="00271648">
            <w:pPr>
              <w:rPr>
                <w:rFonts w:cs="Arial"/>
                <w:lang w:val="es-CO" w:eastAsia="es-CO"/>
              </w:rPr>
            </w:pPr>
          </w:p>
        </w:tc>
        <w:tc>
          <w:tcPr>
            <w:tcW w:w="923" w:type="dxa"/>
            <w:tcBorders>
              <w:top w:val="nil"/>
              <w:left w:val="nil"/>
              <w:bottom w:val="nil"/>
              <w:right w:val="nil"/>
            </w:tcBorders>
            <w:shd w:val="clear" w:color="auto" w:fill="auto"/>
            <w:noWrap/>
            <w:vAlign w:val="bottom"/>
            <w:hideMark/>
          </w:tcPr>
          <w:p w:rsidR="002F321E" w:rsidRPr="008E0824" w:rsidRDefault="002F321E" w:rsidP="00271648">
            <w:pPr>
              <w:rPr>
                <w:rFonts w:cs="Arial"/>
                <w:lang w:val="es-CO" w:eastAsia="es-CO"/>
              </w:rPr>
            </w:pPr>
          </w:p>
        </w:tc>
        <w:tc>
          <w:tcPr>
            <w:tcW w:w="958" w:type="dxa"/>
            <w:tcBorders>
              <w:top w:val="nil"/>
              <w:left w:val="nil"/>
              <w:bottom w:val="nil"/>
              <w:right w:val="nil"/>
            </w:tcBorders>
            <w:shd w:val="clear" w:color="auto" w:fill="auto"/>
            <w:noWrap/>
            <w:vAlign w:val="bottom"/>
            <w:hideMark/>
          </w:tcPr>
          <w:p w:rsidR="002F321E" w:rsidRPr="008E0824" w:rsidRDefault="002F321E" w:rsidP="00271648">
            <w:pPr>
              <w:rPr>
                <w:rFonts w:cs="Arial"/>
                <w:lang w:val="es-CO" w:eastAsia="es-CO"/>
              </w:rPr>
            </w:pPr>
          </w:p>
        </w:tc>
        <w:tc>
          <w:tcPr>
            <w:tcW w:w="882" w:type="dxa"/>
            <w:tcBorders>
              <w:top w:val="nil"/>
              <w:left w:val="nil"/>
              <w:bottom w:val="nil"/>
              <w:right w:val="nil"/>
            </w:tcBorders>
            <w:shd w:val="clear" w:color="auto" w:fill="auto"/>
            <w:noWrap/>
            <w:vAlign w:val="bottom"/>
            <w:hideMark/>
          </w:tcPr>
          <w:p w:rsidR="002F321E" w:rsidRPr="008E0824" w:rsidRDefault="002F321E" w:rsidP="00271648">
            <w:pPr>
              <w:rPr>
                <w:rFonts w:cs="Arial"/>
                <w:lang w:val="es-CO" w:eastAsia="es-CO"/>
              </w:rPr>
            </w:pPr>
          </w:p>
        </w:tc>
        <w:tc>
          <w:tcPr>
            <w:tcW w:w="1474" w:type="dxa"/>
            <w:tcBorders>
              <w:top w:val="nil"/>
              <w:left w:val="nil"/>
              <w:bottom w:val="nil"/>
              <w:right w:val="nil"/>
            </w:tcBorders>
            <w:shd w:val="clear" w:color="auto" w:fill="auto"/>
            <w:noWrap/>
            <w:vAlign w:val="bottom"/>
            <w:hideMark/>
          </w:tcPr>
          <w:p w:rsidR="002F321E" w:rsidRPr="008E0824" w:rsidRDefault="002F321E" w:rsidP="00271648">
            <w:pPr>
              <w:rPr>
                <w:rFonts w:cs="Arial"/>
                <w:lang w:val="es-CO" w:eastAsia="es-CO"/>
              </w:rPr>
            </w:pPr>
          </w:p>
        </w:tc>
      </w:tr>
      <w:tr w:rsidR="002F321E" w:rsidRPr="008E0824" w:rsidTr="00763DD2">
        <w:trPr>
          <w:trHeight w:val="702"/>
        </w:trPr>
        <w:tc>
          <w:tcPr>
            <w:tcW w:w="551" w:type="dxa"/>
            <w:vMerge w:val="restart"/>
            <w:tcBorders>
              <w:top w:val="single" w:sz="4" w:space="0" w:color="auto"/>
              <w:left w:val="single" w:sz="4" w:space="0" w:color="auto"/>
              <w:bottom w:val="nil"/>
              <w:right w:val="single" w:sz="4" w:space="0" w:color="auto"/>
            </w:tcBorders>
            <w:shd w:val="clear" w:color="auto" w:fill="auto"/>
            <w:vAlign w:val="center"/>
            <w:hideMark/>
          </w:tcPr>
          <w:p w:rsidR="002F321E" w:rsidRPr="008E0824" w:rsidRDefault="002F321E" w:rsidP="00271648">
            <w:pPr>
              <w:rPr>
                <w:rFonts w:ascii="Times New Roman" w:hAnsi="Times New Roman"/>
                <w:sz w:val="16"/>
                <w:szCs w:val="16"/>
                <w:lang w:val="es-CO" w:eastAsia="es-CO"/>
              </w:rPr>
            </w:pPr>
            <w:r w:rsidRPr="008E0824">
              <w:rPr>
                <w:rFonts w:ascii="Times New Roman" w:hAnsi="Times New Roman"/>
                <w:sz w:val="16"/>
                <w:szCs w:val="16"/>
                <w:lang w:val="es-CO" w:eastAsia="es-CO"/>
              </w:rPr>
              <w:t xml:space="preserve">No. Ref. </w:t>
            </w:r>
            <w:r w:rsidRPr="008E0824">
              <w:rPr>
                <w:rFonts w:ascii="Times New Roman" w:hAnsi="Times New Roman"/>
                <w:sz w:val="16"/>
                <w:szCs w:val="16"/>
                <w:vertAlign w:val="superscript"/>
                <w:lang w:val="es-CO" w:eastAsia="es-CO"/>
              </w:rPr>
              <w:t>1</w:t>
            </w:r>
          </w:p>
        </w:tc>
        <w:tc>
          <w:tcPr>
            <w:tcW w:w="3420" w:type="dxa"/>
            <w:vMerge w:val="restart"/>
            <w:tcBorders>
              <w:top w:val="single" w:sz="4" w:space="0" w:color="auto"/>
              <w:left w:val="single" w:sz="4" w:space="0" w:color="auto"/>
              <w:bottom w:val="nil"/>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r w:rsidRPr="008E0824">
              <w:rPr>
                <w:rFonts w:ascii="Times New Roman" w:hAnsi="Times New Roman"/>
                <w:sz w:val="16"/>
                <w:szCs w:val="16"/>
                <w:lang w:val="es-CO" w:eastAsia="es-CO"/>
              </w:rPr>
              <w:t>Categoría y descripción del contrato de adquisiciones</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r w:rsidRPr="008E0824">
              <w:rPr>
                <w:rFonts w:ascii="Times New Roman" w:hAnsi="Times New Roman"/>
                <w:sz w:val="16"/>
                <w:szCs w:val="16"/>
                <w:lang w:val="es-CO" w:eastAsia="es-CO"/>
              </w:rPr>
              <w:t>Costo estimado de la Adquisición         (US$ miles</w:t>
            </w:r>
            <w:r w:rsidR="005854CE" w:rsidRPr="008E0824">
              <w:rPr>
                <w:rFonts w:ascii="Times New Roman" w:hAnsi="Times New Roman"/>
                <w:sz w:val="16"/>
                <w:szCs w:val="16"/>
                <w:lang w:val="es-CO" w:eastAsia="es-CO"/>
              </w:rPr>
              <w:t xml:space="preserve"> sin Impuesto al Valor Agregado-IVA</w:t>
            </w:r>
            <w:r w:rsidRPr="008E0824">
              <w:rPr>
                <w:rFonts w:ascii="Times New Roman" w:hAnsi="Times New Roman"/>
                <w:sz w:val="16"/>
                <w:szCs w:val="16"/>
                <w:lang w:val="es-CO" w:eastAsia="es-CO"/>
              </w:rPr>
              <w:t>)</w:t>
            </w:r>
          </w:p>
        </w:tc>
        <w:tc>
          <w:tcPr>
            <w:tcW w:w="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r w:rsidRPr="008E0824">
              <w:rPr>
                <w:rFonts w:ascii="Times New Roman" w:hAnsi="Times New Roman"/>
                <w:sz w:val="16"/>
                <w:szCs w:val="16"/>
                <w:lang w:val="es-CO" w:eastAsia="es-CO"/>
              </w:rPr>
              <w:t xml:space="preserve">Método de </w:t>
            </w:r>
            <w:proofErr w:type="spellStart"/>
            <w:r w:rsidRPr="008E0824">
              <w:rPr>
                <w:rFonts w:ascii="Times New Roman" w:hAnsi="Times New Roman"/>
                <w:sz w:val="16"/>
                <w:szCs w:val="16"/>
                <w:lang w:val="es-CO" w:eastAsia="es-CO"/>
              </w:rPr>
              <w:t>Adquisi</w:t>
            </w:r>
            <w:proofErr w:type="spellEnd"/>
            <w:r w:rsidRPr="008E0824">
              <w:rPr>
                <w:rFonts w:ascii="Times New Roman" w:hAnsi="Times New Roman"/>
                <w:sz w:val="16"/>
                <w:szCs w:val="16"/>
                <w:lang w:val="es-CO" w:eastAsia="es-CO"/>
              </w:rPr>
              <w:t xml:space="preserve">- </w:t>
            </w:r>
            <w:proofErr w:type="spellStart"/>
            <w:r w:rsidRPr="008E0824">
              <w:rPr>
                <w:rFonts w:ascii="Times New Roman" w:hAnsi="Times New Roman"/>
                <w:sz w:val="16"/>
                <w:szCs w:val="16"/>
                <w:lang w:val="es-CO" w:eastAsia="es-CO"/>
              </w:rPr>
              <w:t>ción</w:t>
            </w:r>
            <w:proofErr w:type="spellEnd"/>
            <w:r w:rsidRPr="008E0824">
              <w:rPr>
                <w:rFonts w:ascii="Times New Roman" w:hAnsi="Times New Roman"/>
                <w:sz w:val="16"/>
                <w:szCs w:val="16"/>
                <w:lang w:val="es-CO" w:eastAsia="es-CO"/>
              </w:rPr>
              <w:t xml:space="preserve"> </w:t>
            </w:r>
            <w:r w:rsidRPr="008E0824">
              <w:rPr>
                <w:rFonts w:ascii="Times New Roman" w:hAnsi="Times New Roman"/>
                <w:sz w:val="16"/>
                <w:szCs w:val="16"/>
                <w:vertAlign w:val="superscript"/>
                <w:lang w:val="es-CO" w:eastAsia="es-CO"/>
              </w:rPr>
              <w:t>2</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r w:rsidRPr="008E0824">
              <w:rPr>
                <w:rFonts w:ascii="Times New Roman" w:hAnsi="Times New Roman"/>
                <w:sz w:val="16"/>
                <w:szCs w:val="16"/>
                <w:lang w:val="es-CO" w:eastAsia="es-CO"/>
              </w:rPr>
              <w:t xml:space="preserve">Revisión (ex-ante </w:t>
            </w:r>
            <w:proofErr w:type="spellStart"/>
            <w:r w:rsidRPr="008E0824">
              <w:rPr>
                <w:rFonts w:ascii="Times New Roman" w:hAnsi="Times New Roman"/>
                <w:sz w:val="16"/>
                <w:szCs w:val="16"/>
                <w:lang w:val="es-CO" w:eastAsia="es-CO"/>
              </w:rPr>
              <w:t>or</w:t>
            </w:r>
            <w:proofErr w:type="spellEnd"/>
            <w:r w:rsidRPr="008E0824">
              <w:rPr>
                <w:rFonts w:ascii="Times New Roman" w:hAnsi="Times New Roman"/>
                <w:sz w:val="16"/>
                <w:szCs w:val="16"/>
                <w:lang w:val="es-CO" w:eastAsia="es-CO"/>
              </w:rPr>
              <w:t xml:space="preserve">           ex-post)</w:t>
            </w:r>
          </w:p>
        </w:tc>
        <w:tc>
          <w:tcPr>
            <w:tcW w:w="1239" w:type="dxa"/>
            <w:gridSpan w:val="2"/>
            <w:tcBorders>
              <w:top w:val="single" w:sz="4" w:space="0" w:color="auto"/>
              <w:left w:val="nil"/>
              <w:bottom w:val="single" w:sz="4" w:space="0" w:color="auto"/>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r w:rsidRPr="008E0824">
              <w:rPr>
                <w:rFonts w:ascii="Times New Roman" w:hAnsi="Times New Roman"/>
                <w:sz w:val="16"/>
                <w:szCs w:val="16"/>
                <w:lang w:val="es-CO" w:eastAsia="es-CO"/>
              </w:rPr>
              <w:t>Fuente de Financiamiento y porcentaje</w:t>
            </w:r>
          </w:p>
        </w:tc>
        <w:tc>
          <w:tcPr>
            <w:tcW w:w="6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Precali-ficación</w:t>
            </w:r>
            <w:proofErr w:type="spellEnd"/>
            <w:r w:rsidRPr="008E0824">
              <w:rPr>
                <w:rFonts w:ascii="Times New Roman" w:hAnsi="Times New Roman"/>
                <w:sz w:val="16"/>
                <w:szCs w:val="16"/>
                <w:lang w:val="es-CO" w:eastAsia="es-CO"/>
              </w:rPr>
              <w:t xml:space="preserve"> </w:t>
            </w:r>
            <w:r w:rsidRPr="008E0824">
              <w:rPr>
                <w:rFonts w:ascii="Times New Roman" w:hAnsi="Times New Roman"/>
                <w:sz w:val="16"/>
                <w:szCs w:val="16"/>
                <w:vertAlign w:val="superscript"/>
                <w:lang w:val="es-CO" w:eastAsia="es-CO"/>
              </w:rPr>
              <w:t>3</w:t>
            </w:r>
            <w:r w:rsidRPr="008E0824">
              <w:rPr>
                <w:rFonts w:ascii="Times New Roman" w:hAnsi="Times New Roman"/>
                <w:sz w:val="16"/>
                <w:szCs w:val="16"/>
                <w:lang w:val="es-CO" w:eastAsia="es-CO"/>
              </w:rPr>
              <w:t xml:space="preserve">   (Si/No)</w:t>
            </w:r>
          </w:p>
        </w:tc>
        <w:tc>
          <w:tcPr>
            <w:tcW w:w="1881" w:type="dxa"/>
            <w:gridSpan w:val="2"/>
            <w:tcBorders>
              <w:top w:val="single" w:sz="4" w:space="0" w:color="auto"/>
              <w:left w:val="nil"/>
              <w:bottom w:val="single" w:sz="4" w:space="0" w:color="auto"/>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r w:rsidRPr="008E0824">
              <w:rPr>
                <w:rFonts w:ascii="Times New Roman" w:hAnsi="Times New Roman"/>
                <w:sz w:val="16"/>
                <w:szCs w:val="16"/>
                <w:lang w:val="es-CO" w:eastAsia="es-CO"/>
              </w:rPr>
              <w:t>Fechas estimadas</w:t>
            </w:r>
          </w:p>
        </w:tc>
        <w:tc>
          <w:tcPr>
            <w:tcW w:w="8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r w:rsidRPr="008E0824">
              <w:rPr>
                <w:rFonts w:ascii="Times New Roman" w:hAnsi="Times New Roman"/>
                <w:sz w:val="16"/>
                <w:szCs w:val="16"/>
                <w:lang w:val="es-CO" w:eastAsia="es-CO"/>
              </w:rPr>
              <w:t xml:space="preserve">Status </w:t>
            </w:r>
            <w:r w:rsidRPr="008E0824">
              <w:rPr>
                <w:rFonts w:ascii="Times New Roman" w:hAnsi="Times New Roman"/>
                <w:sz w:val="16"/>
                <w:szCs w:val="16"/>
                <w:vertAlign w:val="superscript"/>
                <w:lang w:val="es-CO" w:eastAsia="es-CO"/>
              </w:rPr>
              <w:t>4</w:t>
            </w:r>
            <w:r w:rsidRPr="008E0824">
              <w:rPr>
                <w:rFonts w:ascii="Times New Roman" w:hAnsi="Times New Roman"/>
                <w:sz w:val="16"/>
                <w:szCs w:val="16"/>
                <w:lang w:val="es-CO" w:eastAsia="es-CO"/>
              </w:rPr>
              <w:t xml:space="preserve">   (</w:t>
            </w:r>
            <w:r w:rsidR="00CD2E25">
              <w:rPr>
                <w:rFonts w:ascii="Times New Roman" w:hAnsi="Times New Roman"/>
                <w:sz w:val="16"/>
                <w:szCs w:val="16"/>
                <w:lang w:val="es-CO" w:eastAsia="es-CO"/>
              </w:rPr>
              <w:t>En Proceso</w:t>
            </w:r>
            <w:r w:rsidRPr="008E0824">
              <w:rPr>
                <w:rFonts w:ascii="Times New Roman" w:hAnsi="Times New Roman"/>
                <w:sz w:val="16"/>
                <w:szCs w:val="16"/>
                <w:lang w:val="es-CO" w:eastAsia="es-CO"/>
              </w:rPr>
              <w:t>, en proceso, adjudicado, cancelado)</w:t>
            </w:r>
          </w:p>
        </w:tc>
        <w:tc>
          <w:tcPr>
            <w:tcW w:w="1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r w:rsidRPr="008E0824">
              <w:rPr>
                <w:rFonts w:ascii="Times New Roman" w:hAnsi="Times New Roman"/>
                <w:sz w:val="16"/>
                <w:szCs w:val="16"/>
                <w:lang w:val="es-CO" w:eastAsia="es-CO"/>
              </w:rPr>
              <w:t>Comentarios</w:t>
            </w:r>
          </w:p>
          <w:p w:rsidR="005854CE" w:rsidRPr="008E0824" w:rsidRDefault="005854CE" w:rsidP="008F6A51">
            <w:pPr>
              <w:jc w:val="center"/>
              <w:rPr>
                <w:rFonts w:ascii="Times New Roman" w:hAnsi="Times New Roman"/>
                <w:sz w:val="16"/>
                <w:szCs w:val="16"/>
                <w:lang w:val="es-CO" w:eastAsia="es-CO"/>
              </w:rPr>
            </w:pPr>
            <w:r w:rsidRPr="008E0824">
              <w:rPr>
                <w:rFonts w:ascii="Times New Roman" w:hAnsi="Times New Roman"/>
                <w:sz w:val="16"/>
                <w:szCs w:val="16"/>
                <w:lang w:val="es-CO" w:eastAsia="es-CO"/>
              </w:rPr>
              <w:t>(</w:t>
            </w:r>
            <w:r w:rsidR="008F6A51" w:rsidRPr="008E0824">
              <w:rPr>
                <w:rFonts w:ascii="Times New Roman" w:hAnsi="Times New Roman"/>
                <w:sz w:val="16"/>
                <w:szCs w:val="16"/>
                <w:lang w:val="es-CO" w:eastAsia="es-CO"/>
              </w:rPr>
              <w:t xml:space="preserve">MEER, </w:t>
            </w:r>
            <w:r w:rsidRPr="008E0824">
              <w:rPr>
                <w:rFonts w:ascii="Times New Roman" w:hAnsi="Times New Roman"/>
                <w:sz w:val="16"/>
                <w:szCs w:val="16"/>
                <w:lang w:val="es-CO" w:eastAsia="es-CO"/>
              </w:rPr>
              <w:t>Empresa eléctrica o Distribuidora)</w:t>
            </w:r>
          </w:p>
        </w:tc>
      </w:tr>
      <w:tr w:rsidR="002F321E" w:rsidRPr="008E0824" w:rsidTr="00763DD2">
        <w:trPr>
          <w:trHeight w:val="702"/>
        </w:trPr>
        <w:tc>
          <w:tcPr>
            <w:tcW w:w="551" w:type="dxa"/>
            <w:vMerge/>
            <w:tcBorders>
              <w:top w:val="single" w:sz="4" w:space="0" w:color="auto"/>
              <w:left w:val="single" w:sz="4" w:space="0" w:color="auto"/>
              <w:bottom w:val="nil"/>
              <w:right w:val="single" w:sz="4" w:space="0" w:color="auto"/>
            </w:tcBorders>
            <w:vAlign w:val="center"/>
            <w:hideMark/>
          </w:tcPr>
          <w:p w:rsidR="002F321E" w:rsidRPr="008E0824" w:rsidRDefault="002F321E" w:rsidP="00271648">
            <w:pPr>
              <w:rPr>
                <w:rFonts w:ascii="Times New Roman" w:hAnsi="Times New Roman"/>
                <w:sz w:val="16"/>
                <w:szCs w:val="16"/>
                <w:lang w:val="es-CO" w:eastAsia="es-CO"/>
              </w:rPr>
            </w:pPr>
          </w:p>
        </w:tc>
        <w:tc>
          <w:tcPr>
            <w:tcW w:w="3420" w:type="dxa"/>
            <w:vMerge/>
            <w:tcBorders>
              <w:top w:val="single" w:sz="4" w:space="0" w:color="auto"/>
              <w:left w:val="single" w:sz="4" w:space="0" w:color="auto"/>
              <w:bottom w:val="nil"/>
              <w:right w:val="single" w:sz="4" w:space="0" w:color="auto"/>
            </w:tcBorders>
            <w:vAlign w:val="center"/>
            <w:hideMark/>
          </w:tcPr>
          <w:p w:rsidR="002F321E" w:rsidRPr="008E0824" w:rsidRDefault="002F321E" w:rsidP="00271648">
            <w:pPr>
              <w:rPr>
                <w:rFonts w:ascii="Times New Roman" w:hAnsi="Times New Roman"/>
                <w:sz w:val="16"/>
                <w:szCs w:val="16"/>
                <w:lang w:val="es-CO" w:eastAsia="es-CO"/>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2F321E" w:rsidRPr="008E0824" w:rsidRDefault="002F321E" w:rsidP="00271648">
            <w:pPr>
              <w:rPr>
                <w:rFonts w:ascii="Times New Roman" w:hAnsi="Times New Roman"/>
                <w:sz w:val="16"/>
                <w:szCs w:val="16"/>
                <w:lang w:val="es-CO" w:eastAsia="es-CO"/>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rsidR="002F321E" w:rsidRPr="008E0824" w:rsidRDefault="002F321E" w:rsidP="00271648">
            <w:pPr>
              <w:rPr>
                <w:rFonts w:ascii="Times New Roman" w:hAnsi="Times New Roman"/>
                <w:sz w:val="16"/>
                <w:szCs w:val="16"/>
                <w:lang w:val="es-CO" w:eastAsia="es-C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F321E" w:rsidRPr="008E0824" w:rsidRDefault="002F321E" w:rsidP="00271648">
            <w:pPr>
              <w:rPr>
                <w:rFonts w:ascii="Times New Roman" w:hAnsi="Times New Roman"/>
                <w:sz w:val="16"/>
                <w:szCs w:val="16"/>
                <w:lang w:val="es-CO" w:eastAsia="es-CO"/>
              </w:rPr>
            </w:pPr>
          </w:p>
        </w:tc>
        <w:tc>
          <w:tcPr>
            <w:tcW w:w="660" w:type="dxa"/>
            <w:tcBorders>
              <w:top w:val="nil"/>
              <w:left w:val="nil"/>
              <w:bottom w:val="nil"/>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r w:rsidRPr="008E0824">
              <w:rPr>
                <w:rFonts w:ascii="Times New Roman" w:hAnsi="Times New Roman"/>
                <w:sz w:val="16"/>
                <w:szCs w:val="16"/>
                <w:lang w:val="es-CO" w:eastAsia="es-CO"/>
              </w:rPr>
              <w:t>BID %</w:t>
            </w:r>
          </w:p>
        </w:tc>
        <w:tc>
          <w:tcPr>
            <w:tcW w:w="579" w:type="dxa"/>
            <w:tcBorders>
              <w:top w:val="nil"/>
              <w:left w:val="nil"/>
              <w:bottom w:val="nil"/>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r w:rsidRPr="008E0824">
              <w:rPr>
                <w:rFonts w:ascii="Times New Roman" w:hAnsi="Times New Roman"/>
                <w:sz w:val="16"/>
                <w:szCs w:val="16"/>
                <w:lang w:val="es-CO" w:eastAsia="es-CO"/>
              </w:rPr>
              <w:t>Local / Otro %</w:t>
            </w:r>
          </w:p>
        </w:tc>
        <w:tc>
          <w:tcPr>
            <w:tcW w:w="656" w:type="dxa"/>
            <w:vMerge/>
            <w:tcBorders>
              <w:top w:val="single" w:sz="4" w:space="0" w:color="auto"/>
              <w:left w:val="single" w:sz="4" w:space="0" w:color="auto"/>
              <w:bottom w:val="single" w:sz="4" w:space="0" w:color="auto"/>
              <w:right w:val="single" w:sz="4" w:space="0" w:color="auto"/>
            </w:tcBorders>
            <w:vAlign w:val="center"/>
            <w:hideMark/>
          </w:tcPr>
          <w:p w:rsidR="002F321E" w:rsidRPr="008E0824" w:rsidRDefault="002F321E" w:rsidP="00271648">
            <w:pPr>
              <w:rPr>
                <w:rFonts w:ascii="Times New Roman" w:hAnsi="Times New Roman"/>
                <w:sz w:val="16"/>
                <w:szCs w:val="16"/>
                <w:lang w:val="es-CO" w:eastAsia="es-CO"/>
              </w:rPr>
            </w:pPr>
          </w:p>
        </w:tc>
        <w:tc>
          <w:tcPr>
            <w:tcW w:w="923" w:type="dxa"/>
            <w:tcBorders>
              <w:top w:val="nil"/>
              <w:left w:val="nil"/>
              <w:bottom w:val="nil"/>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r w:rsidRPr="008E0824">
              <w:rPr>
                <w:rFonts w:ascii="Times New Roman" w:hAnsi="Times New Roman"/>
                <w:sz w:val="16"/>
                <w:szCs w:val="16"/>
                <w:lang w:val="es-CO" w:eastAsia="es-CO"/>
              </w:rPr>
              <w:t>Publicación de Anuncio Específico de Adquisición</w:t>
            </w:r>
          </w:p>
        </w:tc>
        <w:tc>
          <w:tcPr>
            <w:tcW w:w="958" w:type="dxa"/>
            <w:tcBorders>
              <w:top w:val="nil"/>
              <w:left w:val="nil"/>
              <w:bottom w:val="nil"/>
              <w:right w:val="single" w:sz="4" w:space="0" w:color="auto"/>
            </w:tcBorders>
            <w:shd w:val="clear" w:color="auto" w:fill="auto"/>
            <w:vAlign w:val="center"/>
            <w:hideMark/>
          </w:tcPr>
          <w:p w:rsidR="002F321E" w:rsidRPr="008E0824" w:rsidRDefault="002F321E" w:rsidP="00271648">
            <w:pPr>
              <w:jc w:val="center"/>
              <w:rPr>
                <w:rFonts w:ascii="Times New Roman" w:hAnsi="Times New Roman"/>
                <w:sz w:val="16"/>
                <w:szCs w:val="16"/>
                <w:lang w:val="es-CO" w:eastAsia="es-CO"/>
              </w:rPr>
            </w:pPr>
            <w:r w:rsidRPr="008E0824">
              <w:rPr>
                <w:rFonts w:ascii="Times New Roman" w:hAnsi="Times New Roman"/>
                <w:sz w:val="16"/>
                <w:szCs w:val="16"/>
                <w:lang w:val="es-CO" w:eastAsia="es-CO"/>
              </w:rPr>
              <w:t>Terminación del Contrato</w:t>
            </w:r>
          </w:p>
        </w:tc>
        <w:tc>
          <w:tcPr>
            <w:tcW w:w="882" w:type="dxa"/>
            <w:vMerge/>
            <w:tcBorders>
              <w:top w:val="single" w:sz="4" w:space="0" w:color="auto"/>
              <w:left w:val="single" w:sz="4" w:space="0" w:color="auto"/>
              <w:bottom w:val="single" w:sz="4" w:space="0" w:color="auto"/>
              <w:right w:val="single" w:sz="4" w:space="0" w:color="auto"/>
            </w:tcBorders>
            <w:vAlign w:val="center"/>
            <w:hideMark/>
          </w:tcPr>
          <w:p w:rsidR="002F321E" w:rsidRPr="008E0824" w:rsidRDefault="002F321E" w:rsidP="00271648">
            <w:pPr>
              <w:rPr>
                <w:rFonts w:ascii="Times New Roman" w:hAnsi="Times New Roman"/>
                <w:sz w:val="16"/>
                <w:szCs w:val="16"/>
                <w:lang w:val="es-CO" w:eastAsia="es-CO"/>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2F321E" w:rsidRPr="008E0824" w:rsidRDefault="002F321E" w:rsidP="00271648">
            <w:pPr>
              <w:rPr>
                <w:rFonts w:ascii="Times New Roman" w:hAnsi="Times New Roman"/>
                <w:sz w:val="16"/>
                <w:szCs w:val="16"/>
                <w:lang w:val="es-CO" w:eastAsia="es-CO"/>
              </w:rPr>
            </w:pPr>
          </w:p>
        </w:tc>
      </w:tr>
      <w:tr w:rsidR="002F321E"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21E" w:rsidRPr="008E0824" w:rsidRDefault="002F321E" w:rsidP="002C4EB4">
            <w:pPr>
              <w:jc w:val="center"/>
              <w:rPr>
                <w:rFonts w:ascii="Times New Roman" w:hAnsi="Times New Roman"/>
                <w:b/>
                <w:bCs/>
                <w:sz w:val="16"/>
                <w:szCs w:val="16"/>
                <w:lang w:val="es-CO" w:eastAsia="es-CO"/>
              </w:rPr>
            </w:pPr>
            <w:r w:rsidRPr="008E0824">
              <w:rPr>
                <w:rFonts w:ascii="Times New Roman" w:hAnsi="Times New Roman"/>
                <w:b/>
                <w:bCs/>
                <w:sz w:val="16"/>
                <w:szCs w:val="16"/>
                <w:lang w:val="es-CO" w:eastAsia="es-CO"/>
              </w:rPr>
              <w:t>1</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2F321E" w:rsidRPr="008E0824" w:rsidRDefault="002F321E" w:rsidP="002C4EB4">
            <w:pPr>
              <w:jc w:val="center"/>
              <w:rPr>
                <w:rFonts w:ascii="Times New Roman" w:hAnsi="Times New Roman"/>
                <w:b/>
                <w:bCs/>
                <w:sz w:val="16"/>
                <w:szCs w:val="16"/>
                <w:lang w:val="es-CO" w:eastAsia="es-CO"/>
              </w:rPr>
            </w:pPr>
            <w:r w:rsidRPr="008E0824">
              <w:rPr>
                <w:rFonts w:ascii="Times New Roman" w:hAnsi="Times New Roman"/>
                <w:b/>
                <w:bCs/>
                <w:sz w:val="16"/>
                <w:szCs w:val="16"/>
                <w:lang w:val="es-CO" w:eastAsia="es-CO"/>
              </w:rPr>
              <w:t>BIENES</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2F321E" w:rsidRPr="008E0824" w:rsidRDefault="002F321E" w:rsidP="00271648">
            <w:pPr>
              <w:rPr>
                <w:rFonts w:ascii="Times New Roman" w:hAnsi="Times New Roman"/>
                <w:sz w:val="16"/>
                <w:szCs w:val="16"/>
                <w:lang w:val="es-CO" w:eastAsia="es-CO"/>
              </w:rPr>
            </w:pPr>
            <w:r w:rsidRPr="008E0824">
              <w:rPr>
                <w:rFonts w:ascii="Times New Roman" w:hAnsi="Times New Roman"/>
                <w:sz w:val="16"/>
                <w:szCs w:val="16"/>
                <w:lang w:val="es-CO" w:eastAsia="es-CO"/>
              </w:rPr>
              <w:t> </w:t>
            </w:r>
          </w:p>
        </w:tc>
        <w:tc>
          <w:tcPr>
            <w:tcW w:w="967" w:type="dxa"/>
            <w:tcBorders>
              <w:top w:val="single" w:sz="4" w:space="0" w:color="auto"/>
              <w:left w:val="nil"/>
              <w:bottom w:val="single" w:sz="4" w:space="0" w:color="auto"/>
              <w:right w:val="single" w:sz="4" w:space="0" w:color="auto"/>
            </w:tcBorders>
            <w:shd w:val="clear" w:color="auto" w:fill="auto"/>
            <w:noWrap/>
            <w:vAlign w:val="bottom"/>
            <w:hideMark/>
          </w:tcPr>
          <w:p w:rsidR="002F321E" w:rsidRPr="008E0824" w:rsidRDefault="002F321E" w:rsidP="00271648">
            <w:pPr>
              <w:rPr>
                <w:rFonts w:ascii="Times New Roman" w:hAnsi="Times New Roman"/>
                <w:sz w:val="16"/>
                <w:szCs w:val="16"/>
                <w:lang w:val="es-CO" w:eastAsia="es-CO"/>
              </w:rPr>
            </w:pPr>
            <w:r w:rsidRPr="008E0824">
              <w:rPr>
                <w:rFonts w:ascii="Times New Roman" w:hAnsi="Times New Roman"/>
                <w:sz w:val="16"/>
                <w:szCs w:val="16"/>
                <w:lang w:val="es-CO" w:eastAsia="es-CO"/>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2F321E" w:rsidRPr="008E0824" w:rsidRDefault="002F321E" w:rsidP="00271648">
            <w:pPr>
              <w:rPr>
                <w:rFonts w:ascii="Times New Roman" w:hAnsi="Times New Roman"/>
                <w:sz w:val="16"/>
                <w:szCs w:val="16"/>
                <w:lang w:val="es-CO" w:eastAsia="es-CO"/>
              </w:rPr>
            </w:pPr>
            <w:r w:rsidRPr="008E0824">
              <w:rPr>
                <w:rFonts w:ascii="Times New Roman" w:hAnsi="Times New Roman"/>
                <w:sz w:val="16"/>
                <w:szCs w:val="16"/>
                <w:lang w:val="es-CO" w:eastAsia="es-CO"/>
              </w:rPr>
              <w:t> </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rsidR="002F321E" w:rsidRPr="008E0824" w:rsidRDefault="002F321E" w:rsidP="00271648">
            <w:pPr>
              <w:rPr>
                <w:rFonts w:ascii="Times New Roman" w:hAnsi="Times New Roman"/>
                <w:sz w:val="16"/>
                <w:szCs w:val="16"/>
                <w:lang w:val="es-CO" w:eastAsia="es-CO"/>
              </w:rPr>
            </w:pPr>
            <w:r w:rsidRPr="008E0824">
              <w:rPr>
                <w:rFonts w:ascii="Times New Roman" w:hAnsi="Times New Roman"/>
                <w:sz w:val="16"/>
                <w:szCs w:val="16"/>
                <w:lang w:val="es-CO" w:eastAsia="es-CO"/>
              </w:rPr>
              <w:t> </w:t>
            </w:r>
          </w:p>
        </w:tc>
        <w:tc>
          <w:tcPr>
            <w:tcW w:w="579" w:type="dxa"/>
            <w:tcBorders>
              <w:top w:val="single" w:sz="4" w:space="0" w:color="auto"/>
              <w:left w:val="nil"/>
              <w:bottom w:val="single" w:sz="4" w:space="0" w:color="auto"/>
              <w:right w:val="single" w:sz="4" w:space="0" w:color="auto"/>
            </w:tcBorders>
            <w:shd w:val="clear" w:color="auto" w:fill="auto"/>
            <w:noWrap/>
            <w:vAlign w:val="bottom"/>
            <w:hideMark/>
          </w:tcPr>
          <w:p w:rsidR="002F321E" w:rsidRPr="008E0824" w:rsidRDefault="002F321E" w:rsidP="00271648">
            <w:pPr>
              <w:rPr>
                <w:rFonts w:ascii="Times New Roman" w:hAnsi="Times New Roman"/>
                <w:sz w:val="16"/>
                <w:szCs w:val="16"/>
                <w:lang w:val="es-CO" w:eastAsia="es-CO"/>
              </w:rPr>
            </w:pPr>
            <w:r w:rsidRPr="008E0824">
              <w:rPr>
                <w:rFonts w:ascii="Times New Roman" w:hAnsi="Times New Roman"/>
                <w:sz w:val="16"/>
                <w:szCs w:val="16"/>
                <w:lang w:val="es-CO" w:eastAsia="es-CO"/>
              </w:rPr>
              <w:t> </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2F321E" w:rsidRPr="008E0824" w:rsidRDefault="002F321E" w:rsidP="00271648">
            <w:pPr>
              <w:rPr>
                <w:rFonts w:ascii="Times New Roman" w:hAnsi="Times New Roman"/>
                <w:sz w:val="16"/>
                <w:szCs w:val="16"/>
                <w:lang w:val="es-CO" w:eastAsia="es-CO"/>
              </w:rPr>
            </w:pPr>
            <w:r w:rsidRPr="008E0824">
              <w:rPr>
                <w:rFonts w:ascii="Times New Roman" w:hAnsi="Times New Roman"/>
                <w:sz w:val="16"/>
                <w:szCs w:val="16"/>
                <w:lang w:val="es-CO" w:eastAsia="es-CO"/>
              </w:rPr>
              <w:t> </w:t>
            </w:r>
          </w:p>
        </w:tc>
        <w:tc>
          <w:tcPr>
            <w:tcW w:w="923" w:type="dxa"/>
            <w:tcBorders>
              <w:top w:val="single" w:sz="4" w:space="0" w:color="auto"/>
              <w:left w:val="nil"/>
              <w:bottom w:val="single" w:sz="4" w:space="0" w:color="auto"/>
              <w:right w:val="single" w:sz="4" w:space="0" w:color="auto"/>
            </w:tcBorders>
            <w:shd w:val="clear" w:color="auto" w:fill="auto"/>
            <w:noWrap/>
            <w:vAlign w:val="bottom"/>
            <w:hideMark/>
          </w:tcPr>
          <w:p w:rsidR="002F321E" w:rsidRPr="008E0824" w:rsidRDefault="002F321E" w:rsidP="00271648">
            <w:pPr>
              <w:rPr>
                <w:rFonts w:ascii="Times New Roman" w:hAnsi="Times New Roman"/>
                <w:sz w:val="16"/>
                <w:szCs w:val="16"/>
                <w:lang w:val="es-CO" w:eastAsia="es-CO"/>
              </w:rPr>
            </w:pPr>
            <w:r w:rsidRPr="008E0824">
              <w:rPr>
                <w:rFonts w:ascii="Times New Roman" w:hAnsi="Times New Roman"/>
                <w:sz w:val="16"/>
                <w:szCs w:val="16"/>
                <w:lang w:val="es-CO" w:eastAsia="es-CO"/>
              </w:rPr>
              <w:t> </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2F321E" w:rsidRPr="008E0824" w:rsidRDefault="002F321E" w:rsidP="00271648">
            <w:pPr>
              <w:rPr>
                <w:rFonts w:ascii="Times New Roman" w:hAnsi="Times New Roman"/>
                <w:sz w:val="16"/>
                <w:szCs w:val="16"/>
                <w:lang w:val="es-CO" w:eastAsia="es-CO"/>
              </w:rPr>
            </w:pPr>
            <w:r w:rsidRPr="008E0824">
              <w:rPr>
                <w:rFonts w:ascii="Times New Roman" w:hAnsi="Times New Roman"/>
                <w:sz w:val="16"/>
                <w:szCs w:val="16"/>
                <w:lang w:val="es-CO" w:eastAsia="es-CO"/>
              </w:rPr>
              <w:t> </w:t>
            </w:r>
          </w:p>
        </w:tc>
        <w:tc>
          <w:tcPr>
            <w:tcW w:w="882" w:type="dxa"/>
            <w:tcBorders>
              <w:top w:val="single" w:sz="4" w:space="0" w:color="auto"/>
              <w:left w:val="nil"/>
              <w:bottom w:val="single" w:sz="4" w:space="0" w:color="auto"/>
              <w:right w:val="single" w:sz="4" w:space="0" w:color="auto"/>
            </w:tcBorders>
            <w:shd w:val="clear" w:color="auto" w:fill="auto"/>
            <w:noWrap/>
            <w:vAlign w:val="bottom"/>
            <w:hideMark/>
          </w:tcPr>
          <w:p w:rsidR="002F321E" w:rsidRPr="008E0824" w:rsidRDefault="002F321E" w:rsidP="00271648">
            <w:pPr>
              <w:rPr>
                <w:rFonts w:ascii="Times New Roman" w:hAnsi="Times New Roman"/>
                <w:sz w:val="16"/>
                <w:szCs w:val="16"/>
                <w:lang w:val="es-CO" w:eastAsia="es-CO"/>
              </w:rPr>
            </w:pPr>
            <w:r w:rsidRPr="008E0824">
              <w:rPr>
                <w:rFonts w:ascii="Times New Roman" w:hAnsi="Times New Roman"/>
                <w:sz w:val="16"/>
                <w:szCs w:val="16"/>
                <w:lang w:val="es-CO" w:eastAsia="es-CO"/>
              </w:rPr>
              <w:t> </w:t>
            </w:r>
          </w:p>
        </w:tc>
        <w:tc>
          <w:tcPr>
            <w:tcW w:w="1474" w:type="dxa"/>
            <w:tcBorders>
              <w:top w:val="single" w:sz="4" w:space="0" w:color="auto"/>
              <w:left w:val="nil"/>
              <w:bottom w:val="single" w:sz="4" w:space="0" w:color="auto"/>
              <w:right w:val="single" w:sz="4" w:space="0" w:color="auto"/>
            </w:tcBorders>
            <w:shd w:val="clear" w:color="auto" w:fill="auto"/>
            <w:noWrap/>
            <w:vAlign w:val="bottom"/>
            <w:hideMark/>
          </w:tcPr>
          <w:p w:rsidR="002F321E" w:rsidRPr="008E0824" w:rsidRDefault="002F321E" w:rsidP="00271648">
            <w:pPr>
              <w:rPr>
                <w:rFonts w:ascii="Times New Roman" w:hAnsi="Times New Roman"/>
                <w:sz w:val="16"/>
                <w:szCs w:val="16"/>
                <w:lang w:val="es-CO" w:eastAsia="es-CO"/>
              </w:rPr>
            </w:pPr>
            <w:r w:rsidRPr="008E0824">
              <w:rPr>
                <w:rFonts w:ascii="Times New Roman" w:hAnsi="Times New Roman"/>
                <w:sz w:val="16"/>
                <w:szCs w:val="16"/>
                <w:lang w:val="es-CO" w:eastAsia="es-CO"/>
              </w:rPr>
              <w:t> </w:t>
            </w:r>
          </w:p>
        </w:tc>
      </w:tr>
      <w:tr w:rsidR="002C4EB4" w:rsidRPr="008E0824" w:rsidTr="00763DD2">
        <w:trPr>
          <w:trHeight w:val="450"/>
        </w:trPr>
        <w:tc>
          <w:tcPr>
            <w:tcW w:w="551" w:type="dxa"/>
            <w:tcBorders>
              <w:top w:val="nil"/>
              <w:left w:val="single" w:sz="4" w:space="0" w:color="auto"/>
              <w:bottom w:val="single" w:sz="4" w:space="0" w:color="auto"/>
              <w:right w:val="nil"/>
            </w:tcBorders>
            <w:shd w:val="clear" w:color="auto" w:fill="auto"/>
            <w:noWrap/>
            <w:vAlign w:val="center"/>
            <w:hideMark/>
          </w:tcPr>
          <w:p w:rsidR="002C4EB4" w:rsidRPr="008E0824" w:rsidRDefault="002C4EB4"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1.01</w:t>
            </w:r>
          </w:p>
        </w:tc>
        <w:tc>
          <w:tcPr>
            <w:tcW w:w="3420" w:type="dxa"/>
            <w:tcBorders>
              <w:top w:val="nil"/>
              <w:left w:val="single" w:sz="4" w:space="0" w:color="auto"/>
              <w:bottom w:val="single" w:sz="4" w:space="0" w:color="auto"/>
              <w:right w:val="single" w:sz="4" w:space="0" w:color="auto"/>
            </w:tcBorders>
            <w:shd w:val="clear" w:color="000000" w:fill="FFFFFF"/>
            <w:vAlign w:val="center"/>
            <w:hideMark/>
          </w:tcPr>
          <w:p w:rsidR="002C4EB4" w:rsidRPr="008E0824" w:rsidRDefault="00E124DB" w:rsidP="002C4EB4">
            <w:pPr>
              <w:rPr>
                <w:rFonts w:ascii="Times New Roman" w:hAnsi="Times New Roman"/>
                <w:sz w:val="16"/>
                <w:szCs w:val="16"/>
                <w:lang w:val="es-ES"/>
              </w:rPr>
            </w:pPr>
            <w:r w:rsidRPr="008E0824">
              <w:rPr>
                <w:rFonts w:ascii="Times New Roman" w:hAnsi="Times New Roman"/>
                <w:sz w:val="16"/>
                <w:szCs w:val="16"/>
                <w:lang w:val="es-ES"/>
              </w:rPr>
              <w:t>BID-RSND-CNELESM-DI-BI-001 DOTACIÓN DE TRANSFORMADORES PARA ATENCIÓN DE DEMANDA DE CLIENTES POR CRECIMIENTO VEGETATIVO</w:t>
            </w:r>
          </w:p>
        </w:tc>
        <w:tc>
          <w:tcPr>
            <w:tcW w:w="980" w:type="dxa"/>
            <w:tcBorders>
              <w:top w:val="nil"/>
              <w:left w:val="nil"/>
              <w:bottom w:val="single" w:sz="4" w:space="0" w:color="auto"/>
              <w:right w:val="single" w:sz="4" w:space="0" w:color="auto"/>
            </w:tcBorders>
            <w:shd w:val="clear" w:color="000000" w:fill="FFFFFF"/>
            <w:vAlign w:val="center"/>
            <w:hideMark/>
          </w:tcPr>
          <w:p w:rsidR="002C4EB4" w:rsidRPr="008E0824" w:rsidRDefault="002C4EB4" w:rsidP="00AF3991">
            <w:pPr>
              <w:jc w:val="right"/>
              <w:rPr>
                <w:rFonts w:ascii="Times New Roman" w:hAnsi="Times New Roman"/>
                <w:sz w:val="16"/>
                <w:szCs w:val="16"/>
              </w:rPr>
            </w:pPr>
            <w:r w:rsidRPr="008E0824">
              <w:rPr>
                <w:rFonts w:ascii="Times New Roman" w:hAnsi="Times New Roman"/>
                <w:sz w:val="16"/>
                <w:szCs w:val="16"/>
              </w:rPr>
              <w:t>193</w:t>
            </w:r>
          </w:p>
        </w:tc>
        <w:tc>
          <w:tcPr>
            <w:tcW w:w="967" w:type="dxa"/>
            <w:tcBorders>
              <w:top w:val="nil"/>
              <w:left w:val="nil"/>
              <w:bottom w:val="single" w:sz="4" w:space="0" w:color="auto"/>
              <w:right w:val="single" w:sz="4" w:space="0" w:color="auto"/>
            </w:tcBorders>
            <w:shd w:val="clear" w:color="000000" w:fill="FFFFFF"/>
            <w:vAlign w:val="center"/>
            <w:hideMark/>
          </w:tcPr>
          <w:p w:rsidR="002C4EB4" w:rsidRPr="008E0824" w:rsidRDefault="002C4EB4"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vAlign w:val="center"/>
            <w:hideMark/>
          </w:tcPr>
          <w:p w:rsidR="002C4EB4" w:rsidRPr="008E0824" w:rsidRDefault="00E124DB" w:rsidP="00AF3991">
            <w:pPr>
              <w:jc w:val="center"/>
              <w:rPr>
                <w:rFonts w:ascii="Times New Roman" w:hAnsi="Times New Roman"/>
                <w:sz w:val="16"/>
                <w:szCs w:val="16"/>
                <w:lang w:val="es-ES_tradnl" w:eastAsia="es-CO"/>
              </w:rPr>
            </w:pPr>
            <w:proofErr w:type="spellStart"/>
            <w:r w:rsidRPr="008E0824">
              <w:rPr>
                <w:rFonts w:ascii="Times New Roman" w:hAnsi="Times New Roman"/>
                <w:sz w:val="16"/>
                <w:szCs w:val="16"/>
                <w:lang w:val="es-ES_tradnl"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hideMark/>
          </w:tcPr>
          <w:p w:rsidR="002C4EB4" w:rsidRPr="008E0824" w:rsidRDefault="002C4EB4"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hideMark/>
          </w:tcPr>
          <w:p w:rsidR="002C4EB4" w:rsidRPr="008E0824" w:rsidRDefault="002C4EB4"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vAlign w:val="center"/>
            <w:hideMark/>
          </w:tcPr>
          <w:p w:rsidR="002C4EB4" w:rsidRPr="008E0824" w:rsidRDefault="002C4EB4"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hideMark/>
          </w:tcPr>
          <w:p w:rsidR="002C4EB4" w:rsidRPr="008E0824" w:rsidRDefault="002C4EB4" w:rsidP="00AF3991">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hideMark/>
          </w:tcPr>
          <w:p w:rsidR="002C4EB4" w:rsidRPr="008E0824" w:rsidRDefault="002C4EB4" w:rsidP="00AF3991">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hideMark/>
          </w:tcPr>
          <w:p w:rsidR="002C4EB4" w:rsidRPr="008E0824" w:rsidRDefault="00CD2E25" w:rsidP="00AF3991">
            <w:pPr>
              <w:jc w:val="center"/>
              <w:rPr>
                <w:rFonts w:ascii="Times New Roman" w:hAnsi="Times New Roman"/>
                <w:sz w:val="16"/>
                <w:szCs w:val="16"/>
                <w:lang w:val="es-ES_tradnl"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hideMark/>
          </w:tcPr>
          <w:p w:rsidR="002C4EB4" w:rsidRPr="008E0824" w:rsidRDefault="002C4EB4" w:rsidP="00AF3991">
            <w:pPr>
              <w:jc w:val="center"/>
              <w:rPr>
                <w:rFonts w:ascii="Times New Roman" w:hAnsi="Times New Roman"/>
                <w:sz w:val="16"/>
                <w:szCs w:val="16"/>
              </w:rPr>
            </w:pPr>
            <w:r w:rsidRPr="008E0824">
              <w:rPr>
                <w:rFonts w:ascii="Times New Roman" w:hAnsi="Times New Roman"/>
                <w:sz w:val="16"/>
                <w:szCs w:val="16"/>
              </w:rPr>
              <w:t>CNELESM</w:t>
            </w:r>
          </w:p>
        </w:tc>
      </w:tr>
      <w:tr w:rsidR="00E124DB" w:rsidRPr="008E0824" w:rsidTr="00763DD2">
        <w:trPr>
          <w:trHeight w:val="450"/>
        </w:trPr>
        <w:tc>
          <w:tcPr>
            <w:tcW w:w="551" w:type="dxa"/>
            <w:tcBorders>
              <w:top w:val="nil"/>
              <w:left w:val="single" w:sz="4" w:space="0" w:color="auto"/>
              <w:bottom w:val="single" w:sz="4" w:space="0" w:color="auto"/>
              <w:right w:val="nil"/>
            </w:tcBorders>
            <w:shd w:val="clear" w:color="auto" w:fill="auto"/>
            <w:noWrap/>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1.02</w:t>
            </w:r>
          </w:p>
        </w:tc>
        <w:tc>
          <w:tcPr>
            <w:tcW w:w="3420" w:type="dxa"/>
            <w:tcBorders>
              <w:top w:val="nil"/>
              <w:left w:val="single" w:sz="4" w:space="0" w:color="auto"/>
              <w:bottom w:val="single" w:sz="4" w:space="0" w:color="auto"/>
              <w:right w:val="single" w:sz="4" w:space="0" w:color="auto"/>
            </w:tcBorders>
            <w:shd w:val="clear" w:color="000000" w:fill="FFFFFF"/>
            <w:vAlign w:val="center"/>
          </w:tcPr>
          <w:p w:rsidR="00E124DB" w:rsidRPr="008E0824" w:rsidRDefault="00E124DB" w:rsidP="00E124DB">
            <w:pPr>
              <w:rPr>
                <w:rFonts w:ascii="Times New Roman" w:hAnsi="Times New Roman"/>
                <w:sz w:val="16"/>
                <w:szCs w:val="16"/>
                <w:lang w:val="es-ES"/>
              </w:rPr>
            </w:pPr>
            <w:r w:rsidRPr="008E0824">
              <w:rPr>
                <w:rFonts w:ascii="Times New Roman" w:hAnsi="Times New Roman"/>
                <w:bCs/>
                <w:color w:val="000000"/>
                <w:sz w:val="16"/>
                <w:szCs w:val="16"/>
                <w:lang w:val="es-ES"/>
              </w:rPr>
              <w:t xml:space="preserve">EQUIPOS DE MEDICIÓN, </w:t>
            </w:r>
          </w:p>
        </w:tc>
        <w:tc>
          <w:tcPr>
            <w:tcW w:w="980" w:type="dxa"/>
            <w:tcBorders>
              <w:top w:val="nil"/>
              <w:left w:val="nil"/>
              <w:bottom w:val="single" w:sz="4" w:space="0" w:color="auto"/>
              <w:right w:val="single" w:sz="4" w:space="0" w:color="auto"/>
            </w:tcBorders>
            <w:shd w:val="clear" w:color="000000" w:fill="FFFFFF"/>
            <w:vAlign w:val="center"/>
          </w:tcPr>
          <w:p w:rsidR="00E124DB" w:rsidRPr="008E0824" w:rsidRDefault="00E124DB" w:rsidP="00AF3991">
            <w:pPr>
              <w:jc w:val="right"/>
              <w:rPr>
                <w:rFonts w:ascii="Times New Roman" w:hAnsi="Times New Roman"/>
                <w:sz w:val="16"/>
                <w:szCs w:val="16"/>
                <w:lang w:val="es-ES"/>
              </w:rPr>
            </w:pPr>
            <w:r w:rsidRPr="008E0824">
              <w:rPr>
                <w:rFonts w:ascii="Times New Roman" w:hAnsi="Times New Roman"/>
                <w:sz w:val="16"/>
                <w:szCs w:val="16"/>
                <w:lang w:val="es-ES"/>
              </w:rPr>
              <w:t>900</w:t>
            </w:r>
          </w:p>
        </w:tc>
        <w:tc>
          <w:tcPr>
            <w:tcW w:w="967" w:type="dxa"/>
            <w:tcBorders>
              <w:top w:val="nil"/>
              <w:left w:val="nil"/>
              <w:bottom w:val="single" w:sz="4" w:space="0" w:color="auto"/>
              <w:right w:val="single" w:sz="4" w:space="0" w:color="auto"/>
            </w:tcBorders>
            <w:shd w:val="clear" w:color="000000" w:fill="FFFFFF"/>
            <w:vAlign w:val="center"/>
          </w:tcPr>
          <w:p w:rsidR="00E124DB" w:rsidRPr="008E0824" w:rsidRDefault="00E124DB"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vAlign w:val="center"/>
          </w:tcPr>
          <w:p w:rsidR="00E124DB" w:rsidRPr="008E0824" w:rsidRDefault="00E124DB" w:rsidP="00AF3991">
            <w:pPr>
              <w:jc w:val="center"/>
              <w:rPr>
                <w:rFonts w:ascii="Times New Roman" w:hAnsi="Times New Roman"/>
                <w:sz w:val="16"/>
                <w:szCs w:val="16"/>
                <w:lang w:val="es-ES_tradnl" w:eastAsia="es-CO"/>
              </w:rPr>
            </w:pPr>
            <w:proofErr w:type="spellStart"/>
            <w:r w:rsidRPr="008E0824">
              <w:rPr>
                <w:rFonts w:ascii="Times New Roman" w:hAnsi="Times New Roman"/>
                <w:sz w:val="16"/>
                <w:szCs w:val="16"/>
                <w:lang w:val="es-ES_tradnl" w:eastAsia="es-CO"/>
              </w:rPr>
              <w:t>exante</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124DB" w:rsidRPr="008E0824" w:rsidRDefault="00CD2E25" w:rsidP="00AF3991">
            <w:pPr>
              <w:jc w:val="center"/>
              <w:rPr>
                <w:rFonts w:ascii="Times New Roman" w:hAnsi="Times New Roman"/>
                <w:sz w:val="16"/>
                <w:szCs w:val="16"/>
                <w:lang w:val="es-ES_tradnl" w:eastAsia="es-CO"/>
              </w:rPr>
            </w:pPr>
            <w:r>
              <w:rPr>
                <w:rFonts w:ascii="Times New Roman" w:hAnsi="Times New Roman"/>
                <w:sz w:val="16"/>
                <w:szCs w:val="16"/>
                <w:lang w:val="es-ES_tradnl" w:eastAsia="es-CO"/>
              </w:rPr>
              <w:t xml:space="preserve">Pendiente </w:t>
            </w:r>
          </w:p>
        </w:tc>
        <w:tc>
          <w:tcPr>
            <w:tcW w:w="1474"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
              </w:rPr>
            </w:pPr>
            <w:r w:rsidRPr="008E0824">
              <w:rPr>
                <w:rFonts w:ascii="Times New Roman" w:hAnsi="Times New Roman"/>
                <w:sz w:val="16"/>
                <w:szCs w:val="16"/>
                <w:lang w:val="es-ES"/>
              </w:rPr>
              <w:t>MEER</w:t>
            </w:r>
          </w:p>
        </w:tc>
      </w:tr>
      <w:tr w:rsidR="00EE68A9" w:rsidRPr="008E0824" w:rsidTr="00763DD2">
        <w:trPr>
          <w:trHeight w:val="450"/>
        </w:trPr>
        <w:tc>
          <w:tcPr>
            <w:tcW w:w="551" w:type="dxa"/>
            <w:tcBorders>
              <w:top w:val="nil"/>
              <w:left w:val="single" w:sz="4" w:space="0" w:color="auto"/>
              <w:bottom w:val="single" w:sz="4" w:space="0" w:color="auto"/>
              <w:right w:val="nil"/>
            </w:tcBorders>
            <w:shd w:val="clear" w:color="auto" w:fill="auto"/>
            <w:noWrap/>
            <w:vAlign w:val="center"/>
          </w:tcPr>
          <w:p w:rsidR="00EE68A9" w:rsidRPr="008E0824" w:rsidRDefault="00EE68A9" w:rsidP="00EE68A9">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1.03</w:t>
            </w:r>
          </w:p>
        </w:tc>
        <w:tc>
          <w:tcPr>
            <w:tcW w:w="3420" w:type="dxa"/>
            <w:tcBorders>
              <w:top w:val="nil"/>
              <w:left w:val="single" w:sz="4" w:space="0" w:color="auto"/>
              <w:bottom w:val="single" w:sz="4" w:space="0" w:color="auto"/>
              <w:right w:val="single" w:sz="4" w:space="0" w:color="auto"/>
            </w:tcBorders>
            <w:shd w:val="clear" w:color="000000" w:fill="FFFFFF"/>
            <w:vAlign w:val="center"/>
          </w:tcPr>
          <w:p w:rsidR="00EE68A9" w:rsidRPr="008E0824" w:rsidRDefault="00EE68A9" w:rsidP="00EE68A9">
            <w:pPr>
              <w:rPr>
                <w:rFonts w:ascii="Times New Roman" w:hAnsi="Times New Roman"/>
                <w:sz w:val="16"/>
                <w:szCs w:val="16"/>
                <w:lang w:val="es-ES"/>
              </w:rPr>
            </w:pPr>
            <w:r w:rsidRPr="008E0824">
              <w:rPr>
                <w:rFonts w:ascii="Times New Roman" w:hAnsi="Times New Roman"/>
                <w:bCs/>
                <w:color w:val="000000"/>
                <w:sz w:val="16"/>
                <w:szCs w:val="16"/>
                <w:lang w:val="es-ES"/>
              </w:rPr>
              <w:t xml:space="preserve">SUBESTACIONES MOVILES </w:t>
            </w:r>
          </w:p>
        </w:tc>
        <w:tc>
          <w:tcPr>
            <w:tcW w:w="980" w:type="dxa"/>
            <w:tcBorders>
              <w:top w:val="nil"/>
              <w:left w:val="nil"/>
              <w:bottom w:val="single" w:sz="4" w:space="0" w:color="auto"/>
              <w:right w:val="single" w:sz="4" w:space="0" w:color="auto"/>
            </w:tcBorders>
            <w:shd w:val="clear" w:color="000000" w:fill="FFFFFF"/>
            <w:vAlign w:val="center"/>
          </w:tcPr>
          <w:p w:rsidR="00EE68A9" w:rsidRPr="008E0824" w:rsidRDefault="00E048EA" w:rsidP="00EE68A9">
            <w:pPr>
              <w:jc w:val="right"/>
              <w:rPr>
                <w:rFonts w:ascii="Times New Roman" w:hAnsi="Times New Roman"/>
                <w:sz w:val="16"/>
                <w:szCs w:val="16"/>
                <w:lang w:val="es-ES"/>
              </w:rPr>
            </w:pPr>
            <w:r w:rsidRPr="008E0824">
              <w:rPr>
                <w:rFonts w:ascii="Times New Roman" w:hAnsi="Times New Roman"/>
                <w:sz w:val="16"/>
                <w:szCs w:val="16"/>
                <w:lang w:val="es-ES"/>
              </w:rPr>
              <w:t>4000</w:t>
            </w:r>
          </w:p>
        </w:tc>
        <w:tc>
          <w:tcPr>
            <w:tcW w:w="967" w:type="dxa"/>
            <w:tcBorders>
              <w:top w:val="nil"/>
              <w:left w:val="nil"/>
              <w:bottom w:val="single" w:sz="4" w:space="0" w:color="auto"/>
              <w:right w:val="single" w:sz="4" w:space="0" w:color="auto"/>
            </w:tcBorders>
            <w:shd w:val="clear" w:color="000000" w:fill="FFFFFF"/>
            <w:vAlign w:val="center"/>
          </w:tcPr>
          <w:p w:rsidR="00EE68A9" w:rsidRPr="008E0824" w:rsidRDefault="00E048EA" w:rsidP="00EE68A9">
            <w:pPr>
              <w:jc w:val="center"/>
              <w:rPr>
                <w:rFonts w:ascii="Times New Roman" w:hAnsi="Times New Roman"/>
                <w:sz w:val="16"/>
                <w:szCs w:val="16"/>
              </w:rPr>
            </w:pPr>
            <w:r w:rsidRPr="008E0824">
              <w:rPr>
                <w:rFonts w:ascii="Times New Roman" w:hAnsi="Times New Roman"/>
                <w:sz w:val="16"/>
                <w:szCs w:val="16"/>
              </w:rPr>
              <w:t>LPI</w:t>
            </w:r>
          </w:p>
        </w:tc>
        <w:tc>
          <w:tcPr>
            <w:tcW w:w="709" w:type="dxa"/>
            <w:tcBorders>
              <w:top w:val="nil"/>
              <w:left w:val="nil"/>
              <w:bottom w:val="single" w:sz="4" w:space="0" w:color="auto"/>
              <w:right w:val="single" w:sz="4" w:space="0" w:color="auto"/>
            </w:tcBorders>
            <w:shd w:val="clear" w:color="auto" w:fill="auto"/>
            <w:vAlign w:val="center"/>
          </w:tcPr>
          <w:p w:rsidR="00EE68A9" w:rsidRPr="008E0824" w:rsidRDefault="00EE68A9" w:rsidP="00EE68A9">
            <w:pPr>
              <w:jc w:val="center"/>
            </w:pPr>
            <w:proofErr w:type="spellStart"/>
            <w:r w:rsidRPr="008E0824">
              <w:rPr>
                <w:rFonts w:ascii="Times New Roman" w:hAnsi="Times New Roman"/>
                <w:sz w:val="16"/>
                <w:szCs w:val="16"/>
                <w:lang w:val="es-ES_tradnl" w:eastAsia="es-CO"/>
              </w:rPr>
              <w:t>exante</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E68A9" w:rsidRPr="008E0824" w:rsidRDefault="00EE68A9" w:rsidP="00EE68A9">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E68A9" w:rsidRPr="008E0824" w:rsidRDefault="00EE68A9" w:rsidP="00EE68A9">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vAlign w:val="center"/>
          </w:tcPr>
          <w:p w:rsidR="00EE68A9" w:rsidRPr="008E0824" w:rsidRDefault="00EE68A9" w:rsidP="00EE68A9">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E68A9" w:rsidRPr="008E0824" w:rsidRDefault="00EE68A9" w:rsidP="00EE68A9">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E68A9" w:rsidRPr="008E0824" w:rsidRDefault="00EE68A9" w:rsidP="00EE68A9">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E68A9" w:rsidRPr="008E0824" w:rsidRDefault="00CD2E25" w:rsidP="00EE68A9">
            <w:pPr>
              <w:jc w:val="center"/>
              <w:rPr>
                <w:rFonts w:ascii="Times New Roman" w:hAnsi="Times New Roman"/>
                <w:sz w:val="16"/>
                <w:szCs w:val="16"/>
                <w:lang w:val="es-ES_tradnl" w:eastAsia="es-CO"/>
              </w:rPr>
            </w:pPr>
            <w:r>
              <w:rPr>
                <w:rFonts w:ascii="Times New Roman" w:hAnsi="Times New Roman"/>
                <w:sz w:val="16"/>
                <w:szCs w:val="16"/>
                <w:lang w:val="es-ES_tradnl" w:eastAsia="es-CO"/>
              </w:rPr>
              <w:t xml:space="preserve">Pendiente </w:t>
            </w:r>
          </w:p>
        </w:tc>
        <w:tc>
          <w:tcPr>
            <w:tcW w:w="1474" w:type="dxa"/>
            <w:tcBorders>
              <w:top w:val="nil"/>
              <w:left w:val="nil"/>
              <w:bottom w:val="single" w:sz="4" w:space="0" w:color="auto"/>
              <w:right w:val="single" w:sz="4" w:space="0" w:color="auto"/>
            </w:tcBorders>
            <w:shd w:val="clear" w:color="auto" w:fill="auto"/>
            <w:noWrap/>
            <w:vAlign w:val="center"/>
          </w:tcPr>
          <w:p w:rsidR="00EE68A9" w:rsidRPr="008E0824" w:rsidRDefault="00EE68A9" w:rsidP="00EE68A9">
            <w:pPr>
              <w:jc w:val="center"/>
              <w:rPr>
                <w:rFonts w:ascii="Times New Roman" w:hAnsi="Times New Roman"/>
                <w:sz w:val="16"/>
                <w:szCs w:val="16"/>
                <w:lang w:val="es-ES"/>
              </w:rPr>
            </w:pPr>
            <w:r w:rsidRPr="008E0824">
              <w:rPr>
                <w:rFonts w:ascii="Times New Roman" w:hAnsi="Times New Roman"/>
                <w:sz w:val="16"/>
                <w:szCs w:val="16"/>
                <w:lang w:val="es-ES"/>
              </w:rPr>
              <w:t>MEER</w:t>
            </w:r>
          </w:p>
        </w:tc>
      </w:tr>
      <w:tr w:rsidR="00E124DB" w:rsidRPr="008E0824" w:rsidTr="00763DD2">
        <w:trPr>
          <w:trHeight w:val="450"/>
        </w:trPr>
        <w:tc>
          <w:tcPr>
            <w:tcW w:w="551" w:type="dxa"/>
            <w:tcBorders>
              <w:top w:val="nil"/>
              <w:left w:val="single" w:sz="4" w:space="0" w:color="auto"/>
              <w:bottom w:val="single" w:sz="4" w:space="0" w:color="auto"/>
              <w:right w:val="nil"/>
            </w:tcBorders>
            <w:shd w:val="clear" w:color="auto" w:fill="auto"/>
            <w:noWrap/>
            <w:vAlign w:val="center"/>
          </w:tcPr>
          <w:p w:rsidR="00E124DB" w:rsidRPr="008E0824" w:rsidRDefault="006F190D" w:rsidP="00AF3991">
            <w:pPr>
              <w:jc w:val="center"/>
              <w:rPr>
                <w:rFonts w:ascii="Times New Roman" w:hAnsi="Times New Roman"/>
                <w:sz w:val="16"/>
                <w:szCs w:val="16"/>
                <w:lang w:val="es-CO" w:eastAsia="es-CO"/>
              </w:rPr>
            </w:pPr>
            <w:r>
              <w:rPr>
                <w:rFonts w:ascii="Times New Roman" w:hAnsi="Times New Roman"/>
                <w:sz w:val="16"/>
                <w:szCs w:val="16"/>
                <w:lang w:val="es-CO" w:eastAsia="es-CO"/>
              </w:rPr>
              <w:t>1.04</w:t>
            </w:r>
          </w:p>
        </w:tc>
        <w:tc>
          <w:tcPr>
            <w:tcW w:w="3420" w:type="dxa"/>
            <w:tcBorders>
              <w:top w:val="nil"/>
              <w:left w:val="single" w:sz="4" w:space="0" w:color="auto"/>
              <w:bottom w:val="single" w:sz="4" w:space="0" w:color="auto"/>
              <w:right w:val="single" w:sz="4" w:space="0" w:color="auto"/>
            </w:tcBorders>
            <w:shd w:val="clear" w:color="000000" w:fill="FFFFFF"/>
            <w:vAlign w:val="center"/>
          </w:tcPr>
          <w:p w:rsidR="00E124DB" w:rsidRPr="008E0824" w:rsidRDefault="00E124DB" w:rsidP="00E124DB">
            <w:pPr>
              <w:rPr>
                <w:rFonts w:ascii="Times New Roman" w:hAnsi="Times New Roman"/>
                <w:sz w:val="16"/>
                <w:szCs w:val="16"/>
                <w:lang w:val="es-ES"/>
              </w:rPr>
            </w:pPr>
            <w:r w:rsidRPr="008E0824">
              <w:rPr>
                <w:rFonts w:ascii="Times New Roman" w:hAnsi="Times New Roman"/>
                <w:bCs/>
                <w:color w:val="000000"/>
                <w:sz w:val="16"/>
                <w:szCs w:val="16"/>
                <w:lang w:val="es-ES"/>
              </w:rPr>
              <w:t xml:space="preserve">VEHICULO, TRANSPORTE &amp; MANTENIMIENTO, </w:t>
            </w:r>
          </w:p>
        </w:tc>
        <w:tc>
          <w:tcPr>
            <w:tcW w:w="980" w:type="dxa"/>
            <w:tcBorders>
              <w:top w:val="nil"/>
              <w:left w:val="nil"/>
              <w:bottom w:val="single" w:sz="4" w:space="0" w:color="auto"/>
              <w:right w:val="single" w:sz="4" w:space="0" w:color="auto"/>
            </w:tcBorders>
            <w:shd w:val="clear" w:color="000000" w:fill="FFFFFF"/>
            <w:vAlign w:val="center"/>
          </w:tcPr>
          <w:p w:rsidR="00E124DB" w:rsidRPr="008E0824" w:rsidRDefault="00E124DB" w:rsidP="00AF3991">
            <w:pPr>
              <w:jc w:val="right"/>
              <w:rPr>
                <w:rFonts w:ascii="Times New Roman" w:hAnsi="Times New Roman"/>
                <w:sz w:val="16"/>
                <w:szCs w:val="16"/>
                <w:lang w:val="es-ES"/>
              </w:rPr>
            </w:pPr>
            <w:r w:rsidRPr="008E0824">
              <w:rPr>
                <w:rFonts w:ascii="Times New Roman" w:hAnsi="Times New Roman"/>
                <w:sz w:val="16"/>
                <w:szCs w:val="16"/>
                <w:lang w:val="es-ES"/>
              </w:rPr>
              <w:t>400</w:t>
            </w:r>
          </w:p>
        </w:tc>
        <w:tc>
          <w:tcPr>
            <w:tcW w:w="967" w:type="dxa"/>
            <w:tcBorders>
              <w:top w:val="nil"/>
              <w:left w:val="nil"/>
              <w:bottom w:val="single" w:sz="4" w:space="0" w:color="auto"/>
              <w:right w:val="single" w:sz="4" w:space="0" w:color="auto"/>
            </w:tcBorders>
            <w:shd w:val="clear" w:color="000000" w:fill="FFFFFF"/>
            <w:vAlign w:val="center"/>
          </w:tcPr>
          <w:p w:rsidR="00E124DB" w:rsidRPr="008E0824" w:rsidRDefault="00E124DB"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vAlign w:val="center"/>
          </w:tcPr>
          <w:p w:rsidR="00E124DB" w:rsidRPr="008E0824" w:rsidRDefault="00E124DB" w:rsidP="00AF3991">
            <w:pPr>
              <w:jc w:val="center"/>
            </w:pPr>
            <w:proofErr w:type="spellStart"/>
            <w:r w:rsidRPr="008E0824">
              <w:rPr>
                <w:rFonts w:ascii="Times New Roman" w:hAnsi="Times New Roman"/>
                <w:sz w:val="16"/>
                <w:szCs w:val="16"/>
                <w:lang w:val="es-ES_tradnl" w:eastAsia="es-CO"/>
              </w:rPr>
              <w:t>exante</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124DB" w:rsidRPr="008E0824" w:rsidRDefault="00CD2E25" w:rsidP="00AF3991">
            <w:pPr>
              <w:jc w:val="center"/>
              <w:rPr>
                <w:rFonts w:ascii="Times New Roman" w:hAnsi="Times New Roman"/>
                <w:sz w:val="16"/>
                <w:szCs w:val="16"/>
                <w:lang w:val="es-ES_tradnl" w:eastAsia="es-CO"/>
              </w:rPr>
            </w:pPr>
            <w:r>
              <w:rPr>
                <w:rFonts w:ascii="Times New Roman" w:hAnsi="Times New Roman"/>
                <w:sz w:val="16"/>
                <w:szCs w:val="16"/>
                <w:lang w:val="es-ES_tradnl" w:eastAsia="es-CO"/>
              </w:rPr>
              <w:t xml:space="preserve">Pendiente </w:t>
            </w:r>
          </w:p>
        </w:tc>
        <w:tc>
          <w:tcPr>
            <w:tcW w:w="1474"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
              </w:rPr>
            </w:pPr>
            <w:r w:rsidRPr="008E0824">
              <w:rPr>
                <w:rFonts w:ascii="Times New Roman" w:hAnsi="Times New Roman"/>
                <w:sz w:val="16"/>
                <w:szCs w:val="16"/>
                <w:lang w:val="es-ES"/>
              </w:rPr>
              <w:t>MEER</w:t>
            </w:r>
          </w:p>
        </w:tc>
      </w:tr>
      <w:tr w:rsidR="00E124DB" w:rsidRPr="008E0824" w:rsidTr="00763DD2">
        <w:trPr>
          <w:trHeight w:val="450"/>
        </w:trPr>
        <w:tc>
          <w:tcPr>
            <w:tcW w:w="551" w:type="dxa"/>
            <w:tcBorders>
              <w:top w:val="nil"/>
              <w:left w:val="single" w:sz="4" w:space="0" w:color="auto"/>
              <w:bottom w:val="single" w:sz="4" w:space="0" w:color="auto"/>
              <w:right w:val="nil"/>
            </w:tcBorders>
            <w:shd w:val="clear" w:color="auto" w:fill="auto"/>
            <w:noWrap/>
            <w:vAlign w:val="center"/>
          </w:tcPr>
          <w:p w:rsidR="00E124DB" w:rsidRPr="008E0824" w:rsidRDefault="006F190D" w:rsidP="00AF3991">
            <w:pPr>
              <w:jc w:val="center"/>
              <w:rPr>
                <w:rFonts w:ascii="Times New Roman" w:hAnsi="Times New Roman"/>
                <w:sz w:val="16"/>
                <w:szCs w:val="16"/>
                <w:lang w:val="es-CO" w:eastAsia="es-CO"/>
              </w:rPr>
            </w:pPr>
            <w:r>
              <w:rPr>
                <w:rFonts w:ascii="Times New Roman" w:hAnsi="Times New Roman"/>
                <w:sz w:val="16"/>
                <w:szCs w:val="16"/>
                <w:lang w:val="es-CO" w:eastAsia="es-CO"/>
              </w:rPr>
              <w:t>1.05</w:t>
            </w:r>
          </w:p>
        </w:tc>
        <w:tc>
          <w:tcPr>
            <w:tcW w:w="3420" w:type="dxa"/>
            <w:tcBorders>
              <w:top w:val="nil"/>
              <w:left w:val="single" w:sz="4" w:space="0" w:color="auto"/>
              <w:bottom w:val="single" w:sz="4" w:space="0" w:color="auto"/>
              <w:right w:val="single" w:sz="4" w:space="0" w:color="auto"/>
            </w:tcBorders>
            <w:shd w:val="clear" w:color="000000" w:fill="FFFFFF"/>
            <w:vAlign w:val="center"/>
          </w:tcPr>
          <w:p w:rsidR="00E124DB" w:rsidRPr="008E0824" w:rsidRDefault="00E124DB" w:rsidP="00E124DB">
            <w:pPr>
              <w:rPr>
                <w:rFonts w:ascii="Times New Roman" w:hAnsi="Times New Roman"/>
                <w:sz w:val="16"/>
                <w:szCs w:val="16"/>
                <w:lang w:val="es-ES"/>
              </w:rPr>
            </w:pPr>
            <w:r w:rsidRPr="008E0824">
              <w:rPr>
                <w:rFonts w:ascii="Times New Roman" w:hAnsi="Times New Roman"/>
                <w:bCs/>
                <w:color w:val="000000"/>
                <w:sz w:val="16"/>
                <w:szCs w:val="16"/>
                <w:lang w:val="es-ES"/>
              </w:rPr>
              <w:t xml:space="preserve">EQUIPOS INFORMÁTICOS </w:t>
            </w:r>
          </w:p>
        </w:tc>
        <w:tc>
          <w:tcPr>
            <w:tcW w:w="980" w:type="dxa"/>
            <w:tcBorders>
              <w:top w:val="nil"/>
              <w:left w:val="nil"/>
              <w:bottom w:val="single" w:sz="4" w:space="0" w:color="auto"/>
              <w:right w:val="single" w:sz="4" w:space="0" w:color="auto"/>
            </w:tcBorders>
            <w:shd w:val="clear" w:color="000000" w:fill="FFFFFF"/>
            <w:vAlign w:val="center"/>
          </w:tcPr>
          <w:p w:rsidR="00E124DB" w:rsidRPr="008E0824" w:rsidRDefault="00E124DB" w:rsidP="00AF3991">
            <w:pPr>
              <w:jc w:val="right"/>
              <w:rPr>
                <w:rFonts w:ascii="Times New Roman" w:hAnsi="Times New Roman"/>
                <w:sz w:val="16"/>
                <w:szCs w:val="16"/>
                <w:lang w:val="es-ES"/>
              </w:rPr>
            </w:pPr>
            <w:r w:rsidRPr="008E0824">
              <w:rPr>
                <w:rFonts w:ascii="Times New Roman" w:hAnsi="Times New Roman"/>
                <w:sz w:val="16"/>
                <w:szCs w:val="16"/>
                <w:lang w:val="es-ES"/>
              </w:rPr>
              <w:t>300</w:t>
            </w:r>
          </w:p>
        </w:tc>
        <w:tc>
          <w:tcPr>
            <w:tcW w:w="967" w:type="dxa"/>
            <w:tcBorders>
              <w:top w:val="nil"/>
              <w:left w:val="nil"/>
              <w:bottom w:val="single" w:sz="4" w:space="0" w:color="auto"/>
              <w:right w:val="single" w:sz="4" w:space="0" w:color="auto"/>
            </w:tcBorders>
            <w:shd w:val="clear" w:color="000000" w:fill="FFFFFF"/>
            <w:vAlign w:val="center"/>
          </w:tcPr>
          <w:p w:rsidR="00E124DB" w:rsidRPr="008E0824" w:rsidRDefault="00E124DB"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vAlign w:val="center"/>
          </w:tcPr>
          <w:p w:rsidR="00E124DB" w:rsidRPr="008E0824" w:rsidRDefault="00E124DB" w:rsidP="00AF3991">
            <w:pPr>
              <w:jc w:val="center"/>
            </w:pPr>
            <w:proofErr w:type="spellStart"/>
            <w:r w:rsidRPr="008E0824">
              <w:rPr>
                <w:rFonts w:ascii="Times New Roman" w:hAnsi="Times New Roman"/>
                <w:sz w:val="16"/>
                <w:szCs w:val="16"/>
                <w:lang w:val="es-ES_tradnl" w:eastAsia="es-CO"/>
              </w:rPr>
              <w:t>exante</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124DB" w:rsidRPr="008E0824" w:rsidRDefault="00CD2E25" w:rsidP="00AF3991">
            <w:pPr>
              <w:jc w:val="center"/>
              <w:rPr>
                <w:rFonts w:ascii="Times New Roman" w:hAnsi="Times New Roman"/>
                <w:sz w:val="16"/>
                <w:szCs w:val="16"/>
                <w:lang w:val="es-ES_tradnl" w:eastAsia="es-CO"/>
              </w:rPr>
            </w:pPr>
            <w:r>
              <w:rPr>
                <w:rFonts w:ascii="Times New Roman" w:hAnsi="Times New Roman"/>
                <w:sz w:val="16"/>
                <w:szCs w:val="16"/>
                <w:lang w:val="es-ES_tradnl" w:eastAsia="es-CO"/>
              </w:rPr>
              <w:t xml:space="preserve">Pendiente </w:t>
            </w:r>
          </w:p>
        </w:tc>
        <w:tc>
          <w:tcPr>
            <w:tcW w:w="1474"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
              </w:rPr>
            </w:pPr>
            <w:r w:rsidRPr="008E0824">
              <w:rPr>
                <w:rFonts w:ascii="Times New Roman" w:hAnsi="Times New Roman"/>
                <w:sz w:val="16"/>
                <w:szCs w:val="16"/>
                <w:lang w:val="es-ES"/>
              </w:rPr>
              <w:t>MEER</w:t>
            </w:r>
          </w:p>
        </w:tc>
      </w:tr>
      <w:tr w:rsidR="00E124DB" w:rsidRPr="008E0824" w:rsidTr="00763DD2">
        <w:trPr>
          <w:trHeight w:val="450"/>
        </w:trPr>
        <w:tc>
          <w:tcPr>
            <w:tcW w:w="551" w:type="dxa"/>
            <w:tcBorders>
              <w:top w:val="nil"/>
              <w:left w:val="single" w:sz="4" w:space="0" w:color="auto"/>
              <w:bottom w:val="single" w:sz="4" w:space="0" w:color="auto"/>
              <w:right w:val="nil"/>
            </w:tcBorders>
            <w:shd w:val="clear" w:color="auto" w:fill="auto"/>
            <w:noWrap/>
            <w:vAlign w:val="center"/>
          </w:tcPr>
          <w:p w:rsidR="00E124DB" w:rsidRPr="008E0824" w:rsidRDefault="006F190D" w:rsidP="00AF3991">
            <w:pPr>
              <w:jc w:val="center"/>
              <w:rPr>
                <w:rFonts w:ascii="Times New Roman" w:hAnsi="Times New Roman"/>
                <w:sz w:val="16"/>
                <w:szCs w:val="16"/>
                <w:lang w:val="es-ES" w:eastAsia="es-CO"/>
              </w:rPr>
            </w:pPr>
            <w:r>
              <w:rPr>
                <w:rFonts w:ascii="Times New Roman" w:hAnsi="Times New Roman"/>
                <w:sz w:val="16"/>
                <w:szCs w:val="16"/>
                <w:lang w:val="es-ES" w:eastAsia="es-CO"/>
              </w:rPr>
              <w:t>1.06</w:t>
            </w:r>
          </w:p>
        </w:tc>
        <w:tc>
          <w:tcPr>
            <w:tcW w:w="3420" w:type="dxa"/>
            <w:tcBorders>
              <w:top w:val="nil"/>
              <w:left w:val="single" w:sz="4" w:space="0" w:color="auto"/>
              <w:bottom w:val="single" w:sz="4" w:space="0" w:color="auto"/>
              <w:right w:val="single" w:sz="4" w:space="0" w:color="auto"/>
            </w:tcBorders>
            <w:shd w:val="clear" w:color="000000" w:fill="FFFFFF"/>
            <w:vAlign w:val="center"/>
          </w:tcPr>
          <w:p w:rsidR="00E124DB" w:rsidRPr="008E0824" w:rsidRDefault="00E124DB" w:rsidP="00E124DB">
            <w:pPr>
              <w:rPr>
                <w:rFonts w:ascii="Times New Roman" w:hAnsi="Times New Roman"/>
                <w:sz w:val="16"/>
                <w:szCs w:val="16"/>
                <w:lang w:val="es-ES"/>
              </w:rPr>
            </w:pPr>
            <w:r w:rsidRPr="008E0824">
              <w:rPr>
                <w:rFonts w:ascii="Times New Roman" w:hAnsi="Times New Roman"/>
                <w:bCs/>
                <w:color w:val="000000"/>
                <w:sz w:val="16"/>
                <w:szCs w:val="16"/>
                <w:lang w:val="es-ES"/>
              </w:rPr>
              <w:t xml:space="preserve">SOFTWARE INGENIERÍA </w:t>
            </w:r>
          </w:p>
        </w:tc>
        <w:tc>
          <w:tcPr>
            <w:tcW w:w="980" w:type="dxa"/>
            <w:tcBorders>
              <w:top w:val="nil"/>
              <w:left w:val="nil"/>
              <w:bottom w:val="single" w:sz="4" w:space="0" w:color="auto"/>
              <w:right w:val="single" w:sz="4" w:space="0" w:color="auto"/>
            </w:tcBorders>
            <w:shd w:val="clear" w:color="000000" w:fill="FFFFFF"/>
            <w:vAlign w:val="center"/>
          </w:tcPr>
          <w:p w:rsidR="00E124DB" w:rsidRPr="008E0824" w:rsidRDefault="00E124DB" w:rsidP="00AF3991">
            <w:pPr>
              <w:jc w:val="right"/>
              <w:rPr>
                <w:rFonts w:ascii="Times New Roman" w:hAnsi="Times New Roman"/>
                <w:sz w:val="16"/>
                <w:szCs w:val="16"/>
                <w:lang w:val="es-ES"/>
              </w:rPr>
            </w:pPr>
            <w:r w:rsidRPr="008E0824">
              <w:rPr>
                <w:rFonts w:ascii="Times New Roman" w:hAnsi="Times New Roman"/>
                <w:sz w:val="16"/>
                <w:szCs w:val="16"/>
                <w:lang w:val="es-ES"/>
              </w:rPr>
              <w:t>200</w:t>
            </w:r>
          </w:p>
        </w:tc>
        <w:tc>
          <w:tcPr>
            <w:tcW w:w="967" w:type="dxa"/>
            <w:tcBorders>
              <w:top w:val="nil"/>
              <w:left w:val="nil"/>
              <w:bottom w:val="single" w:sz="4" w:space="0" w:color="auto"/>
              <w:right w:val="single" w:sz="4" w:space="0" w:color="auto"/>
            </w:tcBorders>
            <w:shd w:val="clear" w:color="000000" w:fill="FFFFFF"/>
            <w:vAlign w:val="center"/>
          </w:tcPr>
          <w:p w:rsidR="00E124DB" w:rsidRPr="008E0824" w:rsidRDefault="00E124DB"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vAlign w:val="center"/>
          </w:tcPr>
          <w:p w:rsidR="00E124DB" w:rsidRPr="008E0824" w:rsidRDefault="00E124DB" w:rsidP="00AF3991">
            <w:pPr>
              <w:jc w:val="center"/>
            </w:pPr>
            <w:proofErr w:type="spellStart"/>
            <w:r w:rsidRPr="008E0824">
              <w:rPr>
                <w:rFonts w:ascii="Times New Roman" w:hAnsi="Times New Roman"/>
                <w:sz w:val="16"/>
                <w:szCs w:val="16"/>
                <w:lang w:val="es-ES_tradnl" w:eastAsia="es-CO"/>
              </w:rPr>
              <w:t>exante</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124DB" w:rsidRPr="008E0824" w:rsidRDefault="00CD2E25" w:rsidP="00AF3991">
            <w:pPr>
              <w:jc w:val="center"/>
              <w:rPr>
                <w:rFonts w:ascii="Times New Roman" w:hAnsi="Times New Roman"/>
                <w:sz w:val="16"/>
                <w:szCs w:val="16"/>
                <w:lang w:val="es-ES_tradnl" w:eastAsia="es-CO"/>
              </w:rPr>
            </w:pPr>
            <w:r>
              <w:rPr>
                <w:rFonts w:ascii="Times New Roman" w:hAnsi="Times New Roman"/>
                <w:sz w:val="16"/>
                <w:szCs w:val="16"/>
                <w:lang w:val="es-ES_tradnl" w:eastAsia="es-CO"/>
              </w:rPr>
              <w:t xml:space="preserve">Pendiente </w:t>
            </w:r>
          </w:p>
        </w:tc>
        <w:tc>
          <w:tcPr>
            <w:tcW w:w="1474"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
              </w:rPr>
            </w:pPr>
            <w:r w:rsidRPr="008E0824">
              <w:rPr>
                <w:rFonts w:ascii="Times New Roman" w:hAnsi="Times New Roman"/>
                <w:sz w:val="16"/>
                <w:szCs w:val="16"/>
                <w:lang w:val="es-ES"/>
              </w:rPr>
              <w:t>MEER</w:t>
            </w:r>
          </w:p>
        </w:tc>
      </w:tr>
      <w:tr w:rsidR="00E124DB" w:rsidRPr="008E0824" w:rsidTr="00763DD2">
        <w:trPr>
          <w:trHeight w:val="450"/>
        </w:trPr>
        <w:tc>
          <w:tcPr>
            <w:tcW w:w="551" w:type="dxa"/>
            <w:tcBorders>
              <w:top w:val="nil"/>
              <w:left w:val="single" w:sz="4" w:space="0" w:color="auto"/>
              <w:bottom w:val="single" w:sz="4" w:space="0" w:color="auto"/>
              <w:right w:val="nil"/>
            </w:tcBorders>
            <w:shd w:val="clear" w:color="auto" w:fill="auto"/>
            <w:noWrap/>
            <w:vAlign w:val="center"/>
          </w:tcPr>
          <w:p w:rsidR="00E124DB" w:rsidRPr="008E0824" w:rsidRDefault="006F190D" w:rsidP="00AF3991">
            <w:pPr>
              <w:jc w:val="center"/>
              <w:rPr>
                <w:rFonts w:ascii="Times New Roman" w:hAnsi="Times New Roman"/>
                <w:sz w:val="16"/>
                <w:szCs w:val="16"/>
                <w:lang w:val="es-ES" w:eastAsia="es-CO"/>
              </w:rPr>
            </w:pPr>
            <w:r>
              <w:rPr>
                <w:rFonts w:ascii="Times New Roman" w:hAnsi="Times New Roman"/>
                <w:sz w:val="16"/>
                <w:szCs w:val="16"/>
                <w:lang w:val="es-ES" w:eastAsia="es-CO"/>
              </w:rPr>
              <w:t>1.07</w:t>
            </w:r>
          </w:p>
        </w:tc>
        <w:tc>
          <w:tcPr>
            <w:tcW w:w="3420" w:type="dxa"/>
            <w:tcBorders>
              <w:top w:val="nil"/>
              <w:left w:val="single" w:sz="4" w:space="0" w:color="auto"/>
              <w:bottom w:val="single" w:sz="4" w:space="0" w:color="auto"/>
              <w:right w:val="single" w:sz="4" w:space="0" w:color="auto"/>
            </w:tcBorders>
            <w:shd w:val="clear" w:color="000000" w:fill="FFFFFF"/>
            <w:vAlign w:val="center"/>
          </w:tcPr>
          <w:p w:rsidR="00E124DB" w:rsidRPr="008E0824" w:rsidRDefault="00E124DB" w:rsidP="00E124DB">
            <w:pPr>
              <w:rPr>
                <w:rFonts w:ascii="Times New Roman" w:hAnsi="Times New Roman"/>
                <w:sz w:val="16"/>
                <w:szCs w:val="16"/>
                <w:lang w:val="es-ES"/>
              </w:rPr>
            </w:pPr>
            <w:r w:rsidRPr="008E0824">
              <w:rPr>
                <w:rFonts w:ascii="Times New Roman" w:hAnsi="Times New Roman"/>
                <w:bCs/>
                <w:color w:val="000000"/>
                <w:sz w:val="16"/>
                <w:szCs w:val="16"/>
                <w:lang w:val="es-ES"/>
              </w:rPr>
              <w:t>MOBILIARIOS</w:t>
            </w:r>
          </w:p>
        </w:tc>
        <w:tc>
          <w:tcPr>
            <w:tcW w:w="980" w:type="dxa"/>
            <w:tcBorders>
              <w:top w:val="nil"/>
              <w:left w:val="nil"/>
              <w:bottom w:val="single" w:sz="4" w:space="0" w:color="auto"/>
              <w:right w:val="single" w:sz="4" w:space="0" w:color="auto"/>
            </w:tcBorders>
            <w:shd w:val="clear" w:color="000000" w:fill="FFFFFF"/>
            <w:vAlign w:val="center"/>
          </w:tcPr>
          <w:p w:rsidR="00E124DB" w:rsidRPr="008E0824" w:rsidRDefault="00E124DB" w:rsidP="00AF3991">
            <w:pPr>
              <w:jc w:val="right"/>
              <w:rPr>
                <w:rFonts w:ascii="Times New Roman" w:hAnsi="Times New Roman"/>
                <w:sz w:val="16"/>
                <w:szCs w:val="16"/>
                <w:lang w:val="es-ES"/>
              </w:rPr>
            </w:pPr>
            <w:r w:rsidRPr="008E0824">
              <w:rPr>
                <w:rFonts w:ascii="Times New Roman" w:hAnsi="Times New Roman"/>
                <w:sz w:val="16"/>
                <w:szCs w:val="16"/>
                <w:lang w:val="es-ES"/>
              </w:rPr>
              <w:t>200</w:t>
            </w:r>
          </w:p>
        </w:tc>
        <w:tc>
          <w:tcPr>
            <w:tcW w:w="967" w:type="dxa"/>
            <w:tcBorders>
              <w:top w:val="nil"/>
              <w:left w:val="nil"/>
              <w:bottom w:val="single" w:sz="4" w:space="0" w:color="auto"/>
              <w:right w:val="single" w:sz="4" w:space="0" w:color="auto"/>
            </w:tcBorders>
            <w:shd w:val="clear" w:color="000000" w:fill="FFFFFF"/>
            <w:vAlign w:val="center"/>
          </w:tcPr>
          <w:p w:rsidR="00E124DB" w:rsidRPr="008E0824" w:rsidRDefault="00E124DB"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vAlign w:val="center"/>
          </w:tcPr>
          <w:p w:rsidR="00E124DB" w:rsidRPr="008E0824" w:rsidRDefault="00E124DB" w:rsidP="00AF3991">
            <w:pPr>
              <w:jc w:val="center"/>
            </w:pPr>
            <w:proofErr w:type="spellStart"/>
            <w:r w:rsidRPr="008E0824">
              <w:rPr>
                <w:rFonts w:ascii="Times New Roman" w:hAnsi="Times New Roman"/>
                <w:sz w:val="16"/>
                <w:szCs w:val="16"/>
                <w:lang w:val="es-ES_tradnl" w:eastAsia="es-CO"/>
              </w:rPr>
              <w:t>exante</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vAlign w:val="center"/>
          </w:tcPr>
          <w:p w:rsidR="00E124DB" w:rsidRPr="008E0824" w:rsidRDefault="00E124D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_tradnl"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124DB" w:rsidRPr="008E0824" w:rsidRDefault="00CD2E25" w:rsidP="00AF3991">
            <w:pPr>
              <w:jc w:val="center"/>
              <w:rPr>
                <w:rFonts w:ascii="Times New Roman" w:hAnsi="Times New Roman"/>
                <w:sz w:val="16"/>
                <w:szCs w:val="16"/>
                <w:lang w:val="es-ES_tradnl" w:eastAsia="es-CO"/>
              </w:rPr>
            </w:pPr>
            <w:r>
              <w:rPr>
                <w:rFonts w:ascii="Times New Roman" w:hAnsi="Times New Roman"/>
                <w:sz w:val="16"/>
                <w:szCs w:val="16"/>
                <w:lang w:val="es-ES_tradnl" w:eastAsia="es-CO"/>
              </w:rPr>
              <w:t xml:space="preserve">Pendiente </w:t>
            </w:r>
          </w:p>
        </w:tc>
        <w:tc>
          <w:tcPr>
            <w:tcW w:w="1474" w:type="dxa"/>
            <w:tcBorders>
              <w:top w:val="nil"/>
              <w:left w:val="nil"/>
              <w:bottom w:val="single" w:sz="4" w:space="0" w:color="auto"/>
              <w:right w:val="single" w:sz="4" w:space="0" w:color="auto"/>
            </w:tcBorders>
            <w:shd w:val="clear" w:color="auto" w:fill="auto"/>
            <w:noWrap/>
            <w:vAlign w:val="center"/>
          </w:tcPr>
          <w:p w:rsidR="00E124DB" w:rsidRPr="008E0824" w:rsidRDefault="00E124DB" w:rsidP="00AF3991">
            <w:pPr>
              <w:jc w:val="center"/>
              <w:rPr>
                <w:rFonts w:ascii="Times New Roman" w:hAnsi="Times New Roman"/>
                <w:sz w:val="16"/>
                <w:szCs w:val="16"/>
                <w:lang w:val="es-ES"/>
              </w:rPr>
            </w:pPr>
            <w:r w:rsidRPr="008E0824">
              <w:rPr>
                <w:rFonts w:ascii="Times New Roman" w:hAnsi="Times New Roman"/>
                <w:sz w:val="16"/>
                <w:szCs w:val="16"/>
                <w:lang w:val="es-ES"/>
              </w:rPr>
              <w:t>MEER</w:t>
            </w:r>
          </w:p>
        </w:tc>
      </w:tr>
      <w:tr w:rsidR="00900D90"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00D90" w:rsidRPr="008E0824" w:rsidRDefault="00900D90" w:rsidP="00AF3991">
            <w:pPr>
              <w:jc w:val="center"/>
              <w:rPr>
                <w:rFonts w:ascii="Times New Roman" w:hAnsi="Times New Roman"/>
                <w:b/>
                <w:bCs/>
                <w:sz w:val="16"/>
                <w:szCs w:val="16"/>
                <w:lang w:val="es-CO" w:eastAsia="es-CO"/>
              </w:rPr>
            </w:pPr>
            <w:r w:rsidRPr="008E0824">
              <w:rPr>
                <w:rFonts w:ascii="Times New Roman" w:hAnsi="Times New Roman"/>
                <w:b/>
                <w:bCs/>
                <w:sz w:val="16"/>
                <w:szCs w:val="16"/>
                <w:lang w:val="es-CO" w:eastAsia="es-CO"/>
              </w:rPr>
              <w:t>2</w:t>
            </w:r>
          </w:p>
        </w:tc>
        <w:tc>
          <w:tcPr>
            <w:tcW w:w="3420" w:type="dxa"/>
            <w:tcBorders>
              <w:top w:val="single" w:sz="4" w:space="0" w:color="auto"/>
              <w:left w:val="nil"/>
              <w:bottom w:val="single" w:sz="4" w:space="0" w:color="auto"/>
              <w:right w:val="single" w:sz="4" w:space="0" w:color="auto"/>
            </w:tcBorders>
            <w:shd w:val="clear" w:color="auto" w:fill="auto"/>
            <w:noWrap/>
            <w:vAlign w:val="center"/>
            <w:hideMark/>
          </w:tcPr>
          <w:p w:rsidR="00900D90" w:rsidRPr="008E0824" w:rsidRDefault="00900D90" w:rsidP="002C4EB4">
            <w:pPr>
              <w:jc w:val="center"/>
              <w:rPr>
                <w:rFonts w:ascii="Times New Roman" w:hAnsi="Times New Roman"/>
                <w:b/>
                <w:bCs/>
                <w:sz w:val="16"/>
                <w:szCs w:val="16"/>
                <w:lang w:val="es-CO" w:eastAsia="es-CO"/>
              </w:rPr>
            </w:pPr>
            <w:r w:rsidRPr="008E0824">
              <w:rPr>
                <w:rFonts w:ascii="Times New Roman" w:hAnsi="Times New Roman"/>
                <w:b/>
                <w:bCs/>
                <w:sz w:val="16"/>
                <w:szCs w:val="16"/>
                <w:lang w:val="es-CO" w:eastAsia="es-CO"/>
              </w:rPr>
              <w:t>OBRAS</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900D90" w:rsidRPr="008E0824" w:rsidRDefault="00900D90" w:rsidP="00AF3991">
            <w:pPr>
              <w:jc w:val="right"/>
              <w:rPr>
                <w:rFonts w:ascii="Times New Roman" w:hAnsi="Times New Roman"/>
                <w:sz w:val="16"/>
                <w:szCs w:val="16"/>
                <w:lang w:val="es-CO" w:eastAsia="es-CO"/>
              </w:rPr>
            </w:pP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900D90" w:rsidRPr="008E0824" w:rsidRDefault="00900D90" w:rsidP="00AF3991">
            <w:pPr>
              <w:jc w:val="center"/>
              <w:rPr>
                <w:rFonts w:ascii="Times New Roman" w:hAnsi="Times New Roman"/>
                <w:sz w:val="16"/>
                <w:szCs w:val="16"/>
                <w:lang w:val="es-CO" w:eastAsia="es-CO"/>
              </w:rPr>
            </w:pPr>
          </w:p>
        </w:tc>
        <w:tc>
          <w:tcPr>
            <w:tcW w:w="709" w:type="dxa"/>
            <w:tcBorders>
              <w:top w:val="nil"/>
              <w:left w:val="nil"/>
              <w:bottom w:val="single" w:sz="4" w:space="0" w:color="auto"/>
              <w:right w:val="single" w:sz="4" w:space="0" w:color="auto"/>
            </w:tcBorders>
            <w:shd w:val="clear" w:color="auto" w:fill="auto"/>
            <w:vAlign w:val="center"/>
            <w:hideMark/>
          </w:tcPr>
          <w:p w:rsidR="00900D90" w:rsidRPr="008E0824" w:rsidRDefault="00900D90" w:rsidP="00AF3991">
            <w:pPr>
              <w:jc w:val="center"/>
              <w:rPr>
                <w:rFonts w:ascii="Times New Roman" w:hAnsi="Times New Roman"/>
                <w:sz w:val="16"/>
                <w:szCs w:val="16"/>
                <w:lang w:val="es-CO" w:eastAsia="es-CO"/>
              </w:rPr>
            </w:pPr>
          </w:p>
        </w:tc>
        <w:tc>
          <w:tcPr>
            <w:tcW w:w="660" w:type="dxa"/>
            <w:tcBorders>
              <w:top w:val="nil"/>
              <w:left w:val="nil"/>
              <w:bottom w:val="single" w:sz="4" w:space="0" w:color="auto"/>
              <w:right w:val="single" w:sz="4" w:space="0" w:color="auto"/>
            </w:tcBorders>
            <w:shd w:val="clear" w:color="auto" w:fill="auto"/>
            <w:noWrap/>
            <w:vAlign w:val="center"/>
            <w:hideMark/>
          </w:tcPr>
          <w:p w:rsidR="00900D90" w:rsidRPr="008E0824" w:rsidRDefault="00900D90" w:rsidP="00AF3991">
            <w:pPr>
              <w:jc w:val="center"/>
              <w:rPr>
                <w:rFonts w:ascii="Times New Roman" w:hAnsi="Times New Roman"/>
                <w:sz w:val="16"/>
                <w:szCs w:val="16"/>
                <w:lang w:val="es-CO" w:eastAsia="es-CO"/>
              </w:rPr>
            </w:pPr>
          </w:p>
        </w:tc>
        <w:tc>
          <w:tcPr>
            <w:tcW w:w="579" w:type="dxa"/>
            <w:tcBorders>
              <w:top w:val="nil"/>
              <w:left w:val="nil"/>
              <w:bottom w:val="single" w:sz="4" w:space="0" w:color="auto"/>
              <w:right w:val="single" w:sz="4" w:space="0" w:color="auto"/>
            </w:tcBorders>
            <w:shd w:val="clear" w:color="auto" w:fill="auto"/>
            <w:noWrap/>
            <w:vAlign w:val="center"/>
            <w:hideMark/>
          </w:tcPr>
          <w:p w:rsidR="00900D90" w:rsidRPr="008E0824" w:rsidRDefault="00900D90" w:rsidP="00AF3991">
            <w:pPr>
              <w:jc w:val="center"/>
              <w:rPr>
                <w:rFonts w:ascii="Times New Roman" w:hAnsi="Times New Roman"/>
                <w:sz w:val="16"/>
                <w:szCs w:val="16"/>
                <w:lang w:val="es-CO" w:eastAsia="es-CO"/>
              </w:rPr>
            </w:pPr>
          </w:p>
        </w:tc>
        <w:tc>
          <w:tcPr>
            <w:tcW w:w="656" w:type="dxa"/>
            <w:tcBorders>
              <w:top w:val="nil"/>
              <w:left w:val="nil"/>
              <w:bottom w:val="single" w:sz="4" w:space="0" w:color="auto"/>
              <w:right w:val="single" w:sz="4" w:space="0" w:color="auto"/>
            </w:tcBorders>
            <w:shd w:val="clear" w:color="auto" w:fill="auto"/>
            <w:noWrap/>
            <w:vAlign w:val="center"/>
            <w:hideMark/>
          </w:tcPr>
          <w:p w:rsidR="00900D90" w:rsidRPr="008E0824" w:rsidRDefault="00900D90" w:rsidP="00AF3991">
            <w:pPr>
              <w:jc w:val="center"/>
              <w:rPr>
                <w:rFonts w:ascii="Times New Roman" w:hAnsi="Times New Roman"/>
                <w:sz w:val="16"/>
                <w:szCs w:val="16"/>
                <w:lang w:val="es-CO" w:eastAsia="es-CO"/>
              </w:rPr>
            </w:pPr>
          </w:p>
        </w:tc>
        <w:tc>
          <w:tcPr>
            <w:tcW w:w="923" w:type="dxa"/>
            <w:tcBorders>
              <w:top w:val="nil"/>
              <w:left w:val="nil"/>
              <w:bottom w:val="single" w:sz="4" w:space="0" w:color="auto"/>
              <w:right w:val="single" w:sz="4" w:space="0" w:color="auto"/>
            </w:tcBorders>
            <w:shd w:val="clear" w:color="auto" w:fill="auto"/>
            <w:noWrap/>
            <w:vAlign w:val="center"/>
            <w:hideMark/>
          </w:tcPr>
          <w:p w:rsidR="00900D90" w:rsidRPr="008E0824" w:rsidRDefault="00900D90" w:rsidP="00AF3991">
            <w:pPr>
              <w:jc w:val="center"/>
              <w:rPr>
                <w:rFonts w:ascii="Times New Roman" w:hAnsi="Times New Roman"/>
                <w:sz w:val="16"/>
                <w:szCs w:val="16"/>
                <w:lang w:val="es-CO" w:eastAsia="es-CO"/>
              </w:rPr>
            </w:pPr>
          </w:p>
        </w:tc>
        <w:tc>
          <w:tcPr>
            <w:tcW w:w="958" w:type="dxa"/>
            <w:tcBorders>
              <w:top w:val="nil"/>
              <w:left w:val="nil"/>
              <w:bottom w:val="single" w:sz="4" w:space="0" w:color="auto"/>
              <w:right w:val="single" w:sz="4" w:space="0" w:color="auto"/>
            </w:tcBorders>
            <w:shd w:val="clear" w:color="auto" w:fill="auto"/>
            <w:noWrap/>
            <w:vAlign w:val="center"/>
            <w:hideMark/>
          </w:tcPr>
          <w:p w:rsidR="00900D90" w:rsidRPr="008E0824" w:rsidRDefault="00900D90" w:rsidP="00AF3991">
            <w:pPr>
              <w:jc w:val="center"/>
              <w:rPr>
                <w:rFonts w:ascii="Times New Roman" w:hAnsi="Times New Roman"/>
                <w:sz w:val="16"/>
                <w:szCs w:val="16"/>
                <w:lang w:val="es-CO" w:eastAsia="es-CO"/>
              </w:rPr>
            </w:pPr>
          </w:p>
        </w:tc>
        <w:tc>
          <w:tcPr>
            <w:tcW w:w="882" w:type="dxa"/>
            <w:tcBorders>
              <w:top w:val="nil"/>
              <w:left w:val="nil"/>
              <w:bottom w:val="single" w:sz="4" w:space="0" w:color="auto"/>
              <w:right w:val="single" w:sz="4" w:space="0" w:color="auto"/>
            </w:tcBorders>
            <w:shd w:val="clear" w:color="auto" w:fill="auto"/>
            <w:noWrap/>
            <w:vAlign w:val="center"/>
            <w:hideMark/>
          </w:tcPr>
          <w:p w:rsidR="00900D90" w:rsidRPr="008E0824" w:rsidRDefault="00900D90" w:rsidP="00AF3991">
            <w:pPr>
              <w:jc w:val="center"/>
              <w:rPr>
                <w:rFonts w:ascii="Times New Roman" w:hAnsi="Times New Roman"/>
                <w:sz w:val="16"/>
                <w:szCs w:val="16"/>
                <w:lang w:val="es-CO" w:eastAsia="es-CO"/>
              </w:rPr>
            </w:pPr>
          </w:p>
        </w:tc>
        <w:tc>
          <w:tcPr>
            <w:tcW w:w="1474" w:type="dxa"/>
            <w:tcBorders>
              <w:top w:val="nil"/>
              <w:left w:val="nil"/>
              <w:bottom w:val="single" w:sz="4" w:space="0" w:color="auto"/>
              <w:right w:val="single" w:sz="4" w:space="0" w:color="auto"/>
            </w:tcBorders>
            <w:shd w:val="clear" w:color="auto" w:fill="auto"/>
            <w:noWrap/>
            <w:vAlign w:val="center"/>
            <w:hideMark/>
          </w:tcPr>
          <w:p w:rsidR="00900D90" w:rsidRPr="008E0824" w:rsidRDefault="00900D90" w:rsidP="00AF3991">
            <w:pPr>
              <w:jc w:val="center"/>
              <w:rPr>
                <w:rFonts w:cs="Arial"/>
              </w:rPr>
            </w:pP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2.001</w:t>
            </w:r>
          </w:p>
        </w:tc>
        <w:tc>
          <w:tcPr>
            <w:tcW w:w="3420" w:type="dxa"/>
            <w:tcBorders>
              <w:top w:val="single" w:sz="4" w:space="0" w:color="auto"/>
              <w:left w:val="nil"/>
              <w:bottom w:val="single" w:sz="4" w:space="0" w:color="auto"/>
              <w:right w:val="single" w:sz="4" w:space="0" w:color="auto"/>
            </w:tcBorders>
            <w:shd w:val="clear" w:color="auto" w:fill="auto"/>
            <w:noWrap/>
            <w:vAlign w:val="center"/>
          </w:tcPr>
          <w:p w:rsidR="00E7521C" w:rsidRPr="008E0824" w:rsidRDefault="00E7521C">
            <w:pPr>
              <w:rPr>
                <w:rFonts w:ascii="Times New Roman" w:hAnsi="Times New Roman"/>
                <w:sz w:val="16"/>
                <w:szCs w:val="16"/>
              </w:rPr>
            </w:pPr>
            <w:r w:rsidRPr="008E0824">
              <w:rPr>
                <w:rFonts w:ascii="Times New Roman" w:hAnsi="Times New Roman"/>
                <w:sz w:val="16"/>
                <w:szCs w:val="16"/>
              </w:rPr>
              <w:t>BID-RSND-EEASA-DI-OB-001 REFORZAMIENTO ALIMENTADOR PRIMARIO CAMINO REAL</w:t>
            </w:r>
          </w:p>
        </w:tc>
        <w:tc>
          <w:tcPr>
            <w:tcW w:w="980" w:type="dxa"/>
            <w:tcBorders>
              <w:top w:val="single" w:sz="4" w:space="0" w:color="auto"/>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297 </w:t>
            </w:r>
          </w:p>
        </w:tc>
        <w:tc>
          <w:tcPr>
            <w:tcW w:w="967" w:type="dxa"/>
            <w:tcBorders>
              <w:top w:val="single" w:sz="4" w:space="0" w:color="auto"/>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2.002</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BID-RSND-EEASA-DI-OB-002 REMODELACION ALIMENTADOR PRIMARIO EL PARAISO Y TILIVI CUATRO ESQUINAS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220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2.003</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rPr>
            </w:pPr>
            <w:r w:rsidRPr="008E0824">
              <w:rPr>
                <w:rFonts w:ascii="Times New Roman" w:hAnsi="Times New Roman"/>
                <w:sz w:val="16"/>
                <w:szCs w:val="16"/>
              </w:rPr>
              <w:t>BID-RSND-EEASA-DI-OB-003 REMODELACION ALIMENTADOR PRIMARIO PILAHUIN-YATZAPUCHAN I ETAPA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155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2.004</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rPr>
            </w:pPr>
            <w:r w:rsidRPr="008E0824">
              <w:rPr>
                <w:rFonts w:ascii="Times New Roman" w:hAnsi="Times New Roman"/>
                <w:sz w:val="16"/>
                <w:szCs w:val="16"/>
              </w:rPr>
              <w:t>BID-RSND-EEASA-DI-OB-004 REM ALIMENTADOR PRIMARIO PILAHUIN-YATZAPUCHAN II ETAPA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173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2.005</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BID-RSND-EEASA-DI-OB-005 REMODELACION ALIMENTADOR PRIMARIO PILAHUIN-YATZAPUCHAN III ETAPA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118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2.006</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BID-RSND-EEASA-DI-OB-006 REMODEALCION ALIMENTADOR VIA SANTA MARTA Y  SANTA CLARA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215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2.007</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BID-RSND-EEASA-DI-OB-007 REMODELACION.BARRIO LOS PINOS Y EL DORADO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102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2.008</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BID-RSND-EEASA-DI-OB-008 REMODELACION ALIMENTADOR HUAMBOYA Y ALIMENTADOR PABLO SEXTO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353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2.009</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BID-RSND-EEASA-ST-OB-009 ADQUISICION, INSTALACION Y FUNCIONAMIENTO DE 3 TRANSFORMADORES DE POTENCIA SES TOTOTAS, PUYO 2 Y TENA NORTE</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1,176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2.010</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rPr>
            </w:pPr>
            <w:r w:rsidRPr="008E0824">
              <w:rPr>
                <w:rFonts w:ascii="Times New Roman" w:hAnsi="Times New Roman"/>
                <w:sz w:val="16"/>
                <w:szCs w:val="16"/>
              </w:rPr>
              <w:t>BID-RSND-EEASA-ST-OB-010 OBRAS CIVILES Y EQUIPAMIENTO ELECTRICO SE TOTORAS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1,008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2.011</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rPr>
            </w:pPr>
            <w:r w:rsidRPr="008E0824">
              <w:rPr>
                <w:rFonts w:ascii="Times New Roman" w:hAnsi="Times New Roman"/>
                <w:sz w:val="16"/>
                <w:szCs w:val="16"/>
              </w:rPr>
              <w:t>BID-RSND-EEASA-ST-OB-011 OBRAS CIVILES Y EQUIPAMIENTO ELECTRICO SE PUYO 2</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1,108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2.012</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rPr>
            </w:pPr>
            <w:r w:rsidRPr="008E0824">
              <w:rPr>
                <w:rFonts w:ascii="Times New Roman" w:hAnsi="Times New Roman"/>
                <w:sz w:val="16"/>
                <w:szCs w:val="16"/>
              </w:rPr>
              <w:t>BID-RSND-EEASA-ST-OB-012 OBRAS CIVILES Y EQUIPAMIENTO ELECTRICO SE TENA NORTE</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1,008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2.013</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rPr>
            </w:pPr>
            <w:r w:rsidRPr="008E0824">
              <w:rPr>
                <w:rFonts w:ascii="Times New Roman" w:hAnsi="Times New Roman"/>
                <w:sz w:val="16"/>
                <w:szCs w:val="16"/>
              </w:rPr>
              <w:t xml:space="preserve">BID-RSND-EEASA-DI-OB-013 REMODELACIÓN ALIMENTADOR SALINAS - SIGTA - FACUNDO VELA </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875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2.014</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rPr>
            </w:pPr>
            <w:r w:rsidRPr="008E0824">
              <w:rPr>
                <w:rFonts w:ascii="Times New Roman" w:hAnsi="Times New Roman"/>
                <w:sz w:val="16"/>
                <w:szCs w:val="16"/>
              </w:rPr>
              <w:t>BID-RSND-EEASA-DI-OB-014 REMODELACIÓN ALIMENTADOR FACUNDO VELA - JILIMBÍ</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290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2.015</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BID-RSND-EEASA-DI-OB-015 REMODELACIÓN ALIMENTADOR ECHENADIA - CAMARON - CHAZOJUAN - LA PALMA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597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2.016</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BID-RSND-EEASA-DI-OB-016 REMODELACIÓN ALIMENTADOR SAN LUIS - JILIMBÍ</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201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2.017</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rPr>
            </w:pPr>
            <w:r w:rsidRPr="008E0824">
              <w:rPr>
                <w:rFonts w:ascii="Times New Roman" w:hAnsi="Times New Roman"/>
                <w:sz w:val="16"/>
                <w:szCs w:val="16"/>
              </w:rPr>
              <w:t>BID-RSND-EEASA-DI-OB-017 REMODELACIÓN ALIMENTADOR SIMIATUG - MINDINA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253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2.018</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rPr>
            </w:pPr>
            <w:r w:rsidRPr="008E0824">
              <w:rPr>
                <w:rFonts w:ascii="Times New Roman" w:hAnsi="Times New Roman"/>
                <w:sz w:val="16"/>
                <w:szCs w:val="16"/>
              </w:rPr>
              <w:t>BID-RSND-EEASA-DI-OB-018 REMODELACIÓN ALIMENTADOR TALAGUA - INGAPIRCA - MUSHULLACTA - FACUNDO VELA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357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2.019</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BID-RSND-EEASA-DI-OB-019 REMODELACIÓN ALIMENTADOR SAN SIMON - SAN LORENZO - SANTIAGO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276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2.020</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BID-RSND-EEASA-DI-OB-020 OBRA CIVIL PARA REMODELACIÓN DE REDES DE MEDIA Y BAJA TENSION CENTRO DE GUARANDA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1,300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2.021</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BID-RSND-EEASA-DI-OB-021 OBRA ELÉCTRICA REMODELACIÓN DE REDES DE MEDIA Y BAJA TENSION CENTRO DE GUARANDA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1,700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2.022</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BID-RSND-EEASA-ST-OB-022 ADQUISICION, INSTALACION Y FUNCIONAMIENTO DE 4 TRANSFORMADORES DE POTENCIA SES GUARANDA, ECHEANDÍA, COCHABAMBA Y SICOTO (10/12,5 MVA)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1,650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EEASA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2.023</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5854CE">
            <w:pPr>
              <w:rPr>
                <w:rFonts w:ascii="Times New Roman" w:hAnsi="Times New Roman"/>
                <w:sz w:val="16"/>
                <w:szCs w:val="16"/>
                <w:lang w:val="es-ES"/>
              </w:rPr>
            </w:pPr>
            <w:r w:rsidRPr="008E0824">
              <w:rPr>
                <w:rFonts w:ascii="Times New Roman" w:hAnsi="Times New Roman"/>
                <w:sz w:val="16"/>
                <w:szCs w:val="16"/>
                <w:lang w:val="es-ES"/>
              </w:rPr>
              <w:t>BID-RSND-EEASA-ST-OB-023 REFORZAMIENTO SISTEMA DE SUBTRANSMISIÓN BOLÍVAR - LÍNEA DE SUBTRANSMISIÓN BABAHOYO - CALUMA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color w:val="000000"/>
                <w:sz w:val="16"/>
                <w:szCs w:val="16"/>
              </w:rPr>
            </w:pPr>
            <w:r w:rsidRPr="008E0824">
              <w:rPr>
                <w:rFonts w:ascii="Times New Roman" w:hAnsi="Times New Roman"/>
                <w:color w:val="000000"/>
                <w:sz w:val="16"/>
                <w:szCs w:val="16"/>
              </w:rPr>
              <w:t xml:space="preserve">3,460 </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rPr>
              <w:t>EEASA</w:t>
            </w:r>
          </w:p>
        </w:tc>
      </w:tr>
      <w:tr w:rsidR="00E7521C" w:rsidRPr="00666EA1"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2.024</w:t>
            </w:r>
          </w:p>
        </w:tc>
        <w:tc>
          <w:tcPr>
            <w:tcW w:w="3420" w:type="dxa"/>
            <w:tcBorders>
              <w:top w:val="nil"/>
              <w:left w:val="nil"/>
              <w:bottom w:val="single" w:sz="4" w:space="0" w:color="auto"/>
              <w:right w:val="single" w:sz="4" w:space="0" w:color="auto"/>
            </w:tcBorders>
            <w:shd w:val="clear" w:color="auto" w:fill="auto"/>
            <w:noWrap/>
            <w:vAlign w:val="bottom"/>
          </w:tcPr>
          <w:p w:rsidR="00E7521C" w:rsidRPr="008E0824" w:rsidRDefault="00E7521C" w:rsidP="00894D04">
            <w:pPr>
              <w:rPr>
                <w:rFonts w:ascii="Times New Roman" w:hAnsi="Times New Roman"/>
                <w:color w:val="000000"/>
                <w:sz w:val="16"/>
                <w:szCs w:val="16"/>
                <w:lang w:val="es-ES"/>
              </w:rPr>
            </w:pPr>
            <w:r w:rsidRPr="008E0824">
              <w:rPr>
                <w:rFonts w:ascii="Times New Roman" w:hAnsi="Times New Roman"/>
                <w:color w:val="000000"/>
                <w:sz w:val="16"/>
                <w:szCs w:val="16"/>
                <w:lang w:val="es-ES"/>
              </w:rPr>
              <w:t>BID-RSND-EEAZ-DI-OB-001: CONSTRUCCIÓN Y REMODELACIÓN DE REDES DE DISTRIBUCIÒN</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126</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fr-FR"/>
              </w:rPr>
            </w:pPr>
            <w:r w:rsidRPr="008E0824">
              <w:rPr>
                <w:rFonts w:ascii="Times New Roman" w:hAnsi="Times New Roman"/>
                <w:sz w:val="16"/>
                <w:szCs w:val="16"/>
                <w:lang w:val="fr-FR"/>
              </w:rPr>
              <w:t>E.E.AZOGUES C.A</w:t>
            </w:r>
          </w:p>
        </w:tc>
      </w:tr>
      <w:tr w:rsidR="00E7521C" w:rsidRPr="00666EA1"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2.025</w:t>
            </w:r>
          </w:p>
        </w:tc>
        <w:tc>
          <w:tcPr>
            <w:tcW w:w="3420" w:type="dxa"/>
            <w:tcBorders>
              <w:top w:val="nil"/>
              <w:left w:val="nil"/>
              <w:bottom w:val="single" w:sz="4" w:space="0" w:color="auto"/>
              <w:right w:val="single" w:sz="4" w:space="0" w:color="auto"/>
            </w:tcBorders>
            <w:shd w:val="clear" w:color="auto" w:fill="auto"/>
            <w:noWrap/>
            <w:vAlign w:val="bottom"/>
          </w:tcPr>
          <w:p w:rsidR="00E7521C" w:rsidRPr="008E0824" w:rsidRDefault="00E7521C" w:rsidP="00894D04">
            <w:pPr>
              <w:rPr>
                <w:rFonts w:ascii="Times New Roman" w:hAnsi="Times New Roman"/>
                <w:color w:val="000000"/>
                <w:sz w:val="16"/>
                <w:szCs w:val="16"/>
                <w:lang w:val="es-ES"/>
              </w:rPr>
            </w:pPr>
            <w:r w:rsidRPr="008E0824">
              <w:rPr>
                <w:rFonts w:ascii="Times New Roman" w:hAnsi="Times New Roman"/>
                <w:color w:val="000000"/>
                <w:sz w:val="16"/>
                <w:szCs w:val="16"/>
                <w:lang w:val="es-ES"/>
              </w:rPr>
              <w:t>BID-RSND-EEAZ-DI-OB-002: CONSTRUCCIÓN Y REMODELACIÓN DE REDES DE DISTRIBUCIÒN</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105</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fr-FR"/>
              </w:rPr>
            </w:pPr>
            <w:r w:rsidRPr="008E0824">
              <w:rPr>
                <w:rFonts w:ascii="Times New Roman" w:hAnsi="Times New Roman"/>
                <w:sz w:val="16"/>
                <w:szCs w:val="16"/>
                <w:lang w:val="fr-FR"/>
              </w:rPr>
              <w:t>E.E.AZOGUES C.A</w:t>
            </w:r>
          </w:p>
        </w:tc>
      </w:tr>
      <w:tr w:rsidR="00E7521C" w:rsidRPr="00666EA1"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2.026</w:t>
            </w:r>
          </w:p>
        </w:tc>
        <w:tc>
          <w:tcPr>
            <w:tcW w:w="3420" w:type="dxa"/>
            <w:tcBorders>
              <w:top w:val="nil"/>
              <w:left w:val="nil"/>
              <w:bottom w:val="single" w:sz="4" w:space="0" w:color="auto"/>
              <w:right w:val="single" w:sz="4" w:space="0" w:color="auto"/>
            </w:tcBorders>
            <w:shd w:val="clear" w:color="auto" w:fill="auto"/>
            <w:noWrap/>
            <w:vAlign w:val="bottom"/>
          </w:tcPr>
          <w:p w:rsidR="00E7521C" w:rsidRPr="008E0824" w:rsidRDefault="00E7521C" w:rsidP="00894D04">
            <w:pPr>
              <w:rPr>
                <w:rFonts w:ascii="Times New Roman" w:hAnsi="Times New Roman"/>
                <w:color w:val="000000"/>
                <w:sz w:val="16"/>
                <w:szCs w:val="16"/>
                <w:lang w:val="es-ES"/>
              </w:rPr>
            </w:pPr>
            <w:r w:rsidRPr="008E0824">
              <w:rPr>
                <w:rFonts w:ascii="Times New Roman" w:hAnsi="Times New Roman"/>
                <w:color w:val="000000"/>
                <w:sz w:val="16"/>
                <w:szCs w:val="16"/>
                <w:lang w:val="es-ES"/>
              </w:rPr>
              <w:t>BID-RSND-EEAZ-DI-OB-003: CONSTRUCCIÓN Y REMODELACIÓN DE REDES DE DISTRIBUCIÒN</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92</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fr-FR"/>
              </w:rPr>
            </w:pPr>
            <w:r w:rsidRPr="008E0824">
              <w:rPr>
                <w:rFonts w:ascii="Times New Roman" w:hAnsi="Times New Roman"/>
                <w:sz w:val="16"/>
                <w:szCs w:val="16"/>
                <w:lang w:val="fr-FR"/>
              </w:rPr>
              <w:t>E.E.AZOGUES C.A</w:t>
            </w:r>
          </w:p>
        </w:tc>
      </w:tr>
      <w:tr w:rsidR="00E7521C" w:rsidRPr="00666EA1"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2.027</w:t>
            </w:r>
          </w:p>
        </w:tc>
        <w:tc>
          <w:tcPr>
            <w:tcW w:w="3420" w:type="dxa"/>
            <w:tcBorders>
              <w:top w:val="nil"/>
              <w:left w:val="nil"/>
              <w:bottom w:val="single" w:sz="4" w:space="0" w:color="auto"/>
              <w:right w:val="single" w:sz="4" w:space="0" w:color="auto"/>
            </w:tcBorders>
            <w:shd w:val="clear" w:color="auto" w:fill="auto"/>
            <w:noWrap/>
            <w:vAlign w:val="bottom"/>
          </w:tcPr>
          <w:p w:rsidR="00E7521C" w:rsidRPr="008E0824" w:rsidRDefault="00E7521C" w:rsidP="00894D04">
            <w:pPr>
              <w:rPr>
                <w:rFonts w:ascii="Times New Roman" w:hAnsi="Times New Roman"/>
                <w:color w:val="000000"/>
                <w:sz w:val="16"/>
                <w:szCs w:val="16"/>
                <w:lang w:val="es-ES"/>
              </w:rPr>
            </w:pPr>
            <w:r w:rsidRPr="008E0824">
              <w:rPr>
                <w:rFonts w:ascii="Times New Roman" w:hAnsi="Times New Roman"/>
                <w:color w:val="000000"/>
                <w:sz w:val="16"/>
                <w:szCs w:val="16"/>
                <w:lang w:val="es-ES"/>
              </w:rPr>
              <w:t>BID-RSND-EEAZ-DI-OB-004: CONSTRUCCIÓN Y REMODELACIÓN DE REDES DE DISTRIBUCIÒN</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105</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fr-FR"/>
              </w:rPr>
            </w:pPr>
            <w:r w:rsidRPr="008E0824">
              <w:rPr>
                <w:rFonts w:ascii="Times New Roman" w:hAnsi="Times New Roman"/>
                <w:sz w:val="16"/>
                <w:szCs w:val="16"/>
                <w:lang w:val="fr-FR"/>
              </w:rPr>
              <w:t>E.E.AZOGUES C.A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2.028</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317DE4">
            <w:pPr>
              <w:rPr>
                <w:rFonts w:ascii="Times New Roman" w:hAnsi="Times New Roman"/>
                <w:sz w:val="16"/>
                <w:szCs w:val="16"/>
                <w:lang w:val="es-ES"/>
              </w:rPr>
            </w:pPr>
            <w:r w:rsidRPr="008E0824">
              <w:rPr>
                <w:rFonts w:ascii="Times New Roman" w:hAnsi="Times New Roman"/>
                <w:sz w:val="16"/>
                <w:szCs w:val="16"/>
                <w:lang w:val="es-ES"/>
              </w:rPr>
              <w:t>BID-RSND-EECS-DI-OB-001: REPOTENCIACIÓN DE REDES ELÉCTRICAS EN ACCESO SUR HUAMBI; REPOTENCIACIÓN DE REDES EN BAJA TENSIÓN  - BARRIO EL PROGRESO;  CONSTRUCCIÓN E IMPLEMENTACIÓN DE UN ALIMENTADOR  ALTERNO AL 2312</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598</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CENTROSUR</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2.029</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317DE4">
            <w:pPr>
              <w:rPr>
                <w:rFonts w:ascii="Times New Roman" w:hAnsi="Times New Roman"/>
                <w:sz w:val="16"/>
                <w:szCs w:val="16"/>
                <w:lang w:val="es-ES"/>
              </w:rPr>
            </w:pPr>
            <w:r w:rsidRPr="008E0824">
              <w:rPr>
                <w:rFonts w:ascii="Times New Roman" w:hAnsi="Times New Roman"/>
                <w:sz w:val="16"/>
                <w:szCs w:val="16"/>
                <w:lang w:val="es-ES"/>
              </w:rPr>
              <w:t>BID-RSND-EECS-ST-OB-002:REPOTENCIACIÓN DE LA S/E03 CAMBIO DE DOS TRANSFORMADORES DE POTENCIA, 69/22 Kv, 24/32MVA; REPOTENCIACIÓN DE LA S/E14 NUEVA POSICIÓN DE TRANSFORMACIÓN, 69/22kV, 24/32MVA; REPOTENCIACIÓN DE LA S/E18 DE NUEVA POSICIÓN DE TRANSFORMACIÓN, 69/22kV, 24/32MVA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2,700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CENTROSUR</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2.030</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317DE4">
            <w:pPr>
              <w:rPr>
                <w:rFonts w:ascii="Times New Roman" w:hAnsi="Times New Roman"/>
                <w:sz w:val="16"/>
                <w:szCs w:val="16"/>
                <w:lang w:val="es-ES"/>
              </w:rPr>
            </w:pPr>
            <w:r w:rsidRPr="008E0824">
              <w:rPr>
                <w:rFonts w:ascii="Times New Roman" w:hAnsi="Times New Roman"/>
                <w:sz w:val="16"/>
                <w:szCs w:val="16"/>
                <w:lang w:val="es-ES"/>
              </w:rPr>
              <w:t>BID-RSND-EECS-DI-OB-003: REPOTENCIACIÓN DE REDES EN MEDIA TENSIÓN - R. SUB.AV.LOJA ENTRE R.CRESPO Y 12 ABRIL; CONSTRUCCIÓN DE REDES DE DISTRIBUCIÓN-ENLACE ALIMENTADOR 0427-0421; REPOTENCIACIÓN DE REDES EN MEDIA TENSIÓN  - LINEA 3F RICAURTE A LA RAYA ALIM 0723</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760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CENTROSUR</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2.031</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317DE4">
            <w:pPr>
              <w:rPr>
                <w:rFonts w:ascii="Times New Roman" w:hAnsi="Times New Roman"/>
                <w:sz w:val="16"/>
                <w:szCs w:val="16"/>
                <w:lang w:val="es-ES"/>
              </w:rPr>
            </w:pPr>
            <w:r w:rsidRPr="008E0824">
              <w:rPr>
                <w:rFonts w:ascii="Times New Roman" w:hAnsi="Times New Roman"/>
                <w:sz w:val="16"/>
                <w:szCs w:val="16"/>
                <w:lang w:val="es-ES"/>
              </w:rPr>
              <w:t>BID-RSND-EECS-DI-OB-004: REPOTENCIACIÓN DE REDES DE DISTRIBUCIÓN-EL TRIUNFO LA TRINCHERA DE PÍGILI</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136</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CENTROSUR</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2.032</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317DE4">
            <w:pPr>
              <w:rPr>
                <w:rFonts w:ascii="Times New Roman" w:hAnsi="Times New Roman"/>
                <w:sz w:val="16"/>
                <w:szCs w:val="16"/>
                <w:lang w:val="es-ES"/>
              </w:rPr>
            </w:pPr>
            <w:r w:rsidRPr="008E0824">
              <w:rPr>
                <w:rFonts w:ascii="Times New Roman" w:hAnsi="Times New Roman"/>
                <w:sz w:val="16"/>
                <w:szCs w:val="16"/>
                <w:lang w:val="es-ES"/>
              </w:rPr>
              <w:t>BID-RSND-EECS-DI-OB-005: REPOTENCIACIÓN DE REDES DE DISTRIBUCIÓN-LLACTAHUAICO INGAPIRCA; REPOTENCIACIÓN DE REDES DE DISTRIBUCIÓN-CHIGLEDEL Y SHURUN; REPOTENCIACIÓN DE REDES DE DISTRIBUCIÓN-RUMILOMA INGAPIRCA; REPOTENCIACIÓN DE REDES EN MEDIA TENSIÓN  - CHOROCOPTE CENTRO CAÑAR; REPOTENCIACIÓN DE REDES EN MEDIA TENSIÓN  - EL CASTILLO INGAPIRCA CAÑAR; REPOTENCIACIÓN DE REDES EN MEDIA TENSIÓN  - LA INDUSTRIA/LAS CRUCES/GENERAL MORALES.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783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CENTROSUR</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2.033</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317DE4">
            <w:pPr>
              <w:rPr>
                <w:rFonts w:ascii="Times New Roman" w:hAnsi="Times New Roman"/>
                <w:sz w:val="16"/>
                <w:szCs w:val="16"/>
                <w:lang w:val="es-ES"/>
              </w:rPr>
            </w:pPr>
            <w:r w:rsidRPr="008E0824">
              <w:rPr>
                <w:rFonts w:ascii="Times New Roman" w:hAnsi="Times New Roman"/>
                <w:sz w:val="16"/>
                <w:szCs w:val="16"/>
                <w:lang w:val="es-ES"/>
              </w:rPr>
              <w:t>BID-RSND-EECS-DI-OB-006: REPOTENCIACIÓN DE REDES EN MEDIA TENSIÓN  - CHACAPATA-PAREDONES-LOMA DE PIEDRAS; REPOTENCIACIÓN DE REDES EN MEDIA TENSIÓN  - SHIÑA CENTRO/NABON; REPOTENCIACIÓN DE REDES EN MEDIA TENSIÓN  - SHIÑA PUCUMGLA NABON; REPOTENCIACIÓN DE REDES EN MEDIA TENSIÓN  - SANTA ELENA MORASLOMA; REPOTENCIACIÓN DE REDES EN MEDIA TENSIÓN  - MORASLOMA CENTRO OÑA; REPOTENCIACIÓN DE REDES EN MEDIA TENSIÓN  - SECTOR TAMBO VIEJO/COCHAPATA/NABON</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737</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CENTROSUR</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2.034</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D6414A">
            <w:pPr>
              <w:rPr>
                <w:rFonts w:ascii="Times New Roman" w:hAnsi="Times New Roman"/>
                <w:sz w:val="16"/>
                <w:szCs w:val="16"/>
              </w:rPr>
            </w:pPr>
            <w:r w:rsidRPr="008E0824">
              <w:rPr>
                <w:rFonts w:ascii="Times New Roman" w:hAnsi="Times New Roman"/>
                <w:sz w:val="16"/>
                <w:szCs w:val="16"/>
              </w:rPr>
              <w:t>BID-RSND-EECS-ST-OB-007: SUMINISTRO E INSTALACIÓN DE GENERADOR TRIFÁSICO, A DIESEL, DE 125 kVA, S/E 08</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75</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1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CENTROSUR</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2.035</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4E00ED">
            <w:pPr>
              <w:jc w:val="both"/>
              <w:rPr>
                <w:rFonts w:ascii="Times New Roman" w:hAnsi="Times New Roman"/>
                <w:sz w:val="16"/>
                <w:szCs w:val="16"/>
                <w:lang w:val="es-ES"/>
              </w:rPr>
            </w:pPr>
            <w:r w:rsidRPr="008E0824">
              <w:rPr>
                <w:rFonts w:ascii="Times New Roman" w:hAnsi="Times New Roman"/>
                <w:sz w:val="16"/>
                <w:szCs w:val="16"/>
                <w:lang w:val="es-ES"/>
              </w:rPr>
              <w:t>BID-RSND-ELEPCO-DI-OB-001:CONSTRUCCION Y REMODELACION LINEAS Y REDES DE LOS PROYECTOS RUMIPAMBA DE ESPINOZAS, LA LAGUNA CALLE SINCHALAGUA Y ATACAZO, CALVARIO PUJILI, EN LA PROVINCIA BAJA MULALILLO, PASAJE ELOY ALBERTO SANCHEZ, GUILO CORRALPUNGO CONUCTO, DOBLE ALIMENTACION SUBTERRANEA LATACUNGA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375</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ELEPCO</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2.036</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4E00ED">
            <w:pPr>
              <w:jc w:val="both"/>
              <w:rPr>
                <w:rFonts w:ascii="Times New Roman" w:hAnsi="Times New Roman"/>
                <w:sz w:val="16"/>
                <w:szCs w:val="16"/>
                <w:lang w:val="es-ES"/>
              </w:rPr>
            </w:pPr>
            <w:r w:rsidRPr="008E0824">
              <w:rPr>
                <w:rFonts w:ascii="Times New Roman" w:hAnsi="Times New Roman"/>
                <w:sz w:val="16"/>
                <w:szCs w:val="16"/>
                <w:lang w:val="es-ES"/>
              </w:rPr>
              <w:t>BID-RSND-ELEPCO-DI-OB-002: REMODELACION LINEAS Y REDES DE LOS PROYECTOS SAN ANTONIO DE ALAQUEZ Y PALOPO CONTADERO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334</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ELEPCO</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2.037</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4E00ED">
            <w:pPr>
              <w:jc w:val="both"/>
              <w:rPr>
                <w:rFonts w:ascii="Times New Roman" w:hAnsi="Times New Roman"/>
                <w:sz w:val="16"/>
                <w:szCs w:val="16"/>
                <w:lang w:val="es-ES"/>
              </w:rPr>
            </w:pPr>
            <w:r w:rsidRPr="008E0824">
              <w:rPr>
                <w:rFonts w:ascii="Times New Roman" w:hAnsi="Times New Roman"/>
                <w:sz w:val="16"/>
                <w:szCs w:val="16"/>
                <w:lang w:val="es-ES"/>
              </w:rPr>
              <w:t>BID-RSND-ELEPCO-ST-OB-003: REPOTENCIACION DE LA SUBESTACION SAN RAFAEL-LATACUNGA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361</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proofErr w:type="spellStart"/>
            <w:r w:rsidRPr="008E0824">
              <w:rPr>
                <w:rFonts w:ascii="Times New Roman" w:hAnsi="Times New Roman"/>
                <w:sz w:val="16"/>
                <w:szCs w:val="16"/>
                <w:lang w:val="es-CO" w:eastAsia="es-CO"/>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CO" w:eastAsia="es-CO"/>
              </w:rPr>
            </w:pPr>
            <w:r w:rsidRPr="008E0824">
              <w:rPr>
                <w:rFonts w:ascii="Times New Roman" w:hAnsi="Times New Roman"/>
                <w:sz w:val="16"/>
                <w:szCs w:val="16"/>
                <w:lang w:val="es-ES_tradnl" w:eastAsia="es-CO"/>
              </w:rPr>
              <w:t xml:space="preserve">2 </w:t>
            </w:r>
            <w:proofErr w:type="spellStart"/>
            <w:r w:rsidRPr="008E0824">
              <w:rPr>
                <w:rFonts w:ascii="Times New Roman" w:hAnsi="Times New Roman"/>
                <w:sz w:val="16"/>
                <w:szCs w:val="16"/>
                <w:lang w:val="es-ES_tradnl" w:eastAsia="es-CO"/>
              </w:rPr>
              <w:t>sem</w:t>
            </w:r>
            <w:proofErr w:type="spellEnd"/>
            <w:r w:rsidRPr="008E0824">
              <w:rPr>
                <w:rFonts w:ascii="Times New Roman" w:hAnsi="Times New Roman"/>
                <w:sz w:val="16"/>
                <w:szCs w:val="16"/>
                <w:lang w:val="es-ES_tradnl" w:eastAsia="es-CO"/>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lang w:val="es-CO" w:eastAsia="es-CO"/>
              </w:rPr>
            </w:pPr>
            <w:r>
              <w:rPr>
                <w:rFonts w:ascii="Times New Roman" w:hAnsi="Times New Roman"/>
                <w:sz w:val="16"/>
                <w:szCs w:val="16"/>
                <w:lang w:val="es-ES_tradnl" w:eastAsia="es-CO"/>
              </w:rPr>
              <w:t>En Proceso</w:t>
            </w: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ELEPCO</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2.038</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3C0B86">
            <w:pPr>
              <w:jc w:val="both"/>
              <w:rPr>
                <w:rFonts w:ascii="Times New Roman" w:hAnsi="Times New Roman"/>
                <w:sz w:val="16"/>
                <w:szCs w:val="16"/>
                <w:lang w:val="es-ES"/>
              </w:rPr>
            </w:pPr>
            <w:r w:rsidRPr="008E0824">
              <w:rPr>
                <w:rFonts w:ascii="Times New Roman" w:hAnsi="Times New Roman"/>
                <w:sz w:val="16"/>
                <w:szCs w:val="16"/>
                <w:lang w:val="es-ES"/>
              </w:rPr>
              <w:t>BID-RSND-EEPG-ST-OB-001: LINEAS DE SUBTRANSMISON DE LOS TAP PARA LAS SUBESTACIONES MUCHO LOTE Y LOTES CON SERVICIO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382</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EEPG</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2.039</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lang w:val="es-ES"/>
              </w:rPr>
              <w:t>BID-RSND-EEPG-ST-OB-002: CONSTRUCCION DE LAS SUBESTACIONES MUCHO LOTE Y LOTES CON SERVICIO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2,483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EEPG</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2.040</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lang w:val="es-ES"/>
              </w:rPr>
              <w:t>BID-RSND-EEPG-DI-OB-003: CONSTRUCCION DE LAS ALIMETADORAS ALBORADA 7 LOTES CON SERVICIO 1 Y 2</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549</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EEPG</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2.041</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lang w:val="es-ES"/>
              </w:rPr>
              <w:t>BID-RSND-EMELNORTE-ST-OB-001 CONSTRUCCIÓN DE LA SUBESTACIÓN ATUNTAQUI</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1,686</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EMELNORTE</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2.042</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lang w:val="es-ES"/>
              </w:rPr>
              <w:t>BID-RSND-EMELNORTE-ST-OB-002 CONSTRUCCION Y PUESTA EN OPERACION DE LA LST DE 69 KV DOBLE CIRCUITO DERIVACIÓN SAN VICENTE  ATUNTAQUI</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318</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EMELNORTE</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2.043</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lang w:val="es-ES"/>
              </w:rPr>
              <w:t>BID-RSND-EMELNORTE-DI-OB-003 READECUACION DEL CIRCUITO 2 DE LA SUBESTACION CAYAMBE</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86</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EMELNORTE</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2.044</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lang w:val="es-ES"/>
              </w:rPr>
              <w:t>BID-RSND-EMELNORTE-DI-OB-004 READECUACIÓN DE LOS CIRCUITOS DE ATUNTAQUI, LA MERCED Y ANDRADE MARIN, DE LA SUBESTACION ATUNTAQUI</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310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EMELNORTE</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2.045</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rPr>
            </w:pPr>
            <w:r w:rsidRPr="008E0824">
              <w:rPr>
                <w:rFonts w:ascii="Times New Roman" w:hAnsi="Times New Roman"/>
                <w:sz w:val="16"/>
                <w:szCs w:val="16"/>
              </w:rPr>
              <w:t>BID-RSND-EEQ-ST-OB-001. SUBESTACIÓN GUALO.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2,200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EEQ</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2.046</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rPr>
              <w:t xml:space="preserve">BID-RSND-EEQ-ST-OB-002. </w:t>
            </w:r>
            <w:r w:rsidRPr="008E0824">
              <w:rPr>
                <w:rFonts w:ascii="Times New Roman" w:hAnsi="Times New Roman"/>
                <w:sz w:val="16"/>
                <w:szCs w:val="16"/>
                <w:lang w:val="es-ES"/>
              </w:rPr>
              <w:t>CONSTRUCCIÓN DE LA SUBESTACIÓN SAN ANTONIO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1,460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EEQ</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2.047</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rPr>
              <w:t xml:space="preserve">BID-RSND-EEQ-ST-OB-003. </w:t>
            </w:r>
            <w:r w:rsidRPr="008E0824">
              <w:rPr>
                <w:rFonts w:ascii="Times New Roman" w:hAnsi="Times New Roman"/>
                <w:sz w:val="16"/>
                <w:szCs w:val="16"/>
                <w:lang w:val="es-ES"/>
              </w:rPr>
              <w:t>CONSTRUCCIÓN DE LA SUBESTACIÓN EL QUINCHE</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1,400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EEQ</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2.048</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rPr>
              <w:t xml:space="preserve">BID-RSND-EEQ-ST-OB-004. </w:t>
            </w:r>
            <w:r w:rsidRPr="008E0824">
              <w:rPr>
                <w:rFonts w:ascii="Times New Roman" w:hAnsi="Times New Roman"/>
                <w:sz w:val="16"/>
                <w:szCs w:val="16"/>
                <w:lang w:val="es-ES"/>
              </w:rPr>
              <w:t>CONSTRUCCIÓN DE LÍNEA POMASQUI - SAN ANTONIO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1,600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EEQ</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2.049</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rPr>
              <w:t xml:space="preserve">BID-RSND-EEQ-DI-OB-006. </w:t>
            </w:r>
            <w:r w:rsidRPr="008E0824">
              <w:rPr>
                <w:rFonts w:ascii="Times New Roman" w:hAnsi="Times New Roman"/>
                <w:sz w:val="16"/>
                <w:szCs w:val="16"/>
                <w:lang w:val="es-ES"/>
              </w:rPr>
              <w:t>CONSTRUCCIÓN Y REMODELACIÓN DE REDES DE MEDIA TENSIÓN DE LOS PRIMARIOS DE S/E OLIMPICO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200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EEQ</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2.050</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rPr>
              <w:t xml:space="preserve">BID-RSND-EEQ-DI-OB-007. </w:t>
            </w:r>
            <w:r w:rsidRPr="008E0824">
              <w:rPr>
                <w:rFonts w:ascii="Times New Roman" w:hAnsi="Times New Roman"/>
                <w:sz w:val="16"/>
                <w:szCs w:val="16"/>
                <w:lang w:val="es-ES"/>
              </w:rPr>
              <w:t>CONSTRUCCIÓN Y REMODELACIÓN DE REDES DE MEDIA Y BAJA TENSIÓN DE LOS PROYECTOS PRIMARIO MASHPI ,VARIOS PROYECTOS SECTOR NOROCCIDENTE, BRISA DEL VALLE Y LOS PINOS SANTA ROSA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1,074</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EEQ</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2.051</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rPr>
              <w:t xml:space="preserve">BID-RSND-EEQ-DI-OB-008. </w:t>
            </w:r>
            <w:r w:rsidRPr="008E0824">
              <w:rPr>
                <w:rFonts w:ascii="Times New Roman" w:hAnsi="Times New Roman"/>
                <w:sz w:val="16"/>
                <w:szCs w:val="16"/>
                <w:lang w:val="es-ES"/>
              </w:rPr>
              <w:t>CONSTRUCCIÓN Y REMODELACIÓN DE REDES DE MEDIA Y BAJA TENSIÓN DE LOS PROYECTOS, SANTO TOMAS, RANCHO LOS PINOS, VALLE DEL SUR, ORIENTE QUITEÑO, MUSCULOS Y RIELES Y SOLANDA IV ETAPA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1,820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EEQ</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2.052</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D22EB">
            <w:pPr>
              <w:jc w:val="both"/>
              <w:rPr>
                <w:rFonts w:ascii="Times New Roman" w:hAnsi="Times New Roman"/>
                <w:sz w:val="16"/>
                <w:szCs w:val="16"/>
                <w:lang w:val="es-ES"/>
              </w:rPr>
            </w:pPr>
            <w:r w:rsidRPr="008E0824">
              <w:rPr>
                <w:rFonts w:ascii="Times New Roman" w:hAnsi="Times New Roman"/>
                <w:sz w:val="16"/>
                <w:szCs w:val="16"/>
              </w:rPr>
              <w:t xml:space="preserve">BID-RSND-EEQ-DI-OB-009. </w:t>
            </w:r>
            <w:r w:rsidRPr="008E0824">
              <w:rPr>
                <w:rFonts w:ascii="Times New Roman" w:hAnsi="Times New Roman"/>
                <w:sz w:val="16"/>
                <w:szCs w:val="16"/>
                <w:lang w:val="es-ES"/>
              </w:rPr>
              <w:t>CONSTRUCCIÓN Y REMODELACIÓN DE REDES DE MEDIA Y BAJA TENSIÓN EN EL SECTOR CENTRO HISTORICO ZONA 1</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3,000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EEQ</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2.053</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177870">
            <w:pPr>
              <w:rPr>
                <w:rFonts w:ascii="Times New Roman" w:hAnsi="Times New Roman"/>
                <w:sz w:val="16"/>
                <w:szCs w:val="16"/>
                <w:lang w:val="es-ES"/>
              </w:rPr>
            </w:pPr>
            <w:r w:rsidRPr="008E0824">
              <w:rPr>
                <w:rFonts w:ascii="Times New Roman" w:hAnsi="Times New Roman"/>
                <w:sz w:val="16"/>
                <w:szCs w:val="16"/>
                <w:lang w:val="es-ES"/>
              </w:rPr>
              <w:t>BID-RSND-EERSA-DI-OB-001 CONSTRUCCIÓN DE OBRAS DE DISTRIBUCIÓN DE ENERGÍA ELÉCTRICA DE LAS COMUNIDADES SHUID BAJO Y PAJON SHULCAN</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147</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EERSA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2.054</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177870">
            <w:pPr>
              <w:rPr>
                <w:rFonts w:ascii="Times New Roman" w:hAnsi="Times New Roman"/>
                <w:sz w:val="16"/>
                <w:szCs w:val="16"/>
                <w:lang w:val="es-ES"/>
              </w:rPr>
            </w:pPr>
            <w:r w:rsidRPr="008E0824">
              <w:rPr>
                <w:rFonts w:ascii="Times New Roman" w:hAnsi="Times New Roman"/>
                <w:sz w:val="16"/>
                <w:szCs w:val="16"/>
                <w:lang w:val="es-ES"/>
              </w:rPr>
              <w:t>BID-RSND-EERSA-ST-OB-002 REPOTENCIACIÓN DE LA LÍNEA DE SUBTRANSMISIÓN  GATAZO GUAMOTE.</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493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EERSA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2.055</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177870">
            <w:pPr>
              <w:rPr>
                <w:rFonts w:ascii="Times New Roman" w:hAnsi="Times New Roman"/>
                <w:sz w:val="16"/>
                <w:szCs w:val="16"/>
                <w:lang w:val="es-ES"/>
              </w:rPr>
            </w:pPr>
            <w:r w:rsidRPr="008E0824">
              <w:rPr>
                <w:rFonts w:ascii="Times New Roman" w:hAnsi="Times New Roman"/>
                <w:sz w:val="16"/>
                <w:szCs w:val="16"/>
                <w:lang w:val="es-ES"/>
              </w:rPr>
              <w:t>BID-RSND-EERSA-ST-OB-003 REPOTENCIACIÓN DE LA SUBESTACIÓN CHUNCHI CON UN TRANSFORMADOR DE 5 MVA Y UN  INTERRUPTOR DE 69 KV CON SU RESPECTIVO CONTROL, PRO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346</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EERSA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2.056</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177870">
            <w:pPr>
              <w:rPr>
                <w:rFonts w:ascii="Times New Roman" w:hAnsi="Times New Roman"/>
                <w:sz w:val="16"/>
                <w:szCs w:val="16"/>
                <w:lang w:val="es-ES"/>
              </w:rPr>
            </w:pPr>
            <w:r w:rsidRPr="008E0824">
              <w:rPr>
                <w:rFonts w:ascii="Times New Roman" w:hAnsi="Times New Roman"/>
                <w:sz w:val="16"/>
                <w:szCs w:val="16"/>
                <w:lang w:val="es-ES"/>
              </w:rPr>
              <w:t>BID-RSND-EERSA-ST-OB-004 ADQUISICIÓN Y MONTAJE DE UN INTERRUPTOR DE 69 KV CON SU RESPECTIVO CONTROL, PROTECCIÓN Y MEDICIÓN PARA LA SUBESTACIÓN MULTITUD.</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83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EERSA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2.057</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E4B86">
            <w:pPr>
              <w:jc w:val="both"/>
              <w:rPr>
                <w:rFonts w:ascii="Times New Roman" w:hAnsi="Times New Roman"/>
                <w:sz w:val="16"/>
                <w:szCs w:val="16"/>
                <w:lang w:val="es-ES"/>
              </w:rPr>
            </w:pPr>
            <w:r w:rsidRPr="008E0824">
              <w:rPr>
                <w:rFonts w:ascii="Times New Roman" w:hAnsi="Times New Roman"/>
                <w:sz w:val="16"/>
                <w:szCs w:val="16"/>
                <w:lang w:val="es-ES"/>
              </w:rPr>
              <w:t>BID-RSND-EERSSA-DI-OB-001: CONSTRUCCIÓN DE REDES ELECTRICAS DE LOS PROYECTOS EL CHORRO- EL API Y COLEGIO MANUELA SAENZ</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EERSSA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2.058</w:t>
            </w:r>
          </w:p>
        </w:tc>
        <w:tc>
          <w:tcPr>
            <w:tcW w:w="3420" w:type="dxa"/>
            <w:tcBorders>
              <w:top w:val="nil"/>
              <w:left w:val="nil"/>
              <w:bottom w:val="single" w:sz="4" w:space="0" w:color="auto"/>
              <w:right w:val="single" w:sz="4" w:space="0" w:color="auto"/>
            </w:tcBorders>
            <w:shd w:val="clear" w:color="auto" w:fill="auto"/>
            <w:noWrap/>
            <w:vAlign w:val="bottom"/>
          </w:tcPr>
          <w:p w:rsidR="00E7521C" w:rsidRPr="008E0824" w:rsidRDefault="00E7521C" w:rsidP="00EE4B86">
            <w:pPr>
              <w:jc w:val="both"/>
              <w:rPr>
                <w:rFonts w:ascii="Times New Roman" w:hAnsi="Times New Roman"/>
                <w:sz w:val="16"/>
                <w:szCs w:val="16"/>
                <w:lang w:val="es-ES"/>
              </w:rPr>
            </w:pPr>
            <w:r w:rsidRPr="008E0824">
              <w:rPr>
                <w:rFonts w:ascii="Times New Roman" w:hAnsi="Times New Roman"/>
                <w:sz w:val="16"/>
                <w:szCs w:val="16"/>
                <w:lang w:val="es-ES"/>
              </w:rPr>
              <w:t>BID-RSND-EERSSA-ST-OB-002: CONSTRUCCIÓN DE LA LÍNEA DE SUBTRANSMISIÓN A 69 Kv CATACOCHA-EL EMPALME</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1,289</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EERSSA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2.059</w:t>
            </w:r>
          </w:p>
        </w:tc>
        <w:tc>
          <w:tcPr>
            <w:tcW w:w="3420" w:type="dxa"/>
            <w:tcBorders>
              <w:top w:val="nil"/>
              <w:left w:val="nil"/>
              <w:bottom w:val="single" w:sz="4" w:space="0" w:color="auto"/>
              <w:right w:val="single" w:sz="4" w:space="0" w:color="auto"/>
            </w:tcBorders>
            <w:shd w:val="clear" w:color="auto" w:fill="auto"/>
            <w:noWrap/>
            <w:vAlign w:val="bottom"/>
          </w:tcPr>
          <w:p w:rsidR="00E7521C" w:rsidRPr="008E0824" w:rsidRDefault="00E7521C" w:rsidP="00EE4B86">
            <w:pPr>
              <w:jc w:val="both"/>
              <w:rPr>
                <w:rFonts w:ascii="Times New Roman" w:hAnsi="Times New Roman"/>
                <w:sz w:val="16"/>
                <w:szCs w:val="16"/>
                <w:lang w:val="es-ES"/>
              </w:rPr>
            </w:pPr>
            <w:r w:rsidRPr="008E0824">
              <w:rPr>
                <w:rFonts w:ascii="Times New Roman" w:hAnsi="Times New Roman"/>
                <w:sz w:val="16"/>
                <w:szCs w:val="16"/>
                <w:lang w:val="es-ES"/>
              </w:rPr>
              <w:t>BID-RSND-EERSSA-DI-OB-003: REPOTENCIACIÓN DEL ALIMENTADOR PRIMARIO CUMBARATZA-YANZATZA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438</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EERSSA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2.060</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40109E">
            <w:pPr>
              <w:jc w:val="both"/>
              <w:rPr>
                <w:rFonts w:ascii="Times New Roman" w:hAnsi="Times New Roman"/>
                <w:sz w:val="16"/>
                <w:szCs w:val="16"/>
              </w:rPr>
            </w:pPr>
            <w:r w:rsidRPr="008E0824">
              <w:rPr>
                <w:rFonts w:ascii="Times New Roman" w:hAnsi="Times New Roman"/>
                <w:sz w:val="16"/>
                <w:szCs w:val="16"/>
              </w:rPr>
              <w:t>BID-RSND-EERSSA-DI-OB-004: ALIMENTADOR PRIMARIO CUMBARATZA-ZAMORA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748</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EERSSA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2.061</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E4B86">
            <w:pPr>
              <w:jc w:val="both"/>
              <w:rPr>
                <w:rFonts w:ascii="Times New Roman" w:hAnsi="Times New Roman"/>
                <w:sz w:val="16"/>
                <w:szCs w:val="16"/>
                <w:lang w:val="es-ES"/>
              </w:rPr>
            </w:pPr>
            <w:r w:rsidRPr="008E0824">
              <w:rPr>
                <w:rFonts w:ascii="Times New Roman" w:hAnsi="Times New Roman"/>
                <w:sz w:val="16"/>
                <w:szCs w:val="16"/>
                <w:lang w:val="es-ES"/>
              </w:rPr>
              <w:t>BID-RSND-EERSSA-ST-OB-005:SUMINISTRO, INSTALACIÒN Y PRUEBA DE TRANSFORMADOR DE POTENCIA DE 10/12.5 MVA, TIPO ONAN/ONAF, 69/22 Kv- SUBESTACION YANZATZA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505</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EERSSA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2.062</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EE4B86">
            <w:pPr>
              <w:jc w:val="both"/>
              <w:rPr>
                <w:rFonts w:ascii="Times New Roman" w:hAnsi="Times New Roman"/>
                <w:sz w:val="16"/>
                <w:szCs w:val="16"/>
                <w:lang w:val="es-ES"/>
              </w:rPr>
            </w:pPr>
            <w:r w:rsidRPr="008E0824">
              <w:rPr>
                <w:rFonts w:ascii="Times New Roman" w:hAnsi="Times New Roman"/>
                <w:sz w:val="16"/>
                <w:szCs w:val="16"/>
                <w:lang w:val="es-ES"/>
              </w:rPr>
              <w:t xml:space="preserve">BID-RSND-EERSSA-ST-OB-006:CONSTRUCCION DE OBRA CIVIL Y SUMINISTRO E INSTALACIÒN DE ESTRUCTURAS PARA PORTICOS DE 69 </w:t>
            </w:r>
            <w:proofErr w:type="spellStart"/>
            <w:r w:rsidRPr="008E0824">
              <w:rPr>
                <w:rFonts w:ascii="Times New Roman" w:hAnsi="Times New Roman"/>
                <w:sz w:val="16"/>
                <w:szCs w:val="16"/>
                <w:lang w:val="es-ES"/>
              </w:rPr>
              <w:t>kV</w:t>
            </w:r>
            <w:proofErr w:type="spellEnd"/>
            <w:r w:rsidRPr="008E0824">
              <w:rPr>
                <w:rFonts w:ascii="Times New Roman" w:hAnsi="Times New Roman"/>
                <w:sz w:val="16"/>
                <w:szCs w:val="16"/>
                <w:lang w:val="es-ES"/>
              </w:rPr>
              <w:t xml:space="preserve">, 22 Kv Y EQUIPAMIENTO ELECTRICO PARA SUBESTACIÓN YANZATZA 69/22 </w:t>
            </w:r>
            <w:proofErr w:type="spellStart"/>
            <w:r w:rsidRPr="008E0824">
              <w:rPr>
                <w:rFonts w:ascii="Times New Roman" w:hAnsi="Times New Roman"/>
                <w:sz w:val="16"/>
                <w:szCs w:val="16"/>
                <w:lang w:val="es-ES"/>
              </w:rPr>
              <w:t>kV</w:t>
            </w:r>
            <w:proofErr w:type="spellEnd"/>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1,288</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EERSSA</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2.063</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246DB5">
            <w:pPr>
              <w:jc w:val="both"/>
              <w:rPr>
                <w:rFonts w:ascii="Times New Roman" w:hAnsi="Times New Roman"/>
                <w:sz w:val="16"/>
                <w:szCs w:val="16"/>
                <w:lang w:val="es-ES"/>
              </w:rPr>
            </w:pPr>
            <w:r w:rsidRPr="008E0824">
              <w:rPr>
                <w:rFonts w:ascii="Times New Roman" w:hAnsi="Times New Roman"/>
                <w:sz w:val="16"/>
                <w:szCs w:val="16"/>
                <w:lang w:val="es-ES"/>
              </w:rPr>
              <w:t xml:space="preserve">BID-RSND-CNELBOL-DI-OB-001: REMODELACIÓN LINEAS Y REDES DE: BARRIO LA COMUNIDAD Y SICOTO </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246</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CNELBOL</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2.064</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246DB5">
            <w:pPr>
              <w:jc w:val="both"/>
              <w:rPr>
                <w:rFonts w:ascii="Times New Roman" w:hAnsi="Times New Roman"/>
                <w:sz w:val="16"/>
                <w:szCs w:val="16"/>
                <w:lang w:val="es-ES"/>
              </w:rPr>
            </w:pPr>
            <w:r w:rsidRPr="008E0824">
              <w:rPr>
                <w:rFonts w:ascii="Times New Roman" w:hAnsi="Times New Roman"/>
                <w:sz w:val="16"/>
                <w:szCs w:val="16"/>
                <w:lang w:val="es-ES"/>
              </w:rPr>
              <w:t>BID-RSND-CNELBOL-DI-OB-002: REMODELACIÓN LINEAS Y REDES DE: CABECERAS DE CALUMA Y EL SALTO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257</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CNELBOL</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2.065</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246DB5">
            <w:pPr>
              <w:jc w:val="both"/>
              <w:rPr>
                <w:rFonts w:ascii="Times New Roman" w:hAnsi="Times New Roman"/>
                <w:sz w:val="16"/>
                <w:szCs w:val="16"/>
                <w:lang w:val="es-ES"/>
              </w:rPr>
            </w:pPr>
            <w:r w:rsidRPr="008E0824">
              <w:rPr>
                <w:rFonts w:ascii="Times New Roman" w:hAnsi="Times New Roman"/>
                <w:sz w:val="16"/>
                <w:szCs w:val="16"/>
                <w:lang w:val="es-ES"/>
              </w:rPr>
              <w:t>BID-RSND-CNELBOL-DI-OB-003: REMODELACIÓN LINEAS Y REDES DE: LA HUMBELINA EL PARNAZO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339</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CNELBOL</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2.066</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246DB5">
            <w:pPr>
              <w:jc w:val="both"/>
              <w:rPr>
                <w:rFonts w:ascii="Times New Roman" w:hAnsi="Times New Roman"/>
                <w:sz w:val="16"/>
                <w:szCs w:val="16"/>
                <w:lang w:val="es-ES"/>
              </w:rPr>
            </w:pPr>
            <w:r w:rsidRPr="008E0824">
              <w:rPr>
                <w:rFonts w:ascii="Times New Roman" w:hAnsi="Times New Roman"/>
                <w:sz w:val="16"/>
                <w:szCs w:val="16"/>
                <w:lang w:val="es-ES"/>
              </w:rPr>
              <w:t>BID-RSND-CNELBOL-DI-OB-004: REMODELACIÓN LINEAS Y REDES DE: EL CENSO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216</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CNELBOL</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2.067</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246DB5">
            <w:pPr>
              <w:jc w:val="both"/>
              <w:rPr>
                <w:rFonts w:ascii="Times New Roman" w:hAnsi="Times New Roman"/>
                <w:sz w:val="16"/>
                <w:szCs w:val="16"/>
                <w:lang w:val="es-ES"/>
              </w:rPr>
            </w:pPr>
            <w:r w:rsidRPr="008E0824">
              <w:rPr>
                <w:rFonts w:ascii="Times New Roman" w:hAnsi="Times New Roman"/>
                <w:sz w:val="16"/>
                <w:szCs w:val="16"/>
                <w:lang w:val="es-ES"/>
              </w:rPr>
              <w:t>BID-RSND-CNELBOL-DI-OB-005: REMODELACIÓN LINEAS Y REDES DE: TIANDIAGOTE</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202</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CNELBOL</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2.068</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246DB5">
            <w:pPr>
              <w:jc w:val="both"/>
              <w:rPr>
                <w:rFonts w:ascii="Times New Roman" w:hAnsi="Times New Roman"/>
                <w:sz w:val="16"/>
                <w:szCs w:val="16"/>
                <w:lang w:val="es-ES"/>
              </w:rPr>
            </w:pPr>
            <w:r w:rsidRPr="008E0824">
              <w:rPr>
                <w:rFonts w:ascii="Times New Roman" w:hAnsi="Times New Roman"/>
                <w:sz w:val="16"/>
                <w:szCs w:val="16"/>
                <w:lang w:val="es-ES"/>
              </w:rPr>
              <w:t>BID-RSND-CNELBOL-DI-OB-006: REMODELACIÓN CAPILLA EL TRONADOR, GUAPO ALTO Y ACHACHI</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353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CNELBOL</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2.069</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246DB5">
            <w:pPr>
              <w:jc w:val="both"/>
              <w:rPr>
                <w:rFonts w:ascii="Times New Roman" w:hAnsi="Times New Roman"/>
                <w:sz w:val="16"/>
                <w:szCs w:val="16"/>
                <w:lang w:val="es-ES"/>
              </w:rPr>
            </w:pPr>
            <w:r w:rsidRPr="008E0824">
              <w:rPr>
                <w:rFonts w:ascii="Times New Roman" w:hAnsi="Times New Roman"/>
                <w:sz w:val="16"/>
                <w:szCs w:val="16"/>
                <w:lang w:val="es-ES"/>
              </w:rPr>
              <w:t>BID-RSND-CNELBOL-DI-OB-007: REMODELACIÓN LINEAS Y REDES DE: MUÑA EL TINGO, SANTIAGOPAMBA, COPALILLO, SALINAS-PAMBABUELA Y SAN VICENTE DE PACANA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329</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CNELBOL</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2.070</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246DB5">
            <w:pPr>
              <w:jc w:val="both"/>
              <w:rPr>
                <w:rFonts w:ascii="Times New Roman" w:hAnsi="Times New Roman"/>
                <w:sz w:val="16"/>
                <w:szCs w:val="16"/>
                <w:lang w:val="es-ES"/>
              </w:rPr>
            </w:pPr>
            <w:r w:rsidRPr="008E0824">
              <w:rPr>
                <w:rFonts w:ascii="Times New Roman" w:hAnsi="Times New Roman"/>
                <w:sz w:val="16"/>
                <w:szCs w:val="16"/>
                <w:lang w:val="es-ES"/>
              </w:rPr>
              <w:t>BID-RSND-CNELBOL-DI-OB-008: REMODELACIÓN LINEAS Y REDES DE: SELVA ALEGRE, TRIGRE YACU Y LAS QUESERAS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369</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CNELBOL</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2.071</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246DB5">
            <w:pPr>
              <w:jc w:val="both"/>
              <w:rPr>
                <w:rFonts w:ascii="Times New Roman" w:hAnsi="Times New Roman"/>
                <w:sz w:val="16"/>
                <w:szCs w:val="16"/>
                <w:lang w:val="es-ES"/>
              </w:rPr>
            </w:pPr>
            <w:r w:rsidRPr="008E0824">
              <w:rPr>
                <w:rFonts w:ascii="Times New Roman" w:hAnsi="Times New Roman"/>
                <w:sz w:val="16"/>
                <w:szCs w:val="16"/>
                <w:lang w:val="es-ES"/>
              </w:rPr>
              <w:t>BID-RSND-CNELBOL-DI-OB-009: REMODELACIÓN LINEAS Y REDES DE: RAYOPAMBA, PONGOHURCO, BRAMADERO CHICO, YATALO Y LANZAHURCO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378</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CNELBOL</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2.072</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246DB5">
            <w:pPr>
              <w:jc w:val="both"/>
              <w:rPr>
                <w:rFonts w:ascii="Times New Roman" w:hAnsi="Times New Roman"/>
                <w:sz w:val="16"/>
                <w:szCs w:val="16"/>
                <w:lang w:val="es-ES"/>
              </w:rPr>
            </w:pPr>
            <w:r w:rsidRPr="008E0824">
              <w:rPr>
                <w:rFonts w:ascii="Times New Roman" w:hAnsi="Times New Roman"/>
                <w:sz w:val="16"/>
                <w:szCs w:val="16"/>
                <w:lang w:val="es-ES"/>
              </w:rPr>
              <w:t>BID-RSND-CNELBOL-DI-OB-010: REMODELACIÓN LINEAS Y REDES DE: BELLAVISTA, NEGROYACO Y ALUZANA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394</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CNELBOL</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2.073</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246DB5">
            <w:pPr>
              <w:jc w:val="both"/>
              <w:rPr>
                <w:rFonts w:ascii="Times New Roman" w:hAnsi="Times New Roman"/>
                <w:sz w:val="16"/>
                <w:szCs w:val="16"/>
                <w:lang w:val="es-ES"/>
              </w:rPr>
            </w:pPr>
            <w:r w:rsidRPr="008E0824">
              <w:rPr>
                <w:rFonts w:ascii="Times New Roman" w:hAnsi="Times New Roman"/>
                <w:sz w:val="16"/>
                <w:szCs w:val="16"/>
                <w:lang w:val="es-ES"/>
              </w:rPr>
              <w:t>BID-RSND-CNELBOL-DI-OB-011: REMODELACIÓN LINEAS Y REDES DE: RODEOPAMBA, BARRIO SAN JOSE, NARANJA PATA, PACUACA, SAN ANTONIO Y RAMOSLOMA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323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CNELBOL</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2.074</w:t>
            </w:r>
          </w:p>
        </w:tc>
        <w:tc>
          <w:tcPr>
            <w:tcW w:w="3420" w:type="dxa"/>
            <w:tcBorders>
              <w:top w:val="nil"/>
              <w:left w:val="nil"/>
              <w:bottom w:val="single" w:sz="4" w:space="0" w:color="auto"/>
              <w:right w:val="single" w:sz="4" w:space="0" w:color="auto"/>
            </w:tcBorders>
            <w:shd w:val="clear" w:color="auto" w:fill="auto"/>
            <w:noWrap/>
            <w:vAlign w:val="bottom"/>
          </w:tcPr>
          <w:p w:rsidR="00E7521C" w:rsidRPr="008E0824" w:rsidRDefault="00E7521C" w:rsidP="00326926">
            <w:pPr>
              <w:rPr>
                <w:rFonts w:ascii="Times New Roman" w:hAnsi="Times New Roman"/>
                <w:sz w:val="16"/>
                <w:szCs w:val="16"/>
                <w:lang w:val="es-ES"/>
              </w:rPr>
            </w:pPr>
            <w:r w:rsidRPr="008E0824">
              <w:rPr>
                <w:rFonts w:ascii="Times New Roman" w:hAnsi="Times New Roman"/>
                <w:sz w:val="16"/>
                <w:szCs w:val="16"/>
                <w:lang w:val="es-ES"/>
              </w:rPr>
              <w:t xml:space="preserve">BID-RSND-CNELEOR-ST-OB-001:AMPLIACIÓN DE LA BARRA DE 69 </w:t>
            </w:r>
            <w:proofErr w:type="spellStart"/>
            <w:r w:rsidRPr="008E0824">
              <w:rPr>
                <w:rFonts w:ascii="Times New Roman" w:hAnsi="Times New Roman"/>
                <w:sz w:val="16"/>
                <w:szCs w:val="16"/>
                <w:lang w:val="es-ES"/>
              </w:rPr>
              <w:t>kV</w:t>
            </w:r>
            <w:proofErr w:type="spellEnd"/>
            <w:r w:rsidRPr="008E0824">
              <w:rPr>
                <w:rFonts w:ascii="Times New Roman" w:hAnsi="Times New Roman"/>
                <w:sz w:val="16"/>
                <w:szCs w:val="16"/>
                <w:lang w:val="es-ES"/>
              </w:rPr>
              <w:t xml:space="preserve"> Y SALIDA SUBTERRANEA DE SUBESTACION MACHALA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415</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CNELEOR</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2.075</w:t>
            </w:r>
          </w:p>
        </w:tc>
        <w:tc>
          <w:tcPr>
            <w:tcW w:w="3420" w:type="dxa"/>
            <w:tcBorders>
              <w:top w:val="nil"/>
              <w:left w:val="nil"/>
              <w:bottom w:val="single" w:sz="4" w:space="0" w:color="auto"/>
              <w:right w:val="single" w:sz="4" w:space="0" w:color="auto"/>
            </w:tcBorders>
            <w:shd w:val="clear" w:color="auto" w:fill="auto"/>
            <w:noWrap/>
            <w:vAlign w:val="bottom"/>
          </w:tcPr>
          <w:p w:rsidR="00E7521C" w:rsidRPr="008E0824" w:rsidRDefault="00E7521C" w:rsidP="00326926">
            <w:pPr>
              <w:rPr>
                <w:rFonts w:ascii="Times New Roman" w:hAnsi="Times New Roman"/>
                <w:sz w:val="16"/>
                <w:szCs w:val="16"/>
              </w:rPr>
            </w:pPr>
            <w:r w:rsidRPr="008E0824">
              <w:rPr>
                <w:rFonts w:ascii="Times New Roman" w:hAnsi="Times New Roman"/>
                <w:sz w:val="16"/>
                <w:szCs w:val="16"/>
              </w:rPr>
              <w:t>BID-RSND-CNELEOR-ST-OB-002: SUMINISTRO, INSTALACIÒN Y PRUEBA DE TRANSFORMADOR DE POTENCIA DOS DEVANADOS</w:t>
            </w:r>
            <w:r w:rsidRPr="008E0824">
              <w:rPr>
                <w:rFonts w:ascii="Times New Roman" w:hAnsi="Times New Roman"/>
                <w:sz w:val="16"/>
                <w:szCs w:val="16"/>
              </w:rPr>
              <w:br/>
              <w:t xml:space="preserve"> 69/13.8 kV 20/24 MVA</w:t>
            </w:r>
            <w:r w:rsidRPr="008E0824">
              <w:rPr>
                <w:rFonts w:ascii="Times New Roman" w:hAnsi="Times New Roman"/>
                <w:sz w:val="16"/>
                <w:szCs w:val="16"/>
              </w:rPr>
              <w:br/>
              <w:t xml:space="preserve"> PARA SUBESTACION MACHALA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373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CNELEOR</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2.076</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326926">
            <w:pPr>
              <w:rPr>
                <w:rFonts w:ascii="Times New Roman" w:hAnsi="Times New Roman"/>
                <w:sz w:val="16"/>
                <w:szCs w:val="16"/>
                <w:lang w:val="es-ES"/>
              </w:rPr>
            </w:pPr>
            <w:r w:rsidRPr="008E0824">
              <w:rPr>
                <w:rFonts w:ascii="Times New Roman" w:hAnsi="Times New Roman"/>
                <w:sz w:val="16"/>
                <w:szCs w:val="16"/>
                <w:lang w:val="es-ES"/>
              </w:rPr>
              <w:t>BID-RSND-CNELEOR-ST-OB-003: SUMINISTRO MATERIALES Y AMPLIACIÓN DE BARRA DE 69 KV EN LA SUBESTACIÓN EL CAMBIO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578</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CNELEOR</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2.077</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pPr>
              <w:rPr>
                <w:rFonts w:ascii="Times New Roman" w:hAnsi="Times New Roman"/>
                <w:sz w:val="16"/>
                <w:szCs w:val="16"/>
                <w:lang w:val="es-ES"/>
              </w:rPr>
            </w:pPr>
            <w:r w:rsidRPr="008E0824">
              <w:rPr>
                <w:rFonts w:ascii="Times New Roman" w:hAnsi="Times New Roman"/>
                <w:sz w:val="16"/>
                <w:szCs w:val="16"/>
                <w:lang w:val="es-ES"/>
              </w:rPr>
              <w:t>BID-RSND-CNELESM-ST-OB-001 CONSTRUCCIÓN DE LA LÍNEA DE SUBTRANSMISION TACHINA-LAS PALMAS Y SUBESTACIÓN TACHINA 69 KV</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1,873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CNELESM</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2.078</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pPr>
              <w:rPr>
                <w:rFonts w:ascii="Times New Roman" w:hAnsi="Times New Roman"/>
                <w:sz w:val="16"/>
                <w:szCs w:val="16"/>
                <w:lang w:val="es-ES"/>
              </w:rPr>
            </w:pPr>
            <w:r w:rsidRPr="008E0824">
              <w:rPr>
                <w:rFonts w:ascii="Times New Roman" w:hAnsi="Times New Roman"/>
                <w:sz w:val="16"/>
                <w:szCs w:val="16"/>
                <w:lang w:val="es-ES"/>
              </w:rPr>
              <w:t>BID-RSND-CNELESM-ST-OB-002 ADQUISICIÓN Y MONTAJE TRANSFORMADOR DE 12/16 MVA PARA LA SUBESTACIÓN TACHINA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350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CNELESM</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2.079</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BID-RSND-CNELESM-ST-OB-003 CONSTRUCCIÓN DE OBRAS ELECTROMECÁNICAS DE LA SUBESTACIÓN VICHE Y SUBESTACIÓN GOLONDRINAS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812</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CNELESM</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2.080</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BID-RSND-CNELESM-DI-OB-004 DOTACIÓN Y MONTAJE DE BANCOS DE CAPACITORES PARA MEJORAMIENTO EL FACTOR DE POTENCIA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96</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CNELESM</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2.081</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BID-RSND-CNELESM-DI-OB-005 REPOTENCIACIÓN DE LOS ALIMENTADORES: SUCRE, CENTRO NORTE - CENTRO OLMEDO, BALAO, MALECON CENTRO, LAS PALMAS, PRADERA Y SAN RAFAEL  DE LA ZONA ESMERALDAS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652</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CNELESM</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2.082</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BID-RSND-CNELESM-DI-OB-006 REPOTENCIACIÓN DE LOS ALIMENTADORES: BOLIVAR - MOMPICHE Y TONCHIGUE DE LA ZONA SUR</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743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CNELESM</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2.083</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pPr>
              <w:rPr>
                <w:rFonts w:ascii="Times New Roman" w:hAnsi="Times New Roman"/>
                <w:sz w:val="16"/>
                <w:szCs w:val="16"/>
                <w:lang w:val="es-ES"/>
              </w:rPr>
            </w:pPr>
            <w:r w:rsidRPr="008E0824">
              <w:rPr>
                <w:rFonts w:ascii="Times New Roman" w:hAnsi="Times New Roman"/>
                <w:sz w:val="16"/>
                <w:szCs w:val="16"/>
                <w:lang w:val="es-ES"/>
              </w:rPr>
              <w:t>BID-RSND-CNELESM-DI-OB-007 REPOTENCIACIÓN DE LOS ALIMENTADORES: ROCAFUERTE-LAS PIEDRAS Y CALDERÓN-CARONDELET  DE LA ZONA NORTE</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767</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CNELESM</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2.084</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pPr>
              <w:rPr>
                <w:rFonts w:ascii="Times New Roman" w:hAnsi="Times New Roman"/>
                <w:sz w:val="16"/>
                <w:szCs w:val="16"/>
                <w:lang w:val="es-ES"/>
              </w:rPr>
            </w:pPr>
            <w:r w:rsidRPr="008E0824">
              <w:rPr>
                <w:rFonts w:ascii="Times New Roman" w:hAnsi="Times New Roman"/>
                <w:sz w:val="16"/>
                <w:szCs w:val="16"/>
                <w:lang w:val="es-ES"/>
              </w:rPr>
              <w:t>BID-RSND-CNELESM-DI-OB-008 REPOTENCIACIÓN DE LOS ALIMENTADORES: UNION DE MANABI, VALLE DEL SADE Y VICHE  DE LA ZONA CENTRO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607</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CNELESM</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2.085</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pPr>
              <w:rPr>
                <w:rFonts w:ascii="Times New Roman" w:hAnsi="Times New Roman"/>
                <w:sz w:val="16"/>
                <w:szCs w:val="16"/>
              </w:rPr>
            </w:pPr>
            <w:r w:rsidRPr="008E0824">
              <w:rPr>
                <w:rFonts w:ascii="Times New Roman" w:hAnsi="Times New Roman"/>
                <w:sz w:val="16"/>
                <w:szCs w:val="16"/>
              </w:rPr>
              <w:t>BID-RSND-CNELESM-DI-OB-009 CONSTRUCCIÓN DEL ALIMENTADOR  QUININDÉ-SANTO DOMINGO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733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CNELESM</w:t>
            </w:r>
          </w:p>
        </w:tc>
      </w:tr>
      <w:tr w:rsidR="00E7521C" w:rsidRPr="008E0824" w:rsidTr="00763DD2">
        <w:trPr>
          <w:trHeight w:val="60"/>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2.086</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BID-RSND-CNELGLR-ST-OB-001 REEMPLAZO DE 4 TRANSFORMADORES DE POTENCIA 18/24 MVA 69/13.8 KV.</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1,740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CNELGLR</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2.087</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BID-RSND-CNELLRS-ST-OB-001: CONSTRUCCIÓN DE LOS PROYECTOS: LINEA 2  A 69 KV DESDE  SUBESTACION BABAHOYO 2 - LINEA A SUBESTACION CENTRO INDUSTRIAL, POSICION 69 KV SUBESTACION CENTRO, INDUSTRIAL,CONSTRUCCION LINEA 1  A 69 KV DESDE  SUBESTACION BABAHOYO 2 - SUBESTACION CENTRO INDUSTRIAL</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1,968</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CNELLRS</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2.088</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BID-RSND-CNELLRS-ST-OB-002: CONSTRUCCIÓN DE LOS PROYECTOS: SE PALENQUE 69/13,8 KV , LINEA 69 KV VINCES PALENQUE, POSICION 69 KV SE VINCES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2,514</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CNELLRS</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2.089</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BID-RSND-CNELLRS-ST-OB-003: CONSTRUCCION DE LOS PROYECTOS  A 69 KV: LÍNEA TERMINAL TERRESTRE- CEDEGE (SECTOR LA AVENTURA), LÍNEA SAN JUAN - PUEBLOVIEJO (SECTOR NUEVO SAN JUAN), LÍNEA PUEBLOVIEJO - VENTANAS (SECTOR LOS GIRASOLES)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627</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CNELLRS</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2.090</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BID-RSND-CNELLRS-DI-OB-004:CONSTRUCCIÓN DE LINEAS DE DISTRIBUCIÓN: SUB PUEBLOVIEJO -RICAURTE, SUB CEDEGE - SECTOR LA GUADALUPE, TRIFASIAMIENTO PARROQUIA CARACOL -PARROQUIA LA UNIÓN</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1,023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CNELLRS</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2.091</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 xml:space="preserve">BID-RSND-CNELMAN-ST-OB-001 CONSTRUCCIÓN DE LA S/E CAZA LAGARTO, 10-12,5 MVA (69/13,8 </w:t>
            </w:r>
            <w:proofErr w:type="spellStart"/>
            <w:r w:rsidRPr="008E0824">
              <w:rPr>
                <w:rFonts w:ascii="Times New Roman" w:hAnsi="Times New Roman"/>
                <w:sz w:val="16"/>
                <w:szCs w:val="16"/>
                <w:lang w:val="es-ES"/>
              </w:rPr>
              <w:t>kV</w:t>
            </w:r>
            <w:proofErr w:type="spellEnd"/>
            <w:r w:rsidRPr="008E0824">
              <w:rPr>
                <w:rFonts w:ascii="Times New Roman" w:hAnsi="Times New Roman"/>
                <w:sz w:val="16"/>
                <w:szCs w:val="16"/>
                <w:lang w:val="es-ES"/>
              </w:rPr>
              <w:t>) Y OBRAS COMPLEMENTARIAS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2,446</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CNELMAN</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2.092</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BID-RSND-CNELMAN-DI-OB-002 CONSTRUCCIÓN DE ALIMENTADORES 13,8kV PARA INTERCONEXIÓN DE LA S/E CAZA LAGARTO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733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CNELMAN</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2.093</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BID-RSND-CNELMAN-ST-OB-003 REPOTENCIACIÓN DE LA INFRAESTRUCTURA CIVIL Y ELÉCTRICA DE LA S/E CHONE, 2x10-12,5 MVA (69/13,8kV)</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1,978</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CNELMAN</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2.094</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BID-RSND-CNELMAN-ST-OB-004 REPOTENCIACIÓN DE LA INFRAESTRUCTURA CIVIL Y ELÉCTRICA DE LA S/E TOSAGUA, 5-6,25 MVA (69/13,8kV)</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679</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CNELMAN</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2.095</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BID-RSND-CNELMAN-DI-OB-005 REUBICACIÓN DE ALIMENTADORES DE LA CASA DE MÁQUINAS CT MIRAFLORES AL PATIO DE MANIOBRAS DE LA S/E MANTA 1 Y OBRAS COMPLEMENTARIAS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930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CNELMAN</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2.096</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rPr>
            </w:pPr>
            <w:r w:rsidRPr="008E0824">
              <w:rPr>
                <w:rFonts w:ascii="Times New Roman" w:hAnsi="Times New Roman"/>
                <w:sz w:val="16"/>
                <w:szCs w:val="16"/>
              </w:rPr>
              <w:t xml:space="preserve">BID-RSND-CNELMLG-ST-OB-001: TAP 69KV SUBESTACION BODEGA </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811</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CNELMLG</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2.097</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 xml:space="preserve">BID-RSND-CNELMLG-ST-OB-002:INTEGRACION DE DIEZ RECONECTADORES SIEMENS AL SISTEMA SCADA PARA LAS S/E SUR Y CENTRAL DIESEL; INTEGRACION AL SISTEMA SCADA DE LA SUBESTACION LORENZO DE GARAICOA,YAGUACHI, P.INCA,VALDEZ, SAN CARLOS, MONTERO,BODEGAS, T MILAGRO </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407</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CNELMLG</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2.098</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 xml:space="preserve">BID-RSND-CNELMLG-ST-OB-003: ADQUISICION E INSTALACION DE 9 JUEGOS DE SECCIONADORES TRIPOLARES PARA EL MEJORAMIENTO DE LA OPERATIVIDAD DE LÍNEAS DE SUBTRANSMISIÓN, </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161</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CNELMLG</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2.099</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BID-RSND-CNELMLG-DI-OB-004: CONSTRUCCION ALIMENTADORES NUEVA SE SUR(SUBTERRANEOS)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129</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CNELMLG</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2.100</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BID-RSND-CNESTE-DIS-OB-001:REPOTENCIACION DE ALIMENTADORES DE 13,8KV EN LOS CANTONES: LA LIBERTAD, SALINAS Y PLAYAS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1,179</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CNELSTE</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2.101</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BID-RSND-CNELSTE-DIS-OB-002:REPOTENCIACION DE ALIMENTADORES DE 13,8KV EN EL  CANTON SANTA ELENA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1,345</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CNELSTE</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2.102</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rPr>
            </w:pPr>
            <w:r w:rsidRPr="008E0824">
              <w:rPr>
                <w:rFonts w:ascii="Times New Roman" w:hAnsi="Times New Roman"/>
                <w:sz w:val="16"/>
                <w:szCs w:val="16"/>
              </w:rPr>
              <w:t>BID-RSND-CNELSTE-DIS-OB-003: DOTACION E INSTALACION DE 45 RECONECTADORES DE 13.8KV</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685</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CNELSTE</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2.103</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rPr>
            </w:pPr>
            <w:r w:rsidRPr="008E0824">
              <w:rPr>
                <w:rFonts w:ascii="Times New Roman" w:hAnsi="Times New Roman"/>
                <w:sz w:val="16"/>
                <w:szCs w:val="16"/>
              </w:rPr>
              <w:t>BID-RSND-CNELSTE-DIS-OB-004</w:t>
            </w:r>
            <w:proofErr w:type="gramStart"/>
            <w:r w:rsidRPr="008E0824">
              <w:rPr>
                <w:rFonts w:ascii="Times New Roman" w:hAnsi="Times New Roman"/>
                <w:sz w:val="16"/>
                <w:szCs w:val="16"/>
              </w:rPr>
              <w:t>:ADQUISICION</w:t>
            </w:r>
            <w:proofErr w:type="gramEnd"/>
            <w:r w:rsidRPr="008E0824">
              <w:rPr>
                <w:rFonts w:ascii="Times New Roman" w:hAnsi="Times New Roman"/>
                <w:sz w:val="16"/>
                <w:szCs w:val="16"/>
              </w:rPr>
              <w:t xml:space="preserve"> Y MONTAJE DE</w:t>
            </w:r>
            <w:r w:rsidRPr="008E0824">
              <w:rPr>
                <w:rFonts w:ascii="Times New Roman" w:hAnsi="Times New Roman"/>
                <w:sz w:val="16"/>
                <w:szCs w:val="16"/>
              </w:rPr>
              <w:br/>
              <w:t>TRANSFORMADOR DE POTENCIA DE</w:t>
            </w:r>
            <w:r w:rsidRPr="008E0824">
              <w:rPr>
                <w:rFonts w:ascii="Times New Roman" w:hAnsi="Times New Roman"/>
                <w:sz w:val="16"/>
                <w:szCs w:val="16"/>
              </w:rPr>
              <w:br/>
              <w:t>10/12 MVA -69/13,8 KV PARA LA S/E</w:t>
            </w:r>
            <w:r w:rsidRPr="008E0824">
              <w:rPr>
                <w:rFonts w:ascii="Times New Roman" w:hAnsi="Times New Roman"/>
                <w:sz w:val="16"/>
                <w:szCs w:val="16"/>
              </w:rPr>
              <w:br/>
              <w:t>PECHICHE.</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283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CNELSTE</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2.104</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BID-RSND-CNELSTE-DIS-OB-005:AMPLIACION DEL ALIMENTADOR DE 13,8 KV EL CONSUELO DE LA S/E CERECITA</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259</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CNELSTE</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2.105</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BID-RSND-CNELSTD-ST-OB-001  REPOTENCIACION DE LA SUBESTACION QUEVEDO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623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LPN</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lang w:val="es-ES"/>
              </w:rPr>
              <w:t>CNELSTD</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2.106</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BID-RSND-CNELSTD-ST-OB-002  CONSTRUCCION  DE LOS PROYECTOS DE LA LINEA DE SUBTRANSMISION 69 KV LOS PAMBILES</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410</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lang w:val="es-ES"/>
              </w:rPr>
              <w:t>CNELSTD</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2.107</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BID-RSND-CNELSTD-DI-OB-003 REPOTENCIACIÓN DEL ALIMENTADOR DE ENERGÍA ELÉCTRICA PUERTO QUITO POR NUEVA TECNOLOGÍA ANTITRAKING</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1,453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lang w:val="es-ES"/>
              </w:rPr>
              <w:t>CNELSTD</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2.108</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BID-RSND-CNELSUC-ST-OB-001: REPOTENCIACIÓN SUBESTACIÓN LAGO AGRIO.</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1,223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CNELSUC</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2.109</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BID-RBND-CNELSUC-DI-OB-002: REMODELACIÓN DE REDES PUERTO EL CARMEN</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373</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CNELSUC</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2.110</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E7521C" w:rsidP="007632BD">
            <w:pPr>
              <w:rPr>
                <w:rFonts w:ascii="Times New Roman" w:hAnsi="Times New Roman"/>
                <w:sz w:val="16"/>
                <w:szCs w:val="16"/>
                <w:lang w:val="es-ES"/>
              </w:rPr>
            </w:pPr>
            <w:r w:rsidRPr="008E0824">
              <w:rPr>
                <w:rFonts w:ascii="Times New Roman" w:hAnsi="Times New Roman"/>
                <w:sz w:val="16"/>
                <w:szCs w:val="16"/>
                <w:lang w:val="es-ES"/>
              </w:rPr>
              <w:t>BID-RBND-CNELSUC-DI-OB-003:REMODELACIÓN DE REDES NUEVO ROCAFUERTE</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right"/>
              <w:rPr>
                <w:rFonts w:ascii="Times New Roman" w:hAnsi="Times New Roman"/>
                <w:sz w:val="16"/>
                <w:szCs w:val="16"/>
              </w:rPr>
            </w:pPr>
            <w:r w:rsidRPr="008E0824">
              <w:rPr>
                <w:rFonts w:ascii="Times New Roman" w:hAnsi="Times New Roman"/>
                <w:sz w:val="16"/>
                <w:szCs w:val="16"/>
              </w:rPr>
              <w:t>465</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CP</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CNELSUC</w:t>
            </w:r>
          </w:p>
        </w:tc>
      </w:tr>
      <w:tr w:rsidR="00E7521C"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tcPr>
          <w:p w:rsidR="00E7521C" w:rsidRPr="008E0824" w:rsidRDefault="00E7521C" w:rsidP="00AF3991">
            <w:pPr>
              <w:jc w:val="center"/>
              <w:rPr>
                <w:rFonts w:ascii="Arial Narrow" w:hAnsi="Arial Narrow" w:cs="Arial"/>
              </w:rPr>
            </w:pPr>
            <w:r w:rsidRPr="008E0824">
              <w:rPr>
                <w:rFonts w:ascii="Arial Narrow" w:hAnsi="Arial Narrow" w:cs="Arial"/>
              </w:rPr>
              <w:t>2.111</w:t>
            </w:r>
          </w:p>
        </w:tc>
        <w:tc>
          <w:tcPr>
            <w:tcW w:w="3420" w:type="dxa"/>
            <w:tcBorders>
              <w:top w:val="nil"/>
              <w:left w:val="nil"/>
              <w:bottom w:val="single" w:sz="4" w:space="0" w:color="auto"/>
              <w:right w:val="single" w:sz="4" w:space="0" w:color="auto"/>
            </w:tcBorders>
            <w:shd w:val="clear" w:color="auto" w:fill="auto"/>
            <w:noWrap/>
            <w:vAlign w:val="center"/>
          </w:tcPr>
          <w:p w:rsidR="00E7521C" w:rsidRPr="008E0824" w:rsidRDefault="005A2733" w:rsidP="002F61A5">
            <w:pPr>
              <w:rPr>
                <w:rFonts w:ascii="Times New Roman" w:hAnsi="Times New Roman"/>
                <w:sz w:val="16"/>
                <w:szCs w:val="16"/>
                <w:lang w:val="es-ES" w:eastAsia="es-CO"/>
              </w:rPr>
            </w:pPr>
            <w:r w:rsidRPr="008E0824">
              <w:rPr>
                <w:rFonts w:ascii="Times New Roman" w:hAnsi="Times New Roman"/>
                <w:sz w:val="16"/>
                <w:szCs w:val="16"/>
                <w:lang w:val="es-ES" w:eastAsia="es-CO"/>
              </w:rPr>
              <w:t>OTROS PROYECTOS DE REFORZAMIENTO DE LA RED DE DISTRIBUCIÓN Y SUBTRANSMISIÓN</w:t>
            </w:r>
          </w:p>
        </w:tc>
        <w:tc>
          <w:tcPr>
            <w:tcW w:w="980" w:type="dxa"/>
            <w:tcBorders>
              <w:top w:val="nil"/>
              <w:left w:val="nil"/>
              <w:bottom w:val="single" w:sz="4" w:space="0" w:color="auto"/>
              <w:right w:val="single" w:sz="4" w:space="0" w:color="auto"/>
            </w:tcBorders>
            <w:shd w:val="clear" w:color="auto" w:fill="auto"/>
            <w:noWrap/>
            <w:vAlign w:val="center"/>
          </w:tcPr>
          <w:p w:rsidR="00E7521C" w:rsidRPr="008E0824" w:rsidRDefault="00F64B35" w:rsidP="00763DD2">
            <w:pPr>
              <w:jc w:val="right"/>
              <w:rPr>
                <w:rFonts w:ascii="Times New Roman" w:hAnsi="Times New Roman"/>
                <w:sz w:val="16"/>
                <w:szCs w:val="16"/>
                <w:lang w:val="es-ES" w:eastAsia="es-CO"/>
              </w:rPr>
            </w:pPr>
            <w:r>
              <w:rPr>
                <w:rFonts w:ascii="Times New Roman" w:hAnsi="Times New Roman"/>
                <w:sz w:val="16"/>
                <w:szCs w:val="16"/>
                <w:lang w:val="es-ES" w:eastAsia="es-CO"/>
              </w:rPr>
              <w:t>15</w:t>
            </w:r>
            <w:r w:rsidR="00CD2E25">
              <w:rPr>
                <w:rFonts w:ascii="Times New Roman" w:hAnsi="Times New Roman"/>
                <w:sz w:val="16"/>
                <w:szCs w:val="16"/>
                <w:lang w:val="es-ES" w:eastAsia="es-CO"/>
              </w:rPr>
              <w:t>2,391</w:t>
            </w:r>
          </w:p>
        </w:tc>
        <w:tc>
          <w:tcPr>
            <w:tcW w:w="967"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lang w:val="es-ES" w:eastAsia="es-CO"/>
              </w:rPr>
            </w:pPr>
            <w:r w:rsidRPr="008E0824">
              <w:rPr>
                <w:rFonts w:ascii="Times New Roman" w:hAnsi="Times New Roman"/>
                <w:sz w:val="16"/>
                <w:szCs w:val="16"/>
                <w:lang w:val="es-ES" w:eastAsia="es-CO"/>
              </w:rPr>
              <w:t>LPN/CP/LPI</w:t>
            </w:r>
          </w:p>
        </w:tc>
        <w:tc>
          <w:tcPr>
            <w:tcW w:w="70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/16</w:t>
            </w:r>
          </w:p>
        </w:tc>
        <w:tc>
          <w:tcPr>
            <w:tcW w:w="882" w:type="dxa"/>
            <w:tcBorders>
              <w:top w:val="nil"/>
              <w:left w:val="nil"/>
              <w:bottom w:val="single" w:sz="4" w:space="0" w:color="auto"/>
              <w:right w:val="single" w:sz="4" w:space="0" w:color="auto"/>
            </w:tcBorders>
            <w:shd w:val="clear" w:color="auto" w:fill="auto"/>
            <w:noWrap/>
            <w:vAlign w:val="center"/>
          </w:tcPr>
          <w:p w:rsidR="00E7521C"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E7521C" w:rsidRPr="008E0824" w:rsidRDefault="00E7521C" w:rsidP="00AF3991">
            <w:pPr>
              <w:jc w:val="center"/>
              <w:rPr>
                <w:rFonts w:ascii="Times New Roman" w:hAnsi="Times New Roman"/>
                <w:sz w:val="16"/>
                <w:szCs w:val="16"/>
              </w:rPr>
            </w:pPr>
            <w:r w:rsidRPr="008E0824">
              <w:rPr>
                <w:rFonts w:ascii="Times New Roman" w:hAnsi="Times New Roman"/>
                <w:sz w:val="16"/>
                <w:szCs w:val="16"/>
              </w:rPr>
              <w:t>TODAS LAS DISTRIBUIDORAS</w:t>
            </w:r>
          </w:p>
        </w:tc>
      </w:tr>
      <w:tr w:rsidR="007D57F6"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7D57F6" w:rsidRPr="008E0824" w:rsidRDefault="007D57F6" w:rsidP="00AF3991">
            <w:pPr>
              <w:jc w:val="center"/>
              <w:rPr>
                <w:rFonts w:ascii="Times New Roman" w:hAnsi="Times New Roman"/>
                <w:b/>
                <w:bCs/>
                <w:sz w:val="16"/>
                <w:szCs w:val="16"/>
                <w:lang w:val="es-CO" w:eastAsia="es-CO"/>
              </w:rPr>
            </w:pPr>
            <w:r w:rsidRPr="008E0824">
              <w:rPr>
                <w:rFonts w:ascii="Times New Roman" w:hAnsi="Times New Roman"/>
                <w:b/>
                <w:bCs/>
                <w:sz w:val="16"/>
                <w:szCs w:val="16"/>
                <w:lang w:val="es-CO" w:eastAsia="es-CO"/>
              </w:rPr>
              <w:t>3</w:t>
            </w:r>
          </w:p>
        </w:tc>
        <w:tc>
          <w:tcPr>
            <w:tcW w:w="3420" w:type="dxa"/>
            <w:tcBorders>
              <w:top w:val="nil"/>
              <w:left w:val="nil"/>
              <w:bottom w:val="single" w:sz="4" w:space="0" w:color="auto"/>
              <w:right w:val="single" w:sz="4" w:space="0" w:color="auto"/>
            </w:tcBorders>
            <w:shd w:val="clear" w:color="auto" w:fill="auto"/>
            <w:noWrap/>
            <w:vAlign w:val="center"/>
            <w:hideMark/>
          </w:tcPr>
          <w:p w:rsidR="007D57F6" w:rsidRPr="008E0824" w:rsidRDefault="007D57F6" w:rsidP="007D57F6">
            <w:pPr>
              <w:rPr>
                <w:rFonts w:ascii="Times New Roman" w:hAnsi="Times New Roman"/>
                <w:b/>
                <w:bCs/>
                <w:sz w:val="16"/>
                <w:szCs w:val="16"/>
                <w:lang w:val="es-CO" w:eastAsia="es-CO"/>
              </w:rPr>
            </w:pPr>
            <w:r w:rsidRPr="008E0824">
              <w:rPr>
                <w:rFonts w:ascii="Times New Roman" w:hAnsi="Times New Roman"/>
                <w:b/>
                <w:bCs/>
                <w:sz w:val="16"/>
                <w:szCs w:val="16"/>
                <w:lang w:val="es-CO" w:eastAsia="es-CO"/>
              </w:rPr>
              <w:t>SERVICIOS DIFERENTES A CONSULTORIA</w:t>
            </w:r>
          </w:p>
        </w:tc>
        <w:tc>
          <w:tcPr>
            <w:tcW w:w="980" w:type="dxa"/>
            <w:tcBorders>
              <w:top w:val="nil"/>
              <w:left w:val="nil"/>
              <w:bottom w:val="single" w:sz="4" w:space="0" w:color="auto"/>
              <w:right w:val="single" w:sz="4" w:space="0" w:color="auto"/>
            </w:tcBorders>
            <w:shd w:val="clear" w:color="auto" w:fill="auto"/>
            <w:noWrap/>
            <w:vAlign w:val="center"/>
            <w:hideMark/>
          </w:tcPr>
          <w:p w:rsidR="007D57F6" w:rsidRPr="008E0824" w:rsidRDefault="007D57F6" w:rsidP="00AF3991">
            <w:pPr>
              <w:jc w:val="right"/>
              <w:rPr>
                <w:rFonts w:ascii="Times New Roman" w:hAnsi="Times New Roman"/>
                <w:sz w:val="16"/>
                <w:szCs w:val="16"/>
                <w:lang w:val="es-CO" w:eastAsia="es-CO"/>
              </w:rPr>
            </w:pPr>
          </w:p>
        </w:tc>
        <w:tc>
          <w:tcPr>
            <w:tcW w:w="967" w:type="dxa"/>
            <w:tcBorders>
              <w:top w:val="nil"/>
              <w:left w:val="nil"/>
              <w:bottom w:val="single" w:sz="4" w:space="0" w:color="auto"/>
              <w:right w:val="single" w:sz="4" w:space="0" w:color="auto"/>
            </w:tcBorders>
            <w:shd w:val="clear" w:color="auto" w:fill="auto"/>
            <w:noWrap/>
            <w:vAlign w:val="center"/>
            <w:hideMark/>
          </w:tcPr>
          <w:p w:rsidR="007D57F6" w:rsidRPr="008E0824" w:rsidRDefault="007D57F6" w:rsidP="00AF3991">
            <w:pPr>
              <w:jc w:val="center"/>
              <w:rPr>
                <w:rFonts w:ascii="Times New Roman" w:hAnsi="Times New Roman"/>
                <w:sz w:val="16"/>
                <w:szCs w:val="16"/>
                <w:lang w:val="es-CO" w:eastAsia="es-CO"/>
              </w:rPr>
            </w:pPr>
          </w:p>
        </w:tc>
        <w:tc>
          <w:tcPr>
            <w:tcW w:w="709" w:type="dxa"/>
            <w:tcBorders>
              <w:top w:val="nil"/>
              <w:left w:val="nil"/>
              <w:bottom w:val="single" w:sz="4" w:space="0" w:color="auto"/>
              <w:right w:val="single" w:sz="4" w:space="0" w:color="auto"/>
            </w:tcBorders>
            <w:shd w:val="clear" w:color="auto" w:fill="auto"/>
            <w:noWrap/>
            <w:vAlign w:val="center"/>
            <w:hideMark/>
          </w:tcPr>
          <w:p w:rsidR="007D57F6" w:rsidRPr="008E0824" w:rsidRDefault="007D57F6" w:rsidP="00AF3991">
            <w:pPr>
              <w:jc w:val="center"/>
              <w:rPr>
                <w:rFonts w:ascii="Times New Roman" w:hAnsi="Times New Roman"/>
                <w:sz w:val="16"/>
                <w:szCs w:val="16"/>
                <w:lang w:val="es-CO" w:eastAsia="es-CO"/>
              </w:rPr>
            </w:pPr>
          </w:p>
        </w:tc>
        <w:tc>
          <w:tcPr>
            <w:tcW w:w="660" w:type="dxa"/>
            <w:tcBorders>
              <w:top w:val="nil"/>
              <w:left w:val="nil"/>
              <w:bottom w:val="single" w:sz="4" w:space="0" w:color="auto"/>
              <w:right w:val="single" w:sz="4" w:space="0" w:color="auto"/>
            </w:tcBorders>
            <w:shd w:val="clear" w:color="auto" w:fill="auto"/>
            <w:noWrap/>
            <w:vAlign w:val="center"/>
            <w:hideMark/>
          </w:tcPr>
          <w:p w:rsidR="007D57F6" w:rsidRPr="008E0824" w:rsidRDefault="007D57F6" w:rsidP="00AF3991">
            <w:pPr>
              <w:jc w:val="center"/>
              <w:rPr>
                <w:rFonts w:ascii="Times New Roman" w:hAnsi="Times New Roman"/>
                <w:sz w:val="16"/>
                <w:szCs w:val="16"/>
                <w:lang w:val="es-CO" w:eastAsia="es-CO"/>
              </w:rPr>
            </w:pPr>
          </w:p>
        </w:tc>
        <w:tc>
          <w:tcPr>
            <w:tcW w:w="579" w:type="dxa"/>
            <w:tcBorders>
              <w:top w:val="nil"/>
              <w:left w:val="nil"/>
              <w:bottom w:val="single" w:sz="4" w:space="0" w:color="auto"/>
              <w:right w:val="single" w:sz="4" w:space="0" w:color="auto"/>
            </w:tcBorders>
            <w:shd w:val="clear" w:color="auto" w:fill="auto"/>
            <w:noWrap/>
            <w:vAlign w:val="center"/>
            <w:hideMark/>
          </w:tcPr>
          <w:p w:rsidR="007D57F6" w:rsidRPr="008E0824" w:rsidRDefault="007D57F6" w:rsidP="00AF3991">
            <w:pPr>
              <w:jc w:val="center"/>
              <w:rPr>
                <w:rFonts w:ascii="Times New Roman" w:hAnsi="Times New Roman"/>
                <w:sz w:val="16"/>
                <w:szCs w:val="16"/>
                <w:lang w:val="es-CO" w:eastAsia="es-CO"/>
              </w:rPr>
            </w:pPr>
          </w:p>
        </w:tc>
        <w:tc>
          <w:tcPr>
            <w:tcW w:w="656" w:type="dxa"/>
            <w:tcBorders>
              <w:top w:val="nil"/>
              <w:left w:val="nil"/>
              <w:bottom w:val="single" w:sz="4" w:space="0" w:color="auto"/>
              <w:right w:val="single" w:sz="4" w:space="0" w:color="auto"/>
            </w:tcBorders>
            <w:shd w:val="clear" w:color="auto" w:fill="auto"/>
            <w:noWrap/>
            <w:vAlign w:val="center"/>
            <w:hideMark/>
          </w:tcPr>
          <w:p w:rsidR="007D57F6" w:rsidRPr="008E0824" w:rsidRDefault="007D57F6" w:rsidP="00AF3991">
            <w:pPr>
              <w:jc w:val="center"/>
              <w:rPr>
                <w:rFonts w:ascii="Times New Roman" w:hAnsi="Times New Roman"/>
                <w:sz w:val="16"/>
                <w:szCs w:val="16"/>
                <w:lang w:val="es-CO" w:eastAsia="es-CO"/>
              </w:rPr>
            </w:pPr>
          </w:p>
        </w:tc>
        <w:tc>
          <w:tcPr>
            <w:tcW w:w="923" w:type="dxa"/>
            <w:tcBorders>
              <w:top w:val="nil"/>
              <w:left w:val="nil"/>
              <w:bottom w:val="single" w:sz="4" w:space="0" w:color="auto"/>
              <w:right w:val="single" w:sz="4" w:space="0" w:color="auto"/>
            </w:tcBorders>
            <w:shd w:val="clear" w:color="auto" w:fill="auto"/>
            <w:noWrap/>
            <w:vAlign w:val="center"/>
            <w:hideMark/>
          </w:tcPr>
          <w:p w:rsidR="007D57F6" w:rsidRPr="008E0824" w:rsidRDefault="007D57F6" w:rsidP="00AF3991">
            <w:pPr>
              <w:jc w:val="center"/>
              <w:rPr>
                <w:rFonts w:ascii="Times New Roman" w:hAnsi="Times New Roman"/>
                <w:sz w:val="16"/>
                <w:szCs w:val="16"/>
                <w:lang w:val="es-CO" w:eastAsia="es-CO"/>
              </w:rPr>
            </w:pPr>
          </w:p>
        </w:tc>
        <w:tc>
          <w:tcPr>
            <w:tcW w:w="958" w:type="dxa"/>
            <w:tcBorders>
              <w:top w:val="nil"/>
              <w:left w:val="nil"/>
              <w:bottom w:val="single" w:sz="4" w:space="0" w:color="auto"/>
              <w:right w:val="single" w:sz="4" w:space="0" w:color="auto"/>
            </w:tcBorders>
            <w:shd w:val="clear" w:color="auto" w:fill="auto"/>
            <w:noWrap/>
            <w:vAlign w:val="center"/>
            <w:hideMark/>
          </w:tcPr>
          <w:p w:rsidR="007D57F6" w:rsidRPr="008E0824" w:rsidRDefault="007D57F6" w:rsidP="00AF3991">
            <w:pPr>
              <w:jc w:val="center"/>
              <w:rPr>
                <w:rFonts w:ascii="Times New Roman" w:hAnsi="Times New Roman"/>
                <w:sz w:val="16"/>
                <w:szCs w:val="16"/>
                <w:lang w:val="es-CO" w:eastAsia="es-CO"/>
              </w:rPr>
            </w:pPr>
          </w:p>
        </w:tc>
        <w:tc>
          <w:tcPr>
            <w:tcW w:w="882" w:type="dxa"/>
            <w:tcBorders>
              <w:top w:val="nil"/>
              <w:left w:val="nil"/>
              <w:bottom w:val="single" w:sz="4" w:space="0" w:color="auto"/>
              <w:right w:val="single" w:sz="4" w:space="0" w:color="auto"/>
            </w:tcBorders>
            <w:shd w:val="clear" w:color="auto" w:fill="auto"/>
            <w:noWrap/>
            <w:vAlign w:val="center"/>
            <w:hideMark/>
          </w:tcPr>
          <w:p w:rsidR="007D57F6" w:rsidRPr="008E0824" w:rsidRDefault="007D57F6" w:rsidP="00AF3991">
            <w:pPr>
              <w:jc w:val="center"/>
              <w:rPr>
                <w:rFonts w:ascii="Times New Roman" w:hAnsi="Times New Roman"/>
                <w:sz w:val="16"/>
                <w:szCs w:val="16"/>
                <w:lang w:val="es-CO" w:eastAsia="es-CO"/>
              </w:rPr>
            </w:pPr>
          </w:p>
        </w:tc>
        <w:tc>
          <w:tcPr>
            <w:tcW w:w="1474" w:type="dxa"/>
            <w:tcBorders>
              <w:top w:val="nil"/>
              <w:left w:val="nil"/>
              <w:bottom w:val="single" w:sz="4" w:space="0" w:color="auto"/>
              <w:right w:val="single" w:sz="4" w:space="0" w:color="auto"/>
            </w:tcBorders>
            <w:shd w:val="clear" w:color="auto" w:fill="auto"/>
            <w:noWrap/>
            <w:vAlign w:val="center"/>
            <w:hideMark/>
          </w:tcPr>
          <w:p w:rsidR="007D57F6" w:rsidRPr="008E0824" w:rsidRDefault="007D57F6" w:rsidP="00AF3991">
            <w:pPr>
              <w:jc w:val="center"/>
              <w:rPr>
                <w:rFonts w:ascii="Times New Roman" w:hAnsi="Times New Roman"/>
                <w:sz w:val="16"/>
                <w:szCs w:val="16"/>
                <w:lang w:val="es-CO" w:eastAsia="es-CO"/>
              </w:rPr>
            </w:pPr>
          </w:p>
        </w:tc>
      </w:tr>
      <w:tr w:rsidR="005A2733"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bCs/>
                <w:sz w:val="16"/>
                <w:szCs w:val="16"/>
                <w:lang w:val="es-CO" w:eastAsia="es-CO"/>
              </w:rPr>
            </w:pPr>
            <w:r w:rsidRPr="008E0824">
              <w:rPr>
                <w:rFonts w:ascii="Times New Roman" w:hAnsi="Times New Roman"/>
                <w:bCs/>
                <w:sz w:val="16"/>
                <w:szCs w:val="16"/>
                <w:lang w:val="es-CO" w:eastAsia="es-CO"/>
              </w:rPr>
              <w:t>3.01</w:t>
            </w:r>
          </w:p>
        </w:tc>
        <w:tc>
          <w:tcPr>
            <w:tcW w:w="3420" w:type="dxa"/>
            <w:tcBorders>
              <w:top w:val="single" w:sz="4" w:space="0" w:color="auto"/>
              <w:left w:val="nil"/>
              <w:bottom w:val="single" w:sz="4" w:space="0" w:color="auto"/>
              <w:right w:val="single" w:sz="4" w:space="0" w:color="auto"/>
            </w:tcBorders>
            <w:shd w:val="clear" w:color="auto" w:fill="auto"/>
            <w:noWrap/>
            <w:vAlign w:val="center"/>
          </w:tcPr>
          <w:p w:rsidR="005A2733" w:rsidRPr="008E0824" w:rsidRDefault="005A2733" w:rsidP="005A2733">
            <w:pPr>
              <w:rPr>
                <w:rFonts w:ascii="Times New Roman" w:hAnsi="Times New Roman"/>
                <w:bCs/>
                <w:sz w:val="16"/>
                <w:szCs w:val="16"/>
                <w:lang w:val="es-CO" w:eastAsia="es-CO"/>
              </w:rPr>
            </w:pPr>
            <w:r w:rsidRPr="008E0824">
              <w:rPr>
                <w:rFonts w:ascii="Times New Roman" w:hAnsi="Times New Roman"/>
                <w:sz w:val="16"/>
                <w:szCs w:val="16"/>
                <w:lang w:val="es-CO"/>
              </w:rPr>
              <w:t>C</w:t>
            </w:r>
            <w:r w:rsidRPr="008E0824">
              <w:rPr>
                <w:rFonts w:ascii="Times New Roman" w:hAnsi="Times New Roman"/>
                <w:sz w:val="16"/>
                <w:szCs w:val="16"/>
                <w:lang w:val="es-ES"/>
              </w:rPr>
              <w:t xml:space="preserve">APACITACIÓN AL PERSONAL DE LAS EED ASOCIADOS A LA EJECUCIÓN DEL PROGRAMA; </w:t>
            </w:r>
          </w:p>
        </w:tc>
        <w:tc>
          <w:tcPr>
            <w:tcW w:w="980" w:type="dxa"/>
            <w:tcBorders>
              <w:top w:val="single" w:sz="4" w:space="0" w:color="auto"/>
              <w:left w:val="nil"/>
              <w:bottom w:val="single" w:sz="4" w:space="0" w:color="auto"/>
              <w:right w:val="single" w:sz="4" w:space="0" w:color="auto"/>
            </w:tcBorders>
            <w:shd w:val="clear" w:color="auto" w:fill="auto"/>
            <w:noWrap/>
            <w:vAlign w:val="center"/>
          </w:tcPr>
          <w:p w:rsidR="005A2733" w:rsidRPr="008E0824" w:rsidRDefault="005A2733" w:rsidP="00AF3991">
            <w:pPr>
              <w:jc w:val="right"/>
              <w:rPr>
                <w:rFonts w:ascii="Times New Roman" w:hAnsi="Times New Roman"/>
                <w:sz w:val="16"/>
                <w:szCs w:val="16"/>
                <w:lang w:val="es-CO" w:eastAsia="es-CO"/>
              </w:rPr>
            </w:pPr>
            <w:r w:rsidRPr="008E0824">
              <w:rPr>
                <w:rFonts w:ascii="Times New Roman" w:hAnsi="Times New Roman"/>
                <w:sz w:val="16"/>
                <w:szCs w:val="16"/>
                <w:lang w:val="es-CO" w:eastAsia="es-CO"/>
              </w:rPr>
              <w:t>750</w:t>
            </w:r>
          </w:p>
        </w:tc>
        <w:tc>
          <w:tcPr>
            <w:tcW w:w="967" w:type="dxa"/>
            <w:tcBorders>
              <w:top w:val="single" w:sz="4" w:space="0" w:color="auto"/>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CP</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5A2733"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r w:rsidRPr="008E0824">
              <w:rPr>
                <w:rFonts w:ascii="Times New Roman" w:hAnsi="Times New Roman"/>
                <w:sz w:val="16"/>
                <w:szCs w:val="16"/>
              </w:rPr>
              <w:t>MEER</w:t>
            </w:r>
          </w:p>
        </w:tc>
      </w:tr>
      <w:tr w:rsidR="005A2733"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bCs/>
                <w:sz w:val="16"/>
                <w:szCs w:val="16"/>
                <w:lang w:val="es-CO" w:eastAsia="es-CO"/>
              </w:rPr>
            </w:pPr>
            <w:r w:rsidRPr="008E0824">
              <w:rPr>
                <w:rFonts w:ascii="Times New Roman" w:hAnsi="Times New Roman"/>
                <w:bCs/>
                <w:sz w:val="16"/>
                <w:szCs w:val="16"/>
                <w:lang w:val="es-CO" w:eastAsia="es-CO"/>
              </w:rPr>
              <w:t>3.02</w:t>
            </w:r>
          </w:p>
        </w:tc>
        <w:tc>
          <w:tcPr>
            <w:tcW w:w="3420" w:type="dxa"/>
            <w:tcBorders>
              <w:top w:val="single" w:sz="4" w:space="0" w:color="auto"/>
              <w:left w:val="nil"/>
              <w:bottom w:val="single" w:sz="4" w:space="0" w:color="auto"/>
              <w:right w:val="single" w:sz="4" w:space="0" w:color="auto"/>
            </w:tcBorders>
            <w:shd w:val="clear" w:color="auto" w:fill="auto"/>
            <w:noWrap/>
            <w:vAlign w:val="center"/>
          </w:tcPr>
          <w:p w:rsidR="005A2733" w:rsidRPr="008E0824" w:rsidRDefault="005A2733" w:rsidP="005A2733">
            <w:pPr>
              <w:rPr>
                <w:rFonts w:ascii="Times New Roman" w:hAnsi="Times New Roman"/>
                <w:bCs/>
                <w:sz w:val="16"/>
                <w:szCs w:val="16"/>
                <w:lang w:val="es-CO" w:eastAsia="es-CO"/>
              </w:rPr>
            </w:pPr>
            <w:r w:rsidRPr="008E0824">
              <w:rPr>
                <w:rFonts w:ascii="Times New Roman" w:hAnsi="Times New Roman"/>
                <w:sz w:val="16"/>
                <w:szCs w:val="16"/>
                <w:lang w:val="es-CO"/>
              </w:rPr>
              <w:t>C</w:t>
            </w:r>
            <w:r w:rsidRPr="008E0824">
              <w:rPr>
                <w:rFonts w:ascii="Times New Roman" w:hAnsi="Times New Roman"/>
                <w:sz w:val="16"/>
                <w:szCs w:val="16"/>
                <w:lang w:val="es-ES"/>
              </w:rPr>
              <w:t xml:space="preserve">APACITACIÓN CURSOS DE ENTRENAMIENTO CON ENFOQUE EN OPERACIÓN Y MANTENIMIENTO DE REDES ELÉCTRICAS.  </w:t>
            </w:r>
          </w:p>
        </w:tc>
        <w:tc>
          <w:tcPr>
            <w:tcW w:w="980" w:type="dxa"/>
            <w:tcBorders>
              <w:top w:val="single" w:sz="4" w:space="0" w:color="auto"/>
              <w:left w:val="nil"/>
              <w:bottom w:val="single" w:sz="4" w:space="0" w:color="auto"/>
              <w:right w:val="single" w:sz="4" w:space="0" w:color="auto"/>
            </w:tcBorders>
            <w:shd w:val="clear" w:color="auto" w:fill="auto"/>
            <w:noWrap/>
            <w:vAlign w:val="center"/>
          </w:tcPr>
          <w:p w:rsidR="005A2733" w:rsidRPr="008E0824" w:rsidRDefault="005A2733" w:rsidP="00AF3991">
            <w:pPr>
              <w:jc w:val="right"/>
              <w:rPr>
                <w:rFonts w:ascii="Times New Roman" w:hAnsi="Times New Roman"/>
                <w:sz w:val="16"/>
                <w:szCs w:val="16"/>
                <w:lang w:val="es-CO" w:eastAsia="es-CO"/>
              </w:rPr>
            </w:pPr>
            <w:r w:rsidRPr="008E0824">
              <w:rPr>
                <w:rFonts w:ascii="Times New Roman" w:hAnsi="Times New Roman"/>
                <w:sz w:val="16"/>
                <w:szCs w:val="16"/>
                <w:lang w:val="es-CO" w:eastAsia="es-CO"/>
              </w:rPr>
              <w:t>750</w:t>
            </w:r>
          </w:p>
        </w:tc>
        <w:tc>
          <w:tcPr>
            <w:tcW w:w="967" w:type="dxa"/>
            <w:tcBorders>
              <w:top w:val="single" w:sz="4" w:space="0" w:color="auto"/>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CP</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5A2733"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5A2733" w:rsidRPr="008E0824" w:rsidRDefault="005A2733" w:rsidP="00AF3991">
            <w:pPr>
              <w:jc w:val="center"/>
              <w:rPr>
                <w:rFonts w:ascii="Times New Roman" w:hAnsi="Times New Roman"/>
                <w:sz w:val="16"/>
                <w:szCs w:val="16"/>
              </w:rPr>
            </w:pPr>
            <w:r w:rsidRPr="008E0824">
              <w:rPr>
                <w:rFonts w:ascii="Times New Roman" w:hAnsi="Times New Roman"/>
                <w:sz w:val="16"/>
                <w:szCs w:val="16"/>
              </w:rPr>
              <w:t>MEER</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bCs/>
                <w:sz w:val="16"/>
                <w:szCs w:val="16"/>
                <w:lang w:val="es-CO" w:eastAsia="es-CO"/>
              </w:rPr>
            </w:pPr>
            <w:r w:rsidRPr="008E0824">
              <w:rPr>
                <w:rFonts w:ascii="Times New Roman" w:hAnsi="Times New Roman"/>
                <w:bCs/>
                <w:sz w:val="16"/>
                <w:szCs w:val="16"/>
                <w:lang w:val="es-CO" w:eastAsia="es-CO"/>
              </w:rPr>
              <w:t>3.03</w:t>
            </w:r>
          </w:p>
        </w:tc>
        <w:tc>
          <w:tcPr>
            <w:tcW w:w="342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0B2B9B">
            <w:pPr>
              <w:rPr>
                <w:rFonts w:ascii="Times New Roman" w:hAnsi="Times New Roman"/>
                <w:bCs/>
                <w:sz w:val="16"/>
                <w:szCs w:val="16"/>
                <w:lang w:val="es-CO" w:eastAsia="es-CO"/>
              </w:rPr>
            </w:pPr>
            <w:r w:rsidRPr="008E0824">
              <w:rPr>
                <w:rFonts w:ascii="Times New Roman" w:hAnsi="Times New Roman"/>
                <w:sz w:val="16"/>
                <w:szCs w:val="16"/>
                <w:lang w:val="es-ES_tradnl"/>
              </w:rPr>
              <w:t>TALLERES SOBRE ORGANIZACIÓN Y LOGÍSTICA DE LA ESTRATEGIA DE MIGRACIÓN DEL GLP A ELECTRICIDAD, A LOS FABRICANTES Y LAS EED, IMPLEMENTADOS</w:t>
            </w:r>
          </w:p>
        </w:tc>
        <w:tc>
          <w:tcPr>
            <w:tcW w:w="98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lang w:val="es-CO" w:eastAsia="es-CO"/>
              </w:rPr>
            </w:pPr>
            <w:r w:rsidRPr="008E0824">
              <w:rPr>
                <w:rFonts w:ascii="Times New Roman" w:hAnsi="Times New Roman"/>
                <w:sz w:val="16"/>
                <w:szCs w:val="16"/>
                <w:lang w:val="es-CO" w:eastAsia="es-CO"/>
              </w:rPr>
              <w:t>30</w:t>
            </w:r>
          </w:p>
        </w:tc>
        <w:tc>
          <w:tcPr>
            <w:tcW w:w="967"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r w:rsidRPr="008E0824">
              <w:rPr>
                <w:rFonts w:ascii="Times New Roman" w:hAnsi="Times New Roman"/>
                <w:sz w:val="16"/>
                <w:szCs w:val="16"/>
                <w:lang w:val="es-CO" w:eastAsia="es-CO"/>
              </w:rPr>
              <w:t>CP</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MEER</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b/>
                <w:bCs/>
                <w:sz w:val="16"/>
                <w:szCs w:val="16"/>
                <w:lang w:val="es-CO" w:eastAsia="es-CO"/>
              </w:rPr>
            </w:pPr>
          </w:p>
        </w:tc>
        <w:tc>
          <w:tcPr>
            <w:tcW w:w="342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0B2B9B">
            <w:pPr>
              <w:rPr>
                <w:rFonts w:ascii="Times New Roman" w:hAnsi="Times New Roman"/>
                <w:b/>
                <w:bCs/>
                <w:sz w:val="16"/>
                <w:szCs w:val="16"/>
                <w:lang w:val="es-CO" w:eastAsia="es-CO"/>
              </w:rPr>
            </w:pPr>
          </w:p>
        </w:tc>
        <w:tc>
          <w:tcPr>
            <w:tcW w:w="98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lang w:val="es-CO" w:eastAsia="es-CO"/>
              </w:rPr>
            </w:pPr>
          </w:p>
        </w:tc>
        <w:tc>
          <w:tcPr>
            <w:tcW w:w="967"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b/>
                <w:bCs/>
                <w:sz w:val="16"/>
                <w:szCs w:val="16"/>
                <w:lang w:val="es-CO" w:eastAsia="es-CO"/>
              </w:rPr>
            </w:pPr>
          </w:p>
        </w:tc>
        <w:tc>
          <w:tcPr>
            <w:tcW w:w="342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0B2B9B">
            <w:pPr>
              <w:rPr>
                <w:rFonts w:ascii="Times New Roman" w:hAnsi="Times New Roman"/>
                <w:b/>
                <w:bCs/>
                <w:sz w:val="16"/>
                <w:szCs w:val="16"/>
                <w:lang w:val="es-CO" w:eastAsia="es-CO"/>
              </w:rPr>
            </w:pPr>
          </w:p>
        </w:tc>
        <w:tc>
          <w:tcPr>
            <w:tcW w:w="98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lang w:val="es-CO" w:eastAsia="es-CO"/>
              </w:rPr>
            </w:pPr>
          </w:p>
        </w:tc>
        <w:tc>
          <w:tcPr>
            <w:tcW w:w="967"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2B9B" w:rsidRPr="008E0824" w:rsidRDefault="000B2B9B" w:rsidP="00AF3991">
            <w:pPr>
              <w:jc w:val="center"/>
              <w:rPr>
                <w:rFonts w:ascii="Times New Roman" w:hAnsi="Times New Roman"/>
                <w:b/>
                <w:bCs/>
                <w:sz w:val="16"/>
                <w:szCs w:val="16"/>
                <w:lang w:val="es-CO" w:eastAsia="es-CO"/>
              </w:rPr>
            </w:pPr>
            <w:r w:rsidRPr="008E0824">
              <w:rPr>
                <w:rFonts w:ascii="Times New Roman" w:hAnsi="Times New Roman"/>
                <w:b/>
                <w:bCs/>
                <w:sz w:val="16"/>
                <w:szCs w:val="16"/>
                <w:lang w:val="es-CO" w:eastAsia="es-CO"/>
              </w:rPr>
              <w:t>4</w:t>
            </w:r>
          </w:p>
        </w:tc>
        <w:tc>
          <w:tcPr>
            <w:tcW w:w="3420" w:type="dxa"/>
            <w:tcBorders>
              <w:top w:val="single" w:sz="4" w:space="0" w:color="auto"/>
              <w:left w:val="nil"/>
              <w:bottom w:val="nil"/>
              <w:right w:val="single" w:sz="4" w:space="0" w:color="auto"/>
            </w:tcBorders>
            <w:shd w:val="clear" w:color="auto" w:fill="auto"/>
            <w:noWrap/>
            <w:vAlign w:val="center"/>
            <w:hideMark/>
          </w:tcPr>
          <w:p w:rsidR="000B2B9B" w:rsidRPr="008E0824" w:rsidRDefault="000B2B9B" w:rsidP="000B2B9B">
            <w:pPr>
              <w:rPr>
                <w:rFonts w:ascii="Times New Roman" w:hAnsi="Times New Roman"/>
                <w:b/>
                <w:bCs/>
                <w:sz w:val="16"/>
                <w:szCs w:val="16"/>
                <w:lang w:val="es-CO" w:eastAsia="es-CO"/>
              </w:rPr>
            </w:pPr>
            <w:r w:rsidRPr="008E0824">
              <w:rPr>
                <w:rFonts w:ascii="Times New Roman" w:hAnsi="Times New Roman"/>
                <w:b/>
                <w:bCs/>
                <w:sz w:val="16"/>
                <w:szCs w:val="16"/>
                <w:lang w:val="es-CO" w:eastAsia="es-CO"/>
              </w:rPr>
              <w:t>SERVICIOS DE CONSULTORIA</w:t>
            </w:r>
          </w:p>
        </w:tc>
        <w:tc>
          <w:tcPr>
            <w:tcW w:w="980" w:type="dxa"/>
            <w:tcBorders>
              <w:top w:val="single" w:sz="4" w:space="0" w:color="auto"/>
              <w:left w:val="nil"/>
              <w:bottom w:val="nil"/>
              <w:right w:val="single" w:sz="4" w:space="0" w:color="auto"/>
            </w:tcBorders>
            <w:shd w:val="clear" w:color="auto" w:fill="auto"/>
            <w:noWrap/>
            <w:vAlign w:val="center"/>
            <w:hideMark/>
          </w:tcPr>
          <w:p w:rsidR="000B2B9B" w:rsidRPr="008E0824" w:rsidRDefault="000B2B9B" w:rsidP="00AF3991">
            <w:pPr>
              <w:jc w:val="right"/>
              <w:rPr>
                <w:rFonts w:ascii="Times New Roman" w:hAnsi="Times New Roman"/>
                <w:sz w:val="16"/>
                <w:szCs w:val="16"/>
                <w:lang w:val="es-CO" w:eastAsia="es-CO"/>
              </w:rPr>
            </w:pPr>
          </w:p>
        </w:tc>
        <w:tc>
          <w:tcPr>
            <w:tcW w:w="967" w:type="dxa"/>
            <w:tcBorders>
              <w:top w:val="single" w:sz="4" w:space="0" w:color="auto"/>
              <w:left w:val="nil"/>
              <w:bottom w:val="nil"/>
              <w:right w:val="single" w:sz="4" w:space="0" w:color="auto"/>
            </w:tcBorders>
            <w:shd w:val="clear" w:color="auto" w:fill="auto"/>
            <w:noWrap/>
            <w:vAlign w:val="center"/>
            <w:hideMark/>
          </w:tcPr>
          <w:p w:rsidR="000B2B9B" w:rsidRPr="008E0824" w:rsidRDefault="000B2B9B" w:rsidP="00AF3991">
            <w:pPr>
              <w:jc w:val="center"/>
              <w:rPr>
                <w:rFonts w:ascii="Times New Roman" w:hAnsi="Times New Roman"/>
                <w:sz w:val="16"/>
                <w:szCs w:val="16"/>
                <w:lang w:val="es-CO" w:eastAsia="es-CO"/>
              </w:rPr>
            </w:pPr>
          </w:p>
        </w:tc>
        <w:tc>
          <w:tcPr>
            <w:tcW w:w="709" w:type="dxa"/>
            <w:tcBorders>
              <w:top w:val="single" w:sz="4" w:space="0" w:color="auto"/>
              <w:left w:val="nil"/>
              <w:bottom w:val="nil"/>
              <w:right w:val="single" w:sz="4" w:space="0" w:color="auto"/>
            </w:tcBorders>
            <w:shd w:val="clear" w:color="auto" w:fill="auto"/>
            <w:noWrap/>
            <w:vAlign w:val="center"/>
            <w:hideMark/>
          </w:tcPr>
          <w:p w:rsidR="000B2B9B" w:rsidRPr="008E0824" w:rsidRDefault="000B2B9B" w:rsidP="00AF3991">
            <w:pPr>
              <w:jc w:val="center"/>
              <w:rPr>
                <w:rFonts w:ascii="Times New Roman" w:hAnsi="Times New Roman"/>
                <w:sz w:val="16"/>
                <w:szCs w:val="16"/>
                <w:lang w:val="es-CO" w:eastAsia="es-CO"/>
              </w:rPr>
            </w:pPr>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0B2B9B" w:rsidRPr="008E0824" w:rsidRDefault="000B2B9B" w:rsidP="00AF3991">
            <w:pPr>
              <w:jc w:val="center"/>
              <w:rPr>
                <w:rFonts w:ascii="Times New Roman" w:hAnsi="Times New Roman"/>
                <w:sz w:val="16"/>
                <w:szCs w:val="16"/>
                <w:lang w:val="es-CO" w:eastAsia="es-CO"/>
              </w:rPr>
            </w:pPr>
          </w:p>
        </w:tc>
        <w:tc>
          <w:tcPr>
            <w:tcW w:w="579"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AF3991">
            <w:pPr>
              <w:jc w:val="center"/>
              <w:rPr>
                <w:rFonts w:ascii="Times New Roman" w:hAnsi="Times New Roman"/>
                <w:sz w:val="16"/>
                <w:szCs w:val="16"/>
                <w:lang w:val="es-CO" w:eastAsia="es-CO"/>
              </w:rPr>
            </w:pPr>
          </w:p>
        </w:tc>
        <w:tc>
          <w:tcPr>
            <w:tcW w:w="656"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AF3991">
            <w:pPr>
              <w:jc w:val="center"/>
              <w:rPr>
                <w:rFonts w:ascii="Times New Roman" w:hAnsi="Times New Roman"/>
                <w:sz w:val="16"/>
                <w:szCs w:val="16"/>
                <w:lang w:val="es-CO" w:eastAsia="es-CO"/>
              </w:rPr>
            </w:pPr>
          </w:p>
        </w:tc>
        <w:tc>
          <w:tcPr>
            <w:tcW w:w="923"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AF3991">
            <w:pPr>
              <w:jc w:val="center"/>
              <w:rPr>
                <w:rFonts w:ascii="Times New Roman" w:hAnsi="Times New Roman"/>
                <w:sz w:val="16"/>
                <w:szCs w:val="16"/>
                <w:lang w:val="es-CO" w:eastAsia="es-CO"/>
              </w:rPr>
            </w:pPr>
          </w:p>
        </w:tc>
        <w:tc>
          <w:tcPr>
            <w:tcW w:w="958"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AF3991">
            <w:pPr>
              <w:jc w:val="center"/>
              <w:rPr>
                <w:rFonts w:ascii="Times New Roman" w:hAnsi="Times New Roman"/>
                <w:sz w:val="16"/>
                <w:szCs w:val="16"/>
                <w:lang w:val="es-CO" w:eastAsia="es-CO"/>
              </w:rPr>
            </w:pPr>
          </w:p>
        </w:tc>
        <w:tc>
          <w:tcPr>
            <w:tcW w:w="882"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AF3991">
            <w:pPr>
              <w:jc w:val="center"/>
              <w:rPr>
                <w:rFonts w:ascii="Times New Roman" w:hAnsi="Times New Roman"/>
                <w:sz w:val="16"/>
                <w:szCs w:val="16"/>
                <w:lang w:val="es-CO" w:eastAsia="es-CO"/>
              </w:rPr>
            </w:pPr>
          </w:p>
        </w:tc>
        <w:tc>
          <w:tcPr>
            <w:tcW w:w="1474"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AF3991">
            <w:pPr>
              <w:jc w:val="center"/>
              <w:rPr>
                <w:rFonts w:ascii="Times New Roman" w:hAnsi="Times New Roman"/>
                <w:sz w:val="16"/>
                <w:szCs w:val="16"/>
                <w:lang w:val="es-CO" w:eastAsia="es-CO"/>
              </w:rPr>
            </w:pP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4.01</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BID-RSND-EEAZ-FI-CI-001: SUPERVISIÒN Y FISCALIZACIÒN DE CONSTRUCCIÒN Y REMODELACIÒN DE REDES DE DISTRIBUCIÓN</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11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r w:rsidRPr="008E0824">
              <w:rPr>
                <w:rFonts w:ascii="Times New Roman" w:hAnsi="Times New Roman"/>
                <w:sz w:val="16"/>
                <w:szCs w:val="16"/>
                <w:lang w:val="es-ES"/>
              </w:rPr>
              <w:t>EEAZ</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4.02</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BID-RSND-EEAZ-FI-CI-002: SUPERVISIÒN Y FISCALIZACIÒN DE CONSTRUCCIÒN Y REMODELACIÒN DE REDES DE DISTRIBUCIÓN</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10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EEAZ</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4.03</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BID-RSND-EEAZ-FI-CI-003: SUPERVISIÒN Y FISCALIZACIÒN DE CONSTRUCCIÒN Y REMODELACIÒN DE REDES DE DISTRIBUCIÓN</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8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EEAZ</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4.04</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BID-RSND-EEAZ-FI-CI-004: SUPERVISIÒN Y FISCALIZACIÒN DE CONSTRUCCIÒN Y REMODELACIÒN DE REDES DE DISTRIBUCIÓN</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10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EEAZ</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4.05</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 xml:space="preserve">BID-RSND-ELEPCO-FI-CI-001:FISCALIZACION DE LA CONSTRUCCION Y REMODELACION LINEAS Y REDES DE LOS PROYECTOS RUMIPAMBA DE ESPINOZAS, LA LAGUNA CALLE SINCHALAGUA Y ATACAZO, CALVARIO PUJILI, EN LA PROVINCIA BAJA MULALILLO, PASAJE ELOY ALBERTO SANCHEZ, GUILO CORRALPUNGO CONUCTO, DOBLE ALIMENTACION SUBTERRANEA LATACUNGA </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
              </w:rPr>
              <w:t xml:space="preserve">                    </w:t>
            </w:r>
            <w:r w:rsidRPr="008E0824">
              <w:rPr>
                <w:rFonts w:ascii="Times New Roman" w:hAnsi="Times New Roman"/>
                <w:sz w:val="16"/>
                <w:szCs w:val="16"/>
              </w:rPr>
              <w:t xml:space="preserve">15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ELEPCO</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4.06</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BID-RSND-ELEPCO-FI-CI-002:FISCALIZACION PARA LA REMODELACION LINEAS Y REDES DE LOS PROYECTOS SAN ANTONIO DE ALAQUEZ Y PALOPO CONTADERO</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13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ELEPCO</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4.07</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 xml:space="preserve">BID-RSND-ELEPCO-FI-CI-003:FISCALIZACION DE LA OBRA CIVIL DE LA DOBLE ALIMENTACIÓN SUBTERRANEA LATACUNGA </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4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ELEPCO</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4.08</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BID-RSND-EERSSA-FI-CI-001: FISCALIZACIÓN DE LOS PROYECTOS REPOTENCIACIÓN DEL ALIMENTADOR PRIMARIO CUMBARATZA-YANZATZA, EL CHORRO-EL API Y COLEGIO MANUELA SAENZ</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27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EERSSA</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4.09</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BID-RSND-EERSSA-FI-CI-002: FISCALIZACIÓN DEL PROYECTO ALIMENTADOR PRIMARIO CUMBARATZA-ZAMORA</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50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EERSSA</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4.10</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BID-RSND-EERSSA-FI-CI-003: FISCALIZACIÓN DE LA OBRA CIVIL DEL PROYECTO SUBESTACIÓN YANZATZA 69/22 KV</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50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EERSSA</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4.11</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BID-RSND-EERSSA-FI-CI-004: FISCALIZACIÓN DEL MONATJE ELECTRICO DEL PROYECTO SUBESTACIÓN YANZATZA 69/22 KV</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50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EERSSA</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4.12</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BID-RSND-EERSSA-FI-CI-005: FISCALIZACIÓN DE LA OBRA CIVIL DEL PROYECTO LÍNEA DE SUBTRANSMISIÓN A 69 KV CATACOCHA-EL EMPALME</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29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EERSSA</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4.13</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BID-RSND-EERSSA-FI-CI-005: FISCALIZACIÓN DE LA OBRA ELECTRICA DEL PROYECTO LÍNEA DE SUBTRANSMISIÓN A 69 KV CATACOCHA-EL EMPALME</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53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EERSSA</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4.14</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BID-RSND-CNELBOL-FI-CI-001: FISCALIZACIÓN DE REMODELACIÓN LINEAS Y REDES: BARRIO LA COMUNIDAD Y SICOTO, CABECERAS DE CALUMA Y EL SALTO</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17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CNELBOL</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4.15</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BID-RSND-CNELBOL-FI-CI-002: FISCALIZACIÓN DE REMODELACIÓN LINEAS Y REDES: LA HUMBELINA EL PARNAZO, EL CENSO, TIANDIAGOTE</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25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CNELBOL</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4.16</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BID-RSND-CNELBOL-FI-CI-003: FISCALIZACIÓN DE REMODELACIÓN LINEAS Y REDES: TRONADOR,GUAPO ALTO, ACHACHI, MUÑA EL TINGO, SANTIAGOPAMBA, COPALILLO, PAMBABUELA, SAN VICENTE DE PACANA, SELVA ALEGRE, LAS QUESERAS Y TIGRE YACU</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42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CNELBOL</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4.17</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BID-RSND-CNELBOL-FI-CI-004: FISCALIZACIÓN DE REMODELACIÓN LINEAS Y REDES: RAYOPAMBA, PONGOHURCO, BRAMADERO CHICO, YATALO, LANZAHURCO, VELLABISTA, NEGRO YACO, ALUZANA, PACUACA, RAMOSLOMA, RODEOPAMBA, NARANJA PATA, SAN ANTONIO Y SAN JOSE</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44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CNELBOL</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4.18</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rPr>
            </w:pPr>
            <w:r w:rsidRPr="008E0824">
              <w:rPr>
                <w:rFonts w:ascii="Times New Roman" w:hAnsi="Times New Roman"/>
                <w:sz w:val="16"/>
                <w:szCs w:val="16"/>
                <w:lang w:val="es-ES"/>
              </w:rPr>
              <w:t xml:space="preserve">BID-RSND-CNELESM-FI-FC-001 FISCALIZACIÓN DEL SISTEMA DE SUBTRANSMISION TACHINA-LAS PALMAS Y SUBESTACIÓN TACHINA 69 KV DEL REFORMAMIENTO DEL SISTEMA NACIONAL DE DISTRIB. </w:t>
            </w:r>
            <w:r w:rsidRPr="008E0824">
              <w:rPr>
                <w:rFonts w:ascii="Times New Roman" w:hAnsi="Times New Roman"/>
                <w:sz w:val="16"/>
                <w:szCs w:val="16"/>
              </w:rPr>
              <w:t>DE CNEL EP ESMERALDAS</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rPr>
              <w:t xml:space="preserve">                    90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284739" w:rsidP="00AF3991">
            <w:pPr>
              <w:jc w:val="center"/>
              <w:rPr>
                <w:rFonts w:ascii="Times New Roman" w:hAnsi="Times New Roman"/>
                <w:sz w:val="16"/>
                <w:szCs w:val="16"/>
              </w:rP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CNELESM</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4.19</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rPr>
            </w:pPr>
            <w:r w:rsidRPr="008E0824">
              <w:rPr>
                <w:rFonts w:ascii="Times New Roman" w:hAnsi="Times New Roman"/>
                <w:sz w:val="16"/>
                <w:szCs w:val="16"/>
                <w:lang w:val="es-ES"/>
              </w:rPr>
              <w:t xml:space="preserve">BID-RSND-CNELESM-FI-CI-001 FISCALIZACIÓN DE LAS OBRAS ELECTROMECANICAS DE LAS SUBESTACIONES  VICHE Y GOLONDRINAS  DEL REFORMAMIENTO DEL SISTEMA NACIONAL DE DISTRIB. </w:t>
            </w:r>
            <w:r w:rsidRPr="008E0824">
              <w:rPr>
                <w:rFonts w:ascii="Times New Roman" w:hAnsi="Times New Roman"/>
                <w:sz w:val="16"/>
                <w:szCs w:val="16"/>
              </w:rPr>
              <w:t>DE LA CNEL EP ESMERALDAS</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rPr>
              <w:t xml:space="preserve">                    62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CNELESM</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4.20</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rPr>
            </w:pPr>
            <w:r w:rsidRPr="008E0824">
              <w:rPr>
                <w:rFonts w:ascii="Times New Roman" w:hAnsi="Times New Roman"/>
                <w:sz w:val="16"/>
                <w:szCs w:val="16"/>
                <w:lang w:val="es-ES"/>
              </w:rPr>
              <w:t xml:space="preserve">BID-RSND-CNELESM-FI-CI-002 FISCALIZACIÓN DOTACIÓN Y MONTAJE DE BANCOS DE CAPACITORES PARA MEJORAMIENTO EL FACTOR DE POTENCIA REFORMAMIENTO DEL SISTEMA NACIONAL DE DISTRIB. </w:t>
            </w:r>
            <w:r w:rsidRPr="008E0824">
              <w:rPr>
                <w:rFonts w:ascii="Times New Roman" w:hAnsi="Times New Roman"/>
                <w:sz w:val="16"/>
                <w:szCs w:val="16"/>
              </w:rPr>
              <w:t>DE LA CNEL EP ESMERALDAS</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rPr>
              <w:t xml:space="preserve">                    12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CNELESM</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4.21</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BID-RSND-CNELESM-FI-CI-003 FISCALIZACIÓN DE ALIMENTADORES ZONA SUR Y CENTRO DE LA CNEL EP ESMERALDAS</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76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CNELESM</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4.22</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BID-RSND-CNELESM-FI-CI-004 FISCALIZACIÓN DE ALIMENTADORES ZONA NORTE Y ESMERALDAS DE LA CNEL EP ESMERALDAS</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61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CNELESM</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4.23</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BID-RSND-CNELLRS-ST-FC-001: FISCALIZACIÓN DE LA CONSTRUCCIÓN DE LAS SALIDAS DE LS/T A 69 KV DESDE NUEVA SUBESTACIÓN BABAHOYO 138/69 KV HASTA CENTRO INDUSTRIAL Y NELSON MERA,  REMODELACIÓN S/E CENTRO INDUSTRIAL.</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53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9500D8" w:rsidP="009500D8">
            <w:pPr>
              <w:jc w:val="center"/>
              <w:rPr>
                <w:rFonts w:ascii="Times New Roman" w:hAnsi="Times New Roman"/>
                <w:sz w:val="16"/>
                <w:szCs w:val="16"/>
              </w:rP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CNELLRS</w:t>
            </w:r>
          </w:p>
        </w:tc>
      </w:tr>
      <w:tr w:rsidR="009500D8"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4.24</w:t>
            </w:r>
          </w:p>
        </w:tc>
        <w:tc>
          <w:tcPr>
            <w:tcW w:w="3420" w:type="dxa"/>
            <w:tcBorders>
              <w:top w:val="single" w:sz="4" w:space="0" w:color="auto"/>
              <w:left w:val="nil"/>
              <w:bottom w:val="nil"/>
              <w:right w:val="single" w:sz="4" w:space="0" w:color="auto"/>
            </w:tcBorders>
            <w:shd w:val="clear" w:color="auto" w:fill="auto"/>
            <w:noWrap/>
            <w:vAlign w:val="center"/>
          </w:tcPr>
          <w:p w:rsidR="009500D8" w:rsidRPr="008E0824" w:rsidRDefault="009500D8" w:rsidP="000B2B9B">
            <w:pPr>
              <w:rPr>
                <w:rFonts w:ascii="Times New Roman" w:hAnsi="Times New Roman"/>
                <w:sz w:val="16"/>
                <w:szCs w:val="16"/>
                <w:lang w:val="es-ES"/>
              </w:rPr>
            </w:pPr>
            <w:r w:rsidRPr="008E0824">
              <w:rPr>
                <w:rFonts w:ascii="Times New Roman" w:hAnsi="Times New Roman"/>
                <w:sz w:val="16"/>
                <w:szCs w:val="16"/>
                <w:lang w:val="es-ES"/>
              </w:rPr>
              <w:t>BID-RSND-CNELLRS-ST-FC-002: ADMINISTRACIÓN DELOS PROYECTOS: CONSTRUCCIÓN DE LAS SALIDAS DE LS/T A 69 KV DESDE NUEVA SUBESTACIÓN BABAHOYO 138/69 KV HASTA CENTRO INDUSTRIAL Y NELSON MERA,  REMODELACIÓN S/E CENTRO INDUSTRIAL; S/E 69/13,8 KV PALENQUE, LINEA 69 KV VINCES PALENQUE, POSICION 69 KV S/E VINCES.</w:t>
            </w:r>
          </w:p>
        </w:tc>
        <w:tc>
          <w:tcPr>
            <w:tcW w:w="980" w:type="dxa"/>
            <w:tcBorders>
              <w:top w:val="single" w:sz="4" w:space="0" w:color="auto"/>
              <w:left w:val="nil"/>
              <w:bottom w:val="nil"/>
              <w:right w:val="single" w:sz="4" w:space="0" w:color="auto"/>
            </w:tcBorders>
            <w:shd w:val="clear" w:color="auto" w:fill="auto"/>
            <w:noWrap/>
            <w:vAlign w:val="center"/>
          </w:tcPr>
          <w:p w:rsidR="009500D8" w:rsidRPr="008E0824" w:rsidRDefault="009500D8"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65 </w:t>
            </w:r>
          </w:p>
        </w:tc>
        <w:tc>
          <w:tcPr>
            <w:tcW w:w="967" w:type="dxa"/>
            <w:tcBorders>
              <w:top w:val="single" w:sz="4" w:space="0" w:color="auto"/>
              <w:left w:val="nil"/>
              <w:bottom w:val="nil"/>
              <w:right w:val="single" w:sz="4" w:space="0" w:color="auto"/>
            </w:tcBorders>
            <w:shd w:val="clear" w:color="auto" w:fill="auto"/>
            <w:noWrap/>
            <w:vAlign w:val="center"/>
          </w:tcPr>
          <w:p w:rsidR="009500D8" w:rsidRPr="008E0824" w:rsidRDefault="009500D8" w:rsidP="009500D8">
            <w:pPr>
              <w:jc w:val="cente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9500D8"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lang w:val="es-ES"/>
              </w:rPr>
              <w:t>CNELLRS</w:t>
            </w:r>
          </w:p>
        </w:tc>
      </w:tr>
      <w:tr w:rsidR="009500D8"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4.25</w:t>
            </w:r>
          </w:p>
        </w:tc>
        <w:tc>
          <w:tcPr>
            <w:tcW w:w="3420" w:type="dxa"/>
            <w:tcBorders>
              <w:top w:val="single" w:sz="4" w:space="0" w:color="auto"/>
              <w:left w:val="nil"/>
              <w:bottom w:val="nil"/>
              <w:right w:val="single" w:sz="4" w:space="0" w:color="auto"/>
            </w:tcBorders>
            <w:shd w:val="clear" w:color="auto" w:fill="auto"/>
            <w:noWrap/>
            <w:vAlign w:val="center"/>
          </w:tcPr>
          <w:p w:rsidR="009500D8" w:rsidRPr="008E0824" w:rsidRDefault="009500D8" w:rsidP="000B2B9B">
            <w:pPr>
              <w:rPr>
                <w:rFonts w:ascii="Times New Roman" w:hAnsi="Times New Roman"/>
                <w:sz w:val="16"/>
                <w:szCs w:val="16"/>
                <w:lang w:val="es-ES"/>
              </w:rPr>
            </w:pPr>
            <w:r w:rsidRPr="008E0824">
              <w:rPr>
                <w:rFonts w:ascii="Times New Roman" w:hAnsi="Times New Roman"/>
                <w:sz w:val="16"/>
                <w:szCs w:val="16"/>
                <w:lang w:val="es-ES"/>
              </w:rPr>
              <w:t>BID-RSND-CNELLRS-ST-FC-003: FISCALIZACIÓN DE LA CONSTRUCCIÓN DE LOS PROYECTOS: SE 69/13,8 KV PALENQUE, LINEA 69 KV VINCES PALENQUE, POSICION 69 KV SE VINCES</w:t>
            </w:r>
          </w:p>
        </w:tc>
        <w:tc>
          <w:tcPr>
            <w:tcW w:w="980" w:type="dxa"/>
            <w:tcBorders>
              <w:top w:val="single" w:sz="4" w:space="0" w:color="auto"/>
              <w:left w:val="nil"/>
              <w:bottom w:val="nil"/>
              <w:right w:val="single" w:sz="4" w:space="0" w:color="auto"/>
            </w:tcBorders>
            <w:shd w:val="clear" w:color="auto" w:fill="auto"/>
            <w:noWrap/>
            <w:vAlign w:val="center"/>
          </w:tcPr>
          <w:p w:rsidR="009500D8" w:rsidRPr="008E0824" w:rsidRDefault="009500D8"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75 </w:t>
            </w:r>
          </w:p>
        </w:tc>
        <w:tc>
          <w:tcPr>
            <w:tcW w:w="967" w:type="dxa"/>
            <w:tcBorders>
              <w:top w:val="single" w:sz="4" w:space="0" w:color="auto"/>
              <w:left w:val="nil"/>
              <w:bottom w:val="nil"/>
              <w:right w:val="single" w:sz="4" w:space="0" w:color="auto"/>
            </w:tcBorders>
            <w:shd w:val="clear" w:color="auto" w:fill="auto"/>
            <w:noWrap/>
            <w:vAlign w:val="center"/>
          </w:tcPr>
          <w:p w:rsidR="009500D8" w:rsidRPr="008E0824" w:rsidRDefault="009500D8" w:rsidP="009500D8">
            <w:pPr>
              <w:jc w:val="cente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9500D8"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lang w:val="es-ES"/>
              </w:rPr>
              <w:t>CNELLRS</w:t>
            </w:r>
          </w:p>
        </w:tc>
      </w:tr>
      <w:tr w:rsidR="009500D8"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4.26</w:t>
            </w:r>
          </w:p>
        </w:tc>
        <w:tc>
          <w:tcPr>
            <w:tcW w:w="3420" w:type="dxa"/>
            <w:tcBorders>
              <w:top w:val="single" w:sz="4" w:space="0" w:color="auto"/>
              <w:left w:val="nil"/>
              <w:bottom w:val="nil"/>
              <w:right w:val="single" w:sz="4" w:space="0" w:color="auto"/>
            </w:tcBorders>
            <w:shd w:val="clear" w:color="auto" w:fill="auto"/>
            <w:noWrap/>
            <w:vAlign w:val="center"/>
          </w:tcPr>
          <w:p w:rsidR="009500D8" w:rsidRPr="008E0824" w:rsidRDefault="009500D8" w:rsidP="000B2B9B">
            <w:pPr>
              <w:rPr>
                <w:rFonts w:ascii="Times New Roman" w:hAnsi="Times New Roman"/>
                <w:sz w:val="16"/>
                <w:szCs w:val="16"/>
                <w:lang w:val="es-ES"/>
              </w:rPr>
            </w:pPr>
            <w:r w:rsidRPr="008E0824">
              <w:rPr>
                <w:rFonts w:ascii="Times New Roman" w:hAnsi="Times New Roman"/>
                <w:sz w:val="16"/>
                <w:szCs w:val="16"/>
                <w:lang w:val="es-ES"/>
              </w:rPr>
              <w:t>BID-RSND-CNELLRS-ST-FC-004: FISCALIZACIÓN DE LOS PROYECTOS  A 69 KV: LÍNEA TERMINAL TERRESTRE- CEDEGE (SECTOR LA AVENTURA), LÍNEA SAN JUAN - PUEBLOVIEJO (SECTOR NUEVO SAN JUAN), LÍNEA PUEBLOVIEJO - VENTANAS (SECTOR LOS GIRASOLES)</w:t>
            </w:r>
          </w:p>
        </w:tc>
        <w:tc>
          <w:tcPr>
            <w:tcW w:w="980" w:type="dxa"/>
            <w:tcBorders>
              <w:top w:val="single" w:sz="4" w:space="0" w:color="auto"/>
              <w:left w:val="nil"/>
              <w:bottom w:val="nil"/>
              <w:right w:val="single" w:sz="4" w:space="0" w:color="auto"/>
            </w:tcBorders>
            <w:shd w:val="clear" w:color="auto" w:fill="auto"/>
            <w:noWrap/>
            <w:vAlign w:val="center"/>
          </w:tcPr>
          <w:p w:rsidR="009500D8" w:rsidRPr="008E0824" w:rsidRDefault="009500D8"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44 </w:t>
            </w:r>
          </w:p>
        </w:tc>
        <w:tc>
          <w:tcPr>
            <w:tcW w:w="967" w:type="dxa"/>
            <w:tcBorders>
              <w:top w:val="single" w:sz="4" w:space="0" w:color="auto"/>
              <w:left w:val="nil"/>
              <w:bottom w:val="nil"/>
              <w:right w:val="single" w:sz="4" w:space="0" w:color="auto"/>
            </w:tcBorders>
            <w:shd w:val="clear" w:color="auto" w:fill="auto"/>
            <w:noWrap/>
            <w:vAlign w:val="center"/>
          </w:tcPr>
          <w:p w:rsidR="009500D8" w:rsidRPr="008E0824" w:rsidRDefault="009500D8" w:rsidP="009500D8">
            <w:pPr>
              <w:jc w:val="cente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9500D8"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lang w:val="es-ES"/>
              </w:rPr>
              <w:t>CNELLRS</w:t>
            </w:r>
          </w:p>
        </w:tc>
      </w:tr>
      <w:tr w:rsidR="009500D8"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4.27</w:t>
            </w:r>
          </w:p>
        </w:tc>
        <w:tc>
          <w:tcPr>
            <w:tcW w:w="3420" w:type="dxa"/>
            <w:tcBorders>
              <w:top w:val="single" w:sz="4" w:space="0" w:color="auto"/>
              <w:left w:val="nil"/>
              <w:bottom w:val="nil"/>
              <w:right w:val="single" w:sz="4" w:space="0" w:color="auto"/>
            </w:tcBorders>
            <w:shd w:val="clear" w:color="auto" w:fill="auto"/>
            <w:noWrap/>
            <w:vAlign w:val="center"/>
          </w:tcPr>
          <w:p w:rsidR="009500D8" w:rsidRPr="008E0824" w:rsidRDefault="009500D8" w:rsidP="000B2B9B">
            <w:pPr>
              <w:rPr>
                <w:rFonts w:ascii="Times New Roman" w:hAnsi="Times New Roman"/>
                <w:sz w:val="16"/>
                <w:szCs w:val="16"/>
                <w:lang w:val="es-ES"/>
              </w:rPr>
            </w:pPr>
            <w:r w:rsidRPr="008E0824">
              <w:rPr>
                <w:rFonts w:ascii="Times New Roman" w:hAnsi="Times New Roman"/>
                <w:sz w:val="16"/>
                <w:szCs w:val="16"/>
                <w:lang w:val="es-ES"/>
              </w:rPr>
              <w:t>BID-RSND-CNELLRS-ST-FC-005: ADMINISTRACIÓN DE LOS PROYECTOS  A 69 KV: LÍNEA TERMINAL TERRESTRE- CEDEGE (SECTOR LA AVENTURA), LÍNEA SAN JUAN - PUEBLOVIEJO (SECTOR NUEVO SAN JUAN), LÍNEA PUEBLOVIEJO - VENTANAS (SECTOR LOS GIRASOLES)</w:t>
            </w:r>
          </w:p>
        </w:tc>
        <w:tc>
          <w:tcPr>
            <w:tcW w:w="980" w:type="dxa"/>
            <w:tcBorders>
              <w:top w:val="single" w:sz="4" w:space="0" w:color="auto"/>
              <w:left w:val="nil"/>
              <w:bottom w:val="nil"/>
              <w:right w:val="single" w:sz="4" w:space="0" w:color="auto"/>
            </w:tcBorders>
            <w:shd w:val="clear" w:color="auto" w:fill="auto"/>
            <w:noWrap/>
            <w:vAlign w:val="center"/>
          </w:tcPr>
          <w:p w:rsidR="009500D8" w:rsidRPr="008E0824" w:rsidRDefault="009500D8"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31 </w:t>
            </w:r>
          </w:p>
        </w:tc>
        <w:tc>
          <w:tcPr>
            <w:tcW w:w="967" w:type="dxa"/>
            <w:tcBorders>
              <w:top w:val="single" w:sz="4" w:space="0" w:color="auto"/>
              <w:left w:val="nil"/>
              <w:bottom w:val="nil"/>
              <w:right w:val="single" w:sz="4" w:space="0" w:color="auto"/>
            </w:tcBorders>
            <w:shd w:val="clear" w:color="auto" w:fill="auto"/>
            <w:noWrap/>
            <w:vAlign w:val="center"/>
          </w:tcPr>
          <w:p w:rsidR="009500D8" w:rsidRPr="008E0824" w:rsidRDefault="009500D8" w:rsidP="009500D8">
            <w:pPr>
              <w:jc w:val="cente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9500D8"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lang w:val="es-ES"/>
              </w:rPr>
              <w:t>CNELLRS</w:t>
            </w:r>
          </w:p>
        </w:tc>
      </w:tr>
      <w:tr w:rsidR="009500D8"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4.28</w:t>
            </w:r>
          </w:p>
        </w:tc>
        <w:tc>
          <w:tcPr>
            <w:tcW w:w="3420" w:type="dxa"/>
            <w:tcBorders>
              <w:top w:val="single" w:sz="4" w:space="0" w:color="auto"/>
              <w:left w:val="nil"/>
              <w:bottom w:val="nil"/>
              <w:right w:val="single" w:sz="4" w:space="0" w:color="auto"/>
            </w:tcBorders>
            <w:shd w:val="clear" w:color="auto" w:fill="auto"/>
            <w:noWrap/>
            <w:vAlign w:val="center"/>
          </w:tcPr>
          <w:p w:rsidR="009500D8" w:rsidRPr="008E0824" w:rsidRDefault="009500D8" w:rsidP="000B2B9B">
            <w:pPr>
              <w:rPr>
                <w:rFonts w:ascii="Times New Roman" w:hAnsi="Times New Roman"/>
                <w:sz w:val="16"/>
                <w:szCs w:val="16"/>
                <w:lang w:val="es-ES"/>
              </w:rPr>
            </w:pPr>
            <w:r w:rsidRPr="008E0824">
              <w:rPr>
                <w:rFonts w:ascii="Times New Roman" w:hAnsi="Times New Roman"/>
                <w:sz w:val="16"/>
                <w:szCs w:val="16"/>
                <w:lang w:val="es-ES"/>
              </w:rPr>
              <w:t>BID-RSND-CNELLRS-ST-FC-006: FISCALIZACIÓN DE LA CONSTRUCCIÓN DE LINEAS DE DISTRIBUCIÓN: SUB PUEBLOVIEJO -RICAURTE, SUB CEDEGE - SECTOR LA GUADALUPE, TRIFASIAMIENTO PARROQUIA CARACOL -PARROQUIA LA UNIÓN</w:t>
            </w:r>
          </w:p>
        </w:tc>
        <w:tc>
          <w:tcPr>
            <w:tcW w:w="980" w:type="dxa"/>
            <w:tcBorders>
              <w:top w:val="single" w:sz="4" w:space="0" w:color="auto"/>
              <w:left w:val="nil"/>
              <w:bottom w:val="nil"/>
              <w:right w:val="single" w:sz="4" w:space="0" w:color="auto"/>
            </w:tcBorders>
            <w:shd w:val="clear" w:color="auto" w:fill="auto"/>
            <w:noWrap/>
            <w:vAlign w:val="center"/>
          </w:tcPr>
          <w:p w:rsidR="009500D8" w:rsidRPr="008E0824" w:rsidRDefault="009500D8"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72 </w:t>
            </w:r>
          </w:p>
        </w:tc>
        <w:tc>
          <w:tcPr>
            <w:tcW w:w="967" w:type="dxa"/>
            <w:tcBorders>
              <w:top w:val="single" w:sz="4" w:space="0" w:color="auto"/>
              <w:left w:val="nil"/>
              <w:bottom w:val="nil"/>
              <w:right w:val="single" w:sz="4" w:space="0" w:color="auto"/>
            </w:tcBorders>
            <w:shd w:val="clear" w:color="auto" w:fill="auto"/>
            <w:noWrap/>
            <w:vAlign w:val="center"/>
          </w:tcPr>
          <w:p w:rsidR="009500D8" w:rsidRPr="008E0824" w:rsidRDefault="009500D8" w:rsidP="009500D8">
            <w:pPr>
              <w:jc w:val="cente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9500D8"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lang w:val="es-ES"/>
              </w:rPr>
              <w:t>CNELLRS</w:t>
            </w:r>
          </w:p>
        </w:tc>
      </w:tr>
      <w:tr w:rsidR="009500D8"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4.29</w:t>
            </w:r>
          </w:p>
        </w:tc>
        <w:tc>
          <w:tcPr>
            <w:tcW w:w="3420" w:type="dxa"/>
            <w:tcBorders>
              <w:top w:val="single" w:sz="4" w:space="0" w:color="auto"/>
              <w:left w:val="nil"/>
              <w:bottom w:val="nil"/>
              <w:right w:val="single" w:sz="4" w:space="0" w:color="auto"/>
            </w:tcBorders>
            <w:shd w:val="clear" w:color="auto" w:fill="auto"/>
            <w:noWrap/>
            <w:vAlign w:val="center"/>
          </w:tcPr>
          <w:p w:rsidR="009500D8" w:rsidRPr="008E0824" w:rsidRDefault="009500D8" w:rsidP="000B2B9B">
            <w:pPr>
              <w:rPr>
                <w:rFonts w:ascii="Times New Roman" w:hAnsi="Times New Roman"/>
                <w:sz w:val="16"/>
                <w:szCs w:val="16"/>
                <w:lang w:val="es-ES"/>
              </w:rPr>
            </w:pPr>
            <w:r w:rsidRPr="008E0824">
              <w:rPr>
                <w:rFonts w:ascii="Times New Roman" w:hAnsi="Times New Roman"/>
                <w:sz w:val="16"/>
                <w:szCs w:val="16"/>
                <w:lang w:val="es-ES"/>
              </w:rPr>
              <w:t>BID-RSND-CNELLRS-ST-FC-007: ADMINISTRACIÓN DE LA CONSTRUCCIÓN DE LINEAS DE DISTRIBUCIÓN: SUB PUEBLOVIEJO -RICAURTE, SUB CEDEGE - SECTOR LA GUADALUPE, TRIFASIAMIENTO PARROQUIA CARACOL -PARROQUIA LA UNIÓN</w:t>
            </w:r>
          </w:p>
        </w:tc>
        <w:tc>
          <w:tcPr>
            <w:tcW w:w="980" w:type="dxa"/>
            <w:tcBorders>
              <w:top w:val="single" w:sz="4" w:space="0" w:color="auto"/>
              <w:left w:val="nil"/>
              <w:bottom w:val="nil"/>
              <w:right w:val="single" w:sz="4" w:space="0" w:color="auto"/>
            </w:tcBorders>
            <w:shd w:val="clear" w:color="auto" w:fill="auto"/>
            <w:noWrap/>
            <w:vAlign w:val="center"/>
          </w:tcPr>
          <w:p w:rsidR="009500D8" w:rsidRPr="008E0824" w:rsidRDefault="009500D8"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51 </w:t>
            </w:r>
          </w:p>
        </w:tc>
        <w:tc>
          <w:tcPr>
            <w:tcW w:w="967" w:type="dxa"/>
            <w:tcBorders>
              <w:top w:val="single" w:sz="4" w:space="0" w:color="auto"/>
              <w:left w:val="nil"/>
              <w:bottom w:val="nil"/>
              <w:right w:val="single" w:sz="4" w:space="0" w:color="auto"/>
            </w:tcBorders>
            <w:shd w:val="clear" w:color="auto" w:fill="auto"/>
            <w:noWrap/>
            <w:vAlign w:val="center"/>
          </w:tcPr>
          <w:p w:rsidR="009500D8" w:rsidRPr="008E0824" w:rsidRDefault="009500D8" w:rsidP="009500D8">
            <w:pPr>
              <w:jc w:val="cente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9500D8"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9500D8" w:rsidRPr="008E0824" w:rsidRDefault="009500D8" w:rsidP="00AF3991">
            <w:pPr>
              <w:jc w:val="center"/>
              <w:rPr>
                <w:rFonts w:ascii="Times New Roman" w:hAnsi="Times New Roman"/>
                <w:sz w:val="16"/>
                <w:szCs w:val="16"/>
              </w:rPr>
            </w:pPr>
            <w:r w:rsidRPr="008E0824">
              <w:rPr>
                <w:rFonts w:ascii="Times New Roman" w:hAnsi="Times New Roman"/>
                <w:sz w:val="16"/>
                <w:szCs w:val="16"/>
                <w:lang w:val="es-ES"/>
              </w:rPr>
              <w:t>CNELLRS</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4.30</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BID-RSND-CNELMAN-FI-FC-001 FISCALIZACIÓN DE LA OBRA: CONSTRUCCIÓN DE LA S/E CAZA LAGARTO, 10-12,5 MVA (69/13,8 KV) Y OBRAS COMPLEMENTARIAS</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122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284739" w:rsidP="00AF3991">
            <w:pPr>
              <w:jc w:val="center"/>
              <w:rPr>
                <w:rFonts w:ascii="Times New Roman" w:hAnsi="Times New Roman"/>
                <w:sz w:val="16"/>
                <w:szCs w:val="16"/>
              </w:rP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CNELMAN</w:t>
            </w:r>
          </w:p>
        </w:tc>
      </w:tr>
      <w:tr w:rsidR="00284739"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4.31</w:t>
            </w:r>
          </w:p>
        </w:tc>
        <w:tc>
          <w:tcPr>
            <w:tcW w:w="3420" w:type="dxa"/>
            <w:tcBorders>
              <w:top w:val="single" w:sz="4" w:space="0" w:color="auto"/>
              <w:left w:val="nil"/>
              <w:bottom w:val="nil"/>
              <w:right w:val="single" w:sz="4" w:space="0" w:color="auto"/>
            </w:tcBorders>
            <w:shd w:val="clear" w:color="auto" w:fill="auto"/>
            <w:noWrap/>
            <w:vAlign w:val="center"/>
          </w:tcPr>
          <w:p w:rsidR="00284739" w:rsidRPr="008E0824" w:rsidRDefault="00284739" w:rsidP="000B2B9B">
            <w:pPr>
              <w:rPr>
                <w:rFonts w:ascii="Times New Roman" w:hAnsi="Times New Roman"/>
                <w:sz w:val="16"/>
                <w:szCs w:val="16"/>
                <w:lang w:val="es-ES"/>
              </w:rPr>
            </w:pPr>
            <w:r w:rsidRPr="008E0824">
              <w:rPr>
                <w:rFonts w:ascii="Times New Roman" w:hAnsi="Times New Roman"/>
                <w:sz w:val="16"/>
                <w:szCs w:val="16"/>
                <w:lang w:val="es-ES"/>
              </w:rPr>
              <w:t>BID-RSND-CNELMAN-FI-FC-002 FISCALIZACIÓN DE LA OBRA: REPOTENCIACIÓN DE LA INFRAESTRUCTURA CIVIL Y ELÉCTRICA DE LA S/E CHONE, 2X10-12,5 MVA (69/13,8KV)</w:t>
            </w:r>
          </w:p>
        </w:tc>
        <w:tc>
          <w:tcPr>
            <w:tcW w:w="980" w:type="dxa"/>
            <w:tcBorders>
              <w:top w:val="single" w:sz="4" w:space="0" w:color="auto"/>
              <w:left w:val="nil"/>
              <w:bottom w:val="nil"/>
              <w:right w:val="single" w:sz="4" w:space="0" w:color="auto"/>
            </w:tcBorders>
            <w:shd w:val="clear" w:color="auto" w:fill="auto"/>
            <w:noWrap/>
            <w:vAlign w:val="center"/>
          </w:tcPr>
          <w:p w:rsidR="00284739" w:rsidRPr="008E0824" w:rsidRDefault="00284739"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99 </w:t>
            </w:r>
          </w:p>
        </w:tc>
        <w:tc>
          <w:tcPr>
            <w:tcW w:w="967"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lang w:val="es-ES"/>
              </w:rPr>
              <w:t>CNELMAN</w:t>
            </w:r>
          </w:p>
        </w:tc>
      </w:tr>
      <w:tr w:rsidR="00284739"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4.32</w:t>
            </w:r>
          </w:p>
        </w:tc>
        <w:tc>
          <w:tcPr>
            <w:tcW w:w="3420" w:type="dxa"/>
            <w:tcBorders>
              <w:top w:val="single" w:sz="4" w:space="0" w:color="auto"/>
              <w:left w:val="nil"/>
              <w:bottom w:val="nil"/>
              <w:right w:val="single" w:sz="4" w:space="0" w:color="auto"/>
            </w:tcBorders>
            <w:shd w:val="clear" w:color="auto" w:fill="auto"/>
            <w:noWrap/>
            <w:vAlign w:val="center"/>
          </w:tcPr>
          <w:p w:rsidR="00284739" w:rsidRPr="008E0824" w:rsidRDefault="00284739" w:rsidP="000B2B9B">
            <w:pPr>
              <w:rPr>
                <w:rFonts w:ascii="Times New Roman" w:hAnsi="Times New Roman"/>
                <w:sz w:val="16"/>
                <w:szCs w:val="16"/>
                <w:lang w:val="es-ES"/>
              </w:rPr>
            </w:pPr>
            <w:r w:rsidRPr="008E0824">
              <w:rPr>
                <w:rFonts w:ascii="Times New Roman" w:hAnsi="Times New Roman"/>
                <w:sz w:val="16"/>
                <w:szCs w:val="16"/>
                <w:lang w:val="es-ES"/>
              </w:rPr>
              <w:t>BID-RSND-CNELMAN-FI-FC-003 FISCALIZACIÓN DE LA OBRA: REPOTENCIACIÓN DE LA INFRAESTRUCTURA CIVIL Y ELÉCTRICA DE LA S/E TOSAGUA, 5-6,25 MVA (69/13,8KV)</w:t>
            </w:r>
          </w:p>
        </w:tc>
        <w:tc>
          <w:tcPr>
            <w:tcW w:w="980" w:type="dxa"/>
            <w:tcBorders>
              <w:top w:val="single" w:sz="4" w:space="0" w:color="auto"/>
              <w:left w:val="nil"/>
              <w:bottom w:val="nil"/>
              <w:right w:val="single" w:sz="4" w:space="0" w:color="auto"/>
            </w:tcBorders>
            <w:shd w:val="clear" w:color="auto" w:fill="auto"/>
            <w:noWrap/>
            <w:vAlign w:val="center"/>
          </w:tcPr>
          <w:p w:rsidR="00284739" w:rsidRPr="008E0824" w:rsidRDefault="00284739"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34 </w:t>
            </w:r>
          </w:p>
        </w:tc>
        <w:tc>
          <w:tcPr>
            <w:tcW w:w="967"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lang w:val="es-ES"/>
              </w:rPr>
              <w:t>CNELMAN</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4.33</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BID-RSND-CNELMAN-FI-CI-001 FISCALIZACIÓN DE LA OBRA: CONSTRUCCIÓN DE ALIMENTADORES 13,8KV PARA INTERCONEXIÓN DE LA S/E CAZA LAGARTO</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37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CNELMAN</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4.34</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BID-RSND-CNELMAN-FI-CI-002 FISCALIZACIÓN DE LA OBRA: REUBICACIÓN DE ALIMENTADORES DE LA CASA DE MÁQUINAS CT MIRAFLORES AL PATIO DE MANIOBRAS DE LA S/E MANTA 1 Y OBRAS COMPLEMENTARIAS</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46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CNELMAN</w:t>
            </w:r>
          </w:p>
        </w:tc>
      </w:tr>
      <w:tr w:rsidR="00284739"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4.35</w:t>
            </w:r>
          </w:p>
        </w:tc>
        <w:tc>
          <w:tcPr>
            <w:tcW w:w="3420" w:type="dxa"/>
            <w:tcBorders>
              <w:top w:val="single" w:sz="4" w:space="0" w:color="auto"/>
              <w:left w:val="nil"/>
              <w:bottom w:val="nil"/>
              <w:right w:val="single" w:sz="4" w:space="0" w:color="auto"/>
            </w:tcBorders>
            <w:shd w:val="clear" w:color="auto" w:fill="auto"/>
            <w:noWrap/>
            <w:vAlign w:val="center"/>
          </w:tcPr>
          <w:p w:rsidR="00284739" w:rsidRPr="008E0824" w:rsidRDefault="00284739" w:rsidP="000B2B9B">
            <w:pPr>
              <w:rPr>
                <w:rFonts w:ascii="Times New Roman" w:hAnsi="Times New Roman"/>
                <w:sz w:val="16"/>
                <w:szCs w:val="16"/>
                <w:lang w:val="es-ES"/>
              </w:rPr>
            </w:pPr>
            <w:r w:rsidRPr="008E0824">
              <w:rPr>
                <w:rFonts w:ascii="Times New Roman" w:hAnsi="Times New Roman"/>
                <w:sz w:val="16"/>
                <w:szCs w:val="16"/>
                <w:lang w:val="es-ES"/>
              </w:rPr>
              <w:t>BID-RSND-CNELMLG-FI-FC-001: FISCALIZACION PARA OBRAS DE SUBTRANSMISION PMD 2014</w:t>
            </w:r>
          </w:p>
        </w:tc>
        <w:tc>
          <w:tcPr>
            <w:tcW w:w="980" w:type="dxa"/>
            <w:tcBorders>
              <w:top w:val="single" w:sz="4" w:space="0" w:color="auto"/>
              <w:left w:val="nil"/>
              <w:bottom w:val="nil"/>
              <w:right w:val="single" w:sz="4" w:space="0" w:color="auto"/>
            </w:tcBorders>
            <w:shd w:val="clear" w:color="auto" w:fill="auto"/>
            <w:noWrap/>
            <w:vAlign w:val="center"/>
          </w:tcPr>
          <w:p w:rsidR="00284739" w:rsidRPr="008E0824" w:rsidRDefault="00284739"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42 </w:t>
            </w:r>
          </w:p>
        </w:tc>
        <w:tc>
          <w:tcPr>
            <w:tcW w:w="967"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lang w:val="es-ES"/>
              </w:rPr>
              <w:t>CNELMLG</w:t>
            </w:r>
          </w:p>
        </w:tc>
      </w:tr>
      <w:tr w:rsidR="00284739"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4.36</w:t>
            </w:r>
          </w:p>
        </w:tc>
        <w:tc>
          <w:tcPr>
            <w:tcW w:w="3420" w:type="dxa"/>
            <w:tcBorders>
              <w:top w:val="single" w:sz="4" w:space="0" w:color="auto"/>
              <w:left w:val="nil"/>
              <w:bottom w:val="nil"/>
              <w:right w:val="single" w:sz="4" w:space="0" w:color="auto"/>
            </w:tcBorders>
            <w:shd w:val="clear" w:color="auto" w:fill="auto"/>
            <w:noWrap/>
            <w:vAlign w:val="center"/>
          </w:tcPr>
          <w:p w:rsidR="00284739" w:rsidRPr="008E0824" w:rsidRDefault="00284739" w:rsidP="000B2B9B">
            <w:pPr>
              <w:rPr>
                <w:rFonts w:ascii="Times New Roman" w:hAnsi="Times New Roman"/>
                <w:sz w:val="16"/>
                <w:szCs w:val="16"/>
              </w:rPr>
            </w:pPr>
            <w:r w:rsidRPr="008E0824">
              <w:rPr>
                <w:rFonts w:ascii="Times New Roman" w:hAnsi="Times New Roman"/>
                <w:sz w:val="16"/>
                <w:szCs w:val="16"/>
              </w:rPr>
              <w:t>BID-RSND-CNELMLG-FI-FC-002:FISCALIZACION PARA OBRAS DE DISTRIBUCION PMD 2014</w:t>
            </w:r>
          </w:p>
        </w:tc>
        <w:tc>
          <w:tcPr>
            <w:tcW w:w="980" w:type="dxa"/>
            <w:tcBorders>
              <w:top w:val="single" w:sz="4" w:space="0" w:color="auto"/>
              <w:left w:val="nil"/>
              <w:bottom w:val="nil"/>
              <w:right w:val="single" w:sz="4" w:space="0" w:color="auto"/>
            </w:tcBorders>
            <w:shd w:val="clear" w:color="auto" w:fill="auto"/>
            <w:noWrap/>
            <w:vAlign w:val="center"/>
          </w:tcPr>
          <w:p w:rsidR="00284739" w:rsidRPr="008E0824" w:rsidRDefault="00284739" w:rsidP="00AF3991">
            <w:pPr>
              <w:jc w:val="right"/>
              <w:rPr>
                <w:rFonts w:ascii="Times New Roman" w:hAnsi="Times New Roman"/>
                <w:sz w:val="16"/>
                <w:szCs w:val="16"/>
              </w:rPr>
            </w:pPr>
            <w:r w:rsidRPr="008E0824">
              <w:rPr>
                <w:rFonts w:ascii="Times New Roman" w:hAnsi="Times New Roman"/>
                <w:sz w:val="16"/>
                <w:szCs w:val="16"/>
              </w:rPr>
              <w:t xml:space="preserve">                      3 </w:t>
            </w:r>
          </w:p>
        </w:tc>
        <w:tc>
          <w:tcPr>
            <w:tcW w:w="967"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pPr>
            <w:r w:rsidRPr="008E0824">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284739" w:rsidRPr="008E0824" w:rsidRDefault="00284739" w:rsidP="00AF3991">
            <w:pPr>
              <w:jc w:val="center"/>
              <w:rPr>
                <w:rFonts w:ascii="Times New Roman" w:hAnsi="Times New Roman"/>
                <w:sz w:val="16"/>
                <w:szCs w:val="16"/>
              </w:rPr>
            </w:pPr>
            <w:r w:rsidRPr="008E0824">
              <w:rPr>
                <w:rFonts w:ascii="Times New Roman" w:hAnsi="Times New Roman"/>
                <w:sz w:val="16"/>
                <w:szCs w:val="16"/>
                <w:lang w:val="es-ES"/>
              </w:rPr>
              <w:t>CNELMLG</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4.37</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 xml:space="preserve">BID-RSND-CNELSTE-FI-CI-001: FISCALIZACIÓN INTEGRAL DE LOS PROYECTOS DE REPOTENCIACION DE ALIMENTADORES DE DISTRIBUCION CANTON PLAYAS </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23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CNELSTE</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4.38</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 xml:space="preserve">BID-RSND-CNELSTE-FI-CI-002:FISCALIZACIÓN INTEGRAL DE LOS PROYECTOS DE REPOTENCIACION DE ALIMENTADORES DE DISTRIBUCION CANTON SANTA ELENA </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67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CNELSTE</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4.39</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 xml:space="preserve">BID-RSND-CNELSTE-FI-CI-003:FISCALIZACIÓN INTEGRAL DE LOS PROYECTOS DE REPOTENCIACION DE ALIMENTADORES DE DISTRIBUCION CANTON LA LIBERTAD </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11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CNELSTE</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4.40</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 xml:space="preserve">BID-RSND-CNELSTE-FI-CI-004:FISCALIZACIÓN INTEGRAL DE LOS PROYECTOS DE REPOTENCIACION DE ALIMENTADORES DE DISTRIBUCION CANTON SALINAS </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24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CNELSTE</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4.41</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BID-RSND-CNELSTE-DIS-FC-005:ADMINISTRADOR INTEGRAL DE LOS PROYECTOS DE REPOTENCIACION DE ALIMENTADORES DE DISTRIBUCION CANTON PLAYAS</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31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CNELSTE</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4.42</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BID-RSND-CNELSTE-DIS-FC-006:ADMINISTRADOR INTEGRAL DE LOS PROYECTOS DE REPOTENCIACION DE ALIMENTADORES DE DISTRIBUCION CANTON SANTA ELENA</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31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CNELSTE</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4.43</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 xml:space="preserve">BID-RSND-CNELSTE-FI-CI-007:ADMINISTRADOR  INTEGRAL DE LOS PROYECTOS DE REPOTENCIACION DE ALIMENTADORES DE DISTRIBUCION CANTON LA LIBERTAD </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31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CNELSTE</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4.44</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 EP UN STE-FI-CI-008:ADMINISTRADOR  INTEGRAL DE LOS PROYECTOS DE REPOTENCIACION DE ALIMENTADORES DE DISTRIBUCION CANTON SALINAS</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31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CNELSTE</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4.45</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 xml:space="preserve">BID-RSND-CNELSTE-FI-CI-009:SOCIALIZADOR DE PROYECTOS DE INVERSION </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17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CNELSTE</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4.46</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BID-RSND-CNELSTE-FI-CI-010:FISCALIZACIÓN DE LA</w:t>
            </w:r>
            <w:r w:rsidRPr="008E0824">
              <w:rPr>
                <w:rFonts w:ascii="Times New Roman" w:hAnsi="Times New Roman"/>
                <w:sz w:val="16"/>
                <w:szCs w:val="16"/>
                <w:lang w:val="es-ES"/>
              </w:rPr>
              <w:br/>
              <w:t>CONSTRUCCIÓN DE LA S/E</w:t>
            </w:r>
            <w:r w:rsidRPr="008E0824">
              <w:rPr>
                <w:rFonts w:ascii="Times New Roman" w:hAnsi="Times New Roman"/>
                <w:sz w:val="16"/>
                <w:szCs w:val="16"/>
                <w:lang w:val="es-ES"/>
              </w:rPr>
              <w:br/>
              <w:t>PECHICHE 3.75 MVA 69/13.8 KV</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30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CNELSTE</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4.47</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BID-RSND-CNELSTE-FI-CI-011:FISCALIZACIÓN DE LA AMPLIACION DEL ALIMENTADOR DE 13,8 KV EL CONSUELO DE LA S/E CERECITA</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13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CNELSTE</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4.48</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BID-RSND-CNELSTD-FI-CI-001 ADMINISTRACION Y FISCALIZACION DEL PROYECTO REPOTENCIACION DE LA SUBESTACION QUEVEDO</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
              </w:rPr>
              <w:t xml:space="preserve">                    </w:t>
            </w:r>
            <w:r w:rsidRPr="008E0824">
              <w:rPr>
                <w:rFonts w:ascii="Times New Roman" w:hAnsi="Times New Roman"/>
                <w:sz w:val="16"/>
                <w:szCs w:val="16"/>
              </w:rPr>
              <w:t xml:space="preserve">75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CNELSTD</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4.49</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BID-RSND-CNELSTD-FI-CI-0012 ADMINISTRACION Y FISCALIZACION DEL PROYECTO CONSTRUCCION  DE LINEA DE SUBTRANSMISION 69 KV LOS PAMBILES.</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
              </w:rPr>
              <w:t xml:space="preserve">                    </w:t>
            </w:r>
            <w:r w:rsidRPr="008E0824">
              <w:rPr>
                <w:rFonts w:ascii="Times New Roman" w:hAnsi="Times New Roman"/>
                <w:sz w:val="16"/>
                <w:szCs w:val="16"/>
              </w:rPr>
              <w:t xml:space="preserve">49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CNELSTD</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4.50</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 xml:space="preserve">BID-RSND-CNELSTD-FI-CI-003 ADMINISTRACION Y FISCALIZACION DEL PROYECTO REPOTENCIACIÓN DEL ALIMENTADOR DE ENERGÍA ELÉCTRICA PUERTO QUITO POR NUEVA TECNOLOGÍA ANTITRAKING </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
              </w:rPr>
              <w:t xml:space="preserve">                  </w:t>
            </w:r>
            <w:r w:rsidRPr="008E0824">
              <w:rPr>
                <w:rFonts w:ascii="Times New Roman" w:hAnsi="Times New Roman"/>
                <w:sz w:val="16"/>
                <w:szCs w:val="16"/>
              </w:rPr>
              <w:t xml:space="preserve">100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62376B" w:rsidP="00AF3991">
            <w:pPr>
              <w:jc w:val="center"/>
              <w:rPr>
                <w:rFonts w:ascii="Times New Roman" w:hAnsi="Times New Roman"/>
                <w:sz w:val="16"/>
                <w:szCs w:val="16"/>
              </w:rPr>
            </w:pPr>
            <w:r>
              <w:rPr>
                <w:rFonts w:ascii="Times New Roman" w:hAnsi="Times New Roman"/>
                <w:sz w:val="16"/>
                <w:szCs w:val="16"/>
              </w:rPr>
              <w:t>SBCC</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lang w:val="es-ES"/>
              </w:rPr>
              <w:t>CNELSTD</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4.51</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BID-RSND-CNELSUC-FI-CI-001: FISCALIZACIÓN SUBESTACIÓN LAGO AGRIO.</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16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r w:rsidRPr="008E0824">
              <w:rPr>
                <w:rFonts w:ascii="Times New Roman" w:hAnsi="Times New Roman"/>
                <w:sz w:val="16"/>
                <w:szCs w:val="16"/>
                <w:lang w:val="es-ES"/>
              </w:rPr>
              <w:t>CNELSTD</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4.52</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BID-RSND-CNELEOR-ST-CI-001: FISCALIZACION DE OBRAS DE LA REPOTENCIACION DE LA SUBESTACION MACHALA</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17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SD</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r w:rsidRPr="008E0824">
              <w:rPr>
                <w:rFonts w:ascii="Times New Roman" w:hAnsi="Times New Roman"/>
                <w:sz w:val="16"/>
                <w:szCs w:val="16"/>
                <w:lang w:val="es-ES"/>
              </w:rPr>
              <w:t>CNELEOR</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4.53</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BID-RSND-CNELSUC-FI-CI-002: FISCALIZACIÓN PROYECTO PUERTO EL CARMEN</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43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r w:rsidRPr="008E0824">
              <w:rPr>
                <w:rFonts w:ascii="Times New Roman" w:hAnsi="Times New Roman"/>
                <w:sz w:val="16"/>
                <w:szCs w:val="16"/>
                <w:lang w:val="es-ES"/>
              </w:rPr>
              <w:t>CNELSUC</w:t>
            </w:r>
          </w:p>
        </w:tc>
      </w:tr>
      <w:tr w:rsidR="000B2B9B"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4.54</w:t>
            </w:r>
          </w:p>
        </w:tc>
        <w:tc>
          <w:tcPr>
            <w:tcW w:w="3420" w:type="dxa"/>
            <w:tcBorders>
              <w:top w:val="single" w:sz="4" w:space="0" w:color="auto"/>
              <w:left w:val="nil"/>
              <w:bottom w:val="nil"/>
              <w:right w:val="single" w:sz="4" w:space="0" w:color="auto"/>
            </w:tcBorders>
            <w:shd w:val="clear" w:color="auto" w:fill="auto"/>
            <w:noWrap/>
            <w:vAlign w:val="center"/>
          </w:tcPr>
          <w:p w:rsidR="000B2B9B" w:rsidRPr="008E0824" w:rsidRDefault="000B2B9B" w:rsidP="000B2B9B">
            <w:pPr>
              <w:rPr>
                <w:rFonts w:ascii="Times New Roman" w:hAnsi="Times New Roman"/>
                <w:sz w:val="16"/>
                <w:szCs w:val="16"/>
                <w:lang w:val="es-ES"/>
              </w:rPr>
            </w:pPr>
            <w:r w:rsidRPr="008E0824">
              <w:rPr>
                <w:rFonts w:ascii="Times New Roman" w:hAnsi="Times New Roman"/>
                <w:sz w:val="16"/>
                <w:szCs w:val="16"/>
                <w:lang w:val="es-ES"/>
              </w:rPr>
              <w:t>BID-RSND-CNELSUC-FI-CI-003: FISCALIZACIÓN PROYECTO NUEVO ROCAFUERTE</w:t>
            </w:r>
          </w:p>
        </w:tc>
        <w:tc>
          <w:tcPr>
            <w:tcW w:w="980"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right"/>
              <w:rPr>
                <w:rFonts w:ascii="Times New Roman" w:hAnsi="Times New Roman"/>
                <w:sz w:val="16"/>
                <w:szCs w:val="16"/>
              </w:rPr>
            </w:pPr>
            <w:r w:rsidRPr="008E0824">
              <w:rPr>
                <w:rFonts w:ascii="Times New Roman" w:hAnsi="Times New Roman"/>
                <w:sz w:val="16"/>
                <w:szCs w:val="16"/>
                <w:lang w:val="es-ES_tradnl"/>
              </w:rPr>
              <w:t xml:space="preserve">                    </w:t>
            </w:r>
            <w:r w:rsidRPr="008E0824">
              <w:rPr>
                <w:rFonts w:ascii="Times New Roman" w:hAnsi="Times New Roman"/>
                <w:sz w:val="16"/>
                <w:szCs w:val="16"/>
              </w:rPr>
              <w:t xml:space="preserve">63 </w:t>
            </w:r>
          </w:p>
        </w:tc>
        <w:tc>
          <w:tcPr>
            <w:tcW w:w="967"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0B2B9B" w:rsidRPr="008E0824" w:rsidRDefault="00CD2E25" w:rsidP="00AF3991">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0B2B9B" w:rsidRPr="008E0824" w:rsidRDefault="000B2B9B" w:rsidP="00AF3991">
            <w:pPr>
              <w:jc w:val="center"/>
              <w:rPr>
                <w:rFonts w:ascii="Times New Roman" w:hAnsi="Times New Roman"/>
                <w:sz w:val="16"/>
                <w:szCs w:val="16"/>
                <w:lang w:val="es-CO" w:eastAsia="es-CO"/>
              </w:rPr>
            </w:pPr>
            <w:r w:rsidRPr="008E0824">
              <w:rPr>
                <w:rFonts w:ascii="Times New Roman" w:hAnsi="Times New Roman"/>
                <w:sz w:val="16"/>
                <w:szCs w:val="16"/>
                <w:lang w:val="es-ES"/>
              </w:rPr>
              <w:t>CNELSUC</w:t>
            </w:r>
          </w:p>
        </w:tc>
      </w:tr>
      <w:tr w:rsidR="00284739"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ES"/>
              </w:rPr>
            </w:pPr>
            <w:r w:rsidRPr="008E0824">
              <w:rPr>
                <w:rFonts w:ascii="Times New Roman" w:hAnsi="Times New Roman"/>
                <w:sz w:val="16"/>
                <w:szCs w:val="16"/>
                <w:lang w:val="es-ES"/>
              </w:rPr>
              <w:t>4.55</w:t>
            </w:r>
          </w:p>
        </w:tc>
        <w:tc>
          <w:tcPr>
            <w:tcW w:w="342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line="276" w:lineRule="auto"/>
              <w:rPr>
                <w:rFonts w:ascii="Times New Roman" w:hAnsi="Times New Roman"/>
                <w:sz w:val="16"/>
                <w:szCs w:val="16"/>
                <w:lang w:val="es-ES_tradnl"/>
              </w:rPr>
            </w:pPr>
            <w:r w:rsidRPr="008E0824">
              <w:rPr>
                <w:rFonts w:ascii="Times New Roman" w:hAnsi="Times New Roman"/>
                <w:sz w:val="16"/>
                <w:szCs w:val="16"/>
                <w:lang w:val="es-ES_tradnl"/>
              </w:rPr>
              <w:t>OTRAS CONSULTORIAS PARA FISCALIZACIÓN Y SUPERVISION PARA LOS DEMÁS PROYECTOS DE DISTRIBUCIÓN Y SUBTRANSMISIÓN</w:t>
            </w:r>
          </w:p>
        </w:tc>
        <w:tc>
          <w:tcPr>
            <w:tcW w:w="98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right"/>
              <w:rPr>
                <w:rFonts w:ascii="Times New Roman" w:hAnsi="Times New Roman"/>
                <w:sz w:val="16"/>
                <w:szCs w:val="16"/>
              </w:rPr>
            </w:pPr>
            <w:r w:rsidRPr="008E0824">
              <w:rPr>
                <w:rFonts w:ascii="Times New Roman" w:hAnsi="Times New Roman"/>
                <w:sz w:val="16"/>
                <w:szCs w:val="16"/>
              </w:rPr>
              <w:t>2335</w:t>
            </w:r>
          </w:p>
        </w:tc>
        <w:tc>
          <w:tcPr>
            <w:tcW w:w="967"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/16</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CD2E25" w:rsidP="00284739">
            <w:pPr>
              <w:jc w:val="center"/>
              <w:rPr>
                <w:rFonts w:ascii="Times New Roman" w:hAnsi="Times New Roman"/>
                <w:sz w:val="16"/>
                <w:szCs w:val="16"/>
              </w:rPr>
            </w:pPr>
            <w:r>
              <w:rPr>
                <w:rFonts w:ascii="Times New Roman" w:hAnsi="Times New Roman"/>
                <w:sz w:val="16"/>
                <w:szCs w:val="16"/>
              </w:rPr>
              <w:t xml:space="preserve">En </w:t>
            </w:r>
            <w:proofErr w:type="spellStart"/>
            <w:r>
              <w:rPr>
                <w:rFonts w:ascii="Times New Roman" w:hAnsi="Times New Roman"/>
                <w:sz w:val="16"/>
                <w:szCs w:val="16"/>
              </w:rPr>
              <w:t>Proceso</w:t>
            </w:r>
            <w:proofErr w:type="spellEnd"/>
          </w:p>
        </w:tc>
        <w:tc>
          <w:tcPr>
            <w:tcW w:w="1474"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TODAS LAS DISTRIBUIDORAS</w:t>
            </w:r>
          </w:p>
        </w:tc>
      </w:tr>
      <w:tr w:rsidR="00284739"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ES"/>
              </w:rPr>
            </w:pPr>
            <w:r w:rsidRPr="008E0824">
              <w:rPr>
                <w:rFonts w:ascii="Times New Roman" w:hAnsi="Times New Roman"/>
                <w:sz w:val="16"/>
                <w:szCs w:val="16"/>
                <w:lang w:val="es-ES"/>
              </w:rPr>
              <w:t>4.56</w:t>
            </w:r>
          </w:p>
        </w:tc>
        <w:tc>
          <w:tcPr>
            <w:tcW w:w="342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line="276" w:lineRule="auto"/>
              <w:rPr>
                <w:rFonts w:ascii="Times New Roman" w:hAnsi="Times New Roman"/>
                <w:b/>
                <w:sz w:val="16"/>
                <w:szCs w:val="16"/>
                <w:lang w:val="es-ES_tradnl"/>
              </w:rPr>
            </w:pPr>
            <w:r w:rsidRPr="008E0824">
              <w:rPr>
                <w:rFonts w:ascii="Times New Roman" w:hAnsi="Times New Roman"/>
                <w:sz w:val="16"/>
                <w:szCs w:val="16"/>
                <w:lang w:val="es-ES_tradnl"/>
              </w:rPr>
              <w:t xml:space="preserve">UN ANÁLISIS INTEGRAL DEL MERCADO DE GLP </w:t>
            </w:r>
          </w:p>
        </w:tc>
        <w:tc>
          <w:tcPr>
            <w:tcW w:w="98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line="276" w:lineRule="auto"/>
              <w:jc w:val="right"/>
              <w:rPr>
                <w:rFonts w:ascii="Times New Roman" w:hAnsi="Times New Roman"/>
                <w:sz w:val="16"/>
                <w:szCs w:val="16"/>
                <w:lang w:val="es-ES"/>
              </w:rPr>
            </w:pPr>
            <w:r w:rsidRPr="008E0824">
              <w:rPr>
                <w:rFonts w:ascii="Times New Roman" w:hAnsi="Times New Roman"/>
                <w:sz w:val="16"/>
                <w:szCs w:val="16"/>
                <w:lang w:val="es-ES"/>
              </w:rPr>
              <w:t>100</w:t>
            </w:r>
          </w:p>
        </w:tc>
        <w:tc>
          <w:tcPr>
            <w:tcW w:w="967"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SBCC</w:t>
            </w:r>
          </w:p>
        </w:tc>
        <w:tc>
          <w:tcPr>
            <w:tcW w:w="709"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AE02F5" w:rsidP="00284739">
            <w:pPr>
              <w:jc w:val="center"/>
              <w:rPr>
                <w:rFonts w:ascii="Times New Roman" w:hAnsi="Times New Roman"/>
                <w:sz w:val="16"/>
                <w:szCs w:val="16"/>
              </w:rPr>
            </w:pPr>
            <w:proofErr w:type="spellStart"/>
            <w:r>
              <w:rPr>
                <w:rFonts w:ascii="Times New Roman" w:hAnsi="Times New Roman"/>
                <w:sz w:val="16"/>
                <w:szCs w:val="16"/>
              </w:rPr>
              <w:t>Pendiente</w:t>
            </w:r>
            <w:proofErr w:type="spellEnd"/>
            <w:r>
              <w:rPr>
                <w:rFonts w:ascii="Times New Roman" w:hAnsi="Times New Roman"/>
                <w:sz w:val="16"/>
                <w:szCs w:val="16"/>
              </w:rPr>
              <w:t xml:space="preserve"> </w:t>
            </w:r>
          </w:p>
        </w:tc>
        <w:tc>
          <w:tcPr>
            <w:tcW w:w="1474"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MEER</w:t>
            </w:r>
          </w:p>
        </w:tc>
      </w:tr>
      <w:tr w:rsidR="00284739"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ES"/>
              </w:rPr>
            </w:pPr>
            <w:r w:rsidRPr="008E0824">
              <w:rPr>
                <w:rFonts w:ascii="Times New Roman" w:hAnsi="Times New Roman"/>
                <w:sz w:val="16"/>
                <w:szCs w:val="16"/>
                <w:lang w:val="es-ES"/>
              </w:rPr>
              <w:t>4.57</w:t>
            </w:r>
          </w:p>
        </w:tc>
        <w:tc>
          <w:tcPr>
            <w:tcW w:w="342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line="276" w:lineRule="auto"/>
              <w:rPr>
                <w:rFonts w:ascii="Times New Roman" w:hAnsi="Times New Roman"/>
                <w:sz w:val="16"/>
                <w:szCs w:val="16"/>
                <w:lang w:val="es-ES_tradnl"/>
              </w:rPr>
            </w:pPr>
            <w:r w:rsidRPr="008E0824">
              <w:rPr>
                <w:rFonts w:ascii="Times New Roman" w:hAnsi="Times New Roman"/>
                <w:sz w:val="16"/>
                <w:szCs w:val="16"/>
                <w:lang w:val="es-ES_tradnl"/>
              </w:rPr>
              <w:t xml:space="preserve">UN ANÁLISIS DE LOS HÁBITOS DE CONSUMO ENERGÉTICO EN EL SECTOR RESIDENCIAL, </w:t>
            </w:r>
          </w:p>
        </w:tc>
        <w:tc>
          <w:tcPr>
            <w:tcW w:w="98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line="276" w:lineRule="auto"/>
              <w:jc w:val="right"/>
              <w:rPr>
                <w:rFonts w:ascii="Times New Roman" w:hAnsi="Times New Roman"/>
                <w:sz w:val="16"/>
                <w:szCs w:val="16"/>
                <w:lang w:val="es-ES"/>
              </w:rPr>
            </w:pPr>
            <w:r w:rsidRPr="008E0824">
              <w:rPr>
                <w:rFonts w:ascii="Times New Roman" w:hAnsi="Times New Roman"/>
                <w:sz w:val="16"/>
                <w:szCs w:val="16"/>
                <w:lang w:val="es-ES"/>
              </w:rPr>
              <w:t>200</w:t>
            </w:r>
          </w:p>
        </w:tc>
        <w:tc>
          <w:tcPr>
            <w:tcW w:w="967"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SBCC</w:t>
            </w:r>
          </w:p>
        </w:tc>
        <w:tc>
          <w:tcPr>
            <w:tcW w:w="709"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AE02F5" w:rsidP="00284739">
            <w:pPr>
              <w:jc w:val="center"/>
              <w:rPr>
                <w:rFonts w:ascii="Times New Roman" w:hAnsi="Times New Roman"/>
                <w:sz w:val="16"/>
                <w:szCs w:val="16"/>
              </w:rPr>
            </w:pPr>
            <w:proofErr w:type="spellStart"/>
            <w:r>
              <w:rPr>
                <w:rFonts w:ascii="Times New Roman" w:hAnsi="Times New Roman"/>
                <w:sz w:val="16"/>
                <w:szCs w:val="16"/>
              </w:rPr>
              <w:t>Pendiente</w:t>
            </w:r>
            <w:proofErr w:type="spellEnd"/>
            <w:r>
              <w:rPr>
                <w:rFonts w:ascii="Times New Roman" w:hAnsi="Times New Roman"/>
                <w:sz w:val="16"/>
                <w:szCs w:val="16"/>
              </w:rPr>
              <w:t xml:space="preserve"> </w:t>
            </w:r>
          </w:p>
        </w:tc>
        <w:tc>
          <w:tcPr>
            <w:tcW w:w="1474"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lang w:val="es-CO" w:eastAsia="es-CO"/>
              </w:rPr>
              <w:t>MEER</w:t>
            </w:r>
          </w:p>
        </w:tc>
      </w:tr>
      <w:tr w:rsidR="00284739"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ES"/>
              </w:rPr>
            </w:pPr>
            <w:r w:rsidRPr="008E0824">
              <w:rPr>
                <w:rFonts w:ascii="Times New Roman" w:hAnsi="Times New Roman"/>
                <w:sz w:val="16"/>
                <w:szCs w:val="16"/>
                <w:lang w:val="es-ES"/>
              </w:rPr>
              <w:t>4.58</w:t>
            </w:r>
          </w:p>
        </w:tc>
        <w:tc>
          <w:tcPr>
            <w:tcW w:w="342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line="276" w:lineRule="auto"/>
              <w:rPr>
                <w:rFonts w:ascii="Times New Roman" w:hAnsi="Times New Roman"/>
                <w:sz w:val="16"/>
                <w:szCs w:val="16"/>
                <w:lang w:val="es-ES_tradnl"/>
              </w:rPr>
            </w:pPr>
            <w:r w:rsidRPr="008E0824">
              <w:rPr>
                <w:rFonts w:ascii="Times New Roman" w:hAnsi="Times New Roman"/>
                <w:sz w:val="16"/>
                <w:szCs w:val="16"/>
                <w:lang w:val="es-ES_tradnl"/>
              </w:rPr>
              <w:t xml:space="preserve">UN MODELO DE GESTIÓN Y SOFTWARE DE IMPLEMENTACIÓN, PARA EL PROGRAMA DE COCCIÓN EFICIENTE </w:t>
            </w:r>
          </w:p>
        </w:tc>
        <w:tc>
          <w:tcPr>
            <w:tcW w:w="98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line="276" w:lineRule="auto"/>
              <w:jc w:val="right"/>
              <w:rPr>
                <w:rFonts w:ascii="Times New Roman" w:hAnsi="Times New Roman"/>
                <w:sz w:val="16"/>
                <w:szCs w:val="16"/>
                <w:lang w:val="es-ES"/>
              </w:rPr>
            </w:pPr>
            <w:r w:rsidRPr="008E0824">
              <w:rPr>
                <w:rFonts w:ascii="Times New Roman" w:hAnsi="Times New Roman"/>
                <w:sz w:val="16"/>
                <w:szCs w:val="16"/>
                <w:lang w:val="es-ES"/>
              </w:rPr>
              <w:t>300</w:t>
            </w:r>
          </w:p>
        </w:tc>
        <w:tc>
          <w:tcPr>
            <w:tcW w:w="967"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SBCC</w:t>
            </w:r>
          </w:p>
        </w:tc>
        <w:tc>
          <w:tcPr>
            <w:tcW w:w="709"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AE02F5" w:rsidP="00284739">
            <w:pPr>
              <w:jc w:val="center"/>
              <w:rPr>
                <w:rFonts w:ascii="Times New Roman" w:hAnsi="Times New Roman"/>
                <w:sz w:val="16"/>
                <w:szCs w:val="16"/>
              </w:rPr>
            </w:pPr>
            <w:proofErr w:type="spellStart"/>
            <w:r>
              <w:rPr>
                <w:rFonts w:ascii="Times New Roman" w:hAnsi="Times New Roman"/>
                <w:sz w:val="16"/>
                <w:szCs w:val="16"/>
              </w:rPr>
              <w:t>Pendiente</w:t>
            </w:r>
            <w:proofErr w:type="spellEnd"/>
            <w:r>
              <w:rPr>
                <w:rFonts w:ascii="Times New Roman" w:hAnsi="Times New Roman"/>
                <w:sz w:val="16"/>
                <w:szCs w:val="16"/>
              </w:rPr>
              <w:t xml:space="preserve"> </w:t>
            </w:r>
          </w:p>
        </w:tc>
        <w:tc>
          <w:tcPr>
            <w:tcW w:w="1474" w:type="dxa"/>
            <w:tcBorders>
              <w:top w:val="nil"/>
              <w:left w:val="nil"/>
              <w:bottom w:val="single" w:sz="4" w:space="0" w:color="auto"/>
              <w:right w:val="single" w:sz="4" w:space="0" w:color="auto"/>
            </w:tcBorders>
            <w:shd w:val="clear" w:color="auto" w:fill="auto"/>
            <w:noWrap/>
            <w:vAlign w:val="center"/>
          </w:tcPr>
          <w:p w:rsidR="00284739" w:rsidRPr="008E0824" w:rsidRDefault="00403415" w:rsidP="00284739">
            <w:pPr>
              <w:jc w:val="center"/>
              <w:rPr>
                <w:rFonts w:ascii="Times New Roman" w:hAnsi="Times New Roman"/>
                <w:sz w:val="16"/>
                <w:szCs w:val="16"/>
              </w:rPr>
            </w:pPr>
            <w:r w:rsidRPr="008E0824">
              <w:rPr>
                <w:rFonts w:ascii="Times New Roman" w:hAnsi="Times New Roman"/>
                <w:sz w:val="16"/>
                <w:szCs w:val="16"/>
                <w:lang w:val="es-CO" w:eastAsia="es-CO"/>
              </w:rPr>
              <w:t>TODAS LAS DISTRIBUIDORAS</w:t>
            </w:r>
          </w:p>
        </w:tc>
      </w:tr>
      <w:tr w:rsidR="00284739"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ES"/>
              </w:rPr>
            </w:pPr>
            <w:r w:rsidRPr="008E0824">
              <w:rPr>
                <w:rFonts w:ascii="Times New Roman" w:hAnsi="Times New Roman"/>
                <w:sz w:val="16"/>
                <w:szCs w:val="16"/>
                <w:lang w:val="es-ES"/>
              </w:rPr>
              <w:t>4.59</w:t>
            </w:r>
          </w:p>
        </w:tc>
        <w:tc>
          <w:tcPr>
            <w:tcW w:w="342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line="276" w:lineRule="auto"/>
              <w:rPr>
                <w:rFonts w:ascii="Times New Roman" w:hAnsi="Times New Roman"/>
                <w:sz w:val="16"/>
                <w:szCs w:val="16"/>
                <w:lang w:val="es-ES_tradnl"/>
              </w:rPr>
            </w:pPr>
            <w:r w:rsidRPr="008E0824">
              <w:rPr>
                <w:rFonts w:ascii="Times New Roman" w:hAnsi="Times New Roman"/>
                <w:sz w:val="16"/>
                <w:szCs w:val="16"/>
                <w:lang w:val="es-ES_tradnl"/>
              </w:rPr>
              <w:t xml:space="preserve">UN SISTEMA DE LOGÍSTICA PARA LA DISTRIBUCIÓN MASIVA DE KITS DE COCCIÓN POR INDUCCIÓN ELÉCTRICA DE ALTA EFICIENCIA </w:t>
            </w:r>
          </w:p>
        </w:tc>
        <w:tc>
          <w:tcPr>
            <w:tcW w:w="98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line="276" w:lineRule="auto"/>
              <w:jc w:val="right"/>
              <w:rPr>
                <w:rFonts w:ascii="Times New Roman" w:hAnsi="Times New Roman"/>
                <w:sz w:val="16"/>
                <w:szCs w:val="16"/>
                <w:lang w:val="es-ES"/>
              </w:rPr>
            </w:pPr>
            <w:r w:rsidRPr="008E0824">
              <w:rPr>
                <w:rFonts w:ascii="Times New Roman" w:hAnsi="Times New Roman"/>
                <w:sz w:val="16"/>
                <w:szCs w:val="16"/>
                <w:lang w:val="es-ES"/>
              </w:rPr>
              <w:t>200</w:t>
            </w:r>
          </w:p>
        </w:tc>
        <w:tc>
          <w:tcPr>
            <w:tcW w:w="967"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SBCC</w:t>
            </w:r>
          </w:p>
        </w:tc>
        <w:tc>
          <w:tcPr>
            <w:tcW w:w="709"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AE02F5" w:rsidP="00284739">
            <w:pPr>
              <w:jc w:val="center"/>
              <w:rPr>
                <w:rFonts w:ascii="Times New Roman" w:hAnsi="Times New Roman"/>
                <w:sz w:val="16"/>
                <w:szCs w:val="16"/>
              </w:rPr>
            </w:pPr>
            <w:proofErr w:type="spellStart"/>
            <w:r>
              <w:rPr>
                <w:rFonts w:ascii="Times New Roman" w:hAnsi="Times New Roman"/>
                <w:sz w:val="16"/>
                <w:szCs w:val="16"/>
              </w:rPr>
              <w:t>Pendiente</w:t>
            </w:r>
            <w:proofErr w:type="spellEnd"/>
            <w:r>
              <w:rPr>
                <w:rFonts w:ascii="Times New Roman" w:hAnsi="Times New Roman"/>
                <w:sz w:val="16"/>
                <w:szCs w:val="16"/>
              </w:rPr>
              <w:t xml:space="preserve"> </w:t>
            </w:r>
          </w:p>
        </w:tc>
        <w:tc>
          <w:tcPr>
            <w:tcW w:w="1474"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lang w:val="es-CO" w:eastAsia="es-CO"/>
              </w:rPr>
              <w:t>MEER</w:t>
            </w:r>
          </w:p>
        </w:tc>
      </w:tr>
      <w:tr w:rsidR="00284739"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ES"/>
              </w:rPr>
            </w:pPr>
            <w:r w:rsidRPr="008E0824">
              <w:rPr>
                <w:rFonts w:ascii="Times New Roman" w:hAnsi="Times New Roman"/>
                <w:sz w:val="16"/>
                <w:szCs w:val="16"/>
                <w:lang w:val="es-ES"/>
              </w:rPr>
              <w:t>4.60</w:t>
            </w:r>
          </w:p>
        </w:tc>
        <w:tc>
          <w:tcPr>
            <w:tcW w:w="342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line="276" w:lineRule="auto"/>
              <w:rPr>
                <w:rFonts w:ascii="Times New Roman" w:hAnsi="Times New Roman"/>
                <w:sz w:val="16"/>
                <w:szCs w:val="16"/>
                <w:lang w:val="es-ES_tradnl"/>
              </w:rPr>
            </w:pPr>
            <w:r w:rsidRPr="008E0824">
              <w:rPr>
                <w:rFonts w:ascii="Times New Roman" w:hAnsi="Times New Roman"/>
                <w:sz w:val="16"/>
                <w:szCs w:val="16"/>
                <w:lang w:val="es-ES_tradnl"/>
              </w:rPr>
              <w:t xml:space="preserve">UN PLAN DE MONITOREO DE INDICADORES ENERGÉTICOS, SOCIALES, ECONÓMICOS Y AMBIENTALES </w:t>
            </w:r>
          </w:p>
        </w:tc>
        <w:tc>
          <w:tcPr>
            <w:tcW w:w="98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line="276" w:lineRule="auto"/>
              <w:jc w:val="right"/>
              <w:rPr>
                <w:rFonts w:ascii="Times New Roman" w:hAnsi="Times New Roman"/>
                <w:sz w:val="16"/>
                <w:szCs w:val="16"/>
                <w:lang w:val="es-ES"/>
              </w:rPr>
            </w:pPr>
            <w:r w:rsidRPr="008E0824">
              <w:rPr>
                <w:rFonts w:ascii="Times New Roman" w:hAnsi="Times New Roman"/>
                <w:sz w:val="16"/>
                <w:szCs w:val="16"/>
                <w:lang w:val="es-ES"/>
              </w:rPr>
              <w:t>100</w:t>
            </w:r>
          </w:p>
        </w:tc>
        <w:tc>
          <w:tcPr>
            <w:tcW w:w="967"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SBCC</w:t>
            </w:r>
          </w:p>
        </w:tc>
        <w:tc>
          <w:tcPr>
            <w:tcW w:w="709"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AE02F5" w:rsidP="00284739">
            <w:pPr>
              <w:jc w:val="center"/>
              <w:rPr>
                <w:rFonts w:ascii="Times New Roman" w:hAnsi="Times New Roman"/>
                <w:sz w:val="16"/>
                <w:szCs w:val="16"/>
              </w:rPr>
            </w:pPr>
            <w:proofErr w:type="spellStart"/>
            <w:r>
              <w:rPr>
                <w:rFonts w:ascii="Times New Roman" w:hAnsi="Times New Roman"/>
                <w:sz w:val="16"/>
                <w:szCs w:val="16"/>
              </w:rPr>
              <w:t>Pendiente</w:t>
            </w:r>
            <w:proofErr w:type="spellEnd"/>
            <w:r>
              <w:rPr>
                <w:rFonts w:ascii="Times New Roman" w:hAnsi="Times New Roman"/>
                <w:sz w:val="16"/>
                <w:szCs w:val="16"/>
              </w:rPr>
              <w:t xml:space="preserve"> </w:t>
            </w:r>
          </w:p>
        </w:tc>
        <w:tc>
          <w:tcPr>
            <w:tcW w:w="1474"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lang w:val="es-CO" w:eastAsia="es-CO"/>
              </w:rPr>
              <w:t>MEER</w:t>
            </w:r>
          </w:p>
        </w:tc>
      </w:tr>
      <w:tr w:rsidR="00284739"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ES"/>
              </w:rPr>
            </w:pPr>
            <w:r w:rsidRPr="008E0824">
              <w:rPr>
                <w:rFonts w:ascii="Times New Roman" w:hAnsi="Times New Roman"/>
                <w:sz w:val="16"/>
                <w:szCs w:val="16"/>
                <w:lang w:val="es-ES"/>
              </w:rPr>
              <w:t>4.61</w:t>
            </w:r>
          </w:p>
        </w:tc>
        <w:tc>
          <w:tcPr>
            <w:tcW w:w="342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line="276" w:lineRule="auto"/>
              <w:rPr>
                <w:rFonts w:ascii="Times New Roman" w:hAnsi="Times New Roman"/>
                <w:b/>
                <w:sz w:val="16"/>
                <w:szCs w:val="16"/>
                <w:lang w:val="es-ES_tradnl"/>
              </w:rPr>
            </w:pPr>
            <w:r w:rsidRPr="008E0824">
              <w:rPr>
                <w:rFonts w:ascii="Times New Roman" w:hAnsi="Times New Roman"/>
                <w:sz w:val="16"/>
                <w:szCs w:val="16"/>
                <w:lang w:val="es-ES_tradnl"/>
              </w:rPr>
              <w:t>20 COORDINADORES DE LA ESTRATEGIA DE MIGRACIÓN DEL GLP A ELECTRICIDAD EN LAS EED</w:t>
            </w:r>
          </w:p>
        </w:tc>
        <w:tc>
          <w:tcPr>
            <w:tcW w:w="98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right"/>
              <w:rPr>
                <w:rFonts w:ascii="Times New Roman" w:hAnsi="Times New Roman"/>
                <w:sz w:val="16"/>
                <w:szCs w:val="16"/>
              </w:rPr>
            </w:pPr>
            <w:r w:rsidRPr="008E0824">
              <w:rPr>
                <w:rFonts w:ascii="Times New Roman" w:hAnsi="Times New Roman"/>
                <w:sz w:val="16"/>
                <w:szCs w:val="16"/>
              </w:rPr>
              <w:t>1,500</w:t>
            </w:r>
          </w:p>
        </w:tc>
        <w:tc>
          <w:tcPr>
            <w:tcW w:w="967"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CCIN</w:t>
            </w:r>
          </w:p>
        </w:tc>
        <w:tc>
          <w:tcPr>
            <w:tcW w:w="709"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AE02F5" w:rsidP="00284739">
            <w:pPr>
              <w:jc w:val="center"/>
              <w:rPr>
                <w:rFonts w:ascii="Times New Roman" w:hAnsi="Times New Roman"/>
                <w:sz w:val="16"/>
                <w:szCs w:val="16"/>
              </w:rPr>
            </w:pPr>
            <w:proofErr w:type="spellStart"/>
            <w:r>
              <w:rPr>
                <w:rFonts w:ascii="Times New Roman" w:hAnsi="Times New Roman"/>
                <w:sz w:val="16"/>
                <w:szCs w:val="16"/>
              </w:rPr>
              <w:t>Pendiente</w:t>
            </w:r>
            <w:proofErr w:type="spellEnd"/>
            <w:r>
              <w:rPr>
                <w:rFonts w:ascii="Times New Roman" w:hAnsi="Times New Roman"/>
                <w:sz w:val="16"/>
                <w:szCs w:val="16"/>
              </w:rPr>
              <w:t xml:space="preserve"> </w:t>
            </w:r>
          </w:p>
        </w:tc>
        <w:tc>
          <w:tcPr>
            <w:tcW w:w="1474"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TODAS LAS DISTRIBUIDORAS</w:t>
            </w:r>
          </w:p>
        </w:tc>
      </w:tr>
      <w:tr w:rsidR="00763DD2"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lang w:val="es-CO" w:eastAsia="es-CO"/>
              </w:rPr>
              <w:t>4.62</w:t>
            </w:r>
          </w:p>
        </w:tc>
        <w:tc>
          <w:tcPr>
            <w:tcW w:w="3420" w:type="dxa"/>
            <w:tcBorders>
              <w:top w:val="single" w:sz="4" w:space="0" w:color="auto"/>
              <w:left w:val="nil"/>
              <w:bottom w:val="nil"/>
              <w:right w:val="single" w:sz="4" w:space="0" w:color="auto"/>
            </w:tcBorders>
            <w:shd w:val="clear" w:color="auto" w:fill="auto"/>
            <w:noWrap/>
            <w:vAlign w:val="center"/>
          </w:tcPr>
          <w:p w:rsidR="00763DD2" w:rsidRPr="008E0824" w:rsidRDefault="00763DD2" w:rsidP="00763DD2">
            <w:pPr>
              <w:spacing w:before="20" w:after="20"/>
              <w:rPr>
                <w:rFonts w:ascii="Times New Roman" w:hAnsi="Times New Roman"/>
                <w:bCs/>
                <w:color w:val="000000"/>
                <w:sz w:val="16"/>
                <w:szCs w:val="16"/>
                <w:lang w:val="es-ES_tradnl"/>
              </w:rPr>
            </w:pPr>
            <w:r w:rsidRPr="008E0824">
              <w:rPr>
                <w:rFonts w:ascii="Times New Roman" w:hAnsi="Times New Roman"/>
                <w:bCs/>
                <w:color w:val="000000"/>
                <w:sz w:val="16"/>
                <w:szCs w:val="16"/>
                <w:lang w:val="es-ES_tradnl"/>
              </w:rPr>
              <w:t>ESTUDIOS DE PREINVERSION REFORZAMINETO DE LA DISTRIBUCION</w:t>
            </w:r>
          </w:p>
        </w:tc>
        <w:tc>
          <w:tcPr>
            <w:tcW w:w="980" w:type="dxa"/>
            <w:tcBorders>
              <w:top w:val="single" w:sz="4" w:space="0" w:color="auto"/>
              <w:left w:val="nil"/>
              <w:bottom w:val="nil"/>
              <w:right w:val="single" w:sz="4" w:space="0" w:color="auto"/>
            </w:tcBorders>
            <w:shd w:val="clear" w:color="auto" w:fill="auto"/>
            <w:noWrap/>
            <w:vAlign w:val="center"/>
          </w:tcPr>
          <w:p w:rsidR="00763DD2" w:rsidRPr="008E0824" w:rsidRDefault="00763DD2" w:rsidP="00763DD2">
            <w:pPr>
              <w:spacing w:before="20" w:after="20"/>
              <w:jc w:val="right"/>
              <w:rPr>
                <w:bCs/>
                <w:color w:val="000000"/>
                <w:sz w:val="18"/>
                <w:szCs w:val="18"/>
              </w:rPr>
            </w:pPr>
            <w:r w:rsidRPr="008E0824">
              <w:rPr>
                <w:bCs/>
                <w:color w:val="000000"/>
                <w:sz w:val="18"/>
                <w:szCs w:val="18"/>
              </w:rPr>
              <w:t>1300</w:t>
            </w:r>
          </w:p>
        </w:tc>
        <w:tc>
          <w:tcPr>
            <w:tcW w:w="967" w:type="dxa"/>
            <w:tcBorders>
              <w:top w:val="single" w:sz="4" w:space="0" w:color="auto"/>
              <w:left w:val="nil"/>
              <w:bottom w:val="nil"/>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lang w:val="es-CO" w:eastAsia="es-CO"/>
              </w:rPr>
              <w:t>SBCC</w:t>
            </w:r>
          </w:p>
        </w:tc>
        <w:tc>
          <w:tcPr>
            <w:tcW w:w="709" w:type="dxa"/>
            <w:tcBorders>
              <w:top w:val="single" w:sz="4" w:space="0" w:color="auto"/>
              <w:left w:val="nil"/>
              <w:bottom w:val="nil"/>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763DD2" w:rsidRPr="008E0824" w:rsidRDefault="00763DD2" w:rsidP="00763DD2">
            <w:pPr>
              <w:jc w:val="cente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958" w:type="dxa"/>
            <w:tcBorders>
              <w:top w:val="nil"/>
              <w:left w:val="nil"/>
              <w:bottom w:val="single" w:sz="4" w:space="0" w:color="auto"/>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763DD2" w:rsidRPr="008E0824" w:rsidRDefault="00AE02F5" w:rsidP="00763DD2">
            <w:pPr>
              <w:jc w:val="center"/>
              <w:rPr>
                <w:rFonts w:ascii="Times New Roman" w:hAnsi="Times New Roman"/>
                <w:sz w:val="16"/>
                <w:szCs w:val="16"/>
                <w:lang w:val="es-CO" w:eastAsia="es-CO"/>
              </w:rPr>
            </w:pPr>
            <w:proofErr w:type="spellStart"/>
            <w:r>
              <w:rPr>
                <w:rFonts w:ascii="Times New Roman" w:hAnsi="Times New Roman"/>
                <w:sz w:val="16"/>
                <w:szCs w:val="16"/>
              </w:rPr>
              <w:t>Pendiente</w:t>
            </w:r>
            <w:proofErr w:type="spellEnd"/>
            <w:r>
              <w:rPr>
                <w:rFonts w:ascii="Times New Roman" w:hAnsi="Times New Roman"/>
                <w:sz w:val="16"/>
                <w:szCs w:val="16"/>
              </w:rPr>
              <w:t xml:space="preserve"> </w:t>
            </w:r>
          </w:p>
        </w:tc>
        <w:tc>
          <w:tcPr>
            <w:tcW w:w="1474" w:type="dxa"/>
            <w:tcBorders>
              <w:top w:val="nil"/>
              <w:left w:val="nil"/>
              <w:bottom w:val="single" w:sz="4" w:space="0" w:color="auto"/>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lang w:val="es-CO" w:eastAsia="es-CO"/>
              </w:rPr>
              <w:t>MEER</w:t>
            </w:r>
          </w:p>
        </w:tc>
      </w:tr>
      <w:tr w:rsidR="00763DD2"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3DD2" w:rsidRPr="008E0824" w:rsidRDefault="008E0824" w:rsidP="00763DD2">
            <w:pPr>
              <w:jc w:val="center"/>
              <w:rPr>
                <w:rFonts w:ascii="Times New Roman" w:hAnsi="Times New Roman"/>
                <w:sz w:val="16"/>
                <w:szCs w:val="16"/>
                <w:lang w:val="es-CO" w:eastAsia="es-CO"/>
              </w:rPr>
            </w:pPr>
            <w:r>
              <w:rPr>
                <w:rFonts w:ascii="Times New Roman" w:hAnsi="Times New Roman"/>
                <w:sz w:val="16"/>
                <w:szCs w:val="16"/>
                <w:lang w:val="es-CO" w:eastAsia="es-CO"/>
              </w:rPr>
              <w:t>4.63</w:t>
            </w:r>
          </w:p>
        </w:tc>
        <w:tc>
          <w:tcPr>
            <w:tcW w:w="3420" w:type="dxa"/>
            <w:tcBorders>
              <w:top w:val="single" w:sz="4" w:space="0" w:color="auto"/>
              <w:left w:val="nil"/>
              <w:bottom w:val="nil"/>
              <w:right w:val="single" w:sz="4" w:space="0" w:color="auto"/>
            </w:tcBorders>
            <w:shd w:val="clear" w:color="auto" w:fill="auto"/>
            <w:noWrap/>
            <w:vAlign w:val="center"/>
          </w:tcPr>
          <w:p w:rsidR="00763DD2" w:rsidRPr="008E0824" w:rsidRDefault="00763DD2" w:rsidP="00763DD2">
            <w:pPr>
              <w:spacing w:before="20" w:after="20"/>
              <w:rPr>
                <w:rFonts w:ascii="Times New Roman" w:hAnsi="Times New Roman"/>
                <w:bCs/>
                <w:color w:val="000000"/>
                <w:sz w:val="16"/>
                <w:szCs w:val="16"/>
                <w:lang w:val="es-ES_tradnl"/>
              </w:rPr>
            </w:pPr>
            <w:r w:rsidRPr="008E0824">
              <w:rPr>
                <w:rFonts w:ascii="Times New Roman" w:hAnsi="Times New Roman"/>
                <w:bCs/>
                <w:color w:val="000000"/>
                <w:sz w:val="16"/>
                <w:szCs w:val="16"/>
                <w:lang w:val="es-ES_tradnl"/>
              </w:rPr>
              <w:t>ESTUDIOS DE PREINVERSION REFORZAMIENTO DE LA SUBTRANSMISION</w:t>
            </w:r>
          </w:p>
        </w:tc>
        <w:tc>
          <w:tcPr>
            <w:tcW w:w="980" w:type="dxa"/>
            <w:tcBorders>
              <w:top w:val="single" w:sz="4" w:space="0" w:color="auto"/>
              <w:left w:val="nil"/>
              <w:bottom w:val="nil"/>
              <w:right w:val="single" w:sz="4" w:space="0" w:color="auto"/>
            </w:tcBorders>
            <w:shd w:val="clear" w:color="auto" w:fill="auto"/>
            <w:noWrap/>
            <w:vAlign w:val="center"/>
          </w:tcPr>
          <w:p w:rsidR="00763DD2" w:rsidRPr="008E0824" w:rsidRDefault="00763DD2" w:rsidP="00763DD2">
            <w:pPr>
              <w:spacing w:before="20" w:after="20"/>
              <w:jc w:val="right"/>
              <w:rPr>
                <w:bCs/>
                <w:color w:val="000000"/>
                <w:sz w:val="18"/>
                <w:szCs w:val="18"/>
              </w:rPr>
            </w:pPr>
            <w:r w:rsidRPr="008E0824">
              <w:rPr>
                <w:bCs/>
                <w:color w:val="000000"/>
                <w:sz w:val="18"/>
                <w:szCs w:val="18"/>
              </w:rPr>
              <w:t>1700</w:t>
            </w:r>
          </w:p>
        </w:tc>
        <w:tc>
          <w:tcPr>
            <w:tcW w:w="967" w:type="dxa"/>
            <w:tcBorders>
              <w:top w:val="single" w:sz="4" w:space="0" w:color="auto"/>
              <w:left w:val="nil"/>
              <w:bottom w:val="nil"/>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lang w:val="es-CO" w:eastAsia="es-CO"/>
              </w:rPr>
              <w:t>SBCC</w:t>
            </w:r>
          </w:p>
        </w:tc>
        <w:tc>
          <w:tcPr>
            <w:tcW w:w="709" w:type="dxa"/>
            <w:tcBorders>
              <w:top w:val="single" w:sz="4" w:space="0" w:color="auto"/>
              <w:left w:val="nil"/>
              <w:bottom w:val="nil"/>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proofErr w:type="spellStart"/>
            <w:r w:rsidRPr="008E0824">
              <w:rPr>
                <w:rFonts w:ascii="Times New Roman" w:hAnsi="Times New Roman"/>
                <w:sz w:val="16"/>
                <w:szCs w:val="16"/>
              </w:rPr>
              <w:t>Expost</w:t>
            </w:r>
            <w:proofErr w:type="spellEnd"/>
          </w:p>
        </w:tc>
        <w:tc>
          <w:tcPr>
            <w:tcW w:w="660" w:type="dxa"/>
            <w:tcBorders>
              <w:top w:val="single" w:sz="4" w:space="0" w:color="auto"/>
              <w:left w:val="nil"/>
              <w:bottom w:val="single" w:sz="4" w:space="0" w:color="auto"/>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rPr>
              <w:t>100%</w:t>
            </w:r>
          </w:p>
        </w:tc>
        <w:tc>
          <w:tcPr>
            <w:tcW w:w="579" w:type="dxa"/>
            <w:tcBorders>
              <w:top w:val="nil"/>
              <w:left w:val="nil"/>
              <w:bottom w:val="single" w:sz="4" w:space="0" w:color="auto"/>
              <w:right w:val="single" w:sz="4" w:space="0" w:color="auto"/>
            </w:tcBorders>
            <w:shd w:val="clear" w:color="auto" w:fill="auto"/>
            <w:noWrap/>
            <w:vAlign w:val="center"/>
          </w:tcPr>
          <w:p w:rsidR="00763DD2" w:rsidRPr="008E0824" w:rsidRDefault="00763DD2" w:rsidP="00763DD2">
            <w:pPr>
              <w:jc w:val="center"/>
            </w:pPr>
            <w:r w:rsidRPr="008E0824">
              <w:rPr>
                <w:rFonts w:ascii="Times New Roman" w:hAnsi="Times New Roman"/>
                <w:sz w:val="16"/>
                <w:szCs w:val="16"/>
              </w:rPr>
              <w:t>0%</w:t>
            </w:r>
          </w:p>
        </w:tc>
        <w:tc>
          <w:tcPr>
            <w:tcW w:w="656" w:type="dxa"/>
            <w:tcBorders>
              <w:top w:val="nil"/>
              <w:left w:val="nil"/>
              <w:bottom w:val="single" w:sz="4" w:space="0" w:color="auto"/>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rPr>
              <w:t>NO</w:t>
            </w:r>
          </w:p>
        </w:tc>
        <w:tc>
          <w:tcPr>
            <w:tcW w:w="923" w:type="dxa"/>
            <w:tcBorders>
              <w:top w:val="nil"/>
              <w:left w:val="nil"/>
              <w:bottom w:val="single" w:sz="4" w:space="0" w:color="auto"/>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rPr>
              <w:t xml:space="preserve">1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958" w:type="dxa"/>
            <w:tcBorders>
              <w:top w:val="nil"/>
              <w:left w:val="nil"/>
              <w:bottom w:val="single" w:sz="4" w:space="0" w:color="auto"/>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rPr>
              <w:t xml:space="preserve">2 </w:t>
            </w:r>
            <w:proofErr w:type="spellStart"/>
            <w:r w:rsidRPr="008E0824">
              <w:rPr>
                <w:rFonts w:ascii="Times New Roman" w:hAnsi="Times New Roman"/>
                <w:sz w:val="16"/>
                <w:szCs w:val="16"/>
              </w:rPr>
              <w:t>sem</w:t>
            </w:r>
            <w:proofErr w:type="spellEnd"/>
            <w:r w:rsidRPr="008E0824">
              <w:rPr>
                <w:rFonts w:ascii="Times New Roman" w:hAnsi="Times New Roman"/>
                <w:sz w:val="16"/>
                <w:szCs w:val="16"/>
              </w:rPr>
              <w:t>/15</w:t>
            </w:r>
          </w:p>
        </w:tc>
        <w:tc>
          <w:tcPr>
            <w:tcW w:w="882" w:type="dxa"/>
            <w:tcBorders>
              <w:top w:val="nil"/>
              <w:left w:val="nil"/>
              <w:bottom w:val="single" w:sz="4" w:space="0" w:color="auto"/>
              <w:right w:val="single" w:sz="4" w:space="0" w:color="auto"/>
            </w:tcBorders>
            <w:shd w:val="clear" w:color="auto" w:fill="auto"/>
            <w:noWrap/>
            <w:vAlign w:val="center"/>
          </w:tcPr>
          <w:p w:rsidR="00763DD2" w:rsidRPr="008E0824" w:rsidRDefault="00AE02F5" w:rsidP="00763DD2">
            <w:pPr>
              <w:jc w:val="center"/>
              <w:rPr>
                <w:rFonts w:ascii="Times New Roman" w:hAnsi="Times New Roman"/>
                <w:sz w:val="16"/>
                <w:szCs w:val="16"/>
                <w:lang w:val="es-CO" w:eastAsia="es-CO"/>
              </w:rPr>
            </w:pPr>
            <w:proofErr w:type="spellStart"/>
            <w:r>
              <w:rPr>
                <w:rFonts w:ascii="Times New Roman" w:hAnsi="Times New Roman"/>
                <w:sz w:val="16"/>
                <w:szCs w:val="16"/>
              </w:rPr>
              <w:t>Pendiente</w:t>
            </w:r>
            <w:proofErr w:type="spellEnd"/>
            <w:r>
              <w:rPr>
                <w:rFonts w:ascii="Times New Roman" w:hAnsi="Times New Roman"/>
                <w:sz w:val="16"/>
                <w:szCs w:val="16"/>
              </w:rPr>
              <w:t xml:space="preserve"> </w:t>
            </w:r>
          </w:p>
        </w:tc>
        <w:tc>
          <w:tcPr>
            <w:tcW w:w="1474" w:type="dxa"/>
            <w:tcBorders>
              <w:top w:val="nil"/>
              <w:left w:val="nil"/>
              <w:bottom w:val="single" w:sz="4" w:space="0" w:color="auto"/>
              <w:right w:val="single" w:sz="4" w:space="0" w:color="auto"/>
            </w:tcBorders>
            <w:shd w:val="clear" w:color="auto" w:fill="auto"/>
            <w:noWrap/>
            <w:vAlign w:val="center"/>
          </w:tcPr>
          <w:p w:rsidR="00763DD2" w:rsidRPr="008E0824" w:rsidRDefault="00763DD2" w:rsidP="00763DD2">
            <w:pPr>
              <w:jc w:val="center"/>
              <w:rPr>
                <w:rFonts w:ascii="Times New Roman" w:hAnsi="Times New Roman"/>
                <w:sz w:val="16"/>
                <w:szCs w:val="16"/>
                <w:lang w:val="es-CO" w:eastAsia="es-CO"/>
              </w:rPr>
            </w:pPr>
            <w:r w:rsidRPr="008E0824">
              <w:rPr>
                <w:rFonts w:ascii="Times New Roman" w:hAnsi="Times New Roman"/>
                <w:sz w:val="16"/>
                <w:szCs w:val="16"/>
                <w:lang w:val="es-CO" w:eastAsia="es-CO"/>
              </w:rPr>
              <w:t>MEER</w:t>
            </w:r>
          </w:p>
        </w:tc>
      </w:tr>
      <w:tr w:rsidR="00284739" w:rsidRPr="008E0824" w:rsidTr="00763DD2">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739" w:rsidRPr="008E0824" w:rsidRDefault="008E0824" w:rsidP="00284739">
            <w:pPr>
              <w:jc w:val="center"/>
              <w:rPr>
                <w:rFonts w:ascii="Times New Roman" w:hAnsi="Times New Roman"/>
                <w:sz w:val="16"/>
                <w:szCs w:val="16"/>
                <w:lang w:val="es-CO" w:eastAsia="es-CO"/>
              </w:rPr>
            </w:pPr>
            <w:r>
              <w:rPr>
                <w:rFonts w:ascii="Times New Roman" w:hAnsi="Times New Roman"/>
                <w:sz w:val="16"/>
                <w:szCs w:val="16"/>
                <w:lang w:val="es-CO" w:eastAsia="es-CO"/>
              </w:rPr>
              <w:t>4.64</w:t>
            </w:r>
          </w:p>
        </w:tc>
        <w:tc>
          <w:tcPr>
            <w:tcW w:w="342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before="20" w:after="20"/>
              <w:rPr>
                <w:rFonts w:ascii="Times New Roman" w:hAnsi="Times New Roman"/>
                <w:bCs/>
                <w:color w:val="000000"/>
                <w:sz w:val="16"/>
                <w:szCs w:val="16"/>
                <w:lang w:val="es-ES_tradnl"/>
              </w:rPr>
            </w:pPr>
            <w:r w:rsidRPr="008E0824">
              <w:rPr>
                <w:rFonts w:ascii="Times New Roman" w:hAnsi="Times New Roman"/>
                <w:bCs/>
                <w:color w:val="000000"/>
                <w:sz w:val="16"/>
                <w:szCs w:val="16"/>
                <w:lang w:val="es-ES_tradnl"/>
              </w:rPr>
              <w:t>MONITOREO Y SEGUIMIENTO DEL PROGRAMA</w:t>
            </w:r>
          </w:p>
        </w:tc>
        <w:tc>
          <w:tcPr>
            <w:tcW w:w="980"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spacing w:before="20" w:after="20"/>
              <w:jc w:val="right"/>
              <w:rPr>
                <w:bCs/>
                <w:color w:val="000000"/>
                <w:sz w:val="18"/>
                <w:szCs w:val="18"/>
              </w:rPr>
            </w:pPr>
            <w:r w:rsidRPr="008E0824">
              <w:rPr>
                <w:bCs/>
                <w:color w:val="000000"/>
                <w:sz w:val="18"/>
                <w:szCs w:val="18"/>
              </w:rPr>
              <w:t>150</w:t>
            </w:r>
          </w:p>
        </w:tc>
        <w:tc>
          <w:tcPr>
            <w:tcW w:w="967"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AD</w:t>
            </w:r>
          </w:p>
        </w:tc>
        <w:tc>
          <w:tcPr>
            <w:tcW w:w="709" w:type="dxa"/>
            <w:tcBorders>
              <w:top w:val="single" w:sz="4" w:space="0" w:color="auto"/>
              <w:left w:val="nil"/>
              <w:bottom w:val="nil"/>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ex-ante</w:t>
            </w:r>
          </w:p>
        </w:tc>
        <w:tc>
          <w:tcPr>
            <w:tcW w:w="660" w:type="dxa"/>
            <w:tcBorders>
              <w:top w:val="single" w:sz="4" w:space="0" w:color="auto"/>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579"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pPr>
            <w:r w:rsidRPr="008E0824">
              <w:rPr>
                <w:rFonts w:ascii="Times New Roman" w:hAnsi="Times New Roman"/>
                <w:sz w:val="16"/>
                <w:szCs w:val="16"/>
              </w:rPr>
              <w:t>100%</w:t>
            </w:r>
          </w:p>
        </w:tc>
        <w:tc>
          <w:tcPr>
            <w:tcW w:w="656"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 xml:space="preserve">1 </w:t>
            </w:r>
            <w:proofErr w:type="spellStart"/>
            <w:r w:rsidRPr="008E0824">
              <w:rPr>
                <w:rFonts w:ascii="Times New Roman" w:hAnsi="Times New Roman"/>
                <w:sz w:val="16"/>
                <w:szCs w:val="16"/>
                <w:lang w:val="es-CO" w:eastAsia="es-CO"/>
              </w:rPr>
              <w:t>sem</w:t>
            </w:r>
            <w:proofErr w:type="spellEnd"/>
            <w:r w:rsidRPr="008E0824">
              <w:rPr>
                <w:rFonts w:ascii="Times New Roman" w:hAnsi="Times New Roman"/>
                <w:sz w:val="16"/>
                <w:szCs w:val="16"/>
                <w:lang w:val="es-CO"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 xml:space="preserve">1 </w:t>
            </w:r>
            <w:proofErr w:type="spellStart"/>
            <w:r w:rsidRPr="008E0824">
              <w:rPr>
                <w:rFonts w:ascii="Times New Roman" w:hAnsi="Times New Roman"/>
                <w:sz w:val="16"/>
                <w:szCs w:val="16"/>
                <w:lang w:val="es-CO" w:eastAsia="es-CO"/>
              </w:rPr>
              <w:t>sem</w:t>
            </w:r>
            <w:proofErr w:type="spellEnd"/>
            <w:r w:rsidRPr="008E0824">
              <w:rPr>
                <w:rFonts w:ascii="Times New Roman" w:hAnsi="Times New Roman"/>
                <w:sz w:val="16"/>
                <w:szCs w:val="16"/>
                <w:lang w:val="es-CO" w:eastAsia="es-CO"/>
              </w:rPr>
              <w:t>/20</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AE02F5" w:rsidP="00284739">
            <w:pPr>
              <w:jc w:val="center"/>
              <w:rPr>
                <w:rFonts w:ascii="Times New Roman" w:hAnsi="Times New Roman"/>
                <w:sz w:val="16"/>
                <w:szCs w:val="16"/>
                <w:lang w:val="es-CO" w:eastAsia="es-CO"/>
              </w:rPr>
            </w:pPr>
            <w:r>
              <w:rPr>
                <w:rFonts w:ascii="Times New Roman" w:hAnsi="Times New Roman"/>
                <w:sz w:val="16"/>
                <w:szCs w:val="16"/>
                <w:lang w:val="es-CO" w:eastAsia="es-CO"/>
              </w:rPr>
              <w:t xml:space="preserve">Pendiente </w:t>
            </w:r>
          </w:p>
        </w:tc>
        <w:tc>
          <w:tcPr>
            <w:tcW w:w="1474"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MEER</w:t>
            </w:r>
          </w:p>
        </w:tc>
      </w:tr>
      <w:tr w:rsidR="00284739" w:rsidRPr="008E0824" w:rsidTr="00763DD2">
        <w:trPr>
          <w:trHeight w:val="450"/>
        </w:trPr>
        <w:tc>
          <w:tcPr>
            <w:tcW w:w="551" w:type="dxa"/>
            <w:tcBorders>
              <w:top w:val="nil"/>
              <w:left w:val="single" w:sz="4" w:space="0" w:color="auto"/>
              <w:bottom w:val="single" w:sz="4" w:space="0" w:color="auto"/>
              <w:right w:val="nil"/>
            </w:tcBorders>
            <w:shd w:val="clear" w:color="auto" w:fill="auto"/>
            <w:noWrap/>
            <w:vAlign w:val="center"/>
          </w:tcPr>
          <w:p w:rsidR="00284739" w:rsidRPr="008E0824" w:rsidRDefault="008E0824" w:rsidP="00284739">
            <w:pPr>
              <w:jc w:val="center"/>
              <w:rPr>
                <w:rFonts w:ascii="Times New Roman" w:hAnsi="Times New Roman"/>
                <w:sz w:val="16"/>
                <w:szCs w:val="16"/>
                <w:lang w:val="es-CO" w:eastAsia="es-CO"/>
              </w:rPr>
            </w:pPr>
            <w:r>
              <w:rPr>
                <w:rFonts w:ascii="Times New Roman" w:hAnsi="Times New Roman"/>
                <w:sz w:val="16"/>
                <w:szCs w:val="16"/>
                <w:lang w:val="es-CO" w:eastAsia="es-CO"/>
              </w:rPr>
              <w:t>4.65</w:t>
            </w:r>
          </w:p>
        </w:tc>
        <w:tc>
          <w:tcPr>
            <w:tcW w:w="3420" w:type="dxa"/>
            <w:tcBorders>
              <w:top w:val="single" w:sz="4" w:space="0" w:color="auto"/>
              <w:left w:val="single" w:sz="4" w:space="0" w:color="auto"/>
              <w:bottom w:val="single" w:sz="4" w:space="0" w:color="auto"/>
              <w:right w:val="single" w:sz="4" w:space="0" w:color="auto"/>
            </w:tcBorders>
            <w:shd w:val="clear" w:color="000000" w:fill="FFFFFF"/>
            <w:vAlign w:val="center"/>
          </w:tcPr>
          <w:p w:rsidR="00284739" w:rsidRPr="008E0824" w:rsidRDefault="00284739" w:rsidP="00284739">
            <w:pPr>
              <w:spacing w:before="20" w:after="20"/>
              <w:rPr>
                <w:rFonts w:ascii="Times New Roman" w:hAnsi="Times New Roman"/>
                <w:bCs/>
                <w:color w:val="000000"/>
                <w:sz w:val="16"/>
                <w:szCs w:val="16"/>
                <w:lang w:val="es-ES_tradnl"/>
              </w:rPr>
            </w:pPr>
            <w:r w:rsidRPr="008E0824">
              <w:rPr>
                <w:rFonts w:ascii="Times New Roman" w:hAnsi="Times New Roman"/>
                <w:bCs/>
                <w:color w:val="000000"/>
                <w:sz w:val="16"/>
                <w:szCs w:val="16"/>
                <w:lang w:val="es-ES_tradnl"/>
              </w:rPr>
              <w:t>UNIDAD DE GESTIÓN DEL PROGRAMA (UGP)</w:t>
            </w:r>
          </w:p>
        </w:tc>
        <w:tc>
          <w:tcPr>
            <w:tcW w:w="980" w:type="dxa"/>
            <w:tcBorders>
              <w:top w:val="single" w:sz="4" w:space="0" w:color="auto"/>
              <w:left w:val="nil"/>
              <w:bottom w:val="single" w:sz="4" w:space="0" w:color="auto"/>
              <w:right w:val="single" w:sz="4" w:space="0" w:color="auto"/>
            </w:tcBorders>
            <w:shd w:val="clear" w:color="000000" w:fill="FFFFFF"/>
            <w:vAlign w:val="center"/>
          </w:tcPr>
          <w:p w:rsidR="00284739" w:rsidRPr="008E0824" w:rsidRDefault="00284739" w:rsidP="00284739">
            <w:pPr>
              <w:spacing w:before="20" w:after="20"/>
              <w:jc w:val="right"/>
              <w:rPr>
                <w:bCs/>
                <w:color w:val="000000"/>
                <w:sz w:val="18"/>
                <w:szCs w:val="18"/>
              </w:rPr>
            </w:pPr>
            <w:r w:rsidRPr="008E0824">
              <w:rPr>
                <w:bCs/>
                <w:color w:val="000000"/>
                <w:sz w:val="18"/>
                <w:szCs w:val="18"/>
              </w:rPr>
              <w:t>600</w:t>
            </w:r>
          </w:p>
        </w:tc>
        <w:tc>
          <w:tcPr>
            <w:tcW w:w="967" w:type="dxa"/>
            <w:tcBorders>
              <w:top w:val="single" w:sz="4" w:space="0" w:color="auto"/>
              <w:left w:val="nil"/>
              <w:bottom w:val="single" w:sz="4" w:space="0" w:color="auto"/>
              <w:right w:val="single" w:sz="4" w:space="0" w:color="auto"/>
            </w:tcBorders>
            <w:shd w:val="clear" w:color="000000" w:fill="FFFFFF"/>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AD</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ex-ante</w:t>
            </w:r>
          </w:p>
        </w:tc>
        <w:tc>
          <w:tcPr>
            <w:tcW w:w="660" w:type="dxa"/>
            <w:tcBorders>
              <w:top w:val="nil"/>
              <w:left w:val="nil"/>
              <w:bottom w:val="single" w:sz="4" w:space="0" w:color="auto"/>
              <w:right w:val="single" w:sz="4" w:space="0" w:color="auto"/>
            </w:tcBorders>
            <w:shd w:val="clear" w:color="000000" w:fill="FFFFFF"/>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579" w:type="dxa"/>
            <w:tcBorders>
              <w:top w:val="nil"/>
              <w:left w:val="nil"/>
              <w:bottom w:val="single" w:sz="4" w:space="0" w:color="auto"/>
              <w:right w:val="single" w:sz="4" w:space="0" w:color="auto"/>
            </w:tcBorders>
            <w:shd w:val="clear" w:color="000000" w:fill="FFFFFF"/>
            <w:noWrap/>
            <w:vAlign w:val="center"/>
          </w:tcPr>
          <w:p w:rsidR="00284739" w:rsidRPr="008E0824" w:rsidRDefault="00284739" w:rsidP="00284739">
            <w:pPr>
              <w:jc w:val="center"/>
            </w:pPr>
            <w:r w:rsidRPr="008E0824">
              <w:rPr>
                <w:rFonts w:ascii="Times New Roman" w:hAnsi="Times New Roman"/>
                <w:sz w:val="16"/>
                <w:szCs w:val="16"/>
              </w:rPr>
              <w:t>100%</w:t>
            </w:r>
          </w:p>
        </w:tc>
        <w:tc>
          <w:tcPr>
            <w:tcW w:w="656" w:type="dxa"/>
            <w:tcBorders>
              <w:top w:val="nil"/>
              <w:left w:val="nil"/>
              <w:bottom w:val="single" w:sz="4" w:space="0" w:color="auto"/>
              <w:right w:val="single" w:sz="4" w:space="0" w:color="auto"/>
            </w:tcBorders>
            <w:shd w:val="clear" w:color="auto" w:fill="auto"/>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 xml:space="preserve">1 </w:t>
            </w:r>
            <w:proofErr w:type="spellStart"/>
            <w:r w:rsidRPr="008E0824">
              <w:rPr>
                <w:rFonts w:ascii="Times New Roman" w:hAnsi="Times New Roman"/>
                <w:sz w:val="16"/>
                <w:szCs w:val="16"/>
                <w:lang w:val="es-CO" w:eastAsia="es-CO"/>
              </w:rPr>
              <w:t>sem</w:t>
            </w:r>
            <w:proofErr w:type="spellEnd"/>
            <w:r w:rsidRPr="008E0824">
              <w:rPr>
                <w:rFonts w:ascii="Times New Roman" w:hAnsi="Times New Roman"/>
                <w:sz w:val="16"/>
                <w:szCs w:val="16"/>
                <w:lang w:val="es-CO"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 xml:space="preserve">1 </w:t>
            </w:r>
            <w:proofErr w:type="spellStart"/>
            <w:r w:rsidRPr="008E0824">
              <w:rPr>
                <w:rFonts w:ascii="Times New Roman" w:hAnsi="Times New Roman"/>
                <w:sz w:val="16"/>
                <w:szCs w:val="16"/>
                <w:lang w:val="es-CO" w:eastAsia="es-CO"/>
              </w:rPr>
              <w:t>sem</w:t>
            </w:r>
            <w:proofErr w:type="spellEnd"/>
            <w:r w:rsidRPr="008E0824">
              <w:rPr>
                <w:rFonts w:ascii="Times New Roman" w:hAnsi="Times New Roman"/>
                <w:sz w:val="16"/>
                <w:szCs w:val="16"/>
                <w:lang w:val="es-CO" w:eastAsia="es-CO"/>
              </w:rPr>
              <w:t>/20</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AE02F5" w:rsidP="00284739">
            <w:pPr>
              <w:jc w:val="center"/>
              <w:rPr>
                <w:rFonts w:ascii="Times New Roman" w:hAnsi="Times New Roman"/>
                <w:sz w:val="16"/>
                <w:szCs w:val="16"/>
                <w:lang w:val="es-CO" w:eastAsia="es-CO"/>
              </w:rPr>
            </w:pPr>
            <w:r>
              <w:rPr>
                <w:rFonts w:ascii="Times New Roman" w:hAnsi="Times New Roman"/>
                <w:sz w:val="16"/>
                <w:szCs w:val="16"/>
                <w:lang w:val="es-CO" w:eastAsia="es-CO"/>
              </w:rPr>
              <w:t xml:space="preserve">Pendiente </w:t>
            </w:r>
          </w:p>
        </w:tc>
        <w:tc>
          <w:tcPr>
            <w:tcW w:w="1474" w:type="dxa"/>
            <w:tcBorders>
              <w:top w:val="nil"/>
              <w:left w:val="nil"/>
              <w:bottom w:val="single" w:sz="4" w:space="0" w:color="auto"/>
              <w:right w:val="single" w:sz="4" w:space="0" w:color="auto"/>
            </w:tcBorders>
            <w:shd w:val="clear" w:color="auto" w:fill="auto"/>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MEER</w:t>
            </w:r>
          </w:p>
        </w:tc>
      </w:tr>
      <w:tr w:rsidR="00284739" w:rsidRPr="008E0824" w:rsidTr="00763DD2">
        <w:trPr>
          <w:trHeight w:val="450"/>
        </w:trPr>
        <w:tc>
          <w:tcPr>
            <w:tcW w:w="551" w:type="dxa"/>
            <w:tcBorders>
              <w:top w:val="nil"/>
              <w:left w:val="single" w:sz="4" w:space="0" w:color="auto"/>
              <w:bottom w:val="single" w:sz="4" w:space="0" w:color="auto"/>
              <w:right w:val="nil"/>
            </w:tcBorders>
            <w:shd w:val="clear" w:color="auto" w:fill="auto"/>
            <w:noWrap/>
            <w:vAlign w:val="center"/>
          </w:tcPr>
          <w:p w:rsidR="00284739" w:rsidRPr="008E0824" w:rsidRDefault="008E0824" w:rsidP="00284739">
            <w:pPr>
              <w:jc w:val="center"/>
              <w:rPr>
                <w:rFonts w:ascii="Times New Roman" w:hAnsi="Times New Roman"/>
                <w:sz w:val="16"/>
                <w:szCs w:val="16"/>
                <w:lang w:val="es-CO" w:eastAsia="es-CO"/>
              </w:rPr>
            </w:pPr>
            <w:r>
              <w:rPr>
                <w:rFonts w:ascii="Times New Roman" w:hAnsi="Times New Roman"/>
                <w:sz w:val="16"/>
                <w:szCs w:val="16"/>
                <w:lang w:val="es-CO" w:eastAsia="es-CO"/>
              </w:rPr>
              <w:t>4.66</w:t>
            </w:r>
          </w:p>
        </w:tc>
        <w:tc>
          <w:tcPr>
            <w:tcW w:w="3420" w:type="dxa"/>
            <w:tcBorders>
              <w:top w:val="single" w:sz="4" w:space="0" w:color="auto"/>
              <w:left w:val="single" w:sz="4" w:space="0" w:color="auto"/>
              <w:bottom w:val="single" w:sz="4" w:space="0" w:color="auto"/>
              <w:right w:val="single" w:sz="4" w:space="0" w:color="auto"/>
            </w:tcBorders>
            <w:shd w:val="clear" w:color="000000" w:fill="FFFFFF"/>
            <w:vAlign w:val="center"/>
          </w:tcPr>
          <w:p w:rsidR="00284739" w:rsidRPr="008E0824" w:rsidRDefault="00284739" w:rsidP="00284739">
            <w:pPr>
              <w:spacing w:before="20" w:after="20"/>
              <w:rPr>
                <w:rFonts w:ascii="Times New Roman" w:hAnsi="Times New Roman"/>
                <w:bCs/>
                <w:color w:val="000000"/>
                <w:sz w:val="16"/>
                <w:szCs w:val="16"/>
                <w:lang w:val="es-ES_tradnl"/>
              </w:rPr>
            </w:pPr>
            <w:r w:rsidRPr="008E0824">
              <w:rPr>
                <w:rFonts w:ascii="Times New Roman" w:hAnsi="Times New Roman"/>
                <w:bCs/>
                <w:color w:val="000000"/>
                <w:sz w:val="16"/>
                <w:szCs w:val="16"/>
                <w:lang w:val="es-ES_tradnl"/>
              </w:rPr>
              <w:t>EVALUACIÓN INTERMEDIA Y FINAL DEL PROGRAMA</w:t>
            </w:r>
          </w:p>
        </w:tc>
        <w:tc>
          <w:tcPr>
            <w:tcW w:w="980" w:type="dxa"/>
            <w:tcBorders>
              <w:top w:val="single" w:sz="4" w:space="0" w:color="auto"/>
              <w:left w:val="nil"/>
              <w:bottom w:val="single" w:sz="4" w:space="0" w:color="auto"/>
              <w:right w:val="single" w:sz="4" w:space="0" w:color="auto"/>
            </w:tcBorders>
            <w:shd w:val="clear" w:color="000000" w:fill="FFFFFF"/>
            <w:vAlign w:val="center"/>
          </w:tcPr>
          <w:p w:rsidR="00284739" w:rsidRPr="008E0824" w:rsidRDefault="00284739" w:rsidP="00284739">
            <w:pPr>
              <w:spacing w:before="20" w:after="20"/>
              <w:jc w:val="right"/>
              <w:rPr>
                <w:bCs/>
                <w:color w:val="000000"/>
                <w:sz w:val="18"/>
                <w:szCs w:val="18"/>
              </w:rPr>
            </w:pPr>
            <w:r w:rsidRPr="008E0824">
              <w:rPr>
                <w:bCs/>
                <w:color w:val="000000"/>
                <w:sz w:val="18"/>
                <w:szCs w:val="18"/>
              </w:rPr>
              <w:t>100</w:t>
            </w:r>
          </w:p>
        </w:tc>
        <w:tc>
          <w:tcPr>
            <w:tcW w:w="967" w:type="dxa"/>
            <w:tcBorders>
              <w:top w:val="single" w:sz="4" w:space="0" w:color="auto"/>
              <w:left w:val="nil"/>
              <w:bottom w:val="single" w:sz="4" w:space="0" w:color="auto"/>
              <w:right w:val="single" w:sz="4" w:space="0" w:color="auto"/>
            </w:tcBorders>
            <w:shd w:val="clear" w:color="000000" w:fill="FFFFFF"/>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CCII/CCIN</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ex-ante</w:t>
            </w:r>
          </w:p>
        </w:tc>
        <w:tc>
          <w:tcPr>
            <w:tcW w:w="660" w:type="dxa"/>
            <w:tcBorders>
              <w:top w:val="nil"/>
              <w:left w:val="nil"/>
              <w:bottom w:val="single" w:sz="4" w:space="0" w:color="auto"/>
              <w:right w:val="single" w:sz="4" w:space="0" w:color="auto"/>
            </w:tcBorders>
            <w:shd w:val="clear" w:color="000000" w:fill="FFFFFF"/>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579" w:type="dxa"/>
            <w:tcBorders>
              <w:top w:val="nil"/>
              <w:left w:val="nil"/>
              <w:bottom w:val="single" w:sz="4" w:space="0" w:color="auto"/>
              <w:right w:val="single" w:sz="4" w:space="0" w:color="auto"/>
            </w:tcBorders>
            <w:shd w:val="clear" w:color="000000" w:fill="FFFFFF"/>
            <w:noWrap/>
            <w:vAlign w:val="center"/>
          </w:tcPr>
          <w:p w:rsidR="00284739" w:rsidRPr="008E0824" w:rsidRDefault="00284739" w:rsidP="00284739">
            <w:pPr>
              <w:jc w:val="center"/>
            </w:pPr>
            <w:r w:rsidRPr="008E0824">
              <w:rPr>
                <w:rFonts w:ascii="Times New Roman" w:hAnsi="Times New Roman"/>
                <w:sz w:val="16"/>
                <w:szCs w:val="16"/>
              </w:rPr>
              <w:t>100%</w:t>
            </w:r>
          </w:p>
        </w:tc>
        <w:tc>
          <w:tcPr>
            <w:tcW w:w="656" w:type="dxa"/>
            <w:tcBorders>
              <w:top w:val="nil"/>
              <w:left w:val="nil"/>
              <w:bottom w:val="single" w:sz="4" w:space="0" w:color="auto"/>
              <w:right w:val="single" w:sz="4" w:space="0" w:color="auto"/>
            </w:tcBorders>
            <w:shd w:val="clear" w:color="auto" w:fill="auto"/>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 xml:space="preserve">1 </w:t>
            </w:r>
            <w:proofErr w:type="spellStart"/>
            <w:r w:rsidRPr="008E0824">
              <w:rPr>
                <w:rFonts w:ascii="Times New Roman" w:hAnsi="Times New Roman"/>
                <w:sz w:val="16"/>
                <w:szCs w:val="16"/>
                <w:lang w:val="es-CO" w:eastAsia="es-CO"/>
              </w:rPr>
              <w:t>sem</w:t>
            </w:r>
            <w:proofErr w:type="spellEnd"/>
            <w:r w:rsidRPr="008E0824">
              <w:rPr>
                <w:rFonts w:ascii="Times New Roman" w:hAnsi="Times New Roman"/>
                <w:sz w:val="16"/>
                <w:szCs w:val="16"/>
                <w:lang w:val="es-CO" w:eastAsia="es-CO"/>
              </w:rPr>
              <w:t>/15</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 xml:space="preserve">2 </w:t>
            </w:r>
            <w:proofErr w:type="spellStart"/>
            <w:r w:rsidRPr="008E0824">
              <w:rPr>
                <w:rFonts w:ascii="Times New Roman" w:hAnsi="Times New Roman"/>
                <w:sz w:val="16"/>
                <w:szCs w:val="16"/>
                <w:lang w:val="es-CO" w:eastAsia="es-CO"/>
              </w:rPr>
              <w:t>sem</w:t>
            </w:r>
            <w:proofErr w:type="spellEnd"/>
            <w:r w:rsidRPr="008E0824">
              <w:rPr>
                <w:rFonts w:ascii="Times New Roman" w:hAnsi="Times New Roman"/>
                <w:sz w:val="16"/>
                <w:szCs w:val="16"/>
                <w:lang w:val="es-CO" w:eastAsia="es-CO"/>
              </w:rPr>
              <w:t>/18</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AE02F5" w:rsidP="00284739">
            <w:pPr>
              <w:jc w:val="center"/>
              <w:rPr>
                <w:rFonts w:ascii="Times New Roman" w:hAnsi="Times New Roman"/>
                <w:sz w:val="16"/>
                <w:szCs w:val="16"/>
                <w:lang w:val="es-CO" w:eastAsia="es-CO"/>
              </w:rPr>
            </w:pPr>
            <w:r>
              <w:rPr>
                <w:rFonts w:ascii="Times New Roman" w:hAnsi="Times New Roman"/>
                <w:sz w:val="16"/>
                <w:szCs w:val="16"/>
                <w:lang w:val="es-CO" w:eastAsia="es-CO"/>
              </w:rPr>
              <w:t xml:space="preserve">Pendiente </w:t>
            </w:r>
          </w:p>
        </w:tc>
        <w:tc>
          <w:tcPr>
            <w:tcW w:w="1474" w:type="dxa"/>
            <w:tcBorders>
              <w:top w:val="nil"/>
              <w:left w:val="nil"/>
              <w:bottom w:val="single" w:sz="4" w:space="0" w:color="auto"/>
              <w:right w:val="single" w:sz="4" w:space="0" w:color="auto"/>
            </w:tcBorders>
            <w:shd w:val="clear" w:color="auto" w:fill="auto"/>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lang w:val="es-CO" w:eastAsia="es-CO"/>
              </w:rPr>
              <w:t>MEER</w:t>
            </w:r>
          </w:p>
        </w:tc>
      </w:tr>
      <w:tr w:rsidR="00284739" w:rsidRPr="008E0824" w:rsidTr="00763DD2">
        <w:trPr>
          <w:trHeight w:val="450"/>
        </w:trPr>
        <w:tc>
          <w:tcPr>
            <w:tcW w:w="551" w:type="dxa"/>
            <w:tcBorders>
              <w:top w:val="nil"/>
              <w:left w:val="single" w:sz="4" w:space="0" w:color="auto"/>
              <w:bottom w:val="single" w:sz="4" w:space="0" w:color="auto"/>
              <w:right w:val="nil"/>
            </w:tcBorders>
            <w:shd w:val="clear" w:color="auto" w:fill="auto"/>
            <w:noWrap/>
            <w:vAlign w:val="center"/>
          </w:tcPr>
          <w:p w:rsidR="00284739" w:rsidRPr="008E0824" w:rsidRDefault="008E0824" w:rsidP="00284739">
            <w:pPr>
              <w:jc w:val="center"/>
              <w:rPr>
                <w:rFonts w:ascii="Times New Roman" w:hAnsi="Times New Roman"/>
                <w:sz w:val="16"/>
                <w:szCs w:val="16"/>
                <w:lang w:val="es-ES"/>
              </w:rPr>
            </w:pPr>
            <w:r>
              <w:rPr>
                <w:rFonts w:ascii="Times New Roman" w:hAnsi="Times New Roman"/>
                <w:sz w:val="16"/>
                <w:szCs w:val="16"/>
                <w:lang w:val="es-ES"/>
              </w:rPr>
              <w:t>4.67</w:t>
            </w:r>
          </w:p>
        </w:tc>
        <w:tc>
          <w:tcPr>
            <w:tcW w:w="3420" w:type="dxa"/>
            <w:tcBorders>
              <w:top w:val="single" w:sz="4" w:space="0" w:color="auto"/>
              <w:left w:val="single" w:sz="4" w:space="0" w:color="auto"/>
              <w:bottom w:val="single" w:sz="4" w:space="0" w:color="auto"/>
              <w:right w:val="single" w:sz="4" w:space="0" w:color="auto"/>
            </w:tcBorders>
            <w:shd w:val="clear" w:color="000000" w:fill="FFFFFF"/>
            <w:vAlign w:val="center"/>
          </w:tcPr>
          <w:p w:rsidR="00284739" w:rsidRPr="008E0824" w:rsidRDefault="00284739" w:rsidP="00284739">
            <w:pPr>
              <w:spacing w:before="20" w:after="20"/>
              <w:rPr>
                <w:rFonts w:ascii="Times New Roman" w:hAnsi="Times New Roman"/>
                <w:bCs/>
                <w:color w:val="000000"/>
                <w:sz w:val="16"/>
                <w:szCs w:val="16"/>
                <w:lang w:val="es-ES_tradnl"/>
              </w:rPr>
            </w:pPr>
            <w:r w:rsidRPr="008E0824">
              <w:rPr>
                <w:rFonts w:ascii="Times New Roman" w:hAnsi="Times New Roman"/>
                <w:bCs/>
                <w:color w:val="000000"/>
                <w:sz w:val="16"/>
                <w:szCs w:val="16"/>
                <w:lang w:val="es-ES_tradnl"/>
              </w:rPr>
              <w:t xml:space="preserve">AUDITORÍAS EXTERNAS </w:t>
            </w:r>
          </w:p>
        </w:tc>
        <w:tc>
          <w:tcPr>
            <w:tcW w:w="980" w:type="dxa"/>
            <w:tcBorders>
              <w:top w:val="single" w:sz="4" w:space="0" w:color="auto"/>
              <w:left w:val="nil"/>
              <w:bottom w:val="single" w:sz="4" w:space="0" w:color="auto"/>
              <w:right w:val="single" w:sz="4" w:space="0" w:color="auto"/>
            </w:tcBorders>
            <w:shd w:val="clear" w:color="000000" w:fill="FFFFFF"/>
            <w:vAlign w:val="center"/>
          </w:tcPr>
          <w:p w:rsidR="00284739" w:rsidRPr="008E0824" w:rsidRDefault="00284739" w:rsidP="00284739">
            <w:pPr>
              <w:spacing w:before="20" w:after="20"/>
              <w:jc w:val="right"/>
              <w:rPr>
                <w:bCs/>
                <w:color w:val="000000"/>
                <w:sz w:val="18"/>
                <w:szCs w:val="18"/>
              </w:rPr>
            </w:pPr>
            <w:r w:rsidRPr="008E0824">
              <w:rPr>
                <w:bCs/>
                <w:color w:val="000000"/>
                <w:sz w:val="18"/>
                <w:szCs w:val="18"/>
              </w:rPr>
              <w:t>150</w:t>
            </w:r>
          </w:p>
        </w:tc>
        <w:tc>
          <w:tcPr>
            <w:tcW w:w="967" w:type="dxa"/>
            <w:tcBorders>
              <w:top w:val="single" w:sz="4" w:space="0" w:color="auto"/>
              <w:left w:val="nil"/>
              <w:bottom w:val="single" w:sz="4" w:space="0" w:color="auto"/>
              <w:right w:val="single" w:sz="4" w:space="0" w:color="auto"/>
            </w:tcBorders>
            <w:shd w:val="clear" w:color="000000" w:fill="FFFFFF"/>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SBMC</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ex-ante</w:t>
            </w:r>
          </w:p>
        </w:tc>
        <w:tc>
          <w:tcPr>
            <w:tcW w:w="660" w:type="dxa"/>
            <w:tcBorders>
              <w:top w:val="nil"/>
              <w:left w:val="nil"/>
              <w:bottom w:val="single" w:sz="4" w:space="0" w:color="auto"/>
              <w:right w:val="single" w:sz="4" w:space="0" w:color="auto"/>
            </w:tcBorders>
            <w:shd w:val="clear" w:color="000000" w:fill="FFFFFF"/>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0</w:t>
            </w:r>
          </w:p>
        </w:tc>
        <w:tc>
          <w:tcPr>
            <w:tcW w:w="579" w:type="dxa"/>
            <w:tcBorders>
              <w:top w:val="nil"/>
              <w:left w:val="nil"/>
              <w:bottom w:val="single" w:sz="4" w:space="0" w:color="auto"/>
              <w:right w:val="single" w:sz="4" w:space="0" w:color="auto"/>
            </w:tcBorders>
            <w:shd w:val="clear" w:color="000000" w:fill="FFFFFF"/>
            <w:noWrap/>
            <w:vAlign w:val="center"/>
          </w:tcPr>
          <w:p w:rsidR="00284739" w:rsidRPr="008E0824" w:rsidRDefault="00284739" w:rsidP="00284739">
            <w:pPr>
              <w:jc w:val="center"/>
            </w:pPr>
            <w:r w:rsidRPr="008E0824">
              <w:rPr>
                <w:rFonts w:ascii="Times New Roman" w:hAnsi="Times New Roman"/>
                <w:sz w:val="16"/>
                <w:szCs w:val="16"/>
              </w:rPr>
              <w:t>100%</w:t>
            </w:r>
          </w:p>
        </w:tc>
        <w:tc>
          <w:tcPr>
            <w:tcW w:w="656" w:type="dxa"/>
            <w:tcBorders>
              <w:top w:val="nil"/>
              <w:left w:val="nil"/>
              <w:bottom w:val="single" w:sz="4" w:space="0" w:color="auto"/>
              <w:right w:val="single" w:sz="4" w:space="0" w:color="auto"/>
            </w:tcBorders>
            <w:shd w:val="clear" w:color="auto" w:fill="auto"/>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NO</w:t>
            </w:r>
          </w:p>
        </w:tc>
        <w:tc>
          <w:tcPr>
            <w:tcW w:w="923"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 xml:space="preserve">2 </w:t>
            </w:r>
            <w:proofErr w:type="spellStart"/>
            <w:r w:rsidRPr="008E0824">
              <w:rPr>
                <w:rFonts w:ascii="Times New Roman" w:hAnsi="Times New Roman"/>
                <w:sz w:val="16"/>
                <w:szCs w:val="16"/>
                <w:lang w:val="es-CO" w:eastAsia="es-CO"/>
              </w:rPr>
              <w:t>sem</w:t>
            </w:r>
            <w:proofErr w:type="spellEnd"/>
            <w:r w:rsidRPr="008E0824">
              <w:rPr>
                <w:rFonts w:ascii="Times New Roman" w:hAnsi="Times New Roman"/>
                <w:sz w:val="16"/>
                <w:szCs w:val="16"/>
                <w:lang w:val="es-CO" w:eastAsia="es-CO"/>
              </w:rPr>
              <w:t>/14</w:t>
            </w:r>
          </w:p>
        </w:tc>
        <w:tc>
          <w:tcPr>
            <w:tcW w:w="958" w:type="dxa"/>
            <w:tcBorders>
              <w:top w:val="nil"/>
              <w:left w:val="nil"/>
              <w:bottom w:val="single" w:sz="4" w:space="0" w:color="auto"/>
              <w:right w:val="single" w:sz="4" w:space="0" w:color="auto"/>
            </w:tcBorders>
            <w:shd w:val="clear" w:color="auto" w:fill="auto"/>
            <w:noWrap/>
            <w:vAlign w:val="center"/>
          </w:tcPr>
          <w:p w:rsidR="00284739" w:rsidRPr="008E0824" w:rsidRDefault="00284739" w:rsidP="00284739">
            <w:pPr>
              <w:jc w:val="center"/>
              <w:rPr>
                <w:rFonts w:ascii="Times New Roman" w:hAnsi="Times New Roman"/>
                <w:sz w:val="16"/>
                <w:szCs w:val="16"/>
                <w:lang w:val="es-CO" w:eastAsia="es-CO"/>
              </w:rPr>
            </w:pPr>
            <w:r w:rsidRPr="008E0824">
              <w:rPr>
                <w:rFonts w:ascii="Times New Roman" w:hAnsi="Times New Roman"/>
                <w:sz w:val="16"/>
                <w:szCs w:val="16"/>
                <w:lang w:val="es-CO" w:eastAsia="es-CO"/>
              </w:rPr>
              <w:t xml:space="preserve">2 </w:t>
            </w:r>
            <w:proofErr w:type="spellStart"/>
            <w:r w:rsidRPr="008E0824">
              <w:rPr>
                <w:rFonts w:ascii="Times New Roman" w:hAnsi="Times New Roman"/>
                <w:sz w:val="16"/>
                <w:szCs w:val="16"/>
                <w:lang w:val="es-CO" w:eastAsia="es-CO"/>
              </w:rPr>
              <w:t>sem</w:t>
            </w:r>
            <w:proofErr w:type="spellEnd"/>
            <w:r w:rsidRPr="008E0824">
              <w:rPr>
                <w:rFonts w:ascii="Times New Roman" w:hAnsi="Times New Roman"/>
                <w:sz w:val="16"/>
                <w:szCs w:val="16"/>
                <w:lang w:val="es-CO" w:eastAsia="es-CO"/>
              </w:rPr>
              <w:t>/19</w:t>
            </w:r>
          </w:p>
        </w:tc>
        <w:tc>
          <w:tcPr>
            <w:tcW w:w="882" w:type="dxa"/>
            <w:tcBorders>
              <w:top w:val="nil"/>
              <w:left w:val="nil"/>
              <w:bottom w:val="single" w:sz="4" w:space="0" w:color="auto"/>
              <w:right w:val="single" w:sz="4" w:space="0" w:color="auto"/>
            </w:tcBorders>
            <w:shd w:val="clear" w:color="auto" w:fill="auto"/>
            <w:noWrap/>
            <w:vAlign w:val="center"/>
          </w:tcPr>
          <w:p w:rsidR="00284739" w:rsidRPr="008E0824" w:rsidRDefault="00AE02F5" w:rsidP="00284739">
            <w:pPr>
              <w:jc w:val="center"/>
              <w:rPr>
                <w:rFonts w:ascii="Times New Roman" w:hAnsi="Times New Roman"/>
                <w:sz w:val="16"/>
                <w:szCs w:val="16"/>
                <w:lang w:val="es-CO" w:eastAsia="es-CO"/>
              </w:rPr>
            </w:pPr>
            <w:r>
              <w:rPr>
                <w:rFonts w:ascii="Times New Roman" w:hAnsi="Times New Roman"/>
                <w:sz w:val="16"/>
                <w:szCs w:val="16"/>
                <w:lang w:val="es-CO" w:eastAsia="es-CO"/>
              </w:rPr>
              <w:t xml:space="preserve">Pendiente </w:t>
            </w:r>
          </w:p>
        </w:tc>
        <w:tc>
          <w:tcPr>
            <w:tcW w:w="1474" w:type="dxa"/>
            <w:tcBorders>
              <w:top w:val="nil"/>
              <w:left w:val="nil"/>
              <w:bottom w:val="single" w:sz="4" w:space="0" w:color="auto"/>
              <w:right w:val="single" w:sz="4" w:space="0" w:color="auto"/>
            </w:tcBorders>
            <w:shd w:val="clear" w:color="auto" w:fill="auto"/>
            <w:vAlign w:val="center"/>
          </w:tcPr>
          <w:p w:rsidR="00284739" w:rsidRPr="008E0824" w:rsidRDefault="00284739" w:rsidP="00284739">
            <w:pPr>
              <w:jc w:val="center"/>
              <w:rPr>
                <w:rFonts w:ascii="Times New Roman" w:hAnsi="Times New Roman"/>
                <w:sz w:val="16"/>
                <w:szCs w:val="16"/>
              </w:rPr>
            </w:pPr>
            <w:r w:rsidRPr="008E0824">
              <w:rPr>
                <w:rFonts w:ascii="Times New Roman" w:hAnsi="Times New Roman"/>
                <w:sz w:val="16"/>
                <w:szCs w:val="16"/>
                <w:lang w:val="es-CO" w:eastAsia="es-CO"/>
              </w:rPr>
              <w:t>MEER</w:t>
            </w:r>
          </w:p>
        </w:tc>
      </w:tr>
      <w:tr w:rsidR="000B2B9B" w:rsidRPr="008E0824" w:rsidTr="00763DD2">
        <w:trPr>
          <w:trHeight w:val="255"/>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0B2B9B" w:rsidRPr="008E0824" w:rsidRDefault="000B2B9B" w:rsidP="000B2B9B">
            <w:pPr>
              <w:rPr>
                <w:rFonts w:ascii="Times New Roman" w:hAnsi="Times New Roman"/>
                <w:sz w:val="16"/>
                <w:szCs w:val="16"/>
                <w:lang w:val="es-CO" w:eastAsia="es-CO"/>
              </w:rPr>
            </w:pPr>
            <w:r w:rsidRPr="008E0824">
              <w:rPr>
                <w:rFonts w:ascii="Times New Roman" w:hAnsi="Times New Roman"/>
                <w:sz w:val="16"/>
                <w:szCs w:val="16"/>
                <w:lang w:val="es-CO" w:eastAsia="es-CO"/>
              </w:rPr>
              <w:t> </w:t>
            </w:r>
          </w:p>
        </w:tc>
        <w:tc>
          <w:tcPr>
            <w:tcW w:w="3420"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0B2B9B">
            <w:pPr>
              <w:rPr>
                <w:rFonts w:ascii="Times New Roman" w:hAnsi="Times New Roman"/>
                <w:sz w:val="16"/>
                <w:szCs w:val="16"/>
                <w:lang w:val="es-CO" w:eastAsia="es-CO"/>
              </w:rPr>
            </w:pPr>
            <w:r w:rsidRPr="008E0824">
              <w:rPr>
                <w:rFonts w:ascii="Times New Roman" w:hAnsi="Times New Roman"/>
                <w:sz w:val="16"/>
                <w:szCs w:val="16"/>
                <w:lang w:val="es-CO" w:eastAsia="es-CO"/>
              </w:rPr>
              <w:t>TOTAL</w:t>
            </w:r>
          </w:p>
        </w:tc>
        <w:tc>
          <w:tcPr>
            <w:tcW w:w="980" w:type="dxa"/>
            <w:tcBorders>
              <w:top w:val="nil"/>
              <w:left w:val="nil"/>
              <w:bottom w:val="single" w:sz="4" w:space="0" w:color="auto"/>
              <w:right w:val="single" w:sz="4" w:space="0" w:color="auto"/>
            </w:tcBorders>
            <w:shd w:val="clear" w:color="auto" w:fill="auto"/>
            <w:noWrap/>
            <w:vAlign w:val="center"/>
            <w:hideMark/>
          </w:tcPr>
          <w:p w:rsidR="000B2B9B" w:rsidRPr="008E0824" w:rsidRDefault="00AF3991" w:rsidP="000B2B9B">
            <w:pPr>
              <w:jc w:val="center"/>
              <w:rPr>
                <w:rFonts w:ascii="Times New Roman" w:hAnsi="Times New Roman"/>
                <w:sz w:val="16"/>
                <w:szCs w:val="16"/>
                <w:lang w:val="es-CO" w:eastAsia="es-CO"/>
              </w:rPr>
            </w:pPr>
            <w:r w:rsidRPr="008E0824">
              <w:rPr>
                <w:rFonts w:ascii="Times New Roman" w:hAnsi="Times New Roman"/>
                <w:sz w:val="16"/>
                <w:szCs w:val="16"/>
                <w:lang w:val="es-CO" w:eastAsia="es-CO"/>
              </w:rPr>
              <w:t>190,000</w:t>
            </w:r>
          </w:p>
        </w:tc>
        <w:tc>
          <w:tcPr>
            <w:tcW w:w="967"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0B2B9B">
            <w:pPr>
              <w:jc w:val="center"/>
              <w:rPr>
                <w:rFonts w:ascii="Times New Roman" w:hAnsi="Times New Roman"/>
                <w:sz w:val="16"/>
                <w:szCs w:val="16"/>
                <w:lang w:val="es-CO" w:eastAsia="es-CO"/>
              </w:rPr>
            </w:pPr>
          </w:p>
        </w:tc>
        <w:tc>
          <w:tcPr>
            <w:tcW w:w="709"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0B2B9B">
            <w:pPr>
              <w:jc w:val="center"/>
              <w:rPr>
                <w:rFonts w:ascii="Times New Roman" w:hAnsi="Times New Roman"/>
                <w:sz w:val="16"/>
                <w:szCs w:val="16"/>
                <w:lang w:val="es-CO" w:eastAsia="es-CO"/>
              </w:rPr>
            </w:pPr>
          </w:p>
        </w:tc>
        <w:tc>
          <w:tcPr>
            <w:tcW w:w="660" w:type="dxa"/>
            <w:tcBorders>
              <w:top w:val="nil"/>
              <w:left w:val="nil"/>
              <w:bottom w:val="single" w:sz="4" w:space="0" w:color="auto"/>
              <w:right w:val="single" w:sz="4" w:space="0" w:color="auto"/>
            </w:tcBorders>
            <w:shd w:val="clear" w:color="auto" w:fill="auto"/>
            <w:noWrap/>
            <w:vAlign w:val="center"/>
            <w:hideMark/>
          </w:tcPr>
          <w:p w:rsidR="000B2B9B" w:rsidRPr="008E0824" w:rsidRDefault="00AF3991" w:rsidP="000B2B9B">
            <w:pPr>
              <w:jc w:val="center"/>
              <w:rPr>
                <w:rFonts w:ascii="Times New Roman" w:hAnsi="Times New Roman"/>
                <w:sz w:val="16"/>
                <w:szCs w:val="16"/>
                <w:lang w:val="es-CO" w:eastAsia="es-CO"/>
              </w:rPr>
            </w:pPr>
            <w:r w:rsidRPr="008E0824">
              <w:rPr>
                <w:rFonts w:ascii="Times New Roman" w:hAnsi="Times New Roman"/>
                <w:sz w:val="16"/>
                <w:szCs w:val="16"/>
                <w:lang w:val="es-CO" w:eastAsia="es-CO"/>
              </w:rPr>
              <w:t>190,000</w:t>
            </w:r>
          </w:p>
        </w:tc>
        <w:tc>
          <w:tcPr>
            <w:tcW w:w="579"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0B2B9B">
            <w:pPr>
              <w:jc w:val="center"/>
              <w:rPr>
                <w:rFonts w:ascii="Times New Roman" w:hAnsi="Times New Roman"/>
                <w:sz w:val="16"/>
                <w:szCs w:val="16"/>
                <w:lang w:val="es-CO" w:eastAsia="es-CO"/>
              </w:rPr>
            </w:pPr>
            <w:r w:rsidRPr="008E0824">
              <w:rPr>
                <w:rFonts w:ascii="Times New Roman" w:hAnsi="Times New Roman"/>
                <w:sz w:val="16"/>
                <w:szCs w:val="16"/>
                <w:lang w:val="es-CO" w:eastAsia="es-CO"/>
              </w:rPr>
              <w:t>1.000</w:t>
            </w:r>
          </w:p>
        </w:tc>
        <w:tc>
          <w:tcPr>
            <w:tcW w:w="656"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0B2B9B">
            <w:pPr>
              <w:jc w:val="center"/>
              <w:rPr>
                <w:rFonts w:ascii="Times New Roman" w:hAnsi="Times New Roman"/>
                <w:sz w:val="16"/>
                <w:szCs w:val="16"/>
                <w:lang w:val="es-CO" w:eastAsia="es-CO"/>
              </w:rPr>
            </w:pPr>
          </w:p>
        </w:tc>
        <w:tc>
          <w:tcPr>
            <w:tcW w:w="923"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0B2B9B">
            <w:pPr>
              <w:jc w:val="center"/>
              <w:rPr>
                <w:rFonts w:ascii="Times New Roman" w:hAnsi="Times New Roman"/>
                <w:sz w:val="16"/>
                <w:szCs w:val="16"/>
                <w:lang w:val="es-CO" w:eastAsia="es-CO"/>
              </w:rPr>
            </w:pPr>
          </w:p>
        </w:tc>
        <w:tc>
          <w:tcPr>
            <w:tcW w:w="958"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0B2B9B">
            <w:pPr>
              <w:jc w:val="center"/>
              <w:rPr>
                <w:rFonts w:ascii="Times New Roman" w:hAnsi="Times New Roman"/>
                <w:sz w:val="16"/>
                <w:szCs w:val="16"/>
                <w:lang w:val="es-CO" w:eastAsia="es-CO"/>
              </w:rPr>
            </w:pPr>
          </w:p>
        </w:tc>
        <w:tc>
          <w:tcPr>
            <w:tcW w:w="882" w:type="dxa"/>
            <w:tcBorders>
              <w:top w:val="nil"/>
              <w:left w:val="nil"/>
              <w:bottom w:val="single" w:sz="4" w:space="0" w:color="auto"/>
              <w:right w:val="single" w:sz="4" w:space="0" w:color="auto"/>
            </w:tcBorders>
            <w:shd w:val="clear" w:color="auto" w:fill="auto"/>
            <w:noWrap/>
            <w:vAlign w:val="center"/>
            <w:hideMark/>
          </w:tcPr>
          <w:p w:rsidR="000B2B9B" w:rsidRPr="008E0824" w:rsidRDefault="000B2B9B" w:rsidP="000B2B9B">
            <w:pPr>
              <w:jc w:val="center"/>
              <w:rPr>
                <w:rFonts w:ascii="Times New Roman" w:hAnsi="Times New Roman"/>
                <w:sz w:val="16"/>
                <w:szCs w:val="16"/>
                <w:lang w:val="es-CO" w:eastAsia="es-CO"/>
              </w:rPr>
            </w:pPr>
          </w:p>
        </w:tc>
        <w:tc>
          <w:tcPr>
            <w:tcW w:w="1474" w:type="dxa"/>
            <w:tcBorders>
              <w:top w:val="nil"/>
              <w:left w:val="nil"/>
              <w:bottom w:val="single" w:sz="4" w:space="0" w:color="auto"/>
              <w:right w:val="single" w:sz="4" w:space="0" w:color="auto"/>
            </w:tcBorders>
            <w:shd w:val="clear" w:color="auto" w:fill="auto"/>
            <w:noWrap/>
            <w:vAlign w:val="bottom"/>
            <w:hideMark/>
          </w:tcPr>
          <w:p w:rsidR="000B2B9B" w:rsidRPr="008E0824" w:rsidRDefault="000B2B9B" w:rsidP="000B2B9B">
            <w:pPr>
              <w:rPr>
                <w:rFonts w:ascii="Times New Roman" w:hAnsi="Times New Roman"/>
                <w:sz w:val="16"/>
                <w:szCs w:val="16"/>
                <w:lang w:val="es-CO" w:eastAsia="es-CO"/>
              </w:rPr>
            </w:pPr>
            <w:r w:rsidRPr="008E0824">
              <w:rPr>
                <w:rFonts w:ascii="Times New Roman" w:hAnsi="Times New Roman"/>
                <w:sz w:val="16"/>
                <w:szCs w:val="16"/>
                <w:lang w:val="es-CO" w:eastAsia="es-CO"/>
              </w:rPr>
              <w:t> </w:t>
            </w:r>
          </w:p>
        </w:tc>
      </w:tr>
      <w:tr w:rsidR="000B2B9B" w:rsidRPr="00666EA1" w:rsidTr="00763DD2">
        <w:trPr>
          <w:trHeight w:val="1155"/>
        </w:trPr>
        <w:tc>
          <w:tcPr>
            <w:tcW w:w="12759" w:type="dxa"/>
            <w:gridSpan w:val="12"/>
            <w:tcBorders>
              <w:top w:val="nil"/>
              <w:left w:val="single" w:sz="4" w:space="0" w:color="auto"/>
              <w:bottom w:val="nil"/>
              <w:right w:val="single" w:sz="4" w:space="0" w:color="000000"/>
            </w:tcBorders>
            <w:shd w:val="clear" w:color="auto" w:fill="auto"/>
            <w:hideMark/>
          </w:tcPr>
          <w:p w:rsidR="000B2B9B" w:rsidRPr="008E0824" w:rsidRDefault="000B2B9B" w:rsidP="000B2B9B">
            <w:pPr>
              <w:rPr>
                <w:rFonts w:ascii="Times New Roman" w:hAnsi="Times New Roman"/>
                <w:sz w:val="16"/>
                <w:szCs w:val="16"/>
                <w:lang w:val="es-CO" w:eastAsia="es-CO"/>
              </w:rPr>
            </w:pPr>
            <w:r w:rsidRPr="008E0824">
              <w:rPr>
                <w:rFonts w:ascii="Times New Roman" w:hAnsi="Times New Roman"/>
                <w:sz w:val="16"/>
                <w:szCs w:val="16"/>
                <w:vertAlign w:val="superscript"/>
                <w:lang w:val="es-CO" w:eastAsia="es-CO"/>
              </w:rPr>
              <w:t>1</w:t>
            </w:r>
            <w:r w:rsidRPr="008E0824">
              <w:rPr>
                <w:rFonts w:ascii="Times New Roman" w:hAnsi="Times New Roman"/>
                <w:sz w:val="16"/>
                <w:szCs w:val="16"/>
                <w:lang w:val="es-CO" w:eastAsia="es-CO"/>
              </w:rPr>
              <w:t xml:space="preserve"> Si hubiesen grupos de contratos individuales similares que van a ser ejecutados en distintas localidades o distintas épocas, éstos pueden incluirse agrupados bajo un solo rubro con una explicación en la columna de comentarios indicando el valor promedio individual y el período durante el cual serían ejecutados.  Por ejemplo</w:t>
            </w:r>
            <w:proofErr w:type="gramStart"/>
            <w:r w:rsidRPr="008E0824">
              <w:rPr>
                <w:rFonts w:ascii="Times New Roman" w:hAnsi="Times New Roman"/>
                <w:sz w:val="16"/>
                <w:szCs w:val="16"/>
                <w:lang w:val="es-CO" w:eastAsia="es-CO"/>
              </w:rPr>
              <w:t>:  En</w:t>
            </w:r>
            <w:proofErr w:type="gramEnd"/>
            <w:r w:rsidRPr="008E0824">
              <w:rPr>
                <w:rFonts w:ascii="Times New Roman" w:hAnsi="Times New Roman"/>
                <w:sz w:val="16"/>
                <w:szCs w:val="16"/>
                <w:lang w:val="es-CO" w:eastAsia="es-CO"/>
              </w:rPr>
              <w:t xml:space="preserve"> un proyecto de educación que incluye construcción de escuelas, se pondría un ítem que diría “Construcción de Escuelas”, el valor total estimado en US$20 Millones y una explicación en la columna Comentarios:  “Este es un lote de aproximadamente 200 contratos para construcción de escuelas con valor promedio de US$100.000.00 c/u a ser adjudicados individualmente por las municipalidades participantes en un período de 3 años, entre enero de 2006 y diciembre de 2008.”</w:t>
            </w:r>
          </w:p>
        </w:tc>
      </w:tr>
      <w:tr w:rsidR="000B2B9B" w:rsidRPr="00666EA1" w:rsidTr="00763DD2">
        <w:trPr>
          <w:trHeight w:val="1395"/>
        </w:trPr>
        <w:tc>
          <w:tcPr>
            <w:tcW w:w="12759" w:type="dxa"/>
            <w:gridSpan w:val="12"/>
            <w:tcBorders>
              <w:top w:val="nil"/>
              <w:left w:val="single" w:sz="4" w:space="0" w:color="auto"/>
              <w:bottom w:val="nil"/>
              <w:right w:val="single" w:sz="4" w:space="0" w:color="000000"/>
            </w:tcBorders>
            <w:shd w:val="clear" w:color="auto" w:fill="auto"/>
            <w:hideMark/>
          </w:tcPr>
          <w:p w:rsidR="000B2B9B" w:rsidRPr="008E0824" w:rsidRDefault="000B2B9B" w:rsidP="000B2B9B">
            <w:pPr>
              <w:rPr>
                <w:rFonts w:ascii="Times New Roman" w:hAnsi="Times New Roman"/>
                <w:sz w:val="16"/>
                <w:szCs w:val="16"/>
                <w:lang w:val="es-CO" w:eastAsia="es-CO"/>
              </w:rPr>
            </w:pPr>
            <w:r w:rsidRPr="008E0824">
              <w:rPr>
                <w:rFonts w:ascii="Times New Roman" w:hAnsi="Times New Roman"/>
                <w:sz w:val="16"/>
                <w:szCs w:val="16"/>
                <w:vertAlign w:val="superscript"/>
                <w:lang w:val="es-CO" w:eastAsia="es-CO"/>
              </w:rPr>
              <w:t>2</w:t>
            </w:r>
            <w:r w:rsidRPr="008E0824">
              <w:rPr>
                <w:rFonts w:ascii="Times New Roman" w:hAnsi="Times New Roman"/>
                <w:sz w:val="16"/>
                <w:szCs w:val="16"/>
                <w:lang w:val="es-CO" w:eastAsia="es-CO"/>
              </w:rPr>
              <w:t xml:space="preserve"> </w:t>
            </w:r>
            <w:r w:rsidRPr="008E0824">
              <w:rPr>
                <w:rFonts w:ascii="Times New Roman" w:hAnsi="Times New Roman"/>
                <w:b/>
                <w:bCs/>
                <w:sz w:val="16"/>
                <w:szCs w:val="16"/>
                <w:u w:val="single"/>
                <w:lang w:val="es-CO" w:eastAsia="es-CO"/>
              </w:rPr>
              <w:t>Bienes y Obras</w:t>
            </w:r>
            <w:r w:rsidRPr="008E0824">
              <w:rPr>
                <w:rFonts w:ascii="Times New Roman" w:hAnsi="Times New Roman"/>
                <w:sz w:val="16"/>
                <w:szCs w:val="16"/>
                <w:lang w:val="es-CO" w:eastAsia="es-CO"/>
              </w:rPr>
              <w:t xml:space="preserve">:  </w:t>
            </w:r>
            <w:r w:rsidRPr="008E0824">
              <w:rPr>
                <w:rFonts w:ascii="Times New Roman" w:hAnsi="Times New Roman"/>
                <w:b/>
                <w:bCs/>
                <w:sz w:val="16"/>
                <w:szCs w:val="16"/>
                <w:lang w:val="es-CO" w:eastAsia="es-CO"/>
              </w:rPr>
              <w:t>LPI</w:t>
            </w:r>
            <w:r w:rsidRPr="008E0824">
              <w:rPr>
                <w:rFonts w:ascii="Times New Roman" w:hAnsi="Times New Roman"/>
                <w:sz w:val="16"/>
                <w:szCs w:val="16"/>
                <w:lang w:val="es-CO" w:eastAsia="es-CO"/>
              </w:rPr>
              <w:t xml:space="preserve">: Licitación Pública Internacional; </w:t>
            </w:r>
            <w:r w:rsidRPr="008E0824">
              <w:rPr>
                <w:rFonts w:ascii="Times New Roman" w:hAnsi="Times New Roman"/>
                <w:b/>
                <w:bCs/>
                <w:sz w:val="16"/>
                <w:szCs w:val="16"/>
                <w:lang w:val="es-CO" w:eastAsia="es-CO"/>
              </w:rPr>
              <w:t>LIL</w:t>
            </w:r>
            <w:r w:rsidRPr="008E0824">
              <w:rPr>
                <w:rFonts w:ascii="Times New Roman" w:hAnsi="Times New Roman"/>
                <w:sz w:val="16"/>
                <w:szCs w:val="16"/>
                <w:lang w:val="es-CO" w:eastAsia="es-CO"/>
              </w:rPr>
              <w:t xml:space="preserve">: Licitación Internacional Limitada;  </w:t>
            </w:r>
            <w:r w:rsidRPr="008E0824">
              <w:rPr>
                <w:rFonts w:ascii="Times New Roman" w:hAnsi="Times New Roman"/>
                <w:b/>
                <w:bCs/>
                <w:sz w:val="16"/>
                <w:szCs w:val="16"/>
                <w:lang w:val="es-CO" w:eastAsia="es-CO"/>
              </w:rPr>
              <w:t>LPN</w:t>
            </w:r>
            <w:r w:rsidRPr="008E0824">
              <w:rPr>
                <w:rFonts w:ascii="Times New Roman" w:hAnsi="Times New Roman"/>
                <w:sz w:val="16"/>
                <w:szCs w:val="16"/>
                <w:lang w:val="es-CO" w:eastAsia="es-CO"/>
              </w:rPr>
              <w:t xml:space="preserve">: Licitación Pública Nacional; </w:t>
            </w:r>
            <w:r w:rsidRPr="008E0824">
              <w:rPr>
                <w:rFonts w:ascii="Times New Roman" w:hAnsi="Times New Roman"/>
                <w:b/>
                <w:bCs/>
                <w:sz w:val="16"/>
                <w:szCs w:val="16"/>
                <w:lang w:val="es-CO" w:eastAsia="es-CO"/>
              </w:rPr>
              <w:t>CP</w:t>
            </w:r>
            <w:r w:rsidRPr="008E0824">
              <w:rPr>
                <w:rFonts w:ascii="Times New Roman" w:hAnsi="Times New Roman"/>
                <w:sz w:val="16"/>
                <w:szCs w:val="16"/>
                <w:lang w:val="es-CO" w:eastAsia="es-CO"/>
              </w:rPr>
              <w:t xml:space="preserve">: Comparación de Precios;  </w:t>
            </w:r>
            <w:r w:rsidRPr="008E0824">
              <w:rPr>
                <w:rFonts w:ascii="Times New Roman" w:hAnsi="Times New Roman"/>
                <w:b/>
                <w:bCs/>
                <w:sz w:val="16"/>
                <w:szCs w:val="16"/>
                <w:lang w:val="es-CO" w:eastAsia="es-CO"/>
              </w:rPr>
              <w:t>CD</w:t>
            </w:r>
            <w:r w:rsidRPr="008E0824">
              <w:rPr>
                <w:rFonts w:ascii="Times New Roman" w:hAnsi="Times New Roman"/>
                <w:sz w:val="16"/>
                <w:szCs w:val="16"/>
                <w:lang w:val="es-CO" w:eastAsia="es-CO"/>
              </w:rPr>
              <w:t xml:space="preserve">: Contratación Directa;  </w:t>
            </w:r>
            <w:proofErr w:type="spellStart"/>
            <w:r w:rsidRPr="008E0824">
              <w:rPr>
                <w:rFonts w:ascii="Times New Roman" w:hAnsi="Times New Roman"/>
                <w:b/>
                <w:bCs/>
                <w:sz w:val="16"/>
                <w:szCs w:val="16"/>
                <w:lang w:val="es-CO" w:eastAsia="es-CO"/>
              </w:rPr>
              <w:t>AD</w:t>
            </w:r>
            <w:r w:rsidRPr="008E0824">
              <w:rPr>
                <w:rFonts w:ascii="Times New Roman" w:hAnsi="Times New Roman"/>
                <w:sz w:val="16"/>
                <w:szCs w:val="16"/>
                <w:lang w:val="es-CO" w:eastAsia="es-CO"/>
              </w:rPr>
              <w:t>:Administración</w:t>
            </w:r>
            <w:proofErr w:type="spellEnd"/>
            <w:r w:rsidRPr="008E0824">
              <w:rPr>
                <w:rFonts w:ascii="Times New Roman" w:hAnsi="Times New Roman"/>
                <w:sz w:val="16"/>
                <w:szCs w:val="16"/>
                <w:lang w:val="es-CO" w:eastAsia="es-CO"/>
              </w:rPr>
              <w:t xml:space="preserve"> Directa; </w:t>
            </w:r>
            <w:r w:rsidRPr="008E0824">
              <w:rPr>
                <w:rFonts w:ascii="Times New Roman" w:hAnsi="Times New Roman"/>
                <w:b/>
                <w:bCs/>
                <w:sz w:val="16"/>
                <w:szCs w:val="16"/>
                <w:lang w:val="es-CO" w:eastAsia="es-CO"/>
              </w:rPr>
              <w:t>CAE</w:t>
            </w:r>
            <w:r w:rsidRPr="008E0824">
              <w:rPr>
                <w:rFonts w:ascii="Times New Roman" w:hAnsi="Times New Roman"/>
                <w:sz w:val="16"/>
                <w:szCs w:val="16"/>
                <w:lang w:val="es-CO" w:eastAsia="es-CO"/>
              </w:rPr>
              <w:t xml:space="preserve">: Contrataciones a través de Agencias Especializadas; </w:t>
            </w:r>
            <w:r w:rsidRPr="008E0824">
              <w:rPr>
                <w:rFonts w:ascii="Times New Roman" w:hAnsi="Times New Roman"/>
                <w:b/>
                <w:bCs/>
                <w:sz w:val="16"/>
                <w:szCs w:val="16"/>
                <w:lang w:val="es-CO" w:eastAsia="es-CO"/>
              </w:rPr>
              <w:t>AC</w:t>
            </w:r>
            <w:r w:rsidRPr="008E0824">
              <w:rPr>
                <w:rFonts w:ascii="Times New Roman" w:hAnsi="Times New Roman"/>
                <w:sz w:val="16"/>
                <w:szCs w:val="16"/>
                <w:lang w:val="es-CO" w:eastAsia="es-CO"/>
              </w:rPr>
              <w:t xml:space="preserve">: Agencias de Contrataciones; </w:t>
            </w:r>
            <w:r w:rsidRPr="008E0824">
              <w:rPr>
                <w:rFonts w:ascii="Times New Roman" w:hAnsi="Times New Roman"/>
                <w:b/>
                <w:bCs/>
                <w:sz w:val="16"/>
                <w:szCs w:val="16"/>
                <w:lang w:val="es-CO" w:eastAsia="es-CO"/>
              </w:rPr>
              <w:t>AI</w:t>
            </w:r>
            <w:r w:rsidRPr="008E0824">
              <w:rPr>
                <w:rFonts w:ascii="Times New Roman" w:hAnsi="Times New Roman"/>
                <w:sz w:val="16"/>
                <w:szCs w:val="16"/>
                <w:lang w:val="es-CO" w:eastAsia="es-CO"/>
              </w:rPr>
              <w:t xml:space="preserve">: Agencias de Inspección; </w:t>
            </w:r>
            <w:r w:rsidRPr="008E0824">
              <w:rPr>
                <w:rFonts w:ascii="Times New Roman" w:hAnsi="Times New Roman"/>
                <w:b/>
                <w:bCs/>
                <w:sz w:val="16"/>
                <w:szCs w:val="16"/>
                <w:lang w:val="es-CO" w:eastAsia="es-CO"/>
              </w:rPr>
              <w:t>CPIF</w:t>
            </w:r>
            <w:r w:rsidRPr="008E0824">
              <w:rPr>
                <w:rFonts w:ascii="Times New Roman" w:hAnsi="Times New Roman"/>
                <w:sz w:val="16"/>
                <w:szCs w:val="16"/>
                <w:lang w:val="es-CO" w:eastAsia="es-CO"/>
              </w:rPr>
              <w:t xml:space="preserve">: Contrataciones en Préstamos a Intermediarios Financieros; </w:t>
            </w:r>
            <w:r w:rsidRPr="008E0824">
              <w:rPr>
                <w:rFonts w:ascii="Times New Roman" w:hAnsi="Times New Roman"/>
                <w:b/>
                <w:bCs/>
                <w:sz w:val="16"/>
                <w:szCs w:val="16"/>
                <w:lang w:val="es-CO" w:eastAsia="es-CO"/>
              </w:rPr>
              <w:t>CPO/COT/CPOT</w:t>
            </w:r>
            <w:r w:rsidRPr="008E0824">
              <w:rPr>
                <w:rFonts w:ascii="Times New Roman" w:hAnsi="Times New Roman"/>
                <w:sz w:val="16"/>
                <w:szCs w:val="16"/>
                <w:lang w:val="es-CO" w:eastAsia="es-CO"/>
              </w:rPr>
              <w:t xml:space="preserve">: Construcción-propiedad-operación/ Construcción-operación- transferencia/ Construcción-propiedad-operación-transferencia (del inglés BOO/BOT/ BOOT);  </w:t>
            </w:r>
            <w:r w:rsidRPr="008E0824">
              <w:rPr>
                <w:rFonts w:ascii="Times New Roman" w:hAnsi="Times New Roman"/>
                <w:b/>
                <w:bCs/>
                <w:sz w:val="16"/>
                <w:szCs w:val="16"/>
                <w:lang w:val="es-CO" w:eastAsia="es-CO"/>
              </w:rPr>
              <w:t>CBD</w:t>
            </w:r>
            <w:r w:rsidRPr="008E0824">
              <w:rPr>
                <w:rFonts w:ascii="Times New Roman" w:hAnsi="Times New Roman"/>
                <w:sz w:val="16"/>
                <w:szCs w:val="16"/>
                <w:lang w:val="es-CO" w:eastAsia="es-CO"/>
              </w:rPr>
              <w:t xml:space="preserve">: Contratación Basada en Desempeño; </w:t>
            </w:r>
            <w:r w:rsidRPr="008E0824">
              <w:rPr>
                <w:rFonts w:ascii="Times New Roman" w:hAnsi="Times New Roman"/>
                <w:b/>
                <w:bCs/>
                <w:sz w:val="16"/>
                <w:szCs w:val="16"/>
                <w:lang w:val="es-CO" w:eastAsia="es-CO"/>
              </w:rPr>
              <w:t>CPGB</w:t>
            </w:r>
            <w:r w:rsidRPr="008E0824">
              <w:rPr>
                <w:rFonts w:ascii="Times New Roman" w:hAnsi="Times New Roman"/>
                <w:sz w:val="16"/>
                <w:szCs w:val="16"/>
                <w:lang w:val="es-CO" w:eastAsia="es-CO"/>
              </w:rPr>
              <w:t xml:space="preserve">: Contrataciones con Préstamos Garantizados por el Banco; </w:t>
            </w:r>
            <w:r w:rsidRPr="008E0824">
              <w:rPr>
                <w:rFonts w:ascii="Times New Roman" w:hAnsi="Times New Roman"/>
                <w:b/>
                <w:bCs/>
                <w:sz w:val="16"/>
                <w:szCs w:val="16"/>
                <w:lang w:val="es-CO" w:eastAsia="es-CO"/>
              </w:rPr>
              <w:t>PSC</w:t>
            </w:r>
            <w:r w:rsidRPr="008E0824">
              <w:rPr>
                <w:rFonts w:ascii="Times New Roman" w:hAnsi="Times New Roman"/>
                <w:sz w:val="16"/>
                <w:szCs w:val="16"/>
                <w:lang w:val="es-CO" w:eastAsia="es-CO"/>
              </w:rPr>
              <w:t xml:space="preserve">: Participación de la Comunidad en las Contrataciones. </w:t>
            </w:r>
            <w:r w:rsidRPr="008E0824">
              <w:rPr>
                <w:rFonts w:ascii="Times New Roman" w:hAnsi="Times New Roman"/>
                <w:b/>
                <w:bCs/>
                <w:sz w:val="16"/>
                <w:szCs w:val="16"/>
                <w:u w:val="single"/>
                <w:lang w:val="es-CO" w:eastAsia="es-CO"/>
              </w:rPr>
              <w:t>Firmas Consultoras</w:t>
            </w:r>
            <w:r w:rsidRPr="008E0824">
              <w:rPr>
                <w:rFonts w:ascii="Times New Roman" w:hAnsi="Times New Roman"/>
                <w:sz w:val="16"/>
                <w:szCs w:val="16"/>
                <w:lang w:val="es-CO" w:eastAsia="es-CO"/>
              </w:rPr>
              <w:t xml:space="preserve">: </w:t>
            </w:r>
            <w:r w:rsidRPr="008E0824">
              <w:rPr>
                <w:rFonts w:ascii="Times New Roman" w:hAnsi="Times New Roman"/>
                <w:b/>
                <w:bCs/>
                <w:sz w:val="16"/>
                <w:szCs w:val="16"/>
                <w:lang w:val="es-CO" w:eastAsia="es-CO"/>
              </w:rPr>
              <w:t>SBCC</w:t>
            </w:r>
            <w:r w:rsidRPr="008E0824">
              <w:rPr>
                <w:rFonts w:ascii="Times New Roman" w:hAnsi="Times New Roman"/>
                <w:sz w:val="16"/>
                <w:szCs w:val="16"/>
                <w:lang w:val="es-CO" w:eastAsia="es-CO"/>
              </w:rPr>
              <w:t xml:space="preserve">: Selección Basada en la Calidad y el Costo; </w:t>
            </w:r>
            <w:r w:rsidRPr="008E0824">
              <w:rPr>
                <w:rFonts w:ascii="Times New Roman" w:hAnsi="Times New Roman"/>
                <w:b/>
                <w:bCs/>
                <w:sz w:val="16"/>
                <w:szCs w:val="16"/>
                <w:lang w:val="es-CO" w:eastAsia="es-CO"/>
              </w:rPr>
              <w:t>SBC</w:t>
            </w:r>
            <w:r w:rsidRPr="008E0824">
              <w:rPr>
                <w:rFonts w:ascii="Times New Roman" w:hAnsi="Times New Roman"/>
                <w:sz w:val="16"/>
                <w:szCs w:val="16"/>
                <w:lang w:val="es-CO" w:eastAsia="es-CO"/>
              </w:rPr>
              <w:t xml:space="preserve">: Selección Basada en la Calidad; </w:t>
            </w:r>
            <w:r w:rsidRPr="008E0824">
              <w:rPr>
                <w:rFonts w:ascii="Times New Roman" w:hAnsi="Times New Roman"/>
                <w:b/>
                <w:bCs/>
                <w:sz w:val="16"/>
                <w:szCs w:val="16"/>
                <w:lang w:val="es-CO" w:eastAsia="es-CO"/>
              </w:rPr>
              <w:t>SBPF</w:t>
            </w:r>
            <w:r w:rsidRPr="008E0824">
              <w:rPr>
                <w:rFonts w:ascii="Times New Roman" w:hAnsi="Times New Roman"/>
                <w:sz w:val="16"/>
                <w:szCs w:val="16"/>
                <w:lang w:val="es-CO" w:eastAsia="es-CO"/>
              </w:rPr>
              <w:t xml:space="preserve">: Selección Basada en Presupuesto Fijo; </w:t>
            </w:r>
            <w:r w:rsidRPr="008E0824">
              <w:rPr>
                <w:rFonts w:ascii="Times New Roman" w:hAnsi="Times New Roman"/>
                <w:b/>
                <w:bCs/>
                <w:sz w:val="16"/>
                <w:szCs w:val="16"/>
                <w:lang w:val="es-CO" w:eastAsia="es-CO"/>
              </w:rPr>
              <w:t>SBMC</w:t>
            </w:r>
            <w:r w:rsidRPr="008E0824">
              <w:rPr>
                <w:rFonts w:ascii="Times New Roman" w:hAnsi="Times New Roman"/>
                <w:sz w:val="16"/>
                <w:szCs w:val="16"/>
                <w:lang w:val="es-CO" w:eastAsia="es-CO"/>
              </w:rPr>
              <w:t xml:space="preserve">: Selección Basada en el Menor Costo; </w:t>
            </w:r>
            <w:r w:rsidRPr="008E0824">
              <w:rPr>
                <w:rFonts w:ascii="Times New Roman" w:hAnsi="Times New Roman"/>
                <w:b/>
                <w:bCs/>
                <w:sz w:val="16"/>
                <w:szCs w:val="16"/>
                <w:lang w:val="es-CO" w:eastAsia="es-CO"/>
              </w:rPr>
              <w:t>SCC</w:t>
            </w:r>
            <w:r w:rsidRPr="008E0824">
              <w:rPr>
                <w:rFonts w:ascii="Times New Roman" w:hAnsi="Times New Roman"/>
                <w:sz w:val="16"/>
                <w:szCs w:val="16"/>
                <w:lang w:val="es-CO" w:eastAsia="es-CO"/>
              </w:rPr>
              <w:t xml:space="preserve">: Selección Basada en las Calificaciones de los Consultores; </w:t>
            </w:r>
            <w:r w:rsidRPr="008E0824">
              <w:rPr>
                <w:rFonts w:ascii="Times New Roman" w:hAnsi="Times New Roman"/>
                <w:b/>
                <w:bCs/>
                <w:sz w:val="16"/>
                <w:szCs w:val="16"/>
                <w:lang w:val="es-CO" w:eastAsia="es-CO"/>
              </w:rPr>
              <w:t>SD</w:t>
            </w:r>
            <w:r w:rsidRPr="008E0824">
              <w:rPr>
                <w:rFonts w:ascii="Times New Roman" w:hAnsi="Times New Roman"/>
                <w:sz w:val="16"/>
                <w:szCs w:val="16"/>
                <w:lang w:val="es-CO" w:eastAsia="es-CO"/>
              </w:rPr>
              <w:t xml:space="preserve">: Selección Directa.  </w:t>
            </w:r>
          </w:p>
          <w:p w:rsidR="00F95327" w:rsidRPr="008E0824" w:rsidRDefault="00F95327" w:rsidP="000B2B9B">
            <w:pPr>
              <w:rPr>
                <w:rFonts w:ascii="Times New Roman" w:hAnsi="Times New Roman"/>
                <w:sz w:val="16"/>
                <w:szCs w:val="16"/>
                <w:lang w:val="es-CO" w:eastAsia="es-CO"/>
              </w:rPr>
            </w:pPr>
          </w:p>
          <w:p w:rsidR="00F95327" w:rsidRPr="008E0824" w:rsidRDefault="00F95327" w:rsidP="00F95327">
            <w:pPr>
              <w:rPr>
                <w:rFonts w:ascii="Times New Roman" w:hAnsi="Times New Roman"/>
                <w:sz w:val="16"/>
                <w:szCs w:val="16"/>
                <w:lang w:val="es-ES_tradnl" w:eastAsia="es-CO"/>
              </w:rPr>
            </w:pPr>
            <w:r w:rsidRPr="008E0824">
              <w:rPr>
                <w:rFonts w:ascii="Times New Roman" w:hAnsi="Times New Roman"/>
                <w:sz w:val="16"/>
                <w:szCs w:val="16"/>
                <w:lang w:val="es-ES_tradnl" w:eastAsia="es-CO"/>
              </w:rPr>
              <w:t>Cuando se trate de obras sencillas y bienes comunes y cuyo valor se encuentre por debajo del monto para LPI, se podrán adquirir a través de Comparación de Precios, de acuerdo con lo publicado en el portal del BID (montos límite).</w:t>
            </w:r>
          </w:p>
          <w:p w:rsidR="00F95327" w:rsidRPr="008E0824" w:rsidRDefault="00F95327" w:rsidP="000B2B9B">
            <w:pPr>
              <w:rPr>
                <w:rFonts w:ascii="Times New Roman" w:hAnsi="Times New Roman"/>
                <w:sz w:val="16"/>
                <w:szCs w:val="16"/>
                <w:lang w:val="es-ES_tradnl" w:eastAsia="es-CO"/>
              </w:rPr>
            </w:pPr>
          </w:p>
        </w:tc>
      </w:tr>
      <w:tr w:rsidR="000B2B9B" w:rsidRPr="00666EA1" w:rsidTr="00763DD2">
        <w:trPr>
          <w:trHeight w:val="450"/>
        </w:trPr>
        <w:tc>
          <w:tcPr>
            <w:tcW w:w="12759" w:type="dxa"/>
            <w:gridSpan w:val="12"/>
            <w:tcBorders>
              <w:top w:val="nil"/>
              <w:left w:val="single" w:sz="4" w:space="0" w:color="auto"/>
              <w:bottom w:val="nil"/>
              <w:right w:val="single" w:sz="4" w:space="0" w:color="000000"/>
            </w:tcBorders>
            <w:shd w:val="clear" w:color="auto" w:fill="auto"/>
            <w:hideMark/>
          </w:tcPr>
          <w:p w:rsidR="000B2B9B" w:rsidRPr="008E0824" w:rsidRDefault="000B2B9B" w:rsidP="000B2B9B">
            <w:pPr>
              <w:rPr>
                <w:rFonts w:ascii="Times New Roman" w:hAnsi="Times New Roman"/>
                <w:b/>
                <w:bCs/>
                <w:sz w:val="16"/>
                <w:szCs w:val="16"/>
                <w:u w:val="single"/>
                <w:lang w:val="es-CO" w:eastAsia="es-CO"/>
              </w:rPr>
            </w:pPr>
            <w:r w:rsidRPr="008E0824">
              <w:rPr>
                <w:rFonts w:ascii="Times New Roman" w:hAnsi="Times New Roman"/>
                <w:b/>
                <w:bCs/>
                <w:sz w:val="16"/>
                <w:szCs w:val="16"/>
                <w:u w:val="single"/>
                <w:lang w:val="es-CO" w:eastAsia="es-CO"/>
              </w:rPr>
              <w:t>Consultores Individuales</w:t>
            </w:r>
            <w:r w:rsidRPr="008E0824">
              <w:rPr>
                <w:rFonts w:ascii="Times New Roman" w:hAnsi="Times New Roman"/>
                <w:sz w:val="16"/>
                <w:szCs w:val="16"/>
                <w:lang w:val="es-CO" w:eastAsia="es-CO"/>
              </w:rPr>
              <w:t xml:space="preserve">: </w:t>
            </w:r>
            <w:r w:rsidRPr="008E0824">
              <w:rPr>
                <w:rFonts w:ascii="Times New Roman" w:hAnsi="Times New Roman"/>
                <w:b/>
                <w:bCs/>
                <w:sz w:val="16"/>
                <w:szCs w:val="16"/>
                <w:lang w:val="es-CO" w:eastAsia="es-CO"/>
              </w:rPr>
              <w:t>CCIN</w:t>
            </w:r>
            <w:r w:rsidRPr="008E0824">
              <w:rPr>
                <w:rFonts w:ascii="Times New Roman" w:hAnsi="Times New Roman"/>
                <w:sz w:val="16"/>
                <w:szCs w:val="16"/>
                <w:lang w:val="es-CO" w:eastAsia="es-CO"/>
              </w:rPr>
              <w:t xml:space="preserve">: Selección basada en la Comparación de Calificaciones Consultor </w:t>
            </w:r>
            <w:proofErr w:type="spellStart"/>
            <w:r w:rsidRPr="008E0824">
              <w:rPr>
                <w:rFonts w:ascii="Times New Roman" w:hAnsi="Times New Roman"/>
                <w:sz w:val="16"/>
                <w:szCs w:val="16"/>
                <w:lang w:val="es-CO" w:eastAsia="es-CO"/>
              </w:rPr>
              <w:t>IndividualNacional</w:t>
            </w:r>
            <w:proofErr w:type="spellEnd"/>
            <w:r w:rsidRPr="008E0824">
              <w:rPr>
                <w:rFonts w:ascii="Times New Roman" w:hAnsi="Times New Roman"/>
                <w:sz w:val="16"/>
                <w:szCs w:val="16"/>
                <w:lang w:val="es-CO" w:eastAsia="es-CO"/>
              </w:rPr>
              <w:t xml:space="preserve">; </w:t>
            </w:r>
            <w:r w:rsidRPr="008E0824">
              <w:rPr>
                <w:rFonts w:ascii="Times New Roman" w:hAnsi="Times New Roman"/>
                <w:b/>
                <w:bCs/>
                <w:sz w:val="16"/>
                <w:szCs w:val="16"/>
                <w:lang w:val="es-CO" w:eastAsia="es-CO"/>
              </w:rPr>
              <w:t>CCII</w:t>
            </w:r>
            <w:r w:rsidRPr="008E0824">
              <w:rPr>
                <w:rFonts w:ascii="Times New Roman" w:hAnsi="Times New Roman"/>
                <w:sz w:val="16"/>
                <w:szCs w:val="16"/>
                <w:lang w:val="es-CO" w:eastAsia="es-CO"/>
              </w:rPr>
              <w:t xml:space="preserve">: Selección basada en la Comparación de Calificaciones Consultor Individual Internacional. </w:t>
            </w:r>
          </w:p>
        </w:tc>
      </w:tr>
      <w:tr w:rsidR="000B2B9B" w:rsidRPr="00666EA1" w:rsidTr="00763DD2">
        <w:trPr>
          <w:trHeight w:val="270"/>
        </w:trPr>
        <w:tc>
          <w:tcPr>
            <w:tcW w:w="12759" w:type="dxa"/>
            <w:gridSpan w:val="12"/>
            <w:tcBorders>
              <w:top w:val="nil"/>
              <w:left w:val="single" w:sz="4" w:space="0" w:color="auto"/>
              <w:bottom w:val="nil"/>
              <w:right w:val="single" w:sz="4" w:space="0" w:color="000000"/>
            </w:tcBorders>
            <w:shd w:val="clear" w:color="auto" w:fill="auto"/>
            <w:noWrap/>
            <w:vAlign w:val="bottom"/>
            <w:hideMark/>
          </w:tcPr>
          <w:p w:rsidR="000B2B9B" w:rsidRPr="008E0824" w:rsidRDefault="000B2B9B" w:rsidP="000B2B9B">
            <w:pPr>
              <w:rPr>
                <w:rFonts w:ascii="Times New Roman" w:hAnsi="Times New Roman"/>
                <w:sz w:val="16"/>
                <w:szCs w:val="16"/>
                <w:lang w:val="es-CO" w:eastAsia="es-CO"/>
              </w:rPr>
            </w:pPr>
            <w:r w:rsidRPr="008E0824">
              <w:rPr>
                <w:rFonts w:ascii="Times New Roman" w:hAnsi="Times New Roman"/>
                <w:sz w:val="16"/>
                <w:szCs w:val="16"/>
                <w:vertAlign w:val="superscript"/>
                <w:lang w:val="es-CO" w:eastAsia="es-CO"/>
              </w:rPr>
              <w:t>3</w:t>
            </w:r>
            <w:r w:rsidRPr="008E0824">
              <w:rPr>
                <w:rFonts w:ascii="Times New Roman" w:hAnsi="Times New Roman"/>
                <w:sz w:val="16"/>
                <w:szCs w:val="16"/>
                <w:lang w:val="es-CO" w:eastAsia="es-CO"/>
              </w:rPr>
              <w:t xml:space="preserve">  Aplicable para el caso de las Políticas nuevas solo para Bienes y Obras. En el caso de las Políticas Antiguas es aplicable a Bienes, Obras y Servicios de Consultoría.</w:t>
            </w:r>
          </w:p>
        </w:tc>
      </w:tr>
      <w:tr w:rsidR="000B2B9B" w:rsidRPr="00666EA1" w:rsidTr="00763DD2">
        <w:trPr>
          <w:trHeight w:val="285"/>
        </w:trPr>
        <w:tc>
          <w:tcPr>
            <w:tcW w:w="12759" w:type="dxa"/>
            <w:gridSpan w:val="12"/>
            <w:tcBorders>
              <w:top w:val="nil"/>
              <w:left w:val="single" w:sz="4" w:space="0" w:color="auto"/>
              <w:bottom w:val="single" w:sz="4" w:space="0" w:color="auto"/>
              <w:right w:val="single" w:sz="4" w:space="0" w:color="000000"/>
            </w:tcBorders>
            <w:shd w:val="clear" w:color="auto" w:fill="auto"/>
            <w:noWrap/>
            <w:vAlign w:val="bottom"/>
            <w:hideMark/>
          </w:tcPr>
          <w:p w:rsidR="000B2B9B" w:rsidRPr="00602831" w:rsidRDefault="000B2B9B" w:rsidP="000B2B9B">
            <w:pPr>
              <w:rPr>
                <w:rFonts w:ascii="Times New Roman" w:hAnsi="Times New Roman"/>
                <w:sz w:val="16"/>
                <w:szCs w:val="16"/>
                <w:lang w:val="es-CO" w:eastAsia="es-CO"/>
              </w:rPr>
            </w:pPr>
            <w:r w:rsidRPr="008E0824">
              <w:rPr>
                <w:rFonts w:ascii="Times New Roman" w:hAnsi="Times New Roman"/>
                <w:sz w:val="16"/>
                <w:szCs w:val="16"/>
                <w:vertAlign w:val="superscript"/>
                <w:lang w:val="es-CO" w:eastAsia="es-CO"/>
              </w:rPr>
              <w:t>4</w:t>
            </w:r>
            <w:r w:rsidRPr="008E0824">
              <w:rPr>
                <w:rFonts w:ascii="Times New Roman" w:hAnsi="Times New Roman"/>
                <w:sz w:val="16"/>
                <w:szCs w:val="16"/>
                <w:lang w:val="es-CO" w:eastAsia="es-CO"/>
              </w:rPr>
              <w:t xml:space="preserve">  Se utilizará la columna “Estatus” para adquisiciones retroactivas y actualizaciones del plan de adquisiciones.</w:t>
            </w:r>
          </w:p>
        </w:tc>
      </w:tr>
    </w:tbl>
    <w:p w:rsidR="002F321E" w:rsidRPr="00097D9A" w:rsidRDefault="002F321E" w:rsidP="002F321E">
      <w:pPr>
        <w:rPr>
          <w:lang w:val="es-ES_tradnl"/>
        </w:rPr>
      </w:pPr>
    </w:p>
    <w:p w:rsidR="00273EFC" w:rsidRPr="006F3207" w:rsidRDefault="00273EFC" w:rsidP="006F3207">
      <w:pPr>
        <w:jc w:val="both"/>
        <w:rPr>
          <w:rFonts w:ascii="Times New Roman" w:hAnsi="Times New Roman"/>
          <w:b/>
          <w:color w:val="0000FF"/>
          <w:sz w:val="24"/>
          <w:szCs w:val="24"/>
          <w:lang w:val="es-ES"/>
        </w:rPr>
      </w:pPr>
    </w:p>
    <w:p w:rsidR="00110BBA" w:rsidRPr="006F3207" w:rsidRDefault="00110BBA" w:rsidP="002F321E">
      <w:pPr>
        <w:rPr>
          <w:lang w:val="es-ES"/>
        </w:rPr>
      </w:pPr>
    </w:p>
    <w:sectPr w:rsidR="00110BBA" w:rsidRPr="006F3207" w:rsidSect="00271648">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D02" w:rsidRDefault="00A75D02" w:rsidP="002418B5">
      <w:r>
        <w:separator/>
      </w:r>
    </w:p>
  </w:endnote>
  <w:endnote w:type="continuationSeparator" w:id="0">
    <w:p w:rsidR="00A75D02" w:rsidRDefault="00A75D02" w:rsidP="0024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D02" w:rsidRDefault="00A75D02" w:rsidP="002418B5">
      <w:r>
        <w:separator/>
      </w:r>
    </w:p>
  </w:footnote>
  <w:footnote w:type="continuationSeparator" w:id="0">
    <w:p w:rsidR="00A75D02" w:rsidRDefault="00A75D02" w:rsidP="002418B5">
      <w:r>
        <w:continuationSeparator/>
      </w:r>
    </w:p>
  </w:footnote>
  <w:footnote w:id="1">
    <w:p w:rsidR="00A75D02" w:rsidRPr="00AA5486" w:rsidRDefault="00A75D02" w:rsidP="002418B5">
      <w:pPr>
        <w:pStyle w:val="FootnoteText"/>
        <w:spacing w:before="120"/>
        <w:ind w:left="360" w:hanging="360"/>
        <w:rPr>
          <w:lang w:val="es-CO"/>
        </w:rPr>
      </w:pPr>
      <w:r>
        <w:rPr>
          <w:rStyle w:val="FootnoteReference"/>
          <w:lang w:val="es-ES"/>
        </w:rPr>
        <w:footnoteRef/>
      </w:r>
      <w:r>
        <w:rPr>
          <w:lang w:val="es-ES"/>
        </w:rPr>
        <w:t xml:space="preserve"> </w:t>
      </w:r>
      <w:r>
        <w:rPr>
          <w:lang w:val="es-ES"/>
        </w:rPr>
        <w:tab/>
        <w:t>Se deben incluir todos los contratos del proyecto aún si no son financiados por el Banco e indicando quién los financia.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D02" w:rsidRDefault="00A75D02">
    <w:pPr>
      <w:pStyle w:val="Header"/>
      <w:jc w:val="right"/>
    </w:pPr>
    <w:proofErr w:type="spellStart"/>
    <w:r>
      <w:t>Anexo</w:t>
    </w:r>
    <w:proofErr w:type="spellEnd"/>
    <w:r>
      <w:t xml:space="preserve"> III</w:t>
    </w:r>
  </w:p>
  <w:p w:rsidR="00A75D02" w:rsidRDefault="00666EA1">
    <w:pPr>
      <w:pStyle w:val="Header"/>
      <w:jc w:val="right"/>
    </w:pPr>
    <w:sdt>
      <w:sdtPr>
        <w:id w:val="565053189"/>
        <w:docPartObj>
          <w:docPartGallery w:val="Page Numbers (Top of Page)"/>
          <w:docPartUnique/>
        </w:docPartObj>
      </w:sdtPr>
      <w:sdtEndPr/>
      <w:sdtContent>
        <w:proofErr w:type="spellStart"/>
        <w:r w:rsidR="00A75D02">
          <w:t>Página</w:t>
        </w:r>
        <w:proofErr w:type="spellEnd"/>
        <w:r w:rsidR="00A75D02">
          <w:t xml:space="preserve"> </w:t>
        </w:r>
        <w:r w:rsidR="00A75D02">
          <w:rPr>
            <w:b/>
            <w:sz w:val="24"/>
            <w:szCs w:val="24"/>
          </w:rPr>
          <w:fldChar w:fldCharType="begin"/>
        </w:r>
        <w:r w:rsidR="00A75D02">
          <w:rPr>
            <w:b/>
          </w:rPr>
          <w:instrText xml:space="preserve"> PAGE </w:instrText>
        </w:r>
        <w:r w:rsidR="00A75D02">
          <w:rPr>
            <w:b/>
            <w:sz w:val="24"/>
            <w:szCs w:val="24"/>
          </w:rPr>
          <w:fldChar w:fldCharType="separate"/>
        </w:r>
        <w:r>
          <w:rPr>
            <w:b/>
            <w:noProof/>
          </w:rPr>
          <w:t>26</w:t>
        </w:r>
        <w:r w:rsidR="00A75D02">
          <w:rPr>
            <w:b/>
            <w:sz w:val="24"/>
            <w:szCs w:val="24"/>
          </w:rPr>
          <w:fldChar w:fldCharType="end"/>
        </w:r>
        <w:r w:rsidR="00A75D02">
          <w:t xml:space="preserve"> de </w:t>
        </w:r>
        <w:r w:rsidR="00A75D02">
          <w:rPr>
            <w:b/>
            <w:sz w:val="24"/>
            <w:szCs w:val="24"/>
          </w:rPr>
          <w:fldChar w:fldCharType="begin"/>
        </w:r>
        <w:r w:rsidR="00A75D02">
          <w:rPr>
            <w:b/>
          </w:rPr>
          <w:instrText xml:space="preserve"> NUMPAGES  </w:instrText>
        </w:r>
        <w:r w:rsidR="00A75D02">
          <w:rPr>
            <w:b/>
            <w:sz w:val="24"/>
            <w:szCs w:val="24"/>
          </w:rPr>
          <w:fldChar w:fldCharType="separate"/>
        </w:r>
        <w:r>
          <w:rPr>
            <w:b/>
            <w:noProof/>
          </w:rPr>
          <w:t>26</w:t>
        </w:r>
        <w:r w:rsidR="00A75D02">
          <w:rPr>
            <w:b/>
            <w:sz w:val="24"/>
            <w:szCs w:val="24"/>
          </w:rPr>
          <w:fldChar w:fldCharType="end"/>
        </w:r>
      </w:sdtContent>
    </w:sdt>
  </w:p>
  <w:p w:rsidR="00A75D02" w:rsidRDefault="00A75D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3F6E"/>
    <w:multiLevelType w:val="hybridMultilevel"/>
    <w:tmpl w:val="76D64F9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02983193"/>
    <w:multiLevelType w:val="hybridMultilevel"/>
    <w:tmpl w:val="84EE200C"/>
    <w:lvl w:ilvl="0" w:tplc="C262D122">
      <w:start w:val="2"/>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65D547B"/>
    <w:multiLevelType w:val="hybridMultilevel"/>
    <w:tmpl w:val="76D64F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147F22"/>
    <w:multiLevelType w:val="hybridMultilevel"/>
    <w:tmpl w:val="A386CA90"/>
    <w:lvl w:ilvl="0" w:tplc="3D2E7A2E">
      <w:start w:val="1"/>
      <w:numFmt w:val="lowerRoman"/>
      <w:lvlText w:val="(%1)"/>
      <w:lvlJc w:val="left"/>
      <w:pPr>
        <w:tabs>
          <w:tab w:val="num" w:pos="1080"/>
        </w:tabs>
        <w:ind w:left="1080" w:hanging="720"/>
      </w:pPr>
      <w:rPr>
        <w:rFonts w:cs="Times New Roman" w:hint="default"/>
        <w:b w:val="0"/>
        <w:color w:val="auto"/>
      </w:rPr>
    </w:lvl>
    <w:lvl w:ilvl="1" w:tplc="7B0A8DBA">
      <w:start w:val="1"/>
      <w:numFmt w:val="lowerRoman"/>
      <w:lvlText w:val="%2)"/>
      <w:lvlJc w:val="left"/>
      <w:pPr>
        <w:tabs>
          <w:tab w:val="num" w:pos="1980"/>
        </w:tabs>
        <w:ind w:left="1980" w:hanging="90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DAB7FC9"/>
    <w:multiLevelType w:val="multilevel"/>
    <w:tmpl w:val="DD5A82EC"/>
    <w:lvl w:ilvl="0">
      <w:start w:val="1"/>
      <w:numFmt w:val="upperRoman"/>
      <w:pStyle w:val="Chapter"/>
      <w:lvlText w:val="%1."/>
      <w:lvlJc w:val="center"/>
      <w:pPr>
        <w:tabs>
          <w:tab w:val="num" w:pos="648"/>
        </w:tabs>
        <w:ind w:firstLine="288"/>
      </w:pPr>
      <w:rPr>
        <w:rFonts w:cs="Times New Roman" w:hint="default"/>
        <w:b/>
        <w:i w:val="0"/>
      </w:rPr>
    </w:lvl>
    <w:lvl w:ilvl="1">
      <w:start w:val="1"/>
      <w:numFmt w:val="decimal"/>
      <w:pStyle w:val="Paragraph"/>
      <w:isLgl/>
      <w:lvlText w:val="%1.%2"/>
      <w:lvlJc w:val="left"/>
      <w:pPr>
        <w:tabs>
          <w:tab w:val="num" w:pos="900"/>
        </w:tabs>
        <w:ind w:left="900" w:hanging="720"/>
      </w:pPr>
      <w:rPr>
        <w:rFonts w:ascii="Times New Roman" w:hAnsi="Times New Roman" w:cs="Times New Roman" w:hint="default"/>
        <w:b w:val="0"/>
        <w:i w:val="0"/>
        <w:color w:val="000000"/>
        <w:sz w:val="24"/>
        <w:effect w:val="none"/>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ubSubPar"/>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5">
    <w:nsid w:val="0DEA70D3"/>
    <w:multiLevelType w:val="hybridMultilevel"/>
    <w:tmpl w:val="EB72F74E"/>
    <w:lvl w:ilvl="0" w:tplc="AC8E3148">
      <w:start w:val="1"/>
      <w:numFmt w:val="lowerRoman"/>
      <w:lvlText w:val="(%1)"/>
      <w:lvlJc w:val="left"/>
      <w:pPr>
        <w:tabs>
          <w:tab w:val="num" w:pos="862"/>
        </w:tabs>
        <w:ind w:left="862" w:hanging="720"/>
      </w:pPr>
      <w:rPr>
        <w:rFonts w:ascii="Arial" w:hAnsi="Arial" w:cs="Arial" w:hint="default"/>
        <w:b/>
        <w:color w:val="002060"/>
      </w:rPr>
    </w:lvl>
    <w:lvl w:ilvl="1" w:tplc="04090019" w:tentative="1">
      <w:start w:val="1"/>
      <w:numFmt w:val="lowerLetter"/>
      <w:lvlText w:val="%2."/>
      <w:lvlJc w:val="left"/>
      <w:pPr>
        <w:tabs>
          <w:tab w:val="num" w:pos="1222"/>
        </w:tabs>
        <w:ind w:left="1222" w:hanging="360"/>
      </w:pPr>
      <w:rPr>
        <w:rFonts w:cs="Times New Roman"/>
      </w:rPr>
    </w:lvl>
    <w:lvl w:ilvl="2" w:tplc="0409001B" w:tentative="1">
      <w:start w:val="1"/>
      <w:numFmt w:val="lowerRoman"/>
      <w:lvlText w:val="%3."/>
      <w:lvlJc w:val="right"/>
      <w:pPr>
        <w:tabs>
          <w:tab w:val="num" w:pos="1942"/>
        </w:tabs>
        <w:ind w:left="1942" w:hanging="180"/>
      </w:pPr>
      <w:rPr>
        <w:rFonts w:cs="Times New Roman"/>
      </w:rPr>
    </w:lvl>
    <w:lvl w:ilvl="3" w:tplc="0409000F" w:tentative="1">
      <w:start w:val="1"/>
      <w:numFmt w:val="decimal"/>
      <w:lvlText w:val="%4."/>
      <w:lvlJc w:val="left"/>
      <w:pPr>
        <w:tabs>
          <w:tab w:val="num" w:pos="2662"/>
        </w:tabs>
        <w:ind w:left="2662" w:hanging="360"/>
      </w:pPr>
      <w:rPr>
        <w:rFonts w:cs="Times New Roman"/>
      </w:rPr>
    </w:lvl>
    <w:lvl w:ilvl="4" w:tplc="04090019" w:tentative="1">
      <w:start w:val="1"/>
      <w:numFmt w:val="lowerLetter"/>
      <w:lvlText w:val="%5."/>
      <w:lvlJc w:val="left"/>
      <w:pPr>
        <w:tabs>
          <w:tab w:val="num" w:pos="3382"/>
        </w:tabs>
        <w:ind w:left="3382" w:hanging="360"/>
      </w:pPr>
      <w:rPr>
        <w:rFonts w:cs="Times New Roman"/>
      </w:rPr>
    </w:lvl>
    <w:lvl w:ilvl="5" w:tplc="0409001B" w:tentative="1">
      <w:start w:val="1"/>
      <w:numFmt w:val="lowerRoman"/>
      <w:lvlText w:val="%6."/>
      <w:lvlJc w:val="right"/>
      <w:pPr>
        <w:tabs>
          <w:tab w:val="num" w:pos="4102"/>
        </w:tabs>
        <w:ind w:left="4102" w:hanging="180"/>
      </w:pPr>
      <w:rPr>
        <w:rFonts w:cs="Times New Roman"/>
      </w:rPr>
    </w:lvl>
    <w:lvl w:ilvl="6" w:tplc="0409000F" w:tentative="1">
      <w:start w:val="1"/>
      <w:numFmt w:val="decimal"/>
      <w:lvlText w:val="%7."/>
      <w:lvlJc w:val="left"/>
      <w:pPr>
        <w:tabs>
          <w:tab w:val="num" w:pos="4822"/>
        </w:tabs>
        <w:ind w:left="4822" w:hanging="360"/>
      </w:pPr>
      <w:rPr>
        <w:rFonts w:cs="Times New Roman"/>
      </w:rPr>
    </w:lvl>
    <w:lvl w:ilvl="7" w:tplc="04090019" w:tentative="1">
      <w:start w:val="1"/>
      <w:numFmt w:val="lowerLetter"/>
      <w:lvlText w:val="%8."/>
      <w:lvlJc w:val="left"/>
      <w:pPr>
        <w:tabs>
          <w:tab w:val="num" w:pos="5542"/>
        </w:tabs>
        <w:ind w:left="5542" w:hanging="360"/>
      </w:pPr>
      <w:rPr>
        <w:rFonts w:cs="Times New Roman"/>
      </w:rPr>
    </w:lvl>
    <w:lvl w:ilvl="8" w:tplc="0409001B" w:tentative="1">
      <w:start w:val="1"/>
      <w:numFmt w:val="lowerRoman"/>
      <w:lvlText w:val="%9."/>
      <w:lvlJc w:val="right"/>
      <w:pPr>
        <w:tabs>
          <w:tab w:val="num" w:pos="6262"/>
        </w:tabs>
        <w:ind w:left="6262" w:hanging="180"/>
      </w:pPr>
      <w:rPr>
        <w:rFonts w:cs="Times New Roman"/>
      </w:rPr>
    </w:lvl>
  </w:abstractNum>
  <w:abstractNum w:abstractNumId="6">
    <w:nsid w:val="10387193"/>
    <w:multiLevelType w:val="hybridMultilevel"/>
    <w:tmpl w:val="A1E452C8"/>
    <w:lvl w:ilvl="0" w:tplc="8A6CF334">
      <w:start w:val="1"/>
      <w:numFmt w:val="lowerRoman"/>
      <w:lvlText w:val="(%1)"/>
      <w:lvlJc w:val="left"/>
      <w:pPr>
        <w:tabs>
          <w:tab w:val="num" w:pos="862"/>
        </w:tabs>
        <w:ind w:left="862" w:hanging="720"/>
      </w:pPr>
      <w:rPr>
        <w:rFonts w:cs="Times New Roman" w:hint="default"/>
      </w:rPr>
    </w:lvl>
    <w:lvl w:ilvl="1" w:tplc="04090019" w:tentative="1">
      <w:start w:val="1"/>
      <w:numFmt w:val="lowerLetter"/>
      <w:lvlText w:val="%2."/>
      <w:lvlJc w:val="left"/>
      <w:pPr>
        <w:tabs>
          <w:tab w:val="num" w:pos="1222"/>
        </w:tabs>
        <w:ind w:left="1222" w:hanging="360"/>
      </w:pPr>
      <w:rPr>
        <w:rFonts w:cs="Times New Roman"/>
      </w:rPr>
    </w:lvl>
    <w:lvl w:ilvl="2" w:tplc="0409001B" w:tentative="1">
      <w:start w:val="1"/>
      <w:numFmt w:val="lowerRoman"/>
      <w:lvlText w:val="%3."/>
      <w:lvlJc w:val="right"/>
      <w:pPr>
        <w:tabs>
          <w:tab w:val="num" w:pos="1942"/>
        </w:tabs>
        <w:ind w:left="1942" w:hanging="180"/>
      </w:pPr>
      <w:rPr>
        <w:rFonts w:cs="Times New Roman"/>
      </w:rPr>
    </w:lvl>
    <w:lvl w:ilvl="3" w:tplc="0409000F" w:tentative="1">
      <w:start w:val="1"/>
      <w:numFmt w:val="decimal"/>
      <w:lvlText w:val="%4."/>
      <w:lvlJc w:val="left"/>
      <w:pPr>
        <w:tabs>
          <w:tab w:val="num" w:pos="2662"/>
        </w:tabs>
        <w:ind w:left="2662" w:hanging="360"/>
      </w:pPr>
      <w:rPr>
        <w:rFonts w:cs="Times New Roman"/>
      </w:rPr>
    </w:lvl>
    <w:lvl w:ilvl="4" w:tplc="04090019" w:tentative="1">
      <w:start w:val="1"/>
      <w:numFmt w:val="lowerLetter"/>
      <w:lvlText w:val="%5."/>
      <w:lvlJc w:val="left"/>
      <w:pPr>
        <w:tabs>
          <w:tab w:val="num" w:pos="3382"/>
        </w:tabs>
        <w:ind w:left="3382" w:hanging="360"/>
      </w:pPr>
      <w:rPr>
        <w:rFonts w:cs="Times New Roman"/>
      </w:rPr>
    </w:lvl>
    <w:lvl w:ilvl="5" w:tplc="0409001B" w:tentative="1">
      <w:start w:val="1"/>
      <w:numFmt w:val="lowerRoman"/>
      <w:lvlText w:val="%6."/>
      <w:lvlJc w:val="right"/>
      <w:pPr>
        <w:tabs>
          <w:tab w:val="num" w:pos="4102"/>
        </w:tabs>
        <w:ind w:left="4102" w:hanging="180"/>
      </w:pPr>
      <w:rPr>
        <w:rFonts w:cs="Times New Roman"/>
      </w:rPr>
    </w:lvl>
    <w:lvl w:ilvl="6" w:tplc="0409000F" w:tentative="1">
      <w:start w:val="1"/>
      <w:numFmt w:val="decimal"/>
      <w:lvlText w:val="%7."/>
      <w:lvlJc w:val="left"/>
      <w:pPr>
        <w:tabs>
          <w:tab w:val="num" w:pos="4822"/>
        </w:tabs>
        <w:ind w:left="4822" w:hanging="360"/>
      </w:pPr>
      <w:rPr>
        <w:rFonts w:cs="Times New Roman"/>
      </w:rPr>
    </w:lvl>
    <w:lvl w:ilvl="7" w:tplc="04090019" w:tentative="1">
      <w:start w:val="1"/>
      <w:numFmt w:val="lowerLetter"/>
      <w:lvlText w:val="%8."/>
      <w:lvlJc w:val="left"/>
      <w:pPr>
        <w:tabs>
          <w:tab w:val="num" w:pos="5542"/>
        </w:tabs>
        <w:ind w:left="5542" w:hanging="360"/>
      </w:pPr>
      <w:rPr>
        <w:rFonts w:cs="Times New Roman"/>
      </w:rPr>
    </w:lvl>
    <w:lvl w:ilvl="8" w:tplc="0409001B" w:tentative="1">
      <w:start w:val="1"/>
      <w:numFmt w:val="lowerRoman"/>
      <w:lvlText w:val="%9."/>
      <w:lvlJc w:val="right"/>
      <w:pPr>
        <w:tabs>
          <w:tab w:val="num" w:pos="6262"/>
        </w:tabs>
        <w:ind w:left="6262" w:hanging="180"/>
      </w:pPr>
      <w:rPr>
        <w:rFonts w:cs="Times New Roman"/>
      </w:rPr>
    </w:lvl>
  </w:abstractNum>
  <w:abstractNum w:abstractNumId="7">
    <w:nsid w:val="12DF1E32"/>
    <w:multiLevelType w:val="hybridMultilevel"/>
    <w:tmpl w:val="F82A0BEC"/>
    <w:lvl w:ilvl="0" w:tplc="8A0A0F72">
      <w:start w:val="1"/>
      <w:numFmt w:val="lowerRoman"/>
      <w:lvlText w:val="(%1)"/>
      <w:lvlJc w:val="left"/>
      <w:pPr>
        <w:tabs>
          <w:tab w:val="num" w:pos="1080"/>
        </w:tabs>
        <w:ind w:left="1080" w:hanging="720"/>
      </w:pPr>
      <w:rPr>
        <w:rFonts w:ascii="Arial" w:hAnsi="Arial" w:cs="Arial" w:hint="default"/>
        <w:b/>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59C44B8"/>
    <w:multiLevelType w:val="singleLevel"/>
    <w:tmpl w:val="8A789C4E"/>
    <w:lvl w:ilvl="0">
      <w:start w:val="1"/>
      <w:numFmt w:val="upperLetter"/>
      <w:pStyle w:val="Subtitle"/>
      <w:lvlText w:val="%1)"/>
      <w:lvlJc w:val="left"/>
      <w:pPr>
        <w:tabs>
          <w:tab w:val="num" w:pos="360"/>
        </w:tabs>
        <w:ind w:left="360" w:hanging="360"/>
      </w:pPr>
      <w:rPr>
        <w:rFonts w:cs="Times New Roman" w:hint="default"/>
      </w:rPr>
    </w:lvl>
  </w:abstractNum>
  <w:abstractNum w:abstractNumId="9">
    <w:nsid w:val="189000B9"/>
    <w:multiLevelType w:val="multilevel"/>
    <w:tmpl w:val="22BE49EC"/>
    <w:lvl w:ilvl="0">
      <w:start w:val="1"/>
      <w:numFmt w:val="decimal"/>
      <w:lvlText w:val="%1"/>
      <w:lvlJc w:val="left"/>
      <w:pPr>
        <w:ind w:left="420" w:hanging="420"/>
      </w:pPr>
      <w:rPr>
        <w:rFonts w:hint="default"/>
        <w:u w:val="single"/>
      </w:rPr>
    </w:lvl>
    <w:lvl w:ilvl="1">
      <w:start w:val="10"/>
      <w:numFmt w:val="decimal"/>
      <w:lvlText w:val="%1.%2"/>
      <w:lvlJc w:val="left"/>
      <w:pPr>
        <w:ind w:left="780" w:hanging="420"/>
      </w:pPr>
      <w:rPr>
        <w:rFonts w:hint="default"/>
        <w:b w:val="0"/>
        <w:sz w:val="24"/>
        <w:szCs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10">
    <w:nsid w:val="1B2D3B27"/>
    <w:multiLevelType w:val="hybridMultilevel"/>
    <w:tmpl w:val="76D64F9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nsid w:val="1E514AB1"/>
    <w:multiLevelType w:val="multilevel"/>
    <w:tmpl w:val="489E55C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2D16602F"/>
    <w:multiLevelType w:val="hybridMultilevel"/>
    <w:tmpl w:val="7B5CFB26"/>
    <w:lvl w:ilvl="0" w:tplc="5F128E16">
      <w:start w:val="1"/>
      <w:numFmt w:val="bullet"/>
      <w:lvlText w:val=""/>
      <w:lvlJc w:val="left"/>
      <w:pPr>
        <w:ind w:left="360" w:hanging="360"/>
      </w:pPr>
      <w:rPr>
        <w:rFonts w:ascii="Symbol" w:hAnsi="Symbol" w:hint="default"/>
      </w:rPr>
    </w:lvl>
    <w:lvl w:ilvl="1" w:tplc="04090003" w:tentative="1">
      <w:start w:val="1"/>
      <w:numFmt w:val="bullet"/>
      <w:lvlText w:val="o"/>
      <w:lvlJc w:val="left"/>
      <w:pPr>
        <w:ind w:left="918" w:hanging="360"/>
      </w:pPr>
      <w:rPr>
        <w:rFonts w:ascii="Courier New" w:hAnsi="Courier New" w:cs="Courier New" w:hint="default"/>
      </w:rPr>
    </w:lvl>
    <w:lvl w:ilvl="2" w:tplc="04090005" w:tentative="1">
      <w:start w:val="1"/>
      <w:numFmt w:val="bullet"/>
      <w:lvlText w:val=""/>
      <w:lvlJc w:val="left"/>
      <w:pPr>
        <w:ind w:left="1638" w:hanging="360"/>
      </w:pPr>
      <w:rPr>
        <w:rFonts w:ascii="Wingdings" w:hAnsi="Wingdings" w:hint="default"/>
      </w:rPr>
    </w:lvl>
    <w:lvl w:ilvl="3" w:tplc="04090001" w:tentative="1">
      <w:start w:val="1"/>
      <w:numFmt w:val="bullet"/>
      <w:lvlText w:val=""/>
      <w:lvlJc w:val="left"/>
      <w:pPr>
        <w:ind w:left="2358" w:hanging="360"/>
      </w:pPr>
      <w:rPr>
        <w:rFonts w:ascii="Symbol" w:hAnsi="Symbol" w:hint="default"/>
      </w:rPr>
    </w:lvl>
    <w:lvl w:ilvl="4" w:tplc="04090003" w:tentative="1">
      <w:start w:val="1"/>
      <w:numFmt w:val="bullet"/>
      <w:lvlText w:val="o"/>
      <w:lvlJc w:val="left"/>
      <w:pPr>
        <w:ind w:left="3078" w:hanging="360"/>
      </w:pPr>
      <w:rPr>
        <w:rFonts w:ascii="Courier New" w:hAnsi="Courier New" w:cs="Courier New" w:hint="default"/>
      </w:rPr>
    </w:lvl>
    <w:lvl w:ilvl="5" w:tplc="04090005" w:tentative="1">
      <w:start w:val="1"/>
      <w:numFmt w:val="bullet"/>
      <w:lvlText w:val=""/>
      <w:lvlJc w:val="left"/>
      <w:pPr>
        <w:ind w:left="3798" w:hanging="360"/>
      </w:pPr>
      <w:rPr>
        <w:rFonts w:ascii="Wingdings" w:hAnsi="Wingdings" w:hint="default"/>
      </w:rPr>
    </w:lvl>
    <w:lvl w:ilvl="6" w:tplc="04090001" w:tentative="1">
      <w:start w:val="1"/>
      <w:numFmt w:val="bullet"/>
      <w:lvlText w:val=""/>
      <w:lvlJc w:val="left"/>
      <w:pPr>
        <w:ind w:left="4518" w:hanging="360"/>
      </w:pPr>
      <w:rPr>
        <w:rFonts w:ascii="Symbol" w:hAnsi="Symbol" w:hint="default"/>
      </w:rPr>
    </w:lvl>
    <w:lvl w:ilvl="7" w:tplc="04090003" w:tentative="1">
      <w:start w:val="1"/>
      <w:numFmt w:val="bullet"/>
      <w:lvlText w:val="o"/>
      <w:lvlJc w:val="left"/>
      <w:pPr>
        <w:ind w:left="5238" w:hanging="360"/>
      </w:pPr>
      <w:rPr>
        <w:rFonts w:ascii="Courier New" w:hAnsi="Courier New" w:cs="Courier New" w:hint="default"/>
      </w:rPr>
    </w:lvl>
    <w:lvl w:ilvl="8" w:tplc="04090005" w:tentative="1">
      <w:start w:val="1"/>
      <w:numFmt w:val="bullet"/>
      <w:lvlText w:val=""/>
      <w:lvlJc w:val="left"/>
      <w:pPr>
        <w:ind w:left="5958" w:hanging="360"/>
      </w:pPr>
      <w:rPr>
        <w:rFonts w:ascii="Wingdings" w:hAnsi="Wingdings" w:hint="default"/>
      </w:rPr>
    </w:lvl>
  </w:abstractNum>
  <w:abstractNum w:abstractNumId="13">
    <w:nsid w:val="34C5155D"/>
    <w:multiLevelType w:val="hybridMultilevel"/>
    <w:tmpl w:val="76D64F9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36E3571A"/>
    <w:multiLevelType w:val="multilevel"/>
    <w:tmpl w:val="7A2A09A2"/>
    <w:lvl w:ilvl="0">
      <w:start w:val="1"/>
      <w:numFmt w:val="decimal"/>
      <w:lvlText w:val="%1"/>
      <w:lvlJc w:val="left"/>
      <w:pPr>
        <w:ind w:left="825" w:hanging="825"/>
      </w:pPr>
      <w:rPr>
        <w:rFonts w:hint="default"/>
      </w:rPr>
    </w:lvl>
    <w:lvl w:ilvl="1">
      <w:start w:val="1"/>
      <w:numFmt w:val="decimal"/>
      <w:lvlText w:val="%1.%2"/>
      <w:lvlJc w:val="left"/>
      <w:pPr>
        <w:ind w:left="825" w:hanging="825"/>
      </w:pPr>
      <w:rPr>
        <w:rFonts w:hint="default"/>
      </w:rPr>
    </w:lvl>
    <w:lvl w:ilvl="2">
      <w:start w:val="1"/>
      <w:numFmt w:val="decimal"/>
      <w:lvlText w:val="%1.%2.%3"/>
      <w:lvlJc w:val="left"/>
      <w:pPr>
        <w:ind w:left="825" w:hanging="825"/>
      </w:pPr>
      <w:rPr>
        <w:rFonts w:hint="default"/>
      </w:rPr>
    </w:lvl>
    <w:lvl w:ilvl="3">
      <w:start w:val="1"/>
      <w:numFmt w:val="decimal"/>
      <w:lvlText w:val="%1.%2.%3.%4"/>
      <w:lvlJc w:val="left"/>
      <w:pPr>
        <w:ind w:left="825" w:hanging="82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93307CC"/>
    <w:multiLevelType w:val="hybridMultilevel"/>
    <w:tmpl w:val="F006E09E"/>
    <w:lvl w:ilvl="0" w:tplc="B1B27AEA">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1AE7C1D"/>
    <w:multiLevelType w:val="hybridMultilevel"/>
    <w:tmpl w:val="64940D28"/>
    <w:lvl w:ilvl="0" w:tplc="05ACE08E">
      <w:start w:val="1"/>
      <w:numFmt w:val="lowerRoman"/>
      <w:lvlText w:val="(%1)"/>
      <w:lvlJc w:val="left"/>
      <w:pPr>
        <w:ind w:left="1428" w:hanging="72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7">
    <w:nsid w:val="4C8C69D4"/>
    <w:multiLevelType w:val="hybridMultilevel"/>
    <w:tmpl w:val="76D64F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F441D05"/>
    <w:multiLevelType w:val="hybridMultilevel"/>
    <w:tmpl w:val="76D64F9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nsid w:val="53401820"/>
    <w:multiLevelType w:val="hybridMultilevel"/>
    <w:tmpl w:val="297849A6"/>
    <w:lvl w:ilvl="0" w:tplc="0414AD0C">
      <w:start w:val="1"/>
      <w:numFmt w:val="lowerRoman"/>
      <w:lvlText w:val="(%1)"/>
      <w:lvlJc w:val="left"/>
      <w:pPr>
        <w:tabs>
          <w:tab w:val="num" w:pos="1287"/>
        </w:tabs>
        <w:ind w:left="1287" w:hanging="720"/>
      </w:pPr>
      <w:rPr>
        <w:rFonts w:ascii="Arial" w:hAnsi="Arial" w:cs="Arial" w:hint="default"/>
        <w:sz w:val="20"/>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0">
    <w:nsid w:val="59CA6389"/>
    <w:multiLevelType w:val="hybridMultilevel"/>
    <w:tmpl w:val="76D64F9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nsid w:val="5CE20C59"/>
    <w:multiLevelType w:val="hybridMultilevel"/>
    <w:tmpl w:val="39D2A51C"/>
    <w:lvl w:ilvl="0" w:tplc="BB4E4B52">
      <w:start w:val="3"/>
      <w:numFmt w:val="decimal"/>
      <w:lvlText w:val="%1."/>
      <w:lvlJc w:val="left"/>
      <w:pPr>
        <w:tabs>
          <w:tab w:val="num" w:pos="1080"/>
        </w:tabs>
        <w:ind w:left="1080" w:hanging="720"/>
      </w:pPr>
      <w:rPr>
        <w:rFonts w:cs="Times New Roman" w:hint="default"/>
        <w:color w:val="000080"/>
      </w:rPr>
    </w:lvl>
    <w:lvl w:ilvl="1" w:tplc="C81440EA">
      <w:start w:val="1"/>
      <w:numFmt w:val="lowerRoman"/>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EAA6604"/>
    <w:multiLevelType w:val="hybridMultilevel"/>
    <w:tmpl w:val="3DD45766"/>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7D6FF4"/>
    <w:multiLevelType w:val="hybridMultilevel"/>
    <w:tmpl w:val="47A8642A"/>
    <w:lvl w:ilvl="0" w:tplc="92DCA09E">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6B47446C"/>
    <w:multiLevelType w:val="hybridMultilevel"/>
    <w:tmpl w:val="3D8CAEE6"/>
    <w:lvl w:ilvl="0" w:tplc="19AAE768">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79120358"/>
    <w:multiLevelType w:val="hybridMultilevel"/>
    <w:tmpl w:val="5AEC7BD0"/>
    <w:lvl w:ilvl="0" w:tplc="6D84E2EE">
      <w:start w:val="1"/>
      <w:numFmt w:val="lowerRoman"/>
      <w:lvlText w:val="(%1)"/>
      <w:lvlJc w:val="left"/>
      <w:pPr>
        <w:tabs>
          <w:tab w:val="num" w:pos="1080"/>
        </w:tabs>
        <w:ind w:left="1080" w:hanging="720"/>
      </w:pPr>
      <w:rPr>
        <w:rFonts w:ascii="Times New Roman" w:hAnsi="Times New Roman" w:cs="Times New Roman" w:hint="default"/>
        <w:b/>
        <w:color w:val="00206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C56554F"/>
    <w:multiLevelType w:val="hybridMultilevel"/>
    <w:tmpl w:val="531CCFFC"/>
    <w:lvl w:ilvl="0" w:tplc="04090015">
      <w:start w:val="1"/>
      <w:numFmt w:val="upperLetter"/>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4"/>
  </w:num>
  <w:num w:numId="3">
    <w:abstractNumId w:val="19"/>
  </w:num>
  <w:num w:numId="4">
    <w:abstractNumId w:val="23"/>
  </w:num>
  <w:num w:numId="5">
    <w:abstractNumId w:val="24"/>
  </w:num>
  <w:num w:numId="6">
    <w:abstractNumId w:val="15"/>
  </w:num>
  <w:num w:numId="7">
    <w:abstractNumId w:val="7"/>
  </w:num>
  <w:num w:numId="8">
    <w:abstractNumId w:val="6"/>
  </w:num>
  <w:num w:numId="9">
    <w:abstractNumId w:val="3"/>
  </w:num>
  <w:num w:numId="10">
    <w:abstractNumId w:val="25"/>
  </w:num>
  <w:num w:numId="11">
    <w:abstractNumId w:val="5"/>
  </w:num>
  <w:num w:numId="12">
    <w:abstractNumId w:val="1"/>
  </w:num>
  <w:num w:numId="13">
    <w:abstractNumId w:val="21"/>
  </w:num>
  <w:num w:numId="14">
    <w:abstractNumId w:val="14"/>
  </w:num>
  <w:num w:numId="15">
    <w:abstractNumId w:val="16"/>
  </w:num>
  <w:num w:numId="16">
    <w:abstractNumId w:val="9"/>
  </w:num>
  <w:num w:numId="17">
    <w:abstractNumId w:val="11"/>
  </w:num>
  <w:num w:numId="18">
    <w:abstractNumId w:val="4"/>
  </w:num>
  <w:num w:numId="19">
    <w:abstractNumId w:val="17"/>
  </w:num>
  <w:num w:numId="20">
    <w:abstractNumId w:val="13"/>
  </w:num>
  <w:num w:numId="21">
    <w:abstractNumId w:val="10"/>
  </w:num>
  <w:num w:numId="22">
    <w:abstractNumId w:val="18"/>
  </w:num>
  <w:num w:numId="23">
    <w:abstractNumId w:val="0"/>
  </w:num>
  <w:num w:numId="24">
    <w:abstractNumId w:val="20"/>
  </w:num>
  <w:num w:numId="25">
    <w:abstractNumId w:val="12"/>
  </w:num>
  <w:num w:numId="26">
    <w:abstractNumId w:val="22"/>
  </w:num>
  <w:num w:numId="27">
    <w:abstractNumId w:val="26"/>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8B5"/>
    <w:rsid w:val="0000459D"/>
    <w:rsid w:val="0001602E"/>
    <w:rsid w:val="0002550D"/>
    <w:rsid w:val="0002787E"/>
    <w:rsid w:val="00046FB1"/>
    <w:rsid w:val="00053BA6"/>
    <w:rsid w:val="00074394"/>
    <w:rsid w:val="000A7721"/>
    <w:rsid w:val="000B2B9B"/>
    <w:rsid w:val="000B7E8D"/>
    <w:rsid w:val="000E107E"/>
    <w:rsid w:val="000E1909"/>
    <w:rsid w:val="00103AD1"/>
    <w:rsid w:val="00110BBA"/>
    <w:rsid w:val="0013073C"/>
    <w:rsid w:val="00133810"/>
    <w:rsid w:val="00135A7A"/>
    <w:rsid w:val="001362D8"/>
    <w:rsid w:val="00143ABE"/>
    <w:rsid w:val="0014461E"/>
    <w:rsid w:val="0015274F"/>
    <w:rsid w:val="00157A7F"/>
    <w:rsid w:val="00177870"/>
    <w:rsid w:val="001A3420"/>
    <w:rsid w:val="001A6F50"/>
    <w:rsid w:val="001C25A4"/>
    <w:rsid w:val="001C5DA7"/>
    <w:rsid w:val="001E7260"/>
    <w:rsid w:val="00200891"/>
    <w:rsid w:val="00214238"/>
    <w:rsid w:val="002149B6"/>
    <w:rsid w:val="00223F43"/>
    <w:rsid w:val="00227982"/>
    <w:rsid w:val="002418B5"/>
    <w:rsid w:val="00246DB5"/>
    <w:rsid w:val="002504F7"/>
    <w:rsid w:val="002578F7"/>
    <w:rsid w:val="00271648"/>
    <w:rsid w:val="00273EFC"/>
    <w:rsid w:val="00275D3D"/>
    <w:rsid w:val="00284739"/>
    <w:rsid w:val="002B0DB5"/>
    <w:rsid w:val="002C2D17"/>
    <w:rsid w:val="002C4EB4"/>
    <w:rsid w:val="002C582E"/>
    <w:rsid w:val="002F321E"/>
    <w:rsid w:val="002F4705"/>
    <w:rsid w:val="002F61A5"/>
    <w:rsid w:val="002F6695"/>
    <w:rsid w:val="00317DE4"/>
    <w:rsid w:val="00322A85"/>
    <w:rsid w:val="00326926"/>
    <w:rsid w:val="003412CC"/>
    <w:rsid w:val="00351DC9"/>
    <w:rsid w:val="0035727C"/>
    <w:rsid w:val="00377B24"/>
    <w:rsid w:val="003A0CC2"/>
    <w:rsid w:val="003A642E"/>
    <w:rsid w:val="003C0B86"/>
    <w:rsid w:val="003D7947"/>
    <w:rsid w:val="003E0FCF"/>
    <w:rsid w:val="0040109E"/>
    <w:rsid w:val="00403415"/>
    <w:rsid w:val="004333EA"/>
    <w:rsid w:val="004340B5"/>
    <w:rsid w:val="00447DD0"/>
    <w:rsid w:val="00452844"/>
    <w:rsid w:val="00461BF3"/>
    <w:rsid w:val="00463C3C"/>
    <w:rsid w:val="004742F7"/>
    <w:rsid w:val="004774FE"/>
    <w:rsid w:val="004A5CB5"/>
    <w:rsid w:val="004A79B0"/>
    <w:rsid w:val="004B3575"/>
    <w:rsid w:val="004B4365"/>
    <w:rsid w:val="004B6155"/>
    <w:rsid w:val="004C01BB"/>
    <w:rsid w:val="004C5775"/>
    <w:rsid w:val="004E00ED"/>
    <w:rsid w:val="004F5346"/>
    <w:rsid w:val="005063FA"/>
    <w:rsid w:val="00554F00"/>
    <w:rsid w:val="0056006C"/>
    <w:rsid w:val="00575F8F"/>
    <w:rsid w:val="00580906"/>
    <w:rsid w:val="005853BD"/>
    <w:rsid w:val="005854CE"/>
    <w:rsid w:val="005869F8"/>
    <w:rsid w:val="00597731"/>
    <w:rsid w:val="005A2733"/>
    <w:rsid w:val="005D5075"/>
    <w:rsid w:val="005E37BA"/>
    <w:rsid w:val="0062376B"/>
    <w:rsid w:val="006337AD"/>
    <w:rsid w:val="00650880"/>
    <w:rsid w:val="00653BF5"/>
    <w:rsid w:val="00666EA1"/>
    <w:rsid w:val="00676ACB"/>
    <w:rsid w:val="00692970"/>
    <w:rsid w:val="006A00B9"/>
    <w:rsid w:val="006B5DBA"/>
    <w:rsid w:val="006C31A1"/>
    <w:rsid w:val="006E5FA3"/>
    <w:rsid w:val="006F190D"/>
    <w:rsid w:val="006F3207"/>
    <w:rsid w:val="006F3994"/>
    <w:rsid w:val="00713C0D"/>
    <w:rsid w:val="007201C0"/>
    <w:rsid w:val="00740815"/>
    <w:rsid w:val="007442D2"/>
    <w:rsid w:val="00756904"/>
    <w:rsid w:val="0076259A"/>
    <w:rsid w:val="007632BD"/>
    <w:rsid w:val="00763DD2"/>
    <w:rsid w:val="00784855"/>
    <w:rsid w:val="007941FA"/>
    <w:rsid w:val="007C4713"/>
    <w:rsid w:val="007D57F6"/>
    <w:rsid w:val="007E5C4C"/>
    <w:rsid w:val="0081178C"/>
    <w:rsid w:val="0081682B"/>
    <w:rsid w:val="00857629"/>
    <w:rsid w:val="008748C3"/>
    <w:rsid w:val="00874F11"/>
    <w:rsid w:val="008779E1"/>
    <w:rsid w:val="00880C2E"/>
    <w:rsid w:val="00882EF5"/>
    <w:rsid w:val="00894D04"/>
    <w:rsid w:val="008C0A2B"/>
    <w:rsid w:val="008C29E0"/>
    <w:rsid w:val="008C7A30"/>
    <w:rsid w:val="008E0824"/>
    <w:rsid w:val="008F6A51"/>
    <w:rsid w:val="00900D90"/>
    <w:rsid w:val="009065C4"/>
    <w:rsid w:val="00907EC6"/>
    <w:rsid w:val="00914229"/>
    <w:rsid w:val="00917393"/>
    <w:rsid w:val="00930A3C"/>
    <w:rsid w:val="00941B1E"/>
    <w:rsid w:val="009500D8"/>
    <w:rsid w:val="00964DDC"/>
    <w:rsid w:val="00967328"/>
    <w:rsid w:val="00973D82"/>
    <w:rsid w:val="00986D0D"/>
    <w:rsid w:val="009C1483"/>
    <w:rsid w:val="009C3C88"/>
    <w:rsid w:val="009C79C3"/>
    <w:rsid w:val="009D1AE5"/>
    <w:rsid w:val="009F4666"/>
    <w:rsid w:val="00A10CB9"/>
    <w:rsid w:val="00A23179"/>
    <w:rsid w:val="00A251CE"/>
    <w:rsid w:val="00A2657C"/>
    <w:rsid w:val="00A3098C"/>
    <w:rsid w:val="00A34EE1"/>
    <w:rsid w:val="00A420C5"/>
    <w:rsid w:val="00A430A4"/>
    <w:rsid w:val="00A47250"/>
    <w:rsid w:val="00A51BE8"/>
    <w:rsid w:val="00A67903"/>
    <w:rsid w:val="00A75D02"/>
    <w:rsid w:val="00A75D39"/>
    <w:rsid w:val="00A807D3"/>
    <w:rsid w:val="00A8398F"/>
    <w:rsid w:val="00AA41C6"/>
    <w:rsid w:val="00AC4679"/>
    <w:rsid w:val="00AD049F"/>
    <w:rsid w:val="00AE02F5"/>
    <w:rsid w:val="00AE3530"/>
    <w:rsid w:val="00AF3991"/>
    <w:rsid w:val="00AF5199"/>
    <w:rsid w:val="00B039C5"/>
    <w:rsid w:val="00B104DF"/>
    <w:rsid w:val="00B1604D"/>
    <w:rsid w:val="00B33D94"/>
    <w:rsid w:val="00B3502E"/>
    <w:rsid w:val="00B3571C"/>
    <w:rsid w:val="00B431A8"/>
    <w:rsid w:val="00B57D32"/>
    <w:rsid w:val="00B6248E"/>
    <w:rsid w:val="00B737BA"/>
    <w:rsid w:val="00B96E42"/>
    <w:rsid w:val="00BC2AEF"/>
    <w:rsid w:val="00BC6739"/>
    <w:rsid w:val="00BD1A7A"/>
    <w:rsid w:val="00BD23BA"/>
    <w:rsid w:val="00C10F67"/>
    <w:rsid w:val="00C14FD0"/>
    <w:rsid w:val="00C23AE5"/>
    <w:rsid w:val="00C312C9"/>
    <w:rsid w:val="00C36BA5"/>
    <w:rsid w:val="00C548E3"/>
    <w:rsid w:val="00C57AC5"/>
    <w:rsid w:val="00C663E4"/>
    <w:rsid w:val="00C71C62"/>
    <w:rsid w:val="00C74FAB"/>
    <w:rsid w:val="00C80EC2"/>
    <w:rsid w:val="00C82A19"/>
    <w:rsid w:val="00C83383"/>
    <w:rsid w:val="00CB62D5"/>
    <w:rsid w:val="00CC5BB1"/>
    <w:rsid w:val="00CD2E25"/>
    <w:rsid w:val="00CE03CC"/>
    <w:rsid w:val="00CF68FB"/>
    <w:rsid w:val="00D45151"/>
    <w:rsid w:val="00D60028"/>
    <w:rsid w:val="00D6414A"/>
    <w:rsid w:val="00DB6242"/>
    <w:rsid w:val="00DD4B20"/>
    <w:rsid w:val="00DD6A27"/>
    <w:rsid w:val="00E03FC7"/>
    <w:rsid w:val="00E048EA"/>
    <w:rsid w:val="00E103C4"/>
    <w:rsid w:val="00E124DB"/>
    <w:rsid w:val="00E16177"/>
    <w:rsid w:val="00E279D4"/>
    <w:rsid w:val="00E33A8F"/>
    <w:rsid w:val="00E47BCE"/>
    <w:rsid w:val="00E7521C"/>
    <w:rsid w:val="00E76C49"/>
    <w:rsid w:val="00ED22EB"/>
    <w:rsid w:val="00EE4B86"/>
    <w:rsid w:val="00EE68A9"/>
    <w:rsid w:val="00EF2F64"/>
    <w:rsid w:val="00F17F54"/>
    <w:rsid w:val="00F21CF6"/>
    <w:rsid w:val="00F2214D"/>
    <w:rsid w:val="00F31FAF"/>
    <w:rsid w:val="00F43A71"/>
    <w:rsid w:val="00F64B35"/>
    <w:rsid w:val="00F74C3F"/>
    <w:rsid w:val="00F86806"/>
    <w:rsid w:val="00F875F2"/>
    <w:rsid w:val="00F92B60"/>
    <w:rsid w:val="00F95327"/>
    <w:rsid w:val="00FB5E61"/>
    <w:rsid w:val="00FD5925"/>
    <w:rsid w:val="00FE03C3"/>
    <w:rsid w:val="00FE0A4C"/>
    <w:rsid w:val="00FE4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8B5"/>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uiPriority w:val="99"/>
    <w:qFormat/>
    <w:rsid w:val="002418B5"/>
    <w:pPr>
      <w:keepNext/>
      <w:outlineLvl w:val="0"/>
    </w:pPr>
    <w:rPr>
      <w:rFonts w:ascii="Times New Roman" w:hAnsi="Times New Roman"/>
      <w:b/>
      <w:bCs/>
      <w:sz w:val="24"/>
      <w:szCs w:val="24"/>
      <w:lang w:val="es-ES"/>
    </w:rPr>
  </w:style>
  <w:style w:type="paragraph" w:styleId="Heading5">
    <w:name w:val="heading 5"/>
    <w:basedOn w:val="Normal"/>
    <w:next w:val="Normal"/>
    <w:link w:val="Heading5Char"/>
    <w:uiPriority w:val="9"/>
    <w:semiHidden/>
    <w:unhideWhenUsed/>
    <w:qFormat/>
    <w:rsid w:val="002149B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418B5"/>
    <w:rPr>
      <w:rFonts w:ascii="Times New Roman" w:eastAsia="Times New Roman" w:hAnsi="Times New Roman" w:cs="Times New Roman"/>
      <w:b/>
      <w:bCs/>
      <w:sz w:val="24"/>
      <w:szCs w:val="24"/>
      <w:lang w:val="es-ES"/>
    </w:rPr>
  </w:style>
  <w:style w:type="paragraph" w:styleId="Title">
    <w:name w:val="Title"/>
    <w:basedOn w:val="Normal"/>
    <w:link w:val="TitleChar"/>
    <w:uiPriority w:val="99"/>
    <w:qFormat/>
    <w:rsid w:val="002418B5"/>
    <w:pPr>
      <w:jc w:val="center"/>
    </w:pPr>
    <w:rPr>
      <w:b/>
      <w:bCs/>
      <w:lang w:val="es-CO"/>
    </w:rPr>
  </w:style>
  <w:style w:type="character" w:customStyle="1" w:styleId="TitleChar">
    <w:name w:val="Title Char"/>
    <w:basedOn w:val="DefaultParagraphFont"/>
    <w:link w:val="Title"/>
    <w:uiPriority w:val="99"/>
    <w:rsid w:val="002418B5"/>
    <w:rPr>
      <w:rFonts w:ascii="Arial" w:eastAsia="Times New Roman" w:hAnsi="Arial" w:cs="Times New Roman"/>
      <w:b/>
      <w:bCs/>
      <w:sz w:val="20"/>
      <w:szCs w:val="20"/>
      <w:lang w:val="es-CO"/>
    </w:rPr>
  </w:style>
  <w:style w:type="character" w:styleId="FootnoteReference">
    <w:name w:val="footnote reference"/>
    <w:aliases w:val="Footnote Referencefr,Footnote Referencef,FC,16 Point,Superscript 6 Point"/>
    <w:basedOn w:val="DefaultParagraphFont"/>
    <w:uiPriority w:val="99"/>
    <w:rsid w:val="002418B5"/>
    <w:rPr>
      <w:rFonts w:cs="Times New Roman"/>
      <w:vertAlign w:val="superscript"/>
    </w:rPr>
  </w:style>
  <w:style w:type="paragraph" w:styleId="BodyTextIndent">
    <w:name w:val="Body Text Indent"/>
    <w:basedOn w:val="Normal"/>
    <w:link w:val="BodyTextIndentChar"/>
    <w:uiPriority w:val="99"/>
    <w:rsid w:val="002418B5"/>
    <w:pPr>
      <w:ind w:left="720"/>
    </w:pPr>
    <w:rPr>
      <w:rFonts w:ascii="Times New Roman" w:hAnsi="Times New Roman"/>
      <w:sz w:val="24"/>
      <w:szCs w:val="24"/>
      <w:lang w:val="es-ES"/>
    </w:rPr>
  </w:style>
  <w:style w:type="character" w:customStyle="1" w:styleId="BodyTextIndentChar">
    <w:name w:val="Body Text Indent Char"/>
    <w:basedOn w:val="DefaultParagraphFont"/>
    <w:link w:val="BodyTextIndent"/>
    <w:uiPriority w:val="99"/>
    <w:rsid w:val="002418B5"/>
    <w:rPr>
      <w:rFonts w:ascii="Times New Roman" w:eastAsia="Times New Roman" w:hAnsi="Times New Roman" w:cs="Times New Roman"/>
      <w:sz w:val="24"/>
      <w:szCs w:val="24"/>
      <w:lang w:val="es-ES"/>
    </w:rPr>
  </w:style>
  <w:style w:type="paragraph" w:styleId="FootnoteText">
    <w:name w:val="footnote text"/>
    <w:aliases w:val="footnote,single space,fn,Texto de rodapé,nota_rodapé,nota de rodapé,FOOTNOTES,Footnote Text Char Char,footnote text,foottextfr,foottextf,Geneva 9,Font: Geneva 9,Boston 10,f,Footnote Text arial11"/>
    <w:basedOn w:val="Normal"/>
    <w:link w:val="FootnoteTextChar"/>
    <w:uiPriority w:val="99"/>
    <w:rsid w:val="002418B5"/>
    <w:rPr>
      <w:rFonts w:ascii="Times New Roman" w:hAnsi="Times New Roman"/>
      <w:sz w:val="18"/>
    </w:rPr>
  </w:style>
  <w:style w:type="character" w:customStyle="1" w:styleId="FootnoteTextChar">
    <w:name w:val="Footnote Text Char"/>
    <w:aliases w:val="footnote Char,single space Char,fn Char,Texto de rodapé Char,nota_rodapé Char,nota de rodapé Char,FOOTNOTES Char,Footnote Text Char Char Char,footnote text Char,foottextfr Char,foottextf Char,Geneva 9 Char,Font: Geneva 9 Char,f Char"/>
    <w:basedOn w:val="DefaultParagraphFont"/>
    <w:link w:val="FootnoteText"/>
    <w:uiPriority w:val="99"/>
    <w:rsid w:val="002418B5"/>
    <w:rPr>
      <w:rFonts w:ascii="Times New Roman" w:eastAsia="Times New Roman" w:hAnsi="Times New Roman" w:cs="Times New Roman"/>
      <w:sz w:val="18"/>
      <w:szCs w:val="20"/>
    </w:rPr>
  </w:style>
  <w:style w:type="paragraph" w:styleId="Subtitle">
    <w:name w:val="Subtitle"/>
    <w:basedOn w:val="Normal"/>
    <w:link w:val="SubtitleChar"/>
    <w:uiPriority w:val="99"/>
    <w:qFormat/>
    <w:rsid w:val="002418B5"/>
    <w:pPr>
      <w:numPr>
        <w:numId w:val="1"/>
      </w:numPr>
    </w:pPr>
    <w:rPr>
      <w:b/>
      <w:lang w:val="es-CO"/>
    </w:rPr>
  </w:style>
  <w:style w:type="character" w:customStyle="1" w:styleId="SubtitleChar">
    <w:name w:val="Subtitle Char"/>
    <w:basedOn w:val="DefaultParagraphFont"/>
    <w:link w:val="Subtitle"/>
    <w:uiPriority w:val="99"/>
    <w:rsid w:val="002418B5"/>
    <w:rPr>
      <w:rFonts w:ascii="Arial" w:eastAsia="Times New Roman" w:hAnsi="Arial" w:cs="Times New Roman"/>
      <w:b/>
      <w:sz w:val="20"/>
      <w:szCs w:val="20"/>
      <w:lang w:val="es-CO"/>
    </w:rPr>
  </w:style>
  <w:style w:type="character" w:styleId="Hyperlink">
    <w:name w:val="Hyperlink"/>
    <w:basedOn w:val="DefaultParagraphFont"/>
    <w:uiPriority w:val="99"/>
    <w:rsid w:val="002418B5"/>
    <w:rPr>
      <w:rFonts w:cs="Times New Roman"/>
      <w:color w:val="0000FF"/>
      <w:u w:val="single"/>
    </w:rPr>
  </w:style>
  <w:style w:type="paragraph" w:styleId="BodyText">
    <w:name w:val="Body Text"/>
    <w:basedOn w:val="Normal"/>
    <w:link w:val="BodyTextChar"/>
    <w:uiPriority w:val="99"/>
    <w:rsid w:val="002418B5"/>
    <w:pPr>
      <w:jc w:val="both"/>
    </w:pPr>
    <w:rPr>
      <w:rFonts w:ascii="Times New Roman" w:hAnsi="Times New Roman"/>
      <w:i/>
      <w:sz w:val="18"/>
      <w:szCs w:val="24"/>
      <w:lang w:val="es-ES"/>
    </w:rPr>
  </w:style>
  <w:style w:type="character" w:customStyle="1" w:styleId="BodyTextChar">
    <w:name w:val="Body Text Char"/>
    <w:basedOn w:val="DefaultParagraphFont"/>
    <w:link w:val="BodyText"/>
    <w:uiPriority w:val="99"/>
    <w:rsid w:val="002418B5"/>
    <w:rPr>
      <w:rFonts w:ascii="Times New Roman" w:eastAsia="Times New Roman" w:hAnsi="Times New Roman" w:cs="Times New Roman"/>
      <w:i/>
      <w:sz w:val="18"/>
      <w:szCs w:val="24"/>
      <w:lang w:val="es-ES"/>
    </w:rPr>
  </w:style>
  <w:style w:type="paragraph" w:styleId="BodyText3">
    <w:name w:val="Body Text 3"/>
    <w:basedOn w:val="Normal"/>
    <w:link w:val="BodyText3Char"/>
    <w:uiPriority w:val="99"/>
    <w:rsid w:val="002418B5"/>
    <w:pPr>
      <w:jc w:val="both"/>
    </w:pPr>
    <w:rPr>
      <w:rFonts w:ascii="Times New Roman" w:hAnsi="Times New Roman"/>
      <w:sz w:val="24"/>
      <w:szCs w:val="24"/>
      <w:lang w:val="es-ES"/>
    </w:rPr>
  </w:style>
  <w:style w:type="character" w:customStyle="1" w:styleId="BodyText3Char">
    <w:name w:val="Body Text 3 Char"/>
    <w:basedOn w:val="DefaultParagraphFont"/>
    <w:link w:val="BodyText3"/>
    <w:uiPriority w:val="99"/>
    <w:rsid w:val="002418B5"/>
    <w:rPr>
      <w:rFonts w:ascii="Times New Roman" w:eastAsia="Times New Roman" w:hAnsi="Times New Roman" w:cs="Times New Roman"/>
      <w:sz w:val="24"/>
      <w:szCs w:val="24"/>
      <w:lang w:val="es-ES"/>
    </w:rPr>
  </w:style>
  <w:style w:type="paragraph" w:customStyle="1" w:styleId="Chapter">
    <w:name w:val="Chapter"/>
    <w:basedOn w:val="Normal"/>
    <w:next w:val="Normal"/>
    <w:rsid w:val="002418B5"/>
    <w:pPr>
      <w:numPr>
        <w:numId w:val="2"/>
      </w:numPr>
      <w:tabs>
        <w:tab w:val="left" w:pos="1440"/>
      </w:tabs>
      <w:spacing w:after="240"/>
      <w:jc w:val="center"/>
    </w:pPr>
    <w:rPr>
      <w:rFonts w:ascii="Times New Roman" w:hAnsi="Times New Roman"/>
      <w:b/>
      <w:smallCaps/>
      <w:sz w:val="24"/>
      <w:lang w:val="es-ES"/>
    </w:rPr>
  </w:style>
  <w:style w:type="paragraph" w:customStyle="1" w:styleId="Paragraph">
    <w:name w:val="Paragraph"/>
    <w:aliases w:val="paragraph,p,PARAGRAPH,PG,pa,at"/>
    <w:basedOn w:val="BodyTextIndent"/>
    <w:rsid w:val="002418B5"/>
    <w:pPr>
      <w:numPr>
        <w:ilvl w:val="1"/>
        <w:numId w:val="2"/>
      </w:numPr>
      <w:tabs>
        <w:tab w:val="num" w:pos="1020"/>
      </w:tabs>
      <w:spacing w:before="120" w:after="120"/>
      <w:jc w:val="both"/>
      <w:outlineLvl w:val="1"/>
    </w:pPr>
    <w:rPr>
      <w:szCs w:val="20"/>
    </w:rPr>
  </w:style>
  <w:style w:type="paragraph" w:customStyle="1" w:styleId="subpar">
    <w:name w:val="subpar"/>
    <w:basedOn w:val="BodyTextIndent3"/>
    <w:rsid w:val="002418B5"/>
    <w:pPr>
      <w:numPr>
        <w:ilvl w:val="2"/>
        <w:numId w:val="2"/>
      </w:numPr>
      <w:spacing w:before="120"/>
      <w:jc w:val="both"/>
      <w:outlineLvl w:val="2"/>
    </w:pPr>
    <w:rPr>
      <w:rFonts w:ascii="Times New Roman" w:hAnsi="Times New Roman"/>
      <w:sz w:val="24"/>
      <w:szCs w:val="20"/>
      <w:lang w:val="es-ES_tradnl"/>
    </w:rPr>
  </w:style>
  <w:style w:type="paragraph" w:customStyle="1" w:styleId="SubSubPar">
    <w:name w:val="SubSubPar"/>
    <w:basedOn w:val="subpar"/>
    <w:rsid w:val="002418B5"/>
    <w:pPr>
      <w:numPr>
        <w:ilvl w:val="3"/>
      </w:numPr>
      <w:tabs>
        <w:tab w:val="left" w:pos="0"/>
      </w:tabs>
    </w:pPr>
  </w:style>
  <w:style w:type="paragraph" w:styleId="ListParagraph">
    <w:name w:val="List Paragraph"/>
    <w:basedOn w:val="Normal"/>
    <w:uiPriority w:val="34"/>
    <w:qFormat/>
    <w:rsid w:val="002418B5"/>
    <w:pPr>
      <w:ind w:left="708"/>
    </w:pPr>
  </w:style>
  <w:style w:type="paragraph" w:styleId="BodyTextIndent3">
    <w:name w:val="Body Text Indent 3"/>
    <w:basedOn w:val="Normal"/>
    <w:link w:val="BodyTextIndent3Char"/>
    <w:uiPriority w:val="99"/>
    <w:semiHidden/>
    <w:unhideWhenUsed/>
    <w:rsid w:val="002418B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418B5"/>
    <w:rPr>
      <w:rFonts w:ascii="Arial" w:eastAsia="Times New Roman" w:hAnsi="Arial" w:cs="Times New Roman"/>
      <w:sz w:val="16"/>
      <w:szCs w:val="16"/>
    </w:rPr>
  </w:style>
  <w:style w:type="paragraph" w:styleId="Header">
    <w:name w:val="header"/>
    <w:basedOn w:val="Normal"/>
    <w:link w:val="HeaderChar"/>
    <w:uiPriority w:val="99"/>
    <w:unhideWhenUsed/>
    <w:rsid w:val="002F321E"/>
    <w:pPr>
      <w:tabs>
        <w:tab w:val="center" w:pos="4680"/>
        <w:tab w:val="right" w:pos="9360"/>
      </w:tabs>
    </w:pPr>
  </w:style>
  <w:style w:type="character" w:customStyle="1" w:styleId="HeaderChar">
    <w:name w:val="Header Char"/>
    <w:basedOn w:val="DefaultParagraphFont"/>
    <w:link w:val="Header"/>
    <w:uiPriority w:val="99"/>
    <w:rsid w:val="002F321E"/>
    <w:rPr>
      <w:rFonts w:ascii="Arial" w:eastAsia="Times New Roman" w:hAnsi="Arial" w:cs="Times New Roman"/>
      <w:sz w:val="20"/>
      <w:szCs w:val="20"/>
    </w:rPr>
  </w:style>
  <w:style w:type="character" w:customStyle="1" w:styleId="FootnoteTextChar2">
    <w:name w:val="Footnote Text Char2"/>
    <w:aliases w:val="fn Char1,Texto de rodapé Char1,nota_rodapé Char1,nota de rodapé Char1,footnote Char1,single space Char1,FOOTNOTES Char1,footnote text Char1,Footnote Text Char Char Char1,Footnote Text Char Char2,foottextfr Char1"/>
    <w:uiPriority w:val="99"/>
    <w:semiHidden/>
    <w:locked/>
    <w:rsid w:val="00271648"/>
    <w:rPr>
      <w:spacing w:val="-3"/>
      <w:lang w:val="es-ES_tradnl"/>
    </w:rPr>
  </w:style>
  <w:style w:type="paragraph" w:styleId="BalloonText">
    <w:name w:val="Balloon Text"/>
    <w:basedOn w:val="Normal"/>
    <w:link w:val="BalloonTextChar"/>
    <w:uiPriority w:val="99"/>
    <w:semiHidden/>
    <w:unhideWhenUsed/>
    <w:rsid w:val="00BD1A7A"/>
    <w:rPr>
      <w:rFonts w:ascii="Tahoma" w:hAnsi="Tahoma" w:cs="Tahoma"/>
      <w:sz w:val="16"/>
      <w:szCs w:val="16"/>
    </w:rPr>
  </w:style>
  <w:style w:type="character" w:customStyle="1" w:styleId="BalloonTextChar">
    <w:name w:val="Balloon Text Char"/>
    <w:basedOn w:val="DefaultParagraphFont"/>
    <w:link w:val="BalloonText"/>
    <w:uiPriority w:val="99"/>
    <w:semiHidden/>
    <w:rsid w:val="00BD1A7A"/>
    <w:rPr>
      <w:rFonts w:ascii="Tahoma" w:eastAsia="Times New Roman" w:hAnsi="Tahoma" w:cs="Tahoma"/>
      <w:sz w:val="16"/>
      <w:szCs w:val="16"/>
    </w:rPr>
  </w:style>
  <w:style w:type="character" w:customStyle="1" w:styleId="Heading5Char">
    <w:name w:val="Heading 5 Char"/>
    <w:basedOn w:val="DefaultParagraphFont"/>
    <w:link w:val="Heading5"/>
    <w:uiPriority w:val="99"/>
    <w:rsid w:val="002149B6"/>
    <w:rPr>
      <w:rFonts w:asciiTheme="majorHAnsi" w:eastAsiaTheme="majorEastAsia" w:hAnsiTheme="majorHAnsi" w:cstheme="majorBidi"/>
      <w:color w:val="243F60" w:themeColor="accent1" w:themeShade="7F"/>
      <w:sz w:val="20"/>
      <w:szCs w:val="20"/>
    </w:rPr>
  </w:style>
  <w:style w:type="character" w:styleId="CommentReference">
    <w:name w:val="annotation reference"/>
    <w:basedOn w:val="DefaultParagraphFont"/>
    <w:uiPriority w:val="99"/>
    <w:semiHidden/>
    <w:unhideWhenUsed/>
    <w:rsid w:val="004C5775"/>
    <w:rPr>
      <w:sz w:val="16"/>
      <w:szCs w:val="16"/>
    </w:rPr>
  </w:style>
  <w:style w:type="paragraph" w:styleId="CommentText">
    <w:name w:val="annotation text"/>
    <w:basedOn w:val="Normal"/>
    <w:link w:val="CommentTextChar"/>
    <w:uiPriority w:val="99"/>
    <w:semiHidden/>
    <w:unhideWhenUsed/>
    <w:rsid w:val="004C5775"/>
  </w:style>
  <w:style w:type="character" w:customStyle="1" w:styleId="CommentTextChar">
    <w:name w:val="Comment Text Char"/>
    <w:basedOn w:val="DefaultParagraphFont"/>
    <w:link w:val="CommentText"/>
    <w:uiPriority w:val="99"/>
    <w:semiHidden/>
    <w:rsid w:val="004C5775"/>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8B5"/>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uiPriority w:val="99"/>
    <w:qFormat/>
    <w:rsid w:val="002418B5"/>
    <w:pPr>
      <w:keepNext/>
      <w:outlineLvl w:val="0"/>
    </w:pPr>
    <w:rPr>
      <w:rFonts w:ascii="Times New Roman" w:hAnsi="Times New Roman"/>
      <w:b/>
      <w:bCs/>
      <w:sz w:val="24"/>
      <w:szCs w:val="24"/>
      <w:lang w:val="es-ES"/>
    </w:rPr>
  </w:style>
  <w:style w:type="paragraph" w:styleId="Heading5">
    <w:name w:val="heading 5"/>
    <w:basedOn w:val="Normal"/>
    <w:next w:val="Normal"/>
    <w:link w:val="Heading5Char"/>
    <w:uiPriority w:val="9"/>
    <w:semiHidden/>
    <w:unhideWhenUsed/>
    <w:qFormat/>
    <w:rsid w:val="002149B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418B5"/>
    <w:rPr>
      <w:rFonts w:ascii="Times New Roman" w:eastAsia="Times New Roman" w:hAnsi="Times New Roman" w:cs="Times New Roman"/>
      <w:b/>
      <w:bCs/>
      <w:sz w:val="24"/>
      <w:szCs w:val="24"/>
      <w:lang w:val="es-ES"/>
    </w:rPr>
  </w:style>
  <w:style w:type="paragraph" w:styleId="Title">
    <w:name w:val="Title"/>
    <w:basedOn w:val="Normal"/>
    <w:link w:val="TitleChar"/>
    <w:uiPriority w:val="99"/>
    <w:qFormat/>
    <w:rsid w:val="002418B5"/>
    <w:pPr>
      <w:jc w:val="center"/>
    </w:pPr>
    <w:rPr>
      <w:b/>
      <w:bCs/>
      <w:lang w:val="es-CO"/>
    </w:rPr>
  </w:style>
  <w:style w:type="character" w:customStyle="1" w:styleId="TitleChar">
    <w:name w:val="Title Char"/>
    <w:basedOn w:val="DefaultParagraphFont"/>
    <w:link w:val="Title"/>
    <w:uiPriority w:val="99"/>
    <w:rsid w:val="002418B5"/>
    <w:rPr>
      <w:rFonts w:ascii="Arial" w:eastAsia="Times New Roman" w:hAnsi="Arial" w:cs="Times New Roman"/>
      <w:b/>
      <w:bCs/>
      <w:sz w:val="20"/>
      <w:szCs w:val="20"/>
      <w:lang w:val="es-CO"/>
    </w:rPr>
  </w:style>
  <w:style w:type="character" w:styleId="FootnoteReference">
    <w:name w:val="footnote reference"/>
    <w:aliases w:val="Footnote Referencefr,Footnote Referencef,FC,16 Point,Superscript 6 Point"/>
    <w:basedOn w:val="DefaultParagraphFont"/>
    <w:uiPriority w:val="99"/>
    <w:rsid w:val="002418B5"/>
    <w:rPr>
      <w:rFonts w:cs="Times New Roman"/>
      <w:vertAlign w:val="superscript"/>
    </w:rPr>
  </w:style>
  <w:style w:type="paragraph" w:styleId="BodyTextIndent">
    <w:name w:val="Body Text Indent"/>
    <w:basedOn w:val="Normal"/>
    <w:link w:val="BodyTextIndentChar"/>
    <w:uiPriority w:val="99"/>
    <w:rsid w:val="002418B5"/>
    <w:pPr>
      <w:ind w:left="720"/>
    </w:pPr>
    <w:rPr>
      <w:rFonts w:ascii="Times New Roman" w:hAnsi="Times New Roman"/>
      <w:sz w:val="24"/>
      <w:szCs w:val="24"/>
      <w:lang w:val="es-ES"/>
    </w:rPr>
  </w:style>
  <w:style w:type="character" w:customStyle="1" w:styleId="BodyTextIndentChar">
    <w:name w:val="Body Text Indent Char"/>
    <w:basedOn w:val="DefaultParagraphFont"/>
    <w:link w:val="BodyTextIndent"/>
    <w:uiPriority w:val="99"/>
    <w:rsid w:val="002418B5"/>
    <w:rPr>
      <w:rFonts w:ascii="Times New Roman" w:eastAsia="Times New Roman" w:hAnsi="Times New Roman" w:cs="Times New Roman"/>
      <w:sz w:val="24"/>
      <w:szCs w:val="24"/>
      <w:lang w:val="es-ES"/>
    </w:rPr>
  </w:style>
  <w:style w:type="paragraph" w:styleId="FootnoteText">
    <w:name w:val="footnote text"/>
    <w:aliases w:val="footnote,single space,fn,Texto de rodapé,nota_rodapé,nota de rodapé,FOOTNOTES,Footnote Text Char Char,footnote text,foottextfr,foottextf,Geneva 9,Font: Geneva 9,Boston 10,f,Footnote Text arial11"/>
    <w:basedOn w:val="Normal"/>
    <w:link w:val="FootnoteTextChar"/>
    <w:uiPriority w:val="99"/>
    <w:rsid w:val="002418B5"/>
    <w:rPr>
      <w:rFonts w:ascii="Times New Roman" w:hAnsi="Times New Roman"/>
      <w:sz w:val="18"/>
    </w:rPr>
  </w:style>
  <w:style w:type="character" w:customStyle="1" w:styleId="FootnoteTextChar">
    <w:name w:val="Footnote Text Char"/>
    <w:aliases w:val="footnote Char,single space Char,fn Char,Texto de rodapé Char,nota_rodapé Char,nota de rodapé Char,FOOTNOTES Char,Footnote Text Char Char Char,footnote text Char,foottextfr Char,foottextf Char,Geneva 9 Char,Font: Geneva 9 Char,f Char"/>
    <w:basedOn w:val="DefaultParagraphFont"/>
    <w:link w:val="FootnoteText"/>
    <w:uiPriority w:val="99"/>
    <w:rsid w:val="002418B5"/>
    <w:rPr>
      <w:rFonts w:ascii="Times New Roman" w:eastAsia="Times New Roman" w:hAnsi="Times New Roman" w:cs="Times New Roman"/>
      <w:sz w:val="18"/>
      <w:szCs w:val="20"/>
    </w:rPr>
  </w:style>
  <w:style w:type="paragraph" w:styleId="Subtitle">
    <w:name w:val="Subtitle"/>
    <w:basedOn w:val="Normal"/>
    <w:link w:val="SubtitleChar"/>
    <w:uiPriority w:val="99"/>
    <w:qFormat/>
    <w:rsid w:val="002418B5"/>
    <w:pPr>
      <w:numPr>
        <w:numId w:val="1"/>
      </w:numPr>
    </w:pPr>
    <w:rPr>
      <w:b/>
      <w:lang w:val="es-CO"/>
    </w:rPr>
  </w:style>
  <w:style w:type="character" w:customStyle="1" w:styleId="SubtitleChar">
    <w:name w:val="Subtitle Char"/>
    <w:basedOn w:val="DefaultParagraphFont"/>
    <w:link w:val="Subtitle"/>
    <w:uiPriority w:val="99"/>
    <w:rsid w:val="002418B5"/>
    <w:rPr>
      <w:rFonts w:ascii="Arial" w:eastAsia="Times New Roman" w:hAnsi="Arial" w:cs="Times New Roman"/>
      <w:b/>
      <w:sz w:val="20"/>
      <w:szCs w:val="20"/>
      <w:lang w:val="es-CO"/>
    </w:rPr>
  </w:style>
  <w:style w:type="character" w:styleId="Hyperlink">
    <w:name w:val="Hyperlink"/>
    <w:basedOn w:val="DefaultParagraphFont"/>
    <w:uiPriority w:val="99"/>
    <w:rsid w:val="002418B5"/>
    <w:rPr>
      <w:rFonts w:cs="Times New Roman"/>
      <w:color w:val="0000FF"/>
      <w:u w:val="single"/>
    </w:rPr>
  </w:style>
  <w:style w:type="paragraph" w:styleId="BodyText">
    <w:name w:val="Body Text"/>
    <w:basedOn w:val="Normal"/>
    <w:link w:val="BodyTextChar"/>
    <w:uiPriority w:val="99"/>
    <w:rsid w:val="002418B5"/>
    <w:pPr>
      <w:jc w:val="both"/>
    </w:pPr>
    <w:rPr>
      <w:rFonts w:ascii="Times New Roman" w:hAnsi="Times New Roman"/>
      <w:i/>
      <w:sz w:val="18"/>
      <w:szCs w:val="24"/>
      <w:lang w:val="es-ES"/>
    </w:rPr>
  </w:style>
  <w:style w:type="character" w:customStyle="1" w:styleId="BodyTextChar">
    <w:name w:val="Body Text Char"/>
    <w:basedOn w:val="DefaultParagraphFont"/>
    <w:link w:val="BodyText"/>
    <w:uiPriority w:val="99"/>
    <w:rsid w:val="002418B5"/>
    <w:rPr>
      <w:rFonts w:ascii="Times New Roman" w:eastAsia="Times New Roman" w:hAnsi="Times New Roman" w:cs="Times New Roman"/>
      <w:i/>
      <w:sz w:val="18"/>
      <w:szCs w:val="24"/>
      <w:lang w:val="es-ES"/>
    </w:rPr>
  </w:style>
  <w:style w:type="paragraph" w:styleId="BodyText3">
    <w:name w:val="Body Text 3"/>
    <w:basedOn w:val="Normal"/>
    <w:link w:val="BodyText3Char"/>
    <w:uiPriority w:val="99"/>
    <w:rsid w:val="002418B5"/>
    <w:pPr>
      <w:jc w:val="both"/>
    </w:pPr>
    <w:rPr>
      <w:rFonts w:ascii="Times New Roman" w:hAnsi="Times New Roman"/>
      <w:sz w:val="24"/>
      <w:szCs w:val="24"/>
      <w:lang w:val="es-ES"/>
    </w:rPr>
  </w:style>
  <w:style w:type="character" w:customStyle="1" w:styleId="BodyText3Char">
    <w:name w:val="Body Text 3 Char"/>
    <w:basedOn w:val="DefaultParagraphFont"/>
    <w:link w:val="BodyText3"/>
    <w:uiPriority w:val="99"/>
    <w:rsid w:val="002418B5"/>
    <w:rPr>
      <w:rFonts w:ascii="Times New Roman" w:eastAsia="Times New Roman" w:hAnsi="Times New Roman" w:cs="Times New Roman"/>
      <w:sz w:val="24"/>
      <w:szCs w:val="24"/>
      <w:lang w:val="es-ES"/>
    </w:rPr>
  </w:style>
  <w:style w:type="paragraph" w:customStyle="1" w:styleId="Chapter">
    <w:name w:val="Chapter"/>
    <w:basedOn w:val="Normal"/>
    <w:next w:val="Normal"/>
    <w:rsid w:val="002418B5"/>
    <w:pPr>
      <w:numPr>
        <w:numId w:val="2"/>
      </w:numPr>
      <w:tabs>
        <w:tab w:val="left" w:pos="1440"/>
      </w:tabs>
      <w:spacing w:after="240"/>
      <w:jc w:val="center"/>
    </w:pPr>
    <w:rPr>
      <w:rFonts w:ascii="Times New Roman" w:hAnsi="Times New Roman"/>
      <w:b/>
      <w:smallCaps/>
      <w:sz w:val="24"/>
      <w:lang w:val="es-ES"/>
    </w:rPr>
  </w:style>
  <w:style w:type="paragraph" w:customStyle="1" w:styleId="Paragraph">
    <w:name w:val="Paragraph"/>
    <w:aliases w:val="paragraph,p,PARAGRAPH,PG,pa,at"/>
    <w:basedOn w:val="BodyTextIndent"/>
    <w:rsid w:val="002418B5"/>
    <w:pPr>
      <w:numPr>
        <w:ilvl w:val="1"/>
        <w:numId w:val="2"/>
      </w:numPr>
      <w:tabs>
        <w:tab w:val="num" w:pos="1020"/>
      </w:tabs>
      <w:spacing w:before="120" w:after="120"/>
      <w:jc w:val="both"/>
      <w:outlineLvl w:val="1"/>
    </w:pPr>
    <w:rPr>
      <w:szCs w:val="20"/>
    </w:rPr>
  </w:style>
  <w:style w:type="paragraph" w:customStyle="1" w:styleId="subpar">
    <w:name w:val="subpar"/>
    <w:basedOn w:val="BodyTextIndent3"/>
    <w:rsid w:val="002418B5"/>
    <w:pPr>
      <w:numPr>
        <w:ilvl w:val="2"/>
        <w:numId w:val="2"/>
      </w:numPr>
      <w:spacing w:before="120"/>
      <w:jc w:val="both"/>
      <w:outlineLvl w:val="2"/>
    </w:pPr>
    <w:rPr>
      <w:rFonts w:ascii="Times New Roman" w:hAnsi="Times New Roman"/>
      <w:sz w:val="24"/>
      <w:szCs w:val="20"/>
      <w:lang w:val="es-ES_tradnl"/>
    </w:rPr>
  </w:style>
  <w:style w:type="paragraph" w:customStyle="1" w:styleId="SubSubPar">
    <w:name w:val="SubSubPar"/>
    <w:basedOn w:val="subpar"/>
    <w:rsid w:val="002418B5"/>
    <w:pPr>
      <w:numPr>
        <w:ilvl w:val="3"/>
      </w:numPr>
      <w:tabs>
        <w:tab w:val="left" w:pos="0"/>
      </w:tabs>
    </w:pPr>
  </w:style>
  <w:style w:type="paragraph" w:styleId="ListParagraph">
    <w:name w:val="List Paragraph"/>
    <w:basedOn w:val="Normal"/>
    <w:uiPriority w:val="34"/>
    <w:qFormat/>
    <w:rsid w:val="002418B5"/>
    <w:pPr>
      <w:ind w:left="708"/>
    </w:pPr>
  </w:style>
  <w:style w:type="paragraph" w:styleId="BodyTextIndent3">
    <w:name w:val="Body Text Indent 3"/>
    <w:basedOn w:val="Normal"/>
    <w:link w:val="BodyTextIndent3Char"/>
    <w:uiPriority w:val="99"/>
    <w:semiHidden/>
    <w:unhideWhenUsed/>
    <w:rsid w:val="002418B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418B5"/>
    <w:rPr>
      <w:rFonts w:ascii="Arial" w:eastAsia="Times New Roman" w:hAnsi="Arial" w:cs="Times New Roman"/>
      <w:sz w:val="16"/>
      <w:szCs w:val="16"/>
    </w:rPr>
  </w:style>
  <w:style w:type="paragraph" w:styleId="Header">
    <w:name w:val="header"/>
    <w:basedOn w:val="Normal"/>
    <w:link w:val="HeaderChar"/>
    <w:uiPriority w:val="99"/>
    <w:unhideWhenUsed/>
    <w:rsid w:val="002F321E"/>
    <w:pPr>
      <w:tabs>
        <w:tab w:val="center" w:pos="4680"/>
        <w:tab w:val="right" w:pos="9360"/>
      </w:tabs>
    </w:pPr>
  </w:style>
  <w:style w:type="character" w:customStyle="1" w:styleId="HeaderChar">
    <w:name w:val="Header Char"/>
    <w:basedOn w:val="DefaultParagraphFont"/>
    <w:link w:val="Header"/>
    <w:uiPriority w:val="99"/>
    <w:rsid w:val="002F321E"/>
    <w:rPr>
      <w:rFonts w:ascii="Arial" w:eastAsia="Times New Roman" w:hAnsi="Arial" w:cs="Times New Roman"/>
      <w:sz w:val="20"/>
      <w:szCs w:val="20"/>
    </w:rPr>
  </w:style>
  <w:style w:type="character" w:customStyle="1" w:styleId="FootnoteTextChar2">
    <w:name w:val="Footnote Text Char2"/>
    <w:aliases w:val="fn Char1,Texto de rodapé Char1,nota_rodapé Char1,nota de rodapé Char1,footnote Char1,single space Char1,FOOTNOTES Char1,footnote text Char1,Footnote Text Char Char Char1,Footnote Text Char Char2,foottextfr Char1"/>
    <w:uiPriority w:val="99"/>
    <w:semiHidden/>
    <w:locked/>
    <w:rsid w:val="00271648"/>
    <w:rPr>
      <w:spacing w:val="-3"/>
      <w:lang w:val="es-ES_tradnl"/>
    </w:rPr>
  </w:style>
  <w:style w:type="paragraph" w:styleId="BalloonText">
    <w:name w:val="Balloon Text"/>
    <w:basedOn w:val="Normal"/>
    <w:link w:val="BalloonTextChar"/>
    <w:uiPriority w:val="99"/>
    <w:semiHidden/>
    <w:unhideWhenUsed/>
    <w:rsid w:val="00BD1A7A"/>
    <w:rPr>
      <w:rFonts w:ascii="Tahoma" w:hAnsi="Tahoma" w:cs="Tahoma"/>
      <w:sz w:val="16"/>
      <w:szCs w:val="16"/>
    </w:rPr>
  </w:style>
  <w:style w:type="character" w:customStyle="1" w:styleId="BalloonTextChar">
    <w:name w:val="Balloon Text Char"/>
    <w:basedOn w:val="DefaultParagraphFont"/>
    <w:link w:val="BalloonText"/>
    <w:uiPriority w:val="99"/>
    <w:semiHidden/>
    <w:rsid w:val="00BD1A7A"/>
    <w:rPr>
      <w:rFonts w:ascii="Tahoma" w:eastAsia="Times New Roman" w:hAnsi="Tahoma" w:cs="Tahoma"/>
      <w:sz w:val="16"/>
      <w:szCs w:val="16"/>
    </w:rPr>
  </w:style>
  <w:style w:type="character" w:customStyle="1" w:styleId="Heading5Char">
    <w:name w:val="Heading 5 Char"/>
    <w:basedOn w:val="DefaultParagraphFont"/>
    <w:link w:val="Heading5"/>
    <w:uiPriority w:val="99"/>
    <w:rsid w:val="002149B6"/>
    <w:rPr>
      <w:rFonts w:asciiTheme="majorHAnsi" w:eastAsiaTheme="majorEastAsia" w:hAnsiTheme="majorHAnsi" w:cstheme="majorBidi"/>
      <w:color w:val="243F60" w:themeColor="accent1" w:themeShade="7F"/>
      <w:sz w:val="20"/>
      <w:szCs w:val="20"/>
    </w:rPr>
  </w:style>
  <w:style w:type="character" w:styleId="CommentReference">
    <w:name w:val="annotation reference"/>
    <w:basedOn w:val="DefaultParagraphFont"/>
    <w:uiPriority w:val="99"/>
    <w:semiHidden/>
    <w:unhideWhenUsed/>
    <w:rsid w:val="004C5775"/>
    <w:rPr>
      <w:sz w:val="16"/>
      <w:szCs w:val="16"/>
    </w:rPr>
  </w:style>
  <w:style w:type="paragraph" w:styleId="CommentText">
    <w:name w:val="annotation text"/>
    <w:basedOn w:val="Normal"/>
    <w:link w:val="CommentTextChar"/>
    <w:uiPriority w:val="99"/>
    <w:semiHidden/>
    <w:unhideWhenUsed/>
    <w:rsid w:val="004C5775"/>
  </w:style>
  <w:style w:type="character" w:customStyle="1" w:styleId="CommentTextChar">
    <w:name w:val="Comment Text Char"/>
    <w:basedOn w:val="DefaultParagraphFont"/>
    <w:link w:val="CommentText"/>
    <w:uiPriority w:val="99"/>
    <w:semiHidden/>
    <w:rsid w:val="004C5775"/>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6143">
      <w:bodyDiv w:val="1"/>
      <w:marLeft w:val="0"/>
      <w:marRight w:val="0"/>
      <w:marTop w:val="0"/>
      <w:marBottom w:val="0"/>
      <w:divBdr>
        <w:top w:val="none" w:sz="0" w:space="0" w:color="auto"/>
        <w:left w:val="none" w:sz="0" w:space="0" w:color="auto"/>
        <w:bottom w:val="none" w:sz="0" w:space="0" w:color="auto"/>
        <w:right w:val="none" w:sz="0" w:space="0" w:color="auto"/>
      </w:divBdr>
      <w:divsChild>
        <w:div w:id="2138059249">
          <w:marLeft w:val="0"/>
          <w:marRight w:val="0"/>
          <w:marTop w:val="0"/>
          <w:marBottom w:val="0"/>
          <w:divBdr>
            <w:top w:val="none" w:sz="0" w:space="0" w:color="auto"/>
            <w:left w:val="none" w:sz="0" w:space="0" w:color="auto"/>
            <w:bottom w:val="none" w:sz="0" w:space="0" w:color="auto"/>
            <w:right w:val="none" w:sz="0" w:space="0" w:color="auto"/>
          </w:divBdr>
          <w:divsChild>
            <w:div w:id="761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86657">
      <w:bodyDiv w:val="1"/>
      <w:marLeft w:val="0"/>
      <w:marRight w:val="0"/>
      <w:marTop w:val="0"/>
      <w:marBottom w:val="0"/>
      <w:divBdr>
        <w:top w:val="none" w:sz="0" w:space="0" w:color="auto"/>
        <w:left w:val="none" w:sz="0" w:space="0" w:color="auto"/>
        <w:bottom w:val="none" w:sz="0" w:space="0" w:color="auto"/>
        <w:right w:val="none" w:sz="0" w:space="0" w:color="auto"/>
      </w:divBdr>
    </w:div>
    <w:div w:id="526063062">
      <w:bodyDiv w:val="1"/>
      <w:marLeft w:val="0"/>
      <w:marRight w:val="0"/>
      <w:marTop w:val="0"/>
      <w:marBottom w:val="0"/>
      <w:divBdr>
        <w:top w:val="none" w:sz="0" w:space="0" w:color="auto"/>
        <w:left w:val="none" w:sz="0" w:space="0" w:color="auto"/>
        <w:bottom w:val="none" w:sz="0" w:space="0" w:color="auto"/>
        <w:right w:val="none" w:sz="0" w:space="0" w:color="auto"/>
      </w:divBdr>
    </w:div>
    <w:div w:id="801848994">
      <w:bodyDiv w:val="1"/>
      <w:marLeft w:val="0"/>
      <w:marRight w:val="0"/>
      <w:marTop w:val="0"/>
      <w:marBottom w:val="0"/>
      <w:divBdr>
        <w:top w:val="none" w:sz="0" w:space="0" w:color="auto"/>
        <w:left w:val="none" w:sz="0" w:space="0" w:color="auto"/>
        <w:bottom w:val="none" w:sz="0" w:space="0" w:color="auto"/>
        <w:right w:val="none" w:sz="0" w:space="0" w:color="auto"/>
      </w:divBdr>
    </w:div>
    <w:div w:id="126341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325F7E8591AAD4586DCAF1C8BF91D26" ma:contentTypeVersion="0" ma:contentTypeDescription="A content type to manage public (operations) IDB documents" ma:contentTypeScope="" ma:versionID="ac11c6f17a64fe207e3f713ab3ee6bfb">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38699407</IDBDocs_x0020_Number>
    <Document_x0020_Author xmlns="9c571b2f-e523-4ab2-ba2e-09e151a03ef4">Hinestrosa Manrique, Carlos Javier</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EC-L1136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EN-DIS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40EF1A2-D3AB-40B3-9362-F26709087A93}"/>
</file>

<file path=customXml/itemProps2.xml><?xml version="1.0" encoding="utf-8"?>
<ds:datastoreItem xmlns:ds="http://schemas.openxmlformats.org/officeDocument/2006/customXml" ds:itemID="{506D59D4-490E-433C-9541-9D7174AFD24C}"/>
</file>

<file path=customXml/itemProps3.xml><?xml version="1.0" encoding="utf-8"?>
<ds:datastoreItem xmlns:ds="http://schemas.openxmlformats.org/officeDocument/2006/customXml" ds:itemID="{50C44287-A411-47B7-80E8-EBCCF55D2B53}"/>
</file>

<file path=customXml/itemProps4.xml><?xml version="1.0" encoding="utf-8"?>
<ds:datastoreItem xmlns:ds="http://schemas.openxmlformats.org/officeDocument/2006/customXml" ds:itemID="{4131DAC1-1B82-41BB-B80D-69DE35FC4620}"/>
</file>

<file path=customXml/itemProps5.xml><?xml version="1.0" encoding="utf-8"?>
<ds:datastoreItem xmlns:ds="http://schemas.openxmlformats.org/officeDocument/2006/customXml" ds:itemID="{A5DAF041-4B88-4BC4-AB02-73D3A23AFEDE}"/>
</file>

<file path=customXml/itemProps6.xml><?xml version="1.0" encoding="utf-8"?>
<ds:datastoreItem xmlns:ds="http://schemas.openxmlformats.org/officeDocument/2006/customXml" ds:itemID="{B9E17E75-A628-4596-B119-F54BD58413A3}"/>
</file>

<file path=docProps/app.xml><?xml version="1.0" encoding="utf-8"?>
<Properties xmlns="http://schemas.openxmlformats.org/officeDocument/2006/extended-properties" xmlns:vt="http://schemas.openxmlformats.org/officeDocument/2006/docPropsVTypes">
  <Template>Normal.dotm</Template>
  <TotalTime>3</TotalTime>
  <Pages>26</Pages>
  <Words>8469</Words>
  <Characters>48274</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56630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EC-L1136 - Plan de Adquisiciones</dc:title>
  <dc:creator>almas</dc:creator>
  <cp:lastModifiedBy>Inter-American Development Bank</cp:lastModifiedBy>
  <cp:revision>3</cp:revision>
  <cp:lastPrinted>2014-03-26T20:42:00Z</cp:lastPrinted>
  <dcterms:created xsi:type="dcterms:W3CDTF">2014-05-14T14:47:00Z</dcterms:created>
  <dcterms:modified xsi:type="dcterms:W3CDTF">2014-05-14T17:03:00Z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0x01010046CF21643EE8D14686A648AA6DAD089200D325F7E8591AAD4586DCAF1C8BF91D26</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