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olors3.xml" ContentType="application/vnd.ms-office.chartcolorstyle+xml"/>
  <Override PartName="/word/theme/theme1.xml" ContentType="application/vnd.openxmlformats-officedocument.theme+xml"/>
  <Override PartName="/word/charts/chart4.xml" ContentType="application/vnd.openxmlformats-officedocument.drawingml.chart+xml"/>
  <Override PartName="/word/charts/chart3.xml" ContentType="application/vnd.openxmlformats-officedocument.drawingml.chart+xml"/>
  <Override PartName="/word/charts/chart1.xml" ContentType="application/vnd.openxmlformats-officedocument.drawingml.chart+xml"/>
  <Override PartName="/word/charts/style3.xml" ContentType="application/vnd.ms-office.chartstyle+xml"/>
  <Override PartName="/word/charts/style1.xml" ContentType="application/vnd.ms-office.chartstyle+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2.xml" ContentType="application/vnd.ms-office.chartstyl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E2420" w14:textId="77777777" w:rsidR="00C2479E" w:rsidRPr="00256C44" w:rsidRDefault="00C2479E" w:rsidP="007B0FBE">
      <w:pPr>
        <w:jc w:val="center"/>
        <w:rPr>
          <w:rFonts w:asciiTheme="majorHAnsi" w:eastAsia="Calibri" w:hAnsiTheme="majorHAnsi" w:cstheme="majorHAnsi"/>
          <w:b/>
        </w:rPr>
      </w:pPr>
    </w:p>
    <w:p w14:paraId="4EFCB9B0" w14:textId="77777777" w:rsidR="007B0FBE" w:rsidRPr="00256C44" w:rsidRDefault="007B0FBE" w:rsidP="007B0FBE">
      <w:pPr>
        <w:spacing w:after="0" w:line="240" w:lineRule="auto"/>
        <w:jc w:val="center"/>
        <w:rPr>
          <w:rFonts w:asciiTheme="majorHAnsi" w:hAnsiTheme="majorHAnsi" w:cstheme="majorHAnsi"/>
          <w:b/>
        </w:rPr>
      </w:pPr>
    </w:p>
    <w:p w14:paraId="506C8704" w14:textId="77777777" w:rsidR="007B0FBE" w:rsidRPr="00256C44" w:rsidRDefault="007B0FBE" w:rsidP="007B0FBE">
      <w:pPr>
        <w:spacing w:after="0" w:line="240" w:lineRule="auto"/>
        <w:jc w:val="center"/>
        <w:rPr>
          <w:rFonts w:asciiTheme="majorHAnsi" w:hAnsiTheme="majorHAnsi" w:cstheme="majorHAnsi"/>
          <w:b/>
        </w:rPr>
      </w:pPr>
    </w:p>
    <w:p w14:paraId="6E84802A" w14:textId="77777777" w:rsidR="007B0FBE" w:rsidRPr="00256C44" w:rsidRDefault="007B0FBE" w:rsidP="007B0FBE">
      <w:pPr>
        <w:spacing w:after="0" w:line="240" w:lineRule="auto"/>
        <w:jc w:val="center"/>
        <w:rPr>
          <w:rFonts w:asciiTheme="majorHAnsi" w:hAnsiTheme="majorHAnsi" w:cstheme="majorHAnsi"/>
          <w:b/>
        </w:rPr>
      </w:pPr>
    </w:p>
    <w:p w14:paraId="6C35B1AF" w14:textId="77777777" w:rsidR="007B0FBE" w:rsidRPr="00256C44" w:rsidRDefault="007B0FBE" w:rsidP="007B0FBE">
      <w:pPr>
        <w:spacing w:after="0" w:line="240" w:lineRule="auto"/>
        <w:jc w:val="center"/>
        <w:rPr>
          <w:rFonts w:asciiTheme="majorHAnsi" w:hAnsiTheme="majorHAnsi" w:cstheme="majorHAnsi"/>
          <w:b/>
        </w:rPr>
      </w:pPr>
    </w:p>
    <w:p w14:paraId="62EE6C1A" w14:textId="77777777" w:rsidR="007B0FBE" w:rsidRPr="00256C44" w:rsidRDefault="007B0FBE" w:rsidP="007B0FBE">
      <w:pPr>
        <w:spacing w:after="0" w:line="240" w:lineRule="auto"/>
        <w:jc w:val="center"/>
        <w:rPr>
          <w:rFonts w:asciiTheme="majorHAnsi" w:hAnsiTheme="majorHAnsi" w:cstheme="majorHAnsi"/>
          <w:b/>
        </w:rPr>
      </w:pPr>
    </w:p>
    <w:p w14:paraId="6FB60014" w14:textId="77777777" w:rsidR="007B0FBE" w:rsidRPr="00256C44" w:rsidRDefault="007B0FBE" w:rsidP="007B0FBE">
      <w:pPr>
        <w:spacing w:after="0" w:line="240" w:lineRule="auto"/>
        <w:jc w:val="center"/>
        <w:rPr>
          <w:rFonts w:asciiTheme="majorHAnsi" w:hAnsiTheme="majorHAnsi" w:cstheme="majorHAnsi"/>
          <w:b/>
        </w:rPr>
      </w:pPr>
    </w:p>
    <w:p w14:paraId="604D3757" w14:textId="2CCBC6FC" w:rsidR="007B0FBE" w:rsidRPr="00256C44" w:rsidRDefault="008B5B1D" w:rsidP="008B5B1D">
      <w:pPr>
        <w:spacing w:after="0"/>
        <w:jc w:val="center"/>
        <w:rPr>
          <w:rFonts w:asciiTheme="majorHAnsi" w:hAnsiTheme="majorHAnsi" w:cstheme="majorHAnsi"/>
          <w:b/>
          <w:color w:val="31849B" w:themeColor="accent5" w:themeShade="BF"/>
          <w:sz w:val="52"/>
        </w:rPr>
      </w:pPr>
      <w:r w:rsidRPr="00256C44">
        <w:rPr>
          <w:rFonts w:asciiTheme="majorHAnsi" w:hAnsiTheme="majorHAnsi" w:cstheme="majorHAnsi"/>
          <w:b/>
          <w:color w:val="31849B" w:themeColor="accent5" w:themeShade="BF"/>
          <w:sz w:val="52"/>
        </w:rPr>
        <w:t>Building State Capacity in the Caribbean: The State of the Civil Service in Haiti</w:t>
      </w:r>
    </w:p>
    <w:p w14:paraId="6804C5A8" w14:textId="77777777" w:rsidR="009B018C" w:rsidRPr="00256C44" w:rsidRDefault="009B018C" w:rsidP="008B5B1D">
      <w:pPr>
        <w:spacing w:after="0"/>
        <w:jc w:val="center"/>
        <w:rPr>
          <w:rFonts w:asciiTheme="majorHAnsi" w:hAnsiTheme="majorHAnsi" w:cstheme="majorHAnsi"/>
          <w:b/>
          <w:color w:val="31849B" w:themeColor="accent5" w:themeShade="BF"/>
          <w:sz w:val="52"/>
        </w:rPr>
      </w:pPr>
    </w:p>
    <w:p w14:paraId="45F2AF4E" w14:textId="77777777" w:rsidR="008E3322" w:rsidRPr="008512BC" w:rsidRDefault="008E3322" w:rsidP="008B5B1D">
      <w:pPr>
        <w:spacing w:after="0" w:line="240" w:lineRule="auto"/>
        <w:rPr>
          <w:rFonts w:asciiTheme="majorHAnsi" w:hAnsiTheme="majorHAnsi" w:cstheme="majorHAnsi"/>
          <w:b/>
          <w:color w:val="404040" w:themeColor="text1" w:themeTint="BF"/>
        </w:rPr>
      </w:pPr>
    </w:p>
    <w:p w14:paraId="76637FB1" w14:textId="12DDA89A" w:rsidR="003E459D" w:rsidRPr="00256C44" w:rsidRDefault="009B018C" w:rsidP="008B5B1D">
      <w:pPr>
        <w:jc w:val="center"/>
        <w:rPr>
          <w:rFonts w:asciiTheme="majorHAnsi" w:hAnsiTheme="majorHAnsi" w:cstheme="majorHAnsi"/>
          <w:b/>
          <w:sz w:val="40"/>
        </w:rPr>
      </w:pPr>
      <w:r w:rsidRPr="00256C44">
        <w:rPr>
          <w:rFonts w:asciiTheme="majorHAnsi" w:hAnsiTheme="majorHAnsi" w:cstheme="majorHAnsi"/>
          <w:b/>
          <w:sz w:val="40"/>
        </w:rPr>
        <w:t>Barbara Nunberg</w:t>
      </w:r>
    </w:p>
    <w:p w14:paraId="27CD3BFB" w14:textId="096F1432" w:rsidR="009B018C" w:rsidRPr="008512BC" w:rsidRDefault="008E3322" w:rsidP="007B0FBE">
      <w:pPr>
        <w:spacing w:after="0" w:line="240" w:lineRule="auto"/>
        <w:jc w:val="center"/>
        <w:rPr>
          <w:rFonts w:asciiTheme="majorHAnsi" w:hAnsiTheme="majorHAnsi" w:cstheme="majorHAnsi"/>
          <w:b/>
          <w:color w:val="404040" w:themeColor="text1" w:themeTint="BF"/>
        </w:rPr>
      </w:pPr>
      <w:r w:rsidRPr="008512BC">
        <w:rPr>
          <w:rFonts w:asciiTheme="majorHAnsi" w:hAnsiTheme="majorHAnsi" w:cstheme="majorHAnsi"/>
          <w:b/>
          <w:color w:val="404040" w:themeColor="text1" w:themeTint="BF"/>
        </w:rPr>
        <w:t>August 24, 2018</w:t>
      </w:r>
    </w:p>
    <w:p w14:paraId="7C229AFF" w14:textId="77777777" w:rsidR="007B0FBE" w:rsidRPr="008512BC" w:rsidRDefault="007B0FBE" w:rsidP="007B0FBE">
      <w:pPr>
        <w:spacing w:after="0" w:line="240" w:lineRule="auto"/>
        <w:jc w:val="center"/>
        <w:rPr>
          <w:rFonts w:asciiTheme="majorHAnsi" w:hAnsiTheme="majorHAnsi" w:cstheme="majorHAnsi"/>
          <w:color w:val="404040" w:themeColor="text1" w:themeTint="BF"/>
        </w:rPr>
      </w:pPr>
    </w:p>
    <w:p w14:paraId="56A11249" w14:textId="77777777" w:rsidR="007B0FBE" w:rsidRPr="00256C44" w:rsidRDefault="007B0FBE" w:rsidP="007B0FBE">
      <w:pPr>
        <w:spacing w:after="0" w:line="240" w:lineRule="auto"/>
        <w:jc w:val="center"/>
        <w:rPr>
          <w:rFonts w:asciiTheme="majorHAnsi" w:hAnsiTheme="majorHAnsi" w:cstheme="majorHAnsi"/>
          <w:color w:val="404040" w:themeColor="text1" w:themeTint="BF"/>
        </w:rPr>
      </w:pPr>
    </w:p>
    <w:p w14:paraId="7C4758DA" w14:textId="77777777" w:rsidR="007B0FBE" w:rsidRPr="00256C44" w:rsidRDefault="007B0FBE" w:rsidP="007B0FBE">
      <w:pPr>
        <w:spacing w:after="0" w:line="240" w:lineRule="auto"/>
        <w:jc w:val="center"/>
        <w:rPr>
          <w:rFonts w:asciiTheme="majorHAnsi" w:hAnsiTheme="majorHAnsi" w:cstheme="majorHAnsi"/>
          <w:color w:val="404040" w:themeColor="text1" w:themeTint="BF"/>
        </w:rPr>
      </w:pPr>
    </w:p>
    <w:p w14:paraId="58289755" w14:textId="77777777" w:rsidR="007B0FBE" w:rsidRPr="00256C44" w:rsidRDefault="007B0FBE" w:rsidP="007B0FBE">
      <w:pPr>
        <w:spacing w:after="0" w:line="240" w:lineRule="auto"/>
        <w:jc w:val="center"/>
        <w:rPr>
          <w:rFonts w:asciiTheme="majorHAnsi" w:hAnsiTheme="majorHAnsi" w:cstheme="majorHAnsi"/>
          <w:color w:val="404040" w:themeColor="text1" w:themeTint="BF"/>
        </w:rPr>
      </w:pPr>
    </w:p>
    <w:p w14:paraId="284286B3" w14:textId="77777777" w:rsidR="007B0FBE" w:rsidRPr="00256C44" w:rsidRDefault="007B0FBE" w:rsidP="007B0FBE">
      <w:pPr>
        <w:spacing w:after="0" w:line="240" w:lineRule="auto"/>
        <w:jc w:val="center"/>
        <w:rPr>
          <w:rFonts w:asciiTheme="majorHAnsi" w:hAnsiTheme="majorHAnsi" w:cstheme="majorHAnsi"/>
          <w:color w:val="404040" w:themeColor="text1" w:themeTint="BF"/>
        </w:rPr>
      </w:pPr>
    </w:p>
    <w:p w14:paraId="1B364D4F" w14:textId="77777777" w:rsidR="007B0FBE" w:rsidRPr="00256C44" w:rsidRDefault="007B0FBE" w:rsidP="007B0FBE">
      <w:pPr>
        <w:spacing w:after="0" w:line="240" w:lineRule="auto"/>
        <w:jc w:val="center"/>
        <w:rPr>
          <w:rFonts w:asciiTheme="majorHAnsi" w:hAnsiTheme="majorHAnsi" w:cstheme="majorHAnsi"/>
          <w:color w:val="404040" w:themeColor="text1" w:themeTint="BF"/>
        </w:rPr>
      </w:pPr>
    </w:p>
    <w:p w14:paraId="0D407FBB" w14:textId="77777777" w:rsidR="007B0FBE" w:rsidRPr="00256C44" w:rsidRDefault="007B0FBE" w:rsidP="007B0FBE">
      <w:pPr>
        <w:spacing w:after="0" w:line="240" w:lineRule="auto"/>
        <w:jc w:val="center"/>
        <w:rPr>
          <w:rFonts w:asciiTheme="majorHAnsi" w:hAnsiTheme="majorHAnsi" w:cstheme="majorHAnsi"/>
          <w:color w:val="404040" w:themeColor="text1" w:themeTint="BF"/>
        </w:rPr>
      </w:pPr>
    </w:p>
    <w:p w14:paraId="7E70ECF7" w14:textId="03A6D677" w:rsidR="007B0FBE" w:rsidRPr="00256C44" w:rsidRDefault="007B0FBE" w:rsidP="007B0FBE">
      <w:pPr>
        <w:spacing w:after="0" w:line="240" w:lineRule="auto"/>
        <w:jc w:val="center"/>
        <w:rPr>
          <w:rFonts w:asciiTheme="majorHAnsi" w:hAnsiTheme="majorHAnsi" w:cstheme="majorHAnsi"/>
          <w:color w:val="404040" w:themeColor="text1" w:themeTint="BF"/>
        </w:rPr>
      </w:pPr>
    </w:p>
    <w:p w14:paraId="327E56E4" w14:textId="33D8437E" w:rsidR="00F57D1D" w:rsidRPr="00256C44" w:rsidRDefault="00F57D1D" w:rsidP="007B0FBE">
      <w:pPr>
        <w:spacing w:after="0" w:line="240" w:lineRule="auto"/>
        <w:jc w:val="center"/>
        <w:rPr>
          <w:rFonts w:asciiTheme="majorHAnsi" w:hAnsiTheme="majorHAnsi" w:cstheme="majorHAnsi"/>
          <w:color w:val="404040" w:themeColor="text1" w:themeTint="BF"/>
        </w:rPr>
      </w:pPr>
    </w:p>
    <w:p w14:paraId="0AA20A60" w14:textId="0574B0F0" w:rsidR="00F57D1D" w:rsidRPr="00256C44" w:rsidRDefault="00F57D1D" w:rsidP="007B0FBE">
      <w:pPr>
        <w:spacing w:after="0" w:line="240" w:lineRule="auto"/>
        <w:jc w:val="center"/>
        <w:rPr>
          <w:rFonts w:asciiTheme="majorHAnsi" w:hAnsiTheme="majorHAnsi" w:cstheme="majorHAnsi"/>
          <w:color w:val="404040" w:themeColor="text1" w:themeTint="BF"/>
        </w:rPr>
      </w:pPr>
    </w:p>
    <w:p w14:paraId="68B4932B" w14:textId="727ECA5C" w:rsidR="00F57D1D" w:rsidRPr="00256C44" w:rsidRDefault="00F57D1D" w:rsidP="007B0FBE">
      <w:pPr>
        <w:spacing w:after="0" w:line="240" w:lineRule="auto"/>
        <w:jc w:val="center"/>
        <w:rPr>
          <w:rFonts w:asciiTheme="majorHAnsi" w:hAnsiTheme="majorHAnsi" w:cstheme="majorHAnsi"/>
          <w:color w:val="404040" w:themeColor="text1" w:themeTint="BF"/>
        </w:rPr>
      </w:pPr>
    </w:p>
    <w:p w14:paraId="0526214A" w14:textId="22D7BCB9" w:rsidR="00F57D1D" w:rsidRPr="00256C44" w:rsidRDefault="00F57D1D" w:rsidP="007B0FBE">
      <w:pPr>
        <w:spacing w:after="0" w:line="240" w:lineRule="auto"/>
        <w:jc w:val="center"/>
        <w:rPr>
          <w:rFonts w:asciiTheme="majorHAnsi" w:hAnsiTheme="majorHAnsi" w:cstheme="majorHAnsi"/>
          <w:color w:val="404040" w:themeColor="text1" w:themeTint="BF"/>
        </w:rPr>
      </w:pPr>
    </w:p>
    <w:p w14:paraId="496FB875" w14:textId="5E0443A2" w:rsidR="00F57D1D" w:rsidRPr="00256C44" w:rsidRDefault="00F57D1D" w:rsidP="007B0FBE">
      <w:pPr>
        <w:spacing w:after="0" w:line="240" w:lineRule="auto"/>
        <w:jc w:val="center"/>
        <w:rPr>
          <w:rFonts w:asciiTheme="majorHAnsi" w:hAnsiTheme="majorHAnsi" w:cstheme="majorHAnsi"/>
          <w:color w:val="404040" w:themeColor="text1" w:themeTint="BF"/>
        </w:rPr>
      </w:pPr>
    </w:p>
    <w:p w14:paraId="64A3839A" w14:textId="6FFC9E68" w:rsidR="00F57D1D" w:rsidRPr="00256C44" w:rsidRDefault="00F57D1D" w:rsidP="007B0FBE">
      <w:pPr>
        <w:spacing w:after="0" w:line="240" w:lineRule="auto"/>
        <w:jc w:val="center"/>
        <w:rPr>
          <w:rFonts w:asciiTheme="majorHAnsi" w:hAnsiTheme="majorHAnsi" w:cstheme="majorHAnsi"/>
          <w:color w:val="404040" w:themeColor="text1" w:themeTint="BF"/>
        </w:rPr>
      </w:pPr>
    </w:p>
    <w:p w14:paraId="4955F876" w14:textId="0229AA4D" w:rsidR="00F57D1D" w:rsidRPr="00256C44" w:rsidRDefault="00F57D1D" w:rsidP="007B0FBE">
      <w:pPr>
        <w:spacing w:after="0" w:line="240" w:lineRule="auto"/>
        <w:jc w:val="center"/>
        <w:rPr>
          <w:rFonts w:asciiTheme="majorHAnsi" w:hAnsiTheme="majorHAnsi" w:cstheme="majorHAnsi"/>
          <w:color w:val="404040" w:themeColor="text1" w:themeTint="BF"/>
        </w:rPr>
      </w:pPr>
    </w:p>
    <w:p w14:paraId="137700E0" w14:textId="57694DFE" w:rsidR="00F57D1D" w:rsidRPr="00256C44" w:rsidRDefault="00F57D1D" w:rsidP="007B0FBE">
      <w:pPr>
        <w:spacing w:after="0" w:line="240" w:lineRule="auto"/>
        <w:jc w:val="center"/>
        <w:rPr>
          <w:rFonts w:asciiTheme="majorHAnsi" w:hAnsiTheme="majorHAnsi" w:cstheme="majorHAnsi"/>
          <w:color w:val="404040" w:themeColor="text1" w:themeTint="BF"/>
        </w:rPr>
      </w:pPr>
    </w:p>
    <w:p w14:paraId="7DE1F817" w14:textId="60F77CFE" w:rsidR="00F57D1D" w:rsidRPr="00256C44" w:rsidRDefault="00F57D1D" w:rsidP="007B0FBE">
      <w:pPr>
        <w:spacing w:after="0" w:line="240" w:lineRule="auto"/>
        <w:jc w:val="center"/>
        <w:rPr>
          <w:rFonts w:asciiTheme="majorHAnsi" w:hAnsiTheme="majorHAnsi" w:cstheme="majorHAnsi"/>
          <w:color w:val="404040" w:themeColor="text1" w:themeTint="BF"/>
        </w:rPr>
      </w:pPr>
    </w:p>
    <w:p w14:paraId="1183192F" w14:textId="6D69CBAE" w:rsidR="00F57D1D" w:rsidRPr="00256C44" w:rsidRDefault="00F57D1D" w:rsidP="007B0FBE">
      <w:pPr>
        <w:spacing w:after="0" w:line="240" w:lineRule="auto"/>
        <w:jc w:val="center"/>
        <w:rPr>
          <w:rFonts w:asciiTheme="majorHAnsi" w:hAnsiTheme="majorHAnsi" w:cstheme="majorHAnsi"/>
          <w:color w:val="404040" w:themeColor="text1" w:themeTint="BF"/>
        </w:rPr>
      </w:pPr>
    </w:p>
    <w:p w14:paraId="0EB7C77A" w14:textId="3B6C5123" w:rsidR="00F57D1D" w:rsidRPr="00256C44" w:rsidRDefault="00F57D1D" w:rsidP="007B0FBE">
      <w:pPr>
        <w:spacing w:after="0" w:line="240" w:lineRule="auto"/>
        <w:jc w:val="center"/>
        <w:rPr>
          <w:rFonts w:asciiTheme="majorHAnsi" w:hAnsiTheme="majorHAnsi" w:cstheme="majorHAnsi"/>
          <w:color w:val="404040" w:themeColor="text1" w:themeTint="BF"/>
        </w:rPr>
      </w:pPr>
    </w:p>
    <w:p w14:paraId="45717FEF" w14:textId="2E45D3F5" w:rsidR="00F57D1D" w:rsidRPr="00256C44" w:rsidRDefault="00F57D1D" w:rsidP="007B0FBE">
      <w:pPr>
        <w:spacing w:after="0" w:line="240" w:lineRule="auto"/>
        <w:jc w:val="center"/>
        <w:rPr>
          <w:rFonts w:asciiTheme="majorHAnsi" w:hAnsiTheme="majorHAnsi" w:cstheme="majorHAnsi"/>
          <w:color w:val="404040" w:themeColor="text1" w:themeTint="BF"/>
        </w:rPr>
      </w:pPr>
    </w:p>
    <w:p w14:paraId="47E13991" w14:textId="266A482B" w:rsidR="00F57D1D" w:rsidRPr="00256C44" w:rsidRDefault="00F57D1D" w:rsidP="007B0FBE">
      <w:pPr>
        <w:spacing w:after="0" w:line="240" w:lineRule="auto"/>
        <w:jc w:val="center"/>
        <w:rPr>
          <w:rFonts w:asciiTheme="majorHAnsi" w:hAnsiTheme="majorHAnsi" w:cstheme="majorHAnsi"/>
          <w:color w:val="404040" w:themeColor="text1" w:themeTint="BF"/>
        </w:rPr>
      </w:pPr>
    </w:p>
    <w:p w14:paraId="565F60F4" w14:textId="77777777" w:rsidR="00F57D1D" w:rsidRPr="00256C44" w:rsidRDefault="00F57D1D" w:rsidP="007B0FBE">
      <w:pPr>
        <w:spacing w:after="0" w:line="240" w:lineRule="auto"/>
        <w:jc w:val="center"/>
        <w:rPr>
          <w:rFonts w:asciiTheme="majorHAnsi" w:hAnsiTheme="majorHAnsi" w:cstheme="majorHAnsi"/>
          <w:color w:val="404040" w:themeColor="text1" w:themeTint="BF"/>
        </w:rPr>
      </w:pPr>
    </w:p>
    <w:p w14:paraId="4D3FBD3C" w14:textId="77777777" w:rsidR="007B0FBE" w:rsidRPr="00256C44" w:rsidRDefault="007B0FBE" w:rsidP="007B0FBE">
      <w:pPr>
        <w:spacing w:after="0" w:line="240" w:lineRule="auto"/>
        <w:jc w:val="center"/>
        <w:rPr>
          <w:rFonts w:asciiTheme="majorHAnsi" w:hAnsiTheme="majorHAnsi" w:cstheme="majorHAnsi"/>
          <w:color w:val="404040" w:themeColor="text1" w:themeTint="BF"/>
        </w:rPr>
      </w:pPr>
    </w:p>
    <w:p w14:paraId="214B8A3B" w14:textId="77777777" w:rsidR="007B0FBE" w:rsidRPr="00256C44" w:rsidRDefault="007B0FBE" w:rsidP="007B0FBE">
      <w:pPr>
        <w:spacing w:after="0" w:line="240" w:lineRule="auto"/>
        <w:jc w:val="center"/>
        <w:rPr>
          <w:rFonts w:asciiTheme="majorHAnsi" w:hAnsiTheme="majorHAnsi" w:cstheme="majorHAnsi"/>
          <w:color w:val="404040" w:themeColor="text1" w:themeTint="BF"/>
        </w:rPr>
      </w:pPr>
    </w:p>
    <w:p w14:paraId="6A02AE55" w14:textId="77777777" w:rsidR="007B0FBE" w:rsidRPr="00256C44" w:rsidRDefault="007B0FBE" w:rsidP="007B0FBE">
      <w:pPr>
        <w:spacing w:after="0" w:line="240" w:lineRule="auto"/>
        <w:jc w:val="center"/>
        <w:rPr>
          <w:rFonts w:asciiTheme="majorHAnsi" w:hAnsiTheme="majorHAnsi" w:cstheme="majorHAnsi"/>
          <w:color w:val="404040" w:themeColor="text1" w:themeTint="BF"/>
        </w:rPr>
      </w:pPr>
    </w:p>
    <w:p w14:paraId="03E6D5DD" w14:textId="77777777" w:rsidR="007B0FBE" w:rsidRPr="00256C44" w:rsidRDefault="007B0FBE" w:rsidP="007B0FBE">
      <w:pPr>
        <w:spacing w:after="0" w:line="240" w:lineRule="auto"/>
        <w:jc w:val="center"/>
        <w:rPr>
          <w:rFonts w:asciiTheme="majorHAnsi" w:hAnsiTheme="majorHAnsi" w:cstheme="majorHAnsi"/>
          <w:color w:val="404040" w:themeColor="text1" w:themeTint="BF"/>
        </w:rPr>
      </w:pPr>
    </w:p>
    <w:p w14:paraId="756D3A16" w14:textId="77777777" w:rsidR="00A837D1" w:rsidRPr="00256C44" w:rsidRDefault="00A837D1" w:rsidP="007B0FBE">
      <w:pPr>
        <w:spacing w:after="0" w:line="240" w:lineRule="auto"/>
        <w:jc w:val="center"/>
        <w:rPr>
          <w:rFonts w:asciiTheme="majorHAnsi" w:hAnsiTheme="majorHAnsi" w:cstheme="majorHAnsi"/>
        </w:rPr>
      </w:pPr>
    </w:p>
    <w:p w14:paraId="7A7F5E93" w14:textId="209D73B6" w:rsidR="00A837D1" w:rsidRPr="00256C44" w:rsidRDefault="00A837D1" w:rsidP="008B5B1D">
      <w:pPr>
        <w:ind w:right="720"/>
        <w:jc w:val="center"/>
        <w:rPr>
          <w:rFonts w:asciiTheme="majorHAnsi" w:hAnsiTheme="majorHAnsi" w:cstheme="majorHAnsi"/>
        </w:rPr>
      </w:pPr>
      <w:r w:rsidRPr="008512BC">
        <w:rPr>
          <w:rFonts w:asciiTheme="majorHAnsi" w:hAnsiTheme="majorHAnsi" w:cstheme="majorHAnsi"/>
          <w:b/>
          <w:color w:val="365F91" w:themeColor="accent1" w:themeShade="BF"/>
          <w:sz w:val="32"/>
          <w:szCs w:val="32"/>
        </w:rPr>
        <w:t>ABSTRACT</w:t>
      </w:r>
    </w:p>
    <w:p w14:paraId="035C2F8F" w14:textId="536CCF81" w:rsidR="00A837D1" w:rsidRPr="008512BC" w:rsidRDefault="00A837D1" w:rsidP="00A837D1">
      <w:pPr>
        <w:autoSpaceDE w:val="0"/>
        <w:autoSpaceDN w:val="0"/>
        <w:adjustRightInd w:val="0"/>
        <w:spacing w:after="0" w:line="240" w:lineRule="auto"/>
        <w:ind w:left="720" w:right="720"/>
        <w:jc w:val="both"/>
        <w:rPr>
          <w:rFonts w:asciiTheme="majorHAnsi" w:hAnsiTheme="majorHAnsi" w:cstheme="majorHAnsi"/>
        </w:rPr>
      </w:pPr>
      <w:bookmarkStart w:id="0" w:name="_Hlk515891114"/>
      <w:r w:rsidRPr="008512BC">
        <w:rPr>
          <w:rFonts w:asciiTheme="majorHAnsi" w:hAnsiTheme="majorHAnsi" w:cstheme="majorHAnsi"/>
        </w:rPr>
        <w:t xml:space="preserve">The potential of public policies and the services provided by any State are closely linked to the quality of its civil service. The ways in which the civil service is managed—in other words, the human resource planning policies, recruitment and selection, professional development, and the incentives for professionalization, among other factors—are critical conditioning factors when it comes to attracting, retaining, and motivating suitable staff to carry out these tasks. This report presents the main findings of Haiti’s civil service diagnostic assessment carried out in early 2018. It evaluates the </w:t>
      </w:r>
      <w:r w:rsidR="0066103B" w:rsidRPr="008512BC">
        <w:rPr>
          <w:rFonts w:asciiTheme="majorHAnsi" w:hAnsiTheme="majorHAnsi" w:cstheme="majorHAnsi"/>
        </w:rPr>
        <w:t xml:space="preserve">quality </w:t>
      </w:r>
      <w:r w:rsidRPr="008512BC">
        <w:rPr>
          <w:rFonts w:asciiTheme="majorHAnsi" w:hAnsiTheme="majorHAnsi" w:cstheme="majorHAnsi"/>
        </w:rPr>
        <w:t>of the human resource management (HRM) systems in the civil service. The analysis takes as reference the methodology used by the Inter-American Development Bank (IDB) in Latin American countries (Longo and Iacoviello, 2010), and the Charter for Caribbean Public Services led by the Caribbean Centre for Development Administration (CARICAD). This is the first evaluation for the country and it contributed as an input to the series “Building State Capacity: The State of the Civil Service in the Caribbean.”</w:t>
      </w:r>
      <w:bookmarkEnd w:id="0"/>
    </w:p>
    <w:p w14:paraId="029921B2" w14:textId="77777777" w:rsidR="00A837D1" w:rsidRPr="008512BC" w:rsidRDefault="00A837D1" w:rsidP="00A837D1">
      <w:pPr>
        <w:ind w:right="720"/>
        <w:rPr>
          <w:rFonts w:asciiTheme="majorHAnsi" w:hAnsiTheme="majorHAnsi" w:cstheme="majorHAnsi"/>
        </w:rPr>
      </w:pPr>
    </w:p>
    <w:p w14:paraId="47AE6B9A" w14:textId="77777777" w:rsidR="00A837D1" w:rsidRPr="008512BC" w:rsidRDefault="00A837D1" w:rsidP="00A837D1">
      <w:pPr>
        <w:ind w:left="720" w:right="720"/>
        <w:rPr>
          <w:rFonts w:asciiTheme="majorHAnsi" w:hAnsiTheme="majorHAnsi" w:cstheme="majorHAnsi"/>
          <w:lang w:val="pt-BR"/>
        </w:rPr>
      </w:pPr>
      <w:r w:rsidRPr="008512BC">
        <w:rPr>
          <w:rFonts w:asciiTheme="majorHAnsi" w:hAnsiTheme="majorHAnsi" w:cstheme="majorHAnsi"/>
          <w:lang w:val="pt-BR"/>
        </w:rPr>
        <w:t>JEL Codes: H10, H11, J45</w:t>
      </w:r>
    </w:p>
    <w:p w14:paraId="0962C6CC" w14:textId="01D744A4" w:rsidR="00A837D1" w:rsidRPr="008512BC" w:rsidRDefault="00A837D1" w:rsidP="00A837D1">
      <w:pPr>
        <w:ind w:left="720" w:right="720"/>
        <w:rPr>
          <w:rFonts w:asciiTheme="majorHAnsi" w:hAnsiTheme="majorHAnsi" w:cstheme="majorHAnsi"/>
        </w:rPr>
      </w:pPr>
      <w:r w:rsidRPr="008512BC">
        <w:rPr>
          <w:rFonts w:asciiTheme="majorHAnsi" w:hAnsiTheme="majorHAnsi" w:cstheme="majorHAnsi"/>
        </w:rPr>
        <w:t>Keywords: civil service, human resources, public employment, public management, Haiti</w:t>
      </w:r>
    </w:p>
    <w:p w14:paraId="49A730BD" w14:textId="7716E773" w:rsidR="00795E5F" w:rsidRPr="00256C44" w:rsidRDefault="00795E5F" w:rsidP="007B0FBE">
      <w:pPr>
        <w:spacing w:after="0" w:line="240" w:lineRule="auto"/>
        <w:jc w:val="center"/>
        <w:rPr>
          <w:rFonts w:asciiTheme="majorHAnsi" w:hAnsiTheme="majorHAnsi" w:cstheme="majorHAnsi"/>
        </w:rPr>
      </w:pPr>
      <w:r w:rsidRPr="00256C44">
        <w:rPr>
          <w:rFonts w:asciiTheme="majorHAnsi" w:hAnsiTheme="majorHAnsi" w:cstheme="majorHAnsi"/>
        </w:rPr>
        <w:br w:type="page"/>
      </w:r>
    </w:p>
    <w:sdt>
      <w:sdtPr>
        <w:rPr>
          <w:rFonts w:asciiTheme="minorHAnsi" w:eastAsiaTheme="minorHAnsi" w:hAnsiTheme="minorHAnsi" w:cstheme="majorHAnsi"/>
          <w:color w:val="auto"/>
          <w:sz w:val="22"/>
          <w:szCs w:val="22"/>
        </w:rPr>
        <w:id w:val="-359281706"/>
        <w:docPartObj>
          <w:docPartGallery w:val="Table of Contents"/>
          <w:docPartUnique/>
        </w:docPartObj>
      </w:sdtPr>
      <w:sdtEndPr>
        <w:rPr>
          <w:b/>
          <w:bCs/>
          <w:noProof/>
        </w:rPr>
      </w:sdtEndPr>
      <w:sdtContent>
        <w:p w14:paraId="2E059801" w14:textId="77777777" w:rsidR="00795E5F" w:rsidRPr="008512BC" w:rsidRDefault="00795E5F">
          <w:pPr>
            <w:pStyle w:val="TOCHeading"/>
            <w:rPr>
              <w:rFonts w:cstheme="majorHAnsi"/>
            </w:rPr>
          </w:pPr>
          <w:r w:rsidRPr="008512BC">
            <w:rPr>
              <w:rFonts w:cstheme="majorHAnsi"/>
            </w:rPr>
            <w:t>Contents</w:t>
          </w:r>
        </w:p>
        <w:p w14:paraId="3ECDEF7A" w14:textId="77C9AAE0" w:rsidR="008A37A7" w:rsidRDefault="00795E5F">
          <w:pPr>
            <w:pStyle w:val="TOC1"/>
            <w:rPr>
              <w:rFonts w:eastAsiaTheme="minorEastAsia"/>
              <w:b w:val="0"/>
              <w:lang w:val="en-US"/>
            </w:rPr>
          </w:pPr>
          <w:r w:rsidRPr="00256C44">
            <w:rPr>
              <w:rFonts w:asciiTheme="majorHAnsi" w:hAnsiTheme="majorHAnsi" w:cstheme="majorHAnsi"/>
            </w:rPr>
            <w:fldChar w:fldCharType="begin"/>
          </w:r>
          <w:r w:rsidRPr="008512BC">
            <w:rPr>
              <w:rFonts w:asciiTheme="majorHAnsi" w:hAnsiTheme="majorHAnsi" w:cstheme="majorHAnsi"/>
            </w:rPr>
            <w:instrText xml:space="preserve"> TOC \o "1-3" \h \z \u </w:instrText>
          </w:r>
          <w:r w:rsidRPr="00256C44">
            <w:rPr>
              <w:rFonts w:asciiTheme="majorHAnsi" w:hAnsiTheme="majorHAnsi" w:cstheme="majorHAnsi"/>
            </w:rPr>
            <w:fldChar w:fldCharType="separate"/>
          </w:r>
          <w:hyperlink w:anchor="_Toc526170539" w:history="1">
            <w:r w:rsidR="008A37A7" w:rsidRPr="00A14494">
              <w:rPr>
                <w:rStyle w:val="Hyperlink"/>
                <w:rFonts w:cstheme="majorHAnsi"/>
              </w:rPr>
              <w:t>Acronyms</w:t>
            </w:r>
            <w:r w:rsidR="008A37A7">
              <w:rPr>
                <w:webHidden/>
              </w:rPr>
              <w:tab/>
            </w:r>
            <w:r w:rsidR="008A37A7">
              <w:rPr>
                <w:webHidden/>
              </w:rPr>
              <w:fldChar w:fldCharType="begin"/>
            </w:r>
            <w:r w:rsidR="008A37A7">
              <w:rPr>
                <w:webHidden/>
              </w:rPr>
              <w:instrText xml:space="preserve"> PAGEREF _Toc526170539 \h </w:instrText>
            </w:r>
            <w:r w:rsidR="008A37A7">
              <w:rPr>
                <w:webHidden/>
              </w:rPr>
            </w:r>
            <w:r w:rsidR="008A37A7">
              <w:rPr>
                <w:webHidden/>
              </w:rPr>
              <w:fldChar w:fldCharType="separate"/>
            </w:r>
            <w:r w:rsidR="00E2607F">
              <w:rPr>
                <w:webHidden/>
              </w:rPr>
              <w:t>4</w:t>
            </w:r>
            <w:r w:rsidR="008A37A7">
              <w:rPr>
                <w:webHidden/>
              </w:rPr>
              <w:fldChar w:fldCharType="end"/>
            </w:r>
          </w:hyperlink>
        </w:p>
        <w:p w14:paraId="7D690411" w14:textId="1FDB00D3" w:rsidR="008A37A7" w:rsidRDefault="007B4F51">
          <w:pPr>
            <w:pStyle w:val="TOC1"/>
            <w:rPr>
              <w:rFonts w:eastAsiaTheme="minorEastAsia"/>
              <w:b w:val="0"/>
              <w:lang w:val="en-US"/>
            </w:rPr>
          </w:pPr>
          <w:hyperlink w:anchor="_Toc526170540" w:history="1">
            <w:r w:rsidR="008A37A7" w:rsidRPr="00A14494">
              <w:rPr>
                <w:rStyle w:val="Hyperlink"/>
                <w:rFonts w:cstheme="majorHAnsi"/>
              </w:rPr>
              <w:t>Executive Summary</w:t>
            </w:r>
            <w:r w:rsidR="008A37A7">
              <w:rPr>
                <w:webHidden/>
              </w:rPr>
              <w:tab/>
            </w:r>
            <w:r w:rsidR="008A37A7">
              <w:rPr>
                <w:webHidden/>
              </w:rPr>
              <w:fldChar w:fldCharType="begin"/>
            </w:r>
            <w:r w:rsidR="008A37A7">
              <w:rPr>
                <w:webHidden/>
              </w:rPr>
              <w:instrText xml:space="preserve"> PAGEREF _Toc526170540 \h </w:instrText>
            </w:r>
            <w:r w:rsidR="008A37A7">
              <w:rPr>
                <w:webHidden/>
              </w:rPr>
            </w:r>
            <w:r w:rsidR="008A37A7">
              <w:rPr>
                <w:webHidden/>
              </w:rPr>
              <w:fldChar w:fldCharType="separate"/>
            </w:r>
            <w:r w:rsidR="00E2607F">
              <w:rPr>
                <w:webHidden/>
              </w:rPr>
              <w:t>5</w:t>
            </w:r>
            <w:r w:rsidR="008A37A7">
              <w:rPr>
                <w:webHidden/>
              </w:rPr>
              <w:fldChar w:fldCharType="end"/>
            </w:r>
          </w:hyperlink>
        </w:p>
        <w:p w14:paraId="40CDFDD5" w14:textId="6339C523" w:rsidR="008A37A7" w:rsidRDefault="007B4F51">
          <w:pPr>
            <w:pStyle w:val="TOC1"/>
            <w:rPr>
              <w:rFonts w:eastAsiaTheme="minorEastAsia"/>
              <w:b w:val="0"/>
              <w:lang w:val="en-US"/>
            </w:rPr>
          </w:pPr>
          <w:hyperlink w:anchor="_Toc526170541" w:history="1">
            <w:r w:rsidR="008A37A7" w:rsidRPr="00A14494">
              <w:rPr>
                <w:rStyle w:val="Hyperlink"/>
                <w:rFonts w:cstheme="majorHAnsi"/>
              </w:rPr>
              <w:t>1.</w:t>
            </w:r>
            <w:r w:rsidR="008A37A7">
              <w:rPr>
                <w:rFonts w:eastAsiaTheme="minorEastAsia"/>
                <w:b w:val="0"/>
                <w:lang w:val="en-US"/>
              </w:rPr>
              <w:tab/>
            </w:r>
            <w:r w:rsidR="008A37A7" w:rsidRPr="00A14494">
              <w:rPr>
                <w:rStyle w:val="Hyperlink"/>
                <w:rFonts w:cstheme="majorHAnsi"/>
              </w:rPr>
              <w:t>Context</w:t>
            </w:r>
            <w:r w:rsidR="008A37A7">
              <w:rPr>
                <w:webHidden/>
              </w:rPr>
              <w:tab/>
            </w:r>
            <w:r w:rsidR="008A37A7">
              <w:rPr>
                <w:webHidden/>
              </w:rPr>
              <w:fldChar w:fldCharType="begin"/>
            </w:r>
            <w:r w:rsidR="008A37A7">
              <w:rPr>
                <w:webHidden/>
              </w:rPr>
              <w:instrText xml:space="preserve"> PAGEREF _Toc526170541 \h </w:instrText>
            </w:r>
            <w:r w:rsidR="008A37A7">
              <w:rPr>
                <w:webHidden/>
              </w:rPr>
            </w:r>
            <w:r w:rsidR="008A37A7">
              <w:rPr>
                <w:webHidden/>
              </w:rPr>
              <w:fldChar w:fldCharType="separate"/>
            </w:r>
            <w:r w:rsidR="00E2607F">
              <w:rPr>
                <w:webHidden/>
              </w:rPr>
              <w:t>8</w:t>
            </w:r>
            <w:r w:rsidR="008A37A7">
              <w:rPr>
                <w:webHidden/>
              </w:rPr>
              <w:fldChar w:fldCharType="end"/>
            </w:r>
          </w:hyperlink>
        </w:p>
        <w:p w14:paraId="398F9F62" w14:textId="6A2DB30A" w:rsidR="008A37A7" w:rsidRDefault="008A37A7">
          <w:pPr>
            <w:pStyle w:val="TOC2"/>
            <w:rPr>
              <w:rFonts w:eastAsiaTheme="minorEastAsia"/>
            </w:rPr>
          </w:pPr>
          <w:hyperlink w:anchor="_Toc526170542" w:history="1">
            <w:r w:rsidRPr="00256C44">
              <w:rPr>
                <w:rStyle w:val="Hyperlink"/>
              </w:rPr>
              <w:t xml:space="preserve">1.1 </w:t>
            </w:r>
            <w:r w:rsidRPr="008A37A7">
              <w:rPr>
                <w:rStyle w:val="Hyperlink"/>
              </w:rPr>
              <w:t>Background</w:t>
            </w:r>
            <w:r>
              <w:rPr>
                <w:webHidden/>
              </w:rPr>
              <w:tab/>
            </w:r>
            <w:r>
              <w:rPr>
                <w:webHidden/>
              </w:rPr>
              <w:fldChar w:fldCharType="begin"/>
            </w:r>
            <w:r>
              <w:rPr>
                <w:webHidden/>
              </w:rPr>
              <w:instrText xml:space="preserve"> PAGEREF _Toc526170542 \h </w:instrText>
            </w:r>
            <w:r>
              <w:rPr>
                <w:webHidden/>
              </w:rPr>
            </w:r>
            <w:r>
              <w:rPr>
                <w:webHidden/>
              </w:rPr>
              <w:fldChar w:fldCharType="separate"/>
            </w:r>
            <w:r w:rsidR="00E2607F">
              <w:rPr>
                <w:webHidden/>
              </w:rPr>
              <w:t>8</w:t>
            </w:r>
            <w:r>
              <w:rPr>
                <w:webHidden/>
              </w:rPr>
              <w:fldChar w:fldCharType="end"/>
            </w:r>
          </w:hyperlink>
        </w:p>
        <w:p w14:paraId="55E2459F" w14:textId="7BB1725B" w:rsidR="008A37A7" w:rsidRDefault="008A37A7" w:rsidP="00256C44">
          <w:pPr>
            <w:pStyle w:val="TOC2"/>
            <w:rPr>
              <w:rFonts w:eastAsiaTheme="minorEastAsia"/>
            </w:rPr>
          </w:pPr>
          <w:hyperlink w:anchor="_Toc526170545" w:history="1">
            <w:r w:rsidRPr="00A14494">
              <w:rPr>
                <w:rStyle w:val="Hyperlink"/>
              </w:rPr>
              <w:t>1.2</w:t>
            </w:r>
            <w:r>
              <w:rPr>
                <w:rFonts w:eastAsiaTheme="minorEastAsia"/>
              </w:rPr>
              <w:t xml:space="preserve"> </w:t>
            </w:r>
            <w:r w:rsidRPr="00A14494">
              <w:rPr>
                <w:rStyle w:val="Hyperlink"/>
              </w:rPr>
              <w:t>Institutional Context</w:t>
            </w:r>
            <w:r>
              <w:rPr>
                <w:webHidden/>
              </w:rPr>
              <w:tab/>
            </w:r>
            <w:r>
              <w:rPr>
                <w:webHidden/>
              </w:rPr>
              <w:fldChar w:fldCharType="begin"/>
            </w:r>
            <w:r>
              <w:rPr>
                <w:webHidden/>
              </w:rPr>
              <w:instrText xml:space="preserve"> PAGEREF _Toc526170545 \h </w:instrText>
            </w:r>
            <w:r>
              <w:rPr>
                <w:webHidden/>
              </w:rPr>
            </w:r>
            <w:r>
              <w:rPr>
                <w:webHidden/>
              </w:rPr>
              <w:fldChar w:fldCharType="separate"/>
            </w:r>
            <w:r w:rsidR="00E2607F">
              <w:rPr>
                <w:webHidden/>
              </w:rPr>
              <w:t>9</w:t>
            </w:r>
            <w:r>
              <w:rPr>
                <w:webHidden/>
              </w:rPr>
              <w:fldChar w:fldCharType="end"/>
            </w:r>
          </w:hyperlink>
        </w:p>
        <w:p w14:paraId="6495C87D" w14:textId="69D72E64" w:rsidR="008A37A7" w:rsidRDefault="008A37A7" w:rsidP="00256C44">
          <w:pPr>
            <w:pStyle w:val="TOC2"/>
            <w:rPr>
              <w:rFonts w:eastAsiaTheme="minorEastAsia"/>
            </w:rPr>
          </w:pPr>
          <w:hyperlink w:anchor="_Toc526170546" w:history="1">
            <w:r w:rsidRPr="00A14494">
              <w:rPr>
                <w:rStyle w:val="Hyperlink"/>
              </w:rPr>
              <w:t>1.3</w:t>
            </w:r>
            <w:r>
              <w:rPr>
                <w:rFonts w:eastAsiaTheme="minorEastAsia"/>
              </w:rPr>
              <w:t xml:space="preserve"> </w:t>
            </w:r>
            <w:r w:rsidRPr="00A14494">
              <w:rPr>
                <w:rStyle w:val="Hyperlink"/>
              </w:rPr>
              <w:t>Legal Framework</w:t>
            </w:r>
            <w:r>
              <w:rPr>
                <w:webHidden/>
              </w:rPr>
              <w:tab/>
            </w:r>
            <w:r>
              <w:rPr>
                <w:webHidden/>
              </w:rPr>
              <w:fldChar w:fldCharType="begin"/>
            </w:r>
            <w:r>
              <w:rPr>
                <w:webHidden/>
              </w:rPr>
              <w:instrText xml:space="preserve"> PAGEREF _Toc526170546 \h </w:instrText>
            </w:r>
            <w:r>
              <w:rPr>
                <w:webHidden/>
              </w:rPr>
            </w:r>
            <w:r>
              <w:rPr>
                <w:webHidden/>
              </w:rPr>
              <w:fldChar w:fldCharType="separate"/>
            </w:r>
            <w:r w:rsidR="00E2607F">
              <w:rPr>
                <w:webHidden/>
              </w:rPr>
              <w:t>9</w:t>
            </w:r>
            <w:r>
              <w:rPr>
                <w:webHidden/>
              </w:rPr>
              <w:fldChar w:fldCharType="end"/>
            </w:r>
          </w:hyperlink>
        </w:p>
        <w:p w14:paraId="61395A8B" w14:textId="54148A7B" w:rsidR="008A37A7" w:rsidRDefault="008A37A7" w:rsidP="00256C44">
          <w:pPr>
            <w:pStyle w:val="TOC2"/>
            <w:rPr>
              <w:rStyle w:val="Hyperlink"/>
            </w:rPr>
          </w:pPr>
          <w:hyperlink w:anchor="_Toc526170547" w:history="1">
            <w:r w:rsidRPr="00A14494">
              <w:rPr>
                <w:rStyle w:val="Hyperlink"/>
              </w:rPr>
              <w:t>1.4</w:t>
            </w:r>
            <w:r>
              <w:rPr>
                <w:rFonts w:eastAsiaTheme="minorEastAsia"/>
              </w:rPr>
              <w:t xml:space="preserve"> </w:t>
            </w:r>
            <w:r w:rsidRPr="00A14494">
              <w:rPr>
                <w:rStyle w:val="Hyperlink"/>
              </w:rPr>
              <w:t>Institutional Framework for the Civil Service</w:t>
            </w:r>
            <w:r>
              <w:rPr>
                <w:webHidden/>
              </w:rPr>
              <w:tab/>
            </w:r>
            <w:r>
              <w:rPr>
                <w:webHidden/>
              </w:rPr>
              <w:fldChar w:fldCharType="begin"/>
            </w:r>
            <w:r>
              <w:rPr>
                <w:webHidden/>
              </w:rPr>
              <w:instrText xml:space="preserve"> PAGEREF _Toc526170547 \h </w:instrText>
            </w:r>
            <w:r>
              <w:rPr>
                <w:webHidden/>
              </w:rPr>
            </w:r>
            <w:r>
              <w:rPr>
                <w:webHidden/>
              </w:rPr>
              <w:fldChar w:fldCharType="separate"/>
            </w:r>
            <w:r w:rsidR="00E2607F">
              <w:rPr>
                <w:webHidden/>
              </w:rPr>
              <w:t>11</w:t>
            </w:r>
            <w:r>
              <w:rPr>
                <w:webHidden/>
              </w:rPr>
              <w:fldChar w:fldCharType="end"/>
            </w:r>
          </w:hyperlink>
        </w:p>
        <w:p w14:paraId="4D03D9A7" w14:textId="5C0927C3" w:rsidR="00D91EA2" w:rsidRPr="00256C44" w:rsidRDefault="00D91EA2" w:rsidP="00256C44">
          <w:pPr>
            <w:rPr>
              <w:noProof/>
            </w:rPr>
          </w:pPr>
          <w:r>
            <w:rPr>
              <w:noProof/>
            </w:rPr>
            <w:t>2. Analysis of HRM Subsystems………………………………………………………………………………………1</w:t>
          </w:r>
          <w:r w:rsidR="00E53841">
            <w:rPr>
              <w:noProof/>
            </w:rPr>
            <w:t>3</w:t>
          </w:r>
        </w:p>
        <w:p w14:paraId="7B253FB4" w14:textId="4DC4F545" w:rsidR="008A37A7" w:rsidRDefault="007B4F51">
          <w:pPr>
            <w:pStyle w:val="TOC2"/>
            <w:rPr>
              <w:rFonts w:eastAsiaTheme="minorEastAsia"/>
            </w:rPr>
          </w:pPr>
          <w:hyperlink w:anchor="_Toc526170553" w:history="1">
            <w:r w:rsidR="008A37A7" w:rsidRPr="00A14494">
              <w:rPr>
                <w:rStyle w:val="Hyperlink"/>
              </w:rPr>
              <w:t>2.1 Human Resource Planning</w:t>
            </w:r>
            <w:r w:rsidR="008A37A7">
              <w:rPr>
                <w:webHidden/>
              </w:rPr>
              <w:tab/>
            </w:r>
            <w:r w:rsidR="008A37A7">
              <w:rPr>
                <w:webHidden/>
              </w:rPr>
              <w:fldChar w:fldCharType="begin"/>
            </w:r>
            <w:r w:rsidR="008A37A7">
              <w:rPr>
                <w:webHidden/>
              </w:rPr>
              <w:instrText xml:space="preserve"> PAGEREF _Toc526170553 \h </w:instrText>
            </w:r>
            <w:r w:rsidR="008A37A7">
              <w:rPr>
                <w:webHidden/>
              </w:rPr>
            </w:r>
            <w:r w:rsidR="008A37A7">
              <w:rPr>
                <w:webHidden/>
              </w:rPr>
              <w:fldChar w:fldCharType="separate"/>
            </w:r>
            <w:r w:rsidR="00E2607F">
              <w:rPr>
                <w:webHidden/>
              </w:rPr>
              <w:t>13</w:t>
            </w:r>
            <w:r w:rsidR="008A37A7">
              <w:rPr>
                <w:webHidden/>
              </w:rPr>
              <w:fldChar w:fldCharType="end"/>
            </w:r>
          </w:hyperlink>
        </w:p>
        <w:p w14:paraId="0171A6B5" w14:textId="4198C2D9" w:rsidR="008A37A7" w:rsidRDefault="008A37A7">
          <w:pPr>
            <w:pStyle w:val="TOC2"/>
            <w:rPr>
              <w:rFonts w:eastAsiaTheme="minorEastAsia"/>
            </w:rPr>
          </w:pPr>
          <w:hyperlink w:anchor="_Toc526170560" w:history="1">
            <w:r w:rsidRPr="00A14494">
              <w:rPr>
                <w:rStyle w:val="Hyperlink"/>
              </w:rPr>
              <w:t>2.2 Work Organization</w:t>
            </w:r>
            <w:r>
              <w:rPr>
                <w:webHidden/>
              </w:rPr>
              <w:tab/>
            </w:r>
            <w:r>
              <w:rPr>
                <w:webHidden/>
              </w:rPr>
              <w:fldChar w:fldCharType="begin"/>
            </w:r>
            <w:r>
              <w:rPr>
                <w:webHidden/>
              </w:rPr>
              <w:instrText xml:space="preserve"> PAGEREF _Toc526170560 \h </w:instrText>
            </w:r>
            <w:r>
              <w:rPr>
                <w:webHidden/>
              </w:rPr>
            </w:r>
            <w:r>
              <w:rPr>
                <w:webHidden/>
              </w:rPr>
              <w:fldChar w:fldCharType="separate"/>
            </w:r>
            <w:r w:rsidR="00E2607F">
              <w:rPr>
                <w:webHidden/>
              </w:rPr>
              <w:t>20</w:t>
            </w:r>
            <w:r>
              <w:rPr>
                <w:webHidden/>
              </w:rPr>
              <w:fldChar w:fldCharType="end"/>
            </w:r>
          </w:hyperlink>
        </w:p>
        <w:p w14:paraId="60208B7B" w14:textId="49487CED" w:rsidR="008A37A7" w:rsidRDefault="007B4F51">
          <w:pPr>
            <w:pStyle w:val="TOC2"/>
            <w:rPr>
              <w:rFonts w:eastAsiaTheme="minorEastAsia"/>
            </w:rPr>
          </w:pPr>
          <w:hyperlink w:anchor="_Toc526170563" w:history="1">
            <w:r w:rsidR="008A37A7" w:rsidRPr="00A14494">
              <w:rPr>
                <w:rStyle w:val="Hyperlink"/>
              </w:rPr>
              <w:t>2.3 Employment Management</w:t>
            </w:r>
            <w:r w:rsidR="008A37A7">
              <w:rPr>
                <w:webHidden/>
              </w:rPr>
              <w:tab/>
            </w:r>
            <w:r w:rsidR="008A37A7">
              <w:rPr>
                <w:webHidden/>
              </w:rPr>
              <w:fldChar w:fldCharType="begin"/>
            </w:r>
            <w:r w:rsidR="008A37A7">
              <w:rPr>
                <w:webHidden/>
              </w:rPr>
              <w:instrText xml:space="preserve"> PAGEREF _Toc526170563 \h </w:instrText>
            </w:r>
            <w:r w:rsidR="008A37A7">
              <w:rPr>
                <w:webHidden/>
              </w:rPr>
            </w:r>
            <w:r w:rsidR="008A37A7">
              <w:rPr>
                <w:webHidden/>
              </w:rPr>
              <w:fldChar w:fldCharType="separate"/>
            </w:r>
            <w:r w:rsidR="00E2607F">
              <w:rPr>
                <w:webHidden/>
              </w:rPr>
              <w:t>20</w:t>
            </w:r>
            <w:r w:rsidR="008A37A7">
              <w:rPr>
                <w:webHidden/>
              </w:rPr>
              <w:fldChar w:fldCharType="end"/>
            </w:r>
          </w:hyperlink>
        </w:p>
        <w:p w14:paraId="73723106" w14:textId="51AB4E59" w:rsidR="008A37A7" w:rsidRDefault="007B4F51">
          <w:pPr>
            <w:pStyle w:val="TOC2"/>
            <w:rPr>
              <w:rFonts w:eastAsiaTheme="minorEastAsia"/>
            </w:rPr>
          </w:pPr>
          <w:hyperlink w:anchor="_Toc526170566" w:history="1">
            <w:r w:rsidR="008A37A7" w:rsidRPr="00A14494">
              <w:rPr>
                <w:rStyle w:val="Hyperlink"/>
              </w:rPr>
              <w:t>2.4 Performance Management</w:t>
            </w:r>
            <w:r w:rsidR="008A37A7">
              <w:rPr>
                <w:webHidden/>
              </w:rPr>
              <w:tab/>
            </w:r>
            <w:r w:rsidR="008A37A7">
              <w:rPr>
                <w:webHidden/>
              </w:rPr>
              <w:fldChar w:fldCharType="begin"/>
            </w:r>
            <w:r w:rsidR="008A37A7">
              <w:rPr>
                <w:webHidden/>
              </w:rPr>
              <w:instrText xml:space="preserve"> PAGEREF _Toc526170566 \h </w:instrText>
            </w:r>
            <w:r w:rsidR="008A37A7">
              <w:rPr>
                <w:webHidden/>
              </w:rPr>
            </w:r>
            <w:r w:rsidR="008A37A7">
              <w:rPr>
                <w:webHidden/>
              </w:rPr>
              <w:fldChar w:fldCharType="separate"/>
            </w:r>
            <w:r w:rsidR="00E2607F">
              <w:rPr>
                <w:webHidden/>
              </w:rPr>
              <w:t>23</w:t>
            </w:r>
            <w:r w:rsidR="008A37A7">
              <w:rPr>
                <w:webHidden/>
              </w:rPr>
              <w:fldChar w:fldCharType="end"/>
            </w:r>
          </w:hyperlink>
        </w:p>
        <w:p w14:paraId="7ECFA3DE" w14:textId="1A657089" w:rsidR="008A37A7" w:rsidRDefault="007B4F51">
          <w:pPr>
            <w:pStyle w:val="TOC2"/>
            <w:rPr>
              <w:rFonts w:eastAsiaTheme="minorEastAsia"/>
            </w:rPr>
          </w:pPr>
          <w:hyperlink w:anchor="_Toc526170567" w:history="1">
            <w:r w:rsidR="008A37A7" w:rsidRPr="00A14494">
              <w:rPr>
                <w:rStyle w:val="Hyperlink"/>
              </w:rPr>
              <w:t>2.5 Compensation Management</w:t>
            </w:r>
            <w:r w:rsidR="008A37A7">
              <w:rPr>
                <w:webHidden/>
              </w:rPr>
              <w:tab/>
            </w:r>
            <w:r w:rsidR="008A37A7">
              <w:rPr>
                <w:webHidden/>
              </w:rPr>
              <w:fldChar w:fldCharType="begin"/>
            </w:r>
            <w:r w:rsidR="008A37A7">
              <w:rPr>
                <w:webHidden/>
              </w:rPr>
              <w:instrText xml:space="preserve"> PAGEREF _Toc526170567 \h </w:instrText>
            </w:r>
            <w:r w:rsidR="008A37A7">
              <w:rPr>
                <w:webHidden/>
              </w:rPr>
            </w:r>
            <w:r w:rsidR="008A37A7">
              <w:rPr>
                <w:webHidden/>
              </w:rPr>
              <w:fldChar w:fldCharType="separate"/>
            </w:r>
            <w:r w:rsidR="00E2607F">
              <w:rPr>
                <w:webHidden/>
              </w:rPr>
              <w:t>23</w:t>
            </w:r>
            <w:r w:rsidR="008A37A7">
              <w:rPr>
                <w:webHidden/>
              </w:rPr>
              <w:fldChar w:fldCharType="end"/>
            </w:r>
          </w:hyperlink>
        </w:p>
        <w:p w14:paraId="5B74527C" w14:textId="1A27F2D9" w:rsidR="008A37A7" w:rsidRDefault="007B4F51">
          <w:pPr>
            <w:pStyle w:val="TOC2"/>
            <w:rPr>
              <w:rFonts w:eastAsiaTheme="minorEastAsia"/>
            </w:rPr>
          </w:pPr>
          <w:hyperlink w:anchor="_Toc526170570" w:history="1">
            <w:r w:rsidR="008A37A7" w:rsidRPr="00A14494">
              <w:rPr>
                <w:rStyle w:val="Hyperlink"/>
              </w:rPr>
              <w:t>2.6 Development Management</w:t>
            </w:r>
            <w:r w:rsidR="008A37A7">
              <w:rPr>
                <w:webHidden/>
              </w:rPr>
              <w:tab/>
            </w:r>
            <w:r w:rsidR="008A37A7">
              <w:rPr>
                <w:webHidden/>
              </w:rPr>
              <w:fldChar w:fldCharType="begin"/>
            </w:r>
            <w:r w:rsidR="008A37A7">
              <w:rPr>
                <w:webHidden/>
              </w:rPr>
              <w:instrText xml:space="preserve"> PAGEREF _Toc526170570 \h </w:instrText>
            </w:r>
            <w:r w:rsidR="008A37A7">
              <w:rPr>
                <w:webHidden/>
              </w:rPr>
            </w:r>
            <w:r w:rsidR="008A37A7">
              <w:rPr>
                <w:webHidden/>
              </w:rPr>
              <w:fldChar w:fldCharType="separate"/>
            </w:r>
            <w:r w:rsidR="00E2607F">
              <w:rPr>
                <w:webHidden/>
              </w:rPr>
              <w:t>27</w:t>
            </w:r>
            <w:r w:rsidR="008A37A7">
              <w:rPr>
                <w:webHidden/>
              </w:rPr>
              <w:fldChar w:fldCharType="end"/>
            </w:r>
          </w:hyperlink>
        </w:p>
        <w:p w14:paraId="00DF9F32" w14:textId="1545D35D" w:rsidR="008A37A7" w:rsidRDefault="007B4F51">
          <w:pPr>
            <w:pStyle w:val="TOC2"/>
            <w:rPr>
              <w:rFonts w:eastAsiaTheme="minorEastAsia"/>
            </w:rPr>
          </w:pPr>
          <w:hyperlink w:anchor="_Toc526170572" w:history="1">
            <w:r w:rsidR="008A37A7" w:rsidRPr="00A14494">
              <w:rPr>
                <w:rStyle w:val="Hyperlink"/>
              </w:rPr>
              <w:t>2.7 Human Resources and Social Relations Management</w:t>
            </w:r>
            <w:r w:rsidR="008A37A7">
              <w:rPr>
                <w:webHidden/>
              </w:rPr>
              <w:tab/>
            </w:r>
            <w:r w:rsidR="008A37A7">
              <w:rPr>
                <w:webHidden/>
              </w:rPr>
              <w:fldChar w:fldCharType="begin"/>
            </w:r>
            <w:r w:rsidR="008A37A7">
              <w:rPr>
                <w:webHidden/>
              </w:rPr>
              <w:instrText xml:space="preserve"> PAGEREF _Toc526170572 \h </w:instrText>
            </w:r>
            <w:r w:rsidR="008A37A7">
              <w:rPr>
                <w:webHidden/>
              </w:rPr>
            </w:r>
            <w:r w:rsidR="008A37A7">
              <w:rPr>
                <w:webHidden/>
              </w:rPr>
              <w:fldChar w:fldCharType="separate"/>
            </w:r>
            <w:r w:rsidR="00E2607F">
              <w:rPr>
                <w:webHidden/>
              </w:rPr>
              <w:t>29</w:t>
            </w:r>
            <w:r w:rsidR="008A37A7">
              <w:rPr>
                <w:webHidden/>
              </w:rPr>
              <w:fldChar w:fldCharType="end"/>
            </w:r>
          </w:hyperlink>
        </w:p>
        <w:p w14:paraId="59AF69A3" w14:textId="69EC7EB2" w:rsidR="008A37A7" w:rsidRDefault="007B4F51">
          <w:pPr>
            <w:pStyle w:val="TOC2"/>
            <w:rPr>
              <w:rFonts w:eastAsiaTheme="minorEastAsia"/>
            </w:rPr>
          </w:pPr>
          <w:hyperlink w:anchor="_Toc526170574" w:history="1">
            <w:r w:rsidR="008A37A7" w:rsidRPr="00A14494">
              <w:rPr>
                <w:rStyle w:val="Hyperlink"/>
              </w:rPr>
              <w:t>2.8 Organization of the HRM Function</w:t>
            </w:r>
            <w:r w:rsidR="008A37A7">
              <w:rPr>
                <w:webHidden/>
              </w:rPr>
              <w:tab/>
            </w:r>
            <w:r w:rsidR="008A37A7">
              <w:rPr>
                <w:webHidden/>
              </w:rPr>
              <w:fldChar w:fldCharType="begin"/>
            </w:r>
            <w:r w:rsidR="008A37A7">
              <w:rPr>
                <w:webHidden/>
              </w:rPr>
              <w:instrText xml:space="preserve"> PAGEREF _Toc526170574 \h </w:instrText>
            </w:r>
            <w:r w:rsidR="008A37A7">
              <w:rPr>
                <w:webHidden/>
              </w:rPr>
            </w:r>
            <w:r w:rsidR="008A37A7">
              <w:rPr>
                <w:webHidden/>
              </w:rPr>
              <w:fldChar w:fldCharType="separate"/>
            </w:r>
            <w:r w:rsidR="00E2607F">
              <w:rPr>
                <w:webHidden/>
              </w:rPr>
              <w:t>30</w:t>
            </w:r>
            <w:r w:rsidR="008A37A7">
              <w:rPr>
                <w:webHidden/>
              </w:rPr>
              <w:fldChar w:fldCharType="end"/>
            </w:r>
          </w:hyperlink>
        </w:p>
        <w:p w14:paraId="39748378" w14:textId="5CE96338" w:rsidR="008A37A7" w:rsidRPr="00D91EA2" w:rsidRDefault="008A37A7">
          <w:pPr>
            <w:pStyle w:val="TOC2"/>
            <w:rPr>
              <w:rFonts w:eastAsiaTheme="minorEastAsia"/>
            </w:rPr>
          </w:pPr>
          <w:hyperlink w:anchor="_Toc526170575" w:history="1">
            <w:r w:rsidRPr="00256C44">
              <w:rPr>
                <w:rStyle w:val="Hyperlink"/>
              </w:rPr>
              <w:t>2. 9 HRM Subsystems table</w:t>
            </w:r>
            <w:r w:rsidRPr="00D91EA2">
              <w:rPr>
                <w:webHidden/>
              </w:rPr>
              <w:tab/>
            </w:r>
            <w:r w:rsidRPr="00256C44">
              <w:rPr>
                <w:webHidden/>
              </w:rPr>
              <w:fldChar w:fldCharType="begin"/>
            </w:r>
            <w:r w:rsidRPr="00D91EA2">
              <w:rPr>
                <w:webHidden/>
              </w:rPr>
              <w:instrText xml:space="preserve"> PAGEREF _Toc526170575 \h </w:instrText>
            </w:r>
            <w:r w:rsidRPr="00256C44">
              <w:rPr>
                <w:webHidden/>
              </w:rPr>
            </w:r>
            <w:r w:rsidRPr="00256C44">
              <w:rPr>
                <w:webHidden/>
              </w:rPr>
              <w:fldChar w:fldCharType="separate"/>
            </w:r>
            <w:r w:rsidR="00E2607F">
              <w:rPr>
                <w:webHidden/>
              </w:rPr>
              <w:t>30</w:t>
            </w:r>
            <w:r w:rsidRPr="00256C44">
              <w:rPr>
                <w:webHidden/>
              </w:rPr>
              <w:fldChar w:fldCharType="end"/>
            </w:r>
          </w:hyperlink>
        </w:p>
        <w:p w14:paraId="45E46E4E" w14:textId="4B7D34F7" w:rsidR="008A37A7" w:rsidRDefault="007B4F51">
          <w:pPr>
            <w:pStyle w:val="TOC1"/>
            <w:rPr>
              <w:rFonts w:eastAsiaTheme="minorEastAsia"/>
              <w:b w:val="0"/>
              <w:lang w:val="en-US"/>
            </w:rPr>
          </w:pPr>
          <w:hyperlink w:anchor="_Toc526170576" w:history="1">
            <w:r w:rsidR="008A37A7" w:rsidRPr="00A14494">
              <w:rPr>
                <w:rStyle w:val="Hyperlink"/>
                <w:rFonts w:cstheme="majorHAnsi"/>
              </w:rPr>
              <w:t>3 Analysis of the Civil Service Quality Indices</w:t>
            </w:r>
            <w:r w:rsidR="008A37A7">
              <w:rPr>
                <w:webHidden/>
              </w:rPr>
              <w:tab/>
            </w:r>
            <w:r w:rsidR="008A37A7">
              <w:rPr>
                <w:webHidden/>
              </w:rPr>
              <w:fldChar w:fldCharType="begin"/>
            </w:r>
            <w:r w:rsidR="008A37A7">
              <w:rPr>
                <w:webHidden/>
              </w:rPr>
              <w:instrText xml:space="preserve"> PAGEREF _Toc526170576 \h </w:instrText>
            </w:r>
            <w:r w:rsidR="008A37A7">
              <w:rPr>
                <w:webHidden/>
              </w:rPr>
            </w:r>
            <w:r w:rsidR="008A37A7">
              <w:rPr>
                <w:webHidden/>
              </w:rPr>
              <w:fldChar w:fldCharType="separate"/>
            </w:r>
            <w:r w:rsidR="00E2607F">
              <w:rPr>
                <w:webHidden/>
              </w:rPr>
              <w:t>33</w:t>
            </w:r>
            <w:r w:rsidR="008A37A7">
              <w:rPr>
                <w:webHidden/>
              </w:rPr>
              <w:fldChar w:fldCharType="end"/>
            </w:r>
          </w:hyperlink>
        </w:p>
        <w:p w14:paraId="67688CC3" w14:textId="38867EAC" w:rsidR="008A37A7" w:rsidRDefault="007B4F51">
          <w:pPr>
            <w:pStyle w:val="TOC2"/>
            <w:rPr>
              <w:rFonts w:eastAsiaTheme="minorEastAsia"/>
            </w:rPr>
          </w:pPr>
          <w:hyperlink w:anchor="_Toc526170577" w:history="1">
            <w:r w:rsidR="008A37A7" w:rsidRPr="00A14494">
              <w:rPr>
                <w:rStyle w:val="Hyperlink"/>
              </w:rPr>
              <w:t>3.1 Efficiency</w:t>
            </w:r>
            <w:r w:rsidR="008A37A7">
              <w:rPr>
                <w:webHidden/>
              </w:rPr>
              <w:tab/>
            </w:r>
            <w:r w:rsidR="008A37A7">
              <w:rPr>
                <w:webHidden/>
              </w:rPr>
              <w:fldChar w:fldCharType="begin"/>
            </w:r>
            <w:r w:rsidR="008A37A7">
              <w:rPr>
                <w:webHidden/>
              </w:rPr>
              <w:instrText xml:space="preserve"> PAGEREF _Toc526170577 \h </w:instrText>
            </w:r>
            <w:r w:rsidR="008A37A7">
              <w:rPr>
                <w:webHidden/>
              </w:rPr>
            </w:r>
            <w:r w:rsidR="008A37A7">
              <w:rPr>
                <w:webHidden/>
              </w:rPr>
              <w:fldChar w:fldCharType="separate"/>
            </w:r>
            <w:r w:rsidR="00E2607F">
              <w:rPr>
                <w:webHidden/>
              </w:rPr>
              <w:t>34</w:t>
            </w:r>
            <w:r w:rsidR="008A37A7">
              <w:rPr>
                <w:webHidden/>
              </w:rPr>
              <w:fldChar w:fldCharType="end"/>
            </w:r>
          </w:hyperlink>
        </w:p>
        <w:p w14:paraId="30ECFA4B" w14:textId="19085AC7" w:rsidR="008A37A7" w:rsidRDefault="007B4F51">
          <w:pPr>
            <w:pStyle w:val="TOC2"/>
            <w:rPr>
              <w:rFonts w:eastAsiaTheme="minorEastAsia"/>
            </w:rPr>
          </w:pPr>
          <w:hyperlink w:anchor="_Toc526170578" w:history="1">
            <w:r w:rsidR="008A37A7" w:rsidRPr="00A14494">
              <w:rPr>
                <w:rStyle w:val="Hyperlink"/>
              </w:rPr>
              <w:t>3.2 Merit</w:t>
            </w:r>
            <w:r w:rsidR="008A37A7">
              <w:rPr>
                <w:webHidden/>
              </w:rPr>
              <w:tab/>
            </w:r>
            <w:r w:rsidR="008A37A7">
              <w:rPr>
                <w:webHidden/>
              </w:rPr>
              <w:fldChar w:fldCharType="begin"/>
            </w:r>
            <w:r w:rsidR="008A37A7">
              <w:rPr>
                <w:webHidden/>
              </w:rPr>
              <w:instrText xml:space="preserve"> PAGEREF _Toc526170578 \h </w:instrText>
            </w:r>
            <w:r w:rsidR="008A37A7">
              <w:rPr>
                <w:webHidden/>
              </w:rPr>
            </w:r>
            <w:r w:rsidR="008A37A7">
              <w:rPr>
                <w:webHidden/>
              </w:rPr>
              <w:fldChar w:fldCharType="separate"/>
            </w:r>
            <w:r w:rsidR="00E2607F">
              <w:rPr>
                <w:webHidden/>
              </w:rPr>
              <w:t>34</w:t>
            </w:r>
            <w:r w:rsidR="008A37A7">
              <w:rPr>
                <w:webHidden/>
              </w:rPr>
              <w:fldChar w:fldCharType="end"/>
            </w:r>
          </w:hyperlink>
        </w:p>
        <w:p w14:paraId="0E4AE6D7" w14:textId="7F3A6151" w:rsidR="008A37A7" w:rsidRDefault="007B4F51">
          <w:pPr>
            <w:pStyle w:val="TOC2"/>
            <w:rPr>
              <w:rFonts w:eastAsiaTheme="minorEastAsia"/>
            </w:rPr>
          </w:pPr>
          <w:hyperlink w:anchor="_Toc526170579" w:history="1">
            <w:r w:rsidR="008A37A7" w:rsidRPr="00A14494">
              <w:rPr>
                <w:rStyle w:val="Hyperlink"/>
              </w:rPr>
              <w:t>3.3Structural Consistency</w:t>
            </w:r>
            <w:r w:rsidR="008A37A7">
              <w:rPr>
                <w:webHidden/>
              </w:rPr>
              <w:tab/>
            </w:r>
            <w:r w:rsidR="008A37A7">
              <w:rPr>
                <w:webHidden/>
              </w:rPr>
              <w:fldChar w:fldCharType="begin"/>
            </w:r>
            <w:r w:rsidR="008A37A7">
              <w:rPr>
                <w:webHidden/>
              </w:rPr>
              <w:instrText xml:space="preserve"> PAGEREF _Toc526170579 \h </w:instrText>
            </w:r>
            <w:r w:rsidR="008A37A7">
              <w:rPr>
                <w:webHidden/>
              </w:rPr>
            </w:r>
            <w:r w:rsidR="008A37A7">
              <w:rPr>
                <w:webHidden/>
              </w:rPr>
              <w:fldChar w:fldCharType="separate"/>
            </w:r>
            <w:r w:rsidR="00E2607F">
              <w:rPr>
                <w:webHidden/>
              </w:rPr>
              <w:t>35</w:t>
            </w:r>
            <w:r w:rsidR="008A37A7">
              <w:rPr>
                <w:webHidden/>
              </w:rPr>
              <w:fldChar w:fldCharType="end"/>
            </w:r>
          </w:hyperlink>
        </w:p>
        <w:p w14:paraId="6A86868B" w14:textId="4F44A2D7" w:rsidR="008A37A7" w:rsidRDefault="007B4F51">
          <w:pPr>
            <w:pStyle w:val="TOC2"/>
            <w:rPr>
              <w:rFonts w:eastAsiaTheme="minorEastAsia"/>
            </w:rPr>
          </w:pPr>
          <w:hyperlink w:anchor="_Toc526170580" w:history="1">
            <w:r w:rsidR="008A37A7" w:rsidRPr="00A14494">
              <w:rPr>
                <w:rStyle w:val="Hyperlink"/>
              </w:rPr>
              <w:t>3.4 Functional Capacity</w:t>
            </w:r>
            <w:r w:rsidR="008A37A7">
              <w:rPr>
                <w:webHidden/>
              </w:rPr>
              <w:tab/>
            </w:r>
            <w:r w:rsidR="008A37A7">
              <w:rPr>
                <w:webHidden/>
              </w:rPr>
              <w:fldChar w:fldCharType="begin"/>
            </w:r>
            <w:r w:rsidR="008A37A7">
              <w:rPr>
                <w:webHidden/>
              </w:rPr>
              <w:instrText xml:space="preserve"> PAGEREF _Toc526170580 \h </w:instrText>
            </w:r>
            <w:r w:rsidR="008A37A7">
              <w:rPr>
                <w:webHidden/>
              </w:rPr>
            </w:r>
            <w:r w:rsidR="008A37A7">
              <w:rPr>
                <w:webHidden/>
              </w:rPr>
              <w:fldChar w:fldCharType="separate"/>
            </w:r>
            <w:r w:rsidR="00E2607F">
              <w:rPr>
                <w:webHidden/>
              </w:rPr>
              <w:t>36</w:t>
            </w:r>
            <w:r w:rsidR="008A37A7">
              <w:rPr>
                <w:webHidden/>
              </w:rPr>
              <w:fldChar w:fldCharType="end"/>
            </w:r>
          </w:hyperlink>
        </w:p>
        <w:p w14:paraId="45E4646D" w14:textId="7470905B" w:rsidR="008A37A7" w:rsidRDefault="007B4F51">
          <w:pPr>
            <w:pStyle w:val="TOC2"/>
            <w:rPr>
              <w:rFonts w:eastAsiaTheme="minorEastAsia"/>
            </w:rPr>
          </w:pPr>
          <w:hyperlink w:anchor="_Toc526170581" w:history="1">
            <w:r w:rsidR="008A37A7" w:rsidRPr="00A14494">
              <w:rPr>
                <w:rStyle w:val="Hyperlink"/>
              </w:rPr>
              <w:t>3.5 Integrative Capacity</w:t>
            </w:r>
            <w:r w:rsidR="008A37A7">
              <w:rPr>
                <w:webHidden/>
              </w:rPr>
              <w:tab/>
            </w:r>
            <w:r w:rsidR="008A37A7">
              <w:rPr>
                <w:webHidden/>
              </w:rPr>
              <w:fldChar w:fldCharType="begin"/>
            </w:r>
            <w:r w:rsidR="008A37A7">
              <w:rPr>
                <w:webHidden/>
              </w:rPr>
              <w:instrText xml:space="preserve"> PAGEREF _Toc526170581 \h </w:instrText>
            </w:r>
            <w:r w:rsidR="008A37A7">
              <w:rPr>
                <w:webHidden/>
              </w:rPr>
            </w:r>
            <w:r w:rsidR="008A37A7">
              <w:rPr>
                <w:webHidden/>
              </w:rPr>
              <w:fldChar w:fldCharType="separate"/>
            </w:r>
            <w:r w:rsidR="00E2607F">
              <w:rPr>
                <w:webHidden/>
              </w:rPr>
              <w:t>37</w:t>
            </w:r>
            <w:r w:rsidR="008A37A7">
              <w:rPr>
                <w:webHidden/>
              </w:rPr>
              <w:fldChar w:fldCharType="end"/>
            </w:r>
          </w:hyperlink>
        </w:p>
        <w:p w14:paraId="65ED92F2" w14:textId="2393D0BA" w:rsidR="008A37A7" w:rsidRDefault="007B4F51">
          <w:pPr>
            <w:pStyle w:val="TOC2"/>
            <w:rPr>
              <w:rFonts w:eastAsiaTheme="minorEastAsia"/>
            </w:rPr>
          </w:pPr>
          <w:hyperlink w:anchor="_Toc526170582" w:history="1">
            <w:r w:rsidR="008A37A7" w:rsidRPr="00A14494">
              <w:rPr>
                <w:rStyle w:val="Hyperlink"/>
              </w:rPr>
              <w:t>3.6 Management Capabilities</w:t>
            </w:r>
            <w:r w:rsidR="008A37A7">
              <w:rPr>
                <w:webHidden/>
              </w:rPr>
              <w:tab/>
            </w:r>
            <w:r w:rsidR="008A37A7">
              <w:rPr>
                <w:webHidden/>
              </w:rPr>
              <w:fldChar w:fldCharType="begin"/>
            </w:r>
            <w:r w:rsidR="008A37A7">
              <w:rPr>
                <w:webHidden/>
              </w:rPr>
              <w:instrText xml:space="preserve"> PAGEREF _Toc526170582 \h </w:instrText>
            </w:r>
            <w:r w:rsidR="008A37A7">
              <w:rPr>
                <w:webHidden/>
              </w:rPr>
            </w:r>
            <w:r w:rsidR="008A37A7">
              <w:rPr>
                <w:webHidden/>
              </w:rPr>
              <w:fldChar w:fldCharType="separate"/>
            </w:r>
            <w:r w:rsidR="00E2607F">
              <w:rPr>
                <w:webHidden/>
              </w:rPr>
              <w:t>38</w:t>
            </w:r>
            <w:r w:rsidR="008A37A7">
              <w:rPr>
                <w:webHidden/>
              </w:rPr>
              <w:fldChar w:fldCharType="end"/>
            </w:r>
          </w:hyperlink>
        </w:p>
        <w:p w14:paraId="662B3696" w14:textId="73A97B27" w:rsidR="008A37A7" w:rsidRDefault="007B4F51">
          <w:pPr>
            <w:pStyle w:val="TOC2"/>
            <w:rPr>
              <w:rFonts w:eastAsiaTheme="minorEastAsia"/>
            </w:rPr>
          </w:pPr>
          <w:hyperlink w:anchor="_Toc526170583" w:history="1">
            <w:r w:rsidR="008A37A7" w:rsidRPr="00A14494">
              <w:rPr>
                <w:rStyle w:val="Hyperlink"/>
              </w:rPr>
              <w:t>3.7 Diversity Management</w:t>
            </w:r>
            <w:r w:rsidR="008A37A7">
              <w:rPr>
                <w:webHidden/>
              </w:rPr>
              <w:tab/>
            </w:r>
            <w:r w:rsidR="008A37A7">
              <w:rPr>
                <w:webHidden/>
              </w:rPr>
              <w:fldChar w:fldCharType="begin"/>
            </w:r>
            <w:r w:rsidR="008A37A7">
              <w:rPr>
                <w:webHidden/>
              </w:rPr>
              <w:instrText xml:space="preserve"> PAGEREF _Toc526170583 \h </w:instrText>
            </w:r>
            <w:r w:rsidR="008A37A7">
              <w:rPr>
                <w:webHidden/>
              </w:rPr>
            </w:r>
            <w:r w:rsidR="008A37A7">
              <w:rPr>
                <w:webHidden/>
              </w:rPr>
              <w:fldChar w:fldCharType="separate"/>
            </w:r>
            <w:r w:rsidR="00E2607F">
              <w:rPr>
                <w:webHidden/>
              </w:rPr>
              <w:t>38</w:t>
            </w:r>
            <w:r w:rsidR="008A37A7">
              <w:rPr>
                <w:webHidden/>
              </w:rPr>
              <w:fldChar w:fldCharType="end"/>
            </w:r>
          </w:hyperlink>
        </w:p>
        <w:p w14:paraId="692CD284" w14:textId="55FD62AF" w:rsidR="008A37A7" w:rsidRDefault="007B4F51">
          <w:pPr>
            <w:pStyle w:val="TOC1"/>
            <w:rPr>
              <w:b w:val="0"/>
            </w:rPr>
          </w:pPr>
          <w:hyperlink w:anchor="_Toc526170584" w:history="1">
            <w:r w:rsidR="008A37A7" w:rsidRPr="00A14494">
              <w:rPr>
                <w:rStyle w:val="Hyperlink"/>
                <w:rFonts w:cstheme="majorHAnsi"/>
              </w:rPr>
              <w:t>4. Recommendations</w:t>
            </w:r>
            <w:r w:rsidR="008A37A7">
              <w:rPr>
                <w:webHidden/>
              </w:rPr>
              <w:tab/>
            </w:r>
            <w:r w:rsidR="008A37A7">
              <w:rPr>
                <w:webHidden/>
              </w:rPr>
              <w:fldChar w:fldCharType="begin"/>
            </w:r>
            <w:r w:rsidR="008A37A7">
              <w:rPr>
                <w:webHidden/>
              </w:rPr>
              <w:instrText xml:space="preserve"> PAGEREF _Toc526170584 \h </w:instrText>
            </w:r>
            <w:r w:rsidR="008A37A7">
              <w:rPr>
                <w:webHidden/>
              </w:rPr>
            </w:r>
            <w:r w:rsidR="008A37A7">
              <w:rPr>
                <w:webHidden/>
              </w:rPr>
              <w:fldChar w:fldCharType="separate"/>
            </w:r>
            <w:r w:rsidR="00E2607F">
              <w:rPr>
                <w:webHidden/>
              </w:rPr>
              <w:t>39</w:t>
            </w:r>
            <w:r w:rsidR="008A37A7">
              <w:rPr>
                <w:webHidden/>
              </w:rPr>
              <w:fldChar w:fldCharType="end"/>
            </w:r>
          </w:hyperlink>
        </w:p>
        <w:p w14:paraId="74BFB6A0" w14:textId="1D8BF9C5" w:rsidR="00883A2F" w:rsidRPr="00883A2F" w:rsidRDefault="00883A2F" w:rsidP="00883A2F">
          <w:pPr>
            <w:rPr>
              <w:lang w:val="en-029"/>
            </w:rPr>
          </w:pPr>
          <w:r w:rsidRPr="006A7EF1">
            <w:rPr>
              <w:b/>
              <w:lang w:val="en-029"/>
            </w:rPr>
            <w:t>5.</w:t>
          </w:r>
          <w:r w:rsidRPr="00422E41">
            <w:rPr>
              <w:b/>
              <w:lang w:val="en-029"/>
            </w:rPr>
            <w:t xml:space="preserve"> Conclusions</w:t>
          </w:r>
          <w:r>
            <w:rPr>
              <w:lang w:val="en-029"/>
            </w:rPr>
            <w:t>…………………………………………………………………………………………………………</w:t>
          </w:r>
          <w:r w:rsidR="00422E41">
            <w:rPr>
              <w:lang w:val="en-029"/>
            </w:rPr>
            <w:t>…...</w:t>
          </w:r>
          <w:r w:rsidR="00422E41" w:rsidRPr="00422E41">
            <w:rPr>
              <w:b/>
              <w:lang w:val="en-029"/>
            </w:rPr>
            <w:t>47</w:t>
          </w:r>
        </w:p>
        <w:p w14:paraId="7794FD53" w14:textId="6889C860" w:rsidR="008A37A7" w:rsidRDefault="007B4F51">
          <w:pPr>
            <w:pStyle w:val="TOC1"/>
            <w:rPr>
              <w:rFonts w:eastAsiaTheme="minorEastAsia"/>
              <w:b w:val="0"/>
              <w:lang w:val="en-US"/>
            </w:rPr>
          </w:pPr>
          <w:hyperlink w:anchor="_Toc526170587" w:history="1">
            <w:r w:rsidR="008A37A7" w:rsidRPr="00A14494">
              <w:rPr>
                <w:rStyle w:val="Hyperlink"/>
                <w:rFonts w:cstheme="majorHAnsi"/>
                <w:lang w:val="es-ES_tradnl"/>
              </w:rPr>
              <w:t>6. Sources of Information</w:t>
            </w:r>
            <w:r w:rsidR="008A37A7">
              <w:rPr>
                <w:webHidden/>
              </w:rPr>
              <w:tab/>
            </w:r>
            <w:r w:rsidR="008A37A7">
              <w:rPr>
                <w:webHidden/>
              </w:rPr>
              <w:fldChar w:fldCharType="begin"/>
            </w:r>
            <w:r w:rsidR="008A37A7">
              <w:rPr>
                <w:webHidden/>
              </w:rPr>
              <w:instrText xml:space="preserve"> PAGEREF _Toc526170587 \h </w:instrText>
            </w:r>
            <w:r w:rsidR="008A37A7">
              <w:rPr>
                <w:webHidden/>
              </w:rPr>
            </w:r>
            <w:r w:rsidR="008A37A7">
              <w:rPr>
                <w:webHidden/>
              </w:rPr>
              <w:fldChar w:fldCharType="separate"/>
            </w:r>
            <w:r w:rsidR="00E2607F">
              <w:rPr>
                <w:webHidden/>
              </w:rPr>
              <w:t>50</w:t>
            </w:r>
            <w:r w:rsidR="008A37A7">
              <w:rPr>
                <w:webHidden/>
              </w:rPr>
              <w:fldChar w:fldCharType="end"/>
            </w:r>
          </w:hyperlink>
        </w:p>
        <w:p w14:paraId="350AD560" w14:textId="13304B85" w:rsidR="00795E5F" w:rsidRPr="00256C44" w:rsidRDefault="00795E5F">
          <w:pPr>
            <w:rPr>
              <w:rFonts w:asciiTheme="majorHAnsi" w:hAnsiTheme="majorHAnsi" w:cstheme="majorHAnsi"/>
            </w:rPr>
          </w:pPr>
          <w:r w:rsidRPr="00256C44">
            <w:rPr>
              <w:rFonts w:asciiTheme="majorHAnsi" w:hAnsiTheme="majorHAnsi" w:cstheme="majorHAnsi"/>
              <w:b/>
              <w:bCs/>
              <w:noProof/>
            </w:rPr>
            <w:fldChar w:fldCharType="end"/>
          </w:r>
        </w:p>
      </w:sdtContent>
    </w:sdt>
    <w:p w14:paraId="6747683D" w14:textId="3C1798A5" w:rsidR="00F52D1A" w:rsidRDefault="00F52D1A" w:rsidP="00F52D1A">
      <w:pPr>
        <w:rPr>
          <w:rFonts w:asciiTheme="majorHAnsi" w:hAnsiTheme="majorHAnsi" w:cstheme="majorHAnsi"/>
        </w:rPr>
      </w:pPr>
      <w:bookmarkStart w:id="1" w:name="_Toc514858606"/>
      <w:bookmarkStart w:id="2" w:name="_Toc519244052"/>
    </w:p>
    <w:p w14:paraId="7047C110" w14:textId="0BC67BD3" w:rsidR="00A14C0B" w:rsidRDefault="00A14C0B" w:rsidP="00F52D1A">
      <w:pPr>
        <w:rPr>
          <w:rFonts w:asciiTheme="majorHAnsi" w:hAnsiTheme="majorHAnsi" w:cstheme="majorHAnsi"/>
        </w:rPr>
      </w:pPr>
    </w:p>
    <w:p w14:paraId="58890E9D" w14:textId="7104F37F" w:rsidR="00A14C0B" w:rsidRDefault="00A14C0B" w:rsidP="00F52D1A">
      <w:pPr>
        <w:rPr>
          <w:rFonts w:asciiTheme="majorHAnsi" w:hAnsiTheme="majorHAnsi" w:cstheme="majorHAnsi"/>
        </w:rPr>
      </w:pPr>
    </w:p>
    <w:p w14:paraId="132EE9F7" w14:textId="52B11D6D" w:rsidR="00F05E46" w:rsidRDefault="00F05E46" w:rsidP="00256C44">
      <w:pPr>
        <w:rPr>
          <w:rFonts w:asciiTheme="majorHAnsi" w:hAnsiTheme="majorHAnsi" w:cstheme="majorHAnsi"/>
        </w:rPr>
      </w:pPr>
      <w:bookmarkStart w:id="3" w:name="_Toc526170539"/>
    </w:p>
    <w:p w14:paraId="6FC2C88B" w14:textId="77777777" w:rsidR="00B51877" w:rsidRPr="00256C44" w:rsidRDefault="00B51877" w:rsidP="00256C44"/>
    <w:p w14:paraId="2E32AE06" w14:textId="6568D5B0" w:rsidR="008B0579" w:rsidRPr="008512BC" w:rsidRDefault="008B0579" w:rsidP="008B0579">
      <w:pPr>
        <w:pStyle w:val="Heading1"/>
        <w:spacing w:after="240"/>
        <w:jc w:val="both"/>
        <w:rPr>
          <w:rFonts w:cstheme="majorHAnsi"/>
          <w:b w:val="0"/>
        </w:rPr>
      </w:pPr>
      <w:r w:rsidRPr="008512BC">
        <w:rPr>
          <w:rFonts w:cstheme="majorHAnsi"/>
        </w:rPr>
        <w:t>Acronyms</w:t>
      </w:r>
      <w:bookmarkEnd w:id="1"/>
      <w:bookmarkEnd w:id="2"/>
      <w:bookmarkEnd w:id="3"/>
    </w:p>
    <w:p w14:paraId="4955CEDC" w14:textId="0A7B48BA" w:rsidR="00222A7C" w:rsidRPr="00256C44" w:rsidRDefault="00222A7C" w:rsidP="006D6B51">
      <w:pPr>
        <w:spacing w:after="0" w:line="360" w:lineRule="auto"/>
        <w:ind w:left="1440" w:hanging="1440"/>
        <w:jc w:val="both"/>
        <w:rPr>
          <w:rFonts w:asciiTheme="majorHAnsi" w:hAnsiTheme="majorHAnsi" w:cstheme="majorHAnsi"/>
        </w:rPr>
      </w:pPr>
      <w:r w:rsidRPr="00256C44">
        <w:rPr>
          <w:rFonts w:asciiTheme="majorHAnsi" w:hAnsiTheme="majorHAnsi" w:cstheme="majorHAnsi"/>
        </w:rPr>
        <w:t>CNRA</w:t>
      </w:r>
      <w:r w:rsidRPr="00256C44">
        <w:rPr>
          <w:rFonts w:asciiTheme="majorHAnsi" w:hAnsiTheme="majorHAnsi" w:cstheme="majorHAnsi"/>
        </w:rPr>
        <w:tab/>
        <w:t>National Commission for Administrative Reform</w:t>
      </w:r>
    </w:p>
    <w:p w14:paraId="65835082" w14:textId="5FD3544C" w:rsidR="0084098A" w:rsidRPr="008512BC" w:rsidRDefault="0084098A" w:rsidP="006D6B51">
      <w:pPr>
        <w:spacing w:after="0" w:line="360" w:lineRule="auto"/>
        <w:ind w:left="1440" w:hanging="1440"/>
        <w:jc w:val="both"/>
        <w:rPr>
          <w:rFonts w:asciiTheme="majorHAnsi" w:hAnsiTheme="majorHAnsi" w:cstheme="majorHAnsi"/>
        </w:rPr>
      </w:pPr>
      <w:r w:rsidRPr="00256C44">
        <w:rPr>
          <w:rFonts w:asciiTheme="majorHAnsi" w:hAnsiTheme="majorHAnsi" w:cstheme="majorHAnsi"/>
        </w:rPr>
        <w:t>CSAFP</w:t>
      </w:r>
      <w:r w:rsidRPr="00256C44">
        <w:rPr>
          <w:rFonts w:asciiTheme="majorHAnsi" w:hAnsiTheme="majorHAnsi" w:cstheme="majorHAnsi"/>
        </w:rPr>
        <w:tab/>
      </w:r>
      <w:r w:rsidR="006D6B51" w:rsidRPr="00256C44">
        <w:rPr>
          <w:rFonts w:asciiTheme="majorHAnsi" w:hAnsiTheme="majorHAnsi" w:cstheme="majorHAnsi"/>
          <w:i/>
        </w:rPr>
        <w:t xml:space="preserve"> </w:t>
      </w:r>
      <w:r w:rsidR="006D6B51" w:rsidRPr="00256C44">
        <w:rPr>
          <w:rFonts w:asciiTheme="majorHAnsi" w:hAnsiTheme="majorHAnsi" w:cstheme="majorHAnsi"/>
        </w:rPr>
        <w:t xml:space="preserve">Supreme Court of Administration and Public Service </w:t>
      </w:r>
    </w:p>
    <w:p w14:paraId="7DE8302B" w14:textId="4DD4AF8B" w:rsidR="00E35A34" w:rsidRPr="008512BC" w:rsidRDefault="00E35A34" w:rsidP="008B0579">
      <w:pPr>
        <w:spacing w:after="0" w:line="360" w:lineRule="auto"/>
        <w:jc w:val="both"/>
        <w:rPr>
          <w:rFonts w:asciiTheme="majorHAnsi" w:hAnsiTheme="majorHAnsi" w:cstheme="majorHAnsi"/>
        </w:rPr>
      </w:pPr>
      <w:r w:rsidRPr="008512BC">
        <w:rPr>
          <w:rFonts w:asciiTheme="majorHAnsi" w:hAnsiTheme="majorHAnsi" w:cstheme="majorHAnsi"/>
        </w:rPr>
        <w:t>DGHR</w:t>
      </w:r>
      <w:r w:rsidRPr="008512BC">
        <w:rPr>
          <w:rFonts w:asciiTheme="majorHAnsi" w:hAnsiTheme="majorHAnsi" w:cstheme="majorHAnsi"/>
        </w:rPr>
        <w:tab/>
      </w:r>
      <w:r w:rsidRPr="008512BC">
        <w:rPr>
          <w:rFonts w:asciiTheme="majorHAnsi" w:hAnsiTheme="majorHAnsi" w:cstheme="majorHAnsi"/>
        </w:rPr>
        <w:tab/>
        <w:t xml:space="preserve">General Directorates of Human </w:t>
      </w:r>
      <w:r w:rsidR="00397338" w:rsidRPr="008512BC">
        <w:rPr>
          <w:rFonts w:asciiTheme="majorHAnsi" w:hAnsiTheme="majorHAnsi" w:cstheme="majorHAnsi"/>
        </w:rPr>
        <w:t>Resources</w:t>
      </w:r>
    </w:p>
    <w:p w14:paraId="1F5ACF1A" w14:textId="01A3E2D3" w:rsidR="00E35A34" w:rsidRPr="008512BC" w:rsidRDefault="00E35A34" w:rsidP="008B0579">
      <w:pPr>
        <w:spacing w:after="0" w:line="360" w:lineRule="auto"/>
        <w:jc w:val="both"/>
        <w:rPr>
          <w:rFonts w:asciiTheme="majorHAnsi" w:hAnsiTheme="majorHAnsi" w:cstheme="majorHAnsi"/>
        </w:rPr>
      </w:pPr>
      <w:r w:rsidRPr="008512BC">
        <w:rPr>
          <w:rFonts w:asciiTheme="majorHAnsi" w:hAnsiTheme="majorHAnsi" w:cstheme="majorHAnsi"/>
        </w:rPr>
        <w:t>ENAPP</w:t>
      </w:r>
      <w:r w:rsidRPr="008512BC">
        <w:rPr>
          <w:rFonts w:asciiTheme="majorHAnsi" w:hAnsiTheme="majorHAnsi" w:cstheme="majorHAnsi"/>
        </w:rPr>
        <w:tab/>
      </w:r>
      <w:r w:rsidRPr="008512BC">
        <w:rPr>
          <w:rFonts w:asciiTheme="majorHAnsi" w:hAnsiTheme="majorHAnsi" w:cstheme="majorHAnsi"/>
        </w:rPr>
        <w:tab/>
        <w:t>National School of Administration and Public Policies</w:t>
      </w:r>
    </w:p>
    <w:p w14:paraId="7D225941" w14:textId="0BBAFBCE" w:rsidR="008B0579" w:rsidRPr="008512BC" w:rsidRDefault="008B0579" w:rsidP="008B0579">
      <w:pPr>
        <w:spacing w:after="0" w:line="360" w:lineRule="auto"/>
        <w:jc w:val="both"/>
        <w:rPr>
          <w:rFonts w:asciiTheme="majorHAnsi" w:hAnsiTheme="majorHAnsi" w:cstheme="majorHAnsi"/>
        </w:rPr>
      </w:pPr>
      <w:r w:rsidRPr="008512BC">
        <w:rPr>
          <w:rFonts w:asciiTheme="majorHAnsi" w:hAnsiTheme="majorHAnsi" w:cstheme="majorHAnsi"/>
        </w:rPr>
        <w:t>FY</w:t>
      </w:r>
      <w:r w:rsidRPr="008512BC">
        <w:rPr>
          <w:rFonts w:asciiTheme="majorHAnsi" w:hAnsiTheme="majorHAnsi" w:cstheme="majorHAnsi"/>
        </w:rPr>
        <w:tab/>
      </w:r>
      <w:r w:rsidRPr="008512BC">
        <w:rPr>
          <w:rFonts w:asciiTheme="majorHAnsi" w:hAnsiTheme="majorHAnsi" w:cstheme="majorHAnsi"/>
        </w:rPr>
        <w:tab/>
        <w:t>Fiscal Year</w:t>
      </w:r>
    </w:p>
    <w:p w14:paraId="29C7082D" w14:textId="77777777" w:rsidR="008B0579" w:rsidRPr="008512BC" w:rsidRDefault="008B0579" w:rsidP="008B0579">
      <w:pPr>
        <w:spacing w:after="0" w:line="360" w:lineRule="auto"/>
        <w:jc w:val="both"/>
        <w:rPr>
          <w:rFonts w:asciiTheme="majorHAnsi" w:hAnsiTheme="majorHAnsi" w:cstheme="majorHAnsi"/>
        </w:rPr>
      </w:pPr>
      <w:r w:rsidRPr="008512BC">
        <w:rPr>
          <w:rFonts w:asciiTheme="majorHAnsi" w:hAnsiTheme="majorHAnsi" w:cstheme="majorHAnsi"/>
        </w:rPr>
        <w:t>GDP</w:t>
      </w:r>
      <w:r w:rsidRPr="008512BC">
        <w:rPr>
          <w:rFonts w:asciiTheme="majorHAnsi" w:hAnsiTheme="majorHAnsi" w:cstheme="majorHAnsi"/>
        </w:rPr>
        <w:tab/>
      </w:r>
      <w:r w:rsidRPr="008512BC">
        <w:rPr>
          <w:rFonts w:asciiTheme="majorHAnsi" w:hAnsiTheme="majorHAnsi" w:cstheme="majorHAnsi"/>
        </w:rPr>
        <w:tab/>
        <w:t>Gross Domestic Product</w:t>
      </w:r>
    </w:p>
    <w:p w14:paraId="0FE9C35F" w14:textId="77777777" w:rsidR="008B0579" w:rsidRPr="008512BC" w:rsidRDefault="008B0579" w:rsidP="008B0579">
      <w:pPr>
        <w:spacing w:after="0" w:line="360" w:lineRule="auto"/>
        <w:jc w:val="both"/>
        <w:rPr>
          <w:rFonts w:asciiTheme="majorHAnsi" w:hAnsiTheme="majorHAnsi" w:cstheme="majorHAnsi"/>
        </w:rPr>
      </w:pPr>
      <w:r w:rsidRPr="008512BC">
        <w:rPr>
          <w:rFonts w:asciiTheme="majorHAnsi" w:hAnsiTheme="majorHAnsi" w:cstheme="majorHAnsi"/>
        </w:rPr>
        <w:t>GNI</w:t>
      </w:r>
      <w:r w:rsidRPr="008512BC">
        <w:rPr>
          <w:rFonts w:asciiTheme="majorHAnsi" w:hAnsiTheme="majorHAnsi" w:cstheme="majorHAnsi"/>
        </w:rPr>
        <w:tab/>
      </w:r>
      <w:r w:rsidRPr="008512BC">
        <w:rPr>
          <w:rFonts w:asciiTheme="majorHAnsi" w:hAnsiTheme="majorHAnsi" w:cstheme="majorHAnsi"/>
        </w:rPr>
        <w:tab/>
        <w:t>Gross National Income</w:t>
      </w:r>
    </w:p>
    <w:p w14:paraId="756F9725" w14:textId="3F4A920B" w:rsidR="008B0579" w:rsidRPr="008512BC" w:rsidRDefault="008B0579" w:rsidP="008B0579">
      <w:pPr>
        <w:spacing w:after="0" w:line="360" w:lineRule="auto"/>
        <w:jc w:val="both"/>
        <w:rPr>
          <w:rFonts w:asciiTheme="majorHAnsi" w:hAnsiTheme="majorHAnsi" w:cstheme="majorHAnsi"/>
        </w:rPr>
      </w:pPr>
      <w:r w:rsidRPr="008512BC">
        <w:rPr>
          <w:rFonts w:asciiTheme="majorHAnsi" w:hAnsiTheme="majorHAnsi" w:cstheme="majorHAnsi"/>
        </w:rPr>
        <w:t>HRI</w:t>
      </w:r>
      <w:r w:rsidR="002A1520" w:rsidRPr="008512BC">
        <w:rPr>
          <w:rFonts w:asciiTheme="majorHAnsi" w:hAnsiTheme="majorHAnsi" w:cstheme="majorHAnsi"/>
        </w:rPr>
        <w:t>M</w:t>
      </w:r>
      <w:r w:rsidRPr="008512BC">
        <w:rPr>
          <w:rFonts w:asciiTheme="majorHAnsi" w:hAnsiTheme="majorHAnsi" w:cstheme="majorHAnsi"/>
        </w:rPr>
        <w:t>S</w:t>
      </w:r>
      <w:r w:rsidRPr="008512BC">
        <w:rPr>
          <w:rFonts w:asciiTheme="majorHAnsi" w:hAnsiTheme="majorHAnsi" w:cstheme="majorHAnsi"/>
        </w:rPr>
        <w:tab/>
      </w:r>
      <w:r w:rsidRPr="008512BC">
        <w:rPr>
          <w:rFonts w:asciiTheme="majorHAnsi" w:hAnsiTheme="majorHAnsi" w:cstheme="majorHAnsi"/>
        </w:rPr>
        <w:tab/>
        <w:t xml:space="preserve">HR Information </w:t>
      </w:r>
      <w:r w:rsidR="00C731E0" w:rsidRPr="008512BC">
        <w:rPr>
          <w:rFonts w:asciiTheme="majorHAnsi" w:hAnsiTheme="majorHAnsi" w:cstheme="majorHAnsi"/>
        </w:rPr>
        <w:t xml:space="preserve">Management </w:t>
      </w:r>
      <w:r w:rsidRPr="008512BC">
        <w:rPr>
          <w:rFonts w:asciiTheme="majorHAnsi" w:hAnsiTheme="majorHAnsi" w:cstheme="majorHAnsi"/>
        </w:rPr>
        <w:t>System</w:t>
      </w:r>
    </w:p>
    <w:p w14:paraId="55065BA1" w14:textId="77777777" w:rsidR="008B0579" w:rsidRPr="008512BC" w:rsidRDefault="008B0579" w:rsidP="008B0579">
      <w:pPr>
        <w:spacing w:after="0" w:line="360" w:lineRule="auto"/>
        <w:jc w:val="both"/>
        <w:rPr>
          <w:rFonts w:asciiTheme="majorHAnsi" w:hAnsiTheme="majorHAnsi" w:cstheme="majorHAnsi"/>
        </w:rPr>
      </w:pPr>
      <w:r w:rsidRPr="008512BC">
        <w:rPr>
          <w:rFonts w:asciiTheme="majorHAnsi" w:hAnsiTheme="majorHAnsi" w:cstheme="majorHAnsi"/>
        </w:rPr>
        <w:t>HRM</w:t>
      </w:r>
      <w:r w:rsidRPr="008512BC">
        <w:rPr>
          <w:rFonts w:asciiTheme="majorHAnsi" w:hAnsiTheme="majorHAnsi" w:cstheme="majorHAnsi"/>
        </w:rPr>
        <w:tab/>
      </w:r>
      <w:r w:rsidRPr="008512BC">
        <w:rPr>
          <w:rFonts w:asciiTheme="majorHAnsi" w:hAnsiTheme="majorHAnsi" w:cstheme="majorHAnsi"/>
        </w:rPr>
        <w:tab/>
        <w:t>Human Resource Management</w:t>
      </w:r>
    </w:p>
    <w:p w14:paraId="6FF60C9F" w14:textId="1BEE411A" w:rsidR="008B0579" w:rsidRPr="008512BC" w:rsidRDefault="008B0579" w:rsidP="008B0579">
      <w:pPr>
        <w:spacing w:after="0" w:line="360" w:lineRule="auto"/>
        <w:jc w:val="both"/>
        <w:rPr>
          <w:rFonts w:asciiTheme="majorHAnsi" w:hAnsiTheme="majorHAnsi" w:cstheme="majorHAnsi"/>
        </w:rPr>
      </w:pPr>
      <w:r w:rsidRPr="008512BC">
        <w:rPr>
          <w:rFonts w:asciiTheme="majorHAnsi" w:hAnsiTheme="majorHAnsi" w:cstheme="majorHAnsi"/>
        </w:rPr>
        <w:t>IDB</w:t>
      </w:r>
      <w:r w:rsidRPr="008512BC">
        <w:rPr>
          <w:rFonts w:asciiTheme="majorHAnsi" w:hAnsiTheme="majorHAnsi" w:cstheme="majorHAnsi"/>
        </w:rPr>
        <w:tab/>
      </w:r>
      <w:r w:rsidRPr="008512BC">
        <w:rPr>
          <w:rFonts w:asciiTheme="majorHAnsi" w:hAnsiTheme="majorHAnsi" w:cstheme="majorHAnsi"/>
        </w:rPr>
        <w:tab/>
        <w:t>Inter-American Development Bank</w:t>
      </w:r>
    </w:p>
    <w:p w14:paraId="1E4440DD" w14:textId="2F37A7C5" w:rsidR="0084098A" w:rsidRPr="008512BC" w:rsidRDefault="0084098A" w:rsidP="008B0579">
      <w:pPr>
        <w:spacing w:after="0" w:line="360" w:lineRule="auto"/>
        <w:jc w:val="both"/>
        <w:rPr>
          <w:rFonts w:asciiTheme="majorHAnsi" w:hAnsiTheme="majorHAnsi" w:cstheme="majorHAnsi"/>
        </w:rPr>
      </w:pPr>
      <w:r w:rsidRPr="008512BC">
        <w:rPr>
          <w:rFonts w:asciiTheme="majorHAnsi" w:hAnsiTheme="majorHAnsi" w:cstheme="majorHAnsi"/>
        </w:rPr>
        <w:t>MEF</w:t>
      </w:r>
      <w:r w:rsidRPr="008512BC">
        <w:rPr>
          <w:rFonts w:asciiTheme="majorHAnsi" w:hAnsiTheme="majorHAnsi" w:cstheme="majorHAnsi"/>
        </w:rPr>
        <w:tab/>
      </w:r>
      <w:r w:rsidRPr="008512BC">
        <w:rPr>
          <w:rFonts w:asciiTheme="majorHAnsi" w:hAnsiTheme="majorHAnsi" w:cstheme="majorHAnsi"/>
        </w:rPr>
        <w:tab/>
        <w:t>Ministry of Economy and Finance</w:t>
      </w:r>
    </w:p>
    <w:p w14:paraId="5B7F3289" w14:textId="01877846" w:rsidR="0084098A" w:rsidRPr="008512BC" w:rsidRDefault="0084098A" w:rsidP="008B0579">
      <w:pPr>
        <w:spacing w:after="0" w:line="360" w:lineRule="auto"/>
        <w:jc w:val="both"/>
        <w:rPr>
          <w:rFonts w:asciiTheme="majorHAnsi" w:hAnsiTheme="majorHAnsi" w:cstheme="majorHAnsi"/>
        </w:rPr>
      </w:pPr>
      <w:r w:rsidRPr="008512BC">
        <w:rPr>
          <w:rFonts w:asciiTheme="majorHAnsi" w:hAnsiTheme="majorHAnsi" w:cstheme="majorHAnsi"/>
        </w:rPr>
        <w:t>OMRH</w:t>
      </w:r>
      <w:r w:rsidRPr="008512BC">
        <w:rPr>
          <w:rFonts w:asciiTheme="majorHAnsi" w:hAnsiTheme="majorHAnsi" w:cstheme="majorHAnsi"/>
        </w:rPr>
        <w:tab/>
      </w:r>
      <w:r w:rsidRPr="008512BC">
        <w:rPr>
          <w:rFonts w:asciiTheme="majorHAnsi" w:hAnsiTheme="majorHAnsi" w:cstheme="majorHAnsi"/>
        </w:rPr>
        <w:tab/>
        <w:t>Management Office of Human Resources</w:t>
      </w:r>
    </w:p>
    <w:p w14:paraId="564627E0" w14:textId="77777777" w:rsidR="008B0579" w:rsidRPr="008512BC" w:rsidRDefault="008B0579" w:rsidP="008B0579">
      <w:pPr>
        <w:spacing w:after="0" w:line="360" w:lineRule="auto"/>
        <w:jc w:val="both"/>
        <w:rPr>
          <w:rFonts w:asciiTheme="majorHAnsi" w:hAnsiTheme="majorHAnsi" w:cstheme="majorHAnsi"/>
        </w:rPr>
      </w:pPr>
      <w:r w:rsidRPr="008512BC">
        <w:rPr>
          <w:rFonts w:asciiTheme="majorHAnsi" w:hAnsiTheme="majorHAnsi" w:cstheme="majorHAnsi"/>
        </w:rPr>
        <w:t>OPM</w:t>
      </w:r>
      <w:r w:rsidRPr="008512BC">
        <w:rPr>
          <w:rFonts w:asciiTheme="majorHAnsi" w:hAnsiTheme="majorHAnsi" w:cstheme="majorHAnsi"/>
        </w:rPr>
        <w:tab/>
      </w:r>
      <w:r w:rsidRPr="008512BC">
        <w:rPr>
          <w:rFonts w:asciiTheme="majorHAnsi" w:hAnsiTheme="majorHAnsi" w:cstheme="majorHAnsi"/>
        </w:rPr>
        <w:tab/>
        <w:t>Office of the Prime Minister</w:t>
      </w:r>
    </w:p>
    <w:p w14:paraId="5C749AA2" w14:textId="42CC1197" w:rsidR="008B0579" w:rsidRPr="008512BC" w:rsidRDefault="008B0579" w:rsidP="008B0579">
      <w:pPr>
        <w:spacing w:after="0" w:line="360" w:lineRule="auto"/>
        <w:jc w:val="both"/>
        <w:rPr>
          <w:rFonts w:asciiTheme="majorHAnsi" w:hAnsiTheme="majorHAnsi" w:cstheme="majorHAnsi"/>
        </w:rPr>
      </w:pPr>
      <w:r w:rsidRPr="008512BC">
        <w:rPr>
          <w:rFonts w:asciiTheme="majorHAnsi" w:hAnsiTheme="majorHAnsi" w:cstheme="majorHAnsi"/>
        </w:rPr>
        <w:t>PAR</w:t>
      </w:r>
      <w:r w:rsidRPr="008512BC">
        <w:rPr>
          <w:rFonts w:asciiTheme="majorHAnsi" w:hAnsiTheme="majorHAnsi" w:cstheme="majorHAnsi"/>
        </w:rPr>
        <w:tab/>
      </w:r>
      <w:r w:rsidRPr="008512BC">
        <w:rPr>
          <w:rFonts w:asciiTheme="majorHAnsi" w:hAnsiTheme="majorHAnsi" w:cstheme="majorHAnsi"/>
        </w:rPr>
        <w:tab/>
        <w:t>Performance Appraisal Record</w:t>
      </w:r>
    </w:p>
    <w:p w14:paraId="29CBA48D" w14:textId="027BFA71" w:rsidR="00DA67F8" w:rsidRPr="008512BC" w:rsidRDefault="00DA67F8" w:rsidP="008B0579">
      <w:pPr>
        <w:spacing w:after="0" w:line="360" w:lineRule="auto"/>
        <w:jc w:val="both"/>
        <w:rPr>
          <w:rFonts w:asciiTheme="majorHAnsi" w:hAnsiTheme="majorHAnsi" w:cstheme="majorHAnsi"/>
        </w:rPr>
      </w:pPr>
      <w:r w:rsidRPr="00256C44">
        <w:rPr>
          <w:rFonts w:asciiTheme="majorHAnsi" w:eastAsia="Calibri" w:hAnsiTheme="majorHAnsi" w:cstheme="majorHAnsi"/>
        </w:rPr>
        <w:t>PCRE</w:t>
      </w:r>
      <w:r w:rsidRPr="00256C44">
        <w:rPr>
          <w:rFonts w:asciiTheme="majorHAnsi" w:eastAsia="Calibri" w:hAnsiTheme="majorHAnsi" w:cstheme="majorHAnsi"/>
        </w:rPr>
        <w:tab/>
      </w:r>
      <w:r w:rsidRPr="00256C44">
        <w:rPr>
          <w:rFonts w:asciiTheme="majorHAnsi" w:eastAsia="Calibri" w:hAnsiTheme="majorHAnsi" w:cstheme="majorHAnsi"/>
        </w:rPr>
        <w:tab/>
        <w:t>Framework Program for State Reform</w:t>
      </w:r>
    </w:p>
    <w:p w14:paraId="546EBD3C" w14:textId="5AF5206F" w:rsidR="00A80EB7" w:rsidRPr="008512BC" w:rsidRDefault="00A80EB7" w:rsidP="008B0579">
      <w:pPr>
        <w:spacing w:after="0" w:line="360" w:lineRule="auto"/>
        <w:jc w:val="both"/>
        <w:rPr>
          <w:rFonts w:asciiTheme="majorHAnsi" w:hAnsiTheme="majorHAnsi" w:cstheme="majorHAnsi"/>
        </w:rPr>
      </w:pPr>
      <w:r w:rsidRPr="00256C44">
        <w:rPr>
          <w:rFonts w:asciiTheme="majorHAnsi" w:hAnsiTheme="majorHAnsi" w:cstheme="majorHAnsi"/>
        </w:rPr>
        <w:t>PHTK</w:t>
      </w:r>
      <w:r w:rsidRPr="00256C44">
        <w:rPr>
          <w:rFonts w:asciiTheme="majorHAnsi" w:hAnsiTheme="majorHAnsi" w:cstheme="majorHAnsi"/>
        </w:rPr>
        <w:tab/>
      </w:r>
      <w:r w:rsidRPr="00256C44">
        <w:rPr>
          <w:rFonts w:asciiTheme="majorHAnsi" w:hAnsiTheme="majorHAnsi" w:cstheme="majorHAnsi"/>
        </w:rPr>
        <w:tab/>
      </w:r>
      <w:r w:rsidRPr="00256C44">
        <w:rPr>
          <w:rFonts w:asciiTheme="majorHAnsi" w:hAnsiTheme="majorHAnsi" w:cstheme="majorHAnsi"/>
          <w:i/>
        </w:rPr>
        <w:t>Parti Haïtien Tèt Kale</w:t>
      </w:r>
    </w:p>
    <w:p w14:paraId="1088809C" w14:textId="77777777" w:rsidR="008B0579" w:rsidRPr="008512BC" w:rsidRDefault="008B0579" w:rsidP="008B0579">
      <w:pPr>
        <w:spacing w:after="0" w:line="360" w:lineRule="auto"/>
        <w:jc w:val="both"/>
        <w:rPr>
          <w:rFonts w:asciiTheme="majorHAnsi" w:hAnsiTheme="majorHAnsi" w:cstheme="majorHAnsi"/>
        </w:rPr>
      </w:pPr>
      <w:r w:rsidRPr="008512BC">
        <w:rPr>
          <w:rFonts w:asciiTheme="majorHAnsi" w:hAnsiTheme="majorHAnsi" w:cstheme="majorHAnsi"/>
        </w:rPr>
        <w:t>PM</w:t>
      </w:r>
      <w:r w:rsidRPr="008512BC">
        <w:rPr>
          <w:rFonts w:asciiTheme="majorHAnsi" w:hAnsiTheme="majorHAnsi" w:cstheme="majorHAnsi"/>
        </w:rPr>
        <w:tab/>
      </w:r>
      <w:r w:rsidRPr="008512BC">
        <w:rPr>
          <w:rFonts w:asciiTheme="majorHAnsi" w:hAnsiTheme="majorHAnsi" w:cstheme="majorHAnsi"/>
        </w:rPr>
        <w:tab/>
        <w:t>Prime Minister</w:t>
      </w:r>
    </w:p>
    <w:p w14:paraId="55B6049F" w14:textId="77777777" w:rsidR="008B0579" w:rsidRPr="008512BC" w:rsidRDefault="008B0579" w:rsidP="008B0579">
      <w:pPr>
        <w:spacing w:after="0" w:line="360" w:lineRule="auto"/>
        <w:jc w:val="both"/>
        <w:rPr>
          <w:rFonts w:asciiTheme="majorHAnsi" w:hAnsiTheme="majorHAnsi" w:cstheme="majorHAnsi"/>
        </w:rPr>
      </w:pPr>
      <w:r w:rsidRPr="008512BC">
        <w:rPr>
          <w:rFonts w:asciiTheme="majorHAnsi" w:hAnsiTheme="majorHAnsi" w:cstheme="majorHAnsi"/>
        </w:rPr>
        <w:t>PSC</w:t>
      </w:r>
      <w:r w:rsidRPr="008512BC">
        <w:rPr>
          <w:rFonts w:asciiTheme="majorHAnsi" w:hAnsiTheme="majorHAnsi" w:cstheme="majorHAnsi"/>
        </w:rPr>
        <w:tab/>
      </w:r>
      <w:r w:rsidRPr="008512BC">
        <w:rPr>
          <w:rFonts w:asciiTheme="majorHAnsi" w:hAnsiTheme="majorHAnsi" w:cstheme="majorHAnsi"/>
        </w:rPr>
        <w:tab/>
        <w:t>Public Service Commission</w:t>
      </w:r>
    </w:p>
    <w:p w14:paraId="7BA89AB7" w14:textId="7022ABC0" w:rsidR="00795E5F" w:rsidRPr="008512BC" w:rsidRDefault="00795E5F">
      <w:pPr>
        <w:spacing w:after="0" w:line="240" w:lineRule="auto"/>
        <w:rPr>
          <w:rFonts w:asciiTheme="majorHAnsi" w:hAnsiTheme="majorHAnsi" w:cstheme="majorHAnsi"/>
        </w:rPr>
      </w:pPr>
    </w:p>
    <w:p w14:paraId="7D23CD92" w14:textId="77777777" w:rsidR="00F768A6" w:rsidRPr="00256C44" w:rsidRDefault="00F768A6">
      <w:pPr>
        <w:spacing w:after="0" w:line="240" w:lineRule="auto"/>
        <w:rPr>
          <w:rFonts w:asciiTheme="majorHAnsi" w:hAnsiTheme="majorHAnsi" w:cstheme="majorHAnsi"/>
        </w:rPr>
      </w:pPr>
    </w:p>
    <w:p w14:paraId="03DE51F7" w14:textId="02FB2303" w:rsidR="008B5B1D" w:rsidRPr="008512BC" w:rsidRDefault="008B5B1D" w:rsidP="00B01388">
      <w:pPr>
        <w:pStyle w:val="Heading1"/>
        <w:spacing w:before="120" w:after="120" w:line="240" w:lineRule="auto"/>
        <w:jc w:val="both"/>
        <w:rPr>
          <w:rFonts w:cstheme="majorHAnsi"/>
        </w:rPr>
      </w:pPr>
      <w:bookmarkStart w:id="4" w:name="_Toc514858608"/>
      <w:bookmarkStart w:id="5" w:name="_Toc519244054"/>
    </w:p>
    <w:p w14:paraId="777AD8FE" w14:textId="3EE37D3D" w:rsidR="008B5B1D" w:rsidRPr="00256C44" w:rsidRDefault="008B5B1D" w:rsidP="008B5B1D">
      <w:pPr>
        <w:rPr>
          <w:rFonts w:asciiTheme="majorHAnsi" w:hAnsiTheme="majorHAnsi" w:cstheme="majorHAnsi"/>
        </w:rPr>
      </w:pPr>
    </w:p>
    <w:p w14:paraId="38486C65" w14:textId="4D73335C" w:rsidR="008B5B1D" w:rsidRPr="00256C44" w:rsidRDefault="008B5B1D" w:rsidP="008B5B1D">
      <w:pPr>
        <w:rPr>
          <w:rFonts w:asciiTheme="majorHAnsi" w:hAnsiTheme="majorHAnsi" w:cstheme="majorHAnsi"/>
        </w:rPr>
      </w:pPr>
    </w:p>
    <w:p w14:paraId="57863400" w14:textId="65976DBE" w:rsidR="008B5B1D" w:rsidRDefault="008B5B1D" w:rsidP="008B5B1D">
      <w:pPr>
        <w:rPr>
          <w:rFonts w:asciiTheme="majorHAnsi" w:hAnsiTheme="majorHAnsi" w:cstheme="majorHAnsi"/>
        </w:rPr>
      </w:pPr>
    </w:p>
    <w:p w14:paraId="7D59F00E" w14:textId="0511CA17" w:rsidR="00A14C0B" w:rsidRDefault="00A14C0B" w:rsidP="008B5B1D">
      <w:pPr>
        <w:rPr>
          <w:rFonts w:asciiTheme="majorHAnsi" w:hAnsiTheme="majorHAnsi" w:cstheme="majorHAnsi"/>
        </w:rPr>
      </w:pPr>
    </w:p>
    <w:p w14:paraId="16829971" w14:textId="3874EA69" w:rsidR="00A14C0B" w:rsidRDefault="00A14C0B" w:rsidP="008B5B1D">
      <w:pPr>
        <w:rPr>
          <w:rFonts w:asciiTheme="majorHAnsi" w:hAnsiTheme="majorHAnsi" w:cstheme="majorHAnsi"/>
        </w:rPr>
      </w:pPr>
    </w:p>
    <w:p w14:paraId="78519A4E" w14:textId="6976A9C0" w:rsidR="00A14C0B" w:rsidRDefault="00A14C0B" w:rsidP="008B5B1D">
      <w:pPr>
        <w:rPr>
          <w:rFonts w:asciiTheme="majorHAnsi" w:hAnsiTheme="majorHAnsi" w:cstheme="majorHAnsi"/>
        </w:rPr>
      </w:pPr>
    </w:p>
    <w:p w14:paraId="085B25A3" w14:textId="77777777" w:rsidR="00A14C0B" w:rsidRPr="00256C44" w:rsidRDefault="00A14C0B" w:rsidP="008B5B1D">
      <w:pPr>
        <w:rPr>
          <w:rFonts w:asciiTheme="majorHAnsi" w:hAnsiTheme="majorHAnsi" w:cstheme="majorHAnsi"/>
        </w:rPr>
      </w:pPr>
    </w:p>
    <w:p w14:paraId="7A0EB4AD" w14:textId="6994D712" w:rsidR="00B01388" w:rsidRPr="008512BC" w:rsidRDefault="00B01388" w:rsidP="00B01388">
      <w:pPr>
        <w:pStyle w:val="Heading1"/>
        <w:spacing w:before="120" w:after="120" w:line="240" w:lineRule="auto"/>
        <w:jc w:val="both"/>
        <w:rPr>
          <w:rFonts w:cstheme="majorHAnsi"/>
          <w:b w:val="0"/>
        </w:rPr>
      </w:pPr>
      <w:bookmarkStart w:id="6" w:name="_Toc526170540"/>
      <w:r w:rsidRPr="008512BC">
        <w:rPr>
          <w:rFonts w:cstheme="majorHAnsi"/>
        </w:rPr>
        <w:t>Executive Summary</w:t>
      </w:r>
      <w:bookmarkEnd w:id="4"/>
      <w:bookmarkEnd w:id="5"/>
      <w:bookmarkEnd w:id="6"/>
    </w:p>
    <w:p w14:paraId="213650FA" w14:textId="77777777" w:rsidR="00B01388" w:rsidRPr="008512BC" w:rsidRDefault="00B01388" w:rsidP="00B01388">
      <w:pPr>
        <w:autoSpaceDE w:val="0"/>
        <w:autoSpaceDN w:val="0"/>
        <w:adjustRightInd w:val="0"/>
        <w:spacing w:after="0" w:line="240" w:lineRule="auto"/>
        <w:jc w:val="both"/>
        <w:rPr>
          <w:rFonts w:asciiTheme="majorHAnsi" w:hAnsiTheme="majorHAnsi" w:cstheme="majorHAnsi"/>
        </w:rPr>
      </w:pPr>
      <w:r w:rsidRPr="008512BC">
        <w:rPr>
          <w:rFonts w:asciiTheme="majorHAnsi" w:hAnsiTheme="majorHAnsi" w:cstheme="majorHAnsi"/>
        </w:rPr>
        <w:t>Of the many factors that contribute to building state capacity, human resources are among the most important. The potential of public policies and the services provided by any State is closely linked to the quality of its civil service. It is civil servants whom we trust every day to carry out the tasks of public service in our countries.</w:t>
      </w:r>
    </w:p>
    <w:p w14:paraId="3BCD51AD" w14:textId="77777777" w:rsidR="00B01388" w:rsidRPr="008512BC" w:rsidRDefault="00B01388" w:rsidP="00B01388">
      <w:pPr>
        <w:autoSpaceDE w:val="0"/>
        <w:autoSpaceDN w:val="0"/>
        <w:adjustRightInd w:val="0"/>
        <w:spacing w:after="0" w:line="240" w:lineRule="auto"/>
        <w:jc w:val="both"/>
        <w:rPr>
          <w:rFonts w:asciiTheme="majorHAnsi" w:hAnsiTheme="majorHAnsi" w:cstheme="majorHAnsi"/>
        </w:rPr>
      </w:pPr>
    </w:p>
    <w:p w14:paraId="4EC31EEE" w14:textId="77777777" w:rsidR="00B01388" w:rsidRPr="008512BC" w:rsidRDefault="00B01388" w:rsidP="00B01388">
      <w:pPr>
        <w:autoSpaceDE w:val="0"/>
        <w:autoSpaceDN w:val="0"/>
        <w:adjustRightInd w:val="0"/>
        <w:spacing w:after="0" w:line="240" w:lineRule="auto"/>
        <w:jc w:val="both"/>
        <w:rPr>
          <w:rFonts w:asciiTheme="majorHAnsi" w:hAnsiTheme="majorHAnsi" w:cstheme="majorHAnsi"/>
        </w:rPr>
      </w:pPr>
      <w:r w:rsidRPr="008512BC">
        <w:rPr>
          <w:rFonts w:asciiTheme="majorHAnsi" w:hAnsiTheme="majorHAnsi" w:cstheme="majorHAnsi"/>
        </w:rPr>
        <w:t>The ways in which the civil service is managed—in other words, human resource planning policies, recruitment and selection, professional development, and incentives for professionalization, among other factors—are critical determinants in attracting, retaining, and motivating suitable staff to carry out these tasks. Effective management of the State’s human resources is also important because of the amount of resources that taxpayers invest to finance this workforce.</w:t>
      </w:r>
    </w:p>
    <w:p w14:paraId="2E867C6F" w14:textId="77777777" w:rsidR="00B01388" w:rsidRPr="008512BC" w:rsidRDefault="00B01388" w:rsidP="00B01388">
      <w:pPr>
        <w:spacing w:before="120" w:after="120" w:line="240" w:lineRule="auto"/>
        <w:jc w:val="both"/>
        <w:rPr>
          <w:rFonts w:asciiTheme="majorHAnsi" w:hAnsiTheme="majorHAnsi" w:cstheme="majorHAnsi"/>
        </w:rPr>
      </w:pPr>
      <w:r w:rsidRPr="008512BC">
        <w:rPr>
          <w:rFonts w:asciiTheme="majorHAnsi" w:hAnsiTheme="majorHAnsi" w:cstheme="majorHAnsi"/>
        </w:rPr>
        <w:t>In 2004, the Inter-American Development Bank (IDB) helped design and implement a methodology for measuring how the central government civil service operates in Latin American countries with respect to the reference points identified by the Ibero-American Charter. These assessments, implemented at different times in the last 14 years, helped generate a reform agenda and contributed to important progress in several countries (Cortazar, Lafuente, and Sangines, 2014).</w:t>
      </w:r>
    </w:p>
    <w:p w14:paraId="78607E58" w14:textId="77777777" w:rsidR="00B01388" w:rsidRPr="008512BC" w:rsidRDefault="00B01388" w:rsidP="00B01388">
      <w:pPr>
        <w:spacing w:before="120" w:after="120" w:line="240" w:lineRule="auto"/>
        <w:jc w:val="both"/>
        <w:rPr>
          <w:rFonts w:asciiTheme="majorHAnsi" w:hAnsiTheme="majorHAnsi" w:cstheme="majorHAnsi"/>
        </w:rPr>
      </w:pPr>
      <w:r w:rsidRPr="008512BC">
        <w:rPr>
          <w:rFonts w:asciiTheme="majorHAnsi" w:hAnsiTheme="majorHAnsi" w:cstheme="majorHAnsi"/>
        </w:rPr>
        <w:t>In 2017 the IDB, persuaded of the importance of this subject, started an initiative to replicate this work in the Caribbean. The process began with the adaptation of the original methodology and analytical framework to align them with Caribbean realities and priorities.</w:t>
      </w:r>
      <w:r w:rsidRPr="008512BC">
        <w:rPr>
          <w:rStyle w:val="FootnoteReference"/>
          <w:rFonts w:asciiTheme="majorHAnsi" w:hAnsiTheme="majorHAnsi" w:cstheme="majorHAnsi"/>
        </w:rPr>
        <w:t xml:space="preserve"> </w:t>
      </w:r>
      <w:r w:rsidRPr="008512BC">
        <w:rPr>
          <w:rStyle w:val="FootnoteReference"/>
          <w:rFonts w:asciiTheme="majorHAnsi" w:hAnsiTheme="majorHAnsi" w:cstheme="majorHAnsi"/>
        </w:rPr>
        <w:footnoteReference w:id="1"/>
      </w:r>
      <w:r w:rsidRPr="008512BC">
        <w:rPr>
          <w:rFonts w:asciiTheme="majorHAnsi" w:hAnsiTheme="majorHAnsi" w:cstheme="majorHAnsi"/>
        </w:rPr>
        <w:t xml:space="preserve"> In this regard, the Charter for Caribbean Public Services served as an essential reference point.</w:t>
      </w:r>
    </w:p>
    <w:p w14:paraId="0BF068B4" w14:textId="4A1E4CAA" w:rsidR="00D82E6C" w:rsidRPr="008512BC" w:rsidRDefault="00B01388" w:rsidP="00B01388">
      <w:pPr>
        <w:spacing w:before="120" w:after="120" w:line="240" w:lineRule="auto"/>
        <w:jc w:val="both"/>
        <w:rPr>
          <w:rFonts w:asciiTheme="majorHAnsi" w:hAnsiTheme="majorHAnsi" w:cstheme="majorHAnsi"/>
        </w:rPr>
      </w:pPr>
      <w:r w:rsidRPr="008512BC">
        <w:rPr>
          <w:rFonts w:asciiTheme="majorHAnsi" w:hAnsiTheme="majorHAnsi" w:cstheme="majorHAnsi"/>
        </w:rPr>
        <w:t xml:space="preserve">This report analyzes the management of the civil service in </w:t>
      </w:r>
      <w:r w:rsidR="004A06F9" w:rsidRPr="008512BC">
        <w:rPr>
          <w:rFonts w:asciiTheme="majorHAnsi" w:hAnsiTheme="majorHAnsi" w:cstheme="majorHAnsi"/>
        </w:rPr>
        <w:t>Haiti</w:t>
      </w:r>
      <w:r w:rsidRPr="008512BC">
        <w:rPr>
          <w:rFonts w:asciiTheme="majorHAnsi" w:hAnsiTheme="majorHAnsi" w:cstheme="majorHAnsi"/>
        </w:rPr>
        <w:t xml:space="preserve">. It begins with an examination of the status of the civil service along the parameters detailed in the adapted methodology. The analysis culminates in a report card on the </w:t>
      </w:r>
      <w:r w:rsidR="0066103B" w:rsidRPr="008512BC">
        <w:rPr>
          <w:rFonts w:asciiTheme="majorHAnsi" w:hAnsiTheme="majorHAnsi" w:cstheme="majorHAnsi"/>
        </w:rPr>
        <w:t>quality</w:t>
      </w:r>
      <w:r w:rsidRPr="008512BC">
        <w:rPr>
          <w:rFonts w:asciiTheme="majorHAnsi" w:hAnsiTheme="majorHAnsi" w:cstheme="majorHAnsi"/>
        </w:rPr>
        <w:t xml:space="preserve"> of the HRM systems in the civil service of </w:t>
      </w:r>
      <w:r w:rsidR="00425277" w:rsidRPr="008512BC">
        <w:rPr>
          <w:rFonts w:asciiTheme="majorHAnsi" w:hAnsiTheme="majorHAnsi" w:cstheme="majorHAnsi"/>
        </w:rPr>
        <w:t>Haiti</w:t>
      </w:r>
      <w:r w:rsidRPr="008512BC">
        <w:rPr>
          <w:rFonts w:asciiTheme="majorHAnsi" w:hAnsiTheme="majorHAnsi" w:cstheme="majorHAnsi"/>
        </w:rPr>
        <w:t xml:space="preserve">. </w:t>
      </w:r>
      <w:bookmarkStart w:id="10" w:name="_Hlk515628587"/>
      <w:r w:rsidR="004D6319" w:rsidRPr="008512BC">
        <w:rPr>
          <w:rFonts w:asciiTheme="majorHAnsi" w:hAnsiTheme="majorHAnsi" w:cstheme="majorHAnsi"/>
        </w:rPr>
        <w:t>The analysis relies both on a desk review of relevant primary and secondary sources as well as an in-country field visit to Haiti that took place in February 2018 in conjunction with an Inter-American Development Bank project preparation mission</w:t>
      </w:r>
      <w:r w:rsidR="004D6319" w:rsidRPr="008512BC">
        <w:rPr>
          <w:rFonts w:asciiTheme="majorHAnsi" w:hAnsiTheme="majorHAnsi" w:cstheme="majorHAnsi"/>
          <w:vertAlign w:val="superscript"/>
        </w:rPr>
        <w:footnoteReference w:id="2"/>
      </w:r>
      <w:r w:rsidR="004D6319" w:rsidRPr="008512BC">
        <w:rPr>
          <w:rFonts w:asciiTheme="majorHAnsi" w:hAnsiTheme="majorHAnsi" w:cstheme="majorHAnsi"/>
        </w:rPr>
        <w:t>.  The field research entailed data inspection along with discussions with central and de-concentrated government officials, international donor representatives, and private and non-profit sector and citizen actors.</w:t>
      </w:r>
    </w:p>
    <w:bookmarkEnd w:id="10"/>
    <w:p w14:paraId="28DBF5E0" w14:textId="3FCA4694" w:rsidR="00B01388" w:rsidRPr="008512BC" w:rsidRDefault="004D6319" w:rsidP="00B01388">
      <w:pPr>
        <w:spacing w:before="120" w:after="120" w:line="240" w:lineRule="auto"/>
        <w:jc w:val="both"/>
        <w:rPr>
          <w:rFonts w:asciiTheme="majorHAnsi" w:hAnsiTheme="majorHAnsi" w:cstheme="majorHAnsi"/>
        </w:rPr>
      </w:pPr>
      <w:r w:rsidRPr="008512BC">
        <w:rPr>
          <w:rFonts w:asciiTheme="majorHAnsi" w:hAnsiTheme="majorHAnsi" w:cstheme="majorHAnsi"/>
        </w:rPr>
        <w:t xml:space="preserve">For purposes of this diagnostic assessment of the Human Resource Management (HRM) functions, the definition of the Civil Service refers to the central government’s statutory employees (the </w:t>
      </w:r>
      <w:r w:rsidRPr="008512BC">
        <w:rPr>
          <w:rFonts w:asciiTheme="majorHAnsi" w:hAnsiTheme="majorHAnsi" w:cstheme="majorHAnsi"/>
          <w:i/>
        </w:rPr>
        <w:t>Fonction Public</w:t>
      </w:r>
      <w:r w:rsidRPr="008512BC">
        <w:rPr>
          <w:rFonts w:asciiTheme="majorHAnsi" w:hAnsiTheme="majorHAnsi" w:cstheme="majorHAnsi"/>
        </w:rPr>
        <w:t>). In as much as Haiti is a unitary state, this definition subsumes civil servants deployed to sub-national, de-concentrated entities.  To the extent that there appears to have been an uptick in the employment of contracted workers both as daily laborers as well as for higher-level tasks across government, some references are also made to this adjunct work force.  State enterprise employment or donor-paid staff working in specialized project units fall outside the present analysis, however.</w:t>
      </w:r>
    </w:p>
    <w:p w14:paraId="19744840" w14:textId="77777777" w:rsidR="00B01388" w:rsidRPr="008512BC" w:rsidRDefault="00B01388" w:rsidP="00B01388">
      <w:pPr>
        <w:spacing w:before="120" w:after="120" w:line="240" w:lineRule="auto"/>
        <w:jc w:val="both"/>
        <w:rPr>
          <w:rFonts w:asciiTheme="majorHAnsi" w:hAnsiTheme="majorHAnsi" w:cstheme="majorHAnsi"/>
        </w:rPr>
      </w:pPr>
      <w:r w:rsidRPr="008512BC">
        <w:rPr>
          <w:rFonts w:asciiTheme="majorHAnsi" w:hAnsiTheme="majorHAnsi" w:cstheme="majorHAnsi"/>
        </w:rPr>
        <w:t xml:space="preserve">Good management of the civil service entails having in place solid workforce planning routines; reliable data on staff and pay; adequate organizational structures with updated and relevant job profiles; a merit-based system for recruitment, selection, and promotion with a reasonable level </w:t>
      </w:r>
      <w:r w:rsidRPr="008512BC">
        <w:rPr>
          <w:rFonts w:asciiTheme="majorHAnsi" w:hAnsiTheme="majorHAnsi" w:cstheme="majorHAnsi"/>
        </w:rPr>
        <w:lastRenderedPageBreak/>
        <w:t>of flexibility; competitive and fair pay; a solid performance framework; career development opportunities for staff and good relations with staff associations, among others. In addition, having a high-performing organization in charge of the system is critical to make all this happen.</w:t>
      </w:r>
    </w:p>
    <w:p w14:paraId="1D0489BB" w14:textId="33044855" w:rsidR="00B01388" w:rsidRPr="008512BC" w:rsidRDefault="00B01388" w:rsidP="00B01388">
      <w:pPr>
        <w:spacing w:before="120" w:after="120" w:line="240" w:lineRule="auto"/>
        <w:jc w:val="both"/>
        <w:rPr>
          <w:rFonts w:asciiTheme="majorHAnsi" w:hAnsiTheme="majorHAnsi" w:cstheme="majorHAnsi"/>
        </w:rPr>
      </w:pPr>
      <w:r w:rsidRPr="008512BC">
        <w:rPr>
          <w:rFonts w:asciiTheme="majorHAnsi" w:hAnsiTheme="majorHAnsi" w:cstheme="majorHAnsi"/>
        </w:rPr>
        <w:t>This report assesses 38 critical points to calculate aggregate scores for the eight HRM subsystems</w:t>
      </w:r>
      <w:r w:rsidRPr="008512BC">
        <w:rPr>
          <w:rStyle w:val="FootnoteReference"/>
          <w:rFonts w:asciiTheme="majorHAnsi" w:hAnsiTheme="majorHAnsi" w:cstheme="majorHAnsi"/>
        </w:rPr>
        <w:footnoteReference w:id="3"/>
      </w:r>
      <w:r w:rsidRPr="008512BC">
        <w:rPr>
          <w:rFonts w:asciiTheme="majorHAnsi" w:hAnsiTheme="majorHAnsi" w:cstheme="majorHAnsi"/>
        </w:rPr>
        <w:t xml:space="preserve"> and the seven quality indices</w:t>
      </w:r>
      <w:r w:rsidRPr="008512BC">
        <w:rPr>
          <w:rStyle w:val="FootnoteReference"/>
          <w:rFonts w:asciiTheme="majorHAnsi" w:hAnsiTheme="majorHAnsi" w:cstheme="majorHAnsi"/>
        </w:rPr>
        <w:footnoteReference w:id="4"/>
      </w:r>
      <w:r w:rsidRPr="008512BC">
        <w:rPr>
          <w:rFonts w:asciiTheme="majorHAnsi" w:hAnsiTheme="majorHAnsi" w:cstheme="majorHAnsi"/>
        </w:rPr>
        <w:t xml:space="preserve"> that are aligned with the practices described in the paragraph above. The maximum score for each HRM subsystem and quality index is 100. Higher scores are indicative of greater maturity, as evidenced by the degree of instrumentality (i.e., the availability of technical rules and instruments that enable the management practice established in the critical point to be developed), coverage (</w:t>
      </w:r>
      <w:r w:rsidR="00E30ACC" w:rsidRPr="008512BC">
        <w:rPr>
          <w:rFonts w:asciiTheme="majorHAnsi" w:hAnsiTheme="majorHAnsi" w:cstheme="majorHAnsi"/>
        </w:rPr>
        <w:t>i.e., the</w:t>
      </w:r>
      <w:r w:rsidRPr="008512BC">
        <w:rPr>
          <w:rFonts w:asciiTheme="majorHAnsi" w:hAnsiTheme="majorHAnsi" w:cstheme="majorHAnsi"/>
        </w:rPr>
        <w:t xml:space="preserve"> extent to which the practice exists in the various public organizations in the country) and implementation (i.e., the degree of effective implementation and ultimately institutionalization of the practice). The following table summarizes the main results for Haiti.</w:t>
      </w:r>
    </w:p>
    <w:p w14:paraId="4657AF48" w14:textId="03728E71" w:rsidR="0066241C" w:rsidRPr="00256C44" w:rsidRDefault="0066241C" w:rsidP="0066241C">
      <w:pPr>
        <w:jc w:val="center"/>
        <w:rPr>
          <w:rFonts w:asciiTheme="majorHAnsi" w:hAnsiTheme="majorHAnsi" w:cstheme="majorHAnsi"/>
          <w:b/>
        </w:rPr>
      </w:pPr>
      <w:r w:rsidRPr="00256C44">
        <w:rPr>
          <w:rFonts w:asciiTheme="majorHAnsi" w:hAnsiTheme="majorHAnsi" w:cstheme="majorHAnsi"/>
          <w:b/>
        </w:rPr>
        <w:t>Table 1: Quality Indices and HR Subsystems</w:t>
      </w:r>
    </w:p>
    <w:tbl>
      <w:tblPr>
        <w:tblW w:w="5220" w:type="dxa"/>
        <w:jc w:val="center"/>
        <w:tblLook w:val="04A0" w:firstRow="1" w:lastRow="0" w:firstColumn="1" w:lastColumn="0" w:noHBand="0" w:noVBand="1"/>
      </w:tblPr>
      <w:tblGrid>
        <w:gridCol w:w="4500"/>
        <w:gridCol w:w="720"/>
      </w:tblGrid>
      <w:tr w:rsidR="0066241C" w:rsidRPr="008512BC" w14:paraId="1C2BD08C" w14:textId="77777777" w:rsidTr="0066103B">
        <w:trPr>
          <w:trHeight w:val="20"/>
          <w:jc w:val="center"/>
        </w:trPr>
        <w:tc>
          <w:tcPr>
            <w:tcW w:w="4500" w:type="dxa"/>
            <w:tcBorders>
              <w:top w:val="single" w:sz="4" w:space="0" w:color="auto"/>
              <w:left w:val="nil"/>
              <w:bottom w:val="single" w:sz="4" w:space="0" w:color="auto"/>
              <w:right w:val="nil"/>
            </w:tcBorders>
            <w:shd w:val="clear" w:color="auto" w:fill="auto"/>
            <w:vAlign w:val="bottom"/>
            <w:hideMark/>
          </w:tcPr>
          <w:p w14:paraId="5DD24F28" w14:textId="77777777" w:rsidR="0066241C" w:rsidRPr="00256C44" w:rsidRDefault="0066241C" w:rsidP="0066103B">
            <w:pPr>
              <w:spacing w:after="0" w:line="240" w:lineRule="auto"/>
              <w:jc w:val="both"/>
              <w:rPr>
                <w:rFonts w:asciiTheme="majorHAnsi" w:eastAsia="Times New Roman" w:hAnsiTheme="majorHAnsi" w:cstheme="majorHAnsi"/>
                <w:b/>
                <w:bCs/>
                <w:color w:val="1F497D"/>
                <w:sz w:val="20"/>
                <w:szCs w:val="20"/>
              </w:rPr>
            </w:pPr>
            <w:r w:rsidRPr="00256C44">
              <w:rPr>
                <w:rFonts w:asciiTheme="majorHAnsi" w:eastAsia="Times New Roman" w:hAnsiTheme="majorHAnsi" w:cstheme="majorHAnsi"/>
                <w:b/>
                <w:bCs/>
                <w:color w:val="1F497D"/>
                <w:sz w:val="20"/>
                <w:szCs w:val="20"/>
              </w:rPr>
              <w:t>Quality Indices</w:t>
            </w:r>
          </w:p>
        </w:tc>
        <w:tc>
          <w:tcPr>
            <w:tcW w:w="720" w:type="dxa"/>
            <w:tcBorders>
              <w:top w:val="single" w:sz="4" w:space="0" w:color="auto"/>
              <w:left w:val="nil"/>
              <w:bottom w:val="single" w:sz="4" w:space="0" w:color="auto"/>
              <w:right w:val="nil"/>
            </w:tcBorders>
            <w:shd w:val="clear" w:color="auto" w:fill="auto"/>
            <w:noWrap/>
            <w:vAlign w:val="center"/>
            <w:hideMark/>
          </w:tcPr>
          <w:p w14:paraId="6833896C" w14:textId="13F6D7F9" w:rsidR="0066241C" w:rsidRPr="00256C44" w:rsidRDefault="0066241C" w:rsidP="0066103B">
            <w:pPr>
              <w:spacing w:after="0" w:line="240" w:lineRule="auto"/>
              <w:jc w:val="center"/>
              <w:rPr>
                <w:rFonts w:asciiTheme="majorHAnsi" w:eastAsia="Times New Roman" w:hAnsiTheme="majorHAnsi" w:cstheme="majorHAnsi"/>
                <w:b/>
                <w:bCs/>
                <w:color w:val="1F497D"/>
                <w:sz w:val="20"/>
                <w:szCs w:val="20"/>
              </w:rPr>
            </w:pPr>
            <w:r w:rsidRPr="00256C44">
              <w:rPr>
                <w:rFonts w:asciiTheme="majorHAnsi" w:eastAsia="Times New Roman" w:hAnsiTheme="majorHAnsi" w:cstheme="majorHAnsi"/>
                <w:b/>
                <w:bCs/>
                <w:color w:val="1F497D"/>
                <w:sz w:val="20"/>
                <w:szCs w:val="20"/>
              </w:rPr>
              <w:t>2018</w:t>
            </w:r>
          </w:p>
        </w:tc>
      </w:tr>
      <w:tr w:rsidR="0066241C" w:rsidRPr="008512BC" w14:paraId="468670AA" w14:textId="77777777" w:rsidTr="0066103B">
        <w:trPr>
          <w:trHeight w:val="20"/>
          <w:jc w:val="center"/>
        </w:trPr>
        <w:tc>
          <w:tcPr>
            <w:tcW w:w="4500" w:type="dxa"/>
            <w:tcBorders>
              <w:top w:val="single" w:sz="4" w:space="0" w:color="auto"/>
              <w:left w:val="nil"/>
              <w:bottom w:val="nil"/>
              <w:right w:val="nil"/>
            </w:tcBorders>
            <w:shd w:val="clear" w:color="auto" w:fill="auto"/>
            <w:vAlign w:val="bottom"/>
            <w:hideMark/>
          </w:tcPr>
          <w:p w14:paraId="57EC5C4E" w14:textId="77777777" w:rsidR="0066241C" w:rsidRPr="00256C44" w:rsidRDefault="0066241C" w:rsidP="0066103B">
            <w:pPr>
              <w:spacing w:after="0" w:line="240" w:lineRule="auto"/>
              <w:ind w:firstLineChars="100" w:firstLine="201"/>
              <w:jc w:val="both"/>
              <w:rPr>
                <w:rFonts w:asciiTheme="majorHAnsi" w:eastAsia="Times New Roman" w:hAnsiTheme="majorHAnsi" w:cstheme="majorHAnsi"/>
                <w:b/>
                <w:bCs/>
                <w:color w:val="000000"/>
                <w:sz w:val="20"/>
                <w:szCs w:val="20"/>
              </w:rPr>
            </w:pPr>
            <w:r w:rsidRPr="00256C44">
              <w:rPr>
                <w:rFonts w:asciiTheme="majorHAnsi" w:eastAsia="Times New Roman" w:hAnsiTheme="majorHAnsi" w:cstheme="majorHAnsi"/>
                <w:b/>
                <w:bCs/>
                <w:color w:val="000000"/>
                <w:sz w:val="20"/>
                <w:szCs w:val="20"/>
              </w:rPr>
              <w:t>Civil Service Development (aggregated   index)</w:t>
            </w:r>
          </w:p>
        </w:tc>
        <w:tc>
          <w:tcPr>
            <w:tcW w:w="720" w:type="dxa"/>
            <w:tcBorders>
              <w:top w:val="single" w:sz="4" w:space="0" w:color="auto"/>
              <w:left w:val="nil"/>
              <w:bottom w:val="nil"/>
              <w:right w:val="nil"/>
            </w:tcBorders>
            <w:shd w:val="clear" w:color="auto" w:fill="auto"/>
            <w:noWrap/>
            <w:vAlign w:val="center"/>
            <w:hideMark/>
          </w:tcPr>
          <w:p w14:paraId="219E0730" w14:textId="530A76D8" w:rsidR="0066241C" w:rsidRPr="00256C44" w:rsidRDefault="0066241C" w:rsidP="0066103B">
            <w:pPr>
              <w:spacing w:after="0" w:line="240" w:lineRule="auto"/>
              <w:jc w:val="center"/>
              <w:rPr>
                <w:rFonts w:asciiTheme="majorHAnsi" w:eastAsia="Times New Roman" w:hAnsiTheme="majorHAnsi" w:cstheme="majorHAnsi"/>
                <w:b/>
                <w:bCs/>
                <w:color w:val="000000"/>
                <w:sz w:val="20"/>
                <w:szCs w:val="20"/>
              </w:rPr>
            </w:pPr>
            <w:r w:rsidRPr="00256C44">
              <w:rPr>
                <w:rFonts w:asciiTheme="majorHAnsi" w:eastAsia="Times New Roman" w:hAnsiTheme="majorHAnsi" w:cstheme="majorHAnsi"/>
                <w:b/>
                <w:bCs/>
                <w:color w:val="000000"/>
                <w:sz w:val="20"/>
                <w:szCs w:val="20"/>
              </w:rPr>
              <w:t>27</w:t>
            </w:r>
          </w:p>
        </w:tc>
      </w:tr>
      <w:tr w:rsidR="0066241C" w:rsidRPr="008512BC" w14:paraId="15155D33" w14:textId="77777777" w:rsidTr="0066103B">
        <w:trPr>
          <w:trHeight w:val="20"/>
          <w:jc w:val="center"/>
        </w:trPr>
        <w:tc>
          <w:tcPr>
            <w:tcW w:w="4500" w:type="dxa"/>
            <w:tcBorders>
              <w:top w:val="nil"/>
              <w:left w:val="nil"/>
              <w:bottom w:val="nil"/>
              <w:right w:val="nil"/>
            </w:tcBorders>
            <w:shd w:val="clear" w:color="auto" w:fill="auto"/>
            <w:noWrap/>
            <w:vAlign w:val="bottom"/>
            <w:hideMark/>
          </w:tcPr>
          <w:p w14:paraId="2E9CF463"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Efficiency</w:t>
            </w:r>
          </w:p>
        </w:tc>
        <w:tc>
          <w:tcPr>
            <w:tcW w:w="720" w:type="dxa"/>
            <w:tcBorders>
              <w:top w:val="nil"/>
              <w:left w:val="nil"/>
              <w:bottom w:val="nil"/>
              <w:right w:val="nil"/>
            </w:tcBorders>
            <w:shd w:val="clear" w:color="auto" w:fill="auto"/>
            <w:noWrap/>
            <w:vAlign w:val="center"/>
            <w:hideMark/>
          </w:tcPr>
          <w:p w14:paraId="56585082" w14:textId="200444FF"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40</w:t>
            </w:r>
          </w:p>
        </w:tc>
      </w:tr>
      <w:tr w:rsidR="0066241C" w:rsidRPr="008512BC" w14:paraId="354397A5" w14:textId="77777777" w:rsidTr="0066103B">
        <w:trPr>
          <w:trHeight w:val="20"/>
          <w:jc w:val="center"/>
        </w:trPr>
        <w:tc>
          <w:tcPr>
            <w:tcW w:w="4500" w:type="dxa"/>
            <w:tcBorders>
              <w:top w:val="nil"/>
              <w:left w:val="nil"/>
              <w:bottom w:val="nil"/>
              <w:right w:val="nil"/>
            </w:tcBorders>
            <w:shd w:val="clear" w:color="auto" w:fill="auto"/>
            <w:noWrap/>
            <w:vAlign w:val="bottom"/>
            <w:hideMark/>
          </w:tcPr>
          <w:p w14:paraId="6FA53C6D"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Merit</w:t>
            </w:r>
          </w:p>
        </w:tc>
        <w:tc>
          <w:tcPr>
            <w:tcW w:w="720" w:type="dxa"/>
            <w:tcBorders>
              <w:top w:val="nil"/>
              <w:left w:val="nil"/>
              <w:bottom w:val="nil"/>
              <w:right w:val="nil"/>
            </w:tcBorders>
            <w:shd w:val="clear" w:color="auto" w:fill="auto"/>
            <w:noWrap/>
            <w:vAlign w:val="center"/>
            <w:hideMark/>
          </w:tcPr>
          <w:p w14:paraId="310C05B4" w14:textId="1853FE3E"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33</w:t>
            </w:r>
          </w:p>
        </w:tc>
      </w:tr>
      <w:tr w:rsidR="0066241C" w:rsidRPr="008512BC" w14:paraId="2F59E6C4" w14:textId="77777777" w:rsidTr="0066103B">
        <w:trPr>
          <w:trHeight w:val="20"/>
          <w:jc w:val="center"/>
        </w:trPr>
        <w:tc>
          <w:tcPr>
            <w:tcW w:w="4500" w:type="dxa"/>
            <w:tcBorders>
              <w:top w:val="nil"/>
              <w:left w:val="nil"/>
              <w:bottom w:val="nil"/>
              <w:right w:val="nil"/>
            </w:tcBorders>
            <w:shd w:val="clear" w:color="auto" w:fill="auto"/>
            <w:noWrap/>
            <w:vAlign w:val="bottom"/>
            <w:hideMark/>
          </w:tcPr>
          <w:p w14:paraId="7D1D52D4"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Structural Consistency</w:t>
            </w:r>
          </w:p>
        </w:tc>
        <w:tc>
          <w:tcPr>
            <w:tcW w:w="720" w:type="dxa"/>
            <w:tcBorders>
              <w:top w:val="nil"/>
              <w:left w:val="nil"/>
              <w:bottom w:val="nil"/>
              <w:right w:val="nil"/>
            </w:tcBorders>
            <w:shd w:val="clear" w:color="auto" w:fill="auto"/>
            <w:noWrap/>
            <w:vAlign w:val="center"/>
            <w:hideMark/>
          </w:tcPr>
          <w:p w14:paraId="68FF9091" w14:textId="57588197"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18</w:t>
            </w:r>
          </w:p>
        </w:tc>
      </w:tr>
      <w:tr w:rsidR="0066241C" w:rsidRPr="008512BC" w14:paraId="69333842" w14:textId="77777777" w:rsidTr="0066103B">
        <w:trPr>
          <w:trHeight w:val="20"/>
          <w:jc w:val="center"/>
        </w:trPr>
        <w:tc>
          <w:tcPr>
            <w:tcW w:w="4500" w:type="dxa"/>
            <w:tcBorders>
              <w:top w:val="nil"/>
              <w:left w:val="nil"/>
              <w:bottom w:val="nil"/>
              <w:right w:val="nil"/>
            </w:tcBorders>
            <w:shd w:val="clear" w:color="auto" w:fill="auto"/>
            <w:noWrap/>
            <w:vAlign w:val="bottom"/>
            <w:hideMark/>
          </w:tcPr>
          <w:p w14:paraId="26F6A9BF"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Functional Capacity</w:t>
            </w:r>
          </w:p>
        </w:tc>
        <w:tc>
          <w:tcPr>
            <w:tcW w:w="720" w:type="dxa"/>
            <w:tcBorders>
              <w:top w:val="nil"/>
              <w:left w:val="nil"/>
              <w:bottom w:val="nil"/>
              <w:right w:val="nil"/>
            </w:tcBorders>
            <w:shd w:val="clear" w:color="auto" w:fill="auto"/>
            <w:noWrap/>
            <w:vAlign w:val="center"/>
            <w:hideMark/>
          </w:tcPr>
          <w:p w14:paraId="5FDAD53C" w14:textId="680F8AB8"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13</w:t>
            </w:r>
          </w:p>
        </w:tc>
      </w:tr>
      <w:tr w:rsidR="0066241C" w:rsidRPr="008512BC" w14:paraId="2A481DC6" w14:textId="77777777" w:rsidTr="0066103B">
        <w:trPr>
          <w:trHeight w:val="20"/>
          <w:jc w:val="center"/>
        </w:trPr>
        <w:tc>
          <w:tcPr>
            <w:tcW w:w="4500" w:type="dxa"/>
            <w:tcBorders>
              <w:top w:val="nil"/>
              <w:left w:val="nil"/>
              <w:bottom w:val="nil"/>
              <w:right w:val="nil"/>
            </w:tcBorders>
            <w:shd w:val="clear" w:color="auto" w:fill="auto"/>
            <w:noWrap/>
            <w:vAlign w:val="bottom"/>
            <w:hideMark/>
          </w:tcPr>
          <w:p w14:paraId="6D023788"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Integrative Capacity</w:t>
            </w:r>
          </w:p>
        </w:tc>
        <w:tc>
          <w:tcPr>
            <w:tcW w:w="720" w:type="dxa"/>
            <w:tcBorders>
              <w:top w:val="nil"/>
              <w:left w:val="nil"/>
              <w:bottom w:val="nil"/>
              <w:right w:val="nil"/>
            </w:tcBorders>
            <w:shd w:val="clear" w:color="auto" w:fill="auto"/>
            <w:noWrap/>
            <w:vAlign w:val="center"/>
            <w:hideMark/>
          </w:tcPr>
          <w:p w14:paraId="09194A68" w14:textId="10E1D164"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30</w:t>
            </w:r>
          </w:p>
        </w:tc>
      </w:tr>
      <w:tr w:rsidR="0066241C" w:rsidRPr="008512BC" w14:paraId="791F3F63" w14:textId="77777777" w:rsidTr="0066103B">
        <w:trPr>
          <w:trHeight w:val="20"/>
          <w:jc w:val="center"/>
        </w:trPr>
        <w:tc>
          <w:tcPr>
            <w:tcW w:w="4500" w:type="dxa"/>
            <w:tcBorders>
              <w:top w:val="nil"/>
              <w:left w:val="nil"/>
              <w:bottom w:val="nil"/>
              <w:right w:val="nil"/>
            </w:tcBorders>
            <w:shd w:val="clear" w:color="auto" w:fill="auto"/>
            <w:noWrap/>
            <w:vAlign w:val="bottom"/>
            <w:hideMark/>
          </w:tcPr>
          <w:p w14:paraId="2BAAEBEE"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Management Capabilities</w:t>
            </w:r>
          </w:p>
        </w:tc>
        <w:tc>
          <w:tcPr>
            <w:tcW w:w="720" w:type="dxa"/>
            <w:tcBorders>
              <w:top w:val="nil"/>
              <w:left w:val="nil"/>
              <w:bottom w:val="nil"/>
              <w:right w:val="nil"/>
            </w:tcBorders>
            <w:shd w:val="clear" w:color="auto" w:fill="auto"/>
            <w:noWrap/>
            <w:vAlign w:val="center"/>
            <w:hideMark/>
          </w:tcPr>
          <w:p w14:paraId="5729C960" w14:textId="50AA5A90" w:rsidR="0066241C" w:rsidRPr="00256C44" w:rsidRDefault="00ED1C70"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12</w:t>
            </w:r>
          </w:p>
        </w:tc>
      </w:tr>
      <w:tr w:rsidR="0066241C" w:rsidRPr="008512BC" w14:paraId="76BAA5C2" w14:textId="77777777" w:rsidTr="0066103B">
        <w:trPr>
          <w:trHeight w:val="20"/>
          <w:jc w:val="center"/>
        </w:trPr>
        <w:tc>
          <w:tcPr>
            <w:tcW w:w="4500" w:type="dxa"/>
            <w:tcBorders>
              <w:top w:val="nil"/>
              <w:left w:val="nil"/>
              <w:bottom w:val="nil"/>
              <w:right w:val="nil"/>
            </w:tcBorders>
            <w:shd w:val="clear" w:color="auto" w:fill="auto"/>
            <w:noWrap/>
            <w:vAlign w:val="bottom"/>
            <w:hideMark/>
          </w:tcPr>
          <w:p w14:paraId="3ECFBF29"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Diversity Management</w:t>
            </w:r>
          </w:p>
        </w:tc>
        <w:tc>
          <w:tcPr>
            <w:tcW w:w="720" w:type="dxa"/>
            <w:tcBorders>
              <w:top w:val="nil"/>
              <w:left w:val="nil"/>
              <w:bottom w:val="nil"/>
              <w:right w:val="nil"/>
            </w:tcBorders>
            <w:shd w:val="clear" w:color="auto" w:fill="auto"/>
            <w:noWrap/>
            <w:vAlign w:val="center"/>
            <w:hideMark/>
          </w:tcPr>
          <w:p w14:paraId="42E56E06" w14:textId="1F94B4B9" w:rsidR="0066241C" w:rsidRPr="00256C44" w:rsidRDefault="00ED1C70"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50</w:t>
            </w:r>
          </w:p>
        </w:tc>
      </w:tr>
      <w:tr w:rsidR="0066241C" w:rsidRPr="008512BC" w14:paraId="7C7895A4" w14:textId="77777777" w:rsidTr="0066103B">
        <w:trPr>
          <w:trHeight w:val="20"/>
          <w:jc w:val="center"/>
        </w:trPr>
        <w:tc>
          <w:tcPr>
            <w:tcW w:w="4500" w:type="dxa"/>
            <w:tcBorders>
              <w:top w:val="nil"/>
              <w:left w:val="nil"/>
              <w:bottom w:val="nil"/>
              <w:right w:val="nil"/>
            </w:tcBorders>
            <w:shd w:val="clear" w:color="auto" w:fill="auto"/>
            <w:vAlign w:val="bottom"/>
            <w:hideMark/>
          </w:tcPr>
          <w:p w14:paraId="7175EB8D" w14:textId="77777777" w:rsidR="0066241C" w:rsidRPr="00256C44" w:rsidRDefault="0066241C" w:rsidP="0066103B">
            <w:pPr>
              <w:spacing w:after="0" w:line="240" w:lineRule="auto"/>
              <w:jc w:val="both"/>
              <w:rPr>
                <w:rFonts w:asciiTheme="majorHAnsi" w:eastAsia="Times New Roman" w:hAnsiTheme="majorHAnsi" w:cstheme="majorHAnsi"/>
                <w:b/>
                <w:bCs/>
                <w:color w:val="1F497D"/>
                <w:sz w:val="20"/>
                <w:szCs w:val="20"/>
              </w:rPr>
            </w:pPr>
            <w:r w:rsidRPr="00256C44">
              <w:rPr>
                <w:rFonts w:asciiTheme="majorHAnsi" w:eastAsia="Times New Roman" w:hAnsiTheme="majorHAnsi" w:cstheme="majorHAnsi"/>
                <w:b/>
                <w:bCs/>
                <w:color w:val="1F497D"/>
                <w:sz w:val="20"/>
                <w:szCs w:val="20"/>
              </w:rPr>
              <w:t>HR Subsystems</w:t>
            </w:r>
          </w:p>
        </w:tc>
        <w:tc>
          <w:tcPr>
            <w:tcW w:w="720" w:type="dxa"/>
            <w:tcBorders>
              <w:top w:val="nil"/>
              <w:left w:val="nil"/>
              <w:bottom w:val="nil"/>
              <w:right w:val="nil"/>
            </w:tcBorders>
            <w:shd w:val="clear" w:color="auto" w:fill="auto"/>
            <w:noWrap/>
            <w:vAlign w:val="center"/>
            <w:hideMark/>
          </w:tcPr>
          <w:p w14:paraId="53DA659A" w14:textId="77777777" w:rsidR="0066241C" w:rsidRPr="00256C44" w:rsidRDefault="0066241C" w:rsidP="0066103B">
            <w:pPr>
              <w:spacing w:after="0" w:line="240" w:lineRule="auto"/>
              <w:jc w:val="center"/>
              <w:rPr>
                <w:rFonts w:asciiTheme="majorHAnsi" w:eastAsia="Times New Roman" w:hAnsiTheme="majorHAnsi" w:cstheme="majorHAnsi"/>
                <w:b/>
                <w:bCs/>
                <w:color w:val="1F497D"/>
                <w:sz w:val="20"/>
                <w:szCs w:val="20"/>
              </w:rPr>
            </w:pPr>
          </w:p>
        </w:tc>
      </w:tr>
      <w:tr w:rsidR="0066241C" w:rsidRPr="008512BC" w14:paraId="39E224CA" w14:textId="77777777" w:rsidTr="0066103B">
        <w:trPr>
          <w:trHeight w:val="20"/>
          <w:jc w:val="center"/>
        </w:trPr>
        <w:tc>
          <w:tcPr>
            <w:tcW w:w="4500" w:type="dxa"/>
            <w:tcBorders>
              <w:top w:val="nil"/>
              <w:left w:val="nil"/>
              <w:bottom w:val="nil"/>
              <w:right w:val="nil"/>
            </w:tcBorders>
            <w:shd w:val="clear" w:color="auto" w:fill="auto"/>
            <w:vAlign w:val="bottom"/>
            <w:hideMark/>
          </w:tcPr>
          <w:p w14:paraId="3911A678"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Human Resources Planning</w:t>
            </w:r>
          </w:p>
        </w:tc>
        <w:tc>
          <w:tcPr>
            <w:tcW w:w="720" w:type="dxa"/>
            <w:tcBorders>
              <w:top w:val="nil"/>
              <w:left w:val="nil"/>
              <w:bottom w:val="nil"/>
              <w:right w:val="nil"/>
            </w:tcBorders>
            <w:shd w:val="clear" w:color="auto" w:fill="auto"/>
            <w:noWrap/>
            <w:vAlign w:val="center"/>
            <w:hideMark/>
          </w:tcPr>
          <w:p w14:paraId="752C2707" w14:textId="67FAB3CA"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30</w:t>
            </w:r>
          </w:p>
        </w:tc>
      </w:tr>
      <w:tr w:rsidR="0066241C" w:rsidRPr="008512BC" w14:paraId="33B41AD0" w14:textId="77777777" w:rsidTr="0066103B">
        <w:trPr>
          <w:trHeight w:val="20"/>
          <w:jc w:val="center"/>
        </w:trPr>
        <w:tc>
          <w:tcPr>
            <w:tcW w:w="4500" w:type="dxa"/>
            <w:tcBorders>
              <w:top w:val="nil"/>
              <w:left w:val="nil"/>
              <w:bottom w:val="nil"/>
              <w:right w:val="nil"/>
            </w:tcBorders>
            <w:shd w:val="clear" w:color="auto" w:fill="auto"/>
            <w:vAlign w:val="bottom"/>
            <w:hideMark/>
          </w:tcPr>
          <w:p w14:paraId="33AA2CEE" w14:textId="15425E83"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Work Organization</w:t>
            </w:r>
          </w:p>
        </w:tc>
        <w:tc>
          <w:tcPr>
            <w:tcW w:w="720" w:type="dxa"/>
            <w:tcBorders>
              <w:top w:val="nil"/>
              <w:left w:val="nil"/>
              <w:bottom w:val="nil"/>
              <w:right w:val="nil"/>
            </w:tcBorders>
            <w:shd w:val="clear" w:color="auto" w:fill="auto"/>
            <w:noWrap/>
            <w:vAlign w:val="center"/>
            <w:hideMark/>
          </w:tcPr>
          <w:p w14:paraId="228A6E3F" w14:textId="77777777"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0</w:t>
            </w:r>
          </w:p>
        </w:tc>
      </w:tr>
      <w:tr w:rsidR="0066241C" w:rsidRPr="008512BC" w14:paraId="37BB48A2" w14:textId="77777777" w:rsidTr="0066103B">
        <w:trPr>
          <w:trHeight w:val="20"/>
          <w:jc w:val="center"/>
        </w:trPr>
        <w:tc>
          <w:tcPr>
            <w:tcW w:w="4500" w:type="dxa"/>
            <w:tcBorders>
              <w:top w:val="nil"/>
              <w:left w:val="nil"/>
              <w:bottom w:val="nil"/>
              <w:right w:val="nil"/>
            </w:tcBorders>
            <w:shd w:val="clear" w:color="auto" w:fill="auto"/>
            <w:vAlign w:val="bottom"/>
            <w:hideMark/>
          </w:tcPr>
          <w:p w14:paraId="1F7572AF"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Employment Management</w:t>
            </w:r>
          </w:p>
        </w:tc>
        <w:tc>
          <w:tcPr>
            <w:tcW w:w="720" w:type="dxa"/>
            <w:tcBorders>
              <w:top w:val="nil"/>
              <w:left w:val="nil"/>
              <w:bottom w:val="nil"/>
              <w:right w:val="nil"/>
            </w:tcBorders>
            <w:shd w:val="clear" w:color="auto" w:fill="auto"/>
            <w:noWrap/>
            <w:vAlign w:val="center"/>
            <w:hideMark/>
          </w:tcPr>
          <w:p w14:paraId="77BD643C" w14:textId="2B287E69"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27</w:t>
            </w:r>
          </w:p>
        </w:tc>
      </w:tr>
      <w:tr w:rsidR="0066241C" w:rsidRPr="008512BC" w14:paraId="1B2F800A" w14:textId="77777777" w:rsidTr="0066103B">
        <w:trPr>
          <w:trHeight w:val="20"/>
          <w:jc w:val="center"/>
        </w:trPr>
        <w:tc>
          <w:tcPr>
            <w:tcW w:w="4500" w:type="dxa"/>
            <w:tcBorders>
              <w:top w:val="nil"/>
              <w:left w:val="nil"/>
              <w:bottom w:val="nil"/>
              <w:right w:val="nil"/>
            </w:tcBorders>
            <w:shd w:val="clear" w:color="auto" w:fill="auto"/>
            <w:vAlign w:val="bottom"/>
            <w:hideMark/>
          </w:tcPr>
          <w:p w14:paraId="26DE4BFD"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Performance Management</w:t>
            </w:r>
          </w:p>
        </w:tc>
        <w:tc>
          <w:tcPr>
            <w:tcW w:w="720" w:type="dxa"/>
            <w:tcBorders>
              <w:top w:val="nil"/>
              <w:left w:val="nil"/>
              <w:bottom w:val="nil"/>
              <w:right w:val="nil"/>
            </w:tcBorders>
            <w:shd w:val="clear" w:color="auto" w:fill="auto"/>
            <w:noWrap/>
            <w:vAlign w:val="center"/>
            <w:hideMark/>
          </w:tcPr>
          <w:p w14:paraId="3915FA48" w14:textId="59E27BB1"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13</w:t>
            </w:r>
          </w:p>
        </w:tc>
      </w:tr>
      <w:tr w:rsidR="0066241C" w:rsidRPr="008512BC" w14:paraId="6168BCC0" w14:textId="77777777" w:rsidTr="0066103B">
        <w:trPr>
          <w:trHeight w:val="20"/>
          <w:jc w:val="center"/>
        </w:trPr>
        <w:tc>
          <w:tcPr>
            <w:tcW w:w="4500" w:type="dxa"/>
            <w:tcBorders>
              <w:top w:val="nil"/>
              <w:left w:val="nil"/>
              <w:bottom w:val="nil"/>
              <w:right w:val="nil"/>
            </w:tcBorders>
            <w:shd w:val="clear" w:color="auto" w:fill="auto"/>
            <w:vAlign w:val="bottom"/>
            <w:hideMark/>
          </w:tcPr>
          <w:p w14:paraId="084FB7FC"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Compensation Management</w:t>
            </w:r>
          </w:p>
        </w:tc>
        <w:tc>
          <w:tcPr>
            <w:tcW w:w="720" w:type="dxa"/>
            <w:tcBorders>
              <w:top w:val="nil"/>
              <w:left w:val="nil"/>
              <w:bottom w:val="nil"/>
              <w:right w:val="nil"/>
            </w:tcBorders>
            <w:shd w:val="clear" w:color="auto" w:fill="auto"/>
            <w:noWrap/>
            <w:vAlign w:val="center"/>
            <w:hideMark/>
          </w:tcPr>
          <w:p w14:paraId="7551E26F" w14:textId="77777777"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25</w:t>
            </w:r>
          </w:p>
        </w:tc>
      </w:tr>
      <w:tr w:rsidR="0066241C" w:rsidRPr="008512BC" w14:paraId="2E3926A1" w14:textId="77777777" w:rsidTr="0066103B">
        <w:trPr>
          <w:trHeight w:val="20"/>
          <w:jc w:val="center"/>
        </w:trPr>
        <w:tc>
          <w:tcPr>
            <w:tcW w:w="4500" w:type="dxa"/>
            <w:tcBorders>
              <w:top w:val="nil"/>
              <w:left w:val="nil"/>
              <w:bottom w:val="nil"/>
              <w:right w:val="nil"/>
            </w:tcBorders>
            <w:shd w:val="clear" w:color="auto" w:fill="auto"/>
            <w:vAlign w:val="bottom"/>
            <w:hideMark/>
          </w:tcPr>
          <w:p w14:paraId="0A1DF87B"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Development Management</w:t>
            </w:r>
          </w:p>
        </w:tc>
        <w:tc>
          <w:tcPr>
            <w:tcW w:w="720" w:type="dxa"/>
            <w:tcBorders>
              <w:top w:val="nil"/>
              <w:left w:val="nil"/>
              <w:bottom w:val="nil"/>
              <w:right w:val="nil"/>
            </w:tcBorders>
            <w:shd w:val="clear" w:color="auto" w:fill="auto"/>
            <w:noWrap/>
            <w:vAlign w:val="center"/>
            <w:hideMark/>
          </w:tcPr>
          <w:p w14:paraId="3AD23B49" w14:textId="6666FAD3"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12</w:t>
            </w:r>
          </w:p>
        </w:tc>
      </w:tr>
      <w:tr w:rsidR="0066241C" w:rsidRPr="008512BC" w14:paraId="5068E7B4" w14:textId="77777777" w:rsidTr="0066103B">
        <w:trPr>
          <w:trHeight w:val="20"/>
          <w:jc w:val="center"/>
        </w:trPr>
        <w:tc>
          <w:tcPr>
            <w:tcW w:w="4500" w:type="dxa"/>
            <w:tcBorders>
              <w:top w:val="nil"/>
              <w:left w:val="nil"/>
              <w:right w:val="nil"/>
            </w:tcBorders>
            <w:shd w:val="clear" w:color="auto" w:fill="auto"/>
            <w:vAlign w:val="bottom"/>
            <w:hideMark/>
          </w:tcPr>
          <w:p w14:paraId="618BB06C"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Human and Social Relations Management</w:t>
            </w:r>
          </w:p>
        </w:tc>
        <w:tc>
          <w:tcPr>
            <w:tcW w:w="720" w:type="dxa"/>
            <w:tcBorders>
              <w:top w:val="nil"/>
              <w:left w:val="nil"/>
              <w:right w:val="nil"/>
            </w:tcBorders>
            <w:shd w:val="clear" w:color="auto" w:fill="auto"/>
            <w:noWrap/>
            <w:vAlign w:val="center"/>
            <w:hideMark/>
          </w:tcPr>
          <w:p w14:paraId="46FC1971" w14:textId="7BFEC49D"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30</w:t>
            </w:r>
          </w:p>
        </w:tc>
      </w:tr>
      <w:tr w:rsidR="0066241C" w:rsidRPr="008512BC" w14:paraId="188CBB9E" w14:textId="77777777" w:rsidTr="0066103B">
        <w:trPr>
          <w:trHeight w:val="20"/>
          <w:jc w:val="center"/>
        </w:trPr>
        <w:tc>
          <w:tcPr>
            <w:tcW w:w="4500" w:type="dxa"/>
            <w:tcBorders>
              <w:top w:val="nil"/>
              <w:left w:val="nil"/>
              <w:bottom w:val="single" w:sz="4" w:space="0" w:color="auto"/>
              <w:right w:val="nil"/>
            </w:tcBorders>
            <w:shd w:val="clear" w:color="auto" w:fill="auto"/>
            <w:vAlign w:val="bottom"/>
            <w:hideMark/>
          </w:tcPr>
          <w:p w14:paraId="638DD48E" w14:textId="77777777" w:rsidR="0066241C" w:rsidRPr="00256C44" w:rsidRDefault="0066241C" w:rsidP="0066103B">
            <w:pPr>
              <w:spacing w:after="0" w:line="240" w:lineRule="auto"/>
              <w:ind w:firstLineChars="100" w:firstLine="200"/>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Organization of HRM Function</w:t>
            </w:r>
          </w:p>
        </w:tc>
        <w:tc>
          <w:tcPr>
            <w:tcW w:w="720" w:type="dxa"/>
            <w:tcBorders>
              <w:top w:val="nil"/>
              <w:left w:val="nil"/>
              <w:bottom w:val="single" w:sz="4" w:space="0" w:color="auto"/>
              <w:right w:val="nil"/>
            </w:tcBorders>
            <w:shd w:val="clear" w:color="auto" w:fill="auto"/>
            <w:noWrap/>
            <w:vAlign w:val="center"/>
            <w:hideMark/>
          </w:tcPr>
          <w:p w14:paraId="53204891" w14:textId="249672A4" w:rsidR="0066241C" w:rsidRPr="00256C44" w:rsidRDefault="0066241C" w:rsidP="0066103B">
            <w:pPr>
              <w:spacing w:after="0" w:line="240" w:lineRule="auto"/>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20</w:t>
            </w:r>
          </w:p>
        </w:tc>
      </w:tr>
    </w:tbl>
    <w:p w14:paraId="136EB52F" w14:textId="1B21EF27" w:rsidR="00B01388" w:rsidRPr="008512BC" w:rsidRDefault="00B01388" w:rsidP="00B01388">
      <w:pPr>
        <w:jc w:val="both"/>
        <w:rPr>
          <w:rFonts w:asciiTheme="majorHAnsi" w:hAnsiTheme="majorHAnsi" w:cstheme="majorHAnsi"/>
          <w:sz w:val="18"/>
          <w:szCs w:val="18"/>
        </w:rPr>
      </w:pPr>
      <w:r w:rsidRPr="008512BC">
        <w:rPr>
          <w:rFonts w:asciiTheme="majorHAnsi" w:hAnsiTheme="majorHAnsi" w:cstheme="majorHAnsi"/>
          <w:sz w:val="18"/>
          <w:szCs w:val="18"/>
        </w:rPr>
        <w:t>Source: Author’s elaboration.</w:t>
      </w:r>
    </w:p>
    <w:p w14:paraId="19298060" w14:textId="36FE6845" w:rsidR="00B01388" w:rsidRPr="008512BC" w:rsidRDefault="00B01388" w:rsidP="00B01388">
      <w:pPr>
        <w:jc w:val="both"/>
        <w:rPr>
          <w:rFonts w:asciiTheme="majorHAnsi" w:hAnsiTheme="majorHAnsi" w:cstheme="majorHAnsi"/>
        </w:rPr>
      </w:pPr>
      <w:bookmarkStart w:id="12" w:name="_Hlk515031242"/>
      <w:r w:rsidRPr="008512BC">
        <w:rPr>
          <w:rFonts w:asciiTheme="majorHAnsi" w:hAnsiTheme="majorHAnsi" w:cstheme="majorHAnsi"/>
        </w:rPr>
        <w:t xml:space="preserve">The aggregated Civil Service Development Index enables both civil service development and degree of implementation of the CPS Charter to be measured. Countries can be classified into three levels of civil service development: (i) low, with scores between 0 and 39 points, (ii) medium, with scores between 40 and 59, and (iii) high, or professional systems levels, with scores above 60. A score of </w:t>
      </w:r>
      <w:r w:rsidR="00F768A6" w:rsidRPr="008512BC">
        <w:rPr>
          <w:rFonts w:asciiTheme="majorHAnsi" w:hAnsiTheme="majorHAnsi" w:cstheme="majorHAnsi"/>
        </w:rPr>
        <w:t>27</w:t>
      </w:r>
      <w:r w:rsidRPr="008512BC">
        <w:rPr>
          <w:rFonts w:asciiTheme="majorHAnsi" w:hAnsiTheme="majorHAnsi" w:cstheme="majorHAnsi"/>
        </w:rPr>
        <w:t xml:space="preserve"> out of 100</w:t>
      </w:r>
      <w:r w:rsidR="00F768A6" w:rsidRPr="008512BC">
        <w:rPr>
          <w:rFonts w:asciiTheme="majorHAnsi" w:hAnsiTheme="majorHAnsi" w:cstheme="majorHAnsi"/>
        </w:rPr>
        <w:t xml:space="preserve">, low level of civil service development, </w:t>
      </w:r>
      <w:r w:rsidRPr="008512BC">
        <w:rPr>
          <w:rFonts w:asciiTheme="majorHAnsi" w:hAnsiTheme="majorHAnsi" w:cstheme="majorHAnsi"/>
        </w:rPr>
        <w:t xml:space="preserve">shows that </w:t>
      </w:r>
      <w:r w:rsidR="00F768A6" w:rsidRPr="008512BC">
        <w:rPr>
          <w:rFonts w:asciiTheme="majorHAnsi" w:hAnsiTheme="majorHAnsi" w:cstheme="majorHAnsi"/>
        </w:rPr>
        <w:t>Haiti</w:t>
      </w:r>
      <w:r w:rsidRPr="008512BC">
        <w:rPr>
          <w:rFonts w:asciiTheme="majorHAnsi" w:hAnsiTheme="majorHAnsi" w:cstheme="majorHAnsi"/>
        </w:rPr>
        <w:t xml:space="preserve"> </w:t>
      </w:r>
      <w:bookmarkStart w:id="13" w:name="_Hlk514955763"/>
      <w:r w:rsidRPr="008512BC">
        <w:rPr>
          <w:rFonts w:asciiTheme="majorHAnsi" w:hAnsiTheme="majorHAnsi" w:cstheme="majorHAnsi"/>
        </w:rPr>
        <w:t xml:space="preserve">has significant room for improvement. </w:t>
      </w:r>
      <w:bookmarkEnd w:id="13"/>
    </w:p>
    <w:bookmarkEnd w:id="12"/>
    <w:p w14:paraId="682EB478" w14:textId="2735A46C" w:rsidR="00B01388" w:rsidRPr="008512BC" w:rsidRDefault="00B01388" w:rsidP="00B01388">
      <w:pPr>
        <w:jc w:val="both"/>
        <w:rPr>
          <w:rFonts w:asciiTheme="majorHAnsi" w:hAnsiTheme="majorHAnsi" w:cstheme="majorHAnsi"/>
        </w:rPr>
      </w:pPr>
      <w:r w:rsidRPr="008512BC">
        <w:rPr>
          <w:rFonts w:asciiTheme="majorHAnsi" w:hAnsiTheme="majorHAnsi" w:cstheme="majorHAnsi"/>
        </w:rPr>
        <w:t xml:space="preserve">The best-performing index </w:t>
      </w:r>
      <w:r w:rsidR="00157722" w:rsidRPr="008512BC">
        <w:rPr>
          <w:rFonts w:asciiTheme="majorHAnsi" w:hAnsiTheme="majorHAnsi" w:cstheme="majorHAnsi"/>
        </w:rPr>
        <w:t xml:space="preserve">for Haiti </w:t>
      </w:r>
      <w:r w:rsidRPr="008512BC">
        <w:rPr>
          <w:rFonts w:asciiTheme="majorHAnsi" w:hAnsiTheme="majorHAnsi" w:cstheme="majorHAnsi"/>
        </w:rPr>
        <w:t>w</w:t>
      </w:r>
      <w:r w:rsidR="00F768A6" w:rsidRPr="008512BC">
        <w:rPr>
          <w:rFonts w:asciiTheme="majorHAnsi" w:hAnsiTheme="majorHAnsi" w:cstheme="majorHAnsi"/>
        </w:rPr>
        <w:t>ere</w:t>
      </w:r>
      <w:r w:rsidRPr="008512BC">
        <w:rPr>
          <w:rFonts w:asciiTheme="majorHAnsi" w:hAnsiTheme="majorHAnsi" w:cstheme="majorHAnsi"/>
        </w:rPr>
        <w:t xml:space="preserve"> </w:t>
      </w:r>
      <w:r w:rsidR="00F768A6" w:rsidRPr="008512BC">
        <w:rPr>
          <w:rFonts w:asciiTheme="majorHAnsi" w:hAnsiTheme="majorHAnsi" w:cstheme="majorHAnsi"/>
        </w:rPr>
        <w:t>Diversity Management and Efficiency. Diversity Management</w:t>
      </w:r>
      <w:r w:rsidRPr="008512BC">
        <w:rPr>
          <w:rFonts w:asciiTheme="majorHAnsi" w:hAnsiTheme="majorHAnsi" w:cstheme="majorHAnsi"/>
        </w:rPr>
        <w:t xml:space="preserve"> evaluates the </w:t>
      </w:r>
      <w:r w:rsidR="00F768A6" w:rsidRPr="008512BC">
        <w:rPr>
          <w:rFonts w:asciiTheme="majorHAnsi" w:eastAsia="Times New Roman" w:hAnsiTheme="majorHAnsi" w:cstheme="majorHAnsi"/>
          <w:color w:val="000000"/>
        </w:rPr>
        <w:t>extent to which opportunities in the Civil Service may be curtailed due to differences associated with race, ethnicity, language, gender, disability, and others</w:t>
      </w:r>
      <w:r w:rsidRPr="008512BC">
        <w:rPr>
          <w:rFonts w:asciiTheme="majorHAnsi" w:hAnsiTheme="majorHAnsi" w:cstheme="majorHAnsi"/>
        </w:rPr>
        <w:t xml:space="preserve">. </w:t>
      </w:r>
      <w:r w:rsidR="0066103B" w:rsidRPr="00256C44">
        <w:rPr>
          <w:rFonts w:asciiTheme="majorHAnsi" w:eastAsia="Calibri" w:hAnsiTheme="majorHAnsi" w:cstheme="majorHAnsi"/>
        </w:rPr>
        <w:t xml:space="preserve">The </w:t>
      </w:r>
      <w:r w:rsidR="0066103B" w:rsidRPr="00256C44">
        <w:rPr>
          <w:rFonts w:asciiTheme="majorHAnsi" w:eastAsia="Calibri" w:hAnsiTheme="majorHAnsi" w:cstheme="majorHAnsi"/>
        </w:rPr>
        <w:lastRenderedPageBreak/>
        <w:t>relatively good performance under the efficiency index relates to the affordability of the wage bill compared to the economy’s fiscal capacity, and the fact that salaries are not excessive compared to the wider labor market.</w:t>
      </w:r>
    </w:p>
    <w:p w14:paraId="62CE5860" w14:textId="0ABB1A70" w:rsidR="00B01388" w:rsidRPr="008512BC" w:rsidRDefault="00B01388" w:rsidP="00B01388">
      <w:pPr>
        <w:jc w:val="both"/>
        <w:rPr>
          <w:rFonts w:asciiTheme="majorHAnsi" w:hAnsiTheme="majorHAnsi" w:cstheme="majorHAnsi"/>
        </w:rPr>
      </w:pPr>
      <w:r w:rsidRPr="008512BC">
        <w:rPr>
          <w:rFonts w:asciiTheme="majorHAnsi" w:hAnsiTheme="majorHAnsi" w:cstheme="majorHAnsi"/>
        </w:rPr>
        <w:t xml:space="preserve">At the other end of the spectrum, two quality indices tied for the lowest score of </w:t>
      </w:r>
      <w:r w:rsidR="00996784" w:rsidRPr="008512BC">
        <w:rPr>
          <w:rFonts w:asciiTheme="majorHAnsi" w:hAnsiTheme="majorHAnsi" w:cstheme="majorHAnsi"/>
        </w:rPr>
        <w:t>12 and 13</w:t>
      </w:r>
      <w:r w:rsidRPr="008512BC">
        <w:rPr>
          <w:rFonts w:asciiTheme="majorHAnsi" w:hAnsiTheme="majorHAnsi" w:cstheme="majorHAnsi"/>
        </w:rPr>
        <w:t>. They were Management Capabilities</w:t>
      </w:r>
      <w:r w:rsidR="00996784" w:rsidRPr="008512BC">
        <w:rPr>
          <w:rFonts w:asciiTheme="majorHAnsi" w:hAnsiTheme="majorHAnsi" w:cstheme="majorHAnsi"/>
        </w:rPr>
        <w:t xml:space="preserve"> and Functional Capacity respectively</w:t>
      </w:r>
      <w:r w:rsidRPr="008512BC">
        <w:rPr>
          <w:rFonts w:asciiTheme="majorHAnsi" w:hAnsiTheme="majorHAnsi" w:cstheme="majorHAnsi"/>
        </w:rPr>
        <w:t xml:space="preserve">. </w:t>
      </w:r>
      <w:r w:rsidR="00996784" w:rsidRPr="008512BC">
        <w:rPr>
          <w:rFonts w:asciiTheme="majorHAnsi" w:hAnsiTheme="majorHAnsi" w:cstheme="majorHAnsi"/>
        </w:rPr>
        <w:t>Management capabilities</w:t>
      </w:r>
      <w:r w:rsidRPr="008512BC">
        <w:rPr>
          <w:rFonts w:asciiTheme="majorHAnsi" w:hAnsiTheme="majorHAnsi" w:cstheme="majorHAnsi"/>
        </w:rPr>
        <w:t xml:space="preserve"> </w:t>
      </w:r>
      <w:r w:rsidR="00996784" w:rsidRPr="008512BC">
        <w:rPr>
          <w:rFonts w:asciiTheme="majorHAnsi" w:hAnsiTheme="majorHAnsi" w:cstheme="majorHAnsi"/>
        </w:rPr>
        <w:t>covers the spectrum from Transactional Management to Transformational Leadership</w:t>
      </w:r>
      <w:r w:rsidRPr="008512BC">
        <w:rPr>
          <w:rFonts w:asciiTheme="majorHAnsi" w:hAnsiTheme="majorHAnsi" w:cstheme="majorHAnsi"/>
        </w:rPr>
        <w:t xml:space="preserve">. In the case of </w:t>
      </w:r>
      <w:r w:rsidR="00996784" w:rsidRPr="008512BC">
        <w:rPr>
          <w:rFonts w:asciiTheme="majorHAnsi" w:hAnsiTheme="majorHAnsi" w:cstheme="majorHAnsi"/>
        </w:rPr>
        <w:t>management capabilities</w:t>
      </w:r>
      <w:r w:rsidRPr="008512BC">
        <w:rPr>
          <w:rFonts w:asciiTheme="majorHAnsi" w:hAnsiTheme="majorHAnsi" w:cstheme="majorHAnsi"/>
        </w:rPr>
        <w:t xml:space="preserve">, </w:t>
      </w:r>
      <w:r w:rsidR="00996784" w:rsidRPr="008512BC">
        <w:rPr>
          <w:rFonts w:asciiTheme="majorHAnsi" w:hAnsiTheme="majorHAnsi" w:cstheme="majorHAnsi"/>
        </w:rPr>
        <w:t>Haiti</w:t>
      </w:r>
      <w:r w:rsidRPr="008512BC">
        <w:rPr>
          <w:rFonts w:asciiTheme="majorHAnsi" w:hAnsiTheme="majorHAnsi" w:cstheme="majorHAnsi"/>
        </w:rPr>
        <w:t xml:space="preserve"> faces significant gaps in </w:t>
      </w:r>
      <w:r w:rsidR="00A113AE" w:rsidRPr="008512BC">
        <w:rPr>
          <w:rFonts w:asciiTheme="majorHAnsi" w:hAnsiTheme="majorHAnsi" w:cstheme="majorHAnsi"/>
        </w:rPr>
        <w:t>people management</w:t>
      </w:r>
      <w:r w:rsidR="00805FEC" w:rsidRPr="008512BC">
        <w:rPr>
          <w:rFonts w:asciiTheme="majorHAnsi" w:hAnsiTheme="majorHAnsi" w:cstheme="majorHAnsi"/>
        </w:rPr>
        <w:t xml:space="preserve"> which means a gap in </w:t>
      </w:r>
      <w:r w:rsidR="00A113AE" w:rsidRPr="008512BC">
        <w:rPr>
          <w:rFonts w:asciiTheme="majorHAnsi" w:hAnsiTheme="majorHAnsi" w:cstheme="majorHAnsi"/>
        </w:rPr>
        <w:t>strategic management and alignment</w:t>
      </w:r>
      <w:r w:rsidR="00805FEC" w:rsidRPr="008512BC">
        <w:rPr>
          <w:rFonts w:asciiTheme="majorHAnsi" w:hAnsiTheme="majorHAnsi" w:cstheme="majorHAnsi"/>
        </w:rPr>
        <w:t>,</w:t>
      </w:r>
      <w:r w:rsidR="00A113AE" w:rsidRPr="008512BC">
        <w:rPr>
          <w:rFonts w:asciiTheme="majorHAnsi" w:hAnsiTheme="majorHAnsi" w:cstheme="majorHAnsi"/>
        </w:rPr>
        <w:t xml:space="preserve"> given the capacity constraints and pressing developmental challenges confronting civil servants at all levels</w:t>
      </w:r>
      <w:r w:rsidR="00805FEC" w:rsidRPr="008512BC">
        <w:rPr>
          <w:rFonts w:asciiTheme="majorHAnsi" w:hAnsiTheme="majorHAnsi" w:cstheme="majorHAnsi"/>
        </w:rPr>
        <w:t>;</w:t>
      </w:r>
      <w:r w:rsidR="00A113AE" w:rsidRPr="008512BC">
        <w:rPr>
          <w:rFonts w:asciiTheme="majorHAnsi" w:hAnsiTheme="majorHAnsi" w:cstheme="majorHAnsi"/>
        </w:rPr>
        <w:t xml:space="preserve"> </w:t>
      </w:r>
      <w:r w:rsidR="00805FEC" w:rsidRPr="008512BC">
        <w:rPr>
          <w:rFonts w:asciiTheme="majorHAnsi" w:hAnsiTheme="majorHAnsi" w:cstheme="majorHAnsi"/>
        </w:rPr>
        <w:t xml:space="preserve">and in </w:t>
      </w:r>
      <w:r w:rsidR="00A113AE" w:rsidRPr="008512BC">
        <w:rPr>
          <w:rFonts w:asciiTheme="majorHAnsi" w:hAnsiTheme="majorHAnsi" w:cstheme="majorHAnsi"/>
        </w:rPr>
        <w:t>stakeholder engagement</w:t>
      </w:r>
      <w:r w:rsidR="00805FEC" w:rsidRPr="008512BC">
        <w:rPr>
          <w:rFonts w:asciiTheme="majorHAnsi" w:hAnsiTheme="majorHAnsi" w:cstheme="majorHAnsi"/>
        </w:rPr>
        <w:t>,</w:t>
      </w:r>
      <w:r w:rsidR="00A113AE" w:rsidRPr="008512BC">
        <w:rPr>
          <w:rFonts w:asciiTheme="majorHAnsi" w:hAnsiTheme="majorHAnsi" w:cstheme="majorHAnsi"/>
        </w:rPr>
        <w:t xml:space="preserve"> due to </w:t>
      </w:r>
      <w:r w:rsidR="00805FEC" w:rsidRPr="008512BC">
        <w:rPr>
          <w:rFonts w:asciiTheme="majorHAnsi" w:hAnsiTheme="majorHAnsi" w:cstheme="majorHAnsi"/>
        </w:rPr>
        <w:t>the lack of coordination between the OMRH, the MEF and the DGHR of individual ministries, which often face informational and capacity difficulties</w:t>
      </w:r>
      <w:r w:rsidRPr="008512BC">
        <w:rPr>
          <w:rFonts w:asciiTheme="majorHAnsi" w:hAnsiTheme="majorHAnsi" w:cstheme="majorHAnsi"/>
        </w:rPr>
        <w:t xml:space="preserve">. The low score for </w:t>
      </w:r>
      <w:r w:rsidR="00805FEC" w:rsidRPr="008512BC">
        <w:rPr>
          <w:rFonts w:asciiTheme="majorHAnsi" w:hAnsiTheme="majorHAnsi" w:cstheme="majorHAnsi"/>
        </w:rPr>
        <w:t>Functional Capacity</w:t>
      </w:r>
      <w:r w:rsidRPr="008512BC">
        <w:rPr>
          <w:rFonts w:asciiTheme="majorHAnsi" w:hAnsiTheme="majorHAnsi" w:cstheme="majorHAnsi"/>
        </w:rPr>
        <w:t xml:space="preserve"> is attributable to</w:t>
      </w:r>
      <w:r w:rsidR="001F32B6" w:rsidRPr="008512BC">
        <w:rPr>
          <w:rFonts w:asciiTheme="majorHAnsi" w:hAnsiTheme="majorHAnsi" w:cstheme="majorHAnsi"/>
        </w:rPr>
        <w:t xml:space="preserve"> </w:t>
      </w:r>
      <w:r w:rsidR="008E5B95" w:rsidRPr="008512BC">
        <w:rPr>
          <w:rFonts w:asciiTheme="majorHAnsi" w:hAnsiTheme="majorHAnsi" w:cstheme="majorHAnsi"/>
        </w:rPr>
        <w:t xml:space="preserve">the need of </w:t>
      </w:r>
      <w:r w:rsidR="00022BA0" w:rsidRPr="008512BC">
        <w:rPr>
          <w:rFonts w:asciiTheme="majorHAnsi" w:hAnsiTheme="majorHAnsi" w:cstheme="majorHAnsi"/>
        </w:rPr>
        <w:t xml:space="preserve">increasing </w:t>
      </w:r>
      <w:r w:rsidR="008E5B95" w:rsidRPr="008512BC">
        <w:rPr>
          <w:rFonts w:asciiTheme="majorHAnsi" w:hAnsiTheme="majorHAnsi" w:cstheme="majorHAnsi"/>
        </w:rPr>
        <w:t xml:space="preserve">formal degrees on the </w:t>
      </w:r>
      <w:r w:rsidR="001F32B6" w:rsidRPr="008512BC">
        <w:rPr>
          <w:rFonts w:asciiTheme="majorHAnsi" w:hAnsiTheme="majorHAnsi" w:cstheme="majorHAnsi"/>
        </w:rPr>
        <w:t>higher-echelon staff, absence of job descriptions for most positions, scarce functional and geographical mobility, absence of a means for feeding evaluation information into a well-structured career and grading system, and lack of link between pay and performance.</w:t>
      </w:r>
    </w:p>
    <w:p w14:paraId="75E1D1CC" w14:textId="238C440B" w:rsidR="00FD45EC" w:rsidRPr="008512BC" w:rsidRDefault="00B01388" w:rsidP="00FD45EC">
      <w:pPr>
        <w:spacing w:after="200"/>
        <w:jc w:val="both"/>
        <w:rPr>
          <w:rFonts w:asciiTheme="majorHAnsi" w:hAnsiTheme="majorHAnsi" w:cstheme="majorHAnsi"/>
          <w:u w:val="single"/>
        </w:rPr>
      </w:pPr>
      <w:r w:rsidRPr="008512BC">
        <w:rPr>
          <w:rFonts w:asciiTheme="majorHAnsi" w:hAnsiTheme="majorHAnsi" w:cstheme="majorHAnsi"/>
        </w:rPr>
        <w:t xml:space="preserve">The report concludes with a series of recommendations designed to help strengthen the less mature HRM subsystems and quality indices. Based on the results of the assessment, </w:t>
      </w:r>
      <w:r w:rsidR="00FD45EC" w:rsidRPr="008512BC">
        <w:rPr>
          <w:rFonts w:asciiTheme="majorHAnsi" w:hAnsiTheme="majorHAnsi" w:cstheme="majorHAnsi"/>
        </w:rPr>
        <w:t xml:space="preserve">four broad recommendations are offered for </w:t>
      </w:r>
      <w:r w:rsidR="00FD45EC" w:rsidRPr="008512BC">
        <w:rPr>
          <w:rFonts w:asciiTheme="majorHAnsi" w:eastAsia="Calibri" w:hAnsiTheme="majorHAnsi" w:cstheme="majorHAnsi"/>
        </w:rPr>
        <w:t>government’s further consideration as it takes its civil service</w:t>
      </w:r>
      <w:r w:rsidR="00FD45EC" w:rsidRPr="00256C44">
        <w:rPr>
          <w:rFonts w:asciiTheme="majorHAnsi" w:hAnsiTheme="majorHAnsi" w:cstheme="majorHAnsi"/>
        </w:rPr>
        <w:t xml:space="preserve"> reform program forward in the next years: i) </w:t>
      </w:r>
      <w:r w:rsidR="00DB6C5E" w:rsidRPr="00AE0F7A">
        <w:rPr>
          <w:rFonts w:asciiTheme="majorHAnsi" w:hAnsiTheme="majorHAnsi" w:cstheme="majorHAnsi"/>
        </w:rPr>
        <w:t>Strengthen</w:t>
      </w:r>
      <w:r w:rsidR="00FD45EC" w:rsidRPr="00AE0F7A">
        <w:rPr>
          <w:rFonts w:asciiTheme="majorHAnsi" w:hAnsiTheme="majorHAnsi" w:cstheme="majorHAnsi"/>
        </w:rPr>
        <w:t xml:space="preserve"> establishment control</w:t>
      </w:r>
      <w:r w:rsidR="00DB6C5E" w:rsidRPr="00AE0F7A">
        <w:rPr>
          <w:rFonts w:asciiTheme="majorHAnsi" w:hAnsiTheme="majorHAnsi" w:cstheme="majorHAnsi"/>
        </w:rPr>
        <w:t xml:space="preserve"> </w:t>
      </w:r>
      <w:r w:rsidR="00FD45EC" w:rsidRPr="00AE0F7A">
        <w:rPr>
          <w:rFonts w:asciiTheme="majorHAnsi" w:hAnsiTheme="majorHAnsi" w:cstheme="majorHAnsi"/>
        </w:rPr>
        <w:t>, ii) Find the reservation wage for civil servants</w:t>
      </w:r>
      <w:r w:rsidR="00360DC6" w:rsidRPr="00AE0F7A">
        <w:rPr>
          <w:rFonts w:asciiTheme="majorHAnsi" w:hAnsiTheme="majorHAnsi" w:cstheme="majorHAnsi"/>
        </w:rPr>
        <w:t xml:space="preserve"> which requires to conduct a comparative pay survey and</w:t>
      </w:r>
      <w:r w:rsidR="00F52D1A" w:rsidRPr="00AE0F7A">
        <w:rPr>
          <w:rFonts w:asciiTheme="majorHAnsi" w:hAnsiTheme="majorHAnsi" w:cstheme="majorHAnsi"/>
        </w:rPr>
        <w:t xml:space="preserve">  to develop a strategy and policy framework for recruiting contracted employees that includes conditions of pay</w:t>
      </w:r>
      <w:r w:rsidR="00FD45EC" w:rsidRPr="00AE0F7A">
        <w:rPr>
          <w:rFonts w:asciiTheme="majorHAnsi" w:hAnsiTheme="majorHAnsi" w:cstheme="majorHAnsi"/>
        </w:rPr>
        <w:t>,</w:t>
      </w:r>
      <w:r w:rsidR="00F52D1A" w:rsidRPr="00AE0F7A">
        <w:rPr>
          <w:rFonts w:asciiTheme="majorHAnsi" w:hAnsiTheme="majorHAnsi" w:cstheme="majorHAnsi"/>
        </w:rPr>
        <w:t xml:space="preserve"> among other things</w:t>
      </w:r>
      <w:r w:rsidR="00FD45EC" w:rsidRPr="00AE0F7A">
        <w:rPr>
          <w:rFonts w:asciiTheme="majorHAnsi" w:hAnsiTheme="majorHAnsi" w:cstheme="majorHAnsi"/>
        </w:rPr>
        <w:t xml:space="preserve"> iii) Develop strategies for re-dimensioning (the size, distribution and cost) the civil service</w:t>
      </w:r>
      <w:r w:rsidR="001D70FC" w:rsidRPr="00AE0F7A">
        <w:rPr>
          <w:rFonts w:asciiTheme="majorHAnsi" w:hAnsiTheme="majorHAnsi" w:cstheme="majorHAnsi"/>
        </w:rPr>
        <w:t>, and iv) Develop HR systems, institutions and incentives.</w:t>
      </w:r>
      <w:r w:rsidR="001D70FC" w:rsidRPr="008512BC">
        <w:rPr>
          <w:rFonts w:asciiTheme="majorHAnsi" w:hAnsiTheme="majorHAnsi" w:cstheme="majorHAnsi"/>
          <w:u w:val="single"/>
        </w:rPr>
        <w:t xml:space="preserve"> </w:t>
      </w:r>
    </w:p>
    <w:p w14:paraId="36D065A7" w14:textId="183938CE" w:rsidR="00FD45EC" w:rsidRPr="008512BC" w:rsidRDefault="00FD45EC" w:rsidP="00FD45EC">
      <w:pPr>
        <w:jc w:val="both"/>
        <w:rPr>
          <w:rFonts w:asciiTheme="majorHAnsi" w:hAnsiTheme="majorHAnsi" w:cstheme="majorHAnsi"/>
          <w:u w:val="single"/>
        </w:rPr>
      </w:pPr>
    </w:p>
    <w:p w14:paraId="42A84EB7" w14:textId="5417BB4C" w:rsidR="00B01388" w:rsidRPr="008512BC" w:rsidRDefault="00B01388" w:rsidP="00B01388">
      <w:pPr>
        <w:jc w:val="both"/>
        <w:rPr>
          <w:rFonts w:asciiTheme="majorHAnsi" w:hAnsiTheme="majorHAnsi" w:cstheme="majorHAnsi"/>
        </w:rPr>
      </w:pPr>
    </w:p>
    <w:p w14:paraId="6CE5CE3F" w14:textId="32E1310A" w:rsidR="00B01388" w:rsidRPr="00256C44" w:rsidRDefault="00B01388" w:rsidP="00234385">
      <w:pPr>
        <w:rPr>
          <w:rFonts w:asciiTheme="majorHAnsi" w:eastAsiaTheme="majorEastAsia" w:hAnsiTheme="majorHAnsi" w:cstheme="majorHAnsi"/>
          <w:color w:val="365F91" w:themeColor="accent1" w:themeShade="BF"/>
          <w:sz w:val="32"/>
          <w:szCs w:val="32"/>
        </w:rPr>
      </w:pPr>
      <w:r w:rsidRPr="00256C44">
        <w:rPr>
          <w:rFonts w:asciiTheme="majorHAnsi" w:hAnsiTheme="majorHAnsi" w:cstheme="majorHAnsi"/>
        </w:rPr>
        <w:br w:type="page"/>
      </w:r>
    </w:p>
    <w:p w14:paraId="0E444C54" w14:textId="6D241D21" w:rsidR="00000A3D" w:rsidRPr="00256C44" w:rsidRDefault="00154615" w:rsidP="008459D0">
      <w:pPr>
        <w:pStyle w:val="Heading1"/>
        <w:numPr>
          <w:ilvl w:val="0"/>
          <w:numId w:val="8"/>
        </w:numPr>
        <w:spacing w:before="240" w:after="240"/>
        <w:jc w:val="both"/>
        <w:rPr>
          <w:rFonts w:cstheme="majorHAnsi"/>
          <w:bCs w:val="0"/>
          <w:color w:val="365F91" w:themeColor="accent1" w:themeShade="BF"/>
        </w:rPr>
      </w:pPr>
      <w:bookmarkStart w:id="14" w:name="_Toc526170541"/>
      <w:r w:rsidRPr="00256C44">
        <w:rPr>
          <w:rFonts w:cstheme="majorHAnsi"/>
          <w:bCs w:val="0"/>
          <w:color w:val="365F91" w:themeColor="accent1" w:themeShade="BF"/>
        </w:rPr>
        <w:lastRenderedPageBreak/>
        <w:t>C</w:t>
      </w:r>
      <w:r w:rsidR="002D3489" w:rsidRPr="00256C44">
        <w:rPr>
          <w:rFonts w:cstheme="majorHAnsi"/>
          <w:bCs w:val="0"/>
          <w:color w:val="365F91" w:themeColor="accent1" w:themeShade="BF"/>
        </w:rPr>
        <w:t>ontext</w:t>
      </w:r>
      <w:bookmarkEnd w:id="14"/>
      <w:r w:rsidRPr="00256C44">
        <w:rPr>
          <w:rFonts w:cstheme="majorHAnsi"/>
          <w:bCs w:val="0"/>
          <w:color w:val="365F91" w:themeColor="accent1" w:themeShade="BF"/>
        </w:rPr>
        <w:t xml:space="preserve"> </w:t>
      </w:r>
    </w:p>
    <w:p w14:paraId="0C4E4751" w14:textId="061D6A49" w:rsidR="00106442" w:rsidRPr="00256C44" w:rsidRDefault="00266A4D" w:rsidP="00256C44">
      <w:pPr>
        <w:pStyle w:val="Heading2"/>
        <w:spacing w:before="120" w:after="120" w:line="240" w:lineRule="auto"/>
        <w:ind w:left="360"/>
        <w:rPr>
          <w:rFonts w:cstheme="majorHAnsi"/>
          <w:b/>
          <w:sz w:val="22"/>
          <w:szCs w:val="22"/>
        </w:rPr>
      </w:pPr>
      <w:bookmarkStart w:id="15" w:name="_Toc526170542"/>
      <w:r w:rsidRPr="00256C44">
        <w:rPr>
          <w:rFonts w:cstheme="majorHAnsi"/>
          <w:b/>
          <w:sz w:val="22"/>
          <w:szCs w:val="22"/>
        </w:rPr>
        <w:t>1.1</w:t>
      </w:r>
      <w:r w:rsidR="004D6319" w:rsidRPr="00256C44">
        <w:rPr>
          <w:rFonts w:cstheme="majorHAnsi"/>
          <w:b/>
          <w:sz w:val="22"/>
          <w:szCs w:val="22"/>
        </w:rPr>
        <w:t xml:space="preserve"> </w:t>
      </w:r>
      <w:r w:rsidR="00621806" w:rsidRPr="00256C44">
        <w:rPr>
          <w:rFonts w:cstheme="majorHAnsi"/>
          <w:lang w:val="en-US"/>
        </w:rPr>
        <w:t>Background</w:t>
      </w:r>
      <w:bookmarkEnd w:id="15"/>
    </w:p>
    <w:p w14:paraId="32129B9C" w14:textId="542CEF59" w:rsidR="00621806" w:rsidRPr="00256C44" w:rsidRDefault="00106442" w:rsidP="000C01A3">
      <w:pPr>
        <w:spacing w:before="120" w:after="120" w:line="240" w:lineRule="auto"/>
        <w:jc w:val="both"/>
        <w:rPr>
          <w:rFonts w:asciiTheme="majorHAnsi" w:hAnsiTheme="majorHAnsi" w:cstheme="majorHAnsi"/>
        </w:rPr>
      </w:pPr>
      <w:r w:rsidRPr="00256C44">
        <w:rPr>
          <w:rFonts w:asciiTheme="majorHAnsi" w:hAnsiTheme="majorHAnsi" w:cstheme="majorHAnsi"/>
        </w:rPr>
        <w:t>Haiti</w:t>
      </w:r>
      <w:r w:rsidR="00425ACA" w:rsidRPr="00256C44">
        <w:rPr>
          <w:rFonts w:asciiTheme="majorHAnsi" w:hAnsiTheme="majorHAnsi" w:cstheme="majorHAnsi"/>
        </w:rPr>
        <w:t xml:space="preserve"> </w:t>
      </w:r>
      <w:r w:rsidR="00C23F14" w:rsidRPr="00256C44">
        <w:rPr>
          <w:rFonts w:asciiTheme="majorHAnsi" w:hAnsiTheme="majorHAnsi" w:cstheme="majorHAnsi"/>
        </w:rPr>
        <w:t xml:space="preserve">shares </w:t>
      </w:r>
      <w:r w:rsidRPr="00256C44">
        <w:rPr>
          <w:rFonts w:asciiTheme="majorHAnsi" w:hAnsiTheme="majorHAnsi" w:cstheme="majorHAnsi"/>
        </w:rPr>
        <w:t xml:space="preserve">approximately </w:t>
      </w:r>
      <w:r w:rsidRPr="00256C44">
        <w:rPr>
          <w:rFonts w:asciiTheme="majorHAnsi" w:hAnsiTheme="majorHAnsi" w:cstheme="majorHAnsi"/>
          <w:noProof/>
        </w:rPr>
        <w:t>one third</w:t>
      </w:r>
      <w:r w:rsidRPr="00256C44">
        <w:rPr>
          <w:rFonts w:asciiTheme="majorHAnsi" w:hAnsiTheme="majorHAnsi" w:cstheme="majorHAnsi"/>
        </w:rPr>
        <w:t xml:space="preserve"> of the </w:t>
      </w:r>
      <w:r w:rsidR="00C23F14" w:rsidRPr="00256C44">
        <w:rPr>
          <w:rFonts w:asciiTheme="majorHAnsi" w:hAnsiTheme="majorHAnsi" w:cstheme="majorHAnsi"/>
        </w:rPr>
        <w:t xml:space="preserve">Caribbean </w:t>
      </w:r>
      <w:r w:rsidRPr="00256C44">
        <w:rPr>
          <w:rFonts w:asciiTheme="majorHAnsi" w:hAnsiTheme="majorHAnsi" w:cstheme="majorHAnsi"/>
        </w:rPr>
        <w:t>island of Hispaniola</w:t>
      </w:r>
      <w:r w:rsidR="00C23F14" w:rsidRPr="00256C44">
        <w:rPr>
          <w:rFonts w:asciiTheme="majorHAnsi" w:hAnsiTheme="majorHAnsi" w:cstheme="majorHAnsi"/>
        </w:rPr>
        <w:t xml:space="preserve"> with </w:t>
      </w:r>
      <w:r w:rsidRPr="00256C44">
        <w:rPr>
          <w:rFonts w:asciiTheme="majorHAnsi" w:hAnsiTheme="majorHAnsi" w:cstheme="majorHAnsi"/>
        </w:rPr>
        <w:t>the Dominican Republic</w:t>
      </w:r>
      <w:r w:rsidR="00425ACA" w:rsidRPr="00256C44">
        <w:rPr>
          <w:rFonts w:asciiTheme="majorHAnsi" w:hAnsiTheme="majorHAnsi" w:cstheme="majorHAnsi"/>
        </w:rPr>
        <w:t>. The country’s</w:t>
      </w:r>
      <w:r w:rsidR="00C23F14" w:rsidRPr="00256C44">
        <w:rPr>
          <w:rFonts w:asciiTheme="majorHAnsi" w:hAnsiTheme="majorHAnsi" w:cstheme="majorHAnsi"/>
        </w:rPr>
        <w:t xml:space="preserve"> </w:t>
      </w:r>
      <w:r w:rsidR="00425ACA" w:rsidRPr="00256C44">
        <w:rPr>
          <w:rFonts w:asciiTheme="majorHAnsi" w:hAnsiTheme="majorHAnsi" w:cstheme="majorHAnsi"/>
        </w:rPr>
        <w:t>complex</w:t>
      </w:r>
      <w:r w:rsidRPr="00256C44">
        <w:rPr>
          <w:rFonts w:asciiTheme="majorHAnsi" w:hAnsiTheme="majorHAnsi" w:cstheme="majorHAnsi"/>
        </w:rPr>
        <w:t xml:space="preserve"> history</w:t>
      </w:r>
      <w:r w:rsidR="00C23F14" w:rsidRPr="00256C44">
        <w:rPr>
          <w:rFonts w:asciiTheme="majorHAnsi" w:hAnsiTheme="majorHAnsi" w:cstheme="majorHAnsi"/>
        </w:rPr>
        <w:t xml:space="preserve"> includes </w:t>
      </w:r>
      <w:r w:rsidR="00425ACA" w:rsidRPr="00256C44">
        <w:rPr>
          <w:rFonts w:asciiTheme="majorHAnsi" w:hAnsiTheme="majorHAnsi" w:cstheme="majorHAnsi"/>
        </w:rPr>
        <w:t xml:space="preserve">not only </w:t>
      </w:r>
      <w:r w:rsidR="00C23F14" w:rsidRPr="00256C44">
        <w:rPr>
          <w:rFonts w:asciiTheme="majorHAnsi" w:hAnsiTheme="majorHAnsi" w:cstheme="majorHAnsi"/>
        </w:rPr>
        <w:t xml:space="preserve">its </w:t>
      </w:r>
      <w:r w:rsidR="00E87D2A" w:rsidRPr="00256C44">
        <w:rPr>
          <w:rFonts w:asciiTheme="majorHAnsi" w:hAnsiTheme="majorHAnsi" w:cstheme="majorHAnsi"/>
        </w:rPr>
        <w:t xml:space="preserve">early </w:t>
      </w:r>
      <w:r w:rsidR="00C23F14" w:rsidRPr="00256C44">
        <w:rPr>
          <w:rFonts w:asciiTheme="majorHAnsi" w:hAnsiTheme="majorHAnsi" w:cstheme="majorHAnsi"/>
        </w:rPr>
        <w:t>iconic declaration of indepe</w:t>
      </w:r>
      <w:r w:rsidR="00425ACA" w:rsidRPr="00256C44">
        <w:rPr>
          <w:rFonts w:asciiTheme="majorHAnsi" w:hAnsiTheme="majorHAnsi" w:cstheme="majorHAnsi"/>
        </w:rPr>
        <w:t>ndence from France in 1804 - the result of the only successful slave revolt in human history – but also its post-colonial record of sometimes violent politica</w:t>
      </w:r>
      <w:r w:rsidR="00E87D2A" w:rsidRPr="00256C44">
        <w:rPr>
          <w:rFonts w:asciiTheme="majorHAnsi" w:hAnsiTheme="majorHAnsi" w:cstheme="majorHAnsi"/>
        </w:rPr>
        <w:t>l instability, weak governance</w:t>
      </w:r>
      <w:r w:rsidR="00425ACA" w:rsidRPr="00256C44">
        <w:rPr>
          <w:rFonts w:asciiTheme="majorHAnsi" w:hAnsiTheme="majorHAnsi" w:cstheme="majorHAnsi"/>
        </w:rPr>
        <w:t xml:space="preserve"> and stalled economic development, relegating much of its population </w:t>
      </w:r>
      <w:r w:rsidR="00621806" w:rsidRPr="00256C44">
        <w:rPr>
          <w:rFonts w:asciiTheme="majorHAnsi" w:hAnsiTheme="majorHAnsi" w:cstheme="majorHAnsi"/>
        </w:rPr>
        <w:t xml:space="preserve">of just over 11 million </w:t>
      </w:r>
      <w:r w:rsidR="00425ACA" w:rsidRPr="00256C44">
        <w:rPr>
          <w:rFonts w:asciiTheme="majorHAnsi" w:hAnsiTheme="majorHAnsi" w:cstheme="majorHAnsi"/>
        </w:rPr>
        <w:t>destitute and vulnerable to natural disasters. The country</w:t>
      </w:r>
      <w:r w:rsidR="002B677C" w:rsidRPr="00256C44">
        <w:rPr>
          <w:rFonts w:asciiTheme="majorHAnsi" w:hAnsiTheme="majorHAnsi" w:cstheme="majorHAnsi"/>
        </w:rPr>
        <w:t>’s government institutions have</w:t>
      </w:r>
      <w:r w:rsidR="00425ACA" w:rsidRPr="00256C44">
        <w:rPr>
          <w:rFonts w:asciiTheme="majorHAnsi" w:hAnsiTheme="majorHAnsi" w:cstheme="majorHAnsi"/>
        </w:rPr>
        <w:t xml:space="preserve"> yet to recover from the one-two punch of the 2010 earthquake that </w:t>
      </w:r>
      <w:r w:rsidR="002B677C" w:rsidRPr="00256C44">
        <w:rPr>
          <w:rFonts w:asciiTheme="majorHAnsi" w:hAnsiTheme="majorHAnsi" w:cstheme="majorHAnsi"/>
        </w:rPr>
        <w:t xml:space="preserve">killed more than 150,000 (including </w:t>
      </w:r>
      <w:r w:rsidR="004D0C75" w:rsidRPr="00256C44">
        <w:rPr>
          <w:rFonts w:asciiTheme="majorHAnsi" w:hAnsiTheme="majorHAnsi" w:cstheme="majorHAnsi"/>
        </w:rPr>
        <w:t>35,000 civil servants, about 20</w:t>
      </w:r>
      <w:r w:rsidR="002B677C" w:rsidRPr="00256C44">
        <w:rPr>
          <w:rFonts w:asciiTheme="majorHAnsi" w:hAnsiTheme="majorHAnsi" w:cstheme="majorHAnsi"/>
        </w:rPr>
        <w:t>% of the public administration) and 2016’s Hurricane Matthew that c</w:t>
      </w:r>
      <w:r w:rsidR="00E87D2A" w:rsidRPr="00256C44">
        <w:rPr>
          <w:rFonts w:asciiTheme="majorHAnsi" w:hAnsiTheme="majorHAnsi" w:cstheme="majorHAnsi"/>
        </w:rPr>
        <w:t>aused 600 deaths and left multitudes</w:t>
      </w:r>
      <w:r w:rsidR="002B677C" w:rsidRPr="00256C44">
        <w:rPr>
          <w:rFonts w:asciiTheme="majorHAnsi" w:hAnsiTheme="majorHAnsi" w:cstheme="majorHAnsi"/>
        </w:rPr>
        <w:t xml:space="preserve"> homeless.  While economic growth, poverty reduction, and social indicator outcomes have improved during the last decade, </w:t>
      </w:r>
      <w:r w:rsidRPr="00256C44">
        <w:rPr>
          <w:rFonts w:asciiTheme="majorHAnsi" w:hAnsiTheme="majorHAnsi" w:cstheme="majorHAnsi"/>
        </w:rPr>
        <w:t xml:space="preserve">sustained development remains </w:t>
      </w:r>
      <w:r w:rsidR="00E87D2A" w:rsidRPr="00256C44">
        <w:rPr>
          <w:rFonts w:asciiTheme="majorHAnsi" w:hAnsiTheme="majorHAnsi" w:cstheme="majorHAnsi"/>
        </w:rPr>
        <w:t xml:space="preserve">deeply </w:t>
      </w:r>
      <w:r w:rsidR="002B677C" w:rsidRPr="00256C44">
        <w:rPr>
          <w:rFonts w:asciiTheme="majorHAnsi" w:hAnsiTheme="majorHAnsi" w:cstheme="majorHAnsi"/>
        </w:rPr>
        <w:t xml:space="preserve">challenging, </w:t>
      </w:r>
      <w:r w:rsidR="0029363A" w:rsidRPr="00256C44">
        <w:rPr>
          <w:rFonts w:asciiTheme="majorHAnsi" w:hAnsiTheme="majorHAnsi" w:cstheme="majorHAnsi"/>
        </w:rPr>
        <w:t xml:space="preserve">due </w:t>
      </w:r>
      <w:r w:rsidRPr="00256C44">
        <w:rPr>
          <w:rFonts w:asciiTheme="majorHAnsi" w:hAnsiTheme="majorHAnsi" w:cstheme="majorHAnsi"/>
        </w:rPr>
        <w:t>in large part to the countr</w:t>
      </w:r>
      <w:r w:rsidR="00E87D2A" w:rsidRPr="00256C44">
        <w:rPr>
          <w:rFonts w:asciiTheme="majorHAnsi" w:hAnsiTheme="majorHAnsi" w:cstheme="majorHAnsi"/>
        </w:rPr>
        <w:t>y’s underperforming public sector</w:t>
      </w:r>
      <w:r w:rsidRPr="00256C44">
        <w:rPr>
          <w:rFonts w:asciiTheme="majorHAnsi" w:hAnsiTheme="majorHAnsi" w:cstheme="majorHAnsi"/>
        </w:rPr>
        <w:t>. Haiti consistently ranks among the weakest states in the World</w:t>
      </w:r>
      <w:r w:rsidR="0029363A" w:rsidRPr="00256C44">
        <w:rPr>
          <w:rFonts w:asciiTheme="majorHAnsi" w:hAnsiTheme="majorHAnsi" w:cstheme="majorHAnsi"/>
        </w:rPr>
        <w:t>, and citizen trust</w:t>
      </w:r>
      <w:r w:rsidR="00E87D2A" w:rsidRPr="00256C44">
        <w:rPr>
          <w:rFonts w:asciiTheme="majorHAnsi" w:hAnsiTheme="majorHAnsi" w:cstheme="majorHAnsi"/>
        </w:rPr>
        <w:t xml:space="preserve"> in government</w:t>
      </w:r>
      <w:r w:rsidR="0029363A" w:rsidRPr="00256C44">
        <w:rPr>
          <w:rFonts w:asciiTheme="majorHAnsi" w:hAnsiTheme="majorHAnsi" w:cstheme="majorHAnsi"/>
        </w:rPr>
        <w:t>, as evidenced in vot</w:t>
      </w:r>
      <w:r w:rsidR="004D0C75" w:rsidRPr="00256C44">
        <w:rPr>
          <w:rFonts w:asciiTheme="majorHAnsi" w:hAnsiTheme="majorHAnsi" w:cstheme="majorHAnsi"/>
        </w:rPr>
        <w:t>er participation rates below 30</w:t>
      </w:r>
      <w:r w:rsidR="0029363A" w:rsidRPr="00256C44">
        <w:rPr>
          <w:rFonts w:asciiTheme="majorHAnsi" w:hAnsiTheme="majorHAnsi" w:cstheme="majorHAnsi"/>
        </w:rPr>
        <w:t>%, is low</w:t>
      </w:r>
      <w:r w:rsidRPr="00256C44">
        <w:rPr>
          <w:rFonts w:asciiTheme="majorHAnsi" w:hAnsiTheme="majorHAnsi" w:cstheme="majorHAnsi"/>
        </w:rPr>
        <w:t>.</w:t>
      </w:r>
      <w:r w:rsidR="00621806" w:rsidRPr="00256C44">
        <w:rPr>
          <w:rStyle w:val="FootnoteReference"/>
          <w:rFonts w:asciiTheme="majorHAnsi" w:eastAsia="Times New Roman" w:hAnsiTheme="majorHAnsi" w:cstheme="majorHAnsi"/>
          <w:color w:val="333333"/>
          <w:shd w:val="clear" w:color="auto" w:fill="FFFFFF"/>
        </w:rPr>
        <w:footnoteReference w:id="5"/>
      </w:r>
      <w:r w:rsidRPr="00256C44">
        <w:rPr>
          <w:rFonts w:asciiTheme="majorHAnsi" w:hAnsiTheme="majorHAnsi" w:cstheme="majorHAnsi"/>
        </w:rPr>
        <w:t xml:space="preserve"> </w:t>
      </w:r>
      <w:r w:rsidR="0029363A" w:rsidRPr="00256C44">
        <w:rPr>
          <w:rFonts w:asciiTheme="majorHAnsi" w:hAnsiTheme="majorHAnsi" w:cstheme="majorHAnsi"/>
        </w:rPr>
        <w:t xml:space="preserve"> </w:t>
      </w:r>
      <w:r w:rsidR="00075EC6" w:rsidRPr="00256C44">
        <w:rPr>
          <w:rFonts w:asciiTheme="majorHAnsi" w:hAnsiTheme="majorHAnsi" w:cstheme="majorHAnsi"/>
        </w:rPr>
        <w:t>After a period of extended political instability and institutional upheaval, t</w:t>
      </w:r>
      <w:r w:rsidR="0029363A" w:rsidRPr="00256C44">
        <w:rPr>
          <w:rFonts w:asciiTheme="majorHAnsi" w:hAnsiTheme="majorHAnsi" w:cstheme="majorHAnsi"/>
        </w:rPr>
        <w:t xml:space="preserve">he </w:t>
      </w:r>
      <w:r w:rsidR="00075EC6" w:rsidRPr="00256C44">
        <w:rPr>
          <w:rFonts w:asciiTheme="majorHAnsi" w:hAnsiTheme="majorHAnsi" w:cstheme="majorHAnsi"/>
        </w:rPr>
        <w:t xml:space="preserve">2017 </w:t>
      </w:r>
      <w:r w:rsidR="0029363A" w:rsidRPr="00256C44">
        <w:rPr>
          <w:rFonts w:asciiTheme="majorHAnsi" w:hAnsiTheme="majorHAnsi" w:cstheme="majorHAnsi"/>
        </w:rPr>
        <w:t xml:space="preserve">election of a new President and appointment of a new cabinet </w:t>
      </w:r>
      <w:r w:rsidR="00075EC6" w:rsidRPr="00256C44">
        <w:rPr>
          <w:rFonts w:asciiTheme="majorHAnsi" w:hAnsiTheme="majorHAnsi" w:cstheme="majorHAnsi"/>
        </w:rPr>
        <w:t xml:space="preserve">with a declared commitment to </w:t>
      </w:r>
      <w:r w:rsidR="00E87D2A" w:rsidRPr="00256C44">
        <w:rPr>
          <w:rFonts w:asciiTheme="majorHAnsi" w:hAnsiTheme="majorHAnsi" w:cstheme="majorHAnsi"/>
        </w:rPr>
        <w:t xml:space="preserve">state transformation </w:t>
      </w:r>
      <w:r w:rsidR="0029363A" w:rsidRPr="00256C44">
        <w:rPr>
          <w:rFonts w:asciiTheme="majorHAnsi" w:hAnsiTheme="majorHAnsi" w:cstheme="majorHAnsi"/>
        </w:rPr>
        <w:t xml:space="preserve">offers a </w:t>
      </w:r>
      <w:r w:rsidR="00075EC6" w:rsidRPr="00256C44">
        <w:rPr>
          <w:rFonts w:asciiTheme="majorHAnsi" w:hAnsiTheme="majorHAnsi" w:cstheme="majorHAnsi"/>
        </w:rPr>
        <w:t>potential</w:t>
      </w:r>
      <w:r w:rsidRPr="00256C44">
        <w:rPr>
          <w:rFonts w:asciiTheme="majorHAnsi" w:hAnsiTheme="majorHAnsi" w:cstheme="majorHAnsi"/>
        </w:rPr>
        <w:t xml:space="preserve"> opportunity t</w:t>
      </w:r>
      <w:r w:rsidR="00621806" w:rsidRPr="00256C44">
        <w:rPr>
          <w:rFonts w:asciiTheme="majorHAnsi" w:hAnsiTheme="majorHAnsi" w:cstheme="majorHAnsi"/>
        </w:rPr>
        <w:t>o make tangible progress on the civil service reform</w:t>
      </w:r>
      <w:r w:rsidRPr="00256C44">
        <w:rPr>
          <w:rFonts w:asciiTheme="majorHAnsi" w:hAnsiTheme="majorHAnsi" w:cstheme="majorHAnsi"/>
        </w:rPr>
        <w:t xml:space="preserve"> agenda. </w:t>
      </w:r>
    </w:p>
    <w:p w14:paraId="6EE82437" w14:textId="1378222A" w:rsidR="004D6319" w:rsidRPr="00256C44" w:rsidRDefault="004D6319" w:rsidP="004D6319">
      <w:pPr>
        <w:spacing w:before="120" w:after="120" w:line="240" w:lineRule="auto"/>
        <w:jc w:val="both"/>
        <w:rPr>
          <w:rFonts w:asciiTheme="majorHAnsi" w:hAnsiTheme="majorHAnsi" w:cstheme="majorHAnsi"/>
        </w:rPr>
      </w:pPr>
      <w:r w:rsidRPr="00256C44">
        <w:rPr>
          <w:rFonts w:asciiTheme="majorHAnsi" w:hAnsiTheme="majorHAnsi" w:cstheme="majorHAnsi"/>
        </w:rPr>
        <w:t xml:space="preserve">For purposes of this diagnostic assessment of the Human Resource Management (HRM) functions, the definition of the Civil Service refers to the central government’s statutory employees (the </w:t>
      </w:r>
      <w:r w:rsidRPr="00256C44">
        <w:rPr>
          <w:rFonts w:asciiTheme="majorHAnsi" w:hAnsiTheme="majorHAnsi" w:cstheme="majorHAnsi"/>
          <w:i/>
        </w:rPr>
        <w:t>Fonction Public</w:t>
      </w:r>
      <w:r w:rsidRPr="00256C44">
        <w:rPr>
          <w:rFonts w:asciiTheme="majorHAnsi" w:hAnsiTheme="majorHAnsi" w:cstheme="majorHAnsi"/>
        </w:rPr>
        <w:t xml:space="preserve">). In as much as Haiti is a unitary state, this definition subsumes civil servants deployed to sub-national, de-concentrated entities.  To the extent that there appears to have been an uptick in the employment of contracted workers both as daily laborers as well as for higher-level tasks across government, some references are also made to this adjunct work force.  State enterprise employment or donor-paid staff working in specialized project units fall outside the present analysis, however. This report assesses the current quality and capability of the civil service in Haiti.  The objective is to diagnose both weaknesses and opportunities for strengthening institutional capacity in order to address the critical developmental challenges facing the country.  </w:t>
      </w:r>
    </w:p>
    <w:p w14:paraId="6D697430" w14:textId="57CD52E6" w:rsidR="004D6319" w:rsidRDefault="00507A9D" w:rsidP="00507A9D">
      <w:pPr>
        <w:jc w:val="both"/>
        <w:rPr>
          <w:rFonts w:asciiTheme="majorHAnsi" w:hAnsiTheme="majorHAnsi" w:cstheme="majorHAnsi"/>
        </w:rPr>
      </w:pPr>
      <w:r w:rsidRPr="008512BC">
        <w:rPr>
          <w:rFonts w:asciiTheme="majorHAnsi" w:hAnsiTheme="majorHAnsi" w:cstheme="majorHAnsi"/>
        </w:rPr>
        <w:t xml:space="preserve">The methodology utilized in the diagnostic assessment is a modified version of the </w:t>
      </w:r>
      <w:hyperlink r:id="rId8" w:history="1">
        <w:r w:rsidRPr="008512BC">
          <w:rPr>
            <w:rStyle w:val="Hyperlink"/>
            <w:rFonts w:asciiTheme="majorHAnsi" w:hAnsiTheme="majorHAnsi" w:cstheme="majorHAnsi"/>
          </w:rPr>
          <w:t>Longo methodology</w:t>
        </w:r>
      </w:hyperlink>
      <w:r w:rsidRPr="008512BC">
        <w:rPr>
          <w:rStyle w:val="Hyperlink"/>
          <w:rFonts w:asciiTheme="majorHAnsi" w:hAnsiTheme="majorHAnsi" w:cstheme="majorHAnsi"/>
        </w:rPr>
        <w:t>,</w:t>
      </w:r>
      <w:r w:rsidRPr="008512BC">
        <w:rPr>
          <w:rFonts w:asciiTheme="majorHAnsi" w:hAnsiTheme="majorHAnsi" w:cstheme="majorHAnsi"/>
        </w:rPr>
        <w:t xml:space="preserve"> which the IDB has used to conduct similar assessments in Latin America. The principal modifications to the Longo model were designed to secure optimal alignment with the Caribbean’s priority agenda as reflected in the </w:t>
      </w:r>
      <w:hyperlink r:id="rId9" w:history="1">
        <w:r w:rsidRPr="008512BC">
          <w:rPr>
            <w:rStyle w:val="Hyperlink"/>
            <w:rFonts w:asciiTheme="majorHAnsi" w:hAnsiTheme="majorHAnsi" w:cstheme="majorHAnsi"/>
          </w:rPr>
          <w:t>Charter for Caribbean Public Services</w:t>
        </w:r>
      </w:hyperlink>
      <w:r w:rsidRPr="008512BC">
        <w:rPr>
          <w:rFonts w:asciiTheme="majorHAnsi" w:hAnsiTheme="majorHAnsi" w:cstheme="majorHAnsi"/>
        </w:rPr>
        <w:t>.</w:t>
      </w:r>
      <w:r w:rsidRPr="008512BC">
        <w:rPr>
          <w:rStyle w:val="FootnoteReference"/>
          <w:rFonts w:asciiTheme="majorHAnsi" w:hAnsiTheme="majorHAnsi" w:cstheme="majorHAnsi"/>
        </w:rPr>
        <w:footnoteReference w:id="6"/>
      </w:r>
      <w:r w:rsidR="004D6319" w:rsidRPr="008512BC">
        <w:rPr>
          <w:rFonts w:asciiTheme="majorHAnsi" w:hAnsiTheme="majorHAnsi" w:cstheme="majorHAnsi"/>
        </w:rPr>
        <w:t xml:space="preserve">  This modified methodology is provided in Appendix 1. </w:t>
      </w:r>
    </w:p>
    <w:p w14:paraId="7AF2371D" w14:textId="633BAB99" w:rsidR="00E85B5D" w:rsidRDefault="00E85B5D" w:rsidP="00507A9D">
      <w:pPr>
        <w:jc w:val="both"/>
        <w:rPr>
          <w:rFonts w:asciiTheme="majorHAnsi" w:hAnsiTheme="majorHAnsi" w:cstheme="majorHAnsi"/>
        </w:rPr>
      </w:pPr>
    </w:p>
    <w:p w14:paraId="0333091E" w14:textId="77777777" w:rsidR="00D8531A" w:rsidRPr="008512BC" w:rsidRDefault="00D8531A" w:rsidP="00507A9D">
      <w:pPr>
        <w:jc w:val="both"/>
        <w:rPr>
          <w:rFonts w:asciiTheme="majorHAnsi" w:hAnsiTheme="majorHAnsi" w:cstheme="majorHAnsi"/>
        </w:rPr>
      </w:pPr>
    </w:p>
    <w:p w14:paraId="0EE87775" w14:textId="44CD4DB2" w:rsidR="00106442" w:rsidRPr="00256C44" w:rsidRDefault="00266A4D" w:rsidP="00615B93">
      <w:pPr>
        <w:pStyle w:val="Heading3"/>
        <w:numPr>
          <w:ilvl w:val="2"/>
          <w:numId w:val="8"/>
        </w:numPr>
        <w:spacing w:before="120" w:after="120" w:line="240" w:lineRule="auto"/>
        <w:rPr>
          <w:rFonts w:cstheme="majorHAnsi"/>
          <w:b w:val="0"/>
          <w:sz w:val="26"/>
          <w:szCs w:val="26"/>
        </w:rPr>
      </w:pPr>
      <w:bookmarkStart w:id="17" w:name="_Toc526169468"/>
      <w:bookmarkStart w:id="18" w:name="_Toc526170543"/>
      <w:bookmarkStart w:id="19" w:name="_Toc526169469"/>
      <w:bookmarkStart w:id="20" w:name="_Toc526170544"/>
      <w:bookmarkStart w:id="21" w:name="_Toc526170545"/>
      <w:bookmarkEnd w:id="17"/>
      <w:bookmarkEnd w:id="18"/>
      <w:bookmarkEnd w:id="19"/>
      <w:bookmarkEnd w:id="20"/>
      <w:r w:rsidRPr="00256C44">
        <w:rPr>
          <w:rFonts w:cstheme="majorHAnsi"/>
          <w:b w:val="0"/>
          <w:sz w:val="26"/>
          <w:szCs w:val="26"/>
        </w:rPr>
        <w:lastRenderedPageBreak/>
        <w:t xml:space="preserve">Institutional </w:t>
      </w:r>
      <w:r w:rsidR="00845FAE" w:rsidRPr="00256C44">
        <w:rPr>
          <w:rFonts w:cstheme="majorHAnsi"/>
          <w:b w:val="0"/>
          <w:sz w:val="26"/>
          <w:szCs w:val="26"/>
        </w:rPr>
        <w:t>Contex</w:t>
      </w:r>
      <w:bookmarkStart w:id="22" w:name="_Hlk499042909"/>
      <w:r w:rsidR="003B566F" w:rsidRPr="00256C44">
        <w:rPr>
          <w:rFonts w:cstheme="majorHAnsi"/>
          <w:b w:val="0"/>
          <w:sz w:val="26"/>
          <w:szCs w:val="26"/>
        </w:rPr>
        <w:t>t</w:t>
      </w:r>
      <w:bookmarkEnd w:id="21"/>
    </w:p>
    <w:p w14:paraId="073B776F" w14:textId="00BA89E1" w:rsidR="00021954" w:rsidRPr="00256C44" w:rsidRDefault="00021954" w:rsidP="000C01A3">
      <w:pPr>
        <w:pStyle w:val="NormalWeb"/>
        <w:spacing w:before="120" w:beforeAutospacing="0" w:after="120" w:afterAutospacing="0"/>
        <w:jc w:val="both"/>
        <w:rPr>
          <w:rFonts w:asciiTheme="majorHAnsi" w:hAnsiTheme="majorHAnsi" w:cstheme="majorHAnsi"/>
          <w:color w:val="212121"/>
          <w:sz w:val="22"/>
          <w:szCs w:val="22"/>
        </w:rPr>
      </w:pPr>
      <w:r w:rsidRPr="00256C44">
        <w:rPr>
          <w:rFonts w:asciiTheme="majorHAnsi" w:hAnsiTheme="majorHAnsi" w:cstheme="majorHAnsi"/>
          <w:color w:val="212121"/>
          <w:sz w:val="22"/>
          <w:szCs w:val="22"/>
        </w:rPr>
        <w:t xml:space="preserve">Haiti has a formal separation of powers between executive, legislative and judicial branches, with an elected President who designates a Prime Minister to form a cabinet and manage government through a </w:t>
      </w:r>
      <w:r w:rsidR="0037177E" w:rsidRPr="00256C44">
        <w:rPr>
          <w:rFonts w:asciiTheme="majorHAnsi" w:hAnsiTheme="majorHAnsi" w:cstheme="majorHAnsi"/>
          <w:color w:val="212121"/>
          <w:sz w:val="22"/>
          <w:szCs w:val="22"/>
        </w:rPr>
        <w:t>National Assembly</w:t>
      </w:r>
      <w:r w:rsidRPr="00256C44">
        <w:rPr>
          <w:rFonts w:asciiTheme="majorHAnsi" w:hAnsiTheme="majorHAnsi" w:cstheme="majorHAnsi"/>
          <w:color w:val="212121"/>
          <w:sz w:val="22"/>
          <w:szCs w:val="22"/>
        </w:rPr>
        <w:t xml:space="preserve">-ratified Council of Ministers.  The alternation of </w:t>
      </w:r>
      <w:r w:rsidRPr="00256C44">
        <w:rPr>
          <w:rFonts w:asciiTheme="majorHAnsi" w:hAnsiTheme="majorHAnsi" w:cstheme="majorHAnsi"/>
          <w:noProof/>
          <w:color w:val="212121"/>
          <w:sz w:val="22"/>
          <w:szCs w:val="22"/>
        </w:rPr>
        <w:t>illiberal</w:t>
      </w:r>
      <w:r w:rsidRPr="00256C44">
        <w:rPr>
          <w:rFonts w:asciiTheme="majorHAnsi" w:hAnsiTheme="majorHAnsi" w:cstheme="majorHAnsi"/>
          <w:color w:val="212121"/>
          <w:sz w:val="22"/>
          <w:szCs w:val="22"/>
        </w:rPr>
        <w:t xml:space="preserve"> democratic rule and elected regimes over the country’s distant – and even recent – history, however, has undermined the credibility and effectiveness of the political and administrative institutions.  Public policy has been captured by vested interests and patrimonial behaviors have</w:t>
      </w:r>
      <w:r w:rsidR="00E73B93" w:rsidRPr="00256C44">
        <w:rPr>
          <w:rFonts w:asciiTheme="majorHAnsi" w:hAnsiTheme="majorHAnsi" w:cstheme="majorHAnsi"/>
          <w:color w:val="212121"/>
          <w:sz w:val="22"/>
          <w:szCs w:val="22"/>
        </w:rPr>
        <w:t xml:space="preserve"> reputedly</w:t>
      </w:r>
      <w:r w:rsidRPr="00256C44">
        <w:rPr>
          <w:rFonts w:asciiTheme="majorHAnsi" w:hAnsiTheme="majorHAnsi" w:cstheme="majorHAnsi"/>
          <w:color w:val="212121"/>
          <w:sz w:val="22"/>
          <w:szCs w:val="22"/>
        </w:rPr>
        <w:t xml:space="preserve"> dominated and, in many instances, corrupted all three branches of government.</w:t>
      </w:r>
      <w:r w:rsidR="00983ADF" w:rsidRPr="00256C44">
        <w:rPr>
          <w:rStyle w:val="FootnoteReference"/>
          <w:rFonts w:asciiTheme="majorHAnsi" w:hAnsiTheme="majorHAnsi" w:cstheme="majorHAnsi"/>
          <w:color w:val="212121"/>
          <w:sz w:val="22"/>
          <w:szCs w:val="22"/>
        </w:rPr>
        <w:footnoteReference w:id="7"/>
      </w:r>
      <w:r w:rsidRPr="00256C44">
        <w:rPr>
          <w:rFonts w:asciiTheme="majorHAnsi" w:hAnsiTheme="majorHAnsi" w:cstheme="majorHAnsi"/>
          <w:color w:val="212121"/>
          <w:sz w:val="22"/>
          <w:szCs w:val="22"/>
        </w:rPr>
        <w:t xml:space="preserve"> </w:t>
      </w:r>
    </w:p>
    <w:p w14:paraId="0F618C15" w14:textId="401D5EB9" w:rsidR="00106442" w:rsidRPr="00256C44" w:rsidRDefault="00021954" w:rsidP="000C01A3">
      <w:pPr>
        <w:spacing w:before="120" w:after="120" w:line="240" w:lineRule="auto"/>
        <w:jc w:val="both"/>
        <w:rPr>
          <w:rFonts w:asciiTheme="majorHAnsi" w:hAnsiTheme="majorHAnsi" w:cstheme="majorHAnsi"/>
        </w:rPr>
      </w:pPr>
      <w:r w:rsidRPr="00256C44">
        <w:rPr>
          <w:rFonts w:asciiTheme="majorHAnsi" w:hAnsiTheme="majorHAnsi" w:cstheme="majorHAnsi"/>
        </w:rPr>
        <w:t xml:space="preserve">The current President </w:t>
      </w:r>
      <w:r w:rsidR="004F254D" w:rsidRPr="00256C44">
        <w:rPr>
          <w:rFonts w:asciiTheme="majorHAnsi" w:hAnsiTheme="majorHAnsi" w:cstheme="majorHAnsi"/>
        </w:rPr>
        <w:t>emerged with</w:t>
      </w:r>
      <w:r w:rsidRPr="00256C44">
        <w:rPr>
          <w:rFonts w:asciiTheme="majorHAnsi" w:hAnsiTheme="majorHAnsi" w:cstheme="majorHAnsi"/>
        </w:rPr>
        <w:t xml:space="preserve"> </w:t>
      </w:r>
      <w:r w:rsidR="00D26188" w:rsidRPr="00256C44">
        <w:rPr>
          <w:rFonts w:asciiTheme="majorHAnsi" w:hAnsiTheme="majorHAnsi" w:cstheme="majorHAnsi"/>
        </w:rPr>
        <w:t>a low</w:t>
      </w:r>
      <w:r w:rsidRPr="00256C44">
        <w:rPr>
          <w:rFonts w:asciiTheme="majorHAnsi" w:hAnsiTheme="majorHAnsi" w:cstheme="majorHAnsi"/>
        </w:rPr>
        <w:t xml:space="preserve"> voter participation (just 21</w:t>
      </w:r>
      <w:r w:rsidR="00AB58A9" w:rsidRPr="00256C44">
        <w:rPr>
          <w:rFonts w:asciiTheme="majorHAnsi" w:hAnsiTheme="majorHAnsi" w:cstheme="majorHAnsi"/>
        </w:rPr>
        <w:t>%)</w:t>
      </w:r>
      <w:r w:rsidR="004F254D" w:rsidRPr="00256C44">
        <w:rPr>
          <w:rFonts w:asciiTheme="majorHAnsi" w:hAnsiTheme="majorHAnsi" w:cstheme="majorHAnsi"/>
        </w:rPr>
        <w:t xml:space="preserve"> in the 2017 election</w:t>
      </w:r>
      <w:r w:rsidR="00AB58A9" w:rsidRPr="00256C44">
        <w:rPr>
          <w:rFonts w:asciiTheme="majorHAnsi" w:hAnsiTheme="majorHAnsi" w:cstheme="majorHAnsi"/>
        </w:rPr>
        <w:t xml:space="preserve">, engendering </w:t>
      </w:r>
      <w:r w:rsidR="004F254D" w:rsidRPr="00256C44">
        <w:rPr>
          <w:rFonts w:asciiTheme="majorHAnsi" w:hAnsiTheme="majorHAnsi" w:cstheme="majorHAnsi"/>
        </w:rPr>
        <w:t>difficulties</w:t>
      </w:r>
      <w:r w:rsidR="00D20FB6" w:rsidRPr="00256C44">
        <w:rPr>
          <w:rFonts w:asciiTheme="majorHAnsi" w:hAnsiTheme="majorHAnsi" w:cstheme="majorHAnsi"/>
        </w:rPr>
        <w:t xml:space="preserve"> </w:t>
      </w:r>
      <w:r w:rsidR="004F254D" w:rsidRPr="00256C44">
        <w:rPr>
          <w:rFonts w:asciiTheme="majorHAnsi" w:hAnsiTheme="majorHAnsi" w:cstheme="majorHAnsi"/>
        </w:rPr>
        <w:t>for the</w:t>
      </w:r>
      <w:r w:rsidR="00D20FB6" w:rsidRPr="00256C44">
        <w:rPr>
          <w:rFonts w:asciiTheme="majorHAnsi" w:hAnsiTheme="majorHAnsi" w:cstheme="majorHAnsi"/>
        </w:rPr>
        <w:t xml:space="preserve"> Government to implement its reform roadmap. </w:t>
      </w:r>
      <w:r w:rsidR="0026626D" w:rsidRPr="00256C44">
        <w:rPr>
          <w:rFonts w:asciiTheme="majorHAnsi" w:hAnsiTheme="majorHAnsi" w:cstheme="majorHAnsi"/>
        </w:rPr>
        <w:t xml:space="preserve">These </w:t>
      </w:r>
      <w:r w:rsidR="00C902F2" w:rsidRPr="00256C44">
        <w:rPr>
          <w:rFonts w:asciiTheme="majorHAnsi" w:hAnsiTheme="majorHAnsi" w:cstheme="majorHAnsi"/>
        </w:rPr>
        <w:t>difficulties</w:t>
      </w:r>
      <w:r w:rsidR="0026626D" w:rsidRPr="00256C44">
        <w:rPr>
          <w:rFonts w:asciiTheme="majorHAnsi" w:hAnsiTheme="majorHAnsi" w:cstheme="majorHAnsi"/>
        </w:rPr>
        <w:t xml:space="preserve"> prevail despite </w:t>
      </w:r>
      <w:r w:rsidR="00AB0C65" w:rsidRPr="00256C44">
        <w:rPr>
          <w:rFonts w:asciiTheme="majorHAnsi" w:hAnsiTheme="majorHAnsi" w:cstheme="majorHAnsi"/>
        </w:rPr>
        <w:t xml:space="preserve">the relative strength (64 out of 118 seats) of the governing majority in the lower house of Parliament, the Chamber of Deputies. That </w:t>
      </w:r>
      <w:r w:rsidR="00E73B93" w:rsidRPr="00256C44">
        <w:rPr>
          <w:rFonts w:asciiTheme="majorHAnsi" w:hAnsiTheme="majorHAnsi" w:cstheme="majorHAnsi"/>
        </w:rPr>
        <w:t xml:space="preserve">strength is belied, however by the relatively smaller share (around 30 percent) of total lower house seats held by </w:t>
      </w:r>
      <w:r w:rsidR="00AB0C65" w:rsidRPr="00256C44">
        <w:rPr>
          <w:rFonts w:asciiTheme="majorHAnsi" w:hAnsiTheme="majorHAnsi" w:cstheme="majorHAnsi"/>
        </w:rPr>
        <w:t>the President’s</w:t>
      </w:r>
      <w:r w:rsidR="00E73B93" w:rsidRPr="00256C44">
        <w:rPr>
          <w:rFonts w:asciiTheme="majorHAnsi" w:hAnsiTheme="majorHAnsi" w:cstheme="majorHAnsi"/>
        </w:rPr>
        <w:t xml:space="preserve"> party (the </w:t>
      </w:r>
      <w:r w:rsidR="00FC73CE" w:rsidRPr="00256C44">
        <w:rPr>
          <w:rFonts w:asciiTheme="majorHAnsi" w:hAnsiTheme="majorHAnsi" w:cstheme="majorHAnsi"/>
          <w:i/>
        </w:rPr>
        <w:t>Parti Haïtien Tèt Kale</w:t>
      </w:r>
      <w:r w:rsidR="00FC73CE" w:rsidRPr="00256C44">
        <w:rPr>
          <w:rFonts w:asciiTheme="majorHAnsi" w:hAnsiTheme="majorHAnsi" w:cstheme="majorHAnsi"/>
        </w:rPr>
        <w:t>, PHTK</w:t>
      </w:r>
      <w:r w:rsidR="00E73B93" w:rsidRPr="00256C44">
        <w:rPr>
          <w:rFonts w:asciiTheme="majorHAnsi" w:hAnsiTheme="majorHAnsi" w:cstheme="majorHAnsi"/>
        </w:rPr>
        <w:t>)</w:t>
      </w:r>
      <w:r w:rsidR="00106442" w:rsidRPr="00256C44">
        <w:rPr>
          <w:rStyle w:val="FootnoteReference"/>
          <w:rFonts w:asciiTheme="majorHAnsi" w:hAnsiTheme="majorHAnsi" w:cstheme="majorHAnsi"/>
        </w:rPr>
        <w:footnoteReference w:id="8"/>
      </w:r>
      <w:r w:rsidR="00D26188" w:rsidRPr="00256C44">
        <w:rPr>
          <w:rFonts w:asciiTheme="majorHAnsi" w:hAnsiTheme="majorHAnsi" w:cstheme="majorHAnsi"/>
        </w:rPr>
        <w:t xml:space="preserve">, as well as with the </w:t>
      </w:r>
      <w:r w:rsidR="00AB0C65" w:rsidRPr="00256C44">
        <w:rPr>
          <w:rFonts w:asciiTheme="majorHAnsi" w:hAnsiTheme="majorHAnsi" w:cstheme="majorHAnsi"/>
        </w:rPr>
        <w:t>party composition of the upper chamber, the Senate,</w:t>
      </w:r>
      <w:r w:rsidR="00D26188" w:rsidRPr="00256C44">
        <w:rPr>
          <w:rFonts w:asciiTheme="majorHAnsi" w:hAnsiTheme="majorHAnsi" w:cstheme="majorHAnsi"/>
        </w:rPr>
        <w:t xml:space="preserve"> which</w:t>
      </w:r>
      <w:r w:rsidR="00AB0C65" w:rsidRPr="00256C44">
        <w:rPr>
          <w:rFonts w:asciiTheme="majorHAnsi" w:hAnsiTheme="majorHAnsi" w:cstheme="majorHAnsi"/>
        </w:rPr>
        <w:t xml:space="preserve"> is highly fragmented. Political participation a</w:t>
      </w:r>
      <w:r w:rsidR="00106442" w:rsidRPr="00256C44">
        <w:rPr>
          <w:rFonts w:asciiTheme="majorHAnsi" w:hAnsiTheme="majorHAnsi" w:cstheme="majorHAnsi"/>
        </w:rPr>
        <w:t>t the decentralized level</w:t>
      </w:r>
      <w:r w:rsidR="00AB0C65" w:rsidRPr="00256C44">
        <w:rPr>
          <w:rFonts w:asciiTheme="majorHAnsi" w:hAnsiTheme="majorHAnsi" w:cstheme="majorHAnsi"/>
        </w:rPr>
        <w:t xml:space="preserve"> is channeled through </w:t>
      </w:r>
      <w:r w:rsidR="00106442" w:rsidRPr="00256C44">
        <w:rPr>
          <w:rFonts w:asciiTheme="majorHAnsi" w:hAnsiTheme="majorHAnsi" w:cstheme="majorHAnsi"/>
        </w:rPr>
        <w:t>regional assemblies</w:t>
      </w:r>
      <w:r w:rsidR="00E73B93" w:rsidRPr="00256C44">
        <w:rPr>
          <w:rFonts w:asciiTheme="majorHAnsi" w:hAnsiTheme="majorHAnsi" w:cstheme="majorHAnsi"/>
        </w:rPr>
        <w:t xml:space="preserve">, </w:t>
      </w:r>
      <w:r w:rsidR="00AB0C65" w:rsidRPr="00256C44">
        <w:rPr>
          <w:rFonts w:asciiTheme="majorHAnsi" w:hAnsiTheme="majorHAnsi" w:cstheme="majorHAnsi"/>
        </w:rPr>
        <w:t>which</w:t>
      </w:r>
      <w:r w:rsidR="00106442" w:rsidRPr="00256C44">
        <w:rPr>
          <w:rFonts w:asciiTheme="majorHAnsi" w:hAnsiTheme="majorHAnsi" w:cstheme="majorHAnsi"/>
        </w:rPr>
        <w:t xml:space="preserve"> legislate </w:t>
      </w:r>
      <w:r w:rsidR="00AB0C65" w:rsidRPr="00256C44">
        <w:rPr>
          <w:rFonts w:asciiTheme="majorHAnsi" w:hAnsiTheme="majorHAnsi" w:cstheme="majorHAnsi"/>
        </w:rPr>
        <w:t>matters of concern to individual</w:t>
      </w:r>
      <w:r w:rsidR="00106442" w:rsidRPr="00256C44">
        <w:rPr>
          <w:rFonts w:asciiTheme="majorHAnsi" w:hAnsiTheme="majorHAnsi" w:cstheme="majorHAnsi"/>
        </w:rPr>
        <w:t xml:space="preserve"> department</w:t>
      </w:r>
      <w:r w:rsidR="00AB0C65" w:rsidRPr="00256C44">
        <w:rPr>
          <w:rFonts w:asciiTheme="majorHAnsi" w:hAnsiTheme="majorHAnsi" w:cstheme="majorHAnsi"/>
        </w:rPr>
        <w:t>s</w:t>
      </w:r>
      <w:r w:rsidR="00106442" w:rsidRPr="00256C44">
        <w:rPr>
          <w:rFonts w:asciiTheme="majorHAnsi" w:hAnsiTheme="majorHAnsi" w:cstheme="majorHAnsi"/>
        </w:rPr>
        <w:t>.</w:t>
      </w:r>
      <w:r w:rsidR="00AB0C65" w:rsidRPr="00256C44">
        <w:rPr>
          <w:rFonts w:asciiTheme="majorHAnsi" w:hAnsiTheme="majorHAnsi" w:cstheme="majorHAnsi"/>
        </w:rPr>
        <w:t xml:space="preserve">  </w:t>
      </w:r>
    </w:p>
    <w:p w14:paraId="57F587B8" w14:textId="17E66D82" w:rsidR="00106442" w:rsidRPr="00256C44" w:rsidRDefault="00D26188" w:rsidP="00276F03">
      <w:pPr>
        <w:spacing w:before="120" w:after="120" w:line="240" w:lineRule="auto"/>
        <w:jc w:val="both"/>
        <w:rPr>
          <w:rFonts w:asciiTheme="majorHAnsi" w:hAnsiTheme="majorHAnsi" w:cstheme="majorHAnsi"/>
        </w:rPr>
      </w:pPr>
      <w:r w:rsidRPr="00256C44">
        <w:rPr>
          <w:rFonts w:asciiTheme="majorHAnsi" w:hAnsiTheme="majorHAnsi" w:cstheme="majorHAnsi"/>
        </w:rPr>
        <w:t>Some of the difficulties in</w:t>
      </w:r>
      <w:r w:rsidR="00AB0C65" w:rsidRPr="00256C44">
        <w:rPr>
          <w:rFonts w:asciiTheme="majorHAnsi" w:hAnsiTheme="majorHAnsi" w:cstheme="majorHAnsi"/>
        </w:rPr>
        <w:t xml:space="preserve"> Haiti’s administrative institutions </w:t>
      </w:r>
      <w:r w:rsidRPr="00256C44">
        <w:rPr>
          <w:rFonts w:asciiTheme="majorHAnsi" w:hAnsiTheme="majorHAnsi" w:cstheme="majorHAnsi"/>
        </w:rPr>
        <w:t>entails</w:t>
      </w:r>
      <w:r w:rsidR="00AB0C65" w:rsidRPr="00256C44">
        <w:rPr>
          <w:rFonts w:asciiTheme="majorHAnsi" w:hAnsiTheme="majorHAnsi" w:cstheme="majorHAnsi"/>
        </w:rPr>
        <w:t xml:space="preserve"> </w:t>
      </w:r>
      <w:r w:rsidR="008B0995" w:rsidRPr="00256C44">
        <w:rPr>
          <w:rFonts w:asciiTheme="majorHAnsi" w:hAnsiTheme="majorHAnsi" w:cstheme="majorHAnsi"/>
        </w:rPr>
        <w:t>bureaucratic inefficie</w:t>
      </w:r>
      <w:r w:rsidR="00E73B93" w:rsidRPr="00256C44">
        <w:rPr>
          <w:rFonts w:asciiTheme="majorHAnsi" w:hAnsiTheme="majorHAnsi" w:cstheme="majorHAnsi"/>
        </w:rPr>
        <w:t xml:space="preserve">ncy, </w:t>
      </w:r>
      <w:r w:rsidRPr="00256C44">
        <w:rPr>
          <w:rFonts w:asciiTheme="majorHAnsi" w:hAnsiTheme="majorHAnsi" w:cstheme="majorHAnsi"/>
        </w:rPr>
        <w:t>lack of</w:t>
      </w:r>
      <w:r w:rsidR="00E73B93" w:rsidRPr="00256C44">
        <w:rPr>
          <w:rFonts w:asciiTheme="majorHAnsi" w:hAnsiTheme="majorHAnsi" w:cstheme="majorHAnsi"/>
        </w:rPr>
        <w:t xml:space="preserve"> </w:t>
      </w:r>
      <w:r w:rsidRPr="00256C44">
        <w:rPr>
          <w:rFonts w:asciiTheme="majorHAnsi" w:hAnsiTheme="majorHAnsi" w:cstheme="majorHAnsi"/>
        </w:rPr>
        <w:t xml:space="preserve">basic </w:t>
      </w:r>
      <w:r w:rsidR="00E73B93" w:rsidRPr="00256C44">
        <w:rPr>
          <w:rFonts w:asciiTheme="majorHAnsi" w:hAnsiTheme="majorHAnsi" w:cstheme="majorHAnsi"/>
        </w:rPr>
        <w:t>service</w:t>
      </w:r>
      <w:r w:rsidRPr="00256C44">
        <w:rPr>
          <w:rFonts w:asciiTheme="majorHAnsi" w:hAnsiTheme="majorHAnsi" w:cstheme="majorHAnsi"/>
        </w:rPr>
        <w:t xml:space="preserve"> coverage and</w:t>
      </w:r>
      <w:r w:rsidR="00E73B93" w:rsidRPr="00256C44">
        <w:rPr>
          <w:rFonts w:asciiTheme="majorHAnsi" w:hAnsiTheme="majorHAnsi" w:cstheme="majorHAnsi"/>
        </w:rPr>
        <w:t xml:space="preserve"> corruption</w:t>
      </w:r>
      <w:r w:rsidR="008B0995" w:rsidRPr="00256C44">
        <w:rPr>
          <w:rFonts w:asciiTheme="majorHAnsi" w:hAnsiTheme="majorHAnsi" w:cstheme="majorHAnsi"/>
        </w:rPr>
        <w:t xml:space="preserve">. Pointed critiques of police and judges focus on the role of low pay, and inadequate training, in distorting incentives away from </w:t>
      </w:r>
      <w:r w:rsidR="008B0995" w:rsidRPr="00256C44">
        <w:rPr>
          <w:rFonts w:asciiTheme="majorHAnsi" w:hAnsiTheme="majorHAnsi" w:cstheme="majorHAnsi"/>
          <w:noProof/>
        </w:rPr>
        <w:t>performance</w:t>
      </w:r>
      <w:r w:rsidR="008B0995" w:rsidRPr="00256C44">
        <w:rPr>
          <w:rFonts w:asciiTheme="majorHAnsi" w:hAnsiTheme="majorHAnsi" w:cstheme="majorHAnsi"/>
        </w:rPr>
        <w:t>.</w:t>
      </w:r>
      <w:r w:rsidR="00106442" w:rsidRPr="00256C44">
        <w:rPr>
          <w:rStyle w:val="FootnoteReference"/>
          <w:rFonts w:asciiTheme="majorHAnsi" w:hAnsiTheme="majorHAnsi" w:cstheme="majorHAnsi"/>
        </w:rPr>
        <w:footnoteReference w:id="9"/>
      </w:r>
      <w:r w:rsidR="00106442" w:rsidRPr="00256C44">
        <w:rPr>
          <w:rFonts w:asciiTheme="majorHAnsi" w:hAnsiTheme="majorHAnsi" w:cstheme="majorHAnsi"/>
        </w:rPr>
        <w:t xml:space="preserve"> </w:t>
      </w:r>
      <w:bookmarkStart w:id="25" w:name="_Toc487029290"/>
      <w:bookmarkStart w:id="26" w:name="_Toc381300159"/>
      <w:r w:rsidR="0037177E" w:rsidRPr="00256C44">
        <w:rPr>
          <w:rFonts w:asciiTheme="majorHAnsi" w:hAnsiTheme="majorHAnsi" w:cstheme="majorHAnsi"/>
        </w:rPr>
        <w:t xml:space="preserve"> With 21</w:t>
      </w:r>
      <w:r w:rsidR="0075563A" w:rsidRPr="00256C44">
        <w:rPr>
          <w:rFonts w:asciiTheme="majorHAnsi" w:hAnsiTheme="majorHAnsi" w:cstheme="majorHAnsi"/>
        </w:rPr>
        <w:t xml:space="preserve"> m</w:t>
      </w:r>
      <w:r w:rsidR="0046258A" w:rsidRPr="00256C44">
        <w:rPr>
          <w:rFonts w:asciiTheme="majorHAnsi" w:hAnsiTheme="majorHAnsi" w:cstheme="majorHAnsi"/>
        </w:rPr>
        <w:t>inistries</w:t>
      </w:r>
      <w:r w:rsidR="0037177E" w:rsidRPr="00256C44">
        <w:rPr>
          <w:rFonts w:asciiTheme="majorHAnsi" w:hAnsiTheme="majorHAnsi" w:cstheme="majorHAnsi"/>
        </w:rPr>
        <w:t xml:space="preserve"> (including 19 sector ministries and the Offices of the President and of the Prime Minister who exercise political leadership and coordination.) </w:t>
      </w:r>
      <w:bookmarkEnd w:id="25"/>
      <w:bookmarkEnd w:id="26"/>
      <w:r w:rsidR="00B25499" w:rsidRPr="00256C44">
        <w:rPr>
          <w:rFonts w:asciiTheme="majorHAnsi" w:hAnsiTheme="majorHAnsi" w:cstheme="majorHAnsi"/>
        </w:rPr>
        <w:t>Autonomous agencies account for approximately G.1.3 billion of staff compensation ($21.5 m).</w:t>
      </w:r>
      <w:r w:rsidR="00B223F1" w:rsidRPr="00256C44">
        <w:rPr>
          <w:rStyle w:val="FootnoteReference"/>
          <w:rFonts w:asciiTheme="majorHAnsi" w:hAnsiTheme="majorHAnsi" w:cstheme="majorHAnsi"/>
        </w:rPr>
        <w:t xml:space="preserve"> </w:t>
      </w:r>
      <w:r w:rsidR="00B223F1" w:rsidRPr="00256C44">
        <w:rPr>
          <w:rStyle w:val="FootnoteReference"/>
          <w:rFonts w:asciiTheme="majorHAnsi" w:hAnsiTheme="majorHAnsi" w:cstheme="majorHAnsi"/>
        </w:rPr>
        <w:footnoteReference w:id="10"/>
      </w:r>
      <w:r w:rsidR="00B25499" w:rsidRPr="00256C44">
        <w:rPr>
          <w:rFonts w:asciiTheme="majorHAnsi" w:hAnsiTheme="majorHAnsi" w:cstheme="majorHAnsi"/>
        </w:rPr>
        <w:t xml:space="preserve">  In addition, a range of </w:t>
      </w:r>
      <w:r w:rsidR="0046258A" w:rsidRPr="00256C44">
        <w:rPr>
          <w:rFonts w:asciiTheme="majorHAnsi" w:hAnsiTheme="majorHAnsi" w:cstheme="majorHAnsi"/>
        </w:rPr>
        <w:t>d</w:t>
      </w:r>
      <w:r w:rsidR="00B25499" w:rsidRPr="00256C44">
        <w:rPr>
          <w:rFonts w:asciiTheme="majorHAnsi" w:hAnsiTheme="majorHAnsi" w:cstheme="majorHAnsi"/>
        </w:rPr>
        <w:t>ecentralized</w:t>
      </w:r>
      <w:r w:rsidR="00B223F1" w:rsidRPr="00256C44">
        <w:rPr>
          <w:rFonts w:asciiTheme="majorHAnsi" w:hAnsiTheme="majorHAnsi" w:cstheme="majorHAnsi"/>
        </w:rPr>
        <w:t xml:space="preserve"> administrative departments and</w:t>
      </w:r>
      <w:r w:rsidR="00B25499" w:rsidRPr="00256C44">
        <w:rPr>
          <w:rFonts w:asciiTheme="majorHAnsi" w:hAnsiTheme="majorHAnsi" w:cstheme="majorHAnsi"/>
        </w:rPr>
        <w:t xml:space="preserve"> representative institutions (at departmental, municipal, communal and neighborhood levels account for substantial employment as do State Enterprises, which </w:t>
      </w:r>
      <w:r w:rsidR="00983ADF" w:rsidRPr="00256C44">
        <w:rPr>
          <w:rFonts w:asciiTheme="majorHAnsi" w:hAnsiTheme="majorHAnsi" w:cstheme="majorHAnsi"/>
        </w:rPr>
        <w:t xml:space="preserve">operate under the commercial code and </w:t>
      </w:r>
      <w:r w:rsidR="00B25499" w:rsidRPr="00256C44">
        <w:rPr>
          <w:rFonts w:asciiTheme="majorHAnsi" w:hAnsiTheme="majorHAnsi" w:cstheme="majorHAnsi"/>
        </w:rPr>
        <w:t>are beyond the scope of this analysis.</w:t>
      </w:r>
      <w:r w:rsidR="00B223F1" w:rsidRPr="00256C44">
        <w:rPr>
          <w:rStyle w:val="FootnoteReference"/>
          <w:rFonts w:asciiTheme="majorHAnsi" w:hAnsiTheme="majorHAnsi" w:cstheme="majorHAnsi"/>
        </w:rPr>
        <w:footnoteReference w:id="11"/>
      </w:r>
      <w:r w:rsidR="00B25499" w:rsidRPr="00256C44">
        <w:rPr>
          <w:rFonts w:asciiTheme="majorHAnsi" w:hAnsiTheme="majorHAnsi" w:cstheme="majorHAnsi"/>
        </w:rPr>
        <w:t xml:space="preserve"> </w:t>
      </w:r>
    </w:p>
    <w:p w14:paraId="01647AD5" w14:textId="132A820E" w:rsidR="0083618A" w:rsidRPr="00256C44" w:rsidRDefault="00E85B5D" w:rsidP="00256C44">
      <w:pPr>
        <w:pStyle w:val="Heading2"/>
        <w:numPr>
          <w:ilvl w:val="1"/>
          <w:numId w:val="33"/>
        </w:numPr>
        <w:spacing w:before="120" w:after="120" w:line="240" w:lineRule="auto"/>
        <w:jc w:val="both"/>
        <w:rPr>
          <w:rFonts w:cstheme="majorHAnsi"/>
        </w:rPr>
      </w:pPr>
      <w:r w:rsidRPr="00256C44">
        <w:rPr>
          <w:rFonts w:cstheme="majorHAnsi"/>
        </w:rPr>
        <w:t xml:space="preserve"> </w:t>
      </w:r>
      <w:bookmarkStart w:id="28" w:name="_Toc526170546"/>
      <w:r w:rsidR="0083618A" w:rsidRPr="00256C44">
        <w:rPr>
          <w:rFonts w:cstheme="majorHAnsi"/>
        </w:rPr>
        <w:t>Legal Framework</w:t>
      </w:r>
      <w:bookmarkEnd w:id="28"/>
      <w:r w:rsidR="0083618A" w:rsidRPr="00256C44">
        <w:rPr>
          <w:rFonts w:cstheme="majorHAnsi"/>
        </w:rPr>
        <w:t xml:space="preserve"> </w:t>
      </w:r>
    </w:p>
    <w:p w14:paraId="1892064F" w14:textId="33DE9CF2" w:rsidR="00523FA6" w:rsidRPr="00256C44" w:rsidRDefault="00C46FD9" w:rsidP="00276F03">
      <w:pPr>
        <w:jc w:val="both"/>
        <w:rPr>
          <w:rFonts w:asciiTheme="majorHAnsi" w:hAnsiTheme="majorHAnsi" w:cstheme="majorHAnsi"/>
        </w:rPr>
      </w:pPr>
      <w:r w:rsidRPr="00256C44">
        <w:rPr>
          <w:rFonts w:asciiTheme="majorHAnsi" w:hAnsiTheme="majorHAnsi" w:cstheme="majorHAnsi"/>
        </w:rPr>
        <w:t>The Haitian</w:t>
      </w:r>
      <w:r w:rsidR="002E3CD2" w:rsidRPr="00256C44">
        <w:rPr>
          <w:rFonts w:asciiTheme="majorHAnsi" w:hAnsiTheme="majorHAnsi" w:cstheme="majorHAnsi"/>
        </w:rPr>
        <w:t xml:space="preserve"> </w:t>
      </w:r>
      <w:r w:rsidR="00821905" w:rsidRPr="00256C44">
        <w:rPr>
          <w:rFonts w:asciiTheme="majorHAnsi" w:hAnsiTheme="majorHAnsi" w:cstheme="majorHAnsi"/>
        </w:rPr>
        <w:t>public administration</w:t>
      </w:r>
      <w:r w:rsidR="002E3CD2" w:rsidRPr="00256C44">
        <w:rPr>
          <w:rFonts w:asciiTheme="majorHAnsi" w:hAnsiTheme="majorHAnsi" w:cstheme="majorHAnsi"/>
        </w:rPr>
        <w:t xml:space="preserve"> </w:t>
      </w:r>
      <w:r w:rsidRPr="00256C44">
        <w:rPr>
          <w:rFonts w:asciiTheme="majorHAnsi" w:hAnsiTheme="majorHAnsi" w:cstheme="majorHAnsi"/>
        </w:rPr>
        <w:t>was first</w:t>
      </w:r>
      <w:r w:rsidR="00E84639" w:rsidRPr="00256C44">
        <w:rPr>
          <w:rFonts w:asciiTheme="majorHAnsi" w:hAnsiTheme="majorHAnsi" w:cstheme="majorHAnsi"/>
        </w:rPr>
        <w:t xml:space="preserve"> established </w:t>
      </w:r>
      <w:r w:rsidR="001D2CD6" w:rsidRPr="00256C44">
        <w:rPr>
          <w:rFonts w:asciiTheme="majorHAnsi" w:hAnsiTheme="majorHAnsi" w:cstheme="majorHAnsi"/>
        </w:rPr>
        <w:t>in Law on</w:t>
      </w:r>
      <w:r w:rsidR="00E84639" w:rsidRPr="00256C44">
        <w:rPr>
          <w:rFonts w:asciiTheme="majorHAnsi" w:hAnsiTheme="majorHAnsi" w:cstheme="majorHAnsi"/>
        </w:rPr>
        <w:t xml:space="preserve"> August 26</w:t>
      </w:r>
      <w:r w:rsidR="00E84639" w:rsidRPr="00256C44">
        <w:rPr>
          <w:rFonts w:asciiTheme="majorHAnsi" w:hAnsiTheme="majorHAnsi" w:cstheme="majorHAnsi"/>
          <w:vertAlign w:val="superscript"/>
        </w:rPr>
        <w:t>th</w:t>
      </w:r>
      <w:r w:rsidR="00E84639" w:rsidRPr="00256C44">
        <w:rPr>
          <w:rFonts w:asciiTheme="majorHAnsi" w:hAnsiTheme="majorHAnsi" w:cstheme="majorHAnsi"/>
        </w:rPr>
        <w:t xml:space="preserve">, 1870. </w:t>
      </w:r>
      <w:r w:rsidR="00915F0C" w:rsidRPr="00256C44">
        <w:rPr>
          <w:rFonts w:asciiTheme="majorHAnsi" w:hAnsiTheme="majorHAnsi" w:cstheme="majorHAnsi"/>
        </w:rPr>
        <w:t xml:space="preserve"> </w:t>
      </w:r>
      <w:r w:rsidR="001D2CD6" w:rsidRPr="00256C44">
        <w:rPr>
          <w:rFonts w:asciiTheme="majorHAnsi" w:hAnsiTheme="majorHAnsi" w:cstheme="majorHAnsi"/>
        </w:rPr>
        <w:t xml:space="preserve">More than a century later, </w:t>
      </w:r>
      <w:r w:rsidRPr="00256C44">
        <w:rPr>
          <w:rFonts w:asciiTheme="majorHAnsi" w:hAnsiTheme="majorHAnsi" w:cstheme="majorHAnsi"/>
        </w:rPr>
        <w:t>in September 1982,</w:t>
      </w:r>
      <w:r w:rsidR="00E84639" w:rsidRPr="00256C44">
        <w:rPr>
          <w:rFonts w:asciiTheme="majorHAnsi" w:hAnsiTheme="majorHAnsi" w:cstheme="majorHAnsi"/>
        </w:rPr>
        <w:t xml:space="preserve"> </w:t>
      </w:r>
      <w:r w:rsidRPr="00256C44">
        <w:rPr>
          <w:rFonts w:asciiTheme="majorHAnsi" w:hAnsiTheme="majorHAnsi" w:cstheme="majorHAnsi"/>
        </w:rPr>
        <w:t>a</w:t>
      </w:r>
      <w:r w:rsidR="00E84639" w:rsidRPr="00256C44">
        <w:rPr>
          <w:rFonts w:asciiTheme="majorHAnsi" w:hAnsiTheme="majorHAnsi" w:cstheme="majorHAnsi"/>
        </w:rPr>
        <w:t xml:space="preserve"> General Statute</w:t>
      </w:r>
      <w:r w:rsidRPr="00256C44">
        <w:rPr>
          <w:rFonts w:asciiTheme="majorHAnsi" w:hAnsiTheme="majorHAnsi" w:cstheme="majorHAnsi"/>
        </w:rPr>
        <w:t xml:space="preserve">, delineating </w:t>
      </w:r>
      <w:r w:rsidR="00821905" w:rsidRPr="00256C44">
        <w:rPr>
          <w:rFonts w:asciiTheme="majorHAnsi" w:hAnsiTheme="majorHAnsi" w:cstheme="majorHAnsi"/>
        </w:rPr>
        <w:t xml:space="preserve">the more coherent set of </w:t>
      </w:r>
      <w:r w:rsidR="00C31DC5" w:rsidRPr="00256C44">
        <w:rPr>
          <w:rFonts w:asciiTheme="majorHAnsi" w:hAnsiTheme="majorHAnsi" w:cstheme="majorHAnsi"/>
        </w:rPr>
        <w:t>structures, norms, proc</w:t>
      </w:r>
      <w:r w:rsidRPr="00256C44">
        <w:rPr>
          <w:rFonts w:asciiTheme="majorHAnsi" w:hAnsiTheme="majorHAnsi" w:cstheme="majorHAnsi"/>
        </w:rPr>
        <w:t>edures and general principles</w:t>
      </w:r>
      <w:r w:rsidR="00E13F88" w:rsidRPr="00256C44">
        <w:rPr>
          <w:rFonts w:asciiTheme="majorHAnsi" w:hAnsiTheme="majorHAnsi" w:cstheme="majorHAnsi"/>
        </w:rPr>
        <w:t xml:space="preserve"> </w:t>
      </w:r>
      <w:r w:rsidR="00A20025" w:rsidRPr="00256C44">
        <w:rPr>
          <w:rFonts w:asciiTheme="majorHAnsi" w:hAnsiTheme="majorHAnsi" w:cstheme="majorHAnsi"/>
        </w:rPr>
        <w:t>underpinning</w:t>
      </w:r>
      <w:r w:rsidR="00821905" w:rsidRPr="00256C44">
        <w:rPr>
          <w:rFonts w:asciiTheme="majorHAnsi" w:hAnsiTheme="majorHAnsi" w:cstheme="majorHAnsi"/>
        </w:rPr>
        <w:t xml:space="preserve"> </w:t>
      </w:r>
      <w:r w:rsidR="00E13F88" w:rsidRPr="00256C44">
        <w:rPr>
          <w:rFonts w:asciiTheme="majorHAnsi" w:hAnsiTheme="majorHAnsi" w:cstheme="majorHAnsi"/>
        </w:rPr>
        <w:t>the Civil Service</w:t>
      </w:r>
      <w:r w:rsidR="00821905" w:rsidRPr="00256C44">
        <w:rPr>
          <w:rFonts w:asciiTheme="majorHAnsi" w:hAnsiTheme="majorHAnsi" w:cstheme="majorHAnsi"/>
        </w:rPr>
        <w:t>,</w:t>
      </w:r>
      <w:r w:rsidR="00E13F88" w:rsidRPr="00256C44">
        <w:rPr>
          <w:rFonts w:asciiTheme="majorHAnsi" w:hAnsiTheme="majorHAnsi" w:cstheme="majorHAnsi"/>
        </w:rPr>
        <w:t xml:space="preserve"> was promulgated</w:t>
      </w:r>
      <w:r w:rsidR="00C31DC5" w:rsidRPr="00256C44">
        <w:rPr>
          <w:rFonts w:asciiTheme="majorHAnsi" w:hAnsiTheme="majorHAnsi" w:cstheme="majorHAnsi"/>
        </w:rPr>
        <w:t>.</w:t>
      </w:r>
      <w:r w:rsidR="008A40CD" w:rsidRPr="00256C44">
        <w:rPr>
          <w:rStyle w:val="FootnoteReference"/>
          <w:rFonts w:asciiTheme="majorHAnsi" w:hAnsiTheme="majorHAnsi" w:cstheme="majorHAnsi"/>
        </w:rPr>
        <w:footnoteReference w:id="12"/>
      </w:r>
      <w:r w:rsidR="00C31DC5" w:rsidRPr="00256C44">
        <w:rPr>
          <w:rFonts w:asciiTheme="majorHAnsi" w:hAnsiTheme="majorHAnsi" w:cstheme="majorHAnsi"/>
        </w:rPr>
        <w:t xml:space="preserve">  </w:t>
      </w:r>
      <w:r w:rsidRPr="00256C44">
        <w:rPr>
          <w:rFonts w:asciiTheme="majorHAnsi" w:hAnsiTheme="majorHAnsi" w:cstheme="majorHAnsi"/>
        </w:rPr>
        <w:t>The tenets of this statute were</w:t>
      </w:r>
      <w:r w:rsidR="00C31DC5" w:rsidRPr="00256C44">
        <w:rPr>
          <w:rFonts w:asciiTheme="majorHAnsi" w:hAnsiTheme="majorHAnsi" w:cstheme="majorHAnsi"/>
        </w:rPr>
        <w:t xml:space="preserve"> enshrined in </w:t>
      </w:r>
      <w:r w:rsidR="00E84639" w:rsidRPr="00256C44">
        <w:rPr>
          <w:rFonts w:asciiTheme="majorHAnsi" w:hAnsiTheme="majorHAnsi" w:cstheme="majorHAnsi"/>
        </w:rPr>
        <w:t xml:space="preserve">the 1987 </w:t>
      </w:r>
      <w:r w:rsidR="00D334B6" w:rsidRPr="00256C44">
        <w:rPr>
          <w:rFonts w:asciiTheme="majorHAnsi" w:hAnsiTheme="majorHAnsi" w:cstheme="majorHAnsi"/>
        </w:rPr>
        <w:t>Constitution</w:t>
      </w:r>
      <w:r w:rsidRPr="00256C44">
        <w:rPr>
          <w:rFonts w:asciiTheme="majorHAnsi" w:hAnsiTheme="majorHAnsi" w:cstheme="majorHAnsi"/>
        </w:rPr>
        <w:t xml:space="preserve"> that</w:t>
      </w:r>
      <w:r w:rsidR="001D2CD6" w:rsidRPr="00256C44">
        <w:rPr>
          <w:rFonts w:asciiTheme="majorHAnsi" w:hAnsiTheme="majorHAnsi" w:cstheme="majorHAnsi"/>
        </w:rPr>
        <w:t xml:space="preserve"> briefly</w:t>
      </w:r>
      <w:r w:rsidRPr="00256C44">
        <w:rPr>
          <w:rFonts w:asciiTheme="majorHAnsi" w:hAnsiTheme="majorHAnsi" w:cstheme="majorHAnsi"/>
        </w:rPr>
        <w:t xml:space="preserve"> </w:t>
      </w:r>
      <w:r w:rsidRPr="00256C44">
        <w:rPr>
          <w:rFonts w:asciiTheme="majorHAnsi" w:hAnsiTheme="majorHAnsi" w:cstheme="majorHAnsi"/>
        </w:rPr>
        <w:lastRenderedPageBreak/>
        <w:t xml:space="preserve">ushered in a democratic polity and a unitary </w:t>
      </w:r>
      <w:r w:rsidR="00151FDE" w:rsidRPr="00256C44">
        <w:rPr>
          <w:rFonts w:asciiTheme="majorHAnsi" w:hAnsiTheme="majorHAnsi" w:cstheme="majorHAnsi"/>
        </w:rPr>
        <w:t>state with limited decentralized governance structures</w:t>
      </w:r>
      <w:r w:rsidR="008E3932" w:rsidRPr="00256C44">
        <w:rPr>
          <w:rFonts w:asciiTheme="majorHAnsi" w:hAnsiTheme="majorHAnsi" w:cstheme="majorHAnsi"/>
        </w:rPr>
        <w:t xml:space="preserve"> and </w:t>
      </w:r>
      <w:r w:rsidR="00B71B84" w:rsidRPr="00256C44">
        <w:rPr>
          <w:rFonts w:asciiTheme="majorHAnsi" w:hAnsiTheme="majorHAnsi" w:cstheme="majorHAnsi"/>
        </w:rPr>
        <w:t>provided the broad statutory basis for the creation of a professional public administration</w:t>
      </w:r>
      <w:r w:rsidR="00151FDE" w:rsidRPr="00256C44">
        <w:rPr>
          <w:rFonts w:asciiTheme="majorHAnsi" w:hAnsiTheme="majorHAnsi" w:cstheme="majorHAnsi"/>
        </w:rPr>
        <w:t xml:space="preserve">.  </w:t>
      </w:r>
      <w:r w:rsidR="00523FA6" w:rsidRPr="00256C44">
        <w:rPr>
          <w:rFonts w:asciiTheme="majorHAnsi" w:hAnsiTheme="majorHAnsi" w:cstheme="majorHAnsi"/>
        </w:rPr>
        <w:t>In this 1987 Constitution there is a traditional “career” model, the Civil Service Statute, and the 2005 Decree that revised the regulatory and normative framework for the Civil Service and lays out four broad employment categories that could provide the underpinnings of an eventual structure:  Category A comprises the high-level director personnel, requiring university or “</w:t>
      </w:r>
      <w:r w:rsidR="00523FA6" w:rsidRPr="00256C44">
        <w:rPr>
          <w:rFonts w:asciiTheme="majorHAnsi" w:hAnsiTheme="majorHAnsi" w:cstheme="majorHAnsi"/>
          <w:i/>
        </w:rPr>
        <w:t>licence</w:t>
      </w:r>
      <w:r w:rsidR="00523FA6" w:rsidRPr="00256C44">
        <w:rPr>
          <w:rFonts w:asciiTheme="majorHAnsi" w:hAnsiTheme="majorHAnsi" w:cstheme="majorHAnsi"/>
        </w:rPr>
        <w:t>” credentials; Category B includes supervisory staff with some tertiary or certificate education; Category C includes technical and operational staff with secondary education credentials</w:t>
      </w:r>
      <w:r w:rsidR="00523FA6" w:rsidRPr="00256C44">
        <w:rPr>
          <w:rFonts w:asciiTheme="majorHAnsi" w:hAnsiTheme="majorHAnsi" w:cstheme="majorHAnsi"/>
          <w:noProof/>
        </w:rPr>
        <w:t>; and</w:t>
      </w:r>
      <w:r w:rsidR="00523FA6" w:rsidRPr="00256C44">
        <w:rPr>
          <w:rFonts w:asciiTheme="majorHAnsi" w:hAnsiTheme="majorHAnsi" w:cstheme="majorHAnsi"/>
        </w:rPr>
        <w:t xml:space="preserve"> Category D is composed of semi-skilled and menial staff with educational levels of primary school or above</w:t>
      </w:r>
      <w:r w:rsidR="00EB4F26" w:rsidRPr="00256C44">
        <w:rPr>
          <w:rFonts w:asciiTheme="majorHAnsi" w:hAnsiTheme="majorHAnsi" w:cstheme="majorHAnsi"/>
        </w:rPr>
        <w:t>.</w:t>
      </w:r>
    </w:p>
    <w:p w14:paraId="2574FBA7" w14:textId="59999E53" w:rsidR="00E85B5D" w:rsidRDefault="00151FDE" w:rsidP="00276F03">
      <w:pPr>
        <w:jc w:val="both"/>
        <w:rPr>
          <w:rFonts w:asciiTheme="majorHAnsi" w:hAnsiTheme="majorHAnsi" w:cstheme="majorHAnsi"/>
        </w:rPr>
      </w:pPr>
      <w:r w:rsidRPr="00256C44">
        <w:rPr>
          <w:rFonts w:asciiTheme="majorHAnsi" w:hAnsiTheme="majorHAnsi" w:cstheme="majorHAnsi"/>
        </w:rPr>
        <w:t>Subsequently, in episodic actions taken throughout periods of political instability and authoritarian rule, various s</w:t>
      </w:r>
      <w:r w:rsidR="00C46FD9" w:rsidRPr="00256C44">
        <w:rPr>
          <w:rFonts w:asciiTheme="majorHAnsi" w:hAnsiTheme="majorHAnsi" w:cstheme="majorHAnsi"/>
        </w:rPr>
        <w:t xml:space="preserve">ubsidiary decrees and regulations </w:t>
      </w:r>
      <w:r w:rsidRPr="00256C44">
        <w:rPr>
          <w:rFonts w:asciiTheme="majorHAnsi" w:hAnsiTheme="majorHAnsi" w:cstheme="majorHAnsi"/>
        </w:rPr>
        <w:t>were introduced to amend the overall</w:t>
      </w:r>
      <w:r w:rsidR="00C46FD9" w:rsidRPr="00256C44">
        <w:rPr>
          <w:rFonts w:asciiTheme="majorHAnsi" w:hAnsiTheme="majorHAnsi" w:cstheme="majorHAnsi"/>
        </w:rPr>
        <w:t xml:space="preserve"> Civil Service General Statute</w:t>
      </w:r>
      <w:r w:rsidRPr="00256C44">
        <w:rPr>
          <w:rFonts w:asciiTheme="majorHAnsi" w:hAnsiTheme="majorHAnsi" w:cstheme="majorHAnsi"/>
        </w:rPr>
        <w:t>.  Most s</w:t>
      </w:r>
      <w:r w:rsidR="001D2CD6" w:rsidRPr="00256C44">
        <w:rPr>
          <w:rFonts w:asciiTheme="majorHAnsi" w:hAnsiTheme="majorHAnsi" w:cstheme="majorHAnsi"/>
        </w:rPr>
        <w:t xml:space="preserve">ignificant </w:t>
      </w:r>
      <w:r w:rsidRPr="00256C44">
        <w:rPr>
          <w:rFonts w:asciiTheme="majorHAnsi" w:hAnsiTheme="majorHAnsi" w:cstheme="majorHAnsi"/>
          <w:noProof/>
        </w:rPr>
        <w:t>were</w:t>
      </w:r>
      <w:r w:rsidRPr="00256C44">
        <w:rPr>
          <w:rFonts w:asciiTheme="majorHAnsi" w:hAnsiTheme="majorHAnsi" w:cstheme="majorHAnsi"/>
        </w:rPr>
        <w:t xml:space="preserve"> the creation, in 1995, of </w:t>
      </w:r>
      <w:r w:rsidR="001D2CD6" w:rsidRPr="00256C44">
        <w:rPr>
          <w:rFonts w:asciiTheme="majorHAnsi" w:hAnsiTheme="majorHAnsi" w:cstheme="majorHAnsi"/>
        </w:rPr>
        <w:t xml:space="preserve">the </w:t>
      </w:r>
      <w:bookmarkStart w:id="30" w:name="_Hlk525305227"/>
      <w:r w:rsidR="00BF2E4F" w:rsidRPr="00256C44">
        <w:rPr>
          <w:rFonts w:asciiTheme="majorHAnsi" w:hAnsiTheme="majorHAnsi" w:cstheme="majorHAnsi"/>
        </w:rPr>
        <w:t>National Commission for Administrative Reform (</w:t>
      </w:r>
      <w:r w:rsidR="00BF2E4F" w:rsidRPr="00256C44">
        <w:rPr>
          <w:rFonts w:asciiTheme="majorHAnsi" w:hAnsiTheme="majorHAnsi" w:cstheme="majorHAnsi"/>
          <w:i/>
        </w:rPr>
        <w:t>Commission Nationale pour la Reform Administrative</w:t>
      </w:r>
      <w:r w:rsidR="00B12CB8" w:rsidRPr="00256C44">
        <w:rPr>
          <w:rFonts w:asciiTheme="majorHAnsi" w:hAnsiTheme="majorHAnsi" w:cstheme="majorHAnsi"/>
        </w:rPr>
        <w:t xml:space="preserve"> - </w:t>
      </w:r>
      <w:r w:rsidR="00BF2E4F" w:rsidRPr="00256C44">
        <w:rPr>
          <w:rFonts w:asciiTheme="majorHAnsi" w:hAnsiTheme="majorHAnsi" w:cstheme="majorHAnsi"/>
        </w:rPr>
        <w:t>CNRA</w:t>
      </w:r>
      <w:bookmarkEnd w:id="30"/>
      <w:r w:rsidR="00BF2E4F" w:rsidRPr="00256C44">
        <w:rPr>
          <w:rFonts w:asciiTheme="majorHAnsi" w:hAnsiTheme="majorHAnsi" w:cstheme="majorHAnsi"/>
        </w:rPr>
        <w:t xml:space="preserve">) </w:t>
      </w:r>
      <w:r w:rsidRPr="00256C44">
        <w:rPr>
          <w:rFonts w:asciiTheme="majorHAnsi" w:hAnsiTheme="majorHAnsi" w:cstheme="majorHAnsi"/>
        </w:rPr>
        <w:t xml:space="preserve">whose remit focused on developing the </w:t>
      </w:r>
      <w:r w:rsidR="001D2CD6" w:rsidRPr="00256C44">
        <w:rPr>
          <w:rFonts w:asciiTheme="majorHAnsi" w:hAnsiTheme="majorHAnsi" w:cstheme="majorHAnsi"/>
        </w:rPr>
        <w:t xml:space="preserve">organizations of the central state and codifying practices to modernize </w:t>
      </w:r>
      <w:r w:rsidRPr="00256C44">
        <w:rPr>
          <w:rFonts w:asciiTheme="majorHAnsi" w:hAnsiTheme="majorHAnsi" w:cstheme="majorHAnsi"/>
        </w:rPr>
        <w:t xml:space="preserve">the </w:t>
      </w:r>
      <w:r w:rsidR="001D2CD6" w:rsidRPr="00256C44">
        <w:rPr>
          <w:rFonts w:asciiTheme="majorHAnsi" w:hAnsiTheme="majorHAnsi" w:cstheme="majorHAnsi"/>
        </w:rPr>
        <w:t>civil service</w:t>
      </w:r>
      <w:r w:rsidR="00D23048" w:rsidRPr="00256C44">
        <w:rPr>
          <w:rFonts w:asciiTheme="majorHAnsi" w:hAnsiTheme="majorHAnsi" w:cstheme="majorHAnsi"/>
        </w:rPr>
        <w:t xml:space="preserve">.  </w:t>
      </w:r>
      <w:r w:rsidRPr="00256C44">
        <w:rPr>
          <w:rFonts w:asciiTheme="majorHAnsi" w:hAnsiTheme="majorHAnsi" w:cstheme="majorHAnsi"/>
        </w:rPr>
        <w:t>This work laid the basis for the legal changes taken by the transition government that came to power after the political upheaval of 2004, resulting in the May 17</w:t>
      </w:r>
      <w:r w:rsidR="004A01B4" w:rsidRPr="00256C44">
        <w:rPr>
          <w:rFonts w:asciiTheme="majorHAnsi" w:hAnsiTheme="majorHAnsi" w:cstheme="majorHAnsi"/>
        </w:rPr>
        <w:t>,</w:t>
      </w:r>
      <w:r w:rsidRPr="00256C44">
        <w:rPr>
          <w:rFonts w:asciiTheme="majorHAnsi" w:hAnsiTheme="majorHAnsi" w:cstheme="majorHAnsi"/>
        </w:rPr>
        <w:t xml:space="preserve"> </w:t>
      </w:r>
      <w:r w:rsidRPr="00256C44">
        <w:rPr>
          <w:rFonts w:asciiTheme="majorHAnsi" w:hAnsiTheme="majorHAnsi" w:cstheme="majorHAnsi"/>
          <w:noProof/>
        </w:rPr>
        <w:t>2005</w:t>
      </w:r>
      <w:r w:rsidRPr="00256C44">
        <w:rPr>
          <w:rFonts w:asciiTheme="majorHAnsi" w:hAnsiTheme="majorHAnsi" w:cstheme="majorHAnsi"/>
        </w:rPr>
        <w:t xml:space="preserve"> decrees that set forth parallel reforms to restructure organizations of the central state and to </w:t>
      </w:r>
      <w:r w:rsidRPr="00256C44">
        <w:rPr>
          <w:rFonts w:asciiTheme="majorHAnsi" w:hAnsiTheme="majorHAnsi" w:cstheme="majorHAnsi"/>
          <w:noProof/>
        </w:rPr>
        <w:t>update</w:t>
      </w:r>
      <w:r w:rsidRPr="00256C44">
        <w:rPr>
          <w:rFonts w:asciiTheme="majorHAnsi" w:hAnsiTheme="majorHAnsi" w:cstheme="majorHAnsi"/>
        </w:rPr>
        <w:t xml:space="preserve"> the operations of the civil service</w:t>
      </w:r>
      <w:r w:rsidR="00821905" w:rsidRPr="00256C44">
        <w:rPr>
          <w:rFonts w:asciiTheme="majorHAnsi" w:hAnsiTheme="majorHAnsi" w:cstheme="majorHAnsi"/>
        </w:rPr>
        <w:t>, presaging the 2007 State Reform Framework Program</w:t>
      </w:r>
      <w:r w:rsidRPr="00256C44">
        <w:rPr>
          <w:rFonts w:asciiTheme="majorHAnsi" w:hAnsiTheme="majorHAnsi" w:cstheme="majorHAnsi"/>
        </w:rPr>
        <w:t xml:space="preserve">. </w:t>
      </w:r>
      <w:r w:rsidR="00B71B84" w:rsidRPr="00256C44">
        <w:rPr>
          <w:rFonts w:asciiTheme="majorHAnsi" w:hAnsiTheme="majorHAnsi" w:cstheme="majorHAnsi"/>
        </w:rPr>
        <w:t xml:space="preserve">This framework provided broad normative guidance for civil service practices and established broad employment categories that began the process of building a formal civil service hierarchical structure. </w:t>
      </w:r>
      <w:r w:rsidR="00B223F1" w:rsidRPr="00256C44">
        <w:rPr>
          <w:rFonts w:asciiTheme="majorHAnsi" w:hAnsiTheme="majorHAnsi" w:cstheme="majorHAnsi"/>
        </w:rPr>
        <w:t xml:space="preserve">The institutions put in place to </w:t>
      </w:r>
      <w:r w:rsidR="00821905" w:rsidRPr="00256C44">
        <w:rPr>
          <w:rFonts w:asciiTheme="majorHAnsi" w:hAnsiTheme="majorHAnsi" w:cstheme="majorHAnsi"/>
        </w:rPr>
        <w:t>guide</w:t>
      </w:r>
      <w:r w:rsidR="00B223F1" w:rsidRPr="00256C44">
        <w:rPr>
          <w:rFonts w:asciiTheme="majorHAnsi" w:hAnsiTheme="majorHAnsi" w:cstheme="majorHAnsi"/>
        </w:rPr>
        <w:t xml:space="preserve"> these reforms were </w:t>
      </w:r>
      <w:bookmarkStart w:id="31" w:name="_Hlk525305238"/>
      <w:r w:rsidR="00B223F1" w:rsidRPr="00256C44">
        <w:rPr>
          <w:rFonts w:asciiTheme="majorHAnsi" w:hAnsiTheme="majorHAnsi" w:cstheme="majorHAnsi"/>
          <w:i/>
        </w:rPr>
        <w:t>the Conseil Superieur de l’Administration et de la Fonction Public</w:t>
      </w:r>
      <w:r w:rsidR="00B223F1" w:rsidRPr="00256C44">
        <w:rPr>
          <w:rFonts w:asciiTheme="majorHAnsi" w:hAnsiTheme="majorHAnsi" w:cstheme="majorHAnsi"/>
        </w:rPr>
        <w:t xml:space="preserve"> (CSAFP</w:t>
      </w:r>
      <w:bookmarkEnd w:id="31"/>
      <w:r w:rsidR="00B223F1" w:rsidRPr="00256C44">
        <w:rPr>
          <w:rFonts w:asciiTheme="majorHAnsi" w:hAnsiTheme="majorHAnsi" w:cstheme="majorHAnsi"/>
        </w:rPr>
        <w:t xml:space="preserve">) and the Office of Management of Human Resources (Office de Management </w:t>
      </w:r>
      <w:r w:rsidR="003E5C2B" w:rsidRPr="00256C44">
        <w:rPr>
          <w:rFonts w:asciiTheme="majorHAnsi" w:hAnsiTheme="majorHAnsi" w:cstheme="majorHAnsi"/>
        </w:rPr>
        <w:t xml:space="preserve">et </w:t>
      </w:r>
      <w:r w:rsidR="00B223F1" w:rsidRPr="00256C44">
        <w:rPr>
          <w:rFonts w:asciiTheme="majorHAnsi" w:hAnsiTheme="majorHAnsi" w:cstheme="majorHAnsi"/>
        </w:rPr>
        <w:t xml:space="preserve">des Resources Humaines) in the </w:t>
      </w:r>
      <w:bookmarkStart w:id="32" w:name="_Hlk525305268"/>
      <w:r w:rsidR="00B223F1" w:rsidRPr="00256C44">
        <w:rPr>
          <w:rFonts w:asciiTheme="majorHAnsi" w:hAnsiTheme="majorHAnsi" w:cstheme="majorHAnsi"/>
        </w:rPr>
        <w:t>Office of the Prime Minister (Cabinet Office</w:t>
      </w:r>
      <w:bookmarkEnd w:id="32"/>
      <w:r w:rsidR="00B223F1" w:rsidRPr="00256C44">
        <w:rPr>
          <w:rFonts w:asciiTheme="majorHAnsi" w:hAnsiTheme="majorHAnsi" w:cstheme="majorHAnsi"/>
        </w:rPr>
        <w:t>).  In particular, as articulated in the Office’s By-Law (</w:t>
      </w:r>
      <w:r w:rsidR="00BF41C9" w:rsidRPr="00256C44">
        <w:rPr>
          <w:rFonts w:asciiTheme="majorHAnsi" w:hAnsiTheme="majorHAnsi" w:cstheme="majorHAnsi"/>
        </w:rPr>
        <w:t>Arête</w:t>
      </w:r>
      <w:r w:rsidR="00B223F1" w:rsidRPr="00256C44">
        <w:rPr>
          <w:rFonts w:asciiTheme="majorHAnsi" w:hAnsiTheme="majorHAnsi" w:cstheme="majorHAnsi"/>
        </w:rPr>
        <w:t>) of May 25, 2009</w:t>
      </w:r>
      <w:r w:rsidR="00821905" w:rsidRPr="00256C44">
        <w:rPr>
          <w:rFonts w:asciiTheme="majorHAnsi" w:hAnsiTheme="majorHAnsi" w:cstheme="majorHAnsi"/>
        </w:rPr>
        <w:t>,</w:t>
      </w:r>
      <w:r w:rsidR="00B223F1" w:rsidRPr="00256C44">
        <w:rPr>
          <w:rFonts w:asciiTheme="majorHAnsi" w:hAnsiTheme="majorHAnsi" w:cstheme="majorHAnsi"/>
        </w:rPr>
        <w:t xml:space="preserve"> OMRH </w:t>
      </w:r>
      <w:r w:rsidR="00821905" w:rsidRPr="00256C44">
        <w:rPr>
          <w:rFonts w:asciiTheme="majorHAnsi" w:hAnsiTheme="majorHAnsi" w:cstheme="majorHAnsi"/>
        </w:rPr>
        <w:t>was charged with dismantling</w:t>
      </w:r>
      <w:r w:rsidR="00B223F1" w:rsidRPr="00256C44">
        <w:rPr>
          <w:rFonts w:asciiTheme="majorHAnsi" w:hAnsiTheme="majorHAnsi" w:cstheme="majorHAnsi"/>
        </w:rPr>
        <w:t xml:space="preserve"> </w:t>
      </w:r>
      <w:r w:rsidR="00A07E91" w:rsidRPr="00256C44">
        <w:rPr>
          <w:rFonts w:asciiTheme="majorHAnsi" w:hAnsiTheme="majorHAnsi" w:cstheme="majorHAnsi"/>
        </w:rPr>
        <w:t xml:space="preserve">and revising </w:t>
      </w:r>
      <w:r w:rsidR="00B223F1" w:rsidRPr="00256C44">
        <w:rPr>
          <w:rFonts w:asciiTheme="majorHAnsi" w:hAnsiTheme="majorHAnsi" w:cstheme="majorHAnsi"/>
        </w:rPr>
        <w:t>antiquated, dysfunctional prior legal and regulatory provisions for civil service employment management, recruitment, training, classification, pay, and career advancement of the civil service and replace them with more modern approaches and systems.</w:t>
      </w:r>
      <w:r w:rsidR="00D514AF" w:rsidRPr="00256C44">
        <w:rPr>
          <w:rFonts w:asciiTheme="majorHAnsi" w:hAnsiTheme="majorHAnsi" w:cstheme="majorHAnsi"/>
        </w:rPr>
        <w:t xml:space="preserve">  </w:t>
      </w:r>
      <w:r w:rsidR="00C7183E" w:rsidRPr="00256C44">
        <w:rPr>
          <w:rFonts w:asciiTheme="majorHAnsi" w:hAnsiTheme="majorHAnsi" w:cstheme="majorHAnsi"/>
        </w:rPr>
        <w:t>A By-law (</w:t>
      </w:r>
      <w:r w:rsidR="00BF41C9" w:rsidRPr="00256C44">
        <w:rPr>
          <w:rFonts w:asciiTheme="majorHAnsi" w:hAnsiTheme="majorHAnsi" w:cstheme="majorHAnsi"/>
        </w:rPr>
        <w:t>Arête</w:t>
      </w:r>
      <w:r w:rsidR="00C7183E" w:rsidRPr="00256C44">
        <w:rPr>
          <w:rFonts w:asciiTheme="majorHAnsi" w:hAnsiTheme="majorHAnsi" w:cstheme="majorHAnsi"/>
        </w:rPr>
        <w:t xml:space="preserve">) </w:t>
      </w:r>
      <w:r w:rsidR="00BC1140" w:rsidRPr="00256C44">
        <w:rPr>
          <w:rFonts w:asciiTheme="majorHAnsi" w:hAnsiTheme="majorHAnsi" w:cstheme="majorHAnsi"/>
        </w:rPr>
        <w:t xml:space="preserve">(Circular 006) </w:t>
      </w:r>
      <w:r w:rsidR="00C7183E" w:rsidRPr="00256C44">
        <w:rPr>
          <w:rFonts w:asciiTheme="majorHAnsi" w:hAnsiTheme="majorHAnsi" w:cstheme="majorHAnsi"/>
        </w:rPr>
        <w:t>was introduced on April 2, 2013 to standardize civil service recruitment procedures on the basis of meritocratic criteria.</w:t>
      </w:r>
      <w:r w:rsidR="00A966BD" w:rsidRPr="00256C44">
        <w:rPr>
          <w:rFonts w:asciiTheme="majorHAnsi" w:hAnsiTheme="majorHAnsi" w:cstheme="majorHAnsi"/>
        </w:rPr>
        <w:t xml:space="preserve"> And a by-law establishing a system of individual performance evaluation for civil servants was introduced in September 2014 </w:t>
      </w:r>
      <w:r w:rsidR="001669A0" w:rsidRPr="00256C44">
        <w:rPr>
          <w:rFonts w:asciiTheme="majorHAnsi" w:hAnsiTheme="majorHAnsi" w:cstheme="majorHAnsi"/>
        </w:rPr>
        <w:t xml:space="preserve">(Moniteur 179). </w:t>
      </w:r>
      <w:r w:rsidR="00D514AF" w:rsidRPr="00256C44">
        <w:rPr>
          <w:rFonts w:asciiTheme="majorHAnsi" w:hAnsiTheme="majorHAnsi" w:cstheme="majorHAnsi"/>
        </w:rPr>
        <w:t>A recent draft law</w:t>
      </w:r>
      <w:r w:rsidR="006C13B4" w:rsidRPr="00256C44">
        <w:rPr>
          <w:rFonts w:asciiTheme="majorHAnsi" w:hAnsiTheme="majorHAnsi" w:cstheme="majorHAnsi"/>
        </w:rPr>
        <w:t xml:space="preserve"> (</w:t>
      </w:r>
      <w:r w:rsidR="006C13B4" w:rsidRPr="00256C44">
        <w:rPr>
          <w:rFonts w:asciiTheme="majorHAnsi" w:hAnsiTheme="majorHAnsi" w:cstheme="majorHAnsi"/>
          <w:i/>
        </w:rPr>
        <w:t>Statut Generale de la Fonction Publique</w:t>
      </w:r>
      <w:r w:rsidR="006C13B4" w:rsidRPr="00256C44">
        <w:rPr>
          <w:rFonts w:asciiTheme="majorHAnsi" w:hAnsiTheme="majorHAnsi" w:cstheme="majorHAnsi"/>
        </w:rPr>
        <w:t>)</w:t>
      </w:r>
      <w:r w:rsidR="00D514AF" w:rsidRPr="00256C44">
        <w:rPr>
          <w:rFonts w:asciiTheme="majorHAnsi" w:hAnsiTheme="majorHAnsi" w:cstheme="majorHAnsi"/>
        </w:rPr>
        <w:t xml:space="preserve">, tabled before Parliament in April 2018, proposes a new general statute of the Public Service, including 213 articles that strengthen the rights and obligations of civil servants and the de-politicization of the public administration.  It also proposes to introduce a modern classification structure to better incentivize civil service performance (see below.)  A companion bill </w:t>
      </w:r>
      <w:r w:rsidR="006C13B4" w:rsidRPr="00256C44">
        <w:rPr>
          <w:rFonts w:asciiTheme="majorHAnsi" w:hAnsiTheme="majorHAnsi" w:cstheme="majorHAnsi"/>
        </w:rPr>
        <w:t xml:space="preserve">(115) </w:t>
      </w:r>
      <w:r w:rsidR="00D514AF" w:rsidRPr="00256C44">
        <w:rPr>
          <w:rFonts w:asciiTheme="majorHAnsi" w:hAnsiTheme="majorHAnsi" w:cstheme="majorHAnsi"/>
        </w:rPr>
        <w:t>to reorganize the central administration of the state was also sent to Parliament at this time</w:t>
      </w:r>
      <w:r w:rsidR="006C13B4" w:rsidRPr="00256C44">
        <w:rPr>
          <w:rFonts w:asciiTheme="majorHAnsi" w:hAnsiTheme="majorHAnsi" w:cstheme="majorHAnsi"/>
        </w:rPr>
        <w:t>.</w:t>
      </w:r>
      <w:r w:rsidR="00D514AF" w:rsidRPr="00256C44">
        <w:rPr>
          <w:rFonts w:asciiTheme="majorHAnsi" w:hAnsiTheme="majorHAnsi" w:cstheme="majorHAnsi"/>
        </w:rPr>
        <w:t xml:space="preserve"> A list of</w:t>
      </w:r>
      <w:r w:rsidR="001669A0" w:rsidRPr="00256C44">
        <w:rPr>
          <w:rFonts w:asciiTheme="majorHAnsi" w:hAnsiTheme="majorHAnsi" w:cstheme="majorHAnsi"/>
        </w:rPr>
        <w:t xml:space="preserve"> some</w:t>
      </w:r>
      <w:r w:rsidR="00D514AF" w:rsidRPr="00256C44">
        <w:rPr>
          <w:rFonts w:asciiTheme="majorHAnsi" w:hAnsiTheme="majorHAnsi" w:cstheme="majorHAnsi"/>
        </w:rPr>
        <w:t xml:space="preserve"> relevant legal framework </w:t>
      </w:r>
      <w:r w:rsidR="00BF41C9" w:rsidRPr="00256C44">
        <w:rPr>
          <w:rFonts w:asciiTheme="majorHAnsi" w:hAnsiTheme="majorHAnsi" w:cstheme="majorHAnsi"/>
        </w:rPr>
        <w:t>documents is detailed below</w:t>
      </w:r>
      <w:r w:rsidR="00F248FF" w:rsidRPr="00256C44">
        <w:rPr>
          <w:rFonts w:asciiTheme="majorHAnsi" w:hAnsiTheme="majorHAnsi" w:cstheme="majorHAnsi"/>
        </w:rPr>
        <w:t>. For a comprehensive list, see Annex I</w:t>
      </w:r>
      <w:r w:rsidR="00B920DF" w:rsidRPr="00256C44">
        <w:rPr>
          <w:rFonts w:asciiTheme="majorHAnsi" w:hAnsiTheme="majorHAnsi" w:cstheme="majorHAnsi"/>
        </w:rPr>
        <w:t>I</w:t>
      </w:r>
      <w:r w:rsidR="00F248FF" w:rsidRPr="00256C44">
        <w:rPr>
          <w:rFonts w:asciiTheme="majorHAnsi" w:hAnsiTheme="majorHAnsi" w:cstheme="majorHAnsi"/>
        </w:rPr>
        <w:t>.</w:t>
      </w:r>
    </w:p>
    <w:p w14:paraId="210E8E20" w14:textId="466F33F9" w:rsidR="00E85B5D" w:rsidRDefault="00E85B5D" w:rsidP="00276F03">
      <w:pPr>
        <w:jc w:val="both"/>
        <w:rPr>
          <w:rFonts w:asciiTheme="majorHAnsi" w:hAnsiTheme="majorHAnsi" w:cstheme="majorHAnsi"/>
        </w:rPr>
      </w:pPr>
    </w:p>
    <w:p w14:paraId="3329A2D6" w14:textId="77777777" w:rsidR="00E85B5D" w:rsidRPr="00256C44" w:rsidRDefault="00E85B5D" w:rsidP="00276F03">
      <w:pPr>
        <w:jc w:val="both"/>
        <w:rPr>
          <w:rFonts w:asciiTheme="majorHAnsi" w:hAnsiTheme="majorHAnsi" w:cstheme="majorHAnsi"/>
        </w:rPr>
      </w:pPr>
    </w:p>
    <w:p w14:paraId="5CD042DE" w14:textId="77777777" w:rsidR="008C6F0B" w:rsidRPr="00256C44" w:rsidRDefault="008C6F0B" w:rsidP="00F52D1A">
      <w:pPr>
        <w:jc w:val="both"/>
        <w:rPr>
          <w:rFonts w:asciiTheme="majorHAnsi" w:hAnsiTheme="majorHAnsi" w:cstheme="majorHAnsi"/>
          <w:b/>
        </w:rPr>
      </w:pPr>
    </w:p>
    <w:p w14:paraId="06C900D1" w14:textId="66B71F67" w:rsidR="00B223F1" w:rsidRPr="00256C44" w:rsidRDefault="00BF41C9" w:rsidP="00BF41C9">
      <w:pPr>
        <w:jc w:val="center"/>
        <w:rPr>
          <w:rFonts w:asciiTheme="majorHAnsi" w:hAnsiTheme="majorHAnsi" w:cstheme="majorHAnsi"/>
          <w:b/>
        </w:rPr>
      </w:pPr>
      <w:r w:rsidRPr="00256C44">
        <w:rPr>
          <w:rFonts w:asciiTheme="majorHAnsi" w:hAnsiTheme="majorHAnsi" w:cstheme="majorHAnsi"/>
          <w:b/>
        </w:rPr>
        <w:lastRenderedPageBreak/>
        <w:t xml:space="preserve">Table </w:t>
      </w:r>
      <w:r w:rsidR="00B920DF" w:rsidRPr="00256C44">
        <w:rPr>
          <w:rFonts w:asciiTheme="majorHAnsi" w:hAnsiTheme="majorHAnsi" w:cstheme="majorHAnsi"/>
          <w:b/>
        </w:rPr>
        <w:t xml:space="preserve">2: </w:t>
      </w:r>
      <w:r w:rsidRPr="00256C44">
        <w:rPr>
          <w:rFonts w:asciiTheme="majorHAnsi" w:hAnsiTheme="majorHAnsi" w:cstheme="majorHAnsi"/>
          <w:b/>
        </w:rPr>
        <w:t>Relevant Legislation and Regulation</w:t>
      </w:r>
    </w:p>
    <w:tbl>
      <w:tblPr>
        <w:tblStyle w:val="GridTable4-Accent111"/>
        <w:tblW w:w="0" w:type="auto"/>
        <w:tblLook w:val="04A0" w:firstRow="1" w:lastRow="0" w:firstColumn="1" w:lastColumn="0" w:noHBand="0" w:noVBand="1"/>
      </w:tblPr>
      <w:tblGrid>
        <w:gridCol w:w="4287"/>
        <w:gridCol w:w="4237"/>
      </w:tblGrid>
      <w:tr w:rsidR="00571C61" w:rsidRPr="008512BC" w14:paraId="1FB0BB63" w14:textId="77777777" w:rsidTr="008C6F0B">
        <w:trPr>
          <w:cnfStyle w:val="100000000000" w:firstRow="1" w:lastRow="0" w:firstColumn="0" w:lastColumn="0" w:oddVBand="0" w:evenVBand="0" w:oddHBand="0"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4287" w:type="dxa"/>
          </w:tcPr>
          <w:p w14:paraId="65A47670" w14:textId="761218D2" w:rsidR="00571C61" w:rsidRPr="004830D2" w:rsidRDefault="00266668" w:rsidP="00BF41C9">
            <w:pPr>
              <w:jc w:val="center"/>
              <w:rPr>
                <w:rFonts w:asciiTheme="majorHAnsi" w:hAnsiTheme="majorHAnsi" w:cstheme="majorHAnsi"/>
                <w:b w:val="0"/>
                <w:sz w:val="20"/>
                <w:szCs w:val="20"/>
              </w:rPr>
            </w:pPr>
            <w:r w:rsidRPr="004830D2">
              <w:rPr>
                <w:rFonts w:asciiTheme="majorHAnsi" w:hAnsiTheme="majorHAnsi" w:cstheme="majorHAnsi"/>
                <w:sz w:val="20"/>
                <w:szCs w:val="20"/>
              </w:rPr>
              <w:t>Law</w:t>
            </w:r>
            <w:r w:rsidR="00571C61" w:rsidRPr="004830D2">
              <w:rPr>
                <w:rFonts w:asciiTheme="majorHAnsi" w:hAnsiTheme="majorHAnsi" w:cstheme="majorHAnsi"/>
                <w:sz w:val="20"/>
                <w:szCs w:val="20"/>
              </w:rPr>
              <w:t>/Regulation/Directive</w:t>
            </w:r>
          </w:p>
        </w:tc>
        <w:tc>
          <w:tcPr>
            <w:tcW w:w="4237" w:type="dxa"/>
          </w:tcPr>
          <w:p w14:paraId="71608A90" w14:textId="7212A90E" w:rsidR="00571C61" w:rsidRPr="004830D2" w:rsidRDefault="00571C61" w:rsidP="00BF41C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sz w:val="20"/>
                <w:szCs w:val="20"/>
              </w:rPr>
            </w:pPr>
            <w:r w:rsidRPr="004830D2">
              <w:rPr>
                <w:rFonts w:asciiTheme="majorHAnsi" w:hAnsiTheme="majorHAnsi" w:cstheme="majorHAnsi"/>
                <w:sz w:val="20"/>
                <w:szCs w:val="20"/>
              </w:rPr>
              <w:t>Scope</w:t>
            </w:r>
          </w:p>
        </w:tc>
      </w:tr>
      <w:tr w:rsidR="00571C61" w:rsidRPr="008512BC" w14:paraId="7864495B" w14:textId="77777777" w:rsidTr="008C6F0B">
        <w:trPr>
          <w:cnfStyle w:val="000000100000" w:firstRow="0" w:lastRow="0" w:firstColumn="0" w:lastColumn="0" w:oddVBand="0" w:evenVBand="0" w:oddHBand="1" w:evenHBand="0" w:firstRowFirstColumn="0" w:firstRowLastColumn="0" w:lastRowFirstColumn="0" w:lastRowLastColumn="0"/>
          <w:trHeight w:val="895"/>
        </w:trPr>
        <w:tc>
          <w:tcPr>
            <w:cnfStyle w:val="001000000000" w:firstRow="0" w:lastRow="0" w:firstColumn="1" w:lastColumn="0" w:oddVBand="0" w:evenVBand="0" w:oddHBand="0" w:evenHBand="0" w:firstRowFirstColumn="0" w:firstRowLastColumn="0" w:lastRowFirstColumn="0" w:lastRowLastColumn="0"/>
            <w:tcW w:w="4287" w:type="dxa"/>
          </w:tcPr>
          <w:p w14:paraId="5A118F38" w14:textId="4344BE74" w:rsidR="00571C61" w:rsidRPr="004830D2" w:rsidRDefault="0007566D" w:rsidP="00BF41C9">
            <w:pPr>
              <w:jc w:val="center"/>
              <w:rPr>
                <w:rFonts w:asciiTheme="majorHAnsi" w:hAnsiTheme="majorHAnsi" w:cstheme="majorHAnsi"/>
                <w:b w:val="0"/>
                <w:sz w:val="20"/>
                <w:szCs w:val="20"/>
              </w:rPr>
            </w:pPr>
            <w:r w:rsidRPr="004830D2">
              <w:rPr>
                <w:rFonts w:asciiTheme="majorHAnsi" w:hAnsiTheme="majorHAnsi" w:cstheme="majorHAnsi"/>
                <w:sz w:val="20"/>
                <w:szCs w:val="20"/>
              </w:rPr>
              <w:t>The Constitution of Haiti (June 20, 2012)</w:t>
            </w:r>
          </w:p>
        </w:tc>
        <w:tc>
          <w:tcPr>
            <w:tcW w:w="4237" w:type="dxa"/>
          </w:tcPr>
          <w:p w14:paraId="6EB03168" w14:textId="1051114E" w:rsidR="00571C61" w:rsidRPr="004830D2" w:rsidRDefault="0007566D" w:rsidP="00933EB3">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4830D2">
              <w:rPr>
                <w:rFonts w:asciiTheme="majorHAnsi" w:hAnsiTheme="majorHAnsi" w:cstheme="majorHAnsi"/>
                <w:sz w:val="20"/>
                <w:szCs w:val="20"/>
              </w:rPr>
              <w:t>Especially articles: 136, 160, 171, 235, 236-1, 236-2, 237, 238, 239, 240, 241, 242, 243 et 244;</w:t>
            </w:r>
          </w:p>
        </w:tc>
      </w:tr>
      <w:tr w:rsidR="00571C61" w:rsidRPr="008512BC" w14:paraId="39E583CA" w14:textId="77777777" w:rsidTr="008C6F0B">
        <w:trPr>
          <w:trHeight w:val="1036"/>
        </w:trPr>
        <w:tc>
          <w:tcPr>
            <w:cnfStyle w:val="001000000000" w:firstRow="0" w:lastRow="0" w:firstColumn="1" w:lastColumn="0" w:oddVBand="0" w:evenVBand="0" w:oddHBand="0" w:evenHBand="0" w:firstRowFirstColumn="0" w:firstRowLastColumn="0" w:lastRowFirstColumn="0" w:lastRowLastColumn="0"/>
            <w:tcW w:w="4287" w:type="dxa"/>
          </w:tcPr>
          <w:p w14:paraId="329314FD" w14:textId="5ADCF5FB" w:rsidR="00571C61" w:rsidRPr="004830D2" w:rsidRDefault="00AD160C" w:rsidP="00BF41C9">
            <w:pPr>
              <w:jc w:val="center"/>
              <w:rPr>
                <w:rFonts w:asciiTheme="majorHAnsi" w:hAnsiTheme="majorHAnsi" w:cstheme="majorHAnsi"/>
                <w:b w:val="0"/>
                <w:sz w:val="20"/>
                <w:szCs w:val="20"/>
              </w:rPr>
            </w:pPr>
            <w:r w:rsidRPr="004830D2">
              <w:rPr>
                <w:rFonts w:asciiTheme="majorHAnsi" w:hAnsiTheme="majorHAnsi" w:cstheme="majorHAnsi"/>
                <w:sz w:val="20"/>
                <w:szCs w:val="20"/>
              </w:rPr>
              <w:t>By-law (Arête) of May 25, 2009</w:t>
            </w:r>
          </w:p>
        </w:tc>
        <w:tc>
          <w:tcPr>
            <w:tcW w:w="4237" w:type="dxa"/>
          </w:tcPr>
          <w:p w14:paraId="4F98F46B" w14:textId="325F4070" w:rsidR="00571C61" w:rsidRPr="004830D2" w:rsidRDefault="00AD160C" w:rsidP="00BF41C9">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rPr>
            </w:pPr>
            <w:r w:rsidRPr="004830D2">
              <w:rPr>
                <w:rFonts w:asciiTheme="majorHAnsi" w:hAnsiTheme="majorHAnsi" w:cstheme="majorHAnsi"/>
                <w:sz w:val="20"/>
                <w:szCs w:val="20"/>
              </w:rPr>
              <w:t>Revises regulatory provisions for civil service training, recruitment, career advancement and HR management, under auspices of the OMRH.</w:t>
            </w:r>
          </w:p>
        </w:tc>
      </w:tr>
      <w:tr w:rsidR="0068550E" w:rsidRPr="008512BC" w14:paraId="39773CF8" w14:textId="77777777" w:rsidTr="008C6F0B">
        <w:trPr>
          <w:cnfStyle w:val="000000100000" w:firstRow="0" w:lastRow="0" w:firstColumn="0" w:lastColumn="0" w:oddVBand="0" w:evenVBand="0" w:oddHBand="1" w:evenHBand="0" w:firstRowFirstColumn="0" w:firstRowLastColumn="0" w:lastRowFirstColumn="0" w:lastRowLastColumn="0"/>
          <w:trHeight w:val="1012"/>
        </w:trPr>
        <w:tc>
          <w:tcPr>
            <w:cnfStyle w:val="001000000000" w:firstRow="0" w:lastRow="0" w:firstColumn="1" w:lastColumn="0" w:oddVBand="0" w:evenVBand="0" w:oddHBand="0" w:evenHBand="0" w:firstRowFirstColumn="0" w:firstRowLastColumn="0" w:lastRowFirstColumn="0" w:lastRowLastColumn="0"/>
            <w:tcW w:w="4287" w:type="dxa"/>
          </w:tcPr>
          <w:p w14:paraId="03482DB1" w14:textId="7874C90C" w:rsidR="0068550E" w:rsidRPr="004830D2" w:rsidRDefault="007216C5" w:rsidP="00BF41C9">
            <w:pPr>
              <w:jc w:val="center"/>
              <w:rPr>
                <w:rFonts w:asciiTheme="majorHAnsi" w:hAnsiTheme="majorHAnsi" w:cstheme="majorHAnsi"/>
                <w:sz w:val="20"/>
                <w:szCs w:val="20"/>
              </w:rPr>
            </w:pPr>
            <w:r w:rsidRPr="004830D2">
              <w:rPr>
                <w:rFonts w:asciiTheme="majorHAnsi" w:hAnsiTheme="majorHAnsi" w:cstheme="majorHAnsi"/>
                <w:sz w:val="20"/>
                <w:szCs w:val="20"/>
              </w:rPr>
              <w:t>By-Law of April 2, 2013 (Circular 006)</w:t>
            </w:r>
          </w:p>
        </w:tc>
        <w:tc>
          <w:tcPr>
            <w:tcW w:w="4237" w:type="dxa"/>
          </w:tcPr>
          <w:p w14:paraId="030D8A17" w14:textId="18287339" w:rsidR="0068550E" w:rsidRPr="004830D2" w:rsidRDefault="007216C5" w:rsidP="008C4040">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4830D2">
              <w:rPr>
                <w:rFonts w:asciiTheme="majorHAnsi" w:hAnsiTheme="majorHAnsi" w:cstheme="majorHAnsi"/>
                <w:sz w:val="20"/>
                <w:szCs w:val="20"/>
              </w:rPr>
              <w:t xml:space="preserve">Standardizes civil service recruitment, strengthening merit-based selection criteria. </w:t>
            </w:r>
          </w:p>
        </w:tc>
      </w:tr>
      <w:tr w:rsidR="0068550E" w:rsidRPr="008512BC" w14:paraId="193DE58C" w14:textId="77777777" w:rsidTr="008C6F0B">
        <w:trPr>
          <w:trHeight w:val="577"/>
        </w:trPr>
        <w:tc>
          <w:tcPr>
            <w:cnfStyle w:val="001000000000" w:firstRow="0" w:lastRow="0" w:firstColumn="1" w:lastColumn="0" w:oddVBand="0" w:evenVBand="0" w:oddHBand="0" w:evenHBand="0" w:firstRowFirstColumn="0" w:firstRowLastColumn="0" w:lastRowFirstColumn="0" w:lastRowLastColumn="0"/>
            <w:tcW w:w="4287" w:type="dxa"/>
          </w:tcPr>
          <w:p w14:paraId="2F81A933" w14:textId="0D52F956" w:rsidR="0068550E" w:rsidRPr="004830D2" w:rsidRDefault="007216C5" w:rsidP="00BF41C9">
            <w:pPr>
              <w:jc w:val="center"/>
              <w:rPr>
                <w:rFonts w:asciiTheme="majorHAnsi" w:hAnsiTheme="majorHAnsi" w:cstheme="majorHAnsi"/>
                <w:sz w:val="20"/>
                <w:szCs w:val="20"/>
              </w:rPr>
            </w:pPr>
            <w:r w:rsidRPr="004830D2">
              <w:rPr>
                <w:rFonts w:asciiTheme="majorHAnsi" w:hAnsiTheme="majorHAnsi" w:cstheme="majorHAnsi"/>
                <w:sz w:val="20"/>
                <w:szCs w:val="20"/>
              </w:rPr>
              <w:t>By-Law of September 2014</w:t>
            </w:r>
          </w:p>
        </w:tc>
        <w:tc>
          <w:tcPr>
            <w:tcW w:w="4237" w:type="dxa"/>
          </w:tcPr>
          <w:p w14:paraId="1C44DF79" w14:textId="4D74CB22" w:rsidR="0068550E" w:rsidRPr="004830D2" w:rsidRDefault="007216C5" w:rsidP="00BF41C9">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830D2">
              <w:rPr>
                <w:rFonts w:asciiTheme="majorHAnsi" w:hAnsiTheme="majorHAnsi" w:cstheme="majorHAnsi"/>
                <w:sz w:val="20"/>
                <w:szCs w:val="20"/>
              </w:rPr>
              <w:t>Introduces individual performance evaluation.</w:t>
            </w:r>
          </w:p>
        </w:tc>
      </w:tr>
      <w:tr w:rsidR="007216C5" w:rsidRPr="008512BC" w14:paraId="4ED34228" w14:textId="77777777" w:rsidTr="008C6F0B">
        <w:trPr>
          <w:cnfStyle w:val="000000100000" w:firstRow="0" w:lastRow="0" w:firstColumn="0" w:lastColumn="0" w:oddVBand="0" w:evenVBand="0" w:oddHBand="1"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4287" w:type="dxa"/>
          </w:tcPr>
          <w:p w14:paraId="4BED3240" w14:textId="0B53BF4E" w:rsidR="007216C5" w:rsidRPr="004830D2" w:rsidRDefault="007216C5" w:rsidP="00BF41C9">
            <w:pPr>
              <w:jc w:val="center"/>
              <w:rPr>
                <w:rFonts w:asciiTheme="majorHAnsi" w:hAnsiTheme="majorHAnsi" w:cstheme="majorHAnsi"/>
                <w:sz w:val="20"/>
                <w:szCs w:val="20"/>
              </w:rPr>
            </w:pPr>
            <w:r w:rsidRPr="004830D2">
              <w:rPr>
                <w:rFonts w:asciiTheme="majorHAnsi" w:hAnsiTheme="majorHAnsi" w:cstheme="majorHAnsi"/>
                <w:sz w:val="20"/>
                <w:szCs w:val="20"/>
              </w:rPr>
              <w:t>Draft law of April 2018</w:t>
            </w:r>
          </w:p>
        </w:tc>
        <w:tc>
          <w:tcPr>
            <w:tcW w:w="4237" w:type="dxa"/>
          </w:tcPr>
          <w:p w14:paraId="65AD9252" w14:textId="773F0EA0" w:rsidR="007216C5" w:rsidRPr="004830D2" w:rsidRDefault="007216C5" w:rsidP="00BF41C9">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4830D2">
              <w:rPr>
                <w:rFonts w:asciiTheme="majorHAnsi" w:hAnsiTheme="majorHAnsi" w:cstheme="majorHAnsi"/>
                <w:sz w:val="20"/>
                <w:szCs w:val="20"/>
              </w:rPr>
              <w:t>Revises and modernize the civil service general statute</w:t>
            </w:r>
          </w:p>
        </w:tc>
      </w:tr>
    </w:tbl>
    <w:p w14:paraId="5BB7230C" w14:textId="77777777" w:rsidR="00432187" w:rsidRPr="00256C44" w:rsidRDefault="00432187" w:rsidP="000C01A3">
      <w:pPr>
        <w:spacing w:before="120" w:after="120" w:line="240" w:lineRule="auto"/>
        <w:jc w:val="both"/>
        <w:rPr>
          <w:rFonts w:asciiTheme="majorHAnsi" w:hAnsiTheme="majorHAnsi" w:cstheme="majorHAnsi"/>
        </w:rPr>
      </w:pPr>
    </w:p>
    <w:p w14:paraId="683117AF" w14:textId="77CB9114" w:rsidR="00154615" w:rsidRPr="00256C44" w:rsidRDefault="00154615" w:rsidP="00615B93">
      <w:pPr>
        <w:pStyle w:val="Heading2"/>
        <w:numPr>
          <w:ilvl w:val="1"/>
          <w:numId w:val="8"/>
        </w:numPr>
        <w:spacing w:before="120" w:after="120" w:line="240" w:lineRule="auto"/>
        <w:rPr>
          <w:rFonts w:cstheme="majorHAnsi"/>
        </w:rPr>
      </w:pPr>
      <w:bookmarkStart w:id="33" w:name="_Toc526170547"/>
      <w:r w:rsidRPr="00256C44">
        <w:rPr>
          <w:rFonts w:cstheme="majorHAnsi"/>
        </w:rPr>
        <w:t>Institutional Framework for the Civil Service</w:t>
      </w:r>
      <w:bookmarkEnd w:id="33"/>
      <w:r w:rsidRPr="00256C44">
        <w:rPr>
          <w:rFonts w:cstheme="majorHAnsi"/>
        </w:rPr>
        <w:t xml:space="preserve"> </w:t>
      </w:r>
    </w:p>
    <w:p w14:paraId="3E667E09" w14:textId="1F184915" w:rsidR="003408F3" w:rsidRPr="00256C44" w:rsidRDefault="003408F3" w:rsidP="00256C44">
      <w:pPr>
        <w:pStyle w:val="Heading3"/>
        <w:spacing w:before="120" w:after="120" w:line="240" w:lineRule="auto"/>
        <w:rPr>
          <w:rFonts w:cstheme="majorHAnsi"/>
        </w:rPr>
      </w:pPr>
      <w:bookmarkStart w:id="34" w:name="_Toc526170548"/>
      <w:r w:rsidRPr="00256C44">
        <w:rPr>
          <w:rFonts w:cstheme="majorHAnsi"/>
        </w:rPr>
        <w:t>Prime Minister’s Office of Management of Human Resources</w:t>
      </w:r>
      <w:bookmarkEnd w:id="34"/>
      <w:r w:rsidRPr="00256C44">
        <w:rPr>
          <w:rFonts w:cstheme="majorHAnsi"/>
        </w:rPr>
        <w:t xml:space="preserve"> </w:t>
      </w:r>
    </w:p>
    <w:p w14:paraId="7CFDFF2D" w14:textId="62D9172A" w:rsidR="003408F3" w:rsidRPr="00256C44" w:rsidRDefault="00154615" w:rsidP="000C01A3">
      <w:pPr>
        <w:spacing w:before="120" w:after="120" w:line="240" w:lineRule="auto"/>
        <w:jc w:val="both"/>
        <w:rPr>
          <w:rFonts w:asciiTheme="majorHAnsi" w:hAnsiTheme="majorHAnsi" w:cstheme="majorHAnsi"/>
        </w:rPr>
      </w:pPr>
      <w:r w:rsidRPr="00256C44">
        <w:rPr>
          <w:rFonts w:asciiTheme="majorHAnsi" w:hAnsiTheme="majorHAnsi" w:cstheme="majorHAnsi"/>
        </w:rPr>
        <w:t>The highly centralized political and administrative structure – and the weak administrative capacity- of the Haitian state has resulted in a relatively spare and concentrated institutional arrangement for development and reform of the Civil Service.  The</w:t>
      </w:r>
      <w:r w:rsidR="001B31C6" w:rsidRPr="00256C44">
        <w:rPr>
          <w:rFonts w:asciiTheme="majorHAnsi" w:hAnsiTheme="majorHAnsi" w:cstheme="majorHAnsi"/>
        </w:rPr>
        <w:t xml:space="preserve"> Office of the Prime Minister (</w:t>
      </w:r>
      <w:r w:rsidR="001B31C6" w:rsidRPr="00256C44">
        <w:rPr>
          <w:rFonts w:asciiTheme="majorHAnsi" w:hAnsiTheme="majorHAnsi" w:cstheme="majorHAnsi"/>
          <w:i/>
          <w:noProof/>
        </w:rPr>
        <w:t>Primature</w:t>
      </w:r>
      <w:r w:rsidR="001B31C6" w:rsidRPr="00256C44">
        <w:rPr>
          <w:rFonts w:asciiTheme="majorHAnsi" w:hAnsiTheme="majorHAnsi" w:cstheme="majorHAnsi"/>
        </w:rPr>
        <w:t>) has responsibility for government policies and programs, under the broad aegis of the Presidency.  This is where the (OMRH) (</w:t>
      </w:r>
      <w:r w:rsidR="001B31C6" w:rsidRPr="00256C44">
        <w:rPr>
          <w:rFonts w:asciiTheme="majorHAnsi" w:hAnsiTheme="majorHAnsi" w:cstheme="majorHAnsi"/>
          <w:i/>
        </w:rPr>
        <w:t xml:space="preserve">Office de Management </w:t>
      </w:r>
      <w:r w:rsidR="003E5C2B" w:rsidRPr="00256C44">
        <w:rPr>
          <w:rFonts w:asciiTheme="majorHAnsi" w:hAnsiTheme="majorHAnsi" w:cstheme="majorHAnsi"/>
          <w:i/>
        </w:rPr>
        <w:t xml:space="preserve">et </w:t>
      </w:r>
      <w:r w:rsidR="001B31C6" w:rsidRPr="00256C44">
        <w:rPr>
          <w:rFonts w:asciiTheme="majorHAnsi" w:hAnsiTheme="majorHAnsi" w:cstheme="majorHAnsi"/>
          <w:i/>
        </w:rPr>
        <w:t>des Resources Humaines</w:t>
      </w:r>
      <w:r w:rsidR="001B31C6" w:rsidRPr="00256C44">
        <w:rPr>
          <w:rFonts w:asciiTheme="majorHAnsi" w:hAnsiTheme="majorHAnsi" w:cstheme="majorHAnsi"/>
        </w:rPr>
        <w:t xml:space="preserve"> -- Office of Management </w:t>
      </w:r>
      <w:r w:rsidR="003E5C2B" w:rsidRPr="00256C44">
        <w:rPr>
          <w:rFonts w:asciiTheme="majorHAnsi" w:hAnsiTheme="majorHAnsi" w:cstheme="majorHAnsi"/>
        </w:rPr>
        <w:t xml:space="preserve">and </w:t>
      </w:r>
      <w:r w:rsidR="001B31C6" w:rsidRPr="00256C44">
        <w:rPr>
          <w:rFonts w:asciiTheme="majorHAnsi" w:hAnsiTheme="majorHAnsi" w:cstheme="majorHAnsi"/>
        </w:rPr>
        <w:t xml:space="preserve">Human Resources) is located.  </w:t>
      </w:r>
    </w:p>
    <w:p w14:paraId="37334E5F" w14:textId="01B85C63" w:rsidR="00297AC2" w:rsidRPr="00256C44" w:rsidRDefault="003408F3" w:rsidP="00256C44">
      <w:pPr>
        <w:pStyle w:val="Heading3"/>
        <w:spacing w:before="120" w:after="120" w:line="240" w:lineRule="auto"/>
        <w:rPr>
          <w:rFonts w:cstheme="majorHAnsi"/>
        </w:rPr>
      </w:pPr>
      <w:bookmarkStart w:id="35" w:name="_Toc526170549"/>
      <w:r w:rsidRPr="00256C44">
        <w:rPr>
          <w:rFonts w:cstheme="majorHAnsi"/>
        </w:rPr>
        <w:t>OMRH</w:t>
      </w:r>
      <w:bookmarkEnd w:id="35"/>
      <w:r w:rsidRPr="00256C44">
        <w:rPr>
          <w:rFonts w:cstheme="majorHAnsi"/>
        </w:rPr>
        <w:t xml:space="preserve"> </w:t>
      </w:r>
    </w:p>
    <w:p w14:paraId="46525114" w14:textId="59A0D343" w:rsidR="003408F3" w:rsidRPr="00256C44" w:rsidRDefault="00297AC2" w:rsidP="000C01A3">
      <w:pPr>
        <w:spacing w:before="120" w:after="120" w:line="240" w:lineRule="auto"/>
        <w:jc w:val="both"/>
        <w:rPr>
          <w:rFonts w:asciiTheme="majorHAnsi" w:hAnsiTheme="majorHAnsi" w:cstheme="majorHAnsi"/>
        </w:rPr>
      </w:pPr>
      <w:r w:rsidRPr="00256C44">
        <w:rPr>
          <w:rFonts w:asciiTheme="majorHAnsi" w:hAnsiTheme="majorHAnsi" w:cstheme="majorHAnsi"/>
        </w:rPr>
        <w:t xml:space="preserve">OMRH </w:t>
      </w:r>
      <w:r w:rsidR="003408F3" w:rsidRPr="00256C44">
        <w:rPr>
          <w:rFonts w:asciiTheme="majorHAnsi" w:hAnsiTheme="majorHAnsi" w:cstheme="majorHAnsi"/>
        </w:rPr>
        <w:t xml:space="preserve">was created as the strategic organ of inter-ministerial coordination </w:t>
      </w:r>
      <w:r w:rsidR="00AD72EF" w:rsidRPr="00256C44">
        <w:rPr>
          <w:rFonts w:asciiTheme="majorHAnsi" w:hAnsiTheme="majorHAnsi" w:cstheme="majorHAnsi"/>
        </w:rPr>
        <w:t xml:space="preserve">on human resource management </w:t>
      </w:r>
      <w:r w:rsidR="003408F3" w:rsidRPr="00256C44">
        <w:rPr>
          <w:rFonts w:asciiTheme="majorHAnsi" w:hAnsiTheme="majorHAnsi" w:cstheme="majorHAnsi"/>
        </w:rPr>
        <w:t xml:space="preserve">with the full authority of the </w:t>
      </w:r>
      <w:r w:rsidR="003408F3" w:rsidRPr="00256C44">
        <w:rPr>
          <w:rFonts w:asciiTheme="majorHAnsi" w:hAnsiTheme="majorHAnsi" w:cstheme="majorHAnsi"/>
          <w:noProof/>
        </w:rPr>
        <w:t>Primature</w:t>
      </w:r>
      <w:r w:rsidR="003408F3" w:rsidRPr="00256C44">
        <w:rPr>
          <w:rFonts w:asciiTheme="majorHAnsi" w:hAnsiTheme="majorHAnsi" w:cstheme="majorHAnsi"/>
        </w:rPr>
        <w:t xml:space="preserve"> in 2005 to carry out a </w:t>
      </w:r>
      <w:r w:rsidR="003E5C2B" w:rsidRPr="00256C44">
        <w:rPr>
          <w:rFonts w:asciiTheme="majorHAnsi" w:hAnsiTheme="majorHAnsi" w:cstheme="majorHAnsi"/>
        </w:rPr>
        <w:t>high-profile</w:t>
      </w:r>
      <w:r w:rsidR="003408F3" w:rsidRPr="00256C44">
        <w:rPr>
          <w:rFonts w:asciiTheme="majorHAnsi" w:hAnsiTheme="majorHAnsi" w:cstheme="majorHAnsi"/>
        </w:rPr>
        <w:t xml:space="preserve"> </w:t>
      </w:r>
      <w:r w:rsidR="00FB25FD" w:rsidRPr="00256C44">
        <w:rPr>
          <w:rFonts w:asciiTheme="majorHAnsi" w:hAnsiTheme="majorHAnsi" w:cstheme="majorHAnsi"/>
        </w:rPr>
        <w:t>remit</w:t>
      </w:r>
      <w:r w:rsidR="003408F3" w:rsidRPr="00256C44">
        <w:rPr>
          <w:rFonts w:asciiTheme="majorHAnsi" w:hAnsiTheme="majorHAnsi" w:cstheme="majorHAnsi"/>
        </w:rPr>
        <w:t xml:space="preserve"> to oversee the modernization of the administrative apparatus of the State and to build the capacity of the Civil Service.  </w:t>
      </w:r>
      <w:r w:rsidR="00FB25FD" w:rsidRPr="00256C44">
        <w:rPr>
          <w:rFonts w:asciiTheme="majorHAnsi" w:hAnsiTheme="majorHAnsi" w:cstheme="majorHAnsi"/>
        </w:rPr>
        <w:t xml:space="preserve">In its state modernization role, it is engaged in overseeing organizational mandates, improving management systems, communications and information technology across government, and simplifying administrative and regulatory frameworks and operations.  </w:t>
      </w:r>
    </w:p>
    <w:p w14:paraId="33918156" w14:textId="21E1DB98" w:rsidR="00FB25FD" w:rsidRPr="00256C44" w:rsidRDefault="00FB25FD" w:rsidP="00256C44">
      <w:pPr>
        <w:pStyle w:val="Heading3"/>
        <w:spacing w:before="120" w:after="120" w:line="240" w:lineRule="auto"/>
        <w:rPr>
          <w:rFonts w:cstheme="majorHAnsi"/>
          <w:lang w:val="fr-FR"/>
        </w:rPr>
      </w:pPr>
      <w:bookmarkStart w:id="36" w:name="_Hlk525305309"/>
      <w:bookmarkStart w:id="37" w:name="_Toc526170550"/>
      <w:r w:rsidRPr="00256C44">
        <w:rPr>
          <w:rFonts w:cstheme="majorHAnsi"/>
          <w:lang w:val="fr-FR"/>
        </w:rPr>
        <w:t xml:space="preserve">DGHR (Directeurs </w:t>
      </w:r>
      <w:r w:rsidR="00B97A05" w:rsidRPr="00256C44">
        <w:rPr>
          <w:rFonts w:cstheme="majorHAnsi"/>
          <w:lang w:val="fr-FR"/>
        </w:rPr>
        <w:t>Généraux des</w:t>
      </w:r>
      <w:r w:rsidRPr="00256C44">
        <w:rPr>
          <w:rFonts w:cstheme="majorHAnsi"/>
          <w:lang w:val="fr-FR"/>
        </w:rPr>
        <w:t xml:space="preserve"> </w:t>
      </w:r>
      <w:r w:rsidR="00897CCA" w:rsidRPr="00256C44">
        <w:rPr>
          <w:rFonts w:cstheme="majorHAnsi"/>
          <w:lang w:val="fr-FR"/>
        </w:rPr>
        <w:t>Ressources</w:t>
      </w:r>
      <w:r w:rsidRPr="00256C44">
        <w:rPr>
          <w:rFonts w:cstheme="majorHAnsi"/>
          <w:lang w:val="fr-FR"/>
        </w:rPr>
        <w:t xml:space="preserve"> Humaines</w:t>
      </w:r>
      <w:bookmarkEnd w:id="36"/>
      <w:r w:rsidRPr="00256C44">
        <w:rPr>
          <w:rFonts w:cstheme="majorHAnsi"/>
          <w:lang w:val="fr-FR"/>
        </w:rPr>
        <w:t>)</w:t>
      </w:r>
      <w:bookmarkEnd w:id="37"/>
    </w:p>
    <w:p w14:paraId="701B9F8C" w14:textId="357BC41A" w:rsidR="00FB25FD" w:rsidRPr="00256C44" w:rsidRDefault="001B31C6" w:rsidP="000C01A3">
      <w:pPr>
        <w:spacing w:before="120" w:after="120" w:line="240" w:lineRule="auto"/>
        <w:jc w:val="both"/>
        <w:rPr>
          <w:rFonts w:asciiTheme="majorHAnsi" w:hAnsiTheme="majorHAnsi" w:cstheme="majorHAnsi"/>
        </w:rPr>
      </w:pPr>
      <w:r w:rsidRPr="00256C44">
        <w:rPr>
          <w:rFonts w:asciiTheme="majorHAnsi" w:hAnsiTheme="majorHAnsi" w:cstheme="majorHAnsi"/>
          <w:i/>
        </w:rPr>
        <w:t xml:space="preserve">OMRH </w:t>
      </w:r>
      <w:r w:rsidRPr="00256C44">
        <w:rPr>
          <w:rFonts w:asciiTheme="majorHAnsi" w:hAnsiTheme="majorHAnsi" w:cstheme="majorHAnsi"/>
        </w:rPr>
        <w:t xml:space="preserve">interacts with other national institutions involved in </w:t>
      </w:r>
      <w:r w:rsidR="003408F3" w:rsidRPr="00256C44">
        <w:rPr>
          <w:rFonts w:asciiTheme="majorHAnsi" w:hAnsiTheme="majorHAnsi" w:cstheme="majorHAnsi"/>
        </w:rPr>
        <w:t>particular aspects of the o</w:t>
      </w:r>
      <w:r w:rsidR="00FB25FD" w:rsidRPr="00256C44">
        <w:rPr>
          <w:rFonts w:asciiTheme="majorHAnsi" w:hAnsiTheme="majorHAnsi" w:cstheme="majorHAnsi"/>
        </w:rPr>
        <w:t xml:space="preserve">peration of the civil service, including the </w:t>
      </w:r>
      <w:r w:rsidR="00FB25FD" w:rsidRPr="00256C44">
        <w:rPr>
          <w:rFonts w:asciiTheme="majorHAnsi" w:hAnsiTheme="majorHAnsi" w:cstheme="majorHAnsi"/>
          <w:noProof/>
        </w:rPr>
        <w:t>Directorates General</w:t>
      </w:r>
      <w:r w:rsidR="00FB25FD" w:rsidRPr="00256C44">
        <w:rPr>
          <w:rFonts w:asciiTheme="majorHAnsi" w:hAnsiTheme="majorHAnsi" w:cstheme="majorHAnsi"/>
        </w:rPr>
        <w:t xml:space="preserve"> for Human Resources within </w:t>
      </w:r>
      <w:r w:rsidR="00FB25FD" w:rsidRPr="00256C44">
        <w:rPr>
          <w:rFonts w:asciiTheme="majorHAnsi" w:hAnsiTheme="majorHAnsi" w:cstheme="majorHAnsi"/>
          <w:noProof/>
        </w:rPr>
        <w:t>individual</w:t>
      </w:r>
      <w:r w:rsidR="00FB25FD" w:rsidRPr="00256C44">
        <w:rPr>
          <w:rFonts w:asciiTheme="majorHAnsi" w:hAnsiTheme="majorHAnsi" w:cstheme="majorHAnsi"/>
        </w:rPr>
        <w:t xml:space="preserve"> line or sectorial ministries.  Each ministry</w:t>
      </w:r>
      <w:r w:rsidR="009A4FF7" w:rsidRPr="00256C44">
        <w:rPr>
          <w:rFonts w:asciiTheme="majorHAnsi" w:hAnsiTheme="majorHAnsi" w:cstheme="majorHAnsi"/>
        </w:rPr>
        <w:t>, in theory,</w:t>
      </w:r>
      <w:r w:rsidR="00FB25FD" w:rsidRPr="00256C44">
        <w:rPr>
          <w:rFonts w:asciiTheme="majorHAnsi" w:hAnsiTheme="majorHAnsi" w:cstheme="majorHAnsi"/>
        </w:rPr>
        <w:t xml:space="preserve"> has an HR Directorate which has responsibil</w:t>
      </w:r>
      <w:r w:rsidR="00FB4F07" w:rsidRPr="00256C44">
        <w:rPr>
          <w:rFonts w:asciiTheme="majorHAnsi" w:hAnsiTheme="majorHAnsi" w:cstheme="majorHAnsi"/>
        </w:rPr>
        <w:t>ity for maintaining HR records and overseeing all personnel matters for ministry civil servants</w:t>
      </w:r>
      <w:r w:rsidR="009A4FF7" w:rsidRPr="00256C44">
        <w:rPr>
          <w:rFonts w:asciiTheme="majorHAnsi" w:hAnsiTheme="majorHAnsi" w:cstheme="majorHAnsi"/>
        </w:rPr>
        <w:t>, but it is not clear how</w:t>
      </w:r>
      <w:r w:rsidR="00915F0C" w:rsidRPr="00256C44">
        <w:rPr>
          <w:rFonts w:asciiTheme="majorHAnsi" w:hAnsiTheme="majorHAnsi" w:cstheme="majorHAnsi"/>
        </w:rPr>
        <w:t xml:space="preserve"> fully developed this function is across government</w:t>
      </w:r>
      <w:r w:rsidR="00FB4F07" w:rsidRPr="00256C44">
        <w:rPr>
          <w:rFonts w:asciiTheme="majorHAnsi" w:hAnsiTheme="majorHAnsi" w:cstheme="majorHAnsi"/>
        </w:rPr>
        <w:t xml:space="preserve">.  These DGRH report to the sectoral Minister and are also responsible for providing information on any relevant personnel changes to the payroll function in the Ministry of Finance.   </w:t>
      </w:r>
    </w:p>
    <w:p w14:paraId="68C1E1A9" w14:textId="77777777" w:rsidR="00266A4D" w:rsidRPr="00256C44" w:rsidRDefault="00266A4D" w:rsidP="00266A4D">
      <w:pPr>
        <w:pStyle w:val="Heading3"/>
        <w:spacing w:before="120" w:after="120" w:line="240" w:lineRule="auto"/>
        <w:rPr>
          <w:rFonts w:cstheme="majorHAnsi"/>
          <w:i/>
        </w:rPr>
      </w:pPr>
    </w:p>
    <w:p w14:paraId="6EC4BFDC" w14:textId="79951E8C" w:rsidR="00FB4F07" w:rsidRPr="00256C44" w:rsidRDefault="00544E0A" w:rsidP="00256C44">
      <w:pPr>
        <w:pStyle w:val="Heading3"/>
        <w:spacing w:before="120" w:after="120" w:line="240" w:lineRule="auto"/>
        <w:rPr>
          <w:rFonts w:cstheme="majorHAnsi"/>
          <w:i/>
          <w:lang w:val="fr-FR"/>
        </w:rPr>
      </w:pPr>
      <w:bookmarkStart w:id="38" w:name="_Toc526170551"/>
      <w:r w:rsidRPr="00256C44">
        <w:rPr>
          <w:rFonts w:cstheme="majorHAnsi"/>
          <w:i/>
          <w:lang w:val="fr-FR"/>
        </w:rPr>
        <w:t>Conseil S</w:t>
      </w:r>
      <w:r w:rsidR="00FB4F07" w:rsidRPr="00256C44">
        <w:rPr>
          <w:rFonts w:cstheme="majorHAnsi"/>
          <w:i/>
          <w:lang w:val="fr-FR"/>
        </w:rPr>
        <w:t>uperieur de l’Administration et de la Fonction Publique</w:t>
      </w:r>
      <w:bookmarkEnd w:id="38"/>
    </w:p>
    <w:p w14:paraId="0D013A75" w14:textId="383BFB9D" w:rsidR="00FB4F07" w:rsidRPr="00256C44" w:rsidRDefault="00FB4F07" w:rsidP="0036458D">
      <w:pPr>
        <w:jc w:val="both"/>
        <w:rPr>
          <w:rFonts w:asciiTheme="majorHAnsi" w:hAnsiTheme="majorHAnsi" w:cstheme="majorHAnsi"/>
          <w:highlight w:val="yellow"/>
        </w:rPr>
      </w:pPr>
      <w:r w:rsidRPr="00256C44">
        <w:rPr>
          <w:rFonts w:asciiTheme="majorHAnsi" w:hAnsiTheme="majorHAnsi" w:cstheme="majorHAnsi"/>
          <w:lang w:val="fr-FR"/>
        </w:rPr>
        <w:t>Th</w:t>
      </w:r>
      <w:r w:rsidR="0084098A" w:rsidRPr="00256C44">
        <w:rPr>
          <w:rFonts w:asciiTheme="majorHAnsi" w:hAnsiTheme="majorHAnsi" w:cstheme="majorHAnsi"/>
          <w:lang w:val="fr-FR"/>
        </w:rPr>
        <w:t xml:space="preserve">e </w:t>
      </w:r>
      <w:r w:rsidR="0084098A" w:rsidRPr="00256C44">
        <w:rPr>
          <w:rFonts w:asciiTheme="majorHAnsi" w:hAnsiTheme="majorHAnsi" w:cstheme="majorHAnsi"/>
          <w:i/>
          <w:lang w:val="fr-FR"/>
        </w:rPr>
        <w:t xml:space="preserve">Conseil Superieur de l’Administration et de la Fonction Publique </w:t>
      </w:r>
      <w:r w:rsidR="0084098A" w:rsidRPr="00256C44">
        <w:rPr>
          <w:rFonts w:asciiTheme="majorHAnsi" w:hAnsiTheme="majorHAnsi" w:cstheme="majorHAnsi"/>
          <w:lang w:val="fr-FR"/>
        </w:rPr>
        <w:t xml:space="preserve">(Supreme Council of Administration and Civil </w:t>
      </w:r>
      <w:r w:rsidR="0047545F" w:rsidRPr="00256C44">
        <w:rPr>
          <w:rFonts w:asciiTheme="majorHAnsi" w:hAnsiTheme="majorHAnsi" w:cstheme="majorHAnsi"/>
          <w:lang w:val="fr-FR"/>
        </w:rPr>
        <w:t>Service</w:t>
      </w:r>
      <w:r w:rsidR="0047545F" w:rsidRPr="0047545F">
        <w:rPr>
          <w:rFonts w:asciiTheme="majorHAnsi" w:hAnsiTheme="majorHAnsi" w:cstheme="majorHAnsi"/>
        </w:rPr>
        <w:t>) is</w:t>
      </w:r>
      <w:r w:rsidRPr="0047545F">
        <w:rPr>
          <w:rFonts w:asciiTheme="majorHAnsi" w:hAnsiTheme="majorHAnsi" w:cstheme="majorHAnsi"/>
        </w:rPr>
        <w:t xml:space="preserve"> an inter-ministerial council which counts designated Cabinet Mi</w:t>
      </w:r>
      <w:r w:rsidR="004B5FE5" w:rsidRPr="0047545F">
        <w:rPr>
          <w:rFonts w:asciiTheme="majorHAnsi" w:hAnsiTheme="majorHAnsi" w:cstheme="majorHAnsi"/>
        </w:rPr>
        <w:t>nisters among its members.</w:t>
      </w:r>
      <w:r w:rsidR="004B5FE5" w:rsidRPr="00256C44">
        <w:rPr>
          <w:rFonts w:asciiTheme="majorHAnsi" w:hAnsiTheme="majorHAnsi" w:cstheme="majorHAnsi"/>
          <w:lang w:val="fr-FR"/>
        </w:rPr>
        <w:t xml:space="preserve">  </w:t>
      </w:r>
      <w:r w:rsidR="00915F0C" w:rsidRPr="00256C44">
        <w:rPr>
          <w:rFonts w:asciiTheme="majorHAnsi" w:hAnsiTheme="majorHAnsi" w:cstheme="majorHAnsi"/>
        </w:rPr>
        <w:t xml:space="preserve">The exact role of this High Council on Public Administration and the Civil Service, </w:t>
      </w:r>
      <w:r w:rsidRPr="00256C44">
        <w:rPr>
          <w:rFonts w:asciiTheme="majorHAnsi" w:hAnsiTheme="majorHAnsi" w:cstheme="majorHAnsi"/>
        </w:rPr>
        <w:t xml:space="preserve">led by the Prime Minister </w:t>
      </w:r>
      <w:r w:rsidR="00915F0C" w:rsidRPr="00256C44">
        <w:rPr>
          <w:rFonts w:asciiTheme="majorHAnsi" w:hAnsiTheme="majorHAnsi" w:cstheme="majorHAnsi"/>
        </w:rPr>
        <w:t>with</w:t>
      </w:r>
      <w:r w:rsidRPr="00256C44">
        <w:rPr>
          <w:rFonts w:asciiTheme="majorHAnsi" w:hAnsiTheme="majorHAnsi" w:cstheme="majorHAnsi"/>
        </w:rPr>
        <w:t xml:space="preserve"> ultimate political authority over </w:t>
      </w:r>
      <w:r w:rsidR="004B5FE5" w:rsidRPr="00256C44">
        <w:rPr>
          <w:rFonts w:asciiTheme="majorHAnsi" w:hAnsiTheme="majorHAnsi" w:cstheme="majorHAnsi"/>
        </w:rPr>
        <w:t xml:space="preserve">decisions </w:t>
      </w:r>
      <w:r w:rsidR="004B5FE5" w:rsidRPr="00256C44">
        <w:rPr>
          <w:rFonts w:asciiTheme="majorHAnsi" w:hAnsiTheme="majorHAnsi" w:cstheme="majorHAnsi"/>
          <w:noProof/>
        </w:rPr>
        <w:t>concerning</w:t>
      </w:r>
      <w:r w:rsidRPr="00256C44">
        <w:rPr>
          <w:rFonts w:asciiTheme="majorHAnsi" w:hAnsiTheme="majorHAnsi" w:cstheme="majorHAnsi"/>
          <w:noProof/>
        </w:rPr>
        <w:t xml:space="preserve"> remuneration</w:t>
      </w:r>
      <w:r w:rsidRPr="00256C44">
        <w:rPr>
          <w:rFonts w:asciiTheme="majorHAnsi" w:hAnsiTheme="majorHAnsi" w:cstheme="majorHAnsi"/>
        </w:rPr>
        <w:t xml:space="preserve"> </w:t>
      </w:r>
      <w:r w:rsidR="004B5FE5" w:rsidRPr="00256C44">
        <w:rPr>
          <w:rFonts w:asciiTheme="majorHAnsi" w:hAnsiTheme="majorHAnsi" w:cstheme="majorHAnsi"/>
        </w:rPr>
        <w:t>policy or directional changes in provisions of legal, statutory frameworks for the civil service</w:t>
      </w:r>
      <w:r w:rsidR="00915F0C" w:rsidRPr="00256C44">
        <w:rPr>
          <w:rFonts w:asciiTheme="majorHAnsi" w:hAnsiTheme="majorHAnsi" w:cstheme="majorHAnsi"/>
        </w:rPr>
        <w:t>, is not fully articulated in practice</w:t>
      </w:r>
      <w:r w:rsidR="004B5FE5" w:rsidRPr="00256C44">
        <w:rPr>
          <w:rFonts w:asciiTheme="majorHAnsi" w:hAnsiTheme="majorHAnsi" w:cstheme="majorHAnsi"/>
        </w:rPr>
        <w:t xml:space="preserve">.  </w:t>
      </w:r>
      <w:r w:rsidR="00915F0C" w:rsidRPr="00256C44">
        <w:rPr>
          <w:rFonts w:asciiTheme="majorHAnsi" w:hAnsiTheme="majorHAnsi" w:cstheme="majorHAnsi"/>
        </w:rPr>
        <w:t>It would appear that the</w:t>
      </w:r>
      <w:r w:rsidR="004B5FE5" w:rsidRPr="00256C44">
        <w:rPr>
          <w:rFonts w:asciiTheme="majorHAnsi" w:hAnsiTheme="majorHAnsi" w:cstheme="majorHAnsi"/>
        </w:rPr>
        <w:t xml:space="preserve"> OMRH acts as the secretariat for the CSAFP, preparing technical inputs as the basis for its rulings.</w:t>
      </w:r>
      <w:r w:rsidR="009A4FF7" w:rsidRPr="00256C44">
        <w:rPr>
          <w:rFonts w:asciiTheme="majorHAnsi" w:hAnsiTheme="majorHAnsi" w:cstheme="majorHAnsi"/>
          <w:highlight w:val="yellow"/>
        </w:rPr>
        <w:t xml:space="preserve"> </w:t>
      </w:r>
    </w:p>
    <w:p w14:paraId="032C64C3" w14:textId="6960D337" w:rsidR="004B5FE5" w:rsidRPr="00256C44" w:rsidRDefault="004B5FE5" w:rsidP="00266A4D">
      <w:pPr>
        <w:pStyle w:val="Heading3"/>
        <w:spacing w:before="120" w:after="120" w:line="240" w:lineRule="auto"/>
        <w:rPr>
          <w:rFonts w:cstheme="majorHAnsi"/>
        </w:rPr>
      </w:pPr>
      <w:bookmarkStart w:id="39" w:name="_Toc526170552"/>
      <w:r w:rsidRPr="00256C44">
        <w:rPr>
          <w:rFonts w:cstheme="majorHAnsi"/>
        </w:rPr>
        <w:t>Ministry of Economy and Finance</w:t>
      </w:r>
      <w:bookmarkEnd w:id="39"/>
    </w:p>
    <w:p w14:paraId="5922408A" w14:textId="11FC6885" w:rsidR="00544E0A" w:rsidRPr="00256C44" w:rsidRDefault="004B5FE5" w:rsidP="000C01A3">
      <w:pPr>
        <w:spacing w:before="120" w:after="120" w:line="240" w:lineRule="auto"/>
        <w:jc w:val="both"/>
        <w:rPr>
          <w:rFonts w:asciiTheme="majorHAnsi" w:hAnsiTheme="majorHAnsi" w:cstheme="majorHAnsi"/>
        </w:rPr>
      </w:pPr>
      <w:r w:rsidRPr="00256C44">
        <w:rPr>
          <w:rFonts w:asciiTheme="majorHAnsi" w:hAnsiTheme="majorHAnsi" w:cstheme="majorHAnsi"/>
        </w:rPr>
        <w:t xml:space="preserve">The </w:t>
      </w:r>
      <w:r w:rsidRPr="00256C44">
        <w:rPr>
          <w:rFonts w:asciiTheme="majorHAnsi" w:hAnsiTheme="majorHAnsi" w:cstheme="majorHAnsi"/>
          <w:i/>
        </w:rPr>
        <w:t>Payroll Directorate</w:t>
      </w:r>
      <w:r w:rsidRPr="00256C44">
        <w:rPr>
          <w:rFonts w:asciiTheme="majorHAnsi" w:hAnsiTheme="majorHAnsi" w:cstheme="majorHAnsi"/>
        </w:rPr>
        <w:t xml:space="preserve"> of the Ministry of Finance plays a key institutional role in civil service managem</w:t>
      </w:r>
      <w:r w:rsidR="00743936" w:rsidRPr="00256C44">
        <w:rPr>
          <w:rFonts w:asciiTheme="majorHAnsi" w:hAnsiTheme="majorHAnsi" w:cstheme="majorHAnsi"/>
        </w:rPr>
        <w:t xml:space="preserve">ent in Haiti. The MEF intakes </w:t>
      </w:r>
      <w:r w:rsidRPr="00256C44">
        <w:rPr>
          <w:rFonts w:asciiTheme="majorHAnsi" w:hAnsiTheme="majorHAnsi" w:cstheme="majorHAnsi"/>
        </w:rPr>
        <w:t xml:space="preserve">updated </w:t>
      </w:r>
      <w:r w:rsidRPr="00256C44">
        <w:rPr>
          <w:rFonts w:asciiTheme="majorHAnsi" w:hAnsiTheme="majorHAnsi" w:cstheme="majorHAnsi"/>
          <w:noProof/>
        </w:rPr>
        <w:t>personnel</w:t>
      </w:r>
      <w:r w:rsidRPr="00256C44">
        <w:rPr>
          <w:rFonts w:asciiTheme="majorHAnsi" w:hAnsiTheme="majorHAnsi" w:cstheme="majorHAnsi"/>
        </w:rPr>
        <w:t xml:space="preserve"> information both on statutory civil servants as well as on contractual employees from the Human Resource </w:t>
      </w:r>
      <w:r w:rsidRPr="00256C44">
        <w:rPr>
          <w:rFonts w:asciiTheme="majorHAnsi" w:hAnsiTheme="majorHAnsi" w:cstheme="majorHAnsi"/>
          <w:noProof/>
        </w:rPr>
        <w:t>Dire</w:t>
      </w:r>
      <w:r w:rsidR="00821905" w:rsidRPr="00256C44">
        <w:rPr>
          <w:rFonts w:asciiTheme="majorHAnsi" w:hAnsiTheme="majorHAnsi" w:cstheme="majorHAnsi"/>
          <w:noProof/>
        </w:rPr>
        <w:t>c</w:t>
      </w:r>
      <w:r w:rsidRPr="00256C44">
        <w:rPr>
          <w:rFonts w:asciiTheme="majorHAnsi" w:hAnsiTheme="majorHAnsi" w:cstheme="majorHAnsi"/>
          <w:noProof/>
        </w:rPr>
        <w:t>torates</w:t>
      </w:r>
      <w:r w:rsidRPr="00256C44">
        <w:rPr>
          <w:rFonts w:asciiTheme="majorHAnsi" w:hAnsiTheme="majorHAnsi" w:cstheme="majorHAnsi"/>
        </w:rPr>
        <w:t xml:space="preserve"> of the Ministries as an input to the preparation of its monthly payroll expenditures and authorizes </w:t>
      </w:r>
      <w:r w:rsidRPr="00256C44">
        <w:rPr>
          <w:rFonts w:asciiTheme="majorHAnsi" w:hAnsiTheme="majorHAnsi" w:cstheme="majorHAnsi"/>
          <w:noProof/>
        </w:rPr>
        <w:t>budget</w:t>
      </w:r>
      <w:r w:rsidRPr="00256C44">
        <w:rPr>
          <w:rFonts w:asciiTheme="majorHAnsi" w:hAnsiTheme="majorHAnsi" w:cstheme="majorHAnsi"/>
        </w:rPr>
        <w:t xml:space="preserve"> for line ministry recruitment.  </w:t>
      </w:r>
    </w:p>
    <w:p w14:paraId="278ED505" w14:textId="13121209" w:rsidR="00F953F1" w:rsidRPr="00256C44" w:rsidRDefault="004A12E5" w:rsidP="000C01A3">
      <w:pPr>
        <w:spacing w:before="120" w:after="120" w:line="240" w:lineRule="auto"/>
        <w:jc w:val="both"/>
        <w:rPr>
          <w:rFonts w:asciiTheme="majorHAnsi" w:hAnsiTheme="majorHAnsi" w:cstheme="majorHAnsi"/>
          <w:b/>
          <w:i/>
        </w:rPr>
      </w:pPr>
      <w:bookmarkStart w:id="40" w:name="_Hlk525305336"/>
      <w:r w:rsidRPr="00256C44">
        <w:rPr>
          <w:rFonts w:asciiTheme="majorHAnsi" w:eastAsiaTheme="majorEastAsia" w:hAnsiTheme="majorHAnsi" w:cstheme="majorHAnsi"/>
          <w:b/>
          <w:bCs/>
          <w:color w:val="4F81BD" w:themeColor="accent1"/>
        </w:rPr>
        <w:t>L’ENAPP</w:t>
      </w:r>
      <w:r w:rsidR="00F953F1" w:rsidRPr="00256C44">
        <w:rPr>
          <w:rFonts w:asciiTheme="majorHAnsi" w:eastAsiaTheme="majorEastAsia" w:hAnsiTheme="majorHAnsi" w:cstheme="majorHAnsi"/>
          <w:b/>
          <w:bCs/>
          <w:color w:val="4F81BD" w:themeColor="accent1"/>
        </w:rPr>
        <w:t>, the National School of Administration and Public Policies</w:t>
      </w:r>
      <w:r w:rsidR="00F953F1" w:rsidRPr="00256C44">
        <w:rPr>
          <w:rFonts w:asciiTheme="majorHAnsi" w:hAnsiTheme="majorHAnsi" w:cstheme="majorHAnsi"/>
          <w:b/>
          <w:i/>
        </w:rPr>
        <w:t xml:space="preserve"> </w:t>
      </w:r>
      <w:bookmarkEnd w:id="40"/>
    </w:p>
    <w:p w14:paraId="3363CB67" w14:textId="0A14B650" w:rsidR="001669A0" w:rsidRPr="00256C44" w:rsidRDefault="00F953F1" w:rsidP="000C01A3">
      <w:pPr>
        <w:spacing w:before="120" w:after="120" w:line="240" w:lineRule="auto"/>
        <w:jc w:val="both"/>
        <w:rPr>
          <w:rFonts w:asciiTheme="majorHAnsi" w:hAnsiTheme="majorHAnsi" w:cstheme="majorHAnsi"/>
        </w:rPr>
      </w:pPr>
      <w:r w:rsidRPr="00256C44">
        <w:rPr>
          <w:rFonts w:asciiTheme="majorHAnsi" w:hAnsiTheme="majorHAnsi" w:cstheme="majorHAnsi"/>
        </w:rPr>
        <w:t>L’ENAPP is the main civil service training body for higher-level civil servants.  It</w:t>
      </w:r>
      <w:r w:rsidRPr="00256C44">
        <w:rPr>
          <w:rFonts w:asciiTheme="majorHAnsi" w:hAnsiTheme="majorHAnsi" w:cstheme="majorHAnsi"/>
          <w:b/>
          <w:i/>
        </w:rPr>
        <w:t xml:space="preserve"> </w:t>
      </w:r>
      <w:r w:rsidRPr="00256C44">
        <w:rPr>
          <w:rFonts w:asciiTheme="majorHAnsi" w:hAnsiTheme="majorHAnsi" w:cstheme="majorHAnsi"/>
        </w:rPr>
        <w:t xml:space="preserve">was created in the context of the 2005 Decree revision of the General Statute of the Civil Service and receives support from donors, such as France and the U.S. on an ongoing basis both in terms of assistance on curricular design as well as through training of trainers and direct provision of instruction.  L’ENAPP’s premises and resources are, at present, highly constrained, limiting its capability in reaching large numbers of staff or acting as a significant agent of public administration transformation.  </w:t>
      </w:r>
    </w:p>
    <w:p w14:paraId="6FF05C8C" w14:textId="77777777" w:rsidR="00D91EA2" w:rsidRDefault="00D91EA2" w:rsidP="00266A4D">
      <w:pPr>
        <w:rPr>
          <w:rFonts w:asciiTheme="majorHAnsi" w:eastAsiaTheme="majorEastAsia" w:hAnsiTheme="majorHAnsi" w:cstheme="majorHAnsi"/>
          <w:b/>
          <w:bCs/>
          <w:color w:val="345A8A" w:themeColor="accent1" w:themeShade="B5"/>
          <w:sz w:val="32"/>
          <w:szCs w:val="32"/>
        </w:rPr>
      </w:pPr>
    </w:p>
    <w:p w14:paraId="795CAFE0" w14:textId="77777777" w:rsidR="00D91EA2" w:rsidRDefault="00D91EA2" w:rsidP="00266A4D">
      <w:pPr>
        <w:rPr>
          <w:rFonts w:asciiTheme="majorHAnsi" w:eastAsiaTheme="majorEastAsia" w:hAnsiTheme="majorHAnsi" w:cstheme="majorHAnsi"/>
          <w:b/>
          <w:bCs/>
          <w:color w:val="345A8A" w:themeColor="accent1" w:themeShade="B5"/>
          <w:sz w:val="32"/>
          <w:szCs w:val="32"/>
        </w:rPr>
      </w:pPr>
    </w:p>
    <w:p w14:paraId="2ACBA7B0" w14:textId="77777777" w:rsidR="00D91EA2" w:rsidRDefault="00D91EA2" w:rsidP="00266A4D">
      <w:pPr>
        <w:rPr>
          <w:rFonts w:asciiTheme="majorHAnsi" w:eastAsiaTheme="majorEastAsia" w:hAnsiTheme="majorHAnsi" w:cstheme="majorHAnsi"/>
          <w:b/>
          <w:bCs/>
          <w:color w:val="345A8A" w:themeColor="accent1" w:themeShade="B5"/>
          <w:sz w:val="32"/>
          <w:szCs w:val="32"/>
        </w:rPr>
      </w:pPr>
    </w:p>
    <w:p w14:paraId="57A9FC9F" w14:textId="1466D699" w:rsidR="00D91EA2" w:rsidRDefault="00D91EA2" w:rsidP="00266A4D">
      <w:pPr>
        <w:rPr>
          <w:rFonts w:asciiTheme="majorHAnsi" w:eastAsiaTheme="majorEastAsia" w:hAnsiTheme="majorHAnsi" w:cstheme="majorHAnsi"/>
          <w:b/>
          <w:bCs/>
          <w:color w:val="345A8A" w:themeColor="accent1" w:themeShade="B5"/>
          <w:sz w:val="32"/>
          <w:szCs w:val="32"/>
        </w:rPr>
      </w:pPr>
    </w:p>
    <w:p w14:paraId="48437889" w14:textId="5F73E826" w:rsidR="00483781" w:rsidRDefault="00483781" w:rsidP="00266A4D">
      <w:pPr>
        <w:rPr>
          <w:rFonts w:asciiTheme="majorHAnsi" w:eastAsiaTheme="majorEastAsia" w:hAnsiTheme="majorHAnsi" w:cstheme="majorHAnsi"/>
          <w:b/>
          <w:bCs/>
          <w:color w:val="345A8A" w:themeColor="accent1" w:themeShade="B5"/>
          <w:sz w:val="32"/>
          <w:szCs w:val="32"/>
        </w:rPr>
      </w:pPr>
    </w:p>
    <w:p w14:paraId="7C9DE579" w14:textId="507953D5" w:rsidR="00483781" w:rsidRDefault="00483781" w:rsidP="00266A4D">
      <w:pPr>
        <w:rPr>
          <w:rFonts w:asciiTheme="majorHAnsi" w:eastAsiaTheme="majorEastAsia" w:hAnsiTheme="majorHAnsi" w:cstheme="majorHAnsi"/>
          <w:b/>
          <w:bCs/>
          <w:color w:val="345A8A" w:themeColor="accent1" w:themeShade="B5"/>
          <w:sz w:val="32"/>
          <w:szCs w:val="32"/>
        </w:rPr>
      </w:pPr>
    </w:p>
    <w:p w14:paraId="5991FC67" w14:textId="508CD615" w:rsidR="00483781" w:rsidRDefault="00483781" w:rsidP="00266A4D">
      <w:pPr>
        <w:rPr>
          <w:rFonts w:asciiTheme="majorHAnsi" w:eastAsiaTheme="majorEastAsia" w:hAnsiTheme="majorHAnsi" w:cstheme="majorHAnsi"/>
          <w:b/>
          <w:bCs/>
          <w:color w:val="345A8A" w:themeColor="accent1" w:themeShade="B5"/>
          <w:sz w:val="32"/>
          <w:szCs w:val="32"/>
        </w:rPr>
      </w:pPr>
    </w:p>
    <w:p w14:paraId="45FDB53A" w14:textId="311E447E" w:rsidR="00483781" w:rsidRDefault="00483781" w:rsidP="00266A4D">
      <w:pPr>
        <w:rPr>
          <w:rFonts w:asciiTheme="majorHAnsi" w:eastAsiaTheme="majorEastAsia" w:hAnsiTheme="majorHAnsi" w:cstheme="majorHAnsi"/>
          <w:b/>
          <w:bCs/>
          <w:color w:val="345A8A" w:themeColor="accent1" w:themeShade="B5"/>
          <w:sz w:val="32"/>
          <w:szCs w:val="32"/>
        </w:rPr>
      </w:pPr>
    </w:p>
    <w:p w14:paraId="7136681E" w14:textId="77777777" w:rsidR="00483781" w:rsidRDefault="00483781" w:rsidP="00266A4D">
      <w:pPr>
        <w:rPr>
          <w:rFonts w:asciiTheme="majorHAnsi" w:eastAsiaTheme="majorEastAsia" w:hAnsiTheme="majorHAnsi" w:cstheme="majorHAnsi"/>
          <w:b/>
          <w:bCs/>
          <w:color w:val="345A8A" w:themeColor="accent1" w:themeShade="B5"/>
          <w:sz w:val="32"/>
          <w:szCs w:val="32"/>
        </w:rPr>
      </w:pPr>
    </w:p>
    <w:p w14:paraId="3FD2E430" w14:textId="77777777" w:rsidR="00D91EA2" w:rsidRDefault="00D91EA2" w:rsidP="00266A4D">
      <w:pPr>
        <w:rPr>
          <w:rFonts w:asciiTheme="majorHAnsi" w:eastAsiaTheme="majorEastAsia" w:hAnsiTheme="majorHAnsi" w:cstheme="majorHAnsi"/>
          <w:b/>
          <w:bCs/>
          <w:color w:val="345A8A" w:themeColor="accent1" w:themeShade="B5"/>
          <w:sz w:val="32"/>
          <w:szCs w:val="32"/>
        </w:rPr>
      </w:pPr>
    </w:p>
    <w:p w14:paraId="42C9EDEF" w14:textId="2F4D340F" w:rsidR="00AD160C" w:rsidRPr="00256C44" w:rsidRDefault="004A12E5" w:rsidP="00266A4D">
      <w:pPr>
        <w:rPr>
          <w:rFonts w:asciiTheme="majorHAnsi" w:eastAsiaTheme="majorEastAsia" w:hAnsiTheme="majorHAnsi" w:cstheme="majorHAnsi"/>
          <w:b/>
          <w:bCs/>
          <w:color w:val="345A8A" w:themeColor="accent1" w:themeShade="B5"/>
          <w:sz w:val="32"/>
          <w:szCs w:val="32"/>
        </w:rPr>
      </w:pPr>
      <w:r w:rsidRPr="00256C44">
        <w:rPr>
          <w:rFonts w:asciiTheme="majorHAnsi" w:eastAsiaTheme="majorEastAsia" w:hAnsiTheme="majorHAnsi" w:cstheme="majorHAnsi"/>
          <w:b/>
          <w:bCs/>
          <w:color w:val="345A8A" w:themeColor="accent1" w:themeShade="B5"/>
          <w:sz w:val="32"/>
          <w:szCs w:val="32"/>
        </w:rPr>
        <w:lastRenderedPageBreak/>
        <w:t xml:space="preserve">2. </w:t>
      </w:r>
      <w:r w:rsidR="00AD160C" w:rsidRPr="00256C44">
        <w:rPr>
          <w:rFonts w:asciiTheme="majorHAnsi" w:eastAsiaTheme="majorEastAsia" w:hAnsiTheme="majorHAnsi" w:cstheme="majorHAnsi"/>
          <w:b/>
          <w:bCs/>
          <w:color w:val="345A8A" w:themeColor="accent1" w:themeShade="B5"/>
          <w:sz w:val="32"/>
          <w:szCs w:val="32"/>
        </w:rPr>
        <w:t>Analysis of HRM Subsystems</w:t>
      </w:r>
    </w:p>
    <w:p w14:paraId="3C1695F4" w14:textId="36BD66B5" w:rsidR="00AD160C" w:rsidRPr="00256C44" w:rsidRDefault="000966BA" w:rsidP="000C01A3">
      <w:pPr>
        <w:spacing w:before="120" w:after="120" w:line="240" w:lineRule="auto"/>
        <w:jc w:val="both"/>
        <w:rPr>
          <w:rFonts w:asciiTheme="majorHAnsi" w:hAnsiTheme="majorHAnsi" w:cstheme="majorHAnsi"/>
        </w:rPr>
      </w:pPr>
      <w:r w:rsidRPr="00256C44">
        <w:rPr>
          <w:rFonts w:asciiTheme="majorHAnsi" w:hAnsiTheme="majorHAnsi" w:cstheme="majorHAnsi"/>
        </w:rPr>
        <w:t>The assessment utilized thirty-eight critical points</w:t>
      </w:r>
      <w:r w:rsidRPr="00256C44">
        <w:rPr>
          <w:rStyle w:val="FootnoteReference"/>
          <w:rFonts w:asciiTheme="majorHAnsi" w:hAnsiTheme="majorHAnsi" w:cstheme="majorHAnsi"/>
        </w:rPr>
        <w:footnoteReference w:id="13"/>
      </w:r>
      <w:r w:rsidRPr="00256C44">
        <w:rPr>
          <w:rFonts w:asciiTheme="majorHAnsi" w:hAnsiTheme="majorHAnsi" w:cstheme="majorHAnsi"/>
        </w:rPr>
        <w:t xml:space="preserve"> organized under eight HRM Subsystems.  This section of the report presents a narrative on the status of each of the Subsystems</w:t>
      </w:r>
      <w:r w:rsidR="00A47607" w:rsidRPr="00256C44">
        <w:rPr>
          <w:rFonts w:asciiTheme="majorHAnsi" w:hAnsiTheme="majorHAnsi" w:cstheme="majorHAnsi"/>
        </w:rPr>
        <w:t xml:space="preserve"> as well as a table with the aggregate score for each subsystem for Haiti</w:t>
      </w:r>
      <w:r w:rsidRPr="00256C44">
        <w:rPr>
          <w:rFonts w:asciiTheme="majorHAnsi" w:hAnsiTheme="majorHAnsi" w:cstheme="majorHAnsi"/>
        </w:rPr>
        <w:t>.  The findings are based on secondary research as well as a series of one-on-one interviews, focus groups and other consultations with both internal and external stakeholders.</w:t>
      </w:r>
    </w:p>
    <w:p w14:paraId="32322E17" w14:textId="23760FA7" w:rsidR="000966BA" w:rsidRPr="00256C44" w:rsidRDefault="004A12E5" w:rsidP="002D0554">
      <w:pPr>
        <w:pStyle w:val="Heading2"/>
        <w:spacing w:before="120" w:after="120" w:line="240" w:lineRule="auto"/>
        <w:ind w:left="360"/>
        <w:jc w:val="both"/>
        <w:rPr>
          <w:rFonts w:cstheme="majorHAnsi"/>
        </w:rPr>
      </w:pPr>
      <w:bookmarkStart w:id="42" w:name="_Toc501460651"/>
      <w:bookmarkStart w:id="43" w:name="_Toc526170553"/>
      <w:r w:rsidRPr="00256C44">
        <w:rPr>
          <w:rFonts w:cstheme="majorHAnsi"/>
        </w:rPr>
        <w:t xml:space="preserve">2.1 </w:t>
      </w:r>
      <w:r w:rsidR="000966BA" w:rsidRPr="00256C44">
        <w:rPr>
          <w:rFonts w:cstheme="majorHAnsi"/>
        </w:rPr>
        <w:t>H</w:t>
      </w:r>
      <w:r w:rsidR="00FD6F45" w:rsidRPr="00256C44">
        <w:rPr>
          <w:rFonts w:cstheme="majorHAnsi"/>
        </w:rPr>
        <w:t>uman Resource</w:t>
      </w:r>
      <w:r w:rsidR="000966BA" w:rsidRPr="00256C44">
        <w:rPr>
          <w:rFonts w:cstheme="majorHAnsi"/>
        </w:rPr>
        <w:t xml:space="preserve"> Planning</w:t>
      </w:r>
      <w:bookmarkEnd w:id="42"/>
      <w:bookmarkEnd w:id="43"/>
    </w:p>
    <w:p w14:paraId="44BFE3C0" w14:textId="5F58BB3D" w:rsidR="004A12E5" w:rsidRPr="00256C44" w:rsidRDefault="00666FD2" w:rsidP="000573EC">
      <w:pPr>
        <w:pStyle w:val="Heading3"/>
        <w:spacing w:before="120" w:after="120" w:line="240" w:lineRule="auto"/>
        <w:rPr>
          <w:rFonts w:eastAsiaTheme="minorHAnsi" w:cstheme="majorHAnsi"/>
          <w:b w:val="0"/>
          <w:bCs w:val="0"/>
          <w:noProof/>
          <w:color w:val="auto"/>
        </w:rPr>
      </w:pPr>
      <w:bookmarkStart w:id="44" w:name="_Toc526170554"/>
      <w:r w:rsidRPr="00256C44">
        <w:rPr>
          <w:rFonts w:eastAsiaTheme="minorHAnsi" w:cstheme="majorHAnsi"/>
          <w:b w:val="0"/>
          <w:bCs w:val="0"/>
          <w:noProof/>
          <w:color w:val="auto"/>
        </w:rPr>
        <w:t>This HRM subsystem addresses the degree to which the organization has the necessary human capital—both quantitative and qualitative—in place to effectively implement its strategy. This extends to the existence of appropriate HRM policies and procedures as well as the availability of information systems to enable management to gather, store, retrieve, analyze, and interpret staff-related information and use it to inform effective decision making.</w:t>
      </w:r>
      <w:bookmarkEnd w:id="44"/>
      <w:r w:rsidRPr="00256C44">
        <w:rPr>
          <w:rFonts w:eastAsiaTheme="minorHAnsi" w:cstheme="majorHAnsi"/>
          <w:b w:val="0"/>
          <w:bCs w:val="0"/>
          <w:noProof/>
          <w:color w:val="auto"/>
        </w:rPr>
        <w:t xml:space="preserve"> </w:t>
      </w:r>
    </w:p>
    <w:p w14:paraId="1F17B2B5" w14:textId="034337CA" w:rsidR="000966BA" w:rsidRPr="00256C44" w:rsidRDefault="000966BA" w:rsidP="000573EC">
      <w:pPr>
        <w:pStyle w:val="Heading3"/>
        <w:spacing w:before="120" w:after="120" w:line="240" w:lineRule="auto"/>
        <w:rPr>
          <w:rFonts w:cstheme="majorHAnsi"/>
        </w:rPr>
      </w:pPr>
      <w:bookmarkStart w:id="45" w:name="_Toc526170555"/>
      <w:r w:rsidRPr="00256C44">
        <w:rPr>
          <w:rFonts w:cstheme="majorHAnsi"/>
        </w:rPr>
        <w:t>Strategic Alignment</w:t>
      </w:r>
      <w:bookmarkEnd w:id="45"/>
    </w:p>
    <w:p w14:paraId="7479D8A9" w14:textId="429DCBAF" w:rsidR="00666FD2" w:rsidRPr="008512BC" w:rsidRDefault="00666FD2" w:rsidP="000573EC">
      <w:pPr>
        <w:pStyle w:val="ListParagraph"/>
        <w:numPr>
          <w:ilvl w:val="0"/>
          <w:numId w:val="20"/>
        </w:numPr>
        <w:jc w:val="both"/>
        <w:rPr>
          <w:rFonts w:asciiTheme="majorHAnsi" w:hAnsiTheme="majorHAnsi" w:cstheme="majorHAnsi"/>
          <w:i/>
        </w:rPr>
      </w:pPr>
      <w:r w:rsidRPr="008512BC">
        <w:rPr>
          <w:rFonts w:asciiTheme="majorHAnsi" w:hAnsiTheme="majorHAnsi" w:cstheme="majorHAnsi"/>
          <w:b/>
          <w:i/>
          <w:sz w:val="22"/>
          <w:szCs w:val="22"/>
        </w:rPr>
        <w:t>Critical point 1:</w:t>
      </w:r>
      <w:r w:rsidRPr="008512BC">
        <w:rPr>
          <w:rFonts w:asciiTheme="majorHAnsi" w:hAnsiTheme="majorHAnsi" w:cstheme="majorHAnsi"/>
          <w:i/>
          <w:sz w:val="22"/>
          <w:szCs w:val="22"/>
        </w:rPr>
        <w:t xml:space="preserve"> Staff planning needs usually result from the organization’s priorities and strategic orientation. The degree to which they are adjusted to one another tends to be high.</w:t>
      </w:r>
    </w:p>
    <w:p w14:paraId="17825681" w14:textId="2E32F8A7" w:rsidR="000966BA" w:rsidRPr="00256C44" w:rsidRDefault="000966BA" w:rsidP="000C01A3">
      <w:pPr>
        <w:spacing w:before="120" w:after="120" w:line="240" w:lineRule="auto"/>
        <w:jc w:val="both"/>
        <w:rPr>
          <w:rFonts w:asciiTheme="majorHAnsi" w:hAnsiTheme="majorHAnsi" w:cstheme="majorHAnsi"/>
        </w:rPr>
      </w:pPr>
      <w:r w:rsidRPr="00256C44">
        <w:rPr>
          <w:rFonts w:asciiTheme="majorHAnsi" w:hAnsiTheme="majorHAnsi" w:cstheme="majorHAnsi"/>
        </w:rPr>
        <w:t>Strategic planning focused on reforming the public administration has featured in governmental priorities under successive Haitian political administrations in recent years. The May 17</w:t>
      </w:r>
      <w:r w:rsidR="00D95FFF" w:rsidRPr="00256C44">
        <w:rPr>
          <w:rFonts w:asciiTheme="majorHAnsi" w:hAnsiTheme="majorHAnsi" w:cstheme="majorHAnsi"/>
        </w:rPr>
        <w:t>,</w:t>
      </w:r>
      <w:r w:rsidRPr="00256C44">
        <w:rPr>
          <w:rFonts w:asciiTheme="majorHAnsi" w:hAnsiTheme="majorHAnsi" w:cstheme="majorHAnsi"/>
        </w:rPr>
        <w:t xml:space="preserve"> </w:t>
      </w:r>
      <w:r w:rsidRPr="00256C44">
        <w:rPr>
          <w:rFonts w:asciiTheme="majorHAnsi" w:hAnsiTheme="majorHAnsi" w:cstheme="majorHAnsi"/>
          <w:noProof/>
        </w:rPr>
        <w:t>2005</w:t>
      </w:r>
      <w:r w:rsidRPr="00256C44">
        <w:rPr>
          <w:rFonts w:asciiTheme="majorHAnsi" w:hAnsiTheme="majorHAnsi" w:cstheme="majorHAnsi"/>
        </w:rPr>
        <w:t xml:space="preserve"> decrees set in motion the preparation of the </w:t>
      </w:r>
      <w:bookmarkStart w:id="46" w:name="_Hlk525306120"/>
      <w:r w:rsidRPr="00256C44">
        <w:rPr>
          <w:rFonts w:asciiTheme="majorHAnsi" w:hAnsiTheme="majorHAnsi" w:cstheme="majorHAnsi"/>
        </w:rPr>
        <w:t xml:space="preserve">Framework Program for State Reform (Program-Cadre de </w:t>
      </w:r>
      <w:r w:rsidRPr="00256C44">
        <w:rPr>
          <w:rFonts w:asciiTheme="majorHAnsi" w:hAnsiTheme="majorHAnsi" w:cstheme="majorHAnsi"/>
          <w:noProof/>
        </w:rPr>
        <w:t>Reforme</w:t>
      </w:r>
      <w:r w:rsidRPr="00256C44">
        <w:rPr>
          <w:rFonts w:asciiTheme="majorHAnsi" w:hAnsiTheme="majorHAnsi" w:cstheme="majorHAnsi"/>
        </w:rPr>
        <w:t xml:space="preserve"> de </w:t>
      </w:r>
      <w:r w:rsidR="00897CCA" w:rsidRPr="00256C44">
        <w:rPr>
          <w:rFonts w:asciiTheme="majorHAnsi" w:hAnsiTheme="majorHAnsi" w:cstheme="majorHAnsi"/>
        </w:rPr>
        <w:t>L’État</w:t>
      </w:r>
      <w:r w:rsidRPr="00256C44">
        <w:rPr>
          <w:rFonts w:asciiTheme="majorHAnsi" w:hAnsiTheme="majorHAnsi" w:cstheme="majorHAnsi"/>
        </w:rPr>
        <w:t xml:space="preserve">) (PCRE) </w:t>
      </w:r>
      <w:bookmarkEnd w:id="46"/>
      <w:r w:rsidRPr="00256C44">
        <w:rPr>
          <w:rFonts w:asciiTheme="majorHAnsi" w:hAnsiTheme="majorHAnsi" w:cstheme="majorHAnsi"/>
        </w:rPr>
        <w:t xml:space="preserve">of 2007, which framed a five-year effort to move civil service reform forward. It included plans to de-concentrate some public services and to decentralize some decision making to the department and communal levels.  It also emphasized modernization of the physical facilities for public service and the introduction of e-government systems.  The implementation of the first (2007-2012) PCRE was interrupted by the 2010 earthquake, which decimated the civil service (reportedly, 20% of serving civil servants perished in the disaster) and redirected development priorities to the urgent task of physical recovery and rehabilitation. </w:t>
      </w:r>
    </w:p>
    <w:p w14:paraId="7E3D5EE9" w14:textId="77777777" w:rsidR="000966BA" w:rsidRPr="00256C44" w:rsidRDefault="000966BA" w:rsidP="000C01A3">
      <w:pPr>
        <w:spacing w:before="120" w:after="120" w:line="240" w:lineRule="auto"/>
        <w:jc w:val="both"/>
        <w:rPr>
          <w:rFonts w:asciiTheme="majorHAnsi" w:hAnsiTheme="majorHAnsi" w:cstheme="majorHAnsi"/>
        </w:rPr>
      </w:pPr>
      <w:r w:rsidRPr="00256C44">
        <w:rPr>
          <w:rFonts w:asciiTheme="majorHAnsi" w:hAnsiTheme="majorHAnsi" w:cstheme="majorHAnsi"/>
        </w:rPr>
        <w:t xml:space="preserve">In 2012, the government of Prime Minister Laurent </w:t>
      </w:r>
      <w:r w:rsidRPr="00256C44">
        <w:rPr>
          <w:rFonts w:asciiTheme="majorHAnsi" w:hAnsiTheme="majorHAnsi" w:cstheme="majorHAnsi"/>
          <w:noProof/>
        </w:rPr>
        <w:t>Lamothe,</w:t>
      </w:r>
      <w:r w:rsidRPr="00256C44">
        <w:rPr>
          <w:rFonts w:asciiTheme="majorHAnsi" w:hAnsiTheme="majorHAnsi" w:cstheme="majorHAnsi"/>
        </w:rPr>
        <w:t xml:space="preserve"> sought to resume the state reform policies, declaring them a major pillar of the </w:t>
      </w:r>
      <w:bookmarkStart w:id="47" w:name="_Hlk525306506"/>
      <w:r w:rsidRPr="00256C44">
        <w:rPr>
          <w:rFonts w:asciiTheme="majorHAnsi" w:hAnsiTheme="majorHAnsi" w:cstheme="majorHAnsi"/>
        </w:rPr>
        <w:t>national development plan (</w:t>
      </w:r>
      <w:r w:rsidRPr="00256C44">
        <w:rPr>
          <w:rFonts w:asciiTheme="majorHAnsi" w:hAnsiTheme="majorHAnsi" w:cstheme="majorHAnsi"/>
          <w:i/>
        </w:rPr>
        <w:t>Plan Strategique de Developpement (PSDH)</w:t>
      </w:r>
      <w:r w:rsidRPr="00256C44">
        <w:rPr>
          <w:rFonts w:asciiTheme="majorHAnsi" w:hAnsiTheme="majorHAnsi" w:cstheme="majorHAnsi"/>
        </w:rPr>
        <w:t xml:space="preserve">.   </w:t>
      </w:r>
      <w:bookmarkEnd w:id="47"/>
      <w:r w:rsidRPr="00256C44">
        <w:rPr>
          <w:rFonts w:asciiTheme="majorHAnsi" w:hAnsiTheme="majorHAnsi" w:cstheme="majorHAnsi"/>
        </w:rPr>
        <w:t xml:space="preserve">A second PCRE laid out the institutional reforms to be emphasized for the 2012-2017 period, including reconstruction and modernization of Haiti’s already eroded – but now devastated -- civil service capability as well as heightened attention to reinforcing efforts to strengthen de-concentrated services to meet community needs outside the capital of Port-au-Prince.   As this latest program cycle began to come to a close in 2017, a short-term Action Plan for the April through September period was launched in OMRH.  The Action Plan covered a set of high-priority tasks that included:  </w:t>
      </w:r>
    </w:p>
    <w:p w14:paraId="136F1EDD"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t>Evaluating the impact of the previous PCRE</w:t>
      </w:r>
    </w:p>
    <w:p w14:paraId="28FFAE79"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t>Reorganizing the OMRH</w:t>
      </w:r>
    </w:p>
    <w:p w14:paraId="73D5158C"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t>Advancing the program to deploy civil servants to the decentralized territory</w:t>
      </w:r>
    </w:p>
    <w:p w14:paraId="6B7E5157"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t>Address the problem of contractual employee recruitment</w:t>
      </w:r>
    </w:p>
    <w:p w14:paraId="68035803"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t>Recreate a forum of ministerial Director Generals</w:t>
      </w:r>
    </w:p>
    <w:p w14:paraId="63544A06"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t>Restructure the HR departments in line ministries (Directorates of HR)</w:t>
      </w:r>
    </w:p>
    <w:p w14:paraId="33A8A757"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lastRenderedPageBreak/>
        <w:t>Implement a robust classification system for the Civil Service</w:t>
      </w:r>
    </w:p>
    <w:p w14:paraId="6828824E"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t xml:space="preserve">Design a proper Pay and Grading System (a Salary Scale) for the Civil Service </w:t>
      </w:r>
    </w:p>
    <w:p w14:paraId="751BD209"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t xml:space="preserve">Design a new ministerial civil service recruitment system </w:t>
      </w:r>
    </w:p>
    <w:p w14:paraId="47558C18"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t>Install a modern, computerized HRMIS in OMRH with links to the HR functions in Ministries</w:t>
      </w:r>
    </w:p>
    <w:p w14:paraId="37EC530E"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t>Introduce modern IT throughout the Civil Service</w:t>
      </w:r>
    </w:p>
    <w:p w14:paraId="003B0DDE"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t>Develop diversity promotion programs focused on gender, sexual orientation and disability equality in the Civil Service</w:t>
      </w:r>
    </w:p>
    <w:p w14:paraId="748F9F97" w14:textId="77777777" w:rsidR="000966BA" w:rsidRPr="00256C44" w:rsidRDefault="000966BA" w:rsidP="00615B93">
      <w:pPr>
        <w:pStyle w:val="ListParagraph"/>
        <w:numPr>
          <w:ilvl w:val="0"/>
          <w:numId w:val="1"/>
        </w:numPr>
        <w:spacing w:before="120" w:after="120"/>
        <w:jc w:val="both"/>
        <w:rPr>
          <w:rFonts w:asciiTheme="majorHAnsi" w:hAnsiTheme="majorHAnsi" w:cstheme="majorHAnsi"/>
          <w:sz w:val="22"/>
          <w:szCs w:val="22"/>
        </w:rPr>
      </w:pPr>
      <w:r w:rsidRPr="00256C44">
        <w:rPr>
          <w:rFonts w:asciiTheme="majorHAnsi" w:hAnsiTheme="majorHAnsi" w:cstheme="majorHAnsi"/>
          <w:sz w:val="22"/>
          <w:szCs w:val="22"/>
        </w:rPr>
        <w:t>Convene the Second Roundtable on Civil Service Training</w:t>
      </w:r>
    </w:p>
    <w:p w14:paraId="44EA4890" w14:textId="77777777" w:rsidR="000966BA" w:rsidRPr="00256C44" w:rsidRDefault="000966BA" w:rsidP="000C01A3">
      <w:pPr>
        <w:spacing w:before="120" w:after="120" w:line="240" w:lineRule="auto"/>
        <w:jc w:val="both"/>
        <w:rPr>
          <w:rFonts w:asciiTheme="majorHAnsi" w:hAnsiTheme="majorHAnsi" w:cstheme="majorHAnsi"/>
        </w:rPr>
      </w:pPr>
      <w:r w:rsidRPr="00256C44">
        <w:rPr>
          <w:rFonts w:asciiTheme="majorHAnsi" w:hAnsiTheme="majorHAnsi" w:cstheme="majorHAnsi"/>
        </w:rPr>
        <w:t xml:space="preserve">The PCRE planning process continues, and the preparation of a third PCRE is programmed for the fall of 2018, centered in the OMRH with external technical support from one or more international development partners.    In planning for the next five-year period, the PCRE exercise would depart from the impact evaluation that is still to be carried out of PCRE 2 in order to determine which activities were indeed carried out and which priorities are important and feasible to emphasize for the next program cycle. </w:t>
      </w:r>
    </w:p>
    <w:p w14:paraId="6AEE82F8" w14:textId="77777777" w:rsidR="00544E0A" w:rsidRPr="00256C44" w:rsidRDefault="003519DB" w:rsidP="000C01A3">
      <w:pPr>
        <w:spacing w:before="120" w:after="120" w:line="240" w:lineRule="auto"/>
        <w:jc w:val="both"/>
        <w:rPr>
          <w:rFonts w:asciiTheme="majorHAnsi" w:hAnsiTheme="majorHAnsi" w:cstheme="majorHAnsi"/>
        </w:rPr>
      </w:pPr>
      <w:r w:rsidRPr="00256C44">
        <w:rPr>
          <w:rFonts w:asciiTheme="majorHAnsi" w:hAnsiTheme="majorHAnsi" w:cstheme="majorHAnsi"/>
        </w:rPr>
        <w:t>Over the last decade, there has been a commendable effort made on an ongoing basis by successive Prime Minister’s Offices (</w:t>
      </w:r>
      <w:r w:rsidRPr="00256C44">
        <w:rPr>
          <w:rFonts w:asciiTheme="majorHAnsi" w:hAnsiTheme="majorHAnsi" w:cstheme="majorHAnsi"/>
          <w:i/>
          <w:noProof/>
        </w:rPr>
        <w:t>Primature</w:t>
      </w:r>
      <w:r w:rsidRPr="00256C44">
        <w:rPr>
          <w:rFonts w:asciiTheme="majorHAnsi" w:hAnsiTheme="majorHAnsi" w:cstheme="majorHAnsi"/>
        </w:rPr>
        <w:t xml:space="preserve">) to prepare both national strategic plans that emphasized the institutional weaknesses in government as well as more focused strategic documents – and even accompanying action plans – that highlighted, in some detail – the reform needs of the Civil Service human resource management function.   The degree to which these strategic documents and the actual programs needed to implement them – or to align them </w:t>
      </w:r>
      <w:r w:rsidRPr="00256C44">
        <w:rPr>
          <w:rFonts w:asciiTheme="majorHAnsi" w:hAnsiTheme="majorHAnsi" w:cstheme="majorHAnsi"/>
          <w:noProof/>
        </w:rPr>
        <w:t>to</w:t>
      </w:r>
      <w:r w:rsidRPr="00256C44">
        <w:rPr>
          <w:rFonts w:asciiTheme="majorHAnsi" w:hAnsiTheme="majorHAnsi" w:cstheme="majorHAnsi"/>
        </w:rPr>
        <w:t xml:space="preserve"> the workforce plans and controls across central government – has been very limited, however.   </w:t>
      </w:r>
    </w:p>
    <w:p w14:paraId="5B2348F2" w14:textId="77777777" w:rsidR="00544E0A" w:rsidRPr="00256C44" w:rsidRDefault="00290578" w:rsidP="000C01A3">
      <w:pPr>
        <w:spacing w:before="120" w:after="120" w:line="240" w:lineRule="auto"/>
        <w:jc w:val="both"/>
        <w:rPr>
          <w:rFonts w:asciiTheme="majorHAnsi" w:hAnsiTheme="majorHAnsi" w:cstheme="majorHAnsi"/>
        </w:rPr>
      </w:pPr>
      <w:r w:rsidRPr="00256C44">
        <w:rPr>
          <w:rFonts w:asciiTheme="majorHAnsi" w:hAnsiTheme="majorHAnsi" w:cstheme="majorHAnsi"/>
        </w:rPr>
        <w:t xml:space="preserve">This lack of alignment and follow-through are explained by several factors.  One is the disruption of orderly prioritization and </w:t>
      </w:r>
      <w:r w:rsidRPr="00256C44">
        <w:rPr>
          <w:rFonts w:asciiTheme="majorHAnsi" w:hAnsiTheme="majorHAnsi" w:cstheme="majorHAnsi"/>
          <w:noProof/>
        </w:rPr>
        <w:t>policy making</w:t>
      </w:r>
      <w:r w:rsidRPr="00256C44">
        <w:rPr>
          <w:rFonts w:asciiTheme="majorHAnsi" w:hAnsiTheme="majorHAnsi" w:cstheme="majorHAnsi"/>
        </w:rPr>
        <w:t xml:space="preserve"> caused by the recent natural disasters; as mentioned above, these calamities both depleted capacity and diverted the national agenda towards emergency reconstruction and away from longer-term institutional development goals.   The very constrained capacity of the civil service – even in OMRH, which received donor </w:t>
      </w:r>
      <w:r w:rsidR="006D7F65" w:rsidRPr="00256C44">
        <w:rPr>
          <w:rFonts w:asciiTheme="majorHAnsi" w:hAnsiTheme="majorHAnsi" w:cstheme="majorHAnsi"/>
        </w:rPr>
        <w:t>assistance</w:t>
      </w:r>
      <w:r w:rsidRPr="00256C44">
        <w:rPr>
          <w:rFonts w:asciiTheme="majorHAnsi" w:hAnsiTheme="majorHAnsi" w:cstheme="majorHAnsi"/>
        </w:rPr>
        <w:t xml:space="preserve"> for its agenda – further inhibited the country’s ability to move the civil service reforms forward.  And with the</w:t>
      </w:r>
      <w:r w:rsidR="005B6BBF" w:rsidRPr="00256C44">
        <w:rPr>
          <w:rFonts w:asciiTheme="majorHAnsi" w:hAnsiTheme="majorHAnsi" w:cstheme="majorHAnsi"/>
        </w:rPr>
        <w:t xml:space="preserve"> </w:t>
      </w:r>
      <w:r w:rsidRPr="00256C44">
        <w:rPr>
          <w:rFonts w:asciiTheme="majorHAnsi" w:hAnsiTheme="majorHAnsi" w:cstheme="majorHAnsi"/>
        </w:rPr>
        <w:t>polit</w:t>
      </w:r>
      <w:r w:rsidR="006D7F65" w:rsidRPr="00256C44">
        <w:rPr>
          <w:rFonts w:asciiTheme="majorHAnsi" w:hAnsiTheme="majorHAnsi" w:cstheme="majorHAnsi"/>
        </w:rPr>
        <w:t xml:space="preserve">ical vicissitudes that characterized the last number of years, garnering sufficient stakeholder support to carry out needed institutional reforms may have </w:t>
      </w:r>
      <w:r w:rsidR="005B6BBF" w:rsidRPr="00256C44">
        <w:rPr>
          <w:rFonts w:asciiTheme="majorHAnsi" w:hAnsiTheme="majorHAnsi" w:cstheme="majorHAnsi"/>
        </w:rPr>
        <w:t>proved</w:t>
      </w:r>
      <w:r w:rsidR="006D7F65" w:rsidRPr="00256C44">
        <w:rPr>
          <w:rFonts w:asciiTheme="majorHAnsi" w:hAnsiTheme="majorHAnsi" w:cstheme="majorHAnsi"/>
        </w:rPr>
        <w:t xml:space="preserve"> difficult.  </w:t>
      </w:r>
    </w:p>
    <w:p w14:paraId="73B258A2" w14:textId="63768C2C" w:rsidR="000966BA" w:rsidRPr="00256C44" w:rsidRDefault="006D7F65" w:rsidP="000C01A3">
      <w:pPr>
        <w:spacing w:before="120" w:after="120" w:line="240" w:lineRule="auto"/>
        <w:jc w:val="both"/>
        <w:rPr>
          <w:rFonts w:asciiTheme="majorHAnsi" w:hAnsiTheme="majorHAnsi" w:cstheme="majorHAnsi"/>
        </w:rPr>
      </w:pPr>
      <w:r w:rsidRPr="00256C44">
        <w:rPr>
          <w:rFonts w:asciiTheme="majorHAnsi" w:hAnsiTheme="majorHAnsi" w:cstheme="majorHAnsi"/>
        </w:rPr>
        <w:t xml:space="preserve">During this period, donors may also have played a part in derailing the </w:t>
      </w:r>
      <w:r w:rsidR="005B6BBF" w:rsidRPr="00256C44">
        <w:rPr>
          <w:rFonts w:asciiTheme="majorHAnsi" w:hAnsiTheme="majorHAnsi" w:cstheme="majorHAnsi"/>
        </w:rPr>
        <w:t>alignment between plans to build institutional capacity and the installation of the means to do so</w:t>
      </w:r>
      <w:r w:rsidRPr="00256C44">
        <w:rPr>
          <w:rFonts w:asciiTheme="majorHAnsi" w:hAnsiTheme="majorHAnsi" w:cstheme="majorHAnsi"/>
        </w:rPr>
        <w:t>.  (As will be discussed later in this assessment), donors themselves were focused on rebuilding Haiti’s hard – rather than the softer, institutional – infrastructure and in bypassing the civil service to deliver on their own urgently needed service delivery projects in crucial economic and social sectors.   While most line ministries were left out of the strategi</w:t>
      </w:r>
      <w:r w:rsidR="005B6BBF" w:rsidRPr="00256C44">
        <w:rPr>
          <w:rFonts w:asciiTheme="majorHAnsi" w:hAnsiTheme="majorHAnsi" w:cstheme="majorHAnsi"/>
        </w:rPr>
        <w:t xml:space="preserve">c planning process, two exceptions – </w:t>
      </w:r>
      <w:bookmarkStart w:id="48" w:name="_Hlk525307334"/>
      <w:r w:rsidR="005B6BBF" w:rsidRPr="00256C44">
        <w:rPr>
          <w:rFonts w:asciiTheme="majorHAnsi" w:hAnsiTheme="majorHAnsi" w:cstheme="majorHAnsi"/>
        </w:rPr>
        <w:t>the Ministry of Public Works</w:t>
      </w:r>
      <w:r w:rsidR="00544E0A" w:rsidRPr="00256C44">
        <w:rPr>
          <w:rFonts w:asciiTheme="majorHAnsi" w:hAnsiTheme="majorHAnsi" w:cstheme="majorHAnsi"/>
        </w:rPr>
        <w:t>, Transportation and Communications (MTPTC</w:t>
      </w:r>
      <w:r w:rsidR="005B6BBF" w:rsidRPr="00256C44">
        <w:rPr>
          <w:rFonts w:asciiTheme="majorHAnsi" w:hAnsiTheme="majorHAnsi" w:cstheme="majorHAnsi"/>
        </w:rPr>
        <w:t>) and the Ministry of Agriculture (M</w:t>
      </w:r>
      <w:r w:rsidR="00544E0A" w:rsidRPr="00256C44">
        <w:rPr>
          <w:rFonts w:asciiTheme="majorHAnsi" w:hAnsiTheme="majorHAnsi" w:cstheme="majorHAnsi"/>
        </w:rPr>
        <w:t>ARNDR</w:t>
      </w:r>
      <w:r w:rsidR="005B6BBF" w:rsidRPr="00256C44">
        <w:rPr>
          <w:rFonts w:asciiTheme="majorHAnsi" w:hAnsiTheme="majorHAnsi" w:cstheme="majorHAnsi"/>
        </w:rPr>
        <w:t xml:space="preserve">) </w:t>
      </w:r>
      <w:bookmarkEnd w:id="48"/>
      <w:r w:rsidR="005B6BBF" w:rsidRPr="00256C44">
        <w:rPr>
          <w:rFonts w:asciiTheme="majorHAnsi" w:hAnsiTheme="majorHAnsi" w:cstheme="majorHAnsi"/>
        </w:rPr>
        <w:t xml:space="preserve">– did, with IDB support – pilot extensive strategic planning and functional review exercises that aimed at adjusting workforce capacity to the shifting priorities of the sectors.  These efforts have so far been inhibited by the same constraints as </w:t>
      </w:r>
      <w:r w:rsidR="005B6BBF" w:rsidRPr="00256C44">
        <w:rPr>
          <w:rFonts w:asciiTheme="majorHAnsi" w:hAnsiTheme="majorHAnsi" w:cstheme="majorHAnsi"/>
          <w:noProof/>
        </w:rPr>
        <w:t>a</w:t>
      </w:r>
      <w:r w:rsidR="00544E0A" w:rsidRPr="00256C44">
        <w:rPr>
          <w:rFonts w:asciiTheme="majorHAnsi" w:hAnsiTheme="majorHAnsi" w:cstheme="majorHAnsi"/>
          <w:noProof/>
        </w:rPr>
        <w:t>ffect</w:t>
      </w:r>
      <w:r w:rsidR="005B6BBF" w:rsidRPr="00256C44">
        <w:rPr>
          <w:rFonts w:asciiTheme="majorHAnsi" w:hAnsiTheme="majorHAnsi" w:cstheme="majorHAnsi"/>
        </w:rPr>
        <w:t xml:space="preserve"> the government more broadly as well as by a serious system-wide information and data weakness, discussed below. </w:t>
      </w:r>
    </w:p>
    <w:p w14:paraId="11C7E66B" w14:textId="63B30E11" w:rsidR="001C731D" w:rsidRPr="00F80174" w:rsidRDefault="0054665B" w:rsidP="00256C44">
      <w:pPr>
        <w:rPr>
          <w:rFonts w:asciiTheme="majorHAnsi" w:eastAsia="Calibri" w:hAnsiTheme="majorHAnsi" w:cstheme="majorHAnsi"/>
        </w:rPr>
      </w:pPr>
      <w:r w:rsidRPr="00F80174">
        <w:rPr>
          <w:rFonts w:asciiTheme="majorHAnsi" w:eastAsia="Calibri" w:hAnsiTheme="majorHAnsi" w:cstheme="majorHAnsi"/>
        </w:rPr>
        <w:t>In 2014, the OMRH issued a Strategic Planning Guide for Civil Service Human Resources</w:t>
      </w:r>
      <w:r w:rsidRPr="00F80174">
        <w:rPr>
          <w:rFonts w:asciiTheme="majorHAnsi" w:eastAsia="Calibri" w:hAnsiTheme="majorHAnsi" w:cstheme="majorHAnsi"/>
        </w:rPr>
        <w:footnoteReference w:id="14"/>
      </w:r>
      <w:r w:rsidRPr="00F80174">
        <w:rPr>
          <w:rFonts w:asciiTheme="majorHAnsi" w:eastAsia="Calibri" w:hAnsiTheme="majorHAnsi" w:cstheme="majorHAnsi"/>
        </w:rPr>
        <w:t xml:space="preserve">, with support from the UNDP.  The document presents a well-conceived but abstract technical </w:t>
      </w:r>
      <w:r w:rsidRPr="00F80174">
        <w:rPr>
          <w:rFonts w:asciiTheme="majorHAnsi" w:eastAsia="Calibri" w:hAnsiTheme="majorHAnsi" w:cstheme="majorHAnsi"/>
        </w:rPr>
        <w:lastRenderedPageBreak/>
        <w:t>approach to HR planning, including: needs assessments for basic functions such as recruitment, career advancement, training, personnel evaluation and IT, among others.  It does not appear, however, that the principles outlined this guide have yet been applied operationally.</w:t>
      </w:r>
      <w:r w:rsidR="00FD6F45" w:rsidRPr="00256C44">
        <w:rPr>
          <w:rFonts w:asciiTheme="majorHAnsi" w:eastAsia="Calibri" w:hAnsiTheme="majorHAnsi" w:cstheme="majorHAnsi"/>
        </w:rPr>
        <w:t xml:space="preserve"> </w:t>
      </w:r>
    </w:p>
    <w:p w14:paraId="1BFF2E33" w14:textId="1CAA4E7D" w:rsidR="000966BA" w:rsidRPr="00256C44" w:rsidRDefault="000966BA" w:rsidP="004420C7">
      <w:pPr>
        <w:pStyle w:val="Heading3"/>
        <w:spacing w:before="120" w:after="120" w:line="240" w:lineRule="auto"/>
        <w:rPr>
          <w:rFonts w:cstheme="majorHAnsi"/>
        </w:rPr>
      </w:pPr>
      <w:bookmarkStart w:id="50" w:name="_Toc526170556"/>
      <w:r w:rsidRPr="00256C44">
        <w:rPr>
          <w:rFonts w:cstheme="majorHAnsi"/>
        </w:rPr>
        <w:t>Information-based Decision Making</w:t>
      </w:r>
      <w:bookmarkEnd w:id="50"/>
    </w:p>
    <w:p w14:paraId="4ADA97EF" w14:textId="3CF21B19" w:rsidR="00C36997" w:rsidRPr="00256C44" w:rsidRDefault="00C36997" w:rsidP="00C36997">
      <w:pPr>
        <w:pStyle w:val="ListParagraph"/>
        <w:numPr>
          <w:ilvl w:val="0"/>
          <w:numId w:val="23"/>
        </w:numPr>
        <w:spacing w:before="120" w:after="120"/>
        <w:jc w:val="both"/>
        <w:rPr>
          <w:rFonts w:asciiTheme="majorHAnsi" w:eastAsia="Calibri" w:hAnsiTheme="majorHAnsi" w:cstheme="majorHAnsi"/>
          <w:i/>
          <w:sz w:val="22"/>
          <w:szCs w:val="22"/>
        </w:rPr>
      </w:pPr>
      <w:r w:rsidRPr="00256C44">
        <w:rPr>
          <w:rFonts w:asciiTheme="majorHAnsi" w:eastAsia="Calibri" w:hAnsiTheme="majorHAnsi" w:cstheme="majorHAnsi"/>
          <w:b/>
          <w:i/>
          <w:sz w:val="22"/>
          <w:szCs w:val="22"/>
        </w:rPr>
        <w:t>Critical point 2:</w:t>
      </w:r>
      <w:r w:rsidRPr="00256C44">
        <w:rPr>
          <w:rFonts w:asciiTheme="majorHAnsi" w:eastAsia="Calibri" w:hAnsiTheme="majorHAnsi" w:cstheme="majorHAnsi"/>
          <w:i/>
          <w:sz w:val="22"/>
          <w:szCs w:val="22"/>
        </w:rPr>
        <w:t xml:space="preserve"> The HR information systems (HRIS) enable a reasonable awareness of the quantitative and qualitative resources available, now and in the future, in the different organizational areas and units.</w:t>
      </w:r>
    </w:p>
    <w:p w14:paraId="285F1336" w14:textId="06D595A5" w:rsidR="00DC0A5A" w:rsidRPr="00256C44" w:rsidRDefault="00286BF9" w:rsidP="000C01A3">
      <w:pPr>
        <w:spacing w:before="120" w:after="120" w:line="240" w:lineRule="auto"/>
        <w:jc w:val="both"/>
        <w:rPr>
          <w:rFonts w:asciiTheme="majorHAnsi" w:eastAsia="Calibri" w:hAnsiTheme="majorHAnsi" w:cstheme="majorHAnsi"/>
        </w:rPr>
      </w:pPr>
      <w:r w:rsidRPr="00256C44">
        <w:rPr>
          <w:rFonts w:asciiTheme="majorHAnsi" w:eastAsia="Calibri" w:hAnsiTheme="majorHAnsi" w:cstheme="majorHAnsi"/>
        </w:rPr>
        <w:t xml:space="preserve">Haiti’s human resource management information functions are weak, providing only minimally reliable information on the nature, placement and rewards structure of civil service </w:t>
      </w:r>
      <w:r w:rsidRPr="00256C44">
        <w:rPr>
          <w:rFonts w:asciiTheme="majorHAnsi" w:eastAsia="Calibri" w:hAnsiTheme="majorHAnsi" w:cstheme="majorHAnsi"/>
          <w:noProof/>
        </w:rPr>
        <w:t>employment</w:t>
      </w:r>
      <w:r w:rsidRPr="00256C44">
        <w:rPr>
          <w:rFonts w:asciiTheme="majorHAnsi" w:eastAsia="Calibri" w:hAnsiTheme="majorHAnsi" w:cstheme="majorHAnsi"/>
        </w:rPr>
        <w:t xml:space="preserve"> across government.   One </w:t>
      </w:r>
      <w:r w:rsidRPr="00256C44">
        <w:rPr>
          <w:rFonts w:asciiTheme="majorHAnsi" w:eastAsia="Calibri" w:hAnsiTheme="majorHAnsi" w:cstheme="majorHAnsi"/>
          <w:noProof/>
        </w:rPr>
        <w:t>long recognized</w:t>
      </w:r>
      <w:r w:rsidRPr="00256C44">
        <w:rPr>
          <w:rFonts w:asciiTheme="majorHAnsi" w:eastAsia="Calibri" w:hAnsiTheme="majorHAnsi" w:cstheme="majorHAnsi"/>
        </w:rPr>
        <w:t xml:space="preserve"> problem is the lack of a robust database with accurate, updated information on current civil service employment.  In a recent effort to remedy this problem, a civil service census was carried out </w:t>
      </w:r>
      <w:r w:rsidR="00DC2256" w:rsidRPr="00256C44">
        <w:rPr>
          <w:rFonts w:asciiTheme="majorHAnsi" w:eastAsia="Calibri" w:hAnsiTheme="majorHAnsi" w:cstheme="majorHAnsi"/>
        </w:rPr>
        <w:t xml:space="preserve">under OMRH auspices </w:t>
      </w:r>
      <w:r w:rsidRPr="00256C44">
        <w:rPr>
          <w:rFonts w:asciiTheme="majorHAnsi" w:eastAsia="Calibri" w:hAnsiTheme="majorHAnsi" w:cstheme="majorHAnsi"/>
        </w:rPr>
        <w:t>in 2014</w:t>
      </w:r>
      <w:r w:rsidR="001B0500" w:rsidRPr="00256C44">
        <w:rPr>
          <w:rFonts w:asciiTheme="majorHAnsi" w:eastAsia="Calibri" w:hAnsiTheme="majorHAnsi" w:cstheme="majorHAnsi"/>
        </w:rPr>
        <w:t xml:space="preserve"> with technical assistance from </w:t>
      </w:r>
      <w:r w:rsidR="00DC2256" w:rsidRPr="00256C44">
        <w:rPr>
          <w:rFonts w:asciiTheme="majorHAnsi" w:eastAsia="Calibri" w:hAnsiTheme="majorHAnsi" w:cstheme="majorHAnsi"/>
        </w:rPr>
        <w:t>Haitian consultants and France’s</w:t>
      </w:r>
      <w:r w:rsidR="001B0500" w:rsidRPr="00256C44">
        <w:rPr>
          <w:rFonts w:asciiTheme="majorHAnsi" w:eastAsia="Calibri" w:hAnsiTheme="majorHAnsi" w:cstheme="majorHAnsi"/>
        </w:rPr>
        <w:t xml:space="preserve"> L’ENA</w:t>
      </w:r>
      <w:r w:rsidRPr="00256C44">
        <w:rPr>
          <w:rFonts w:asciiTheme="majorHAnsi" w:eastAsia="Calibri" w:hAnsiTheme="majorHAnsi" w:cstheme="majorHAnsi"/>
        </w:rPr>
        <w:t>.</w:t>
      </w:r>
      <w:r w:rsidR="00571C61" w:rsidRPr="00256C44">
        <w:rPr>
          <w:rFonts w:asciiTheme="majorHAnsi" w:eastAsia="Calibri" w:hAnsiTheme="majorHAnsi" w:cstheme="majorHAnsi"/>
        </w:rPr>
        <w:t xml:space="preserve"> </w:t>
      </w:r>
      <w:r w:rsidR="001B0500" w:rsidRPr="00256C44">
        <w:rPr>
          <w:rFonts w:asciiTheme="majorHAnsi" w:eastAsia="Calibri" w:hAnsiTheme="majorHAnsi" w:cstheme="majorHAnsi"/>
        </w:rPr>
        <w:t xml:space="preserve">The census count included both statutory civil servants as well as contractual employees. </w:t>
      </w:r>
      <w:r w:rsidRPr="00256C44">
        <w:rPr>
          <w:rFonts w:asciiTheme="majorHAnsi" w:eastAsia="Calibri" w:hAnsiTheme="majorHAnsi" w:cstheme="majorHAnsi"/>
        </w:rPr>
        <w:t xml:space="preserve">Unfortunately, </w:t>
      </w:r>
      <w:r w:rsidR="001B0500" w:rsidRPr="00256C44">
        <w:rPr>
          <w:rFonts w:asciiTheme="majorHAnsi" w:eastAsia="Calibri" w:hAnsiTheme="majorHAnsi" w:cstheme="majorHAnsi"/>
        </w:rPr>
        <w:t>this</w:t>
      </w:r>
      <w:r w:rsidRPr="00256C44">
        <w:rPr>
          <w:rFonts w:asciiTheme="majorHAnsi" w:eastAsia="Calibri" w:hAnsiTheme="majorHAnsi" w:cstheme="majorHAnsi"/>
        </w:rPr>
        <w:t xml:space="preserve"> </w:t>
      </w:r>
      <w:r w:rsidR="001B0500" w:rsidRPr="00256C44">
        <w:rPr>
          <w:rFonts w:asciiTheme="majorHAnsi" w:eastAsia="Calibri" w:hAnsiTheme="majorHAnsi" w:cstheme="majorHAnsi"/>
        </w:rPr>
        <w:t>initiative was conducted on a voluntary basis, with an estimated 15 percent of staff and/or whole agencies opting out, amidst rumored concerns the count was a prelude to an involuntary departure program.   The point of departure for t</w:t>
      </w:r>
      <w:r w:rsidR="008A331C" w:rsidRPr="00256C44">
        <w:rPr>
          <w:rFonts w:asciiTheme="majorHAnsi" w:eastAsia="Calibri" w:hAnsiTheme="majorHAnsi" w:cstheme="majorHAnsi"/>
        </w:rPr>
        <w:t xml:space="preserve">he exercise was the MEF payroll, </w:t>
      </w:r>
      <w:r w:rsidR="001B0500" w:rsidRPr="00256C44">
        <w:rPr>
          <w:rFonts w:asciiTheme="majorHAnsi" w:eastAsia="Calibri" w:hAnsiTheme="majorHAnsi" w:cstheme="majorHAnsi"/>
        </w:rPr>
        <w:t xml:space="preserve">which, the designers of the census concede, fails to capture </w:t>
      </w:r>
      <w:r w:rsidR="008A331C" w:rsidRPr="00256C44">
        <w:rPr>
          <w:rFonts w:asciiTheme="majorHAnsi" w:eastAsia="Calibri" w:hAnsiTheme="majorHAnsi" w:cstheme="majorHAnsi"/>
        </w:rPr>
        <w:t>at least</w:t>
      </w:r>
      <w:r w:rsidR="001B0500" w:rsidRPr="00256C44">
        <w:rPr>
          <w:rFonts w:asciiTheme="majorHAnsi" w:eastAsia="Calibri" w:hAnsiTheme="majorHAnsi" w:cstheme="majorHAnsi"/>
        </w:rPr>
        <w:t xml:space="preserve"> 10,000 employees (not clear if these are civil servants or </w:t>
      </w:r>
      <w:r w:rsidR="00C16636" w:rsidRPr="00256C44">
        <w:rPr>
          <w:rFonts w:asciiTheme="majorHAnsi" w:eastAsia="Calibri" w:hAnsiTheme="majorHAnsi" w:cstheme="majorHAnsi"/>
        </w:rPr>
        <w:t>contracted staff, however)</w:t>
      </w:r>
      <w:r w:rsidR="00D95FFF" w:rsidRPr="00256C44">
        <w:rPr>
          <w:rFonts w:asciiTheme="majorHAnsi" w:eastAsia="Calibri" w:hAnsiTheme="majorHAnsi" w:cstheme="majorHAnsi"/>
        </w:rPr>
        <w:t>.</w:t>
      </w:r>
      <w:r w:rsidR="00C16636" w:rsidRPr="00256C44">
        <w:rPr>
          <w:rFonts w:asciiTheme="majorHAnsi" w:eastAsia="Calibri" w:hAnsiTheme="majorHAnsi" w:cstheme="majorHAnsi"/>
        </w:rPr>
        <w:t xml:space="preserve"> </w:t>
      </w:r>
      <w:r w:rsidR="008A331C" w:rsidRPr="00256C44">
        <w:rPr>
          <w:rFonts w:asciiTheme="majorHAnsi" w:eastAsia="Calibri" w:hAnsiTheme="majorHAnsi" w:cstheme="majorHAnsi"/>
        </w:rPr>
        <w:t xml:space="preserve">Although the census was conducted by field enumerators, it relied on non-validated questionnaires rather than more robust identification measures (such as biometric markers, etc.)  Thus, the likelihood of under-estimate or of the inclusion of fraudulent </w:t>
      </w:r>
      <w:r w:rsidR="008A331C" w:rsidRPr="00256C44">
        <w:rPr>
          <w:rFonts w:asciiTheme="majorHAnsi" w:eastAsia="Calibri" w:hAnsiTheme="majorHAnsi" w:cstheme="majorHAnsi"/>
          <w:noProof/>
        </w:rPr>
        <w:t>payrollees</w:t>
      </w:r>
      <w:r w:rsidR="008A331C" w:rsidRPr="00256C44">
        <w:rPr>
          <w:rFonts w:asciiTheme="majorHAnsi" w:eastAsia="Calibri" w:hAnsiTheme="majorHAnsi" w:cstheme="majorHAnsi"/>
        </w:rPr>
        <w:t xml:space="preserve"> in the form of “zombie” employees is non-trivial.  Even with these flaws, the utility </w:t>
      </w:r>
      <w:r w:rsidR="007A1ABC" w:rsidRPr="00256C44">
        <w:rPr>
          <w:rFonts w:asciiTheme="majorHAnsi" w:eastAsia="Calibri" w:hAnsiTheme="majorHAnsi" w:cstheme="majorHAnsi"/>
        </w:rPr>
        <w:t xml:space="preserve">for general HR planning and policy purposes </w:t>
      </w:r>
      <w:r w:rsidR="008A331C" w:rsidRPr="00256C44">
        <w:rPr>
          <w:rFonts w:asciiTheme="majorHAnsi" w:eastAsia="Calibri" w:hAnsiTheme="majorHAnsi" w:cstheme="majorHAnsi"/>
          <w:noProof/>
        </w:rPr>
        <w:t>of</w:t>
      </w:r>
      <w:r w:rsidR="008A331C" w:rsidRPr="00256C44">
        <w:rPr>
          <w:rFonts w:asciiTheme="majorHAnsi" w:eastAsia="Calibri" w:hAnsiTheme="majorHAnsi" w:cstheme="majorHAnsi"/>
        </w:rPr>
        <w:t xml:space="preserve"> even a gross estimate of the size and deployment of the public sector employees – including contractual labor – particularly after the extreme chaos experienced in recent years in Haiti should not be dismissed.  Noneth</w:t>
      </w:r>
      <w:r w:rsidR="007A1ABC" w:rsidRPr="00256C44">
        <w:rPr>
          <w:rFonts w:asciiTheme="majorHAnsi" w:eastAsia="Calibri" w:hAnsiTheme="majorHAnsi" w:cstheme="majorHAnsi"/>
        </w:rPr>
        <w:t xml:space="preserve">eless, the </w:t>
      </w:r>
      <w:r w:rsidR="007A1ABC" w:rsidRPr="00256C44">
        <w:rPr>
          <w:rFonts w:asciiTheme="majorHAnsi" w:eastAsia="Calibri" w:hAnsiTheme="majorHAnsi" w:cstheme="majorHAnsi"/>
          <w:noProof/>
        </w:rPr>
        <w:t>data base</w:t>
      </w:r>
      <w:r w:rsidR="007A1ABC" w:rsidRPr="00256C44">
        <w:rPr>
          <w:rFonts w:asciiTheme="majorHAnsi" w:eastAsia="Calibri" w:hAnsiTheme="majorHAnsi" w:cstheme="majorHAnsi"/>
        </w:rPr>
        <w:t xml:space="preserve"> created is far from robust and, the absence of a well-functioning HRMIS system with strong integration into the country’s financial management systems via the MEF-administered payroll into which to feed these partial data have already made the 2014 census outdated for information management purposes. </w:t>
      </w:r>
      <w:r w:rsidR="008A331C" w:rsidRPr="00256C44">
        <w:rPr>
          <w:rFonts w:asciiTheme="majorHAnsi" w:eastAsia="Calibri" w:hAnsiTheme="majorHAnsi" w:cstheme="majorHAnsi"/>
        </w:rPr>
        <w:t xml:space="preserve">  </w:t>
      </w:r>
    </w:p>
    <w:p w14:paraId="6270BD08" w14:textId="679D8D67" w:rsidR="00321BEF" w:rsidRPr="00256C44" w:rsidRDefault="00C920A8" w:rsidP="000C01A3">
      <w:pPr>
        <w:spacing w:before="120" w:after="120" w:line="240" w:lineRule="auto"/>
        <w:jc w:val="both"/>
        <w:rPr>
          <w:rFonts w:asciiTheme="majorHAnsi" w:hAnsiTheme="majorHAnsi" w:cstheme="majorHAnsi"/>
          <w:b/>
        </w:rPr>
      </w:pPr>
      <w:r w:rsidRPr="00256C44">
        <w:rPr>
          <w:rFonts w:asciiTheme="majorHAnsi" w:hAnsiTheme="majorHAnsi" w:cstheme="majorHAnsi"/>
        </w:rPr>
        <w:t xml:space="preserve">The current </w:t>
      </w:r>
      <w:bookmarkStart w:id="51" w:name="_Hlk525307463"/>
      <w:r w:rsidRPr="00256C44">
        <w:rPr>
          <w:rFonts w:asciiTheme="majorHAnsi" w:hAnsiTheme="majorHAnsi" w:cstheme="majorHAnsi"/>
        </w:rPr>
        <w:t>HR information system</w:t>
      </w:r>
      <w:r w:rsidR="009D7D5B" w:rsidRPr="00256C44">
        <w:rPr>
          <w:rFonts w:asciiTheme="majorHAnsi" w:hAnsiTheme="majorHAnsi" w:cstheme="majorHAnsi"/>
        </w:rPr>
        <w:t xml:space="preserve"> </w:t>
      </w:r>
      <w:bookmarkEnd w:id="51"/>
      <w:r w:rsidR="009D7D5B" w:rsidRPr="00256C44">
        <w:rPr>
          <w:rFonts w:asciiTheme="majorHAnsi" w:hAnsiTheme="majorHAnsi" w:cstheme="majorHAnsi"/>
        </w:rPr>
        <w:t xml:space="preserve">is composed of a central registry in OMRH (the </w:t>
      </w:r>
      <w:r w:rsidR="009D7D5B" w:rsidRPr="00256C44">
        <w:rPr>
          <w:rFonts w:asciiTheme="majorHAnsi" w:hAnsiTheme="majorHAnsi" w:cstheme="majorHAnsi"/>
          <w:noProof/>
        </w:rPr>
        <w:t>SIGRH</w:t>
      </w:r>
      <w:r w:rsidR="009D7D5B" w:rsidRPr="00256C44">
        <w:rPr>
          <w:rFonts w:asciiTheme="majorHAnsi" w:hAnsiTheme="majorHAnsi" w:cstheme="majorHAnsi"/>
        </w:rPr>
        <w:t>) and very rudimentary system</w:t>
      </w:r>
      <w:bookmarkStart w:id="52" w:name="_Toc498513439"/>
      <w:r w:rsidR="009D7D5B" w:rsidRPr="00256C44">
        <w:rPr>
          <w:rFonts w:asciiTheme="majorHAnsi" w:hAnsiTheme="majorHAnsi" w:cstheme="majorHAnsi"/>
        </w:rPr>
        <w:t>s in the line ministries.  Both rely</w:t>
      </w:r>
      <w:r w:rsidR="004C43E1" w:rsidRPr="00256C44">
        <w:rPr>
          <w:rFonts w:asciiTheme="majorHAnsi" w:hAnsiTheme="majorHAnsi" w:cstheme="majorHAnsi"/>
        </w:rPr>
        <w:t xml:space="preserve"> on outdated and partial technology to keep track of basic personnel movements, with no apparent electronic link to the </w:t>
      </w:r>
      <w:r w:rsidR="00321BEF" w:rsidRPr="00256C44">
        <w:rPr>
          <w:rFonts w:asciiTheme="majorHAnsi" w:hAnsiTheme="majorHAnsi" w:cstheme="majorHAnsi"/>
        </w:rPr>
        <w:t xml:space="preserve">MEF </w:t>
      </w:r>
      <w:r w:rsidR="004C43E1" w:rsidRPr="00256C44">
        <w:rPr>
          <w:rFonts w:asciiTheme="majorHAnsi" w:hAnsiTheme="majorHAnsi" w:cstheme="majorHAnsi"/>
        </w:rPr>
        <w:t xml:space="preserve">payroll function, which itself is far from comprehensive and offers </w:t>
      </w:r>
      <w:r w:rsidR="004C43E1" w:rsidRPr="00256C44">
        <w:rPr>
          <w:rFonts w:asciiTheme="majorHAnsi" w:hAnsiTheme="majorHAnsi" w:cstheme="majorHAnsi"/>
          <w:noProof/>
        </w:rPr>
        <w:t>little</w:t>
      </w:r>
      <w:r w:rsidR="004C43E1" w:rsidRPr="00256C44">
        <w:rPr>
          <w:rFonts w:asciiTheme="majorHAnsi" w:hAnsiTheme="majorHAnsi" w:cstheme="majorHAnsi"/>
        </w:rPr>
        <w:t xml:space="preserve"> facility to retrieve key data for policy analysis, planning or management purposes.</w:t>
      </w:r>
      <w:r w:rsidR="00FC73CE" w:rsidRPr="00256C44">
        <w:rPr>
          <w:rFonts w:asciiTheme="majorHAnsi" w:hAnsiTheme="majorHAnsi" w:cstheme="majorHAnsi"/>
        </w:rPr>
        <w:t xml:space="preserve"> </w:t>
      </w:r>
      <w:r w:rsidR="004C43E1" w:rsidRPr="00256C44">
        <w:rPr>
          <w:rFonts w:asciiTheme="majorHAnsi" w:hAnsiTheme="majorHAnsi" w:cstheme="majorHAnsi"/>
        </w:rPr>
        <w:t xml:space="preserve">The current system utilizes the Syst-Dev system.  In line ministries, such as the Ministry of </w:t>
      </w:r>
      <w:r w:rsidR="00190295" w:rsidRPr="00256C44">
        <w:rPr>
          <w:rFonts w:asciiTheme="majorHAnsi" w:hAnsiTheme="majorHAnsi" w:cstheme="majorHAnsi"/>
        </w:rPr>
        <w:t xml:space="preserve">Public Works, Transportation </w:t>
      </w:r>
      <w:r w:rsidR="00190295" w:rsidRPr="00256C44">
        <w:rPr>
          <w:rFonts w:asciiTheme="majorHAnsi" w:hAnsiTheme="majorHAnsi" w:cstheme="majorHAnsi"/>
          <w:noProof/>
        </w:rPr>
        <w:t>and</w:t>
      </w:r>
      <w:r w:rsidR="00190295" w:rsidRPr="00256C44">
        <w:rPr>
          <w:rFonts w:asciiTheme="majorHAnsi" w:hAnsiTheme="majorHAnsi" w:cstheme="majorHAnsi"/>
        </w:rPr>
        <w:t xml:space="preserve"> Communications</w:t>
      </w:r>
      <w:r w:rsidR="004C43E1" w:rsidRPr="00256C44">
        <w:rPr>
          <w:rFonts w:asciiTheme="majorHAnsi" w:hAnsiTheme="majorHAnsi" w:cstheme="majorHAnsi"/>
        </w:rPr>
        <w:t xml:space="preserve">, the HR Directorates manually input each individual employee </w:t>
      </w:r>
      <w:r w:rsidR="00321BEF" w:rsidRPr="00256C44">
        <w:rPr>
          <w:rFonts w:asciiTheme="majorHAnsi" w:hAnsiTheme="majorHAnsi" w:cstheme="majorHAnsi"/>
        </w:rPr>
        <w:t xml:space="preserve">personnel file and update movements into the ministry’s own HR </w:t>
      </w:r>
      <w:r w:rsidR="00321BEF" w:rsidRPr="00256C44">
        <w:rPr>
          <w:rFonts w:asciiTheme="majorHAnsi" w:hAnsiTheme="majorHAnsi" w:cstheme="majorHAnsi"/>
          <w:noProof/>
        </w:rPr>
        <w:t>data base</w:t>
      </w:r>
      <w:r w:rsidR="00321BEF" w:rsidRPr="00256C44">
        <w:rPr>
          <w:rFonts w:asciiTheme="majorHAnsi" w:hAnsiTheme="majorHAnsi" w:cstheme="majorHAnsi"/>
        </w:rPr>
        <w:t xml:space="preserve">, mainly using a spreadsheet format. Alone technician works on a computer, as most staff do not have easy access to terminals.  These lists are updated based on paper files, which continue to be maintained manually and include personnel changes that have been approved by senior managers within the ministry and vetted by the </w:t>
      </w:r>
      <w:r w:rsidR="00321BEF" w:rsidRPr="00256C44">
        <w:rPr>
          <w:rFonts w:asciiTheme="majorHAnsi" w:hAnsiTheme="majorHAnsi" w:cstheme="majorHAnsi"/>
          <w:color w:val="404040" w:themeColor="text1" w:themeTint="BF"/>
        </w:rPr>
        <w:t>OMRH.</w:t>
      </w:r>
      <w:r w:rsidR="00321BEF" w:rsidRPr="00256C44">
        <w:rPr>
          <w:rFonts w:asciiTheme="majorHAnsi" w:hAnsiTheme="majorHAnsi" w:cstheme="majorHAnsi"/>
        </w:rPr>
        <w:t xml:space="preserve">  The hard copy of authorized personnel changes </w:t>
      </w:r>
      <w:r w:rsidR="00321BEF" w:rsidRPr="00256C44">
        <w:rPr>
          <w:rFonts w:asciiTheme="majorHAnsi" w:hAnsiTheme="majorHAnsi" w:cstheme="majorHAnsi"/>
          <w:noProof/>
        </w:rPr>
        <w:t>are</w:t>
      </w:r>
      <w:r w:rsidR="00321BEF" w:rsidRPr="00256C44">
        <w:rPr>
          <w:rFonts w:asciiTheme="majorHAnsi" w:hAnsiTheme="majorHAnsi" w:cstheme="majorHAnsi"/>
        </w:rPr>
        <w:t xml:space="preserve"> hand-delivered by courier to the MEF Payroll Division for incorporation into the remuneration calculation and disbursement.  </w:t>
      </w:r>
    </w:p>
    <w:p w14:paraId="452C065F" w14:textId="43628999" w:rsidR="00BF0716" w:rsidRPr="00256C44" w:rsidRDefault="00321BEF" w:rsidP="000C01A3">
      <w:pPr>
        <w:spacing w:before="120" w:after="120" w:line="240" w:lineRule="auto"/>
        <w:jc w:val="both"/>
        <w:rPr>
          <w:rFonts w:asciiTheme="majorHAnsi" w:hAnsiTheme="majorHAnsi" w:cstheme="majorHAnsi"/>
        </w:rPr>
      </w:pPr>
      <w:r w:rsidRPr="00256C44">
        <w:rPr>
          <w:rFonts w:asciiTheme="majorHAnsi" w:hAnsiTheme="majorHAnsi" w:cstheme="majorHAnsi"/>
        </w:rPr>
        <w:t xml:space="preserve">In addition, the sectorial ministries </w:t>
      </w:r>
      <w:r w:rsidR="00550364" w:rsidRPr="00256C44">
        <w:rPr>
          <w:rFonts w:asciiTheme="majorHAnsi" w:hAnsiTheme="majorHAnsi" w:cstheme="majorHAnsi"/>
        </w:rPr>
        <w:t xml:space="preserve">generally </w:t>
      </w:r>
      <w:r w:rsidR="0065121E" w:rsidRPr="00256C44">
        <w:rPr>
          <w:rFonts w:asciiTheme="majorHAnsi" w:hAnsiTheme="majorHAnsi" w:cstheme="majorHAnsi"/>
        </w:rPr>
        <w:t xml:space="preserve">keep (at least partial) lists of contractual workers, with names, tasks </w:t>
      </w:r>
      <w:r w:rsidR="0065121E" w:rsidRPr="00256C44">
        <w:rPr>
          <w:rFonts w:asciiTheme="majorHAnsi" w:hAnsiTheme="majorHAnsi" w:cstheme="majorHAnsi"/>
          <w:noProof/>
        </w:rPr>
        <w:t>and</w:t>
      </w:r>
      <w:r w:rsidR="0065121E" w:rsidRPr="00256C44">
        <w:rPr>
          <w:rFonts w:asciiTheme="majorHAnsi" w:hAnsiTheme="majorHAnsi" w:cstheme="majorHAnsi"/>
        </w:rPr>
        <w:t xml:space="preserve"> monthly remuneration. </w:t>
      </w:r>
      <w:r w:rsidR="006F5EC7" w:rsidRPr="00256C44">
        <w:rPr>
          <w:rFonts w:asciiTheme="majorHAnsi" w:hAnsiTheme="majorHAnsi" w:cstheme="majorHAnsi"/>
        </w:rPr>
        <w:t xml:space="preserve">The degree to which accurate information of these contractual workers is supplied to the Ministry of Finance is as </w:t>
      </w:r>
      <w:r w:rsidR="00D52350" w:rsidRPr="00256C44">
        <w:rPr>
          <w:rFonts w:asciiTheme="majorHAnsi" w:hAnsiTheme="majorHAnsi" w:cstheme="majorHAnsi"/>
        </w:rPr>
        <w:t>y</w:t>
      </w:r>
      <w:r w:rsidR="006F5EC7" w:rsidRPr="00256C44">
        <w:rPr>
          <w:rFonts w:asciiTheme="majorHAnsi" w:hAnsiTheme="majorHAnsi" w:cstheme="majorHAnsi"/>
        </w:rPr>
        <w:t xml:space="preserve">et uncleared. The MEF does, </w:t>
      </w:r>
      <w:r w:rsidR="006F5EC7" w:rsidRPr="00256C44">
        <w:rPr>
          <w:rFonts w:asciiTheme="majorHAnsi" w:hAnsiTheme="majorHAnsi" w:cstheme="majorHAnsi"/>
        </w:rPr>
        <w:lastRenderedPageBreak/>
        <w:t>however</w:t>
      </w:r>
      <w:r w:rsidR="00D52350" w:rsidRPr="00256C44">
        <w:rPr>
          <w:rFonts w:asciiTheme="majorHAnsi" w:hAnsiTheme="majorHAnsi" w:cstheme="majorHAnsi"/>
        </w:rPr>
        <w:t>,</w:t>
      </w:r>
      <w:r w:rsidR="006F5EC7" w:rsidRPr="00256C44">
        <w:rPr>
          <w:rFonts w:asciiTheme="majorHAnsi" w:hAnsiTheme="majorHAnsi" w:cstheme="majorHAnsi"/>
        </w:rPr>
        <w:t xml:space="preserve"> appear to have at least partial reports on the total </w:t>
      </w:r>
      <w:r w:rsidR="007A3014" w:rsidRPr="00256C44">
        <w:rPr>
          <w:rFonts w:asciiTheme="majorHAnsi" w:hAnsiTheme="majorHAnsi" w:cstheme="majorHAnsi"/>
          <w:noProof/>
        </w:rPr>
        <w:t>personnel</w:t>
      </w:r>
      <w:r w:rsidR="006F5EC7" w:rsidRPr="00256C44">
        <w:rPr>
          <w:rFonts w:asciiTheme="majorHAnsi" w:hAnsiTheme="majorHAnsi" w:cstheme="majorHAnsi"/>
        </w:rPr>
        <w:t xml:space="preserve"> expenditure on </w:t>
      </w:r>
      <w:r w:rsidR="006F5EC7" w:rsidRPr="00256C44">
        <w:rPr>
          <w:rFonts w:asciiTheme="majorHAnsi" w:hAnsiTheme="majorHAnsi" w:cstheme="majorHAnsi"/>
          <w:noProof/>
        </w:rPr>
        <w:t>contractuals</w:t>
      </w:r>
      <w:r w:rsidR="006F5EC7" w:rsidRPr="00256C44">
        <w:rPr>
          <w:rFonts w:asciiTheme="majorHAnsi" w:hAnsiTheme="majorHAnsi" w:cstheme="majorHAnsi"/>
        </w:rPr>
        <w:t xml:space="preserve"> </w:t>
      </w:r>
      <w:r w:rsidR="007A3014" w:rsidRPr="00256C44">
        <w:rPr>
          <w:rFonts w:asciiTheme="majorHAnsi" w:hAnsiTheme="majorHAnsi" w:cstheme="majorHAnsi"/>
        </w:rPr>
        <w:t>employment</w:t>
      </w:r>
      <w:r w:rsidR="006F5EC7" w:rsidRPr="00256C44">
        <w:rPr>
          <w:rFonts w:asciiTheme="majorHAnsi" w:hAnsiTheme="majorHAnsi" w:cstheme="majorHAnsi"/>
        </w:rPr>
        <w:t xml:space="preserve"> across government if not the precise </w:t>
      </w:r>
      <w:r w:rsidR="007A3014" w:rsidRPr="00256C44">
        <w:rPr>
          <w:rFonts w:asciiTheme="majorHAnsi" w:hAnsiTheme="majorHAnsi" w:cstheme="majorHAnsi"/>
        </w:rPr>
        <w:t xml:space="preserve">number of </w:t>
      </w:r>
      <w:r w:rsidR="006F5EC7" w:rsidRPr="00256C44">
        <w:rPr>
          <w:rFonts w:asciiTheme="majorHAnsi" w:hAnsiTheme="majorHAnsi" w:cstheme="majorHAnsi"/>
        </w:rPr>
        <w:t>contract</w:t>
      </w:r>
      <w:r w:rsidR="007A3014" w:rsidRPr="00256C44">
        <w:rPr>
          <w:rFonts w:asciiTheme="majorHAnsi" w:hAnsiTheme="majorHAnsi" w:cstheme="majorHAnsi"/>
        </w:rPr>
        <w:t>ed</w:t>
      </w:r>
      <w:r w:rsidR="006F5EC7" w:rsidRPr="00256C44">
        <w:rPr>
          <w:rFonts w:asciiTheme="majorHAnsi" w:hAnsiTheme="majorHAnsi" w:cstheme="majorHAnsi"/>
        </w:rPr>
        <w:t xml:space="preserve"> </w:t>
      </w:r>
      <w:proofErr w:type="gramStart"/>
      <w:r w:rsidR="006F5EC7" w:rsidRPr="00256C44">
        <w:rPr>
          <w:rFonts w:asciiTheme="majorHAnsi" w:hAnsiTheme="majorHAnsi" w:cstheme="majorHAnsi"/>
        </w:rPr>
        <w:t>staff</w:t>
      </w:r>
      <w:proofErr w:type="gramEnd"/>
      <w:r w:rsidR="006F5EC7" w:rsidRPr="00256C44">
        <w:rPr>
          <w:rFonts w:asciiTheme="majorHAnsi" w:hAnsiTheme="majorHAnsi" w:cstheme="majorHAnsi"/>
        </w:rPr>
        <w:t xml:space="preserve">. </w:t>
      </w:r>
      <w:r w:rsidR="0065121E" w:rsidRPr="00256C44">
        <w:rPr>
          <w:rFonts w:asciiTheme="majorHAnsi" w:hAnsiTheme="majorHAnsi" w:cstheme="majorHAnsi"/>
        </w:rPr>
        <w:t xml:space="preserve"> </w:t>
      </w:r>
      <w:r w:rsidR="00BF0716" w:rsidRPr="00256C44">
        <w:rPr>
          <w:rFonts w:asciiTheme="majorHAnsi" w:hAnsiTheme="majorHAnsi" w:cstheme="majorHAnsi"/>
        </w:rPr>
        <w:t>Furthermore, the IT unit of the MEF seems to have been able to extract incomplete data on contractual employment (but these data are still to be verified)</w:t>
      </w:r>
      <w:r w:rsidR="00BF0716" w:rsidRPr="00256C44">
        <w:rPr>
          <w:rStyle w:val="FootnoteReference"/>
          <w:rFonts w:asciiTheme="majorHAnsi" w:hAnsiTheme="majorHAnsi" w:cstheme="majorHAnsi"/>
        </w:rPr>
        <w:footnoteReference w:id="15"/>
      </w:r>
      <w:r w:rsidR="00BF0716" w:rsidRPr="00256C44">
        <w:rPr>
          <w:rFonts w:asciiTheme="majorHAnsi" w:hAnsiTheme="majorHAnsi" w:cstheme="majorHAnsi"/>
        </w:rPr>
        <w:t xml:space="preserve">. </w:t>
      </w:r>
    </w:p>
    <w:p w14:paraId="1A10C183" w14:textId="2C303798" w:rsidR="00C920A8" w:rsidRPr="00256C44" w:rsidRDefault="00650A18" w:rsidP="000C01A3">
      <w:pPr>
        <w:spacing w:before="120" w:after="120" w:line="240" w:lineRule="auto"/>
        <w:jc w:val="both"/>
        <w:rPr>
          <w:rFonts w:asciiTheme="majorHAnsi" w:hAnsiTheme="majorHAnsi" w:cstheme="majorHAnsi"/>
          <w:b/>
        </w:rPr>
      </w:pPr>
      <w:r w:rsidRPr="00256C44">
        <w:rPr>
          <w:rFonts w:asciiTheme="majorHAnsi" w:hAnsiTheme="majorHAnsi" w:cstheme="majorHAnsi"/>
        </w:rPr>
        <w:t>MEF’s p</w:t>
      </w:r>
      <w:r w:rsidR="0065121E" w:rsidRPr="00256C44">
        <w:rPr>
          <w:rFonts w:asciiTheme="majorHAnsi" w:hAnsiTheme="majorHAnsi" w:cstheme="majorHAnsi"/>
        </w:rPr>
        <w:t xml:space="preserve">ayroll system, which uses the Sys-Pay modality (in place, thanks to IDB resources, since around 2009), relies </w:t>
      </w:r>
      <w:r w:rsidR="0065121E" w:rsidRPr="00256C44">
        <w:rPr>
          <w:rFonts w:asciiTheme="majorHAnsi" w:hAnsiTheme="majorHAnsi" w:cstheme="majorHAnsi"/>
          <w:noProof/>
        </w:rPr>
        <w:t>on line</w:t>
      </w:r>
      <w:r w:rsidR="0065121E" w:rsidRPr="00256C44">
        <w:rPr>
          <w:rFonts w:asciiTheme="majorHAnsi" w:hAnsiTheme="majorHAnsi" w:cstheme="majorHAnsi"/>
        </w:rPr>
        <w:t xml:space="preserve"> ministries – again, through hard copies of paper records --, with OMRH validation, to “clean” their rolls of any fraudulent civil service employees – “zombies” – who might be receiving pay in place of a deceased or transferred official.  </w:t>
      </w:r>
      <w:r w:rsidR="00DC2256" w:rsidRPr="00256C44">
        <w:rPr>
          <w:rFonts w:asciiTheme="majorHAnsi" w:hAnsiTheme="majorHAnsi" w:cstheme="majorHAnsi"/>
        </w:rPr>
        <w:t xml:space="preserve">The MEF Payroll also likely contains duplications of some number of serving civil servants, such as teachers who are legally permitted to hold more than one teaching position.  </w:t>
      </w:r>
      <w:r w:rsidR="0065121E" w:rsidRPr="00256C44">
        <w:rPr>
          <w:rFonts w:asciiTheme="majorHAnsi" w:hAnsiTheme="majorHAnsi" w:cstheme="majorHAnsi"/>
        </w:rPr>
        <w:t>Confidence in the system as a whole</w:t>
      </w:r>
      <w:r w:rsidR="00321BEF" w:rsidRPr="00256C44">
        <w:rPr>
          <w:rFonts w:asciiTheme="majorHAnsi" w:hAnsiTheme="majorHAnsi" w:cstheme="majorHAnsi"/>
        </w:rPr>
        <w:t xml:space="preserve"> </w:t>
      </w:r>
      <w:r w:rsidR="0065121E" w:rsidRPr="00256C44">
        <w:rPr>
          <w:rFonts w:asciiTheme="majorHAnsi" w:hAnsiTheme="majorHAnsi" w:cstheme="majorHAnsi"/>
        </w:rPr>
        <w:t xml:space="preserve">is quite low. </w:t>
      </w:r>
    </w:p>
    <w:p w14:paraId="0FDC7DC2" w14:textId="03CBD775" w:rsidR="00C920A8" w:rsidRPr="00256C44" w:rsidRDefault="0065121E" w:rsidP="000C01A3">
      <w:pPr>
        <w:spacing w:before="120" w:after="120" w:line="240" w:lineRule="auto"/>
        <w:jc w:val="both"/>
        <w:rPr>
          <w:rFonts w:asciiTheme="majorHAnsi" w:hAnsiTheme="majorHAnsi" w:cstheme="majorHAnsi"/>
          <w:b/>
        </w:rPr>
      </w:pPr>
      <w:r w:rsidRPr="00256C44">
        <w:rPr>
          <w:rFonts w:asciiTheme="majorHAnsi" w:hAnsiTheme="majorHAnsi" w:cstheme="majorHAnsi"/>
        </w:rPr>
        <w:t>Serial efforts to upgrade the current technology to a more comprehensive, integrated system have been initiated but not implemented.  OMRH has argued, reasonably, that such a system must be</w:t>
      </w:r>
      <w:r w:rsidR="00567FAE" w:rsidRPr="00256C44">
        <w:rPr>
          <w:rFonts w:asciiTheme="majorHAnsi" w:hAnsiTheme="majorHAnsi" w:cstheme="majorHAnsi"/>
        </w:rPr>
        <w:t xml:space="preserve"> predicated on an accurate data</w:t>
      </w:r>
      <w:r w:rsidRPr="00256C44">
        <w:rPr>
          <w:rFonts w:asciiTheme="majorHAnsi" w:hAnsiTheme="majorHAnsi" w:cstheme="majorHAnsi"/>
        </w:rPr>
        <w:t>base for civil service employment</w:t>
      </w:r>
      <w:r w:rsidR="00567FAE" w:rsidRPr="00256C44">
        <w:rPr>
          <w:rFonts w:asciiTheme="majorHAnsi" w:hAnsiTheme="majorHAnsi" w:cstheme="majorHAnsi"/>
        </w:rPr>
        <w:t>,</w:t>
      </w:r>
      <w:r w:rsidRPr="00256C44">
        <w:rPr>
          <w:rFonts w:asciiTheme="majorHAnsi" w:hAnsiTheme="majorHAnsi" w:cstheme="majorHAnsi"/>
        </w:rPr>
        <w:t xml:space="preserve"> which requires </w:t>
      </w:r>
      <w:r w:rsidR="00567FAE" w:rsidRPr="00256C44">
        <w:rPr>
          <w:rFonts w:asciiTheme="majorHAnsi" w:hAnsiTheme="majorHAnsi" w:cstheme="majorHAnsi"/>
        </w:rPr>
        <w:t xml:space="preserve">either a relatively high-tech identification-based civil service census – or re-census – or a sophisticated opt-in payroll and </w:t>
      </w:r>
      <w:r w:rsidR="00567FAE" w:rsidRPr="00256C44">
        <w:rPr>
          <w:rFonts w:asciiTheme="majorHAnsi" w:hAnsiTheme="majorHAnsi" w:cstheme="majorHAnsi"/>
          <w:noProof/>
        </w:rPr>
        <w:t>bank-card</w:t>
      </w:r>
      <w:r w:rsidR="00567FAE" w:rsidRPr="00256C44">
        <w:rPr>
          <w:rFonts w:asciiTheme="majorHAnsi" w:hAnsiTheme="majorHAnsi" w:cstheme="majorHAnsi"/>
        </w:rPr>
        <w:t xml:space="preserve"> mechanism to ensure proper </w:t>
      </w:r>
      <w:r w:rsidR="00567FAE" w:rsidRPr="00256C44">
        <w:rPr>
          <w:rFonts w:asciiTheme="majorHAnsi" w:hAnsiTheme="majorHAnsi" w:cstheme="majorHAnsi"/>
          <w:noProof/>
        </w:rPr>
        <w:t>identity</w:t>
      </w:r>
      <w:r w:rsidR="00567FAE" w:rsidRPr="00256C44">
        <w:rPr>
          <w:rFonts w:asciiTheme="majorHAnsi" w:hAnsiTheme="majorHAnsi" w:cstheme="majorHAnsi"/>
        </w:rPr>
        <w:t xml:space="preserve">. A recent consultancy to OMRH estimated that an integrated HRMIS in OMRH and the line Ministries, with robust links to the MEF’s </w:t>
      </w:r>
      <w:r w:rsidR="00567FAE" w:rsidRPr="00256C44">
        <w:rPr>
          <w:rFonts w:asciiTheme="majorHAnsi" w:hAnsiTheme="majorHAnsi" w:cstheme="majorHAnsi"/>
          <w:noProof/>
        </w:rPr>
        <w:t>Payroll</w:t>
      </w:r>
      <w:r w:rsidR="008A716B" w:rsidRPr="00256C44">
        <w:rPr>
          <w:rFonts w:asciiTheme="majorHAnsi" w:hAnsiTheme="majorHAnsi" w:cstheme="majorHAnsi"/>
          <w:noProof/>
        </w:rPr>
        <w:t>,</w:t>
      </w:r>
      <w:r w:rsidR="00567FAE" w:rsidRPr="00256C44">
        <w:rPr>
          <w:rFonts w:asciiTheme="majorHAnsi" w:hAnsiTheme="majorHAnsi" w:cstheme="majorHAnsi"/>
        </w:rPr>
        <w:t xml:space="preserve"> could build on what is indeed already in place in the basic system infrastructure, assessing the percentage of coverage and capacity for each existing module</w:t>
      </w:r>
      <w:r w:rsidR="00550364" w:rsidRPr="00256C44">
        <w:rPr>
          <w:rFonts w:asciiTheme="majorHAnsi" w:hAnsiTheme="majorHAnsi" w:cstheme="majorHAnsi"/>
        </w:rPr>
        <w:t xml:space="preserve"> (see </w:t>
      </w:r>
      <w:r w:rsidR="00B20940" w:rsidRPr="00256C44">
        <w:rPr>
          <w:rFonts w:asciiTheme="majorHAnsi" w:hAnsiTheme="majorHAnsi" w:cstheme="majorHAnsi"/>
        </w:rPr>
        <w:t>T</w:t>
      </w:r>
      <w:r w:rsidR="00550364" w:rsidRPr="00256C44">
        <w:rPr>
          <w:rFonts w:asciiTheme="majorHAnsi" w:hAnsiTheme="majorHAnsi" w:cstheme="majorHAnsi"/>
        </w:rPr>
        <w:t>able 1)</w:t>
      </w:r>
      <w:r w:rsidR="00567FAE" w:rsidRPr="00256C44">
        <w:rPr>
          <w:rFonts w:asciiTheme="majorHAnsi" w:hAnsiTheme="majorHAnsi" w:cstheme="majorHAnsi"/>
        </w:rPr>
        <w:t xml:space="preserve">.  The presumed reform objective is to move to a fully integrated, off-the-shelf Integrated Financial Management System (IFMS) of the type now conventionally installed in many governments of varying capacity around the world.  This proposition is discussed in the recommendation section of this report.  </w:t>
      </w:r>
      <w:r w:rsidRPr="00256C44">
        <w:rPr>
          <w:rFonts w:asciiTheme="majorHAnsi" w:hAnsiTheme="majorHAnsi" w:cstheme="majorHAnsi"/>
        </w:rPr>
        <w:t xml:space="preserve"> </w:t>
      </w:r>
    </w:p>
    <w:p w14:paraId="18D133AD" w14:textId="77777777" w:rsidR="00567FAE" w:rsidRPr="00256C44" w:rsidRDefault="00567FAE" w:rsidP="000C01A3">
      <w:pPr>
        <w:spacing w:before="120" w:after="120" w:line="240" w:lineRule="auto"/>
        <w:jc w:val="both"/>
        <w:rPr>
          <w:rFonts w:asciiTheme="majorHAnsi" w:hAnsiTheme="majorHAnsi" w:cstheme="majorHAnsi"/>
        </w:rPr>
      </w:pPr>
    </w:p>
    <w:p w14:paraId="2CB8302B" w14:textId="77777777" w:rsidR="00107777" w:rsidRPr="00256C44" w:rsidRDefault="00107777">
      <w:pPr>
        <w:spacing w:after="0" w:line="240" w:lineRule="auto"/>
        <w:rPr>
          <w:rFonts w:asciiTheme="majorHAnsi" w:hAnsiTheme="majorHAnsi" w:cstheme="majorHAnsi"/>
          <w:b/>
        </w:rPr>
      </w:pPr>
      <w:r w:rsidRPr="00256C44">
        <w:rPr>
          <w:rFonts w:asciiTheme="majorHAnsi" w:hAnsiTheme="majorHAnsi" w:cstheme="majorHAnsi"/>
          <w:b/>
        </w:rPr>
        <w:br w:type="page"/>
      </w:r>
    </w:p>
    <w:p w14:paraId="311C9D91" w14:textId="672F88C0" w:rsidR="00550364" w:rsidRPr="00256C44" w:rsidRDefault="00550364" w:rsidP="00550364">
      <w:pPr>
        <w:spacing w:after="0" w:line="240" w:lineRule="auto"/>
        <w:jc w:val="center"/>
        <w:rPr>
          <w:rFonts w:asciiTheme="majorHAnsi" w:hAnsiTheme="majorHAnsi" w:cstheme="majorHAnsi"/>
          <w:b/>
        </w:rPr>
      </w:pPr>
      <w:bookmarkStart w:id="53" w:name="_Hlk508812890"/>
      <w:r w:rsidRPr="00256C44">
        <w:rPr>
          <w:rFonts w:asciiTheme="majorHAnsi" w:hAnsiTheme="majorHAnsi" w:cstheme="majorHAnsi"/>
          <w:b/>
        </w:rPr>
        <w:lastRenderedPageBreak/>
        <w:t xml:space="preserve">Table </w:t>
      </w:r>
      <w:r w:rsidR="00B920DF" w:rsidRPr="00256C44">
        <w:rPr>
          <w:rFonts w:asciiTheme="majorHAnsi" w:hAnsiTheme="majorHAnsi" w:cstheme="majorHAnsi"/>
          <w:b/>
        </w:rPr>
        <w:t>3</w:t>
      </w:r>
    </w:p>
    <w:p w14:paraId="31D58324" w14:textId="77777777" w:rsidR="00567FAE" w:rsidRPr="00256C44" w:rsidRDefault="00567FAE" w:rsidP="00550364">
      <w:pPr>
        <w:spacing w:after="0" w:line="240" w:lineRule="auto"/>
        <w:jc w:val="center"/>
        <w:rPr>
          <w:rFonts w:asciiTheme="majorHAnsi" w:hAnsiTheme="majorHAnsi" w:cstheme="majorHAnsi"/>
          <w:b/>
        </w:rPr>
      </w:pPr>
      <w:r w:rsidRPr="00256C44">
        <w:rPr>
          <w:rFonts w:asciiTheme="majorHAnsi" w:hAnsiTheme="majorHAnsi" w:cstheme="majorHAnsi"/>
          <w:b/>
        </w:rPr>
        <w:t>Technological Readiness of Current HRMIS System</w:t>
      </w:r>
    </w:p>
    <w:bookmarkEnd w:id="53"/>
    <w:p w14:paraId="6714D025" w14:textId="77777777" w:rsidR="004C43E1" w:rsidRPr="00256C44" w:rsidRDefault="004C43E1" w:rsidP="004C43E1">
      <w:pPr>
        <w:rPr>
          <w:rFonts w:asciiTheme="majorHAnsi" w:hAnsiTheme="majorHAnsi" w:cstheme="majorHAnsi"/>
        </w:rPr>
      </w:pPr>
    </w:p>
    <w:tbl>
      <w:tblPr>
        <w:tblStyle w:val="GridTable4-Accent111"/>
        <w:tblW w:w="0" w:type="auto"/>
        <w:tblLayout w:type="fixed"/>
        <w:tblLook w:val="04A0" w:firstRow="1" w:lastRow="0" w:firstColumn="1" w:lastColumn="0" w:noHBand="0" w:noVBand="1"/>
      </w:tblPr>
      <w:tblGrid>
        <w:gridCol w:w="3940"/>
        <w:gridCol w:w="1925"/>
        <w:gridCol w:w="2590"/>
      </w:tblGrid>
      <w:tr w:rsidR="004C43E1" w:rsidRPr="008512BC" w14:paraId="66E7B923" w14:textId="77777777" w:rsidTr="00571C61">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40" w:type="dxa"/>
          </w:tcPr>
          <w:p w14:paraId="24821401" w14:textId="77777777" w:rsidR="004C43E1" w:rsidRPr="00256C44" w:rsidRDefault="004C43E1" w:rsidP="00107777">
            <w:pPr>
              <w:spacing w:after="0" w:line="240" w:lineRule="auto"/>
              <w:jc w:val="center"/>
              <w:rPr>
                <w:rFonts w:asciiTheme="majorHAnsi" w:hAnsiTheme="majorHAnsi" w:cstheme="majorHAnsi"/>
                <w:b w:val="0"/>
              </w:rPr>
            </w:pPr>
            <w:r w:rsidRPr="00256C44">
              <w:rPr>
                <w:rFonts w:asciiTheme="majorHAnsi" w:hAnsiTheme="majorHAnsi" w:cstheme="majorHAnsi"/>
              </w:rPr>
              <w:t>Module</w:t>
            </w:r>
          </w:p>
        </w:tc>
        <w:tc>
          <w:tcPr>
            <w:tcW w:w="1925" w:type="dxa"/>
          </w:tcPr>
          <w:p w14:paraId="2D4627CE" w14:textId="77240571" w:rsidR="004C43E1" w:rsidRPr="00256C44" w:rsidRDefault="004C43E1" w:rsidP="0010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256C44">
              <w:rPr>
                <w:rFonts w:asciiTheme="majorHAnsi" w:hAnsiTheme="majorHAnsi" w:cstheme="majorHAnsi"/>
              </w:rPr>
              <w:t xml:space="preserve">% </w:t>
            </w:r>
            <w:r w:rsidR="00550364" w:rsidRPr="00256C44">
              <w:rPr>
                <w:rFonts w:asciiTheme="majorHAnsi" w:hAnsiTheme="majorHAnsi" w:cstheme="majorHAnsi"/>
              </w:rPr>
              <w:t>of achievement</w:t>
            </w:r>
          </w:p>
        </w:tc>
        <w:tc>
          <w:tcPr>
            <w:tcW w:w="2590" w:type="dxa"/>
          </w:tcPr>
          <w:p w14:paraId="7771E193" w14:textId="3BF1B7DD" w:rsidR="004C43E1" w:rsidRPr="00256C44" w:rsidRDefault="004C43E1" w:rsidP="0010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256C44">
              <w:rPr>
                <w:rFonts w:asciiTheme="majorHAnsi" w:hAnsiTheme="majorHAnsi" w:cstheme="majorHAnsi"/>
              </w:rPr>
              <w:t>Comments</w:t>
            </w:r>
          </w:p>
        </w:tc>
      </w:tr>
      <w:tr w:rsidR="004C43E1" w:rsidRPr="008512BC" w14:paraId="5CFE1730" w14:textId="77777777" w:rsidTr="00571C6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40" w:type="dxa"/>
          </w:tcPr>
          <w:p w14:paraId="62B673EA" w14:textId="43275DD8"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Personnel file, movements and positions</w:t>
            </w:r>
          </w:p>
        </w:tc>
        <w:tc>
          <w:tcPr>
            <w:tcW w:w="1925" w:type="dxa"/>
          </w:tcPr>
          <w:p w14:paraId="0C89D00C" w14:textId="77777777" w:rsidR="004C43E1" w:rsidRPr="00256C44" w:rsidRDefault="004C43E1" w:rsidP="0010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80</w:t>
            </w:r>
          </w:p>
        </w:tc>
        <w:tc>
          <w:tcPr>
            <w:tcW w:w="2590" w:type="dxa"/>
          </w:tcPr>
          <w:p w14:paraId="1DFF0F63" w14:textId="77777777" w:rsidR="004C43E1" w:rsidRPr="00256C44" w:rsidRDefault="004C43E1" w:rsidP="00550364">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4C43E1" w:rsidRPr="008512BC" w14:paraId="592D34AF" w14:textId="77777777" w:rsidTr="00571C61">
        <w:trPr>
          <w:trHeight w:val="20"/>
        </w:trPr>
        <w:tc>
          <w:tcPr>
            <w:cnfStyle w:val="001000000000" w:firstRow="0" w:lastRow="0" w:firstColumn="1" w:lastColumn="0" w:oddVBand="0" w:evenVBand="0" w:oddHBand="0" w:evenHBand="0" w:firstRowFirstColumn="0" w:firstRowLastColumn="0" w:lastRowFirstColumn="0" w:lastRowLastColumn="0"/>
            <w:tcW w:w="3940" w:type="dxa"/>
          </w:tcPr>
          <w:p w14:paraId="1ACC7E8E" w14:textId="58480906"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Time and activities</w:t>
            </w:r>
          </w:p>
        </w:tc>
        <w:tc>
          <w:tcPr>
            <w:tcW w:w="1925" w:type="dxa"/>
          </w:tcPr>
          <w:p w14:paraId="321FD990" w14:textId="77777777" w:rsidR="004C43E1" w:rsidRPr="00256C44" w:rsidRDefault="004C43E1" w:rsidP="0010777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&lt;20</w:t>
            </w:r>
          </w:p>
        </w:tc>
        <w:tc>
          <w:tcPr>
            <w:tcW w:w="2590" w:type="dxa"/>
          </w:tcPr>
          <w:p w14:paraId="0AEA4A33" w14:textId="5E8F180D" w:rsidR="004C43E1" w:rsidRPr="00256C44" w:rsidRDefault="00550364" w:rsidP="0055036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In part</w:t>
            </w:r>
          </w:p>
        </w:tc>
      </w:tr>
      <w:tr w:rsidR="004C43E1" w:rsidRPr="008512BC" w14:paraId="229B5565" w14:textId="77777777" w:rsidTr="00571C6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40" w:type="dxa"/>
          </w:tcPr>
          <w:p w14:paraId="364AF338" w14:textId="329A81A4"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Professional relationships</w:t>
            </w:r>
          </w:p>
        </w:tc>
        <w:tc>
          <w:tcPr>
            <w:tcW w:w="1925" w:type="dxa"/>
          </w:tcPr>
          <w:p w14:paraId="7461766B" w14:textId="77777777" w:rsidR="004C43E1" w:rsidRPr="00256C44" w:rsidRDefault="004C43E1" w:rsidP="0010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c>
          <w:tcPr>
            <w:tcW w:w="2590" w:type="dxa"/>
          </w:tcPr>
          <w:p w14:paraId="5A08E739" w14:textId="6C6C3F07" w:rsidR="004C43E1" w:rsidRPr="00256C44" w:rsidRDefault="00107777" w:rsidP="00550364">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Not implemented yet</w:t>
            </w:r>
          </w:p>
        </w:tc>
      </w:tr>
      <w:tr w:rsidR="004C43E1" w:rsidRPr="008512BC" w14:paraId="3AA332C7" w14:textId="77777777" w:rsidTr="00571C61">
        <w:trPr>
          <w:trHeight w:val="20"/>
        </w:trPr>
        <w:tc>
          <w:tcPr>
            <w:cnfStyle w:val="001000000000" w:firstRow="0" w:lastRow="0" w:firstColumn="1" w:lastColumn="0" w:oddVBand="0" w:evenVBand="0" w:oddHBand="0" w:evenHBand="0" w:firstRowFirstColumn="0" w:firstRowLastColumn="0" w:lastRowFirstColumn="0" w:lastRowLastColumn="0"/>
            <w:tcW w:w="3940" w:type="dxa"/>
          </w:tcPr>
          <w:p w14:paraId="3C27B572" w14:textId="0FBAD034"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 xml:space="preserve">Compensation, Social Benefits </w:t>
            </w:r>
            <w:r w:rsidRPr="00256C44">
              <w:rPr>
                <w:rFonts w:asciiTheme="majorHAnsi" w:hAnsiTheme="majorHAnsi" w:cstheme="majorHAnsi"/>
                <w:noProof/>
              </w:rPr>
              <w:t>and</w:t>
            </w:r>
            <w:r w:rsidRPr="00256C44">
              <w:rPr>
                <w:rFonts w:asciiTheme="majorHAnsi" w:hAnsiTheme="majorHAnsi" w:cstheme="majorHAnsi"/>
              </w:rPr>
              <w:t xml:space="preserve"> Payroll</w:t>
            </w:r>
          </w:p>
        </w:tc>
        <w:tc>
          <w:tcPr>
            <w:tcW w:w="1925" w:type="dxa"/>
          </w:tcPr>
          <w:p w14:paraId="5A68A144" w14:textId="77777777" w:rsidR="004C43E1" w:rsidRPr="00256C44" w:rsidRDefault="004C43E1" w:rsidP="0010777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c>
          <w:tcPr>
            <w:tcW w:w="2590" w:type="dxa"/>
          </w:tcPr>
          <w:p w14:paraId="7AFF9926" w14:textId="0CD21AA8" w:rsidR="004C43E1" w:rsidRPr="00256C44" w:rsidRDefault="00107777" w:rsidP="0055036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Not implemented yet</w:t>
            </w:r>
          </w:p>
        </w:tc>
      </w:tr>
      <w:tr w:rsidR="004C43E1" w:rsidRPr="008512BC" w14:paraId="481C3FE8" w14:textId="77777777" w:rsidTr="00571C6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40" w:type="dxa"/>
          </w:tcPr>
          <w:p w14:paraId="21DFCC65" w14:textId="7355689C"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 xml:space="preserve">Hygiene, insurance </w:t>
            </w:r>
            <w:r w:rsidRPr="00256C44">
              <w:rPr>
                <w:rFonts w:asciiTheme="majorHAnsi" w:hAnsiTheme="majorHAnsi" w:cstheme="majorHAnsi"/>
                <w:noProof/>
              </w:rPr>
              <w:t>and</w:t>
            </w:r>
            <w:r w:rsidRPr="00256C44">
              <w:rPr>
                <w:rFonts w:asciiTheme="majorHAnsi" w:hAnsiTheme="majorHAnsi" w:cstheme="majorHAnsi"/>
              </w:rPr>
              <w:t xml:space="preserve"> health</w:t>
            </w:r>
          </w:p>
        </w:tc>
        <w:tc>
          <w:tcPr>
            <w:tcW w:w="1925" w:type="dxa"/>
          </w:tcPr>
          <w:p w14:paraId="21B0F8D7" w14:textId="77777777" w:rsidR="004C43E1" w:rsidRPr="00256C44" w:rsidRDefault="004C43E1" w:rsidP="0010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c>
          <w:tcPr>
            <w:tcW w:w="2590" w:type="dxa"/>
          </w:tcPr>
          <w:p w14:paraId="1D4701C9" w14:textId="2E9B10C0" w:rsidR="004C43E1" w:rsidRPr="00256C44" w:rsidRDefault="00107777" w:rsidP="00550364">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Not implemented yet</w:t>
            </w:r>
          </w:p>
        </w:tc>
      </w:tr>
      <w:tr w:rsidR="004C43E1" w:rsidRPr="008512BC" w14:paraId="196B6C32" w14:textId="77777777" w:rsidTr="00571C61">
        <w:trPr>
          <w:trHeight w:val="20"/>
        </w:trPr>
        <w:tc>
          <w:tcPr>
            <w:cnfStyle w:val="001000000000" w:firstRow="0" w:lastRow="0" w:firstColumn="1" w:lastColumn="0" w:oddVBand="0" w:evenVBand="0" w:oddHBand="0" w:evenHBand="0" w:firstRowFirstColumn="0" w:firstRowLastColumn="0" w:lastRowFirstColumn="0" w:lastRowLastColumn="0"/>
            <w:tcW w:w="3940" w:type="dxa"/>
          </w:tcPr>
          <w:p w14:paraId="7ECC707C" w14:textId="0DDE54C5"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Recruitment Process Management (Back-end and Front-end)</w:t>
            </w:r>
          </w:p>
        </w:tc>
        <w:tc>
          <w:tcPr>
            <w:tcW w:w="1925" w:type="dxa"/>
          </w:tcPr>
          <w:p w14:paraId="040430A6" w14:textId="77777777" w:rsidR="004C43E1" w:rsidRPr="00256C44" w:rsidRDefault="004C43E1" w:rsidP="0010777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&lt;50</w:t>
            </w:r>
          </w:p>
        </w:tc>
        <w:tc>
          <w:tcPr>
            <w:tcW w:w="2590" w:type="dxa"/>
          </w:tcPr>
          <w:p w14:paraId="2FCAFD7D" w14:textId="2566B3D4" w:rsidR="004C43E1" w:rsidRPr="00256C44" w:rsidRDefault="00107777" w:rsidP="0055036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It remains the front-end (job portal) to develop</w:t>
            </w:r>
            <w:r w:rsidRPr="00256C44" w:rsidDel="00107777">
              <w:rPr>
                <w:rFonts w:asciiTheme="majorHAnsi" w:hAnsiTheme="majorHAnsi" w:cstheme="majorHAnsi"/>
              </w:rPr>
              <w:t xml:space="preserve"> </w:t>
            </w:r>
          </w:p>
        </w:tc>
      </w:tr>
      <w:tr w:rsidR="004C43E1" w:rsidRPr="008512BC" w14:paraId="4B776105" w14:textId="77777777" w:rsidTr="00571C6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40" w:type="dxa"/>
          </w:tcPr>
          <w:p w14:paraId="49226E17" w14:textId="537038F5"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Training and Performance Evaluation</w:t>
            </w:r>
          </w:p>
        </w:tc>
        <w:tc>
          <w:tcPr>
            <w:tcW w:w="1925" w:type="dxa"/>
          </w:tcPr>
          <w:p w14:paraId="48E63D79" w14:textId="77777777" w:rsidR="004C43E1" w:rsidRPr="00256C44" w:rsidRDefault="004C43E1" w:rsidP="0010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c>
          <w:tcPr>
            <w:tcW w:w="2590" w:type="dxa"/>
          </w:tcPr>
          <w:p w14:paraId="43D131FC" w14:textId="1345FC07" w:rsidR="004C43E1" w:rsidRPr="00256C44" w:rsidRDefault="00107777" w:rsidP="00550364">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Not implemented yet</w:t>
            </w:r>
          </w:p>
        </w:tc>
      </w:tr>
      <w:tr w:rsidR="004C43E1" w:rsidRPr="008512BC" w14:paraId="51F6D566" w14:textId="77777777" w:rsidTr="00571C61">
        <w:trPr>
          <w:trHeight w:val="20"/>
        </w:trPr>
        <w:tc>
          <w:tcPr>
            <w:cnfStyle w:val="001000000000" w:firstRow="0" w:lastRow="0" w:firstColumn="1" w:lastColumn="0" w:oddVBand="0" w:evenVBand="0" w:oddHBand="0" w:evenHBand="0" w:firstRowFirstColumn="0" w:firstRowLastColumn="0" w:lastRowFirstColumn="0" w:lastRowLastColumn="0"/>
            <w:tcW w:w="3940" w:type="dxa"/>
          </w:tcPr>
          <w:p w14:paraId="3DD1D9CE" w14:textId="7EE25708"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Job Position and Classification</w:t>
            </w:r>
          </w:p>
        </w:tc>
        <w:tc>
          <w:tcPr>
            <w:tcW w:w="1925" w:type="dxa"/>
          </w:tcPr>
          <w:p w14:paraId="369D7746" w14:textId="77777777" w:rsidR="004C43E1" w:rsidRPr="00256C44" w:rsidRDefault="004C43E1" w:rsidP="0010777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50</w:t>
            </w:r>
          </w:p>
        </w:tc>
        <w:tc>
          <w:tcPr>
            <w:tcW w:w="2590" w:type="dxa"/>
          </w:tcPr>
          <w:p w14:paraId="51F57E30" w14:textId="4C31BA7A" w:rsidR="004C43E1" w:rsidRPr="00256C44" w:rsidRDefault="00107777" w:rsidP="0055036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New design to consider</w:t>
            </w:r>
          </w:p>
        </w:tc>
      </w:tr>
      <w:tr w:rsidR="004C43E1" w:rsidRPr="008512BC" w14:paraId="39F6FFF5" w14:textId="77777777" w:rsidTr="00571C6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40" w:type="dxa"/>
          </w:tcPr>
          <w:p w14:paraId="05657B5B" w14:textId="64F08D60"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Planning and workforce planning</w:t>
            </w:r>
          </w:p>
        </w:tc>
        <w:tc>
          <w:tcPr>
            <w:tcW w:w="1925" w:type="dxa"/>
          </w:tcPr>
          <w:p w14:paraId="213A089C" w14:textId="77777777" w:rsidR="004C43E1" w:rsidRPr="00256C44" w:rsidRDefault="004C43E1" w:rsidP="0010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c>
          <w:tcPr>
            <w:tcW w:w="2590" w:type="dxa"/>
          </w:tcPr>
          <w:p w14:paraId="4A690524" w14:textId="7B6C76E9" w:rsidR="004C43E1" w:rsidRPr="00256C44" w:rsidRDefault="00107777" w:rsidP="00550364">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Not implemented yet</w:t>
            </w:r>
          </w:p>
        </w:tc>
      </w:tr>
      <w:tr w:rsidR="004C43E1" w:rsidRPr="008512BC" w14:paraId="517CA908" w14:textId="77777777" w:rsidTr="00571C61">
        <w:trPr>
          <w:trHeight w:val="20"/>
        </w:trPr>
        <w:tc>
          <w:tcPr>
            <w:cnfStyle w:val="001000000000" w:firstRow="0" w:lastRow="0" w:firstColumn="1" w:lastColumn="0" w:oddVBand="0" w:evenVBand="0" w:oddHBand="0" w:evenHBand="0" w:firstRowFirstColumn="0" w:firstRowLastColumn="0" w:lastRowFirstColumn="0" w:lastRowLastColumn="0"/>
            <w:tcW w:w="3940" w:type="dxa"/>
          </w:tcPr>
          <w:p w14:paraId="53C63797" w14:textId="0B1ABD16"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Reporting and custom query space</w:t>
            </w:r>
          </w:p>
        </w:tc>
        <w:tc>
          <w:tcPr>
            <w:tcW w:w="1925" w:type="dxa"/>
          </w:tcPr>
          <w:p w14:paraId="764F70AC" w14:textId="77777777" w:rsidR="004C43E1" w:rsidRPr="00256C44" w:rsidRDefault="004C43E1" w:rsidP="0010777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c>
          <w:tcPr>
            <w:tcW w:w="2590" w:type="dxa"/>
          </w:tcPr>
          <w:p w14:paraId="60A26800" w14:textId="1BD4B2F6" w:rsidR="004C43E1" w:rsidRPr="00256C44" w:rsidRDefault="00107777" w:rsidP="0055036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Dysfunctional</w:t>
            </w:r>
          </w:p>
        </w:tc>
      </w:tr>
      <w:tr w:rsidR="004C43E1" w:rsidRPr="008512BC" w14:paraId="16E2B3A7" w14:textId="77777777" w:rsidTr="00571C6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40" w:type="dxa"/>
          </w:tcPr>
          <w:p w14:paraId="366D7A5D" w14:textId="0A4E8C88" w:rsidR="004C43E1" w:rsidRPr="00256C44" w:rsidRDefault="00411BAB" w:rsidP="00550364">
            <w:pPr>
              <w:spacing w:after="0" w:line="240" w:lineRule="auto"/>
              <w:jc w:val="both"/>
              <w:rPr>
                <w:rFonts w:asciiTheme="majorHAnsi" w:hAnsiTheme="majorHAnsi" w:cstheme="majorHAnsi"/>
              </w:rPr>
            </w:pPr>
            <w:r w:rsidRPr="00256C44">
              <w:rPr>
                <w:rFonts w:asciiTheme="majorHAnsi" w:hAnsiTheme="majorHAnsi" w:cstheme="majorHAnsi"/>
              </w:rPr>
              <w:t>S</w:t>
            </w:r>
            <w:r w:rsidR="00550364" w:rsidRPr="00256C44">
              <w:rPr>
                <w:rFonts w:asciiTheme="majorHAnsi" w:hAnsiTheme="majorHAnsi" w:cstheme="majorHAnsi"/>
              </w:rPr>
              <w:t>ecurity</w:t>
            </w:r>
          </w:p>
        </w:tc>
        <w:tc>
          <w:tcPr>
            <w:tcW w:w="1925" w:type="dxa"/>
          </w:tcPr>
          <w:p w14:paraId="20FC0F30" w14:textId="77777777" w:rsidR="004C43E1" w:rsidRPr="00256C44" w:rsidRDefault="004C43E1" w:rsidP="0010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&lt;50</w:t>
            </w:r>
          </w:p>
        </w:tc>
        <w:tc>
          <w:tcPr>
            <w:tcW w:w="2590" w:type="dxa"/>
          </w:tcPr>
          <w:p w14:paraId="00DF7045" w14:textId="77777777" w:rsidR="004C43E1" w:rsidRPr="00256C44" w:rsidRDefault="004C43E1" w:rsidP="00550364">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4C43E1" w:rsidRPr="008512BC" w14:paraId="64C79F7C" w14:textId="77777777" w:rsidTr="00571C61">
        <w:trPr>
          <w:trHeight w:val="20"/>
        </w:trPr>
        <w:tc>
          <w:tcPr>
            <w:cnfStyle w:val="001000000000" w:firstRow="0" w:lastRow="0" w:firstColumn="1" w:lastColumn="0" w:oddVBand="0" w:evenVBand="0" w:oddHBand="0" w:evenHBand="0" w:firstRowFirstColumn="0" w:firstRowLastColumn="0" w:lastRowFirstColumn="0" w:lastRowLastColumn="0"/>
            <w:tcW w:w="3940" w:type="dxa"/>
          </w:tcPr>
          <w:p w14:paraId="1212C412" w14:textId="083753CA"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Pay</w:t>
            </w:r>
          </w:p>
        </w:tc>
        <w:tc>
          <w:tcPr>
            <w:tcW w:w="1925" w:type="dxa"/>
          </w:tcPr>
          <w:p w14:paraId="74F8A091" w14:textId="77777777" w:rsidR="004C43E1" w:rsidRPr="00256C44" w:rsidRDefault="004C43E1" w:rsidP="0010777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&lt;50</w:t>
            </w:r>
          </w:p>
        </w:tc>
        <w:tc>
          <w:tcPr>
            <w:tcW w:w="2590" w:type="dxa"/>
          </w:tcPr>
          <w:p w14:paraId="0134E1D0" w14:textId="4D962255" w:rsidR="004C43E1" w:rsidRPr="00256C44" w:rsidRDefault="00107777" w:rsidP="0055036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In progress</w:t>
            </w:r>
          </w:p>
        </w:tc>
      </w:tr>
      <w:tr w:rsidR="004C43E1" w:rsidRPr="008512BC" w14:paraId="464EB51B" w14:textId="77777777" w:rsidTr="00571C6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40" w:type="dxa"/>
          </w:tcPr>
          <w:p w14:paraId="593E375B" w14:textId="5E70A300"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Sanctions Management</w:t>
            </w:r>
          </w:p>
        </w:tc>
        <w:tc>
          <w:tcPr>
            <w:tcW w:w="1925" w:type="dxa"/>
          </w:tcPr>
          <w:p w14:paraId="42DE8529" w14:textId="77777777" w:rsidR="004C43E1" w:rsidRPr="00256C44" w:rsidRDefault="004C43E1" w:rsidP="0010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c>
          <w:tcPr>
            <w:tcW w:w="2590" w:type="dxa"/>
          </w:tcPr>
          <w:p w14:paraId="6DA74D55" w14:textId="222A1197" w:rsidR="004C43E1" w:rsidRPr="00256C44" w:rsidRDefault="00107777" w:rsidP="00550364">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Not implemented yet</w:t>
            </w:r>
          </w:p>
        </w:tc>
      </w:tr>
      <w:tr w:rsidR="004C43E1" w:rsidRPr="008512BC" w14:paraId="27671974" w14:textId="77777777" w:rsidTr="00571C61">
        <w:trPr>
          <w:trHeight w:val="20"/>
        </w:trPr>
        <w:tc>
          <w:tcPr>
            <w:cnfStyle w:val="001000000000" w:firstRow="0" w:lastRow="0" w:firstColumn="1" w:lastColumn="0" w:oddVBand="0" w:evenVBand="0" w:oddHBand="0" w:evenHBand="0" w:firstRowFirstColumn="0" w:firstRowLastColumn="0" w:lastRowFirstColumn="0" w:lastRowLastColumn="0"/>
            <w:tcW w:w="3940" w:type="dxa"/>
          </w:tcPr>
          <w:p w14:paraId="5486B722" w14:textId="42F1987C" w:rsidR="004C43E1" w:rsidRPr="00256C44" w:rsidRDefault="00550364" w:rsidP="00550364">
            <w:pPr>
              <w:spacing w:after="0" w:line="240" w:lineRule="auto"/>
              <w:jc w:val="both"/>
              <w:rPr>
                <w:rFonts w:asciiTheme="majorHAnsi" w:hAnsiTheme="majorHAnsi" w:cstheme="majorHAnsi"/>
              </w:rPr>
            </w:pPr>
            <w:r w:rsidRPr="00256C44">
              <w:rPr>
                <w:rFonts w:asciiTheme="majorHAnsi" w:hAnsiTheme="majorHAnsi" w:cstheme="majorHAnsi"/>
              </w:rPr>
              <w:t>Pension</w:t>
            </w:r>
          </w:p>
        </w:tc>
        <w:tc>
          <w:tcPr>
            <w:tcW w:w="1925" w:type="dxa"/>
          </w:tcPr>
          <w:p w14:paraId="4F2C6386" w14:textId="77777777" w:rsidR="004C43E1" w:rsidRPr="00256C44" w:rsidRDefault="004C43E1" w:rsidP="0055036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c>
          <w:tcPr>
            <w:tcW w:w="2590" w:type="dxa"/>
          </w:tcPr>
          <w:p w14:paraId="74F2F327" w14:textId="4973A397" w:rsidR="004C43E1" w:rsidRPr="00256C44" w:rsidRDefault="00107777" w:rsidP="0055036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Not implemented yet</w:t>
            </w:r>
          </w:p>
        </w:tc>
      </w:tr>
    </w:tbl>
    <w:p w14:paraId="39483B67" w14:textId="6EDC91B1" w:rsidR="00C920A8" w:rsidRPr="00256C44" w:rsidRDefault="00571C61" w:rsidP="00F64D4F">
      <w:pPr>
        <w:pStyle w:val="Heading1"/>
        <w:pBdr>
          <w:top w:val="nil"/>
          <w:left w:val="nil"/>
          <w:bottom w:val="nil"/>
          <w:right w:val="nil"/>
          <w:between w:val="nil"/>
        </w:pBdr>
        <w:spacing w:before="0" w:line="240" w:lineRule="auto"/>
        <w:ind w:firstLine="720"/>
        <w:rPr>
          <w:rFonts w:cstheme="majorHAnsi"/>
          <w:b w:val="0"/>
          <w:sz w:val="22"/>
          <w:szCs w:val="22"/>
          <w:lang w:val="fr-FR"/>
        </w:rPr>
      </w:pPr>
      <w:bookmarkStart w:id="54" w:name="_Toc526170557"/>
      <w:r w:rsidRPr="00256C44">
        <w:rPr>
          <w:rFonts w:cstheme="majorHAnsi"/>
          <w:b w:val="0"/>
          <w:color w:val="404040" w:themeColor="text1" w:themeTint="BF"/>
          <w:sz w:val="22"/>
          <w:szCs w:val="22"/>
          <w:lang w:val="fr-FR"/>
        </w:rPr>
        <w:t>Source :</w:t>
      </w:r>
      <w:r w:rsidR="00107777" w:rsidRPr="00256C44">
        <w:rPr>
          <w:rFonts w:cstheme="majorHAnsi"/>
          <w:b w:val="0"/>
          <w:color w:val="404040" w:themeColor="text1" w:themeTint="BF"/>
          <w:sz w:val="22"/>
          <w:szCs w:val="22"/>
          <w:lang w:val="fr-FR"/>
        </w:rPr>
        <w:t xml:space="preserve"> OMRH (2017) </w:t>
      </w:r>
      <w:r w:rsidR="00107777" w:rsidRPr="00256C44">
        <w:rPr>
          <w:rFonts w:cstheme="majorHAnsi"/>
          <w:b w:val="0"/>
          <w:i/>
          <w:color w:val="404040" w:themeColor="text1" w:themeTint="BF"/>
          <w:sz w:val="22"/>
          <w:szCs w:val="22"/>
          <w:lang w:val="fr-FR"/>
        </w:rPr>
        <w:t>SIGRH Etat des lieux et perspectives</w:t>
      </w:r>
      <w:bookmarkEnd w:id="54"/>
    </w:p>
    <w:p w14:paraId="231BA41A" w14:textId="77777777" w:rsidR="00107777" w:rsidRPr="00256C44" w:rsidRDefault="00107777" w:rsidP="00107777">
      <w:pPr>
        <w:rPr>
          <w:rFonts w:asciiTheme="majorHAnsi" w:hAnsiTheme="majorHAnsi" w:cstheme="majorHAnsi"/>
          <w:lang w:val="fr-FR"/>
        </w:rPr>
      </w:pPr>
    </w:p>
    <w:p w14:paraId="7673506F" w14:textId="41D4D2DD" w:rsidR="000966BA" w:rsidRPr="00256C44" w:rsidRDefault="00FD6F45" w:rsidP="00B920DF">
      <w:pPr>
        <w:pStyle w:val="Heading3"/>
        <w:spacing w:before="120" w:after="120" w:line="240" w:lineRule="auto"/>
        <w:rPr>
          <w:rFonts w:cstheme="majorHAnsi"/>
        </w:rPr>
      </w:pPr>
      <w:bookmarkStart w:id="55" w:name="_Toc526170558"/>
      <w:bookmarkEnd w:id="52"/>
      <w:r w:rsidRPr="00256C44">
        <w:rPr>
          <w:rFonts w:cstheme="majorHAnsi"/>
        </w:rPr>
        <w:t>Effectiveness of Planning</w:t>
      </w:r>
      <w:bookmarkEnd w:id="55"/>
      <w:r w:rsidRPr="00256C44">
        <w:rPr>
          <w:rFonts w:cstheme="majorHAnsi"/>
        </w:rPr>
        <w:t xml:space="preserve"> </w:t>
      </w:r>
    </w:p>
    <w:p w14:paraId="61C1EB5D" w14:textId="33BA86D9" w:rsidR="00FD6F45" w:rsidRPr="00256C44" w:rsidRDefault="00FD6F45" w:rsidP="00FD6F45">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3:</w:t>
      </w:r>
      <w:r w:rsidRPr="00256C44">
        <w:rPr>
          <w:rFonts w:asciiTheme="majorHAnsi" w:hAnsiTheme="majorHAnsi" w:cstheme="majorHAnsi"/>
          <w:i/>
        </w:rPr>
        <w:t xml:space="preserve"> In general, there are neither significant staff shortages nor overages.</w:t>
      </w:r>
    </w:p>
    <w:p w14:paraId="676F2DDE" w14:textId="4A1D4232" w:rsidR="00FD6F45" w:rsidRPr="00256C44" w:rsidRDefault="00FD6F45" w:rsidP="00FD6F45">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4</w:t>
      </w:r>
      <w:r w:rsidRPr="00256C44">
        <w:rPr>
          <w:rFonts w:asciiTheme="majorHAnsi" w:hAnsiTheme="majorHAnsi" w:cstheme="majorHAnsi"/>
          <w:i/>
        </w:rPr>
        <w:t xml:space="preserve">: </w:t>
      </w:r>
      <w:r w:rsidR="00DE5B71" w:rsidRPr="00256C44">
        <w:rPr>
          <w:rFonts w:asciiTheme="majorHAnsi" w:hAnsiTheme="majorHAnsi" w:cstheme="majorHAnsi"/>
          <w:i/>
        </w:rPr>
        <w:t>O</w:t>
      </w:r>
      <w:r w:rsidRPr="00256C44">
        <w:rPr>
          <w:rFonts w:asciiTheme="majorHAnsi" w:hAnsiTheme="majorHAnsi" w:cstheme="majorHAnsi"/>
          <w:i/>
        </w:rPr>
        <w:t>verall costs of civil service staff is maintained within reasonable parameters that are compatible with the country’s economic situation.</w:t>
      </w:r>
    </w:p>
    <w:p w14:paraId="24F990FD" w14:textId="7F67BD26" w:rsidR="00FD6F45" w:rsidRPr="00256C44" w:rsidRDefault="00FD6F45" w:rsidP="00FD6F45">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5</w:t>
      </w:r>
      <w:r w:rsidRPr="00256C44">
        <w:rPr>
          <w:rFonts w:asciiTheme="majorHAnsi" w:hAnsiTheme="majorHAnsi" w:cstheme="majorHAnsi"/>
          <w:i/>
        </w:rPr>
        <w:t>: The technical level of the workforce is commensurate with a knowledge-based society. Skilled labor represents a significant proportion of the workforce.</w:t>
      </w:r>
    </w:p>
    <w:p w14:paraId="24BDB447" w14:textId="7452BBBF" w:rsidR="00C802C3" w:rsidRPr="00256C44" w:rsidRDefault="00A93097" w:rsidP="000C01A3">
      <w:pPr>
        <w:spacing w:before="120" w:after="120" w:line="240" w:lineRule="auto"/>
        <w:jc w:val="both"/>
        <w:rPr>
          <w:rFonts w:asciiTheme="majorHAnsi" w:hAnsiTheme="majorHAnsi" w:cstheme="majorHAnsi"/>
        </w:rPr>
      </w:pPr>
      <w:r w:rsidRPr="00256C44">
        <w:rPr>
          <w:rFonts w:asciiTheme="majorHAnsi" w:hAnsiTheme="majorHAnsi" w:cstheme="majorHAnsi"/>
        </w:rPr>
        <w:t xml:space="preserve">While accurate information on the size, cost, nature </w:t>
      </w:r>
      <w:r w:rsidRPr="00256C44">
        <w:rPr>
          <w:rFonts w:asciiTheme="majorHAnsi" w:hAnsiTheme="majorHAnsi" w:cstheme="majorHAnsi"/>
          <w:noProof/>
        </w:rPr>
        <w:t>and</w:t>
      </w:r>
      <w:r w:rsidRPr="00256C44">
        <w:rPr>
          <w:rFonts w:asciiTheme="majorHAnsi" w:hAnsiTheme="majorHAnsi" w:cstheme="majorHAnsi"/>
        </w:rPr>
        <w:t xml:space="preserve"> distribution of government employment will require eventual validation through a data collection</w:t>
      </w:r>
      <w:r w:rsidR="00395754" w:rsidRPr="00256C44">
        <w:rPr>
          <w:rFonts w:asciiTheme="majorHAnsi" w:hAnsiTheme="majorHAnsi" w:cstheme="majorHAnsi"/>
        </w:rPr>
        <w:t xml:space="preserve">; </w:t>
      </w:r>
      <w:r w:rsidRPr="00256C44">
        <w:rPr>
          <w:rFonts w:asciiTheme="majorHAnsi" w:hAnsiTheme="majorHAnsi" w:cstheme="majorHAnsi"/>
        </w:rPr>
        <w:t xml:space="preserve">preliminary figures suggest a </w:t>
      </w:r>
      <w:r w:rsidR="00EE3AD0" w:rsidRPr="00256C44">
        <w:rPr>
          <w:rFonts w:asciiTheme="majorHAnsi" w:hAnsiTheme="majorHAnsi" w:cstheme="majorHAnsi"/>
        </w:rPr>
        <w:t xml:space="preserve">very </w:t>
      </w:r>
      <w:r w:rsidRPr="00256C44">
        <w:rPr>
          <w:rFonts w:asciiTheme="majorHAnsi" w:hAnsiTheme="majorHAnsi" w:cstheme="majorHAnsi"/>
        </w:rPr>
        <w:t xml:space="preserve">small civil service </w:t>
      </w:r>
      <w:r w:rsidR="00B92049" w:rsidRPr="00256C44">
        <w:rPr>
          <w:rFonts w:asciiTheme="majorHAnsi" w:hAnsiTheme="majorHAnsi" w:cstheme="majorHAnsi"/>
        </w:rPr>
        <w:t xml:space="preserve">relative both to needs and to comparator countries in the region and around the world with similar economic endowments. </w:t>
      </w:r>
    </w:p>
    <w:p w14:paraId="624D0898" w14:textId="39E55D74" w:rsidR="00F35913" w:rsidRPr="00256C44" w:rsidRDefault="00F35913" w:rsidP="00FB6176">
      <w:pPr>
        <w:spacing w:before="120" w:after="120" w:line="240" w:lineRule="auto"/>
        <w:jc w:val="both"/>
        <w:rPr>
          <w:rFonts w:asciiTheme="majorHAnsi" w:hAnsiTheme="majorHAnsi" w:cstheme="majorHAnsi"/>
          <w:color w:val="404040" w:themeColor="text1" w:themeTint="BF"/>
        </w:rPr>
      </w:pPr>
      <w:r w:rsidRPr="00256C44">
        <w:rPr>
          <w:rFonts w:asciiTheme="majorHAnsi" w:hAnsiTheme="majorHAnsi" w:cstheme="majorHAnsi"/>
        </w:rPr>
        <w:t xml:space="preserve">Notwithstanding these public employment data problems, which are discussed in greater detail below, it would appear that Haiti’s ratio of civil servants to population is very low, especially when compared with Governments of the Caribbean and some Central American countries (see Table 2). For instance, Haiti shows a ratio of 0.8% which is significantly lower than that of Costa Rica (2.5%), Dominican Republic (3.1%), Jamaica (2.7%) and Nicaragua (1.8%). </w:t>
      </w:r>
      <w:r w:rsidR="002D1108" w:rsidRPr="00256C44">
        <w:rPr>
          <w:rFonts w:asciiTheme="majorHAnsi" w:hAnsiTheme="majorHAnsi" w:cstheme="majorHAnsi"/>
        </w:rPr>
        <w:t xml:space="preserve"> A relevant factor to consider at analyzing these numbers is that in Haiti</w:t>
      </w:r>
      <w:r w:rsidR="002D1108" w:rsidRPr="00256C44">
        <w:rPr>
          <w:rFonts w:asciiTheme="majorHAnsi" w:eastAsia="Calibri" w:hAnsiTheme="majorHAnsi" w:cstheme="majorHAnsi"/>
        </w:rPr>
        <w:t xml:space="preserve"> the outsized role of donor-sponsored personnel has eclipsed that of national civil service cadres.</w:t>
      </w:r>
    </w:p>
    <w:p w14:paraId="69E400E2" w14:textId="77777777" w:rsidR="004D2053" w:rsidRPr="00256C44" w:rsidRDefault="004D2053" w:rsidP="00F35913">
      <w:pPr>
        <w:spacing w:after="0" w:line="240" w:lineRule="auto"/>
        <w:jc w:val="center"/>
        <w:rPr>
          <w:rFonts w:asciiTheme="majorHAnsi" w:hAnsiTheme="majorHAnsi" w:cstheme="majorHAnsi"/>
          <w:b/>
        </w:rPr>
      </w:pPr>
    </w:p>
    <w:p w14:paraId="67CC6B5E" w14:textId="77777777" w:rsidR="004D2053" w:rsidRPr="00256C44" w:rsidRDefault="004D2053" w:rsidP="00F35913">
      <w:pPr>
        <w:spacing w:after="0" w:line="240" w:lineRule="auto"/>
        <w:jc w:val="center"/>
        <w:rPr>
          <w:rFonts w:asciiTheme="majorHAnsi" w:hAnsiTheme="majorHAnsi" w:cstheme="majorHAnsi"/>
          <w:b/>
        </w:rPr>
      </w:pPr>
    </w:p>
    <w:p w14:paraId="37725DDA" w14:textId="77777777" w:rsidR="004D2053" w:rsidRPr="00256C44" w:rsidRDefault="004D2053" w:rsidP="00F35913">
      <w:pPr>
        <w:spacing w:after="0" w:line="240" w:lineRule="auto"/>
        <w:jc w:val="center"/>
        <w:rPr>
          <w:rFonts w:asciiTheme="majorHAnsi" w:hAnsiTheme="majorHAnsi" w:cstheme="majorHAnsi"/>
          <w:b/>
        </w:rPr>
      </w:pPr>
    </w:p>
    <w:p w14:paraId="16E63FA7" w14:textId="77777777" w:rsidR="004D2053" w:rsidRPr="00256C44" w:rsidRDefault="004D2053" w:rsidP="00F35913">
      <w:pPr>
        <w:spacing w:after="0" w:line="240" w:lineRule="auto"/>
        <w:jc w:val="center"/>
        <w:rPr>
          <w:rFonts w:asciiTheme="majorHAnsi" w:hAnsiTheme="majorHAnsi" w:cstheme="majorHAnsi"/>
          <w:b/>
        </w:rPr>
      </w:pPr>
    </w:p>
    <w:p w14:paraId="404FA335" w14:textId="259E2124" w:rsidR="00F35913" w:rsidRPr="00256C44" w:rsidRDefault="00F35913" w:rsidP="00F35913">
      <w:pPr>
        <w:spacing w:after="0" w:line="240" w:lineRule="auto"/>
        <w:jc w:val="center"/>
        <w:rPr>
          <w:rFonts w:asciiTheme="majorHAnsi" w:hAnsiTheme="majorHAnsi" w:cstheme="majorHAnsi"/>
          <w:b/>
        </w:rPr>
      </w:pPr>
      <w:r w:rsidRPr="00256C44">
        <w:rPr>
          <w:rFonts w:asciiTheme="majorHAnsi" w:hAnsiTheme="majorHAnsi" w:cstheme="majorHAnsi"/>
          <w:b/>
        </w:rPr>
        <w:lastRenderedPageBreak/>
        <w:t xml:space="preserve">Table </w:t>
      </w:r>
      <w:r w:rsidR="00B920DF" w:rsidRPr="00256C44">
        <w:rPr>
          <w:rFonts w:asciiTheme="majorHAnsi" w:hAnsiTheme="majorHAnsi" w:cstheme="majorHAnsi"/>
          <w:b/>
        </w:rPr>
        <w:t>4</w:t>
      </w:r>
    </w:p>
    <w:p w14:paraId="4A3508FC" w14:textId="1F33C247" w:rsidR="00F35913" w:rsidRPr="00256C44" w:rsidRDefault="00F35913" w:rsidP="00F35913">
      <w:pPr>
        <w:spacing w:after="0" w:line="240" w:lineRule="auto"/>
        <w:jc w:val="center"/>
        <w:rPr>
          <w:rFonts w:asciiTheme="majorHAnsi" w:hAnsiTheme="majorHAnsi" w:cstheme="majorHAnsi"/>
          <w:b/>
        </w:rPr>
      </w:pPr>
      <w:r w:rsidRPr="00256C44">
        <w:rPr>
          <w:rFonts w:asciiTheme="majorHAnsi" w:hAnsiTheme="majorHAnsi" w:cstheme="majorHAnsi"/>
          <w:b/>
          <w:noProof/>
        </w:rPr>
        <w:t>Ratio</w:t>
      </w:r>
      <w:r w:rsidRPr="00256C44">
        <w:rPr>
          <w:rFonts w:asciiTheme="majorHAnsi" w:hAnsiTheme="majorHAnsi" w:cstheme="majorHAnsi"/>
          <w:b/>
        </w:rPr>
        <w:t xml:space="preserve"> </w:t>
      </w:r>
      <w:r w:rsidR="00FB6176" w:rsidRPr="00256C44">
        <w:rPr>
          <w:rFonts w:asciiTheme="majorHAnsi" w:hAnsiTheme="majorHAnsi" w:cstheme="majorHAnsi"/>
          <w:b/>
        </w:rPr>
        <w:t xml:space="preserve">of </w:t>
      </w:r>
      <w:r w:rsidRPr="00256C44">
        <w:rPr>
          <w:rFonts w:asciiTheme="majorHAnsi" w:hAnsiTheme="majorHAnsi" w:cstheme="majorHAnsi"/>
          <w:b/>
        </w:rPr>
        <w:t>civil servants</w:t>
      </w:r>
      <w:r w:rsidR="00FB6176" w:rsidRPr="00256C44">
        <w:rPr>
          <w:rFonts w:asciiTheme="majorHAnsi" w:hAnsiTheme="majorHAnsi" w:cstheme="majorHAnsi"/>
          <w:b/>
        </w:rPr>
        <w:t xml:space="preserve"> to</w:t>
      </w:r>
      <w:r w:rsidRPr="00256C44">
        <w:rPr>
          <w:rFonts w:asciiTheme="majorHAnsi" w:hAnsiTheme="majorHAnsi" w:cstheme="majorHAnsi"/>
          <w:b/>
        </w:rPr>
        <w:t xml:space="preserve"> population</w:t>
      </w:r>
    </w:p>
    <w:p w14:paraId="6FA6987D" w14:textId="77777777" w:rsidR="00F35913" w:rsidRPr="00256C44" w:rsidRDefault="00F35913" w:rsidP="00F35913">
      <w:pPr>
        <w:spacing w:after="0" w:line="240" w:lineRule="auto"/>
        <w:rPr>
          <w:rFonts w:asciiTheme="majorHAnsi" w:hAnsiTheme="majorHAnsi" w:cstheme="majorHAnsi"/>
          <w:highlight w:val="yellow"/>
        </w:rPr>
      </w:pPr>
    </w:p>
    <w:tbl>
      <w:tblPr>
        <w:tblStyle w:val="TableGrid"/>
        <w:tblW w:w="0" w:type="auto"/>
        <w:tblLook w:val="04A0" w:firstRow="1" w:lastRow="0" w:firstColumn="1" w:lastColumn="0" w:noHBand="0" w:noVBand="1"/>
      </w:tblPr>
      <w:tblGrid>
        <w:gridCol w:w="2129"/>
        <w:gridCol w:w="2557"/>
        <w:gridCol w:w="2074"/>
        <w:gridCol w:w="1870"/>
      </w:tblGrid>
      <w:tr w:rsidR="00F35913" w:rsidRPr="008512BC" w14:paraId="71ED1B13" w14:textId="77777777" w:rsidTr="00436903">
        <w:tc>
          <w:tcPr>
            <w:tcW w:w="2177" w:type="dxa"/>
            <w:vAlign w:val="center"/>
          </w:tcPr>
          <w:p w14:paraId="6534F7A8" w14:textId="77777777" w:rsidR="00F35913" w:rsidRPr="00256C44" w:rsidRDefault="00F35913" w:rsidP="00134439">
            <w:pPr>
              <w:spacing w:after="0" w:line="240" w:lineRule="auto"/>
              <w:jc w:val="center"/>
              <w:rPr>
                <w:rFonts w:asciiTheme="majorHAnsi" w:hAnsiTheme="majorHAnsi" w:cstheme="majorHAnsi"/>
                <w:b/>
              </w:rPr>
            </w:pPr>
            <w:r w:rsidRPr="00256C44">
              <w:rPr>
                <w:rFonts w:asciiTheme="majorHAnsi" w:hAnsiTheme="majorHAnsi" w:cstheme="majorHAnsi"/>
                <w:b/>
              </w:rPr>
              <w:t>Country</w:t>
            </w:r>
          </w:p>
        </w:tc>
        <w:tc>
          <w:tcPr>
            <w:tcW w:w="2635" w:type="dxa"/>
            <w:vAlign w:val="center"/>
          </w:tcPr>
          <w:p w14:paraId="3C0DD8CD" w14:textId="77777777" w:rsidR="00F35913" w:rsidRPr="00256C44" w:rsidRDefault="00F35913" w:rsidP="00134439">
            <w:pPr>
              <w:spacing w:after="0" w:line="240" w:lineRule="auto"/>
              <w:jc w:val="center"/>
              <w:rPr>
                <w:rFonts w:asciiTheme="majorHAnsi" w:hAnsiTheme="majorHAnsi" w:cstheme="majorHAnsi"/>
                <w:b/>
              </w:rPr>
            </w:pPr>
            <w:r w:rsidRPr="00256C44">
              <w:rPr>
                <w:rFonts w:asciiTheme="majorHAnsi" w:hAnsiTheme="majorHAnsi" w:cstheme="majorHAnsi"/>
                <w:b/>
              </w:rPr>
              <w:t>Number of civil servants (year)</w:t>
            </w:r>
          </w:p>
        </w:tc>
        <w:tc>
          <w:tcPr>
            <w:tcW w:w="2116" w:type="dxa"/>
            <w:vAlign w:val="center"/>
          </w:tcPr>
          <w:p w14:paraId="7A42F21B" w14:textId="77777777" w:rsidR="00F35913" w:rsidRPr="00256C44" w:rsidRDefault="00F35913" w:rsidP="00134439">
            <w:pPr>
              <w:spacing w:after="0" w:line="240" w:lineRule="auto"/>
              <w:jc w:val="center"/>
              <w:rPr>
                <w:rFonts w:asciiTheme="majorHAnsi" w:hAnsiTheme="majorHAnsi" w:cstheme="majorHAnsi"/>
                <w:b/>
              </w:rPr>
            </w:pPr>
            <w:r w:rsidRPr="00256C44">
              <w:rPr>
                <w:rFonts w:asciiTheme="majorHAnsi" w:hAnsiTheme="majorHAnsi" w:cstheme="majorHAnsi"/>
                <w:b/>
              </w:rPr>
              <w:t>Population</w:t>
            </w:r>
          </w:p>
        </w:tc>
        <w:tc>
          <w:tcPr>
            <w:tcW w:w="1928" w:type="dxa"/>
            <w:vAlign w:val="center"/>
          </w:tcPr>
          <w:p w14:paraId="754EFA81" w14:textId="77777777" w:rsidR="00F35913" w:rsidRPr="00256C44" w:rsidRDefault="00F35913" w:rsidP="00134439">
            <w:pPr>
              <w:spacing w:after="0" w:line="240" w:lineRule="auto"/>
              <w:jc w:val="center"/>
              <w:rPr>
                <w:rFonts w:asciiTheme="majorHAnsi" w:hAnsiTheme="majorHAnsi" w:cstheme="majorHAnsi"/>
                <w:b/>
              </w:rPr>
            </w:pPr>
            <w:r w:rsidRPr="00256C44">
              <w:rPr>
                <w:rFonts w:asciiTheme="majorHAnsi" w:hAnsiTheme="majorHAnsi" w:cstheme="majorHAnsi"/>
                <w:b/>
              </w:rPr>
              <w:t>Ratio</w:t>
            </w:r>
          </w:p>
        </w:tc>
      </w:tr>
      <w:tr w:rsidR="00DE7338" w:rsidRPr="008512BC" w14:paraId="2730B207" w14:textId="77777777" w:rsidTr="00436903">
        <w:tc>
          <w:tcPr>
            <w:tcW w:w="2177" w:type="dxa"/>
          </w:tcPr>
          <w:p w14:paraId="30349D9E" w14:textId="681EF3A8" w:rsidR="00DE7338" w:rsidRPr="00256C44" w:rsidRDefault="00DE7338" w:rsidP="00134439">
            <w:pPr>
              <w:spacing w:after="0" w:line="240" w:lineRule="auto"/>
              <w:rPr>
                <w:rFonts w:asciiTheme="majorHAnsi" w:hAnsiTheme="majorHAnsi" w:cstheme="majorHAnsi"/>
              </w:rPr>
            </w:pPr>
            <w:r w:rsidRPr="00256C44">
              <w:rPr>
                <w:rFonts w:asciiTheme="majorHAnsi" w:hAnsiTheme="majorHAnsi" w:cstheme="majorHAnsi"/>
              </w:rPr>
              <w:t>Dominican Republic</w:t>
            </w:r>
          </w:p>
        </w:tc>
        <w:tc>
          <w:tcPr>
            <w:tcW w:w="2635" w:type="dxa"/>
            <w:vAlign w:val="center"/>
          </w:tcPr>
          <w:p w14:paraId="6D8F77A9" w14:textId="0676688C" w:rsidR="00DE7338" w:rsidRPr="00256C44" w:rsidRDefault="00DE7338" w:rsidP="00134439">
            <w:pPr>
              <w:spacing w:after="0" w:line="240" w:lineRule="auto"/>
              <w:jc w:val="right"/>
              <w:rPr>
                <w:rFonts w:asciiTheme="majorHAnsi" w:hAnsiTheme="majorHAnsi" w:cstheme="majorHAnsi"/>
              </w:rPr>
            </w:pPr>
            <w:r w:rsidRPr="00256C44">
              <w:rPr>
                <w:rFonts w:asciiTheme="majorHAnsi" w:hAnsiTheme="majorHAnsi" w:cstheme="majorHAnsi"/>
              </w:rPr>
              <w:t>319,312 (2013)</w:t>
            </w:r>
          </w:p>
        </w:tc>
        <w:tc>
          <w:tcPr>
            <w:tcW w:w="2116" w:type="dxa"/>
            <w:vAlign w:val="center"/>
          </w:tcPr>
          <w:p w14:paraId="33EE7041" w14:textId="079587A6" w:rsidR="00DE7338" w:rsidRPr="00256C44" w:rsidRDefault="00DE7338" w:rsidP="00134439">
            <w:pPr>
              <w:spacing w:after="0" w:line="240" w:lineRule="auto"/>
              <w:jc w:val="right"/>
              <w:rPr>
                <w:rFonts w:asciiTheme="majorHAnsi" w:hAnsiTheme="majorHAnsi" w:cstheme="majorHAnsi"/>
              </w:rPr>
            </w:pPr>
            <w:r w:rsidRPr="00256C44">
              <w:rPr>
                <w:rFonts w:asciiTheme="majorHAnsi" w:hAnsiTheme="majorHAnsi" w:cstheme="majorHAnsi"/>
                <w:color w:val="000000"/>
              </w:rPr>
              <w:t>10,257,724</w:t>
            </w:r>
          </w:p>
        </w:tc>
        <w:tc>
          <w:tcPr>
            <w:tcW w:w="1928" w:type="dxa"/>
            <w:vAlign w:val="center"/>
          </w:tcPr>
          <w:p w14:paraId="5D5529C7" w14:textId="0E81950B" w:rsidR="00DE7338" w:rsidRPr="00256C44" w:rsidRDefault="00DE7338" w:rsidP="00134439">
            <w:pPr>
              <w:spacing w:after="0" w:line="240" w:lineRule="auto"/>
              <w:jc w:val="center"/>
              <w:rPr>
                <w:rFonts w:asciiTheme="majorHAnsi" w:hAnsiTheme="majorHAnsi" w:cstheme="majorHAnsi"/>
              </w:rPr>
            </w:pPr>
            <w:r w:rsidRPr="00256C44">
              <w:rPr>
                <w:rFonts w:asciiTheme="majorHAnsi" w:hAnsiTheme="majorHAnsi" w:cstheme="majorHAnsi"/>
              </w:rPr>
              <w:t>3.1%</w:t>
            </w:r>
          </w:p>
        </w:tc>
      </w:tr>
      <w:tr w:rsidR="00DE7338" w:rsidRPr="008512BC" w14:paraId="3E601C69" w14:textId="77777777" w:rsidTr="00436903">
        <w:tc>
          <w:tcPr>
            <w:tcW w:w="2177" w:type="dxa"/>
          </w:tcPr>
          <w:p w14:paraId="122A7E41" w14:textId="1C3F8125" w:rsidR="00DE7338" w:rsidRPr="00256C44" w:rsidRDefault="00DE7338" w:rsidP="00134439">
            <w:pPr>
              <w:spacing w:after="0" w:line="240" w:lineRule="auto"/>
              <w:rPr>
                <w:rFonts w:asciiTheme="majorHAnsi" w:hAnsiTheme="majorHAnsi" w:cstheme="majorHAnsi"/>
              </w:rPr>
            </w:pPr>
            <w:r w:rsidRPr="00256C44">
              <w:rPr>
                <w:rFonts w:asciiTheme="majorHAnsi" w:hAnsiTheme="majorHAnsi" w:cstheme="majorHAnsi"/>
              </w:rPr>
              <w:t>Jamaica</w:t>
            </w:r>
          </w:p>
        </w:tc>
        <w:tc>
          <w:tcPr>
            <w:tcW w:w="2635" w:type="dxa"/>
            <w:vAlign w:val="center"/>
          </w:tcPr>
          <w:p w14:paraId="033A3093" w14:textId="74D8DB25" w:rsidR="00DE7338" w:rsidRPr="00256C44" w:rsidRDefault="00DE7338" w:rsidP="00134439">
            <w:pPr>
              <w:spacing w:after="0" w:line="240" w:lineRule="auto"/>
              <w:jc w:val="right"/>
              <w:rPr>
                <w:rFonts w:asciiTheme="majorHAnsi" w:hAnsiTheme="majorHAnsi" w:cstheme="majorHAnsi"/>
              </w:rPr>
            </w:pPr>
            <w:r w:rsidRPr="00256C44">
              <w:rPr>
                <w:rFonts w:asciiTheme="majorHAnsi" w:hAnsiTheme="majorHAnsi" w:cstheme="majorHAnsi"/>
              </w:rPr>
              <w:t>77, 936 (2017)</w:t>
            </w:r>
          </w:p>
        </w:tc>
        <w:tc>
          <w:tcPr>
            <w:tcW w:w="2116" w:type="dxa"/>
            <w:vAlign w:val="center"/>
          </w:tcPr>
          <w:p w14:paraId="6A662A47" w14:textId="3E5C0A03" w:rsidR="00DE7338" w:rsidRPr="00256C44" w:rsidRDefault="00DE7338" w:rsidP="00134439">
            <w:pPr>
              <w:spacing w:after="0" w:line="240" w:lineRule="auto"/>
              <w:jc w:val="right"/>
              <w:rPr>
                <w:rFonts w:asciiTheme="majorHAnsi" w:eastAsia="Times New Roman" w:hAnsiTheme="majorHAnsi" w:cstheme="majorHAnsi"/>
                <w:color w:val="000000"/>
              </w:rPr>
            </w:pPr>
            <w:r w:rsidRPr="00256C44">
              <w:rPr>
                <w:rFonts w:asciiTheme="majorHAnsi" w:hAnsiTheme="majorHAnsi" w:cstheme="majorHAnsi"/>
                <w:color w:val="000000"/>
              </w:rPr>
              <w:t>2,844,000</w:t>
            </w:r>
          </w:p>
        </w:tc>
        <w:tc>
          <w:tcPr>
            <w:tcW w:w="1928" w:type="dxa"/>
            <w:vAlign w:val="center"/>
          </w:tcPr>
          <w:p w14:paraId="6C70CC72" w14:textId="6BF8DA65" w:rsidR="00DE7338" w:rsidRPr="00256C44" w:rsidRDefault="00DE7338" w:rsidP="00134439">
            <w:pPr>
              <w:spacing w:after="0" w:line="240" w:lineRule="auto"/>
              <w:jc w:val="center"/>
              <w:rPr>
                <w:rFonts w:asciiTheme="majorHAnsi" w:hAnsiTheme="majorHAnsi" w:cstheme="majorHAnsi"/>
              </w:rPr>
            </w:pPr>
            <w:r w:rsidRPr="00256C44">
              <w:rPr>
                <w:rFonts w:asciiTheme="majorHAnsi" w:hAnsiTheme="majorHAnsi" w:cstheme="majorHAnsi"/>
              </w:rPr>
              <w:t>2.7%</w:t>
            </w:r>
          </w:p>
        </w:tc>
      </w:tr>
      <w:tr w:rsidR="00DE7338" w:rsidRPr="008512BC" w14:paraId="0F31F5C2" w14:textId="77777777" w:rsidTr="00436903">
        <w:tc>
          <w:tcPr>
            <w:tcW w:w="2177" w:type="dxa"/>
          </w:tcPr>
          <w:p w14:paraId="082ED0AC" w14:textId="44DF5591" w:rsidR="00DE7338" w:rsidRPr="00256C44" w:rsidRDefault="00DE7338" w:rsidP="00134439">
            <w:pPr>
              <w:spacing w:after="0" w:line="240" w:lineRule="auto"/>
              <w:rPr>
                <w:rFonts w:asciiTheme="majorHAnsi" w:hAnsiTheme="majorHAnsi" w:cstheme="majorHAnsi"/>
                <w:b/>
              </w:rPr>
            </w:pPr>
            <w:r w:rsidRPr="00256C44">
              <w:rPr>
                <w:rFonts w:asciiTheme="majorHAnsi" w:hAnsiTheme="majorHAnsi" w:cstheme="majorHAnsi"/>
              </w:rPr>
              <w:t>Costa Rica</w:t>
            </w:r>
          </w:p>
        </w:tc>
        <w:tc>
          <w:tcPr>
            <w:tcW w:w="2635" w:type="dxa"/>
            <w:vAlign w:val="center"/>
          </w:tcPr>
          <w:p w14:paraId="070818E0" w14:textId="46E285B3" w:rsidR="00DE7338" w:rsidRPr="00256C44" w:rsidRDefault="00DE7338" w:rsidP="00134439">
            <w:pPr>
              <w:spacing w:after="0" w:line="240" w:lineRule="auto"/>
              <w:jc w:val="right"/>
              <w:rPr>
                <w:rFonts w:asciiTheme="majorHAnsi" w:hAnsiTheme="majorHAnsi" w:cstheme="majorHAnsi"/>
                <w:b/>
              </w:rPr>
            </w:pPr>
            <w:r w:rsidRPr="00256C44">
              <w:rPr>
                <w:rFonts w:asciiTheme="majorHAnsi" w:hAnsiTheme="majorHAnsi" w:cstheme="majorHAnsi"/>
              </w:rPr>
              <w:t>116,314 (2013)</w:t>
            </w:r>
          </w:p>
        </w:tc>
        <w:tc>
          <w:tcPr>
            <w:tcW w:w="2116" w:type="dxa"/>
            <w:vAlign w:val="center"/>
          </w:tcPr>
          <w:p w14:paraId="5CAEFA4D" w14:textId="7B2FFEB0" w:rsidR="00DE7338" w:rsidRPr="00256C44" w:rsidRDefault="00DE7338" w:rsidP="00134439">
            <w:pPr>
              <w:spacing w:after="0" w:line="240" w:lineRule="auto"/>
              <w:jc w:val="right"/>
              <w:rPr>
                <w:rFonts w:asciiTheme="majorHAnsi" w:hAnsiTheme="majorHAnsi" w:cstheme="majorHAnsi"/>
                <w:b/>
              </w:rPr>
            </w:pPr>
            <w:r w:rsidRPr="00256C44">
              <w:rPr>
                <w:rFonts w:asciiTheme="majorHAnsi" w:hAnsiTheme="majorHAnsi" w:cstheme="majorHAnsi"/>
                <w:color w:val="000000"/>
              </w:rPr>
              <w:t>4,713,168</w:t>
            </w:r>
          </w:p>
        </w:tc>
        <w:tc>
          <w:tcPr>
            <w:tcW w:w="1928" w:type="dxa"/>
            <w:vAlign w:val="center"/>
          </w:tcPr>
          <w:p w14:paraId="3FC54D44" w14:textId="7B4A9DE5" w:rsidR="00DE7338" w:rsidRPr="00256C44" w:rsidRDefault="00DE7338" w:rsidP="00134439">
            <w:pPr>
              <w:spacing w:after="0" w:line="240" w:lineRule="auto"/>
              <w:jc w:val="center"/>
              <w:rPr>
                <w:rFonts w:asciiTheme="majorHAnsi" w:hAnsiTheme="majorHAnsi" w:cstheme="majorHAnsi"/>
                <w:b/>
              </w:rPr>
            </w:pPr>
            <w:r w:rsidRPr="00256C44">
              <w:rPr>
                <w:rFonts w:asciiTheme="majorHAnsi" w:hAnsiTheme="majorHAnsi" w:cstheme="majorHAnsi"/>
              </w:rPr>
              <w:t>2.5 %</w:t>
            </w:r>
          </w:p>
        </w:tc>
      </w:tr>
      <w:tr w:rsidR="00DE7338" w:rsidRPr="008512BC" w14:paraId="533D39E7" w14:textId="77777777" w:rsidTr="00436903">
        <w:tc>
          <w:tcPr>
            <w:tcW w:w="2177" w:type="dxa"/>
          </w:tcPr>
          <w:p w14:paraId="0AADD4F8" w14:textId="7898530C" w:rsidR="00DE7338" w:rsidRPr="00256C44" w:rsidRDefault="00DE7338" w:rsidP="00134439">
            <w:pPr>
              <w:spacing w:after="0" w:line="240" w:lineRule="auto"/>
              <w:rPr>
                <w:rFonts w:asciiTheme="majorHAnsi" w:hAnsiTheme="majorHAnsi" w:cstheme="majorHAnsi"/>
              </w:rPr>
            </w:pPr>
            <w:r w:rsidRPr="00256C44">
              <w:rPr>
                <w:rFonts w:asciiTheme="majorHAnsi" w:hAnsiTheme="majorHAnsi" w:cstheme="majorHAnsi"/>
              </w:rPr>
              <w:t>Nicaragua</w:t>
            </w:r>
          </w:p>
        </w:tc>
        <w:tc>
          <w:tcPr>
            <w:tcW w:w="2635" w:type="dxa"/>
            <w:vAlign w:val="center"/>
          </w:tcPr>
          <w:p w14:paraId="49CFD821" w14:textId="06B6F31E" w:rsidR="00DE7338" w:rsidRPr="00256C44" w:rsidRDefault="00DE7338" w:rsidP="00134439">
            <w:pPr>
              <w:spacing w:after="0" w:line="240" w:lineRule="auto"/>
              <w:jc w:val="right"/>
              <w:rPr>
                <w:rFonts w:asciiTheme="majorHAnsi" w:hAnsiTheme="majorHAnsi" w:cstheme="majorHAnsi"/>
              </w:rPr>
            </w:pPr>
            <w:r w:rsidRPr="00256C44">
              <w:rPr>
                <w:rFonts w:asciiTheme="majorHAnsi" w:hAnsiTheme="majorHAnsi" w:cstheme="majorHAnsi"/>
                <w:lang w:val="es-ES_tradnl"/>
              </w:rPr>
              <w:t>107,448 (2013)</w:t>
            </w:r>
          </w:p>
        </w:tc>
        <w:tc>
          <w:tcPr>
            <w:tcW w:w="2116" w:type="dxa"/>
            <w:vAlign w:val="center"/>
          </w:tcPr>
          <w:p w14:paraId="45A34002" w14:textId="33996DD6" w:rsidR="00DE7338" w:rsidRPr="00256C44" w:rsidRDefault="00DE7338" w:rsidP="00134439">
            <w:pPr>
              <w:spacing w:after="0" w:line="240" w:lineRule="auto"/>
              <w:jc w:val="right"/>
              <w:rPr>
                <w:rFonts w:asciiTheme="majorHAnsi" w:hAnsiTheme="majorHAnsi" w:cstheme="majorHAnsi"/>
              </w:rPr>
            </w:pPr>
            <w:r w:rsidRPr="00256C44">
              <w:rPr>
                <w:rFonts w:asciiTheme="majorHAnsi" w:hAnsiTheme="majorHAnsi" w:cstheme="majorHAnsi"/>
                <w:color w:val="000000"/>
              </w:rPr>
              <w:t xml:space="preserve">         6,080,500 </w:t>
            </w:r>
          </w:p>
        </w:tc>
        <w:tc>
          <w:tcPr>
            <w:tcW w:w="1928" w:type="dxa"/>
            <w:vAlign w:val="center"/>
          </w:tcPr>
          <w:p w14:paraId="22DB5449" w14:textId="20177D77" w:rsidR="00DE7338" w:rsidRPr="00256C44" w:rsidRDefault="00DE7338" w:rsidP="00134439">
            <w:pPr>
              <w:spacing w:after="0" w:line="240" w:lineRule="auto"/>
              <w:jc w:val="center"/>
              <w:rPr>
                <w:rFonts w:asciiTheme="majorHAnsi" w:hAnsiTheme="majorHAnsi" w:cstheme="majorHAnsi"/>
              </w:rPr>
            </w:pPr>
            <w:r w:rsidRPr="00256C44">
              <w:rPr>
                <w:rFonts w:asciiTheme="majorHAnsi" w:hAnsiTheme="majorHAnsi" w:cstheme="majorHAnsi"/>
              </w:rPr>
              <w:t>1.8%</w:t>
            </w:r>
          </w:p>
        </w:tc>
      </w:tr>
      <w:tr w:rsidR="00DE7338" w:rsidRPr="008512BC" w14:paraId="5C23B6B7" w14:textId="77777777" w:rsidTr="00436903">
        <w:tc>
          <w:tcPr>
            <w:tcW w:w="2177" w:type="dxa"/>
          </w:tcPr>
          <w:p w14:paraId="6EE33466" w14:textId="40350616" w:rsidR="00DE7338" w:rsidRPr="00256C44" w:rsidRDefault="00DE7338" w:rsidP="00134439">
            <w:pPr>
              <w:spacing w:after="0" w:line="240" w:lineRule="auto"/>
              <w:rPr>
                <w:rFonts w:asciiTheme="majorHAnsi" w:hAnsiTheme="majorHAnsi" w:cstheme="majorHAnsi"/>
              </w:rPr>
            </w:pPr>
            <w:r w:rsidRPr="00256C44">
              <w:rPr>
                <w:rFonts w:asciiTheme="majorHAnsi" w:hAnsiTheme="majorHAnsi" w:cstheme="majorHAnsi"/>
                <w:b/>
              </w:rPr>
              <w:t>Haiti</w:t>
            </w:r>
          </w:p>
        </w:tc>
        <w:tc>
          <w:tcPr>
            <w:tcW w:w="2635" w:type="dxa"/>
            <w:vAlign w:val="center"/>
          </w:tcPr>
          <w:p w14:paraId="1D5E12F6" w14:textId="4D375B40" w:rsidR="00DE7338" w:rsidRPr="00256C44" w:rsidRDefault="00DE7338" w:rsidP="00134439">
            <w:pPr>
              <w:spacing w:after="0" w:line="240" w:lineRule="auto"/>
              <w:jc w:val="right"/>
              <w:rPr>
                <w:rFonts w:asciiTheme="majorHAnsi" w:hAnsiTheme="majorHAnsi" w:cstheme="majorHAnsi"/>
              </w:rPr>
            </w:pPr>
            <w:r w:rsidRPr="00256C44">
              <w:rPr>
                <w:rFonts w:asciiTheme="majorHAnsi" w:hAnsiTheme="majorHAnsi" w:cstheme="majorHAnsi"/>
                <w:b/>
              </w:rPr>
              <w:t>87,511 (2017)</w:t>
            </w:r>
          </w:p>
        </w:tc>
        <w:tc>
          <w:tcPr>
            <w:tcW w:w="2116" w:type="dxa"/>
            <w:vAlign w:val="center"/>
          </w:tcPr>
          <w:p w14:paraId="3D0A1C0B" w14:textId="294F934A" w:rsidR="00DE7338" w:rsidRPr="00256C44" w:rsidRDefault="00DE7338" w:rsidP="00134439">
            <w:pPr>
              <w:spacing w:after="0" w:line="240" w:lineRule="auto"/>
              <w:jc w:val="right"/>
              <w:rPr>
                <w:rFonts w:asciiTheme="majorHAnsi" w:eastAsia="Times New Roman" w:hAnsiTheme="majorHAnsi" w:cstheme="majorHAnsi"/>
                <w:color w:val="000000"/>
              </w:rPr>
            </w:pPr>
            <w:r w:rsidRPr="00256C44">
              <w:rPr>
                <w:rFonts w:asciiTheme="majorHAnsi" w:hAnsiTheme="majorHAnsi" w:cstheme="majorHAnsi"/>
                <w:b/>
              </w:rPr>
              <w:t>10,983,000</w:t>
            </w:r>
          </w:p>
        </w:tc>
        <w:tc>
          <w:tcPr>
            <w:tcW w:w="1928" w:type="dxa"/>
            <w:vAlign w:val="center"/>
          </w:tcPr>
          <w:p w14:paraId="47E2A012" w14:textId="6CD24AD5" w:rsidR="00DE7338" w:rsidRPr="00256C44" w:rsidRDefault="00DE7338" w:rsidP="00134439">
            <w:pPr>
              <w:spacing w:after="0" w:line="240" w:lineRule="auto"/>
              <w:jc w:val="center"/>
              <w:rPr>
                <w:rFonts w:asciiTheme="majorHAnsi" w:hAnsiTheme="majorHAnsi" w:cstheme="majorHAnsi"/>
              </w:rPr>
            </w:pPr>
            <w:r w:rsidRPr="00256C44">
              <w:rPr>
                <w:rFonts w:asciiTheme="majorHAnsi" w:hAnsiTheme="majorHAnsi" w:cstheme="majorHAnsi"/>
                <w:b/>
              </w:rPr>
              <w:t>0.8%</w:t>
            </w:r>
          </w:p>
        </w:tc>
      </w:tr>
    </w:tbl>
    <w:p w14:paraId="61258510" w14:textId="5A8DBC1F" w:rsidR="00F35913" w:rsidRPr="00256C44" w:rsidRDefault="00B12CB8" w:rsidP="00F35913">
      <w:pPr>
        <w:spacing w:after="0" w:line="240" w:lineRule="auto"/>
        <w:rPr>
          <w:rFonts w:asciiTheme="majorHAnsi" w:hAnsiTheme="majorHAnsi" w:cstheme="majorHAnsi"/>
        </w:rPr>
      </w:pPr>
      <w:r w:rsidRPr="00256C44">
        <w:rPr>
          <w:rFonts w:asciiTheme="majorHAnsi" w:hAnsiTheme="majorHAnsi" w:cstheme="majorHAnsi"/>
        </w:rPr>
        <w:t xml:space="preserve">Source: </w:t>
      </w:r>
      <w:bookmarkStart w:id="56" w:name="_Hlk525681266"/>
      <w:r w:rsidR="002118D6" w:rsidRPr="00256C44">
        <w:rPr>
          <w:rFonts w:asciiTheme="majorHAnsi" w:hAnsiTheme="majorHAnsi" w:cstheme="majorHAnsi"/>
        </w:rPr>
        <w:t>OMRH Census, ILO, OECD, World Bank, various recent years.</w:t>
      </w:r>
      <w:bookmarkEnd w:id="56"/>
    </w:p>
    <w:p w14:paraId="2C736742" w14:textId="77777777" w:rsidR="00F35913" w:rsidRPr="00256C44" w:rsidRDefault="00F35913" w:rsidP="00FA624E">
      <w:pPr>
        <w:spacing w:before="120" w:after="120" w:line="240" w:lineRule="auto"/>
        <w:jc w:val="both"/>
        <w:rPr>
          <w:rFonts w:asciiTheme="majorHAnsi" w:hAnsiTheme="majorHAnsi" w:cstheme="majorHAnsi"/>
        </w:rPr>
      </w:pPr>
    </w:p>
    <w:p w14:paraId="3F5336C5" w14:textId="33408615" w:rsidR="00A65805" w:rsidRPr="00256C44" w:rsidRDefault="00821496" w:rsidP="00256C44">
      <w:pPr>
        <w:spacing w:before="120" w:after="120"/>
        <w:jc w:val="both"/>
        <w:rPr>
          <w:rFonts w:asciiTheme="majorHAnsi" w:hAnsiTheme="majorHAnsi" w:cstheme="majorHAnsi"/>
        </w:rPr>
      </w:pPr>
      <w:r w:rsidRPr="00256C44">
        <w:rPr>
          <w:rFonts w:asciiTheme="majorHAnsi" w:hAnsiTheme="majorHAnsi" w:cstheme="majorHAnsi"/>
        </w:rPr>
        <w:t>Civil Servants possess more formal education than the population at large</w:t>
      </w:r>
      <w:r w:rsidR="004E5A60" w:rsidRPr="00256C44">
        <w:rPr>
          <w:rFonts w:asciiTheme="majorHAnsi" w:hAnsiTheme="majorHAnsi" w:cstheme="majorHAnsi"/>
        </w:rPr>
        <w:t xml:space="preserve"> - Haiti’s overall labor force was relatively un-educated; </w:t>
      </w:r>
      <w:r w:rsidR="00125A44" w:rsidRPr="00256C44">
        <w:rPr>
          <w:rFonts w:asciiTheme="majorHAnsi" w:hAnsiTheme="majorHAnsi" w:cstheme="majorHAnsi"/>
        </w:rPr>
        <w:t xml:space="preserve">over </w:t>
      </w:r>
      <w:r w:rsidR="004E5A60" w:rsidRPr="00256C44">
        <w:rPr>
          <w:rFonts w:asciiTheme="majorHAnsi" w:hAnsiTheme="majorHAnsi" w:cstheme="majorHAnsi"/>
        </w:rPr>
        <w:t xml:space="preserve">45.7% </w:t>
      </w:r>
      <w:r w:rsidR="00125A44" w:rsidRPr="00256C44">
        <w:rPr>
          <w:rFonts w:asciiTheme="majorHAnsi" w:hAnsiTheme="majorHAnsi" w:cstheme="majorHAnsi"/>
        </w:rPr>
        <w:t>have not comp</w:t>
      </w:r>
      <w:r w:rsidR="004E5A60" w:rsidRPr="00256C44">
        <w:rPr>
          <w:rFonts w:asciiTheme="majorHAnsi" w:hAnsiTheme="majorHAnsi" w:cstheme="majorHAnsi"/>
        </w:rPr>
        <w:t>leted primary education</w:t>
      </w:r>
      <w:r w:rsidR="004E5A60" w:rsidRPr="00256C44">
        <w:rPr>
          <w:rStyle w:val="FootnoteReference"/>
          <w:rFonts w:asciiTheme="majorHAnsi" w:hAnsiTheme="majorHAnsi" w:cstheme="majorHAnsi"/>
        </w:rPr>
        <w:footnoteReference w:id="16"/>
      </w:r>
      <w:r w:rsidR="00411BAB" w:rsidRPr="00256C44">
        <w:rPr>
          <w:rFonts w:asciiTheme="majorHAnsi" w:hAnsiTheme="majorHAnsi" w:cstheme="majorHAnsi"/>
        </w:rPr>
        <w:t xml:space="preserve"> </w:t>
      </w:r>
      <w:r w:rsidR="004E5A60" w:rsidRPr="00256C44">
        <w:rPr>
          <w:rFonts w:asciiTheme="majorHAnsi" w:hAnsiTheme="majorHAnsi" w:cstheme="majorHAnsi"/>
        </w:rPr>
        <w:t>-</w:t>
      </w:r>
      <w:r w:rsidR="00125A44" w:rsidRPr="00256C44">
        <w:rPr>
          <w:rFonts w:asciiTheme="majorHAnsi" w:hAnsiTheme="majorHAnsi" w:cstheme="majorHAnsi"/>
        </w:rPr>
        <w:t xml:space="preserve">in contrast, </w:t>
      </w:r>
      <w:r w:rsidR="00125A44" w:rsidRPr="00256C44">
        <w:rPr>
          <w:rFonts w:asciiTheme="majorHAnsi" w:hAnsiTheme="majorHAnsi" w:cstheme="majorHAnsi"/>
          <w:noProof/>
        </w:rPr>
        <w:t>n</w:t>
      </w:r>
      <w:r w:rsidRPr="00256C44">
        <w:rPr>
          <w:rFonts w:asciiTheme="majorHAnsi" w:hAnsiTheme="majorHAnsi" w:cstheme="majorHAnsi"/>
          <w:noProof/>
        </w:rPr>
        <w:t>early</w:t>
      </w:r>
      <w:r w:rsidRPr="00256C44">
        <w:rPr>
          <w:rFonts w:asciiTheme="majorHAnsi" w:hAnsiTheme="majorHAnsi" w:cstheme="majorHAnsi"/>
        </w:rPr>
        <w:t xml:space="preserve"> </w:t>
      </w:r>
      <w:r w:rsidR="00B30C9C" w:rsidRPr="00256C44">
        <w:rPr>
          <w:rFonts w:asciiTheme="majorHAnsi" w:hAnsiTheme="majorHAnsi" w:cstheme="majorHAnsi"/>
        </w:rPr>
        <w:t>75%</w:t>
      </w:r>
      <w:r w:rsidRPr="00256C44">
        <w:rPr>
          <w:rFonts w:asciiTheme="majorHAnsi" w:hAnsiTheme="majorHAnsi" w:cstheme="majorHAnsi"/>
        </w:rPr>
        <w:t xml:space="preserve"> of all civil servants have </w:t>
      </w:r>
      <w:r w:rsidR="00125A44" w:rsidRPr="00256C44">
        <w:rPr>
          <w:rFonts w:asciiTheme="majorHAnsi" w:hAnsiTheme="majorHAnsi" w:cstheme="majorHAnsi"/>
        </w:rPr>
        <w:t xml:space="preserve">completed </w:t>
      </w:r>
      <w:r w:rsidRPr="00256C44">
        <w:rPr>
          <w:rFonts w:asciiTheme="majorHAnsi" w:hAnsiTheme="majorHAnsi" w:cstheme="majorHAnsi"/>
        </w:rPr>
        <w:t xml:space="preserve">high </w:t>
      </w:r>
      <w:r w:rsidRPr="00256C44">
        <w:rPr>
          <w:rFonts w:asciiTheme="majorHAnsi" w:hAnsiTheme="majorHAnsi" w:cstheme="majorHAnsi"/>
          <w:noProof/>
        </w:rPr>
        <w:t>school</w:t>
      </w:r>
      <w:r w:rsidR="005105F3" w:rsidRPr="00256C44">
        <w:rPr>
          <w:rFonts w:asciiTheme="majorHAnsi" w:hAnsiTheme="majorHAnsi" w:cstheme="majorHAnsi"/>
          <w:noProof/>
        </w:rPr>
        <w:t xml:space="preserve">. </w:t>
      </w:r>
      <w:r w:rsidR="00411BAB" w:rsidRPr="00256C44">
        <w:rPr>
          <w:rFonts w:asciiTheme="majorHAnsi" w:hAnsiTheme="majorHAnsi" w:cstheme="majorHAnsi"/>
          <w:noProof/>
        </w:rPr>
        <w:t>-</w:t>
      </w:r>
      <w:r w:rsidR="00411BAB" w:rsidRPr="00256C44">
        <w:rPr>
          <w:rFonts w:asciiTheme="majorHAnsi" w:hAnsiTheme="majorHAnsi" w:cstheme="majorHAnsi"/>
        </w:rPr>
        <w:t xml:space="preserve"> </w:t>
      </w:r>
      <w:r w:rsidRPr="00256C44">
        <w:rPr>
          <w:rFonts w:asciiTheme="majorHAnsi" w:hAnsiTheme="majorHAnsi" w:cstheme="majorHAnsi"/>
        </w:rPr>
        <w:t>Nonetheless, capacity issues are a concern. A surprising 12% of the A category and 7% in the B category staff</w:t>
      </w:r>
      <w:r w:rsidR="00F1741B" w:rsidRPr="00256C44">
        <w:rPr>
          <w:rStyle w:val="FootnoteReference"/>
          <w:rFonts w:asciiTheme="majorHAnsi" w:hAnsiTheme="majorHAnsi" w:cstheme="majorHAnsi"/>
        </w:rPr>
        <w:footnoteReference w:id="17"/>
      </w:r>
      <w:r w:rsidRPr="00256C44">
        <w:rPr>
          <w:rFonts w:asciiTheme="majorHAnsi" w:hAnsiTheme="majorHAnsi" w:cstheme="majorHAnsi"/>
        </w:rPr>
        <w:t xml:space="preserve"> report having no formal education degree. </w:t>
      </w:r>
      <w:bookmarkStart w:id="58" w:name="_Hlk525668560"/>
      <w:r w:rsidRPr="00256C44">
        <w:rPr>
          <w:rFonts w:asciiTheme="majorHAnsi" w:hAnsiTheme="majorHAnsi" w:cstheme="majorHAnsi"/>
        </w:rPr>
        <w:t>Many with degrees lack the appropriate skills to carry out functions, reflecting the overall quality of secondary and tertiary education in Haiti</w:t>
      </w:r>
      <w:bookmarkEnd w:id="58"/>
      <w:r w:rsidRPr="00256C44">
        <w:rPr>
          <w:rFonts w:asciiTheme="majorHAnsi" w:hAnsiTheme="majorHAnsi" w:cstheme="majorHAnsi"/>
        </w:rPr>
        <w:t xml:space="preserve">. And only 35% of civil </w:t>
      </w:r>
      <w:r w:rsidR="0058249C" w:rsidRPr="00256C44">
        <w:rPr>
          <w:rFonts w:asciiTheme="majorHAnsi" w:hAnsiTheme="majorHAnsi" w:cstheme="majorHAnsi"/>
          <w:noProof/>
        </w:rPr>
        <w:t>servants</w:t>
      </w:r>
      <w:r w:rsidRPr="00256C44">
        <w:rPr>
          <w:rFonts w:asciiTheme="majorHAnsi" w:hAnsiTheme="majorHAnsi" w:cstheme="majorHAnsi"/>
        </w:rPr>
        <w:t xml:space="preserve"> report having any familiarity with IT and computers.</w:t>
      </w:r>
      <w:r w:rsidR="001C731D">
        <w:rPr>
          <w:rStyle w:val="FootnoteReference"/>
          <w:rFonts w:asciiTheme="majorHAnsi" w:hAnsiTheme="majorHAnsi" w:cstheme="majorHAnsi"/>
        </w:rPr>
        <w:footnoteReference w:id="18"/>
      </w:r>
      <w:r w:rsidRPr="00256C44">
        <w:rPr>
          <w:rFonts w:asciiTheme="majorHAnsi" w:hAnsiTheme="majorHAnsi" w:cstheme="majorHAnsi"/>
        </w:rPr>
        <w:t xml:space="preserve"> </w:t>
      </w:r>
    </w:p>
    <w:p w14:paraId="72CA131F" w14:textId="4ACBC394" w:rsidR="00DA1994" w:rsidRPr="00256C44" w:rsidRDefault="004A12E5" w:rsidP="00256C44">
      <w:pPr>
        <w:spacing w:before="120" w:after="120"/>
        <w:jc w:val="both"/>
        <w:rPr>
          <w:rFonts w:asciiTheme="majorHAnsi" w:hAnsiTheme="majorHAnsi" w:cstheme="majorHAnsi"/>
          <w:b/>
        </w:rPr>
      </w:pPr>
      <w:r w:rsidRPr="00256C44">
        <w:rPr>
          <w:rFonts w:asciiTheme="majorHAnsi" w:hAnsiTheme="majorHAnsi" w:cstheme="majorHAnsi"/>
        </w:rPr>
        <w:t>Article IV IMF Consultations</w:t>
      </w:r>
      <w:r w:rsidR="002854CE" w:rsidRPr="00256C44">
        <w:rPr>
          <w:rFonts w:asciiTheme="majorHAnsi" w:hAnsiTheme="majorHAnsi" w:cstheme="majorHAnsi"/>
        </w:rPr>
        <w:t xml:space="preserve"> </w:t>
      </w:r>
      <w:r w:rsidR="002854CE" w:rsidRPr="00256C44">
        <w:rPr>
          <w:rFonts w:asciiTheme="majorHAnsi" w:hAnsiTheme="majorHAnsi" w:cstheme="majorHAnsi"/>
          <w:noProof/>
        </w:rPr>
        <w:t>note</w:t>
      </w:r>
      <w:r w:rsidR="00411BAB" w:rsidRPr="00256C44">
        <w:rPr>
          <w:rFonts w:asciiTheme="majorHAnsi" w:hAnsiTheme="majorHAnsi" w:cstheme="majorHAnsi"/>
          <w:noProof/>
        </w:rPr>
        <w:t>s</w:t>
      </w:r>
      <w:r w:rsidR="002854CE" w:rsidRPr="00256C44">
        <w:rPr>
          <w:rFonts w:asciiTheme="majorHAnsi" w:hAnsiTheme="majorHAnsi" w:cstheme="majorHAnsi"/>
        </w:rPr>
        <w:t xml:space="preserve"> that</w:t>
      </w:r>
      <w:r w:rsidR="006A08C4" w:rsidRPr="00256C44">
        <w:rPr>
          <w:rFonts w:asciiTheme="majorHAnsi" w:hAnsiTheme="majorHAnsi" w:cstheme="majorHAnsi"/>
        </w:rPr>
        <w:t xml:space="preserve"> Haiti’s wage bill </w:t>
      </w:r>
      <w:r w:rsidR="002854CE" w:rsidRPr="00256C44">
        <w:rPr>
          <w:rFonts w:asciiTheme="majorHAnsi" w:hAnsiTheme="majorHAnsi" w:cstheme="majorHAnsi"/>
        </w:rPr>
        <w:t xml:space="preserve">has been trending upwards in </w:t>
      </w:r>
      <w:r w:rsidR="006A08C4" w:rsidRPr="00256C44">
        <w:rPr>
          <w:rFonts w:asciiTheme="majorHAnsi" w:hAnsiTheme="majorHAnsi" w:cstheme="majorHAnsi"/>
        </w:rPr>
        <w:t>recent years.</w:t>
      </w:r>
      <w:r w:rsidR="002805B3" w:rsidRPr="00256C44">
        <w:rPr>
          <w:rFonts w:asciiTheme="majorHAnsi" w:hAnsiTheme="majorHAnsi" w:cstheme="majorHAnsi"/>
        </w:rPr>
        <w:t xml:space="preserve"> </w:t>
      </w:r>
      <w:r w:rsidR="00F35913" w:rsidRPr="00256C44">
        <w:rPr>
          <w:rFonts w:asciiTheme="majorHAnsi" w:hAnsiTheme="majorHAnsi" w:cstheme="majorHAnsi"/>
        </w:rPr>
        <w:t>Wage expenditure</w:t>
      </w:r>
      <w:r w:rsidR="002805B3" w:rsidRPr="00256C44">
        <w:rPr>
          <w:rFonts w:asciiTheme="majorHAnsi" w:hAnsiTheme="majorHAnsi" w:cstheme="majorHAnsi"/>
        </w:rPr>
        <w:t xml:space="preserve"> increased from 5.1% of GDP in 2012 to 6.7% of GDP in 2017. Wages as a percentage of total expenditure also increased from 17.8% of total expenditure in 2012 to 34.9% in 2017 (see graph 2)</w:t>
      </w:r>
      <w:r w:rsidR="00F35913" w:rsidRPr="00256C44">
        <w:rPr>
          <w:rFonts w:asciiTheme="majorHAnsi" w:hAnsiTheme="majorHAnsi" w:cstheme="majorHAnsi"/>
        </w:rPr>
        <w:t xml:space="preserve">. </w:t>
      </w:r>
      <w:r w:rsidR="007848EC" w:rsidRPr="00256C44">
        <w:rPr>
          <w:rFonts w:asciiTheme="majorHAnsi" w:hAnsiTheme="majorHAnsi" w:cstheme="majorHAnsi"/>
        </w:rPr>
        <w:t xml:space="preserve">The current levels </w:t>
      </w:r>
      <w:r w:rsidR="00DE5B71" w:rsidRPr="00256C44">
        <w:rPr>
          <w:rFonts w:asciiTheme="majorHAnsi" w:hAnsiTheme="majorHAnsi" w:cstheme="majorHAnsi"/>
        </w:rPr>
        <w:t>in Haiti are well behind the</w:t>
      </w:r>
      <w:r w:rsidR="00E85B5D">
        <w:rPr>
          <w:rFonts w:asciiTheme="majorHAnsi" w:hAnsiTheme="majorHAnsi" w:cstheme="majorHAnsi"/>
        </w:rPr>
        <w:t xml:space="preserve"> </w:t>
      </w:r>
      <w:r w:rsidR="007848EC" w:rsidRPr="00256C44">
        <w:rPr>
          <w:rFonts w:asciiTheme="majorHAnsi" w:hAnsiTheme="majorHAnsi" w:cstheme="majorHAnsi"/>
        </w:rPr>
        <w:t xml:space="preserve">Caribbean </w:t>
      </w:r>
      <w:r w:rsidR="006562CC" w:rsidRPr="00256C44">
        <w:rPr>
          <w:rFonts w:asciiTheme="majorHAnsi" w:hAnsiTheme="majorHAnsi" w:cstheme="majorHAnsi"/>
        </w:rPr>
        <w:t>countries.</w:t>
      </w:r>
      <w:r w:rsidR="002805B3" w:rsidRPr="00256C44">
        <w:rPr>
          <w:rFonts w:asciiTheme="majorHAnsi" w:hAnsiTheme="majorHAnsi" w:cstheme="majorHAnsi"/>
        </w:rPr>
        <w:t xml:space="preserve"> </w:t>
      </w:r>
    </w:p>
    <w:p w14:paraId="0BE3AC7F" w14:textId="32043DFF" w:rsidR="00DA1994" w:rsidRDefault="00DA1994" w:rsidP="009F0E22">
      <w:pPr>
        <w:spacing w:after="0" w:line="240" w:lineRule="auto"/>
        <w:jc w:val="center"/>
        <w:rPr>
          <w:rFonts w:asciiTheme="majorHAnsi" w:hAnsiTheme="majorHAnsi" w:cstheme="majorHAnsi"/>
          <w:b/>
        </w:rPr>
      </w:pPr>
    </w:p>
    <w:p w14:paraId="67CB25B1" w14:textId="7771F122" w:rsidR="00E85B5D" w:rsidRDefault="00E85B5D" w:rsidP="009F0E22">
      <w:pPr>
        <w:spacing w:after="0" w:line="240" w:lineRule="auto"/>
        <w:jc w:val="center"/>
        <w:rPr>
          <w:rFonts w:asciiTheme="majorHAnsi" w:hAnsiTheme="majorHAnsi" w:cstheme="majorHAnsi"/>
          <w:b/>
        </w:rPr>
      </w:pPr>
    </w:p>
    <w:p w14:paraId="693C8C87" w14:textId="52E7F587" w:rsidR="00E85B5D" w:rsidRDefault="00E85B5D" w:rsidP="009F0E22">
      <w:pPr>
        <w:spacing w:after="0" w:line="240" w:lineRule="auto"/>
        <w:jc w:val="center"/>
        <w:rPr>
          <w:rFonts w:asciiTheme="majorHAnsi" w:hAnsiTheme="majorHAnsi" w:cstheme="majorHAnsi"/>
          <w:b/>
        </w:rPr>
      </w:pPr>
    </w:p>
    <w:p w14:paraId="27C317C2" w14:textId="02732D8B" w:rsidR="00E85B5D" w:rsidRDefault="00E85B5D" w:rsidP="009F0E22">
      <w:pPr>
        <w:spacing w:after="0" w:line="240" w:lineRule="auto"/>
        <w:jc w:val="center"/>
        <w:rPr>
          <w:rFonts w:asciiTheme="majorHAnsi" w:hAnsiTheme="majorHAnsi" w:cstheme="majorHAnsi"/>
          <w:b/>
        </w:rPr>
      </w:pPr>
    </w:p>
    <w:p w14:paraId="17A6EC97" w14:textId="79CF0E15" w:rsidR="00E85B5D" w:rsidRDefault="00E85B5D" w:rsidP="009F0E22">
      <w:pPr>
        <w:spacing w:after="0" w:line="240" w:lineRule="auto"/>
        <w:jc w:val="center"/>
        <w:rPr>
          <w:rFonts w:asciiTheme="majorHAnsi" w:hAnsiTheme="majorHAnsi" w:cstheme="majorHAnsi"/>
          <w:b/>
        </w:rPr>
      </w:pPr>
    </w:p>
    <w:p w14:paraId="175C3970" w14:textId="48143044" w:rsidR="00E85B5D" w:rsidRDefault="00E85B5D" w:rsidP="009F0E22">
      <w:pPr>
        <w:spacing w:after="0" w:line="240" w:lineRule="auto"/>
        <w:jc w:val="center"/>
        <w:rPr>
          <w:rFonts w:asciiTheme="majorHAnsi" w:hAnsiTheme="majorHAnsi" w:cstheme="majorHAnsi"/>
          <w:b/>
        </w:rPr>
      </w:pPr>
    </w:p>
    <w:p w14:paraId="498C6B7B" w14:textId="2B04322A" w:rsidR="00E85B5D" w:rsidRDefault="00E85B5D" w:rsidP="009F0E22">
      <w:pPr>
        <w:spacing w:after="0" w:line="240" w:lineRule="auto"/>
        <w:jc w:val="center"/>
        <w:rPr>
          <w:rFonts w:asciiTheme="majorHAnsi" w:hAnsiTheme="majorHAnsi" w:cstheme="majorHAnsi"/>
          <w:b/>
        </w:rPr>
      </w:pPr>
    </w:p>
    <w:p w14:paraId="5B053EFC" w14:textId="734E3F8E" w:rsidR="00E85B5D" w:rsidRDefault="00E85B5D" w:rsidP="009F0E22">
      <w:pPr>
        <w:spacing w:after="0" w:line="240" w:lineRule="auto"/>
        <w:jc w:val="center"/>
        <w:rPr>
          <w:rFonts w:asciiTheme="majorHAnsi" w:hAnsiTheme="majorHAnsi" w:cstheme="majorHAnsi"/>
          <w:b/>
        </w:rPr>
      </w:pPr>
    </w:p>
    <w:p w14:paraId="1BE92E03" w14:textId="5B96F3A4" w:rsidR="00E85B5D" w:rsidRDefault="00E85B5D" w:rsidP="009F0E22">
      <w:pPr>
        <w:spacing w:after="0" w:line="240" w:lineRule="auto"/>
        <w:jc w:val="center"/>
        <w:rPr>
          <w:rFonts w:asciiTheme="majorHAnsi" w:hAnsiTheme="majorHAnsi" w:cstheme="majorHAnsi"/>
          <w:b/>
        </w:rPr>
      </w:pPr>
    </w:p>
    <w:p w14:paraId="490DD084" w14:textId="32052E0C" w:rsidR="00E85B5D" w:rsidRDefault="00E85B5D" w:rsidP="009F0E22">
      <w:pPr>
        <w:spacing w:after="0" w:line="240" w:lineRule="auto"/>
        <w:jc w:val="center"/>
        <w:rPr>
          <w:rFonts w:asciiTheme="majorHAnsi" w:hAnsiTheme="majorHAnsi" w:cstheme="majorHAnsi"/>
          <w:b/>
        </w:rPr>
      </w:pPr>
    </w:p>
    <w:p w14:paraId="0BC450E3" w14:textId="055FD5BB" w:rsidR="00E85B5D" w:rsidRDefault="00E85B5D" w:rsidP="009F0E22">
      <w:pPr>
        <w:spacing w:after="0" w:line="240" w:lineRule="auto"/>
        <w:jc w:val="center"/>
        <w:rPr>
          <w:rFonts w:asciiTheme="majorHAnsi" w:hAnsiTheme="majorHAnsi" w:cstheme="majorHAnsi"/>
          <w:b/>
        </w:rPr>
      </w:pPr>
    </w:p>
    <w:p w14:paraId="4897226D" w14:textId="691091FA" w:rsidR="00E85B5D" w:rsidRDefault="00E85B5D" w:rsidP="009F0E22">
      <w:pPr>
        <w:spacing w:after="0" w:line="240" w:lineRule="auto"/>
        <w:jc w:val="center"/>
        <w:rPr>
          <w:rFonts w:asciiTheme="majorHAnsi" w:hAnsiTheme="majorHAnsi" w:cstheme="majorHAnsi"/>
          <w:b/>
        </w:rPr>
      </w:pPr>
    </w:p>
    <w:p w14:paraId="3BBD109E" w14:textId="5F334D58" w:rsidR="00E85B5D" w:rsidRDefault="00E85B5D" w:rsidP="009F0E22">
      <w:pPr>
        <w:spacing w:after="0" w:line="240" w:lineRule="auto"/>
        <w:jc w:val="center"/>
        <w:rPr>
          <w:rFonts w:asciiTheme="majorHAnsi" w:hAnsiTheme="majorHAnsi" w:cstheme="majorHAnsi"/>
          <w:b/>
        </w:rPr>
      </w:pPr>
    </w:p>
    <w:p w14:paraId="4E2B21E7" w14:textId="67C07B33" w:rsidR="00E85B5D" w:rsidRDefault="00E85B5D" w:rsidP="009F0E22">
      <w:pPr>
        <w:spacing w:after="0" w:line="240" w:lineRule="auto"/>
        <w:jc w:val="center"/>
        <w:rPr>
          <w:rFonts w:asciiTheme="majorHAnsi" w:hAnsiTheme="majorHAnsi" w:cstheme="majorHAnsi"/>
          <w:b/>
        </w:rPr>
      </w:pPr>
    </w:p>
    <w:p w14:paraId="5E433D06" w14:textId="548905CA" w:rsidR="00E85B5D" w:rsidRDefault="00E85B5D" w:rsidP="009F0E22">
      <w:pPr>
        <w:spacing w:after="0" w:line="240" w:lineRule="auto"/>
        <w:jc w:val="center"/>
        <w:rPr>
          <w:rFonts w:asciiTheme="majorHAnsi" w:hAnsiTheme="majorHAnsi" w:cstheme="majorHAnsi"/>
          <w:b/>
        </w:rPr>
      </w:pPr>
    </w:p>
    <w:p w14:paraId="27B004D4" w14:textId="26B608D1" w:rsidR="00E85B5D" w:rsidRDefault="00E85B5D" w:rsidP="009F0E22">
      <w:pPr>
        <w:spacing w:after="0" w:line="240" w:lineRule="auto"/>
        <w:jc w:val="center"/>
        <w:rPr>
          <w:rFonts w:asciiTheme="majorHAnsi" w:hAnsiTheme="majorHAnsi" w:cstheme="majorHAnsi"/>
          <w:b/>
        </w:rPr>
      </w:pPr>
    </w:p>
    <w:p w14:paraId="307CFE90" w14:textId="463E9C79" w:rsidR="00E85B5D" w:rsidRDefault="00E85B5D" w:rsidP="009F0E22">
      <w:pPr>
        <w:spacing w:after="0" w:line="240" w:lineRule="auto"/>
        <w:jc w:val="center"/>
        <w:rPr>
          <w:rFonts w:asciiTheme="majorHAnsi" w:hAnsiTheme="majorHAnsi" w:cstheme="majorHAnsi"/>
          <w:b/>
        </w:rPr>
      </w:pPr>
    </w:p>
    <w:p w14:paraId="6B05B6B4" w14:textId="77777777" w:rsidR="00E85B5D" w:rsidRPr="00256C44" w:rsidRDefault="00E85B5D" w:rsidP="009F0E22">
      <w:pPr>
        <w:spacing w:after="0" w:line="240" w:lineRule="auto"/>
        <w:jc w:val="center"/>
        <w:rPr>
          <w:rFonts w:asciiTheme="majorHAnsi" w:hAnsiTheme="majorHAnsi" w:cstheme="majorHAnsi"/>
          <w:b/>
        </w:rPr>
      </w:pPr>
    </w:p>
    <w:p w14:paraId="4D8F8BD0" w14:textId="4D4C86FE" w:rsidR="00DA5A62" w:rsidRPr="00256C44" w:rsidRDefault="00DA5A62" w:rsidP="009F0E22">
      <w:pPr>
        <w:spacing w:after="0" w:line="240" w:lineRule="auto"/>
        <w:jc w:val="center"/>
        <w:rPr>
          <w:rFonts w:asciiTheme="majorHAnsi" w:hAnsiTheme="majorHAnsi" w:cstheme="majorHAnsi"/>
          <w:b/>
        </w:rPr>
      </w:pPr>
      <w:r w:rsidRPr="00256C44">
        <w:rPr>
          <w:rFonts w:asciiTheme="majorHAnsi" w:hAnsiTheme="majorHAnsi" w:cstheme="majorHAnsi"/>
          <w:b/>
        </w:rPr>
        <w:t xml:space="preserve">Graph 2: </w:t>
      </w:r>
    </w:p>
    <w:p w14:paraId="16F38681" w14:textId="3F34E16E" w:rsidR="00DA5A62" w:rsidRPr="00256C44" w:rsidRDefault="00DA5A62" w:rsidP="009F0E22">
      <w:pPr>
        <w:spacing w:after="0" w:line="240" w:lineRule="auto"/>
        <w:jc w:val="center"/>
        <w:rPr>
          <w:rFonts w:asciiTheme="majorHAnsi" w:hAnsiTheme="majorHAnsi" w:cstheme="majorHAnsi"/>
          <w:b/>
        </w:rPr>
      </w:pPr>
      <w:r w:rsidRPr="00256C44">
        <w:rPr>
          <w:rFonts w:asciiTheme="majorHAnsi" w:hAnsiTheme="majorHAnsi" w:cstheme="majorHAnsi"/>
          <w:b/>
        </w:rPr>
        <w:t xml:space="preserve">Comparison of </w:t>
      </w:r>
      <w:r w:rsidR="001A092F" w:rsidRPr="00256C44">
        <w:rPr>
          <w:rFonts w:asciiTheme="majorHAnsi" w:hAnsiTheme="majorHAnsi" w:cstheme="majorHAnsi"/>
          <w:b/>
        </w:rPr>
        <w:t xml:space="preserve">government </w:t>
      </w:r>
      <w:r w:rsidRPr="00256C44">
        <w:rPr>
          <w:rFonts w:asciiTheme="majorHAnsi" w:hAnsiTheme="majorHAnsi" w:cstheme="majorHAnsi"/>
          <w:b/>
          <w:noProof/>
        </w:rPr>
        <w:t>wage</w:t>
      </w:r>
      <w:r w:rsidRPr="00256C44">
        <w:rPr>
          <w:rFonts w:asciiTheme="majorHAnsi" w:hAnsiTheme="majorHAnsi" w:cstheme="majorHAnsi"/>
          <w:b/>
        </w:rPr>
        <w:t xml:space="preserve"> bill in Caribbean countries</w:t>
      </w:r>
    </w:p>
    <w:tbl>
      <w:tblPr>
        <w:tblStyle w:val="TableGrid"/>
        <w:tblW w:w="91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6"/>
      </w:tblGrid>
      <w:tr w:rsidR="00A3527D" w:rsidRPr="008512BC" w14:paraId="599D0F4A" w14:textId="77777777" w:rsidTr="009F0E22">
        <w:trPr>
          <w:jc w:val="center"/>
        </w:trPr>
        <w:tc>
          <w:tcPr>
            <w:tcW w:w="4254" w:type="dxa"/>
          </w:tcPr>
          <w:p w14:paraId="177BB179" w14:textId="77777777" w:rsidR="00A3527D" w:rsidRPr="00256C44" w:rsidRDefault="00A3527D" w:rsidP="000C01A3">
            <w:pPr>
              <w:spacing w:before="120" w:after="120" w:line="240" w:lineRule="auto"/>
              <w:jc w:val="both"/>
              <w:rPr>
                <w:rFonts w:asciiTheme="majorHAnsi" w:hAnsiTheme="majorHAnsi" w:cstheme="majorHAnsi"/>
              </w:rPr>
            </w:pPr>
            <w:r w:rsidRPr="00256C44">
              <w:rPr>
                <w:rFonts w:asciiTheme="majorHAnsi" w:hAnsiTheme="majorHAnsi" w:cstheme="majorHAnsi"/>
                <w:noProof/>
              </w:rPr>
              <w:drawing>
                <wp:inline distT="0" distB="0" distL="0" distR="0" wp14:anchorId="07236C93" wp14:editId="11D0617F">
                  <wp:extent cx="2978150" cy="3003550"/>
                  <wp:effectExtent l="0" t="0" r="12700" b="6350"/>
                  <wp:docPr id="12" name="Chart 12">
                    <a:extLst xmlns:a="http://schemas.openxmlformats.org/drawingml/2006/main">
                      <a:ext uri="{FF2B5EF4-FFF2-40B4-BE49-F238E27FC236}">
                        <a16:creationId xmlns:a16="http://schemas.microsoft.com/office/drawing/2014/main" id="{DD5E24F7-9011-46AF-A72C-0BA8226D62E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926" w:type="dxa"/>
          </w:tcPr>
          <w:p w14:paraId="7F5421AE" w14:textId="77777777" w:rsidR="00A3527D" w:rsidRPr="00256C44" w:rsidRDefault="00A3527D" w:rsidP="000C01A3">
            <w:pPr>
              <w:spacing w:before="120" w:after="120" w:line="240" w:lineRule="auto"/>
              <w:jc w:val="both"/>
              <w:rPr>
                <w:rFonts w:asciiTheme="majorHAnsi" w:hAnsiTheme="majorHAnsi" w:cstheme="majorHAnsi"/>
              </w:rPr>
            </w:pPr>
            <w:r w:rsidRPr="00256C44">
              <w:rPr>
                <w:rFonts w:asciiTheme="majorHAnsi" w:hAnsiTheme="majorHAnsi" w:cstheme="majorHAnsi"/>
                <w:noProof/>
              </w:rPr>
              <w:drawing>
                <wp:inline distT="0" distB="0" distL="0" distR="0" wp14:anchorId="755E171D" wp14:editId="1E067C80">
                  <wp:extent cx="2990850" cy="3003550"/>
                  <wp:effectExtent l="0" t="0" r="0" b="6350"/>
                  <wp:docPr id="14" name="Chart 14">
                    <a:extLst xmlns:a="http://schemas.openxmlformats.org/drawingml/2006/main">
                      <a:ext uri="{FF2B5EF4-FFF2-40B4-BE49-F238E27FC236}">
                        <a16:creationId xmlns:a16="http://schemas.microsoft.com/office/drawing/2014/main" id="{CF06E99F-D776-412A-90A2-A94A08F98C2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14:paraId="7960661E" w14:textId="77777777" w:rsidR="00A3527D" w:rsidRPr="00256C44" w:rsidRDefault="00DA5A62" w:rsidP="000C01A3">
      <w:pPr>
        <w:spacing w:before="120" w:after="120" w:line="240" w:lineRule="auto"/>
        <w:jc w:val="both"/>
        <w:rPr>
          <w:rFonts w:asciiTheme="majorHAnsi" w:hAnsiTheme="majorHAnsi" w:cstheme="majorHAnsi"/>
        </w:rPr>
      </w:pPr>
      <w:r w:rsidRPr="00256C44">
        <w:rPr>
          <w:rFonts w:asciiTheme="majorHAnsi" w:hAnsiTheme="majorHAnsi" w:cstheme="majorHAnsi"/>
        </w:rPr>
        <w:t>Source: IMF</w:t>
      </w:r>
    </w:p>
    <w:p w14:paraId="2F683F23" w14:textId="01C837B0" w:rsidR="0070364D" w:rsidRPr="00256C44" w:rsidRDefault="00AA300D" w:rsidP="003F6BCE">
      <w:pPr>
        <w:pStyle w:val="Heading3"/>
        <w:spacing w:before="120" w:after="120" w:line="240" w:lineRule="auto"/>
        <w:rPr>
          <w:rFonts w:cstheme="majorHAnsi"/>
        </w:rPr>
      </w:pPr>
      <w:bookmarkStart w:id="59" w:name="_Toc526170559"/>
      <w:r w:rsidRPr="00256C44">
        <w:rPr>
          <w:rFonts w:cstheme="majorHAnsi"/>
        </w:rPr>
        <w:t>Strategic Human Resource Management</w:t>
      </w:r>
      <w:bookmarkEnd w:id="59"/>
    </w:p>
    <w:p w14:paraId="191F4F3F" w14:textId="3F46ACAD" w:rsidR="0070364D" w:rsidRPr="00256C44" w:rsidRDefault="0070364D" w:rsidP="0070364D">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6:</w:t>
      </w:r>
      <w:r w:rsidRPr="00256C44">
        <w:rPr>
          <w:rFonts w:asciiTheme="majorHAnsi" w:hAnsiTheme="majorHAnsi" w:cstheme="majorHAnsi"/>
          <w:i/>
        </w:rPr>
        <w:t xml:space="preserve"> The staffing policies, decisions, and practices in each area of HRM arise from intentions that are determined during the planning process.</w:t>
      </w:r>
    </w:p>
    <w:p w14:paraId="612FD8EF" w14:textId="155B3760" w:rsidR="0070364D" w:rsidRPr="00256C44" w:rsidRDefault="0070364D" w:rsidP="0070364D">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35:</w:t>
      </w:r>
      <w:r w:rsidRPr="00256C44">
        <w:rPr>
          <w:rFonts w:asciiTheme="majorHAnsi" w:hAnsiTheme="majorHAnsi" w:cstheme="majorHAnsi"/>
          <w:i/>
        </w:rPr>
        <w:t xml:space="preserve"> Management proactively identifies mission-critical positions and builds capacity to fill those positions as incumbents transition out.</w:t>
      </w:r>
    </w:p>
    <w:p w14:paraId="03A239BF" w14:textId="67682A99" w:rsidR="0070364D" w:rsidRPr="00256C44" w:rsidRDefault="0070364D" w:rsidP="0070364D">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36</w:t>
      </w:r>
      <w:r w:rsidRPr="00256C44">
        <w:rPr>
          <w:rFonts w:asciiTheme="majorHAnsi" w:hAnsiTheme="majorHAnsi" w:cstheme="majorHAnsi"/>
          <w:i/>
        </w:rPr>
        <w:t>: Senior civil servants go beyond managing day-to-day operations and craft strategies for taking the Service to the next level of performance and success.</w:t>
      </w:r>
    </w:p>
    <w:p w14:paraId="32350971" w14:textId="22372FC9" w:rsidR="0070364D" w:rsidRPr="00256C44" w:rsidRDefault="0070364D" w:rsidP="0070364D">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38</w:t>
      </w:r>
      <w:r w:rsidRPr="00256C44">
        <w:rPr>
          <w:rFonts w:asciiTheme="majorHAnsi" w:hAnsiTheme="majorHAnsi" w:cstheme="majorHAnsi"/>
          <w:i/>
        </w:rPr>
        <w:t>: Senior civil servants collaborate across ministries and sectors to secure coherence in policies and programs.</w:t>
      </w:r>
    </w:p>
    <w:p w14:paraId="448FE932" w14:textId="521C77FC" w:rsidR="00B91FAC" w:rsidRPr="00256C44" w:rsidRDefault="004E5849" w:rsidP="000C01A3">
      <w:pPr>
        <w:spacing w:before="120" w:after="120" w:line="240" w:lineRule="auto"/>
        <w:jc w:val="both"/>
        <w:rPr>
          <w:rFonts w:asciiTheme="majorHAnsi" w:hAnsiTheme="majorHAnsi" w:cstheme="majorHAnsi"/>
        </w:rPr>
      </w:pPr>
      <w:r w:rsidRPr="00256C44">
        <w:rPr>
          <w:rFonts w:asciiTheme="majorHAnsi" w:hAnsiTheme="majorHAnsi" w:cstheme="majorHAnsi"/>
        </w:rPr>
        <w:t xml:space="preserve">Discussions with counterparts in OMRH revealed a </w:t>
      </w:r>
      <w:r w:rsidR="00AD5BFD" w:rsidRPr="00256C44">
        <w:rPr>
          <w:rFonts w:asciiTheme="majorHAnsi" w:hAnsiTheme="majorHAnsi" w:cstheme="majorHAnsi"/>
        </w:rPr>
        <w:t>deep</w:t>
      </w:r>
      <w:r w:rsidRPr="00256C44">
        <w:rPr>
          <w:rFonts w:asciiTheme="majorHAnsi" w:hAnsiTheme="majorHAnsi" w:cstheme="majorHAnsi"/>
        </w:rPr>
        <w:t xml:space="preserve"> understanding of the key constraints on civil service</w:t>
      </w:r>
      <w:r w:rsidR="00AD5BFD" w:rsidRPr="00256C44">
        <w:rPr>
          <w:rFonts w:asciiTheme="majorHAnsi" w:hAnsiTheme="majorHAnsi" w:cstheme="majorHAnsi"/>
        </w:rPr>
        <w:t xml:space="preserve">.  They identified </w:t>
      </w:r>
      <w:r w:rsidR="00B30A67" w:rsidRPr="00256C44">
        <w:rPr>
          <w:rFonts w:asciiTheme="majorHAnsi" w:hAnsiTheme="majorHAnsi" w:cstheme="majorHAnsi"/>
        </w:rPr>
        <w:t>key</w:t>
      </w:r>
      <w:r w:rsidR="00AD5BFD" w:rsidRPr="00256C44">
        <w:rPr>
          <w:rFonts w:asciiTheme="majorHAnsi" w:hAnsiTheme="majorHAnsi" w:cstheme="majorHAnsi"/>
        </w:rPr>
        <w:t xml:space="preserve"> problems that needed to be remedied in concert in order to move the public administration to its rightful place as a leader of change in meeting Haiti’s developmental challen</w:t>
      </w:r>
      <w:r w:rsidR="00B30A67" w:rsidRPr="00256C44">
        <w:rPr>
          <w:rFonts w:asciiTheme="majorHAnsi" w:hAnsiTheme="majorHAnsi" w:cstheme="majorHAnsi"/>
        </w:rPr>
        <w:t>ges: l</w:t>
      </w:r>
      <w:r w:rsidR="00AD5BFD" w:rsidRPr="00256C44">
        <w:rPr>
          <w:rFonts w:asciiTheme="majorHAnsi" w:hAnsiTheme="majorHAnsi" w:cstheme="majorHAnsi"/>
        </w:rPr>
        <w:t xml:space="preserve">ow pay and lack of career incentives; weak establishment management controls; and the need to strengthen capacity and </w:t>
      </w:r>
      <w:r w:rsidR="00A702BA" w:rsidRPr="00256C44">
        <w:rPr>
          <w:rFonts w:asciiTheme="majorHAnsi" w:hAnsiTheme="majorHAnsi" w:cstheme="majorHAnsi"/>
        </w:rPr>
        <w:t xml:space="preserve">replenish cadres through modern, merit-based recruitment strategies.  </w:t>
      </w:r>
      <w:r w:rsidR="002A7EA2" w:rsidRPr="00256C44">
        <w:rPr>
          <w:rFonts w:asciiTheme="majorHAnsi" w:hAnsiTheme="majorHAnsi" w:cstheme="majorHAnsi"/>
        </w:rPr>
        <w:t xml:space="preserve">However, there is no evidence of succession planning in the Service even though management proactively could help Haitian Government to identify mission-critical positions and build capacity to fill those positions as incumbents transition </w:t>
      </w:r>
      <w:r w:rsidR="00DB769E" w:rsidRPr="00256C44">
        <w:rPr>
          <w:rFonts w:asciiTheme="majorHAnsi" w:hAnsiTheme="majorHAnsi" w:cstheme="majorHAnsi"/>
        </w:rPr>
        <w:t>out.</w:t>
      </w:r>
      <w:r w:rsidR="00DB769E" w:rsidRPr="00256C44">
        <w:rPr>
          <w:rFonts w:asciiTheme="majorHAnsi" w:eastAsia="Calibri" w:hAnsiTheme="majorHAnsi" w:cstheme="majorHAnsi"/>
        </w:rPr>
        <w:t xml:space="preserve"> Given the capacity constraints and pressing developmental challenges confronting civil servants at all levels, long-term strategic thinking regarding performance enhancement is not a high priority.  Nonetheless, managers did have views about what kinds of steps might be taken to improve civil service HRM in the future.</w:t>
      </w:r>
    </w:p>
    <w:p w14:paraId="5FF20A90" w14:textId="139657F6" w:rsidR="00AA300D" w:rsidRPr="00256C44" w:rsidRDefault="004A12E5" w:rsidP="002D0554">
      <w:pPr>
        <w:pStyle w:val="Heading2"/>
        <w:spacing w:before="120" w:after="120" w:line="240" w:lineRule="auto"/>
        <w:ind w:left="360"/>
        <w:rPr>
          <w:rFonts w:cstheme="majorHAnsi"/>
        </w:rPr>
      </w:pPr>
      <w:bookmarkStart w:id="60" w:name="_Toc501460652"/>
      <w:bookmarkStart w:id="61" w:name="_Toc526170560"/>
      <w:r w:rsidRPr="00256C44">
        <w:rPr>
          <w:rFonts w:cstheme="majorHAnsi"/>
        </w:rPr>
        <w:lastRenderedPageBreak/>
        <w:t>2.</w:t>
      </w:r>
      <w:r w:rsidR="002D0554" w:rsidRPr="00256C44">
        <w:rPr>
          <w:rFonts w:cstheme="majorHAnsi"/>
        </w:rPr>
        <w:t>2</w:t>
      </w:r>
      <w:r w:rsidRPr="00256C44">
        <w:rPr>
          <w:rFonts w:cstheme="majorHAnsi"/>
        </w:rPr>
        <w:t xml:space="preserve"> </w:t>
      </w:r>
      <w:r w:rsidR="00AA300D" w:rsidRPr="00256C44">
        <w:rPr>
          <w:rFonts w:cstheme="majorHAnsi"/>
        </w:rPr>
        <w:t>Work Organization</w:t>
      </w:r>
      <w:bookmarkEnd w:id="60"/>
      <w:bookmarkEnd w:id="61"/>
    </w:p>
    <w:p w14:paraId="59EFB969" w14:textId="77777777" w:rsidR="000573EC" w:rsidRPr="00256C44" w:rsidRDefault="00DE6102" w:rsidP="000573EC">
      <w:pPr>
        <w:pStyle w:val="Heading3"/>
        <w:spacing w:before="120" w:after="120" w:line="240" w:lineRule="auto"/>
        <w:rPr>
          <w:rFonts w:eastAsiaTheme="minorHAnsi" w:cstheme="majorHAnsi"/>
          <w:b w:val="0"/>
          <w:bCs w:val="0"/>
          <w:color w:val="auto"/>
        </w:rPr>
      </w:pPr>
      <w:bookmarkStart w:id="62" w:name="_Toc526160502"/>
      <w:bookmarkStart w:id="63" w:name="_Toc526170561"/>
      <w:r w:rsidRPr="00256C44">
        <w:rPr>
          <w:rFonts w:eastAsiaTheme="minorHAnsi" w:cstheme="majorHAnsi"/>
          <w:b w:val="0"/>
          <w:bCs w:val="0"/>
          <w:color w:val="auto"/>
        </w:rPr>
        <w:t>Work Organization establishes and specifies the contents of the tasks for each job and the characteristics of the people who carry them out. This is reflected in the job design, that is, the description of activities, functions, responsibilities, and targets assigned to each position and the profile definition, that is, the competencies, skills, and aptitudes required for successful performance in the given role.</w:t>
      </w:r>
      <w:bookmarkEnd w:id="62"/>
      <w:bookmarkEnd w:id="63"/>
      <w:r w:rsidRPr="00256C44">
        <w:rPr>
          <w:rFonts w:eastAsiaTheme="minorHAnsi" w:cstheme="majorHAnsi"/>
          <w:b w:val="0"/>
          <w:bCs w:val="0"/>
          <w:color w:val="auto"/>
        </w:rPr>
        <w:t xml:space="preserve"> </w:t>
      </w:r>
    </w:p>
    <w:p w14:paraId="4FBD50B7" w14:textId="2F89F102" w:rsidR="00DE6102" w:rsidRPr="00256C44" w:rsidRDefault="00DE6102" w:rsidP="000573EC">
      <w:pPr>
        <w:pStyle w:val="Heading3"/>
        <w:spacing w:before="120" w:after="120" w:line="240" w:lineRule="auto"/>
        <w:rPr>
          <w:rFonts w:eastAsia="Calibri" w:cstheme="majorHAnsi"/>
        </w:rPr>
      </w:pPr>
      <w:bookmarkStart w:id="64" w:name="_Toc526170562"/>
      <w:r w:rsidRPr="00256C44">
        <w:rPr>
          <w:rFonts w:eastAsia="Calibri" w:cstheme="majorHAnsi"/>
        </w:rPr>
        <w:t>Quality of the Structure of Job Profiles</w:t>
      </w:r>
      <w:bookmarkEnd w:id="64"/>
    </w:p>
    <w:p w14:paraId="4FE370A9" w14:textId="77777777" w:rsidR="00DE6102" w:rsidRPr="008512BC" w:rsidRDefault="00DE6102" w:rsidP="00DE6102">
      <w:pPr>
        <w:pStyle w:val="ListParagraph"/>
        <w:numPr>
          <w:ilvl w:val="0"/>
          <w:numId w:val="8"/>
        </w:numPr>
        <w:spacing w:after="160" w:line="259" w:lineRule="auto"/>
        <w:jc w:val="both"/>
        <w:rPr>
          <w:rFonts w:asciiTheme="majorHAnsi" w:hAnsiTheme="majorHAnsi" w:cstheme="majorHAnsi"/>
          <w:i/>
          <w:sz w:val="22"/>
          <w:szCs w:val="22"/>
        </w:rPr>
      </w:pPr>
      <w:r w:rsidRPr="008512BC">
        <w:rPr>
          <w:rFonts w:asciiTheme="majorHAnsi" w:hAnsiTheme="majorHAnsi" w:cstheme="majorHAnsi"/>
          <w:b/>
          <w:i/>
          <w:sz w:val="22"/>
          <w:szCs w:val="22"/>
        </w:rPr>
        <w:t xml:space="preserve">Critical point 7: </w:t>
      </w:r>
      <w:r w:rsidRPr="008512BC">
        <w:rPr>
          <w:rFonts w:asciiTheme="majorHAnsi" w:hAnsiTheme="majorHAnsi" w:cstheme="majorHAnsi"/>
          <w:i/>
          <w:sz w:val="22"/>
          <w:szCs w:val="22"/>
        </w:rPr>
        <w:t>Job descriptions conform to managerial criteria rather than to legal considerations or collective agreements. The legal framework and the employment agreements are limited to establishing a broad framework in which work is organized in accordance with organizational needs.</w:t>
      </w:r>
    </w:p>
    <w:p w14:paraId="6365E194" w14:textId="77777777" w:rsidR="00DE6102" w:rsidRPr="008512BC" w:rsidRDefault="00DE6102" w:rsidP="00DE6102">
      <w:pPr>
        <w:pStyle w:val="ListParagraph"/>
        <w:numPr>
          <w:ilvl w:val="0"/>
          <w:numId w:val="8"/>
        </w:numPr>
        <w:spacing w:after="160" w:line="259" w:lineRule="auto"/>
        <w:jc w:val="both"/>
        <w:rPr>
          <w:rFonts w:asciiTheme="majorHAnsi" w:hAnsiTheme="majorHAnsi" w:cstheme="majorHAnsi"/>
          <w:i/>
          <w:sz w:val="22"/>
          <w:szCs w:val="22"/>
        </w:rPr>
      </w:pPr>
      <w:r w:rsidRPr="008512BC">
        <w:rPr>
          <w:rFonts w:asciiTheme="majorHAnsi" w:hAnsiTheme="majorHAnsi" w:cstheme="majorHAnsi"/>
          <w:b/>
          <w:i/>
          <w:sz w:val="22"/>
          <w:szCs w:val="22"/>
        </w:rPr>
        <w:t xml:space="preserve">Critical point 8: </w:t>
      </w:r>
      <w:r w:rsidRPr="008512BC">
        <w:rPr>
          <w:rFonts w:asciiTheme="majorHAnsi" w:hAnsiTheme="majorHAnsi" w:cstheme="majorHAnsi"/>
          <w:i/>
          <w:sz w:val="22"/>
          <w:szCs w:val="22"/>
        </w:rPr>
        <w:t>Grading arrangements and job hierarchies result from rational criteria, which are adapted to each organizational environment.</w:t>
      </w:r>
    </w:p>
    <w:p w14:paraId="2E8BA338" w14:textId="2C1E04DF" w:rsidR="00DE6102" w:rsidRPr="008512BC" w:rsidRDefault="00DE6102" w:rsidP="00DE6102">
      <w:pPr>
        <w:pStyle w:val="ListParagraph"/>
        <w:numPr>
          <w:ilvl w:val="0"/>
          <w:numId w:val="8"/>
        </w:numPr>
        <w:spacing w:after="160" w:line="259" w:lineRule="auto"/>
        <w:jc w:val="both"/>
        <w:rPr>
          <w:rFonts w:asciiTheme="majorHAnsi" w:hAnsiTheme="majorHAnsi" w:cstheme="majorHAnsi"/>
          <w:i/>
          <w:sz w:val="22"/>
          <w:szCs w:val="22"/>
        </w:rPr>
      </w:pPr>
      <w:r w:rsidRPr="008512BC">
        <w:rPr>
          <w:rFonts w:asciiTheme="majorHAnsi" w:hAnsiTheme="majorHAnsi" w:cstheme="majorHAnsi"/>
          <w:b/>
          <w:i/>
          <w:sz w:val="22"/>
          <w:szCs w:val="22"/>
        </w:rPr>
        <w:t xml:space="preserve">Critical point 9: </w:t>
      </w:r>
      <w:r w:rsidRPr="008512BC">
        <w:rPr>
          <w:rFonts w:asciiTheme="majorHAnsi" w:hAnsiTheme="majorHAnsi" w:cstheme="majorHAnsi"/>
          <w:i/>
          <w:sz w:val="22"/>
          <w:szCs w:val="22"/>
        </w:rPr>
        <w:t>Job profiles include the selection of competencies that in each case are considered key for the success of the job-holder’s performance.</w:t>
      </w:r>
    </w:p>
    <w:p w14:paraId="2C57A952" w14:textId="4748A562" w:rsidR="00610EE3" w:rsidRPr="00256C44" w:rsidRDefault="002E1FCB" w:rsidP="000C01A3">
      <w:pPr>
        <w:spacing w:before="120" w:after="120" w:line="240" w:lineRule="auto"/>
        <w:jc w:val="both"/>
        <w:rPr>
          <w:rFonts w:asciiTheme="majorHAnsi" w:hAnsiTheme="majorHAnsi" w:cstheme="majorHAnsi"/>
        </w:rPr>
      </w:pPr>
      <w:r w:rsidRPr="00256C44">
        <w:rPr>
          <w:rFonts w:asciiTheme="majorHAnsi" w:hAnsiTheme="majorHAnsi" w:cstheme="majorHAnsi"/>
        </w:rPr>
        <w:t>Haiti</w:t>
      </w:r>
      <w:r w:rsidR="00C717DB" w:rsidRPr="00256C44">
        <w:rPr>
          <w:rFonts w:asciiTheme="majorHAnsi" w:hAnsiTheme="majorHAnsi" w:cstheme="majorHAnsi"/>
        </w:rPr>
        <w:t xml:space="preserve">’s </w:t>
      </w:r>
      <w:r w:rsidRPr="00256C44">
        <w:rPr>
          <w:rFonts w:asciiTheme="majorHAnsi" w:hAnsiTheme="majorHAnsi" w:cstheme="majorHAnsi"/>
        </w:rPr>
        <w:t xml:space="preserve">civil service is </w:t>
      </w:r>
      <w:r w:rsidR="00C717DB" w:rsidRPr="00256C44">
        <w:rPr>
          <w:rFonts w:asciiTheme="majorHAnsi" w:hAnsiTheme="majorHAnsi" w:cstheme="majorHAnsi"/>
        </w:rPr>
        <w:t xml:space="preserve">distinguished by its lack </w:t>
      </w:r>
      <w:r w:rsidR="001112B1" w:rsidRPr="00256C44">
        <w:rPr>
          <w:rFonts w:asciiTheme="majorHAnsi" w:hAnsiTheme="majorHAnsi" w:cstheme="majorHAnsi"/>
        </w:rPr>
        <w:t xml:space="preserve">of </w:t>
      </w:r>
      <w:r w:rsidRPr="00256C44">
        <w:rPr>
          <w:rFonts w:asciiTheme="majorHAnsi" w:hAnsiTheme="majorHAnsi" w:cstheme="majorHAnsi"/>
        </w:rPr>
        <w:t>a well-</w:t>
      </w:r>
      <w:r w:rsidR="00512649" w:rsidRPr="00256C44">
        <w:rPr>
          <w:rFonts w:asciiTheme="majorHAnsi" w:hAnsiTheme="majorHAnsi" w:cstheme="majorHAnsi"/>
        </w:rPr>
        <w:t>structured</w:t>
      </w:r>
      <w:r w:rsidRPr="00256C44">
        <w:rPr>
          <w:rFonts w:asciiTheme="majorHAnsi" w:hAnsiTheme="majorHAnsi" w:cstheme="majorHAnsi"/>
        </w:rPr>
        <w:t xml:space="preserve"> classification or a job grading system</w:t>
      </w:r>
      <w:r w:rsidR="005E7152" w:rsidRPr="00256C44">
        <w:rPr>
          <w:rFonts w:asciiTheme="majorHAnsi" w:hAnsiTheme="majorHAnsi" w:cstheme="majorHAnsi"/>
        </w:rPr>
        <w:t>.</w:t>
      </w:r>
      <w:r w:rsidR="005E7152" w:rsidRPr="00256C44">
        <w:rPr>
          <w:rStyle w:val="FootnoteReference"/>
          <w:rFonts w:asciiTheme="majorHAnsi" w:hAnsiTheme="majorHAnsi" w:cstheme="majorHAnsi"/>
        </w:rPr>
        <w:footnoteReference w:id="19"/>
      </w:r>
      <w:r w:rsidR="005E7152" w:rsidRPr="00256C44">
        <w:rPr>
          <w:rFonts w:asciiTheme="majorHAnsi" w:hAnsiTheme="majorHAnsi" w:cstheme="majorHAnsi"/>
        </w:rPr>
        <w:t xml:space="preserve">  The need to create </w:t>
      </w:r>
      <w:r w:rsidR="005E7152" w:rsidRPr="00256C44">
        <w:rPr>
          <w:rFonts w:asciiTheme="majorHAnsi" w:hAnsiTheme="majorHAnsi" w:cstheme="majorHAnsi"/>
          <w:noProof/>
        </w:rPr>
        <w:t>a more complete</w:t>
      </w:r>
      <w:r w:rsidR="005E7152" w:rsidRPr="00256C44">
        <w:rPr>
          <w:rFonts w:asciiTheme="majorHAnsi" w:hAnsiTheme="majorHAnsi" w:cstheme="majorHAnsi"/>
        </w:rPr>
        <w:t xml:space="preserve"> career system, with clear </w:t>
      </w:r>
      <w:r w:rsidR="00FF4DF9" w:rsidRPr="00256C44">
        <w:rPr>
          <w:rFonts w:asciiTheme="majorHAnsi" w:hAnsiTheme="majorHAnsi" w:cstheme="majorHAnsi"/>
        </w:rPr>
        <w:t xml:space="preserve">designations of </w:t>
      </w:r>
      <w:r w:rsidR="00FF4DF9" w:rsidRPr="00256C44">
        <w:rPr>
          <w:rFonts w:asciiTheme="majorHAnsi" w:hAnsiTheme="majorHAnsi" w:cstheme="majorHAnsi"/>
          <w:noProof/>
        </w:rPr>
        <w:t>progressive</w:t>
      </w:r>
      <w:r w:rsidR="00FF4DF9" w:rsidRPr="00256C44">
        <w:rPr>
          <w:rFonts w:asciiTheme="majorHAnsi" w:hAnsiTheme="majorHAnsi" w:cstheme="majorHAnsi"/>
        </w:rPr>
        <w:t xml:space="preserve"> level of responsibilities</w:t>
      </w:r>
      <w:r w:rsidR="00F751A7" w:rsidRPr="00256C44">
        <w:rPr>
          <w:rFonts w:asciiTheme="majorHAnsi" w:hAnsiTheme="majorHAnsi" w:cstheme="majorHAnsi"/>
        </w:rPr>
        <w:t xml:space="preserve"> and competencies</w:t>
      </w:r>
      <w:r w:rsidR="00FF4DF9" w:rsidRPr="00256C44">
        <w:rPr>
          <w:rFonts w:asciiTheme="majorHAnsi" w:hAnsiTheme="majorHAnsi" w:cstheme="majorHAnsi"/>
        </w:rPr>
        <w:t xml:space="preserve">, required educational and experiential qualifications, and job titles </w:t>
      </w:r>
      <w:r w:rsidR="00FF4DF9" w:rsidRPr="00256C44">
        <w:rPr>
          <w:rFonts w:asciiTheme="majorHAnsi" w:hAnsiTheme="majorHAnsi" w:cstheme="majorHAnsi"/>
          <w:noProof/>
        </w:rPr>
        <w:t>is</w:t>
      </w:r>
      <w:r w:rsidR="00FF4DF9" w:rsidRPr="00256C44">
        <w:rPr>
          <w:rFonts w:asciiTheme="majorHAnsi" w:hAnsiTheme="majorHAnsi" w:cstheme="majorHAnsi"/>
        </w:rPr>
        <w:t xml:space="preserve"> articulated in the OMRH guidance manual for human resource management and </w:t>
      </w:r>
      <w:r w:rsidR="00FF4DF9" w:rsidRPr="00256C44">
        <w:rPr>
          <w:rFonts w:asciiTheme="majorHAnsi" w:hAnsiTheme="majorHAnsi" w:cstheme="majorHAnsi"/>
          <w:noProof/>
        </w:rPr>
        <w:t>was</w:t>
      </w:r>
      <w:r w:rsidR="00FF4DF9" w:rsidRPr="00256C44">
        <w:rPr>
          <w:rFonts w:asciiTheme="majorHAnsi" w:hAnsiTheme="majorHAnsi" w:cstheme="majorHAnsi"/>
        </w:rPr>
        <w:t xml:space="preserve"> expressed in the strongest terms by interviewed OMRH leadership in the course of this assessment.</w:t>
      </w:r>
      <w:r w:rsidR="00FF4DF9" w:rsidRPr="00256C44">
        <w:rPr>
          <w:rStyle w:val="FootnoteReference"/>
          <w:rFonts w:asciiTheme="majorHAnsi" w:hAnsiTheme="majorHAnsi" w:cstheme="majorHAnsi"/>
        </w:rPr>
        <w:footnoteReference w:id="20"/>
      </w:r>
      <w:r w:rsidR="00FF4DF9" w:rsidRPr="00256C44">
        <w:rPr>
          <w:rFonts w:asciiTheme="majorHAnsi" w:hAnsiTheme="majorHAnsi" w:cstheme="majorHAnsi"/>
        </w:rPr>
        <w:t xml:space="preserve">  The lack of a classification system is closely linked to the defects in the pay and promotion systems, discussed shortly, and contribute to a dysfunctional incentive system to </w:t>
      </w:r>
      <w:r w:rsidR="009A4FF7" w:rsidRPr="00256C44">
        <w:rPr>
          <w:rFonts w:asciiTheme="majorHAnsi" w:hAnsiTheme="majorHAnsi" w:cstheme="majorHAnsi"/>
        </w:rPr>
        <w:t xml:space="preserve">reward merit and to </w:t>
      </w:r>
      <w:r w:rsidR="00FF4DF9" w:rsidRPr="00256C44">
        <w:rPr>
          <w:rFonts w:asciiTheme="majorHAnsi" w:hAnsiTheme="majorHAnsi" w:cstheme="majorHAnsi"/>
        </w:rPr>
        <w:t>motivate civil service performance across the public administration.</w:t>
      </w:r>
      <w:r w:rsidR="00610EE3" w:rsidRPr="00256C44">
        <w:rPr>
          <w:rStyle w:val="FootnoteReference"/>
          <w:rFonts w:asciiTheme="majorHAnsi" w:hAnsiTheme="majorHAnsi" w:cstheme="majorHAnsi"/>
        </w:rPr>
        <w:footnoteReference w:id="21"/>
      </w:r>
      <w:r w:rsidR="00610EE3" w:rsidRPr="00256C44">
        <w:rPr>
          <w:rFonts w:asciiTheme="majorHAnsi" w:hAnsiTheme="majorHAnsi" w:cstheme="majorHAnsi"/>
        </w:rPr>
        <w:t xml:space="preserve">  </w:t>
      </w:r>
    </w:p>
    <w:p w14:paraId="3A07894E" w14:textId="4690E935" w:rsidR="00323C33" w:rsidRPr="00256C44" w:rsidRDefault="00323C33" w:rsidP="000C01A3">
      <w:pPr>
        <w:spacing w:before="120" w:after="120" w:line="240" w:lineRule="auto"/>
        <w:jc w:val="both"/>
        <w:rPr>
          <w:rFonts w:asciiTheme="majorHAnsi" w:hAnsiTheme="majorHAnsi" w:cstheme="majorHAnsi"/>
        </w:rPr>
      </w:pPr>
      <w:r w:rsidRPr="00256C44">
        <w:rPr>
          <w:rFonts w:asciiTheme="majorHAnsi" w:hAnsiTheme="majorHAnsi" w:cstheme="majorHAnsi"/>
        </w:rPr>
        <w:t>This task is not only about outlining broad classes of employees but also of creating detailed consistent job competencies and performance benchmarks in a standardized format for each post.</w:t>
      </w:r>
      <w:bookmarkStart w:id="68" w:name="_Toc501460653"/>
      <w:r w:rsidR="007339D2" w:rsidRPr="00256C44">
        <w:rPr>
          <w:rStyle w:val="FootnoteReference"/>
          <w:rFonts w:asciiTheme="majorHAnsi" w:hAnsiTheme="majorHAnsi" w:cstheme="majorHAnsi"/>
        </w:rPr>
        <w:footnoteReference w:id="22"/>
      </w:r>
    </w:p>
    <w:p w14:paraId="4E2B38FF" w14:textId="2199FAB6" w:rsidR="00AB0F90" w:rsidRPr="00256C44" w:rsidRDefault="004A12E5" w:rsidP="002D0554">
      <w:pPr>
        <w:pStyle w:val="Heading2"/>
        <w:spacing w:before="120" w:after="120" w:line="240" w:lineRule="auto"/>
        <w:ind w:left="360"/>
        <w:rPr>
          <w:rFonts w:cstheme="majorHAnsi"/>
        </w:rPr>
      </w:pPr>
      <w:bookmarkStart w:id="71" w:name="_Toc526170563"/>
      <w:bookmarkEnd w:id="68"/>
      <w:r w:rsidRPr="00256C44">
        <w:rPr>
          <w:rFonts w:cstheme="majorHAnsi"/>
        </w:rPr>
        <w:t>2.</w:t>
      </w:r>
      <w:r w:rsidR="002D0554" w:rsidRPr="00256C44">
        <w:rPr>
          <w:rFonts w:cstheme="majorHAnsi"/>
        </w:rPr>
        <w:t>3</w:t>
      </w:r>
      <w:r w:rsidRPr="00256C44">
        <w:rPr>
          <w:rFonts w:cstheme="majorHAnsi"/>
        </w:rPr>
        <w:t xml:space="preserve"> </w:t>
      </w:r>
      <w:r w:rsidR="00AB0F90" w:rsidRPr="00256C44">
        <w:rPr>
          <w:rFonts w:cstheme="majorHAnsi"/>
        </w:rPr>
        <w:t>Employment Management</w:t>
      </w:r>
      <w:bookmarkEnd w:id="71"/>
      <w:r w:rsidR="00AB0F90" w:rsidRPr="00256C44">
        <w:rPr>
          <w:rFonts w:cstheme="majorHAnsi"/>
        </w:rPr>
        <w:t xml:space="preserve"> </w:t>
      </w:r>
    </w:p>
    <w:p w14:paraId="6B36694C" w14:textId="48FD8169" w:rsidR="00AA300D" w:rsidRPr="00256C44" w:rsidRDefault="00DE5B71" w:rsidP="000C01A3">
      <w:pPr>
        <w:spacing w:before="120" w:after="120" w:line="240" w:lineRule="auto"/>
        <w:jc w:val="both"/>
        <w:rPr>
          <w:rFonts w:asciiTheme="majorHAnsi" w:hAnsiTheme="majorHAnsi" w:cstheme="majorHAnsi"/>
        </w:rPr>
      </w:pPr>
      <w:r w:rsidRPr="008512BC">
        <w:rPr>
          <w:rFonts w:asciiTheme="majorHAnsi" w:hAnsiTheme="majorHAnsi" w:cstheme="majorHAnsi"/>
        </w:rPr>
        <w:t xml:space="preserve">Employment management addresses the policies and procedures associated with an employee’s recruitment, selection, induction/orientation, mobility, and separation from the organization. The most mature employment management subsystems help to ensure that the right talent is brought into the organization, effectively introduced to the organizational culture, provided with appropriate opportunities for upward mobility, reward and recognition and optimally supported </w:t>
      </w:r>
      <w:r w:rsidRPr="008512BC">
        <w:rPr>
          <w:rFonts w:asciiTheme="majorHAnsi" w:hAnsiTheme="majorHAnsi" w:cstheme="majorHAnsi"/>
        </w:rPr>
        <w:lastRenderedPageBreak/>
        <w:t xml:space="preserve">through all phases of their tenure up to and including their transition out of the organization. Hallmarks of effective employment management include equity and </w:t>
      </w:r>
      <w:r w:rsidR="004A12E5" w:rsidRPr="008512BC">
        <w:rPr>
          <w:rFonts w:asciiTheme="majorHAnsi" w:hAnsiTheme="majorHAnsi" w:cstheme="majorHAnsi"/>
        </w:rPr>
        <w:t>transparency</w:t>
      </w:r>
      <w:r w:rsidR="004A12E5" w:rsidRPr="00256C44">
        <w:rPr>
          <w:rFonts w:asciiTheme="majorHAnsi" w:hAnsiTheme="majorHAnsi" w:cstheme="majorHAnsi"/>
        </w:rPr>
        <w:t>.</w:t>
      </w:r>
    </w:p>
    <w:p w14:paraId="5727E819" w14:textId="6722946D" w:rsidR="00F5449C" w:rsidRPr="004D079B" w:rsidRDefault="00D2743B" w:rsidP="00D2743B">
      <w:pPr>
        <w:rPr>
          <w:rFonts w:asciiTheme="majorHAnsi" w:eastAsiaTheme="majorEastAsia" w:hAnsiTheme="majorHAnsi" w:cstheme="majorHAnsi"/>
          <w:b/>
          <w:bCs/>
          <w:color w:val="4F81BD" w:themeColor="accent1"/>
        </w:rPr>
      </w:pPr>
      <w:r w:rsidRPr="004D079B">
        <w:rPr>
          <w:rFonts w:asciiTheme="majorHAnsi" w:eastAsiaTheme="majorEastAsia" w:hAnsiTheme="majorHAnsi" w:cstheme="majorHAnsi"/>
          <w:b/>
          <w:bCs/>
          <w:color w:val="4F81BD" w:themeColor="accent1"/>
        </w:rPr>
        <w:t xml:space="preserve">Recruitment, Transfers and Appointments </w:t>
      </w:r>
    </w:p>
    <w:p w14:paraId="31A6A723" w14:textId="48361C28" w:rsidR="00486683" w:rsidRPr="00256C44" w:rsidRDefault="00486683" w:rsidP="00486683">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10</w:t>
      </w:r>
      <w:r w:rsidRPr="00256C44">
        <w:rPr>
          <w:rFonts w:asciiTheme="majorHAnsi" w:hAnsiTheme="majorHAnsi" w:cstheme="majorHAnsi"/>
          <w:i/>
        </w:rPr>
        <w:t xml:space="preserve">: Hiring to fill vacancies is open, by right and in fact, to all candidates possessing the required qualifications. These are established according to suitability and technical considerations, not arbitrarily. </w:t>
      </w:r>
    </w:p>
    <w:p w14:paraId="6166C31A" w14:textId="5EE30B69" w:rsidR="00486683" w:rsidRPr="00256C44" w:rsidRDefault="00486683" w:rsidP="00486683">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11</w:t>
      </w:r>
      <w:r w:rsidRPr="00256C44">
        <w:rPr>
          <w:rFonts w:asciiTheme="majorHAnsi" w:hAnsiTheme="majorHAnsi" w:cstheme="majorHAnsi"/>
          <w:i/>
        </w:rPr>
        <w:t>: The necessary safeguard mechanisms and procedures are in place against arbitrariness, politicization, patronage, and clientelism throughout the entire hiring process.</w:t>
      </w:r>
    </w:p>
    <w:p w14:paraId="3E57B109" w14:textId="4739B607" w:rsidR="00486683" w:rsidRPr="00256C44" w:rsidRDefault="00486683" w:rsidP="00486683">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12</w:t>
      </w:r>
      <w:r w:rsidRPr="00256C44">
        <w:rPr>
          <w:rFonts w:asciiTheme="majorHAnsi" w:hAnsiTheme="majorHAnsi" w:cstheme="majorHAnsi"/>
          <w:i/>
        </w:rPr>
        <w:t>: Staff selection is based on competency profiles for the potential job holders.</w:t>
      </w:r>
    </w:p>
    <w:p w14:paraId="600ED06D" w14:textId="0C090031" w:rsidR="00486683" w:rsidRPr="00256C44" w:rsidRDefault="00486683" w:rsidP="00486683">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13:</w:t>
      </w:r>
      <w:r w:rsidRPr="00256C44">
        <w:rPr>
          <w:rFonts w:asciiTheme="majorHAnsi" w:hAnsiTheme="majorHAnsi" w:cstheme="majorHAnsi"/>
          <w:i/>
        </w:rPr>
        <w:t xml:space="preserve"> The mechanisms for functional and geographic mobility respond flexibly to the demands of personnel redeployment.</w:t>
      </w:r>
    </w:p>
    <w:p w14:paraId="40BB3389" w14:textId="54D54784" w:rsidR="00A779D8" w:rsidRPr="00256C44" w:rsidRDefault="00103DAB" w:rsidP="000C01A3">
      <w:pPr>
        <w:spacing w:before="120" w:after="120" w:line="240" w:lineRule="auto"/>
        <w:jc w:val="both"/>
        <w:rPr>
          <w:rFonts w:asciiTheme="majorHAnsi" w:hAnsiTheme="majorHAnsi" w:cstheme="majorHAnsi"/>
        </w:rPr>
      </w:pPr>
      <w:r w:rsidRPr="00256C44">
        <w:rPr>
          <w:rFonts w:asciiTheme="majorHAnsi" w:hAnsiTheme="majorHAnsi" w:cstheme="majorHAnsi"/>
        </w:rPr>
        <w:t xml:space="preserve">In accordance with the career management policy, the OMRH is responsible for "planning the mobility and professional progression of public servants in different types of employment, with rules for moving from one job in a lower category to another in a higher category, for competition according to the current regulations (Article 99), as well as a clear definition of the modalities to change the category of work (Article 98) in the conditions of academic training and of the professional requirements, explicitly provided for by the particular status. </w:t>
      </w:r>
      <w:r w:rsidRPr="00256C44">
        <w:rPr>
          <w:rStyle w:val="FootnoteReference"/>
          <w:rFonts w:asciiTheme="majorHAnsi" w:hAnsiTheme="majorHAnsi" w:cstheme="majorHAnsi"/>
        </w:rPr>
        <w:footnoteReference w:id="23"/>
      </w:r>
      <w:r w:rsidR="009F43BB" w:rsidRPr="00256C44">
        <w:rPr>
          <w:rFonts w:asciiTheme="majorHAnsi" w:hAnsiTheme="majorHAnsi" w:cstheme="majorHAnsi"/>
        </w:rPr>
        <w:t xml:space="preserve">All positions are advertised </w:t>
      </w:r>
      <w:r w:rsidR="00FA6B27" w:rsidRPr="00256C44">
        <w:rPr>
          <w:rFonts w:asciiTheme="majorHAnsi" w:hAnsiTheme="majorHAnsi" w:cstheme="majorHAnsi"/>
        </w:rPr>
        <w:t>(in newspapers, the government gazette (</w:t>
      </w:r>
      <w:r w:rsidR="00FA6B27" w:rsidRPr="00256C44">
        <w:rPr>
          <w:rFonts w:asciiTheme="majorHAnsi" w:hAnsiTheme="majorHAnsi" w:cstheme="majorHAnsi"/>
          <w:i/>
        </w:rPr>
        <w:t>Moniteur</w:t>
      </w:r>
      <w:r w:rsidR="00FA6B27" w:rsidRPr="00256C44">
        <w:rPr>
          <w:rFonts w:asciiTheme="majorHAnsi" w:hAnsiTheme="majorHAnsi" w:cstheme="majorHAnsi"/>
        </w:rPr>
        <w:t>) and on the OMRH and ministerial websites.  Candidates must be pre-sorted</w:t>
      </w:r>
      <w:r w:rsidR="009F43BB" w:rsidRPr="00256C44">
        <w:rPr>
          <w:rFonts w:asciiTheme="majorHAnsi" w:hAnsiTheme="majorHAnsi" w:cstheme="majorHAnsi"/>
        </w:rPr>
        <w:t xml:space="preserve"> on the basis of formal qualifications and then subjected to a competitive process that might entail a written exam or </w:t>
      </w:r>
      <w:r w:rsidR="009F43BB" w:rsidRPr="00256C44">
        <w:rPr>
          <w:rFonts w:asciiTheme="majorHAnsi" w:hAnsiTheme="majorHAnsi" w:cstheme="majorHAnsi"/>
          <w:noProof/>
        </w:rPr>
        <w:t>a</w:t>
      </w:r>
      <w:r w:rsidR="001A6990" w:rsidRPr="00256C44">
        <w:rPr>
          <w:rFonts w:asciiTheme="majorHAnsi" w:hAnsiTheme="majorHAnsi" w:cstheme="majorHAnsi"/>
          <w:noProof/>
        </w:rPr>
        <w:t>n</w:t>
      </w:r>
      <w:r w:rsidR="009F43BB" w:rsidRPr="00256C44">
        <w:rPr>
          <w:rFonts w:asciiTheme="majorHAnsi" w:hAnsiTheme="majorHAnsi" w:cstheme="majorHAnsi"/>
          <w:noProof/>
        </w:rPr>
        <w:t xml:space="preserve"> approved</w:t>
      </w:r>
      <w:r w:rsidR="009F43BB" w:rsidRPr="00256C44">
        <w:rPr>
          <w:rFonts w:asciiTheme="majorHAnsi" w:hAnsiTheme="majorHAnsi" w:cstheme="majorHAnsi"/>
        </w:rPr>
        <w:t xml:space="preserve"> interview panel.  Recruits are hired for an initial probationary period or internship and then approved for </w:t>
      </w:r>
      <w:r w:rsidR="009F43BB" w:rsidRPr="00256C44">
        <w:rPr>
          <w:rFonts w:asciiTheme="majorHAnsi" w:hAnsiTheme="majorHAnsi" w:cstheme="majorHAnsi"/>
          <w:noProof/>
        </w:rPr>
        <w:t>induction,</w:t>
      </w:r>
      <w:r w:rsidR="009F43BB" w:rsidRPr="00256C44">
        <w:rPr>
          <w:rFonts w:asciiTheme="majorHAnsi" w:hAnsiTheme="majorHAnsi" w:cstheme="majorHAnsi"/>
        </w:rPr>
        <w:t xml:space="preserve"> if the ministry can confirm to OMRH and MEF that it has the budgetary resources to cover the statutory position.  While these reforms appear to have had real impact – indeed, ministries are reported to have pushed back against the strict new rules that constrain patronage hiring –</w:t>
      </w:r>
      <w:r w:rsidR="001135B8" w:rsidRPr="00256C44">
        <w:rPr>
          <w:rFonts w:asciiTheme="majorHAnsi" w:hAnsiTheme="majorHAnsi" w:cstheme="majorHAnsi"/>
        </w:rPr>
        <w:t xml:space="preserve"> it is not clear how extensively these merit-based recruitment mechanisms have actually </w:t>
      </w:r>
      <w:r w:rsidR="00C04955" w:rsidRPr="00256C44">
        <w:rPr>
          <w:rFonts w:asciiTheme="majorHAnsi" w:hAnsiTheme="majorHAnsi" w:cstheme="majorHAnsi"/>
        </w:rPr>
        <w:t xml:space="preserve">been enforced and are in wide use across government since they were put into legal effect.   </w:t>
      </w:r>
      <w:r w:rsidR="00F751A7" w:rsidRPr="00256C44">
        <w:rPr>
          <w:rFonts w:asciiTheme="majorHAnsi" w:hAnsiTheme="majorHAnsi" w:cstheme="majorHAnsi"/>
        </w:rPr>
        <w:t>O</w:t>
      </w:r>
      <w:r w:rsidR="001135B8" w:rsidRPr="00256C44">
        <w:rPr>
          <w:rFonts w:asciiTheme="majorHAnsi" w:hAnsiTheme="majorHAnsi" w:cstheme="majorHAnsi"/>
        </w:rPr>
        <w:t>ther forms of government hiring not subjected to the rigors of civil service recruitment appear to be on t</w:t>
      </w:r>
      <w:r w:rsidR="00FA6B27" w:rsidRPr="00256C44">
        <w:rPr>
          <w:rFonts w:asciiTheme="majorHAnsi" w:hAnsiTheme="majorHAnsi" w:cstheme="majorHAnsi"/>
        </w:rPr>
        <w:t xml:space="preserve">he rise, </w:t>
      </w:r>
      <w:r w:rsidR="001135B8" w:rsidRPr="00256C44">
        <w:rPr>
          <w:rFonts w:asciiTheme="majorHAnsi" w:hAnsiTheme="majorHAnsi" w:cstheme="majorHAnsi"/>
        </w:rPr>
        <w:t>in particular, the employment of contract workers (</w:t>
      </w:r>
      <w:r w:rsidR="001135B8" w:rsidRPr="00256C44">
        <w:rPr>
          <w:rFonts w:asciiTheme="majorHAnsi" w:hAnsiTheme="majorHAnsi" w:cstheme="majorHAnsi"/>
          <w:i/>
          <w:noProof/>
        </w:rPr>
        <w:t>contractuels</w:t>
      </w:r>
      <w:r w:rsidR="001135B8" w:rsidRPr="00256C44">
        <w:rPr>
          <w:rFonts w:asciiTheme="majorHAnsi" w:hAnsiTheme="majorHAnsi" w:cstheme="majorHAnsi"/>
          <w:i/>
        </w:rPr>
        <w:t>)</w:t>
      </w:r>
      <w:r w:rsidR="001135B8" w:rsidRPr="00256C44">
        <w:rPr>
          <w:rFonts w:asciiTheme="majorHAnsi" w:hAnsiTheme="majorHAnsi" w:cstheme="majorHAnsi"/>
        </w:rPr>
        <w:t xml:space="preserve"> may be a way to evade merit rules as well as MEF budgetary scrutiny. </w:t>
      </w:r>
    </w:p>
    <w:p w14:paraId="310D51E0" w14:textId="40B9BBA3" w:rsidR="00486683" w:rsidRPr="00256C44" w:rsidRDefault="00AA300D" w:rsidP="00486683">
      <w:pPr>
        <w:pStyle w:val="Heading3"/>
        <w:spacing w:before="120" w:after="120" w:line="240" w:lineRule="auto"/>
        <w:rPr>
          <w:rFonts w:cstheme="majorHAnsi"/>
        </w:rPr>
      </w:pPr>
      <w:bookmarkStart w:id="73" w:name="_Toc526170564"/>
      <w:r w:rsidRPr="00256C44">
        <w:rPr>
          <w:rFonts w:cstheme="majorHAnsi"/>
        </w:rPr>
        <w:t>Discipline and Termination</w:t>
      </w:r>
      <w:bookmarkEnd w:id="73"/>
    </w:p>
    <w:p w14:paraId="0237944A" w14:textId="77777777" w:rsidR="00486683" w:rsidRPr="00256C44" w:rsidRDefault="00486683" w:rsidP="00486683">
      <w:pPr>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14</w:t>
      </w:r>
      <w:r w:rsidRPr="00256C44">
        <w:rPr>
          <w:rFonts w:asciiTheme="majorHAnsi" w:hAnsiTheme="majorHAnsi" w:cstheme="majorHAnsi"/>
          <w:i/>
        </w:rPr>
        <w:t>: Dismissals or terminations of employment that affect professional positions are not motivated by a change in the government’s political leanings.</w:t>
      </w:r>
    </w:p>
    <w:p w14:paraId="5AD04017" w14:textId="64456721" w:rsidR="00486683" w:rsidRPr="00256C44" w:rsidRDefault="00486683" w:rsidP="003F6BCE">
      <w:pPr>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15</w:t>
      </w:r>
      <w:r w:rsidRPr="00256C44">
        <w:rPr>
          <w:rFonts w:asciiTheme="majorHAnsi" w:hAnsiTheme="majorHAnsi" w:cstheme="majorHAnsi"/>
          <w:i/>
        </w:rPr>
        <w:t>: There is the possibility of terminating the employment relationship due to objectively verified technical, economic, or organizational reasons that justify workforce reductions.</w:t>
      </w:r>
    </w:p>
    <w:p w14:paraId="28ED7561" w14:textId="221355D3" w:rsidR="008B426E" w:rsidRPr="00256C44" w:rsidRDefault="008B426E" w:rsidP="00172CF2">
      <w:pPr>
        <w:spacing w:before="120" w:after="120" w:line="240" w:lineRule="auto"/>
        <w:jc w:val="both"/>
        <w:rPr>
          <w:rFonts w:asciiTheme="majorHAnsi" w:hAnsiTheme="majorHAnsi" w:cstheme="majorHAnsi"/>
        </w:rPr>
      </w:pPr>
      <w:r w:rsidRPr="00256C44">
        <w:rPr>
          <w:rFonts w:asciiTheme="majorHAnsi" w:hAnsiTheme="majorHAnsi" w:cstheme="majorHAnsi"/>
        </w:rPr>
        <w:t xml:space="preserve">The </w:t>
      </w:r>
      <w:r w:rsidR="0033244B" w:rsidRPr="00256C44">
        <w:rPr>
          <w:rFonts w:asciiTheme="majorHAnsi" w:hAnsiTheme="majorHAnsi" w:cstheme="majorHAnsi"/>
        </w:rPr>
        <w:t xml:space="preserve">Civil Service Manual does provide for sanctions for inappropriate </w:t>
      </w:r>
      <w:r w:rsidR="0033244B" w:rsidRPr="00256C44">
        <w:rPr>
          <w:rFonts w:asciiTheme="majorHAnsi" w:hAnsiTheme="majorHAnsi" w:cstheme="majorHAnsi"/>
          <w:noProof/>
        </w:rPr>
        <w:t>behavior,</w:t>
      </w:r>
      <w:r w:rsidR="0033244B" w:rsidRPr="00256C44">
        <w:rPr>
          <w:rFonts w:asciiTheme="majorHAnsi" w:hAnsiTheme="majorHAnsi" w:cstheme="majorHAnsi"/>
        </w:rPr>
        <w:t xml:space="preserve"> but does not elaborate on the nature of those penalties or the conduct that would elicit them.  Interviews with ministerial HR staff did indicate that manual record keeping to track absenteeism was still </w:t>
      </w:r>
      <w:r w:rsidR="0033244B" w:rsidRPr="00256C44">
        <w:rPr>
          <w:rFonts w:asciiTheme="majorHAnsi" w:hAnsiTheme="majorHAnsi" w:cstheme="majorHAnsi"/>
        </w:rPr>
        <w:lastRenderedPageBreak/>
        <w:t xml:space="preserve">commonplace and, it was reported, effective.  Civil servants who are absent from their posts repeatedly receive reprimands and can see their salaries docked.   </w:t>
      </w:r>
    </w:p>
    <w:p w14:paraId="38BCD637" w14:textId="60809AE0" w:rsidR="0033244B" w:rsidRPr="00256C44" w:rsidRDefault="0033244B" w:rsidP="00172CF2">
      <w:pPr>
        <w:spacing w:before="120" w:after="120" w:line="240" w:lineRule="auto"/>
        <w:jc w:val="both"/>
        <w:rPr>
          <w:rFonts w:asciiTheme="majorHAnsi" w:hAnsiTheme="majorHAnsi" w:cstheme="majorHAnsi"/>
        </w:rPr>
      </w:pPr>
      <w:r w:rsidRPr="00256C44">
        <w:rPr>
          <w:rFonts w:asciiTheme="majorHAnsi" w:hAnsiTheme="majorHAnsi" w:cstheme="majorHAnsi"/>
        </w:rPr>
        <w:t xml:space="preserve">The HR guidance on “termination” is equated with procedures related to “retirement.” It would appear that although it is, in principle, possible to be terminated, it occurs rarely, if ever.  </w:t>
      </w:r>
      <w:r w:rsidR="00407FD5" w:rsidRPr="008512BC">
        <w:rPr>
          <w:rFonts w:asciiTheme="majorHAnsi" w:eastAsia="Times New Roman" w:hAnsiTheme="majorHAnsi" w:cstheme="majorHAnsi"/>
        </w:rPr>
        <w:t>Articles 198 and 199 in the 2005 “</w:t>
      </w:r>
      <w:r w:rsidR="00407FD5" w:rsidRPr="008512BC">
        <w:rPr>
          <w:rFonts w:asciiTheme="majorHAnsi" w:eastAsia="Times New Roman" w:hAnsiTheme="majorHAnsi" w:cstheme="majorHAnsi"/>
          <w:i/>
        </w:rPr>
        <w:t>Status Géneral de la Fonction Publique Haïtienne</w:t>
      </w:r>
      <w:r w:rsidR="00407FD5" w:rsidRPr="008512BC">
        <w:rPr>
          <w:rFonts w:asciiTheme="majorHAnsi" w:eastAsia="Times New Roman" w:hAnsiTheme="majorHAnsi" w:cstheme="majorHAnsi"/>
        </w:rPr>
        <w:t>” decree prohibit the government from arbitrarily dismissing employees. Article 198 expresses that dismissal is justified solely in the cases of professional incompetence, in the event of job cuts due to the release of executives in the public service or following the loss of Haitian nationality. Article 199 expresses that revocation takes place in the case of abandonment of post, if sentenced to an afflictive or infamous sentence or in case of illicit enrichment. Generally, only those who occupy a political position are the ones whose contract may not reconducted in case of a government change (ex: chief of cabinet of a Minister). It is also important to note that in practice, instead of dismissing a civil servant for professional incompetence, the person is usually transferred to another department or entity.</w:t>
      </w:r>
      <w:r w:rsidRPr="00256C44">
        <w:rPr>
          <w:rFonts w:asciiTheme="majorHAnsi" w:hAnsiTheme="majorHAnsi" w:cstheme="majorHAnsi"/>
        </w:rPr>
        <w:t xml:space="preserve"> </w:t>
      </w:r>
    </w:p>
    <w:p w14:paraId="55E6DDDB" w14:textId="34A50AAA" w:rsidR="000573EC" w:rsidRPr="00256C44" w:rsidRDefault="0033244B" w:rsidP="002D0554">
      <w:pPr>
        <w:spacing w:before="120" w:after="120" w:line="240" w:lineRule="auto"/>
        <w:jc w:val="both"/>
        <w:rPr>
          <w:rFonts w:asciiTheme="majorHAnsi" w:hAnsiTheme="majorHAnsi" w:cstheme="majorHAnsi"/>
        </w:rPr>
      </w:pPr>
      <w:r w:rsidRPr="00256C44">
        <w:rPr>
          <w:rFonts w:asciiTheme="majorHAnsi" w:hAnsiTheme="majorHAnsi" w:cstheme="majorHAnsi"/>
        </w:rPr>
        <w:t xml:space="preserve">There </w:t>
      </w:r>
      <w:r w:rsidRPr="00256C44">
        <w:rPr>
          <w:rFonts w:asciiTheme="majorHAnsi" w:hAnsiTheme="majorHAnsi" w:cstheme="majorHAnsi"/>
          <w:noProof/>
        </w:rPr>
        <w:t>has</w:t>
      </w:r>
      <w:r w:rsidRPr="00256C44">
        <w:rPr>
          <w:rFonts w:asciiTheme="majorHAnsi" w:hAnsiTheme="majorHAnsi" w:cstheme="majorHAnsi"/>
        </w:rPr>
        <w:t xml:space="preserve"> been occasional experience with departure programs that are voluntary in nature or that are seeking to enforce statutory retirement provisions.  The 2013 separation scheme piloted at the Ministry of Agriculture and the one that is now under prepa</w:t>
      </w:r>
      <w:r w:rsidR="005846DB" w:rsidRPr="00256C44">
        <w:rPr>
          <w:rFonts w:asciiTheme="majorHAnsi" w:hAnsiTheme="majorHAnsi" w:cstheme="majorHAnsi"/>
        </w:rPr>
        <w:t xml:space="preserve">ration in the same ministry would be important to analyze in greater depth to probe both the legal and policy considerations in removing personnel from service in order to renew staffing profiles and recruit skills that are more aligned with the civil service’s changing mission. </w:t>
      </w:r>
      <w:r w:rsidR="00BC1140" w:rsidRPr="00256C44">
        <w:rPr>
          <w:rFonts w:asciiTheme="majorHAnsi" w:hAnsiTheme="majorHAnsi" w:cstheme="majorHAnsi"/>
        </w:rPr>
        <w:t xml:space="preserve"> </w:t>
      </w:r>
      <w:r w:rsidR="006B038C" w:rsidRPr="00256C44">
        <w:rPr>
          <w:rFonts w:asciiTheme="majorHAnsi" w:eastAsia="Calibri" w:hAnsiTheme="majorHAnsi" w:cstheme="majorHAnsi"/>
        </w:rPr>
        <w:t xml:space="preserve">Functional and geographical mobility is possible depending on availability of funds and the needs of an institution. </w:t>
      </w:r>
      <w:r w:rsidR="00BC1140" w:rsidRPr="00256C44">
        <w:rPr>
          <w:rFonts w:asciiTheme="majorHAnsi" w:hAnsiTheme="majorHAnsi" w:cstheme="majorHAnsi"/>
        </w:rPr>
        <w:t>While personnel may be reassigned to de</w:t>
      </w:r>
      <w:r w:rsidR="00F953F1" w:rsidRPr="00256C44">
        <w:rPr>
          <w:rFonts w:asciiTheme="majorHAnsi" w:hAnsiTheme="majorHAnsi" w:cstheme="majorHAnsi"/>
        </w:rPr>
        <w:t>-</w:t>
      </w:r>
      <w:r w:rsidR="00BC1140" w:rsidRPr="00256C44">
        <w:rPr>
          <w:rFonts w:asciiTheme="majorHAnsi" w:hAnsiTheme="majorHAnsi" w:cstheme="majorHAnsi"/>
        </w:rPr>
        <w:t xml:space="preserve">concentrated offices of ministries, the practice of inter-agency, cross-government rotation does not appear to be applied in Haiti.  </w:t>
      </w:r>
      <w:r w:rsidR="006B038C" w:rsidRPr="00256C44">
        <w:rPr>
          <w:rFonts w:asciiTheme="majorHAnsi" w:hAnsiTheme="majorHAnsi" w:cstheme="majorHAnsi"/>
        </w:rPr>
        <w:t xml:space="preserve">If so, </w:t>
      </w:r>
      <w:r w:rsidR="006B038C" w:rsidRPr="00256C44">
        <w:rPr>
          <w:rFonts w:asciiTheme="majorHAnsi" w:eastAsia="Calibri" w:hAnsiTheme="majorHAnsi" w:cstheme="majorHAnsi"/>
        </w:rPr>
        <w:t>it is very scarcely and even less for women.</w:t>
      </w:r>
    </w:p>
    <w:p w14:paraId="7B3FB128" w14:textId="30603694" w:rsidR="00486683" w:rsidRPr="00256C44" w:rsidRDefault="00486683" w:rsidP="00486683">
      <w:pPr>
        <w:pStyle w:val="Heading3"/>
        <w:spacing w:before="120" w:after="120" w:line="240" w:lineRule="auto"/>
        <w:rPr>
          <w:rFonts w:eastAsia="Calibri" w:cstheme="majorHAnsi"/>
        </w:rPr>
      </w:pPr>
      <w:bookmarkStart w:id="74" w:name="_Toc526170565"/>
      <w:r w:rsidRPr="00256C44">
        <w:rPr>
          <w:rFonts w:eastAsia="Calibri" w:cstheme="majorHAnsi"/>
        </w:rPr>
        <w:t>Safeguards against Discriminatory Practices</w:t>
      </w:r>
      <w:bookmarkEnd w:id="74"/>
    </w:p>
    <w:p w14:paraId="33FD71EA" w14:textId="2B3D3370" w:rsidR="00486683" w:rsidRPr="00256C44" w:rsidRDefault="00486683" w:rsidP="00486683">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34:</w:t>
      </w:r>
      <w:r w:rsidRPr="00256C44">
        <w:rPr>
          <w:rFonts w:asciiTheme="majorHAnsi" w:hAnsiTheme="majorHAnsi" w:cstheme="majorHAnsi"/>
          <w:i/>
        </w:rPr>
        <w:t xml:space="preserve"> Men, women, minorities, and people from historically marginalized groups are treated fairly in the distribution of benefits and responsibilities.</w:t>
      </w:r>
    </w:p>
    <w:p w14:paraId="32A37A10" w14:textId="448E897C" w:rsidR="00486683" w:rsidRPr="00256C44" w:rsidRDefault="00486683" w:rsidP="00486683">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35</w:t>
      </w:r>
      <w:r w:rsidRPr="00256C44">
        <w:rPr>
          <w:rFonts w:asciiTheme="majorHAnsi" w:hAnsiTheme="majorHAnsi" w:cstheme="majorHAnsi"/>
          <w:i/>
        </w:rPr>
        <w:t>: Decisions related to hiring, promotion, compensation, discipline, and termination are free from institutional biases associated with variables such as gender, race, ethnicity, class, religion, or place of origin.</w:t>
      </w:r>
    </w:p>
    <w:p w14:paraId="0D06C066" w14:textId="3A96F945" w:rsidR="00486683" w:rsidRPr="00256C44" w:rsidRDefault="00486683" w:rsidP="00172CF2">
      <w:pPr>
        <w:spacing w:before="120" w:after="120" w:line="240" w:lineRule="auto"/>
        <w:jc w:val="both"/>
        <w:rPr>
          <w:rFonts w:asciiTheme="majorHAnsi" w:hAnsiTheme="majorHAnsi" w:cstheme="majorHAnsi"/>
        </w:rPr>
      </w:pPr>
      <w:r w:rsidRPr="00256C44">
        <w:rPr>
          <w:rFonts w:asciiTheme="majorHAnsi" w:hAnsiTheme="majorHAnsi" w:cstheme="majorHAnsi"/>
        </w:rPr>
        <w:t xml:space="preserve">The 2005 </w:t>
      </w:r>
      <w:r w:rsidRPr="00256C44">
        <w:rPr>
          <w:rFonts w:asciiTheme="majorHAnsi" w:eastAsiaTheme="minorEastAsia" w:hAnsiTheme="majorHAnsi" w:cstheme="majorHAnsi"/>
          <w:i/>
        </w:rPr>
        <w:t>Révision du Statut Général de la Fonction Publique</w:t>
      </w:r>
      <w:r w:rsidRPr="00256C44">
        <w:rPr>
          <w:rFonts w:asciiTheme="majorHAnsi" w:eastAsiaTheme="minorEastAsia" w:hAnsiTheme="majorHAnsi" w:cstheme="majorHAnsi"/>
        </w:rPr>
        <w:t xml:space="preserve"> as well as the</w:t>
      </w:r>
      <w:r w:rsidRPr="00256C44">
        <w:rPr>
          <w:rFonts w:asciiTheme="majorHAnsi" w:hAnsiTheme="majorHAnsi" w:cstheme="majorHAnsi"/>
        </w:rPr>
        <w:t xml:space="preserve"> 2013 Recruitment Regulation (</w:t>
      </w:r>
      <w:r w:rsidRPr="00256C44">
        <w:rPr>
          <w:rFonts w:asciiTheme="majorHAnsi" w:hAnsiTheme="majorHAnsi" w:cstheme="majorHAnsi"/>
          <w:i/>
        </w:rPr>
        <w:t>Arête)</w:t>
      </w:r>
      <w:r w:rsidRPr="00256C44">
        <w:rPr>
          <w:rFonts w:asciiTheme="majorHAnsi" w:hAnsiTheme="majorHAnsi" w:cstheme="majorHAnsi"/>
        </w:rPr>
        <w:t xml:space="preserve"> guarantee equal access to employment in the civil service, prohibiting discrimination on the basis of gender, disability, or sexual orientation.  The 2013 Civil Service Census</w:t>
      </w:r>
      <w:r w:rsidRPr="00256C44">
        <w:rPr>
          <w:rFonts w:asciiTheme="majorHAnsi" w:hAnsiTheme="majorHAnsi" w:cstheme="majorHAnsi"/>
          <w:b/>
        </w:rPr>
        <w:t xml:space="preserve"> </w:t>
      </w:r>
      <w:r w:rsidRPr="00256C44">
        <w:rPr>
          <w:rFonts w:asciiTheme="majorHAnsi" w:hAnsiTheme="majorHAnsi" w:cstheme="majorHAnsi"/>
          <w:bCs/>
        </w:rPr>
        <w:t>Women represent 33 % of staff, well below average OECD female participation rates (58%) but above worldwide comparators (22%.)</w:t>
      </w:r>
      <w:r w:rsidRPr="00256C44">
        <w:rPr>
          <w:rFonts w:asciiTheme="majorHAnsi" w:hAnsiTheme="majorHAnsi" w:cstheme="majorHAnsi"/>
          <w:bCs/>
          <w:vertAlign w:val="superscript"/>
        </w:rPr>
        <w:footnoteReference w:id="24"/>
      </w:r>
      <w:r w:rsidRPr="00256C44">
        <w:rPr>
          <w:rFonts w:asciiTheme="majorHAnsi" w:hAnsiTheme="majorHAnsi" w:cstheme="majorHAnsi"/>
          <w:bCs/>
        </w:rPr>
        <w:t xml:space="preserve">  There is no official breakdown of the level or type of positions filled by women, but female participation is reported to be highest in the capital, Port-au-Prince</w:t>
      </w:r>
      <w:r w:rsidR="00EA5995" w:rsidRPr="00256C44">
        <w:rPr>
          <w:rFonts w:asciiTheme="majorHAnsi" w:hAnsiTheme="majorHAnsi" w:cstheme="majorHAnsi"/>
          <w:bCs/>
        </w:rPr>
        <w:t xml:space="preserve">, although in some main ministries such as the Ministry of Agriculture and the Ministry of Transportation, it is below the constitutional </w:t>
      </w:r>
      <w:r w:rsidR="00A73B61" w:rsidRPr="00256C44">
        <w:rPr>
          <w:rFonts w:asciiTheme="majorHAnsi" w:hAnsiTheme="majorHAnsi" w:cstheme="majorHAnsi"/>
          <w:bCs/>
        </w:rPr>
        <w:t>mandate of 30%</w:t>
      </w:r>
      <w:r w:rsidRPr="00256C44">
        <w:rPr>
          <w:rFonts w:asciiTheme="majorHAnsi" w:hAnsiTheme="majorHAnsi" w:cstheme="majorHAnsi"/>
          <w:bCs/>
        </w:rPr>
        <w:t xml:space="preserve">.   The degree to which language policy in the civil service may be an issue that bears on questions of discrimination or equal treatment is not clear.   Information on the employment and placement of (exclusive) speakers of the native language, </w:t>
      </w:r>
      <w:r w:rsidRPr="00256C44">
        <w:rPr>
          <w:rFonts w:asciiTheme="majorHAnsi" w:hAnsiTheme="majorHAnsi" w:cstheme="majorHAnsi"/>
          <w:bCs/>
          <w:i/>
        </w:rPr>
        <w:t>Kreyol</w:t>
      </w:r>
      <w:r w:rsidRPr="00256C44">
        <w:rPr>
          <w:rFonts w:asciiTheme="majorHAnsi" w:hAnsiTheme="majorHAnsi" w:cstheme="majorHAnsi"/>
          <w:bCs/>
        </w:rPr>
        <w:t xml:space="preserve">, among serving civil servants and/or among prospective recruits is not available. </w:t>
      </w:r>
      <w:r w:rsidR="00A73B61" w:rsidRPr="00256C44">
        <w:rPr>
          <w:rFonts w:asciiTheme="majorHAnsi" w:hAnsiTheme="majorHAnsi" w:cstheme="majorHAnsi"/>
        </w:rPr>
        <w:t xml:space="preserve">Finally, regarding management to identify mission-critical </w:t>
      </w:r>
      <w:r w:rsidR="003F6BCE" w:rsidRPr="00256C44">
        <w:rPr>
          <w:rFonts w:asciiTheme="majorHAnsi" w:hAnsiTheme="majorHAnsi" w:cstheme="majorHAnsi"/>
        </w:rPr>
        <w:t>positions, Haiti</w:t>
      </w:r>
      <w:r w:rsidR="00A73B61" w:rsidRPr="00256C44">
        <w:rPr>
          <w:rFonts w:asciiTheme="majorHAnsi" w:hAnsiTheme="majorHAnsi" w:cstheme="majorHAnsi"/>
        </w:rPr>
        <w:t xml:space="preserve"> does not have succession plan in place at this time. </w:t>
      </w:r>
    </w:p>
    <w:p w14:paraId="348FDECE" w14:textId="1A415A96" w:rsidR="00AA300D" w:rsidRPr="00256C44" w:rsidRDefault="004A12E5" w:rsidP="002D0554">
      <w:pPr>
        <w:pStyle w:val="Heading2"/>
        <w:spacing w:before="120" w:after="120" w:line="240" w:lineRule="auto"/>
        <w:ind w:left="792"/>
        <w:rPr>
          <w:rFonts w:cstheme="majorHAnsi"/>
        </w:rPr>
      </w:pPr>
      <w:bookmarkStart w:id="75" w:name="_Toc501460654"/>
      <w:bookmarkStart w:id="76" w:name="_Toc526170566"/>
      <w:r w:rsidRPr="00256C44">
        <w:rPr>
          <w:rFonts w:cstheme="majorHAnsi"/>
        </w:rPr>
        <w:lastRenderedPageBreak/>
        <w:t>2.</w:t>
      </w:r>
      <w:r w:rsidR="002D0554" w:rsidRPr="00256C44">
        <w:rPr>
          <w:rFonts w:cstheme="majorHAnsi"/>
        </w:rPr>
        <w:t>4</w:t>
      </w:r>
      <w:r w:rsidRPr="00256C44">
        <w:rPr>
          <w:rFonts w:cstheme="majorHAnsi"/>
        </w:rPr>
        <w:t xml:space="preserve"> </w:t>
      </w:r>
      <w:r w:rsidR="00AA300D" w:rsidRPr="00256C44">
        <w:rPr>
          <w:rFonts w:cstheme="majorHAnsi"/>
        </w:rPr>
        <w:t>Performance Management</w:t>
      </w:r>
      <w:bookmarkEnd w:id="75"/>
      <w:bookmarkEnd w:id="76"/>
    </w:p>
    <w:p w14:paraId="1F6057C7" w14:textId="2BFA3C76" w:rsidR="00B401CF" w:rsidRPr="00256C44" w:rsidRDefault="00B401CF" w:rsidP="00B401CF">
      <w:pPr>
        <w:spacing w:before="120"/>
        <w:jc w:val="both"/>
        <w:rPr>
          <w:rFonts w:asciiTheme="majorHAnsi" w:hAnsiTheme="majorHAnsi" w:cstheme="majorHAnsi"/>
        </w:rPr>
      </w:pPr>
      <w:r w:rsidRPr="00256C44">
        <w:rPr>
          <w:rFonts w:asciiTheme="majorHAnsi" w:hAnsiTheme="majorHAnsi" w:cstheme="majorHAnsi"/>
        </w:rPr>
        <w:t xml:space="preserve">Performance management is the process of planning and evaluating the employees’ contribution to the organization. Ideally individual as well as departmental performance should be cascaded down from the organization’s strategic priorities and associated goals and objectives. In practical terms, this means that each employee should have specific performance targets which are systematically monitored, and feedback should be provided to help ensure that all targets are met during each assessment period.  </w:t>
      </w:r>
    </w:p>
    <w:p w14:paraId="1D64FBDC" w14:textId="77777777" w:rsidR="0017232A" w:rsidRPr="008512BC" w:rsidRDefault="0017232A" w:rsidP="0017232A">
      <w:pPr>
        <w:spacing w:before="120"/>
        <w:jc w:val="both"/>
        <w:rPr>
          <w:rFonts w:asciiTheme="majorHAnsi" w:hAnsiTheme="majorHAnsi" w:cstheme="majorHAnsi"/>
          <w:b/>
          <w:color w:val="365F91" w:themeColor="accent1" w:themeShade="BF"/>
        </w:rPr>
      </w:pPr>
      <w:r w:rsidRPr="008512BC">
        <w:rPr>
          <w:rFonts w:asciiTheme="majorHAnsi" w:hAnsiTheme="majorHAnsi" w:cstheme="majorHAnsi"/>
          <w:b/>
          <w:color w:val="365F91" w:themeColor="accent1" w:themeShade="BF"/>
        </w:rPr>
        <w:t>Performance Planning and Monitoring</w:t>
      </w:r>
    </w:p>
    <w:p w14:paraId="461EE530" w14:textId="74664CCA" w:rsidR="0017232A" w:rsidRPr="00256C44" w:rsidRDefault="0017232A" w:rsidP="0017232A">
      <w:pPr>
        <w:spacing w:before="120"/>
        <w:jc w:val="both"/>
        <w:rPr>
          <w:rFonts w:asciiTheme="majorHAnsi" w:eastAsia="Calibri" w:hAnsiTheme="majorHAnsi" w:cstheme="majorHAnsi"/>
          <w:i/>
        </w:rPr>
      </w:pPr>
      <w:r w:rsidRPr="00256C44">
        <w:rPr>
          <w:rFonts w:asciiTheme="majorHAnsi" w:eastAsia="Calibri" w:hAnsiTheme="majorHAnsi" w:cstheme="majorHAnsi"/>
          <w:i/>
        </w:rPr>
        <w:t>•</w:t>
      </w:r>
      <w:r w:rsidRPr="00256C44">
        <w:rPr>
          <w:rFonts w:asciiTheme="majorHAnsi" w:eastAsia="Calibri" w:hAnsiTheme="majorHAnsi" w:cstheme="majorHAnsi"/>
          <w:b/>
          <w:i/>
        </w:rPr>
        <w:t>Critical point 16:</w:t>
      </w:r>
      <w:r w:rsidRPr="00256C44">
        <w:rPr>
          <w:rFonts w:asciiTheme="majorHAnsi" w:eastAsia="Calibri" w:hAnsiTheme="majorHAnsi" w:cstheme="majorHAnsi"/>
          <w:i/>
        </w:rPr>
        <w:t xml:space="preserve"> Management normally defines guidelines and standards regarding expected personnel performance in accordance with the organization’s priorities and strategy. Consequently, employees are aware of the aspects of their performance for which they will be evaluated.</w:t>
      </w:r>
    </w:p>
    <w:p w14:paraId="2A4B3A1B" w14:textId="139CCB1C" w:rsidR="0017232A" w:rsidRPr="00256C44" w:rsidRDefault="0017232A" w:rsidP="0017232A">
      <w:pPr>
        <w:spacing w:before="120"/>
        <w:jc w:val="both"/>
        <w:rPr>
          <w:rFonts w:asciiTheme="majorHAnsi" w:eastAsia="Calibri" w:hAnsiTheme="majorHAnsi" w:cstheme="majorHAnsi"/>
          <w:i/>
        </w:rPr>
      </w:pPr>
      <w:r w:rsidRPr="00256C44">
        <w:rPr>
          <w:rFonts w:asciiTheme="majorHAnsi" w:eastAsia="Calibri" w:hAnsiTheme="majorHAnsi" w:cstheme="majorHAnsi"/>
          <w:i/>
        </w:rPr>
        <w:t>•</w:t>
      </w:r>
      <w:r w:rsidRPr="00256C44">
        <w:rPr>
          <w:rFonts w:asciiTheme="majorHAnsi" w:eastAsia="Calibri" w:hAnsiTheme="majorHAnsi" w:cstheme="majorHAnsi"/>
          <w:b/>
          <w:i/>
        </w:rPr>
        <w:t>Critical point 17</w:t>
      </w:r>
      <w:r w:rsidRPr="00256C44">
        <w:rPr>
          <w:rFonts w:asciiTheme="majorHAnsi" w:eastAsia="Calibri" w:hAnsiTheme="majorHAnsi" w:cstheme="majorHAnsi"/>
          <w:i/>
        </w:rPr>
        <w:t>: Throughout the management cycle, management monitors, observes, and supports improvements in employee performance, provides resources, and removes obstacles wherever necessary.</w:t>
      </w:r>
    </w:p>
    <w:p w14:paraId="39EE3E01" w14:textId="0128B00A" w:rsidR="0017232A" w:rsidRPr="00256C44" w:rsidRDefault="0017232A" w:rsidP="0017232A">
      <w:pPr>
        <w:spacing w:before="120"/>
        <w:jc w:val="both"/>
        <w:rPr>
          <w:rFonts w:asciiTheme="majorHAnsi" w:eastAsia="Calibri" w:hAnsiTheme="majorHAnsi" w:cstheme="majorHAnsi"/>
          <w:i/>
        </w:rPr>
      </w:pPr>
      <w:r w:rsidRPr="00256C44">
        <w:rPr>
          <w:rFonts w:asciiTheme="majorHAnsi" w:eastAsia="Calibri" w:hAnsiTheme="majorHAnsi" w:cstheme="majorHAnsi"/>
          <w:i/>
        </w:rPr>
        <w:t>•</w:t>
      </w:r>
      <w:r w:rsidRPr="00256C44">
        <w:rPr>
          <w:rFonts w:asciiTheme="majorHAnsi" w:eastAsia="Calibri" w:hAnsiTheme="majorHAnsi" w:cstheme="majorHAnsi"/>
          <w:b/>
          <w:i/>
        </w:rPr>
        <w:t>Critical point 18:</w:t>
      </w:r>
      <w:r w:rsidRPr="00256C44">
        <w:rPr>
          <w:rFonts w:asciiTheme="majorHAnsi" w:eastAsia="Calibri" w:hAnsiTheme="majorHAnsi" w:cstheme="majorHAnsi"/>
          <w:i/>
        </w:rPr>
        <w:t xml:space="preserve"> The organization evaluates employees’ performance against expected performance standards.</w:t>
      </w:r>
    </w:p>
    <w:p w14:paraId="1492EBC4" w14:textId="3D41C647" w:rsidR="00EF7BE5" w:rsidRPr="008512BC" w:rsidRDefault="00B401CF" w:rsidP="00B401CF">
      <w:pPr>
        <w:spacing w:before="120"/>
        <w:jc w:val="both"/>
        <w:rPr>
          <w:rFonts w:asciiTheme="majorHAnsi" w:hAnsiTheme="majorHAnsi" w:cstheme="majorHAnsi"/>
        </w:rPr>
      </w:pPr>
      <w:r w:rsidRPr="008512BC">
        <w:rPr>
          <w:rFonts w:asciiTheme="majorHAnsi" w:hAnsiTheme="majorHAnsi" w:cstheme="majorHAnsi"/>
        </w:rPr>
        <w:t xml:space="preserve">The by-Law of September 2014 </w:t>
      </w:r>
      <w:r w:rsidR="007A2295" w:rsidRPr="00256C44">
        <w:rPr>
          <w:rFonts w:asciiTheme="majorHAnsi" w:eastAsia="Calibri" w:hAnsiTheme="majorHAnsi" w:cstheme="majorHAnsi"/>
        </w:rPr>
        <w:t>was issued outlining the performance evaluation system for Haitian civil servants.  Performance is to be evaluated each fiscal year for every civil servant by his or her superior, under the policy guidance of OMRH.   Performance evaluation templates are not uniform across the civ</w:t>
      </w:r>
      <w:r w:rsidR="00EF7BE5" w:rsidRPr="00256C44">
        <w:rPr>
          <w:rFonts w:asciiTheme="majorHAnsi" w:eastAsia="Calibri" w:hAnsiTheme="majorHAnsi" w:cstheme="majorHAnsi"/>
        </w:rPr>
        <w:t xml:space="preserve">il service.  But ministerial HR interviewees did report that performance is appraised on a regular basis.  As in many settings, there are serious questions as to how rigorous this process is and how ratings affect individual performance and/or unit results, however.  Moreover, to the extent that the pay and career advancement arrangements do not have meaningful mechanisms for incorporating performance differentials, performance evaluation itself is unlikely to be viewed seriously in the current context.  </w:t>
      </w:r>
    </w:p>
    <w:p w14:paraId="636B71D4" w14:textId="3631B32F" w:rsidR="00AA300D" w:rsidRPr="00256C44" w:rsidRDefault="004A12E5" w:rsidP="002D0554">
      <w:pPr>
        <w:pStyle w:val="Heading2"/>
        <w:spacing w:before="120" w:after="120" w:line="240" w:lineRule="auto"/>
        <w:ind w:left="360"/>
        <w:rPr>
          <w:rFonts w:cstheme="majorHAnsi"/>
        </w:rPr>
      </w:pPr>
      <w:bookmarkStart w:id="77" w:name="_Toc501460655"/>
      <w:bookmarkStart w:id="78" w:name="_Toc526170567"/>
      <w:r w:rsidRPr="00256C44">
        <w:rPr>
          <w:rFonts w:cstheme="majorHAnsi"/>
        </w:rPr>
        <w:t>2.</w:t>
      </w:r>
      <w:r w:rsidR="002D0554" w:rsidRPr="00256C44">
        <w:rPr>
          <w:rFonts w:cstheme="majorHAnsi"/>
        </w:rPr>
        <w:t>5</w:t>
      </w:r>
      <w:r w:rsidRPr="00256C44">
        <w:rPr>
          <w:rFonts w:cstheme="majorHAnsi"/>
        </w:rPr>
        <w:t xml:space="preserve"> </w:t>
      </w:r>
      <w:r w:rsidR="00AA300D" w:rsidRPr="00256C44">
        <w:rPr>
          <w:rFonts w:cstheme="majorHAnsi"/>
        </w:rPr>
        <w:t>Compensation Management</w:t>
      </w:r>
      <w:bookmarkEnd w:id="77"/>
      <w:bookmarkEnd w:id="78"/>
    </w:p>
    <w:p w14:paraId="13E63E37" w14:textId="77777777" w:rsidR="0017232A" w:rsidRPr="00256C44" w:rsidRDefault="0017232A" w:rsidP="0017232A">
      <w:pPr>
        <w:spacing w:before="120" w:after="120" w:line="240" w:lineRule="auto"/>
        <w:jc w:val="both"/>
        <w:rPr>
          <w:rFonts w:asciiTheme="majorHAnsi" w:hAnsiTheme="majorHAnsi" w:cstheme="majorHAnsi"/>
        </w:rPr>
      </w:pPr>
      <w:r w:rsidRPr="00256C44">
        <w:rPr>
          <w:rFonts w:asciiTheme="majorHAnsi" w:hAnsiTheme="majorHAnsi" w:cstheme="majorHAnsi"/>
        </w:rPr>
        <w:t xml:space="preserve">This subsystem covers both cash and non-cash benefits. The goal is to achieve both internal and external equity. As such, there should be a clearly defined job classification system with rewards linked to either individual or group performance. </w:t>
      </w:r>
    </w:p>
    <w:p w14:paraId="02ED6F4B" w14:textId="77777777" w:rsidR="0017232A" w:rsidRPr="00256C44" w:rsidRDefault="0017232A" w:rsidP="0017232A">
      <w:pPr>
        <w:spacing w:before="120" w:after="120" w:line="240" w:lineRule="auto"/>
        <w:jc w:val="both"/>
        <w:rPr>
          <w:rFonts w:asciiTheme="majorHAnsi" w:hAnsiTheme="majorHAnsi" w:cstheme="majorHAnsi"/>
        </w:rPr>
      </w:pPr>
      <w:r w:rsidRPr="00256C44">
        <w:rPr>
          <w:rFonts w:asciiTheme="majorHAnsi" w:hAnsiTheme="majorHAnsi" w:cstheme="majorHAnsi"/>
        </w:rPr>
        <w:t>Competitiveness and Efficiency of the Compensation Policy</w:t>
      </w:r>
    </w:p>
    <w:p w14:paraId="69D34345" w14:textId="4859F807" w:rsidR="0017232A" w:rsidRPr="00256C44" w:rsidRDefault="0017232A" w:rsidP="0017232A">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19</w:t>
      </w:r>
      <w:r w:rsidRPr="00256C44">
        <w:rPr>
          <w:rFonts w:asciiTheme="majorHAnsi" w:hAnsiTheme="majorHAnsi" w:cstheme="majorHAnsi"/>
          <w:i/>
        </w:rPr>
        <w:t>: The pay structure, including cash and non-cash components, is adequate for attracting, motivating, and retaining suitable people with the necessary competencies for the positions that they organization requires.</w:t>
      </w:r>
    </w:p>
    <w:p w14:paraId="68C8A2A8" w14:textId="3E8CFFF5" w:rsidR="0017232A" w:rsidRPr="00256C44" w:rsidRDefault="0017232A" w:rsidP="0017232A">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20</w:t>
      </w:r>
      <w:r w:rsidRPr="00256C44">
        <w:rPr>
          <w:rFonts w:asciiTheme="majorHAnsi" w:hAnsiTheme="majorHAnsi" w:cstheme="majorHAnsi"/>
          <w:i/>
        </w:rPr>
        <w:t>: Pay levels, including cash and non-cash benefits, are not excessive compared with labor market costs for any similar sector or grade.</w:t>
      </w:r>
    </w:p>
    <w:p w14:paraId="7414E9C9" w14:textId="4244248F" w:rsidR="0017232A" w:rsidRPr="00256C44" w:rsidRDefault="0017232A" w:rsidP="0017232A">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21:</w:t>
      </w:r>
      <w:r w:rsidRPr="00256C44">
        <w:rPr>
          <w:rFonts w:asciiTheme="majorHAnsi" w:hAnsiTheme="majorHAnsi" w:cstheme="majorHAnsi"/>
          <w:i/>
        </w:rPr>
        <w:t xml:space="preserve"> The compensation mechanisms encourage people to make more effort and encourage individual or group performance, learning, and competency development.</w:t>
      </w:r>
    </w:p>
    <w:p w14:paraId="46B54975" w14:textId="25B5E987" w:rsidR="00514C33" w:rsidRPr="00003879" w:rsidRDefault="0017232A" w:rsidP="00256C44">
      <w:pPr>
        <w:rPr>
          <w:rFonts w:asciiTheme="majorHAnsi" w:eastAsia="Calibri" w:hAnsiTheme="majorHAnsi" w:cstheme="majorHAnsi"/>
          <w:i/>
        </w:rPr>
      </w:pPr>
      <w:r w:rsidRPr="00B47825">
        <w:rPr>
          <w:rFonts w:asciiTheme="majorHAnsi" w:eastAsia="Calibri" w:hAnsiTheme="majorHAnsi" w:cstheme="majorHAnsi"/>
          <w:b/>
          <w:i/>
        </w:rPr>
        <w:lastRenderedPageBreak/>
        <w:t>•Critical point 22:</w:t>
      </w:r>
      <w:r w:rsidRPr="00003879">
        <w:rPr>
          <w:rFonts w:asciiTheme="majorHAnsi" w:eastAsia="Calibri" w:hAnsiTheme="majorHAnsi" w:cstheme="majorHAnsi"/>
          <w:i/>
        </w:rPr>
        <w:t xml:space="preserve"> Compensation policy is set according to previously established criteria and consistent with the organization’s structural design parameters.</w:t>
      </w:r>
    </w:p>
    <w:p w14:paraId="4B7D1846" w14:textId="62B5B7B5" w:rsidR="00AA300D" w:rsidRPr="00256C44" w:rsidRDefault="00AA300D" w:rsidP="00A20E9C">
      <w:pPr>
        <w:pStyle w:val="Heading3"/>
        <w:spacing w:before="120" w:after="120" w:line="240" w:lineRule="auto"/>
        <w:rPr>
          <w:rFonts w:cstheme="majorHAnsi"/>
        </w:rPr>
      </w:pPr>
      <w:bookmarkStart w:id="79" w:name="_Toc526170568"/>
      <w:r w:rsidRPr="00256C44">
        <w:rPr>
          <w:rFonts w:cstheme="majorHAnsi"/>
        </w:rPr>
        <w:t>Pay Levels</w:t>
      </w:r>
      <w:bookmarkEnd w:id="79"/>
    </w:p>
    <w:p w14:paraId="2F2B579C" w14:textId="23725625" w:rsidR="000573EC" w:rsidRPr="00256C44" w:rsidRDefault="009C7212" w:rsidP="00256C44">
      <w:pPr>
        <w:spacing w:after="0" w:line="240" w:lineRule="auto"/>
        <w:rPr>
          <w:rFonts w:asciiTheme="majorHAnsi" w:hAnsiTheme="majorHAnsi" w:cstheme="majorHAnsi"/>
          <w:b/>
        </w:rPr>
      </w:pPr>
      <w:r w:rsidRPr="00256C44">
        <w:rPr>
          <w:rFonts w:asciiTheme="majorHAnsi" w:hAnsiTheme="majorHAnsi" w:cstheme="majorHAnsi"/>
        </w:rPr>
        <w:t xml:space="preserve">A recent </w:t>
      </w:r>
      <w:r w:rsidR="003258AC" w:rsidRPr="00256C44">
        <w:rPr>
          <w:rFonts w:asciiTheme="majorHAnsi" w:hAnsiTheme="majorHAnsi" w:cstheme="majorHAnsi"/>
        </w:rPr>
        <w:t>IDB</w:t>
      </w:r>
      <w:r w:rsidRPr="00256C44">
        <w:rPr>
          <w:rFonts w:asciiTheme="majorHAnsi" w:hAnsiTheme="majorHAnsi" w:cstheme="majorHAnsi"/>
        </w:rPr>
        <w:t xml:space="preserve"> study estimated that average civil service wages represented a ratio of about 8.77 to GDP in 2015, making the Haitian remuneration appear </w:t>
      </w:r>
      <w:r w:rsidR="002474FB" w:rsidRPr="00256C44">
        <w:rPr>
          <w:rFonts w:asciiTheme="majorHAnsi" w:hAnsiTheme="majorHAnsi" w:cstheme="majorHAnsi"/>
        </w:rPr>
        <w:t>above other countries in the region but reasonable</w:t>
      </w:r>
      <w:r w:rsidR="007F7164" w:rsidRPr="00256C44">
        <w:rPr>
          <w:rFonts w:asciiTheme="majorHAnsi" w:hAnsiTheme="majorHAnsi" w:cstheme="majorHAnsi"/>
        </w:rPr>
        <w:t xml:space="preserve"> by international standards</w:t>
      </w:r>
      <w:r w:rsidR="002474FB" w:rsidRPr="00256C44">
        <w:rPr>
          <w:rFonts w:asciiTheme="majorHAnsi" w:hAnsiTheme="majorHAnsi" w:cstheme="majorHAnsi"/>
        </w:rPr>
        <w:t xml:space="preserve"> considering Haiti’s relatively low GDP per capita</w:t>
      </w:r>
      <w:r w:rsidR="007F7164" w:rsidRPr="00256C44">
        <w:rPr>
          <w:rFonts w:asciiTheme="majorHAnsi" w:hAnsiTheme="majorHAnsi" w:cstheme="majorHAnsi"/>
        </w:rPr>
        <w:t xml:space="preserve"> (</w:t>
      </w:r>
      <w:r w:rsidR="00134439" w:rsidRPr="00256C44">
        <w:rPr>
          <w:rFonts w:asciiTheme="majorHAnsi" w:hAnsiTheme="majorHAnsi" w:cstheme="majorHAnsi"/>
        </w:rPr>
        <w:t>G</w:t>
      </w:r>
      <w:r w:rsidR="00015B0F" w:rsidRPr="00256C44">
        <w:rPr>
          <w:rFonts w:asciiTheme="majorHAnsi" w:hAnsiTheme="majorHAnsi" w:cstheme="majorHAnsi"/>
        </w:rPr>
        <w:t>raph 3</w:t>
      </w:r>
      <w:r w:rsidR="007F7164" w:rsidRPr="00256C44">
        <w:rPr>
          <w:rFonts w:asciiTheme="majorHAnsi" w:hAnsiTheme="majorHAnsi" w:cstheme="majorHAnsi"/>
        </w:rPr>
        <w:t>)</w:t>
      </w:r>
      <w:r w:rsidR="003258AC" w:rsidRPr="00256C44">
        <w:rPr>
          <w:rStyle w:val="FootnoteReference"/>
          <w:rFonts w:asciiTheme="majorHAnsi" w:hAnsiTheme="majorHAnsi" w:cstheme="majorHAnsi"/>
        </w:rPr>
        <w:footnoteReference w:id="25"/>
      </w:r>
      <w:r w:rsidR="007F7164" w:rsidRPr="00256C44">
        <w:rPr>
          <w:rFonts w:asciiTheme="majorHAnsi" w:hAnsiTheme="majorHAnsi" w:cstheme="majorHAnsi"/>
        </w:rPr>
        <w:t xml:space="preserve">.   </w:t>
      </w:r>
    </w:p>
    <w:p w14:paraId="47140C30" w14:textId="77777777" w:rsidR="000573EC" w:rsidRPr="00256C44" w:rsidRDefault="000573EC" w:rsidP="003F6BCE">
      <w:pPr>
        <w:spacing w:after="0" w:line="240" w:lineRule="auto"/>
        <w:ind w:left="3600"/>
        <w:rPr>
          <w:rFonts w:asciiTheme="majorHAnsi" w:hAnsiTheme="majorHAnsi" w:cstheme="majorHAnsi"/>
          <w:b/>
        </w:rPr>
      </w:pPr>
    </w:p>
    <w:p w14:paraId="526080E7" w14:textId="2CCCC7A7" w:rsidR="00015B0F" w:rsidRPr="00256C44" w:rsidRDefault="00015B0F" w:rsidP="003F6BCE">
      <w:pPr>
        <w:spacing w:after="0" w:line="240" w:lineRule="auto"/>
        <w:ind w:left="3600"/>
        <w:rPr>
          <w:rFonts w:asciiTheme="majorHAnsi" w:hAnsiTheme="majorHAnsi" w:cstheme="majorHAnsi"/>
          <w:b/>
        </w:rPr>
      </w:pPr>
      <w:r w:rsidRPr="00256C44">
        <w:rPr>
          <w:rFonts w:asciiTheme="majorHAnsi" w:hAnsiTheme="majorHAnsi" w:cstheme="majorHAnsi"/>
          <w:b/>
        </w:rPr>
        <w:t>Graph 3</w:t>
      </w:r>
    </w:p>
    <w:p w14:paraId="5B3E028C" w14:textId="77777777" w:rsidR="007F7164" w:rsidRPr="00256C44" w:rsidRDefault="007F7164" w:rsidP="00015B0F">
      <w:pPr>
        <w:spacing w:after="0" w:line="240" w:lineRule="auto"/>
        <w:jc w:val="center"/>
        <w:rPr>
          <w:rFonts w:asciiTheme="majorHAnsi" w:hAnsiTheme="majorHAnsi" w:cstheme="majorHAnsi"/>
        </w:rPr>
      </w:pPr>
      <w:r w:rsidRPr="00256C44">
        <w:rPr>
          <w:rFonts w:asciiTheme="majorHAnsi" w:hAnsiTheme="majorHAnsi" w:cstheme="majorHAnsi"/>
        </w:rPr>
        <w:t>Average Wages to Per Capita GDP Ratio</w:t>
      </w:r>
    </w:p>
    <w:p w14:paraId="74F48C86" w14:textId="77777777" w:rsidR="007F7164" w:rsidRPr="00256C44" w:rsidRDefault="007F7164" w:rsidP="00015B0F">
      <w:pPr>
        <w:spacing w:after="0" w:line="240" w:lineRule="auto"/>
        <w:jc w:val="center"/>
        <w:rPr>
          <w:rFonts w:asciiTheme="majorHAnsi" w:hAnsiTheme="majorHAnsi" w:cstheme="majorHAnsi"/>
        </w:rPr>
      </w:pPr>
    </w:p>
    <w:p w14:paraId="64BFDE73" w14:textId="77777777" w:rsidR="007F7164" w:rsidRPr="00256C44" w:rsidRDefault="007F7164" w:rsidP="007F7164">
      <w:pPr>
        <w:jc w:val="both"/>
        <w:rPr>
          <w:rFonts w:asciiTheme="majorHAnsi" w:hAnsiTheme="majorHAnsi" w:cstheme="majorHAnsi"/>
        </w:rPr>
      </w:pPr>
      <w:r w:rsidRPr="00256C44">
        <w:rPr>
          <w:rFonts w:asciiTheme="majorHAnsi" w:hAnsiTheme="majorHAnsi" w:cstheme="majorHAnsi"/>
          <w:noProof/>
        </w:rPr>
        <w:drawing>
          <wp:inline distT="0" distB="0" distL="0" distR="0" wp14:anchorId="29B6B06A" wp14:editId="609AA740">
            <wp:extent cx="5995035" cy="1374140"/>
            <wp:effectExtent l="0" t="0" r="24765" b="2286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FC5BFAA" w14:textId="77777777" w:rsidR="007F7164" w:rsidRPr="00256C44" w:rsidRDefault="007F7164" w:rsidP="007F7164">
      <w:pPr>
        <w:jc w:val="both"/>
        <w:rPr>
          <w:rFonts w:asciiTheme="majorHAnsi" w:hAnsiTheme="majorHAnsi" w:cstheme="majorHAnsi"/>
        </w:rPr>
      </w:pPr>
      <w:r w:rsidRPr="00256C44">
        <w:rPr>
          <w:rFonts w:asciiTheme="majorHAnsi" w:hAnsiTheme="majorHAnsi" w:cstheme="majorHAnsi"/>
        </w:rPr>
        <w:t>Source: IMF</w:t>
      </w:r>
    </w:p>
    <w:p w14:paraId="2E9917C2" w14:textId="4ECC98B0" w:rsidR="004D2053" w:rsidRPr="00256C44" w:rsidRDefault="007F7164" w:rsidP="00DA1994">
      <w:pPr>
        <w:spacing w:after="0" w:line="240" w:lineRule="auto"/>
        <w:rPr>
          <w:rFonts w:asciiTheme="majorHAnsi" w:hAnsiTheme="majorHAnsi" w:cstheme="majorHAnsi"/>
          <w:b/>
        </w:rPr>
      </w:pPr>
      <w:r w:rsidRPr="00256C44">
        <w:rPr>
          <w:rFonts w:asciiTheme="majorHAnsi" w:hAnsiTheme="majorHAnsi" w:cstheme="majorHAnsi"/>
        </w:rPr>
        <w:t>Civil service pay levels in Haiti need to be understood in the context of alternative labor markets for the kind of skills the government would need to carry out its developmental mission.  In this light, pay may indeed be low.</w:t>
      </w:r>
      <w:r w:rsidR="009562ED" w:rsidRPr="00256C44">
        <w:rPr>
          <w:rFonts w:asciiTheme="majorHAnsi" w:hAnsiTheme="majorHAnsi" w:cstheme="majorHAnsi"/>
        </w:rPr>
        <w:t xml:space="preserve"> </w:t>
      </w:r>
      <w:r w:rsidR="009A20BF" w:rsidRPr="00256C44">
        <w:rPr>
          <w:rFonts w:asciiTheme="majorHAnsi" w:hAnsiTheme="majorHAnsi" w:cstheme="majorHAnsi"/>
        </w:rPr>
        <w:t>Indeed,</w:t>
      </w:r>
      <w:r w:rsidR="009562ED" w:rsidRPr="00256C44">
        <w:rPr>
          <w:rFonts w:asciiTheme="majorHAnsi" w:hAnsiTheme="majorHAnsi" w:cstheme="majorHAnsi"/>
        </w:rPr>
        <w:t xml:space="preserve"> anecdotal reports in mission interviews suggested </w:t>
      </w:r>
      <w:r w:rsidR="009562ED" w:rsidRPr="00256C44">
        <w:rPr>
          <w:rFonts w:asciiTheme="majorHAnsi" w:hAnsiTheme="majorHAnsi" w:cstheme="majorHAnsi"/>
          <w:noProof/>
        </w:rPr>
        <w:t>sever</w:t>
      </w:r>
      <w:r w:rsidR="00726C61" w:rsidRPr="00256C44">
        <w:rPr>
          <w:rFonts w:asciiTheme="majorHAnsi" w:hAnsiTheme="majorHAnsi" w:cstheme="majorHAnsi"/>
          <w:noProof/>
        </w:rPr>
        <w:t>e</w:t>
      </w:r>
      <w:r w:rsidR="009562ED" w:rsidRPr="00256C44">
        <w:rPr>
          <w:rFonts w:asciiTheme="majorHAnsi" w:hAnsiTheme="majorHAnsi" w:cstheme="majorHAnsi"/>
        </w:rPr>
        <w:t xml:space="preserve"> compression</w:t>
      </w:r>
      <w:r w:rsidR="00F144F1" w:rsidRPr="00256C44">
        <w:rPr>
          <w:rFonts w:asciiTheme="majorHAnsi" w:hAnsiTheme="majorHAnsi" w:cstheme="majorHAnsi"/>
        </w:rPr>
        <w:t xml:space="preserve"> between top and bottom rates, a signal that high-level skills are under-rewarded.</w:t>
      </w:r>
      <w:r w:rsidR="00316D55" w:rsidRPr="00256C44">
        <w:rPr>
          <w:rStyle w:val="FootnoteReference"/>
          <w:rFonts w:asciiTheme="majorHAnsi" w:hAnsiTheme="majorHAnsi" w:cstheme="majorHAnsi"/>
        </w:rPr>
        <w:footnoteReference w:id="26"/>
      </w:r>
      <w:r w:rsidR="009562ED" w:rsidRPr="00256C44">
        <w:rPr>
          <w:rFonts w:asciiTheme="majorHAnsi" w:hAnsiTheme="majorHAnsi" w:cstheme="majorHAnsi"/>
        </w:rPr>
        <w:t xml:space="preserve">  A review of the </w:t>
      </w:r>
      <w:r w:rsidR="0010184C" w:rsidRPr="00256C44">
        <w:rPr>
          <w:rFonts w:asciiTheme="majorHAnsi" w:hAnsiTheme="majorHAnsi" w:cstheme="majorHAnsi"/>
        </w:rPr>
        <w:t>formal</w:t>
      </w:r>
      <w:r w:rsidR="009562ED" w:rsidRPr="00256C44">
        <w:rPr>
          <w:rFonts w:asciiTheme="majorHAnsi" w:hAnsiTheme="majorHAnsi" w:cstheme="majorHAnsi"/>
        </w:rPr>
        <w:t xml:space="preserve"> salary schedule suggests </w:t>
      </w:r>
      <w:r w:rsidR="00D46CD2" w:rsidRPr="00256C44">
        <w:rPr>
          <w:rFonts w:asciiTheme="majorHAnsi" w:hAnsiTheme="majorHAnsi" w:cstheme="majorHAnsi"/>
        </w:rPr>
        <w:t xml:space="preserve">the absence of a coherent remuneration system that </w:t>
      </w:r>
      <w:r w:rsidR="009A20BF" w:rsidRPr="00256C44">
        <w:rPr>
          <w:rFonts w:asciiTheme="majorHAnsi" w:hAnsiTheme="majorHAnsi" w:cstheme="majorHAnsi"/>
        </w:rPr>
        <w:t>aligns</w:t>
      </w:r>
      <w:r w:rsidR="00D46CD2" w:rsidRPr="00256C44">
        <w:rPr>
          <w:rFonts w:asciiTheme="majorHAnsi" w:hAnsiTheme="majorHAnsi" w:cstheme="majorHAnsi"/>
        </w:rPr>
        <w:t xml:space="preserve"> </w:t>
      </w:r>
      <w:r w:rsidR="00376ABC" w:rsidRPr="00256C44">
        <w:rPr>
          <w:rFonts w:asciiTheme="majorHAnsi" w:hAnsiTheme="majorHAnsi" w:cstheme="majorHAnsi"/>
        </w:rPr>
        <w:t>compensation incentives properly with skills and responsibility</w:t>
      </w:r>
      <w:r w:rsidR="0010184C" w:rsidRPr="00256C44">
        <w:rPr>
          <w:rFonts w:asciiTheme="majorHAnsi" w:hAnsiTheme="majorHAnsi" w:cstheme="majorHAnsi"/>
        </w:rPr>
        <w:t xml:space="preserve"> assignments</w:t>
      </w:r>
      <w:r w:rsidR="00376ABC" w:rsidRPr="00256C44">
        <w:rPr>
          <w:rFonts w:asciiTheme="majorHAnsi" w:hAnsiTheme="majorHAnsi" w:cstheme="majorHAnsi"/>
        </w:rPr>
        <w:t>.</w:t>
      </w:r>
      <w:r w:rsidR="0010184C" w:rsidRPr="00256C44">
        <w:rPr>
          <w:rFonts w:asciiTheme="majorHAnsi" w:hAnsiTheme="majorHAnsi" w:cstheme="majorHAnsi"/>
        </w:rPr>
        <w:t xml:space="preserve"> Moreover, the degree to which this official remuneration schedule reflects actual pay distribution across the civil service </w:t>
      </w:r>
      <w:r w:rsidR="002474FB" w:rsidRPr="00256C44">
        <w:rPr>
          <w:rFonts w:asciiTheme="majorHAnsi" w:hAnsiTheme="majorHAnsi" w:cstheme="majorHAnsi"/>
        </w:rPr>
        <w:t xml:space="preserve">could not </w:t>
      </w:r>
      <w:r w:rsidR="0010184C" w:rsidRPr="00256C44">
        <w:rPr>
          <w:rFonts w:asciiTheme="majorHAnsi" w:hAnsiTheme="majorHAnsi" w:cstheme="majorHAnsi"/>
        </w:rPr>
        <w:t xml:space="preserve">be determined. </w:t>
      </w:r>
    </w:p>
    <w:p w14:paraId="76113109" w14:textId="77777777" w:rsidR="004D2053" w:rsidRPr="00256C44" w:rsidRDefault="004D2053" w:rsidP="00015B0F">
      <w:pPr>
        <w:spacing w:after="0" w:line="240" w:lineRule="auto"/>
        <w:ind w:left="720"/>
        <w:jc w:val="center"/>
        <w:rPr>
          <w:rFonts w:asciiTheme="majorHAnsi" w:hAnsiTheme="majorHAnsi" w:cstheme="majorHAnsi"/>
          <w:b/>
        </w:rPr>
      </w:pPr>
    </w:p>
    <w:p w14:paraId="79CEC9A5" w14:textId="77777777" w:rsidR="000573EC" w:rsidRPr="00256C44" w:rsidRDefault="000573EC" w:rsidP="00015B0F">
      <w:pPr>
        <w:spacing w:after="0" w:line="240" w:lineRule="auto"/>
        <w:ind w:left="720"/>
        <w:jc w:val="center"/>
        <w:rPr>
          <w:rFonts w:asciiTheme="majorHAnsi" w:hAnsiTheme="majorHAnsi" w:cstheme="majorHAnsi"/>
          <w:b/>
        </w:rPr>
      </w:pPr>
    </w:p>
    <w:p w14:paraId="33B054C8" w14:textId="178EDB2A" w:rsidR="000573EC" w:rsidRPr="00256C44" w:rsidRDefault="000573EC" w:rsidP="00490ED5">
      <w:pPr>
        <w:spacing w:after="0" w:line="240" w:lineRule="auto"/>
        <w:rPr>
          <w:rFonts w:asciiTheme="majorHAnsi" w:hAnsiTheme="majorHAnsi" w:cstheme="majorHAnsi"/>
          <w:b/>
        </w:rPr>
      </w:pPr>
    </w:p>
    <w:p w14:paraId="43C61E04" w14:textId="19264B76" w:rsidR="000573EC" w:rsidRPr="00256C44" w:rsidRDefault="000573EC" w:rsidP="00015B0F">
      <w:pPr>
        <w:spacing w:after="0" w:line="240" w:lineRule="auto"/>
        <w:ind w:left="720"/>
        <w:jc w:val="center"/>
        <w:rPr>
          <w:rFonts w:asciiTheme="majorHAnsi" w:hAnsiTheme="majorHAnsi" w:cstheme="majorHAnsi"/>
          <w:b/>
        </w:rPr>
      </w:pPr>
    </w:p>
    <w:p w14:paraId="6D29C010" w14:textId="75BA099D" w:rsidR="002D0554" w:rsidRPr="00256C44" w:rsidRDefault="002D0554" w:rsidP="00015B0F">
      <w:pPr>
        <w:spacing w:after="0" w:line="240" w:lineRule="auto"/>
        <w:ind w:left="720"/>
        <w:jc w:val="center"/>
        <w:rPr>
          <w:rFonts w:asciiTheme="majorHAnsi" w:hAnsiTheme="majorHAnsi" w:cstheme="majorHAnsi"/>
          <w:b/>
        </w:rPr>
      </w:pPr>
    </w:p>
    <w:p w14:paraId="7D0FCA23" w14:textId="33CFE3D3" w:rsidR="002D0554" w:rsidRPr="00256C44" w:rsidRDefault="002D0554" w:rsidP="00015B0F">
      <w:pPr>
        <w:spacing w:after="0" w:line="240" w:lineRule="auto"/>
        <w:ind w:left="720"/>
        <w:jc w:val="center"/>
        <w:rPr>
          <w:rFonts w:asciiTheme="majorHAnsi" w:hAnsiTheme="majorHAnsi" w:cstheme="majorHAnsi"/>
          <w:b/>
        </w:rPr>
      </w:pPr>
    </w:p>
    <w:p w14:paraId="4963D2B8" w14:textId="329D0B33" w:rsidR="00514C33" w:rsidRPr="00256C44" w:rsidRDefault="00514C33" w:rsidP="00015B0F">
      <w:pPr>
        <w:spacing w:after="0" w:line="240" w:lineRule="auto"/>
        <w:ind w:left="720"/>
        <w:jc w:val="center"/>
        <w:rPr>
          <w:rFonts w:asciiTheme="majorHAnsi" w:hAnsiTheme="majorHAnsi" w:cstheme="majorHAnsi"/>
          <w:b/>
        </w:rPr>
      </w:pPr>
    </w:p>
    <w:p w14:paraId="4DC378DF" w14:textId="5F00D894" w:rsidR="00514C33" w:rsidRPr="00256C44" w:rsidRDefault="00514C33" w:rsidP="00015B0F">
      <w:pPr>
        <w:spacing w:after="0" w:line="240" w:lineRule="auto"/>
        <w:ind w:left="720"/>
        <w:jc w:val="center"/>
        <w:rPr>
          <w:rFonts w:asciiTheme="majorHAnsi" w:hAnsiTheme="majorHAnsi" w:cstheme="majorHAnsi"/>
          <w:b/>
        </w:rPr>
      </w:pPr>
    </w:p>
    <w:p w14:paraId="3E81903D" w14:textId="0B875246" w:rsidR="00514C33" w:rsidRPr="00256C44" w:rsidRDefault="00514C33" w:rsidP="00015B0F">
      <w:pPr>
        <w:spacing w:after="0" w:line="240" w:lineRule="auto"/>
        <w:ind w:left="720"/>
        <w:jc w:val="center"/>
        <w:rPr>
          <w:rFonts w:asciiTheme="majorHAnsi" w:hAnsiTheme="majorHAnsi" w:cstheme="majorHAnsi"/>
          <w:b/>
        </w:rPr>
      </w:pPr>
    </w:p>
    <w:p w14:paraId="616C004C" w14:textId="07545EA5" w:rsidR="00514C33" w:rsidRPr="00256C44" w:rsidRDefault="00514C33" w:rsidP="00015B0F">
      <w:pPr>
        <w:spacing w:after="0" w:line="240" w:lineRule="auto"/>
        <w:ind w:left="720"/>
        <w:jc w:val="center"/>
        <w:rPr>
          <w:rFonts w:asciiTheme="majorHAnsi" w:hAnsiTheme="majorHAnsi" w:cstheme="majorHAnsi"/>
          <w:b/>
        </w:rPr>
      </w:pPr>
    </w:p>
    <w:p w14:paraId="4ABF9D28" w14:textId="33FCF0BB" w:rsidR="00514C33" w:rsidRPr="00256C44" w:rsidRDefault="00514C33" w:rsidP="00015B0F">
      <w:pPr>
        <w:spacing w:after="0" w:line="240" w:lineRule="auto"/>
        <w:ind w:left="720"/>
        <w:jc w:val="center"/>
        <w:rPr>
          <w:rFonts w:asciiTheme="majorHAnsi" w:hAnsiTheme="majorHAnsi" w:cstheme="majorHAnsi"/>
          <w:b/>
        </w:rPr>
      </w:pPr>
    </w:p>
    <w:p w14:paraId="09AC10AD" w14:textId="77777777" w:rsidR="00514C33" w:rsidRPr="00256C44" w:rsidRDefault="00514C33" w:rsidP="00015B0F">
      <w:pPr>
        <w:spacing w:after="0" w:line="240" w:lineRule="auto"/>
        <w:ind w:left="720"/>
        <w:jc w:val="center"/>
        <w:rPr>
          <w:rFonts w:asciiTheme="majorHAnsi" w:hAnsiTheme="majorHAnsi" w:cstheme="majorHAnsi"/>
          <w:b/>
        </w:rPr>
      </w:pPr>
    </w:p>
    <w:p w14:paraId="33D73CC7" w14:textId="77777777" w:rsidR="002D0554" w:rsidRPr="00256C44" w:rsidRDefault="002D0554" w:rsidP="00015B0F">
      <w:pPr>
        <w:spacing w:after="0" w:line="240" w:lineRule="auto"/>
        <w:ind w:left="720"/>
        <w:jc w:val="center"/>
        <w:rPr>
          <w:rFonts w:asciiTheme="majorHAnsi" w:hAnsiTheme="majorHAnsi" w:cstheme="majorHAnsi"/>
          <w:b/>
        </w:rPr>
      </w:pPr>
    </w:p>
    <w:p w14:paraId="7CF040A2" w14:textId="0EB152E7" w:rsidR="00F144F1" w:rsidRPr="00256C44" w:rsidRDefault="00015B0F" w:rsidP="00015B0F">
      <w:pPr>
        <w:spacing w:after="0" w:line="240" w:lineRule="auto"/>
        <w:ind w:left="720"/>
        <w:jc w:val="center"/>
        <w:rPr>
          <w:rFonts w:asciiTheme="majorHAnsi" w:hAnsiTheme="majorHAnsi" w:cstheme="majorHAnsi"/>
        </w:rPr>
      </w:pPr>
      <w:r w:rsidRPr="00256C44">
        <w:rPr>
          <w:rFonts w:asciiTheme="majorHAnsi" w:hAnsiTheme="majorHAnsi" w:cstheme="majorHAnsi"/>
          <w:b/>
        </w:rPr>
        <w:lastRenderedPageBreak/>
        <w:t>Graph 4</w:t>
      </w:r>
    </w:p>
    <w:p w14:paraId="27EC7A9E" w14:textId="38CB96CD" w:rsidR="00F144F1" w:rsidRPr="00256C44" w:rsidRDefault="00F144F1" w:rsidP="00015B0F">
      <w:pPr>
        <w:spacing w:after="0" w:line="240" w:lineRule="auto"/>
        <w:ind w:left="720"/>
        <w:jc w:val="center"/>
        <w:rPr>
          <w:rFonts w:asciiTheme="majorHAnsi" w:hAnsiTheme="majorHAnsi" w:cstheme="majorHAnsi"/>
        </w:rPr>
      </w:pPr>
      <w:r w:rsidRPr="00256C44">
        <w:rPr>
          <w:rFonts w:asciiTheme="majorHAnsi" w:hAnsiTheme="majorHAnsi" w:cstheme="majorHAnsi"/>
        </w:rPr>
        <w:t>(</w:t>
      </w:r>
      <w:r w:rsidR="002474FB" w:rsidRPr="00256C44">
        <w:rPr>
          <w:rFonts w:asciiTheme="majorHAnsi" w:hAnsiTheme="majorHAnsi" w:cstheme="majorHAnsi"/>
        </w:rPr>
        <w:t xml:space="preserve">Monthly </w:t>
      </w:r>
      <w:r w:rsidRPr="00256C44">
        <w:rPr>
          <w:rFonts w:asciiTheme="majorHAnsi" w:hAnsiTheme="majorHAnsi" w:cstheme="majorHAnsi"/>
        </w:rPr>
        <w:t>Salary Schedule in Haiti</w:t>
      </w:r>
      <w:r w:rsidRPr="00256C44">
        <w:rPr>
          <w:rFonts w:asciiTheme="majorHAnsi" w:hAnsiTheme="majorHAnsi" w:cstheme="majorHAnsi"/>
          <w:i/>
        </w:rPr>
        <w:t xml:space="preserve">/ Bareme de </w:t>
      </w:r>
      <w:r w:rsidRPr="00256C44">
        <w:rPr>
          <w:rFonts w:asciiTheme="majorHAnsi" w:hAnsiTheme="majorHAnsi" w:cstheme="majorHAnsi"/>
          <w:i/>
          <w:noProof/>
        </w:rPr>
        <w:t>Salaires</w:t>
      </w:r>
      <w:r w:rsidRPr="00256C44">
        <w:rPr>
          <w:rFonts w:asciiTheme="majorHAnsi" w:hAnsiTheme="majorHAnsi" w:cstheme="majorHAnsi"/>
        </w:rPr>
        <w:t>)</w:t>
      </w:r>
    </w:p>
    <w:p w14:paraId="3628CB4D" w14:textId="77777777" w:rsidR="00015B0F" w:rsidRPr="00256C44" w:rsidRDefault="00015B0F" w:rsidP="00015B0F">
      <w:pPr>
        <w:spacing w:after="0" w:line="240" w:lineRule="auto"/>
        <w:ind w:left="720"/>
        <w:jc w:val="center"/>
        <w:rPr>
          <w:rFonts w:asciiTheme="majorHAnsi" w:hAnsiTheme="majorHAnsi" w:cstheme="majorHAnsi"/>
        </w:rPr>
      </w:pPr>
    </w:p>
    <w:p w14:paraId="560C22E3" w14:textId="77777777" w:rsidR="00015B0F" w:rsidRPr="00256C44" w:rsidRDefault="001B2971" w:rsidP="00015B0F">
      <w:pPr>
        <w:spacing w:after="0" w:line="240" w:lineRule="auto"/>
        <w:ind w:left="720"/>
        <w:jc w:val="center"/>
        <w:rPr>
          <w:rFonts w:asciiTheme="majorHAnsi" w:hAnsiTheme="majorHAnsi" w:cstheme="majorHAnsi"/>
        </w:rPr>
      </w:pPr>
      <w:r w:rsidRPr="00256C44">
        <w:rPr>
          <w:rFonts w:asciiTheme="majorHAnsi" w:hAnsiTheme="majorHAnsi" w:cstheme="majorHAnsi"/>
          <w:noProof/>
        </w:rPr>
        <w:drawing>
          <wp:inline distT="0" distB="0" distL="0" distR="0" wp14:anchorId="280F2CCD" wp14:editId="6936732F">
            <wp:extent cx="5486400" cy="3657600"/>
            <wp:effectExtent l="0" t="0" r="0" b="0"/>
            <wp:docPr id="15" name="Chart 15">
              <a:extLst xmlns:a="http://schemas.openxmlformats.org/drawingml/2006/main">
                <a:ext uri="{FF2B5EF4-FFF2-40B4-BE49-F238E27FC236}">
                  <a16:creationId xmlns:a16="http://schemas.microsoft.com/office/drawing/2014/main" id="{DBA55228-2739-4A4A-BF30-C17143F4D34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AA3371B" w14:textId="77777777" w:rsidR="00015B0F" w:rsidRPr="00256C44" w:rsidRDefault="00015B0F" w:rsidP="00015B0F">
      <w:pPr>
        <w:spacing w:after="0" w:line="240" w:lineRule="auto"/>
        <w:ind w:left="720"/>
        <w:jc w:val="center"/>
        <w:rPr>
          <w:rFonts w:asciiTheme="majorHAnsi" w:hAnsiTheme="majorHAnsi" w:cstheme="majorHAnsi"/>
        </w:rPr>
      </w:pPr>
    </w:p>
    <w:p w14:paraId="5285DC14" w14:textId="5F89871B" w:rsidR="00015B0F" w:rsidRPr="00256C44" w:rsidRDefault="002474FB" w:rsidP="00015B0F">
      <w:pPr>
        <w:spacing w:after="0" w:line="240" w:lineRule="auto"/>
        <w:ind w:left="720"/>
        <w:jc w:val="center"/>
        <w:rPr>
          <w:rFonts w:asciiTheme="majorHAnsi" w:hAnsiTheme="majorHAnsi" w:cstheme="majorHAnsi"/>
          <w:sz w:val="18"/>
          <w:szCs w:val="18"/>
        </w:rPr>
      </w:pPr>
      <w:r w:rsidRPr="00256C44">
        <w:rPr>
          <w:rFonts w:asciiTheme="majorHAnsi" w:hAnsiTheme="majorHAnsi" w:cstheme="majorHAnsi"/>
          <w:sz w:val="18"/>
          <w:szCs w:val="18"/>
        </w:rPr>
        <w:t>Source: OMRH</w:t>
      </w:r>
    </w:p>
    <w:p w14:paraId="21B8E200" w14:textId="51947365" w:rsidR="004D2053" w:rsidRPr="00256C44" w:rsidRDefault="00F144F1" w:rsidP="0086031D">
      <w:pPr>
        <w:spacing w:before="120" w:after="120" w:line="240" w:lineRule="auto"/>
        <w:jc w:val="both"/>
        <w:rPr>
          <w:rFonts w:asciiTheme="majorHAnsi" w:hAnsiTheme="majorHAnsi" w:cstheme="majorHAnsi"/>
        </w:rPr>
      </w:pPr>
      <w:r w:rsidRPr="00256C44">
        <w:rPr>
          <w:rFonts w:asciiTheme="majorHAnsi" w:hAnsiTheme="majorHAnsi" w:cstheme="majorHAnsi"/>
        </w:rPr>
        <w:t>The range of alternative employers for civil service skills is enormous in Haiti, where the proliferation of inte</w:t>
      </w:r>
      <w:r w:rsidR="007E060E" w:rsidRPr="00256C44">
        <w:rPr>
          <w:rFonts w:asciiTheme="majorHAnsi" w:hAnsiTheme="majorHAnsi" w:cstheme="majorHAnsi"/>
        </w:rPr>
        <w:t>rnational donor agencies, NGOs,</w:t>
      </w:r>
      <w:r w:rsidRPr="00256C44">
        <w:rPr>
          <w:rFonts w:asciiTheme="majorHAnsi" w:hAnsiTheme="majorHAnsi" w:cstheme="majorHAnsi"/>
        </w:rPr>
        <w:t xml:space="preserve"> domestic and international private sector firms is still, post-natural disasters, extremely high. </w:t>
      </w:r>
      <w:r w:rsidR="007E060E" w:rsidRPr="00256C44">
        <w:rPr>
          <w:rFonts w:asciiTheme="majorHAnsi" w:hAnsiTheme="majorHAnsi" w:cstheme="majorHAnsi"/>
        </w:rPr>
        <w:t xml:space="preserve"> In addition, significant numbers of skilled workers are absorbed by the diaspora – across the island to the Dominican Republic, and to North America and Europe.  Careful analysis of these alternative markets is required, but they are presumably significantly more remunerative than civil service positions, even at the highest level, so identifying the reservation price to attract quality human capital to government is a complex task.  A very crude illustration is provided in </w:t>
      </w:r>
      <w:r w:rsidR="005105F3" w:rsidRPr="00256C44">
        <w:rPr>
          <w:rFonts w:asciiTheme="majorHAnsi" w:hAnsiTheme="majorHAnsi" w:cstheme="majorHAnsi"/>
        </w:rPr>
        <w:t>Table 3</w:t>
      </w:r>
      <w:r w:rsidR="007E060E" w:rsidRPr="00256C44">
        <w:rPr>
          <w:rFonts w:asciiTheme="majorHAnsi" w:hAnsiTheme="majorHAnsi" w:cstheme="majorHAnsi"/>
        </w:rPr>
        <w:t xml:space="preserve">, which shows the monthly market reference salaries for the Port-au-Prince IDB office staff.   The </w:t>
      </w:r>
      <w:r w:rsidR="007E060E" w:rsidRPr="00256C44">
        <w:rPr>
          <w:rFonts w:asciiTheme="majorHAnsi" w:hAnsiTheme="majorHAnsi" w:cstheme="majorHAnsi"/>
          <w:i/>
        </w:rPr>
        <w:t>minimal</w:t>
      </w:r>
      <w:r w:rsidR="007E060E" w:rsidRPr="00256C44">
        <w:rPr>
          <w:rFonts w:asciiTheme="majorHAnsi" w:hAnsiTheme="majorHAnsi" w:cstheme="majorHAnsi"/>
        </w:rPr>
        <w:t xml:space="preserve"> market rate for </w:t>
      </w:r>
      <w:r w:rsidR="00316D55" w:rsidRPr="00256C44">
        <w:rPr>
          <w:rFonts w:asciiTheme="majorHAnsi" w:hAnsiTheme="majorHAnsi" w:cstheme="majorHAnsi"/>
        </w:rPr>
        <w:t xml:space="preserve">locally hired Level IV contractors, at </w:t>
      </w:r>
      <w:r w:rsidR="00C11E79" w:rsidRPr="00256C44">
        <w:rPr>
          <w:rFonts w:asciiTheme="majorHAnsi" w:hAnsiTheme="majorHAnsi" w:cstheme="majorHAnsi"/>
        </w:rPr>
        <w:t>US$2,947</w:t>
      </w:r>
      <w:r w:rsidR="00316D55" w:rsidRPr="00256C44">
        <w:rPr>
          <w:rFonts w:asciiTheme="majorHAnsi" w:hAnsiTheme="majorHAnsi" w:cstheme="majorHAnsi"/>
        </w:rPr>
        <w:t xml:space="preserve"> is nearly three times the </w:t>
      </w:r>
      <w:r w:rsidR="00316D55" w:rsidRPr="00256C44">
        <w:rPr>
          <w:rFonts w:asciiTheme="majorHAnsi" w:hAnsiTheme="majorHAnsi" w:cstheme="majorHAnsi"/>
          <w:i/>
        </w:rPr>
        <w:t xml:space="preserve">maximum </w:t>
      </w:r>
      <w:r w:rsidR="00316D55" w:rsidRPr="00256C44">
        <w:rPr>
          <w:rFonts w:asciiTheme="majorHAnsi" w:hAnsiTheme="majorHAnsi" w:cstheme="majorHAnsi"/>
        </w:rPr>
        <w:t>monthly compensation for the highest civil servant (</w:t>
      </w:r>
      <w:r w:rsidR="00C11E79" w:rsidRPr="00256C44">
        <w:rPr>
          <w:rFonts w:asciiTheme="majorHAnsi" w:hAnsiTheme="majorHAnsi" w:cstheme="majorHAnsi"/>
        </w:rPr>
        <w:t>US$1,021</w:t>
      </w:r>
      <w:r w:rsidR="00316D55" w:rsidRPr="00256C44">
        <w:rPr>
          <w:rFonts w:asciiTheme="majorHAnsi" w:hAnsiTheme="majorHAnsi" w:cstheme="majorHAnsi"/>
        </w:rPr>
        <w:t>)</w:t>
      </w:r>
      <w:r w:rsidR="00B26688" w:rsidRPr="00256C44">
        <w:rPr>
          <w:rFonts w:asciiTheme="majorHAnsi" w:hAnsiTheme="majorHAnsi" w:cstheme="majorHAnsi"/>
        </w:rPr>
        <w:t>.</w:t>
      </w:r>
      <w:r w:rsidR="001669A0" w:rsidRPr="00256C44">
        <w:rPr>
          <w:rStyle w:val="FootnoteReference"/>
          <w:rFonts w:asciiTheme="majorHAnsi" w:hAnsiTheme="majorHAnsi" w:cstheme="majorHAnsi"/>
        </w:rPr>
        <w:footnoteReference w:id="27"/>
      </w:r>
      <w:r w:rsidR="00316D55" w:rsidRPr="00256C44">
        <w:rPr>
          <w:rFonts w:asciiTheme="majorHAnsi" w:hAnsiTheme="majorHAnsi" w:cstheme="majorHAnsi"/>
        </w:rPr>
        <w:t xml:space="preserve">  The highest IDB fee (</w:t>
      </w:r>
      <w:r w:rsidR="00C11E79" w:rsidRPr="00256C44">
        <w:rPr>
          <w:rFonts w:asciiTheme="majorHAnsi" w:hAnsiTheme="majorHAnsi" w:cstheme="majorHAnsi"/>
        </w:rPr>
        <w:t>US$4,580</w:t>
      </w:r>
      <w:r w:rsidR="00316D55" w:rsidRPr="00256C44">
        <w:rPr>
          <w:rFonts w:asciiTheme="majorHAnsi" w:hAnsiTheme="majorHAnsi" w:cstheme="majorHAnsi"/>
        </w:rPr>
        <w:t xml:space="preserve">) is between four and five times the civil service remuneration maximum.  </w:t>
      </w:r>
    </w:p>
    <w:p w14:paraId="63D91634" w14:textId="77777777" w:rsidR="003F6BCE" w:rsidRPr="00256C44" w:rsidRDefault="003F6BCE" w:rsidP="001B2971">
      <w:pPr>
        <w:spacing w:after="0" w:line="240" w:lineRule="auto"/>
        <w:jc w:val="center"/>
        <w:rPr>
          <w:rFonts w:asciiTheme="majorHAnsi" w:hAnsiTheme="majorHAnsi" w:cstheme="majorHAnsi"/>
          <w:b/>
        </w:rPr>
      </w:pPr>
    </w:p>
    <w:p w14:paraId="4B951A59" w14:textId="77777777" w:rsidR="000573EC" w:rsidRPr="00256C44" w:rsidRDefault="000573EC" w:rsidP="001B2971">
      <w:pPr>
        <w:spacing w:after="0" w:line="240" w:lineRule="auto"/>
        <w:jc w:val="center"/>
        <w:rPr>
          <w:rFonts w:asciiTheme="majorHAnsi" w:hAnsiTheme="majorHAnsi" w:cstheme="majorHAnsi"/>
          <w:b/>
        </w:rPr>
      </w:pPr>
    </w:p>
    <w:p w14:paraId="2933C112" w14:textId="77777777" w:rsidR="000573EC" w:rsidRPr="00256C44" w:rsidRDefault="000573EC" w:rsidP="001B2971">
      <w:pPr>
        <w:spacing w:after="0" w:line="240" w:lineRule="auto"/>
        <w:jc w:val="center"/>
        <w:rPr>
          <w:rFonts w:asciiTheme="majorHAnsi" w:hAnsiTheme="majorHAnsi" w:cstheme="majorHAnsi"/>
          <w:b/>
        </w:rPr>
      </w:pPr>
    </w:p>
    <w:p w14:paraId="4BBD0A84" w14:textId="77777777" w:rsidR="000573EC" w:rsidRPr="00256C44" w:rsidRDefault="000573EC" w:rsidP="001B2971">
      <w:pPr>
        <w:spacing w:after="0" w:line="240" w:lineRule="auto"/>
        <w:jc w:val="center"/>
        <w:rPr>
          <w:rFonts w:asciiTheme="majorHAnsi" w:hAnsiTheme="majorHAnsi" w:cstheme="majorHAnsi"/>
          <w:b/>
        </w:rPr>
      </w:pPr>
    </w:p>
    <w:p w14:paraId="4A8FA1DE" w14:textId="77777777" w:rsidR="000573EC" w:rsidRPr="00256C44" w:rsidRDefault="000573EC" w:rsidP="001B2971">
      <w:pPr>
        <w:spacing w:after="0" w:line="240" w:lineRule="auto"/>
        <w:jc w:val="center"/>
        <w:rPr>
          <w:rFonts w:asciiTheme="majorHAnsi" w:hAnsiTheme="majorHAnsi" w:cstheme="majorHAnsi"/>
          <w:b/>
        </w:rPr>
      </w:pPr>
    </w:p>
    <w:p w14:paraId="07E2917B" w14:textId="77777777" w:rsidR="000573EC" w:rsidRPr="00256C44" w:rsidRDefault="000573EC" w:rsidP="001B2971">
      <w:pPr>
        <w:spacing w:after="0" w:line="240" w:lineRule="auto"/>
        <w:jc w:val="center"/>
        <w:rPr>
          <w:rFonts w:asciiTheme="majorHAnsi" w:hAnsiTheme="majorHAnsi" w:cstheme="majorHAnsi"/>
          <w:b/>
        </w:rPr>
      </w:pPr>
    </w:p>
    <w:p w14:paraId="0ADF41E2" w14:textId="22C6A6FE" w:rsidR="001B2971" w:rsidRPr="00256C44" w:rsidRDefault="005105F3" w:rsidP="001B2971">
      <w:pPr>
        <w:spacing w:after="0" w:line="240" w:lineRule="auto"/>
        <w:jc w:val="center"/>
        <w:rPr>
          <w:rFonts w:asciiTheme="majorHAnsi" w:hAnsiTheme="majorHAnsi" w:cstheme="majorHAnsi"/>
          <w:b/>
        </w:rPr>
      </w:pPr>
      <w:r w:rsidRPr="00256C44">
        <w:rPr>
          <w:rFonts w:asciiTheme="majorHAnsi" w:hAnsiTheme="majorHAnsi" w:cstheme="majorHAnsi"/>
          <w:b/>
        </w:rPr>
        <w:lastRenderedPageBreak/>
        <w:t xml:space="preserve">Table </w:t>
      </w:r>
      <w:r w:rsidR="004D2053" w:rsidRPr="00256C44">
        <w:rPr>
          <w:rFonts w:asciiTheme="majorHAnsi" w:hAnsiTheme="majorHAnsi" w:cstheme="majorHAnsi"/>
          <w:b/>
        </w:rPr>
        <w:t>5</w:t>
      </w:r>
    </w:p>
    <w:p w14:paraId="31EF327A" w14:textId="77777777" w:rsidR="00316D55" w:rsidRPr="00256C44" w:rsidRDefault="00316D55" w:rsidP="001B2971">
      <w:pPr>
        <w:spacing w:after="0" w:line="240" w:lineRule="auto"/>
        <w:jc w:val="center"/>
        <w:rPr>
          <w:rFonts w:asciiTheme="majorHAnsi" w:hAnsiTheme="majorHAnsi" w:cstheme="majorHAnsi"/>
          <w:b/>
        </w:rPr>
      </w:pPr>
      <w:r w:rsidRPr="00256C44">
        <w:rPr>
          <w:rFonts w:asciiTheme="majorHAnsi" w:hAnsiTheme="majorHAnsi" w:cstheme="majorHAnsi"/>
          <w:b/>
        </w:rPr>
        <w:t>IDB Local Office Fee Matrix</w:t>
      </w:r>
      <w:r w:rsidR="001B2971" w:rsidRPr="00256C44">
        <w:rPr>
          <w:rFonts w:asciiTheme="majorHAnsi" w:hAnsiTheme="majorHAnsi" w:cstheme="majorHAnsi"/>
          <w:b/>
        </w:rPr>
        <w:t xml:space="preserve"> (US$)</w:t>
      </w:r>
    </w:p>
    <w:tbl>
      <w:tblPr>
        <w:tblW w:w="6750" w:type="dxa"/>
        <w:jc w:val="center"/>
        <w:tblLook w:val="04A0" w:firstRow="1" w:lastRow="0" w:firstColumn="1" w:lastColumn="0" w:noHBand="0" w:noVBand="1"/>
      </w:tblPr>
      <w:tblGrid>
        <w:gridCol w:w="2105"/>
        <w:gridCol w:w="1200"/>
        <w:gridCol w:w="2000"/>
        <w:gridCol w:w="1445"/>
      </w:tblGrid>
      <w:tr w:rsidR="001B2971" w:rsidRPr="008512BC" w14:paraId="2F5C5B28" w14:textId="77777777" w:rsidTr="001B2971">
        <w:trPr>
          <w:trHeight w:val="288"/>
          <w:jc w:val="center"/>
        </w:trPr>
        <w:tc>
          <w:tcPr>
            <w:tcW w:w="2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02EB6"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Contract Level</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ABCE565"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Minimum</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14:paraId="2BB90F09"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Market Reference</w:t>
            </w:r>
          </w:p>
        </w:tc>
        <w:tc>
          <w:tcPr>
            <w:tcW w:w="1445" w:type="dxa"/>
            <w:tcBorders>
              <w:top w:val="single" w:sz="4" w:space="0" w:color="auto"/>
              <w:left w:val="nil"/>
              <w:bottom w:val="single" w:sz="4" w:space="0" w:color="auto"/>
              <w:right w:val="single" w:sz="4" w:space="0" w:color="auto"/>
            </w:tcBorders>
            <w:shd w:val="clear" w:color="auto" w:fill="auto"/>
            <w:noWrap/>
            <w:vAlign w:val="bottom"/>
            <w:hideMark/>
          </w:tcPr>
          <w:p w14:paraId="7582A0B6"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Maximum</w:t>
            </w:r>
          </w:p>
        </w:tc>
      </w:tr>
      <w:tr w:rsidR="001B2971" w:rsidRPr="008512BC" w14:paraId="58868477" w14:textId="77777777" w:rsidTr="001B2971">
        <w:trPr>
          <w:trHeight w:val="288"/>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14:paraId="0521DCE2" w14:textId="77777777" w:rsidR="001B2971" w:rsidRPr="00256C44" w:rsidRDefault="001B2971" w:rsidP="001B2971">
            <w:pPr>
              <w:spacing w:after="0" w:line="240" w:lineRule="auto"/>
              <w:rPr>
                <w:rFonts w:asciiTheme="majorHAnsi" w:eastAsia="Times New Roman" w:hAnsiTheme="majorHAnsi" w:cstheme="majorHAnsi"/>
                <w:color w:val="000000"/>
              </w:rPr>
            </w:pPr>
            <w:r w:rsidRPr="00256C44">
              <w:rPr>
                <w:rFonts w:asciiTheme="majorHAnsi" w:eastAsia="Times New Roman" w:hAnsiTheme="majorHAnsi" w:cstheme="majorHAnsi"/>
                <w:color w:val="000000"/>
              </w:rPr>
              <w:t>D/TCS*</w:t>
            </w:r>
          </w:p>
        </w:tc>
        <w:tc>
          <w:tcPr>
            <w:tcW w:w="1200" w:type="dxa"/>
            <w:tcBorders>
              <w:top w:val="nil"/>
              <w:left w:val="nil"/>
              <w:bottom w:val="single" w:sz="4" w:space="0" w:color="auto"/>
              <w:right w:val="single" w:sz="4" w:space="0" w:color="auto"/>
            </w:tcBorders>
            <w:shd w:val="clear" w:color="auto" w:fill="auto"/>
            <w:noWrap/>
            <w:vAlign w:val="bottom"/>
            <w:hideMark/>
          </w:tcPr>
          <w:p w14:paraId="7F238B49"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634.6</w:t>
            </w:r>
          </w:p>
        </w:tc>
        <w:tc>
          <w:tcPr>
            <w:tcW w:w="2000" w:type="dxa"/>
            <w:tcBorders>
              <w:top w:val="nil"/>
              <w:left w:val="nil"/>
              <w:bottom w:val="single" w:sz="4" w:space="0" w:color="auto"/>
              <w:right w:val="single" w:sz="4" w:space="0" w:color="auto"/>
            </w:tcBorders>
            <w:shd w:val="clear" w:color="auto" w:fill="auto"/>
            <w:noWrap/>
            <w:vAlign w:val="bottom"/>
            <w:hideMark/>
          </w:tcPr>
          <w:p w14:paraId="11A370C6"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1,009.0</w:t>
            </w:r>
          </w:p>
        </w:tc>
        <w:tc>
          <w:tcPr>
            <w:tcW w:w="1445" w:type="dxa"/>
            <w:tcBorders>
              <w:top w:val="nil"/>
              <w:left w:val="nil"/>
              <w:bottom w:val="single" w:sz="4" w:space="0" w:color="auto"/>
              <w:right w:val="single" w:sz="4" w:space="0" w:color="auto"/>
            </w:tcBorders>
            <w:shd w:val="clear" w:color="auto" w:fill="auto"/>
            <w:noWrap/>
            <w:vAlign w:val="bottom"/>
            <w:hideMark/>
          </w:tcPr>
          <w:p w14:paraId="462A1C25"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1,383.3</w:t>
            </w:r>
          </w:p>
        </w:tc>
      </w:tr>
      <w:tr w:rsidR="001B2971" w:rsidRPr="008512BC" w14:paraId="4F42A3A9" w14:textId="77777777" w:rsidTr="001B2971">
        <w:trPr>
          <w:trHeight w:val="288"/>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14:paraId="3B94BEF2" w14:textId="77777777" w:rsidR="001B2971" w:rsidRPr="00256C44" w:rsidRDefault="001B2971" w:rsidP="001B2971">
            <w:pPr>
              <w:spacing w:after="0" w:line="240" w:lineRule="auto"/>
              <w:rPr>
                <w:rFonts w:asciiTheme="majorHAnsi" w:eastAsia="Times New Roman" w:hAnsiTheme="majorHAnsi" w:cstheme="majorHAnsi"/>
                <w:color w:val="000000"/>
              </w:rPr>
            </w:pPr>
            <w:r w:rsidRPr="00256C44">
              <w:rPr>
                <w:rFonts w:asciiTheme="majorHAnsi" w:eastAsia="Times New Roman" w:hAnsiTheme="majorHAnsi" w:cstheme="majorHAnsi"/>
                <w:color w:val="000000"/>
              </w:rPr>
              <w:t>D/TC I</w:t>
            </w:r>
          </w:p>
        </w:tc>
        <w:tc>
          <w:tcPr>
            <w:tcW w:w="1200" w:type="dxa"/>
            <w:tcBorders>
              <w:top w:val="nil"/>
              <w:left w:val="nil"/>
              <w:bottom w:val="single" w:sz="4" w:space="0" w:color="auto"/>
              <w:right w:val="single" w:sz="4" w:space="0" w:color="auto"/>
            </w:tcBorders>
            <w:shd w:val="clear" w:color="auto" w:fill="auto"/>
            <w:noWrap/>
            <w:vAlign w:val="bottom"/>
            <w:hideMark/>
          </w:tcPr>
          <w:p w14:paraId="546E0B1A"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1,029.3</w:t>
            </w:r>
          </w:p>
        </w:tc>
        <w:tc>
          <w:tcPr>
            <w:tcW w:w="2000" w:type="dxa"/>
            <w:tcBorders>
              <w:top w:val="nil"/>
              <w:left w:val="nil"/>
              <w:bottom w:val="single" w:sz="4" w:space="0" w:color="auto"/>
              <w:right w:val="single" w:sz="4" w:space="0" w:color="auto"/>
            </w:tcBorders>
            <w:shd w:val="clear" w:color="auto" w:fill="auto"/>
            <w:noWrap/>
            <w:vAlign w:val="bottom"/>
            <w:hideMark/>
          </w:tcPr>
          <w:p w14:paraId="1CACBF56"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1,879.2</w:t>
            </w:r>
          </w:p>
        </w:tc>
        <w:tc>
          <w:tcPr>
            <w:tcW w:w="1445" w:type="dxa"/>
            <w:tcBorders>
              <w:top w:val="nil"/>
              <w:left w:val="nil"/>
              <w:bottom w:val="single" w:sz="4" w:space="0" w:color="auto"/>
              <w:right w:val="single" w:sz="4" w:space="0" w:color="auto"/>
            </w:tcBorders>
            <w:shd w:val="clear" w:color="auto" w:fill="auto"/>
            <w:noWrap/>
            <w:vAlign w:val="bottom"/>
            <w:hideMark/>
          </w:tcPr>
          <w:p w14:paraId="2A350662"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2,729.1</w:t>
            </w:r>
          </w:p>
        </w:tc>
      </w:tr>
      <w:tr w:rsidR="001B2971" w:rsidRPr="008512BC" w14:paraId="732FC551" w14:textId="77777777" w:rsidTr="001B2971">
        <w:trPr>
          <w:trHeight w:val="288"/>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14:paraId="4A8D5DDD" w14:textId="77777777" w:rsidR="001B2971" w:rsidRPr="00256C44" w:rsidRDefault="001B2971" w:rsidP="001B2971">
            <w:pPr>
              <w:spacing w:after="0" w:line="240" w:lineRule="auto"/>
              <w:rPr>
                <w:rFonts w:asciiTheme="majorHAnsi" w:eastAsia="Times New Roman" w:hAnsiTheme="majorHAnsi" w:cstheme="majorHAnsi"/>
                <w:color w:val="000000"/>
              </w:rPr>
            </w:pPr>
            <w:r w:rsidRPr="00256C44">
              <w:rPr>
                <w:rFonts w:asciiTheme="majorHAnsi" w:eastAsia="Times New Roman" w:hAnsiTheme="majorHAnsi" w:cstheme="majorHAnsi"/>
                <w:color w:val="000000"/>
              </w:rPr>
              <w:t>D/TC II</w:t>
            </w:r>
          </w:p>
        </w:tc>
        <w:tc>
          <w:tcPr>
            <w:tcW w:w="1200" w:type="dxa"/>
            <w:tcBorders>
              <w:top w:val="nil"/>
              <w:left w:val="nil"/>
              <w:bottom w:val="single" w:sz="4" w:space="0" w:color="auto"/>
              <w:right w:val="single" w:sz="4" w:space="0" w:color="auto"/>
            </w:tcBorders>
            <w:shd w:val="clear" w:color="auto" w:fill="auto"/>
            <w:noWrap/>
            <w:vAlign w:val="bottom"/>
            <w:hideMark/>
          </w:tcPr>
          <w:p w14:paraId="2C56CE77"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1,604.0</w:t>
            </w:r>
          </w:p>
        </w:tc>
        <w:tc>
          <w:tcPr>
            <w:tcW w:w="2000" w:type="dxa"/>
            <w:tcBorders>
              <w:top w:val="nil"/>
              <w:left w:val="nil"/>
              <w:bottom w:val="single" w:sz="4" w:space="0" w:color="auto"/>
              <w:right w:val="single" w:sz="4" w:space="0" w:color="auto"/>
            </w:tcBorders>
            <w:shd w:val="clear" w:color="auto" w:fill="auto"/>
            <w:noWrap/>
            <w:vAlign w:val="bottom"/>
            <w:hideMark/>
          </w:tcPr>
          <w:p w14:paraId="193B6348"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2,401.0</w:t>
            </w:r>
          </w:p>
        </w:tc>
        <w:tc>
          <w:tcPr>
            <w:tcW w:w="1445" w:type="dxa"/>
            <w:tcBorders>
              <w:top w:val="nil"/>
              <w:left w:val="nil"/>
              <w:bottom w:val="single" w:sz="4" w:space="0" w:color="auto"/>
              <w:right w:val="single" w:sz="4" w:space="0" w:color="auto"/>
            </w:tcBorders>
            <w:shd w:val="clear" w:color="auto" w:fill="auto"/>
            <w:noWrap/>
            <w:vAlign w:val="bottom"/>
            <w:hideMark/>
          </w:tcPr>
          <w:p w14:paraId="165C6F8A"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3,198.0</w:t>
            </w:r>
          </w:p>
        </w:tc>
      </w:tr>
      <w:tr w:rsidR="001B2971" w:rsidRPr="008512BC" w14:paraId="7B9151C3" w14:textId="77777777" w:rsidTr="001B2971">
        <w:trPr>
          <w:trHeight w:val="288"/>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14:paraId="0AB19982" w14:textId="77777777" w:rsidR="001B2971" w:rsidRPr="00256C44" w:rsidRDefault="001B2971" w:rsidP="001B2971">
            <w:pPr>
              <w:spacing w:after="0" w:line="240" w:lineRule="auto"/>
              <w:rPr>
                <w:rFonts w:asciiTheme="majorHAnsi" w:eastAsia="Times New Roman" w:hAnsiTheme="majorHAnsi" w:cstheme="majorHAnsi"/>
                <w:color w:val="000000"/>
              </w:rPr>
            </w:pPr>
            <w:r w:rsidRPr="00256C44">
              <w:rPr>
                <w:rFonts w:asciiTheme="majorHAnsi" w:eastAsia="Times New Roman" w:hAnsiTheme="majorHAnsi" w:cstheme="majorHAnsi"/>
                <w:color w:val="000000"/>
              </w:rPr>
              <w:t>D/TC III</w:t>
            </w:r>
          </w:p>
        </w:tc>
        <w:tc>
          <w:tcPr>
            <w:tcW w:w="1200" w:type="dxa"/>
            <w:tcBorders>
              <w:top w:val="nil"/>
              <w:left w:val="nil"/>
              <w:bottom w:val="single" w:sz="4" w:space="0" w:color="auto"/>
              <w:right w:val="single" w:sz="4" w:space="0" w:color="auto"/>
            </w:tcBorders>
            <w:shd w:val="clear" w:color="auto" w:fill="auto"/>
            <w:noWrap/>
            <w:vAlign w:val="bottom"/>
            <w:hideMark/>
          </w:tcPr>
          <w:p w14:paraId="5A5AC50D"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2,200.7</w:t>
            </w:r>
          </w:p>
        </w:tc>
        <w:tc>
          <w:tcPr>
            <w:tcW w:w="2000" w:type="dxa"/>
            <w:tcBorders>
              <w:top w:val="nil"/>
              <w:left w:val="nil"/>
              <w:bottom w:val="single" w:sz="4" w:space="0" w:color="auto"/>
              <w:right w:val="single" w:sz="4" w:space="0" w:color="auto"/>
            </w:tcBorders>
            <w:shd w:val="clear" w:color="auto" w:fill="auto"/>
            <w:noWrap/>
            <w:vAlign w:val="bottom"/>
            <w:hideMark/>
          </w:tcPr>
          <w:p w14:paraId="67465FBC"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2,983.7</w:t>
            </w:r>
          </w:p>
        </w:tc>
        <w:tc>
          <w:tcPr>
            <w:tcW w:w="1445" w:type="dxa"/>
            <w:tcBorders>
              <w:top w:val="nil"/>
              <w:left w:val="nil"/>
              <w:bottom w:val="single" w:sz="4" w:space="0" w:color="auto"/>
              <w:right w:val="single" w:sz="4" w:space="0" w:color="auto"/>
            </w:tcBorders>
            <w:shd w:val="clear" w:color="auto" w:fill="auto"/>
            <w:noWrap/>
            <w:vAlign w:val="bottom"/>
            <w:hideMark/>
          </w:tcPr>
          <w:p w14:paraId="11D38B3D"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3,766.7</w:t>
            </w:r>
          </w:p>
        </w:tc>
      </w:tr>
      <w:tr w:rsidR="001B2971" w:rsidRPr="008512BC" w14:paraId="65A83131" w14:textId="77777777" w:rsidTr="001B2971">
        <w:trPr>
          <w:trHeight w:val="288"/>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14:paraId="10FAA54C" w14:textId="77777777" w:rsidR="001B2971" w:rsidRPr="00256C44" w:rsidRDefault="001B2971" w:rsidP="001B2971">
            <w:pPr>
              <w:spacing w:after="0" w:line="240" w:lineRule="auto"/>
              <w:rPr>
                <w:rFonts w:asciiTheme="majorHAnsi" w:eastAsia="Times New Roman" w:hAnsiTheme="majorHAnsi" w:cstheme="majorHAnsi"/>
                <w:color w:val="000000"/>
              </w:rPr>
            </w:pPr>
            <w:r w:rsidRPr="00256C44">
              <w:rPr>
                <w:rFonts w:asciiTheme="majorHAnsi" w:eastAsia="Times New Roman" w:hAnsiTheme="majorHAnsi" w:cstheme="majorHAnsi"/>
                <w:color w:val="000000"/>
              </w:rPr>
              <w:t>D/TC IV</w:t>
            </w:r>
          </w:p>
        </w:tc>
        <w:tc>
          <w:tcPr>
            <w:tcW w:w="1200" w:type="dxa"/>
            <w:tcBorders>
              <w:top w:val="nil"/>
              <w:left w:val="nil"/>
              <w:bottom w:val="single" w:sz="4" w:space="0" w:color="auto"/>
              <w:right w:val="single" w:sz="4" w:space="0" w:color="auto"/>
            </w:tcBorders>
            <w:shd w:val="clear" w:color="auto" w:fill="auto"/>
            <w:noWrap/>
            <w:vAlign w:val="bottom"/>
            <w:hideMark/>
          </w:tcPr>
          <w:p w14:paraId="7AA40708"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2,947.1</w:t>
            </w:r>
          </w:p>
        </w:tc>
        <w:tc>
          <w:tcPr>
            <w:tcW w:w="2000" w:type="dxa"/>
            <w:tcBorders>
              <w:top w:val="nil"/>
              <w:left w:val="nil"/>
              <w:bottom w:val="single" w:sz="4" w:space="0" w:color="auto"/>
              <w:right w:val="single" w:sz="4" w:space="0" w:color="auto"/>
            </w:tcBorders>
            <w:shd w:val="clear" w:color="auto" w:fill="auto"/>
            <w:noWrap/>
            <w:vAlign w:val="bottom"/>
            <w:hideMark/>
          </w:tcPr>
          <w:p w14:paraId="01AEC77B"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3,763.5</w:t>
            </w:r>
          </w:p>
        </w:tc>
        <w:tc>
          <w:tcPr>
            <w:tcW w:w="1445" w:type="dxa"/>
            <w:tcBorders>
              <w:top w:val="nil"/>
              <w:left w:val="nil"/>
              <w:bottom w:val="single" w:sz="4" w:space="0" w:color="auto"/>
              <w:right w:val="single" w:sz="4" w:space="0" w:color="auto"/>
            </w:tcBorders>
            <w:shd w:val="clear" w:color="auto" w:fill="auto"/>
            <w:noWrap/>
            <w:vAlign w:val="bottom"/>
            <w:hideMark/>
          </w:tcPr>
          <w:p w14:paraId="292759AE" w14:textId="77777777" w:rsidR="001B2971" w:rsidRPr="00256C44" w:rsidRDefault="001B2971" w:rsidP="001B2971">
            <w:pPr>
              <w:spacing w:after="0" w:line="240" w:lineRule="auto"/>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4,580.0</w:t>
            </w:r>
          </w:p>
        </w:tc>
      </w:tr>
    </w:tbl>
    <w:p w14:paraId="00741280" w14:textId="77777777" w:rsidR="001B2971" w:rsidRPr="00256C44" w:rsidRDefault="001B2971" w:rsidP="001B2971">
      <w:pPr>
        <w:spacing w:after="0" w:line="240" w:lineRule="auto"/>
        <w:jc w:val="center"/>
        <w:rPr>
          <w:rFonts w:asciiTheme="majorHAnsi" w:hAnsiTheme="majorHAnsi" w:cstheme="majorHAnsi"/>
          <w:b/>
        </w:rPr>
      </w:pPr>
    </w:p>
    <w:p w14:paraId="0F34CB76" w14:textId="387A0377" w:rsidR="00F93967" w:rsidRPr="00256C44" w:rsidRDefault="007F4FFD" w:rsidP="00172CF2">
      <w:pPr>
        <w:spacing w:before="120" w:after="120" w:line="240" w:lineRule="auto"/>
        <w:jc w:val="both"/>
        <w:rPr>
          <w:rFonts w:asciiTheme="majorHAnsi" w:hAnsiTheme="majorHAnsi" w:cstheme="majorHAnsi"/>
        </w:rPr>
      </w:pPr>
      <w:r w:rsidRPr="00256C44">
        <w:rPr>
          <w:rFonts w:asciiTheme="majorHAnsi" w:hAnsiTheme="majorHAnsi" w:cstheme="majorHAnsi"/>
        </w:rPr>
        <w:t xml:space="preserve">Given Haiti’s extreme aid dependence </w:t>
      </w:r>
      <w:r w:rsidR="002474FB" w:rsidRPr="00256C44">
        <w:rPr>
          <w:rFonts w:asciiTheme="majorHAnsi" w:hAnsiTheme="majorHAnsi" w:cstheme="majorHAnsi"/>
        </w:rPr>
        <w:t xml:space="preserve">- </w:t>
      </w:r>
      <w:r w:rsidR="00F93967" w:rsidRPr="00256C44">
        <w:rPr>
          <w:rFonts w:asciiTheme="majorHAnsi" w:hAnsiTheme="majorHAnsi" w:cstheme="majorHAnsi"/>
        </w:rPr>
        <w:t>Haiti generated only 12.6% of its GDP in 2014 through its own fiscal revenues</w:t>
      </w:r>
      <w:r w:rsidR="00F93967" w:rsidRPr="00256C44">
        <w:rPr>
          <w:rStyle w:val="FootnoteReference"/>
          <w:rFonts w:asciiTheme="majorHAnsi" w:hAnsiTheme="majorHAnsi" w:cstheme="majorHAnsi"/>
        </w:rPr>
        <w:footnoteReference w:id="28"/>
      </w:r>
      <w:r w:rsidRPr="00256C44">
        <w:rPr>
          <w:rFonts w:asciiTheme="majorHAnsi" w:hAnsiTheme="majorHAnsi" w:cstheme="majorHAnsi"/>
        </w:rPr>
        <w:t>, relying</w:t>
      </w:r>
      <w:r w:rsidR="00F93967" w:rsidRPr="00256C44">
        <w:rPr>
          <w:rFonts w:asciiTheme="majorHAnsi" w:hAnsiTheme="majorHAnsi" w:cstheme="majorHAnsi"/>
        </w:rPr>
        <w:t xml:space="preserve"> on mu</w:t>
      </w:r>
      <w:r w:rsidRPr="00256C44">
        <w:rPr>
          <w:rFonts w:asciiTheme="majorHAnsi" w:hAnsiTheme="majorHAnsi" w:cstheme="majorHAnsi"/>
        </w:rPr>
        <w:t xml:space="preserve">ltilateral development partner </w:t>
      </w:r>
      <w:r w:rsidR="00F93967" w:rsidRPr="00256C44">
        <w:rPr>
          <w:rFonts w:asciiTheme="majorHAnsi" w:hAnsiTheme="majorHAnsi" w:cstheme="majorHAnsi"/>
        </w:rPr>
        <w:t>assi</w:t>
      </w:r>
      <w:r w:rsidRPr="00256C44">
        <w:rPr>
          <w:rFonts w:asciiTheme="majorHAnsi" w:hAnsiTheme="majorHAnsi" w:cstheme="majorHAnsi"/>
        </w:rPr>
        <w:t xml:space="preserve">stance and private donations </w:t>
      </w:r>
      <w:r w:rsidR="00F93967" w:rsidRPr="00256C44">
        <w:rPr>
          <w:rFonts w:asciiTheme="majorHAnsi" w:hAnsiTheme="majorHAnsi" w:cstheme="majorHAnsi"/>
        </w:rPr>
        <w:t>for 40 percent of its fiscal revenues in 2013</w:t>
      </w:r>
      <w:r w:rsidR="002474FB" w:rsidRPr="00256C44">
        <w:rPr>
          <w:rFonts w:asciiTheme="majorHAnsi" w:hAnsiTheme="majorHAnsi" w:cstheme="majorHAnsi"/>
        </w:rPr>
        <w:t xml:space="preserve"> - </w:t>
      </w:r>
      <w:r w:rsidRPr="00256C44">
        <w:rPr>
          <w:rFonts w:asciiTheme="majorHAnsi" w:hAnsiTheme="majorHAnsi" w:cstheme="majorHAnsi"/>
        </w:rPr>
        <w:t>the solution to the low-pay problem that is draining the talent from the domestic Civil Service will need to be found in the context of the larger international development assistance strategy, either through pooling aid more directly through national institutions or pairing civil service compensation hikes with enhanced own-generated revenue performance over a period of years</w:t>
      </w:r>
      <w:r w:rsidR="00F93967" w:rsidRPr="00256C44">
        <w:rPr>
          <w:rFonts w:asciiTheme="majorHAnsi" w:hAnsiTheme="majorHAnsi" w:cstheme="majorHAnsi"/>
        </w:rPr>
        <w:t>.</w:t>
      </w:r>
      <w:r w:rsidRPr="00256C44">
        <w:rPr>
          <w:rStyle w:val="FootnoteReference"/>
          <w:rFonts w:asciiTheme="majorHAnsi" w:hAnsiTheme="majorHAnsi" w:cstheme="majorHAnsi"/>
        </w:rPr>
        <w:footnoteReference w:id="29"/>
      </w:r>
      <w:r w:rsidR="00F93967" w:rsidRPr="00256C44">
        <w:rPr>
          <w:rFonts w:asciiTheme="majorHAnsi" w:hAnsiTheme="majorHAnsi" w:cstheme="majorHAnsi"/>
        </w:rPr>
        <w:t xml:space="preserve"> </w:t>
      </w:r>
    </w:p>
    <w:p w14:paraId="55A90E29" w14:textId="1E8D219F" w:rsidR="00F93967" w:rsidRPr="00256C44" w:rsidRDefault="00AA1183" w:rsidP="003F6BCE">
      <w:pPr>
        <w:pStyle w:val="Heading3"/>
        <w:spacing w:before="120" w:after="120" w:line="240" w:lineRule="auto"/>
        <w:rPr>
          <w:rFonts w:cstheme="majorHAnsi"/>
        </w:rPr>
      </w:pPr>
      <w:bookmarkStart w:id="82" w:name="_Toc526170569"/>
      <w:r w:rsidRPr="00256C44">
        <w:rPr>
          <w:rFonts w:cstheme="majorHAnsi"/>
        </w:rPr>
        <w:t>Compensation Packages and Systems</w:t>
      </w:r>
      <w:bookmarkEnd w:id="82"/>
    </w:p>
    <w:p w14:paraId="1373BCD7" w14:textId="19F3D60F" w:rsidR="0086031D" w:rsidRPr="00256C44" w:rsidRDefault="00824E78" w:rsidP="000573EC">
      <w:pPr>
        <w:spacing w:before="120" w:after="120" w:line="240" w:lineRule="auto"/>
        <w:jc w:val="both"/>
        <w:rPr>
          <w:rFonts w:asciiTheme="majorHAnsi" w:hAnsiTheme="majorHAnsi" w:cstheme="majorHAnsi"/>
        </w:rPr>
      </w:pPr>
      <w:r w:rsidRPr="00256C44">
        <w:rPr>
          <w:rFonts w:asciiTheme="majorHAnsi" w:hAnsiTheme="majorHAnsi" w:cstheme="majorHAnsi"/>
        </w:rPr>
        <w:t xml:space="preserve">As in many countries, the </w:t>
      </w:r>
      <w:r w:rsidR="00CB3B5F" w:rsidRPr="00256C44">
        <w:rPr>
          <w:rFonts w:asciiTheme="majorHAnsi" w:hAnsiTheme="majorHAnsi" w:cstheme="majorHAnsi"/>
        </w:rPr>
        <w:t xml:space="preserve">Haitian </w:t>
      </w:r>
      <w:r w:rsidRPr="00256C44">
        <w:rPr>
          <w:rFonts w:asciiTheme="majorHAnsi" w:hAnsiTheme="majorHAnsi" w:cstheme="majorHAnsi"/>
        </w:rPr>
        <w:t xml:space="preserve">compensation system for civil servants is complicated by </w:t>
      </w:r>
      <w:r w:rsidR="00CB3B5F" w:rsidRPr="00256C44">
        <w:rPr>
          <w:rFonts w:asciiTheme="majorHAnsi" w:hAnsiTheme="majorHAnsi" w:cstheme="majorHAnsi"/>
        </w:rPr>
        <w:t xml:space="preserve">a set of opaque </w:t>
      </w:r>
      <w:r w:rsidRPr="00256C44">
        <w:rPr>
          <w:rFonts w:asciiTheme="majorHAnsi" w:hAnsiTheme="majorHAnsi" w:cstheme="majorHAnsi"/>
        </w:rPr>
        <w:t>no</w:t>
      </w:r>
      <w:r w:rsidR="00CB3B5F" w:rsidRPr="00256C44">
        <w:rPr>
          <w:rFonts w:asciiTheme="majorHAnsi" w:hAnsiTheme="majorHAnsi" w:cstheme="majorHAnsi"/>
        </w:rPr>
        <w:t xml:space="preserve">n-wage allowances and benefits that are not connected to performance and make it difficult to rationalize remuneration policy.  </w:t>
      </w:r>
      <w:r w:rsidR="000D4D0B" w:rsidRPr="00256C44">
        <w:rPr>
          <w:rFonts w:asciiTheme="majorHAnsi" w:hAnsiTheme="majorHAnsi" w:cstheme="majorHAnsi"/>
        </w:rPr>
        <w:t xml:space="preserve">Table </w:t>
      </w:r>
      <w:r w:rsidR="005105F3" w:rsidRPr="00256C44">
        <w:rPr>
          <w:rFonts w:asciiTheme="majorHAnsi" w:hAnsiTheme="majorHAnsi" w:cstheme="majorHAnsi"/>
        </w:rPr>
        <w:t>4</w:t>
      </w:r>
      <w:r w:rsidR="00C11E79" w:rsidRPr="00256C44">
        <w:rPr>
          <w:rFonts w:asciiTheme="majorHAnsi" w:hAnsiTheme="majorHAnsi" w:cstheme="majorHAnsi"/>
        </w:rPr>
        <w:t xml:space="preserve"> </w:t>
      </w:r>
      <w:r w:rsidR="000D4D0B" w:rsidRPr="00256C44">
        <w:rPr>
          <w:rFonts w:asciiTheme="majorHAnsi" w:hAnsiTheme="majorHAnsi" w:cstheme="majorHAnsi"/>
        </w:rPr>
        <w:t xml:space="preserve">shows a typical array of wage and non-wage civil service compensation elements. </w:t>
      </w:r>
    </w:p>
    <w:p w14:paraId="2481F874" w14:textId="77777777" w:rsidR="0086031D" w:rsidRPr="00256C44" w:rsidRDefault="0086031D" w:rsidP="0086031D">
      <w:pPr>
        <w:spacing w:after="0" w:line="240" w:lineRule="auto"/>
        <w:rPr>
          <w:rFonts w:asciiTheme="majorHAnsi" w:hAnsiTheme="majorHAnsi" w:cstheme="majorHAnsi"/>
          <w:b/>
        </w:rPr>
      </w:pPr>
    </w:p>
    <w:p w14:paraId="48CFCF0B" w14:textId="1A0A7E11" w:rsidR="000D4D0B" w:rsidRPr="00256C44" w:rsidRDefault="00B228DF" w:rsidP="004420C7">
      <w:pPr>
        <w:spacing w:after="0" w:line="240" w:lineRule="auto"/>
        <w:jc w:val="center"/>
        <w:rPr>
          <w:rFonts w:asciiTheme="majorHAnsi" w:hAnsiTheme="majorHAnsi" w:cstheme="majorHAnsi"/>
        </w:rPr>
      </w:pPr>
      <w:r w:rsidRPr="00256C44">
        <w:rPr>
          <w:rFonts w:asciiTheme="majorHAnsi" w:hAnsiTheme="majorHAnsi" w:cstheme="majorHAnsi"/>
          <w:b/>
        </w:rPr>
        <w:t xml:space="preserve">Table </w:t>
      </w:r>
      <w:r w:rsidR="004D2053" w:rsidRPr="00256C44">
        <w:rPr>
          <w:rFonts w:asciiTheme="majorHAnsi" w:hAnsiTheme="majorHAnsi" w:cstheme="majorHAnsi"/>
          <w:b/>
        </w:rPr>
        <w:t>6</w:t>
      </w:r>
      <w:r w:rsidRPr="00256C44">
        <w:rPr>
          <w:rFonts w:asciiTheme="majorHAnsi" w:hAnsiTheme="majorHAnsi" w:cstheme="majorHAnsi"/>
          <w:b/>
        </w:rPr>
        <w:t>: Typical Elements of Employee Remuneration</w:t>
      </w:r>
    </w:p>
    <w:p w14:paraId="6746B71B" w14:textId="77777777" w:rsidR="000D4D0B" w:rsidRPr="00256C44" w:rsidRDefault="000D4D0B" w:rsidP="00820526">
      <w:pPr>
        <w:jc w:val="center"/>
        <w:rPr>
          <w:rFonts w:asciiTheme="majorHAnsi" w:hAnsiTheme="majorHAnsi" w:cstheme="majorHAnsi"/>
        </w:rPr>
      </w:pPr>
      <w:r w:rsidRPr="00256C44">
        <w:rPr>
          <w:rFonts w:asciiTheme="majorHAnsi" w:hAnsiTheme="majorHAnsi" w:cstheme="majorHAnsi"/>
          <w:noProof/>
        </w:rPr>
        <w:drawing>
          <wp:inline distT="0" distB="0" distL="0" distR="0" wp14:anchorId="68EDD38C" wp14:editId="06D99D45">
            <wp:extent cx="5486400" cy="206692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2066925"/>
                    </a:xfrm>
                    <a:prstGeom prst="rect">
                      <a:avLst/>
                    </a:prstGeom>
                    <a:noFill/>
                    <a:ln>
                      <a:noFill/>
                    </a:ln>
                  </pic:spPr>
                </pic:pic>
              </a:graphicData>
            </a:graphic>
          </wp:inline>
        </w:drawing>
      </w:r>
    </w:p>
    <w:p w14:paraId="1EEB660B" w14:textId="77777777" w:rsidR="00CB3B5F" w:rsidRPr="00256C44" w:rsidRDefault="00CB3B5F" w:rsidP="00172CF2">
      <w:pPr>
        <w:spacing w:before="120" w:after="120" w:line="240" w:lineRule="auto"/>
        <w:jc w:val="both"/>
        <w:rPr>
          <w:rFonts w:asciiTheme="majorHAnsi" w:hAnsiTheme="majorHAnsi" w:cstheme="majorHAnsi"/>
        </w:rPr>
      </w:pPr>
      <w:r w:rsidRPr="00256C44">
        <w:rPr>
          <w:rFonts w:asciiTheme="majorHAnsi" w:hAnsiTheme="majorHAnsi" w:cstheme="majorHAnsi"/>
        </w:rPr>
        <w:t xml:space="preserve">Senior civil servants are entitled to a position-related indemnity that effectively raises the base salary.  And many civil servants receive all manner of monetized social benefits and in-kind rewards as well as specific allowances determined by each ministry.  These may or may not appear as a personnel </w:t>
      </w:r>
      <w:r w:rsidR="00B228DF" w:rsidRPr="00256C44">
        <w:rPr>
          <w:rFonts w:asciiTheme="majorHAnsi" w:hAnsiTheme="majorHAnsi" w:cstheme="majorHAnsi"/>
        </w:rPr>
        <w:t>expenditure</w:t>
      </w:r>
      <w:r w:rsidRPr="00256C44">
        <w:rPr>
          <w:rFonts w:asciiTheme="majorHAnsi" w:hAnsiTheme="majorHAnsi" w:cstheme="majorHAnsi"/>
        </w:rPr>
        <w:t xml:space="preserve"> item in the budget or payroll.  </w:t>
      </w:r>
    </w:p>
    <w:p w14:paraId="47B688AA" w14:textId="77777777" w:rsidR="00B228DF" w:rsidRPr="00256C44" w:rsidRDefault="00CB3B5F" w:rsidP="00172CF2">
      <w:pPr>
        <w:spacing w:before="120" w:after="120" w:line="240" w:lineRule="auto"/>
        <w:jc w:val="both"/>
        <w:rPr>
          <w:rFonts w:asciiTheme="majorHAnsi" w:hAnsiTheme="majorHAnsi" w:cstheme="majorHAnsi"/>
        </w:rPr>
      </w:pPr>
      <w:r w:rsidRPr="00256C44">
        <w:rPr>
          <w:rFonts w:asciiTheme="majorHAnsi" w:hAnsiTheme="majorHAnsi" w:cstheme="majorHAnsi"/>
        </w:rPr>
        <w:lastRenderedPageBreak/>
        <w:t xml:space="preserve">Perhaps the most problematic feature of the Haitian civil service compensation system is that it is static, offering no possibility of reward progression.  It is unaffected by years of service or experience, let alone by performance.  So, a technical officer makes no more in year twenty of his tenure than he did in year one.  Combined with the </w:t>
      </w:r>
      <w:r w:rsidR="000D4D0B" w:rsidRPr="00256C44">
        <w:rPr>
          <w:rFonts w:asciiTheme="majorHAnsi" w:hAnsiTheme="majorHAnsi" w:cstheme="majorHAnsi"/>
        </w:rPr>
        <w:t xml:space="preserve">absence of a career system through which civil servants might advance up a ladder of positions with greater responsibilities and rewards, the civil service offers little to incentivize employees to excel. </w:t>
      </w:r>
      <w:r w:rsidRPr="00256C44">
        <w:rPr>
          <w:rFonts w:asciiTheme="majorHAnsi" w:hAnsiTheme="majorHAnsi" w:cstheme="majorHAnsi"/>
        </w:rPr>
        <w:t xml:space="preserve"> </w:t>
      </w:r>
      <w:r w:rsidR="00B228DF" w:rsidRPr="00256C44">
        <w:rPr>
          <w:rFonts w:asciiTheme="majorHAnsi" w:hAnsiTheme="majorHAnsi" w:cstheme="majorHAnsi"/>
        </w:rPr>
        <w:t xml:space="preserve"> </w:t>
      </w:r>
    </w:p>
    <w:p w14:paraId="40A5C556" w14:textId="77777777" w:rsidR="00C1657E" w:rsidRPr="00256C44" w:rsidRDefault="00C1657E" w:rsidP="00172CF2">
      <w:pPr>
        <w:spacing w:before="120" w:after="120" w:line="240" w:lineRule="auto"/>
        <w:jc w:val="both"/>
        <w:rPr>
          <w:rFonts w:asciiTheme="majorHAnsi" w:hAnsiTheme="majorHAnsi" w:cstheme="majorHAnsi"/>
        </w:rPr>
      </w:pPr>
      <w:r w:rsidRPr="00256C44">
        <w:rPr>
          <w:rFonts w:asciiTheme="majorHAnsi" w:hAnsiTheme="majorHAnsi" w:cstheme="majorHAnsi"/>
        </w:rPr>
        <w:t>C</w:t>
      </w:r>
      <w:r w:rsidR="002F28BF" w:rsidRPr="00256C44">
        <w:rPr>
          <w:rFonts w:asciiTheme="majorHAnsi" w:hAnsiTheme="majorHAnsi" w:cstheme="majorHAnsi"/>
        </w:rPr>
        <w:t xml:space="preserve">ivil servants are entitled to pension benefits through a fund that is maintained off the budget.   Analysis of this system is needed to determine its viability, both in terms of its impact on current retirement policies (some number of civil servants who have reached retirement eligibility at age 58 opt not to retire for lack of confidence in the likelihood of a pension pay out) and future government obligations.  </w:t>
      </w:r>
    </w:p>
    <w:p w14:paraId="0BD527F4" w14:textId="3174C2CC" w:rsidR="004742C0" w:rsidRPr="00256C44" w:rsidRDefault="00AA300D" w:rsidP="00172CF2">
      <w:pPr>
        <w:spacing w:before="120" w:after="120" w:line="240" w:lineRule="auto"/>
        <w:jc w:val="both"/>
        <w:rPr>
          <w:rFonts w:asciiTheme="majorHAnsi" w:hAnsiTheme="majorHAnsi" w:cstheme="majorHAnsi"/>
        </w:rPr>
      </w:pPr>
      <w:r w:rsidRPr="00256C44">
        <w:rPr>
          <w:rFonts w:asciiTheme="majorHAnsi" w:hAnsiTheme="majorHAnsi" w:cstheme="majorHAnsi"/>
        </w:rPr>
        <w:t>Pay is not currently linked to performance.  Pay increases are generally across the board</w:t>
      </w:r>
      <w:r w:rsidR="000D4D0B" w:rsidRPr="00256C44">
        <w:rPr>
          <w:rFonts w:asciiTheme="majorHAnsi" w:hAnsiTheme="majorHAnsi" w:cstheme="majorHAnsi"/>
        </w:rPr>
        <w:t xml:space="preserve">. </w:t>
      </w:r>
      <w:r w:rsidR="00A73224" w:rsidRPr="00256C44">
        <w:rPr>
          <w:rFonts w:asciiTheme="majorHAnsi" w:hAnsiTheme="majorHAnsi" w:cstheme="majorHAnsi"/>
        </w:rPr>
        <w:t xml:space="preserve">  There has been an innovative effort to design a performance contract arrangement within an IDB-financed project in the MARNDR, however.  This scheme assigns a portion of the project staff compensation to be determined by their achievement of agreed-upon, measurable results.  This effort should be carefully analyzed with an eye to potential application or incorporation into broader civil service pay reform policies, perhaps for selected types of functions or staff. </w:t>
      </w:r>
    </w:p>
    <w:p w14:paraId="0B6A6395" w14:textId="2F34EFC7" w:rsidR="00AA300D" w:rsidRPr="00256C44" w:rsidRDefault="002D0554" w:rsidP="002D0554">
      <w:pPr>
        <w:pStyle w:val="Heading2"/>
        <w:spacing w:before="120" w:after="120" w:line="240" w:lineRule="auto"/>
        <w:ind w:left="360"/>
        <w:rPr>
          <w:rFonts w:cstheme="majorHAnsi"/>
        </w:rPr>
      </w:pPr>
      <w:bookmarkStart w:id="83" w:name="_Toc501460656"/>
      <w:bookmarkStart w:id="84" w:name="_Toc526170570"/>
      <w:r w:rsidRPr="00256C44">
        <w:rPr>
          <w:rFonts w:cstheme="majorHAnsi"/>
        </w:rPr>
        <w:t xml:space="preserve">2.6 </w:t>
      </w:r>
      <w:r w:rsidR="00AA300D" w:rsidRPr="00256C44">
        <w:rPr>
          <w:rFonts w:cstheme="majorHAnsi"/>
        </w:rPr>
        <w:t>Development Management</w:t>
      </w:r>
      <w:bookmarkEnd w:id="83"/>
      <w:bookmarkEnd w:id="84"/>
    </w:p>
    <w:p w14:paraId="1CBC9886" w14:textId="77777777" w:rsidR="0017232A" w:rsidRPr="00256C44" w:rsidRDefault="0017232A" w:rsidP="0017232A">
      <w:pPr>
        <w:spacing w:before="120" w:after="120" w:line="240" w:lineRule="auto"/>
        <w:jc w:val="both"/>
        <w:rPr>
          <w:rFonts w:asciiTheme="majorHAnsi" w:hAnsiTheme="majorHAnsi" w:cstheme="majorHAnsi"/>
        </w:rPr>
      </w:pPr>
      <w:r w:rsidRPr="00256C44">
        <w:rPr>
          <w:rFonts w:asciiTheme="majorHAnsi" w:hAnsiTheme="majorHAnsi" w:cstheme="majorHAnsi"/>
        </w:rPr>
        <w:t>This subsystem covers promotion policies, career paths, training and development, and succession planning. At its best, it ensures that employee development aligns with organizational development, thereby optimizing the likelihood of retaining high-performing talent.</w:t>
      </w:r>
    </w:p>
    <w:p w14:paraId="0A34131E" w14:textId="77777777" w:rsidR="0017232A" w:rsidRPr="008512BC" w:rsidRDefault="0017232A" w:rsidP="0017232A">
      <w:pPr>
        <w:spacing w:before="120" w:after="120" w:line="240" w:lineRule="auto"/>
        <w:jc w:val="both"/>
        <w:rPr>
          <w:rFonts w:asciiTheme="majorHAnsi" w:hAnsiTheme="majorHAnsi" w:cstheme="majorHAnsi"/>
          <w:b/>
          <w:color w:val="365F91" w:themeColor="accent1" w:themeShade="BF"/>
          <w:sz w:val="24"/>
          <w:szCs w:val="24"/>
        </w:rPr>
      </w:pPr>
      <w:r w:rsidRPr="008512BC">
        <w:rPr>
          <w:rFonts w:asciiTheme="majorHAnsi" w:hAnsiTheme="majorHAnsi" w:cstheme="majorHAnsi"/>
          <w:b/>
          <w:color w:val="365F91" w:themeColor="accent1" w:themeShade="BF"/>
          <w:sz w:val="24"/>
          <w:szCs w:val="24"/>
        </w:rPr>
        <w:t>Effectiveness and Quality of Promotions</w:t>
      </w:r>
    </w:p>
    <w:p w14:paraId="0ACE0F7D" w14:textId="6CB3BFAE" w:rsidR="0017232A" w:rsidRPr="00256C44" w:rsidRDefault="0017232A" w:rsidP="0017232A">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23</w:t>
      </w:r>
      <w:r w:rsidRPr="00256C44">
        <w:rPr>
          <w:rFonts w:asciiTheme="majorHAnsi" w:hAnsiTheme="majorHAnsi" w:cstheme="majorHAnsi"/>
          <w:i/>
        </w:rPr>
        <w:t>: The promotion criteria and mechanisms link promotion to performance as well as to competency potential and development.</w:t>
      </w:r>
    </w:p>
    <w:p w14:paraId="2B077DA4" w14:textId="02BFB4A6" w:rsidR="0017232A" w:rsidRPr="00256C44" w:rsidRDefault="0017232A" w:rsidP="0017232A">
      <w:pPr>
        <w:rPr>
          <w:rFonts w:asciiTheme="majorHAnsi" w:eastAsiaTheme="majorEastAsia" w:hAnsiTheme="majorHAnsi" w:cstheme="majorHAnsi"/>
          <w:b/>
          <w:bCs/>
          <w:i/>
          <w:color w:val="4F81BD" w:themeColor="accent1"/>
        </w:rPr>
      </w:pPr>
      <w:r w:rsidRPr="00256C44">
        <w:rPr>
          <w:rFonts w:asciiTheme="majorHAnsi" w:hAnsiTheme="majorHAnsi" w:cstheme="majorHAnsi"/>
          <w:i/>
        </w:rPr>
        <w:t>•</w:t>
      </w:r>
      <w:r w:rsidRPr="00256C44">
        <w:rPr>
          <w:rFonts w:asciiTheme="majorHAnsi" w:hAnsiTheme="majorHAnsi" w:cstheme="majorHAnsi"/>
          <w:b/>
          <w:i/>
        </w:rPr>
        <w:t>Critical point 24:</w:t>
      </w:r>
      <w:r w:rsidRPr="00256C44">
        <w:rPr>
          <w:rFonts w:asciiTheme="majorHAnsi" w:hAnsiTheme="majorHAnsi" w:cstheme="majorHAnsi"/>
          <w:i/>
        </w:rPr>
        <w:t xml:space="preserve"> There are alternatives to positions that are strictly hierarchical, such as horizontal career progress, or remaining in the same position, based on recognition of professional excellence without necessarily increasing the formal authority of those affected.</w:t>
      </w:r>
    </w:p>
    <w:p w14:paraId="0AEC895E" w14:textId="6C8C6D0C" w:rsidR="006E5AE5" w:rsidRPr="00256C44" w:rsidRDefault="002F28BF" w:rsidP="00172CF2">
      <w:pPr>
        <w:spacing w:before="120" w:after="120" w:line="240" w:lineRule="auto"/>
        <w:jc w:val="both"/>
        <w:rPr>
          <w:rFonts w:asciiTheme="majorHAnsi" w:hAnsiTheme="majorHAnsi" w:cstheme="majorHAnsi"/>
        </w:rPr>
      </w:pPr>
      <w:r w:rsidRPr="00256C44">
        <w:rPr>
          <w:rFonts w:asciiTheme="majorHAnsi" w:hAnsiTheme="majorHAnsi" w:cstheme="majorHAnsi"/>
        </w:rPr>
        <w:t xml:space="preserve">The lack of a career system and the absence of formal promotion criteria has had a stultifying effect on civil service motivation and is doubtless connected to difficulties in recruiting talent into government </w:t>
      </w:r>
      <w:r w:rsidR="00E05A23" w:rsidRPr="00256C44">
        <w:rPr>
          <w:rFonts w:asciiTheme="majorHAnsi" w:hAnsiTheme="majorHAnsi" w:cstheme="majorHAnsi"/>
        </w:rPr>
        <w:t>away from</w:t>
      </w:r>
      <w:r w:rsidRPr="00256C44">
        <w:rPr>
          <w:rFonts w:asciiTheme="majorHAnsi" w:hAnsiTheme="majorHAnsi" w:cstheme="majorHAnsi"/>
        </w:rPr>
        <w:t xml:space="preserve"> more attractive alternative labor market</w:t>
      </w:r>
      <w:r w:rsidR="00E05A23" w:rsidRPr="00256C44">
        <w:rPr>
          <w:rFonts w:asciiTheme="majorHAnsi" w:hAnsiTheme="majorHAnsi" w:cstheme="majorHAnsi"/>
        </w:rPr>
        <w:t xml:space="preserve">s. </w:t>
      </w:r>
      <w:r w:rsidRPr="00256C44">
        <w:rPr>
          <w:rFonts w:asciiTheme="majorHAnsi" w:hAnsiTheme="majorHAnsi" w:cstheme="majorHAnsi"/>
        </w:rPr>
        <w:t xml:space="preserve"> </w:t>
      </w:r>
      <w:r w:rsidR="00E05A23" w:rsidRPr="00256C44">
        <w:rPr>
          <w:rFonts w:asciiTheme="majorHAnsi" w:hAnsiTheme="majorHAnsi" w:cstheme="majorHAnsi"/>
        </w:rPr>
        <w:t xml:space="preserve"> That said, it should be noted that some civil servants have indeed advanced into positions with greater responsibility and higher compensation.   They must do this on the basis of informal networks rather than a strategically managed, coherent – and transparent - career development system, however.   It is also worth noting that the lack of a structured career system offers the opportunity for Haiti to adopt a “job” rather than a “rank” or “position” or “career” system.  Job systems can be adapted to changing skill requirements more easily than career systems, which often are not as good at clarifying the functional duties and profiles of each position. </w:t>
      </w:r>
    </w:p>
    <w:p w14:paraId="6C47E6E7" w14:textId="29253FC0" w:rsidR="00DA1994" w:rsidRPr="00256C44" w:rsidRDefault="001A0D2F" w:rsidP="0086031D">
      <w:pPr>
        <w:spacing w:before="120" w:after="120" w:line="240" w:lineRule="auto"/>
        <w:jc w:val="both"/>
        <w:rPr>
          <w:rFonts w:asciiTheme="majorHAnsi" w:hAnsiTheme="majorHAnsi" w:cstheme="majorHAnsi"/>
        </w:rPr>
      </w:pPr>
      <w:r w:rsidRPr="00256C44">
        <w:rPr>
          <w:rFonts w:asciiTheme="majorHAnsi" w:hAnsiTheme="majorHAnsi" w:cstheme="majorHAnsi"/>
        </w:rPr>
        <w:t>The Civil Service manual details provisions for the temporary detachment of staff or secondment within the government.  These are exceptional movements, however, that do not pertain to a sustained system of mobility through career advancement or promotion.</w:t>
      </w:r>
    </w:p>
    <w:p w14:paraId="378AA354" w14:textId="77777777" w:rsidR="000573EC" w:rsidRPr="008512BC" w:rsidRDefault="000573EC" w:rsidP="00C51E04">
      <w:pPr>
        <w:rPr>
          <w:rFonts w:asciiTheme="majorHAnsi" w:hAnsiTheme="majorHAnsi" w:cstheme="majorHAnsi"/>
          <w:b/>
          <w:color w:val="365F91" w:themeColor="accent1" w:themeShade="BF"/>
          <w:sz w:val="24"/>
          <w:szCs w:val="24"/>
        </w:rPr>
      </w:pPr>
    </w:p>
    <w:p w14:paraId="15430E0F" w14:textId="77777777" w:rsidR="00BD75D1" w:rsidRDefault="00BD75D1" w:rsidP="00C51E04">
      <w:pPr>
        <w:rPr>
          <w:rFonts w:asciiTheme="majorHAnsi" w:hAnsiTheme="majorHAnsi" w:cstheme="majorHAnsi"/>
          <w:b/>
          <w:color w:val="365F91" w:themeColor="accent1" w:themeShade="BF"/>
          <w:sz w:val="24"/>
          <w:szCs w:val="24"/>
        </w:rPr>
      </w:pPr>
    </w:p>
    <w:p w14:paraId="32DE366E" w14:textId="29D61727" w:rsidR="00C51E04" w:rsidRPr="008512BC" w:rsidRDefault="00C51E04" w:rsidP="00C51E04">
      <w:pPr>
        <w:rPr>
          <w:rFonts w:asciiTheme="majorHAnsi" w:hAnsiTheme="majorHAnsi" w:cstheme="majorHAnsi"/>
          <w:b/>
          <w:color w:val="365F91" w:themeColor="accent1" w:themeShade="BF"/>
          <w:sz w:val="24"/>
          <w:szCs w:val="24"/>
        </w:rPr>
      </w:pPr>
      <w:r w:rsidRPr="008512BC">
        <w:rPr>
          <w:rFonts w:asciiTheme="majorHAnsi" w:hAnsiTheme="majorHAnsi" w:cstheme="majorHAnsi"/>
          <w:b/>
          <w:color w:val="365F91" w:themeColor="accent1" w:themeShade="BF"/>
          <w:sz w:val="24"/>
          <w:szCs w:val="24"/>
        </w:rPr>
        <w:lastRenderedPageBreak/>
        <w:t>Effectiveness and Quality of Training</w:t>
      </w:r>
    </w:p>
    <w:p w14:paraId="11DAF42E" w14:textId="77777777" w:rsidR="00C51E04" w:rsidRPr="00256C44" w:rsidRDefault="00C51E04" w:rsidP="00C51E04">
      <w:pPr>
        <w:rPr>
          <w:rFonts w:asciiTheme="majorHAnsi" w:hAnsiTheme="majorHAnsi" w:cstheme="majorHAnsi"/>
          <w:i/>
        </w:rPr>
      </w:pPr>
      <w:r w:rsidRPr="00256C44">
        <w:rPr>
          <w:rFonts w:asciiTheme="majorHAnsi" w:hAnsiTheme="majorHAnsi" w:cstheme="majorHAnsi"/>
          <w:b/>
          <w:i/>
        </w:rPr>
        <w:t>•Critical point 25:</w:t>
      </w:r>
      <w:r w:rsidRPr="00256C44">
        <w:rPr>
          <w:rFonts w:asciiTheme="majorHAnsi" w:hAnsiTheme="majorHAnsi" w:cstheme="majorHAnsi"/>
          <w:i/>
        </w:rPr>
        <w:t xml:space="preserve"> Training supports the development of collective learning, thereby building organizational capacity to tackle problems and provide effective responses.</w:t>
      </w:r>
    </w:p>
    <w:p w14:paraId="17D63080" w14:textId="77777777" w:rsidR="00C51E04" w:rsidRPr="00256C44" w:rsidRDefault="00C51E04" w:rsidP="00C51E04">
      <w:pPr>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26:</w:t>
      </w:r>
      <w:r w:rsidRPr="00256C44">
        <w:rPr>
          <w:rFonts w:asciiTheme="majorHAnsi" w:hAnsiTheme="majorHAnsi" w:cstheme="majorHAnsi"/>
          <w:i/>
        </w:rPr>
        <w:t xml:space="preserve"> Investment in training is made through plans based on a needs assessment and designed to support the organization’s stated priorities</w:t>
      </w:r>
    </w:p>
    <w:p w14:paraId="06B041F0" w14:textId="5C60B79E" w:rsidR="00C51E04" w:rsidRPr="00256C44" w:rsidRDefault="00C51E04" w:rsidP="003F6BCE">
      <w:pPr>
        <w:rPr>
          <w:rFonts w:asciiTheme="majorHAnsi" w:hAnsiTheme="majorHAnsi" w:cstheme="majorHAnsi"/>
          <w:i/>
        </w:rPr>
      </w:pPr>
      <w:r w:rsidRPr="00256C44">
        <w:rPr>
          <w:rFonts w:asciiTheme="majorHAnsi" w:hAnsiTheme="majorHAnsi" w:cstheme="majorHAnsi"/>
          <w:b/>
          <w:i/>
        </w:rPr>
        <w:t>• Critical point 27:</w:t>
      </w:r>
      <w:r w:rsidRPr="00256C44">
        <w:rPr>
          <w:rFonts w:asciiTheme="majorHAnsi" w:hAnsiTheme="majorHAnsi" w:cstheme="majorHAnsi"/>
          <w:i/>
        </w:rPr>
        <w:t xml:space="preserve"> Training is subject to evaluation, which extends to the satisfaction of all parties concerned, the cost-results relationship, and the impact on the performance of people in the workplace.</w:t>
      </w:r>
    </w:p>
    <w:p w14:paraId="578786B5" w14:textId="1F931BC2" w:rsidR="00191F4F" w:rsidRPr="00256C44" w:rsidRDefault="00A26E36" w:rsidP="00172CF2">
      <w:pPr>
        <w:spacing w:before="120" w:after="120" w:line="240" w:lineRule="auto"/>
        <w:jc w:val="both"/>
        <w:rPr>
          <w:rFonts w:asciiTheme="majorHAnsi" w:hAnsiTheme="majorHAnsi" w:cstheme="majorHAnsi"/>
        </w:rPr>
      </w:pPr>
      <w:r w:rsidRPr="00256C44">
        <w:rPr>
          <w:rFonts w:asciiTheme="majorHAnsi" w:hAnsiTheme="majorHAnsi" w:cstheme="majorHAnsi"/>
        </w:rPr>
        <w:t xml:space="preserve">The PCREs and enabling statutes and decrees/regulatory framework for the Haitian civil service assign high priority to training, given the capacity shortages acknowledged throughout government.  L’ENAPP, the </w:t>
      </w:r>
      <w:r w:rsidR="00191F4F" w:rsidRPr="00256C44">
        <w:rPr>
          <w:rFonts w:asciiTheme="majorHAnsi" w:hAnsiTheme="majorHAnsi" w:cstheme="majorHAnsi"/>
          <w:b/>
          <w:i/>
        </w:rPr>
        <w:t xml:space="preserve">National School of Administration and Public Policies </w:t>
      </w:r>
      <w:r w:rsidR="00191F4F" w:rsidRPr="00256C44">
        <w:rPr>
          <w:rFonts w:asciiTheme="majorHAnsi" w:hAnsiTheme="majorHAnsi" w:cstheme="majorHAnsi"/>
        </w:rPr>
        <w:t>was created in the context of the 2005 Decree revision of the General Statute of the Civil Service.  The organizational procedures and the financial resources for its establishment were only put in place in 2013, however.  L’ENAPP operates an in-service training institute for sitting civil servants, under the oversight of several boards (</w:t>
      </w:r>
      <w:r w:rsidR="00191F4F" w:rsidRPr="00256C44">
        <w:rPr>
          <w:rFonts w:asciiTheme="majorHAnsi" w:hAnsiTheme="majorHAnsi" w:cstheme="majorHAnsi"/>
          <w:i/>
        </w:rPr>
        <w:t>conseils)</w:t>
      </w:r>
      <w:r w:rsidR="00191F4F" w:rsidRPr="00256C44">
        <w:rPr>
          <w:rFonts w:asciiTheme="majorHAnsi" w:hAnsiTheme="majorHAnsi" w:cstheme="majorHAnsi"/>
        </w:rPr>
        <w:t xml:space="preserve"> that guide its curriculum and overall policies and administration.  Its first Director was appointed through a competitive search process at that time, and it recruited several full-time </w:t>
      </w:r>
      <w:r w:rsidR="00375E21" w:rsidRPr="00256C44">
        <w:rPr>
          <w:rFonts w:asciiTheme="majorHAnsi" w:hAnsiTheme="majorHAnsi" w:cstheme="majorHAnsi"/>
        </w:rPr>
        <w:t>faculties</w:t>
      </w:r>
      <w:r w:rsidR="00191F4F" w:rsidRPr="00256C44">
        <w:rPr>
          <w:rFonts w:asciiTheme="majorHAnsi" w:hAnsiTheme="majorHAnsi" w:cstheme="majorHAnsi"/>
        </w:rPr>
        <w:t xml:space="preserve"> through a specially designed </w:t>
      </w:r>
      <w:r w:rsidR="00191F4F" w:rsidRPr="00256C44">
        <w:rPr>
          <w:rFonts w:asciiTheme="majorHAnsi" w:hAnsiTheme="majorHAnsi" w:cstheme="majorHAnsi"/>
          <w:i/>
        </w:rPr>
        <w:t xml:space="preserve">concours, </w:t>
      </w:r>
      <w:r w:rsidR="00191F4F" w:rsidRPr="00256C44">
        <w:rPr>
          <w:rFonts w:asciiTheme="majorHAnsi" w:hAnsiTheme="majorHAnsi" w:cstheme="majorHAnsi"/>
        </w:rPr>
        <w:t xml:space="preserve">including an interview process and a competitive exam.  It receives budgetary resources, but it is also the recipient of </w:t>
      </w:r>
      <w:r w:rsidR="007E11F9" w:rsidRPr="00256C44">
        <w:rPr>
          <w:rFonts w:asciiTheme="majorHAnsi" w:hAnsiTheme="majorHAnsi" w:cstheme="majorHAnsi"/>
        </w:rPr>
        <w:t xml:space="preserve">support </w:t>
      </w:r>
      <w:r w:rsidR="00191F4F" w:rsidRPr="00256C44">
        <w:rPr>
          <w:rFonts w:asciiTheme="majorHAnsi" w:hAnsiTheme="majorHAnsi" w:cstheme="majorHAnsi"/>
        </w:rPr>
        <w:t xml:space="preserve">grants </w:t>
      </w:r>
      <w:r w:rsidR="007E11F9" w:rsidRPr="00256C44">
        <w:rPr>
          <w:rFonts w:asciiTheme="majorHAnsi" w:hAnsiTheme="majorHAnsi" w:cstheme="majorHAnsi"/>
        </w:rPr>
        <w:t xml:space="preserve">and technical support </w:t>
      </w:r>
      <w:r w:rsidR="00191F4F" w:rsidRPr="00256C44">
        <w:rPr>
          <w:rFonts w:asciiTheme="majorHAnsi" w:hAnsiTheme="majorHAnsi" w:cstheme="majorHAnsi"/>
        </w:rPr>
        <w:t>from external development partners, including French AFD and Canadian CIDA</w:t>
      </w:r>
      <w:r w:rsidR="007E11F9" w:rsidRPr="00256C44">
        <w:rPr>
          <w:rFonts w:asciiTheme="majorHAnsi" w:hAnsiTheme="majorHAnsi" w:cstheme="majorHAnsi"/>
        </w:rPr>
        <w:t>, which have both provided direct training for cadres as well as training of Haitian trainers</w:t>
      </w:r>
      <w:r w:rsidR="00191F4F" w:rsidRPr="00256C44">
        <w:rPr>
          <w:rFonts w:asciiTheme="majorHAnsi" w:hAnsiTheme="majorHAnsi" w:cstheme="majorHAnsi"/>
        </w:rPr>
        <w:t xml:space="preserve">.   L’ENAPP provides a certificate to civil servants who pass its program, although there is no connection between this certification and career advancement when they have returned to their posts.  The courses are provided only to those in the highest leadership posts at present and are mainly focused on general management and </w:t>
      </w:r>
      <w:r w:rsidR="007E11F9" w:rsidRPr="00256C44">
        <w:rPr>
          <w:rFonts w:asciiTheme="majorHAnsi" w:hAnsiTheme="majorHAnsi" w:cstheme="majorHAnsi"/>
        </w:rPr>
        <w:t xml:space="preserve">strategic planning </w:t>
      </w:r>
      <w:r w:rsidR="00191F4F" w:rsidRPr="00256C44">
        <w:rPr>
          <w:rFonts w:asciiTheme="majorHAnsi" w:hAnsiTheme="majorHAnsi" w:cstheme="majorHAnsi"/>
        </w:rPr>
        <w:t xml:space="preserve">skills.  The physical capacity of L’ENAPP is quite limited (there is only one classroom) and the number of civil servants who have received training so far is </w:t>
      </w:r>
      <w:r w:rsidR="007C2D4E" w:rsidRPr="00256C44">
        <w:rPr>
          <w:rFonts w:asciiTheme="majorHAnsi" w:hAnsiTheme="majorHAnsi" w:cstheme="majorHAnsi"/>
        </w:rPr>
        <w:t xml:space="preserve">small (60 civil servants per </w:t>
      </w:r>
      <w:r w:rsidR="00BD1C49" w:rsidRPr="00256C44">
        <w:rPr>
          <w:rFonts w:asciiTheme="majorHAnsi" w:hAnsiTheme="majorHAnsi" w:cstheme="majorHAnsi"/>
        </w:rPr>
        <w:t>7-month</w:t>
      </w:r>
      <w:r w:rsidR="007C2D4E" w:rsidRPr="00256C44">
        <w:rPr>
          <w:rFonts w:asciiTheme="majorHAnsi" w:hAnsiTheme="majorHAnsi" w:cstheme="majorHAnsi"/>
        </w:rPr>
        <w:t xml:space="preserve"> term.)</w:t>
      </w:r>
    </w:p>
    <w:p w14:paraId="3EBCD1D4" w14:textId="699CA330" w:rsidR="007E11F9" w:rsidRPr="00256C44" w:rsidRDefault="007C2D4E" w:rsidP="00172CF2">
      <w:pPr>
        <w:spacing w:before="120" w:after="120" w:line="240" w:lineRule="auto"/>
        <w:jc w:val="both"/>
        <w:rPr>
          <w:rFonts w:asciiTheme="majorHAnsi" w:hAnsiTheme="majorHAnsi" w:cstheme="majorHAnsi"/>
        </w:rPr>
      </w:pPr>
      <w:r w:rsidRPr="00256C44">
        <w:rPr>
          <w:rFonts w:asciiTheme="majorHAnsi" w:hAnsiTheme="majorHAnsi" w:cstheme="majorHAnsi"/>
        </w:rPr>
        <w:t>Training is provided to civil servants through their particular sectorial ministry as well.  For example, reorganization and modernization plans of the Ministry of Agriculture and the Ministry of Public Works, Transport and Communications each envisions a significant investment in skill upgrading for technical and managerial staff, based on a needs</w:t>
      </w:r>
      <w:r w:rsidR="001D70FC" w:rsidRPr="00256C44">
        <w:rPr>
          <w:rFonts w:asciiTheme="majorHAnsi" w:hAnsiTheme="majorHAnsi" w:cstheme="majorHAnsi"/>
        </w:rPr>
        <w:t>’</w:t>
      </w:r>
      <w:r w:rsidRPr="00256C44">
        <w:rPr>
          <w:rFonts w:asciiTheme="majorHAnsi" w:hAnsiTheme="majorHAnsi" w:cstheme="majorHAnsi"/>
        </w:rPr>
        <w:t xml:space="preserve"> assessment carried out in the context of an IDB-supported functional review.  </w:t>
      </w:r>
      <w:r w:rsidR="00AA300D" w:rsidRPr="00256C44">
        <w:rPr>
          <w:rFonts w:asciiTheme="majorHAnsi" w:hAnsiTheme="majorHAnsi" w:cstheme="majorHAnsi"/>
        </w:rPr>
        <w:t xml:space="preserve">  </w:t>
      </w:r>
    </w:p>
    <w:p w14:paraId="6CCA839C" w14:textId="50A41B54" w:rsidR="00AA300D" w:rsidRPr="00256C44" w:rsidRDefault="00AA300D" w:rsidP="004D2053">
      <w:pPr>
        <w:pStyle w:val="Heading3"/>
        <w:spacing w:before="120" w:after="120" w:line="240" w:lineRule="auto"/>
        <w:rPr>
          <w:rFonts w:cstheme="majorHAnsi"/>
        </w:rPr>
      </w:pPr>
      <w:bookmarkStart w:id="85" w:name="_Toc526170571"/>
      <w:r w:rsidRPr="00256C44">
        <w:rPr>
          <w:rFonts w:cstheme="majorHAnsi"/>
        </w:rPr>
        <w:t>Learning Evaluation</w:t>
      </w:r>
      <w:bookmarkEnd w:id="85"/>
    </w:p>
    <w:p w14:paraId="3027F075" w14:textId="5CA8AD46" w:rsidR="0077010B" w:rsidRPr="00256C44" w:rsidRDefault="00AA300D" w:rsidP="00172CF2">
      <w:pPr>
        <w:spacing w:before="120" w:after="120" w:line="240" w:lineRule="auto"/>
        <w:jc w:val="both"/>
        <w:rPr>
          <w:rFonts w:asciiTheme="majorHAnsi" w:hAnsiTheme="majorHAnsi" w:cstheme="majorHAnsi"/>
        </w:rPr>
      </w:pPr>
      <w:r w:rsidRPr="00256C44">
        <w:rPr>
          <w:rFonts w:asciiTheme="majorHAnsi" w:hAnsiTheme="majorHAnsi" w:cstheme="majorHAnsi"/>
        </w:rPr>
        <w:t>To the extent that it exists, the evaluation of training is at the level of satisfaction/reaction and does not extend to relevance, transfer of learning, impact or return on investment.</w:t>
      </w:r>
      <w:r w:rsidR="007E11F9" w:rsidRPr="00256C44">
        <w:rPr>
          <w:rFonts w:asciiTheme="majorHAnsi" w:hAnsiTheme="majorHAnsi" w:cstheme="majorHAnsi"/>
        </w:rPr>
        <w:t xml:space="preserve">  </w:t>
      </w:r>
    </w:p>
    <w:p w14:paraId="4E0C3583" w14:textId="456DCFAF" w:rsidR="000573EC" w:rsidRPr="00256C44" w:rsidRDefault="000573EC" w:rsidP="00172CF2">
      <w:pPr>
        <w:spacing w:before="120" w:after="120" w:line="240" w:lineRule="auto"/>
        <w:jc w:val="both"/>
        <w:rPr>
          <w:rFonts w:asciiTheme="majorHAnsi" w:hAnsiTheme="majorHAnsi" w:cstheme="majorHAnsi"/>
        </w:rPr>
      </w:pPr>
    </w:p>
    <w:p w14:paraId="2576EC92" w14:textId="3B83E4B5" w:rsidR="000573EC" w:rsidRPr="00256C44" w:rsidRDefault="000573EC" w:rsidP="00172CF2">
      <w:pPr>
        <w:spacing w:before="120" w:after="120" w:line="240" w:lineRule="auto"/>
        <w:jc w:val="both"/>
        <w:rPr>
          <w:rFonts w:asciiTheme="majorHAnsi" w:hAnsiTheme="majorHAnsi" w:cstheme="majorHAnsi"/>
        </w:rPr>
      </w:pPr>
    </w:p>
    <w:p w14:paraId="4DE9C414" w14:textId="3EA814F2" w:rsidR="000573EC" w:rsidRDefault="000573EC" w:rsidP="00172CF2">
      <w:pPr>
        <w:spacing w:before="120" w:after="120" w:line="240" w:lineRule="auto"/>
        <w:jc w:val="both"/>
        <w:rPr>
          <w:rFonts w:asciiTheme="majorHAnsi" w:hAnsiTheme="majorHAnsi" w:cstheme="majorHAnsi"/>
        </w:rPr>
      </w:pPr>
    </w:p>
    <w:p w14:paraId="51385B3C" w14:textId="77777777" w:rsidR="00E2607F" w:rsidRPr="00256C44" w:rsidRDefault="00E2607F" w:rsidP="00172CF2">
      <w:pPr>
        <w:spacing w:before="120" w:after="120" w:line="240" w:lineRule="auto"/>
        <w:jc w:val="both"/>
        <w:rPr>
          <w:rFonts w:asciiTheme="majorHAnsi" w:hAnsiTheme="majorHAnsi" w:cstheme="majorHAnsi"/>
        </w:rPr>
      </w:pPr>
    </w:p>
    <w:p w14:paraId="07408ADB" w14:textId="4BE93272" w:rsidR="00AA300D" w:rsidRPr="00256C44" w:rsidRDefault="002D0554" w:rsidP="002D0554">
      <w:pPr>
        <w:pStyle w:val="Heading2"/>
        <w:spacing w:before="120" w:after="120" w:line="240" w:lineRule="auto"/>
        <w:ind w:left="360"/>
        <w:rPr>
          <w:rFonts w:cstheme="majorHAnsi"/>
        </w:rPr>
      </w:pPr>
      <w:bookmarkStart w:id="86" w:name="_Toc501460657"/>
      <w:bookmarkStart w:id="87" w:name="_Toc526170572"/>
      <w:r w:rsidRPr="00256C44">
        <w:rPr>
          <w:rFonts w:cstheme="majorHAnsi"/>
        </w:rPr>
        <w:lastRenderedPageBreak/>
        <w:t xml:space="preserve">2.7 </w:t>
      </w:r>
      <w:r w:rsidR="00AA300D" w:rsidRPr="00256C44">
        <w:rPr>
          <w:rFonts w:cstheme="majorHAnsi"/>
        </w:rPr>
        <w:t xml:space="preserve">Human </w:t>
      </w:r>
      <w:r w:rsidRPr="00256C44">
        <w:rPr>
          <w:rFonts w:cstheme="majorHAnsi"/>
        </w:rPr>
        <w:t xml:space="preserve">Resources </w:t>
      </w:r>
      <w:r w:rsidR="00AA300D" w:rsidRPr="00256C44">
        <w:rPr>
          <w:rFonts w:cstheme="majorHAnsi"/>
        </w:rPr>
        <w:t>and Social Relations Management</w:t>
      </w:r>
      <w:bookmarkEnd w:id="86"/>
      <w:bookmarkEnd w:id="87"/>
    </w:p>
    <w:p w14:paraId="13CEC36F" w14:textId="35D8896A" w:rsidR="0097312B" w:rsidRPr="00256C44" w:rsidRDefault="00A52410" w:rsidP="00A52410">
      <w:pPr>
        <w:spacing w:before="120" w:after="120" w:line="240" w:lineRule="auto"/>
        <w:jc w:val="both"/>
        <w:rPr>
          <w:rFonts w:asciiTheme="majorHAnsi" w:hAnsiTheme="majorHAnsi" w:cstheme="majorHAnsi"/>
        </w:rPr>
      </w:pPr>
      <w:r w:rsidRPr="00256C44">
        <w:rPr>
          <w:rFonts w:asciiTheme="majorHAnsi" w:hAnsiTheme="majorHAnsi" w:cstheme="majorHAnsi"/>
        </w:rPr>
        <w:t>This subsystem focuses on the relationship between the organization and its employees. It covers industrial relations, employee engagement, the maintenance of organizational culture, and the overall impression of the HRM function.</w:t>
      </w:r>
    </w:p>
    <w:p w14:paraId="0172E9C0" w14:textId="77777777" w:rsidR="00A52410" w:rsidRPr="008512BC" w:rsidRDefault="00A52410" w:rsidP="00A52410">
      <w:pPr>
        <w:spacing w:before="120" w:after="120" w:line="240" w:lineRule="auto"/>
        <w:jc w:val="both"/>
        <w:rPr>
          <w:rFonts w:asciiTheme="majorHAnsi" w:hAnsiTheme="majorHAnsi" w:cstheme="majorHAnsi"/>
          <w:b/>
          <w:color w:val="365F91" w:themeColor="accent1" w:themeShade="BF"/>
          <w:sz w:val="24"/>
          <w:szCs w:val="24"/>
        </w:rPr>
      </w:pPr>
      <w:r w:rsidRPr="008512BC">
        <w:rPr>
          <w:rFonts w:asciiTheme="majorHAnsi" w:hAnsiTheme="majorHAnsi" w:cstheme="majorHAnsi"/>
          <w:b/>
          <w:color w:val="365F91" w:themeColor="accent1" w:themeShade="BF"/>
          <w:sz w:val="24"/>
          <w:szCs w:val="24"/>
        </w:rPr>
        <w:t>Management of the Work Climate and Communication</w:t>
      </w:r>
    </w:p>
    <w:p w14:paraId="307E1F5A" w14:textId="77777777" w:rsidR="00A52410" w:rsidRPr="00256C44" w:rsidRDefault="00A52410" w:rsidP="003F6BCE">
      <w:pPr>
        <w:pStyle w:val="ListParagraph"/>
        <w:numPr>
          <w:ilvl w:val="0"/>
          <w:numId w:val="31"/>
        </w:numPr>
        <w:spacing w:before="120" w:after="120"/>
        <w:jc w:val="both"/>
        <w:rPr>
          <w:rFonts w:asciiTheme="majorHAnsi" w:hAnsiTheme="majorHAnsi" w:cstheme="majorHAnsi"/>
          <w:i/>
        </w:rPr>
      </w:pPr>
      <w:r w:rsidRPr="00256C44">
        <w:rPr>
          <w:rFonts w:asciiTheme="majorHAnsi" w:hAnsiTheme="majorHAnsi" w:cstheme="majorHAnsi"/>
          <w:b/>
          <w:i/>
        </w:rPr>
        <w:t>Critical point 28:</w:t>
      </w:r>
      <w:r w:rsidRPr="00256C44">
        <w:rPr>
          <w:rFonts w:asciiTheme="majorHAnsi" w:hAnsiTheme="majorHAnsi" w:cstheme="majorHAnsi"/>
          <w:i/>
        </w:rPr>
        <w:t xml:space="preserve"> The organization makes efforts to learn about its work climate, using reliable instruments for periodic evaluation.</w:t>
      </w:r>
    </w:p>
    <w:p w14:paraId="718586CD" w14:textId="77777777" w:rsidR="00A52410" w:rsidRPr="00256C44" w:rsidRDefault="00A52410" w:rsidP="003F6BCE">
      <w:pPr>
        <w:pStyle w:val="ListParagraph"/>
        <w:numPr>
          <w:ilvl w:val="0"/>
          <w:numId w:val="31"/>
        </w:numPr>
        <w:spacing w:before="120" w:after="120"/>
        <w:jc w:val="both"/>
        <w:rPr>
          <w:rFonts w:asciiTheme="majorHAnsi" w:hAnsiTheme="majorHAnsi" w:cstheme="majorHAnsi"/>
          <w:i/>
        </w:rPr>
      </w:pPr>
      <w:r w:rsidRPr="00256C44">
        <w:rPr>
          <w:rFonts w:asciiTheme="majorHAnsi" w:hAnsiTheme="majorHAnsi" w:cstheme="majorHAnsi"/>
          <w:b/>
          <w:i/>
        </w:rPr>
        <w:t>Critical point 29</w:t>
      </w:r>
      <w:r w:rsidRPr="00256C44">
        <w:rPr>
          <w:rFonts w:asciiTheme="majorHAnsi" w:hAnsiTheme="majorHAnsi" w:cstheme="majorHAnsi"/>
          <w:i/>
        </w:rPr>
        <w:t>: The organization has specific communication instruments that serve to reinforce the sense of belonging and the commitment of employees to the overall organizational project.</w:t>
      </w:r>
    </w:p>
    <w:p w14:paraId="2A915A47" w14:textId="77777777" w:rsidR="00A52410" w:rsidRPr="00256C44" w:rsidRDefault="00A52410" w:rsidP="003F6BCE">
      <w:pPr>
        <w:pStyle w:val="ListParagraph"/>
        <w:numPr>
          <w:ilvl w:val="0"/>
          <w:numId w:val="31"/>
        </w:numPr>
        <w:spacing w:before="120" w:after="120"/>
        <w:jc w:val="both"/>
        <w:rPr>
          <w:rFonts w:asciiTheme="majorHAnsi" w:hAnsiTheme="majorHAnsi" w:cstheme="majorHAnsi"/>
          <w:i/>
        </w:rPr>
      </w:pPr>
      <w:r w:rsidRPr="00256C44">
        <w:rPr>
          <w:rFonts w:asciiTheme="majorHAnsi" w:hAnsiTheme="majorHAnsi" w:cstheme="majorHAnsi"/>
          <w:b/>
          <w:i/>
        </w:rPr>
        <w:t>Critical point 30</w:t>
      </w:r>
      <w:r w:rsidRPr="00256C44">
        <w:rPr>
          <w:rFonts w:asciiTheme="majorHAnsi" w:hAnsiTheme="majorHAnsi" w:cstheme="majorHAnsi"/>
          <w:i/>
        </w:rPr>
        <w:t>: Labor relations are preferably and habitually oriented toward agreement and consensus building rather than confrontation and denigration of adversaries.</w:t>
      </w:r>
    </w:p>
    <w:p w14:paraId="254111F6" w14:textId="77777777" w:rsidR="00A52410" w:rsidRPr="00256C44" w:rsidRDefault="00A52410" w:rsidP="003F6BCE">
      <w:pPr>
        <w:pStyle w:val="ListParagraph"/>
        <w:numPr>
          <w:ilvl w:val="0"/>
          <w:numId w:val="31"/>
        </w:numPr>
        <w:spacing w:before="120" w:after="120"/>
        <w:jc w:val="both"/>
        <w:rPr>
          <w:rFonts w:asciiTheme="majorHAnsi" w:hAnsiTheme="majorHAnsi" w:cstheme="majorHAnsi"/>
          <w:i/>
        </w:rPr>
      </w:pPr>
      <w:r w:rsidRPr="00256C44">
        <w:rPr>
          <w:rFonts w:asciiTheme="majorHAnsi" w:hAnsiTheme="majorHAnsi" w:cstheme="majorHAnsi"/>
          <w:b/>
          <w:i/>
        </w:rPr>
        <w:t>Critical point 31</w:t>
      </w:r>
      <w:r w:rsidRPr="00256C44">
        <w:rPr>
          <w:rFonts w:asciiTheme="majorHAnsi" w:hAnsiTheme="majorHAnsi" w:cstheme="majorHAnsi"/>
          <w:i/>
        </w:rPr>
        <w:t>: The degree of labor conflict is not excessive in terms of either the number of conflicts, their effects, or the forcefulness of the means employed.</w:t>
      </w:r>
    </w:p>
    <w:p w14:paraId="617D830A" w14:textId="392D4DBE" w:rsidR="00184094" w:rsidRPr="00256C44" w:rsidRDefault="0003291C" w:rsidP="00172CF2">
      <w:pPr>
        <w:spacing w:before="120" w:after="120" w:line="240" w:lineRule="auto"/>
        <w:jc w:val="both"/>
        <w:rPr>
          <w:rFonts w:asciiTheme="majorHAnsi" w:hAnsiTheme="majorHAnsi" w:cstheme="majorHAnsi"/>
        </w:rPr>
      </w:pPr>
      <w:r w:rsidRPr="00256C44">
        <w:rPr>
          <w:rFonts w:asciiTheme="majorHAnsi" w:hAnsiTheme="majorHAnsi" w:cstheme="majorHAnsi"/>
        </w:rPr>
        <w:t xml:space="preserve">While freedom of association is formally guaranteed by the National Law (Article 35.3, and by Article 151 of the Decree of May </w:t>
      </w:r>
      <w:r w:rsidR="00BD1C49" w:rsidRPr="00256C44">
        <w:rPr>
          <w:rFonts w:asciiTheme="majorHAnsi" w:hAnsiTheme="majorHAnsi" w:cstheme="majorHAnsi"/>
        </w:rPr>
        <w:t>17,</w:t>
      </w:r>
      <w:r w:rsidRPr="00256C44">
        <w:rPr>
          <w:rFonts w:asciiTheme="majorHAnsi" w:hAnsiTheme="majorHAnsi" w:cstheme="majorHAnsi"/>
        </w:rPr>
        <w:t xml:space="preserve"> 2005 of the general statute of the Civil Service that bestows the right of public sector workers, including civil servants, to organize, there do not appear to be strong, dedicated organizations in place that currently represent civil servants in negotiations with Government regarding workplace relations and/or remuneration policy.</w:t>
      </w:r>
      <w:r w:rsidR="00184094" w:rsidRPr="00256C44">
        <w:rPr>
          <w:rFonts w:asciiTheme="majorHAnsi" w:hAnsiTheme="majorHAnsi" w:cstheme="majorHAnsi"/>
        </w:rPr>
        <w:t xml:space="preserve"> </w:t>
      </w:r>
      <w:r w:rsidRPr="00256C44">
        <w:rPr>
          <w:rFonts w:asciiTheme="majorHAnsi" w:hAnsiTheme="majorHAnsi" w:cstheme="majorHAnsi"/>
        </w:rPr>
        <w:t>That said,</w:t>
      </w:r>
      <w:r w:rsidR="00184094" w:rsidRPr="00256C44">
        <w:rPr>
          <w:rFonts w:asciiTheme="majorHAnsi" w:hAnsiTheme="majorHAnsi" w:cstheme="majorHAnsi"/>
        </w:rPr>
        <w:t xml:space="preserve"> the CTSP</w:t>
      </w:r>
      <w:r w:rsidR="00B26688" w:rsidRPr="00256C44">
        <w:rPr>
          <w:rFonts w:asciiTheme="majorHAnsi" w:hAnsiTheme="majorHAnsi" w:cstheme="majorHAnsi"/>
        </w:rPr>
        <w:t xml:space="preserve"> (Confederation of Public and Private Sector Workers of Haiti)</w:t>
      </w:r>
      <w:r w:rsidR="00184094" w:rsidRPr="00256C44">
        <w:rPr>
          <w:rFonts w:asciiTheme="majorHAnsi" w:hAnsiTheme="majorHAnsi" w:cstheme="majorHAnsi"/>
        </w:rPr>
        <w:t xml:space="preserve"> a confederation of 12 public sector unions represents the interests of public sector workers in various sectors</w:t>
      </w:r>
      <w:r w:rsidR="007209B6" w:rsidRPr="00256C44">
        <w:rPr>
          <w:rFonts w:asciiTheme="majorHAnsi" w:hAnsiTheme="majorHAnsi" w:cstheme="majorHAnsi"/>
        </w:rPr>
        <w:t xml:space="preserve">, such as health and education </w:t>
      </w:r>
      <w:r w:rsidR="00375E21" w:rsidRPr="00256C44">
        <w:rPr>
          <w:rFonts w:asciiTheme="majorHAnsi" w:hAnsiTheme="majorHAnsi" w:cstheme="majorHAnsi"/>
        </w:rPr>
        <w:t>and</w:t>
      </w:r>
      <w:r w:rsidR="007209B6" w:rsidRPr="00256C44">
        <w:rPr>
          <w:rFonts w:asciiTheme="majorHAnsi" w:hAnsiTheme="majorHAnsi" w:cstheme="majorHAnsi"/>
        </w:rPr>
        <w:t xml:space="preserve"> of state enterprise workers. </w:t>
      </w:r>
      <w:r w:rsidR="00184094" w:rsidRPr="00256C44">
        <w:rPr>
          <w:rFonts w:asciiTheme="majorHAnsi" w:hAnsiTheme="majorHAnsi" w:cstheme="majorHAnsi"/>
        </w:rPr>
        <w:t xml:space="preserve">  Strikes for higher wages and improved conditions </w:t>
      </w:r>
      <w:r w:rsidR="00923ED4" w:rsidRPr="00256C44">
        <w:rPr>
          <w:rFonts w:asciiTheme="majorHAnsi" w:hAnsiTheme="majorHAnsi" w:cstheme="majorHAnsi"/>
        </w:rPr>
        <w:t>were reported as commonplace</w:t>
      </w:r>
      <w:r w:rsidR="00184094" w:rsidRPr="00256C44">
        <w:rPr>
          <w:rFonts w:asciiTheme="majorHAnsi" w:hAnsiTheme="majorHAnsi" w:cstheme="majorHAnsi"/>
        </w:rPr>
        <w:t>, according to the counterparts interviewed in OMRH</w:t>
      </w:r>
      <w:r w:rsidR="00923ED4" w:rsidRPr="00256C44">
        <w:rPr>
          <w:rFonts w:asciiTheme="majorHAnsi" w:hAnsiTheme="majorHAnsi" w:cstheme="majorHAnsi"/>
        </w:rPr>
        <w:t>, but it was not clear in which sectors they have occurred</w:t>
      </w:r>
      <w:r w:rsidR="00184094" w:rsidRPr="00256C44">
        <w:rPr>
          <w:rFonts w:asciiTheme="majorHAnsi" w:hAnsiTheme="majorHAnsi" w:cstheme="majorHAnsi"/>
        </w:rPr>
        <w:t xml:space="preserve">.  External partners, in particular, the Public Sector Alliance of Canada and the Canadian Union of Public Employees have provided direct support to public sector unions in the context of the post-earthquake reconstruction process. </w:t>
      </w:r>
      <w:r w:rsidR="00923ED4" w:rsidRPr="00256C44">
        <w:rPr>
          <w:rFonts w:asciiTheme="majorHAnsi" w:hAnsiTheme="majorHAnsi" w:cstheme="majorHAnsi"/>
        </w:rPr>
        <w:t xml:space="preserve">  Concerns that the government has actively suppressed public sector union activism, including through dismissing members of union leadership from their positions has been voiced.</w:t>
      </w:r>
      <w:r w:rsidR="00923ED4" w:rsidRPr="00256C44">
        <w:rPr>
          <w:rStyle w:val="FootnoteReference"/>
          <w:rFonts w:asciiTheme="majorHAnsi" w:hAnsiTheme="majorHAnsi" w:cstheme="majorHAnsi"/>
        </w:rPr>
        <w:footnoteReference w:id="30"/>
      </w:r>
      <w:r w:rsidR="00923ED4" w:rsidRPr="00256C44">
        <w:rPr>
          <w:rFonts w:asciiTheme="majorHAnsi" w:hAnsiTheme="majorHAnsi" w:cstheme="majorHAnsi"/>
        </w:rPr>
        <w:t xml:space="preserve"> </w:t>
      </w:r>
    </w:p>
    <w:p w14:paraId="27190FA5" w14:textId="77777777" w:rsidR="007209B6" w:rsidRPr="00256C44" w:rsidRDefault="007209B6" w:rsidP="0097312B">
      <w:pPr>
        <w:pStyle w:val="Heading3"/>
        <w:spacing w:before="120" w:after="120" w:line="240" w:lineRule="auto"/>
        <w:rPr>
          <w:rFonts w:cstheme="majorHAnsi"/>
          <w:sz w:val="24"/>
          <w:szCs w:val="24"/>
        </w:rPr>
      </w:pPr>
      <w:bookmarkStart w:id="89" w:name="_Toc526170573"/>
      <w:r w:rsidRPr="00256C44">
        <w:rPr>
          <w:rFonts w:cstheme="majorHAnsi"/>
          <w:sz w:val="24"/>
          <w:szCs w:val="24"/>
        </w:rPr>
        <w:t>Employee Engagement</w:t>
      </w:r>
      <w:bookmarkEnd w:id="89"/>
    </w:p>
    <w:p w14:paraId="7C5CBB84" w14:textId="35804080" w:rsidR="00DA1994" w:rsidRPr="00256C44" w:rsidRDefault="007209B6" w:rsidP="00172CF2">
      <w:pPr>
        <w:spacing w:before="120" w:after="120" w:line="240" w:lineRule="auto"/>
        <w:jc w:val="both"/>
        <w:rPr>
          <w:rFonts w:asciiTheme="majorHAnsi" w:hAnsiTheme="majorHAnsi" w:cstheme="majorHAnsi"/>
        </w:rPr>
      </w:pPr>
      <w:r w:rsidRPr="00256C44">
        <w:rPr>
          <w:rFonts w:asciiTheme="majorHAnsi" w:hAnsiTheme="majorHAnsi" w:cstheme="majorHAnsi"/>
        </w:rPr>
        <w:t xml:space="preserve">No examples of civil service satisfaction surveys were provided, but the civil service manual does provide criteria and advice on the conditions required for an employee-friendly workplace.  In addition, guidance on how to conduct a (modest) satisfaction survey </w:t>
      </w:r>
      <w:r w:rsidR="00923ED4" w:rsidRPr="00256C44">
        <w:rPr>
          <w:rFonts w:asciiTheme="majorHAnsi" w:hAnsiTheme="majorHAnsi" w:cstheme="majorHAnsi"/>
        </w:rPr>
        <w:t xml:space="preserve">appears in the manual.   The manual lays out a work program and a set of attributions for the HR directorates in ministries that focus on preventing conflict and developing mechanisms to </w:t>
      </w:r>
      <w:r w:rsidR="00F94BB4" w:rsidRPr="00256C44">
        <w:rPr>
          <w:rFonts w:asciiTheme="majorHAnsi" w:hAnsiTheme="majorHAnsi" w:cstheme="majorHAnsi"/>
        </w:rPr>
        <w:t xml:space="preserve">channel employee grievances and concerns.  It also proposes preparation of legislative norms to formalize constructive dialogue between managers and public sector workers, but it would appear that this is more abstract that actual at this point. </w:t>
      </w:r>
    </w:p>
    <w:p w14:paraId="14372D25" w14:textId="77777777" w:rsidR="00FC25F7" w:rsidRPr="00256C44" w:rsidRDefault="00FC25F7" w:rsidP="00172CF2">
      <w:pPr>
        <w:spacing w:before="120" w:after="120" w:line="240" w:lineRule="auto"/>
        <w:jc w:val="both"/>
        <w:rPr>
          <w:rFonts w:asciiTheme="majorHAnsi" w:hAnsiTheme="majorHAnsi" w:cstheme="majorHAnsi"/>
        </w:rPr>
      </w:pPr>
    </w:p>
    <w:p w14:paraId="4F1D6F9A" w14:textId="77777777" w:rsidR="00BD75D1" w:rsidRDefault="00BD75D1" w:rsidP="002D0554">
      <w:pPr>
        <w:pStyle w:val="Heading2"/>
        <w:spacing w:before="120" w:after="120" w:line="240" w:lineRule="auto"/>
        <w:ind w:left="360"/>
        <w:rPr>
          <w:rFonts w:cstheme="majorHAnsi"/>
        </w:rPr>
      </w:pPr>
      <w:bookmarkStart w:id="90" w:name="_Toc501460658"/>
      <w:bookmarkStart w:id="91" w:name="_Toc526170574"/>
    </w:p>
    <w:p w14:paraId="6BA5C364" w14:textId="18F0208D" w:rsidR="007E11F9" w:rsidRPr="00256C44" w:rsidRDefault="002D0554" w:rsidP="002D0554">
      <w:pPr>
        <w:pStyle w:val="Heading2"/>
        <w:spacing w:before="120" w:after="120" w:line="240" w:lineRule="auto"/>
        <w:ind w:left="360"/>
        <w:rPr>
          <w:rFonts w:cstheme="majorHAnsi"/>
        </w:rPr>
      </w:pPr>
      <w:r w:rsidRPr="00256C44">
        <w:rPr>
          <w:rFonts w:cstheme="majorHAnsi"/>
        </w:rPr>
        <w:t xml:space="preserve">2.8 </w:t>
      </w:r>
      <w:r w:rsidR="007E11F9" w:rsidRPr="00256C44">
        <w:rPr>
          <w:rFonts w:cstheme="majorHAnsi"/>
        </w:rPr>
        <w:t>Organization of the HRM Function</w:t>
      </w:r>
      <w:bookmarkEnd w:id="90"/>
      <w:bookmarkEnd w:id="91"/>
    </w:p>
    <w:p w14:paraId="78A9C3E5" w14:textId="77777777" w:rsidR="001955DE" w:rsidRPr="00256C44" w:rsidRDefault="001955DE" w:rsidP="001955DE">
      <w:pPr>
        <w:spacing w:before="120" w:after="120" w:line="240" w:lineRule="auto"/>
        <w:jc w:val="both"/>
        <w:rPr>
          <w:rFonts w:asciiTheme="majorHAnsi" w:hAnsiTheme="majorHAnsi" w:cstheme="majorHAnsi"/>
        </w:rPr>
      </w:pPr>
      <w:r w:rsidRPr="00256C44">
        <w:rPr>
          <w:rFonts w:asciiTheme="majorHAnsi" w:hAnsiTheme="majorHAnsi" w:cstheme="majorHAnsi"/>
        </w:rPr>
        <w:t xml:space="preserve">This subsystem covers the centralized structure for the management of the HRM function as well as how the rest of the Public Service views them.  </w:t>
      </w:r>
    </w:p>
    <w:p w14:paraId="23CD1FEE" w14:textId="3FDA5A71" w:rsidR="001955DE" w:rsidRPr="00256C44" w:rsidRDefault="001955DE" w:rsidP="001955DE">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32</w:t>
      </w:r>
      <w:r w:rsidRPr="00256C44">
        <w:rPr>
          <w:rFonts w:asciiTheme="majorHAnsi" w:hAnsiTheme="majorHAnsi" w:cstheme="majorHAnsi"/>
          <w:i/>
        </w:rPr>
        <w:t>: Managers take responsibility and appropriately exercise their responsibilities as managers of the personnel within their sphere of formal authority.</w:t>
      </w:r>
    </w:p>
    <w:p w14:paraId="0F4EAB21" w14:textId="36CC7BDD" w:rsidR="001955DE" w:rsidRPr="00256C44" w:rsidRDefault="001955DE" w:rsidP="001955DE">
      <w:pPr>
        <w:spacing w:before="120" w:after="120" w:line="240" w:lineRule="auto"/>
        <w:jc w:val="both"/>
        <w:rPr>
          <w:rFonts w:asciiTheme="majorHAnsi" w:hAnsiTheme="majorHAnsi" w:cstheme="majorHAnsi"/>
          <w:i/>
        </w:rPr>
      </w:pPr>
      <w:r w:rsidRPr="00256C44">
        <w:rPr>
          <w:rFonts w:asciiTheme="majorHAnsi" w:hAnsiTheme="majorHAnsi" w:cstheme="majorHAnsi"/>
          <w:i/>
        </w:rPr>
        <w:t>•</w:t>
      </w:r>
      <w:r w:rsidRPr="00256C44">
        <w:rPr>
          <w:rFonts w:asciiTheme="majorHAnsi" w:hAnsiTheme="majorHAnsi" w:cstheme="majorHAnsi"/>
          <w:b/>
          <w:i/>
        </w:rPr>
        <w:t>Critical point 33</w:t>
      </w:r>
      <w:r w:rsidRPr="00256C44">
        <w:rPr>
          <w:rFonts w:asciiTheme="majorHAnsi" w:hAnsiTheme="majorHAnsi" w:cstheme="majorHAnsi"/>
          <w:i/>
        </w:rPr>
        <w:t>: The central civil service agency responsible for the system is viewed by the rest of the organization as a department that adds value to the achievement of the common goals.</w:t>
      </w:r>
    </w:p>
    <w:p w14:paraId="386E661C" w14:textId="77777777" w:rsidR="001955DE" w:rsidRPr="008512BC" w:rsidRDefault="001955DE" w:rsidP="00DE587A">
      <w:pPr>
        <w:jc w:val="both"/>
        <w:rPr>
          <w:rFonts w:asciiTheme="majorHAnsi" w:hAnsiTheme="majorHAnsi" w:cstheme="majorHAnsi"/>
          <w:i/>
          <w:color w:val="365F91" w:themeColor="accent1" w:themeShade="BF"/>
          <w:sz w:val="24"/>
          <w:szCs w:val="24"/>
        </w:rPr>
      </w:pPr>
      <w:r w:rsidRPr="008512BC">
        <w:rPr>
          <w:rFonts w:asciiTheme="majorHAnsi" w:hAnsiTheme="majorHAnsi" w:cstheme="majorHAnsi"/>
          <w:i/>
          <w:color w:val="365F91" w:themeColor="accent1" w:themeShade="BF"/>
          <w:sz w:val="24"/>
          <w:szCs w:val="24"/>
        </w:rPr>
        <w:t xml:space="preserve">Public Service Commission </w:t>
      </w:r>
    </w:p>
    <w:p w14:paraId="6685CAF6" w14:textId="72260A84" w:rsidR="00DE587A" w:rsidRPr="00256C44" w:rsidRDefault="006155AE" w:rsidP="00DE587A">
      <w:pPr>
        <w:jc w:val="both"/>
        <w:rPr>
          <w:rFonts w:asciiTheme="majorHAnsi" w:eastAsia="Calibri" w:hAnsiTheme="majorHAnsi" w:cstheme="majorHAnsi"/>
        </w:rPr>
      </w:pPr>
      <w:r w:rsidRPr="00256C44">
        <w:rPr>
          <w:rFonts w:asciiTheme="majorHAnsi" w:hAnsiTheme="majorHAnsi" w:cstheme="majorHAnsi"/>
        </w:rPr>
        <w:t xml:space="preserve">As suggested earlier, </w:t>
      </w:r>
      <w:r w:rsidR="00DE587A" w:rsidRPr="00256C44">
        <w:rPr>
          <w:rFonts w:asciiTheme="majorHAnsi" w:eastAsia="Calibri" w:hAnsiTheme="majorHAnsi" w:cstheme="majorHAnsi"/>
        </w:rPr>
        <w:t>OMRH, within the Prime Minister’s Office, is regarded as a proactive leader both in setting policy and in overseeing administrative functions within the civil service.  Its limitations mirror that of the rest of government and society, however.  Resource and legitimacy constraints have been exacerbated by successive political and natural crises.</w:t>
      </w:r>
    </w:p>
    <w:p w14:paraId="6B6D6BCC" w14:textId="1A8CE4CF" w:rsidR="00DE587A" w:rsidRPr="00256C44" w:rsidRDefault="00DE587A" w:rsidP="00E64619">
      <w:pPr>
        <w:jc w:val="both"/>
        <w:rPr>
          <w:rFonts w:asciiTheme="majorHAnsi" w:eastAsia="Calibri" w:hAnsiTheme="majorHAnsi" w:cstheme="majorHAnsi"/>
        </w:rPr>
      </w:pPr>
      <w:r w:rsidRPr="00256C44">
        <w:rPr>
          <w:rFonts w:asciiTheme="majorHAnsi" w:eastAsia="Calibri" w:hAnsiTheme="majorHAnsi" w:cstheme="majorHAnsi"/>
        </w:rPr>
        <w:t>In terms of role of senior civil servants as people managers, without a system by which the senior civil service is groomed and rewarded for a leadership role, these responsibilities are not recognized or developed within the current system</w:t>
      </w:r>
      <w:r w:rsidR="00F953F1" w:rsidRPr="00256C44">
        <w:rPr>
          <w:rFonts w:asciiTheme="majorHAnsi" w:eastAsia="Calibri" w:hAnsiTheme="majorHAnsi" w:cstheme="majorHAnsi"/>
        </w:rPr>
        <w:t xml:space="preserve">.  </w:t>
      </w:r>
    </w:p>
    <w:p w14:paraId="74251D77" w14:textId="625A4AE4" w:rsidR="0086031D" w:rsidRPr="00256C44" w:rsidRDefault="00F953F1" w:rsidP="003F6BCE">
      <w:pPr>
        <w:jc w:val="both"/>
        <w:rPr>
          <w:rFonts w:asciiTheme="majorHAnsi" w:eastAsia="Times New Roman" w:hAnsiTheme="majorHAnsi" w:cstheme="majorHAnsi"/>
          <w:shd w:val="clear" w:color="auto" w:fill="FFFFFF"/>
        </w:rPr>
      </w:pPr>
      <w:r w:rsidRPr="00256C44">
        <w:rPr>
          <w:rFonts w:asciiTheme="majorHAnsi" w:eastAsia="Calibri" w:hAnsiTheme="majorHAnsi" w:cstheme="majorHAnsi"/>
        </w:rPr>
        <w:t>The day-to-day “people management” function in Haiti’s civil service falls upon HR directorates in the line ministries.  While OMRH is working with these units to professionalize their management practices, these units are largely focused on registering personnel transactions that bear on compensation, leave and</w:t>
      </w:r>
      <w:r w:rsidR="006155AE" w:rsidRPr="00256C44">
        <w:rPr>
          <w:rFonts w:asciiTheme="majorHAnsi" w:eastAsia="Calibri" w:hAnsiTheme="majorHAnsi" w:cstheme="majorHAnsi"/>
        </w:rPr>
        <w:t xml:space="preserve"> other immediate HR concerns.  As such, t</w:t>
      </w:r>
      <w:r w:rsidRPr="00256C44">
        <w:rPr>
          <w:rFonts w:asciiTheme="majorHAnsi" w:eastAsia="Calibri" w:hAnsiTheme="majorHAnsi" w:cstheme="majorHAnsi"/>
        </w:rPr>
        <w:t xml:space="preserve">hey are not generally </w:t>
      </w:r>
      <w:r w:rsidR="006155AE" w:rsidRPr="00256C44">
        <w:rPr>
          <w:rFonts w:asciiTheme="majorHAnsi" w:eastAsia="Calibri" w:hAnsiTheme="majorHAnsi" w:cstheme="majorHAnsi"/>
        </w:rPr>
        <w:t>engaged in longer-range HR management issues such as those that concern career development or performance management.</w:t>
      </w:r>
      <w:r w:rsidR="00FE29BB" w:rsidRPr="00256C44">
        <w:rPr>
          <w:rFonts w:asciiTheme="majorHAnsi" w:eastAsia="Times New Roman" w:hAnsiTheme="majorHAnsi" w:cstheme="majorHAnsi"/>
          <w:shd w:val="clear" w:color="auto" w:fill="FFFFFF"/>
        </w:rPr>
        <w:t xml:space="preserve"> </w:t>
      </w:r>
      <w:r w:rsidR="00FE29BB" w:rsidRPr="00256C44">
        <w:rPr>
          <w:rFonts w:asciiTheme="majorHAnsi" w:eastAsia="Calibri" w:hAnsiTheme="majorHAnsi" w:cstheme="majorHAnsi"/>
        </w:rPr>
        <w:t>Without a system by which the senior civil service is groomed and rewarded for a leadership role, these responsibilities are not recognized or developed within the current system.</w:t>
      </w:r>
      <w:bookmarkStart w:id="92" w:name="_Toc501460659"/>
    </w:p>
    <w:p w14:paraId="32CAAAD1" w14:textId="6AFF32AD" w:rsidR="00A47607" w:rsidRPr="00D9474F" w:rsidRDefault="00A47607" w:rsidP="00A47607">
      <w:pPr>
        <w:pStyle w:val="Heading2"/>
        <w:spacing w:after="240"/>
        <w:rPr>
          <w:rFonts w:cstheme="majorHAnsi"/>
        </w:rPr>
      </w:pPr>
      <w:bookmarkStart w:id="93" w:name="_Toc526170575"/>
      <w:bookmarkStart w:id="94" w:name="_Toc495192257"/>
      <w:bookmarkStart w:id="95" w:name="_Toc495192259"/>
      <w:bookmarkEnd w:id="22"/>
      <w:bookmarkEnd w:id="92"/>
      <w:r w:rsidRPr="00256C44">
        <w:rPr>
          <w:rFonts w:cstheme="majorHAnsi"/>
        </w:rPr>
        <w:t>2. 9 HRM Subsystems table</w:t>
      </w:r>
      <w:bookmarkEnd w:id="93"/>
    </w:p>
    <w:p w14:paraId="2407F316" w14:textId="77777777" w:rsidR="00A47607" w:rsidRPr="00256C44" w:rsidRDefault="00A47607" w:rsidP="00A47607">
      <w:pPr>
        <w:spacing w:before="240"/>
        <w:rPr>
          <w:rFonts w:asciiTheme="majorHAnsi" w:hAnsiTheme="majorHAnsi" w:cstheme="majorHAnsi"/>
        </w:rPr>
      </w:pPr>
      <w:r w:rsidRPr="008512BC">
        <w:rPr>
          <w:rFonts w:asciiTheme="majorHAnsi" w:hAnsiTheme="majorHAnsi" w:cstheme="majorHAnsi"/>
        </w:rPr>
        <w:t>The following table presents the scores assigned to each subsystem as well as an explanation of what is covered by the Subsystem</w:t>
      </w:r>
      <w:r w:rsidRPr="00256C44">
        <w:rPr>
          <w:rFonts w:asciiTheme="majorHAnsi" w:hAnsiTheme="majorHAnsi" w:cstheme="majorHAnsi"/>
        </w:rPr>
        <w:t xml:space="preserve">. </w:t>
      </w:r>
    </w:p>
    <w:tbl>
      <w:tblPr>
        <w:tblStyle w:val="GridTable4-Accent12"/>
        <w:tblW w:w="0" w:type="auto"/>
        <w:tblLook w:val="04A0" w:firstRow="1" w:lastRow="0" w:firstColumn="1" w:lastColumn="0" w:noHBand="0" w:noVBand="1"/>
      </w:tblPr>
      <w:tblGrid>
        <w:gridCol w:w="477"/>
        <w:gridCol w:w="2131"/>
        <w:gridCol w:w="1436"/>
        <w:gridCol w:w="4586"/>
      </w:tblGrid>
      <w:tr w:rsidR="00A47607" w:rsidRPr="008512BC" w14:paraId="7EE391D0" w14:textId="77777777" w:rsidTr="00676BC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49" w:type="dxa"/>
          </w:tcPr>
          <w:p w14:paraId="600560B1" w14:textId="77777777" w:rsidR="00A47607" w:rsidRPr="008512BC" w:rsidRDefault="00A47607" w:rsidP="00676BC5">
            <w:pPr>
              <w:rPr>
                <w:rFonts w:asciiTheme="majorHAnsi" w:hAnsiTheme="majorHAnsi" w:cstheme="majorHAnsi"/>
              </w:rPr>
            </w:pPr>
            <w:r w:rsidRPr="008512BC">
              <w:rPr>
                <w:rFonts w:asciiTheme="majorHAnsi" w:hAnsiTheme="majorHAnsi" w:cstheme="majorHAnsi"/>
              </w:rPr>
              <w:t>#</w:t>
            </w:r>
          </w:p>
        </w:tc>
        <w:tc>
          <w:tcPr>
            <w:tcW w:w="3263" w:type="dxa"/>
          </w:tcPr>
          <w:p w14:paraId="495B4E00" w14:textId="77777777" w:rsidR="00A47607" w:rsidRPr="008512BC" w:rsidRDefault="00A47607" w:rsidP="00676BC5">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HRM Subsystem</w:t>
            </w:r>
          </w:p>
        </w:tc>
        <w:tc>
          <w:tcPr>
            <w:tcW w:w="1964" w:type="dxa"/>
          </w:tcPr>
          <w:p w14:paraId="4ECC3ED3" w14:textId="77777777" w:rsidR="00A47607" w:rsidRPr="008512BC" w:rsidRDefault="00A47607" w:rsidP="00676BC5">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Aggregate Score (Max score = 100)</w:t>
            </w:r>
          </w:p>
        </w:tc>
        <w:tc>
          <w:tcPr>
            <w:tcW w:w="8942" w:type="dxa"/>
          </w:tcPr>
          <w:p w14:paraId="0C9302EA" w14:textId="77777777" w:rsidR="00A47607" w:rsidRPr="008512BC" w:rsidRDefault="00A47607" w:rsidP="00676BC5">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Comments</w:t>
            </w:r>
          </w:p>
        </w:tc>
      </w:tr>
      <w:tr w:rsidR="00A47607" w:rsidRPr="008512BC" w14:paraId="7B76DA25" w14:textId="77777777" w:rsidTr="00676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9" w:type="dxa"/>
          </w:tcPr>
          <w:p w14:paraId="7B5DCB59" w14:textId="77777777" w:rsidR="00A47607" w:rsidRPr="008512BC" w:rsidRDefault="00A47607" w:rsidP="00676BC5">
            <w:pPr>
              <w:rPr>
                <w:rFonts w:asciiTheme="majorHAnsi" w:hAnsiTheme="majorHAnsi" w:cstheme="majorHAnsi"/>
              </w:rPr>
            </w:pPr>
            <w:r w:rsidRPr="008512BC">
              <w:rPr>
                <w:rFonts w:asciiTheme="majorHAnsi" w:hAnsiTheme="majorHAnsi" w:cstheme="majorHAnsi"/>
              </w:rPr>
              <w:t>1</w:t>
            </w:r>
          </w:p>
        </w:tc>
        <w:tc>
          <w:tcPr>
            <w:tcW w:w="3263" w:type="dxa"/>
          </w:tcPr>
          <w:p w14:paraId="584F2006" w14:textId="77777777" w:rsidR="00A47607" w:rsidRPr="008512BC" w:rsidRDefault="00A47607" w:rsidP="00676BC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Human Resources Planning</w:t>
            </w:r>
          </w:p>
        </w:tc>
        <w:tc>
          <w:tcPr>
            <w:tcW w:w="1964" w:type="dxa"/>
          </w:tcPr>
          <w:p w14:paraId="6E8C6868" w14:textId="77777777" w:rsidR="00A47607" w:rsidRPr="008512BC" w:rsidRDefault="00A47607" w:rsidP="00676BC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15</w:t>
            </w:r>
          </w:p>
        </w:tc>
        <w:tc>
          <w:tcPr>
            <w:tcW w:w="8942" w:type="dxa"/>
          </w:tcPr>
          <w:p w14:paraId="1B8E6302" w14:textId="77777777" w:rsidR="00A47607" w:rsidRPr="008512BC" w:rsidRDefault="00A47607" w:rsidP="00676BC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 xml:space="preserve">This HRM subsystem addresses the degree to which the organization has the necessary human capital – both quantitative and qualitative – in place to effectively implement its strategy.  This extends to the existence of appropriate HRM policies and procedures as well as the availability of information systems to enable management to gather, store, retrieve, analyze </w:t>
            </w:r>
            <w:r w:rsidRPr="008512BC">
              <w:rPr>
                <w:rFonts w:asciiTheme="majorHAnsi" w:hAnsiTheme="majorHAnsi" w:cstheme="majorHAnsi"/>
              </w:rPr>
              <w:lastRenderedPageBreak/>
              <w:t>and interpret staff-related information and to utilize said information to drive effective decision-making.</w:t>
            </w:r>
          </w:p>
          <w:p w14:paraId="4078F5B4" w14:textId="77777777" w:rsidR="00A47607" w:rsidRPr="008512BC" w:rsidRDefault="00A47607" w:rsidP="00676BC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A mature HR Planning Subsystem enables management to identify any existing HR gaps and to develop strategies to close such gaps.</w:t>
            </w:r>
          </w:p>
        </w:tc>
      </w:tr>
      <w:tr w:rsidR="00A47607" w:rsidRPr="008512BC" w14:paraId="042EB971" w14:textId="77777777" w:rsidTr="00676BC5">
        <w:tc>
          <w:tcPr>
            <w:cnfStyle w:val="001000000000" w:firstRow="0" w:lastRow="0" w:firstColumn="1" w:lastColumn="0" w:oddVBand="0" w:evenVBand="0" w:oddHBand="0" w:evenHBand="0" w:firstRowFirstColumn="0" w:firstRowLastColumn="0" w:lastRowFirstColumn="0" w:lastRowLastColumn="0"/>
            <w:tcW w:w="749" w:type="dxa"/>
          </w:tcPr>
          <w:p w14:paraId="199BC2E4" w14:textId="77777777" w:rsidR="00A47607" w:rsidRPr="008512BC" w:rsidRDefault="00A47607" w:rsidP="00676BC5">
            <w:pPr>
              <w:rPr>
                <w:rFonts w:asciiTheme="majorHAnsi" w:hAnsiTheme="majorHAnsi" w:cstheme="majorHAnsi"/>
              </w:rPr>
            </w:pPr>
            <w:r w:rsidRPr="008512BC">
              <w:rPr>
                <w:rFonts w:asciiTheme="majorHAnsi" w:hAnsiTheme="majorHAnsi" w:cstheme="majorHAnsi"/>
              </w:rPr>
              <w:t>2</w:t>
            </w:r>
          </w:p>
        </w:tc>
        <w:tc>
          <w:tcPr>
            <w:tcW w:w="3263" w:type="dxa"/>
          </w:tcPr>
          <w:p w14:paraId="07906BA4" w14:textId="77777777" w:rsidR="00A47607" w:rsidRPr="008512BC" w:rsidRDefault="00A47607" w:rsidP="00676BC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Work Organization</w:t>
            </w:r>
          </w:p>
        </w:tc>
        <w:tc>
          <w:tcPr>
            <w:tcW w:w="1964" w:type="dxa"/>
          </w:tcPr>
          <w:p w14:paraId="4A7E18A4" w14:textId="77777777" w:rsidR="00A47607" w:rsidRPr="008512BC" w:rsidRDefault="00A47607" w:rsidP="00676BC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15</w:t>
            </w:r>
          </w:p>
        </w:tc>
        <w:tc>
          <w:tcPr>
            <w:tcW w:w="8942" w:type="dxa"/>
          </w:tcPr>
          <w:p w14:paraId="62842FE8" w14:textId="77777777" w:rsidR="00A47607" w:rsidRPr="008512BC" w:rsidRDefault="00A47607" w:rsidP="00676BC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Work Organization establishes and specifies the contents of the tasks for each job and the characteristics of the people who will carry them out.  This is reflected in the job design – i.e. the description of activities, functions, responsibilities and targets assigned to each position; and the profile definition – i.e. the competencies, skills and attitudes required for successful performance in the given role.</w:t>
            </w:r>
          </w:p>
        </w:tc>
      </w:tr>
      <w:tr w:rsidR="00A47607" w:rsidRPr="008512BC" w14:paraId="2D11B552" w14:textId="77777777" w:rsidTr="00676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9" w:type="dxa"/>
          </w:tcPr>
          <w:p w14:paraId="0F8CD595" w14:textId="77777777" w:rsidR="00A47607" w:rsidRPr="008512BC" w:rsidRDefault="00A47607" w:rsidP="00676BC5">
            <w:pPr>
              <w:rPr>
                <w:rFonts w:asciiTheme="majorHAnsi" w:hAnsiTheme="majorHAnsi" w:cstheme="majorHAnsi"/>
              </w:rPr>
            </w:pPr>
            <w:r w:rsidRPr="008512BC">
              <w:rPr>
                <w:rFonts w:asciiTheme="majorHAnsi" w:hAnsiTheme="majorHAnsi" w:cstheme="majorHAnsi"/>
              </w:rPr>
              <w:t>3</w:t>
            </w:r>
          </w:p>
        </w:tc>
        <w:tc>
          <w:tcPr>
            <w:tcW w:w="3263" w:type="dxa"/>
          </w:tcPr>
          <w:p w14:paraId="28EA6B14" w14:textId="77777777" w:rsidR="00A47607" w:rsidRPr="008512BC" w:rsidRDefault="00A47607" w:rsidP="00676BC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Employment Management</w:t>
            </w:r>
          </w:p>
        </w:tc>
        <w:tc>
          <w:tcPr>
            <w:tcW w:w="1964" w:type="dxa"/>
          </w:tcPr>
          <w:p w14:paraId="441AAFB6" w14:textId="77777777" w:rsidR="00A47607" w:rsidRPr="008512BC" w:rsidRDefault="00A47607" w:rsidP="00676BC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10</w:t>
            </w:r>
          </w:p>
        </w:tc>
        <w:tc>
          <w:tcPr>
            <w:tcW w:w="8942" w:type="dxa"/>
          </w:tcPr>
          <w:p w14:paraId="4ED3C3F7" w14:textId="77777777" w:rsidR="00A47607" w:rsidRPr="008512BC" w:rsidRDefault="00A47607" w:rsidP="00676BC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 xml:space="preserve">Employment Management addresses the policies and procedures associated with an employee’s recruitment, selection, induction/orientation, mobility and separation from the organization.  The most mature Employment Management subsystems help to ensure that the right talent is brought into the organization, effectively introduced to the organizational culture, provided with appropriate opportunities for upward mobility, reward and recognition and optimally supported through all phases of their tenure up to and including their transition out of the organization.  Hallmarks of effective Employment Management include equity and transparency.   </w:t>
            </w:r>
          </w:p>
        </w:tc>
      </w:tr>
      <w:tr w:rsidR="00A47607" w:rsidRPr="008512BC" w14:paraId="1CB9CC9E" w14:textId="77777777" w:rsidTr="00676BC5">
        <w:tc>
          <w:tcPr>
            <w:cnfStyle w:val="001000000000" w:firstRow="0" w:lastRow="0" w:firstColumn="1" w:lastColumn="0" w:oddVBand="0" w:evenVBand="0" w:oddHBand="0" w:evenHBand="0" w:firstRowFirstColumn="0" w:firstRowLastColumn="0" w:lastRowFirstColumn="0" w:lastRowLastColumn="0"/>
            <w:tcW w:w="749" w:type="dxa"/>
          </w:tcPr>
          <w:p w14:paraId="1B65D56C" w14:textId="77777777" w:rsidR="00A47607" w:rsidRPr="008512BC" w:rsidRDefault="00A47607" w:rsidP="00676BC5">
            <w:pPr>
              <w:rPr>
                <w:rFonts w:asciiTheme="majorHAnsi" w:hAnsiTheme="majorHAnsi" w:cstheme="majorHAnsi"/>
              </w:rPr>
            </w:pPr>
            <w:r w:rsidRPr="008512BC">
              <w:rPr>
                <w:rFonts w:asciiTheme="majorHAnsi" w:hAnsiTheme="majorHAnsi" w:cstheme="majorHAnsi"/>
              </w:rPr>
              <w:t>4</w:t>
            </w:r>
          </w:p>
        </w:tc>
        <w:tc>
          <w:tcPr>
            <w:tcW w:w="3263" w:type="dxa"/>
          </w:tcPr>
          <w:p w14:paraId="2CB9406A" w14:textId="77777777" w:rsidR="00A47607" w:rsidRPr="008512BC" w:rsidRDefault="00A47607" w:rsidP="00676BC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Performance Management</w:t>
            </w:r>
          </w:p>
        </w:tc>
        <w:tc>
          <w:tcPr>
            <w:tcW w:w="1964" w:type="dxa"/>
          </w:tcPr>
          <w:p w14:paraId="59E8F47A" w14:textId="77777777" w:rsidR="00A47607" w:rsidRPr="008512BC" w:rsidRDefault="00A47607" w:rsidP="00676BC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5</w:t>
            </w:r>
          </w:p>
        </w:tc>
        <w:tc>
          <w:tcPr>
            <w:tcW w:w="8942" w:type="dxa"/>
          </w:tcPr>
          <w:p w14:paraId="58F7E195" w14:textId="77777777" w:rsidR="00A47607" w:rsidRPr="008512BC" w:rsidRDefault="00A47607" w:rsidP="00676BC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 xml:space="preserve">Performance Management refers to the process of planning and evaluating the employees’ contribution to the organization.  </w:t>
            </w:r>
          </w:p>
          <w:p w14:paraId="3895F53C" w14:textId="77777777" w:rsidR="00A47607" w:rsidRPr="008512BC" w:rsidRDefault="00A47607" w:rsidP="00676BC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 xml:space="preserve">Ideally individual as well as departmental performance should be cascaded down from the organization’s strategic priorities and associated goals and objectives.  In practical terms, this means that each employee should have specific </w:t>
            </w:r>
            <w:r w:rsidRPr="008512BC">
              <w:rPr>
                <w:rFonts w:asciiTheme="majorHAnsi" w:hAnsiTheme="majorHAnsi" w:cstheme="majorHAnsi"/>
              </w:rPr>
              <w:lastRenderedPageBreak/>
              <w:t xml:space="preserve">performance targets which are systematically monitored, and feedback provided to help ensure that all targets are realized during each assessment period.   </w:t>
            </w:r>
          </w:p>
          <w:p w14:paraId="6BEDCC0C" w14:textId="77777777" w:rsidR="00A47607" w:rsidRPr="008512BC" w:rsidRDefault="00A47607" w:rsidP="00676BC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 xml:space="preserve">In a mature performance management system, supervisors/managers work with their direct reports to identify performance gaps and any training and development needs that may be contributing to said gaps.  They then create a plan to help eliminate any such gaps.  </w:t>
            </w:r>
          </w:p>
        </w:tc>
      </w:tr>
      <w:tr w:rsidR="00A47607" w:rsidRPr="008512BC" w14:paraId="2E6434F4" w14:textId="77777777" w:rsidTr="00676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9" w:type="dxa"/>
          </w:tcPr>
          <w:p w14:paraId="1EEB7E60" w14:textId="77777777" w:rsidR="00A47607" w:rsidRPr="008512BC" w:rsidRDefault="00A47607" w:rsidP="00676BC5">
            <w:pPr>
              <w:rPr>
                <w:rFonts w:asciiTheme="majorHAnsi" w:hAnsiTheme="majorHAnsi" w:cstheme="majorHAnsi"/>
              </w:rPr>
            </w:pPr>
            <w:r w:rsidRPr="008512BC">
              <w:rPr>
                <w:rFonts w:asciiTheme="majorHAnsi" w:hAnsiTheme="majorHAnsi" w:cstheme="majorHAnsi"/>
              </w:rPr>
              <w:t>5</w:t>
            </w:r>
          </w:p>
        </w:tc>
        <w:tc>
          <w:tcPr>
            <w:tcW w:w="3263" w:type="dxa"/>
          </w:tcPr>
          <w:p w14:paraId="4B5BEC76" w14:textId="77777777" w:rsidR="00A47607" w:rsidRPr="008512BC" w:rsidRDefault="00A47607" w:rsidP="00676BC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Compensation Management</w:t>
            </w:r>
          </w:p>
        </w:tc>
        <w:tc>
          <w:tcPr>
            <w:tcW w:w="1964" w:type="dxa"/>
          </w:tcPr>
          <w:p w14:paraId="208B3E90" w14:textId="77777777" w:rsidR="00A47607" w:rsidRPr="008512BC" w:rsidRDefault="00A47607" w:rsidP="00676BC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5</w:t>
            </w:r>
          </w:p>
        </w:tc>
        <w:tc>
          <w:tcPr>
            <w:tcW w:w="8942" w:type="dxa"/>
          </w:tcPr>
          <w:p w14:paraId="18EBF008" w14:textId="77777777" w:rsidR="00A47607" w:rsidRPr="008512BC" w:rsidRDefault="00A47607" w:rsidP="00676BC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 xml:space="preserve">This Subsystem covers both cash and non-cash benefits. The ultimate goal is to achieve both internal and external equity.  As such, there should be a clearly defined job classification system with rewards being linked to either individual or group performance.  </w:t>
            </w:r>
          </w:p>
        </w:tc>
      </w:tr>
      <w:tr w:rsidR="00A47607" w:rsidRPr="008512BC" w14:paraId="4C0B478F" w14:textId="77777777" w:rsidTr="00676BC5">
        <w:tc>
          <w:tcPr>
            <w:cnfStyle w:val="001000000000" w:firstRow="0" w:lastRow="0" w:firstColumn="1" w:lastColumn="0" w:oddVBand="0" w:evenVBand="0" w:oddHBand="0" w:evenHBand="0" w:firstRowFirstColumn="0" w:firstRowLastColumn="0" w:lastRowFirstColumn="0" w:lastRowLastColumn="0"/>
            <w:tcW w:w="749" w:type="dxa"/>
          </w:tcPr>
          <w:p w14:paraId="55504A82" w14:textId="77777777" w:rsidR="00A47607" w:rsidRPr="008512BC" w:rsidRDefault="00A47607" w:rsidP="00676BC5">
            <w:pPr>
              <w:rPr>
                <w:rFonts w:asciiTheme="majorHAnsi" w:hAnsiTheme="majorHAnsi" w:cstheme="majorHAnsi"/>
              </w:rPr>
            </w:pPr>
            <w:r w:rsidRPr="008512BC">
              <w:rPr>
                <w:rFonts w:asciiTheme="majorHAnsi" w:hAnsiTheme="majorHAnsi" w:cstheme="majorHAnsi"/>
              </w:rPr>
              <w:t>6</w:t>
            </w:r>
          </w:p>
        </w:tc>
        <w:tc>
          <w:tcPr>
            <w:tcW w:w="3263" w:type="dxa"/>
          </w:tcPr>
          <w:p w14:paraId="04473D37" w14:textId="77777777" w:rsidR="00A47607" w:rsidRPr="008512BC" w:rsidRDefault="00A47607" w:rsidP="00676BC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Development Management</w:t>
            </w:r>
          </w:p>
        </w:tc>
        <w:tc>
          <w:tcPr>
            <w:tcW w:w="1964" w:type="dxa"/>
          </w:tcPr>
          <w:p w14:paraId="3C040E3E" w14:textId="77777777" w:rsidR="00A47607" w:rsidRPr="008512BC" w:rsidRDefault="00A47607" w:rsidP="00676BC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5</w:t>
            </w:r>
          </w:p>
        </w:tc>
        <w:tc>
          <w:tcPr>
            <w:tcW w:w="8942" w:type="dxa"/>
          </w:tcPr>
          <w:p w14:paraId="02A34143" w14:textId="77777777" w:rsidR="00A47607" w:rsidRPr="008512BC" w:rsidRDefault="00A47607" w:rsidP="00676BC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This Subsystem covers promotion policies, career paths, training and development.  It also covers succession planning.  At its best, it ensures that employee development aligns with organizational development thereby optimizing the likelihood of retaining high performing talent.</w:t>
            </w:r>
          </w:p>
        </w:tc>
      </w:tr>
      <w:tr w:rsidR="00A47607" w:rsidRPr="008512BC" w14:paraId="2B7987CA" w14:textId="77777777" w:rsidTr="00676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9" w:type="dxa"/>
          </w:tcPr>
          <w:p w14:paraId="67C516D6" w14:textId="77777777" w:rsidR="00A47607" w:rsidRPr="008512BC" w:rsidRDefault="00A47607" w:rsidP="00676BC5">
            <w:pPr>
              <w:rPr>
                <w:rFonts w:asciiTheme="majorHAnsi" w:hAnsiTheme="majorHAnsi" w:cstheme="majorHAnsi"/>
              </w:rPr>
            </w:pPr>
            <w:r w:rsidRPr="008512BC">
              <w:rPr>
                <w:rFonts w:asciiTheme="majorHAnsi" w:hAnsiTheme="majorHAnsi" w:cstheme="majorHAnsi"/>
              </w:rPr>
              <w:t>7</w:t>
            </w:r>
          </w:p>
        </w:tc>
        <w:tc>
          <w:tcPr>
            <w:tcW w:w="3263" w:type="dxa"/>
          </w:tcPr>
          <w:p w14:paraId="0F09F114" w14:textId="77777777" w:rsidR="00A47607" w:rsidRPr="008512BC" w:rsidRDefault="00A47607" w:rsidP="00676BC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Human and Social Relations Management</w:t>
            </w:r>
          </w:p>
        </w:tc>
        <w:tc>
          <w:tcPr>
            <w:tcW w:w="1964" w:type="dxa"/>
          </w:tcPr>
          <w:p w14:paraId="0B723DDF" w14:textId="77777777" w:rsidR="00A47607" w:rsidRPr="008512BC" w:rsidRDefault="00A47607" w:rsidP="00676BC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20</w:t>
            </w:r>
          </w:p>
        </w:tc>
        <w:tc>
          <w:tcPr>
            <w:tcW w:w="8942" w:type="dxa"/>
          </w:tcPr>
          <w:p w14:paraId="38BC50EE" w14:textId="77777777" w:rsidR="00A47607" w:rsidRPr="008512BC" w:rsidRDefault="00A47607" w:rsidP="00676BC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This Subsystem focuses on the relationship between the organization and its employees.  It covers industrial relations, employee engagement, the maintenance of organizational culture and the overall impression of the HRM function.</w:t>
            </w:r>
          </w:p>
        </w:tc>
      </w:tr>
      <w:tr w:rsidR="00A47607" w:rsidRPr="008512BC" w14:paraId="6102DA91" w14:textId="77777777" w:rsidTr="00676BC5">
        <w:tc>
          <w:tcPr>
            <w:cnfStyle w:val="001000000000" w:firstRow="0" w:lastRow="0" w:firstColumn="1" w:lastColumn="0" w:oddVBand="0" w:evenVBand="0" w:oddHBand="0" w:evenHBand="0" w:firstRowFirstColumn="0" w:firstRowLastColumn="0" w:lastRowFirstColumn="0" w:lastRowLastColumn="0"/>
            <w:tcW w:w="749" w:type="dxa"/>
          </w:tcPr>
          <w:p w14:paraId="705B153D" w14:textId="77777777" w:rsidR="00A47607" w:rsidRPr="008512BC" w:rsidRDefault="00A47607" w:rsidP="00676BC5">
            <w:pPr>
              <w:rPr>
                <w:rFonts w:asciiTheme="majorHAnsi" w:hAnsiTheme="majorHAnsi" w:cstheme="majorHAnsi"/>
              </w:rPr>
            </w:pPr>
            <w:r w:rsidRPr="008512BC">
              <w:rPr>
                <w:rFonts w:asciiTheme="majorHAnsi" w:hAnsiTheme="majorHAnsi" w:cstheme="majorHAnsi"/>
              </w:rPr>
              <w:t>8</w:t>
            </w:r>
          </w:p>
        </w:tc>
        <w:tc>
          <w:tcPr>
            <w:tcW w:w="3263" w:type="dxa"/>
          </w:tcPr>
          <w:p w14:paraId="714AC296" w14:textId="77777777" w:rsidR="00A47607" w:rsidRPr="008512BC" w:rsidRDefault="00A47607" w:rsidP="00676BC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Organization of HRM Function</w:t>
            </w:r>
          </w:p>
        </w:tc>
        <w:tc>
          <w:tcPr>
            <w:tcW w:w="1964" w:type="dxa"/>
          </w:tcPr>
          <w:p w14:paraId="5C17F764" w14:textId="77777777" w:rsidR="00A47607" w:rsidRPr="008512BC" w:rsidRDefault="00A47607" w:rsidP="00676BC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30</w:t>
            </w:r>
          </w:p>
        </w:tc>
        <w:tc>
          <w:tcPr>
            <w:tcW w:w="8942" w:type="dxa"/>
          </w:tcPr>
          <w:p w14:paraId="1E7A9DC2" w14:textId="77777777" w:rsidR="00A47607" w:rsidRPr="008512BC" w:rsidRDefault="00A47607" w:rsidP="00676BC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rPr>
              <w:t>This subsystem covers the centralized structure for the management of the HRM function as well as way in which said centralized structures are viewed by the rest of the Public Service.</w:t>
            </w:r>
          </w:p>
        </w:tc>
      </w:tr>
    </w:tbl>
    <w:p w14:paraId="0A94EB7F" w14:textId="77777777" w:rsidR="008D4178" w:rsidRDefault="008D4178" w:rsidP="0072409C">
      <w:pPr>
        <w:pStyle w:val="Heading1"/>
        <w:spacing w:before="240"/>
        <w:jc w:val="both"/>
        <w:rPr>
          <w:rFonts w:cstheme="majorHAnsi"/>
        </w:rPr>
      </w:pPr>
      <w:bookmarkStart w:id="96" w:name="_Toc526170576"/>
      <w:bookmarkStart w:id="97" w:name="_Toc495192260"/>
      <w:bookmarkEnd w:id="94"/>
      <w:bookmarkEnd w:id="95"/>
    </w:p>
    <w:p w14:paraId="13B7BFD2" w14:textId="5D25B4C6" w:rsidR="00C91B87" w:rsidRPr="008512BC" w:rsidRDefault="00157722" w:rsidP="0072409C">
      <w:pPr>
        <w:pStyle w:val="Heading1"/>
        <w:spacing w:before="240"/>
        <w:jc w:val="both"/>
        <w:rPr>
          <w:rFonts w:cstheme="majorHAnsi"/>
        </w:rPr>
      </w:pPr>
      <w:r w:rsidRPr="008512BC">
        <w:rPr>
          <w:rFonts w:cstheme="majorHAnsi"/>
        </w:rPr>
        <w:t>3</w:t>
      </w:r>
      <w:bookmarkStart w:id="98" w:name="_Toc514858622"/>
      <w:bookmarkStart w:id="99" w:name="_Toc519244068"/>
      <w:r w:rsidR="00BE038E">
        <w:rPr>
          <w:rFonts w:cstheme="majorHAnsi"/>
        </w:rPr>
        <w:t>.</w:t>
      </w:r>
      <w:r w:rsidR="00CF165E" w:rsidRPr="008512BC">
        <w:rPr>
          <w:rFonts w:cstheme="majorHAnsi"/>
        </w:rPr>
        <w:t xml:space="preserve"> </w:t>
      </w:r>
      <w:bookmarkStart w:id="100" w:name="_Hlk525669279"/>
      <w:r w:rsidR="0097312B" w:rsidRPr="008512BC">
        <w:rPr>
          <w:rFonts w:cstheme="majorHAnsi"/>
        </w:rPr>
        <w:t>Analysis of the Civil Service Quality Indices</w:t>
      </w:r>
      <w:bookmarkEnd w:id="96"/>
      <w:bookmarkEnd w:id="98"/>
      <w:bookmarkEnd w:id="99"/>
      <w:bookmarkEnd w:id="100"/>
    </w:p>
    <w:p w14:paraId="46EBE112" w14:textId="1EED613A" w:rsidR="0097312B" w:rsidRPr="008512BC" w:rsidRDefault="0097312B" w:rsidP="002E6262">
      <w:pPr>
        <w:pStyle w:val="NoSpacing"/>
        <w:spacing w:line="276" w:lineRule="auto"/>
        <w:jc w:val="both"/>
        <w:rPr>
          <w:rFonts w:asciiTheme="majorHAnsi" w:eastAsia="Calibri" w:hAnsiTheme="majorHAnsi" w:cstheme="majorHAnsi"/>
        </w:rPr>
      </w:pPr>
      <w:r w:rsidRPr="008512BC">
        <w:rPr>
          <w:rFonts w:asciiTheme="majorHAnsi" w:eastAsia="Calibri" w:hAnsiTheme="majorHAnsi" w:cstheme="majorHAnsi"/>
        </w:rPr>
        <w:t xml:space="preserve">This diagnostic assessment uses the five quality indices of the methodology the IDB applied in Latin America, along with two additional indices, namely, </w:t>
      </w:r>
      <w:r w:rsidRPr="008512BC">
        <w:rPr>
          <w:rFonts w:asciiTheme="majorHAnsi" w:eastAsia="Calibri" w:hAnsiTheme="majorHAnsi" w:cstheme="majorHAnsi"/>
          <w:bCs/>
        </w:rPr>
        <w:t>Management Capabilities</w:t>
      </w:r>
      <w:r w:rsidRPr="008512BC">
        <w:rPr>
          <w:rFonts w:asciiTheme="majorHAnsi" w:eastAsia="Calibri" w:hAnsiTheme="majorHAnsi" w:cstheme="majorHAnsi"/>
        </w:rPr>
        <w:t xml:space="preserve"> and </w:t>
      </w:r>
      <w:r w:rsidRPr="008512BC">
        <w:rPr>
          <w:rFonts w:asciiTheme="majorHAnsi" w:eastAsia="Calibri" w:hAnsiTheme="majorHAnsi" w:cstheme="majorHAnsi"/>
          <w:bCs/>
        </w:rPr>
        <w:t>Diversity Management, which</w:t>
      </w:r>
      <w:r w:rsidRPr="008512BC">
        <w:rPr>
          <w:rFonts w:asciiTheme="majorHAnsi" w:eastAsia="Calibri" w:hAnsiTheme="majorHAnsi" w:cstheme="majorHAnsi"/>
        </w:rPr>
        <w:t xml:space="preserve"> have been developed specifically for use in the IDB’s Caribbean Civil Service Diagnostics.</w:t>
      </w:r>
      <w:bookmarkStart w:id="101" w:name="_Hlk515911148"/>
      <w:r w:rsidRPr="008512BC">
        <w:rPr>
          <w:rFonts w:asciiTheme="majorHAnsi" w:eastAsia="Calibri" w:hAnsiTheme="majorHAnsi" w:cstheme="majorHAnsi"/>
        </w:rPr>
        <w:t xml:space="preserve"> These seven quality indices contribute to the Civil Service Development Index (aggregated index).</w:t>
      </w:r>
    </w:p>
    <w:p w14:paraId="62263B24" w14:textId="77777777" w:rsidR="0097312B" w:rsidRPr="008512BC" w:rsidRDefault="0097312B" w:rsidP="002E6262">
      <w:pPr>
        <w:pStyle w:val="NoSpacing"/>
        <w:jc w:val="both"/>
        <w:rPr>
          <w:rFonts w:asciiTheme="majorHAnsi" w:hAnsiTheme="majorHAnsi" w:cstheme="majorHAnsi"/>
        </w:rPr>
      </w:pPr>
    </w:p>
    <w:p w14:paraId="6FB7B87B" w14:textId="77777777" w:rsidR="0097312B" w:rsidRPr="008512BC" w:rsidRDefault="0097312B" w:rsidP="002E6262">
      <w:pPr>
        <w:spacing w:after="200" w:line="276" w:lineRule="auto"/>
        <w:contextualSpacing/>
        <w:jc w:val="both"/>
        <w:rPr>
          <w:rFonts w:asciiTheme="majorHAnsi" w:hAnsiTheme="majorHAnsi" w:cstheme="majorHAnsi"/>
        </w:rPr>
      </w:pPr>
      <w:r w:rsidRPr="008512BC">
        <w:rPr>
          <w:rFonts w:asciiTheme="majorHAnsi" w:hAnsiTheme="majorHAnsi" w:cstheme="majorHAnsi"/>
        </w:rPr>
        <w:t xml:space="preserve">Countries can be classified into three levels of civil service development according to the Civil Service Development Index: (i) low, with scores between 0 and 39 points out of 100; (ii) medium, with scores between 40 and 59; and (iii) high or professional systems, with scores higher than 60. </w:t>
      </w:r>
      <w:bookmarkEnd w:id="101"/>
    </w:p>
    <w:p w14:paraId="597AE83E" w14:textId="600733A4" w:rsidR="007E5369" w:rsidRPr="00256C44" w:rsidRDefault="0097312B" w:rsidP="002E6262">
      <w:pPr>
        <w:jc w:val="both"/>
        <w:rPr>
          <w:rFonts w:asciiTheme="majorHAnsi" w:hAnsiTheme="majorHAnsi" w:cstheme="majorHAnsi"/>
        </w:rPr>
      </w:pPr>
      <w:r w:rsidRPr="008512BC">
        <w:rPr>
          <w:rFonts w:asciiTheme="majorHAnsi" w:hAnsiTheme="majorHAnsi" w:cstheme="majorHAnsi"/>
        </w:rPr>
        <w:t xml:space="preserve">A score of </w:t>
      </w:r>
      <w:r w:rsidR="00CB6488" w:rsidRPr="008512BC">
        <w:rPr>
          <w:rFonts w:asciiTheme="majorHAnsi" w:hAnsiTheme="majorHAnsi" w:cstheme="majorHAnsi"/>
        </w:rPr>
        <w:t>27</w:t>
      </w:r>
      <w:r w:rsidRPr="008512BC">
        <w:rPr>
          <w:rFonts w:asciiTheme="majorHAnsi" w:hAnsiTheme="majorHAnsi" w:cstheme="majorHAnsi"/>
        </w:rPr>
        <w:t xml:space="preserve"> points shows that </w:t>
      </w:r>
      <w:r w:rsidRPr="00256C44">
        <w:rPr>
          <w:rFonts w:asciiTheme="majorHAnsi" w:hAnsiTheme="majorHAnsi" w:cstheme="majorHAnsi"/>
        </w:rPr>
        <w:t>Haiti</w:t>
      </w:r>
      <w:r w:rsidRPr="008512BC">
        <w:rPr>
          <w:rFonts w:asciiTheme="majorHAnsi" w:hAnsiTheme="majorHAnsi" w:cstheme="majorHAnsi"/>
        </w:rPr>
        <w:t xml:space="preserve"> has significant room for improvement. Within the quality indices, </w:t>
      </w:r>
      <w:r w:rsidRPr="00256C44">
        <w:rPr>
          <w:rFonts w:asciiTheme="majorHAnsi" w:hAnsiTheme="majorHAnsi" w:cstheme="majorHAnsi"/>
        </w:rPr>
        <w:t>Haiti’s</w:t>
      </w:r>
      <w:r w:rsidRPr="008512BC">
        <w:rPr>
          <w:rFonts w:asciiTheme="majorHAnsi" w:hAnsiTheme="majorHAnsi" w:cstheme="majorHAnsi"/>
        </w:rPr>
        <w:t xml:space="preserve"> scores at</w:t>
      </w:r>
      <w:r w:rsidR="00CB6488" w:rsidRPr="008512BC">
        <w:rPr>
          <w:rFonts w:asciiTheme="majorHAnsi" w:hAnsiTheme="majorHAnsi" w:cstheme="majorHAnsi"/>
        </w:rPr>
        <w:t xml:space="preserve"> a Medium level in Efficiency (with 40 points) and</w:t>
      </w:r>
      <w:r w:rsidRPr="008512BC">
        <w:rPr>
          <w:rFonts w:asciiTheme="majorHAnsi" w:hAnsiTheme="majorHAnsi" w:cstheme="majorHAnsi"/>
        </w:rPr>
        <w:t xml:space="preserve"> </w:t>
      </w:r>
      <w:r w:rsidR="00CB6488" w:rsidRPr="008512BC">
        <w:rPr>
          <w:rFonts w:asciiTheme="majorHAnsi" w:hAnsiTheme="majorHAnsi" w:cstheme="majorHAnsi"/>
        </w:rPr>
        <w:t>low</w:t>
      </w:r>
      <w:r w:rsidRPr="008512BC">
        <w:rPr>
          <w:rFonts w:asciiTheme="majorHAnsi" w:hAnsiTheme="majorHAnsi" w:cstheme="majorHAnsi"/>
        </w:rPr>
        <w:t xml:space="preserve"> level in the </w:t>
      </w:r>
      <w:r w:rsidR="00CB6488" w:rsidRPr="008512BC">
        <w:rPr>
          <w:rFonts w:asciiTheme="majorHAnsi" w:hAnsiTheme="majorHAnsi" w:cstheme="majorHAnsi"/>
        </w:rPr>
        <w:t>remaining four.</w:t>
      </w:r>
      <w:r w:rsidRPr="008512BC">
        <w:rPr>
          <w:rFonts w:asciiTheme="majorHAnsi" w:hAnsiTheme="majorHAnsi" w:cstheme="majorHAnsi"/>
        </w:rPr>
        <w:t xml:space="preserve"> (see Table</w:t>
      </w:r>
      <w:r w:rsidRPr="00256C44">
        <w:rPr>
          <w:rFonts w:asciiTheme="majorHAnsi" w:hAnsiTheme="majorHAnsi" w:cstheme="majorHAnsi"/>
        </w:rPr>
        <w:t xml:space="preserve"> 7) </w:t>
      </w:r>
      <w:bookmarkEnd w:id="97"/>
    </w:p>
    <w:p w14:paraId="6FC0984C" w14:textId="27ABC83C" w:rsidR="00734779" w:rsidRPr="008D4178" w:rsidRDefault="00734779" w:rsidP="00734779">
      <w:pPr>
        <w:jc w:val="center"/>
        <w:rPr>
          <w:rFonts w:asciiTheme="majorHAnsi" w:hAnsiTheme="majorHAnsi" w:cstheme="majorHAnsi"/>
          <w:b/>
          <w:sz w:val="16"/>
          <w:szCs w:val="16"/>
        </w:rPr>
      </w:pPr>
      <w:r w:rsidRPr="008D4178">
        <w:rPr>
          <w:rFonts w:asciiTheme="majorHAnsi" w:hAnsiTheme="majorHAnsi" w:cstheme="majorHAnsi"/>
          <w:b/>
          <w:sz w:val="16"/>
          <w:szCs w:val="16"/>
        </w:rPr>
        <w:t xml:space="preserve">Table 7. Haiti’s </w:t>
      </w:r>
      <w:bookmarkStart w:id="102" w:name="_Hlk515911239"/>
      <w:r w:rsidRPr="008D4178">
        <w:rPr>
          <w:rFonts w:asciiTheme="majorHAnsi" w:hAnsiTheme="majorHAnsi" w:cstheme="majorHAnsi"/>
          <w:b/>
          <w:sz w:val="16"/>
          <w:szCs w:val="16"/>
        </w:rPr>
        <w:t>Civil Service Development Scores, by Quality Index (2018)</w:t>
      </w:r>
      <w:bookmarkEnd w:id="102"/>
    </w:p>
    <w:tbl>
      <w:tblPr>
        <w:tblStyle w:val="PlainTable2"/>
        <w:tblW w:w="7560" w:type="dxa"/>
        <w:jc w:val="center"/>
        <w:tblLook w:val="04A0" w:firstRow="1" w:lastRow="0" w:firstColumn="1" w:lastColumn="0" w:noHBand="0" w:noVBand="1"/>
      </w:tblPr>
      <w:tblGrid>
        <w:gridCol w:w="6840"/>
        <w:gridCol w:w="720"/>
      </w:tblGrid>
      <w:tr w:rsidR="00734779" w:rsidRPr="008D4178" w14:paraId="6C377B49" w14:textId="77777777" w:rsidTr="00DA12E3">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840" w:type="dxa"/>
            <w:hideMark/>
          </w:tcPr>
          <w:p w14:paraId="4A9F91B2" w14:textId="77777777" w:rsidR="00734779" w:rsidRPr="008D4178" w:rsidRDefault="00734779" w:rsidP="00DA12E3">
            <w:pPr>
              <w:ind w:left="342" w:hanging="180"/>
              <w:jc w:val="both"/>
              <w:rPr>
                <w:rFonts w:asciiTheme="majorHAnsi" w:eastAsia="Times New Roman" w:hAnsiTheme="majorHAnsi" w:cstheme="majorHAnsi"/>
                <w:b w:val="0"/>
                <w:color w:val="31849B" w:themeColor="accent5" w:themeShade="BF"/>
                <w:sz w:val="16"/>
                <w:szCs w:val="16"/>
              </w:rPr>
            </w:pPr>
            <w:bookmarkStart w:id="103" w:name="_Hlk525673539"/>
            <w:r w:rsidRPr="008D4178">
              <w:rPr>
                <w:rFonts w:asciiTheme="majorHAnsi" w:eastAsia="Times New Roman" w:hAnsiTheme="majorHAnsi" w:cstheme="majorHAnsi"/>
                <w:color w:val="31849B" w:themeColor="accent5" w:themeShade="BF"/>
                <w:sz w:val="16"/>
                <w:szCs w:val="16"/>
              </w:rPr>
              <w:t>Civil Service Development Index (aggregated index)</w:t>
            </w:r>
          </w:p>
          <w:p w14:paraId="66A53DB1" w14:textId="77777777" w:rsidR="00734779" w:rsidRPr="008D4178" w:rsidRDefault="00734779" w:rsidP="00DA12E3">
            <w:pPr>
              <w:ind w:left="342"/>
              <w:jc w:val="both"/>
              <w:rPr>
                <w:rFonts w:asciiTheme="majorHAnsi" w:eastAsia="Times New Roman" w:hAnsiTheme="majorHAnsi" w:cstheme="majorHAnsi"/>
                <w:b w:val="0"/>
                <w:bCs w:val="0"/>
                <w:color w:val="31849B" w:themeColor="accent5" w:themeShade="BF"/>
                <w:sz w:val="16"/>
                <w:szCs w:val="16"/>
              </w:rPr>
            </w:pPr>
            <w:r w:rsidRPr="008D4178">
              <w:rPr>
                <w:rFonts w:asciiTheme="majorHAnsi" w:eastAsia="Times New Roman" w:hAnsiTheme="majorHAnsi" w:cstheme="majorHAnsi"/>
                <w:sz w:val="16"/>
                <w:szCs w:val="16"/>
              </w:rPr>
              <w:t>Simple average of the following indices. Measures the overall development of HRM in the civil service</w:t>
            </w:r>
          </w:p>
        </w:tc>
        <w:tc>
          <w:tcPr>
            <w:tcW w:w="720" w:type="dxa"/>
            <w:noWrap/>
            <w:vAlign w:val="center"/>
            <w:hideMark/>
          </w:tcPr>
          <w:p w14:paraId="6C3C9BF2" w14:textId="0D86507F" w:rsidR="00734779" w:rsidRPr="008D4178" w:rsidRDefault="00734779" w:rsidP="00DA12E3">
            <w:pPr>
              <w:ind w:left="162"/>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Cs w:val="0"/>
                <w:color w:val="31849B" w:themeColor="accent5" w:themeShade="BF"/>
                <w:sz w:val="16"/>
                <w:szCs w:val="16"/>
              </w:rPr>
            </w:pPr>
            <w:r w:rsidRPr="008D4178">
              <w:rPr>
                <w:rFonts w:asciiTheme="majorHAnsi" w:eastAsia="Times New Roman" w:hAnsiTheme="majorHAnsi" w:cstheme="majorHAnsi"/>
                <w:color w:val="31849B" w:themeColor="accent5" w:themeShade="BF"/>
                <w:sz w:val="16"/>
                <w:szCs w:val="16"/>
              </w:rPr>
              <w:t>27</w:t>
            </w:r>
          </w:p>
        </w:tc>
      </w:tr>
      <w:tr w:rsidR="00734779" w:rsidRPr="008D4178" w14:paraId="4E6BAEF1" w14:textId="77777777" w:rsidTr="00DA12E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840" w:type="dxa"/>
            <w:noWrap/>
            <w:hideMark/>
          </w:tcPr>
          <w:p w14:paraId="2781A0C6" w14:textId="77777777" w:rsidR="00734779" w:rsidRPr="008D4178" w:rsidRDefault="00734779" w:rsidP="00DA12E3">
            <w:pPr>
              <w:ind w:firstLineChars="100" w:firstLine="161"/>
              <w:jc w:val="both"/>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1. Efficiency</w:t>
            </w:r>
          </w:p>
          <w:p w14:paraId="33018C25" w14:textId="77777777" w:rsidR="00734779" w:rsidRPr="008D4178" w:rsidRDefault="00734779" w:rsidP="00DA12E3">
            <w:pPr>
              <w:ind w:left="342"/>
              <w:jc w:val="both"/>
              <w:rPr>
                <w:rFonts w:asciiTheme="majorHAnsi" w:eastAsia="Times New Roman" w:hAnsiTheme="majorHAnsi" w:cstheme="majorHAnsi"/>
                <w:b w:val="0"/>
                <w:color w:val="000000"/>
                <w:sz w:val="16"/>
                <w:szCs w:val="16"/>
              </w:rPr>
            </w:pPr>
            <w:r w:rsidRPr="008D4178">
              <w:rPr>
                <w:rFonts w:asciiTheme="majorHAnsi" w:eastAsia="Times New Roman" w:hAnsiTheme="majorHAnsi" w:cstheme="majorHAnsi"/>
                <w:color w:val="000000"/>
                <w:sz w:val="16"/>
                <w:szCs w:val="16"/>
              </w:rPr>
              <w:t>Reflects the degree of optimization of the organization’s investment in its human capital</w:t>
            </w:r>
          </w:p>
        </w:tc>
        <w:tc>
          <w:tcPr>
            <w:tcW w:w="720" w:type="dxa"/>
            <w:noWrap/>
            <w:vAlign w:val="center"/>
            <w:hideMark/>
          </w:tcPr>
          <w:p w14:paraId="5D6A3477" w14:textId="63A62B75" w:rsidR="00734779" w:rsidRPr="008D4178" w:rsidRDefault="00734779" w:rsidP="00DA12E3">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40</w:t>
            </w:r>
          </w:p>
        </w:tc>
      </w:tr>
      <w:tr w:rsidR="00734779" w:rsidRPr="008D4178" w14:paraId="2B4C93A9" w14:textId="77777777" w:rsidTr="00DA12E3">
        <w:trPr>
          <w:trHeight w:val="20"/>
          <w:jc w:val="center"/>
        </w:trPr>
        <w:tc>
          <w:tcPr>
            <w:cnfStyle w:val="001000000000" w:firstRow="0" w:lastRow="0" w:firstColumn="1" w:lastColumn="0" w:oddVBand="0" w:evenVBand="0" w:oddHBand="0" w:evenHBand="0" w:firstRowFirstColumn="0" w:firstRowLastColumn="0" w:lastRowFirstColumn="0" w:lastRowLastColumn="0"/>
            <w:tcW w:w="6840" w:type="dxa"/>
            <w:noWrap/>
            <w:hideMark/>
          </w:tcPr>
          <w:p w14:paraId="14233B1B" w14:textId="77777777" w:rsidR="00734779" w:rsidRPr="008D4178" w:rsidRDefault="00734779" w:rsidP="00DA12E3">
            <w:pPr>
              <w:ind w:firstLineChars="100" w:firstLine="161"/>
              <w:jc w:val="both"/>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2. Merit</w:t>
            </w:r>
          </w:p>
          <w:p w14:paraId="269F2F56" w14:textId="77777777" w:rsidR="00734779" w:rsidRPr="008D4178" w:rsidRDefault="00734779" w:rsidP="00DA12E3">
            <w:pPr>
              <w:ind w:left="342"/>
              <w:jc w:val="both"/>
              <w:rPr>
                <w:rFonts w:asciiTheme="majorHAnsi" w:eastAsia="Times New Roman" w:hAnsiTheme="majorHAnsi" w:cstheme="majorHAnsi"/>
                <w:b w:val="0"/>
                <w:color w:val="000000"/>
                <w:sz w:val="16"/>
                <w:szCs w:val="16"/>
              </w:rPr>
            </w:pPr>
            <w:r w:rsidRPr="008D4178">
              <w:rPr>
                <w:rFonts w:asciiTheme="majorHAnsi" w:eastAsia="Times New Roman" w:hAnsiTheme="majorHAnsi" w:cstheme="majorHAnsi"/>
                <w:color w:val="000000"/>
                <w:sz w:val="16"/>
                <w:szCs w:val="16"/>
              </w:rPr>
              <w:t>Reflects the extent to which the organization has well established policies designed to safeguard employees against arbitrary actions and favoritism in managerial decision making</w:t>
            </w:r>
          </w:p>
        </w:tc>
        <w:tc>
          <w:tcPr>
            <w:tcW w:w="720" w:type="dxa"/>
            <w:noWrap/>
            <w:vAlign w:val="center"/>
            <w:hideMark/>
          </w:tcPr>
          <w:p w14:paraId="43E7B662" w14:textId="5D9159FF" w:rsidR="00734779" w:rsidRPr="008D4178" w:rsidRDefault="00734779" w:rsidP="00DA12E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33</w:t>
            </w:r>
          </w:p>
        </w:tc>
      </w:tr>
      <w:tr w:rsidR="00734779" w:rsidRPr="008D4178" w14:paraId="3A095F8A" w14:textId="77777777" w:rsidTr="00DA12E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840" w:type="dxa"/>
            <w:noWrap/>
            <w:hideMark/>
          </w:tcPr>
          <w:p w14:paraId="33C98DDE" w14:textId="77777777" w:rsidR="00734779" w:rsidRPr="008D4178" w:rsidRDefault="00734779" w:rsidP="00DA12E3">
            <w:pPr>
              <w:ind w:firstLineChars="100" w:firstLine="161"/>
              <w:jc w:val="both"/>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3. Structural Consistency</w:t>
            </w:r>
          </w:p>
          <w:p w14:paraId="56543E76" w14:textId="77777777" w:rsidR="00734779" w:rsidRPr="008D4178" w:rsidRDefault="00734779" w:rsidP="00DA12E3">
            <w:pPr>
              <w:ind w:left="342"/>
              <w:jc w:val="both"/>
              <w:rPr>
                <w:rFonts w:asciiTheme="majorHAnsi" w:eastAsia="Times New Roman" w:hAnsiTheme="majorHAnsi" w:cstheme="majorHAnsi"/>
                <w:b w:val="0"/>
                <w:color w:val="000000"/>
                <w:sz w:val="16"/>
                <w:szCs w:val="16"/>
              </w:rPr>
            </w:pPr>
            <w:r w:rsidRPr="008D4178">
              <w:rPr>
                <w:rFonts w:asciiTheme="majorHAnsi" w:eastAsia="Times New Roman" w:hAnsiTheme="majorHAnsi" w:cstheme="majorHAnsi"/>
                <w:color w:val="000000"/>
                <w:sz w:val="16"/>
                <w:szCs w:val="16"/>
              </w:rPr>
              <w:t>Reflects the level of strategic coherence, management and process consistency existing in the organization’s HRM systems</w:t>
            </w:r>
          </w:p>
        </w:tc>
        <w:tc>
          <w:tcPr>
            <w:tcW w:w="720" w:type="dxa"/>
            <w:noWrap/>
            <w:vAlign w:val="center"/>
            <w:hideMark/>
          </w:tcPr>
          <w:p w14:paraId="78ED1346" w14:textId="42DC1192" w:rsidR="00734779" w:rsidRPr="008D4178" w:rsidRDefault="00734779" w:rsidP="00DA12E3">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18</w:t>
            </w:r>
          </w:p>
        </w:tc>
      </w:tr>
      <w:tr w:rsidR="00734779" w:rsidRPr="008D4178" w14:paraId="1F4FC012" w14:textId="77777777" w:rsidTr="00DA12E3">
        <w:trPr>
          <w:trHeight w:val="20"/>
          <w:jc w:val="center"/>
        </w:trPr>
        <w:tc>
          <w:tcPr>
            <w:cnfStyle w:val="001000000000" w:firstRow="0" w:lastRow="0" w:firstColumn="1" w:lastColumn="0" w:oddVBand="0" w:evenVBand="0" w:oddHBand="0" w:evenHBand="0" w:firstRowFirstColumn="0" w:firstRowLastColumn="0" w:lastRowFirstColumn="0" w:lastRowLastColumn="0"/>
            <w:tcW w:w="6840" w:type="dxa"/>
            <w:noWrap/>
            <w:hideMark/>
          </w:tcPr>
          <w:p w14:paraId="14A2F565" w14:textId="77777777" w:rsidR="00734779" w:rsidRPr="008D4178" w:rsidRDefault="00734779" w:rsidP="00DA12E3">
            <w:pPr>
              <w:ind w:firstLineChars="100" w:firstLine="161"/>
              <w:jc w:val="both"/>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4. Functional Capacity</w:t>
            </w:r>
          </w:p>
          <w:p w14:paraId="4AACE960" w14:textId="77777777" w:rsidR="00734779" w:rsidRPr="008D4178" w:rsidRDefault="00734779" w:rsidP="00DA12E3">
            <w:pPr>
              <w:ind w:left="342"/>
              <w:jc w:val="both"/>
              <w:rPr>
                <w:rFonts w:asciiTheme="majorHAnsi" w:eastAsia="Times New Roman" w:hAnsiTheme="majorHAnsi" w:cstheme="majorHAnsi"/>
                <w:b w:val="0"/>
                <w:color w:val="000000"/>
                <w:sz w:val="16"/>
                <w:szCs w:val="16"/>
              </w:rPr>
            </w:pPr>
            <w:r w:rsidRPr="008D4178">
              <w:rPr>
                <w:rFonts w:asciiTheme="majorHAnsi" w:eastAsia="Times New Roman" w:hAnsiTheme="majorHAnsi" w:cstheme="majorHAnsi"/>
                <w:color w:val="000000"/>
                <w:sz w:val="16"/>
                <w:szCs w:val="16"/>
              </w:rPr>
              <w:t>Captures the degree of provision, development, and encouragement of relevant competencies in the organization along with the effectiveness of existing performance incentives and overall flexibility/adaptability in the face of changing organizational priorities</w:t>
            </w:r>
          </w:p>
        </w:tc>
        <w:tc>
          <w:tcPr>
            <w:tcW w:w="720" w:type="dxa"/>
            <w:noWrap/>
            <w:vAlign w:val="center"/>
            <w:hideMark/>
          </w:tcPr>
          <w:p w14:paraId="6681DEDD" w14:textId="76C6C521" w:rsidR="00734779" w:rsidRPr="008D4178" w:rsidRDefault="00734779" w:rsidP="00DA12E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13</w:t>
            </w:r>
          </w:p>
        </w:tc>
      </w:tr>
      <w:tr w:rsidR="00734779" w:rsidRPr="008D4178" w14:paraId="4790610D" w14:textId="77777777" w:rsidTr="00DA12E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840" w:type="dxa"/>
            <w:noWrap/>
            <w:hideMark/>
          </w:tcPr>
          <w:p w14:paraId="518828B6" w14:textId="77777777" w:rsidR="00734779" w:rsidRPr="008D4178" w:rsidRDefault="00734779" w:rsidP="00DA12E3">
            <w:pPr>
              <w:ind w:firstLineChars="100" w:firstLine="161"/>
              <w:jc w:val="both"/>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5. Integrative Capacity</w:t>
            </w:r>
          </w:p>
          <w:p w14:paraId="6F8EB477" w14:textId="77777777" w:rsidR="00734779" w:rsidRPr="008D4178" w:rsidRDefault="00734779" w:rsidP="00DA12E3">
            <w:pPr>
              <w:ind w:left="342"/>
              <w:jc w:val="both"/>
              <w:rPr>
                <w:rFonts w:asciiTheme="majorHAnsi" w:eastAsia="Times New Roman" w:hAnsiTheme="majorHAnsi" w:cstheme="majorHAnsi"/>
                <w:b w:val="0"/>
                <w:color w:val="000000"/>
                <w:sz w:val="16"/>
                <w:szCs w:val="16"/>
              </w:rPr>
            </w:pPr>
            <w:r w:rsidRPr="008D4178">
              <w:rPr>
                <w:rFonts w:asciiTheme="majorHAnsi" w:eastAsia="Times New Roman" w:hAnsiTheme="majorHAnsi" w:cstheme="majorHAnsi"/>
                <w:color w:val="000000"/>
                <w:sz w:val="16"/>
                <w:szCs w:val="16"/>
              </w:rPr>
              <w:t>Measures the extent to which management, employees, and other key stakeholders experience a sense of belonging and the absence of conflict</w:t>
            </w:r>
          </w:p>
        </w:tc>
        <w:tc>
          <w:tcPr>
            <w:tcW w:w="720" w:type="dxa"/>
            <w:noWrap/>
            <w:vAlign w:val="center"/>
            <w:hideMark/>
          </w:tcPr>
          <w:p w14:paraId="50AE3E14" w14:textId="39ECD003" w:rsidR="00734779" w:rsidRPr="008D4178" w:rsidRDefault="00734779" w:rsidP="00DA12E3">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30</w:t>
            </w:r>
          </w:p>
        </w:tc>
      </w:tr>
      <w:tr w:rsidR="00ED1C70" w:rsidRPr="008D4178" w14:paraId="4D1DA499" w14:textId="77777777" w:rsidTr="00DA12E3">
        <w:trPr>
          <w:trHeight w:val="20"/>
          <w:jc w:val="center"/>
        </w:trPr>
        <w:tc>
          <w:tcPr>
            <w:cnfStyle w:val="001000000000" w:firstRow="0" w:lastRow="0" w:firstColumn="1" w:lastColumn="0" w:oddVBand="0" w:evenVBand="0" w:oddHBand="0" w:evenHBand="0" w:firstRowFirstColumn="0" w:firstRowLastColumn="0" w:lastRowFirstColumn="0" w:lastRowLastColumn="0"/>
            <w:tcW w:w="6840" w:type="dxa"/>
            <w:noWrap/>
          </w:tcPr>
          <w:p w14:paraId="3CEE993B" w14:textId="77777777" w:rsidR="00ED1C70" w:rsidRPr="008D4178" w:rsidRDefault="00ED1C70" w:rsidP="00ED1C70">
            <w:pPr>
              <w:ind w:firstLineChars="100" w:firstLine="161"/>
              <w:jc w:val="both"/>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6. Management Capabilities</w:t>
            </w:r>
          </w:p>
          <w:p w14:paraId="0726A120" w14:textId="4C2F632B" w:rsidR="00ED1C70" w:rsidRPr="008D4178" w:rsidRDefault="00ED1C70" w:rsidP="00ED1C70">
            <w:pPr>
              <w:jc w:val="both"/>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 xml:space="preserve">Covers the spectrum from Transactional Management to Transformational Leadership </w:t>
            </w:r>
          </w:p>
        </w:tc>
        <w:tc>
          <w:tcPr>
            <w:tcW w:w="720" w:type="dxa"/>
            <w:noWrap/>
            <w:vAlign w:val="center"/>
          </w:tcPr>
          <w:p w14:paraId="70000DC8" w14:textId="4E094366" w:rsidR="00ED1C70" w:rsidRPr="008D4178"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12</w:t>
            </w:r>
          </w:p>
        </w:tc>
      </w:tr>
      <w:tr w:rsidR="00ED1C70" w:rsidRPr="008D4178" w14:paraId="4C02C653" w14:textId="77777777" w:rsidTr="00DA12E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840" w:type="dxa"/>
            <w:noWrap/>
          </w:tcPr>
          <w:p w14:paraId="777649CB" w14:textId="77777777" w:rsidR="00ED1C70" w:rsidRPr="008D4178" w:rsidRDefault="00ED1C70" w:rsidP="00ED1C70">
            <w:pPr>
              <w:ind w:firstLineChars="100" w:firstLine="161"/>
              <w:jc w:val="both"/>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7. Diversity Management</w:t>
            </w:r>
          </w:p>
          <w:p w14:paraId="16359C19" w14:textId="0FF9F7FF" w:rsidR="00ED1C70" w:rsidRPr="008D4178" w:rsidRDefault="00ED1C70" w:rsidP="00ED1C70">
            <w:pPr>
              <w:jc w:val="both"/>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 xml:space="preserve">Measures the extent to which opportunities in the Civil Service may be curtailed due to differences associated with race, ethnicity, language, gender, disability, and others       </w:t>
            </w:r>
          </w:p>
        </w:tc>
        <w:tc>
          <w:tcPr>
            <w:tcW w:w="720" w:type="dxa"/>
            <w:noWrap/>
            <w:vAlign w:val="center"/>
          </w:tcPr>
          <w:p w14:paraId="21B230B1" w14:textId="3AB04139" w:rsidR="00ED1C70" w:rsidRPr="008D4178" w:rsidRDefault="00ED1C70" w:rsidP="00ED1C70">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6"/>
                <w:szCs w:val="16"/>
              </w:rPr>
            </w:pPr>
            <w:r w:rsidRPr="008D4178">
              <w:rPr>
                <w:rFonts w:asciiTheme="majorHAnsi" w:eastAsia="Times New Roman" w:hAnsiTheme="majorHAnsi" w:cstheme="majorHAnsi"/>
                <w:color w:val="000000"/>
                <w:sz w:val="16"/>
                <w:szCs w:val="16"/>
              </w:rPr>
              <w:t>50</w:t>
            </w:r>
          </w:p>
        </w:tc>
      </w:tr>
      <w:bookmarkEnd w:id="103"/>
    </w:tbl>
    <w:p w14:paraId="46A315B5" w14:textId="43E535D3" w:rsidR="00B93648" w:rsidRPr="00256C44" w:rsidRDefault="00B93648" w:rsidP="007E5369">
      <w:pPr>
        <w:rPr>
          <w:rFonts w:asciiTheme="majorHAnsi" w:hAnsiTheme="majorHAnsi" w:cstheme="majorHAnsi"/>
        </w:rPr>
      </w:pPr>
    </w:p>
    <w:p w14:paraId="4B4EB3B9" w14:textId="2B360054" w:rsidR="009F5DA2" w:rsidRPr="008512BC" w:rsidRDefault="009F5DA2" w:rsidP="007E5369">
      <w:pPr>
        <w:rPr>
          <w:rFonts w:asciiTheme="majorHAnsi" w:hAnsiTheme="majorHAnsi" w:cstheme="majorHAnsi"/>
        </w:rPr>
      </w:pPr>
      <w:r w:rsidRPr="008512BC">
        <w:rPr>
          <w:rFonts w:asciiTheme="majorHAnsi" w:hAnsiTheme="majorHAnsi" w:cstheme="majorHAnsi"/>
        </w:rPr>
        <w:t xml:space="preserve">The sections below describe each of the quality indices and present Haiti’s scores per critical point under each of them. Scores of critical points range from 0 (lowest) to 5 (highest). </w:t>
      </w:r>
    </w:p>
    <w:p w14:paraId="634AD589" w14:textId="558B916E" w:rsidR="009F5DA2" w:rsidRPr="00256C44" w:rsidRDefault="002D0554" w:rsidP="00167C3F">
      <w:pPr>
        <w:pStyle w:val="Heading2"/>
        <w:jc w:val="both"/>
        <w:rPr>
          <w:rFonts w:cstheme="majorHAnsi"/>
          <w:lang w:val="en-US"/>
        </w:rPr>
      </w:pPr>
      <w:bookmarkStart w:id="104" w:name="_Toc514858624"/>
      <w:bookmarkStart w:id="105" w:name="_Toc519244069"/>
      <w:bookmarkStart w:id="106" w:name="_Toc526170577"/>
      <w:r w:rsidRPr="00256C44">
        <w:rPr>
          <w:rFonts w:cstheme="majorHAnsi"/>
          <w:lang w:val="en-US"/>
        </w:rPr>
        <w:t xml:space="preserve">3.1 </w:t>
      </w:r>
      <w:r w:rsidR="009F5DA2" w:rsidRPr="00256C44">
        <w:rPr>
          <w:rFonts w:cstheme="majorHAnsi"/>
          <w:lang w:val="en-US"/>
        </w:rPr>
        <w:t>Efficiency</w:t>
      </w:r>
      <w:bookmarkEnd w:id="104"/>
      <w:bookmarkEnd w:id="105"/>
      <w:bookmarkEnd w:id="106"/>
    </w:p>
    <w:p w14:paraId="48EEE06E" w14:textId="2E082F66" w:rsidR="009F5DA2" w:rsidRPr="008512BC" w:rsidRDefault="009F5DA2" w:rsidP="009F5DA2">
      <w:pPr>
        <w:jc w:val="both"/>
        <w:rPr>
          <w:rFonts w:asciiTheme="majorHAnsi" w:hAnsiTheme="majorHAnsi" w:cstheme="majorHAnsi"/>
        </w:rPr>
      </w:pPr>
      <w:bookmarkStart w:id="107" w:name="_Hlk514956920"/>
      <w:r w:rsidRPr="008512BC">
        <w:rPr>
          <w:rFonts w:asciiTheme="majorHAnsi" w:hAnsiTheme="majorHAnsi" w:cstheme="majorHAnsi"/>
        </w:rPr>
        <w:t xml:space="preserve">This index measures the civil service system by considering the degree of optimization of investment in human capital, as well as the relationship of this investment to fiscal policy and its reference markets. It links the results obtained by the civil service system with the resources invested in its operation, as well as other considerations, such as expenditure efficiency in decision-making processes. </w:t>
      </w:r>
    </w:p>
    <w:bookmarkEnd w:id="107"/>
    <w:tbl>
      <w:tblPr>
        <w:tblStyle w:val="TableGrid"/>
        <w:tblW w:w="8280" w:type="dxa"/>
        <w:jc w:val="center"/>
        <w:tblLook w:val="04A0" w:firstRow="1" w:lastRow="0" w:firstColumn="1" w:lastColumn="0" w:noHBand="0" w:noVBand="1"/>
      </w:tblPr>
      <w:tblGrid>
        <w:gridCol w:w="1040"/>
        <w:gridCol w:w="1040"/>
        <w:gridCol w:w="5240"/>
        <w:gridCol w:w="960"/>
      </w:tblGrid>
      <w:tr w:rsidR="009F5DA2" w:rsidRPr="008512BC" w14:paraId="2A54B431" w14:textId="77777777" w:rsidTr="00DA12E3">
        <w:trPr>
          <w:trHeight w:val="20"/>
          <w:jc w:val="center"/>
        </w:trPr>
        <w:tc>
          <w:tcPr>
            <w:tcW w:w="1040" w:type="dxa"/>
          </w:tcPr>
          <w:p w14:paraId="0F24B8E0" w14:textId="77777777" w:rsidR="009F5DA2" w:rsidRPr="008512BC" w:rsidRDefault="009F5DA2" w:rsidP="00DA12E3">
            <w:pPr>
              <w:jc w:val="both"/>
              <w:rPr>
                <w:rFonts w:asciiTheme="majorHAnsi" w:eastAsia="Times New Roman" w:hAnsiTheme="majorHAnsi" w:cstheme="majorHAnsi"/>
                <w:b/>
                <w:color w:val="000000"/>
                <w:sz w:val="20"/>
                <w:szCs w:val="20"/>
              </w:rPr>
            </w:pPr>
            <w:r w:rsidRPr="008512BC">
              <w:rPr>
                <w:rFonts w:asciiTheme="majorHAnsi" w:hAnsiTheme="majorHAnsi" w:cstheme="majorHAnsi"/>
              </w:rPr>
              <w:br w:type="page"/>
            </w:r>
            <w:r w:rsidRPr="008512BC">
              <w:rPr>
                <w:rFonts w:asciiTheme="majorHAnsi" w:eastAsia="Times New Roman" w:hAnsiTheme="majorHAnsi" w:cstheme="majorHAnsi"/>
                <w:b/>
                <w:color w:val="000000"/>
                <w:sz w:val="20"/>
                <w:szCs w:val="20"/>
              </w:rPr>
              <w:t>Index</w:t>
            </w:r>
          </w:p>
        </w:tc>
        <w:tc>
          <w:tcPr>
            <w:tcW w:w="1040" w:type="dxa"/>
            <w:noWrap/>
          </w:tcPr>
          <w:p w14:paraId="0ED525D8" w14:textId="77777777" w:rsidR="009F5DA2" w:rsidRPr="008512BC" w:rsidRDefault="009F5DA2" w:rsidP="00DA12E3">
            <w:pPr>
              <w:jc w:val="both"/>
              <w:rPr>
                <w:rFonts w:asciiTheme="majorHAnsi" w:eastAsia="Times New Roman" w:hAnsiTheme="majorHAnsi" w:cstheme="majorHAnsi"/>
                <w:b/>
                <w:color w:val="000000"/>
                <w:sz w:val="20"/>
                <w:szCs w:val="20"/>
              </w:rPr>
            </w:pPr>
            <w:r w:rsidRPr="008512BC">
              <w:rPr>
                <w:rFonts w:asciiTheme="majorHAnsi" w:eastAsia="Times New Roman" w:hAnsiTheme="majorHAnsi" w:cstheme="majorHAnsi"/>
                <w:b/>
                <w:color w:val="000000"/>
                <w:sz w:val="20"/>
                <w:szCs w:val="20"/>
              </w:rPr>
              <w:t>No.</w:t>
            </w:r>
          </w:p>
        </w:tc>
        <w:tc>
          <w:tcPr>
            <w:tcW w:w="5240" w:type="dxa"/>
          </w:tcPr>
          <w:p w14:paraId="2219995A" w14:textId="77777777" w:rsidR="009F5DA2" w:rsidRPr="008512BC" w:rsidRDefault="009F5DA2" w:rsidP="00DA12E3">
            <w:pPr>
              <w:jc w:val="both"/>
              <w:rPr>
                <w:rFonts w:asciiTheme="majorHAnsi" w:eastAsia="Times New Roman" w:hAnsiTheme="majorHAnsi" w:cstheme="majorHAnsi"/>
                <w:b/>
                <w:color w:val="000000"/>
                <w:sz w:val="20"/>
                <w:szCs w:val="20"/>
              </w:rPr>
            </w:pPr>
            <w:r w:rsidRPr="008512BC">
              <w:rPr>
                <w:rFonts w:asciiTheme="majorHAnsi" w:eastAsia="Times New Roman" w:hAnsiTheme="majorHAnsi" w:cstheme="majorHAnsi"/>
                <w:b/>
                <w:color w:val="000000"/>
                <w:sz w:val="20"/>
                <w:szCs w:val="20"/>
              </w:rPr>
              <w:t>Critical point</w:t>
            </w:r>
          </w:p>
        </w:tc>
        <w:tc>
          <w:tcPr>
            <w:tcW w:w="960" w:type="dxa"/>
            <w:noWrap/>
          </w:tcPr>
          <w:p w14:paraId="4B1CC8EB" w14:textId="77777777" w:rsidR="009F5DA2" w:rsidRPr="008512BC" w:rsidRDefault="009F5DA2" w:rsidP="00DA12E3">
            <w:pPr>
              <w:jc w:val="both"/>
              <w:rPr>
                <w:rFonts w:asciiTheme="majorHAnsi" w:eastAsia="Times New Roman" w:hAnsiTheme="majorHAnsi" w:cstheme="majorHAnsi"/>
                <w:b/>
                <w:color w:val="000000"/>
                <w:sz w:val="20"/>
                <w:szCs w:val="20"/>
              </w:rPr>
            </w:pPr>
            <w:r w:rsidRPr="008512BC">
              <w:rPr>
                <w:rFonts w:asciiTheme="majorHAnsi" w:eastAsia="Times New Roman" w:hAnsiTheme="majorHAnsi" w:cstheme="majorHAnsi"/>
                <w:b/>
                <w:color w:val="000000"/>
                <w:sz w:val="20"/>
                <w:szCs w:val="20"/>
              </w:rPr>
              <w:t>Score</w:t>
            </w:r>
          </w:p>
        </w:tc>
      </w:tr>
      <w:tr w:rsidR="009F5DA2" w:rsidRPr="008512BC" w14:paraId="6BC27122" w14:textId="77777777" w:rsidTr="00DA12E3">
        <w:trPr>
          <w:trHeight w:val="20"/>
          <w:jc w:val="center"/>
        </w:trPr>
        <w:tc>
          <w:tcPr>
            <w:tcW w:w="1040" w:type="dxa"/>
            <w:vMerge w:val="restart"/>
            <w:vAlign w:val="center"/>
          </w:tcPr>
          <w:p w14:paraId="0E9186F5" w14:textId="77777777" w:rsidR="009F5DA2" w:rsidRPr="008512BC" w:rsidRDefault="009F5DA2" w:rsidP="00DA12E3">
            <w:pPr>
              <w:jc w:val="both"/>
              <w:rPr>
                <w:rFonts w:asciiTheme="majorHAnsi" w:eastAsia="Times New Roman" w:hAnsiTheme="majorHAnsi" w:cstheme="majorHAnsi"/>
                <w:color w:val="000000"/>
                <w:sz w:val="20"/>
                <w:szCs w:val="20"/>
              </w:rPr>
            </w:pPr>
            <w:r w:rsidRPr="008512BC">
              <w:rPr>
                <w:rFonts w:asciiTheme="majorHAnsi" w:eastAsia="Times New Roman" w:hAnsiTheme="majorHAnsi" w:cstheme="majorHAnsi"/>
                <w:color w:val="000000"/>
                <w:sz w:val="20"/>
                <w:szCs w:val="20"/>
              </w:rPr>
              <w:t>Efficiency</w:t>
            </w:r>
          </w:p>
        </w:tc>
        <w:tc>
          <w:tcPr>
            <w:tcW w:w="1040" w:type="dxa"/>
            <w:noWrap/>
            <w:vAlign w:val="center"/>
            <w:hideMark/>
          </w:tcPr>
          <w:p w14:paraId="7FF31F98" w14:textId="77777777" w:rsidR="009F5DA2" w:rsidRPr="008512BC" w:rsidRDefault="009F5DA2" w:rsidP="00DA12E3">
            <w:pPr>
              <w:jc w:val="center"/>
              <w:rPr>
                <w:rFonts w:asciiTheme="majorHAnsi" w:eastAsia="Times New Roman" w:hAnsiTheme="majorHAnsi" w:cstheme="majorHAnsi"/>
                <w:color w:val="000000"/>
                <w:sz w:val="20"/>
                <w:szCs w:val="20"/>
              </w:rPr>
            </w:pPr>
            <w:r w:rsidRPr="008512BC">
              <w:rPr>
                <w:rFonts w:asciiTheme="majorHAnsi" w:eastAsia="Times New Roman" w:hAnsiTheme="majorHAnsi" w:cstheme="majorHAnsi"/>
                <w:color w:val="000000"/>
                <w:sz w:val="20"/>
                <w:szCs w:val="20"/>
              </w:rPr>
              <w:t>3</w:t>
            </w:r>
          </w:p>
        </w:tc>
        <w:tc>
          <w:tcPr>
            <w:tcW w:w="5240" w:type="dxa"/>
            <w:hideMark/>
          </w:tcPr>
          <w:p w14:paraId="2D100C12" w14:textId="77777777" w:rsidR="009F5DA2" w:rsidRPr="008512BC" w:rsidRDefault="009F5DA2" w:rsidP="00DA12E3">
            <w:pPr>
              <w:jc w:val="both"/>
              <w:rPr>
                <w:rFonts w:asciiTheme="majorHAnsi" w:eastAsia="Times New Roman" w:hAnsiTheme="majorHAnsi" w:cstheme="majorHAnsi"/>
                <w:color w:val="000000"/>
                <w:sz w:val="20"/>
                <w:szCs w:val="20"/>
              </w:rPr>
            </w:pPr>
            <w:r w:rsidRPr="008512BC">
              <w:rPr>
                <w:rFonts w:asciiTheme="majorHAnsi" w:eastAsia="Times New Roman" w:hAnsiTheme="majorHAnsi" w:cstheme="majorHAnsi"/>
                <w:color w:val="000000"/>
                <w:sz w:val="20"/>
                <w:szCs w:val="20"/>
              </w:rPr>
              <w:t>In general, there are neither significant staff shortages nor overages.</w:t>
            </w:r>
          </w:p>
        </w:tc>
        <w:tc>
          <w:tcPr>
            <w:tcW w:w="960" w:type="dxa"/>
            <w:noWrap/>
            <w:vAlign w:val="center"/>
          </w:tcPr>
          <w:p w14:paraId="5BABE022" w14:textId="5241A246" w:rsidR="009F5DA2" w:rsidRPr="008512BC" w:rsidRDefault="007F33F5" w:rsidP="00DA12E3">
            <w:pPr>
              <w:jc w:val="center"/>
              <w:rPr>
                <w:rFonts w:asciiTheme="majorHAnsi" w:eastAsia="Times New Roman" w:hAnsiTheme="majorHAnsi" w:cstheme="majorHAnsi"/>
                <w:color w:val="000000"/>
                <w:sz w:val="20"/>
                <w:szCs w:val="20"/>
              </w:rPr>
            </w:pPr>
            <w:r w:rsidRPr="008512BC">
              <w:rPr>
                <w:rFonts w:asciiTheme="majorHAnsi" w:eastAsia="Times New Roman" w:hAnsiTheme="majorHAnsi" w:cstheme="majorHAnsi"/>
                <w:color w:val="000000"/>
                <w:sz w:val="20"/>
                <w:szCs w:val="20"/>
              </w:rPr>
              <w:t>1</w:t>
            </w:r>
          </w:p>
        </w:tc>
      </w:tr>
      <w:tr w:rsidR="009F5DA2" w:rsidRPr="008512BC" w14:paraId="733248EE" w14:textId="77777777" w:rsidTr="00DA12E3">
        <w:trPr>
          <w:trHeight w:val="20"/>
          <w:jc w:val="center"/>
        </w:trPr>
        <w:tc>
          <w:tcPr>
            <w:tcW w:w="1040" w:type="dxa"/>
            <w:vMerge/>
          </w:tcPr>
          <w:p w14:paraId="1D7B1E10" w14:textId="77777777" w:rsidR="009F5DA2" w:rsidRPr="00256C44" w:rsidRDefault="009F5DA2" w:rsidP="00DA12E3">
            <w:pPr>
              <w:jc w:val="both"/>
              <w:rPr>
                <w:rFonts w:asciiTheme="majorHAnsi" w:eastAsia="Times New Roman" w:hAnsiTheme="majorHAnsi" w:cstheme="majorHAnsi"/>
                <w:color w:val="000000"/>
                <w:sz w:val="20"/>
                <w:szCs w:val="20"/>
              </w:rPr>
            </w:pPr>
          </w:p>
        </w:tc>
        <w:tc>
          <w:tcPr>
            <w:tcW w:w="1040" w:type="dxa"/>
            <w:noWrap/>
            <w:vAlign w:val="center"/>
            <w:hideMark/>
          </w:tcPr>
          <w:p w14:paraId="173D1745" w14:textId="77777777" w:rsidR="009F5DA2" w:rsidRPr="00256C44" w:rsidRDefault="009F5DA2"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4</w:t>
            </w:r>
          </w:p>
        </w:tc>
        <w:tc>
          <w:tcPr>
            <w:tcW w:w="5240" w:type="dxa"/>
            <w:hideMark/>
          </w:tcPr>
          <w:p w14:paraId="1DB2622C" w14:textId="77777777" w:rsidR="009F5DA2" w:rsidRPr="00256C44" w:rsidRDefault="009F5DA2" w:rsidP="00DA12E3">
            <w:pPr>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The overall cost of civil service staff is maintained within reasonable parameters that are compatible with the country’s economic situation.</w:t>
            </w:r>
          </w:p>
        </w:tc>
        <w:tc>
          <w:tcPr>
            <w:tcW w:w="960" w:type="dxa"/>
            <w:noWrap/>
            <w:vAlign w:val="center"/>
          </w:tcPr>
          <w:p w14:paraId="5F6CFCFC" w14:textId="5175B78C" w:rsidR="009F5DA2" w:rsidRPr="008512BC" w:rsidRDefault="007F33F5" w:rsidP="00DA12E3">
            <w:pPr>
              <w:jc w:val="center"/>
              <w:rPr>
                <w:rFonts w:asciiTheme="majorHAnsi" w:eastAsia="Times New Roman" w:hAnsiTheme="majorHAnsi" w:cstheme="majorHAnsi"/>
                <w:sz w:val="20"/>
                <w:szCs w:val="20"/>
              </w:rPr>
            </w:pPr>
            <w:r w:rsidRPr="008512BC">
              <w:rPr>
                <w:rFonts w:asciiTheme="majorHAnsi" w:eastAsia="Times New Roman" w:hAnsiTheme="majorHAnsi" w:cstheme="majorHAnsi"/>
                <w:sz w:val="20"/>
                <w:szCs w:val="20"/>
              </w:rPr>
              <w:t>3</w:t>
            </w:r>
          </w:p>
        </w:tc>
      </w:tr>
      <w:tr w:rsidR="009F5DA2" w:rsidRPr="008512BC" w14:paraId="1F3C9B4F" w14:textId="77777777" w:rsidTr="00DA12E3">
        <w:trPr>
          <w:trHeight w:val="20"/>
          <w:jc w:val="center"/>
        </w:trPr>
        <w:tc>
          <w:tcPr>
            <w:tcW w:w="1040" w:type="dxa"/>
            <w:vMerge/>
          </w:tcPr>
          <w:p w14:paraId="6B24B630" w14:textId="77777777" w:rsidR="009F5DA2" w:rsidRPr="00256C44" w:rsidRDefault="009F5DA2" w:rsidP="00DA12E3">
            <w:pPr>
              <w:jc w:val="both"/>
              <w:rPr>
                <w:rFonts w:asciiTheme="majorHAnsi" w:eastAsia="Times New Roman" w:hAnsiTheme="majorHAnsi" w:cstheme="majorHAnsi"/>
                <w:color w:val="000000"/>
                <w:sz w:val="20"/>
                <w:szCs w:val="20"/>
              </w:rPr>
            </w:pPr>
          </w:p>
        </w:tc>
        <w:tc>
          <w:tcPr>
            <w:tcW w:w="1040" w:type="dxa"/>
            <w:noWrap/>
            <w:vAlign w:val="center"/>
            <w:hideMark/>
          </w:tcPr>
          <w:p w14:paraId="7A6E46A5" w14:textId="77777777" w:rsidR="009F5DA2" w:rsidRPr="00256C44" w:rsidRDefault="009F5DA2"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20</w:t>
            </w:r>
          </w:p>
        </w:tc>
        <w:tc>
          <w:tcPr>
            <w:tcW w:w="5240" w:type="dxa"/>
            <w:hideMark/>
          </w:tcPr>
          <w:p w14:paraId="739927D7" w14:textId="77777777" w:rsidR="009F5DA2" w:rsidRPr="00256C44" w:rsidRDefault="009F5DA2" w:rsidP="00DA12E3">
            <w:pPr>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Salary levels, including cash and non-cash benefits, are not excessive compared with labor market costs for any similar sector or grade.</w:t>
            </w:r>
          </w:p>
        </w:tc>
        <w:tc>
          <w:tcPr>
            <w:tcW w:w="960" w:type="dxa"/>
            <w:noWrap/>
            <w:vAlign w:val="center"/>
          </w:tcPr>
          <w:p w14:paraId="559A65B4" w14:textId="77777777" w:rsidR="009F5DA2" w:rsidRPr="00256C44" w:rsidRDefault="009F5DA2"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3</w:t>
            </w:r>
          </w:p>
        </w:tc>
      </w:tr>
      <w:tr w:rsidR="009F5DA2" w:rsidRPr="008512BC" w14:paraId="1DE69CB4" w14:textId="77777777" w:rsidTr="00DA12E3">
        <w:trPr>
          <w:trHeight w:val="20"/>
          <w:jc w:val="center"/>
        </w:trPr>
        <w:tc>
          <w:tcPr>
            <w:tcW w:w="1040" w:type="dxa"/>
            <w:vMerge/>
          </w:tcPr>
          <w:p w14:paraId="731EF545" w14:textId="77777777" w:rsidR="009F5DA2" w:rsidRPr="00256C44" w:rsidRDefault="009F5DA2" w:rsidP="00DA12E3">
            <w:pPr>
              <w:jc w:val="both"/>
              <w:rPr>
                <w:rFonts w:asciiTheme="majorHAnsi" w:eastAsia="Times New Roman" w:hAnsiTheme="majorHAnsi" w:cstheme="majorHAnsi"/>
                <w:color w:val="000000"/>
                <w:sz w:val="20"/>
                <w:szCs w:val="20"/>
              </w:rPr>
            </w:pPr>
          </w:p>
        </w:tc>
        <w:tc>
          <w:tcPr>
            <w:tcW w:w="1040" w:type="dxa"/>
            <w:noWrap/>
            <w:vAlign w:val="center"/>
            <w:hideMark/>
          </w:tcPr>
          <w:p w14:paraId="05B45487" w14:textId="77777777" w:rsidR="009F5DA2" w:rsidRPr="00256C44" w:rsidRDefault="009F5DA2"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27</w:t>
            </w:r>
          </w:p>
        </w:tc>
        <w:tc>
          <w:tcPr>
            <w:tcW w:w="5240" w:type="dxa"/>
            <w:hideMark/>
          </w:tcPr>
          <w:p w14:paraId="721B6747" w14:textId="77777777" w:rsidR="009F5DA2" w:rsidRPr="00256C44" w:rsidRDefault="009F5DA2" w:rsidP="00DA12E3">
            <w:pPr>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Training is subject to evaluation, which extends to the satisfaction of all parties concerned, the cost-results relationship, and the impact on the performance of people in the workplace.</w:t>
            </w:r>
          </w:p>
        </w:tc>
        <w:tc>
          <w:tcPr>
            <w:tcW w:w="960" w:type="dxa"/>
            <w:noWrap/>
            <w:vAlign w:val="center"/>
          </w:tcPr>
          <w:p w14:paraId="2055FD64" w14:textId="6545B71B" w:rsidR="009F5DA2" w:rsidRPr="008512BC" w:rsidRDefault="007F33F5" w:rsidP="00DA12E3">
            <w:pPr>
              <w:jc w:val="center"/>
              <w:rPr>
                <w:rFonts w:asciiTheme="majorHAnsi" w:eastAsia="Times New Roman" w:hAnsiTheme="majorHAnsi" w:cstheme="majorHAnsi"/>
                <w:color w:val="000000"/>
                <w:sz w:val="20"/>
                <w:szCs w:val="20"/>
              </w:rPr>
            </w:pPr>
            <w:r w:rsidRPr="008512BC">
              <w:rPr>
                <w:rFonts w:asciiTheme="majorHAnsi" w:eastAsia="Times New Roman" w:hAnsiTheme="majorHAnsi" w:cstheme="majorHAnsi"/>
                <w:color w:val="000000"/>
                <w:sz w:val="20"/>
                <w:szCs w:val="20"/>
              </w:rPr>
              <w:t>1</w:t>
            </w:r>
          </w:p>
        </w:tc>
      </w:tr>
      <w:tr w:rsidR="009F5DA2" w:rsidRPr="008512BC" w14:paraId="42D84ADA" w14:textId="77777777" w:rsidTr="00DA12E3">
        <w:trPr>
          <w:trHeight w:val="20"/>
          <w:jc w:val="center"/>
        </w:trPr>
        <w:tc>
          <w:tcPr>
            <w:tcW w:w="1040" w:type="dxa"/>
            <w:vMerge/>
          </w:tcPr>
          <w:p w14:paraId="331661C9" w14:textId="77777777" w:rsidR="009F5DA2" w:rsidRPr="00256C44" w:rsidRDefault="009F5DA2" w:rsidP="00DA12E3">
            <w:pPr>
              <w:jc w:val="both"/>
              <w:rPr>
                <w:rFonts w:asciiTheme="majorHAnsi" w:eastAsia="Times New Roman" w:hAnsiTheme="majorHAnsi" w:cstheme="majorHAnsi"/>
                <w:color w:val="000000"/>
                <w:sz w:val="20"/>
                <w:szCs w:val="20"/>
              </w:rPr>
            </w:pPr>
          </w:p>
        </w:tc>
        <w:tc>
          <w:tcPr>
            <w:tcW w:w="1040" w:type="dxa"/>
            <w:noWrap/>
            <w:vAlign w:val="center"/>
            <w:hideMark/>
          </w:tcPr>
          <w:p w14:paraId="7CB21EED" w14:textId="77777777" w:rsidR="009F5DA2" w:rsidRPr="00256C44" w:rsidRDefault="009F5DA2"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35</w:t>
            </w:r>
          </w:p>
        </w:tc>
        <w:tc>
          <w:tcPr>
            <w:tcW w:w="5240" w:type="dxa"/>
            <w:hideMark/>
          </w:tcPr>
          <w:p w14:paraId="5859722B" w14:textId="77777777" w:rsidR="009F5DA2" w:rsidRPr="00256C44" w:rsidRDefault="009F5DA2" w:rsidP="00DA12E3">
            <w:pPr>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Management proactively identifies mission-critical positions and builds capacity to fill those positions as incumbents transition out.</w:t>
            </w:r>
          </w:p>
        </w:tc>
        <w:tc>
          <w:tcPr>
            <w:tcW w:w="960" w:type="dxa"/>
            <w:noWrap/>
            <w:vAlign w:val="center"/>
          </w:tcPr>
          <w:p w14:paraId="7A7DB010" w14:textId="77777777" w:rsidR="009F5DA2" w:rsidRPr="00256C44" w:rsidRDefault="009F5DA2"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0</w:t>
            </w:r>
          </w:p>
        </w:tc>
      </w:tr>
    </w:tbl>
    <w:p w14:paraId="53CAC4AC" w14:textId="77777777" w:rsidR="00D32731" w:rsidRPr="008512BC" w:rsidRDefault="00D32731" w:rsidP="00167C3F">
      <w:pPr>
        <w:pStyle w:val="Heading2"/>
        <w:jc w:val="both"/>
        <w:rPr>
          <w:rFonts w:cstheme="majorHAnsi"/>
          <w:lang w:val="en-US"/>
        </w:rPr>
      </w:pPr>
      <w:bookmarkStart w:id="108" w:name="_Toc514858625"/>
      <w:bookmarkStart w:id="109" w:name="_Toc519244070"/>
      <w:bookmarkStart w:id="110" w:name="_Hlk514957860"/>
    </w:p>
    <w:p w14:paraId="4AB66E24" w14:textId="0F5BEE66" w:rsidR="001E4EB6" w:rsidRPr="008512BC" w:rsidRDefault="002D0554" w:rsidP="00167C3F">
      <w:pPr>
        <w:pStyle w:val="Heading2"/>
        <w:jc w:val="both"/>
        <w:rPr>
          <w:rFonts w:cstheme="majorHAnsi"/>
          <w:lang w:val="en-US"/>
        </w:rPr>
      </w:pPr>
      <w:bookmarkStart w:id="111" w:name="_Toc526170578"/>
      <w:r w:rsidRPr="008512BC">
        <w:rPr>
          <w:rFonts w:cstheme="majorHAnsi"/>
          <w:lang w:val="en-US"/>
        </w:rPr>
        <w:t xml:space="preserve">3.2 </w:t>
      </w:r>
      <w:r w:rsidR="001E4EB6" w:rsidRPr="008512BC">
        <w:rPr>
          <w:rFonts w:cstheme="majorHAnsi"/>
          <w:lang w:val="en-US"/>
        </w:rPr>
        <w:t>Merit</w:t>
      </w:r>
      <w:bookmarkEnd w:id="108"/>
      <w:bookmarkEnd w:id="109"/>
      <w:bookmarkEnd w:id="111"/>
    </w:p>
    <w:p w14:paraId="53AC3B5C" w14:textId="77777777" w:rsidR="001E4EB6" w:rsidRPr="008512BC" w:rsidRDefault="001E4EB6" w:rsidP="001E4EB6">
      <w:pPr>
        <w:jc w:val="both"/>
        <w:rPr>
          <w:rFonts w:asciiTheme="majorHAnsi" w:hAnsiTheme="majorHAnsi" w:cstheme="majorHAnsi"/>
        </w:rPr>
      </w:pPr>
      <w:bookmarkStart w:id="112" w:name="_Hlk514957923"/>
      <w:bookmarkEnd w:id="110"/>
      <w:r w:rsidRPr="008512BC">
        <w:rPr>
          <w:rFonts w:asciiTheme="majorHAnsi" w:hAnsiTheme="majorHAnsi" w:cstheme="majorHAnsi"/>
        </w:rPr>
        <w:t xml:space="preserve">This index measures the guarantees of professionalism in the way that the civil service system works, placing a value on impartiality in decision making in each management subsystem. Specifically, it measures the degree of effective protection against arbitrariness, political capture or clientelism, and the different ways that interested groups or sectors engage in rent-seeking. </w:t>
      </w:r>
    </w:p>
    <w:tbl>
      <w:tblPr>
        <w:tblStyle w:val="TableGrid"/>
        <w:tblW w:w="8280" w:type="dxa"/>
        <w:jc w:val="center"/>
        <w:tblLook w:val="04A0" w:firstRow="1" w:lastRow="0" w:firstColumn="1" w:lastColumn="0" w:noHBand="0" w:noVBand="1"/>
      </w:tblPr>
      <w:tblGrid>
        <w:gridCol w:w="1040"/>
        <w:gridCol w:w="1040"/>
        <w:gridCol w:w="5240"/>
        <w:gridCol w:w="960"/>
      </w:tblGrid>
      <w:tr w:rsidR="001E4EB6" w:rsidRPr="008512BC" w14:paraId="3FBA0084" w14:textId="77777777" w:rsidTr="00DA12E3">
        <w:trPr>
          <w:trHeight w:val="20"/>
          <w:jc w:val="center"/>
        </w:trPr>
        <w:tc>
          <w:tcPr>
            <w:tcW w:w="1040" w:type="dxa"/>
          </w:tcPr>
          <w:p w14:paraId="116E21ED" w14:textId="77777777" w:rsidR="001E4EB6" w:rsidRPr="00256C44" w:rsidRDefault="001E4EB6" w:rsidP="00DA12E3">
            <w:pPr>
              <w:jc w:val="both"/>
              <w:rPr>
                <w:rFonts w:asciiTheme="majorHAnsi" w:eastAsia="Times New Roman" w:hAnsiTheme="majorHAnsi" w:cstheme="majorHAnsi"/>
                <w:b/>
                <w:color w:val="000000"/>
                <w:sz w:val="20"/>
                <w:szCs w:val="20"/>
              </w:rPr>
            </w:pPr>
            <w:bookmarkStart w:id="113" w:name="_Hlk514957938"/>
            <w:bookmarkEnd w:id="112"/>
            <w:r w:rsidRPr="00256C44">
              <w:rPr>
                <w:rFonts w:asciiTheme="majorHAnsi" w:hAnsiTheme="majorHAnsi" w:cstheme="majorHAnsi"/>
              </w:rPr>
              <w:br w:type="page"/>
            </w:r>
            <w:r w:rsidRPr="00256C44">
              <w:rPr>
                <w:rFonts w:asciiTheme="majorHAnsi" w:eastAsia="Times New Roman" w:hAnsiTheme="majorHAnsi" w:cstheme="majorHAnsi"/>
                <w:b/>
                <w:color w:val="000000"/>
                <w:sz w:val="20"/>
                <w:szCs w:val="20"/>
              </w:rPr>
              <w:t>Index</w:t>
            </w:r>
          </w:p>
        </w:tc>
        <w:tc>
          <w:tcPr>
            <w:tcW w:w="1040" w:type="dxa"/>
            <w:noWrap/>
          </w:tcPr>
          <w:p w14:paraId="49182AFB" w14:textId="77777777" w:rsidR="001E4EB6" w:rsidRPr="00256C44" w:rsidRDefault="001E4EB6" w:rsidP="00DA12E3">
            <w:pPr>
              <w:jc w:val="both"/>
              <w:rPr>
                <w:rFonts w:asciiTheme="majorHAnsi" w:eastAsia="Times New Roman" w:hAnsiTheme="majorHAnsi" w:cstheme="majorHAnsi"/>
                <w:b/>
                <w:color w:val="000000"/>
                <w:sz w:val="20"/>
                <w:szCs w:val="20"/>
              </w:rPr>
            </w:pPr>
            <w:r w:rsidRPr="00256C44">
              <w:rPr>
                <w:rFonts w:asciiTheme="majorHAnsi" w:eastAsia="Times New Roman" w:hAnsiTheme="majorHAnsi" w:cstheme="majorHAnsi"/>
                <w:b/>
                <w:color w:val="000000"/>
                <w:sz w:val="20"/>
                <w:szCs w:val="20"/>
              </w:rPr>
              <w:t>No.</w:t>
            </w:r>
          </w:p>
        </w:tc>
        <w:tc>
          <w:tcPr>
            <w:tcW w:w="5240" w:type="dxa"/>
          </w:tcPr>
          <w:p w14:paraId="3F35CDA1" w14:textId="77777777" w:rsidR="001E4EB6" w:rsidRPr="00256C44" w:rsidRDefault="001E4EB6" w:rsidP="00DA12E3">
            <w:pPr>
              <w:jc w:val="both"/>
              <w:rPr>
                <w:rFonts w:asciiTheme="majorHAnsi" w:eastAsia="Times New Roman" w:hAnsiTheme="majorHAnsi" w:cstheme="majorHAnsi"/>
                <w:b/>
                <w:color w:val="000000"/>
                <w:sz w:val="20"/>
                <w:szCs w:val="20"/>
              </w:rPr>
            </w:pPr>
            <w:r w:rsidRPr="00256C44">
              <w:rPr>
                <w:rFonts w:asciiTheme="majorHAnsi" w:eastAsia="Times New Roman" w:hAnsiTheme="majorHAnsi" w:cstheme="majorHAnsi"/>
                <w:b/>
                <w:color w:val="000000"/>
                <w:sz w:val="20"/>
                <w:szCs w:val="20"/>
              </w:rPr>
              <w:t>Critical point</w:t>
            </w:r>
          </w:p>
        </w:tc>
        <w:tc>
          <w:tcPr>
            <w:tcW w:w="960" w:type="dxa"/>
            <w:noWrap/>
          </w:tcPr>
          <w:p w14:paraId="0E1E694A" w14:textId="77777777" w:rsidR="001E4EB6" w:rsidRPr="00256C44" w:rsidRDefault="001E4EB6" w:rsidP="00DA12E3">
            <w:pPr>
              <w:jc w:val="both"/>
              <w:rPr>
                <w:rFonts w:asciiTheme="majorHAnsi" w:eastAsia="Times New Roman" w:hAnsiTheme="majorHAnsi" w:cstheme="majorHAnsi"/>
                <w:b/>
                <w:color w:val="000000"/>
                <w:sz w:val="20"/>
                <w:szCs w:val="20"/>
              </w:rPr>
            </w:pPr>
            <w:r w:rsidRPr="00256C44">
              <w:rPr>
                <w:rFonts w:asciiTheme="majorHAnsi" w:eastAsia="Times New Roman" w:hAnsiTheme="majorHAnsi" w:cstheme="majorHAnsi"/>
                <w:b/>
                <w:color w:val="000000"/>
                <w:sz w:val="20"/>
                <w:szCs w:val="20"/>
              </w:rPr>
              <w:t>Score</w:t>
            </w:r>
          </w:p>
        </w:tc>
      </w:tr>
      <w:tr w:rsidR="001E4EB6" w:rsidRPr="008512BC" w14:paraId="3847F6C1" w14:textId="77777777" w:rsidTr="00DA12E3">
        <w:trPr>
          <w:trHeight w:val="20"/>
          <w:jc w:val="center"/>
        </w:trPr>
        <w:tc>
          <w:tcPr>
            <w:tcW w:w="1040" w:type="dxa"/>
            <w:vMerge w:val="restart"/>
            <w:vAlign w:val="center"/>
          </w:tcPr>
          <w:p w14:paraId="5DB2B07A" w14:textId="77777777" w:rsidR="001E4EB6" w:rsidRPr="00256C44" w:rsidRDefault="001E4EB6" w:rsidP="00DA12E3">
            <w:pPr>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Merit</w:t>
            </w:r>
          </w:p>
        </w:tc>
        <w:tc>
          <w:tcPr>
            <w:tcW w:w="1040" w:type="dxa"/>
            <w:noWrap/>
            <w:vAlign w:val="center"/>
            <w:hideMark/>
          </w:tcPr>
          <w:p w14:paraId="2B292112" w14:textId="77777777" w:rsidR="001E4EB6" w:rsidRPr="00256C44" w:rsidRDefault="001E4EB6"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10</w:t>
            </w:r>
          </w:p>
        </w:tc>
        <w:tc>
          <w:tcPr>
            <w:tcW w:w="5240" w:type="dxa"/>
            <w:hideMark/>
          </w:tcPr>
          <w:p w14:paraId="63E686D4" w14:textId="77777777" w:rsidR="001E4EB6" w:rsidRPr="00256C44" w:rsidRDefault="001E4EB6" w:rsidP="00DA12E3">
            <w:pPr>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Hiring to fill vacancies is open, by right and in fact, to all candidates possessing the required qualifications. These are established according to suitability and technical considerations, not arbitrarily.</w:t>
            </w:r>
          </w:p>
        </w:tc>
        <w:tc>
          <w:tcPr>
            <w:tcW w:w="960" w:type="dxa"/>
            <w:noWrap/>
            <w:vAlign w:val="center"/>
          </w:tcPr>
          <w:p w14:paraId="1DCF644F" w14:textId="77777777" w:rsidR="001E4EB6" w:rsidRPr="00256C44" w:rsidRDefault="001E4EB6"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w:t>
            </w:r>
          </w:p>
        </w:tc>
      </w:tr>
      <w:tr w:rsidR="001E4EB6" w:rsidRPr="008512BC" w14:paraId="71A969FA" w14:textId="77777777" w:rsidTr="00DA12E3">
        <w:trPr>
          <w:trHeight w:val="20"/>
          <w:jc w:val="center"/>
        </w:trPr>
        <w:tc>
          <w:tcPr>
            <w:tcW w:w="1040" w:type="dxa"/>
            <w:vMerge/>
          </w:tcPr>
          <w:p w14:paraId="3BD20B9A" w14:textId="77777777" w:rsidR="001E4EB6" w:rsidRPr="00256C44" w:rsidRDefault="001E4EB6" w:rsidP="00DA12E3">
            <w:pPr>
              <w:jc w:val="both"/>
              <w:rPr>
                <w:rFonts w:asciiTheme="majorHAnsi" w:eastAsia="Times New Roman" w:hAnsiTheme="majorHAnsi" w:cstheme="majorHAnsi"/>
                <w:color w:val="000000"/>
                <w:sz w:val="20"/>
                <w:szCs w:val="20"/>
              </w:rPr>
            </w:pPr>
          </w:p>
        </w:tc>
        <w:tc>
          <w:tcPr>
            <w:tcW w:w="1040" w:type="dxa"/>
            <w:noWrap/>
            <w:vAlign w:val="center"/>
            <w:hideMark/>
          </w:tcPr>
          <w:p w14:paraId="0413E359" w14:textId="77777777" w:rsidR="001E4EB6" w:rsidRPr="00256C44" w:rsidRDefault="001E4EB6"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11</w:t>
            </w:r>
          </w:p>
        </w:tc>
        <w:tc>
          <w:tcPr>
            <w:tcW w:w="5240" w:type="dxa"/>
            <w:hideMark/>
          </w:tcPr>
          <w:p w14:paraId="0A057CFD" w14:textId="77777777" w:rsidR="001E4EB6" w:rsidRPr="00256C44" w:rsidRDefault="001E4EB6" w:rsidP="00DA12E3">
            <w:pPr>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The necessary safeguard mechanisms and procedures are in place against arbitrariness, politicization, patronage, and clientelism throughout the hiring process.</w:t>
            </w:r>
          </w:p>
        </w:tc>
        <w:tc>
          <w:tcPr>
            <w:tcW w:w="960" w:type="dxa"/>
            <w:noWrap/>
            <w:vAlign w:val="center"/>
          </w:tcPr>
          <w:p w14:paraId="0F98BD78" w14:textId="77777777" w:rsidR="001E4EB6" w:rsidRPr="00256C44" w:rsidRDefault="001E4EB6" w:rsidP="00DA12E3">
            <w:pPr>
              <w:jc w:val="center"/>
              <w:rPr>
                <w:rFonts w:asciiTheme="majorHAnsi" w:eastAsia="Times New Roman" w:hAnsiTheme="majorHAnsi" w:cstheme="majorHAnsi"/>
                <w:sz w:val="20"/>
                <w:szCs w:val="20"/>
              </w:rPr>
            </w:pPr>
            <w:r w:rsidRPr="00256C44">
              <w:rPr>
                <w:rFonts w:asciiTheme="majorHAnsi" w:eastAsia="Times New Roman" w:hAnsiTheme="majorHAnsi" w:cstheme="majorHAnsi"/>
                <w:sz w:val="20"/>
                <w:szCs w:val="20"/>
              </w:rPr>
              <w:t>2</w:t>
            </w:r>
          </w:p>
        </w:tc>
      </w:tr>
      <w:tr w:rsidR="001E4EB6" w:rsidRPr="008512BC" w14:paraId="7CD07C82" w14:textId="77777777" w:rsidTr="00DA12E3">
        <w:trPr>
          <w:trHeight w:val="20"/>
          <w:jc w:val="center"/>
        </w:trPr>
        <w:tc>
          <w:tcPr>
            <w:tcW w:w="1040" w:type="dxa"/>
            <w:vMerge/>
          </w:tcPr>
          <w:p w14:paraId="0B537D4E" w14:textId="77777777" w:rsidR="001E4EB6" w:rsidRPr="00256C44" w:rsidRDefault="001E4EB6" w:rsidP="00DA12E3">
            <w:pPr>
              <w:jc w:val="both"/>
              <w:rPr>
                <w:rFonts w:asciiTheme="majorHAnsi" w:eastAsia="Times New Roman" w:hAnsiTheme="majorHAnsi" w:cstheme="majorHAnsi"/>
                <w:color w:val="000000"/>
                <w:sz w:val="20"/>
                <w:szCs w:val="20"/>
              </w:rPr>
            </w:pPr>
          </w:p>
        </w:tc>
        <w:tc>
          <w:tcPr>
            <w:tcW w:w="1040" w:type="dxa"/>
            <w:noWrap/>
            <w:vAlign w:val="center"/>
            <w:hideMark/>
          </w:tcPr>
          <w:p w14:paraId="1CFAD8F4" w14:textId="77777777" w:rsidR="001E4EB6" w:rsidRPr="00256C44" w:rsidRDefault="001E4EB6"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14</w:t>
            </w:r>
          </w:p>
        </w:tc>
        <w:tc>
          <w:tcPr>
            <w:tcW w:w="5240" w:type="dxa"/>
            <w:hideMark/>
          </w:tcPr>
          <w:p w14:paraId="5E61C448" w14:textId="77777777" w:rsidR="001E4EB6" w:rsidRPr="00256C44" w:rsidRDefault="001E4EB6" w:rsidP="00DA12E3">
            <w:pPr>
              <w:jc w:val="both"/>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Dismissals or terminations of employment that affect professional positions are not motivated by a change in the government’s political leanings.</w:t>
            </w:r>
          </w:p>
        </w:tc>
        <w:tc>
          <w:tcPr>
            <w:tcW w:w="960" w:type="dxa"/>
            <w:noWrap/>
            <w:vAlign w:val="center"/>
          </w:tcPr>
          <w:p w14:paraId="67B3EE79" w14:textId="41AC0EE7" w:rsidR="001E4EB6" w:rsidRPr="00256C44" w:rsidRDefault="003000C6"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2</w:t>
            </w:r>
          </w:p>
        </w:tc>
      </w:tr>
    </w:tbl>
    <w:p w14:paraId="1F073582" w14:textId="77777777" w:rsidR="002D0554" w:rsidRPr="008512BC" w:rsidRDefault="002D0554" w:rsidP="00DD5A05">
      <w:pPr>
        <w:pStyle w:val="Heading2"/>
        <w:jc w:val="both"/>
        <w:rPr>
          <w:rFonts w:cstheme="majorHAnsi"/>
          <w:lang w:val="en-US"/>
        </w:rPr>
      </w:pPr>
      <w:bookmarkStart w:id="114" w:name="_Toc514858626"/>
      <w:bookmarkStart w:id="115" w:name="_Toc519244071"/>
      <w:bookmarkStart w:id="116" w:name="_Hlk514958660"/>
      <w:bookmarkEnd w:id="113"/>
    </w:p>
    <w:p w14:paraId="1A118AE3" w14:textId="04ECF6CC" w:rsidR="00DD5A05" w:rsidRPr="008512BC" w:rsidRDefault="002D0554" w:rsidP="00DD5A05">
      <w:pPr>
        <w:pStyle w:val="Heading2"/>
        <w:jc w:val="both"/>
        <w:rPr>
          <w:rFonts w:cstheme="majorHAnsi"/>
          <w:lang w:val="en-US"/>
        </w:rPr>
      </w:pPr>
      <w:bookmarkStart w:id="117" w:name="_Toc526170579"/>
      <w:r w:rsidRPr="008512BC">
        <w:rPr>
          <w:rFonts w:cstheme="majorHAnsi"/>
          <w:lang w:val="en-US"/>
        </w:rPr>
        <w:t>3.3</w:t>
      </w:r>
      <w:r w:rsidR="00DA12E3" w:rsidRPr="008512BC">
        <w:rPr>
          <w:rFonts w:cstheme="majorHAnsi"/>
          <w:lang w:val="en-US"/>
        </w:rPr>
        <w:t>Structural Consistency</w:t>
      </w:r>
      <w:bookmarkEnd w:id="114"/>
      <w:bookmarkEnd w:id="115"/>
      <w:bookmarkEnd w:id="117"/>
    </w:p>
    <w:p w14:paraId="67D5DDDE" w14:textId="77777777" w:rsidR="00DA12E3" w:rsidRPr="008512BC" w:rsidRDefault="00DA12E3" w:rsidP="00DA12E3">
      <w:pPr>
        <w:jc w:val="both"/>
        <w:rPr>
          <w:rFonts w:asciiTheme="majorHAnsi" w:hAnsiTheme="majorHAnsi" w:cstheme="majorHAnsi"/>
        </w:rPr>
      </w:pPr>
      <w:bookmarkStart w:id="118" w:name="_Hlk514958676"/>
      <w:bookmarkEnd w:id="116"/>
      <w:r w:rsidRPr="008512BC">
        <w:rPr>
          <w:rFonts w:asciiTheme="majorHAnsi" w:hAnsiTheme="majorHAnsi" w:cstheme="majorHAnsi"/>
        </w:rPr>
        <w:t xml:space="preserve">This index measures the civil service’s systemic soundness and integrity, considering the basic structural elements of which it should be composed. It includes the development of fundamental management processes, their coherence with other management systems, and the development of senior management. </w:t>
      </w:r>
    </w:p>
    <w:tbl>
      <w:tblPr>
        <w:tblStyle w:val="TableGrid"/>
        <w:tblW w:w="8280" w:type="dxa"/>
        <w:jc w:val="center"/>
        <w:shd w:val="clear" w:color="auto" w:fill="FFFFFF" w:themeFill="background1"/>
        <w:tblLook w:val="04A0" w:firstRow="1" w:lastRow="0" w:firstColumn="1" w:lastColumn="0" w:noHBand="0" w:noVBand="1"/>
      </w:tblPr>
      <w:tblGrid>
        <w:gridCol w:w="1229"/>
        <w:gridCol w:w="1040"/>
        <w:gridCol w:w="5051"/>
        <w:gridCol w:w="960"/>
      </w:tblGrid>
      <w:tr w:rsidR="00DA12E3" w:rsidRPr="008512BC" w14:paraId="10FD17BD" w14:textId="77777777" w:rsidTr="00DA12E3">
        <w:trPr>
          <w:trHeight w:val="20"/>
          <w:jc w:val="center"/>
        </w:trPr>
        <w:tc>
          <w:tcPr>
            <w:tcW w:w="1229" w:type="dxa"/>
            <w:shd w:val="clear" w:color="auto" w:fill="FFFFFF" w:themeFill="background1"/>
          </w:tcPr>
          <w:p w14:paraId="12AD7A5F" w14:textId="77777777" w:rsidR="00DA12E3" w:rsidRPr="00256C44" w:rsidRDefault="00DA12E3" w:rsidP="00DA12E3">
            <w:pPr>
              <w:jc w:val="center"/>
              <w:rPr>
                <w:rFonts w:asciiTheme="majorHAnsi" w:eastAsia="Times New Roman" w:hAnsiTheme="majorHAnsi" w:cstheme="majorHAnsi"/>
                <w:b/>
                <w:color w:val="000000"/>
                <w:sz w:val="20"/>
                <w:szCs w:val="20"/>
              </w:rPr>
            </w:pPr>
            <w:bookmarkStart w:id="119" w:name="_Hlk514958696"/>
            <w:bookmarkEnd w:id="118"/>
            <w:r w:rsidRPr="00256C44">
              <w:rPr>
                <w:rFonts w:asciiTheme="majorHAnsi" w:hAnsiTheme="majorHAnsi" w:cstheme="majorHAnsi"/>
              </w:rPr>
              <w:br w:type="page"/>
            </w:r>
            <w:r w:rsidRPr="00256C44">
              <w:rPr>
                <w:rFonts w:asciiTheme="majorHAnsi" w:eastAsia="Times New Roman" w:hAnsiTheme="majorHAnsi" w:cstheme="majorHAnsi"/>
                <w:b/>
                <w:color w:val="000000"/>
                <w:sz w:val="20"/>
                <w:szCs w:val="20"/>
              </w:rPr>
              <w:t>Index</w:t>
            </w:r>
          </w:p>
        </w:tc>
        <w:tc>
          <w:tcPr>
            <w:tcW w:w="1040" w:type="dxa"/>
            <w:shd w:val="clear" w:color="auto" w:fill="FFFFFF" w:themeFill="background1"/>
            <w:noWrap/>
          </w:tcPr>
          <w:p w14:paraId="243C577E" w14:textId="77777777" w:rsidR="00DA12E3" w:rsidRPr="00256C44" w:rsidRDefault="00DA12E3" w:rsidP="00DA12E3">
            <w:pPr>
              <w:jc w:val="center"/>
              <w:rPr>
                <w:rFonts w:asciiTheme="majorHAnsi" w:eastAsia="Times New Roman" w:hAnsiTheme="majorHAnsi" w:cstheme="majorHAnsi"/>
                <w:b/>
                <w:color w:val="000000"/>
                <w:sz w:val="20"/>
                <w:szCs w:val="20"/>
              </w:rPr>
            </w:pPr>
            <w:r w:rsidRPr="00256C44">
              <w:rPr>
                <w:rFonts w:asciiTheme="majorHAnsi" w:eastAsia="Times New Roman" w:hAnsiTheme="majorHAnsi" w:cstheme="majorHAnsi"/>
                <w:b/>
                <w:color w:val="000000"/>
                <w:sz w:val="20"/>
                <w:szCs w:val="20"/>
              </w:rPr>
              <w:t>No.</w:t>
            </w:r>
          </w:p>
        </w:tc>
        <w:tc>
          <w:tcPr>
            <w:tcW w:w="5051" w:type="dxa"/>
            <w:shd w:val="clear" w:color="auto" w:fill="FFFFFF" w:themeFill="background1"/>
          </w:tcPr>
          <w:p w14:paraId="39F55377" w14:textId="77777777" w:rsidR="00DA12E3" w:rsidRPr="00256C44" w:rsidRDefault="00DA12E3" w:rsidP="00DA12E3">
            <w:pPr>
              <w:jc w:val="center"/>
              <w:rPr>
                <w:rFonts w:asciiTheme="majorHAnsi" w:eastAsia="Times New Roman" w:hAnsiTheme="majorHAnsi" w:cstheme="majorHAnsi"/>
                <w:b/>
                <w:color w:val="000000"/>
                <w:sz w:val="20"/>
                <w:szCs w:val="20"/>
              </w:rPr>
            </w:pPr>
            <w:r w:rsidRPr="00256C44">
              <w:rPr>
                <w:rFonts w:asciiTheme="majorHAnsi" w:eastAsia="Times New Roman" w:hAnsiTheme="majorHAnsi" w:cstheme="majorHAnsi"/>
                <w:b/>
                <w:color w:val="000000"/>
                <w:sz w:val="20"/>
                <w:szCs w:val="20"/>
              </w:rPr>
              <w:t>Critical point</w:t>
            </w:r>
          </w:p>
        </w:tc>
        <w:tc>
          <w:tcPr>
            <w:tcW w:w="960" w:type="dxa"/>
            <w:shd w:val="clear" w:color="auto" w:fill="FFFFFF" w:themeFill="background1"/>
            <w:noWrap/>
          </w:tcPr>
          <w:p w14:paraId="138FDC24" w14:textId="77777777" w:rsidR="00DA12E3" w:rsidRPr="00256C44" w:rsidRDefault="00DA12E3" w:rsidP="00DA12E3">
            <w:pPr>
              <w:jc w:val="center"/>
              <w:rPr>
                <w:rFonts w:asciiTheme="majorHAnsi" w:eastAsia="Times New Roman" w:hAnsiTheme="majorHAnsi" w:cstheme="majorHAnsi"/>
                <w:b/>
                <w:color w:val="000000"/>
                <w:sz w:val="20"/>
                <w:szCs w:val="20"/>
              </w:rPr>
            </w:pPr>
            <w:r w:rsidRPr="00256C44">
              <w:rPr>
                <w:rFonts w:asciiTheme="majorHAnsi" w:eastAsia="Times New Roman" w:hAnsiTheme="majorHAnsi" w:cstheme="majorHAnsi"/>
                <w:b/>
                <w:color w:val="000000"/>
                <w:sz w:val="20"/>
                <w:szCs w:val="20"/>
              </w:rPr>
              <w:t>Score</w:t>
            </w:r>
          </w:p>
        </w:tc>
      </w:tr>
      <w:tr w:rsidR="00DA12E3" w:rsidRPr="008512BC" w14:paraId="73B85C83" w14:textId="77777777" w:rsidTr="00DA12E3">
        <w:trPr>
          <w:trHeight w:val="20"/>
          <w:jc w:val="center"/>
        </w:trPr>
        <w:tc>
          <w:tcPr>
            <w:tcW w:w="1229" w:type="dxa"/>
            <w:vMerge w:val="restart"/>
            <w:shd w:val="clear" w:color="auto" w:fill="FFFFFF" w:themeFill="background1"/>
            <w:vAlign w:val="center"/>
          </w:tcPr>
          <w:p w14:paraId="58846C26"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Structural consistency</w:t>
            </w:r>
          </w:p>
        </w:tc>
        <w:tc>
          <w:tcPr>
            <w:tcW w:w="10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B35DA60"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w:t>
            </w:r>
          </w:p>
        </w:tc>
        <w:tc>
          <w:tcPr>
            <w:tcW w:w="50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077649" w14:textId="77777777" w:rsidR="00DA12E3" w:rsidRPr="00256C44" w:rsidRDefault="00DA12E3" w:rsidP="00DA12E3">
            <w:pP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Staff planning needs usually emanate from the organization’s priorities and strategic orientation. The degree to which they are adjusted to one another tends to be high.</w:t>
            </w:r>
          </w:p>
        </w:tc>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5518718"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w:t>
            </w:r>
          </w:p>
        </w:tc>
      </w:tr>
      <w:tr w:rsidR="00DA12E3" w:rsidRPr="008512BC" w14:paraId="7024BD26" w14:textId="77777777" w:rsidTr="00DA12E3">
        <w:trPr>
          <w:trHeight w:val="20"/>
          <w:jc w:val="center"/>
        </w:trPr>
        <w:tc>
          <w:tcPr>
            <w:tcW w:w="1229" w:type="dxa"/>
            <w:vMerge/>
            <w:shd w:val="clear" w:color="auto" w:fill="FFFFFF" w:themeFill="background1"/>
            <w:vAlign w:val="center"/>
          </w:tcPr>
          <w:p w14:paraId="02C201A8" w14:textId="77777777" w:rsidR="00DA12E3" w:rsidRPr="00256C44" w:rsidRDefault="00DA12E3" w:rsidP="00DA12E3">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FFFFFF" w:themeFill="background1"/>
            <w:noWrap/>
            <w:vAlign w:val="center"/>
          </w:tcPr>
          <w:p w14:paraId="67C64B71"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2</w:t>
            </w:r>
          </w:p>
        </w:tc>
        <w:tc>
          <w:tcPr>
            <w:tcW w:w="5051" w:type="dxa"/>
            <w:tcBorders>
              <w:top w:val="nil"/>
              <w:left w:val="single" w:sz="4" w:space="0" w:color="auto"/>
              <w:bottom w:val="single" w:sz="4" w:space="0" w:color="auto"/>
              <w:right w:val="single" w:sz="4" w:space="0" w:color="auto"/>
            </w:tcBorders>
            <w:shd w:val="clear" w:color="auto" w:fill="FFFFFF" w:themeFill="background1"/>
            <w:vAlign w:val="center"/>
          </w:tcPr>
          <w:p w14:paraId="3D491DD9" w14:textId="77777777" w:rsidR="00DA12E3" w:rsidRPr="00256C44" w:rsidRDefault="00DA12E3" w:rsidP="00DA12E3">
            <w:pP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The HR information systems enable a reasonable awareness of the quantitative and qualitative resources available, now and in the future, in the different organizational areas and units.</w:t>
            </w:r>
          </w:p>
        </w:tc>
        <w:tc>
          <w:tcPr>
            <w:tcW w:w="960" w:type="dxa"/>
            <w:tcBorders>
              <w:top w:val="nil"/>
              <w:left w:val="single" w:sz="4" w:space="0" w:color="auto"/>
              <w:bottom w:val="single" w:sz="4" w:space="0" w:color="auto"/>
              <w:right w:val="single" w:sz="4" w:space="0" w:color="auto"/>
            </w:tcBorders>
            <w:shd w:val="clear" w:color="auto" w:fill="FFFFFF" w:themeFill="background1"/>
            <w:noWrap/>
            <w:vAlign w:val="center"/>
          </w:tcPr>
          <w:p w14:paraId="390AD89C"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w:t>
            </w:r>
          </w:p>
        </w:tc>
      </w:tr>
      <w:tr w:rsidR="00DA12E3" w:rsidRPr="008512BC" w14:paraId="633088FF" w14:textId="77777777" w:rsidTr="00DA12E3">
        <w:trPr>
          <w:trHeight w:val="20"/>
          <w:jc w:val="center"/>
        </w:trPr>
        <w:tc>
          <w:tcPr>
            <w:tcW w:w="1229" w:type="dxa"/>
            <w:vMerge/>
            <w:shd w:val="clear" w:color="auto" w:fill="FFFFFF" w:themeFill="background1"/>
            <w:vAlign w:val="center"/>
          </w:tcPr>
          <w:p w14:paraId="4C794AE6" w14:textId="77777777" w:rsidR="00DA12E3" w:rsidRPr="00256C44" w:rsidRDefault="00DA12E3" w:rsidP="00DA12E3">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FFFFFF" w:themeFill="background1"/>
            <w:noWrap/>
            <w:vAlign w:val="center"/>
          </w:tcPr>
          <w:p w14:paraId="643B2934"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6</w:t>
            </w:r>
          </w:p>
        </w:tc>
        <w:tc>
          <w:tcPr>
            <w:tcW w:w="5051" w:type="dxa"/>
            <w:tcBorders>
              <w:top w:val="nil"/>
              <w:left w:val="single" w:sz="4" w:space="0" w:color="auto"/>
              <w:bottom w:val="single" w:sz="4" w:space="0" w:color="auto"/>
              <w:right w:val="single" w:sz="4" w:space="0" w:color="auto"/>
            </w:tcBorders>
            <w:shd w:val="clear" w:color="auto" w:fill="FFFFFF" w:themeFill="background1"/>
            <w:vAlign w:val="center"/>
          </w:tcPr>
          <w:p w14:paraId="4CA88CF3" w14:textId="77777777" w:rsidR="00DA12E3" w:rsidRPr="00256C44" w:rsidRDefault="00DA12E3" w:rsidP="00DA12E3">
            <w:pP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The staffing policies, decisions, and practices in each area of HRM arise from intentions that are determined during the planning process.</w:t>
            </w:r>
          </w:p>
        </w:tc>
        <w:tc>
          <w:tcPr>
            <w:tcW w:w="960" w:type="dxa"/>
            <w:tcBorders>
              <w:top w:val="nil"/>
              <w:left w:val="single" w:sz="4" w:space="0" w:color="auto"/>
              <w:bottom w:val="single" w:sz="4" w:space="0" w:color="auto"/>
              <w:right w:val="single" w:sz="4" w:space="0" w:color="auto"/>
            </w:tcBorders>
            <w:shd w:val="clear" w:color="auto" w:fill="FFFFFF" w:themeFill="background1"/>
            <w:noWrap/>
            <w:vAlign w:val="center"/>
          </w:tcPr>
          <w:p w14:paraId="7934370B"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1</w:t>
            </w:r>
          </w:p>
        </w:tc>
      </w:tr>
      <w:tr w:rsidR="00DA12E3" w:rsidRPr="008512BC" w14:paraId="12663A71" w14:textId="77777777" w:rsidTr="00DA12E3">
        <w:trPr>
          <w:trHeight w:val="20"/>
          <w:jc w:val="center"/>
        </w:trPr>
        <w:tc>
          <w:tcPr>
            <w:tcW w:w="1229" w:type="dxa"/>
            <w:vMerge/>
            <w:shd w:val="clear" w:color="auto" w:fill="FFFFFF" w:themeFill="background1"/>
          </w:tcPr>
          <w:p w14:paraId="58047CF8" w14:textId="77777777" w:rsidR="00DA12E3" w:rsidRPr="00256C44" w:rsidRDefault="00DA12E3" w:rsidP="00DA12E3">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FFFFFF" w:themeFill="background1"/>
            <w:noWrap/>
            <w:vAlign w:val="center"/>
          </w:tcPr>
          <w:p w14:paraId="3F3B2A3C"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8</w:t>
            </w:r>
          </w:p>
        </w:tc>
        <w:tc>
          <w:tcPr>
            <w:tcW w:w="5051" w:type="dxa"/>
            <w:tcBorders>
              <w:top w:val="nil"/>
              <w:left w:val="single" w:sz="4" w:space="0" w:color="auto"/>
              <w:bottom w:val="single" w:sz="4" w:space="0" w:color="auto"/>
              <w:right w:val="single" w:sz="4" w:space="0" w:color="auto"/>
            </w:tcBorders>
            <w:shd w:val="clear" w:color="auto" w:fill="FFFFFF" w:themeFill="background1"/>
            <w:vAlign w:val="center"/>
          </w:tcPr>
          <w:p w14:paraId="5BD0081A" w14:textId="77777777" w:rsidR="00DA12E3" w:rsidRPr="00256C44" w:rsidRDefault="00DA12E3" w:rsidP="00DA12E3">
            <w:pP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Grading arrangements and job hierarchies result from rational criteria, adapted to each organizational environment.</w:t>
            </w:r>
          </w:p>
        </w:tc>
        <w:tc>
          <w:tcPr>
            <w:tcW w:w="960" w:type="dxa"/>
            <w:tcBorders>
              <w:top w:val="nil"/>
              <w:left w:val="single" w:sz="4" w:space="0" w:color="auto"/>
              <w:bottom w:val="single" w:sz="4" w:space="0" w:color="auto"/>
              <w:right w:val="single" w:sz="4" w:space="0" w:color="auto"/>
            </w:tcBorders>
            <w:shd w:val="clear" w:color="auto" w:fill="FFFFFF" w:themeFill="background1"/>
            <w:noWrap/>
            <w:vAlign w:val="center"/>
          </w:tcPr>
          <w:p w14:paraId="56D3B226"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0</w:t>
            </w:r>
          </w:p>
        </w:tc>
      </w:tr>
      <w:tr w:rsidR="00DA12E3" w:rsidRPr="008512BC" w14:paraId="585DEEA9" w14:textId="77777777" w:rsidTr="00DA12E3">
        <w:trPr>
          <w:trHeight w:val="20"/>
          <w:jc w:val="center"/>
        </w:trPr>
        <w:tc>
          <w:tcPr>
            <w:tcW w:w="1229" w:type="dxa"/>
            <w:vMerge/>
            <w:shd w:val="clear" w:color="auto" w:fill="FFFFFF" w:themeFill="background1"/>
          </w:tcPr>
          <w:p w14:paraId="76DCC455" w14:textId="77777777" w:rsidR="00DA12E3" w:rsidRPr="00256C44" w:rsidRDefault="00DA12E3" w:rsidP="00DA12E3">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FFFFFF" w:themeFill="background1"/>
            <w:noWrap/>
            <w:vAlign w:val="center"/>
          </w:tcPr>
          <w:p w14:paraId="0E64F56E"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22</w:t>
            </w:r>
          </w:p>
        </w:tc>
        <w:tc>
          <w:tcPr>
            <w:tcW w:w="5051" w:type="dxa"/>
            <w:tcBorders>
              <w:top w:val="nil"/>
              <w:left w:val="single" w:sz="4" w:space="0" w:color="auto"/>
              <w:bottom w:val="single" w:sz="4" w:space="0" w:color="auto"/>
              <w:right w:val="single" w:sz="4" w:space="0" w:color="auto"/>
            </w:tcBorders>
            <w:shd w:val="clear" w:color="auto" w:fill="FFFFFF" w:themeFill="background1"/>
            <w:vAlign w:val="center"/>
          </w:tcPr>
          <w:p w14:paraId="52283CE0" w14:textId="77777777" w:rsidR="00DA12E3" w:rsidRPr="00256C44" w:rsidRDefault="00DA12E3" w:rsidP="00DA12E3">
            <w:pP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Compensation policy is set according to previously established criteria and consistent with the organization’s structural design parameters.</w:t>
            </w:r>
          </w:p>
        </w:tc>
        <w:tc>
          <w:tcPr>
            <w:tcW w:w="960" w:type="dxa"/>
            <w:tcBorders>
              <w:top w:val="nil"/>
              <w:left w:val="single" w:sz="4" w:space="0" w:color="auto"/>
              <w:bottom w:val="single" w:sz="4" w:space="0" w:color="auto"/>
              <w:right w:val="single" w:sz="4" w:space="0" w:color="auto"/>
            </w:tcBorders>
            <w:shd w:val="clear" w:color="auto" w:fill="FFFFFF" w:themeFill="background1"/>
            <w:noWrap/>
            <w:vAlign w:val="center"/>
          </w:tcPr>
          <w:p w14:paraId="6CB434E4" w14:textId="21187967" w:rsidR="00DA12E3" w:rsidRPr="00256C44" w:rsidRDefault="00726B79"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2</w:t>
            </w:r>
          </w:p>
        </w:tc>
      </w:tr>
      <w:tr w:rsidR="00DA12E3" w:rsidRPr="008512BC" w14:paraId="58FC8F11" w14:textId="77777777" w:rsidTr="00DA12E3">
        <w:trPr>
          <w:trHeight w:val="20"/>
          <w:jc w:val="center"/>
        </w:trPr>
        <w:tc>
          <w:tcPr>
            <w:tcW w:w="1229" w:type="dxa"/>
            <w:vMerge/>
            <w:shd w:val="clear" w:color="auto" w:fill="FFFFFF" w:themeFill="background1"/>
          </w:tcPr>
          <w:p w14:paraId="2699AF86" w14:textId="77777777" w:rsidR="00DA12E3" w:rsidRPr="00256C44" w:rsidRDefault="00DA12E3" w:rsidP="00DA12E3">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FFFFFF" w:themeFill="background1"/>
            <w:noWrap/>
            <w:vAlign w:val="center"/>
          </w:tcPr>
          <w:p w14:paraId="70EF7142"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26</w:t>
            </w:r>
          </w:p>
        </w:tc>
        <w:tc>
          <w:tcPr>
            <w:tcW w:w="5051" w:type="dxa"/>
            <w:tcBorders>
              <w:top w:val="nil"/>
              <w:left w:val="single" w:sz="4" w:space="0" w:color="auto"/>
              <w:bottom w:val="single" w:sz="4" w:space="0" w:color="auto"/>
              <w:right w:val="single" w:sz="4" w:space="0" w:color="auto"/>
            </w:tcBorders>
            <w:shd w:val="clear" w:color="auto" w:fill="FFFFFF" w:themeFill="background1"/>
            <w:vAlign w:val="center"/>
          </w:tcPr>
          <w:p w14:paraId="2CD8D90E" w14:textId="77777777" w:rsidR="00DA12E3" w:rsidRPr="00256C44" w:rsidRDefault="00DA12E3" w:rsidP="00DA12E3">
            <w:pP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Investment in training is made via plans that are based on a needs assessment and designed to support the organization’s stated priorities.</w:t>
            </w:r>
          </w:p>
        </w:tc>
        <w:tc>
          <w:tcPr>
            <w:tcW w:w="960" w:type="dxa"/>
            <w:tcBorders>
              <w:top w:val="nil"/>
              <w:left w:val="single" w:sz="4" w:space="0" w:color="auto"/>
              <w:bottom w:val="single" w:sz="4" w:space="0" w:color="auto"/>
              <w:right w:val="single" w:sz="4" w:space="0" w:color="auto"/>
            </w:tcBorders>
            <w:shd w:val="clear" w:color="auto" w:fill="FFFFFF" w:themeFill="background1"/>
            <w:noWrap/>
            <w:vAlign w:val="center"/>
          </w:tcPr>
          <w:p w14:paraId="160BAD1B"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0</w:t>
            </w:r>
          </w:p>
        </w:tc>
      </w:tr>
      <w:tr w:rsidR="00DA12E3" w:rsidRPr="008512BC" w14:paraId="5D133AE0" w14:textId="77777777" w:rsidTr="00DA12E3">
        <w:trPr>
          <w:trHeight w:val="20"/>
          <w:jc w:val="center"/>
        </w:trPr>
        <w:tc>
          <w:tcPr>
            <w:tcW w:w="1229" w:type="dxa"/>
            <w:vMerge/>
            <w:shd w:val="clear" w:color="auto" w:fill="FFFFFF" w:themeFill="background1"/>
          </w:tcPr>
          <w:p w14:paraId="6C096A19" w14:textId="77777777" w:rsidR="00DA12E3" w:rsidRPr="00256C44" w:rsidRDefault="00DA12E3" w:rsidP="00DA12E3">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FFFFFF" w:themeFill="background1"/>
            <w:noWrap/>
            <w:vAlign w:val="center"/>
          </w:tcPr>
          <w:p w14:paraId="403822A4"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32</w:t>
            </w:r>
          </w:p>
        </w:tc>
        <w:tc>
          <w:tcPr>
            <w:tcW w:w="5051" w:type="dxa"/>
            <w:tcBorders>
              <w:top w:val="nil"/>
              <w:left w:val="single" w:sz="4" w:space="0" w:color="auto"/>
              <w:bottom w:val="single" w:sz="4" w:space="0" w:color="auto"/>
              <w:right w:val="single" w:sz="4" w:space="0" w:color="auto"/>
            </w:tcBorders>
            <w:shd w:val="clear" w:color="auto" w:fill="FFFFFF" w:themeFill="background1"/>
            <w:vAlign w:val="center"/>
          </w:tcPr>
          <w:p w14:paraId="4495B43C" w14:textId="77777777" w:rsidR="00DA12E3" w:rsidRPr="00256C44" w:rsidRDefault="00DA12E3" w:rsidP="00DA12E3">
            <w:pP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Managers take responsibility and appropriately exercise their responsibilities as managers of the personnel within their sphere of formal authority.</w:t>
            </w:r>
          </w:p>
        </w:tc>
        <w:tc>
          <w:tcPr>
            <w:tcW w:w="960" w:type="dxa"/>
            <w:tcBorders>
              <w:top w:val="nil"/>
              <w:left w:val="single" w:sz="4" w:space="0" w:color="auto"/>
              <w:bottom w:val="single" w:sz="4" w:space="0" w:color="auto"/>
              <w:right w:val="single" w:sz="4" w:space="0" w:color="auto"/>
            </w:tcBorders>
            <w:shd w:val="clear" w:color="auto" w:fill="FFFFFF" w:themeFill="background1"/>
            <w:noWrap/>
            <w:vAlign w:val="center"/>
          </w:tcPr>
          <w:p w14:paraId="3E3046A7"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0</w:t>
            </w:r>
          </w:p>
        </w:tc>
      </w:tr>
      <w:tr w:rsidR="00DA12E3" w:rsidRPr="008512BC" w14:paraId="7B9C619B" w14:textId="77777777" w:rsidTr="00DA12E3">
        <w:trPr>
          <w:trHeight w:val="20"/>
          <w:jc w:val="center"/>
        </w:trPr>
        <w:tc>
          <w:tcPr>
            <w:tcW w:w="1229" w:type="dxa"/>
            <w:vMerge/>
            <w:shd w:val="clear" w:color="auto" w:fill="FFFFFF" w:themeFill="background1"/>
          </w:tcPr>
          <w:p w14:paraId="45C684C8" w14:textId="77777777" w:rsidR="00DA12E3" w:rsidRPr="00256C44" w:rsidRDefault="00DA12E3" w:rsidP="00DA12E3">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FFFFFF" w:themeFill="background1"/>
            <w:noWrap/>
            <w:vAlign w:val="center"/>
          </w:tcPr>
          <w:p w14:paraId="6BE0CB97" w14:textId="77777777" w:rsidR="00DA12E3" w:rsidRPr="00256C44" w:rsidRDefault="00DA12E3"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33</w:t>
            </w:r>
          </w:p>
        </w:tc>
        <w:tc>
          <w:tcPr>
            <w:tcW w:w="5051" w:type="dxa"/>
            <w:tcBorders>
              <w:top w:val="nil"/>
              <w:left w:val="single" w:sz="4" w:space="0" w:color="auto"/>
              <w:bottom w:val="single" w:sz="4" w:space="0" w:color="auto"/>
              <w:right w:val="single" w:sz="4" w:space="0" w:color="auto"/>
            </w:tcBorders>
            <w:shd w:val="clear" w:color="auto" w:fill="FFFFFF" w:themeFill="background1"/>
            <w:vAlign w:val="center"/>
          </w:tcPr>
          <w:p w14:paraId="29EF3F04" w14:textId="77777777" w:rsidR="00DA12E3" w:rsidRPr="00256C44" w:rsidRDefault="00DA12E3" w:rsidP="00DA12E3">
            <w:pP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The central civil service agency responsible for the system is viewed by the rest of the organization as a department that adds value to the achievement of the common goals.</w:t>
            </w:r>
          </w:p>
        </w:tc>
        <w:tc>
          <w:tcPr>
            <w:tcW w:w="960" w:type="dxa"/>
            <w:tcBorders>
              <w:top w:val="nil"/>
              <w:left w:val="single" w:sz="4" w:space="0" w:color="auto"/>
              <w:bottom w:val="single" w:sz="4" w:space="0" w:color="auto"/>
              <w:right w:val="single" w:sz="4" w:space="0" w:color="auto"/>
            </w:tcBorders>
            <w:shd w:val="clear" w:color="auto" w:fill="FFFFFF" w:themeFill="background1"/>
            <w:noWrap/>
            <w:vAlign w:val="center"/>
          </w:tcPr>
          <w:p w14:paraId="5A514A4D" w14:textId="78D0FD66" w:rsidR="00DA12E3" w:rsidRPr="00256C44" w:rsidRDefault="00726B79" w:rsidP="00DA12E3">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2</w:t>
            </w:r>
          </w:p>
        </w:tc>
      </w:tr>
    </w:tbl>
    <w:p w14:paraId="56D91B7F" w14:textId="77777777" w:rsidR="00490ED5" w:rsidRPr="008512BC" w:rsidRDefault="00490ED5" w:rsidP="00167C3F">
      <w:pPr>
        <w:pStyle w:val="Heading2"/>
        <w:jc w:val="both"/>
        <w:rPr>
          <w:rFonts w:cstheme="majorHAnsi"/>
          <w:lang w:val="en-US"/>
        </w:rPr>
      </w:pPr>
      <w:bookmarkStart w:id="120" w:name="_Toc514858627"/>
      <w:bookmarkStart w:id="121" w:name="_Toc519244072"/>
      <w:bookmarkStart w:id="122" w:name="_Hlk514958723"/>
      <w:bookmarkEnd w:id="119"/>
    </w:p>
    <w:p w14:paraId="75DAA27D" w14:textId="59CB3908" w:rsidR="00305554" w:rsidRPr="008512BC" w:rsidRDefault="002D0554" w:rsidP="00167C3F">
      <w:pPr>
        <w:pStyle w:val="Heading2"/>
        <w:jc w:val="both"/>
        <w:rPr>
          <w:rFonts w:cstheme="majorHAnsi"/>
          <w:lang w:val="en-US"/>
        </w:rPr>
      </w:pPr>
      <w:bookmarkStart w:id="123" w:name="_Toc526170580"/>
      <w:r w:rsidRPr="008512BC">
        <w:rPr>
          <w:rFonts w:cstheme="majorHAnsi"/>
          <w:lang w:val="en-US"/>
        </w:rPr>
        <w:t xml:space="preserve">3.4 </w:t>
      </w:r>
      <w:r w:rsidR="00305554" w:rsidRPr="008512BC">
        <w:rPr>
          <w:rFonts w:cstheme="majorHAnsi"/>
          <w:lang w:val="en-US"/>
        </w:rPr>
        <w:t>Functional Capacity</w:t>
      </w:r>
      <w:bookmarkEnd w:id="120"/>
      <w:bookmarkEnd w:id="121"/>
      <w:bookmarkEnd w:id="123"/>
    </w:p>
    <w:p w14:paraId="5F988414" w14:textId="77777777" w:rsidR="00305554" w:rsidRPr="008512BC" w:rsidRDefault="00305554" w:rsidP="00305554">
      <w:pPr>
        <w:jc w:val="both"/>
        <w:rPr>
          <w:rFonts w:asciiTheme="majorHAnsi" w:hAnsiTheme="majorHAnsi" w:cstheme="majorHAnsi"/>
        </w:rPr>
      </w:pPr>
      <w:bookmarkStart w:id="124" w:name="_Hlk514958732"/>
      <w:bookmarkEnd w:id="122"/>
      <w:r w:rsidRPr="008512BC">
        <w:rPr>
          <w:rFonts w:asciiTheme="majorHAnsi" w:hAnsiTheme="majorHAnsi" w:cstheme="majorHAnsi"/>
        </w:rPr>
        <w:t xml:space="preserve">This index measures the system’s capacity to positively influence the behavior of public employees. It includes professional qualifications, the quality of incentives for good performance, and pay flexibility. </w:t>
      </w:r>
    </w:p>
    <w:tbl>
      <w:tblPr>
        <w:tblStyle w:val="TableGrid"/>
        <w:tblW w:w="8280" w:type="dxa"/>
        <w:jc w:val="center"/>
        <w:shd w:val="clear" w:color="auto" w:fill="FFFFFF" w:themeFill="background1"/>
        <w:tblLook w:val="04A0" w:firstRow="1" w:lastRow="0" w:firstColumn="1" w:lastColumn="0" w:noHBand="0" w:noVBand="1"/>
      </w:tblPr>
      <w:tblGrid>
        <w:gridCol w:w="1229"/>
        <w:gridCol w:w="1040"/>
        <w:gridCol w:w="5051"/>
        <w:gridCol w:w="960"/>
      </w:tblGrid>
      <w:tr w:rsidR="00305554" w:rsidRPr="008512BC" w14:paraId="525E528F" w14:textId="77777777" w:rsidTr="00BF12F8">
        <w:trPr>
          <w:trHeight w:val="20"/>
          <w:jc w:val="center"/>
        </w:trPr>
        <w:tc>
          <w:tcPr>
            <w:tcW w:w="1229" w:type="dxa"/>
            <w:shd w:val="clear" w:color="auto" w:fill="FFFFFF" w:themeFill="background1"/>
          </w:tcPr>
          <w:p w14:paraId="790FD80B" w14:textId="77777777" w:rsidR="00305554" w:rsidRPr="00256C44" w:rsidRDefault="00305554" w:rsidP="00BF12F8">
            <w:pPr>
              <w:jc w:val="center"/>
              <w:rPr>
                <w:rFonts w:asciiTheme="majorHAnsi" w:eastAsia="Times New Roman" w:hAnsiTheme="majorHAnsi" w:cstheme="majorHAnsi"/>
                <w:b/>
                <w:color w:val="000000"/>
                <w:sz w:val="20"/>
                <w:szCs w:val="20"/>
              </w:rPr>
            </w:pPr>
            <w:bookmarkStart w:id="125" w:name="_Hlk514958743"/>
            <w:bookmarkEnd w:id="124"/>
            <w:r w:rsidRPr="00256C44">
              <w:rPr>
                <w:rFonts w:asciiTheme="majorHAnsi" w:hAnsiTheme="majorHAnsi" w:cstheme="majorHAnsi"/>
              </w:rPr>
              <w:br w:type="page"/>
            </w:r>
            <w:r w:rsidRPr="00256C44">
              <w:rPr>
                <w:rFonts w:asciiTheme="majorHAnsi" w:eastAsia="Times New Roman" w:hAnsiTheme="majorHAnsi" w:cstheme="majorHAnsi"/>
                <w:b/>
                <w:color w:val="000000"/>
                <w:sz w:val="20"/>
                <w:szCs w:val="20"/>
              </w:rPr>
              <w:t>Index</w:t>
            </w:r>
          </w:p>
        </w:tc>
        <w:tc>
          <w:tcPr>
            <w:tcW w:w="1040" w:type="dxa"/>
            <w:shd w:val="clear" w:color="auto" w:fill="FFFFFF" w:themeFill="background1"/>
            <w:noWrap/>
          </w:tcPr>
          <w:p w14:paraId="6FE00399" w14:textId="77777777" w:rsidR="00305554" w:rsidRPr="00256C44" w:rsidRDefault="00305554" w:rsidP="00BF12F8">
            <w:pPr>
              <w:jc w:val="center"/>
              <w:rPr>
                <w:rFonts w:asciiTheme="majorHAnsi" w:eastAsia="Times New Roman" w:hAnsiTheme="majorHAnsi" w:cstheme="majorHAnsi"/>
                <w:b/>
                <w:color w:val="000000"/>
                <w:sz w:val="20"/>
                <w:szCs w:val="20"/>
              </w:rPr>
            </w:pPr>
            <w:r w:rsidRPr="00256C44">
              <w:rPr>
                <w:rFonts w:asciiTheme="majorHAnsi" w:eastAsia="Times New Roman" w:hAnsiTheme="majorHAnsi" w:cstheme="majorHAnsi"/>
                <w:b/>
                <w:color w:val="000000"/>
                <w:sz w:val="20"/>
                <w:szCs w:val="20"/>
              </w:rPr>
              <w:t>No.</w:t>
            </w:r>
          </w:p>
        </w:tc>
        <w:tc>
          <w:tcPr>
            <w:tcW w:w="5051" w:type="dxa"/>
            <w:shd w:val="clear" w:color="auto" w:fill="FFFFFF" w:themeFill="background1"/>
          </w:tcPr>
          <w:p w14:paraId="7FF6EA1B" w14:textId="77777777" w:rsidR="00305554" w:rsidRPr="00256C44" w:rsidRDefault="00305554" w:rsidP="00BF12F8">
            <w:pPr>
              <w:jc w:val="center"/>
              <w:rPr>
                <w:rFonts w:asciiTheme="majorHAnsi" w:eastAsia="Times New Roman" w:hAnsiTheme="majorHAnsi" w:cstheme="majorHAnsi"/>
                <w:b/>
                <w:color w:val="000000"/>
                <w:sz w:val="20"/>
                <w:szCs w:val="20"/>
              </w:rPr>
            </w:pPr>
            <w:r w:rsidRPr="00256C44">
              <w:rPr>
                <w:rFonts w:asciiTheme="majorHAnsi" w:eastAsia="Times New Roman" w:hAnsiTheme="majorHAnsi" w:cstheme="majorHAnsi"/>
                <w:b/>
                <w:color w:val="000000"/>
                <w:sz w:val="20"/>
                <w:szCs w:val="20"/>
              </w:rPr>
              <w:t>Critical point</w:t>
            </w:r>
          </w:p>
        </w:tc>
        <w:tc>
          <w:tcPr>
            <w:tcW w:w="960" w:type="dxa"/>
            <w:shd w:val="clear" w:color="auto" w:fill="FFFFFF" w:themeFill="background1"/>
            <w:noWrap/>
          </w:tcPr>
          <w:p w14:paraId="3E8012CF" w14:textId="77777777" w:rsidR="00305554" w:rsidRPr="00256C44" w:rsidRDefault="00305554" w:rsidP="00BF12F8">
            <w:pPr>
              <w:jc w:val="center"/>
              <w:rPr>
                <w:rFonts w:asciiTheme="majorHAnsi" w:eastAsia="Times New Roman" w:hAnsiTheme="majorHAnsi" w:cstheme="majorHAnsi"/>
                <w:b/>
                <w:color w:val="000000"/>
                <w:sz w:val="20"/>
                <w:szCs w:val="20"/>
              </w:rPr>
            </w:pPr>
            <w:r w:rsidRPr="00256C44">
              <w:rPr>
                <w:rFonts w:asciiTheme="majorHAnsi" w:eastAsia="Times New Roman" w:hAnsiTheme="majorHAnsi" w:cstheme="majorHAnsi"/>
                <w:b/>
                <w:color w:val="000000"/>
                <w:sz w:val="20"/>
                <w:szCs w:val="20"/>
              </w:rPr>
              <w:t>Score</w:t>
            </w:r>
          </w:p>
        </w:tc>
      </w:tr>
      <w:tr w:rsidR="00305554" w:rsidRPr="008512BC" w14:paraId="0ADC2355" w14:textId="77777777" w:rsidTr="00BF12F8">
        <w:trPr>
          <w:trHeight w:val="20"/>
          <w:jc w:val="center"/>
        </w:trPr>
        <w:tc>
          <w:tcPr>
            <w:tcW w:w="1229" w:type="dxa"/>
            <w:vMerge w:val="restart"/>
            <w:shd w:val="clear" w:color="auto" w:fill="FFFFFF" w:themeFill="background1"/>
            <w:vAlign w:val="center"/>
          </w:tcPr>
          <w:p w14:paraId="07921D1B"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Functional capacity</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735088"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5</w:t>
            </w:r>
          </w:p>
        </w:tc>
        <w:tc>
          <w:tcPr>
            <w:tcW w:w="5051" w:type="dxa"/>
            <w:tcBorders>
              <w:top w:val="single" w:sz="4" w:space="0" w:color="auto"/>
              <w:left w:val="single" w:sz="4" w:space="0" w:color="auto"/>
              <w:bottom w:val="single" w:sz="4" w:space="0" w:color="auto"/>
              <w:right w:val="single" w:sz="4" w:space="0" w:color="auto"/>
            </w:tcBorders>
            <w:shd w:val="clear" w:color="auto" w:fill="auto"/>
            <w:vAlign w:val="center"/>
          </w:tcPr>
          <w:p w14:paraId="61E51BF7"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The technical level of the workforce is commensurate with a knowledge-based society. Skilled labor represents a significant proportion of the workforce.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6EB32A"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0</w:t>
            </w:r>
          </w:p>
        </w:tc>
      </w:tr>
      <w:tr w:rsidR="00305554" w:rsidRPr="008512BC" w14:paraId="56D49018" w14:textId="77777777" w:rsidTr="00BF12F8">
        <w:trPr>
          <w:trHeight w:val="20"/>
          <w:jc w:val="center"/>
        </w:trPr>
        <w:tc>
          <w:tcPr>
            <w:tcW w:w="1229" w:type="dxa"/>
            <w:vMerge/>
            <w:shd w:val="clear" w:color="auto" w:fill="FFFFFF" w:themeFill="background1"/>
            <w:vAlign w:val="center"/>
          </w:tcPr>
          <w:p w14:paraId="3A443BE3"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66BA3C4B"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7</w:t>
            </w:r>
          </w:p>
        </w:tc>
        <w:tc>
          <w:tcPr>
            <w:tcW w:w="5051" w:type="dxa"/>
            <w:tcBorders>
              <w:top w:val="nil"/>
              <w:left w:val="single" w:sz="4" w:space="0" w:color="auto"/>
              <w:bottom w:val="single" w:sz="4" w:space="0" w:color="auto"/>
              <w:right w:val="single" w:sz="4" w:space="0" w:color="auto"/>
            </w:tcBorders>
            <w:shd w:val="clear" w:color="auto" w:fill="auto"/>
            <w:vAlign w:val="center"/>
          </w:tcPr>
          <w:p w14:paraId="11A7F85E"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Job descriptions conform to managerial criteria rather than to legal considerations or collective agreements. The legal framework and the employment agreements are limited to establishing a broad framework in which work is organized in accordance with organizational needs.</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73EFEFEF"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0</w:t>
            </w:r>
          </w:p>
        </w:tc>
      </w:tr>
      <w:tr w:rsidR="00305554" w:rsidRPr="008512BC" w14:paraId="78D1259C" w14:textId="77777777" w:rsidTr="00BF12F8">
        <w:trPr>
          <w:trHeight w:val="20"/>
          <w:jc w:val="center"/>
        </w:trPr>
        <w:tc>
          <w:tcPr>
            <w:tcW w:w="1229" w:type="dxa"/>
            <w:vMerge/>
            <w:shd w:val="clear" w:color="auto" w:fill="FFFFFF" w:themeFill="background1"/>
            <w:vAlign w:val="center"/>
          </w:tcPr>
          <w:p w14:paraId="33A8D4B1"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6EF45A52"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9</w:t>
            </w:r>
          </w:p>
        </w:tc>
        <w:tc>
          <w:tcPr>
            <w:tcW w:w="5051" w:type="dxa"/>
            <w:tcBorders>
              <w:top w:val="nil"/>
              <w:left w:val="single" w:sz="4" w:space="0" w:color="auto"/>
              <w:bottom w:val="single" w:sz="4" w:space="0" w:color="auto"/>
              <w:right w:val="single" w:sz="4" w:space="0" w:color="auto"/>
            </w:tcBorders>
            <w:shd w:val="clear" w:color="auto" w:fill="auto"/>
            <w:vAlign w:val="center"/>
          </w:tcPr>
          <w:p w14:paraId="2F39FBB1"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 xml:space="preserve">Job profiles include the selection of competencies that in each case are considered key for the success of the job holder’s performance. </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5E799189"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0</w:t>
            </w:r>
          </w:p>
        </w:tc>
      </w:tr>
      <w:tr w:rsidR="00305554" w:rsidRPr="008512BC" w14:paraId="1D9797E9" w14:textId="77777777" w:rsidTr="00BF12F8">
        <w:trPr>
          <w:trHeight w:val="20"/>
          <w:jc w:val="center"/>
        </w:trPr>
        <w:tc>
          <w:tcPr>
            <w:tcW w:w="1229" w:type="dxa"/>
            <w:vMerge/>
            <w:shd w:val="clear" w:color="auto" w:fill="FFFFFF" w:themeFill="background1"/>
          </w:tcPr>
          <w:p w14:paraId="0A9CC0A5"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3A972DDE"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12</w:t>
            </w:r>
          </w:p>
        </w:tc>
        <w:tc>
          <w:tcPr>
            <w:tcW w:w="5051" w:type="dxa"/>
            <w:tcBorders>
              <w:top w:val="nil"/>
              <w:left w:val="single" w:sz="4" w:space="0" w:color="auto"/>
              <w:bottom w:val="single" w:sz="4" w:space="0" w:color="auto"/>
              <w:right w:val="single" w:sz="4" w:space="0" w:color="auto"/>
            </w:tcBorders>
            <w:shd w:val="clear" w:color="auto" w:fill="auto"/>
            <w:vAlign w:val="center"/>
          </w:tcPr>
          <w:p w14:paraId="54C772C4"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Staff selection is based on competency profiles for the potential job holders.</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028AB03C"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1</w:t>
            </w:r>
          </w:p>
        </w:tc>
      </w:tr>
      <w:tr w:rsidR="00305554" w:rsidRPr="008512BC" w14:paraId="1B552DD5" w14:textId="77777777" w:rsidTr="00BF12F8">
        <w:trPr>
          <w:trHeight w:val="20"/>
          <w:jc w:val="center"/>
        </w:trPr>
        <w:tc>
          <w:tcPr>
            <w:tcW w:w="1229" w:type="dxa"/>
            <w:vMerge/>
            <w:shd w:val="clear" w:color="auto" w:fill="FFFFFF" w:themeFill="background1"/>
          </w:tcPr>
          <w:p w14:paraId="5BAB7C45"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5CCB3D81"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13</w:t>
            </w:r>
          </w:p>
        </w:tc>
        <w:tc>
          <w:tcPr>
            <w:tcW w:w="5051" w:type="dxa"/>
            <w:tcBorders>
              <w:top w:val="nil"/>
              <w:left w:val="single" w:sz="4" w:space="0" w:color="auto"/>
              <w:bottom w:val="single" w:sz="4" w:space="0" w:color="auto"/>
              <w:right w:val="single" w:sz="4" w:space="0" w:color="auto"/>
            </w:tcBorders>
            <w:shd w:val="clear" w:color="auto" w:fill="auto"/>
            <w:vAlign w:val="center"/>
          </w:tcPr>
          <w:p w14:paraId="7C0360EA"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The mechanisms for functional and geographic mobility respond flexibly to the demands of personnel redeployment</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28A9F628"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0</w:t>
            </w:r>
          </w:p>
        </w:tc>
      </w:tr>
      <w:tr w:rsidR="00305554" w:rsidRPr="008512BC" w14:paraId="1535439F" w14:textId="77777777" w:rsidTr="00BF12F8">
        <w:trPr>
          <w:trHeight w:val="20"/>
          <w:jc w:val="center"/>
        </w:trPr>
        <w:tc>
          <w:tcPr>
            <w:tcW w:w="1229" w:type="dxa"/>
            <w:vMerge/>
            <w:shd w:val="clear" w:color="auto" w:fill="FFFFFF" w:themeFill="background1"/>
          </w:tcPr>
          <w:p w14:paraId="2DCBFAEE"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056638EF"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15</w:t>
            </w:r>
          </w:p>
        </w:tc>
        <w:tc>
          <w:tcPr>
            <w:tcW w:w="5051" w:type="dxa"/>
            <w:tcBorders>
              <w:top w:val="nil"/>
              <w:left w:val="single" w:sz="4" w:space="0" w:color="auto"/>
              <w:bottom w:val="single" w:sz="4" w:space="0" w:color="auto"/>
              <w:right w:val="single" w:sz="4" w:space="0" w:color="auto"/>
            </w:tcBorders>
            <w:shd w:val="clear" w:color="auto" w:fill="auto"/>
            <w:vAlign w:val="center"/>
          </w:tcPr>
          <w:p w14:paraId="3DA2CC57"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There is the possibility of terminating the employment relationship due to objectively verified technical, economic, or organizational reasons that justify workforce reductions.</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29860331"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2</w:t>
            </w:r>
          </w:p>
        </w:tc>
      </w:tr>
      <w:tr w:rsidR="00305554" w:rsidRPr="008512BC" w14:paraId="31BD221A" w14:textId="77777777" w:rsidTr="00BF12F8">
        <w:trPr>
          <w:trHeight w:val="20"/>
          <w:jc w:val="center"/>
        </w:trPr>
        <w:tc>
          <w:tcPr>
            <w:tcW w:w="1229" w:type="dxa"/>
            <w:vMerge/>
            <w:shd w:val="clear" w:color="auto" w:fill="FFFFFF" w:themeFill="background1"/>
          </w:tcPr>
          <w:p w14:paraId="376FF5EA"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5D39F2F7"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16</w:t>
            </w:r>
          </w:p>
        </w:tc>
        <w:tc>
          <w:tcPr>
            <w:tcW w:w="5051" w:type="dxa"/>
            <w:tcBorders>
              <w:top w:val="nil"/>
              <w:left w:val="single" w:sz="4" w:space="0" w:color="auto"/>
              <w:bottom w:val="single" w:sz="4" w:space="0" w:color="auto"/>
              <w:right w:val="single" w:sz="4" w:space="0" w:color="auto"/>
            </w:tcBorders>
            <w:shd w:val="clear" w:color="auto" w:fill="auto"/>
            <w:vAlign w:val="center"/>
          </w:tcPr>
          <w:p w14:paraId="132AC939"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Management normally defines guidelines and standards regarding expected personnel performance in accordance with the organization’s priorities and strategy. Consequently, employees are aware of the aspects of their performance for which they will be specifically evaluated.</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6B763ADD"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0</w:t>
            </w:r>
          </w:p>
        </w:tc>
      </w:tr>
      <w:tr w:rsidR="00305554" w:rsidRPr="008512BC" w14:paraId="45052DEE" w14:textId="77777777" w:rsidTr="00BF12F8">
        <w:trPr>
          <w:trHeight w:val="20"/>
          <w:jc w:val="center"/>
        </w:trPr>
        <w:tc>
          <w:tcPr>
            <w:tcW w:w="1229" w:type="dxa"/>
            <w:vMerge/>
            <w:shd w:val="clear" w:color="auto" w:fill="FFFFFF" w:themeFill="background1"/>
          </w:tcPr>
          <w:p w14:paraId="3FD215FD"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79A25CE1"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17</w:t>
            </w:r>
          </w:p>
        </w:tc>
        <w:tc>
          <w:tcPr>
            <w:tcW w:w="5051" w:type="dxa"/>
            <w:tcBorders>
              <w:top w:val="nil"/>
              <w:left w:val="single" w:sz="4" w:space="0" w:color="auto"/>
              <w:bottom w:val="single" w:sz="4" w:space="0" w:color="auto"/>
              <w:right w:val="single" w:sz="4" w:space="0" w:color="auto"/>
            </w:tcBorders>
            <w:shd w:val="clear" w:color="auto" w:fill="auto"/>
            <w:vAlign w:val="center"/>
          </w:tcPr>
          <w:p w14:paraId="64D21900"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Throughout the management cycle, management monitors, observes, and supports improvements in employee performance, provides resources, and removes obstacles wherever necessary.</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6B15F92D"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0</w:t>
            </w:r>
          </w:p>
        </w:tc>
      </w:tr>
      <w:tr w:rsidR="00305554" w:rsidRPr="008512BC" w14:paraId="12757457" w14:textId="77777777" w:rsidTr="00BF12F8">
        <w:trPr>
          <w:trHeight w:val="20"/>
          <w:jc w:val="center"/>
        </w:trPr>
        <w:tc>
          <w:tcPr>
            <w:tcW w:w="1229" w:type="dxa"/>
            <w:vMerge/>
            <w:shd w:val="clear" w:color="auto" w:fill="FFFFFF" w:themeFill="background1"/>
          </w:tcPr>
          <w:p w14:paraId="72BFE397"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468B19C8"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18</w:t>
            </w:r>
          </w:p>
        </w:tc>
        <w:tc>
          <w:tcPr>
            <w:tcW w:w="5051" w:type="dxa"/>
            <w:tcBorders>
              <w:top w:val="nil"/>
              <w:left w:val="single" w:sz="4" w:space="0" w:color="auto"/>
              <w:bottom w:val="single" w:sz="4" w:space="0" w:color="auto"/>
              <w:right w:val="single" w:sz="4" w:space="0" w:color="auto"/>
            </w:tcBorders>
            <w:shd w:val="clear" w:color="auto" w:fill="auto"/>
            <w:vAlign w:val="center"/>
          </w:tcPr>
          <w:p w14:paraId="6168E64B"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Employees’ performance is evaluated by the organization and compared to the expected performance standards.</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1057C6E2"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0</w:t>
            </w:r>
          </w:p>
        </w:tc>
      </w:tr>
      <w:tr w:rsidR="00305554" w:rsidRPr="008512BC" w14:paraId="1C808D0E" w14:textId="77777777" w:rsidTr="00BF12F8">
        <w:trPr>
          <w:trHeight w:val="20"/>
          <w:jc w:val="center"/>
        </w:trPr>
        <w:tc>
          <w:tcPr>
            <w:tcW w:w="1229" w:type="dxa"/>
            <w:vMerge/>
            <w:shd w:val="clear" w:color="auto" w:fill="FFFFFF" w:themeFill="background1"/>
          </w:tcPr>
          <w:p w14:paraId="3EFCF5D6"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096FF07B"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19</w:t>
            </w:r>
          </w:p>
        </w:tc>
        <w:tc>
          <w:tcPr>
            <w:tcW w:w="5051" w:type="dxa"/>
            <w:tcBorders>
              <w:top w:val="nil"/>
              <w:left w:val="single" w:sz="4" w:space="0" w:color="auto"/>
              <w:bottom w:val="single" w:sz="4" w:space="0" w:color="auto"/>
              <w:right w:val="single" w:sz="4" w:space="0" w:color="auto"/>
            </w:tcBorders>
            <w:shd w:val="clear" w:color="auto" w:fill="auto"/>
            <w:vAlign w:val="center"/>
          </w:tcPr>
          <w:p w14:paraId="26695B14"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 xml:space="preserve">The pay structure, including cash and non-cash components, is adequate for attracting, motivating, and </w:t>
            </w:r>
            <w:r w:rsidRPr="00256C44">
              <w:rPr>
                <w:rFonts w:asciiTheme="majorHAnsi" w:hAnsiTheme="majorHAnsi" w:cstheme="majorHAnsi"/>
                <w:color w:val="000000"/>
                <w:sz w:val="20"/>
                <w:szCs w:val="20"/>
              </w:rPr>
              <w:lastRenderedPageBreak/>
              <w:t>retaining suitable people with the necessary competencies for the positions that the organization requires.</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32D7D12D"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lastRenderedPageBreak/>
              <w:t>1</w:t>
            </w:r>
          </w:p>
        </w:tc>
      </w:tr>
      <w:tr w:rsidR="00305554" w:rsidRPr="008512BC" w14:paraId="0AB7F39F" w14:textId="77777777" w:rsidTr="00BF12F8">
        <w:trPr>
          <w:trHeight w:val="20"/>
          <w:jc w:val="center"/>
        </w:trPr>
        <w:tc>
          <w:tcPr>
            <w:tcW w:w="1229" w:type="dxa"/>
            <w:vMerge/>
            <w:shd w:val="clear" w:color="auto" w:fill="FFFFFF" w:themeFill="background1"/>
          </w:tcPr>
          <w:p w14:paraId="0AB02689"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22C2FE15"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21</w:t>
            </w:r>
          </w:p>
        </w:tc>
        <w:tc>
          <w:tcPr>
            <w:tcW w:w="5051" w:type="dxa"/>
            <w:tcBorders>
              <w:top w:val="nil"/>
              <w:left w:val="single" w:sz="4" w:space="0" w:color="auto"/>
              <w:bottom w:val="single" w:sz="4" w:space="0" w:color="auto"/>
              <w:right w:val="single" w:sz="4" w:space="0" w:color="auto"/>
            </w:tcBorders>
            <w:shd w:val="clear" w:color="auto" w:fill="auto"/>
            <w:vAlign w:val="center"/>
          </w:tcPr>
          <w:p w14:paraId="2D9A3AD4"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The compensation mechanisms encourage people to make more effort and stimulate individual or group performance, learning, and competency development.</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10CFB0A2"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1</w:t>
            </w:r>
          </w:p>
        </w:tc>
      </w:tr>
      <w:tr w:rsidR="00305554" w:rsidRPr="008512BC" w14:paraId="0455FD2C" w14:textId="77777777" w:rsidTr="00BF12F8">
        <w:trPr>
          <w:trHeight w:val="20"/>
          <w:jc w:val="center"/>
        </w:trPr>
        <w:tc>
          <w:tcPr>
            <w:tcW w:w="1229" w:type="dxa"/>
            <w:vMerge/>
            <w:shd w:val="clear" w:color="auto" w:fill="FFFFFF" w:themeFill="background1"/>
          </w:tcPr>
          <w:p w14:paraId="4E09DA27"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6B02D744"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23</w:t>
            </w:r>
          </w:p>
        </w:tc>
        <w:tc>
          <w:tcPr>
            <w:tcW w:w="5051" w:type="dxa"/>
            <w:tcBorders>
              <w:top w:val="nil"/>
              <w:left w:val="single" w:sz="4" w:space="0" w:color="auto"/>
              <w:bottom w:val="single" w:sz="4" w:space="0" w:color="auto"/>
              <w:right w:val="single" w:sz="4" w:space="0" w:color="auto"/>
            </w:tcBorders>
            <w:shd w:val="clear" w:color="auto" w:fill="auto"/>
            <w:vAlign w:val="center"/>
          </w:tcPr>
          <w:p w14:paraId="67094862"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The promotion criteria and mechanisms link promotion to performance as well as to competency potential and development.</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6A2ABB07"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0</w:t>
            </w:r>
          </w:p>
        </w:tc>
      </w:tr>
      <w:tr w:rsidR="00305554" w:rsidRPr="008512BC" w14:paraId="00421FED" w14:textId="77777777" w:rsidTr="00BF12F8">
        <w:trPr>
          <w:trHeight w:val="20"/>
          <w:jc w:val="center"/>
        </w:trPr>
        <w:tc>
          <w:tcPr>
            <w:tcW w:w="1229" w:type="dxa"/>
            <w:vMerge/>
            <w:shd w:val="clear" w:color="auto" w:fill="FFFFFF" w:themeFill="background1"/>
          </w:tcPr>
          <w:p w14:paraId="71DE3D99"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75EE14C2"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24</w:t>
            </w:r>
          </w:p>
        </w:tc>
        <w:tc>
          <w:tcPr>
            <w:tcW w:w="5051" w:type="dxa"/>
            <w:tcBorders>
              <w:top w:val="nil"/>
              <w:left w:val="single" w:sz="4" w:space="0" w:color="auto"/>
              <w:bottom w:val="single" w:sz="4" w:space="0" w:color="auto"/>
              <w:right w:val="single" w:sz="4" w:space="0" w:color="auto"/>
            </w:tcBorders>
            <w:shd w:val="clear" w:color="auto" w:fill="auto"/>
            <w:vAlign w:val="center"/>
          </w:tcPr>
          <w:p w14:paraId="499F522F"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There are alternatives to positions that are strictly hierarchical, such as “horizontal” career progress or remaining in the same position, based on recognition of professional excellence without necessarily increasing the formal authority of those affected.</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0020AAB9"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0</w:t>
            </w:r>
          </w:p>
        </w:tc>
      </w:tr>
      <w:tr w:rsidR="00305554" w:rsidRPr="008512BC" w14:paraId="10B91B05" w14:textId="77777777" w:rsidTr="00BF12F8">
        <w:trPr>
          <w:trHeight w:val="20"/>
          <w:jc w:val="center"/>
        </w:trPr>
        <w:tc>
          <w:tcPr>
            <w:tcW w:w="1229" w:type="dxa"/>
            <w:vMerge/>
            <w:shd w:val="clear" w:color="auto" w:fill="FFFFFF" w:themeFill="background1"/>
          </w:tcPr>
          <w:p w14:paraId="03CF7ABB"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center"/>
          </w:tcPr>
          <w:p w14:paraId="49A3F930"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25</w:t>
            </w:r>
          </w:p>
        </w:tc>
        <w:tc>
          <w:tcPr>
            <w:tcW w:w="5051" w:type="dxa"/>
            <w:tcBorders>
              <w:top w:val="nil"/>
              <w:left w:val="single" w:sz="4" w:space="0" w:color="auto"/>
              <w:bottom w:val="single" w:sz="4" w:space="0" w:color="auto"/>
              <w:right w:val="single" w:sz="4" w:space="0" w:color="auto"/>
            </w:tcBorders>
            <w:shd w:val="clear" w:color="auto" w:fill="auto"/>
            <w:vAlign w:val="center"/>
          </w:tcPr>
          <w:p w14:paraId="329B9384" w14:textId="77777777" w:rsidR="00305554" w:rsidRPr="00256C44" w:rsidRDefault="00305554" w:rsidP="00BF12F8">
            <w:pP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Training supports the development of collective learning, thereby building organizational capacity to tackle problems and provide effective responses.</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1576FC48"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hAnsiTheme="majorHAnsi" w:cstheme="majorHAnsi"/>
                <w:color w:val="000000"/>
                <w:sz w:val="20"/>
                <w:szCs w:val="20"/>
              </w:rPr>
              <w:t>0</w:t>
            </w:r>
          </w:p>
        </w:tc>
      </w:tr>
    </w:tbl>
    <w:p w14:paraId="1BA6B30B" w14:textId="77777777" w:rsidR="00582403" w:rsidRPr="008512BC" w:rsidRDefault="00582403" w:rsidP="00167C3F">
      <w:pPr>
        <w:pStyle w:val="Heading2"/>
        <w:jc w:val="both"/>
        <w:rPr>
          <w:rFonts w:cstheme="majorHAnsi"/>
          <w:lang w:val="en-US"/>
        </w:rPr>
      </w:pPr>
      <w:bookmarkStart w:id="126" w:name="_Toc514858628"/>
      <w:bookmarkStart w:id="127" w:name="_Toc519244073"/>
      <w:bookmarkEnd w:id="125"/>
    </w:p>
    <w:p w14:paraId="24A1C452" w14:textId="07874C8E" w:rsidR="00305554" w:rsidRPr="008512BC" w:rsidRDefault="002D0554" w:rsidP="00167C3F">
      <w:pPr>
        <w:pStyle w:val="Heading2"/>
        <w:jc w:val="both"/>
        <w:rPr>
          <w:rFonts w:cstheme="majorHAnsi"/>
          <w:lang w:val="en-US"/>
        </w:rPr>
      </w:pPr>
      <w:bookmarkStart w:id="128" w:name="_Toc526170581"/>
      <w:r w:rsidRPr="008512BC">
        <w:rPr>
          <w:rFonts w:cstheme="majorHAnsi"/>
          <w:lang w:val="en-US"/>
        </w:rPr>
        <w:t xml:space="preserve">3.5 </w:t>
      </w:r>
      <w:r w:rsidR="00305554" w:rsidRPr="008512BC">
        <w:rPr>
          <w:rFonts w:cstheme="majorHAnsi"/>
          <w:lang w:val="en-US"/>
        </w:rPr>
        <w:t>Integrative Capacity</w:t>
      </w:r>
      <w:bookmarkEnd w:id="126"/>
      <w:bookmarkEnd w:id="127"/>
      <w:bookmarkEnd w:id="128"/>
    </w:p>
    <w:p w14:paraId="6CF53216" w14:textId="77777777" w:rsidR="00305554" w:rsidRPr="008512BC" w:rsidRDefault="00305554" w:rsidP="00305554">
      <w:pPr>
        <w:rPr>
          <w:rFonts w:asciiTheme="majorHAnsi" w:hAnsiTheme="majorHAnsi" w:cstheme="majorHAnsi"/>
        </w:rPr>
      </w:pPr>
      <w:bookmarkStart w:id="129" w:name="_Hlk514958794"/>
      <w:r w:rsidRPr="008512BC">
        <w:rPr>
          <w:rFonts w:asciiTheme="majorHAnsi" w:hAnsiTheme="majorHAnsi" w:cstheme="majorHAnsi"/>
        </w:rPr>
        <w:t xml:space="preserve">This index measures the effectiveness of the civil service system in harmonizing the expectations and interests of the different actors, increasing the sense of belonging, and reducing conflict. </w:t>
      </w:r>
    </w:p>
    <w:tbl>
      <w:tblPr>
        <w:tblStyle w:val="TableGrid"/>
        <w:tblW w:w="8280" w:type="dxa"/>
        <w:jc w:val="center"/>
        <w:shd w:val="clear" w:color="auto" w:fill="FFFFFF" w:themeFill="background1"/>
        <w:tblLook w:val="04A0" w:firstRow="1" w:lastRow="0" w:firstColumn="1" w:lastColumn="0" w:noHBand="0" w:noVBand="1"/>
      </w:tblPr>
      <w:tblGrid>
        <w:gridCol w:w="1229"/>
        <w:gridCol w:w="1040"/>
        <w:gridCol w:w="5051"/>
        <w:gridCol w:w="960"/>
      </w:tblGrid>
      <w:tr w:rsidR="00305554" w:rsidRPr="008512BC" w14:paraId="2C71B135" w14:textId="77777777" w:rsidTr="00BF12F8">
        <w:trPr>
          <w:trHeight w:val="20"/>
          <w:jc w:val="center"/>
        </w:trPr>
        <w:tc>
          <w:tcPr>
            <w:tcW w:w="1229" w:type="dxa"/>
            <w:shd w:val="clear" w:color="auto" w:fill="FFFFFF" w:themeFill="background1"/>
          </w:tcPr>
          <w:p w14:paraId="158F6DF5" w14:textId="77777777" w:rsidR="00305554" w:rsidRPr="008512BC" w:rsidRDefault="00305554" w:rsidP="00BF12F8">
            <w:pPr>
              <w:jc w:val="center"/>
              <w:rPr>
                <w:rFonts w:asciiTheme="majorHAnsi" w:eastAsia="Times New Roman" w:hAnsiTheme="majorHAnsi" w:cstheme="majorHAnsi"/>
                <w:b/>
                <w:color w:val="000000"/>
                <w:sz w:val="20"/>
                <w:szCs w:val="20"/>
              </w:rPr>
            </w:pPr>
            <w:bookmarkStart w:id="130" w:name="_Hlk514958806"/>
            <w:bookmarkEnd w:id="129"/>
            <w:r w:rsidRPr="008512BC">
              <w:rPr>
                <w:rFonts w:asciiTheme="majorHAnsi" w:hAnsiTheme="majorHAnsi" w:cstheme="majorHAnsi"/>
              </w:rPr>
              <w:br w:type="page"/>
            </w:r>
            <w:r w:rsidRPr="008512BC">
              <w:rPr>
                <w:rFonts w:asciiTheme="majorHAnsi" w:eastAsia="Times New Roman" w:hAnsiTheme="majorHAnsi" w:cstheme="majorHAnsi"/>
                <w:b/>
                <w:color w:val="000000"/>
                <w:sz w:val="20"/>
                <w:szCs w:val="20"/>
              </w:rPr>
              <w:t>Index</w:t>
            </w:r>
          </w:p>
        </w:tc>
        <w:tc>
          <w:tcPr>
            <w:tcW w:w="1040" w:type="dxa"/>
            <w:shd w:val="clear" w:color="auto" w:fill="FFFFFF" w:themeFill="background1"/>
            <w:noWrap/>
          </w:tcPr>
          <w:p w14:paraId="3A79FC23" w14:textId="77777777" w:rsidR="00305554" w:rsidRPr="008512BC" w:rsidRDefault="00305554" w:rsidP="00BF12F8">
            <w:pPr>
              <w:jc w:val="center"/>
              <w:rPr>
                <w:rFonts w:asciiTheme="majorHAnsi" w:eastAsia="Times New Roman" w:hAnsiTheme="majorHAnsi" w:cstheme="majorHAnsi"/>
                <w:b/>
                <w:color w:val="000000"/>
                <w:sz w:val="20"/>
                <w:szCs w:val="20"/>
              </w:rPr>
            </w:pPr>
            <w:r w:rsidRPr="008512BC">
              <w:rPr>
                <w:rFonts w:asciiTheme="majorHAnsi" w:eastAsia="Times New Roman" w:hAnsiTheme="majorHAnsi" w:cstheme="majorHAnsi"/>
                <w:b/>
                <w:color w:val="000000"/>
                <w:sz w:val="20"/>
                <w:szCs w:val="20"/>
              </w:rPr>
              <w:t>No.</w:t>
            </w:r>
          </w:p>
        </w:tc>
        <w:tc>
          <w:tcPr>
            <w:tcW w:w="5051" w:type="dxa"/>
            <w:shd w:val="clear" w:color="auto" w:fill="FFFFFF" w:themeFill="background1"/>
          </w:tcPr>
          <w:p w14:paraId="74CAA407" w14:textId="77777777" w:rsidR="00305554" w:rsidRPr="008512BC" w:rsidRDefault="00305554" w:rsidP="00BF12F8">
            <w:pPr>
              <w:jc w:val="center"/>
              <w:rPr>
                <w:rFonts w:asciiTheme="majorHAnsi" w:eastAsia="Times New Roman" w:hAnsiTheme="majorHAnsi" w:cstheme="majorHAnsi"/>
                <w:b/>
                <w:color w:val="000000"/>
                <w:sz w:val="20"/>
                <w:szCs w:val="20"/>
              </w:rPr>
            </w:pPr>
            <w:r w:rsidRPr="008512BC">
              <w:rPr>
                <w:rFonts w:asciiTheme="majorHAnsi" w:eastAsia="Times New Roman" w:hAnsiTheme="majorHAnsi" w:cstheme="majorHAnsi"/>
                <w:b/>
                <w:color w:val="000000"/>
                <w:sz w:val="20"/>
                <w:szCs w:val="20"/>
              </w:rPr>
              <w:t>Critical point</w:t>
            </w:r>
          </w:p>
        </w:tc>
        <w:tc>
          <w:tcPr>
            <w:tcW w:w="960" w:type="dxa"/>
            <w:shd w:val="clear" w:color="auto" w:fill="FFFFFF" w:themeFill="background1"/>
            <w:noWrap/>
          </w:tcPr>
          <w:p w14:paraId="1D038E2A" w14:textId="77777777" w:rsidR="00305554" w:rsidRPr="008512BC" w:rsidRDefault="00305554" w:rsidP="00BF12F8">
            <w:pPr>
              <w:jc w:val="center"/>
              <w:rPr>
                <w:rFonts w:asciiTheme="majorHAnsi" w:eastAsia="Times New Roman" w:hAnsiTheme="majorHAnsi" w:cstheme="majorHAnsi"/>
                <w:b/>
                <w:color w:val="000000"/>
                <w:sz w:val="20"/>
                <w:szCs w:val="20"/>
              </w:rPr>
            </w:pPr>
            <w:r w:rsidRPr="008512BC">
              <w:rPr>
                <w:rFonts w:asciiTheme="majorHAnsi" w:eastAsia="Times New Roman" w:hAnsiTheme="majorHAnsi" w:cstheme="majorHAnsi"/>
                <w:b/>
                <w:color w:val="000000"/>
                <w:sz w:val="20"/>
                <w:szCs w:val="20"/>
              </w:rPr>
              <w:t>Score</w:t>
            </w:r>
          </w:p>
        </w:tc>
      </w:tr>
      <w:tr w:rsidR="00305554" w:rsidRPr="008512BC" w14:paraId="37500780" w14:textId="77777777" w:rsidTr="00BF12F8">
        <w:trPr>
          <w:trHeight w:val="20"/>
          <w:jc w:val="center"/>
        </w:trPr>
        <w:tc>
          <w:tcPr>
            <w:tcW w:w="1229" w:type="dxa"/>
            <w:vMerge w:val="restart"/>
            <w:shd w:val="clear" w:color="auto" w:fill="FFFFFF" w:themeFill="background1"/>
            <w:vAlign w:val="center"/>
          </w:tcPr>
          <w:p w14:paraId="20A810D4" w14:textId="77777777" w:rsidR="00305554" w:rsidRPr="008512BC" w:rsidRDefault="00305554" w:rsidP="00BF12F8">
            <w:pPr>
              <w:jc w:val="center"/>
              <w:rPr>
                <w:rFonts w:asciiTheme="majorHAnsi" w:eastAsia="Times New Roman" w:hAnsiTheme="majorHAnsi" w:cstheme="majorHAnsi"/>
                <w:color w:val="000000"/>
                <w:sz w:val="20"/>
                <w:szCs w:val="20"/>
              </w:rPr>
            </w:pPr>
            <w:r w:rsidRPr="008512BC">
              <w:rPr>
                <w:rFonts w:asciiTheme="majorHAnsi" w:eastAsia="Times New Roman" w:hAnsiTheme="majorHAnsi" w:cstheme="majorHAnsi"/>
                <w:color w:val="000000"/>
                <w:sz w:val="20"/>
                <w:szCs w:val="20"/>
              </w:rPr>
              <w:t>Integrative capacity</w:t>
            </w:r>
          </w:p>
        </w:tc>
        <w:tc>
          <w:tcPr>
            <w:tcW w:w="10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9A4EEF" w14:textId="77777777" w:rsidR="00305554" w:rsidRPr="008512BC" w:rsidRDefault="00305554" w:rsidP="00BF12F8">
            <w:pPr>
              <w:jc w:val="center"/>
              <w:rPr>
                <w:rFonts w:asciiTheme="majorHAnsi" w:eastAsia="Times New Roman" w:hAnsiTheme="majorHAnsi" w:cstheme="majorHAnsi"/>
                <w:color w:val="000000"/>
                <w:sz w:val="20"/>
                <w:szCs w:val="20"/>
              </w:rPr>
            </w:pPr>
            <w:r w:rsidRPr="008512BC">
              <w:rPr>
                <w:rFonts w:asciiTheme="majorHAnsi" w:eastAsia="Times New Roman" w:hAnsiTheme="majorHAnsi" w:cstheme="majorHAnsi"/>
                <w:color w:val="000000"/>
                <w:sz w:val="20"/>
                <w:szCs w:val="20"/>
              </w:rPr>
              <w:t>28</w:t>
            </w:r>
          </w:p>
        </w:tc>
        <w:tc>
          <w:tcPr>
            <w:tcW w:w="50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31053" w14:textId="77777777" w:rsidR="00305554" w:rsidRPr="008512BC" w:rsidRDefault="00305554" w:rsidP="00BF12F8">
            <w:pPr>
              <w:rPr>
                <w:rFonts w:asciiTheme="majorHAnsi" w:eastAsia="Times New Roman" w:hAnsiTheme="majorHAnsi" w:cstheme="majorHAnsi"/>
                <w:color w:val="000000"/>
              </w:rPr>
            </w:pPr>
            <w:r w:rsidRPr="008512BC">
              <w:rPr>
                <w:rFonts w:asciiTheme="majorHAnsi" w:hAnsiTheme="majorHAnsi" w:cstheme="majorHAnsi"/>
                <w:color w:val="000000"/>
              </w:rPr>
              <w:t>The organization makes efforts to learn about its work climate, using reliable instruments for periodic evaluation.</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61067" w14:textId="374D7EBA" w:rsidR="00305554" w:rsidRPr="008512BC" w:rsidRDefault="00541CFC" w:rsidP="00BF12F8">
            <w:pPr>
              <w:jc w:val="center"/>
              <w:rPr>
                <w:rFonts w:asciiTheme="majorHAnsi" w:eastAsia="Times New Roman" w:hAnsiTheme="majorHAnsi" w:cstheme="majorHAnsi"/>
                <w:color w:val="000000"/>
              </w:rPr>
            </w:pPr>
            <w:r w:rsidRPr="008512BC">
              <w:rPr>
                <w:rFonts w:asciiTheme="majorHAnsi" w:hAnsiTheme="majorHAnsi" w:cstheme="majorHAnsi"/>
                <w:color w:val="000000"/>
              </w:rPr>
              <w:t>1</w:t>
            </w:r>
          </w:p>
        </w:tc>
      </w:tr>
      <w:tr w:rsidR="00305554" w:rsidRPr="008512BC" w14:paraId="4B42BE26" w14:textId="77777777" w:rsidTr="00BF12F8">
        <w:trPr>
          <w:trHeight w:val="20"/>
          <w:jc w:val="center"/>
        </w:trPr>
        <w:tc>
          <w:tcPr>
            <w:tcW w:w="1229" w:type="dxa"/>
            <w:vMerge/>
            <w:shd w:val="clear" w:color="auto" w:fill="FFFFFF" w:themeFill="background1"/>
            <w:vAlign w:val="center"/>
          </w:tcPr>
          <w:p w14:paraId="143C894D"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FFFFFF" w:themeFill="background1"/>
            <w:noWrap/>
            <w:vAlign w:val="center"/>
          </w:tcPr>
          <w:p w14:paraId="716C139B"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29</w:t>
            </w:r>
          </w:p>
        </w:tc>
        <w:tc>
          <w:tcPr>
            <w:tcW w:w="5051" w:type="dxa"/>
            <w:tcBorders>
              <w:top w:val="nil"/>
              <w:left w:val="single" w:sz="4" w:space="0" w:color="auto"/>
              <w:bottom w:val="single" w:sz="4" w:space="0" w:color="auto"/>
              <w:right w:val="single" w:sz="4" w:space="0" w:color="auto"/>
            </w:tcBorders>
            <w:shd w:val="clear" w:color="auto" w:fill="FFFFFF" w:themeFill="background1"/>
            <w:vAlign w:val="center"/>
          </w:tcPr>
          <w:p w14:paraId="5A3909D5" w14:textId="77777777" w:rsidR="00305554" w:rsidRPr="00256C44" w:rsidRDefault="00305554" w:rsidP="00BF12F8">
            <w:pPr>
              <w:rPr>
                <w:rFonts w:asciiTheme="majorHAnsi" w:eastAsia="Times New Roman" w:hAnsiTheme="majorHAnsi" w:cstheme="majorHAnsi"/>
                <w:color w:val="000000"/>
              </w:rPr>
            </w:pPr>
            <w:r w:rsidRPr="00256C44">
              <w:rPr>
                <w:rFonts w:asciiTheme="majorHAnsi" w:hAnsiTheme="majorHAnsi" w:cstheme="majorHAnsi"/>
                <w:color w:val="000000"/>
              </w:rPr>
              <w:t>The organization has specific communication instruments that serve to reinforce the sense of belonging and the commitment of employees to the overall organizational project.</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593B1934" w14:textId="77777777" w:rsidR="00305554" w:rsidRPr="00256C44" w:rsidRDefault="00305554" w:rsidP="00BF12F8">
            <w:pPr>
              <w:jc w:val="center"/>
              <w:rPr>
                <w:rFonts w:asciiTheme="majorHAnsi" w:eastAsia="Times New Roman" w:hAnsiTheme="majorHAnsi" w:cstheme="majorHAnsi"/>
                <w:color w:val="000000"/>
              </w:rPr>
            </w:pPr>
            <w:r w:rsidRPr="00256C44">
              <w:rPr>
                <w:rFonts w:asciiTheme="majorHAnsi" w:hAnsiTheme="majorHAnsi" w:cstheme="majorHAnsi"/>
                <w:color w:val="000000"/>
              </w:rPr>
              <w:t>1</w:t>
            </w:r>
          </w:p>
        </w:tc>
      </w:tr>
      <w:tr w:rsidR="00305554" w:rsidRPr="008512BC" w14:paraId="7232A69A" w14:textId="77777777" w:rsidTr="00BF12F8">
        <w:trPr>
          <w:trHeight w:val="20"/>
          <w:jc w:val="center"/>
        </w:trPr>
        <w:tc>
          <w:tcPr>
            <w:tcW w:w="1229" w:type="dxa"/>
            <w:vMerge/>
            <w:shd w:val="clear" w:color="auto" w:fill="FFFFFF" w:themeFill="background1"/>
            <w:vAlign w:val="center"/>
          </w:tcPr>
          <w:p w14:paraId="5A85A4F9"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FFFFFF" w:themeFill="background1"/>
            <w:noWrap/>
            <w:vAlign w:val="center"/>
          </w:tcPr>
          <w:p w14:paraId="5416D73F"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30</w:t>
            </w:r>
          </w:p>
        </w:tc>
        <w:tc>
          <w:tcPr>
            <w:tcW w:w="5051" w:type="dxa"/>
            <w:tcBorders>
              <w:top w:val="nil"/>
              <w:left w:val="single" w:sz="4" w:space="0" w:color="auto"/>
              <w:bottom w:val="single" w:sz="4" w:space="0" w:color="auto"/>
              <w:right w:val="single" w:sz="4" w:space="0" w:color="auto"/>
            </w:tcBorders>
            <w:shd w:val="clear" w:color="auto" w:fill="FFFFFF" w:themeFill="background1"/>
            <w:vAlign w:val="center"/>
          </w:tcPr>
          <w:p w14:paraId="0B4C7038" w14:textId="77777777" w:rsidR="00305554" w:rsidRPr="00256C44" w:rsidRDefault="00305554" w:rsidP="00BF12F8">
            <w:pPr>
              <w:rPr>
                <w:rFonts w:asciiTheme="majorHAnsi" w:eastAsia="Times New Roman" w:hAnsiTheme="majorHAnsi" w:cstheme="majorHAnsi"/>
                <w:color w:val="000000"/>
              </w:rPr>
            </w:pPr>
            <w:r w:rsidRPr="00256C44">
              <w:rPr>
                <w:rFonts w:asciiTheme="majorHAnsi" w:hAnsiTheme="majorHAnsi" w:cstheme="majorHAnsi"/>
                <w:color w:val="000000"/>
              </w:rPr>
              <w:t>Labor relations are preferably and habitually oriented toward agreement and consensus building rather than confrontation and denigration of adversaries.</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0E79D024" w14:textId="25F70AF1" w:rsidR="00305554" w:rsidRPr="008512BC" w:rsidRDefault="00541CFC" w:rsidP="00BF12F8">
            <w:pPr>
              <w:jc w:val="center"/>
              <w:rPr>
                <w:rFonts w:asciiTheme="majorHAnsi" w:eastAsia="Times New Roman" w:hAnsiTheme="majorHAnsi" w:cstheme="majorHAnsi"/>
                <w:color w:val="000000"/>
              </w:rPr>
            </w:pPr>
            <w:r w:rsidRPr="008512BC">
              <w:rPr>
                <w:rFonts w:asciiTheme="majorHAnsi" w:hAnsiTheme="majorHAnsi" w:cstheme="majorHAnsi"/>
                <w:color w:val="000000"/>
              </w:rPr>
              <w:t>2</w:t>
            </w:r>
          </w:p>
        </w:tc>
      </w:tr>
      <w:tr w:rsidR="00305554" w:rsidRPr="008512BC" w14:paraId="0E2B7CE7" w14:textId="77777777" w:rsidTr="00BF12F8">
        <w:trPr>
          <w:trHeight w:val="20"/>
          <w:jc w:val="center"/>
        </w:trPr>
        <w:tc>
          <w:tcPr>
            <w:tcW w:w="1229" w:type="dxa"/>
            <w:vMerge/>
            <w:shd w:val="clear" w:color="auto" w:fill="FFFFFF" w:themeFill="background1"/>
          </w:tcPr>
          <w:p w14:paraId="1C2E649F" w14:textId="77777777" w:rsidR="00305554" w:rsidRPr="00256C44" w:rsidRDefault="00305554"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FFFFFF" w:themeFill="background1"/>
            <w:noWrap/>
            <w:vAlign w:val="center"/>
          </w:tcPr>
          <w:p w14:paraId="3AD6F936" w14:textId="77777777" w:rsidR="00305554" w:rsidRPr="00256C44" w:rsidRDefault="00305554" w:rsidP="00BF12F8">
            <w:pPr>
              <w:jc w:val="center"/>
              <w:rPr>
                <w:rFonts w:asciiTheme="majorHAnsi" w:eastAsia="Times New Roman" w:hAnsiTheme="majorHAnsi" w:cstheme="majorHAnsi"/>
                <w:color w:val="000000"/>
                <w:sz w:val="20"/>
                <w:szCs w:val="20"/>
              </w:rPr>
            </w:pPr>
            <w:r w:rsidRPr="00256C44">
              <w:rPr>
                <w:rFonts w:asciiTheme="majorHAnsi" w:eastAsia="Times New Roman" w:hAnsiTheme="majorHAnsi" w:cstheme="majorHAnsi"/>
                <w:color w:val="000000"/>
                <w:sz w:val="20"/>
                <w:szCs w:val="20"/>
              </w:rPr>
              <w:t>31</w:t>
            </w:r>
          </w:p>
        </w:tc>
        <w:tc>
          <w:tcPr>
            <w:tcW w:w="5051" w:type="dxa"/>
            <w:tcBorders>
              <w:top w:val="nil"/>
              <w:left w:val="single" w:sz="4" w:space="0" w:color="auto"/>
              <w:bottom w:val="single" w:sz="4" w:space="0" w:color="auto"/>
              <w:right w:val="single" w:sz="4" w:space="0" w:color="auto"/>
            </w:tcBorders>
            <w:shd w:val="clear" w:color="auto" w:fill="FFFFFF" w:themeFill="background1"/>
            <w:vAlign w:val="center"/>
          </w:tcPr>
          <w:p w14:paraId="6423511A" w14:textId="77777777" w:rsidR="00305554" w:rsidRPr="00256C44" w:rsidRDefault="00305554" w:rsidP="00BF12F8">
            <w:pPr>
              <w:rPr>
                <w:rFonts w:asciiTheme="majorHAnsi" w:eastAsia="Times New Roman" w:hAnsiTheme="majorHAnsi" w:cstheme="majorHAnsi"/>
                <w:color w:val="000000"/>
              </w:rPr>
            </w:pPr>
            <w:r w:rsidRPr="00256C44">
              <w:rPr>
                <w:rFonts w:asciiTheme="majorHAnsi" w:hAnsiTheme="majorHAnsi" w:cstheme="majorHAnsi"/>
                <w:color w:val="000000"/>
              </w:rPr>
              <w:t>The degree of labor conflict is not excessive in terms of either the number of conflicts, their effects, or the forcefulness of the means employed.</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39EB2D09" w14:textId="661C77B1" w:rsidR="00305554" w:rsidRPr="008512BC" w:rsidRDefault="00541CFC" w:rsidP="00BF12F8">
            <w:pPr>
              <w:jc w:val="center"/>
              <w:rPr>
                <w:rFonts w:asciiTheme="majorHAnsi" w:eastAsia="Times New Roman" w:hAnsiTheme="majorHAnsi" w:cstheme="majorHAnsi"/>
                <w:color w:val="000000"/>
              </w:rPr>
            </w:pPr>
            <w:r w:rsidRPr="008512BC">
              <w:rPr>
                <w:rFonts w:asciiTheme="majorHAnsi" w:hAnsiTheme="majorHAnsi" w:cstheme="majorHAnsi"/>
                <w:color w:val="000000"/>
              </w:rPr>
              <w:t>2</w:t>
            </w:r>
          </w:p>
        </w:tc>
      </w:tr>
    </w:tbl>
    <w:p w14:paraId="5DD39AB1" w14:textId="77777777" w:rsidR="00582403" w:rsidRPr="008512BC" w:rsidRDefault="00582403" w:rsidP="00541CFC">
      <w:pPr>
        <w:pStyle w:val="Heading2"/>
        <w:jc w:val="both"/>
        <w:rPr>
          <w:rFonts w:cstheme="majorHAnsi"/>
          <w:lang w:val="en-US"/>
        </w:rPr>
      </w:pPr>
      <w:bookmarkStart w:id="131" w:name="_Toc514858629"/>
      <w:bookmarkStart w:id="132" w:name="_Toc519244074"/>
      <w:bookmarkStart w:id="133" w:name="_Hlk514958820"/>
      <w:bookmarkEnd w:id="130"/>
    </w:p>
    <w:p w14:paraId="6A1E1BE2" w14:textId="2020A344" w:rsidR="00337B20" w:rsidRDefault="00337B20" w:rsidP="00541CFC">
      <w:pPr>
        <w:pStyle w:val="Heading2"/>
        <w:jc w:val="both"/>
        <w:rPr>
          <w:rFonts w:cstheme="majorHAnsi"/>
          <w:lang w:val="en-US"/>
        </w:rPr>
      </w:pPr>
      <w:bookmarkStart w:id="134" w:name="_Toc526170582"/>
    </w:p>
    <w:p w14:paraId="1F242C57" w14:textId="77777777" w:rsidR="00337B20" w:rsidRPr="00256C44" w:rsidRDefault="00337B20" w:rsidP="00256C44"/>
    <w:p w14:paraId="2C018214" w14:textId="6FD21936" w:rsidR="00541CFC" w:rsidRPr="008512BC" w:rsidRDefault="002D0554" w:rsidP="00541CFC">
      <w:pPr>
        <w:pStyle w:val="Heading2"/>
        <w:jc w:val="both"/>
        <w:rPr>
          <w:rFonts w:cstheme="majorHAnsi"/>
          <w:lang w:val="en-US"/>
        </w:rPr>
      </w:pPr>
      <w:r w:rsidRPr="008512BC">
        <w:rPr>
          <w:rFonts w:cstheme="majorHAnsi"/>
          <w:lang w:val="en-US"/>
        </w:rPr>
        <w:lastRenderedPageBreak/>
        <w:t>3.</w:t>
      </w:r>
      <w:r w:rsidR="00A47607" w:rsidRPr="008512BC">
        <w:rPr>
          <w:rFonts w:cstheme="majorHAnsi"/>
          <w:lang w:val="en-US"/>
        </w:rPr>
        <w:t xml:space="preserve">6 </w:t>
      </w:r>
      <w:r w:rsidR="00541CFC" w:rsidRPr="008512BC">
        <w:rPr>
          <w:rFonts w:cstheme="majorHAnsi"/>
          <w:lang w:val="en-US"/>
        </w:rPr>
        <w:t>Management Capabilities</w:t>
      </w:r>
      <w:bookmarkEnd w:id="131"/>
      <w:bookmarkEnd w:id="132"/>
      <w:bookmarkEnd w:id="134"/>
      <w:r w:rsidR="00541CFC" w:rsidRPr="008512BC">
        <w:rPr>
          <w:rFonts w:cstheme="majorHAnsi"/>
          <w:lang w:val="en-US"/>
        </w:rPr>
        <w:t xml:space="preserve"> </w:t>
      </w:r>
    </w:p>
    <w:p w14:paraId="262B0296" w14:textId="3B34AF6D" w:rsidR="00541CFC" w:rsidRPr="008512BC" w:rsidRDefault="00541CFC" w:rsidP="00541CFC">
      <w:pPr>
        <w:jc w:val="both"/>
        <w:rPr>
          <w:rFonts w:asciiTheme="majorHAnsi" w:hAnsiTheme="majorHAnsi" w:cstheme="majorHAnsi"/>
        </w:rPr>
      </w:pPr>
      <w:bookmarkStart w:id="135" w:name="_Hlk514958838"/>
      <w:bookmarkEnd w:id="133"/>
      <w:r w:rsidRPr="008512BC">
        <w:rPr>
          <w:rFonts w:asciiTheme="majorHAnsi" w:hAnsiTheme="majorHAnsi" w:cstheme="majorHAnsi"/>
        </w:rPr>
        <w:t>This index covers the spectrum from Transactional Management to Transformational Leadership. Transactional managers are concerned with the status quo and day-to-day progress toward goals. Transformational leaders operate at a more strategic level as they work to enhance the motivation and engagement of followers by directing their behavior toward a shared vision. The lower the score, the more transactional the nature of the current approach to management.</w:t>
      </w:r>
    </w:p>
    <w:tbl>
      <w:tblPr>
        <w:tblStyle w:val="TableGrid"/>
        <w:tblW w:w="8280" w:type="dxa"/>
        <w:jc w:val="center"/>
        <w:shd w:val="clear" w:color="auto" w:fill="FFFFFF" w:themeFill="background1"/>
        <w:tblLook w:val="04A0" w:firstRow="1" w:lastRow="0" w:firstColumn="1" w:lastColumn="0" w:noHBand="0" w:noVBand="1"/>
      </w:tblPr>
      <w:tblGrid>
        <w:gridCol w:w="1309"/>
        <w:gridCol w:w="1040"/>
        <w:gridCol w:w="4971"/>
        <w:gridCol w:w="960"/>
      </w:tblGrid>
      <w:tr w:rsidR="00541CFC" w:rsidRPr="008512BC" w14:paraId="349816E6" w14:textId="77777777" w:rsidTr="00BF12F8">
        <w:trPr>
          <w:trHeight w:val="20"/>
          <w:jc w:val="center"/>
        </w:trPr>
        <w:tc>
          <w:tcPr>
            <w:tcW w:w="1309" w:type="dxa"/>
            <w:shd w:val="clear" w:color="auto" w:fill="FFFFFF" w:themeFill="background1"/>
          </w:tcPr>
          <w:p w14:paraId="6E3B1221" w14:textId="77777777" w:rsidR="00541CFC" w:rsidRPr="00256C44" w:rsidRDefault="00541CFC" w:rsidP="00BF12F8">
            <w:pPr>
              <w:jc w:val="center"/>
              <w:rPr>
                <w:rFonts w:asciiTheme="majorHAnsi" w:eastAsia="Times New Roman" w:hAnsiTheme="majorHAnsi" w:cstheme="majorHAnsi"/>
                <w:b/>
                <w:color w:val="000000"/>
                <w:sz w:val="20"/>
                <w:szCs w:val="20"/>
              </w:rPr>
            </w:pPr>
            <w:bookmarkStart w:id="136" w:name="_Hlk514958857"/>
            <w:bookmarkEnd w:id="135"/>
            <w:r w:rsidRPr="00256C44">
              <w:rPr>
                <w:rFonts w:asciiTheme="majorHAnsi" w:hAnsiTheme="majorHAnsi" w:cstheme="majorHAnsi"/>
              </w:rPr>
              <w:br w:type="page"/>
            </w:r>
            <w:r w:rsidRPr="00256C44">
              <w:rPr>
                <w:rFonts w:asciiTheme="majorHAnsi" w:eastAsia="Times New Roman" w:hAnsiTheme="majorHAnsi" w:cstheme="majorHAnsi"/>
                <w:b/>
                <w:color w:val="000000"/>
                <w:sz w:val="20"/>
                <w:szCs w:val="20"/>
              </w:rPr>
              <w:t>Index</w:t>
            </w:r>
          </w:p>
        </w:tc>
        <w:tc>
          <w:tcPr>
            <w:tcW w:w="1040" w:type="dxa"/>
            <w:shd w:val="clear" w:color="auto" w:fill="FFFFFF" w:themeFill="background1"/>
            <w:noWrap/>
          </w:tcPr>
          <w:p w14:paraId="6B3378AB" w14:textId="77777777" w:rsidR="00541CFC" w:rsidRPr="00256C44" w:rsidRDefault="00541CFC" w:rsidP="00BF12F8">
            <w:pPr>
              <w:jc w:val="center"/>
              <w:rPr>
                <w:rFonts w:asciiTheme="majorHAnsi" w:eastAsia="Times New Roman" w:hAnsiTheme="majorHAnsi" w:cstheme="majorHAnsi"/>
                <w:b/>
                <w:color w:val="000000"/>
                <w:sz w:val="20"/>
                <w:szCs w:val="20"/>
              </w:rPr>
            </w:pPr>
            <w:r w:rsidRPr="00256C44">
              <w:rPr>
                <w:rFonts w:asciiTheme="majorHAnsi" w:eastAsia="Times New Roman" w:hAnsiTheme="majorHAnsi" w:cstheme="majorHAnsi"/>
                <w:b/>
                <w:color w:val="000000"/>
                <w:sz w:val="20"/>
                <w:szCs w:val="20"/>
              </w:rPr>
              <w:t>No.</w:t>
            </w:r>
          </w:p>
        </w:tc>
        <w:tc>
          <w:tcPr>
            <w:tcW w:w="4971" w:type="dxa"/>
            <w:shd w:val="clear" w:color="auto" w:fill="FFFFFF" w:themeFill="background1"/>
          </w:tcPr>
          <w:p w14:paraId="30A91B8D" w14:textId="77777777" w:rsidR="00541CFC" w:rsidRPr="00256C44" w:rsidRDefault="00541CFC" w:rsidP="00BF12F8">
            <w:pPr>
              <w:jc w:val="center"/>
              <w:rPr>
                <w:rFonts w:asciiTheme="majorHAnsi" w:eastAsia="Times New Roman" w:hAnsiTheme="majorHAnsi" w:cstheme="majorHAnsi"/>
                <w:b/>
                <w:color w:val="000000"/>
                <w:sz w:val="20"/>
                <w:szCs w:val="20"/>
              </w:rPr>
            </w:pPr>
            <w:r w:rsidRPr="00256C44">
              <w:rPr>
                <w:rFonts w:asciiTheme="majorHAnsi" w:eastAsia="Times New Roman" w:hAnsiTheme="majorHAnsi" w:cstheme="majorHAnsi"/>
                <w:b/>
                <w:color w:val="000000"/>
                <w:sz w:val="20"/>
                <w:szCs w:val="20"/>
              </w:rPr>
              <w:t>Critical point</w:t>
            </w:r>
          </w:p>
        </w:tc>
        <w:tc>
          <w:tcPr>
            <w:tcW w:w="960" w:type="dxa"/>
            <w:shd w:val="clear" w:color="auto" w:fill="FFFFFF" w:themeFill="background1"/>
            <w:noWrap/>
          </w:tcPr>
          <w:p w14:paraId="6292CB8F" w14:textId="77777777" w:rsidR="00541CFC" w:rsidRPr="00256C44" w:rsidRDefault="00541CFC" w:rsidP="00BF12F8">
            <w:pPr>
              <w:jc w:val="center"/>
              <w:rPr>
                <w:rFonts w:asciiTheme="majorHAnsi" w:eastAsia="Times New Roman" w:hAnsiTheme="majorHAnsi" w:cstheme="majorHAnsi"/>
                <w:b/>
                <w:color w:val="000000"/>
                <w:sz w:val="20"/>
                <w:szCs w:val="20"/>
              </w:rPr>
            </w:pPr>
            <w:r w:rsidRPr="00256C44">
              <w:rPr>
                <w:rFonts w:asciiTheme="majorHAnsi" w:eastAsia="Times New Roman" w:hAnsiTheme="majorHAnsi" w:cstheme="majorHAnsi"/>
                <w:b/>
                <w:color w:val="000000"/>
                <w:sz w:val="20"/>
                <w:szCs w:val="20"/>
              </w:rPr>
              <w:t>Score</w:t>
            </w:r>
          </w:p>
        </w:tc>
      </w:tr>
      <w:tr w:rsidR="00541CFC" w:rsidRPr="008512BC" w14:paraId="6847A6D7" w14:textId="77777777" w:rsidTr="00BF12F8">
        <w:trPr>
          <w:trHeight w:val="20"/>
          <w:jc w:val="center"/>
        </w:trPr>
        <w:tc>
          <w:tcPr>
            <w:tcW w:w="1309" w:type="dxa"/>
            <w:vMerge w:val="restart"/>
            <w:shd w:val="clear" w:color="auto" w:fill="FFFFFF" w:themeFill="background1"/>
            <w:vAlign w:val="center"/>
          </w:tcPr>
          <w:p w14:paraId="49B34940" w14:textId="77777777" w:rsidR="00541CFC" w:rsidRPr="008512BC" w:rsidRDefault="00541CFC" w:rsidP="00BF12F8">
            <w:pPr>
              <w:jc w:val="center"/>
              <w:rPr>
                <w:rFonts w:asciiTheme="majorHAnsi" w:eastAsia="Times New Roman" w:hAnsiTheme="majorHAnsi" w:cstheme="majorHAnsi"/>
                <w:color w:val="000000"/>
                <w:sz w:val="20"/>
                <w:szCs w:val="20"/>
              </w:rPr>
            </w:pPr>
            <w:r w:rsidRPr="008512BC">
              <w:rPr>
                <w:rFonts w:asciiTheme="majorHAnsi" w:eastAsia="Times New Roman" w:hAnsiTheme="majorHAnsi" w:cstheme="majorHAnsi"/>
                <w:color w:val="000000"/>
                <w:sz w:val="20"/>
                <w:szCs w:val="20"/>
              </w:rPr>
              <w:t>Management capabilities</w:t>
            </w:r>
          </w:p>
        </w:tc>
        <w:tc>
          <w:tcPr>
            <w:tcW w:w="10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E0DF1F7" w14:textId="77777777" w:rsidR="00541CFC" w:rsidRPr="008512BC" w:rsidRDefault="00541CFC" w:rsidP="00BF12F8">
            <w:pPr>
              <w:jc w:val="center"/>
              <w:rPr>
                <w:rFonts w:asciiTheme="majorHAnsi" w:eastAsia="Times New Roman" w:hAnsiTheme="majorHAnsi" w:cstheme="majorHAnsi"/>
                <w:color w:val="000000"/>
              </w:rPr>
            </w:pPr>
            <w:r w:rsidRPr="008512BC">
              <w:rPr>
                <w:rFonts w:asciiTheme="majorHAnsi" w:eastAsia="Times New Roman" w:hAnsiTheme="majorHAnsi" w:cstheme="majorHAnsi"/>
                <w:color w:val="000000"/>
              </w:rPr>
              <w:t>32</w:t>
            </w:r>
          </w:p>
        </w:tc>
        <w:tc>
          <w:tcPr>
            <w:tcW w:w="4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088923" w14:textId="77777777" w:rsidR="00541CFC" w:rsidRPr="008512BC" w:rsidRDefault="00541CFC" w:rsidP="00BF12F8">
            <w:pPr>
              <w:rPr>
                <w:rFonts w:asciiTheme="majorHAnsi" w:eastAsia="Times New Roman" w:hAnsiTheme="majorHAnsi" w:cstheme="majorHAnsi"/>
                <w:color w:val="000000"/>
              </w:rPr>
            </w:pPr>
            <w:r w:rsidRPr="008512BC">
              <w:rPr>
                <w:rFonts w:asciiTheme="majorHAnsi" w:hAnsiTheme="majorHAnsi" w:cstheme="majorHAnsi"/>
                <w:color w:val="000000"/>
              </w:rPr>
              <w:t>Managers take responsibility and appropriately exercise their responsibilities as managers of the personnel within their sphere of formal authority.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20005" w14:textId="77777777" w:rsidR="00541CFC" w:rsidRPr="008512BC" w:rsidRDefault="00541CFC" w:rsidP="00BF12F8">
            <w:pPr>
              <w:jc w:val="center"/>
              <w:rPr>
                <w:rFonts w:asciiTheme="majorHAnsi" w:eastAsia="Times New Roman" w:hAnsiTheme="majorHAnsi" w:cstheme="majorHAnsi"/>
                <w:color w:val="000000"/>
              </w:rPr>
            </w:pPr>
            <w:r w:rsidRPr="008512BC">
              <w:rPr>
                <w:rFonts w:asciiTheme="majorHAnsi" w:hAnsiTheme="majorHAnsi" w:cstheme="majorHAnsi"/>
                <w:color w:val="000000"/>
              </w:rPr>
              <w:t>0</w:t>
            </w:r>
          </w:p>
        </w:tc>
      </w:tr>
      <w:tr w:rsidR="00541CFC" w:rsidRPr="008512BC" w14:paraId="619B6C70" w14:textId="77777777" w:rsidTr="00BF12F8">
        <w:trPr>
          <w:trHeight w:val="20"/>
          <w:jc w:val="center"/>
        </w:trPr>
        <w:tc>
          <w:tcPr>
            <w:tcW w:w="1309" w:type="dxa"/>
            <w:vMerge/>
            <w:shd w:val="clear" w:color="auto" w:fill="FFFFFF" w:themeFill="background1"/>
            <w:vAlign w:val="center"/>
          </w:tcPr>
          <w:p w14:paraId="1FD87D05" w14:textId="77777777" w:rsidR="00541CFC" w:rsidRPr="00256C44" w:rsidRDefault="00541CFC" w:rsidP="00BF12F8">
            <w:pPr>
              <w:jc w:val="center"/>
              <w:rPr>
                <w:rFonts w:asciiTheme="majorHAnsi" w:eastAsia="Times New Roman" w:hAnsiTheme="majorHAnsi" w:cstheme="majorHAnsi"/>
                <w:color w:val="000000"/>
                <w:sz w:val="20"/>
                <w:szCs w:val="20"/>
              </w:rPr>
            </w:pPr>
          </w:p>
        </w:tc>
        <w:tc>
          <w:tcPr>
            <w:tcW w:w="10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F40E668" w14:textId="77777777" w:rsidR="00541CFC" w:rsidRPr="00256C44" w:rsidRDefault="00541CFC" w:rsidP="00BF12F8">
            <w:pPr>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36</w:t>
            </w:r>
          </w:p>
        </w:tc>
        <w:tc>
          <w:tcPr>
            <w:tcW w:w="4971" w:type="dxa"/>
            <w:tcBorders>
              <w:top w:val="nil"/>
              <w:left w:val="single" w:sz="4" w:space="0" w:color="auto"/>
              <w:bottom w:val="single" w:sz="4" w:space="0" w:color="auto"/>
              <w:right w:val="single" w:sz="4" w:space="0" w:color="auto"/>
            </w:tcBorders>
            <w:shd w:val="clear" w:color="auto" w:fill="FFFFFF" w:themeFill="background1"/>
            <w:vAlign w:val="center"/>
          </w:tcPr>
          <w:p w14:paraId="07D40976" w14:textId="77777777" w:rsidR="00541CFC" w:rsidRPr="00256C44" w:rsidRDefault="00541CFC" w:rsidP="00BF12F8">
            <w:pPr>
              <w:rPr>
                <w:rFonts w:asciiTheme="majorHAnsi" w:hAnsiTheme="majorHAnsi" w:cstheme="majorHAnsi"/>
                <w:color w:val="000000"/>
              </w:rPr>
            </w:pPr>
            <w:r w:rsidRPr="00256C44">
              <w:rPr>
                <w:rFonts w:asciiTheme="majorHAnsi" w:hAnsiTheme="majorHAnsi" w:cstheme="majorHAnsi"/>
                <w:color w:val="000000"/>
              </w:rPr>
              <w:t>Senior civil servants go beyond managing day-to-day operations and craft strategies for taking the Civil Service to the next level of performance and success.</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6C7BB9FF" w14:textId="77777777" w:rsidR="00541CFC" w:rsidRPr="00256C44" w:rsidRDefault="00541CFC" w:rsidP="00BF12F8">
            <w:pPr>
              <w:jc w:val="center"/>
              <w:rPr>
                <w:rFonts w:asciiTheme="majorHAnsi" w:hAnsiTheme="majorHAnsi" w:cstheme="majorHAnsi"/>
                <w:color w:val="000000"/>
              </w:rPr>
            </w:pPr>
            <w:r w:rsidRPr="00256C44">
              <w:rPr>
                <w:rFonts w:asciiTheme="majorHAnsi" w:hAnsiTheme="majorHAnsi" w:cstheme="majorHAnsi"/>
                <w:color w:val="000000"/>
              </w:rPr>
              <w:t>0</w:t>
            </w:r>
          </w:p>
        </w:tc>
      </w:tr>
      <w:tr w:rsidR="00541CFC" w:rsidRPr="008512BC" w14:paraId="0A659DAC" w14:textId="77777777" w:rsidTr="00BF12F8">
        <w:trPr>
          <w:trHeight w:val="20"/>
          <w:jc w:val="center"/>
        </w:trPr>
        <w:tc>
          <w:tcPr>
            <w:tcW w:w="1309" w:type="dxa"/>
            <w:vMerge/>
            <w:shd w:val="clear" w:color="auto" w:fill="FFFFFF" w:themeFill="background1"/>
            <w:vAlign w:val="center"/>
          </w:tcPr>
          <w:p w14:paraId="229BE7D2" w14:textId="77777777" w:rsidR="00541CFC" w:rsidRPr="00256C44" w:rsidRDefault="00541CFC" w:rsidP="00BF12F8">
            <w:pPr>
              <w:jc w:val="center"/>
              <w:rPr>
                <w:rFonts w:asciiTheme="majorHAnsi" w:eastAsia="Times New Roman" w:hAnsiTheme="majorHAnsi" w:cstheme="majorHAnsi"/>
                <w:color w:val="000000"/>
                <w:sz w:val="20"/>
                <w:szCs w:val="20"/>
              </w:rPr>
            </w:pPr>
          </w:p>
        </w:tc>
        <w:tc>
          <w:tcPr>
            <w:tcW w:w="1040" w:type="dxa"/>
            <w:tcBorders>
              <w:top w:val="nil"/>
              <w:left w:val="single" w:sz="4" w:space="0" w:color="auto"/>
              <w:bottom w:val="single" w:sz="4" w:space="0" w:color="auto"/>
              <w:right w:val="single" w:sz="4" w:space="0" w:color="auto"/>
            </w:tcBorders>
            <w:shd w:val="clear" w:color="auto" w:fill="FFFFFF" w:themeFill="background1"/>
            <w:noWrap/>
            <w:vAlign w:val="center"/>
          </w:tcPr>
          <w:p w14:paraId="521922AD" w14:textId="77777777" w:rsidR="00541CFC" w:rsidRPr="00256C44" w:rsidRDefault="00541CFC" w:rsidP="00BF12F8">
            <w:pPr>
              <w:jc w:val="center"/>
              <w:rPr>
                <w:rFonts w:asciiTheme="majorHAnsi" w:eastAsia="Times New Roman" w:hAnsiTheme="majorHAnsi" w:cstheme="majorHAnsi"/>
                <w:color w:val="000000"/>
              </w:rPr>
            </w:pPr>
            <w:r w:rsidRPr="00256C44">
              <w:rPr>
                <w:rFonts w:asciiTheme="majorHAnsi" w:eastAsia="Times New Roman" w:hAnsiTheme="majorHAnsi" w:cstheme="majorHAnsi"/>
                <w:color w:val="000000"/>
              </w:rPr>
              <w:t>38</w:t>
            </w:r>
          </w:p>
        </w:tc>
        <w:tc>
          <w:tcPr>
            <w:tcW w:w="4971" w:type="dxa"/>
            <w:tcBorders>
              <w:top w:val="nil"/>
              <w:left w:val="single" w:sz="4" w:space="0" w:color="auto"/>
              <w:bottom w:val="single" w:sz="4" w:space="0" w:color="auto"/>
              <w:right w:val="single" w:sz="4" w:space="0" w:color="auto"/>
            </w:tcBorders>
            <w:shd w:val="clear" w:color="auto" w:fill="FFFFFF" w:themeFill="background1"/>
            <w:vAlign w:val="center"/>
          </w:tcPr>
          <w:p w14:paraId="29543A50" w14:textId="77777777" w:rsidR="00541CFC" w:rsidRPr="00256C44" w:rsidRDefault="00541CFC" w:rsidP="00BF12F8">
            <w:pPr>
              <w:rPr>
                <w:rFonts w:asciiTheme="majorHAnsi" w:eastAsia="Times New Roman" w:hAnsiTheme="majorHAnsi" w:cstheme="majorHAnsi"/>
                <w:color w:val="000000"/>
              </w:rPr>
            </w:pPr>
            <w:r w:rsidRPr="00256C44">
              <w:rPr>
                <w:rFonts w:asciiTheme="majorHAnsi" w:hAnsiTheme="majorHAnsi" w:cstheme="majorHAnsi"/>
                <w:color w:val="000000"/>
              </w:rPr>
              <w:t>Senior civil servants collaborate across ministries and sectors to secure coherence in policies and programs.</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1F4DE562" w14:textId="77777777" w:rsidR="00541CFC" w:rsidRPr="00256C44" w:rsidRDefault="00541CFC" w:rsidP="00BF12F8">
            <w:pPr>
              <w:jc w:val="center"/>
              <w:rPr>
                <w:rFonts w:asciiTheme="majorHAnsi" w:eastAsia="Times New Roman" w:hAnsiTheme="majorHAnsi" w:cstheme="majorHAnsi"/>
                <w:color w:val="000000"/>
              </w:rPr>
            </w:pPr>
            <w:r w:rsidRPr="00256C44">
              <w:rPr>
                <w:rFonts w:asciiTheme="majorHAnsi" w:hAnsiTheme="majorHAnsi" w:cstheme="majorHAnsi"/>
                <w:color w:val="000000"/>
              </w:rPr>
              <w:t>1</w:t>
            </w:r>
          </w:p>
        </w:tc>
      </w:tr>
    </w:tbl>
    <w:p w14:paraId="75C935D1" w14:textId="77777777" w:rsidR="000573EC" w:rsidRPr="008512BC" w:rsidRDefault="000573EC" w:rsidP="00AE290B">
      <w:pPr>
        <w:pStyle w:val="Heading2"/>
        <w:jc w:val="both"/>
        <w:rPr>
          <w:rFonts w:cstheme="majorHAnsi"/>
          <w:lang w:val="en-US"/>
        </w:rPr>
      </w:pPr>
      <w:bookmarkStart w:id="137" w:name="_Toc514858630"/>
      <w:bookmarkStart w:id="138" w:name="_Toc519244075"/>
      <w:bookmarkStart w:id="139" w:name="_Hlk514958875"/>
      <w:bookmarkEnd w:id="136"/>
    </w:p>
    <w:p w14:paraId="3FF1E418" w14:textId="77A0A901" w:rsidR="00AE290B" w:rsidRPr="008512BC" w:rsidRDefault="00A47607" w:rsidP="00AE290B">
      <w:pPr>
        <w:pStyle w:val="Heading2"/>
        <w:jc w:val="both"/>
        <w:rPr>
          <w:rFonts w:cstheme="majorHAnsi"/>
          <w:lang w:val="en-US"/>
        </w:rPr>
      </w:pPr>
      <w:bookmarkStart w:id="140" w:name="_Toc526170583"/>
      <w:r w:rsidRPr="008512BC">
        <w:rPr>
          <w:rFonts w:cstheme="majorHAnsi"/>
          <w:lang w:val="en-US"/>
        </w:rPr>
        <w:t xml:space="preserve">3.7 </w:t>
      </w:r>
      <w:r w:rsidR="00AE290B" w:rsidRPr="008512BC">
        <w:rPr>
          <w:rFonts w:cstheme="majorHAnsi"/>
          <w:lang w:val="en-US"/>
        </w:rPr>
        <w:t>Diversity Management</w:t>
      </w:r>
      <w:bookmarkEnd w:id="137"/>
      <w:bookmarkEnd w:id="138"/>
      <w:bookmarkEnd w:id="140"/>
    </w:p>
    <w:p w14:paraId="3DC84F06" w14:textId="77777777" w:rsidR="00AE290B" w:rsidRPr="008512BC" w:rsidRDefault="00AE290B" w:rsidP="00AE290B">
      <w:pPr>
        <w:spacing w:after="200" w:line="276" w:lineRule="auto"/>
        <w:jc w:val="both"/>
        <w:rPr>
          <w:rFonts w:asciiTheme="majorHAnsi" w:hAnsiTheme="majorHAnsi" w:cstheme="majorHAnsi"/>
        </w:rPr>
      </w:pPr>
      <w:bookmarkStart w:id="141" w:name="_Hlk514958899"/>
      <w:bookmarkEnd w:id="139"/>
      <w:r w:rsidRPr="008512BC">
        <w:rPr>
          <w:rFonts w:asciiTheme="majorHAnsi" w:hAnsiTheme="majorHAnsi" w:cstheme="majorHAnsi"/>
        </w:rPr>
        <w:t xml:space="preserve">This index provides information on the extent to which workers’ access to employment and/or advancement opportunities in the Civil Service may be curtailed due to differences associated with race, ethnicity, language, gender, disability, and others. </w:t>
      </w:r>
    </w:p>
    <w:tbl>
      <w:tblPr>
        <w:tblStyle w:val="TableGrid"/>
        <w:tblW w:w="8280" w:type="dxa"/>
        <w:jc w:val="center"/>
        <w:shd w:val="clear" w:color="auto" w:fill="FFFFFF" w:themeFill="background1"/>
        <w:tblLook w:val="04A0" w:firstRow="1" w:lastRow="0" w:firstColumn="1" w:lastColumn="0" w:noHBand="0" w:noVBand="1"/>
      </w:tblPr>
      <w:tblGrid>
        <w:gridCol w:w="1406"/>
        <w:gridCol w:w="1040"/>
        <w:gridCol w:w="4874"/>
        <w:gridCol w:w="960"/>
      </w:tblGrid>
      <w:tr w:rsidR="00AE290B" w:rsidRPr="008512BC" w14:paraId="5CEBD3D1" w14:textId="77777777" w:rsidTr="00BF12F8">
        <w:trPr>
          <w:trHeight w:val="20"/>
          <w:jc w:val="center"/>
        </w:trPr>
        <w:tc>
          <w:tcPr>
            <w:tcW w:w="1309" w:type="dxa"/>
            <w:shd w:val="clear" w:color="auto" w:fill="FFFFFF" w:themeFill="background1"/>
          </w:tcPr>
          <w:p w14:paraId="488C7F02" w14:textId="77777777" w:rsidR="00AE290B" w:rsidRPr="008512BC" w:rsidRDefault="00AE290B" w:rsidP="00BF12F8">
            <w:pPr>
              <w:jc w:val="center"/>
              <w:rPr>
                <w:rFonts w:asciiTheme="majorHAnsi" w:eastAsia="Times New Roman" w:hAnsiTheme="majorHAnsi" w:cstheme="majorHAnsi"/>
                <w:b/>
                <w:color w:val="000000"/>
              </w:rPr>
            </w:pPr>
            <w:bookmarkStart w:id="142" w:name="_Hlk514958915"/>
            <w:bookmarkEnd w:id="141"/>
            <w:r w:rsidRPr="008512BC">
              <w:rPr>
                <w:rFonts w:asciiTheme="majorHAnsi" w:hAnsiTheme="majorHAnsi" w:cstheme="majorHAnsi"/>
              </w:rPr>
              <w:br w:type="page"/>
            </w:r>
            <w:r w:rsidRPr="008512BC">
              <w:rPr>
                <w:rFonts w:asciiTheme="majorHAnsi" w:eastAsia="Times New Roman" w:hAnsiTheme="majorHAnsi" w:cstheme="majorHAnsi"/>
                <w:b/>
                <w:color w:val="000000"/>
              </w:rPr>
              <w:t>Index</w:t>
            </w:r>
          </w:p>
        </w:tc>
        <w:tc>
          <w:tcPr>
            <w:tcW w:w="1040" w:type="dxa"/>
            <w:shd w:val="clear" w:color="auto" w:fill="FFFFFF" w:themeFill="background1"/>
            <w:noWrap/>
          </w:tcPr>
          <w:p w14:paraId="50F143CC" w14:textId="77777777" w:rsidR="00AE290B" w:rsidRPr="008512BC" w:rsidRDefault="00AE290B" w:rsidP="00BF12F8">
            <w:pPr>
              <w:jc w:val="center"/>
              <w:rPr>
                <w:rFonts w:asciiTheme="majorHAnsi" w:eastAsia="Times New Roman" w:hAnsiTheme="majorHAnsi" w:cstheme="majorHAnsi"/>
                <w:b/>
                <w:color w:val="000000"/>
              </w:rPr>
            </w:pPr>
            <w:r w:rsidRPr="008512BC">
              <w:rPr>
                <w:rFonts w:asciiTheme="majorHAnsi" w:eastAsia="Times New Roman" w:hAnsiTheme="majorHAnsi" w:cstheme="majorHAnsi"/>
                <w:b/>
                <w:color w:val="000000"/>
              </w:rPr>
              <w:t>No.</w:t>
            </w:r>
          </w:p>
        </w:tc>
        <w:tc>
          <w:tcPr>
            <w:tcW w:w="4971" w:type="dxa"/>
            <w:shd w:val="clear" w:color="auto" w:fill="FFFFFF" w:themeFill="background1"/>
          </w:tcPr>
          <w:p w14:paraId="52C2BB4E" w14:textId="77777777" w:rsidR="00AE290B" w:rsidRPr="008512BC" w:rsidRDefault="00AE290B" w:rsidP="00BF12F8">
            <w:pPr>
              <w:jc w:val="center"/>
              <w:rPr>
                <w:rFonts w:asciiTheme="majorHAnsi" w:eastAsia="Times New Roman" w:hAnsiTheme="majorHAnsi" w:cstheme="majorHAnsi"/>
                <w:b/>
                <w:color w:val="000000"/>
              </w:rPr>
            </w:pPr>
            <w:r w:rsidRPr="008512BC">
              <w:rPr>
                <w:rFonts w:asciiTheme="majorHAnsi" w:eastAsia="Times New Roman" w:hAnsiTheme="majorHAnsi" w:cstheme="majorHAnsi"/>
                <w:b/>
                <w:color w:val="000000"/>
              </w:rPr>
              <w:t>Critical point</w:t>
            </w:r>
          </w:p>
        </w:tc>
        <w:tc>
          <w:tcPr>
            <w:tcW w:w="960" w:type="dxa"/>
            <w:shd w:val="clear" w:color="auto" w:fill="FFFFFF" w:themeFill="background1"/>
            <w:noWrap/>
          </w:tcPr>
          <w:p w14:paraId="13988325" w14:textId="77777777" w:rsidR="00AE290B" w:rsidRPr="008512BC" w:rsidRDefault="00AE290B" w:rsidP="00BF12F8">
            <w:pPr>
              <w:jc w:val="center"/>
              <w:rPr>
                <w:rFonts w:asciiTheme="majorHAnsi" w:eastAsia="Times New Roman" w:hAnsiTheme="majorHAnsi" w:cstheme="majorHAnsi"/>
                <w:b/>
                <w:color w:val="000000"/>
              </w:rPr>
            </w:pPr>
            <w:r w:rsidRPr="008512BC">
              <w:rPr>
                <w:rFonts w:asciiTheme="majorHAnsi" w:eastAsia="Times New Roman" w:hAnsiTheme="majorHAnsi" w:cstheme="majorHAnsi"/>
                <w:b/>
                <w:color w:val="000000"/>
              </w:rPr>
              <w:t>Score</w:t>
            </w:r>
          </w:p>
        </w:tc>
      </w:tr>
      <w:tr w:rsidR="00AE290B" w:rsidRPr="008512BC" w14:paraId="3A54422F" w14:textId="77777777" w:rsidTr="00BF12F8">
        <w:trPr>
          <w:trHeight w:val="20"/>
          <w:jc w:val="center"/>
        </w:trPr>
        <w:tc>
          <w:tcPr>
            <w:tcW w:w="1309" w:type="dxa"/>
            <w:vMerge w:val="restart"/>
            <w:shd w:val="clear" w:color="auto" w:fill="FFFFFF" w:themeFill="background1"/>
            <w:vAlign w:val="center"/>
          </w:tcPr>
          <w:p w14:paraId="5E29EDAA" w14:textId="77777777" w:rsidR="00AE290B" w:rsidRPr="008512BC" w:rsidRDefault="00AE290B" w:rsidP="00BF12F8">
            <w:pPr>
              <w:jc w:val="center"/>
              <w:rPr>
                <w:rFonts w:asciiTheme="majorHAnsi" w:eastAsia="Times New Roman" w:hAnsiTheme="majorHAnsi" w:cstheme="majorHAnsi"/>
                <w:color w:val="000000"/>
              </w:rPr>
            </w:pPr>
            <w:r w:rsidRPr="008512BC">
              <w:rPr>
                <w:rFonts w:asciiTheme="majorHAnsi" w:eastAsia="Times New Roman" w:hAnsiTheme="majorHAnsi" w:cstheme="majorHAnsi"/>
                <w:color w:val="000000"/>
              </w:rPr>
              <w:t>Diversity management</w:t>
            </w:r>
          </w:p>
        </w:tc>
        <w:tc>
          <w:tcPr>
            <w:tcW w:w="10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98F6C73" w14:textId="77777777" w:rsidR="00AE290B" w:rsidRPr="008512BC" w:rsidRDefault="00AE290B" w:rsidP="00BF12F8">
            <w:pPr>
              <w:jc w:val="center"/>
              <w:rPr>
                <w:rFonts w:asciiTheme="majorHAnsi" w:eastAsia="Times New Roman" w:hAnsiTheme="majorHAnsi" w:cstheme="majorHAnsi"/>
                <w:color w:val="000000"/>
              </w:rPr>
            </w:pPr>
            <w:r w:rsidRPr="008512BC">
              <w:rPr>
                <w:rFonts w:asciiTheme="majorHAnsi" w:eastAsia="Times New Roman" w:hAnsiTheme="majorHAnsi" w:cstheme="majorHAnsi"/>
                <w:color w:val="000000"/>
              </w:rPr>
              <w:t>34</w:t>
            </w:r>
          </w:p>
        </w:tc>
        <w:tc>
          <w:tcPr>
            <w:tcW w:w="4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03B83" w14:textId="77777777" w:rsidR="00AE290B" w:rsidRPr="008512BC" w:rsidRDefault="00AE290B" w:rsidP="00BF12F8">
            <w:pPr>
              <w:rPr>
                <w:rFonts w:asciiTheme="majorHAnsi" w:eastAsia="Times New Roman" w:hAnsiTheme="majorHAnsi" w:cstheme="majorHAnsi"/>
                <w:color w:val="000000"/>
              </w:rPr>
            </w:pPr>
            <w:r w:rsidRPr="008512BC">
              <w:rPr>
                <w:rFonts w:asciiTheme="majorHAnsi" w:hAnsiTheme="majorHAnsi" w:cstheme="majorHAnsi"/>
                <w:color w:val="000000"/>
              </w:rPr>
              <w:t>Men, women, minorities, and people from historically marginalized groups are treated fairly in the distribution of benefits and responsibilities.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7F238" w14:textId="77777777" w:rsidR="00AE290B" w:rsidRPr="008512BC" w:rsidRDefault="00AE290B" w:rsidP="00BF12F8">
            <w:pPr>
              <w:jc w:val="center"/>
              <w:rPr>
                <w:rFonts w:asciiTheme="majorHAnsi" w:eastAsia="Times New Roman" w:hAnsiTheme="majorHAnsi" w:cstheme="majorHAnsi"/>
                <w:color w:val="000000"/>
              </w:rPr>
            </w:pPr>
            <w:r w:rsidRPr="008512BC">
              <w:rPr>
                <w:rFonts w:asciiTheme="majorHAnsi" w:hAnsiTheme="majorHAnsi" w:cstheme="majorHAnsi"/>
                <w:color w:val="000000"/>
              </w:rPr>
              <w:t>0</w:t>
            </w:r>
          </w:p>
        </w:tc>
      </w:tr>
      <w:tr w:rsidR="00AE290B" w:rsidRPr="008512BC" w14:paraId="0C565D0E" w14:textId="77777777" w:rsidTr="00BF12F8">
        <w:trPr>
          <w:trHeight w:val="20"/>
          <w:jc w:val="center"/>
        </w:trPr>
        <w:tc>
          <w:tcPr>
            <w:tcW w:w="1309" w:type="dxa"/>
            <w:vMerge/>
            <w:shd w:val="clear" w:color="auto" w:fill="FFFFFF" w:themeFill="background1"/>
            <w:vAlign w:val="center"/>
          </w:tcPr>
          <w:p w14:paraId="4D7BD7DF" w14:textId="77777777" w:rsidR="00AE290B" w:rsidRPr="00256C44" w:rsidRDefault="00AE290B" w:rsidP="00BF12F8">
            <w:pPr>
              <w:jc w:val="center"/>
              <w:rPr>
                <w:rFonts w:asciiTheme="majorHAnsi" w:eastAsia="Times New Roman" w:hAnsiTheme="majorHAnsi" w:cstheme="majorHAnsi"/>
                <w:color w:val="000000"/>
              </w:rPr>
            </w:pPr>
          </w:p>
        </w:tc>
        <w:tc>
          <w:tcPr>
            <w:tcW w:w="10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31554D7" w14:textId="77777777" w:rsidR="00AE290B" w:rsidRPr="008512BC" w:rsidRDefault="00AE290B" w:rsidP="00BF12F8">
            <w:pPr>
              <w:jc w:val="center"/>
              <w:rPr>
                <w:rFonts w:asciiTheme="majorHAnsi" w:eastAsia="Times New Roman" w:hAnsiTheme="majorHAnsi" w:cstheme="majorHAnsi"/>
                <w:color w:val="000000"/>
              </w:rPr>
            </w:pPr>
            <w:r w:rsidRPr="008512BC">
              <w:rPr>
                <w:rFonts w:asciiTheme="majorHAnsi" w:eastAsia="Times New Roman" w:hAnsiTheme="majorHAnsi" w:cstheme="majorHAnsi"/>
                <w:color w:val="000000"/>
              </w:rPr>
              <w:t>37</w:t>
            </w:r>
          </w:p>
        </w:tc>
        <w:tc>
          <w:tcPr>
            <w:tcW w:w="4971" w:type="dxa"/>
            <w:tcBorders>
              <w:top w:val="nil"/>
              <w:left w:val="single" w:sz="4" w:space="0" w:color="auto"/>
              <w:bottom w:val="single" w:sz="4" w:space="0" w:color="auto"/>
              <w:right w:val="single" w:sz="4" w:space="0" w:color="auto"/>
            </w:tcBorders>
            <w:shd w:val="clear" w:color="auto" w:fill="FFFFFF" w:themeFill="background1"/>
            <w:vAlign w:val="center"/>
          </w:tcPr>
          <w:p w14:paraId="046472E2" w14:textId="77777777" w:rsidR="00AE290B" w:rsidRPr="008512BC" w:rsidRDefault="00AE290B" w:rsidP="00BF12F8">
            <w:pPr>
              <w:rPr>
                <w:rFonts w:asciiTheme="majorHAnsi" w:hAnsiTheme="majorHAnsi" w:cstheme="majorHAnsi"/>
                <w:color w:val="000000"/>
              </w:rPr>
            </w:pPr>
            <w:r w:rsidRPr="008512BC">
              <w:rPr>
                <w:rFonts w:asciiTheme="majorHAnsi" w:hAnsiTheme="majorHAnsi" w:cstheme="majorHAnsi"/>
                <w:color w:val="000000"/>
              </w:rPr>
              <w:t>Decisions related to hiring, promotion, compensation, discipline, and termination are free from institutional biases associated with variables such as gender, race, ethnicity, class, religion, or place of origin.</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1C97F31D" w14:textId="77777777" w:rsidR="00AE290B" w:rsidRPr="008512BC" w:rsidRDefault="00AE290B" w:rsidP="00BF12F8">
            <w:pPr>
              <w:jc w:val="center"/>
              <w:rPr>
                <w:rFonts w:asciiTheme="majorHAnsi" w:hAnsiTheme="majorHAnsi" w:cstheme="majorHAnsi"/>
                <w:color w:val="000000"/>
              </w:rPr>
            </w:pPr>
            <w:r w:rsidRPr="008512BC">
              <w:rPr>
                <w:rFonts w:asciiTheme="majorHAnsi" w:hAnsiTheme="majorHAnsi" w:cstheme="majorHAnsi"/>
                <w:color w:val="000000"/>
              </w:rPr>
              <w:t>1</w:t>
            </w:r>
          </w:p>
        </w:tc>
      </w:tr>
      <w:bookmarkEnd w:id="142"/>
    </w:tbl>
    <w:p w14:paraId="2EA8C857" w14:textId="3D4B354A" w:rsidR="00A47607" w:rsidRPr="00256C44" w:rsidRDefault="00A47607" w:rsidP="00A47607">
      <w:pPr>
        <w:pStyle w:val="Heading1"/>
        <w:spacing w:before="240"/>
        <w:jc w:val="both"/>
        <w:rPr>
          <w:rFonts w:eastAsiaTheme="minorHAnsi" w:cstheme="majorHAnsi"/>
          <w:b w:val="0"/>
          <w:bCs w:val="0"/>
          <w:color w:val="auto"/>
          <w:sz w:val="22"/>
          <w:szCs w:val="22"/>
        </w:rPr>
      </w:pPr>
    </w:p>
    <w:p w14:paraId="21FBF0C5" w14:textId="77777777" w:rsidR="008A37A7" w:rsidRPr="00256C44" w:rsidRDefault="008A37A7" w:rsidP="00256C44">
      <w:pPr>
        <w:rPr>
          <w:rFonts w:cstheme="majorHAnsi"/>
        </w:rPr>
      </w:pPr>
    </w:p>
    <w:p w14:paraId="4E5EA8C1" w14:textId="77777777" w:rsidR="00337B20" w:rsidRDefault="00337B20" w:rsidP="00A47607">
      <w:pPr>
        <w:pStyle w:val="Heading1"/>
        <w:spacing w:before="240"/>
        <w:jc w:val="both"/>
        <w:rPr>
          <w:rFonts w:cstheme="majorHAnsi"/>
        </w:rPr>
      </w:pPr>
      <w:bookmarkStart w:id="143" w:name="_Toc526170584"/>
    </w:p>
    <w:p w14:paraId="5DA32AF0" w14:textId="294B71EF" w:rsidR="00F67CB8" w:rsidRPr="008512BC" w:rsidRDefault="00A47607" w:rsidP="00256C44">
      <w:pPr>
        <w:pStyle w:val="Heading1"/>
        <w:spacing w:before="240"/>
        <w:jc w:val="both"/>
        <w:rPr>
          <w:rFonts w:cstheme="majorHAnsi"/>
          <w:b w:val="0"/>
        </w:rPr>
      </w:pPr>
      <w:r w:rsidRPr="008512BC">
        <w:rPr>
          <w:rFonts w:cstheme="majorHAnsi"/>
        </w:rPr>
        <w:t>4. Recommendations</w:t>
      </w:r>
      <w:bookmarkEnd w:id="143"/>
      <w:r w:rsidRPr="008512BC">
        <w:rPr>
          <w:rFonts w:cstheme="majorHAnsi"/>
        </w:rPr>
        <w:t xml:space="preserve"> </w:t>
      </w:r>
    </w:p>
    <w:p w14:paraId="39E3E4B9" w14:textId="77F8ED6A" w:rsidR="00863B24" w:rsidRPr="008512BC" w:rsidRDefault="00F67CB8" w:rsidP="00F67CB8">
      <w:pPr>
        <w:rPr>
          <w:rFonts w:asciiTheme="majorHAnsi" w:eastAsia="Calibri" w:hAnsiTheme="majorHAnsi" w:cstheme="majorHAnsi"/>
        </w:rPr>
      </w:pPr>
      <w:r w:rsidRPr="008512BC">
        <w:rPr>
          <w:rFonts w:asciiTheme="majorHAnsi" w:eastAsia="Calibri" w:hAnsiTheme="majorHAnsi" w:cstheme="majorHAnsi"/>
        </w:rPr>
        <w:t xml:space="preserve">The seven quality indices, along with the associated critical points and </w:t>
      </w:r>
      <w:r w:rsidR="00FB16B3" w:rsidRPr="008512BC">
        <w:rPr>
          <w:rFonts w:asciiTheme="majorHAnsi" w:eastAsia="Calibri" w:hAnsiTheme="majorHAnsi" w:cstheme="majorHAnsi"/>
        </w:rPr>
        <w:t>support</w:t>
      </w:r>
      <w:r w:rsidR="00231A34" w:rsidRPr="008512BC">
        <w:rPr>
          <w:rFonts w:asciiTheme="majorHAnsi" w:eastAsia="Calibri" w:hAnsiTheme="majorHAnsi" w:cstheme="majorHAnsi"/>
        </w:rPr>
        <w:t>i</w:t>
      </w:r>
      <w:r w:rsidR="00181E1E" w:rsidRPr="008512BC">
        <w:rPr>
          <w:rFonts w:asciiTheme="majorHAnsi" w:eastAsia="Calibri" w:hAnsiTheme="majorHAnsi" w:cstheme="majorHAnsi"/>
        </w:rPr>
        <w:t>ng</w:t>
      </w:r>
      <w:r w:rsidR="00FB16B3" w:rsidRPr="008512BC">
        <w:rPr>
          <w:rFonts w:asciiTheme="majorHAnsi" w:eastAsia="Calibri" w:hAnsiTheme="majorHAnsi" w:cstheme="majorHAnsi"/>
        </w:rPr>
        <w:t xml:space="preserve"> narrative</w:t>
      </w:r>
      <w:r w:rsidRPr="008512BC">
        <w:rPr>
          <w:rFonts w:asciiTheme="majorHAnsi" w:eastAsia="Calibri" w:hAnsiTheme="majorHAnsi" w:cstheme="majorHAnsi"/>
        </w:rPr>
        <w:t>, are presented in the following subsections.</w:t>
      </w:r>
    </w:p>
    <w:p w14:paraId="4E2505ED" w14:textId="7B712FE9" w:rsidR="00863B24" w:rsidRPr="008512BC" w:rsidRDefault="00514C33" w:rsidP="00F67CB8">
      <w:pPr>
        <w:rPr>
          <w:rFonts w:asciiTheme="majorHAnsi" w:eastAsia="Calibri" w:hAnsiTheme="majorHAnsi" w:cstheme="majorHAnsi"/>
        </w:rPr>
      </w:pPr>
      <w:r w:rsidRPr="008512BC">
        <w:rPr>
          <w:rFonts w:asciiTheme="majorHAnsi" w:eastAsiaTheme="majorEastAsia" w:hAnsiTheme="majorHAnsi" w:cstheme="majorHAnsi"/>
          <w:color w:val="365F91" w:themeColor="accent1" w:themeShade="BF"/>
          <w:sz w:val="26"/>
          <w:szCs w:val="26"/>
        </w:rPr>
        <w:t xml:space="preserve">4. 1 </w:t>
      </w:r>
      <w:r w:rsidR="00863B24" w:rsidRPr="008512BC">
        <w:rPr>
          <w:rFonts w:asciiTheme="majorHAnsi" w:eastAsiaTheme="majorEastAsia" w:hAnsiTheme="majorHAnsi" w:cstheme="majorHAnsi"/>
          <w:color w:val="365F91" w:themeColor="accent1" w:themeShade="BF"/>
          <w:sz w:val="26"/>
          <w:szCs w:val="26"/>
        </w:rPr>
        <w:t>Efficiency</w:t>
      </w:r>
      <w:r w:rsidR="00863B24" w:rsidRPr="00256C44">
        <w:rPr>
          <w:rFonts w:asciiTheme="majorHAnsi" w:hAnsiTheme="majorHAnsi" w:cstheme="majorHAnsi"/>
          <w:color w:val="365F91" w:themeColor="accent1" w:themeShade="BF"/>
          <w:sz w:val="26"/>
          <w:szCs w:val="26"/>
        </w:rPr>
        <w:tab/>
      </w:r>
    </w:p>
    <w:tbl>
      <w:tblPr>
        <w:tblStyle w:val="GridTable4-Accent111"/>
        <w:tblW w:w="0" w:type="auto"/>
        <w:tblLook w:val="04A0" w:firstRow="1" w:lastRow="0" w:firstColumn="1" w:lastColumn="0" w:noHBand="0" w:noVBand="1"/>
      </w:tblPr>
      <w:tblGrid>
        <w:gridCol w:w="475"/>
        <w:gridCol w:w="2381"/>
        <w:gridCol w:w="5774"/>
      </w:tblGrid>
      <w:tr w:rsidR="00B65B29" w:rsidRPr="008512BC" w14:paraId="67DDB50D" w14:textId="77777777" w:rsidTr="00231A34">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477" w:type="dxa"/>
          </w:tcPr>
          <w:p w14:paraId="1D7EF3E5" w14:textId="21F4BA8C" w:rsidR="00A56DF6" w:rsidRPr="00256C44" w:rsidRDefault="00A56DF6" w:rsidP="00F67CB8">
            <w:pPr>
              <w:rPr>
                <w:rFonts w:asciiTheme="majorHAnsi" w:hAnsiTheme="majorHAnsi" w:cstheme="majorHAnsi"/>
              </w:rPr>
            </w:pPr>
            <w:r w:rsidRPr="00256C44">
              <w:rPr>
                <w:rFonts w:asciiTheme="majorHAnsi" w:hAnsiTheme="majorHAnsi" w:cstheme="majorHAnsi"/>
              </w:rPr>
              <w:t>#</w:t>
            </w:r>
          </w:p>
        </w:tc>
        <w:tc>
          <w:tcPr>
            <w:tcW w:w="2421" w:type="dxa"/>
          </w:tcPr>
          <w:p w14:paraId="2A5F6465" w14:textId="25C4220A" w:rsidR="00A56DF6" w:rsidRPr="00256C44" w:rsidRDefault="00A56DF6" w:rsidP="00F67CB8">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 xml:space="preserve">Critical points </w:t>
            </w:r>
          </w:p>
        </w:tc>
        <w:tc>
          <w:tcPr>
            <w:tcW w:w="5958" w:type="dxa"/>
          </w:tcPr>
          <w:p w14:paraId="289B461E" w14:textId="00E8576C" w:rsidR="00A56DF6" w:rsidRPr="00256C44" w:rsidRDefault="007A139B" w:rsidP="00F67CB8">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rPr>
              <w:t>Supporti</w:t>
            </w:r>
            <w:r w:rsidR="00181E1E" w:rsidRPr="00256C44">
              <w:rPr>
                <w:rFonts w:asciiTheme="majorHAnsi" w:hAnsiTheme="majorHAnsi" w:cstheme="majorHAnsi"/>
              </w:rPr>
              <w:t>ng</w:t>
            </w:r>
            <w:r w:rsidRPr="00256C44">
              <w:rPr>
                <w:rFonts w:asciiTheme="majorHAnsi" w:hAnsiTheme="majorHAnsi" w:cstheme="majorHAnsi"/>
              </w:rPr>
              <w:t xml:space="preserve"> narrative </w:t>
            </w:r>
          </w:p>
        </w:tc>
      </w:tr>
      <w:tr w:rsidR="007A139B" w:rsidRPr="008512BC" w14:paraId="79330EEA" w14:textId="77777777" w:rsidTr="00231A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dxa"/>
          </w:tcPr>
          <w:p w14:paraId="3F77B0DA" w14:textId="5FF1CEB8" w:rsidR="007A139B" w:rsidRPr="00256C44" w:rsidRDefault="007A139B" w:rsidP="007A139B">
            <w:pPr>
              <w:rPr>
                <w:rFonts w:asciiTheme="majorHAnsi" w:hAnsiTheme="majorHAnsi" w:cstheme="majorHAnsi"/>
              </w:rPr>
            </w:pPr>
            <w:r w:rsidRPr="00256C44">
              <w:rPr>
                <w:rFonts w:asciiTheme="majorHAnsi" w:hAnsiTheme="majorHAnsi" w:cstheme="majorHAnsi"/>
              </w:rPr>
              <w:t>3</w:t>
            </w:r>
          </w:p>
        </w:tc>
        <w:tc>
          <w:tcPr>
            <w:tcW w:w="2421" w:type="dxa"/>
          </w:tcPr>
          <w:p w14:paraId="6DC88212" w14:textId="79ABB069" w:rsidR="007A139B" w:rsidRPr="00256C44" w:rsidRDefault="00057FCC" w:rsidP="007A139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256C44">
              <w:rPr>
                <w:rFonts w:asciiTheme="majorHAnsi" w:eastAsia="Calibri" w:hAnsiTheme="majorHAnsi" w:cstheme="majorHAnsi"/>
                <w:b/>
              </w:rPr>
              <w:t>•Staff Shortages and Overages</w:t>
            </w:r>
            <w:r w:rsidR="00B65B29" w:rsidRPr="00256C44">
              <w:rPr>
                <w:rFonts w:asciiTheme="majorHAnsi" w:eastAsia="Calibri" w:hAnsiTheme="majorHAnsi" w:cstheme="majorHAnsi"/>
              </w:rPr>
              <w:t xml:space="preserve">: </w:t>
            </w:r>
            <w:r w:rsidR="007A139B" w:rsidRPr="00256C44">
              <w:rPr>
                <w:rFonts w:asciiTheme="majorHAnsi" w:eastAsia="Calibri" w:hAnsiTheme="majorHAnsi" w:cstheme="majorHAnsi"/>
              </w:rPr>
              <w:t>There is a clear disproportion between the workforces in the different areas of government.</w:t>
            </w:r>
          </w:p>
        </w:tc>
        <w:tc>
          <w:tcPr>
            <w:tcW w:w="5958" w:type="dxa"/>
            <w:vMerge w:val="restart"/>
          </w:tcPr>
          <w:p w14:paraId="440DE4D6" w14:textId="3F44845A" w:rsidR="00B65B29" w:rsidRPr="00256C44" w:rsidRDefault="00057FCC" w:rsidP="007A139B">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256C44">
              <w:rPr>
                <w:rFonts w:asciiTheme="majorHAnsi" w:eastAsia="Calibri" w:hAnsiTheme="majorHAnsi" w:cstheme="majorHAnsi"/>
                <w:b/>
              </w:rPr>
              <w:t>Staff Shortages and Overages</w:t>
            </w:r>
            <w:r w:rsidR="007A139B" w:rsidRPr="00256C44">
              <w:rPr>
                <w:rFonts w:asciiTheme="majorHAnsi" w:eastAsia="Calibri" w:hAnsiTheme="majorHAnsi" w:cstheme="majorHAnsi"/>
                <w:b/>
              </w:rPr>
              <w:t>:</w:t>
            </w:r>
            <w:r w:rsidR="007A139B" w:rsidRPr="00256C44">
              <w:rPr>
                <w:rFonts w:asciiTheme="majorHAnsi" w:eastAsia="Calibri" w:hAnsiTheme="majorHAnsi" w:cstheme="majorHAnsi"/>
              </w:rPr>
              <w:t xml:space="preserve"> At .8% of population, the size of the civil service (subject to an eventual, accurate head count) is relatively small, so “surpluses” are not aggregate but rather may occur (as evidenced in a few ministerial functional reviews) in individual functions and ministries with under- or inappropriately skilled (or over-aged) staff.  The outsized role of donor-sponsored personnel has eclipsed that of national civil service cadres. </w:t>
            </w:r>
          </w:p>
          <w:p w14:paraId="35C35FA1" w14:textId="10E7F938" w:rsidR="007A139B" w:rsidRPr="00256C44" w:rsidRDefault="00057FCC" w:rsidP="007A139B">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256C44">
              <w:rPr>
                <w:rFonts w:asciiTheme="majorHAnsi" w:hAnsiTheme="majorHAnsi" w:cstheme="majorHAnsi"/>
                <w:b/>
              </w:rPr>
              <w:t>•Overall Cost of the Civil Service</w:t>
            </w:r>
            <w:r w:rsidR="007A139B" w:rsidRPr="00256C44">
              <w:rPr>
                <w:rFonts w:asciiTheme="majorHAnsi" w:hAnsiTheme="majorHAnsi" w:cstheme="majorHAnsi"/>
                <w:b/>
              </w:rPr>
              <w:t xml:space="preserve">: </w:t>
            </w:r>
            <w:r w:rsidR="007A139B" w:rsidRPr="00256C44">
              <w:rPr>
                <w:rFonts w:asciiTheme="majorHAnsi" w:eastAsia="Calibri" w:hAnsiTheme="majorHAnsi" w:cstheme="majorHAnsi"/>
              </w:rPr>
              <w:t>The wage bill burden of the civil service is also comparatively low, given the limited employment numbers and the under-market remuneration levels.  But in this case, low expenditures probably reflect the low investment in civil service institutions as much as adherence to a policy of fiscal prudence.</w:t>
            </w:r>
          </w:p>
          <w:p w14:paraId="282EB465" w14:textId="1AECD8FD" w:rsidR="006C6706" w:rsidRPr="00256C44" w:rsidRDefault="006C6706" w:rsidP="007A139B">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256C44">
              <w:rPr>
                <w:rFonts w:asciiTheme="majorHAnsi" w:hAnsiTheme="majorHAnsi" w:cstheme="majorHAnsi"/>
                <w:b/>
              </w:rPr>
              <w:t>Pay</w:t>
            </w:r>
            <w:r w:rsidR="00B65B29" w:rsidRPr="00256C44">
              <w:rPr>
                <w:rFonts w:asciiTheme="majorHAnsi" w:hAnsiTheme="majorHAnsi" w:cstheme="majorHAnsi"/>
                <w:b/>
              </w:rPr>
              <w:t xml:space="preserve"> </w:t>
            </w:r>
            <w:r w:rsidR="00057FCC" w:rsidRPr="00256C44">
              <w:rPr>
                <w:rFonts w:asciiTheme="majorHAnsi" w:hAnsiTheme="majorHAnsi" w:cstheme="majorHAnsi"/>
                <w:b/>
              </w:rPr>
              <w:t>L</w:t>
            </w:r>
            <w:r w:rsidR="00B65B29" w:rsidRPr="00256C44">
              <w:rPr>
                <w:rFonts w:asciiTheme="majorHAnsi" w:hAnsiTheme="majorHAnsi" w:cstheme="majorHAnsi"/>
                <w:b/>
              </w:rPr>
              <w:t xml:space="preserve">evels: </w:t>
            </w:r>
            <w:r w:rsidR="00B65B29" w:rsidRPr="00256C44">
              <w:rPr>
                <w:rFonts w:asciiTheme="majorHAnsi" w:eastAsia="Calibri" w:hAnsiTheme="majorHAnsi" w:cstheme="majorHAnsi"/>
              </w:rPr>
              <w:t>Pay levels are sometimes buttressed by non-cash benefits, but fail to compete with alternative (donor, private, and off-shore) labor markets.</w:t>
            </w:r>
          </w:p>
          <w:p w14:paraId="1EBD0EC6" w14:textId="5CA8780C" w:rsidR="00B65B29" w:rsidRPr="00256C44" w:rsidRDefault="00B65B29" w:rsidP="007A139B">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256C44">
              <w:rPr>
                <w:rFonts w:asciiTheme="majorHAnsi" w:eastAsia="Calibri" w:hAnsiTheme="majorHAnsi" w:cstheme="majorHAnsi"/>
                <w:b/>
              </w:rPr>
              <w:t xml:space="preserve">Training </w:t>
            </w:r>
            <w:r w:rsidR="00057FCC" w:rsidRPr="00256C44">
              <w:rPr>
                <w:rFonts w:asciiTheme="majorHAnsi" w:eastAsia="Calibri" w:hAnsiTheme="majorHAnsi" w:cstheme="majorHAnsi"/>
                <w:b/>
              </w:rPr>
              <w:t>E</w:t>
            </w:r>
            <w:r w:rsidRPr="00256C44">
              <w:rPr>
                <w:rFonts w:asciiTheme="majorHAnsi" w:eastAsia="Calibri" w:hAnsiTheme="majorHAnsi" w:cstheme="majorHAnsi"/>
                <w:b/>
              </w:rPr>
              <w:t xml:space="preserve">valuation: </w:t>
            </w:r>
            <w:r w:rsidRPr="00256C44">
              <w:rPr>
                <w:rFonts w:asciiTheme="majorHAnsi" w:eastAsia="Calibri" w:hAnsiTheme="majorHAnsi" w:cstheme="majorHAnsi"/>
              </w:rPr>
              <w:t>L’ENAPP does, through donor programs, carry out some evaluation of its activities.  Its annual report focuses on descriptive rather than analytic findings, however.</w:t>
            </w:r>
          </w:p>
          <w:p w14:paraId="4032D570" w14:textId="43FD2BBA" w:rsidR="008D0304" w:rsidRPr="00256C44" w:rsidRDefault="00E423BA" w:rsidP="007A139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en-029"/>
              </w:rPr>
            </w:pPr>
            <w:r w:rsidRPr="00256C44">
              <w:rPr>
                <w:rFonts w:asciiTheme="majorHAnsi" w:hAnsiTheme="majorHAnsi" w:cstheme="majorHAnsi"/>
                <w:b/>
              </w:rPr>
              <w:t>Planning</w:t>
            </w:r>
            <w:r w:rsidR="008D0304" w:rsidRPr="00256C44">
              <w:rPr>
                <w:rFonts w:asciiTheme="majorHAnsi" w:hAnsiTheme="majorHAnsi" w:cstheme="majorHAnsi"/>
                <w:b/>
              </w:rPr>
              <w:t xml:space="preserve">: </w:t>
            </w:r>
            <w:r w:rsidR="008D0304" w:rsidRPr="00256C44">
              <w:rPr>
                <w:rFonts w:asciiTheme="majorHAnsi" w:eastAsia="Calibri" w:hAnsiTheme="majorHAnsi" w:cstheme="majorHAnsi"/>
              </w:rPr>
              <w:t>There is no succession plan in place at this time</w:t>
            </w:r>
          </w:p>
        </w:tc>
      </w:tr>
      <w:tr w:rsidR="007A139B" w:rsidRPr="008512BC" w14:paraId="41D234C8" w14:textId="77777777" w:rsidTr="00231A34">
        <w:tc>
          <w:tcPr>
            <w:cnfStyle w:val="001000000000" w:firstRow="0" w:lastRow="0" w:firstColumn="1" w:lastColumn="0" w:oddVBand="0" w:evenVBand="0" w:oddHBand="0" w:evenHBand="0" w:firstRowFirstColumn="0" w:firstRowLastColumn="0" w:lastRowFirstColumn="0" w:lastRowLastColumn="0"/>
            <w:tcW w:w="477" w:type="dxa"/>
          </w:tcPr>
          <w:p w14:paraId="36D0100F" w14:textId="4C1CC1AB" w:rsidR="007A139B" w:rsidRPr="00256C44" w:rsidRDefault="007A139B" w:rsidP="007A139B">
            <w:pPr>
              <w:rPr>
                <w:rFonts w:asciiTheme="majorHAnsi" w:hAnsiTheme="majorHAnsi" w:cstheme="majorHAnsi"/>
              </w:rPr>
            </w:pPr>
            <w:r w:rsidRPr="00256C44">
              <w:rPr>
                <w:rFonts w:asciiTheme="majorHAnsi" w:hAnsiTheme="majorHAnsi" w:cstheme="majorHAnsi"/>
              </w:rPr>
              <w:t>4</w:t>
            </w:r>
          </w:p>
        </w:tc>
        <w:tc>
          <w:tcPr>
            <w:tcW w:w="2421" w:type="dxa"/>
          </w:tcPr>
          <w:p w14:paraId="6704DC66" w14:textId="5E7C2E1A" w:rsidR="007A139B" w:rsidRPr="00256C44" w:rsidRDefault="00057FCC" w:rsidP="007A139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eastAsia="Calibri" w:hAnsiTheme="majorHAnsi" w:cstheme="majorHAnsi"/>
                <w:b/>
              </w:rPr>
              <w:t>•Overall Cost of the Civil Service</w:t>
            </w:r>
            <w:r w:rsidR="00B65B29" w:rsidRPr="00256C44">
              <w:rPr>
                <w:rFonts w:asciiTheme="majorHAnsi" w:eastAsia="Calibri" w:hAnsiTheme="majorHAnsi" w:cstheme="majorHAnsi"/>
                <w:b/>
              </w:rPr>
              <w:t>:</w:t>
            </w:r>
            <w:r w:rsidR="00B65B29" w:rsidRPr="00256C44">
              <w:rPr>
                <w:rFonts w:asciiTheme="majorHAnsi" w:eastAsia="Calibri" w:hAnsiTheme="majorHAnsi" w:cstheme="majorHAnsi"/>
              </w:rPr>
              <w:t xml:space="preserve"> </w:t>
            </w:r>
            <w:r w:rsidR="007A139B" w:rsidRPr="00256C44">
              <w:rPr>
                <w:rFonts w:asciiTheme="majorHAnsi" w:eastAsia="Calibri" w:hAnsiTheme="majorHAnsi" w:cstheme="majorHAnsi"/>
              </w:rPr>
              <w:t>Measures to contain the wage bill are implemented, although with difficulties in striking the right balance.</w:t>
            </w:r>
          </w:p>
        </w:tc>
        <w:tc>
          <w:tcPr>
            <w:tcW w:w="5958" w:type="dxa"/>
            <w:vMerge/>
          </w:tcPr>
          <w:p w14:paraId="408823CD" w14:textId="77777777" w:rsidR="007A139B" w:rsidRPr="00256C44" w:rsidRDefault="007A139B" w:rsidP="007A139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7A139B" w:rsidRPr="008512BC" w14:paraId="325AD60E" w14:textId="77777777" w:rsidTr="00231A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dxa"/>
          </w:tcPr>
          <w:p w14:paraId="383FB72C" w14:textId="2A4EEBBF" w:rsidR="007A139B" w:rsidRPr="00256C44" w:rsidRDefault="007A139B" w:rsidP="007A139B">
            <w:pPr>
              <w:rPr>
                <w:rFonts w:asciiTheme="majorHAnsi" w:hAnsiTheme="majorHAnsi" w:cstheme="majorHAnsi"/>
              </w:rPr>
            </w:pPr>
            <w:r w:rsidRPr="00256C44">
              <w:rPr>
                <w:rFonts w:asciiTheme="majorHAnsi" w:hAnsiTheme="majorHAnsi" w:cstheme="majorHAnsi"/>
              </w:rPr>
              <w:t>20</w:t>
            </w:r>
          </w:p>
        </w:tc>
        <w:tc>
          <w:tcPr>
            <w:tcW w:w="2421" w:type="dxa"/>
          </w:tcPr>
          <w:p w14:paraId="7F62D6A4" w14:textId="26ECAC21" w:rsidR="007A139B" w:rsidRPr="00256C44" w:rsidRDefault="00B65B29" w:rsidP="007A139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256C44">
              <w:rPr>
                <w:rFonts w:asciiTheme="majorHAnsi" w:eastAsia="Calibri" w:hAnsiTheme="majorHAnsi" w:cstheme="majorHAnsi"/>
                <w:b/>
              </w:rPr>
              <w:t xml:space="preserve">Pay </w:t>
            </w:r>
            <w:r w:rsidR="00057FCC" w:rsidRPr="00256C44">
              <w:rPr>
                <w:rFonts w:asciiTheme="majorHAnsi" w:eastAsia="Calibri" w:hAnsiTheme="majorHAnsi" w:cstheme="majorHAnsi"/>
                <w:b/>
              </w:rPr>
              <w:t>L</w:t>
            </w:r>
            <w:r w:rsidRPr="00256C44">
              <w:rPr>
                <w:rFonts w:asciiTheme="majorHAnsi" w:eastAsia="Calibri" w:hAnsiTheme="majorHAnsi" w:cstheme="majorHAnsi"/>
                <w:b/>
              </w:rPr>
              <w:t>evels:</w:t>
            </w:r>
            <w:r w:rsidRPr="00256C44">
              <w:rPr>
                <w:rFonts w:asciiTheme="majorHAnsi" w:eastAsia="Calibri" w:hAnsiTheme="majorHAnsi" w:cstheme="majorHAnsi"/>
              </w:rPr>
              <w:t xml:space="preserve"> </w:t>
            </w:r>
            <w:r w:rsidR="006C6706" w:rsidRPr="00256C44">
              <w:rPr>
                <w:rFonts w:asciiTheme="majorHAnsi" w:eastAsia="Calibri" w:hAnsiTheme="majorHAnsi" w:cstheme="majorHAnsi"/>
              </w:rPr>
              <w:t>Pay levels are slightly above that paid in the reference labour markets.</w:t>
            </w:r>
          </w:p>
        </w:tc>
        <w:tc>
          <w:tcPr>
            <w:tcW w:w="5958" w:type="dxa"/>
            <w:vMerge/>
          </w:tcPr>
          <w:p w14:paraId="0DD1529C" w14:textId="77777777" w:rsidR="007A139B" w:rsidRPr="00256C44" w:rsidRDefault="007A139B" w:rsidP="007A139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7A139B" w:rsidRPr="008512BC" w14:paraId="67CA19DE" w14:textId="77777777" w:rsidTr="00231A34">
        <w:tc>
          <w:tcPr>
            <w:cnfStyle w:val="001000000000" w:firstRow="0" w:lastRow="0" w:firstColumn="1" w:lastColumn="0" w:oddVBand="0" w:evenVBand="0" w:oddHBand="0" w:evenHBand="0" w:firstRowFirstColumn="0" w:firstRowLastColumn="0" w:lastRowFirstColumn="0" w:lastRowLastColumn="0"/>
            <w:tcW w:w="477" w:type="dxa"/>
          </w:tcPr>
          <w:p w14:paraId="61D2B771" w14:textId="7113806E" w:rsidR="007A139B" w:rsidRPr="00256C44" w:rsidRDefault="007A139B" w:rsidP="007A139B">
            <w:pPr>
              <w:rPr>
                <w:rFonts w:asciiTheme="majorHAnsi" w:hAnsiTheme="majorHAnsi" w:cstheme="majorHAnsi"/>
              </w:rPr>
            </w:pPr>
            <w:r w:rsidRPr="00256C44">
              <w:rPr>
                <w:rFonts w:asciiTheme="majorHAnsi" w:hAnsiTheme="majorHAnsi" w:cstheme="majorHAnsi"/>
              </w:rPr>
              <w:t>27</w:t>
            </w:r>
          </w:p>
        </w:tc>
        <w:tc>
          <w:tcPr>
            <w:tcW w:w="2421" w:type="dxa"/>
          </w:tcPr>
          <w:p w14:paraId="6BD45A84" w14:textId="4650577F" w:rsidR="007A139B" w:rsidRPr="00256C44" w:rsidRDefault="00B65B29" w:rsidP="007A139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eastAsia="Calibri" w:hAnsiTheme="majorHAnsi" w:cstheme="majorHAnsi"/>
                <w:b/>
              </w:rPr>
              <w:t xml:space="preserve">Training </w:t>
            </w:r>
            <w:r w:rsidR="00057FCC" w:rsidRPr="00256C44">
              <w:rPr>
                <w:rFonts w:asciiTheme="majorHAnsi" w:eastAsia="Calibri" w:hAnsiTheme="majorHAnsi" w:cstheme="majorHAnsi"/>
                <w:b/>
              </w:rPr>
              <w:t>E</w:t>
            </w:r>
            <w:r w:rsidRPr="00256C44">
              <w:rPr>
                <w:rFonts w:asciiTheme="majorHAnsi" w:eastAsia="Calibri" w:hAnsiTheme="majorHAnsi" w:cstheme="majorHAnsi"/>
                <w:b/>
              </w:rPr>
              <w:t>valuation</w:t>
            </w:r>
            <w:r w:rsidRPr="00256C44">
              <w:rPr>
                <w:rFonts w:asciiTheme="majorHAnsi" w:eastAsia="Calibri" w:hAnsiTheme="majorHAnsi" w:cstheme="majorHAnsi"/>
              </w:rPr>
              <w:t>: There are no formal agencies for evaluating satisfaction, efficiency, or the impact of training activities.</w:t>
            </w:r>
          </w:p>
        </w:tc>
        <w:tc>
          <w:tcPr>
            <w:tcW w:w="5958" w:type="dxa"/>
            <w:vMerge/>
          </w:tcPr>
          <w:p w14:paraId="4CA16C71" w14:textId="77777777" w:rsidR="007A139B" w:rsidRPr="00256C44" w:rsidRDefault="007A139B" w:rsidP="007A139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7A139B" w:rsidRPr="008512BC" w14:paraId="52A59828" w14:textId="77777777" w:rsidTr="00231A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 w:type="dxa"/>
          </w:tcPr>
          <w:p w14:paraId="4F4F4C4A" w14:textId="015CFBE4" w:rsidR="007A139B" w:rsidRPr="00256C44" w:rsidRDefault="007A139B" w:rsidP="007A139B">
            <w:pPr>
              <w:rPr>
                <w:rFonts w:asciiTheme="majorHAnsi" w:hAnsiTheme="majorHAnsi" w:cstheme="majorHAnsi"/>
              </w:rPr>
            </w:pPr>
            <w:r w:rsidRPr="00256C44">
              <w:rPr>
                <w:rFonts w:asciiTheme="majorHAnsi" w:hAnsiTheme="majorHAnsi" w:cstheme="majorHAnsi"/>
              </w:rPr>
              <w:t>35</w:t>
            </w:r>
          </w:p>
        </w:tc>
        <w:tc>
          <w:tcPr>
            <w:tcW w:w="2421" w:type="dxa"/>
          </w:tcPr>
          <w:p w14:paraId="302E8947" w14:textId="2DC0C8BE" w:rsidR="007A139B" w:rsidRPr="00256C44" w:rsidRDefault="00E423BA" w:rsidP="007A139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256C44">
              <w:rPr>
                <w:rFonts w:asciiTheme="majorHAnsi" w:eastAsia="Calibri" w:hAnsiTheme="majorHAnsi" w:cstheme="majorHAnsi"/>
                <w:b/>
              </w:rPr>
              <w:t>Planning</w:t>
            </w:r>
            <w:r w:rsidR="008D0304" w:rsidRPr="00256C44">
              <w:rPr>
                <w:rFonts w:asciiTheme="majorHAnsi" w:eastAsia="Calibri" w:hAnsiTheme="majorHAnsi" w:cstheme="majorHAnsi"/>
                <w:b/>
              </w:rPr>
              <w:t xml:space="preserve">: </w:t>
            </w:r>
            <w:r w:rsidR="008D0304" w:rsidRPr="00256C44">
              <w:rPr>
                <w:rFonts w:asciiTheme="majorHAnsi" w:eastAsia="Calibri" w:hAnsiTheme="majorHAnsi" w:cstheme="majorHAnsi"/>
              </w:rPr>
              <w:t>There is no evidence of succession planning in the Service.</w:t>
            </w:r>
          </w:p>
        </w:tc>
        <w:tc>
          <w:tcPr>
            <w:tcW w:w="5958" w:type="dxa"/>
            <w:vMerge/>
          </w:tcPr>
          <w:p w14:paraId="04552CD5" w14:textId="77777777" w:rsidR="007A139B" w:rsidRPr="00256C44" w:rsidRDefault="007A139B" w:rsidP="007A139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bl>
    <w:p w14:paraId="74FD191B" w14:textId="77777777" w:rsidR="00A20E9C" w:rsidRPr="00256C44" w:rsidRDefault="00A20E9C" w:rsidP="00F67CB8">
      <w:pPr>
        <w:rPr>
          <w:rFonts w:asciiTheme="majorHAnsi" w:hAnsiTheme="majorHAnsi" w:cstheme="majorHAnsi"/>
        </w:rPr>
      </w:pPr>
    </w:p>
    <w:p w14:paraId="6CE4F31B" w14:textId="77777777" w:rsidR="00337B20" w:rsidRDefault="00337B20" w:rsidP="006836A3">
      <w:pPr>
        <w:rPr>
          <w:rFonts w:asciiTheme="majorHAnsi" w:eastAsiaTheme="majorEastAsia" w:hAnsiTheme="majorHAnsi" w:cstheme="majorHAnsi"/>
          <w:color w:val="365F91" w:themeColor="accent1" w:themeShade="BF"/>
          <w:sz w:val="26"/>
          <w:szCs w:val="26"/>
        </w:rPr>
      </w:pPr>
    </w:p>
    <w:p w14:paraId="4AC63C22" w14:textId="77777777" w:rsidR="00337B20" w:rsidRDefault="00337B20" w:rsidP="006836A3">
      <w:pPr>
        <w:rPr>
          <w:rFonts w:asciiTheme="majorHAnsi" w:eastAsiaTheme="majorEastAsia" w:hAnsiTheme="majorHAnsi" w:cstheme="majorHAnsi"/>
          <w:color w:val="365F91" w:themeColor="accent1" w:themeShade="BF"/>
          <w:sz w:val="26"/>
          <w:szCs w:val="26"/>
        </w:rPr>
      </w:pPr>
    </w:p>
    <w:p w14:paraId="6CC42300" w14:textId="77777777" w:rsidR="00337B20" w:rsidRDefault="00337B20" w:rsidP="006836A3">
      <w:pPr>
        <w:rPr>
          <w:rFonts w:asciiTheme="majorHAnsi" w:eastAsiaTheme="majorEastAsia" w:hAnsiTheme="majorHAnsi" w:cstheme="majorHAnsi"/>
          <w:color w:val="365F91" w:themeColor="accent1" w:themeShade="BF"/>
          <w:sz w:val="26"/>
          <w:szCs w:val="26"/>
        </w:rPr>
      </w:pPr>
    </w:p>
    <w:p w14:paraId="1EAD2C50" w14:textId="249A62E4" w:rsidR="00344830" w:rsidRPr="002E6262" w:rsidRDefault="00514C33" w:rsidP="006836A3">
      <w:pPr>
        <w:rPr>
          <w:rFonts w:asciiTheme="majorHAnsi" w:eastAsiaTheme="majorEastAsia" w:hAnsiTheme="majorHAnsi" w:cstheme="majorHAnsi"/>
          <w:color w:val="365F91" w:themeColor="accent1" w:themeShade="BF"/>
          <w:sz w:val="26"/>
          <w:szCs w:val="26"/>
        </w:rPr>
      </w:pPr>
      <w:r w:rsidRPr="002E6262">
        <w:rPr>
          <w:rFonts w:asciiTheme="majorHAnsi" w:eastAsiaTheme="majorEastAsia" w:hAnsiTheme="majorHAnsi" w:cstheme="majorHAnsi"/>
          <w:color w:val="365F91" w:themeColor="accent1" w:themeShade="BF"/>
          <w:sz w:val="26"/>
          <w:szCs w:val="26"/>
        </w:rPr>
        <w:t>4</w:t>
      </w:r>
      <w:r w:rsidR="006836A3" w:rsidRPr="002E6262">
        <w:rPr>
          <w:rFonts w:asciiTheme="majorHAnsi" w:eastAsiaTheme="majorEastAsia" w:hAnsiTheme="majorHAnsi" w:cstheme="majorHAnsi"/>
          <w:color w:val="365F91" w:themeColor="accent1" w:themeShade="BF"/>
          <w:sz w:val="26"/>
          <w:szCs w:val="26"/>
        </w:rPr>
        <w:t xml:space="preserve">.2 </w:t>
      </w:r>
      <w:r w:rsidR="00A20E9C" w:rsidRPr="002E6262">
        <w:rPr>
          <w:rFonts w:asciiTheme="majorHAnsi" w:eastAsiaTheme="majorEastAsia" w:hAnsiTheme="majorHAnsi" w:cstheme="majorHAnsi"/>
          <w:color w:val="365F91" w:themeColor="accent1" w:themeShade="BF"/>
          <w:sz w:val="26"/>
          <w:szCs w:val="26"/>
        </w:rPr>
        <w:t>Meri</w:t>
      </w:r>
      <w:r w:rsidR="006836A3" w:rsidRPr="002E6262">
        <w:rPr>
          <w:rFonts w:asciiTheme="majorHAnsi" w:eastAsiaTheme="majorEastAsia" w:hAnsiTheme="majorHAnsi" w:cstheme="majorHAnsi"/>
          <w:color w:val="365F91" w:themeColor="accent1" w:themeShade="BF"/>
          <w:sz w:val="26"/>
          <w:szCs w:val="26"/>
        </w:rPr>
        <w:t>t</w:t>
      </w:r>
    </w:p>
    <w:tbl>
      <w:tblPr>
        <w:tblStyle w:val="GridTable4-Accent1"/>
        <w:tblW w:w="0" w:type="auto"/>
        <w:tblLook w:val="04A0" w:firstRow="1" w:lastRow="0" w:firstColumn="1" w:lastColumn="0" w:noHBand="0" w:noVBand="1"/>
      </w:tblPr>
      <w:tblGrid>
        <w:gridCol w:w="476"/>
        <w:gridCol w:w="2553"/>
        <w:gridCol w:w="5601"/>
      </w:tblGrid>
      <w:tr w:rsidR="00344830" w:rsidRPr="008512BC" w14:paraId="63006E19" w14:textId="77777777" w:rsidTr="00F52D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A15E29" w14:textId="77C82D1C" w:rsidR="00344830" w:rsidRPr="00256C44" w:rsidRDefault="00344830" w:rsidP="00344830">
            <w:pPr>
              <w:rPr>
                <w:rFonts w:asciiTheme="majorHAnsi" w:hAnsiTheme="majorHAnsi" w:cstheme="majorHAnsi"/>
              </w:rPr>
            </w:pPr>
            <w:r w:rsidRPr="00256C44">
              <w:rPr>
                <w:rFonts w:asciiTheme="majorHAnsi" w:eastAsia="Calibri" w:hAnsiTheme="majorHAnsi" w:cstheme="majorHAnsi"/>
              </w:rPr>
              <w:t>#</w:t>
            </w:r>
          </w:p>
        </w:tc>
        <w:tc>
          <w:tcPr>
            <w:tcW w:w="2601" w:type="dxa"/>
          </w:tcPr>
          <w:p w14:paraId="4EA63571" w14:textId="557771E6" w:rsidR="00344830" w:rsidRPr="008512BC" w:rsidRDefault="00344830" w:rsidP="00344830">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eastAsia="Calibri" w:hAnsiTheme="majorHAnsi" w:cstheme="majorHAnsi"/>
                <w:sz w:val="26"/>
                <w:szCs w:val="26"/>
              </w:rPr>
              <w:t>Critical points</w:t>
            </w:r>
          </w:p>
        </w:tc>
        <w:tc>
          <w:tcPr>
            <w:tcW w:w="5778" w:type="dxa"/>
          </w:tcPr>
          <w:p w14:paraId="595D1521" w14:textId="62595F97" w:rsidR="00344830" w:rsidRPr="008512BC" w:rsidRDefault="00344830" w:rsidP="00344830">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sz w:val="26"/>
                <w:szCs w:val="26"/>
              </w:rPr>
              <w:t>Supporting narrative</w:t>
            </w:r>
          </w:p>
        </w:tc>
      </w:tr>
      <w:tr w:rsidR="00344830" w:rsidRPr="008512BC" w14:paraId="74A4C10C" w14:textId="77777777" w:rsidTr="00F52D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28CB07E" w14:textId="3A12715C" w:rsidR="00344830" w:rsidRPr="00256C44" w:rsidRDefault="00344830" w:rsidP="00344830">
            <w:pPr>
              <w:rPr>
                <w:rFonts w:asciiTheme="majorHAnsi" w:hAnsiTheme="majorHAnsi" w:cstheme="majorHAnsi"/>
              </w:rPr>
            </w:pPr>
            <w:r w:rsidRPr="00256C44">
              <w:rPr>
                <w:rFonts w:asciiTheme="majorHAnsi" w:hAnsiTheme="majorHAnsi" w:cstheme="majorHAnsi"/>
              </w:rPr>
              <w:t>10</w:t>
            </w:r>
          </w:p>
        </w:tc>
        <w:tc>
          <w:tcPr>
            <w:tcW w:w="2601" w:type="dxa"/>
          </w:tcPr>
          <w:p w14:paraId="0A5B8B79" w14:textId="7A006A0C" w:rsidR="00344830" w:rsidRPr="008512BC" w:rsidRDefault="00057FCC" w:rsidP="0034483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eastAsia="Calibri" w:hAnsiTheme="majorHAnsi" w:cstheme="majorHAnsi"/>
                <w:b/>
              </w:rPr>
              <w:t>•Recruitment and Selection</w:t>
            </w:r>
            <w:r w:rsidR="00344830" w:rsidRPr="008512BC">
              <w:rPr>
                <w:rFonts w:asciiTheme="majorHAnsi" w:eastAsia="Calibri" w:hAnsiTheme="majorHAnsi" w:cstheme="majorHAnsi"/>
                <w:b/>
              </w:rPr>
              <w:t>:</w:t>
            </w:r>
            <w:r w:rsidR="00344830" w:rsidRPr="008512BC">
              <w:rPr>
                <w:rFonts w:asciiTheme="majorHAnsi" w:eastAsia="Calibri" w:hAnsiTheme="majorHAnsi" w:cstheme="majorHAnsi"/>
              </w:rPr>
              <w:t xml:space="preserve"> There are no rules and procedures for open recruitment of candidates to fill public sector vacancies.</w:t>
            </w:r>
          </w:p>
        </w:tc>
        <w:tc>
          <w:tcPr>
            <w:tcW w:w="5778" w:type="dxa"/>
          </w:tcPr>
          <w:p w14:paraId="75024F2F" w14:textId="5A51711E" w:rsidR="00344830" w:rsidRPr="008512BC" w:rsidRDefault="00057FCC" w:rsidP="0034483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b/>
              </w:rPr>
              <w:t>Recruitment and Selection</w:t>
            </w:r>
            <w:r w:rsidR="00344830" w:rsidRPr="008512BC">
              <w:rPr>
                <w:rFonts w:asciiTheme="majorHAnsi" w:hAnsiTheme="majorHAnsi" w:cstheme="majorHAnsi"/>
                <w:b/>
              </w:rPr>
              <w:t xml:space="preserve">: </w:t>
            </w:r>
            <w:r w:rsidR="00344830" w:rsidRPr="008512BC">
              <w:rPr>
                <w:rFonts w:asciiTheme="majorHAnsi" w:eastAsia="Calibri" w:hAnsiTheme="majorHAnsi" w:cstheme="majorHAnsi"/>
              </w:rPr>
              <w:t xml:space="preserve">The OMRH has been working to develop and disseminate the use of merit-based criteria and procedures for civil service recruitment.  Progress in applying these norms to ministerial hiring (for civil servants, if not contracted employees) is noted, but it is an ongoing process.  The 2005 Revision of the General Statute of the Public Administration as well as a 2013 Recruitment Regulation guarantee equal access to civil service employment. </w:t>
            </w:r>
            <w:r w:rsidR="00344830" w:rsidRPr="008512BC">
              <w:rPr>
                <w:rFonts w:asciiTheme="majorHAnsi" w:hAnsiTheme="majorHAnsi" w:cstheme="majorHAnsi"/>
                <w:b/>
              </w:rPr>
              <w:t xml:space="preserve"> </w:t>
            </w:r>
          </w:p>
        </w:tc>
      </w:tr>
      <w:tr w:rsidR="00344830" w:rsidRPr="008512BC" w14:paraId="1B4AA214" w14:textId="77777777" w:rsidTr="00F52D1A">
        <w:tc>
          <w:tcPr>
            <w:cnfStyle w:val="001000000000" w:firstRow="0" w:lastRow="0" w:firstColumn="1" w:lastColumn="0" w:oddVBand="0" w:evenVBand="0" w:oddHBand="0" w:evenHBand="0" w:firstRowFirstColumn="0" w:firstRowLastColumn="0" w:lastRowFirstColumn="0" w:lastRowLastColumn="0"/>
            <w:tcW w:w="477" w:type="dxa"/>
          </w:tcPr>
          <w:p w14:paraId="6F8ED6AD" w14:textId="579D5C0C" w:rsidR="00344830" w:rsidRPr="00256C44" w:rsidRDefault="00344830" w:rsidP="00344830">
            <w:pPr>
              <w:rPr>
                <w:rFonts w:asciiTheme="majorHAnsi" w:hAnsiTheme="majorHAnsi" w:cstheme="majorHAnsi"/>
              </w:rPr>
            </w:pPr>
            <w:r w:rsidRPr="00256C44">
              <w:rPr>
                <w:rFonts w:asciiTheme="majorHAnsi" w:hAnsiTheme="majorHAnsi" w:cstheme="majorHAnsi"/>
              </w:rPr>
              <w:t>11</w:t>
            </w:r>
          </w:p>
        </w:tc>
        <w:tc>
          <w:tcPr>
            <w:tcW w:w="2601" w:type="dxa"/>
          </w:tcPr>
          <w:p w14:paraId="55CEABA6" w14:textId="01FC6069" w:rsidR="00344830" w:rsidRPr="00256C44" w:rsidRDefault="00057FCC" w:rsidP="0034483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eastAsia="Calibri" w:hAnsiTheme="majorHAnsi" w:cstheme="majorHAnsi"/>
                <w:b/>
              </w:rPr>
              <w:t>Meritocratic r</w:t>
            </w:r>
            <w:r w:rsidR="00344830" w:rsidRPr="00256C44">
              <w:rPr>
                <w:rFonts w:asciiTheme="majorHAnsi" w:eastAsia="Calibri" w:hAnsiTheme="majorHAnsi" w:cstheme="majorHAnsi"/>
                <w:b/>
              </w:rPr>
              <w:t xml:space="preserve">egulations and procedures: </w:t>
            </w:r>
            <w:r w:rsidR="00344830" w:rsidRPr="00256C44">
              <w:rPr>
                <w:rFonts w:asciiTheme="majorHAnsi" w:eastAsia="Calibri" w:hAnsiTheme="majorHAnsi" w:cstheme="majorHAnsi"/>
              </w:rPr>
              <w:t>There are rules, regulations and procedures for meritocratic staff recruitment, which are effectively applied in certain areas of the State</w:t>
            </w:r>
          </w:p>
        </w:tc>
        <w:tc>
          <w:tcPr>
            <w:tcW w:w="5778" w:type="dxa"/>
          </w:tcPr>
          <w:p w14:paraId="749BE26F" w14:textId="551669DD" w:rsidR="00344830" w:rsidRPr="00256C44" w:rsidRDefault="00057FCC" w:rsidP="0034483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eastAsia="Calibri" w:hAnsiTheme="majorHAnsi" w:cstheme="majorHAnsi"/>
                <w:b/>
              </w:rPr>
              <w:t>Meritocratic r</w:t>
            </w:r>
            <w:r w:rsidR="00344830" w:rsidRPr="00256C44">
              <w:rPr>
                <w:rFonts w:asciiTheme="majorHAnsi" w:eastAsia="Calibri" w:hAnsiTheme="majorHAnsi" w:cstheme="majorHAnsi"/>
                <w:b/>
              </w:rPr>
              <w:t xml:space="preserve">egulations and procedures: </w:t>
            </w:r>
            <w:r w:rsidR="00344830" w:rsidRPr="00256C44">
              <w:rPr>
                <w:rFonts w:asciiTheme="majorHAnsi" w:eastAsia="Calibri" w:hAnsiTheme="majorHAnsi" w:cstheme="majorHAnsi"/>
              </w:rPr>
              <w:t>While safeguard mechanisms and procedures exist and have been codified in a 2013 regulatory framework to centralize and standardized recruitment practices, the degree to which this has achieved the reduction of heretofore prevalent patrimonial hiring practices is yet to be systematically assessed.</w:t>
            </w:r>
          </w:p>
        </w:tc>
      </w:tr>
      <w:tr w:rsidR="00344830" w:rsidRPr="008512BC" w14:paraId="59623110" w14:textId="77777777" w:rsidTr="00F52D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938A685" w14:textId="6A289B97" w:rsidR="00344830" w:rsidRPr="00256C44" w:rsidRDefault="00344830" w:rsidP="00344830">
            <w:pPr>
              <w:rPr>
                <w:rFonts w:asciiTheme="majorHAnsi" w:hAnsiTheme="majorHAnsi" w:cstheme="majorHAnsi"/>
              </w:rPr>
            </w:pPr>
            <w:r w:rsidRPr="00256C44">
              <w:rPr>
                <w:rFonts w:asciiTheme="majorHAnsi" w:hAnsiTheme="majorHAnsi" w:cstheme="majorHAnsi"/>
              </w:rPr>
              <w:t>14</w:t>
            </w:r>
          </w:p>
        </w:tc>
        <w:tc>
          <w:tcPr>
            <w:tcW w:w="2601" w:type="dxa"/>
          </w:tcPr>
          <w:p w14:paraId="2D58FA35" w14:textId="22604F9E" w:rsidR="00344830" w:rsidRPr="00256C44" w:rsidRDefault="00B62E01" w:rsidP="0034483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b/>
              </w:rPr>
              <w:t>•Vacancy Notices</w:t>
            </w:r>
            <w:r w:rsidR="00344830" w:rsidRPr="008512BC">
              <w:rPr>
                <w:rFonts w:asciiTheme="majorHAnsi" w:hAnsiTheme="majorHAnsi" w:cstheme="majorHAnsi"/>
              </w:rPr>
              <w:t xml:space="preserve">: </w:t>
            </w:r>
            <w:r w:rsidR="00344830" w:rsidRPr="008512BC">
              <w:rPr>
                <w:rFonts w:asciiTheme="majorHAnsi" w:eastAsia="Calibri" w:hAnsiTheme="majorHAnsi" w:cstheme="majorHAnsi"/>
              </w:rPr>
              <w:t>There are effective legal safeguards against arbitrary dismissals whenever there is a change of government, although these are not uniformly applied throughout the public sector.</w:t>
            </w:r>
          </w:p>
        </w:tc>
        <w:tc>
          <w:tcPr>
            <w:tcW w:w="5778" w:type="dxa"/>
          </w:tcPr>
          <w:p w14:paraId="49839E71" w14:textId="161E958A" w:rsidR="00344830" w:rsidRPr="00256C44" w:rsidRDefault="00B62E01" w:rsidP="0034483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8512BC">
              <w:rPr>
                <w:rFonts w:asciiTheme="majorHAnsi" w:hAnsiTheme="majorHAnsi" w:cstheme="majorHAnsi"/>
                <w:b/>
              </w:rPr>
              <w:t>Vacancy Notices</w:t>
            </w:r>
            <w:r w:rsidR="00344830" w:rsidRPr="008512BC">
              <w:rPr>
                <w:rFonts w:asciiTheme="majorHAnsi" w:hAnsiTheme="majorHAnsi" w:cstheme="majorHAnsi"/>
                <w:b/>
              </w:rPr>
              <w:t xml:space="preserve">: </w:t>
            </w:r>
            <w:r w:rsidR="00344830" w:rsidRPr="00256C44">
              <w:rPr>
                <w:rFonts w:asciiTheme="majorHAnsi" w:eastAsia="Calibri" w:hAnsiTheme="majorHAnsi" w:cstheme="majorHAnsi"/>
              </w:rPr>
              <w:t>Shifts in government positions took place with administrative change at the higher levels of political appointments. However, there are very few or non-existent at the lower levels. Generally, only those who occupy a political position are the ones whose contract may not be reconducted in case of a government change.</w:t>
            </w:r>
          </w:p>
        </w:tc>
      </w:tr>
    </w:tbl>
    <w:p w14:paraId="25F2FBCF" w14:textId="77777777" w:rsidR="00D32731" w:rsidRPr="008512BC" w:rsidRDefault="00D32731" w:rsidP="00167C3F">
      <w:pPr>
        <w:pStyle w:val="Heading2"/>
        <w:jc w:val="both"/>
        <w:rPr>
          <w:rFonts w:cstheme="majorHAnsi"/>
          <w:lang w:val="en-US"/>
        </w:rPr>
      </w:pPr>
    </w:p>
    <w:p w14:paraId="489F0747" w14:textId="3A9DB1C8" w:rsidR="0072409C" w:rsidRDefault="00514C33" w:rsidP="007B4F51">
      <w:pPr>
        <w:pStyle w:val="Heading2"/>
        <w:jc w:val="both"/>
        <w:rPr>
          <w:rFonts w:cstheme="majorHAnsi"/>
          <w:lang w:val="en-US"/>
        </w:rPr>
      </w:pPr>
      <w:bookmarkStart w:id="144" w:name="_Toc526170585"/>
      <w:r w:rsidRPr="008512BC">
        <w:rPr>
          <w:rFonts w:cstheme="majorHAnsi"/>
          <w:lang w:val="en-US"/>
        </w:rPr>
        <w:t>4</w:t>
      </w:r>
      <w:r w:rsidR="006836A3" w:rsidRPr="008512BC">
        <w:rPr>
          <w:rFonts w:cstheme="majorHAnsi"/>
          <w:lang w:val="en-US"/>
        </w:rPr>
        <w:t>.3 Structural Consistency</w:t>
      </w:r>
      <w:bookmarkEnd w:id="144"/>
      <w:r w:rsidR="006836A3" w:rsidRPr="008512BC">
        <w:rPr>
          <w:rFonts w:cstheme="majorHAnsi"/>
          <w:lang w:val="en-US"/>
        </w:rPr>
        <w:t xml:space="preserve"> </w:t>
      </w:r>
    </w:p>
    <w:p w14:paraId="4EBA27A9" w14:textId="77777777" w:rsidR="007B4F51" w:rsidRPr="007B4F51" w:rsidRDefault="007B4F51" w:rsidP="007B4F51"/>
    <w:tbl>
      <w:tblPr>
        <w:tblStyle w:val="GridTable4-Accent111"/>
        <w:tblW w:w="0" w:type="auto"/>
        <w:tblLook w:val="04A0" w:firstRow="1" w:lastRow="0" w:firstColumn="1" w:lastColumn="0" w:noHBand="0" w:noVBand="1"/>
      </w:tblPr>
      <w:tblGrid>
        <w:gridCol w:w="639"/>
        <w:gridCol w:w="3514"/>
        <w:gridCol w:w="4477"/>
      </w:tblGrid>
      <w:tr w:rsidR="00DA67F8" w:rsidRPr="008512BC" w14:paraId="5478B802" w14:textId="77777777" w:rsidTr="00CF69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Pr>
          <w:p w14:paraId="638BD50C" w14:textId="2BB7AF30" w:rsidR="00344830" w:rsidRPr="00CF69AA" w:rsidRDefault="00344830" w:rsidP="00344830">
            <w:pPr>
              <w:rPr>
                <w:rFonts w:asciiTheme="majorHAnsi" w:hAnsiTheme="majorHAnsi" w:cstheme="majorHAnsi"/>
                <w:b w:val="0"/>
                <w:sz w:val="26"/>
                <w:szCs w:val="26"/>
              </w:rPr>
            </w:pPr>
            <w:r w:rsidRPr="00CF69AA">
              <w:rPr>
                <w:rFonts w:asciiTheme="majorHAnsi" w:eastAsia="Calibri" w:hAnsiTheme="majorHAnsi" w:cstheme="majorHAnsi"/>
                <w:sz w:val="26"/>
                <w:szCs w:val="26"/>
              </w:rPr>
              <w:t>#</w:t>
            </w:r>
          </w:p>
        </w:tc>
        <w:tc>
          <w:tcPr>
            <w:tcW w:w="3514" w:type="dxa"/>
          </w:tcPr>
          <w:p w14:paraId="06790674" w14:textId="40C87FB5" w:rsidR="00344830" w:rsidRPr="00CF69AA" w:rsidRDefault="00344830" w:rsidP="00344830">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sz w:val="26"/>
                <w:szCs w:val="26"/>
              </w:rPr>
            </w:pPr>
            <w:r w:rsidRPr="00CF69AA">
              <w:rPr>
                <w:rFonts w:asciiTheme="majorHAnsi" w:eastAsia="Calibri" w:hAnsiTheme="majorHAnsi" w:cstheme="majorHAnsi"/>
                <w:sz w:val="26"/>
                <w:szCs w:val="26"/>
              </w:rPr>
              <w:t>Critical points</w:t>
            </w:r>
          </w:p>
        </w:tc>
        <w:tc>
          <w:tcPr>
            <w:tcW w:w="4477" w:type="dxa"/>
          </w:tcPr>
          <w:p w14:paraId="6BF9427D" w14:textId="66D8103A" w:rsidR="00344830" w:rsidRPr="00CF69AA" w:rsidRDefault="00344830" w:rsidP="00344830">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sz w:val="26"/>
                <w:szCs w:val="26"/>
              </w:rPr>
            </w:pPr>
            <w:r w:rsidRPr="00CF69AA">
              <w:rPr>
                <w:rFonts w:asciiTheme="majorHAnsi" w:hAnsiTheme="majorHAnsi" w:cstheme="majorHAnsi"/>
                <w:sz w:val="26"/>
                <w:szCs w:val="26"/>
              </w:rPr>
              <w:t>Supporting narrative</w:t>
            </w:r>
          </w:p>
        </w:tc>
      </w:tr>
      <w:tr w:rsidR="00DA67F8" w:rsidRPr="008512BC" w14:paraId="3979FAE3" w14:textId="77777777" w:rsidTr="00CF6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Pr>
          <w:p w14:paraId="363815A5" w14:textId="011F91F6" w:rsidR="00DA67F8" w:rsidRPr="00256C44" w:rsidRDefault="00DA67F8" w:rsidP="00DA67F8">
            <w:pPr>
              <w:rPr>
                <w:rFonts w:asciiTheme="majorHAnsi" w:hAnsiTheme="majorHAnsi" w:cstheme="majorHAnsi"/>
                <w:b w:val="0"/>
              </w:rPr>
            </w:pPr>
            <w:r w:rsidRPr="00256C44">
              <w:rPr>
                <w:rFonts w:asciiTheme="majorHAnsi" w:eastAsiaTheme="majorEastAsia" w:hAnsiTheme="majorHAnsi" w:cstheme="majorHAnsi"/>
                <w:color w:val="365F91" w:themeColor="accent1" w:themeShade="BF"/>
              </w:rPr>
              <w:t>1</w:t>
            </w:r>
          </w:p>
        </w:tc>
        <w:tc>
          <w:tcPr>
            <w:tcW w:w="3514" w:type="dxa"/>
          </w:tcPr>
          <w:p w14:paraId="20A32A84" w14:textId="3585D108" w:rsidR="00DA67F8" w:rsidRPr="00256C44" w:rsidRDefault="00DA67F8" w:rsidP="00DA67F8">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Staff planning</w:t>
            </w:r>
            <w:r w:rsidRPr="00256C44">
              <w:rPr>
                <w:rFonts w:asciiTheme="majorHAnsi" w:eastAsia="Calibri" w:hAnsiTheme="majorHAnsi" w:cstheme="majorHAnsi"/>
              </w:rPr>
              <w:t xml:space="preserve">: The government’s strategic priorities and orientation have yet to be defined, or, at most, are set out in formal documents </w:t>
            </w:r>
            <w:r w:rsidRPr="00256C44">
              <w:rPr>
                <w:rFonts w:asciiTheme="majorHAnsi" w:eastAsia="Calibri" w:hAnsiTheme="majorHAnsi" w:cstheme="majorHAnsi"/>
              </w:rPr>
              <w:lastRenderedPageBreak/>
              <w:t>without sufficient support or effective implementation in the institutions.</w:t>
            </w:r>
          </w:p>
        </w:tc>
        <w:tc>
          <w:tcPr>
            <w:tcW w:w="4477" w:type="dxa"/>
          </w:tcPr>
          <w:p w14:paraId="2EA2E00C" w14:textId="2A12D0B8" w:rsidR="00DA67F8" w:rsidRPr="00256C44" w:rsidRDefault="00DA67F8" w:rsidP="00DA67F8">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lastRenderedPageBreak/>
              <w:t>Staff planning</w:t>
            </w:r>
            <w:r w:rsidRPr="00256C44">
              <w:rPr>
                <w:rFonts w:asciiTheme="majorHAnsi" w:eastAsia="Calibri" w:hAnsiTheme="majorHAnsi" w:cstheme="majorHAnsi"/>
              </w:rPr>
              <w:t xml:space="preserve">: While there has been an ongoing planning process embodied in successive PCRE exercises, the degree to which these high-level plans have been aligned with </w:t>
            </w:r>
            <w:r w:rsidRPr="00256C44">
              <w:rPr>
                <w:rFonts w:asciiTheme="majorHAnsi" w:eastAsia="Calibri" w:hAnsiTheme="majorHAnsi" w:cstheme="majorHAnsi"/>
              </w:rPr>
              <w:lastRenderedPageBreak/>
              <w:t>workforce planning and implementation has been at best limited.</w:t>
            </w:r>
          </w:p>
        </w:tc>
      </w:tr>
      <w:tr w:rsidR="00DA67F8" w:rsidRPr="008512BC" w14:paraId="6472DA9D" w14:textId="77777777" w:rsidTr="00CF69AA">
        <w:tc>
          <w:tcPr>
            <w:cnfStyle w:val="001000000000" w:firstRow="0" w:lastRow="0" w:firstColumn="1" w:lastColumn="0" w:oddVBand="0" w:evenVBand="0" w:oddHBand="0" w:evenHBand="0" w:firstRowFirstColumn="0" w:firstRowLastColumn="0" w:lastRowFirstColumn="0" w:lastRowLastColumn="0"/>
            <w:tcW w:w="639" w:type="dxa"/>
          </w:tcPr>
          <w:p w14:paraId="179A97BB" w14:textId="7873F856" w:rsidR="00DA67F8" w:rsidRPr="00256C44" w:rsidRDefault="00DA67F8" w:rsidP="00DA67F8">
            <w:pPr>
              <w:rPr>
                <w:rFonts w:asciiTheme="majorHAnsi" w:hAnsiTheme="majorHAnsi" w:cstheme="majorHAnsi"/>
                <w:b w:val="0"/>
              </w:rPr>
            </w:pPr>
            <w:r w:rsidRPr="00256C44">
              <w:rPr>
                <w:rFonts w:asciiTheme="majorHAnsi" w:hAnsiTheme="majorHAnsi" w:cstheme="majorHAnsi"/>
              </w:rPr>
              <w:t>2</w:t>
            </w:r>
          </w:p>
        </w:tc>
        <w:tc>
          <w:tcPr>
            <w:tcW w:w="3514" w:type="dxa"/>
          </w:tcPr>
          <w:p w14:paraId="20BB9C6E" w14:textId="717E8915" w:rsidR="00DA67F8" w:rsidRPr="00256C44" w:rsidRDefault="00167C3F" w:rsidP="00DA67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HR Information systems (HRIS):</w:t>
            </w:r>
            <w:r w:rsidRPr="00256C44">
              <w:rPr>
                <w:rFonts w:asciiTheme="majorHAnsi" w:eastAsia="Calibri" w:hAnsiTheme="majorHAnsi" w:cstheme="majorHAnsi"/>
              </w:rPr>
              <w:t xml:space="preserve"> There is limited availability of human resource information.  Information</w:t>
            </w:r>
            <w:r w:rsidR="00022E92" w:rsidRPr="00256C44">
              <w:rPr>
                <w:rFonts w:asciiTheme="majorHAnsi" w:eastAsia="Calibri" w:hAnsiTheme="majorHAnsi" w:cstheme="majorHAnsi"/>
              </w:rPr>
              <w:t xml:space="preserve"> systems are in very early stages of development.</w:t>
            </w:r>
          </w:p>
        </w:tc>
        <w:tc>
          <w:tcPr>
            <w:tcW w:w="4477" w:type="dxa"/>
          </w:tcPr>
          <w:p w14:paraId="586CE3FA" w14:textId="7AC8CF69" w:rsidR="00DA67F8" w:rsidRPr="00256C44" w:rsidRDefault="00167C3F" w:rsidP="00DA67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 xml:space="preserve">HR Information systems (HRIS): </w:t>
            </w:r>
            <w:r w:rsidRPr="00256C44">
              <w:rPr>
                <w:rFonts w:asciiTheme="majorHAnsi" w:eastAsia="Calibri" w:hAnsiTheme="majorHAnsi" w:cstheme="majorHAnsi"/>
              </w:rPr>
              <w:t>Establishment information and control systems are weak; confidence about the actual number of public servants is low.  Recent civil service censuses have been flawed, and HRMIS systems (in ministries, OMRH, and Ministry of Finance) to capture and maintain accurate personnel data are deficient.</w:t>
            </w:r>
          </w:p>
        </w:tc>
      </w:tr>
      <w:tr w:rsidR="00DA67F8" w:rsidRPr="008512BC" w14:paraId="7EF32706" w14:textId="77777777" w:rsidTr="00CF6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Pr>
          <w:p w14:paraId="2539AF59" w14:textId="140AFD2C" w:rsidR="00DA67F8" w:rsidRPr="00256C44" w:rsidRDefault="00DA67F8" w:rsidP="00DA67F8">
            <w:pPr>
              <w:rPr>
                <w:rFonts w:asciiTheme="majorHAnsi" w:hAnsiTheme="majorHAnsi" w:cstheme="majorHAnsi"/>
                <w:b w:val="0"/>
              </w:rPr>
            </w:pPr>
            <w:r w:rsidRPr="00256C44">
              <w:rPr>
                <w:rFonts w:asciiTheme="majorHAnsi" w:hAnsiTheme="majorHAnsi" w:cstheme="majorHAnsi"/>
              </w:rPr>
              <w:t>6</w:t>
            </w:r>
          </w:p>
        </w:tc>
        <w:tc>
          <w:tcPr>
            <w:tcW w:w="3514" w:type="dxa"/>
          </w:tcPr>
          <w:p w14:paraId="3108BBE7" w14:textId="59A6A0A7" w:rsidR="00DA67F8" w:rsidRPr="00256C44" w:rsidRDefault="00B62E01" w:rsidP="00DA67F8">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•Alignment of HRM Policies</w:t>
            </w:r>
            <w:r w:rsidR="00167C3F" w:rsidRPr="00256C44">
              <w:rPr>
                <w:rFonts w:asciiTheme="majorHAnsi" w:eastAsia="Calibri" w:hAnsiTheme="majorHAnsi" w:cstheme="majorHAnsi"/>
                <w:b/>
              </w:rPr>
              <w:t>:</w:t>
            </w:r>
            <w:r w:rsidR="00167C3F" w:rsidRPr="00256C44">
              <w:rPr>
                <w:rFonts w:asciiTheme="majorHAnsi" w:eastAsia="Calibri" w:hAnsiTheme="majorHAnsi" w:cstheme="majorHAnsi"/>
              </w:rPr>
              <w:t xml:space="preserve"> The existing initiatives in the different areas of HRM are not coordinated</w:t>
            </w:r>
          </w:p>
        </w:tc>
        <w:tc>
          <w:tcPr>
            <w:tcW w:w="4477" w:type="dxa"/>
          </w:tcPr>
          <w:p w14:paraId="371D6D34" w14:textId="371E568A" w:rsidR="00DA67F8" w:rsidRPr="00256C44" w:rsidRDefault="00B62E01" w:rsidP="00DA67F8">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Alignment of HRM Policies</w:t>
            </w:r>
            <w:r w:rsidR="00167C3F" w:rsidRPr="00256C44">
              <w:rPr>
                <w:rFonts w:asciiTheme="majorHAnsi" w:eastAsia="Calibri" w:hAnsiTheme="majorHAnsi" w:cstheme="majorHAnsi"/>
                <w:b/>
              </w:rPr>
              <w:t>:</w:t>
            </w:r>
            <w:r w:rsidR="00167C3F" w:rsidRPr="00256C44">
              <w:rPr>
                <w:rFonts w:asciiTheme="majorHAnsi" w:eastAsia="Calibri" w:hAnsiTheme="majorHAnsi" w:cstheme="majorHAnsi"/>
              </w:rPr>
              <w:t xml:space="preserve"> There has been an effort to integrate ministerial policies under the guidelines of the OMRH, but this is still a work in progress, with considerable variation among line ministries and agencies.  </w:t>
            </w:r>
          </w:p>
        </w:tc>
      </w:tr>
      <w:tr w:rsidR="00DA67F8" w:rsidRPr="008512BC" w14:paraId="55877273" w14:textId="77777777" w:rsidTr="00CF69AA">
        <w:tc>
          <w:tcPr>
            <w:cnfStyle w:val="001000000000" w:firstRow="0" w:lastRow="0" w:firstColumn="1" w:lastColumn="0" w:oddVBand="0" w:evenVBand="0" w:oddHBand="0" w:evenHBand="0" w:firstRowFirstColumn="0" w:firstRowLastColumn="0" w:lastRowFirstColumn="0" w:lastRowLastColumn="0"/>
            <w:tcW w:w="639" w:type="dxa"/>
          </w:tcPr>
          <w:p w14:paraId="512D07CA" w14:textId="049F3344" w:rsidR="00DA67F8" w:rsidRPr="00256C44" w:rsidRDefault="00DA67F8" w:rsidP="00DA67F8">
            <w:pPr>
              <w:rPr>
                <w:rFonts w:asciiTheme="majorHAnsi" w:hAnsiTheme="majorHAnsi" w:cstheme="majorHAnsi"/>
                <w:b w:val="0"/>
              </w:rPr>
            </w:pPr>
            <w:r w:rsidRPr="00256C44">
              <w:rPr>
                <w:rFonts w:asciiTheme="majorHAnsi" w:hAnsiTheme="majorHAnsi" w:cstheme="majorHAnsi"/>
              </w:rPr>
              <w:t>8</w:t>
            </w:r>
          </w:p>
        </w:tc>
        <w:tc>
          <w:tcPr>
            <w:tcW w:w="3514" w:type="dxa"/>
          </w:tcPr>
          <w:p w14:paraId="4790BEE7" w14:textId="6943F21C" w:rsidR="00DA67F8" w:rsidRPr="00256C44" w:rsidRDefault="00167C3F" w:rsidP="00DA67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Grading arrangements and job hierarchies:</w:t>
            </w:r>
            <w:r w:rsidRPr="00256C44">
              <w:rPr>
                <w:rFonts w:asciiTheme="majorHAnsi" w:eastAsia="Calibri" w:hAnsiTheme="majorHAnsi" w:cstheme="majorHAnsi"/>
              </w:rPr>
              <w:t xml:space="preserve"> There are no established grading arrangements that determine levels of responsibility and that act as an effective guide for grading arrangements for institutions.</w:t>
            </w:r>
          </w:p>
        </w:tc>
        <w:tc>
          <w:tcPr>
            <w:tcW w:w="4477" w:type="dxa"/>
          </w:tcPr>
          <w:p w14:paraId="16F87AB0" w14:textId="249FD87B" w:rsidR="00DA67F8" w:rsidRPr="00256C44" w:rsidRDefault="00167C3F" w:rsidP="00DA67F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 xml:space="preserve">Grading arrangements and job hierarchies: </w:t>
            </w:r>
            <w:r w:rsidRPr="00256C44">
              <w:rPr>
                <w:rFonts w:asciiTheme="majorHAnsi" w:eastAsia="Calibri" w:hAnsiTheme="majorHAnsi" w:cstheme="majorHAnsi"/>
              </w:rPr>
              <w:t>There is no in-force grading or career structure, other than a skeletal pay scheme (</w:t>
            </w:r>
            <w:r w:rsidRPr="00256C44">
              <w:rPr>
                <w:rFonts w:asciiTheme="majorHAnsi" w:eastAsia="Calibri" w:hAnsiTheme="majorHAnsi" w:cstheme="majorHAnsi"/>
                <w:i/>
              </w:rPr>
              <w:t>bareme de salaires)</w:t>
            </w:r>
            <w:r w:rsidRPr="00256C44">
              <w:rPr>
                <w:rFonts w:asciiTheme="majorHAnsi" w:eastAsia="Calibri" w:hAnsiTheme="majorHAnsi" w:cstheme="majorHAnsi"/>
              </w:rPr>
              <w:t>. AS above, this is a major HRM deficiency.  This is so despite the existence of a constitutional and legal basis for the broad classification of employees into four bureaucratic levels.  OMRH’s recent (2017) Action Plan calls for consultant support to help design a robust scheme for job classification.</w:t>
            </w:r>
          </w:p>
        </w:tc>
      </w:tr>
      <w:tr w:rsidR="002B4089" w:rsidRPr="008512BC" w14:paraId="413E2271" w14:textId="77777777" w:rsidTr="00CF6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Pr>
          <w:p w14:paraId="483E8EAD" w14:textId="0E333D46" w:rsidR="002B4089" w:rsidRPr="00256C44" w:rsidRDefault="002B4089" w:rsidP="002B4089">
            <w:pPr>
              <w:rPr>
                <w:rFonts w:asciiTheme="majorHAnsi" w:hAnsiTheme="majorHAnsi" w:cstheme="majorHAnsi"/>
                <w:b w:val="0"/>
              </w:rPr>
            </w:pPr>
            <w:r w:rsidRPr="00256C44">
              <w:rPr>
                <w:rFonts w:asciiTheme="majorHAnsi" w:hAnsiTheme="majorHAnsi" w:cstheme="majorHAnsi"/>
              </w:rPr>
              <w:t>22</w:t>
            </w:r>
          </w:p>
        </w:tc>
        <w:tc>
          <w:tcPr>
            <w:tcW w:w="3514" w:type="dxa"/>
          </w:tcPr>
          <w:p w14:paraId="22F46814" w14:textId="19445066" w:rsidR="002B4089" w:rsidRPr="00256C44" w:rsidRDefault="00B62E01" w:rsidP="002B4089">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•Compensation Policy</w:t>
            </w:r>
            <w:r w:rsidR="002B4089" w:rsidRPr="00256C44">
              <w:rPr>
                <w:rFonts w:asciiTheme="majorHAnsi" w:eastAsia="Calibri" w:hAnsiTheme="majorHAnsi" w:cstheme="majorHAnsi"/>
              </w:rPr>
              <w:t>: Introduction of organizational criteria in compensation management is applied with partial implementation in public organizations.</w:t>
            </w:r>
          </w:p>
        </w:tc>
        <w:tc>
          <w:tcPr>
            <w:tcW w:w="4477" w:type="dxa"/>
          </w:tcPr>
          <w:p w14:paraId="154989F4" w14:textId="64D238A1" w:rsidR="002B4089" w:rsidRPr="00256C44" w:rsidRDefault="00B62E01" w:rsidP="002B4089">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rPr>
            </w:pPr>
            <w:r w:rsidRPr="00256C44">
              <w:rPr>
                <w:rFonts w:asciiTheme="majorHAnsi" w:eastAsia="Calibri" w:hAnsiTheme="majorHAnsi" w:cstheme="majorHAnsi"/>
                <w:b/>
              </w:rPr>
              <w:t>Compensation Policy</w:t>
            </w:r>
            <w:r w:rsidR="002B4089" w:rsidRPr="00256C44">
              <w:rPr>
                <w:rFonts w:asciiTheme="majorHAnsi" w:eastAsia="Calibri" w:hAnsiTheme="majorHAnsi" w:cstheme="majorHAnsi"/>
                <w:b/>
              </w:rPr>
              <w:t xml:space="preserve">: </w:t>
            </w:r>
            <w:r w:rsidR="002B4089" w:rsidRPr="00256C44">
              <w:rPr>
                <w:rFonts w:asciiTheme="majorHAnsi" w:eastAsia="Calibri" w:hAnsiTheme="majorHAnsi" w:cstheme="majorHAnsi"/>
              </w:rPr>
              <w:t xml:space="preserve">Salaries are established in the bare-boned </w:t>
            </w:r>
            <w:r w:rsidR="002B4089" w:rsidRPr="00256C44">
              <w:rPr>
                <w:rFonts w:asciiTheme="majorHAnsi" w:eastAsia="Calibri" w:hAnsiTheme="majorHAnsi" w:cstheme="majorHAnsi"/>
                <w:i/>
              </w:rPr>
              <w:t xml:space="preserve">Bareme de Salaires </w:t>
            </w:r>
            <w:r w:rsidR="002B4089" w:rsidRPr="00256C44">
              <w:rPr>
                <w:rFonts w:asciiTheme="majorHAnsi" w:eastAsia="Calibri" w:hAnsiTheme="majorHAnsi" w:cstheme="majorHAnsi"/>
              </w:rPr>
              <w:t xml:space="preserve">(salary grill), with a set of additional indemnities outlined in a succession of civil service regulations.  </w:t>
            </w:r>
          </w:p>
        </w:tc>
      </w:tr>
      <w:tr w:rsidR="002B4089" w:rsidRPr="008512BC" w14:paraId="1CC12CEA" w14:textId="77777777" w:rsidTr="00CF69AA">
        <w:tc>
          <w:tcPr>
            <w:cnfStyle w:val="001000000000" w:firstRow="0" w:lastRow="0" w:firstColumn="1" w:lastColumn="0" w:oddVBand="0" w:evenVBand="0" w:oddHBand="0" w:evenHBand="0" w:firstRowFirstColumn="0" w:firstRowLastColumn="0" w:lastRowFirstColumn="0" w:lastRowLastColumn="0"/>
            <w:tcW w:w="639" w:type="dxa"/>
          </w:tcPr>
          <w:p w14:paraId="07BC29DD" w14:textId="641C2721" w:rsidR="002B4089" w:rsidRPr="00256C44" w:rsidRDefault="002B4089" w:rsidP="002B4089">
            <w:pPr>
              <w:rPr>
                <w:rFonts w:asciiTheme="majorHAnsi" w:hAnsiTheme="majorHAnsi" w:cstheme="majorHAnsi"/>
                <w:b w:val="0"/>
              </w:rPr>
            </w:pPr>
            <w:r w:rsidRPr="00256C44">
              <w:rPr>
                <w:rFonts w:asciiTheme="majorHAnsi" w:hAnsiTheme="majorHAnsi" w:cstheme="majorHAnsi"/>
              </w:rPr>
              <w:t>26</w:t>
            </w:r>
          </w:p>
        </w:tc>
        <w:tc>
          <w:tcPr>
            <w:tcW w:w="3514" w:type="dxa"/>
          </w:tcPr>
          <w:p w14:paraId="589EAA79" w14:textId="4545887F" w:rsidR="002B4089" w:rsidRPr="00256C44" w:rsidRDefault="002B4089" w:rsidP="002B4089">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rPr>
            </w:pPr>
            <w:r w:rsidRPr="00256C44">
              <w:rPr>
                <w:rFonts w:asciiTheme="majorHAnsi" w:hAnsiTheme="majorHAnsi" w:cstheme="majorHAnsi"/>
                <w:b/>
              </w:rPr>
              <w:t>Training based on need</w:t>
            </w:r>
            <w:r w:rsidR="00C52AB9" w:rsidRPr="00256C44">
              <w:rPr>
                <w:rFonts w:asciiTheme="majorHAnsi" w:hAnsiTheme="majorHAnsi" w:cstheme="majorHAnsi"/>
                <w:b/>
              </w:rPr>
              <w:t>s</w:t>
            </w:r>
            <w:r w:rsidRPr="00256C44">
              <w:rPr>
                <w:rFonts w:asciiTheme="majorHAnsi" w:hAnsiTheme="majorHAnsi" w:cstheme="majorHAnsi"/>
                <w:b/>
              </w:rPr>
              <w:t xml:space="preserve"> assessment: </w:t>
            </w:r>
            <w:r w:rsidR="00674663" w:rsidRPr="00256C44">
              <w:rPr>
                <w:rFonts w:asciiTheme="majorHAnsi" w:eastAsia="Calibri" w:hAnsiTheme="majorHAnsi" w:cstheme="majorHAnsi"/>
              </w:rPr>
              <w:t>There are no systemic assessments of training requirements.</w:t>
            </w:r>
          </w:p>
        </w:tc>
        <w:tc>
          <w:tcPr>
            <w:tcW w:w="4477" w:type="dxa"/>
          </w:tcPr>
          <w:p w14:paraId="59FEBDB8" w14:textId="17923C1E" w:rsidR="002B4089" w:rsidRPr="00256C44" w:rsidRDefault="00674663" w:rsidP="002B4089">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r w:rsidRPr="00256C44">
              <w:rPr>
                <w:rFonts w:asciiTheme="majorHAnsi" w:hAnsiTheme="majorHAnsi" w:cstheme="majorHAnsi"/>
                <w:b/>
              </w:rPr>
              <w:t>Training based on need</w:t>
            </w:r>
            <w:r w:rsidR="00C52AB9" w:rsidRPr="00256C44">
              <w:rPr>
                <w:rFonts w:asciiTheme="majorHAnsi" w:hAnsiTheme="majorHAnsi" w:cstheme="majorHAnsi"/>
                <w:b/>
              </w:rPr>
              <w:t>s</w:t>
            </w:r>
            <w:r w:rsidRPr="00256C44">
              <w:rPr>
                <w:rFonts w:asciiTheme="majorHAnsi" w:hAnsiTheme="majorHAnsi" w:cstheme="majorHAnsi"/>
                <w:b/>
              </w:rPr>
              <w:t xml:space="preserve"> assessment: </w:t>
            </w:r>
            <w:r w:rsidRPr="00256C44">
              <w:rPr>
                <w:rFonts w:asciiTheme="majorHAnsi" w:eastAsia="Calibri" w:hAnsiTheme="majorHAnsi" w:cstheme="majorHAnsi"/>
              </w:rPr>
              <w:t>A comprehensive training needs assessment does not appear to have been undertaken.</w:t>
            </w:r>
          </w:p>
        </w:tc>
      </w:tr>
      <w:tr w:rsidR="002B4089" w:rsidRPr="008512BC" w14:paraId="45D537F5" w14:textId="77777777" w:rsidTr="00CF6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Pr>
          <w:p w14:paraId="39E4C428" w14:textId="1201054D" w:rsidR="002B4089" w:rsidRPr="00256C44" w:rsidRDefault="002B4089" w:rsidP="002B4089">
            <w:pPr>
              <w:rPr>
                <w:rFonts w:asciiTheme="majorHAnsi" w:hAnsiTheme="majorHAnsi" w:cstheme="majorHAnsi"/>
                <w:b w:val="0"/>
              </w:rPr>
            </w:pPr>
            <w:r w:rsidRPr="00256C44">
              <w:rPr>
                <w:rFonts w:asciiTheme="majorHAnsi" w:hAnsiTheme="majorHAnsi" w:cstheme="majorHAnsi"/>
              </w:rPr>
              <w:t>32</w:t>
            </w:r>
          </w:p>
        </w:tc>
        <w:tc>
          <w:tcPr>
            <w:tcW w:w="3514" w:type="dxa"/>
          </w:tcPr>
          <w:p w14:paraId="18460062" w14:textId="603AA7D5" w:rsidR="002B4089" w:rsidRPr="00256C44" w:rsidRDefault="00057FCC" w:rsidP="002B4089">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w:t>
            </w:r>
            <w:r w:rsidR="00C52AB9" w:rsidRPr="00256C44">
              <w:rPr>
                <w:rFonts w:asciiTheme="majorHAnsi" w:eastAsia="Calibri" w:hAnsiTheme="majorHAnsi" w:cstheme="majorHAnsi"/>
                <w:b/>
              </w:rPr>
              <w:t xml:space="preserve"> Talent Management</w:t>
            </w:r>
            <w:r w:rsidR="00B62E01" w:rsidRPr="00256C44">
              <w:rPr>
                <w:rFonts w:asciiTheme="majorHAnsi" w:eastAsia="Calibri" w:hAnsiTheme="majorHAnsi" w:cstheme="majorHAnsi"/>
                <w:b/>
              </w:rPr>
              <w:t>:</w:t>
            </w:r>
            <w:r w:rsidR="00B62E01" w:rsidRPr="00256C44">
              <w:rPr>
                <w:rFonts w:asciiTheme="majorHAnsi" w:eastAsia="Calibri" w:hAnsiTheme="majorHAnsi" w:cstheme="majorHAnsi"/>
              </w:rPr>
              <w:t xml:space="preserve"> There is weak development of the senior civil service in terms of HRM responsibilities as heads of working groups.</w:t>
            </w:r>
          </w:p>
        </w:tc>
        <w:tc>
          <w:tcPr>
            <w:tcW w:w="4477" w:type="dxa"/>
          </w:tcPr>
          <w:p w14:paraId="50897EE0" w14:textId="475538C1" w:rsidR="002B4089" w:rsidRPr="00256C44" w:rsidRDefault="00C52AB9" w:rsidP="002B4089">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Talent Management</w:t>
            </w:r>
            <w:r w:rsidR="00B62E01" w:rsidRPr="00256C44">
              <w:rPr>
                <w:rFonts w:asciiTheme="majorHAnsi" w:eastAsia="Calibri" w:hAnsiTheme="majorHAnsi" w:cstheme="majorHAnsi"/>
                <w:b/>
              </w:rPr>
              <w:t>:</w:t>
            </w:r>
            <w:r w:rsidR="00B62E01" w:rsidRPr="00256C44">
              <w:rPr>
                <w:rFonts w:asciiTheme="majorHAnsi" w:eastAsia="Calibri" w:hAnsiTheme="majorHAnsi" w:cstheme="majorHAnsi"/>
              </w:rPr>
              <w:t xml:space="preserve"> Without a system by which the senior civil service is groomed and rewarded for a leadership role, these responsibilities are not recognized or developed within the current system.</w:t>
            </w:r>
          </w:p>
        </w:tc>
      </w:tr>
      <w:tr w:rsidR="00057FCC" w:rsidRPr="008512BC" w14:paraId="3B29335D" w14:textId="77777777" w:rsidTr="00CF69AA">
        <w:tc>
          <w:tcPr>
            <w:cnfStyle w:val="001000000000" w:firstRow="0" w:lastRow="0" w:firstColumn="1" w:lastColumn="0" w:oddVBand="0" w:evenVBand="0" w:oddHBand="0" w:evenHBand="0" w:firstRowFirstColumn="0" w:firstRowLastColumn="0" w:lastRowFirstColumn="0" w:lastRowLastColumn="0"/>
            <w:tcW w:w="639" w:type="dxa"/>
          </w:tcPr>
          <w:p w14:paraId="4FBCDB82" w14:textId="57ECA4D9" w:rsidR="00057FCC" w:rsidRPr="00256C44" w:rsidRDefault="00057FCC" w:rsidP="00057FCC">
            <w:pPr>
              <w:rPr>
                <w:rFonts w:asciiTheme="majorHAnsi" w:hAnsiTheme="majorHAnsi" w:cstheme="majorHAnsi"/>
                <w:b w:val="0"/>
              </w:rPr>
            </w:pPr>
            <w:r w:rsidRPr="00256C44">
              <w:rPr>
                <w:rFonts w:asciiTheme="majorHAnsi" w:hAnsiTheme="majorHAnsi" w:cstheme="majorHAnsi"/>
              </w:rPr>
              <w:lastRenderedPageBreak/>
              <w:t>33</w:t>
            </w:r>
          </w:p>
        </w:tc>
        <w:tc>
          <w:tcPr>
            <w:tcW w:w="3514" w:type="dxa"/>
          </w:tcPr>
          <w:p w14:paraId="1B3DE558" w14:textId="21F2D025" w:rsidR="00057FCC" w:rsidRPr="00256C44" w:rsidRDefault="00C52AB9" w:rsidP="00057FCC">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rPr>
            </w:pPr>
            <w:r w:rsidRPr="00256C44">
              <w:rPr>
                <w:rFonts w:asciiTheme="majorHAnsi" w:eastAsia="Calibri" w:hAnsiTheme="majorHAnsi" w:cstheme="majorHAnsi"/>
              </w:rPr>
              <w:t>•</w:t>
            </w:r>
            <w:r w:rsidRPr="00256C44">
              <w:rPr>
                <w:rFonts w:asciiTheme="majorHAnsi" w:eastAsia="Calibri" w:hAnsiTheme="majorHAnsi" w:cstheme="majorHAnsi"/>
                <w:b/>
              </w:rPr>
              <w:t xml:space="preserve">Organization of HRM Function: </w:t>
            </w:r>
            <w:r w:rsidR="00057FCC" w:rsidRPr="00256C44">
              <w:rPr>
                <w:rFonts w:asciiTheme="majorHAnsi" w:eastAsia="Calibri" w:hAnsiTheme="majorHAnsi" w:cstheme="majorHAnsi"/>
              </w:rPr>
              <w:t>Measures to strengthen the central civil service agency reinforce its position and the perception of other institutions with regards to the value of its contribution.</w:t>
            </w:r>
          </w:p>
        </w:tc>
        <w:tc>
          <w:tcPr>
            <w:tcW w:w="4477" w:type="dxa"/>
          </w:tcPr>
          <w:p w14:paraId="30940FA6" w14:textId="41DD7CFD" w:rsidR="00057FCC" w:rsidRPr="00256C44" w:rsidRDefault="00C52AB9" w:rsidP="00057FCC">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b/>
              </w:rPr>
            </w:pPr>
            <w:r w:rsidRPr="00256C44">
              <w:rPr>
                <w:rFonts w:asciiTheme="majorHAnsi" w:eastAsia="Calibri" w:hAnsiTheme="majorHAnsi" w:cstheme="majorHAnsi"/>
              </w:rPr>
              <w:t>•</w:t>
            </w:r>
            <w:r w:rsidRPr="00256C44">
              <w:rPr>
                <w:rFonts w:asciiTheme="majorHAnsi" w:eastAsia="Calibri" w:hAnsiTheme="majorHAnsi" w:cstheme="majorHAnsi"/>
                <w:b/>
              </w:rPr>
              <w:t>Organization of HRM Function:</w:t>
            </w:r>
            <w:r w:rsidRPr="00256C44">
              <w:rPr>
                <w:rFonts w:asciiTheme="majorHAnsi" w:eastAsia="Calibri" w:hAnsiTheme="majorHAnsi" w:cstheme="majorHAnsi"/>
              </w:rPr>
              <w:t xml:space="preserve"> </w:t>
            </w:r>
            <w:r w:rsidR="00057FCC" w:rsidRPr="00256C44">
              <w:rPr>
                <w:rFonts w:asciiTheme="majorHAnsi" w:eastAsia="Calibri" w:hAnsiTheme="majorHAnsi" w:cstheme="majorHAnsi"/>
              </w:rPr>
              <w:t xml:space="preserve">OMRH, within the Prime Minister’s Office, is regarded as a proactive leader both in setting policy and in overseeing administrative functions within the civil service.  Its limitations mirror that of the rest of government and society, however.  Resource and legitimacy constraints have been exacerbated by successive political and natural crises. </w:t>
            </w:r>
          </w:p>
        </w:tc>
      </w:tr>
    </w:tbl>
    <w:p w14:paraId="12F7E3D1" w14:textId="4E65E4A5" w:rsidR="00514C33" w:rsidRPr="00CF69AA" w:rsidRDefault="00CF69AA" w:rsidP="00F67CB8">
      <w:pPr>
        <w:rPr>
          <w:rFonts w:asciiTheme="majorHAnsi" w:hAnsiTheme="majorHAnsi" w:cstheme="majorHAnsi"/>
          <w:sz w:val="26"/>
          <w:szCs w:val="26"/>
        </w:rPr>
      </w:pPr>
      <w:r w:rsidRPr="00CF69AA">
        <w:rPr>
          <w:rFonts w:asciiTheme="majorHAnsi" w:eastAsiaTheme="majorEastAsia" w:hAnsiTheme="majorHAnsi" w:cstheme="majorHAnsi"/>
          <w:color w:val="365F91" w:themeColor="accent1" w:themeShade="BF"/>
          <w:sz w:val="26"/>
          <w:szCs w:val="26"/>
        </w:rPr>
        <w:t>4.4 Functional Capacity</w:t>
      </w:r>
    </w:p>
    <w:tbl>
      <w:tblPr>
        <w:tblStyle w:val="GridTable4-Accent111"/>
        <w:tblW w:w="0" w:type="auto"/>
        <w:tblLook w:val="04A0" w:firstRow="1" w:lastRow="0" w:firstColumn="1" w:lastColumn="0" w:noHBand="0" w:noVBand="1"/>
      </w:tblPr>
      <w:tblGrid>
        <w:gridCol w:w="478"/>
        <w:gridCol w:w="2907"/>
        <w:gridCol w:w="5245"/>
      </w:tblGrid>
      <w:tr w:rsidR="00DC00CC" w:rsidRPr="00337B20" w14:paraId="2B16E11A" w14:textId="77777777" w:rsidTr="00E16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0" w:type="dxa"/>
          </w:tcPr>
          <w:p w14:paraId="1430A1B5" w14:textId="6B0D0AB1" w:rsidR="00DC00CC" w:rsidRPr="00CF69AA" w:rsidRDefault="00CF69AA" w:rsidP="00F67CB8">
            <w:pPr>
              <w:rPr>
                <w:rFonts w:asciiTheme="majorHAnsi" w:hAnsiTheme="majorHAnsi" w:cstheme="majorHAnsi"/>
                <w:b w:val="0"/>
                <w:sz w:val="26"/>
                <w:szCs w:val="26"/>
              </w:rPr>
            </w:pPr>
            <w:r w:rsidRPr="00256C44">
              <w:rPr>
                <w:rFonts w:asciiTheme="majorHAnsi" w:eastAsia="Calibri" w:hAnsiTheme="majorHAnsi" w:cstheme="majorHAnsi"/>
              </w:rPr>
              <w:t>#</w:t>
            </w:r>
          </w:p>
        </w:tc>
        <w:tc>
          <w:tcPr>
            <w:tcW w:w="2958" w:type="dxa"/>
          </w:tcPr>
          <w:p w14:paraId="28B86849" w14:textId="3912782D" w:rsidR="00DC00CC" w:rsidRPr="00256C44" w:rsidRDefault="00DC00CC" w:rsidP="00F67CB8">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sz w:val="26"/>
                <w:szCs w:val="26"/>
              </w:rPr>
            </w:pPr>
            <w:r w:rsidRPr="00256C44">
              <w:rPr>
                <w:rFonts w:asciiTheme="majorHAnsi" w:hAnsiTheme="majorHAnsi" w:cstheme="majorHAnsi"/>
                <w:sz w:val="26"/>
                <w:szCs w:val="26"/>
              </w:rPr>
              <w:t>Critical points</w:t>
            </w:r>
          </w:p>
        </w:tc>
        <w:tc>
          <w:tcPr>
            <w:tcW w:w="5418" w:type="dxa"/>
          </w:tcPr>
          <w:p w14:paraId="45856F98" w14:textId="260D0551" w:rsidR="00DC00CC" w:rsidRPr="00256C44" w:rsidRDefault="00DC00CC" w:rsidP="00F67CB8">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sz w:val="26"/>
                <w:szCs w:val="26"/>
              </w:rPr>
            </w:pPr>
            <w:r w:rsidRPr="00256C44">
              <w:rPr>
                <w:rFonts w:asciiTheme="majorHAnsi" w:hAnsiTheme="majorHAnsi" w:cstheme="majorHAnsi"/>
                <w:sz w:val="26"/>
                <w:szCs w:val="26"/>
              </w:rPr>
              <w:t xml:space="preserve">Supporting narrative </w:t>
            </w:r>
          </w:p>
        </w:tc>
      </w:tr>
      <w:tr w:rsidR="00DC00CC" w:rsidRPr="008512BC" w14:paraId="6EAEBF96" w14:textId="77777777" w:rsidTr="00E161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0" w:type="dxa"/>
          </w:tcPr>
          <w:p w14:paraId="27C675D8" w14:textId="5C91BBD5" w:rsidR="00DC00CC" w:rsidRPr="00256C44" w:rsidRDefault="00DC00CC" w:rsidP="00F67CB8">
            <w:pPr>
              <w:rPr>
                <w:rFonts w:asciiTheme="majorHAnsi" w:hAnsiTheme="majorHAnsi" w:cstheme="majorHAnsi"/>
                <w:b w:val="0"/>
              </w:rPr>
            </w:pPr>
            <w:r w:rsidRPr="00256C44">
              <w:rPr>
                <w:rFonts w:asciiTheme="majorHAnsi" w:hAnsiTheme="majorHAnsi" w:cstheme="majorHAnsi"/>
              </w:rPr>
              <w:t>5</w:t>
            </w:r>
          </w:p>
        </w:tc>
        <w:tc>
          <w:tcPr>
            <w:tcW w:w="2958" w:type="dxa"/>
          </w:tcPr>
          <w:p w14:paraId="03A39951" w14:textId="7DCB97B7" w:rsidR="00DC00CC" w:rsidRPr="00256C44" w:rsidRDefault="00DA419B" w:rsidP="00F67CB8">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Skills at the Public Service</w:t>
            </w:r>
            <w:r w:rsidRPr="00256C44">
              <w:rPr>
                <w:rFonts w:asciiTheme="majorHAnsi" w:eastAsia="Calibri" w:hAnsiTheme="majorHAnsi" w:cstheme="majorHAnsi"/>
              </w:rPr>
              <w:t xml:space="preserve">: </w:t>
            </w:r>
            <w:r w:rsidR="00DC00CC" w:rsidRPr="00256C44">
              <w:rPr>
                <w:rFonts w:asciiTheme="majorHAnsi" w:eastAsia="Calibri" w:hAnsiTheme="majorHAnsi" w:cstheme="majorHAnsi"/>
              </w:rPr>
              <w:t>The proportion of civil servants with higher education is growing, although still below the reference labor market.</w:t>
            </w:r>
          </w:p>
        </w:tc>
        <w:tc>
          <w:tcPr>
            <w:tcW w:w="5418" w:type="dxa"/>
          </w:tcPr>
          <w:p w14:paraId="363D7498" w14:textId="75DC93AA" w:rsidR="00DC00CC" w:rsidRPr="00256C44" w:rsidRDefault="00DA419B" w:rsidP="00F67CB8">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Skills at the Public Service:</w:t>
            </w:r>
            <w:r w:rsidRPr="00256C44">
              <w:rPr>
                <w:rFonts w:asciiTheme="majorHAnsi" w:eastAsia="Calibri" w:hAnsiTheme="majorHAnsi" w:cstheme="majorHAnsi"/>
              </w:rPr>
              <w:t xml:space="preserve"> </w:t>
            </w:r>
            <w:r w:rsidR="00DC00CC" w:rsidRPr="00256C44">
              <w:rPr>
                <w:rFonts w:asciiTheme="majorHAnsi" w:eastAsia="Calibri" w:hAnsiTheme="majorHAnsi" w:cstheme="majorHAnsi"/>
              </w:rPr>
              <w:t xml:space="preserve">While Haiti’s civil service is relatively better educated than the broader population (75% of civil servants have secondary degrees), there are still significant numbers of higher-echelon staff with no formal degrees.   Beyond this, recent surveys suggest two-thirds of civil servants have no IT skills.  </w:t>
            </w:r>
          </w:p>
        </w:tc>
      </w:tr>
      <w:tr w:rsidR="00DC00CC" w:rsidRPr="008512BC" w14:paraId="6A1538E5" w14:textId="77777777" w:rsidTr="00E161BB">
        <w:tc>
          <w:tcPr>
            <w:cnfStyle w:val="001000000000" w:firstRow="0" w:lastRow="0" w:firstColumn="1" w:lastColumn="0" w:oddVBand="0" w:evenVBand="0" w:oddHBand="0" w:evenHBand="0" w:firstRowFirstColumn="0" w:firstRowLastColumn="0" w:lastRowFirstColumn="0" w:lastRowLastColumn="0"/>
            <w:tcW w:w="480" w:type="dxa"/>
          </w:tcPr>
          <w:p w14:paraId="40F8CB90" w14:textId="5DDFB830" w:rsidR="00DC00CC" w:rsidRPr="00256C44" w:rsidRDefault="00DC00CC" w:rsidP="00F67CB8">
            <w:pPr>
              <w:rPr>
                <w:rFonts w:asciiTheme="majorHAnsi" w:hAnsiTheme="majorHAnsi" w:cstheme="majorHAnsi"/>
                <w:b w:val="0"/>
              </w:rPr>
            </w:pPr>
            <w:r w:rsidRPr="00256C44">
              <w:rPr>
                <w:rFonts w:asciiTheme="majorHAnsi" w:hAnsiTheme="majorHAnsi" w:cstheme="majorHAnsi"/>
              </w:rPr>
              <w:t>7</w:t>
            </w:r>
          </w:p>
        </w:tc>
        <w:tc>
          <w:tcPr>
            <w:tcW w:w="2958" w:type="dxa"/>
          </w:tcPr>
          <w:p w14:paraId="23A626B6" w14:textId="66456E37" w:rsidR="00DC00CC" w:rsidRPr="00256C44" w:rsidRDefault="00DA419B" w:rsidP="00F67CB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Job descriptions:</w:t>
            </w:r>
            <w:r w:rsidRPr="00256C44">
              <w:rPr>
                <w:rFonts w:asciiTheme="majorHAnsi" w:eastAsia="Calibri" w:hAnsiTheme="majorHAnsi" w:cstheme="majorHAnsi"/>
              </w:rPr>
              <w:t xml:space="preserve"> </w:t>
            </w:r>
            <w:r w:rsidR="00DC00CC" w:rsidRPr="00256C44">
              <w:rPr>
                <w:rFonts w:asciiTheme="majorHAnsi" w:eastAsia="Calibri" w:hAnsiTheme="majorHAnsi" w:cstheme="majorHAnsi"/>
              </w:rPr>
              <w:t>There are no specific job descriptions as such, although there may be only a generic reference to a grading scale.</w:t>
            </w:r>
          </w:p>
        </w:tc>
        <w:tc>
          <w:tcPr>
            <w:tcW w:w="5418" w:type="dxa"/>
          </w:tcPr>
          <w:p w14:paraId="3827CDF6" w14:textId="3B267964" w:rsidR="00DC00CC" w:rsidRPr="00256C44" w:rsidRDefault="00DA419B" w:rsidP="00F67CB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Job descriptions</w:t>
            </w:r>
            <w:r w:rsidRPr="00256C44">
              <w:rPr>
                <w:rFonts w:asciiTheme="majorHAnsi" w:eastAsia="Calibri" w:hAnsiTheme="majorHAnsi" w:cstheme="majorHAnsi"/>
              </w:rPr>
              <w:t xml:space="preserve">: </w:t>
            </w:r>
            <w:r w:rsidR="00DC00CC" w:rsidRPr="00256C44">
              <w:rPr>
                <w:rFonts w:asciiTheme="majorHAnsi" w:eastAsia="Calibri" w:hAnsiTheme="majorHAnsi" w:cstheme="majorHAnsi"/>
              </w:rPr>
              <w:t>Job profiles are absent for most positions.  The lack of a career or job system linked to a pay and grading structure is a notable HRM weakness.</w:t>
            </w:r>
          </w:p>
        </w:tc>
      </w:tr>
      <w:tr w:rsidR="00DC00CC" w:rsidRPr="008512BC" w14:paraId="5C0793C5" w14:textId="77777777" w:rsidTr="00E161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0" w:type="dxa"/>
          </w:tcPr>
          <w:p w14:paraId="4B34A3EC" w14:textId="6AA9F329" w:rsidR="00DC00CC" w:rsidRPr="00256C44" w:rsidRDefault="00DC00CC" w:rsidP="00F67CB8">
            <w:pPr>
              <w:rPr>
                <w:rFonts w:asciiTheme="majorHAnsi" w:hAnsiTheme="majorHAnsi" w:cstheme="majorHAnsi"/>
                <w:b w:val="0"/>
              </w:rPr>
            </w:pPr>
            <w:r w:rsidRPr="00256C44">
              <w:rPr>
                <w:rFonts w:asciiTheme="majorHAnsi" w:hAnsiTheme="majorHAnsi" w:cstheme="majorHAnsi"/>
              </w:rPr>
              <w:t>9</w:t>
            </w:r>
          </w:p>
        </w:tc>
        <w:tc>
          <w:tcPr>
            <w:tcW w:w="2958" w:type="dxa"/>
          </w:tcPr>
          <w:p w14:paraId="3D8182CE" w14:textId="7839130A" w:rsidR="00DC00CC" w:rsidRPr="00256C44" w:rsidRDefault="005C2406" w:rsidP="00F67CB8">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rPr>
              <w:t>•</w:t>
            </w:r>
            <w:r w:rsidRPr="00256C44">
              <w:rPr>
                <w:rFonts w:asciiTheme="majorHAnsi" w:eastAsia="Calibri" w:hAnsiTheme="majorHAnsi" w:cstheme="majorHAnsi"/>
                <w:b/>
              </w:rPr>
              <w:t>Job</w:t>
            </w:r>
            <w:r w:rsidRPr="00256C44">
              <w:rPr>
                <w:rFonts w:asciiTheme="majorHAnsi" w:eastAsia="Calibri" w:hAnsiTheme="majorHAnsi" w:cstheme="majorHAnsi"/>
              </w:rPr>
              <w:t xml:space="preserve"> </w:t>
            </w:r>
            <w:r w:rsidR="00DA419B" w:rsidRPr="00256C44">
              <w:rPr>
                <w:rFonts w:asciiTheme="majorHAnsi" w:eastAsia="Calibri" w:hAnsiTheme="majorHAnsi" w:cstheme="majorHAnsi"/>
              </w:rPr>
              <w:t>profiles for vacancies</w:t>
            </w:r>
            <w:r w:rsidRPr="00256C44">
              <w:rPr>
                <w:rFonts w:asciiTheme="majorHAnsi" w:eastAsia="Calibri" w:hAnsiTheme="majorHAnsi" w:cstheme="majorHAnsi"/>
              </w:rPr>
              <w:t xml:space="preserve">: </w:t>
            </w:r>
            <w:r w:rsidR="00DC00CC" w:rsidRPr="00256C44">
              <w:rPr>
                <w:rFonts w:asciiTheme="majorHAnsi" w:eastAsia="Calibri" w:hAnsiTheme="majorHAnsi" w:cstheme="majorHAnsi"/>
              </w:rPr>
              <w:t>There are neither job descriptions nor profiles for vacancies in most public organizations.</w:t>
            </w:r>
          </w:p>
        </w:tc>
        <w:tc>
          <w:tcPr>
            <w:tcW w:w="5418" w:type="dxa"/>
          </w:tcPr>
          <w:p w14:paraId="2C83EC28" w14:textId="56F24C69" w:rsidR="00DC00CC" w:rsidRPr="00256C44" w:rsidRDefault="00EA0B6F" w:rsidP="00F67CB8">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 xml:space="preserve">Job </w:t>
            </w:r>
            <w:r w:rsidR="00DA419B" w:rsidRPr="00256C44">
              <w:rPr>
                <w:rFonts w:asciiTheme="majorHAnsi" w:eastAsia="Calibri" w:hAnsiTheme="majorHAnsi" w:cstheme="majorHAnsi"/>
                <w:b/>
              </w:rPr>
              <w:t xml:space="preserve">profiles for </w:t>
            </w:r>
            <w:r w:rsidR="005F2D39" w:rsidRPr="00256C44">
              <w:rPr>
                <w:rFonts w:asciiTheme="majorHAnsi" w:eastAsia="Calibri" w:hAnsiTheme="majorHAnsi" w:cstheme="majorHAnsi"/>
                <w:b/>
              </w:rPr>
              <w:t>vacancies</w:t>
            </w:r>
            <w:r w:rsidR="005F2D39" w:rsidRPr="00256C44">
              <w:rPr>
                <w:rFonts w:asciiTheme="majorHAnsi" w:eastAsia="Calibri" w:hAnsiTheme="majorHAnsi" w:cstheme="majorHAnsi"/>
              </w:rPr>
              <w:t>:</w:t>
            </w:r>
            <w:r w:rsidR="005C2406" w:rsidRPr="00256C44">
              <w:rPr>
                <w:rFonts w:asciiTheme="majorHAnsi" w:eastAsia="Calibri" w:hAnsiTheme="majorHAnsi" w:cstheme="majorHAnsi"/>
                <w:b/>
              </w:rPr>
              <w:t xml:space="preserve"> </w:t>
            </w:r>
            <w:r w:rsidR="00DC00CC" w:rsidRPr="00256C44">
              <w:rPr>
                <w:rFonts w:asciiTheme="majorHAnsi" w:eastAsia="Calibri" w:hAnsiTheme="majorHAnsi" w:cstheme="majorHAnsi"/>
              </w:rPr>
              <w:t xml:space="preserve">Job profiles are skeletal at best.   </w:t>
            </w:r>
          </w:p>
        </w:tc>
      </w:tr>
      <w:tr w:rsidR="00DC00CC" w:rsidRPr="008512BC" w14:paraId="3D8FEE4E" w14:textId="77777777" w:rsidTr="00E161BB">
        <w:tc>
          <w:tcPr>
            <w:cnfStyle w:val="001000000000" w:firstRow="0" w:lastRow="0" w:firstColumn="1" w:lastColumn="0" w:oddVBand="0" w:evenVBand="0" w:oddHBand="0" w:evenHBand="0" w:firstRowFirstColumn="0" w:firstRowLastColumn="0" w:lastRowFirstColumn="0" w:lastRowLastColumn="0"/>
            <w:tcW w:w="480" w:type="dxa"/>
          </w:tcPr>
          <w:p w14:paraId="29BCD338" w14:textId="494C1B71" w:rsidR="00DC00CC" w:rsidRPr="00256C44" w:rsidRDefault="00DC00CC" w:rsidP="00DC00CC">
            <w:pPr>
              <w:rPr>
                <w:rFonts w:asciiTheme="majorHAnsi" w:hAnsiTheme="majorHAnsi" w:cstheme="majorHAnsi"/>
                <w:b w:val="0"/>
              </w:rPr>
            </w:pPr>
            <w:r w:rsidRPr="00256C44">
              <w:rPr>
                <w:rFonts w:asciiTheme="majorHAnsi" w:hAnsiTheme="majorHAnsi" w:cstheme="majorHAnsi"/>
              </w:rPr>
              <w:t>12</w:t>
            </w:r>
          </w:p>
        </w:tc>
        <w:tc>
          <w:tcPr>
            <w:tcW w:w="2958" w:type="dxa"/>
          </w:tcPr>
          <w:p w14:paraId="4BFFDF57" w14:textId="0A862233" w:rsidR="00DC00CC" w:rsidRPr="00256C44" w:rsidRDefault="00153023" w:rsidP="00DC00C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 xml:space="preserve">Merit-based mechanisms: </w:t>
            </w:r>
            <w:r w:rsidR="00DC00CC" w:rsidRPr="00256C44">
              <w:rPr>
                <w:rFonts w:asciiTheme="majorHAnsi" w:eastAsia="Calibri" w:hAnsiTheme="majorHAnsi" w:cstheme="majorHAnsi"/>
              </w:rPr>
              <w:t>Public staff recruitment is carried out on the basis of informal criteria, such as trust or political or personal favors.</w:t>
            </w:r>
          </w:p>
        </w:tc>
        <w:tc>
          <w:tcPr>
            <w:tcW w:w="5418" w:type="dxa"/>
          </w:tcPr>
          <w:p w14:paraId="6B993109" w14:textId="09ECD155" w:rsidR="00DC00CC" w:rsidRPr="00256C44" w:rsidRDefault="00153023" w:rsidP="00DC00CC">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rPr>
            </w:pPr>
            <w:r w:rsidRPr="00256C44">
              <w:rPr>
                <w:rFonts w:asciiTheme="majorHAnsi" w:eastAsia="Calibri" w:hAnsiTheme="majorHAnsi" w:cstheme="majorHAnsi"/>
                <w:b/>
              </w:rPr>
              <w:t xml:space="preserve">Merit-based mechanisms: </w:t>
            </w:r>
            <w:r w:rsidR="00DC00CC" w:rsidRPr="00256C44">
              <w:rPr>
                <w:rFonts w:asciiTheme="majorHAnsi" w:eastAsia="Calibri" w:hAnsiTheme="majorHAnsi" w:cstheme="majorHAnsi"/>
              </w:rPr>
              <w:t>The prevalence of these merit-based mechanisms is still to be determined.  Reports of ministerial resistance to the introduction of these norms suggests they are indeed being taken seriously, but that patrimonial, informal practices may persist.</w:t>
            </w:r>
          </w:p>
          <w:p w14:paraId="3227D7D6" w14:textId="77777777" w:rsidR="00DC00CC" w:rsidRPr="00256C44" w:rsidRDefault="00DC00CC" w:rsidP="00DC00C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p>
        </w:tc>
      </w:tr>
      <w:tr w:rsidR="00DC00CC" w:rsidRPr="008512BC" w14:paraId="071F0DCB" w14:textId="77777777" w:rsidTr="00E161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0" w:type="dxa"/>
          </w:tcPr>
          <w:p w14:paraId="55B5FDB4" w14:textId="410AC6E4" w:rsidR="00DC00CC" w:rsidRPr="00256C44" w:rsidRDefault="00DC00CC" w:rsidP="00DC00CC">
            <w:pPr>
              <w:rPr>
                <w:rFonts w:asciiTheme="majorHAnsi" w:hAnsiTheme="majorHAnsi" w:cstheme="majorHAnsi"/>
                <w:b w:val="0"/>
              </w:rPr>
            </w:pPr>
            <w:r w:rsidRPr="00256C44">
              <w:rPr>
                <w:rFonts w:asciiTheme="majorHAnsi" w:hAnsiTheme="majorHAnsi" w:cstheme="majorHAnsi"/>
              </w:rPr>
              <w:t>13</w:t>
            </w:r>
          </w:p>
        </w:tc>
        <w:tc>
          <w:tcPr>
            <w:tcW w:w="2958" w:type="dxa"/>
          </w:tcPr>
          <w:p w14:paraId="41D2B44A" w14:textId="674D01E6" w:rsidR="00DC00CC" w:rsidRPr="00256C44" w:rsidRDefault="00153023" w:rsidP="00DC00C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Staff mobility:</w:t>
            </w:r>
            <w:r w:rsidRPr="00256C44">
              <w:rPr>
                <w:rFonts w:asciiTheme="majorHAnsi" w:eastAsia="Calibri" w:hAnsiTheme="majorHAnsi" w:cstheme="majorHAnsi"/>
              </w:rPr>
              <w:t xml:space="preserve"> </w:t>
            </w:r>
            <w:r w:rsidR="00DC00CC" w:rsidRPr="00256C44">
              <w:rPr>
                <w:rFonts w:asciiTheme="majorHAnsi" w:eastAsia="Calibri" w:hAnsiTheme="majorHAnsi" w:cstheme="majorHAnsi"/>
              </w:rPr>
              <w:t>The rules and procedures fail to promote staff professional and geographic mobility.</w:t>
            </w:r>
          </w:p>
        </w:tc>
        <w:tc>
          <w:tcPr>
            <w:tcW w:w="5418" w:type="dxa"/>
          </w:tcPr>
          <w:p w14:paraId="19B562FF" w14:textId="48119393" w:rsidR="00DC00CC" w:rsidRPr="00256C44" w:rsidRDefault="00153023" w:rsidP="00DC00CC">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256C44">
              <w:rPr>
                <w:rFonts w:asciiTheme="majorHAnsi" w:eastAsia="Calibri" w:hAnsiTheme="majorHAnsi" w:cstheme="majorHAnsi"/>
                <w:b/>
              </w:rPr>
              <w:t>Staff mobility:</w:t>
            </w:r>
            <w:r w:rsidRPr="00256C44">
              <w:rPr>
                <w:rFonts w:asciiTheme="majorHAnsi" w:eastAsia="Calibri" w:hAnsiTheme="majorHAnsi" w:cstheme="majorHAnsi"/>
              </w:rPr>
              <w:t xml:space="preserve"> </w:t>
            </w:r>
            <w:r w:rsidR="00DC00CC" w:rsidRPr="00256C44">
              <w:rPr>
                <w:rFonts w:asciiTheme="majorHAnsi" w:eastAsia="Calibri" w:hAnsiTheme="majorHAnsi" w:cstheme="majorHAnsi"/>
              </w:rPr>
              <w:t>Functional and geographical mobility is possible depending on availability of funds and the needs of an institution. However, it is very scarcely and even less for women.</w:t>
            </w:r>
          </w:p>
          <w:p w14:paraId="4B5B42D0" w14:textId="77777777" w:rsidR="00DC00CC" w:rsidRPr="00256C44" w:rsidRDefault="00DC00CC" w:rsidP="00DC00C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p>
        </w:tc>
      </w:tr>
      <w:tr w:rsidR="00DC00CC" w:rsidRPr="008512BC" w14:paraId="2A66C9A3" w14:textId="77777777" w:rsidTr="00E161BB">
        <w:tc>
          <w:tcPr>
            <w:cnfStyle w:val="001000000000" w:firstRow="0" w:lastRow="0" w:firstColumn="1" w:lastColumn="0" w:oddVBand="0" w:evenVBand="0" w:oddHBand="0" w:evenHBand="0" w:firstRowFirstColumn="0" w:firstRowLastColumn="0" w:lastRowFirstColumn="0" w:lastRowLastColumn="0"/>
            <w:tcW w:w="480" w:type="dxa"/>
          </w:tcPr>
          <w:p w14:paraId="4D60CB42" w14:textId="34260AED" w:rsidR="00DC00CC" w:rsidRPr="00256C44" w:rsidRDefault="00DC00CC" w:rsidP="00DC00CC">
            <w:pPr>
              <w:rPr>
                <w:rFonts w:asciiTheme="majorHAnsi" w:hAnsiTheme="majorHAnsi" w:cstheme="majorHAnsi"/>
                <w:b w:val="0"/>
              </w:rPr>
            </w:pPr>
            <w:r w:rsidRPr="00256C44">
              <w:rPr>
                <w:rFonts w:asciiTheme="majorHAnsi" w:hAnsiTheme="majorHAnsi" w:cstheme="majorHAnsi"/>
              </w:rPr>
              <w:lastRenderedPageBreak/>
              <w:t>15</w:t>
            </w:r>
          </w:p>
        </w:tc>
        <w:tc>
          <w:tcPr>
            <w:tcW w:w="2958" w:type="dxa"/>
          </w:tcPr>
          <w:p w14:paraId="15628AC1" w14:textId="5B8F1AAF" w:rsidR="00DC00CC" w:rsidRPr="00256C44" w:rsidRDefault="00153023" w:rsidP="00DC00C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Dismissal rules &amp; procedures:</w:t>
            </w:r>
            <w:r w:rsidRPr="00256C44">
              <w:rPr>
                <w:rFonts w:asciiTheme="majorHAnsi" w:eastAsia="Calibri" w:hAnsiTheme="majorHAnsi" w:cstheme="majorHAnsi"/>
              </w:rPr>
              <w:t xml:space="preserve"> </w:t>
            </w:r>
            <w:r w:rsidR="00DC00CC" w:rsidRPr="00256C44">
              <w:rPr>
                <w:rFonts w:asciiTheme="majorHAnsi" w:eastAsia="Calibri" w:hAnsiTheme="majorHAnsi" w:cstheme="majorHAnsi"/>
              </w:rPr>
              <w:t>The current rules and procedures envisage the possibility of dismissal for objectively verified technical, economic, or organizational reasons, although this only occurs in isolated cases.</w:t>
            </w:r>
          </w:p>
        </w:tc>
        <w:tc>
          <w:tcPr>
            <w:tcW w:w="5418" w:type="dxa"/>
          </w:tcPr>
          <w:p w14:paraId="0071D78C" w14:textId="698ACE5B" w:rsidR="00DC00CC" w:rsidRPr="00256C44" w:rsidRDefault="00153023" w:rsidP="00DC00C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Dismissal rules &amp; procedures:</w:t>
            </w:r>
            <w:r w:rsidRPr="00256C44">
              <w:rPr>
                <w:rFonts w:asciiTheme="majorHAnsi" w:eastAsia="Calibri" w:hAnsiTheme="majorHAnsi" w:cstheme="majorHAnsi"/>
              </w:rPr>
              <w:t xml:space="preserve">  </w:t>
            </w:r>
            <w:r w:rsidR="00DC00CC" w:rsidRPr="00256C44">
              <w:rPr>
                <w:rFonts w:asciiTheme="majorHAnsi" w:eastAsia="Calibri" w:hAnsiTheme="majorHAnsi" w:cstheme="majorHAnsi"/>
              </w:rPr>
              <w:t>While the Civil Service Manual does provide for sanctions for inappropriate behavior, it does not elaborate on the nature of penalties or disciplinary action that would ensue.  The HR guidance on termination is equated with procedures related to retirement.  While it appears that it is possible in principle to be terminated, it appears to happen rarely, if ever.</w:t>
            </w:r>
          </w:p>
        </w:tc>
      </w:tr>
      <w:tr w:rsidR="00DC00CC" w:rsidRPr="008512BC" w14:paraId="38BD938A" w14:textId="77777777" w:rsidTr="00E161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0" w:type="dxa"/>
          </w:tcPr>
          <w:p w14:paraId="44523966" w14:textId="2443E938" w:rsidR="00DC00CC" w:rsidRPr="00256C44" w:rsidRDefault="00DC00CC" w:rsidP="00DC00CC">
            <w:pPr>
              <w:rPr>
                <w:rFonts w:asciiTheme="majorHAnsi" w:hAnsiTheme="majorHAnsi" w:cstheme="majorHAnsi"/>
                <w:b w:val="0"/>
              </w:rPr>
            </w:pPr>
            <w:r w:rsidRPr="00256C44">
              <w:rPr>
                <w:rFonts w:asciiTheme="majorHAnsi" w:hAnsiTheme="majorHAnsi" w:cstheme="majorHAnsi"/>
              </w:rPr>
              <w:t>16</w:t>
            </w:r>
          </w:p>
        </w:tc>
        <w:tc>
          <w:tcPr>
            <w:tcW w:w="2958" w:type="dxa"/>
          </w:tcPr>
          <w:p w14:paraId="2170D277" w14:textId="3B8D4D38" w:rsidR="00DC00CC" w:rsidRPr="00256C44" w:rsidRDefault="005C2406" w:rsidP="00DC00C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rPr>
              <w:t>•</w:t>
            </w:r>
            <w:r w:rsidRPr="00256C44">
              <w:rPr>
                <w:rFonts w:asciiTheme="majorHAnsi" w:eastAsia="Calibri" w:hAnsiTheme="majorHAnsi" w:cstheme="majorHAnsi"/>
                <w:b/>
              </w:rPr>
              <w:t xml:space="preserve">Performance Standards: </w:t>
            </w:r>
            <w:r w:rsidR="00DC00CC" w:rsidRPr="00256C44">
              <w:rPr>
                <w:rFonts w:asciiTheme="majorHAnsi" w:eastAsia="Calibri" w:hAnsiTheme="majorHAnsi" w:cstheme="majorHAnsi"/>
              </w:rPr>
              <w:t>There are no systemic rules and procedures for establishing objectives and performance standards.</w:t>
            </w:r>
          </w:p>
        </w:tc>
        <w:tc>
          <w:tcPr>
            <w:tcW w:w="5418" w:type="dxa"/>
          </w:tcPr>
          <w:p w14:paraId="437DD857" w14:textId="0D1B621D" w:rsidR="00DC00CC" w:rsidRPr="00256C44" w:rsidRDefault="005C2406" w:rsidP="00DC00CC">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256C44">
              <w:rPr>
                <w:rFonts w:asciiTheme="majorHAnsi" w:eastAsia="Calibri" w:hAnsiTheme="majorHAnsi" w:cstheme="majorHAnsi"/>
                <w:b/>
              </w:rPr>
              <w:t>Performance Standards:</w:t>
            </w:r>
            <w:r w:rsidRPr="00256C44">
              <w:rPr>
                <w:rFonts w:asciiTheme="majorHAnsi" w:eastAsia="Calibri" w:hAnsiTheme="majorHAnsi" w:cstheme="majorHAnsi"/>
              </w:rPr>
              <w:t xml:space="preserve">  </w:t>
            </w:r>
            <w:r w:rsidR="00DC00CC" w:rsidRPr="00256C44">
              <w:rPr>
                <w:rFonts w:asciiTheme="majorHAnsi" w:eastAsia="Calibri" w:hAnsiTheme="majorHAnsi" w:cstheme="majorHAnsi"/>
              </w:rPr>
              <w:t xml:space="preserve">A 2014 regulation outlined performance evaluation for the civil service, providing for yearly evaluations under the guidance of OMRH.  The degree to which these formal provisions are undermined by informal practice is not clear, the absence of a means for feeding evaluation information into a well-structured career and grading system undermines the value of the performance evaluation mechanism.  </w:t>
            </w:r>
          </w:p>
          <w:p w14:paraId="0046D748" w14:textId="77777777" w:rsidR="00DC00CC" w:rsidRPr="00256C44" w:rsidRDefault="00DC00CC" w:rsidP="00DC00C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p>
        </w:tc>
      </w:tr>
      <w:tr w:rsidR="00DC00CC" w:rsidRPr="008512BC" w14:paraId="6F4B7641" w14:textId="77777777" w:rsidTr="00E161BB">
        <w:tc>
          <w:tcPr>
            <w:cnfStyle w:val="001000000000" w:firstRow="0" w:lastRow="0" w:firstColumn="1" w:lastColumn="0" w:oddVBand="0" w:evenVBand="0" w:oddHBand="0" w:evenHBand="0" w:firstRowFirstColumn="0" w:firstRowLastColumn="0" w:lastRowFirstColumn="0" w:lastRowLastColumn="0"/>
            <w:tcW w:w="480" w:type="dxa"/>
          </w:tcPr>
          <w:p w14:paraId="5668D26E" w14:textId="08A1FD22" w:rsidR="00DC00CC" w:rsidRPr="00256C44" w:rsidRDefault="00DC00CC" w:rsidP="00DC00CC">
            <w:pPr>
              <w:rPr>
                <w:rFonts w:asciiTheme="majorHAnsi" w:hAnsiTheme="majorHAnsi" w:cstheme="majorHAnsi"/>
                <w:b w:val="0"/>
              </w:rPr>
            </w:pPr>
            <w:r w:rsidRPr="00256C44">
              <w:rPr>
                <w:rFonts w:asciiTheme="majorHAnsi" w:hAnsiTheme="majorHAnsi" w:cstheme="majorHAnsi"/>
              </w:rPr>
              <w:t>17</w:t>
            </w:r>
          </w:p>
        </w:tc>
        <w:tc>
          <w:tcPr>
            <w:tcW w:w="2958" w:type="dxa"/>
          </w:tcPr>
          <w:p w14:paraId="0E5DA3A0" w14:textId="090A5D58" w:rsidR="00DC00CC" w:rsidRPr="00256C44" w:rsidRDefault="005C2406" w:rsidP="00DC00C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 xml:space="preserve">•Performance Management: </w:t>
            </w:r>
            <w:r w:rsidR="00DC00CC" w:rsidRPr="00256C44">
              <w:rPr>
                <w:rFonts w:asciiTheme="majorHAnsi" w:eastAsia="Calibri" w:hAnsiTheme="majorHAnsi" w:cstheme="majorHAnsi"/>
              </w:rPr>
              <w:t>The technical tools that enable managers to support their staff’s performance are lacking.</w:t>
            </w:r>
          </w:p>
        </w:tc>
        <w:tc>
          <w:tcPr>
            <w:tcW w:w="5418" w:type="dxa"/>
          </w:tcPr>
          <w:p w14:paraId="395AE68D" w14:textId="2FBBAD1B" w:rsidR="00DC00CC" w:rsidRPr="00256C44" w:rsidRDefault="005C2406" w:rsidP="00DC00C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256C44">
              <w:rPr>
                <w:rFonts w:asciiTheme="majorHAnsi" w:hAnsiTheme="majorHAnsi" w:cstheme="majorHAnsi"/>
                <w:b/>
              </w:rPr>
              <w:t xml:space="preserve">•Performance Management: </w:t>
            </w:r>
            <w:r w:rsidRPr="00256C44">
              <w:rPr>
                <w:rFonts w:asciiTheme="majorHAnsi" w:eastAsia="Calibri" w:hAnsiTheme="majorHAnsi" w:cstheme="majorHAnsi"/>
              </w:rPr>
              <w:t>No information on compliance is available.</w:t>
            </w:r>
          </w:p>
        </w:tc>
      </w:tr>
      <w:tr w:rsidR="00DC00CC" w:rsidRPr="008512BC" w14:paraId="03226FF6" w14:textId="77777777" w:rsidTr="00E161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0" w:type="dxa"/>
          </w:tcPr>
          <w:p w14:paraId="731FF7DA" w14:textId="35E0A4A6" w:rsidR="00DC00CC" w:rsidRPr="00256C44" w:rsidRDefault="00DC00CC" w:rsidP="00DC00CC">
            <w:pPr>
              <w:rPr>
                <w:rFonts w:asciiTheme="majorHAnsi" w:hAnsiTheme="majorHAnsi" w:cstheme="majorHAnsi"/>
                <w:b w:val="0"/>
              </w:rPr>
            </w:pPr>
            <w:r w:rsidRPr="00256C44">
              <w:rPr>
                <w:rFonts w:asciiTheme="majorHAnsi" w:hAnsiTheme="majorHAnsi" w:cstheme="majorHAnsi"/>
              </w:rPr>
              <w:t>18</w:t>
            </w:r>
          </w:p>
        </w:tc>
        <w:tc>
          <w:tcPr>
            <w:tcW w:w="2958" w:type="dxa"/>
          </w:tcPr>
          <w:p w14:paraId="2C746700" w14:textId="105F7657" w:rsidR="00DC00CC" w:rsidRPr="00256C44" w:rsidRDefault="00153023" w:rsidP="00153023">
            <w:pPr>
              <w:pStyle w:val="ListParagraph"/>
              <w:numPr>
                <w:ilvl w:val="0"/>
                <w:numId w:val="16"/>
              </w:num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2"/>
                <w:szCs w:val="22"/>
              </w:rPr>
            </w:pPr>
            <w:r w:rsidRPr="00256C44">
              <w:rPr>
                <w:rFonts w:asciiTheme="majorHAnsi" w:eastAsia="Calibri" w:hAnsiTheme="majorHAnsi" w:cstheme="majorHAnsi"/>
                <w:b/>
                <w:sz w:val="22"/>
                <w:szCs w:val="22"/>
              </w:rPr>
              <w:t>Performance evaluation:</w:t>
            </w:r>
            <w:r w:rsidRPr="00256C44">
              <w:rPr>
                <w:rFonts w:asciiTheme="majorHAnsi" w:eastAsia="Calibri" w:hAnsiTheme="majorHAnsi" w:cstheme="majorHAnsi"/>
                <w:sz w:val="22"/>
                <w:szCs w:val="22"/>
              </w:rPr>
              <w:t xml:space="preserve"> There are no systematic rules and procedures for evaluating performance.</w:t>
            </w:r>
          </w:p>
        </w:tc>
        <w:tc>
          <w:tcPr>
            <w:tcW w:w="5418" w:type="dxa"/>
          </w:tcPr>
          <w:p w14:paraId="08A027C5" w14:textId="5E6EBD63" w:rsidR="00DC00CC" w:rsidRPr="00256C44" w:rsidRDefault="00153023" w:rsidP="00DC00C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6"/>
                <w:szCs w:val="26"/>
              </w:rPr>
            </w:pPr>
            <w:r w:rsidRPr="00256C44">
              <w:rPr>
                <w:rFonts w:asciiTheme="majorHAnsi" w:eastAsia="Calibri" w:hAnsiTheme="majorHAnsi" w:cstheme="majorHAnsi"/>
                <w:b/>
              </w:rPr>
              <w:t xml:space="preserve">Performance evaluation: </w:t>
            </w:r>
            <w:r w:rsidRPr="00256C44">
              <w:rPr>
                <w:rFonts w:asciiTheme="majorHAnsi" w:eastAsia="Calibri" w:hAnsiTheme="majorHAnsi" w:cstheme="majorHAnsi"/>
              </w:rPr>
              <w:t>A system exists, and ministries do reportedly carry out performance evaluations on a regular basis.  But no formal assessment of the performance evaluation practices is available to adequately assess its effectiveness or the degree to which it has any meaningful consequences for pay, performance, discipline, or career development.</w:t>
            </w:r>
          </w:p>
        </w:tc>
      </w:tr>
      <w:tr w:rsidR="00DC00CC" w:rsidRPr="008512BC" w14:paraId="21773B4D" w14:textId="77777777" w:rsidTr="00E161BB">
        <w:tc>
          <w:tcPr>
            <w:cnfStyle w:val="001000000000" w:firstRow="0" w:lastRow="0" w:firstColumn="1" w:lastColumn="0" w:oddVBand="0" w:evenVBand="0" w:oddHBand="0" w:evenHBand="0" w:firstRowFirstColumn="0" w:firstRowLastColumn="0" w:lastRowFirstColumn="0" w:lastRowLastColumn="0"/>
            <w:tcW w:w="480" w:type="dxa"/>
          </w:tcPr>
          <w:p w14:paraId="6CE6FD88" w14:textId="0F964422" w:rsidR="00DC00CC" w:rsidRPr="00256C44" w:rsidRDefault="00DC00CC" w:rsidP="00DC00CC">
            <w:pPr>
              <w:rPr>
                <w:rFonts w:asciiTheme="majorHAnsi" w:hAnsiTheme="majorHAnsi" w:cstheme="majorHAnsi"/>
                <w:b w:val="0"/>
              </w:rPr>
            </w:pPr>
            <w:r w:rsidRPr="00256C44">
              <w:rPr>
                <w:rFonts w:asciiTheme="majorHAnsi" w:hAnsiTheme="majorHAnsi" w:cstheme="majorHAnsi"/>
              </w:rPr>
              <w:t>19</w:t>
            </w:r>
          </w:p>
        </w:tc>
        <w:tc>
          <w:tcPr>
            <w:tcW w:w="2958" w:type="dxa"/>
          </w:tcPr>
          <w:p w14:paraId="74994104" w14:textId="4B72997C" w:rsidR="00DC00CC" w:rsidRPr="00256C44" w:rsidRDefault="00153023" w:rsidP="00DC00C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rPr>
            </w:pPr>
            <w:r w:rsidRPr="00256C44">
              <w:rPr>
                <w:rFonts w:asciiTheme="majorHAnsi" w:hAnsiTheme="majorHAnsi" w:cstheme="majorHAnsi"/>
                <w:b/>
              </w:rPr>
              <w:t xml:space="preserve">•Pay Structure: </w:t>
            </w:r>
            <w:r w:rsidR="00EB6FA4" w:rsidRPr="00256C44">
              <w:rPr>
                <w:rFonts w:asciiTheme="majorHAnsi" w:eastAsia="Calibri" w:hAnsiTheme="majorHAnsi" w:cstheme="majorHAnsi"/>
              </w:rPr>
              <w:t>There are difficulties in attracting and retaining qualified staff in most areas of the State.</w:t>
            </w:r>
          </w:p>
        </w:tc>
        <w:tc>
          <w:tcPr>
            <w:tcW w:w="5418" w:type="dxa"/>
          </w:tcPr>
          <w:p w14:paraId="366024F9" w14:textId="20CC6DA9" w:rsidR="00DC00CC" w:rsidRPr="00256C44" w:rsidRDefault="00153023" w:rsidP="00DC00C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6"/>
                <w:szCs w:val="26"/>
              </w:rPr>
            </w:pPr>
            <w:r w:rsidRPr="00256C44">
              <w:rPr>
                <w:rFonts w:asciiTheme="majorHAnsi" w:hAnsiTheme="majorHAnsi" w:cstheme="majorHAnsi"/>
                <w:b/>
              </w:rPr>
              <w:t xml:space="preserve">Pay Structure: </w:t>
            </w:r>
            <w:r w:rsidR="00EB6FA4" w:rsidRPr="00256C44">
              <w:rPr>
                <w:rFonts w:asciiTheme="majorHAnsi" w:eastAsia="Calibri" w:hAnsiTheme="majorHAnsi" w:cstheme="majorHAnsi"/>
              </w:rPr>
              <w:t>Civil service remuneration (compared with alternative markets for relevant skills) is largely inadequate to attract and motivate suitable candidates to government service.</w:t>
            </w:r>
          </w:p>
        </w:tc>
      </w:tr>
      <w:tr w:rsidR="00DC00CC" w:rsidRPr="008512BC" w14:paraId="1C840B80" w14:textId="77777777" w:rsidTr="00E161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0" w:type="dxa"/>
          </w:tcPr>
          <w:p w14:paraId="79B7E52E" w14:textId="7C3CED79" w:rsidR="00DC00CC" w:rsidRPr="00256C44" w:rsidRDefault="00DC00CC" w:rsidP="00DC00CC">
            <w:pPr>
              <w:rPr>
                <w:rFonts w:asciiTheme="majorHAnsi" w:hAnsiTheme="majorHAnsi" w:cstheme="majorHAnsi"/>
                <w:b w:val="0"/>
              </w:rPr>
            </w:pPr>
            <w:r w:rsidRPr="00256C44">
              <w:rPr>
                <w:rFonts w:asciiTheme="majorHAnsi" w:hAnsiTheme="majorHAnsi" w:cstheme="majorHAnsi"/>
              </w:rPr>
              <w:t>21</w:t>
            </w:r>
          </w:p>
        </w:tc>
        <w:tc>
          <w:tcPr>
            <w:tcW w:w="2958" w:type="dxa"/>
          </w:tcPr>
          <w:p w14:paraId="1EE00F40" w14:textId="4198C651" w:rsidR="00DC00CC" w:rsidRPr="00256C44" w:rsidRDefault="00EB6FA4" w:rsidP="00DC00C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t>Payment based on performance:</w:t>
            </w:r>
            <w:r w:rsidRPr="00256C44">
              <w:rPr>
                <w:rFonts w:asciiTheme="majorHAnsi" w:eastAsia="Calibri" w:hAnsiTheme="majorHAnsi" w:cstheme="majorHAnsi"/>
              </w:rPr>
              <w:t xml:space="preserve"> The compensation mechanisms fail to consider either </w:t>
            </w:r>
            <w:r w:rsidRPr="00256C44">
              <w:rPr>
                <w:rFonts w:asciiTheme="majorHAnsi" w:eastAsia="Calibri" w:hAnsiTheme="majorHAnsi" w:cstheme="majorHAnsi"/>
              </w:rPr>
              <w:lastRenderedPageBreak/>
              <w:t>individual or group performance or the incorporation of competencies.</w:t>
            </w:r>
          </w:p>
        </w:tc>
        <w:tc>
          <w:tcPr>
            <w:tcW w:w="5418" w:type="dxa"/>
          </w:tcPr>
          <w:p w14:paraId="14B5C645" w14:textId="47E64E45" w:rsidR="00DC00CC" w:rsidRPr="00256C44" w:rsidRDefault="00EB6FA4" w:rsidP="00DC00C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6"/>
                <w:szCs w:val="26"/>
              </w:rPr>
            </w:pPr>
            <w:r w:rsidRPr="00256C44">
              <w:rPr>
                <w:rFonts w:asciiTheme="majorHAnsi" w:eastAsia="Calibri" w:hAnsiTheme="majorHAnsi" w:cstheme="majorHAnsi"/>
                <w:b/>
              </w:rPr>
              <w:lastRenderedPageBreak/>
              <w:t>Payment based on performance:</w:t>
            </w:r>
            <w:r w:rsidRPr="00256C44">
              <w:rPr>
                <w:rFonts w:asciiTheme="majorHAnsi" w:eastAsia="Calibri" w:hAnsiTheme="majorHAnsi" w:cstheme="majorHAnsi"/>
              </w:rPr>
              <w:t xml:space="preserve"> Pay is not linked to performance. Pay increases are generally across the board.  </w:t>
            </w:r>
          </w:p>
        </w:tc>
      </w:tr>
    </w:tbl>
    <w:p w14:paraId="3AC4769F" w14:textId="77777777" w:rsidR="00514C33" w:rsidRPr="00256C44" w:rsidRDefault="00514C33" w:rsidP="00F67CB8">
      <w:pPr>
        <w:rPr>
          <w:rFonts w:asciiTheme="majorHAnsi" w:eastAsiaTheme="majorEastAsia" w:hAnsiTheme="majorHAnsi" w:cstheme="majorHAnsi"/>
          <w:color w:val="365F91" w:themeColor="accent1" w:themeShade="BF"/>
          <w:sz w:val="26"/>
          <w:szCs w:val="26"/>
        </w:rPr>
      </w:pPr>
    </w:p>
    <w:p w14:paraId="538367EC" w14:textId="286A3E46" w:rsidR="00EB6FA4" w:rsidRPr="00256C44" w:rsidRDefault="00514C33" w:rsidP="00F67CB8">
      <w:pPr>
        <w:rPr>
          <w:rFonts w:asciiTheme="majorHAnsi" w:eastAsiaTheme="majorEastAsia" w:hAnsiTheme="majorHAnsi" w:cstheme="majorHAnsi"/>
          <w:color w:val="365F91" w:themeColor="accent1" w:themeShade="BF"/>
          <w:sz w:val="26"/>
          <w:szCs w:val="26"/>
        </w:rPr>
      </w:pPr>
      <w:r w:rsidRPr="00256C44">
        <w:rPr>
          <w:rFonts w:asciiTheme="majorHAnsi" w:eastAsiaTheme="majorEastAsia" w:hAnsiTheme="majorHAnsi" w:cstheme="majorHAnsi"/>
          <w:color w:val="365F91" w:themeColor="accent1" w:themeShade="BF"/>
          <w:sz w:val="26"/>
          <w:szCs w:val="26"/>
        </w:rPr>
        <w:t>4</w:t>
      </w:r>
      <w:r w:rsidR="00EB6FA4" w:rsidRPr="00256C44">
        <w:rPr>
          <w:rFonts w:asciiTheme="majorHAnsi" w:eastAsiaTheme="majorEastAsia" w:hAnsiTheme="majorHAnsi" w:cstheme="majorHAnsi"/>
          <w:color w:val="365F91" w:themeColor="accent1" w:themeShade="BF"/>
          <w:sz w:val="26"/>
          <w:szCs w:val="26"/>
        </w:rPr>
        <w:t xml:space="preserve">.5 Integrative Capacity </w:t>
      </w:r>
    </w:p>
    <w:tbl>
      <w:tblPr>
        <w:tblStyle w:val="GridTable4-Accent111"/>
        <w:tblW w:w="0" w:type="auto"/>
        <w:tblLook w:val="04A0" w:firstRow="1" w:lastRow="0" w:firstColumn="1" w:lastColumn="0" w:noHBand="0" w:noVBand="1"/>
      </w:tblPr>
      <w:tblGrid>
        <w:gridCol w:w="638"/>
        <w:gridCol w:w="2408"/>
        <w:gridCol w:w="5584"/>
      </w:tblGrid>
      <w:tr w:rsidR="00EB6FA4" w:rsidRPr="008512BC" w14:paraId="271AFCA8" w14:textId="77777777" w:rsidTr="00F81D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47C1B00D" w14:textId="04FBA8D9" w:rsidR="00EB6FA4" w:rsidRPr="00256C44" w:rsidRDefault="00EB6FA4" w:rsidP="00F67CB8">
            <w:pPr>
              <w:rPr>
                <w:rFonts w:asciiTheme="majorHAnsi" w:eastAsiaTheme="majorEastAsia" w:hAnsiTheme="majorHAnsi" w:cstheme="majorHAnsi"/>
                <w:color w:val="365F91" w:themeColor="accent1" w:themeShade="BF"/>
                <w:sz w:val="26"/>
                <w:szCs w:val="26"/>
              </w:rPr>
            </w:pPr>
            <w:r w:rsidRPr="00256C44">
              <w:rPr>
                <w:rFonts w:asciiTheme="majorHAnsi" w:eastAsiaTheme="majorEastAsia" w:hAnsiTheme="majorHAnsi" w:cstheme="majorHAnsi"/>
                <w:color w:val="365F91" w:themeColor="accent1" w:themeShade="BF"/>
                <w:sz w:val="26"/>
                <w:szCs w:val="26"/>
              </w:rPr>
              <w:t>#</w:t>
            </w:r>
          </w:p>
        </w:tc>
        <w:tc>
          <w:tcPr>
            <w:tcW w:w="2430" w:type="dxa"/>
          </w:tcPr>
          <w:p w14:paraId="6C8BCB3F" w14:textId="0E97B7CD" w:rsidR="00EB6FA4" w:rsidRPr="00256C44" w:rsidRDefault="00EB6FA4" w:rsidP="00F67CB8">
            <w:pPr>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HAnsi"/>
                <w:color w:val="365F91" w:themeColor="accent1" w:themeShade="BF"/>
                <w:sz w:val="26"/>
                <w:szCs w:val="26"/>
              </w:rPr>
            </w:pPr>
            <w:r w:rsidRPr="00256C44">
              <w:rPr>
                <w:rFonts w:asciiTheme="majorHAnsi" w:eastAsiaTheme="majorEastAsia" w:hAnsiTheme="majorHAnsi" w:cstheme="majorHAnsi"/>
                <w:color w:val="365F91" w:themeColor="accent1" w:themeShade="BF"/>
                <w:sz w:val="26"/>
                <w:szCs w:val="26"/>
              </w:rPr>
              <w:t>Critical points</w:t>
            </w:r>
          </w:p>
        </w:tc>
        <w:tc>
          <w:tcPr>
            <w:tcW w:w="5778" w:type="dxa"/>
          </w:tcPr>
          <w:p w14:paraId="4A0118A3" w14:textId="2F45966C" w:rsidR="00EB6FA4" w:rsidRPr="00256C44" w:rsidRDefault="00EB6FA4" w:rsidP="00F67CB8">
            <w:pPr>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HAnsi"/>
                <w:color w:val="365F91" w:themeColor="accent1" w:themeShade="BF"/>
                <w:sz w:val="26"/>
                <w:szCs w:val="26"/>
              </w:rPr>
            </w:pPr>
            <w:r w:rsidRPr="00256C44">
              <w:rPr>
                <w:rFonts w:asciiTheme="majorHAnsi" w:eastAsiaTheme="majorEastAsia" w:hAnsiTheme="majorHAnsi" w:cstheme="majorHAnsi"/>
                <w:color w:val="365F91" w:themeColor="accent1" w:themeShade="BF"/>
                <w:sz w:val="26"/>
                <w:szCs w:val="26"/>
              </w:rPr>
              <w:t xml:space="preserve">Supporting narrative </w:t>
            </w:r>
          </w:p>
        </w:tc>
      </w:tr>
      <w:tr w:rsidR="00EB6FA4" w:rsidRPr="008512BC" w14:paraId="4EA23F52" w14:textId="77777777" w:rsidTr="00F81D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515B91E5" w14:textId="26BDEA57" w:rsidR="00EB6FA4" w:rsidRPr="00256C44" w:rsidRDefault="00EB6FA4" w:rsidP="00F67CB8">
            <w:pPr>
              <w:rPr>
                <w:rFonts w:asciiTheme="majorHAnsi" w:eastAsiaTheme="majorEastAsia" w:hAnsiTheme="majorHAnsi" w:cstheme="majorHAnsi"/>
                <w:color w:val="365F91" w:themeColor="accent1" w:themeShade="BF"/>
              </w:rPr>
            </w:pPr>
            <w:r w:rsidRPr="00256C44">
              <w:rPr>
                <w:rFonts w:asciiTheme="majorHAnsi" w:eastAsiaTheme="majorEastAsia" w:hAnsiTheme="majorHAnsi" w:cstheme="majorHAnsi"/>
                <w:color w:val="365F91" w:themeColor="accent1" w:themeShade="BF"/>
              </w:rPr>
              <w:t>28</w:t>
            </w:r>
          </w:p>
        </w:tc>
        <w:tc>
          <w:tcPr>
            <w:tcW w:w="2430" w:type="dxa"/>
          </w:tcPr>
          <w:p w14:paraId="40F8E85D" w14:textId="5947DDF1" w:rsidR="00EB6FA4" w:rsidRPr="00256C44" w:rsidRDefault="008C2177" w:rsidP="00C811FA">
            <w:pPr>
              <w:pStyle w:val="ListParagraph"/>
              <w:numPr>
                <w:ilvl w:val="0"/>
                <w:numId w:val="16"/>
              </w:numP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HAnsi"/>
                <w:color w:val="365F91" w:themeColor="accent1" w:themeShade="BF"/>
                <w:sz w:val="26"/>
                <w:szCs w:val="26"/>
              </w:rPr>
            </w:pPr>
            <w:r w:rsidRPr="00256C44">
              <w:rPr>
                <w:rFonts w:asciiTheme="majorHAnsi" w:eastAsia="Calibri" w:hAnsiTheme="majorHAnsi" w:cstheme="majorHAnsi"/>
                <w:b/>
                <w:sz w:val="22"/>
                <w:szCs w:val="22"/>
              </w:rPr>
              <w:t>Work climate</w:t>
            </w:r>
            <w:r w:rsidRPr="00256C44">
              <w:rPr>
                <w:rFonts w:asciiTheme="majorHAnsi" w:eastAsia="Calibri" w:hAnsiTheme="majorHAnsi" w:cstheme="majorHAnsi"/>
                <w:sz w:val="22"/>
                <w:szCs w:val="22"/>
              </w:rPr>
              <w:t>:</w:t>
            </w:r>
            <w:r w:rsidRPr="00256C44">
              <w:rPr>
                <w:rFonts w:asciiTheme="majorHAnsi" w:eastAsia="Calibri" w:hAnsiTheme="majorHAnsi" w:cstheme="majorHAnsi"/>
              </w:rPr>
              <w:t xml:space="preserve"> </w:t>
            </w:r>
            <w:r w:rsidR="00EB6FA4" w:rsidRPr="00256C44">
              <w:rPr>
                <w:rFonts w:asciiTheme="majorHAnsi" w:eastAsia="Calibri" w:hAnsiTheme="majorHAnsi" w:cstheme="majorHAnsi"/>
                <w:sz w:val="22"/>
                <w:szCs w:val="22"/>
              </w:rPr>
              <w:t>The work climate is not measured in public institutions.</w:t>
            </w:r>
          </w:p>
        </w:tc>
        <w:tc>
          <w:tcPr>
            <w:tcW w:w="5778" w:type="dxa"/>
          </w:tcPr>
          <w:p w14:paraId="27F72063" w14:textId="63484F92" w:rsidR="00EB6FA4" w:rsidRPr="00256C44" w:rsidRDefault="008C2177" w:rsidP="00F67CB8">
            <w:pP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HAnsi"/>
                <w:color w:val="365F91" w:themeColor="accent1" w:themeShade="BF"/>
                <w:sz w:val="26"/>
                <w:szCs w:val="26"/>
              </w:rPr>
            </w:pPr>
            <w:r w:rsidRPr="00256C44">
              <w:rPr>
                <w:rFonts w:asciiTheme="majorHAnsi" w:eastAsia="Calibri" w:hAnsiTheme="majorHAnsi" w:cstheme="majorHAnsi"/>
                <w:b/>
              </w:rPr>
              <w:t xml:space="preserve">Work climate: </w:t>
            </w:r>
            <w:r w:rsidR="00EB6FA4" w:rsidRPr="00256C44">
              <w:rPr>
                <w:rFonts w:asciiTheme="majorHAnsi" w:eastAsia="Calibri" w:hAnsiTheme="majorHAnsi" w:cstheme="majorHAnsi"/>
              </w:rPr>
              <w:t>No examples of civil service satisfaction surveys are available, but the civil service manual does provide guidance on the conditions required for an employee-friendly workplace and it outlines the need for legislative norms to formalize constructive dialogue between managers and public sector employees. This appear more abstract than actual, however.</w:t>
            </w:r>
          </w:p>
        </w:tc>
      </w:tr>
      <w:tr w:rsidR="00EB6FA4" w:rsidRPr="008512BC" w14:paraId="1F7A42B3" w14:textId="77777777" w:rsidTr="00F81D72">
        <w:tc>
          <w:tcPr>
            <w:cnfStyle w:val="001000000000" w:firstRow="0" w:lastRow="0" w:firstColumn="1" w:lastColumn="0" w:oddVBand="0" w:evenVBand="0" w:oddHBand="0" w:evenHBand="0" w:firstRowFirstColumn="0" w:firstRowLastColumn="0" w:lastRowFirstColumn="0" w:lastRowLastColumn="0"/>
            <w:tcW w:w="648" w:type="dxa"/>
          </w:tcPr>
          <w:p w14:paraId="4163FFF6" w14:textId="0107E43F" w:rsidR="00EB6FA4" w:rsidRPr="00256C44" w:rsidRDefault="00EB6FA4" w:rsidP="00F67CB8">
            <w:pPr>
              <w:rPr>
                <w:rFonts w:asciiTheme="majorHAnsi" w:eastAsiaTheme="majorEastAsia" w:hAnsiTheme="majorHAnsi" w:cstheme="majorHAnsi"/>
                <w:color w:val="365F91" w:themeColor="accent1" w:themeShade="BF"/>
              </w:rPr>
            </w:pPr>
            <w:r w:rsidRPr="00256C44">
              <w:rPr>
                <w:rFonts w:asciiTheme="majorHAnsi" w:eastAsiaTheme="majorEastAsia" w:hAnsiTheme="majorHAnsi" w:cstheme="majorHAnsi"/>
                <w:color w:val="365F91" w:themeColor="accent1" w:themeShade="BF"/>
              </w:rPr>
              <w:t>29</w:t>
            </w:r>
          </w:p>
        </w:tc>
        <w:tc>
          <w:tcPr>
            <w:tcW w:w="2430" w:type="dxa"/>
          </w:tcPr>
          <w:p w14:paraId="345F4BAC" w14:textId="0EE3CD03" w:rsidR="00EB6FA4" w:rsidRPr="00256C44" w:rsidRDefault="0031374D" w:rsidP="008863FE">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HAnsi"/>
                <w:color w:val="365F91" w:themeColor="accent1" w:themeShade="BF"/>
                <w:sz w:val="22"/>
                <w:szCs w:val="22"/>
              </w:rPr>
            </w:pPr>
            <w:r w:rsidRPr="008512BC">
              <w:rPr>
                <w:rFonts w:asciiTheme="majorHAnsi" w:hAnsiTheme="majorHAnsi" w:cstheme="majorHAnsi"/>
                <w:b/>
                <w:sz w:val="22"/>
                <w:szCs w:val="22"/>
              </w:rPr>
              <w:t>Employee Engagement:</w:t>
            </w:r>
            <w:r w:rsidRPr="00256C44">
              <w:rPr>
                <w:rFonts w:asciiTheme="majorHAnsi" w:hAnsiTheme="majorHAnsi" w:cstheme="majorHAnsi"/>
                <w:b/>
                <w:sz w:val="22"/>
                <w:szCs w:val="22"/>
              </w:rPr>
              <w:t xml:space="preserve"> </w:t>
            </w:r>
            <w:r w:rsidR="00EB6FA4" w:rsidRPr="00256C44">
              <w:rPr>
                <w:rFonts w:asciiTheme="majorHAnsi" w:eastAsia="Calibri" w:hAnsiTheme="majorHAnsi" w:cstheme="majorHAnsi"/>
                <w:sz w:val="22"/>
                <w:szCs w:val="22"/>
              </w:rPr>
              <w:t>There is a lack of communication instruments designed to reinforce the sense of belonging and commitment by employees.</w:t>
            </w:r>
          </w:p>
        </w:tc>
        <w:tc>
          <w:tcPr>
            <w:tcW w:w="5778" w:type="dxa"/>
          </w:tcPr>
          <w:p w14:paraId="46E6CE04" w14:textId="0E2ED705" w:rsidR="00EB6FA4" w:rsidRPr="00256C44" w:rsidRDefault="0031374D" w:rsidP="00F67CB8">
            <w:pPr>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HAnsi"/>
                <w:color w:val="365F91" w:themeColor="accent1" w:themeShade="BF"/>
                <w:sz w:val="26"/>
                <w:szCs w:val="26"/>
              </w:rPr>
            </w:pPr>
            <w:r w:rsidRPr="008512BC">
              <w:rPr>
                <w:rFonts w:asciiTheme="majorHAnsi" w:hAnsiTheme="majorHAnsi" w:cstheme="majorHAnsi"/>
                <w:b/>
              </w:rPr>
              <w:t xml:space="preserve">Employee Engagement: </w:t>
            </w:r>
            <w:r w:rsidR="00EB6FA4" w:rsidRPr="00256C44">
              <w:rPr>
                <w:rFonts w:asciiTheme="majorHAnsi" w:eastAsia="Calibri" w:hAnsiTheme="majorHAnsi" w:cstheme="majorHAnsi"/>
              </w:rPr>
              <w:t xml:space="preserve">While some ministries or departments have regular staff meetings, utilize an intranet and newsletter to communicate with staff, and recognize outstanding employees through awards, the practice is not institutionalized.    </w:t>
            </w:r>
          </w:p>
        </w:tc>
      </w:tr>
      <w:tr w:rsidR="00EB6FA4" w:rsidRPr="008512BC" w14:paraId="163D4976" w14:textId="77777777" w:rsidTr="00F81D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305D9F4D" w14:textId="7A8253C4" w:rsidR="00EB6FA4" w:rsidRPr="00256C44" w:rsidRDefault="00EB6FA4" w:rsidP="00F67CB8">
            <w:pPr>
              <w:rPr>
                <w:rFonts w:asciiTheme="majorHAnsi" w:eastAsiaTheme="majorEastAsia" w:hAnsiTheme="majorHAnsi" w:cstheme="majorHAnsi"/>
                <w:color w:val="365F91" w:themeColor="accent1" w:themeShade="BF"/>
              </w:rPr>
            </w:pPr>
            <w:r w:rsidRPr="00256C44">
              <w:rPr>
                <w:rFonts w:asciiTheme="majorHAnsi" w:eastAsiaTheme="majorEastAsia" w:hAnsiTheme="majorHAnsi" w:cstheme="majorHAnsi"/>
                <w:color w:val="365F91" w:themeColor="accent1" w:themeShade="BF"/>
              </w:rPr>
              <w:t>30</w:t>
            </w:r>
          </w:p>
        </w:tc>
        <w:tc>
          <w:tcPr>
            <w:tcW w:w="2430" w:type="dxa"/>
          </w:tcPr>
          <w:p w14:paraId="12B51163" w14:textId="67FBD218" w:rsidR="00EB6FA4" w:rsidRPr="00256C44" w:rsidRDefault="008C2177" w:rsidP="008C2177">
            <w:pPr>
              <w:pStyle w:val="ListParagraph"/>
              <w:numPr>
                <w:ilvl w:val="0"/>
                <w:numId w:val="16"/>
              </w:numP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HAnsi"/>
                <w:color w:val="365F91" w:themeColor="accent1" w:themeShade="BF"/>
                <w:sz w:val="26"/>
                <w:szCs w:val="26"/>
              </w:rPr>
            </w:pPr>
            <w:r w:rsidRPr="00256C44">
              <w:rPr>
                <w:rFonts w:asciiTheme="majorHAnsi" w:eastAsia="Calibri" w:hAnsiTheme="majorHAnsi" w:cstheme="majorHAnsi"/>
                <w:b/>
                <w:sz w:val="22"/>
                <w:szCs w:val="22"/>
              </w:rPr>
              <w:t>Labour relations &amp; organization:</w:t>
            </w:r>
            <w:r w:rsidRPr="00256C44">
              <w:rPr>
                <w:rFonts w:asciiTheme="majorHAnsi" w:eastAsia="Calibri" w:hAnsiTheme="majorHAnsi" w:cstheme="majorHAnsi"/>
              </w:rPr>
              <w:t xml:space="preserve"> </w:t>
            </w:r>
            <w:r w:rsidR="00F81D72" w:rsidRPr="00256C44">
              <w:rPr>
                <w:rFonts w:asciiTheme="majorHAnsi" w:eastAsia="Calibri" w:hAnsiTheme="majorHAnsi" w:cstheme="majorHAnsi"/>
              </w:rPr>
              <w:t>Situations of denigration and confrontation persist in labour relations in a few specific areas of the State.</w:t>
            </w:r>
          </w:p>
        </w:tc>
        <w:tc>
          <w:tcPr>
            <w:tcW w:w="5778" w:type="dxa"/>
          </w:tcPr>
          <w:p w14:paraId="4768B039" w14:textId="069C768B" w:rsidR="00EB6FA4" w:rsidRPr="00256C44" w:rsidRDefault="008C2177" w:rsidP="00F67CB8">
            <w:pP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HAnsi"/>
                <w:color w:val="365F91" w:themeColor="accent1" w:themeShade="BF"/>
                <w:sz w:val="26"/>
                <w:szCs w:val="26"/>
              </w:rPr>
            </w:pPr>
            <w:r w:rsidRPr="00256C44">
              <w:rPr>
                <w:rFonts w:asciiTheme="majorHAnsi" w:eastAsia="Calibri" w:hAnsiTheme="majorHAnsi" w:cstheme="majorHAnsi"/>
                <w:b/>
              </w:rPr>
              <w:t>Labour relations &amp; organization:</w:t>
            </w:r>
            <w:r w:rsidRPr="00256C44">
              <w:rPr>
                <w:rFonts w:asciiTheme="majorHAnsi" w:eastAsia="Calibri" w:hAnsiTheme="majorHAnsi" w:cstheme="majorHAnsi"/>
              </w:rPr>
              <w:t xml:space="preserve"> </w:t>
            </w:r>
            <w:r w:rsidR="00F81D72" w:rsidRPr="00256C44">
              <w:rPr>
                <w:rFonts w:asciiTheme="majorHAnsi" w:eastAsia="Calibri" w:hAnsiTheme="majorHAnsi" w:cstheme="majorHAnsi"/>
              </w:rPr>
              <w:t>There is no formal recognition of public sector unions but the CTSP has been active in organizing some civil servants as well as state enterprise employees.</w:t>
            </w:r>
          </w:p>
        </w:tc>
      </w:tr>
      <w:tr w:rsidR="00EB6FA4" w:rsidRPr="008512BC" w14:paraId="17EE2663" w14:textId="77777777" w:rsidTr="00F81D72">
        <w:tc>
          <w:tcPr>
            <w:cnfStyle w:val="001000000000" w:firstRow="0" w:lastRow="0" w:firstColumn="1" w:lastColumn="0" w:oddVBand="0" w:evenVBand="0" w:oddHBand="0" w:evenHBand="0" w:firstRowFirstColumn="0" w:firstRowLastColumn="0" w:lastRowFirstColumn="0" w:lastRowLastColumn="0"/>
            <w:tcW w:w="648" w:type="dxa"/>
          </w:tcPr>
          <w:p w14:paraId="4837E3AC" w14:textId="15AFC29A" w:rsidR="00EB6FA4" w:rsidRPr="00256C44" w:rsidRDefault="00EB6FA4" w:rsidP="00F67CB8">
            <w:pPr>
              <w:rPr>
                <w:rFonts w:asciiTheme="majorHAnsi" w:eastAsiaTheme="majorEastAsia" w:hAnsiTheme="majorHAnsi" w:cstheme="majorHAnsi"/>
                <w:color w:val="365F91" w:themeColor="accent1" w:themeShade="BF"/>
              </w:rPr>
            </w:pPr>
            <w:r w:rsidRPr="00256C44">
              <w:rPr>
                <w:rFonts w:asciiTheme="majorHAnsi" w:eastAsiaTheme="majorEastAsia" w:hAnsiTheme="majorHAnsi" w:cstheme="majorHAnsi"/>
                <w:color w:val="365F91" w:themeColor="accent1" w:themeShade="BF"/>
              </w:rPr>
              <w:t>31</w:t>
            </w:r>
          </w:p>
        </w:tc>
        <w:tc>
          <w:tcPr>
            <w:tcW w:w="2430" w:type="dxa"/>
          </w:tcPr>
          <w:p w14:paraId="232612FB" w14:textId="3E348AF4" w:rsidR="00EB6FA4" w:rsidRPr="00256C44" w:rsidRDefault="008C2177" w:rsidP="008C2177">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HAnsi"/>
                <w:color w:val="365F91" w:themeColor="accent1" w:themeShade="BF"/>
                <w:sz w:val="22"/>
                <w:szCs w:val="22"/>
              </w:rPr>
            </w:pPr>
            <w:r w:rsidRPr="00256C44">
              <w:rPr>
                <w:rFonts w:asciiTheme="majorHAnsi" w:eastAsia="Calibri" w:hAnsiTheme="majorHAnsi" w:cstheme="majorHAnsi"/>
                <w:b/>
                <w:sz w:val="22"/>
                <w:szCs w:val="22"/>
              </w:rPr>
              <w:t>Conflicts:</w:t>
            </w:r>
            <w:r w:rsidRPr="00256C44">
              <w:rPr>
                <w:rFonts w:asciiTheme="majorHAnsi" w:eastAsia="Calibri" w:hAnsiTheme="majorHAnsi" w:cstheme="majorHAnsi"/>
                <w:sz w:val="22"/>
                <w:szCs w:val="22"/>
              </w:rPr>
              <w:t xml:space="preserve"> </w:t>
            </w:r>
            <w:r w:rsidR="00F81D72" w:rsidRPr="00256C44">
              <w:rPr>
                <w:rFonts w:asciiTheme="majorHAnsi" w:eastAsia="Calibri" w:hAnsiTheme="majorHAnsi" w:cstheme="majorHAnsi"/>
                <w:sz w:val="22"/>
                <w:szCs w:val="22"/>
              </w:rPr>
              <w:t>Points of intense conflict persist in certain areas of the State.</w:t>
            </w:r>
          </w:p>
        </w:tc>
        <w:tc>
          <w:tcPr>
            <w:tcW w:w="5778" w:type="dxa"/>
          </w:tcPr>
          <w:p w14:paraId="06B2E454" w14:textId="3E05C7E1" w:rsidR="00EB6FA4" w:rsidRPr="00256C44" w:rsidRDefault="008C2177" w:rsidP="00F67CB8">
            <w:pPr>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HAnsi"/>
                <w:color w:val="365F91" w:themeColor="accent1" w:themeShade="BF"/>
                <w:sz w:val="26"/>
                <w:szCs w:val="26"/>
              </w:rPr>
            </w:pPr>
            <w:r w:rsidRPr="00256C44">
              <w:rPr>
                <w:rFonts w:asciiTheme="majorHAnsi" w:eastAsia="Calibri" w:hAnsiTheme="majorHAnsi" w:cstheme="majorHAnsi"/>
                <w:b/>
              </w:rPr>
              <w:t>Conflicts:</w:t>
            </w:r>
            <w:r w:rsidRPr="00256C44">
              <w:rPr>
                <w:rFonts w:asciiTheme="majorHAnsi" w:eastAsia="Calibri" w:hAnsiTheme="majorHAnsi" w:cstheme="majorHAnsi"/>
              </w:rPr>
              <w:t xml:space="preserve"> </w:t>
            </w:r>
            <w:r w:rsidR="00F81D72" w:rsidRPr="00256C44">
              <w:rPr>
                <w:rFonts w:asciiTheme="majorHAnsi" w:eastAsia="Calibri" w:hAnsiTheme="majorHAnsi" w:cstheme="majorHAnsi"/>
              </w:rPr>
              <w:t>Strikes for higher wages and improved conditions are not uncommon</w:t>
            </w:r>
          </w:p>
        </w:tc>
      </w:tr>
    </w:tbl>
    <w:p w14:paraId="7F152E87" w14:textId="77777777" w:rsidR="003E76C2" w:rsidRDefault="003E76C2" w:rsidP="00F67CB8">
      <w:pPr>
        <w:rPr>
          <w:rFonts w:asciiTheme="majorHAnsi" w:hAnsiTheme="majorHAnsi" w:cstheme="majorHAnsi"/>
          <w:color w:val="365F91" w:themeColor="accent1" w:themeShade="BF"/>
          <w:sz w:val="26"/>
          <w:szCs w:val="26"/>
        </w:rPr>
      </w:pPr>
    </w:p>
    <w:p w14:paraId="7510C74E" w14:textId="77777777" w:rsidR="00CF69AA" w:rsidRDefault="00CF69AA" w:rsidP="00F67CB8">
      <w:pPr>
        <w:rPr>
          <w:rFonts w:asciiTheme="majorHAnsi" w:hAnsiTheme="majorHAnsi" w:cstheme="majorHAnsi"/>
          <w:color w:val="365F91" w:themeColor="accent1" w:themeShade="BF"/>
          <w:sz w:val="26"/>
          <w:szCs w:val="26"/>
        </w:rPr>
      </w:pPr>
    </w:p>
    <w:p w14:paraId="642B250D" w14:textId="77777777" w:rsidR="00CF69AA" w:rsidRDefault="00CF69AA" w:rsidP="00F67CB8">
      <w:pPr>
        <w:rPr>
          <w:rFonts w:asciiTheme="majorHAnsi" w:hAnsiTheme="majorHAnsi" w:cstheme="majorHAnsi"/>
          <w:color w:val="365F91" w:themeColor="accent1" w:themeShade="BF"/>
          <w:sz w:val="26"/>
          <w:szCs w:val="26"/>
        </w:rPr>
      </w:pPr>
    </w:p>
    <w:p w14:paraId="1539142E" w14:textId="1FBB013C" w:rsidR="008C2177" w:rsidRPr="00256C44" w:rsidRDefault="00514C33" w:rsidP="00F67CB8">
      <w:pPr>
        <w:rPr>
          <w:rFonts w:asciiTheme="majorHAnsi" w:eastAsiaTheme="majorEastAsia" w:hAnsiTheme="majorHAnsi" w:cstheme="majorHAnsi"/>
          <w:color w:val="365F91" w:themeColor="accent1" w:themeShade="BF"/>
          <w:sz w:val="26"/>
          <w:szCs w:val="26"/>
        </w:rPr>
      </w:pPr>
      <w:r w:rsidRPr="00256C44">
        <w:rPr>
          <w:rFonts w:asciiTheme="majorHAnsi" w:hAnsiTheme="majorHAnsi" w:cstheme="majorHAnsi"/>
          <w:color w:val="365F91" w:themeColor="accent1" w:themeShade="BF"/>
          <w:sz w:val="26"/>
          <w:szCs w:val="26"/>
        </w:rPr>
        <w:lastRenderedPageBreak/>
        <w:t>4</w:t>
      </w:r>
      <w:r w:rsidR="008C2177" w:rsidRPr="00256C44">
        <w:rPr>
          <w:rFonts w:asciiTheme="majorHAnsi" w:hAnsiTheme="majorHAnsi" w:cstheme="majorHAnsi"/>
          <w:color w:val="365F91" w:themeColor="accent1" w:themeShade="BF"/>
          <w:sz w:val="26"/>
          <w:szCs w:val="26"/>
        </w:rPr>
        <w:t>.6 Management Capabilities</w:t>
      </w:r>
      <w:r w:rsidR="008C2177" w:rsidRPr="00256C44">
        <w:rPr>
          <w:rFonts w:asciiTheme="majorHAnsi" w:eastAsiaTheme="majorEastAsia" w:hAnsiTheme="majorHAnsi" w:cstheme="majorHAnsi"/>
          <w:color w:val="365F91" w:themeColor="accent1" w:themeShade="BF"/>
          <w:sz w:val="26"/>
          <w:szCs w:val="26"/>
        </w:rPr>
        <w:t xml:space="preserve"> </w:t>
      </w:r>
    </w:p>
    <w:p w14:paraId="0B32D2A8" w14:textId="30B140AA" w:rsidR="00A47607" w:rsidRPr="008512BC" w:rsidRDefault="00BE50B2" w:rsidP="00BE50B2">
      <w:pPr>
        <w:jc w:val="both"/>
        <w:rPr>
          <w:rFonts w:asciiTheme="majorHAnsi" w:hAnsiTheme="majorHAnsi" w:cstheme="majorHAnsi"/>
        </w:rPr>
      </w:pPr>
      <w:r w:rsidRPr="008512BC">
        <w:rPr>
          <w:rFonts w:asciiTheme="majorHAnsi" w:hAnsiTheme="majorHAnsi" w:cstheme="majorHAnsi"/>
        </w:rPr>
        <w:t>This index covers the spectrum from Transactional Management to Transformational Leadership. Transactional managers are concerned about the status quo and day-to-day progress toward goals. Transformational leaders operate at a more strategic level as they work to enhance the motivation and engagement of followers by directing their behavior toward a shared vision.</w:t>
      </w:r>
    </w:p>
    <w:tbl>
      <w:tblPr>
        <w:tblStyle w:val="GridTable4-Accent11"/>
        <w:tblW w:w="9198" w:type="dxa"/>
        <w:tblLook w:val="04A0" w:firstRow="1" w:lastRow="0" w:firstColumn="1" w:lastColumn="0" w:noHBand="0" w:noVBand="1"/>
      </w:tblPr>
      <w:tblGrid>
        <w:gridCol w:w="637"/>
        <w:gridCol w:w="3521"/>
        <w:gridCol w:w="5040"/>
      </w:tblGrid>
      <w:tr w:rsidR="008C2177" w:rsidRPr="008512BC" w14:paraId="7EB592FC" w14:textId="77777777" w:rsidTr="001828DC">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637" w:type="dxa"/>
          </w:tcPr>
          <w:p w14:paraId="5924DC7B" w14:textId="23867477" w:rsidR="008C2177" w:rsidRPr="008512BC" w:rsidRDefault="008C2177" w:rsidP="00F67CB8">
            <w:pPr>
              <w:rPr>
                <w:rFonts w:asciiTheme="majorHAnsi" w:eastAsiaTheme="majorEastAsia" w:hAnsiTheme="majorHAnsi" w:cstheme="majorHAnsi"/>
                <w:color w:val="365F91" w:themeColor="accent1" w:themeShade="BF"/>
                <w:sz w:val="26"/>
                <w:szCs w:val="26"/>
              </w:rPr>
            </w:pPr>
            <w:r w:rsidRPr="008512BC">
              <w:rPr>
                <w:rFonts w:asciiTheme="majorHAnsi" w:eastAsiaTheme="majorEastAsia" w:hAnsiTheme="majorHAnsi" w:cstheme="majorHAnsi"/>
                <w:color w:val="365F91" w:themeColor="accent1" w:themeShade="BF"/>
                <w:sz w:val="26"/>
                <w:szCs w:val="26"/>
              </w:rPr>
              <w:t>#</w:t>
            </w:r>
          </w:p>
        </w:tc>
        <w:tc>
          <w:tcPr>
            <w:tcW w:w="3521" w:type="dxa"/>
          </w:tcPr>
          <w:p w14:paraId="762B381E" w14:textId="01E05AC6" w:rsidR="008C2177" w:rsidRPr="008512BC" w:rsidRDefault="008C2177" w:rsidP="00F67CB8">
            <w:pPr>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HAnsi"/>
                <w:color w:val="365F91" w:themeColor="accent1" w:themeShade="BF"/>
                <w:sz w:val="26"/>
                <w:szCs w:val="26"/>
              </w:rPr>
            </w:pPr>
            <w:r w:rsidRPr="008512BC">
              <w:rPr>
                <w:rFonts w:asciiTheme="majorHAnsi" w:eastAsiaTheme="majorEastAsia" w:hAnsiTheme="majorHAnsi" w:cstheme="majorHAnsi"/>
                <w:color w:val="365F91" w:themeColor="accent1" w:themeShade="BF"/>
                <w:sz w:val="26"/>
                <w:szCs w:val="26"/>
              </w:rPr>
              <w:t xml:space="preserve">Critical points </w:t>
            </w:r>
          </w:p>
        </w:tc>
        <w:tc>
          <w:tcPr>
            <w:tcW w:w="5040" w:type="dxa"/>
          </w:tcPr>
          <w:p w14:paraId="7314C424" w14:textId="1710A8A8" w:rsidR="008C2177" w:rsidRPr="008512BC" w:rsidRDefault="008C2177" w:rsidP="00F67CB8">
            <w:pPr>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HAnsi"/>
                <w:color w:val="365F91" w:themeColor="accent1" w:themeShade="BF"/>
                <w:sz w:val="26"/>
                <w:szCs w:val="26"/>
              </w:rPr>
            </w:pPr>
            <w:r w:rsidRPr="008512BC">
              <w:rPr>
                <w:rFonts w:asciiTheme="majorHAnsi" w:eastAsiaTheme="majorEastAsia" w:hAnsiTheme="majorHAnsi" w:cstheme="majorHAnsi"/>
                <w:color w:val="365F91" w:themeColor="accent1" w:themeShade="BF"/>
                <w:sz w:val="26"/>
                <w:szCs w:val="26"/>
              </w:rPr>
              <w:t xml:space="preserve">Supporting narrative </w:t>
            </w:r>
          </w:p>
        </w:tc>
      </w:tr>
      <w:tr w:rsidR="008C2177" w:rsidRPr="008512BC" w14:paraId="750E79B9" w14:textId="77777777" w:rsidTr="001828DC">
        <w:trPr>
          <w:cnfStyle w:val="000000100000" w:firstRow="0" w:lastRow="0" w:firstColumn="0" w:lastColumn="0" w:oddVBand="0" w:evenVBand="0" w:oddHBand="1" w:evenHBand="0" w:firstRowFirstColumn="0" w:firstRowLastColumn="0" w:lastRowFirstColumn="0" w:lastRowLastColumn="0"/>
          <w:trHeight w:val="1222"/>
        </w:trPr>
        <w:tc>
          <w:tcPr>
            <w:cnfStyle w:val="001000000000" w:firstRow="0" w:lastRow="0" w:firstColumn="1" w:lastColumn="0" w:oddVBand="0" w:evenVBand="0" w:oddHBand="0" w:evenHBand="0" w:firstRowFirstColumn="0" w:firstRowLastColumn="0" w:lastRowFirstColumn="0" w:lastRowLastColumn="0"/>
            <w:tcW w:w="637" w:type="dxa"/>
          </w:tcPr>
          <w:p w14:paraId="16D4BBC5" w14:textId="58190B12" w:rsidR="008C2177" w:rsidRPr="008512BC" w:rsidRDefault="008C2177" w:rsidP="00F67CB8">
            <w:pPr>
              <w:rPr>
                <w:rFonts w:asciiTheme="majorHAnsi" w:eastAsiaTheme="majorEastAsia" w:hAnsiTheme="majorHAnsi" w:cstheme="majorHAnsi"/>
                <w:b w:val="0"/>
                <w:color w:val="365F91" w:themeColor="accent1" w:themeShade="BF"/>
              </w:rPr>
            </w:pPr>
            <w:r w:rsidRPr="008512BC">
              <w:rPr>
                <w:rFonts w:asciiTheme="majorHAnsi" w:eastAsiaTheme="majorEastAsia" w:hAnsiTheme="majorHAnsi" w:cstheme="majorHAnsi"/>
                <w:color w:val="365F91" w:themeColor="accent1" w:themeShade="BF"/>
              </w:rPr>
              <w:t>32</w:t>
            </w:r>
          </w:p>
        </w:tc>
        <w:tc>
          <w:tcPr>
            <w:tcW w:w="3521" w:type="dxa"/>
          </w:tcPr>
          <w:p w14:paraId="7A342F88" w14:textId="59B62EA3" w:rsidR="008C2177" w:rsidRPr="008512BC" w:rsidRDefault="00BE50B2" w:rsidP="001828DC">
            <w:pPr>
              <w:pStyle w:val="ListParagraph"/>
              <w:numPr>
                <w:ilvl w:val="0"/>
                <w:numId w:val="16"/>
              </w:numP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HAnsi"/>
                <w:b/>
                <w:color w:val="365F91" w:themeColor="accent1" w:themeShade="BF"/>
              </w:rPr>
            </w:pPr>
            <w:r w:rsidRPr="008512BC">
              <w:rPr>
                <w:rFonts w:asciiTheme="majorHAnsi" w:eastAsia="Calibri" w:hAnsiTheme="majorHAnsi" w:cstheme="majorHAnsi"/>
                <w:b/>
                <w:sz w:val="22"/>
                <w:szCs w:val="22"/>
              </w:rPr>
              <w:t>People Management</w:t>
            </w:r>
            <w:r w:rsidRPr="008512BC">
              <w:rPr>
                <w:rFonts w:asciiTheme="majorHAnsi" w:eastAsia="Calibri" w:hAnsiTheme="majorHAnsi" w:cstheme="majorHAnsi"/>
                <w:b/>
              </w:rPr>
              <w:t xml:space="preserve">: </w:t>
            </w:r>
            <w:r w:rsidR="008C2177" w:rsidRPr="008512BC">
              <w:rPr>
                <w:rFonts w:asciiTheme="majorHAnsi" w:eastAsia="Calibri" w:hAnsiTheme="majorHAnsi" w:cstheme="majorHAnsi"/>
                <w:sz w:val="22"/>
                <w:szCs w:val="22"/>
              </w:rPr>
              <w:t>There is weak development of the senior civil service in terms of HRM responsibilities as heads of working groups.</w:t>
            </w:r>
          </w:p>
        </w:tc>
        <w:tc>
          <w:tcPr>
            <w:tcW w:w="5040" w:type="dxa"/>
          </w:tcPr>
          <w:p w14:paraId="3F1072BC" w14:textId="3DA75383" w:rsidR="008C2177" w:rsidRPr="008512BC" w:rsidRDefault="00BE50B2" w:rsidP="00F67CB8">
            <w:pP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HAnsi"/>
                <w:b/>
                <w:color w:val="365F91" w:themeColor="accent1" w:themeShade="BF"/>
              </w:rPr>
            </w:pPr>
            <w:r w:rsidRPr="008512BC">
              <w:rPr>
                <w:rFonts w:asciiTheme="majorHAnsi" w:eastAsia="Calibri" w:hAnsiTheme="majorHAnsi" w:cstheme="majorHAnsi"/>
                <w:b/>
              </w:rPr>
              <w:t xml:space="preserve">People Management: </w:t>
            </w:r>
            <w:r w:rsidR="008C2177" w:rsidRPr="008512BC">
              <w:rPr>
                <w:rFonts w:asciiTheme="majorHAnsi" w:eastAsia="Calibri" w:hAnsiTheme="majorHAnsi" w:cstheme="majorHAnsi"/>
              </w:rPr>
              <w:t>Without a system by which the senior civil service is groomed and rewarded for a leadership role, these responsibilities are not recognized or developed within the current system.</w:t>
            </w:r>
          </w:p>
        </w:tc>
      </w:tr>
      <w:tr w:rsidR="008C2177" w:rsidRPr="008512BC" w14:paraId="0B14734A" w14:textId="77777777" w:rsidTr="001828DC">
        <w:trPr>
          <w:trHeight w:val="2014"/>
        </w:trPr>
        <w:tc>
          <w:tcPr>
            <w:cnfStyle w:val="001000000000" w:firstRow="0" w:lastRow="0" w:firstColumn="1" w:lastColumn="0" w:oddVBand="0" w:evenVBand="0" w:oddHBand="0" w:evenHBand="0" w:firstRowFirstColumn="0" w:firstRowLastColumn="0" w:lastRowFirstColumn="0" w:lastRowLastColumn="0"/>
            <w:tcW w:w="637" w:type="dxa"/>
          </w:tcPr>
          <w:p w14:paraId="4760AFD5" w14:textId="1B54E54B" w:rsidR="008C2177" w:rsidRPr="008512BC" w:rsidRDefault="008C2177" w:rsidP="00F67CB8">
            <w:pPr>
              <w:rPr>
                <w:rFonts w:asciiTheme="majorHAnsi" w:eastAsiaTheme="majorEastAsia" w:hAnsiTheme="majorHAnsi" w:cstheme="majorHAnsi"/>
                <w:b w:val="0"/>
                <w:color w:val="365F91" w:themeColor="accent1" w:themeShade="BF"/>
              </w:rPr>
            </w:pPr>
            <w:r w:rsidRPr="008512BC">
              <w:rPr>
                <w:rFonts w:asciiTheme="majorHAnsi" w:eastAsiaTheme="majorEastAsia" w:hAnsiTheme="majorHAnsi" w:cstheme="majorHAnsi"/>
                <w:color w:val="365F91" w:themeColor="accent1" w:themeShade="BF"/>
              </w:rPr>
              <w:t>36</w:t>
            </w:r>
          </w:p>
        </w:tc>
        <w:tc>
          <w:tcPr>
            <w:tcW w:w="3521" w:type="dxa"/>
          </w:tcPr>
          <w:p w14:paraId="63466182" w14:textId="64A16097" w:rsidR="008C2177" w:rsidRPr="008512BC" w:rsidRDefault="000D24A5" w:rsidP="000D24A5">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HAnsi"/>
                <w:b/>
                <w:color w:val="365F91" w:themeColor="accent1" w:themeShade="BF"/>
                <w:sz w:val="22"/>
                <w:szCs w:val="22"/>
              </w:rPr>
            </w:pPr>
            <w:r w:rsidRPr="008512BC">
              <w:rPr>
                <w:rFonts w:asciiTheme="majorHAnsi" w:eastAsia="Calibri" w:hAnsiTheme="majorHAnsi" w:cstheme="majorHAnsi"/>
                <w:b/>
                <w:sz w:val="22"/>
                <w:szCs w:val="22"/>
              </w:rPr>
              <w:t>Strategic Management and Alignment</w:t>
            </w:r>
            <w:r w:rsidRPr="008512BC">
              <w:rPr>
                <w:rFonts w:asciiTheme="majorHAnsi" w:eastAsia="Calibri" w:hAnsiTheme="majorHAnsi" w:cstheme="majorHAnsi"/>
                <w:sz w:val="22"/>
                <w:szCs w:val="22"/>
              </w:rPr>
              <w:t xml:space="preserve">: </w:t>
            </w:r>
            <w:r w:rsidR="00FE29BB" w:rsidRPr="008512BC">
              <w:rPr>
                <w:rFonts w:asciiTheme="majorHAnsi" w:eastAsia="Calibri" w:hAnsiTheme="majorHAnsi" w:cstheme="majorHAnsi"/>
                <w:sz w:val="22"/>
                <w:szCs w:val="22"/>
              </w:rPr>
              <w:t>Most senior civil servants spend the vast majority of their time at the operational level, focusing on administrative tasks required to maintain the status quo.</w:t>
            </w:r>
          </w:p>
        </w:tc>
        <w:tc>
          <w:tcPr>
            <w:tcW w:w="5040" w:type="dxa"/>
          </w:tcPr>
          <w:p w14:paraId="1E179DFB" w14:textId="459AA8F2" w:rsidR="008C2177" w:rsidRPr="008512BC" w:rsidRDefault="000D24A5" w:rsidP="00F67CB8">
            <w:pPr>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HAnsi"/>
                <w:b/>
                <w:color w:val="365F91" w:themeColor="accent1" w:themeShade="BF"/>
              </w:rPr>
            </w:pPr>
            <w:r w:rsidRPr="008512BC">
              <w:rPr>
                <w:rFonts w:asciiTheme="majorHAnsi" w:eastAsia="Calibri" w:hAnsiTheme="majorHAnsi" w:cstheme="majorHAnsi"/>
                <w:b/>
              </w:rPr>
              <w:t>Strategic Management and Alignment</w:t>
            </w:r>
            <w:r w:rsidRPr="00256C44">
              <w:rPr>
                <w:rFonts w:asciiTheme="majorHAnsi" w:eastAsia="Calibri" w:hAnsiTheme="majorHAnsi" w:cstheme="majorHAnsi"/>
              </w:rPr>
              <w:t xml:space="preserve">: </w:t>
            </w:r>
            <w:r w:rsidR="008C2177" w:rsidRPr="008512BC">
              <w:rPr>
                <w:rFonts w:asciiTheme="majorHAnsi" w:eastAsia="Calibri" w:hAnsiTheme="majorHAnsi" w:cstheme="majorHAnsi"/>
              </w:rPr>
              <w:t>Given the capacity constraints and pressing developmental challenges confronting civil servants at all levels, long-term strategic thinking regarding performance enhancement is not a high priority.  Nonetheless, managers did have views about what kinds of steps might be taken to improve civil service HRM in the future.</w:t>
            </w:r>
          </w:p>
        </w:tc>
      </w:tr>
      <w:tr w:rsidR="008C2177" w:rsidRPr="008512BC" w14:paraId="188438DF" w14:textId="77777777" w:rsidTr="001828DC">
        <w:trPr>
          <w:cnfStyle w:val="000000100000" w:firstRow="0" w:lastRow="0" w:firstColumn="0" w:lastColumn="0" w:oddVBand="0" w:evenVBand="0" w:oddHBand="1" w:evenHBand="0" w:firstRowFirstColumn="0" w:firstRowLastColumn="0" w:lastRowFirstColumn="0" w:lastRowLastColumn="0"/>
          <w:trHeight w:val="2780"/>
        </w:trPr>
        <w:tc>
          <w:tcPr>
            <w:cnfStyle w:val="001000000000" w:firstRow="0" w:lastRow="0" w:firstColumn="1" w:lastColumn="0" w:oddVBand="0" w:evenVBand="0" w:oddHBand="0" w:evenHBand="0" w:firstRowFirstColumn="0" w:firstRowLastColumn="0" w:lastRowFirstColumn="0" w:lastRowLastColumn="0"/>
            <w:tcW w:w="637" w:type="dxa"/>
          </w:tcPr>
          <w:p w14:paraId="2A978DD7" w14:textId="00BD2AA8" w:rsidR="008C2177" w:rsidRPr="008512BC" w:rsidRDefault="008C2177" w:rsidP="00F67CB8">
            <w:pPr>
              <w:rPr>
                <w:rFonts w:asciiTheme="majorHAnsi" w:eastAsiaTheme="majorEastAsia" w:hAnsiTheme="majorHAnsi" w:cstheme="majorHAnsi"/>
                <w:b w:val="0"/>
                <w:color w:val="365F91" w:themeColor="accent1" w:themeShade="BF"/>
              </w:rPr>
            </w:pPr>
            <w:r w:rsidRPr="008512BC">
              <w:rPr>
                <w:rFonts w:asciiTheme="majorHAnsi" w:eastAsiaTheme="majorEastAsia" w:hAnsiTheme="majorHAnsi" w:cstheme="majorHAnsi"/>
                <w:color w:val="365F91" w:themeColor="accent1" w:themeShade="BF"/>
              </w:rPr>
              <w:t>38</w:t>
            </w:r>
          </w:p>
        </w:tc>
        <w:tc>
          <w:tcPr>
            <w:tcW w:w="3521" w:type="dxa"/>
          </w:tcPr>
          <w:p w14:paraId="267DAD7D" w14:textId="52B8E367" w:rsidR="00FE29BB" w:rsidRPr="00256C44" w:rsidRDefault="000D24A5" w:rsidP="000D24A5">
            <w:pPr>
              <w:pStyle w:val="ListParagraph"/>
              <w:numPr>
                <w:ilvl w:val="0"/>
                <w:numId w:val="16"/>
              </w:num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rPr>
            </w:pPr>
            <w:r w:rsidRPr="008512BC">
              <w:rPr>
                <w:rFonts w:asciiTheme="majorHAnsi" w:eastAsia="Calibri" w:hAnsiTheme="majorHAnsi" w:cstheme="majorHAnsi"/>
                <w:b/>
                <w:sz w:val="22"/>
                <w:szCs w:val="22"/>
              </w:rPr>
              <w:t>Stakeholder Engagement</w:t>
            </w:r>
            <w:r w:rsidRPr="008512BC">
              <w:rPr>
                <w:rFonts w:asciiTheme="majorHAnsi" w:eastAsia="Calibri" w:hAnsiTheme="majorHAnsi" w:cstheme="majorHAnsi"/>
                <w:sz w:val="22"/>
                <w:szCs w:val="22"/>
              </w:rPr>
              <w:t xml:space="preserve">: </w:t>
            </w:r>
            <w:r w:rsidR="00FE29BB" w:rsidRPr="00256C44">
              <w:rPr>
                <w:rFonts w:asciiTheme="majorHAnsi" w:eastAsia="Calibri" w:hAnsiTheme="majorHAnsi" w:cstheme="majorHAnsi"/>
                <w:sz w:val="22"/>
                <w:szCs w:val="22"/>
              </w:rPr>
              <w:t>There is little evidence of the integration of stakeholder consultations in the formulation and implementation of government policies and programs.</w:t>
            </w:r>
          </w:p>
          <w:p w14:paraId="13292E2D" w14:textId="259028E5" w:rsidR="008C2177" w:rsidRPr="008512BC" w:rsidRDefault="008C2177" w:rsidP="00F67CB8">
            <w:pP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HAnsi"/>
                <w:b/>
                <w:color w:val="365F91" w:themeColor="accent1" w:themeShade="BF"/>
              </w:rPr>
            </w:pPr>
          </w:p>
        </w:tc>
        <w:tc>
          <w:tcPr>
            <w:tcW w:w="5040" w:type="dxa"/>
          </w:tcPr>
          <w:p w14:paraId="7A9DC1D4" w14:textId="04ED147D" w:rsidR="008C2177" w:rsidRPr="008512BC" w:rsidRDefault="000D24A5" w:rsidP="008C2177">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8512BC">
              <w:rPr>
                <w:rFonts w:asciiTheme="majorHAnsi" w:eastAsia="Calibri" w:hAnsiTheme="majorHAnsi" w:cstheme="majorHAnsi"/>
                <w:b/>
              </w:rPr>
              <w:t xml:space="preserve">Stakeholder Engagement: </w:t>
            </w:r>
            <w:r w:rsidR="008C2177" w:rsidRPr="008512BC">
              <w:rPr>
                <w:rFonts w:asciiTheme="majorHAnsi" w:eastAsia="Calibri" w:hAnsiTheme="majorHAnsi" w:cstheme="majorHAnsi"/>
              </w:rPr>
              <w:t xml:space="preserve">Coordination mechanisms, such as the CSAFP, led by the Prime Minister and for which the OMRH acts as Secretariat, offers a viable mechanism for coordination, subject to the many centrifugal pressures that make national policy coherence challenging in many (especially aid-dependent) country contexts.  HR policy in Haiti also requires coordination between the OMRH, the MEF and the DGHR of individual ministries, which often face informational and capacity difficulties. </w:t>
            </w:r>
          </w:p>
          <w:p w14:paraId="2DDD2940" w14:textId="77777777" w:rsidR="008C2177" w:rsidRPr="008512BC" w:rsidRDefault="008C2177" w:rsidP="00F67CB8">
            <w:pP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HAnsi"/>
                <w:b/>
                <w:color w:val="365F91" w:themeColor="accent1" w:themeShade="BF"/>
              </w:rPr>
            </w:pPr>
          </w:p>
        </w:tc>
      </w:tr>
    </w:tbl>
    <w:p w14:paraId="20B898B0" w14:textId="77777777" w:rsidR="003E76C2" w:rsidRDefault="003E76C2" w:rsidP="00F67CB8">
      <w:pPr>
        <w:rPr>
          <w:rFonts w:asciiTheme="majorHAnsi" w:eastAsiaTheme="majorEastAsia" w:hAnsiTheme="majorHAnsi" w:cstheme="majorHAnsi"/>
          <w:color w:val="365F91" w:themeColor="accent1" w:themeShade="BF"/>
          <w:sz w:val="26"/>
          <w:szCs w:val="26"/>
        </w:rPr>
      </w:pPr>
    </w:p>
    <w:p w14:paraId="2A3EA587" w14:textId="77777777" w:rsidR="003E76C2" w:rsidRDefault="003E76C2" w:rsidP="00F67CB8">
      <w:pPr>
        <w:rPr>
          <w:rFonts w:asciiTheme="majorHAnsi" w:eastAsiaTheme="majorEastAsia" w:hAnsiTheme="majorHAnsi" w:cstheme="majorHAnsi"/>
          <w:color w:val="365F91" w:themeColor="accent1" w:themeShade="BF"/>
          <w:sz w:val="26"/>
          <w:szCs w:val="26"/>
        </w:rPr>
      </w:pPr>
    </w:p>
    <w:p w14:paraId="423397E8" w14:textId="64C665DC" w:rsidR="00BE50B2" w:rsidRPr="00256C44" w:rsidRDefault="00A809B9" w:rsidP="00F67CB8">
      <w:pPr>
        <w:rPr>
          <w:rFonts w:asciiTheme="majorHAnsi" w:eastAsiaTheme="majorEastAsia" w:hAnsiTheme="majorHAnsi" w:cstheme="majorHAnsi"/>
          <w:color w:val="365F91" w:themeColor="accent1" w:themeShade="BF"/>
          <w:sz w:val="26"/>
          <w:szCs w:val="26"/>
        </w:rPr>
      </w:pPr>
      <w:r w:rsidRPr="00256C44">
        <w:rPr>
          <w:rFonts w:asciiTheme="majorHAnsi" w:eastAsiaTheme="majorEastAsia" w:hAnsiTheme="majorHAnsi" w:cstheme="majorHAnsi"/>
          <w:color w:val="365F91" w:themeColor="accent1" w:themeShade="BF"/>
          <w:sz w:val="26"/>
          <w:szCs w:val="26"/>
        </w:rPr>
        <w:t>4</w:t>
      </w:r>
      <w:r w:rsidR="00BE50B2" w:rsidRPr="00256C44">
        <w:rPr>
          <w:rFonts w:asciiTheme="majorHAnsi" w:eastAsiaTheme="majorEastAsia" w:hAnsiTheme="majorHAnsi" w:cstheme="majorHAnsi"/>
          <w:color w:val="365F91" w:themeColor="accent1" w:themeShade="BF"/>
          <w:sz w:val="26"/>
          <w:szCs w:val="26"/>
        </w:rPr>
        <w:t xml:space="preserve">.7 </w:t>
      </w:r>
      <w:r w:rsidR="00BE50B2" w:rsidRPr="00256C44">
        <w:rPr>
          <w:rFonts w:asciiTheme="majorHAnsi" w:hAnsiTheme="majorHAnsi" w:cstheme="majorHAnsi"/>
          <w:color w:val="365F91" w:themeColor="accent1" w:themeShade="BF"/>
          <w:sz w:val="26"/>
          <w:szCs w:val="26"/>
        </w:rPr>
        <w:t>Diversity Management</w:t>
      </w:r>
      <w:r w:rsidR="00BE50B2" w:rsidRPr="00256C44">
        <w:rPr>
          <w:rFonts w:asciiTheme="majorHAnsi" w:eastAsiaTheme="majorEastAsia" w:hAnsiTheme="majorHAnsi" w:cstheme="majorHAnsi"/>
          <w:color w:val="365F91" w:themeColor="accent1" w:themeShade="BF"/>
          <w:sz w:val="26"/>
          <w:szCs w:val="26"/>
        </w:rPr>
        <w:t xml:space="preserve"> </w:t>
      </w:r>
    </w:p>
    <w:tbl>
      <w:tblPr>
        <w:tblStyle w:val="GridTable4-Accent111"/>
        <w:tblW w:w="0" w:type="auto"/>
        <w:tblLook w:val="04A0" w:firstRow="1" w:lastRow="0" w:firstColumn="1" w:lastColumn="0" w:noHBand="0" w:noVBand="1"/>
      </w:tblPr>
      <w:tblGrid>
        <w:gridCol w:w="467"/>
        <w:gridCol w:w="3099"/>
        <w:gridCol w:w="5064"/>
      </w:tblGrid>
      <w:tr w:rsidR="00BE50B2" w:rsidRPr="008512BC" w14:paraId="335FE0A8" w14:textId="77777777" w:rsidTr="00BE50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5922F68C" w14:textId="16226F70" w:rsidR="00BE50B2" w:rsidRPr="008512BC" w:rsidRDefault="00BE50B2" w:rsidP="00BE50B2">
            <w:pPr>
              <w:rPr>
                <w:rFonts w:asciiTheme="majorHAnsi" w:eastAsiaTheme="majorEastAsia" w:hAnsiTheme="majorHAnsi" w:cstheme="majorHAnsi"/>
                <w:color w:val="365F91" w:themeColor="accent1" w:themeShade="BF"/>
                <w:sz w:val="26"/>
                <w:szCs w:val="26"/>
              </w:rPr>
            </w:pPr>
            <w:r w:rsidRPr="008512BC">
              <w:rPr>
                <w:rFonts w:asciiTheme="majorHAnsi" w:eastAsiaTheme="majorEastAsia" w:hAnsiTheme="majorHAnsi" w:cstheme="majorHAnsi"/>
                <w:color w:val="365F91" w:themeColor="accent1" w:themeShade="BF"/>
                <w:sz w:val="26"/>
                <w:szCs w:val="26"/>
              </w:rPr>
              <w:t>#</w:t>
            </w:r>
          </w:p>
        </w:tc>
        <w:tc>
          <w:tcPr>
            <w:tcW w:w="3150" w:type="dxa"/>
          </w:tcPr>
          <w:p w14:paraId="2D593805" w14:textId="1882DA04" w:rsidR="00BE50B2" w:rsidRPr="008512BC" w:rsidRDefault="00BE50B2" w:rsidP="00BE50B2">
            <w:pPr>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HAnsi"/>
                <w:color w:val="365F91" w:themeColor="accent1" w:themeShade="BF"/>
                <w:sz w:val="26"/>
                <w:szCs w:val="26"/>
              </w:rPr>
            </w:pPr>
            <w:r w:rsidRPr="008512BC">
              <w:rPr>
                <w:rFonts w:asciiTheme="majorHAnsi" w:eastAsiaTheme="majorEastAsia" w:hAnsiTheme="majorHAnsi" w:cstheme="majorHAnsi"/>
                <w:color w:val="365F91" w:themeColor="accent1" w:themeShade="BF"/>
                <w:sz w:val="26"/>
                <w:szCs w:val="26"/>
              </w:rPr>
              <w:t xml:space="preserve">Critical points </w:t>
            </w:r>
          </w:p>
        </w:tc>
        <w:tc>
          <w:tcPr>
            <w:tcW w:w="5238" w:type="dxa"/>
          </w:tcPr>
          <w:p w14:paraId="52C6E584" w14:textId="6EF29B66" w:rsidR="00BE50B2" w:rsidRPr="008512BC" w:rsidRDefault="00BE50B2" w:rsidP="00BE50B2">
            <w:pPr>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HAnsi"/>
                <w:color w:val="365F91" w:themeColor="accent1" w:themeShade="BF"/>
                <w:sz w:val="26"/>
                <w:szCs w:val="26"/>
              </w:rPr>
            </w:pPr>
            <w:r w:rsidRPr="008512BC">
              <w:rPr>
                <w:rFonts w:asciiTheme="majorHAnsi" w:eastAsiaTheme="majorEastAsia" w:hAnsiTheme="majorHAnsi" w:cstheme="majorHAnsi"/>
                <w:color w:val="365F91" w:themeColor="accent1" w:themeShade="BF"/>
                <w:sz w:val="26"/>
                <w:szCs w:val="26"/>
              </w:rPr>
              <w:t xml:space="preserve">Supporting narrative </w:t>
            </w:r>
          </w:p>
        </w:tc>
      </w:tr>
      <w:tr w:rsidR="00BE50B2" w:rsidRPr="008512BC" w14:paraId="307AC514" w14:textId="77777777" w:rsidTr="00BE50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003A4F7F" w14:textId="2E0A54CC" w:rsidR="00BE50B2" w:rsidRPr="008512BC" w:rsidRDefault="00BE50B2" w:rsidP="00BE50B2">
            <w:pPr>
              <w:rPr>
                <w:rFonts w:asciiTheme="majorHAnsi" w:eastAsiaTheme="majorEastAsia" w:hAnsiTheme="majorHAnsi" w:cstheme="majorHAnsi"/>
                <w:color w:val="365F91" w:themeColor="accent1" w:themeShade="BF"/>
              </w:rPr>
            </w:pPr>
            <w:r w:rsidRPr="008512BC">
              <w:rPr>
                <w:rFonts w:asciiTheme="majorHAnsi" w:eastAsiaTheme="majorEastAsia" w:hAnsiTheme="majorHAnsi" w:cstheme="majorHAnsi"/>
                <w:color w:val="365F91" w:themeColor="accent1" w:themeShade="BF"/>
              </w:rPr>
              <w:t>34</w:t>
            </w:r>
          </w:p>
        </w:tc>
        <w:tc>
          <w:tcPr>
            <w:tcW w:w="3150" w:type="dxa"/>
          </w:tcPr>
          <w:p w14:paraId="58087308" w14:textId="37F477AB" w:rsidR="00BE50B2" w:rsidRPr="008512BC" w:rsidRDefault="00BE50B2" w:rsidP="00BE50B2">
            <w:pPr>
              <w:pStyle w:val="ListParagraph"/>
              <w:numPr>
                <w:ilvl w:val="0"/>
                <w:numId w:val="16"/>
              </w:numP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HAnsi"/>
                <w:color w:val="365F91" w:themeColor="accent1" w:themeShade="BF"/>
                <w:sz w:val="22"/>
                <w:szCs w:val="22"/>
              </w:rPr>
            </w:pPr>
            <w:r w:rsidRPr="00256C44">
              <w:rPr>
                <w:rFonts w:asciiTheme="majorHAnsi" w:eastAsia="Calibri" w:hAnsiTheme="majorHAnsi" w:cstheme="majorHAnsi"/>
                <w:b/>
                <w:sz w:val="22"/>
                <w:szCs w:val="22"/>
              </w:rPr>
              <w:t>Discriminatory practices:</w:t>
            </w:r>
            <w:r w:rsidRPr="00256C44">
              <w:rPr>
                <w:rFonts w:asciiTheme="majorHAnsi" w:eastAsia="Calibri" w:hAnsiTheme="majorHAnsi" w:cstheme="majorHAnsi"/>
                <w:sz w:val="22"/>
                <w:szCs w:val="22"/>
              </w:rPr>
              <w:t xml:space="preserve"> While they exist, the legal and regulatory provisions designed to protect public </w:t>
            </w:r>
            <w:r w:rsidRPr="00256C44">
              <w:rPr>
                <w:rFonts w:asciiTheme="majorHAnsi" w:eastAsia="Calibri" w:hAnsiTheme="majorHAnsi" w:cstheme="majorHAnsi"/>
                <w:sz w:val="22"/>
                <w:szCs w:val="22"/>
              </w:rPr>
              <w:lastRenderedPageBreak/>
              <w:t>officers against discriminatory practices in the distribution of benefits and responsibilities are either weak/ineffective or not consistently applied.</w:t>
            </w:r>
          </w:p>
        </w:tc>
        <w:tc>
          <w:tcPr>
            <w:tcW w:w="5238" w:type="dxa"/>
          </w:tcPr>
          <w:p w14:paraId="5731E714" w14:textId="75AD79F2" w:rsidR="00BE50B2" w:rsidRPr="008512BC" w:rsidRDefault="00BE50B2" w:rsidP="00BE50B2">
            <w:pP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HAnsi"/>
                <w:color w:val="365F91" w:themeColor="accent1" w:themeShade="BF"/>
              </w:rPr>
            </w:pPr>
            <w:r w:rsidRPr="00256C44">
              <w:rPr>
                <w:rFonts w:asciiTheme="majorHAnsi" w:eastAsia="Calibri" w:hAnsiTheme="majorHAnsi" w:cstheme="majorHAnsi"/>
                <w:b/>
              </w:rPr>
              <w:lastRenderedPageBreak/>
              <w:t xml:space="preserve">Discriminatory practices: </w:t>
            </w:r>
            <w:r w:rsidRPr="00256C44">
              <w:rPr>
                <w:rFonts w:asciiTheme="majorHAnsi" w:eastAsia="Calibri" w:hAnsiTheme="majorHAnsi" w:cstheme="majorHAnsi"/>
              </w:rPr>
              <w:t xml:space="preserve">The 2005 Revision of the General Public Service Statute, reinforced by the 2013 Recruitment Regulation, guarantees equal access to civil service employment, prohibiting discrimination </w:t>
            </w:r>
            <w:r w:rsidRPr="00256C44">
              <w:rPr>
                <w:rFonts w:asciiTheme="majorHAnsi" w:eastAsia="Calibri" w:hAnsiTheme="majorHAnsi" w:cstheme="majorHAnsi"/>
              </w:rPr>
              <w:lastRenderedPageBreak/>
              <w:t>on the basis of gender, disability, or sexual orientation.  In 2013, women represented on-third of staff, below OECD averages but above worldwide comparators.  Female participation is highest in the capital</w:t>
            </w:r>
            <w:r w:rsidR="00582403" w:rsidRPr="00256C44">
              <w:rPr>
                <w:rFonts w:asciiTheme="majorHAnsi" w:eastAsia="Calibri" w:hAnsiTheme="majorHAnsi" w:cstheme="majorHAnsi"/>
              </w:rPr>
              <w:t xml:space="preserve">, although in some </w:t>
            </w:r>
            <w:r w:rsidR="00D32731" w:rsidRPr="00256C44">
              <w:rPr>
                <w:rFonts w:asciiTheme="majorHAnsi" w:eastAsia="Calibri" w:hAnsiTheme="majorHAnsi" w:cstheme="majorHAnsi"/>
              </w:rPr>
              <w:t>m</w:t>
            </w:r>
            <w:r w:rsidR="00582403" w:rsidRPr="00256C44">
              <w:rPr>
                <w:rFonts w:asciiTheme="majorHAnsi" w:eastAsia="Calibri" w:hAnsiTheme="majorHAnsi" w:cstheme="majorHAnsi"/>
              </w:rPr>
              <w:t>inistries their participation is below the constitutional mandate of 30%</w:t>
            </w:r>
            <w:r w:rsidRPr="00256C44">
              <w:rPr>
                <w:rFonts w:asciiTheme="majorHAnsi" w:eastAsia="Calibri" w:hAnsiTheme="majorHAnsi" w:cstheme="majorHAnsi"/>
              </w:rPr>
              <w:t>.  Language discrimination has not been well studied to see the degree to which Kreyol speakers are well integrated into the civil service, and at what bureaucratic levels.</w:t>
            </w:r>
          </w:p>
        </w:tc>
      </w:tr>
    </w:tbl>
    <w:p w14:paraId="2E2BA1D9" w14:textId="77777777" w:rsidR="00157722" w:rsidRPr="008512BC" w:rsidRDefault="00157722" w:rsidP="00F67CB8">
      <w:pPr>
        <w:rPr>
          <w:rFonts w:asciiTheme="majorHAnsi" w:eastAsiaTheme="majorEastAsia" w:hAnsiTheme="majorHAnsi" w:cstheme="majorHAnsi"/>
          <w:color w:val="365F91" w:themeColor="accent1" w:themeShade="BF"/>
          <w:sz w:val="26"/>
          <w:szCs w:val="26"/>
        </w:rPr>
      </w:pPr>
    </w:p>
    <w:p w14:paraId="4E8753BB" w14:textId="7514518E" w:rsidR="003E76C2" w:rsidRDefault="003E76C2" w:rsidP="00D32731">
      <w:pPr>
        <w:pStyle w:val="Heading1"/>
        <w:spacing w:before="120" w:after="120" w:line="240" w:lineRule="auto"/>
        <w:rPr>
          <w:rFonts w:cstheme="majorHAnsi"/>
        </w:rPr>
      </w:pPr>
      <w:bookmarkStart w:id="145" w:name="_Toc526170586"/>
    </w:p>
    <w:p w14:paraId="2789BDDB" w14:textId="6A454B67" w:rsidR="003E76C2" w:rsidRDefault="003E76C2" w:rsidP="003E76C2"/>
    <w:p w14:paraId="7F6AAE3E" w14:textId="3AAB7C15" w:rsidR="003E76C2" w:rsidRDefault="003E76C2" w:rsidP="003E76C2"/>
    <w:p w14:paraId="5FC3F955" w14:textId="7C412B8F" w:rsidR="003E76C2" w:rsidRDefault="003E76C2" w:rsidP="003E76C2"/>
    <w:p w14:paraId="6B310C8D" w14:textId="53BB63F3" w:rsidR="003E76C2" w:rsidRDefault="003E76C2" w:rsidP="003E76C2"/>
    <w:p w14:paraId="56F63C50" w14:textId="3F74BD80" w:rsidR="003E76C2" w:rsidRDefault="003E76C2" w:rsidP="003E76C2"/>
    <w:p w14:paraId="7C96BBAD" w14:textId="3DAAD66E" w:rsidR="003E76C2" w:rsidRDefault="003E76C2" w:rsidP="003E76C2"/>
    <w:p w14:paraId="5DF11A18" w14:textId="0582E649" w:rsidR="003E76C2" w:rsidRDefault="003E76C2" w:rsidP="003E76C2"/>
    <w:p w14:paraId="09C930A6" w14:textId="065C17A4" w:rsidR="003E76C2" w:rsidRDefault="003E76C2" w:rsidP="003E76C2"/>
    <w:p w14:paraId="16039F0F" w14:textId="23F9C9EF" w:rsidR="003E76C2" w:rsidRDefault="003E76C2" w:rsidP="003E76C2"/>
    <w:p w14:paraId="40C4943D" w14:textId="5077CDC3" w:rsidR="003E76C2" w:rsidRDefault="003E76C2" w:rsidP="003E76C2"/>
    <w:p w14:paraId="1F1D975F" w14:textId="4D44CFB5" w:rsidR="003E76C2" w:rsidRDefault="003E76C2" w:rsidP="003E76C2"/>
    <w:p w14:paraId="63E1356F" w14:textId="77777777" w:rsidR="003E76C2" w:rsidRPr="003E76C2" w:rsidRDefault="003E76C2" w:rsidP="003E76C2"/>
    <w:p w14:paraId="07FE6347" w14:textId="66393DC9" w:rsidR="006A7864" w:rsidRDefault="006A7864" w:rsidP="00D32731">
      <w:pPr>
        <w:pStyle w:val="Heading1"/>
        <w:spacing w:before="120" w:after="120" w:line="240" w:lineRule="auto"/>
        <w:rPr>
          <w:rFonts w:cstheme="majorHAnsi"/>
        </w:rPr>
      </w:pPr>
    </w:p>
    <w:p w14:paraId="3D042E99" w14:textId="647C709B" w:rsidR="00CF69AA" w:rsidRDefault="00CF69AA" w:rsidP="00CF69AA"/>
    <w:p w14:paraId="14F8E006" w14:textId="2AB7075E" w:rsidR="00CF69AA" w:rsidRDefault="00CF69AA" w:rsidP="00CF69AA"/>
    <w:p w14:paraId="4AA27C09" w14:textId="567D4BC5" w:rsidR="00CF69AA" w:rsidRDefault="00CF69AA" w:rsidP="00CF69AA"/>
    <w:p w14:paraId="1FD0B0FD" w14:textId="2422AD62" w:rsidR="00CF69AA" w:rsidRDefault="00CF69AA" w:rsidP="00CF69AA"/>
    <w:p w14:paraId="6162496A" w14:textId="77777777" w:rsidR="00CF69AA" w:rsidRPr="00CF69AA" w:rsidRDefault="00CF69AA" w:rsidP="00CF69AA"/>
    <w:p w14:paraId="5AECC1BF" w14:textId="5FE5A52C" w:rsidR="00157722" w:rsidRPr="00256C44" w:rsidRDefault="00A809B9" w:rsidP="00D32731">
      <w:pPr>
        <w:pStyle w:val="Heading1"/>
        <w:spacing w:before="120" w:after="120" w:line="240" w:lineRule="auto"/>
        <w:rPr>
          <w:rFonts w:cstheme="majorHAnsi"/>
        </w:rPr>
      </w:pPr>
      <w:r w:rsidRPr="00256C44">
        <w:rPr>
          <w:rFonts w:cstheme="majorHAnsi"/>
        </w:rPr>
        <w:lastRenderedPageBreak/>
        <w:t>5</w:t>
      </w:r>
      <w:bookmarkStart w:id="146" w:name="_GoBack"/>
      <w:bookmarkEnd w:id="146"/>
      <w:r w:rsidR="00157722" w:rsidRPr="00256C44">
        <w:rPr>
          <w:rFonts w:cstheme="majorHAnsi"/>
        </w:rPr>
        <w:t xml:space="preserve">. Conclusions </w:t>
      </w:r>
      <w:bookmarkEnd w:id="145"/>
    </w:p>
    <w:p w14:paraId="47D193E7" w14:textId="69FA5FEC" w:rsidR="00157722" w:rsidRPr="008512BC" w:rsidRDefault="00157722" w:rsidP="00157722">
      <w:pPr>
        <w:spacing w:before="120" w:after="120" w:line="240" w:lineRule="auto"/>
        <w:jc w:val="both"/>
        <w:rPr>
          <w:rFonts w:asciiTheme="majorHAnsi" w:eastAsia="Calibri" w:hAnsiTheme="majorHAnsi" w:cstheme="majorHAnsi"/>
        </w:rPr>
      </w:pPr>
      <w:r w:rsidRPr="008512BC">
        <w:rPr>
          <w:rFonts w:asciiTheme="majorHAnsi" w:eastAsia="Calibri" w:hAnsiTheme="majorHAnsi" w:cstheme="majorHAnsi"/>
        </w:rPr>
        <w:t xml:space="preserve">This diagnostic assessment utilizes the five quality indices described by Longo (2006) along with two additional indices – namely </w:t>
      </w:r>
      <w:r w:rsidRPr="008512BC">
        <w:rPr>
          <w:rFonts w:asciiTheme="majorHAnsi" w:eastAsia="Calibri" w:hAnsiTheme="majorHAnsi" w:cstheme="majorHAnsi"/>
          <w:b/>
          <w:bCs/>
        </w:rPr>
        <w:t>Management Capabilities</w:t>
      </w:r>
      <w:r w:rsidRPr="008512BC">
        <w:rPr>
          <w:rFonts w:asciiTheme="majorHAnsi" w:eastAsia="Calibri" w:hAnsiTheme="majorHAnsi" w:cstheme="majorHAnsi"/>
        </w:rPr>
        <w:t xml:space="preserve"> and </w:t>
      </w:r>
      <w:r w:rsidRPr="008512BC">
        <w:rPr>
          <w:rFonts w:asciiTheme="majorHAnsi" w:eastAsia="Calibri" w:hAnsiTheme="majorHAnsi" w:cstheme="majorHAnsi"/>
          <w:b/>
          <w:bCs/>
        </w:rPr>
        <w:t>Diversity Management</w:t>
      </w:r>
      <w:r w:rsidRPr="008512BC">
        <w:rPr>
          <w:rFonts w:asciiTheme="majorHAnsi" w:eastAsia="Calibri" w:hAnsiTheme="majorHAnsi" w:cstheme="majorHAnsi"/>
        </w:rPr>
        <w:t xml:space="preserve"> – which have been developed specifically for the use in the IDB’s Caribbean Civil Service Diagnostics.  The assessment of Haiti’s systems on these indices, along with the associated critical points, are presented in </w:t>
      </w:r>
      <w:r w:rsidR="00D32731" w:rsidRPr="008512BC">
        <w:rPr>
          <w:rFonts w:asciiTheme="majorHAnsi" w:eastAsia="Calibri" w:hAnsiTheme="majorHAnsi" w:cstheme="majorHAnsi"/>
          <w:b/>
        </w:rPr>
        <w:t>SECTION 3</w:t>
      </w:r>
      <w:r w:rsidRPr="008512BC">
        <w:rPr>
          <w:rFonts w:asciiTheme="majorHAnsi" w:eastAsia="Calibri" w:hAnsiTheme="majorHAnsi" w:cstheme="majorHAnsi"/>
        </w:rPr>
        <w:t xml:space="preserve"> to this report.  </w:t>
      </w:r>
    </w:p>
    <w:p w14:paraId="4E23E4C0" w14:textId="77777777" w:rsidR="00157722" w:rsidRPr="008512BC" w:rsidRDefault="00157722" w:rsidP="00157722">
      <w:pPr>
        <w:spacing w:before="120" w:after="120" w:line="240" w:lineRule="auto"/>
        <w:jc w:val="both"/>
        <w:rPr>
          <w:rFonts w:asciiTheme="majorHAnsi" w:eastAsia="Calibri" w:hAnsiTheme="majorHAnsi" w:cstheme="majorHAnsi"/>
        </w:rPr>
      </w:pPr>
      <w:r w:rsidRPr="008512BC">
        <w:rPr>
          <w:rFonts w:asciiTheme="majorHAnsi" w:eastAsia="Calibri" w:hAnsiTheme="majorHAnsi" w:cstheme="majorHAnsi"/>
        </w:rPr>
        <w:t xml:space="preserve">More generally, this review exercise has identified a set of core civil service challenges that continue to constrain Haiti’s institutional capacity. These issues are highlighted below, along with recommendations for reform measures that should be considered to address them. </w:t>
      </w:r>
    </w:p>
    <w:p w14:paraId="520B7FCD" w14:textId="77777777" w:rsidR="00157722" w:rsidRPr="008512BC" w:rsidRDefault="00157722" w:rsidP="00157722">
      <w:pPr>
        <w:spacing w:line="240" w:lineRule="auto"/>
        <w:jc w:val="both"/>
        <w:rPr>
          <w:rFonts w:asciiTheme="majorHAnsi" w:hAnsiTheme="majorHAnsi" w:cstheme="majorHAnsi"/>
        </w:rPr>
      </w:pPr>
      <w:r w:rsidRPr="008512BC">
        <w:rPr>
          <w:rFonts w:asciiTheme="majorHAnsi" w:hAnsiTheme="majorHAnsi" w:cstheme="majorHAnsi"/>
        </w:rPr>
        <w:t xml:space="preserve">Broadly, the assessment found that Haiti’s civil service, decimated by recent natural disasters and weakened by both recent and longstanding political instability, is operating with very low capacity and is lacking the institutional structures and systems needed to raise its level of administrative performance and service delivery in order to meet its most basic developmental challenges.  Three fundamental problems are emphasized: </w:t>
      </w:r>
    </w:p>
    <w:p w14:paraId="1E32C473" w14:textId="77777777" w:rsidR="00157722" w:rsidRPr="008512BC" w:rsidRDefault="00157722" w:rsidP="00157722">
      <w:pPr>
        <w:spacing w:before="120" w:after="120" w:line="240" w:lineRule="auto"/>
        <w:jc w:val="both"/>
        <w:rPr>
          <w:rFonts w:asciiTheme="majorHAnsi" w:eastAsia="Calibri" w:hAnsiTheme="majorHAnsi" w:cstheme="majorHAnsi"/>
        </w:rPr>
      </w:pPr>
      <w:r w:rsidRPr="008512BC">
        <w:rPr>
          <w:rFonts w:asciiTheme="majorHAnsi" w:hAnsiTheme="majorHAnsi" w:cstheme="majorHAnsi"/>
        </w:rPr>
        <w:t xml:space="preserve">First, the civil service lacks an adequate establishment management information and control needed to ensure sound fiscal policy on employment and pay and to formulate and implement policies to develop an appropriately dimensioned cadre of well-paid, well-trained talent pool.   Some of the features of this weakness include a weak HR Management Information system (with poor articulation of linkages among MEF, </w:t>
      </w:r>
      <w:r w:rsidRPr="008512BC">
        <w:rPr>
          <w:rFonts w:asciiTheme="majorHAnsi" w:eastAsia="Calibri" w:hAnsiTheme="majorHAnsi" w:cstheme="majorHAnsi"/>
        </w:rPr>
        <w:t xml:space="preserve">OMRH and the ministries) non-credible information on numbers, placement and compensation status of civil servants, and lack of accurate information on the growing numbers of contracted workers. </w:t>
      </w:r>
    </w:p>
    <w:p w14:paraId="1CA7359D" w14:textId="77777777" w:rsidR="00157722" w:rsidRPr="008512BC" w:rsidRDefault="00157722" w:rsidP="00157722">
      <w:pPr>
        <w:spacing w:before="120" w:after="120" w:line="240" w:lineRule="auto"/>
        <w:jc w:val="both"/>
        <w:rPr>
          <w:rFonts w:asciiTheme="majorHAnsi" w:eastAsia="Calibri" w:hAnsiTheme="majorHAnsi" w:cstheme="majorHAnsi"/>
        </w:rPr>
      </w:pPr>
      <w:r w:rsidRPr="008512BC">
        <w:rPr>
          <w:rFonts w:asciiTheme="majorHAnsi" w:eastAsia="Calibri" w:hAnsiTheme="majorHAnsi" w:cstheme="majorHAnsi"/>
        </w:rPr>
        <w:t xml:space="preserve">Second, the civil service lacks very basic rules, structures and systems for classifying, paying and advancing the careers of civil servants.  Elements of this problem include the lack of a robust classification and pay and grading system for the civil service and the absence of mechanisms for incentivizing civil servants’ performance or attracting quality candidates to service.  </w:t>
      </w:r>
    </w:p>
    <w:p w14:paraId="55C08699" w14:textId="77777777" w:rsidR="00157722" w:rsidRPr="008512BC" w:rsidRDefault="00157722" w:rsidP="00157722">
      <w:pPr>
        <w:spacing w:before="120" w:after="120" w:line="240" w:lineRule="auto"/>
        <w:jc w:val="both"/>
        <w:rPr>
          <w:rFonts w:asciiTheme="majorHAnsi" w:eastAsia="Calibri" w:hAnsiTheme="majorHAnsi" w:cstheme="majorHAnsi"/>
        </w:rPr>
      </w:pPr>
      <w:r w:rsidRPr="008512BC">
        <w:rPr>
          <w:rFonts w:asciiTheme="majorHAnsi" w:eastAsia="Calibri" w:hAnsiTheme="majorHAnsi" w:cstheme="majorHAnsi"/>
        </w:rPr>
        <w:t xml:space="preserve">Third, the overall remuneration system offers inadequate rewards to compete with alternative labor markets, including donor operations.  A feature of this low reward system is the over-reliance on perverse, largely opaque and therefore unmanageable incentives such as position inflation and non-performance allowances.  Possible consequences include poor performance, absenteeism and corruption. </w:t>
      </w:r>
    </w:p>
    <w:p w14:paraId="55F88F1F" w14:textId="77777777" w:rsidR="00157722" w:rsidRPr="008512BC" w:rsidRDefault="00157722" w:rsidP="00157722">
      <w:pPr>
        <w:spacing w:before="120" w:after="120" w:line="240" w:lineRule="auto"/>
        <w:jc w:val="both"/>
        <w:rPr>
          <w:rFonts w:asciiTheme="majorHAnsi" w:eastAsia="Calibri" w:hAnsiTheme="majorHAnsi" w:cstheme="majorHAnsi"/>
        </w:rPr>
      </w:pPr>
      <w:r w:rsidRPr="008512BC">
        <w:rPr>
          <w:rFonts w:asciiTheme="majorHAnsi" w:eastAsia="Calibri" w:hAnsiTheme="majorHAnsi" w:cstheme="majorHAnsi"/>
        </w:rPr>
        <w:t xml:space="preserve">Fourth, the investment in training and capacity building to raise the quality and autonomy of civil service institutions has been inadequate and under-performing. </w:t>
      </w:r>
    </w:p>
    <w:p w14:paraId="2ED8C07A" w14:textId="77777777" w:rsidR="005F2D39" w:rsidRPr="008512BC" w:rsidRDefault="005F2D39" w:rsidP="00157722">
      <w:pPr>
        <w:spacing w:before="120" w:after="120" w:line="240" w:lineRule="auto"/>
        <w:jc w:val="both"/>
        <w:rPr>
          <w:rFonts w:asciiTheme="majorHAnsi" w:eastAsia="Calibri" w:hAnsiTheme="majorHAnsi" w:cstheme="majorHAnsi"/>
        </w:rPr>
      </w:pPr>
    </w:p>
    <w:p w14:paraId="3B97758C" w14:textId="03FA27E2" w:rsidR="00157722" w:rsidRPr="00256C44" w:rsidRDefault="00157722" w:rsidP="00157722">
      <w:pPr>
        <w:spacing w:before="120" w:after="120" w:line="240" w:lineRule="auto"/>
        <w:jc w:val="both"/>
        <w:rPr>
          <w:rFonts w:asciiTheme="majorHAnsi" w:hAnsiTheme="majorHAnsi" w:cstheme="majorHAnsi"/>
        </w:rPr>
      </w:pPr>
      <w:r w:rsidRPr="008512BC">
        <w:rPr>
          <w:rFonts w:asciiTheme="majorHAnsi" w:eastAsia="Calibri" w:hAnsiTheme="majorHAnsi" w:cstheme="majorHAnsi"/>
        </w:rPr>
        <w:t>There has been ongoing discussion about the above challenges and some efforts to introduce reforms have been initiated. The following constitute broad recommendations that are offered for government’s further consideration as it takes its civil service</w:t>
      </w:r>
      <w:r w:rsidRPr="00256C44">
        <w:rPr>
          <w:rFonts w:asciiTheme="majorHAnsi" w:hAnsiTheme="majorHAnsi" w:cstheme="majorHAnsi"/>
        </w:rPr>
        <w:t xml:space="preserve"> reform program forward in the next five to ten years.  </w:t>
      </w:r>
    </w:p>
    <w:p w14:paraId="3C855B2B" w14:textId="77777777" w:rsidR="00157722" w:rsidRPr="008512BC" w:rsidRDefault="00157722" w:rsidP="00157722">
      <w:pPr>
        <w:pStyle w:val="ListParagraph"/>
        <w:numPr>
          <w:ilvl w:val="0"/>
          <w:numId w:val="18"/>
        </w:numPr>
        <w:spacing w:after="200"/>
        <w:jc w:val="both"/>
        <w:rPr>
          <w:rFonts w:asciiTheme="majorHAnsi" w:hAnsiTheme="majorHAnsi" w:cstheme="majorHAnsi"/>
          <w:sz w:val="22"/>
          <w:szCs w:val="22"/>
          <w:u w:val="single"/>
        </w:rPr>
      </w:pPr>
      <w:r w:rsidRPr="008512BC">
        <w:rPr>
          <w:rFonts w:asciiTheme="majorHAnsi" w:hAnsiTheme="majorHAnsi" w:cstheme="majorHAnsi"/>
          <w:sz w:val="22"/>
          <w:szCs w:val="22"/>
          <w:u w:val="single"/>
        </w:rPr>
        <w:t>Improve establishment management control</w:t>
      </w:r>
    </w:p>
    <w:p w14:paraId="63075C42" w14:textId="77777777" w:rsidR="00157722" w:rsidRPr="008512BC" w:rsidRDefault="00157722" w:rsidP="00157722">
      <w:pPr>
        <w:pStyle w:val="ListParagraph"/>
        <w:numPr>
          <w:ilvl w:val="1"/>
          <w:numId w:val="18"/>
        </w:numPr>
        <w:spacing w:after="200"/>
        <w:jc w:val="both"/>
        <w:rPr>
          <w:rFonts w:asciiTheme="majorHAnsi" w:hAnsiTheme="majorHAnsi" w:cstheme="majorHAnsi"/>
          <w:sz w:val="22"/>
          <w:szCs w:val="22"/>
          <w:u w:val="single"/>
        </w:rPr>
      </w:pPr>
      <w:r w:rsidRPr="008512BC">
        <w:rPr>
          <w:rFonts w:asciiTheme="majorHAnsi" w:hAnsiTheme="majorHAnsi" w:cstheme="majorHAnsi"/>
          <w:sz w:val="22"/>
          <w:szCs w:val="22"/>
        </w:rPr>
        <w:t xml:space="preserve">Carry out a robust (probably with some biometric validation) civil service census with wide coverage, possibly with links to universal ID system, once a sound retrieval system to capture, maintain and update HRMIS data is in place. </w:t>
      </w:r>
    </w:p>
    <w:p w14:paraId="2C6B2F70" w14:textId="77777777" w:rsidR="00157722" w:rsidRPr="008512BC" w:rsidRDefault="00157722" w:rsidP="00157722">
      <w:pPr>
        <w:pStyle w:val="ListParagraph"/>
        <w:numPr>
          <w:ilvl w:val="1"/>
          <w:numId w:val="18"/>
        </w:numPr>
        <w:spacing w:after="200"/>
        <w:jc w:val="both"/>
        <w:rPr>
          <w:rFonts w:asciiTheme="majorHAnsi" w:hAnsiTheme="majorHAnsi" w:cstheme="majorHAnsi"/>
          <w:sz w:val="22"/>
          <w:szCs w:val="22"/>
          <w:u w:val="single"/>
        </w:rPr>
      </w:pPr>
      <w:r w:rsidRPr="008512BC">
        <w:rPr>
          <w:rFonts w:asciiTheme="majorHAnsi" w:hAnsiTheme="majorHAnsi" w:cstheme="majorHAnsi"/>
          <w:sz w:val="22"/>
          <w:szCs w:val="22"/>
        </w:rPr>
        <w:lastRenderedPageBreak/>
        <w:t xml:space="preserve">Build a comprehensive computerized HRMIS system, with links in OMRH, line ministries. It should cover all budget entities, contain basic personnel information for both civil servants and contracted employees.  </w:t>
      </w:r>
    </w:p>
    <w:p w14:paraId="27079EE6" w14:textId="77777777" w:rsidR="00157722" w:rsidRPr="008512BC" w:rsidRDefault="00157722" w:rsidP="00157722">
      <w:pPr>
        <w:pStyle w:val="ListParagraph"/>
        <w:numPr>
          <w:ilvl w:val="1"/>
          <w:numId w:val="18"/>
        </w:numPr>
        <w:spacing w:after="200"/>
        <w:jc w:val="both"/>
        <w:rPr>
          <w:rFonts w:asciiTheme="majorHAnsi" w:hAnsiTheme="majorHAnsi" w:cstheme="majorHAnsi"/>
          <w:sz w:val="22"/>
          <w:szCs w:val="22"/>
          <w:u w:val="single"/>
        </w:rPr>
      </w:pPr>
      <w:r w:rsidRPr="008512BC">
        <w:rPr>
          <w:rFonts w:asciiTheme="majorHAnsi" w:hAnsiTheme="majorHAnsi" w:cstheme="majorHAnsi"/>
          <w:sz w:val="22"/>
          <w:szCs w:val="22"/>
        </w:rPr>
        <w:t>Link this to an integrated payroll system, perhaps through the installation of an appropriately designed IFMS that takes on board the need to sequence the capacity building, institutional infrastructure, required for the Haitian context.</w:t>
      </w:r>
    </w:p>
    <w:p w14:paraId="6A67B4C5" w14:textId="77777777" w:rsidR="00157722" w:rsidRPr="008512BC" w:rsidRDefault="00157722" w:rsidP="00157722">
      <w:pPr>
        <w:pStyle w:val="ListParagraph"/>
        <w:numPr>
          <w:ilvl w:val="0"/>
          <w:numId w:val="18"/>
        </w:numPr>
        <w:spacing w:after="200"/>
        <w:jc w:val="both"/>
        <w:rPr>
          <w:rFonts w:asciiTheme="majorHAnsi" w:hAnsiTheme="majorHAnsi" w:cstheme="majorHAnsi"/>
          <w:sz w:val="22"/>
          <w:szCs w:val="22"/>
          <w:u w:val="single"/>
        </w:rPr>
      </w:pPr>
      <w:r w:rsidRPr="008512BC">
        <w:rPr>
          <w:rFonts w:asciiTheme="majorHAnsi" w:hAnsiTheme="majorHAnsi" w:cstheme="majorHAnsi"/>
          <w:sz w:val="22"/>
          <w:szCs w:val="22"/>
          <w:u w:val="single"/>
        </w:rPr>
        <w:t>Develop HR systems, institutions and incentives</w:t>
      </w:r>
    </w:p>
    <w:p w14:paraId="278ED3E4" w14:textId="77777777" w:rsidR="00157722" w:rsidRPr="008512BC" w:rsidRDefault="00157722" w:rsidP="00157722">
      <w:pPr>
        <w:pStyle w:val="ListParagraph"/>
        <w:numPr>
          <w:ilvl w:val="1"/>
          <w:numId w:val="18"/>
        </w:numPr>
        <w:spacing w:after="200"/>
        <w:jc w:val="both"/>
        <w:rPr>
          <w:rFonts w:asciiTheme="majorHAnsi" w:hAnsiTheme="majorHAnsi" w:cstheme="majorHAnsi"/>
          <w:sz w:val="22"/>
          <w:szCs w:val="22"/>
        </w:rPr>
      </w:pPr>
      <w:r w:rsidRPr="008512BC">
        <w:rPr>
          <w:rFonts w:asciiTheme="majorHAnsi" w:hAnsiTheme="majorHAnsi" w:cstheme="majorHAnsi"/>
          <w:sz w:val="22"/>
          <w:szCs w:val="22"/>
        </w:rPr>
        <w:t xml:space="preserve">Design a classification system that selects the best fit for Haiti as regards a “career” based vs. a “job” system. </w:t>
      </w:r>
    </w:p>
    <w:p w14:paraId="2D63A201" w14:textId="77777777" w:rsidR="00157722" w:rsidRPr="008512BC" w:rsidRDefault="00157722" w:rsidP="00157722">
      <w:pPr>
        <w:pStyle w:val="ListParagraph"/>
        <w:numPr>
          <w:ilvl w:val="1"/>
          <w:numId w:val="18"/>
        </w:numPr>
        <w:spacing w:after="200"/>
        <w:jc w:val="both"/>
        <w:rPr>
          <w:rFonts w:asciiTheme="majorHAnsi" w:hAnsiTheme="majorHAnsi" w:cstheme="majorHAnsi"/>
          <w:sz w:val="22"/>
          <w:szCs w:val="22"/>
        </w:rPr>
      </w:pPr>
      <w:r w:rsidRPr="008512BC">
        <w:rPr>
          <w:rFonts w:asciiTheme="majorHAnsi" w:hAnsiTheme="majorHAnsi" w:cstheme="majorHAnsi"/>
          <w:sz w:val="22"/>
          <w:szCs w:val="22"/>
        </w:rPr>
        <w:t>Link job or position classifications to a pay and grading system that contains a salary scale with steps that progress up a defined, performance-based ladder.</w:t>
      </w:r>
    </w:p>
    <w:p w14:paraId="624AC179" w14:textId="77777777" w:rsidR="00157722" w:rsidRPr="008512BC" w:rsidRDefault="00157722" w:rsidP="00157722">
      <w:pPr>
        <w:pStyle w:val="ListParagraph"/>
        <w:numPr>
          <w:ilvl w:val="1"/>
          <w:numId w:val="18"/>
        </w:numPr>
        <w:spacing w:after="200"/>
        <w:jc w:val="both"/>
        <w:rPr>
          <w:rFonts w:asciiTheme="majorHAnsi" w:hAnsiTheme="majorHAnsi" w:cstheme="majorHAnsi"/>
          <w:sz w:val="22"/>
          <w:szCs w:val="22"/>
        </w:rPr>
      </w:pPr>
      <w:r w:rsidRPr="008512BC">
        <w:rPr>
          <w:rFonts w:asciiTheme="majorHAnsi" w:hAnsiTheme="majorHAnsi" w:cstheme="majorHAnsi"/>
          <w:sz w:val="22"/>
          <w:szCs w:val="22"/>
        </w:rPr>
        <w:t>Design a promotion or career advancement system to incentivize civil servants, possibly embracing a higher civil service leadership cadre.</w:t>
      </w:r>
    </w:p>
    <w:p w14:paraId="68ED393D" w14:textId="77777777" w:rsidR="00157722" w:rsidRPr="008512BC" w:rsidRDefault="00157722" w:rsidP="00157722">
      <w:pPr>
        <w:pStyle w:val="ListParagraph"/>
        <w:numPr>
          <w:ilvl w:val="1"/>
          <w:numId w:val="18"/>
        </w:numPr>
        <w:spacing w:after="200"/>
        <w:jc w:val="both"/>
        <w:rPr>
          <w:rFonts w:asciiTheme="majorHAnsi" w:hAnsiTheme="majorHAnsi" w:cstheme="majorHAnsi"/>
          <w:sz w:val="22"/>
          <w:szCs w:val="22"/>
        </w:rPr>
      </w:pPr>
      <w:r w:rsidRPr="008512BC">
        <w:rPr>
          <w:rFonts w:asciiTheme="majorHAnsi" w:hAnsiTheme="majorHAnsi" w:cstheme="majorHAnsi"/>
          <w:sz w:val="22"/>
          <w:szCs w:val="22"/>
        </w:rPr>
        <w:t>Revise recruitment to accommodate new skills and profiles.</w:t>
      </w:r>
    </w:p>
    <w:p w14:paraId="6FB9C3C8" w14:textId="77777777" w:rsidR="00157722" w:rsidRPr="008512BC" w:rsidRDefault="00157722" w:rsidP="00157722">
      <w:pPr>
        <w:pStyle w:val="ListParagraph"/>
        <w:numPr>
          <w:ilvl w:val="1"/>
          <w:numId w:val="18"/>
        </w:numPr>
        <w:spacing w:after="200"/>
        <w:jc w:val="both"/>
        <w:rPr>
          <w:rFonts w:asciiTheme="majorHAnsi" w:hAnsiTheme="majorHAnsi" w:cstheme="majorHAnsi"/>
          <w:sz w:val="22"/>
          <w:szCs w:val="22"/>
        </w:rPr>
      </w:pPr>
      <w:r w:rsidRPr="008512BC">
        <w:rPr>
          <w:rFonts w:asciiTheme="majorHAnsi" w:hAnsiTheme="majorHAnsi" w:cstheme="majorHAnsi"/>
          <w:sz w:val="22"/>
          <w:szCs w:val="22"/>
        </w:rPr>
        <w:t xml:space="preserve">Invest in training (further developing L’ENAPP along with other mechanisms) for in- and pre-service capacity development. </w:t>
      </w:r>
    </w:p>
    <w:p w14:paraId="4498BBB4" w14:textId="77777777" w:rsidR="00157722" w:rsidRPr="008512BC" w:rsidRDefault="00157722" w:rsidP="00157722">
      <w:pPr>
        <w:pStyle w:val="ListParagraph"/>
        <w:numPr>
          <w:ilvl w:val="0"/>
          <w:numId w:val="18"/>
        </w:numPr>
        <w:jc w:val="both"/>
        <w:rPr>
          <w:rFonts w:asciiTheme="majorHAnsi" w:hAnsiTheme="majorHAnsi" w:cstheme="majorHAnsi"/>
          <w:sz w:val="22"/>
          <w:szCs w:val="22"/>
          <w:u w:val="single"/>
        </w:rPr>
      </w:pPr>
      <w:r w:rsidRPr="008512BC">
        <w:rPr>
          <w:rFonts w:asciiTheme="majorHAnsi" w:hAnsiTheme="majorHAnsi" w:cstheme="majorHAnsi"/>
          <w:sz w:val="22"/>
          <w:szCs w:val="22"/>
          <w:u w:val="single"/>
        </w:rPr>
        <w:t>Find the (probably higher) reservation wage for civil servants</w:t>
      </w:r>
    </w:p>
    <w:p w14:paraId="3265BF89" w14:textId="77777777" w:rsidR="00157722" w:rsidRPr="008512BC" w:rsidRDefault="00157722" w:rsidP="00157722">
      <w:pPr>
        <w:pStyle w:val="ListParagraph"/>
        <w:numPr>
          <w:ilvl w:val="1"/>
          <w:numId w:val="18"/>
        </w:numPr>
        <w:jc w:val="both"/>
        <w:rPr>
          <w:rFonts w:asciiTheme="majorHAnsi" w:hAnsiTheme="majorHAnsi" w:cstheme="majorHAnsi"/>
          <w:sz w:val="22"/>
          <w:szCs w:val="22"/>
          <w:u w:val="single"/>
        </w:rPr>
      </w:pPr>
      <w:r w:rsidRPr="008512BC">
        <w:rPr>
          <w:rFonts w:asciiTheme="majorHAnsi" w:hAnsiTheme="majorHAnsi" w:cstheme="majorHAnsi"/>
          <w:sz w:val="22"/>
          <w:szCs w:val="22"/>
        </w:rPr>
        <w:t>Conduct a comparative pay survey with benchmark job information on private, donor, NGO, offshore labor markets for skills desirable to recruit into civil service</w:t>
      </w:r>
    </w:p>
    <w:p w14:paraId="0471A7C4" w14:textId="77777777" w:rsidR="00157722" w:rsidRPr="008512BC" w:rsidRDefault="00157722" w:rsidP="00157722">
      <w:pPr>
        <w:pStyle w:val="ListParagraph"/>
        <w:numPr>
          <w:ilvl w:val="1"/>
          <w:numId w:val="18"/>
        </w:numPr>
        <w:jc w:val="both"/>
        <w:rPr>
          <w:rFonts w:asciiTheme="majorHAnsi" w:hAnsiTheme="majorHAnsi" w:cstheme="majorHAnsi"/>
          <w:sz w:val="22"/>
          <w:szCs w:val="22"/>
          <w:u w:val="single"/>
        </w:rPr>
      </w:pPr>
      <w:r w:rsidRPr="008512BC">
        <w:rPr>
          <w:rFonts w:asciiTheme="majorHAnsi" w:hAnsiTheme="majorHAnsi" w:cstheme="majorHAnsi"/>
          <w:sz w:val="22"/>
          <w:szCs w:val="22"/>
        </w:rPr>
        <w:t>Develop a strategy and policy framework for recruiting contracted employees that includes conditions of pay, tenure, types of roles, information and monitoring trends</w:t>
      </w:r>
    </w:p>
    <w:p w14:paraId="173DB823" w14:textId="77777777" w:rsidR="00157722" w:rsidRPr="008512BC" w:rsidRDefault="00157722" w:rsidP="00157722">
      <w:pPr>
        <w:pStyle w:val="ListParagraph"/>
        <w:numPr>
          <w:ilvl w:val="0"/>
          <w:numId w:val="16"/>
        </w:numPr>
        <w:spacing w:after="200"/>
        <w:ind w:left="720"/>
        <w:jc w:val="both"/>
        <w:rPr>
          <w:rFonts w:asciiTheme="majorHAnsi" w:hAnsiTheme="majorHAnsi" w:cstheme="majorHAnsi"/>
          <w:sz w:val="22"/>
          <w:szCs w:val="22"/>
          <w:u w:val="single"/>
        </w:rPr>
      </w:pPr>
      <w:r w:rsidRPr="008512BC">
        <w:rPr>
          <w:rFonts w:asciiTheme="majorHAnsi" w:hAnsiTheme="majorHAnsi" w:cstheme="majorHAnsi"/>
          <w:sz w:val="22"/>
          <w:szCs w:val="22"/>
          <w:u w:val="single"/>
        </w:rPr>
        <w:t>Develop strategies for re-dimensioning (the size, distribution and cost) the civil service</w:t>
      </w:r>
    </w:p>
    <w:p w14:paraId="35CDD774" w14:textId="77777777" w:rsidR="00157722" w:rsidRPr="008512BC" w:rsidRDefault="00157722" w:rsidP="00157722">
      <w:pPr>
        <w:pStyle w:val="ListParagraph"/>
        <w:numPr>
          <w:ilvl w:val="1"/>
          <w:numId w:val="16"/>
        </w:numPr>
        <w:spacing w:after="200"/>
        <w:jc w:val="both"/>
        <w:rPr>
          <w:rFonts w:asciiTheme="majorHAnsi" w:hAnsiTheme="majorHAnsi" w:cstheme="majorHAnsi"/>
          <w:sz w:val="22"/>
          <w:szCs w:val="22"/>
        </w:rPr>
      </w:pPr>
      <w:r w:rsidRPr="008512BC">
        <w:rPr>
          <w:rFonts w:asciiTheme="majorHAnsi" w:hAnsiTheme="majorHAnsi" w:cstheme="majorHAnsi"/>
          <w:sz w:val="22"/>
          <w:szCs w:val="22"/>
        </w:rPr>
        <w:t>Model pay and employment options</w:t>
      </w:r>
    </w:p>
    <w:p w14:paraId="34CF5495" w14:textId="77777777" w:rsidR="00157722" w:rsidRPr="008512BC" w:rsidRDefault="00157722" w:rsidP="00157722">
      <w:pPr>
        <w:pStyle w:val="ListParagraph"/>
        <w:numPr>
          <w:ilvl w:val="1"/>
          <w:numId w:val="16"/>
        </w:numPr>
        <w:spacing w:after="200"/>
        <w:jc w:val="both"/>
        <w:rPr>
          <w:rFonts w:asciiTheme="majorHAnsi" w:hAnsiTheme="majorHAnsi" w:cstheme="majorHAnsi"/>
          <w:sz w:val="22"/>
          <w:szCs w:val="22"/>
        </w:rPr>
      </w:pPr>
      <w:r w:rsidRPr="008512BC">
        <w:rPr>
          <w:rFonts w:asciiTheme="majorHAnsi" w:hAnsiTheme="majorHAnsi" w:cstheme="majorHAnsi"/>
          <w:sz w:val="22"/>
          <w:szCs w:val="22"/>
        </w:rPr>
        <w:t xml:space="preserve">Design early retirement and voluntary departure schemes (gleaning lessons from pilot ministries) </w:t>
      </w:r>
    </w:p>
    <w:p w14:paraId="10ECB0FF" w14:textId="77777777" w:rsidR="00157722" w:rsidRPr="008512BC" w:rsidRDefault="00157722" w:rsidP="00157722">
      <w:pPr>
        <w:pStyle w:val="ListParagraph"/>
        <w:numPr>
          <w:ilvl w:val="1"/>
          <w:numId w:val="16"/>
        </w:numPr>
        <w:spacing w:after="200"/>
        <w:jc w:val="both"/>
        <w:rPr>
          <w:rFonts w:asciiTheme="majorHAnsi" w:hAnsiTheme="majorHAnsi" w:cstheme="majorHAnsi"/>
          <w:sz w:val="22"/>
          <w:szCs w:val="22"/>
        </w:rPr>
      </w:pPr>
      <w:r w:rsidRPr="008512BC">
        <w:rPr>
          <w:rFonts w:asciiTheme="majorHAnsi" w:hAnsiTheme="majorHAnsi" w:cstheme="majorHAnsi"/>
          <w:sz w:val="22"/>
          <w:szCs w:val="22"/>
        </w:rPr>
        <w:t xml:space="preserve">Perform pension analysis to determine financial and legal requirements of future re-dimensioning initiatives. </w:t>
      </w:r>
    </w:p>
    <w:p w14:paraId="1DF36365" w14:textId="1D38D509" w:rsidR="005F2D39" w:rsidRPr="008512BC" w:rsidRDefault="005F2D39" w:rsidP="00F67CB8">
      <w:pPr>
        <w:rPr>
          <w:rFonts w:asciiTheme="majorHAnsi" w:hAnsiTheme="majorHAnsi" w:cstheme="majorHAnsi"/>
        </w:rPr>
      </w:pPr>
    </w:p>
    <w:p w14:paraId="28518EB7" w14:textId="5BDCD127" w:rsidR="005F2D39" w:rsidRPr="008512BC" w:rsidRDefault="005F2D39" w:rsidP="00F67CB8">
      <w:pPr>
        <w:rPr>
          <w:rFonts w:asciiTheme="majorHAnsi" w:hAnsiTheme="majorHAnsi" w:cstheme="majorHAnsi"/>
        </w:rPr>
      </w:pPr>
    </w:p>
    <w:p w14:paraId="4150BABB" w14:textId="5118718C" w:rsidR="005F2D39" w:rsidRPr="008512BC" w:rsidRDefault="005F2D39" w:rsidP="00F67CB8">
      <w:pPr>
        <w:rPr>
          <w:rFonts w:asciiTheme="majorHAnsi" w:hAnsiTheme="majorHAnsi" w:cstheme="majorHAnsi"/>
        </w:rPr>
      </w:pPr>
    </w:p>
    <w:p w14:paraId="31C8EAFE" w14:textId="03EBD1AB" w:rsidR="005F2D39" w:rsidRPr="008512BC" w:rsidRDefault="005F2D39" w:rsidP="00F67CB8">
      <w:pPr>
        <w:rPr>
          <w:rFonts w:asciiTheme="majorHAnsi" w:hAnsiTheme="majorHAnsi" w:cstheme="majorHAnsi"/>
        </w:rPr>
      </w:pPr>
    </w:p>
    <w:p w14:paraId="08D733DD" w14:textId="00F2B41E" w:rsidR="005F2D39" w:rsidRDefault="005F2D39" w:rsidP="00F67CB8">
      <w:pPr>
        <w:rPr>
          <w:rFonts w:asciiTheme="majorHAnsi" w:hAnsiTheme="majorHAnsi" w:cstheme="majorHAnsi"/>
        </w:rPr>
      </w:pPr>
    </w:p>
    <w:p w14:paraId="79F495C6" w14:textId="3722B395" w:rsidR="00337B20" w:rsidRDefault="00337B20" w:rsidP="00F67CB8">
      <w:pPr>
        <w:rPr>
          <w:rFonts w:asciiTheme="majorHAnsi" w:hAnsiTheme="majorHAnsi" w:cstheme="majorHAnsi"/>
        </w:rPr>
      </w:pPr>
    </w:p>
    <w:p w14:paraId="49503AAA" w14:textId="25E755F0" w:rsidR="00337B20" w:rsidRDefault="00337B20" w:rsidP="00F67CB8">
      <w:pPr>
        <w:rPr>
          <w:rFonts w:asciiTheme="majorHAnsi" w:hAnsiTheme="majorHAnsi" w:cstheme="majorHAnsi"/>
        </w:rPr>
      </w:pPr>
    </w:p>
    <w:p w14:paraId="36D8AB49" w14:textId="312FD3DB" w:rsidR="00337B20" w:rsidRDefault="00337B20" w:rsidP="00F67CB8">
      <w:pPr>
        <w:rPr>
          <w:rFonts w:asciiTheme="majorHAnsi" w:hAnsiTheme="majorHAnsi" w:cstheme="majorHAnsi"/>
        </w:rPr>
      </w:pPr>
    </w:p>
    <w:p w14:paraId="12DF4537" w14:textId="1A6EFB7E" w:rsidR="00337B20" w:rsidRDefault="00337B20" w:rsidP="00F67CB8">
      <w:pPr>
        <w:rPr>
          <w:rFonts w:asciiTheme="majorHAnsi" w:hAnsiTheme="majorHAnsi" w:cstheme="majorHAnsi"/>
        </w:rPr>
      </w:pPr>
    </w:p>
    <w:p w14:paraId="2EB2C034" w14:textId="77777777" w:rsidR="00337B20" w:rsidRPr="008512BC" w:rsidRDefault="00337B20" w:rsidP="00F67CB8">
      <w:pPr>
        <w:rPr>
          <w:rFonts w:asciiTheme="majorHAnsi" w:hAnsiTheme="majorHAnsi" w:cstheme="majorHAnsi"/>
        </w:rPr>
      </w:pPr>
    </w:p>
    <w:p w14:paraId="360319BD" w14:textId="2FFF4818" w:rsidR="007C52AE" w:rsidRPr="008512BC" w:rsidRDefault="007C52AE" w:rsidP="007E5369">
      <w:pPr>
        <w:rPr>
          <w:rFonts w:asciiTheme="majorHAnsi" w:hAnsiTheme="majorHAnsi" w:cstheme="majorHAnsi"/>
        </w:rPr>
      </w:pPr>
    </w:p>
    <w:p w14:paraId="4B357B3C" w14:textId="00607460" w:rsidR="007C52AE" w:rsidRPr="00C90C4A" w:rsidRDefault="00D73921" w:rsidP="00157722">
      <w:pPr>
        <w:rPr>
          <w:rFonts w:asciiTheme="majorHAnsi" w:hAnsiTheme="majorHAnsi" w:cstheme="majorHAnsi"/>
          <w:b/>
          <w:color w:val="365F91" w:themeColor="accent1" w:themeShade="BF"/>
          <w:sz w:val="32"/>
          <w:szCs w:val="32"/>
        </w:rPr>
      </w:pPr>
      <w:r w:rsidRPr="00C90C4A">
        <w:rPr>
          <w:rFonts w:asciiTheme="majorHAnsi" w:hAnsiTheme="majorHAnsi" w:cstheme="majorHAnsi"/>
          <w:b/>
          <w:color w:val="365F91" w:themeColor="accent1" w:themeShade="BF"/>
          <w:sz w:val="32"/>
          <w:szCs w:val="32"/>
        </w:rPr>
        <w:lastRenderedPageBreak/>
        <w:t xml:space="preserve">5. </w:t>
      </w:r>
      <w:r w:rsidR="007C52AE" w:rsidRPr="00C90C4A">
        <w:rPr>
          <w:rFonts w:asciiTheme="majorHAnsi" w:hAnsiTheme="majorHAnsi" w:cstheme="majorHAnsi"/>
          <w:b/>
          <w:color w:val="365F91" w:themeColor="accent1" w:themeShade="BF"/>
          <w:sz w:val="32"/>
          <w:szCs w:val="32"/>
        </w:rPr>
        <w:t>ANNEX I</w:t>
      </w:r>
    </w:p>
    <w:p w14:paraId="7EA5630E" w14:textId="31D03B97" w:rsidR="007C52AE" w:rsidRPr="008512BC" w:rsidRDefault="007C52AE" w:rsidP="00F75F2A">
      <w:pPr>
        <w:jc w:val="center"/>
        <w:rPr>
          <w:rFonts w:asciiTheme="majorHAnsi" w:hAnsiTheme="majorHAnsi" w:cstheme="majorHAnsi"/>
          <w:b/>
          <w:color w:val="365F91" w:themeColor="accent1" w:themeShade="BF"/>
          <w:sz w:val="26"/>
          <w:szCs w:val="26"/>
        </w:rPr>
      </w:pPr>
      <w:bookmarkStart w:id="147" w:name="_Hlk526165412"/>
      <w:r w:rsidRPr="008512BC">
        <w:rPr>
          <w:rFonts w:asciiTheme="majorHAnsi" w:hAnsiTheme="majorHAnsi" w:cstheme="majorHAnsi"/>
          <w:b/>
          <w:color w:val="365F91" w:themeColor="accent1" w:themeShade="BF"/>
          <w:sz w:val="26"/>
          <w:szCs w:val="26"/>
        </w:rPr>
        <w:t xml:space="preserve">Foundational Civil Service Legal Framework </w:t>
      </w:r>
    </w:p>
    <w:p w14:paraId="29D6098C" w14:textId="4AF93867"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The Constitution of Haiti (June 20, 2012) especially articles: 136, 160, 171, 235, 236-1, 236-2, 237, 238, 239, 240, 241, 242, 243 et 244;</w:t>
      </w:r>
    </w:p>
    <w:p w14:paraId="13390446" w14:textId="77777777"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 xml:space="preserve">Law of August 26, 1870 assigning responsibilities for public servants and state employees in the Public Administration. </w:t>
      </w:r>
    </w:p>
    <w:p w14:paraId="0D659EB1" w14:textId="77777777"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 xml:space="preserve">Law of August 15, 1871 elaborating public servants’ responsibilities. </w:t>
      </w:r>
    </w:p>
    <w:p w14:paraId="0E8594B1" w14:textId="77777777"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 xml:space="preserve">Law of December 19, 1946, introducing diplomatic career specialization. </w:t>
      </w:r>
    </w:p>
    <w:p w14:paraId="35A5FA1B" w14:textId="77777777"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 xml:space="preserve">Law of September 17, 1958 conferring position stability to diplomatic personnel. </w:t>
      </w:r>
    </w:p>
    <w:p w14:paraId="3B78B34D" w14:textId="77777777"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 xml:space="preserve">General Statute of the Public Service, September 19, 1982. </w:t>
      </w:r>
    </w:p>
    <w:p w14:paraId="2083747B" w14:textId="77777777"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Law of August 20</w:t>
      </w:r>
      <w:r w:rsidRPr="008512BC">
        <w:rPr>
          <w:rFonts w:asciiTheme="majorHAnsi" w:hAnsiTheme="majorHAnsi" w:cstheme="majorHAnsi"/>
          <w:sz w:val="22"/>
          <w:szCs w:val="22"/>
          <w:vertAlign w:val="superscript"/>
        </w:rPr>
        <w:t>th</w:t>
      </w:r>
      <w:r w:rsidRPr="008512BC">
        <w:rPr>
          <w:rFonts w:asciiTheme="majorHAnsi" w:hAnsiTheme="majorHAnsi" w:cstheme="majorHAnsi"/>
          <w:sz w:val="22"/>
          <w:szCs w:val="22"/>
        </w:rPr>
        <w:t xml:space="preserve">, 1996, establishing the Customs Service Statute. </w:t>
      </w:r>
    </w:p>
    <w:p w14:paraId="6E184E8C" w14:textId="77777777"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 xml:space="preserve">Law of February 12, 2008. </w:t>
      </w:r>
    </w:p>
    <w:p w14:paraId="358A5615" w14:textId="64564A91"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 xml:space="preserve">Law of March 12, 2014 on anti-corruption. </w:t>
      </w:r>
    </w:p>
    <w:p w14:paraId="17153BF9" w14:textId="77777777"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 xml:space="preserve">Decree-Law of December 28, 1943 on public official responsibilities. </w:t>
      </w:r>
    </w:p>
    <w:p w14:paraId="24AA78DB" w14:textId="77777777"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 xml:space="preserve">Decree Law of May 17, 2005, revising the general statute of the public service and reorganizing the structure of the central administration of the state. </w:t>
      </w:r>
    </w:p>
    <w:p w14:paraId="3AEB2248" w14:textId="77777777"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 xml:space="preserve">Decree of November 23, 2005, establishing the organization and operational directives of the Superior Court of Accounts and its administrative responsibilities. </w:t>
      </w:r>
    </w:p>
    <w:p w14:paraId="698EEAE3" w14:textId="606A57DD"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 xml:space="preserve">By-law (Arête) of May 25, 2009 revising regulatory provisions for civil service training, recruitment, career advancement and HR management, under auspices of the OMRH. </w:t>
      </w:r>
    </w:p>
    <w:p w14:paraId="2AD5F24A" w14:textId="77777777" w:rsidR="007C52AE" w:rsidRPr="008512BC" w:rsidRDefault="007C52AE" w:rsidP="007C52AE">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 xml:space="preserve">By-Law of April 2, 2013 (Circular 006) to standardize civil service recruitment, strengthening merit-based selection criteria. </w:t>
      </w:r>
    </w:p>
    <w:p w14:paraId="543180A8" w14:textId="77777777" w:rsidR="00F248FF" w:rsidRPr="008512BC" w:rsidRDefault="007C52AE" w:rsidP="00F248FF">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By-Law of September 2014 introducing individual performance evaluation.</w:t>
      </w:r>
    </w:p>
    <w:p w14:paraId="30B72BD4" w14:textId="6C38BFC4" w:rsidR="00611797" w:rsidRPr="008512BC" w:rsidRDefault="007C52AE" w:rsidP="00611797">
      <w:pPr>
        <w:pStyle w:val="ListParagraph"/>
        <w:numPr>
          <w:ilvl w:val="0"/>
          <w:numId w:val="20"/>
        </w:numPr>
        <w:spacing w:before="120"/>
        <w:jc w:val="both"/>
        <w:rPr>
          <w:rFonts w:asciiTheme="majorHAnsi" w:hAnsiTheme="majorHAnsi" w:cstheme="majorHAnsi"/>
          <w:sz w:val="22"/>
          <w:szCs w:val="22"/>
        </w:rPr>
      </w:pPr>
      <w:r w:rsidRPr="008512BC">
        <w:rPr>
          <w:rFonts w:asciiTheme="majorHAnsi" w:hAnsiTheme="majorHAnsi" w:cstheme="majorHAnsi"/>
          <w:sz w:val="22"/>
          <w:szCs w:val="22"/>
        </w:rPr>
        <w:t>Draft law of April 2018 to revise and modernize the civil service general statute</w:t>
      </w:r>
      <w:bookmarkEnd w:id="147"/>
      <w:r w:rsidRPr="008512BC">
        <w:rPr>
          <w:rFonts w:asciiTheme="majorHAnsi" w:hAnsiTheme="majorHAnsi" w:cstheme="majorHAnsi"/>
        </w:rPr>
        <w:t xml:space="preserve">. </w:t>
      </w:r>
    </w:p>
    <w:p w14:paraId="5821B36B" w14:textId="6DE4A546" w:rsidR="00611797" w:rsidRPr="008512BC" w:rsidRDefault="00611797" w:rsidP="00611797">
      <w:pPr>
        <w:spacing w:before="120"/>
        <w:jc w:val="both"/>
        <w:rPr>
          <w:rFonts w:asciiTheme="majorHAnsi" w:hAnsiTheme="majorHAnsi" w:cstheme="majorHAnsi"/>
        </w:rPr>
      </w:pPr>
    </w:p>
    <w:p w14:paraId="6481C0FD" w14:textId="77777777" w:rsidR="00AA37D8" w:rsidRPr="00256C44" w:rsidRDefault="00AA37D8" w:rsidP="003E79FA">
      <w:pPr>
        <w:pStyle w:val="Heading1"/>
        <w:spacing w:before="240"/>
        <w:jc w:val="both"/>
        <w:rPr>
          <w:rFonts w:cstheme="majorHAnsi"/>
        </w:rPr>
      </w:pPr>
      <w:bookmarkStart w:id="148" w:name="_Toc514858632"/>
      <w:bookmarkStart w:id="149" w:name="_Toc519244077"/>
    </w:p>
    <w:p w14:paraId="2187BA26" w14:textId="6EFD03CA" w:rsidR="00AA37D8" w:rsidRPr="00256C44" w:rsidRDefault="00AA37D8" w:rsidP="003E79FA">
      <w:pPr>
        <w:pStyle w:val="Heading1"/>
        <w:spacing w:before="240"/>
        <w:jc w:val="both"/>
        <w:rPr>
          <w:rFonts w:cstheme="majorHAnsi"/>
        </w:rPr>
      </w:pPr>
    </w:p>
    <w:p w14:paraId="7B87613A" w14:textId="13A9F039" w:rsidR="00AA37D8" w:rsidRPr="00256C44" w:rsidRDefault="00AA37D8" w:rsidP="00AA37D8">
      <w:pPr>
        <w:rPr>
          <w:rFonts w:asciiTheme="majorHAnsi" w:hAnsiTheme="majorHAnsi" w:cstheme="majorHAnsi"/>
        </w:rPr>
      </w:pPr>
    </w:p>
    <w:p w14:paraId="797181D0" w14:textId="128DF0DE" w:rsidR="00AA37D8" w:rsidRPr="00256C44" w:rsidRDefault="00AA37D8" w:rsidP="00AA37D8">
      <w:pPr>
        <w:rPr>
          <w:rFonts w:asciiTheme="majorHAnsi" w:hAnsiTheme="majorHAnsi" w:cstheme="majorHAnsi"/>
        </w:rPr>
      </w:pPr>
    </w:p>
    <w:p w14:paraId="6A5E2221" w14:textId="38502FA5" w:rsidR="00AA37D8" w:rsidRPr="00256C44" w:rsidRDefault="00AA37D8" w:rsidP="00AA37D8">
      <w:pPr>
        <w:rPr>
          <w:rFonts w:asciiTheme="majorHAnsi" w:hAnsiTheme="majorHAnsi" w:cstheme="majorHAnsi"/>
        </w:rPr>
      </w:pPr>
    </w:p>
    <w:p w14:paraId="774096BE" w14:textId="03E3F402" w:rsidR="00AA37D8" w:rsidRPr="00256C44" w:rsidRDefault="00AA37D8" w:rsidP="00AA37D8">
      <w:pPr>
        <w:rPr>
          <w:rFonts w:asciiTheme="majorHAnsi" w:hAnsiTheme="majorHAnsi" w:cstheme="majorHAnsi"/>
        </w:rPr>
      </w:pPr>
    </w:p>
    <w:p w14:paraId="5B14A34D" w14:textId="41C9B21D" w:rsidR="00AA37D8" w:rsidRPr="00256C44" w:rsidRDefault="00AA37D8" w:rsidP="00AA37D8">
      <w:pPr>
        <w:rPr>
          <w:rFonts w:asciiTheme="majorHAnsi" w:hAnsiTheme="majorHAnsi" w:cstheme="majorHAnsi"/>
        </w:rPr>
      </w:pPr>
    </w:p>
    <w:p w14:paraId="71C2E703" w14:textId="2B36300C" w:rsidR="00AA37D8" w:rsidRDefault="00AA37D8" w:rsidP="00AA37D8">
      <w:pPr>
        <w:rPr>
          <w:rFonts w:asciiTheme="majorHAnsi" w:hAnsiTheme="majorHAnsi" w:cstheme="majorHAnsi"/>
        </w:rPr>
      </w:pPr>
    </w:p>
    <w:p w14:paraId="58DDF84D" w14:textId="77777777" w:rsidR="00F5449C" w:rsidRPr="00256C44" w:rsidRDefault="00F5449C" w:rsidP="00AA37D8">
      <w:pPr>
        <w:rPr>
          <w:rFonts w:asciiTheme="majorHAnsi" w:hAnsiTheme="majorHAnsi" w:cstheme="majorHAnsi"/>
        </w:rPr>
      </w:pPr>
    </w:p>
    <w:p w14:paraId="7B3530B8" w14:textId="77777777" w:rsidR="00AA37D8" w:rsidRPr="00256C44" w:rsidRDefault="00AA37D8" w:rsidP="00AA37D8">
      <w:pPr>
        <w:rPr>
          <w:rFonts w:asciiTheme="majorHAnsi" w:hAnsiTheme="majorHAnsi" w:cstheme="majorHAnsi"/>
        </w:rPr>
      </w:pPr>
    </w:p>
    <w:p w14:paraId="200AF49B" w14:textId="1F01C24D" w:rsidR="00611797" w:rsidRPr="00256C44" w:rsidRDefault="00D73921" w:rsidP="003E79FA">
      <w:pPr>
        <w:pStyle w:val="Heading1"/>
        <w:spacing w:before="240"/>
        <w:jc w:val="both"/>
        <w:rPr>
          <w:rFonts w:cstheme="majorHAnsi"/>
          <w:lang w:val="es-ES_tradnl"/>
        </w:rPr>
      </w:pPr>
      <w:bookmarkStart w:id="150" w:name="_Toc526170587"/>
      <w:r w:rsidRPr="00256C44">
        <w:rPr>
          <w:rFonts w:cstheme="majorHAnsi"/>
          <w:lang w:val="es-ES_tradnl"/>
        </w:rPr>
        <w:lastRenderedPageBreak/>
        <w:t>6</w:t>
      </w:r>
      <w:r w:rsidR="003E79FA" w:rsidRPr="00256C44">
        <w:rPr>
          <w:rFonts w:cstheme="majorHAnsi"/>
          <w:lang w:val="es-ES_tradnl"/>
        </w:rPr>
        <w:t xml:space="preserve">. </w:t>
      </w:r>
      <w:proofErr w:type="spellStart"/>
      <w:r w:rsidR="00611797" w:rsidRPr="00256C44">
        <w:rPr>
          <w:rFonts w:cstheme="majorHAnsi"/>
          <w:lang w:val="es-ES_tradnl"/>
        </w:rPr>
        <w:t>Sources</w:t>
      </w:r>
      <w:proofErr w:type="spellEnd"/>
      <w:r w:rsidR="00611797" w:rsidRPr="00256C44">
        <w:rPr>
          <w:rFonts w:cstheme="majorHAnsi"/>
          <w:lang w:val="es-ES_tradnl"/>
        </w:rPr>
        <w:t xml:space="preserve"> </w:t>
      </w:r>
      <w:proofErr w:type="spellStart"/>
      <w:r w:rsidR="00611797" w:rsidRPr="00256C44">
        <w:rPr>
          <w:rFonts w:cstheme="majorHAnsi"/>
          <w:lang w:val="es-ES_tradnl"/>
        </w:rPr>
        <w:t>of</w:t>
      </w:r>
      <w:proofErr w:type="spellEnd"/>
      <w:r w:rsidR="00611797" w:rsidRPr="00256C44">
        <w:rPr>
          <w:rFonts w:cstheme="majorHAnsi"/>
          <w:lang w:val="es-ES_tradnl"/>
        </w:rPr>
        <w:t xml:space="preserve"> </w:t>
      </w:r>
      <w:proofErr w:type="spellStart"/>
      <w:r w:rsidR="00611797" w:rsidRPr="00256C44">
        <w:rPr>
          <w:rFonts w:cstheme="majorHAnsi"/>
          <w:lang w:val="es-ES_tradnl"/>
        </w:rPr>
        <w:t>Information</w:t>
      </w:r>
      <w:bookmarkEnd w:id="148"/>
      <w:bookmarkEnd w:id="149"/>
      <w:bookmarkEnd w:id="150"/>
      <w:proofErr w:type="spellEnd"/>
    </w:p>
    <w:p w14:paraId="46A2A23B" w14:textId="6527DB1A" w:rsidR="00872BE4" w:rsidRPr="008512BC" w:rsidRDefault="00872BE4" w:rsidP="00872BE4">
      <w:pPr>
        <w:rPr>
          <w:rFonts w:asciiTheme="majorHAnsi" w:hAnsiTheme="majorHAnsi" w:cstheme="majorHAnsi"/>
          <w:lang w:val="es-ES_tradnl"/>
        </w:rPr>
      </w:pPr>
      <w:r w:rsidRPr="008512BC">
        <w:rPr>
          <w:rFonts w:asciiTheme="majorHAnsi" w:hAnsiTheme="majorHAnsi" w:cstheme="majorHAnsi"/>
          <w:lang w:val="es-ES_tradnl"/>
        </w:rPr>
        <w:t>Azam-</w:t>
      </w:r>
      <w:proofErr w:type="spellStart"/>
      <w:r w:rsidRPr="008512BC">
        <w:rPr>
          <w:rFonts w:asciiTheme="majorHAnsi" w:hAnsiTheme="majorHAnsi" w:cstheme="majorHAnsi"/>
          <w:lang w:val="es-ES_tradnl"/>
        </w:rPr>
        <w:t>Pradeilles</w:t>
      </w:r>
      <w:proofErr w:type="spellEnd"/>
      <w:r w:rsidRPr="008512BC">
        <w:rPr>
          <w:rFonts w:asciiTheme="majorHAnsi" w:hAnsiTheme="majorHAnsi" w:cstheme="majorHAnsi"/>
          <w:lang w:val="es-ES_tradnl"/>
        </w:rPr>
        <w:t>, (julio, 2017)</w:t>
      </w:r>
      <w:r w:rsidRPr="008512BC">
        <w:rPr>
          <w:rFonts w:asciiTheme="majorHAnsi" w:hAnsiTheme="majorHAnsi" w:cstheme="majorHAnsi"/>
          <w:bCs/>
          <w:lang w:val="es-ES_tradnl"/>
        </w:rPr>
        <w:t xml:space="preserve"> Auditoría Organizacional del Ministerio de Obras Públicas, Transporte y Comunicaciones y apoyo para el rediseño de la reforma de la ley orgánica, Unión Europea</w:t>
      </w:r>
    </w:p>
    <w:p w14:paraId="38DD4C94" w14:textId="77777777" w:rsidR="00872BE4" w:rsidRPr="008512BC" w:rsidRDefault="00872BE4" w:rsidP="00872BE4">
      <w:pPr>
        <w:rPr>
          <w:rFonts w:asciiTheme="majorHAnsi" w:hAnsiTheme="majorHAnsi" w:cstheme="majorHAnsi"/>
        </w:rPr>
      </w:pPr>
      <w:r w:rsidRPr="008512BC">
        <w:rPr>
          <w:rFonts w:asciiTheme="majorHAnsi" w:hAnsiTheme="majorHAnsi" w:cstheme="majorHAnsi"/>
          <w:i/>
        </w:rPr>
        <w:t>Better Spending, Better Services – A review of Public Finances in Haiti</w:t>
      </w:r>
      <w:r w:rsidRPr="008512BC">
        <w:rPr>
          <w:rFonts w:asciiTheme="majorHAnsi" w:hAnsiTheme="majorHAnsi" w:cstheme="majorHAnsi"/>
        </w:rPr>
        <w:t>. The World Bank, 2016.</w:t>
      </w:r>
    </w:p>
    <w:p w14:paraId="59D4BA63" w14:textId="77777777" w:rsidR="00872BE4" w:rsidRPr="008512BC" w:rsidRDefault="00872BE4" w:rsidP="00872BE4">
      <w:pPr>
        <w:rPr>
          <w:rFonts w:asciiTheme="majorHAnsi" w:hAnsiTheme="majorHAnsi" w:cstheme="majorHAnsi"/>
        </w:rPr>
      </w:pPr>
      <w:r w:rsidRPr="008512BC">
        <w:rPr>
          <w:rFonts w:asciiTheme="majorHAnsi" w:hAnsiTheme="majorHAnsi" w:cstheme="majorHAnsi"/>
        </w:rPr>
        <w:t>Dan Beeton, “New Report Details Persecution of Public and Private Sector Union Activists in Haiti,” Center for Economic and Policy Research. CEPR.net. April 2014.</w:t>
      </w:r>
    </w:p>
    <w:p w14:paraId="01F268DC" w14:textId="77777777" w:rsidR="00872BE4" w:rsidRPr="008512BC" w:rsidRDefault="00872BE4" w:rsidP="00872BE4">
      <w:pPr>
        <w:rPr>
          <w:rFonts w:asciiTheme="majorHAnsi" w:hAnsiTheme="majorHAnsi" w:cstheme="majorHAnsi"/>
        </w:rPr>
      </w:pPr>
      <w:r w:rsidRPr="008512BC">
        <w:rPr>
          <w:rFonts w:asciiTheme="majorHAnsi" w:hAnsiTheme="majorHAnsi" w:cstheme="majorHAnsi"/>
          <w:i/>
        </w:rPr>
        <w:t>Decret Statut General Fonction Publique</w:t>
      </w:r>
      <w:r w:rsidRPr="008512BC">
        <w:rPr>
          <w:rFonts w:asciiTheme="majorHAnsi" w:hAnsiTheme="majorHAnsi" w:cstheme="majorHAnsi"/>
        </w:rPr>
        <w:t xml:space="preserve"> May 17, 2005, Art. 90-100. </w:t>
      </w:r>
    </w:p>
    <w:p w14:paraId="68699577" w14:textId="3597DB16" w:rsidR="00872BE4" w:rsidRPr="008512BC" w:rsidRDefault="00872BE4" w:rsidP="00872BE4">
      <w:pPr>
        <w:rPr>
          <w:rStyle w:val="Hyperlink"/>
          <w:rFonts w:asciiTheme="majorHAnsi" w:hAnsiTheme="majorHAnsi" w:cstheme="majorHAnsi"/>
        </w:rPr>
      </w:pPr>
      <w:r w:rsidRPr="00256C44">
        <w:rPr>
          <w:rFonts w:asciiTheme="majorHAnsi" w:hAnsiTheme="majorHAnsi" w:cstheme="majorHAnsi"/>
        </w:rPr>
        <w:t xml:space="preserve">Election Guide: Democracy Assistance and Elections News </w:t>
      </w:r>
      <w:hyperlink r:id="rId15" w:history="1">
        <w:r w:rsidRPr="008512BC">
          <w:rPr>
            <w:rStyle w:val="Hyperlink"/>
            <w:rFonts w:asciiTheme="majorHAnsi" w:hAnsiTheme="majorHAnsi" w:cstheme="majorHAnsi"/>
          </w:rPr>
          <w:t>www.electionguide.org/elections/id/2985/</w:t>
        </w:r>
      </w:hyperlink>
    </w:p>
    <w:p w14:paraId="1D9CF874" w14:textId="66113911" w:rsidR="00872BE4" w:rsidRPr="008512BC" w:rsidRDefault="00872BE4" w:rsidP="00872BE4">
      <w:pPr>
        <w:pStyle w:val="FootnoteText"/>
        <w:rPr>
          <w:rFonts w:asciiTheme="majorHAnsi" w:hAnsiTheme="majorHAnsi" w:cstheme="majorHAnsi"/>
          <w:sz w:val="22"/>
          <w:szCs w:val="22"/>
          <w:lang w:val="en-US"/>
        </w:rPr>
      </w:pPr>
      <w:hyperlink r:id="rId16" w:tooltip="Click to search for more items by this author" w:history="1">
        <w:r w:rsidRPr="008512BC">
          <w:rPr>
            <w:rStyle w:val="Hyperlink"/>
            <w:rFonts w:asciiTheme="majorHAnsi" w:hAnsiTheme="majorHAnsi" w:cstheme="majorHAnsi"/>
            <w:sz w:val="22"/>
            <w:szCs w:val="22"/>
            <w:lang w:val="en-US"/>
          </w:rPr>
          <w:t>Garcia-Zamor, Jean-Claude</w:t>
        </w:r>
      </w:hyperlink>
      <w:r w:rsidRPr="008512BC">
        <w:rPr>
          <w:rFonts w:asciiTheme="majorHAnsi" w:hAnsiTheme="majorHAnsi" w:cstheme="majorHAnsi"/>
          <w:sz w:val="22"/>
          <w:szCs w:val="22"/>
          <w:lang w:val="en-US"/>
        </w:rPr>
        <w:t>; </w:t>
      </w:r>
      <w:hyperlink r:id="rId17" w:tooltip="Click to search for more items by this author" w:history="1">
        <w:r w:rsidRPr="008512BC">
          <w:rPr>
            <w:rStyle w:val="Hyperlink"/>
            <w:rFonts w:asciiTheme="majorHAnsi" w:hAnsiTheme="majorHAnsi" w:cstheme="majorHAnsi"/>
            <w:sz w:val="22"/>
            <w:szCs w:val="22"/>
            <w:lang w:val="en-US"/>
          </w:rPr>
          <w:t>Mayo-Smith, Ian</w:t>
        </w:r>
      </w:hyperlink>
      <w:r w:rsidRPr="008512BC">
        <w:rPr>
          <w:rFonts w:asciiTheme="majorHAnsi" w:hAnsiTheme="majorHAnsi" w:cstheme="majorHAnsi"/>
          <w:sz w:val="22"/>
          <w:szCs w:val="22"/>
          <w:lang w:val="en-US"/>
        </w:rPr>
        <w:t xml:space="preserve">, “Administrative reform in Haiti: problems, progress and prospects,”  </w:t>
      </w:r>
      <w:r w:rsidRPr="008512BC">
        <w:rPr>
          <w:rFonts w:asciiTheme="majorHAnsi" w:hAnsiTheme="majorHAnsi" w:cstheme="majorHAnsi"/>
          <w:bCs/>
          <w:sz w:val="22"/>
          <w:szCs w:val="22"/>
          <w:lang w:val="en-US"/>
        </w:rPr>
        <w:t>Public Administration &amp; Development</w:t>
      </w:r>
      <w:r w:rsidRPr="008512BC">
        <w:rPr>
          <w:rFonts w:asciiTheme="majorHAnsi" w:hAnsiTheme="majorHAnsi" w:cstheme="majorHAnsi"/>
          <w:b/>
          <w:bCs/>
          <w:sz w:val="22"/>
          <w:szCs w:val="22"/>
          <w:lang w:val="en-US"/>
        </w:rPr>
        <w:t>,</w:t>
      </w:r>
      <w:hyperlink r:id="rId18" w:tooltip="Click to search for more items from this issue" w:history="1">
        <w:r w:rsidRPr="008512BC">
          <w:rPr>
            <w:rStyle w:val="Hyperlink"/>
            <w:rFonts w:asciiTheme="majorHAnsi" w:hAnsiTheme="majorHAnsi" w:cstheme="majorHAnsi"/>
            <w:sz w:val="22"/>
            <w:szCs w:val="22"/>
            <w:lang w:val="en-US"/>
          </w:rPr>
          <w:t> Vol. 3, Iss. 1, </w:t>
        </w:r>
      </w:hyperlink>
      <w:r w:rsidRPr="008512BC">
        <w:rPr>
          <w:rFonts w:asciiTheme="majorHAnsi" w:hAnsiTheme="majorHAnsi" w:cstheme="majorHAnsi"/>
          <w:sz w:val="22"/>
          <w:szCs w:val="22"/>
          <w:lang w:val="en-US"/>
        </w:rPr>
        <w:t xml:space="preserve"> (Jan-Mar 1983): </w:t>
      </w:r>
    </w:p>
    <w:p w14:paraId="1792578E" w14:textId="6435AB7D" w:rsidR="00872BE4" w:rsidRPr="008512BC" w:rsidRDefault="00872BE4" w:rsidP="00872BE4">
      <w:pPr>
        <w:pStyle w:val="FootnoteText"/>
        <w:rPr>
          <w:rFonts w:asciiTheme="majorHAnsi" w:hAnsiTheme="majorHAnsi" w:cstheme="majorHAnsi"/>
          <w:sz w:val="22"/>
          <w:szCs w:val="22"/>
          <w:lang w:val="en-US"/>
        </w:rPr>
      </w:pPr>
    </w:p>
    <w:p w14:paraId="15C87419" w14:textId="77777777" w:rsidR="00872BE4" w:rsidRPr="008512BC" w:rsidRDefault="00872BE4" w:rsidP="00872BE4">
      <w:pPr>
        <w:rPr>
          <w:rFonts w:asciiTheme="majorHAnsi" w:hAnsiTheme="majorHAnsi" w:cstheme="majorHAnsi"/>
          <w:lang w:val="fr-FR"/>
        </w:rPr>
      </w:pPr>
      <w:r w:rsidRPr="008512BC">
        <w:rPr>
          <w:rFonts w:asciiTheme="majorHAnsi" w:hAnsiTheme="majorHAnsi" w:cstheme="majorHAnsi"/>
          <w:i/>
          <w:lang w:val="fr-FR"/>
        </w:rPr>
        <w:t>Guide de Planification Stratégique des Ressources Humaines dans la Fonction Publique</w:t>
      </w:r>
      <w:r w:rsidRPr="008512BC">
        <w:rPr>
          <w:rFonts w:asciiTheme="majorHAnsi" w:hAnsiTheme="majorHAnsi" w:cstheme="majorHAnsi"/>
          <w:lang w:val="fr-FR"/>
        </w:rPr>
        <w:t>, OMRH, 2014.</w:t>
      </w:r>
    </w:p>
    <w:p w14:paraId="7A00D07E" w14:textId="1BACBFCF" w:rsidR="00872BE4" w:rsidRPr="008512BC" w:rsidRDefault="00872BE4" w:rsidP="00872BE4">
      <w:pPr>
        <w:rPr>
          <w:rFonts w:asciiTheme="majorHAnsi" w:hAnsiTheme="majorHAnsi" w:cstheme="majorHAnsi"/>
        </w:rPr>
      </w:pPr>
      <w:r w:rsidRPr="008512BC">
        <w:rPr>
          <w:rFonts w:asciiTheme="majorHAnsi" w:hAnsiTheme="majorHAnsi" w:cstheme="majorHAnsi"/>
        </w:rPr>
        <w:t>HA-L1131 “Strengthening Public Management for Improved Service Delivery.”</w:t>
      </w:r>
    </w:p>
    <w:p w14:paraId="595F37BF" w14:textId="43340F89" w:rsidR="00872BE4" w:rsidRPr="008512BC" w:rsidRDefault="00872BE4" w:rsidP="00872BE4">
      <w:pPr>
        <w:pStyle w:val="FootnoteText"/>
        <w:jc w:val="both"/>
        <w:rPr>
          <w:rFonts w:asciiTheme="majorHAnsi" w:hAnsiTheme="majorHAnsi" w:cstheme="majorHAnsi"/>
          <w:sz w:val="22"/>
          <w:szCs w:val="22"/>
        </w:rPr>
      </w:pPr>
      <w:r w:rsidRPr="008512BC">
        <w:rPr>
          <w:rFonts w:asciiTheme="majorHAnsi" w:hAnsiTheme="majorHAnsi" w:cstheme="majorHAnsi"/>
          <w:sz w:val="22"/>
          <w:szCs w:val="22"/>
        </w:rPr>
        <w:t xml:space="preserve">IMF, Selected Issues, 2015 p 54 and Sixth Review under the Extended Credit Facility Arrangement and Rephasing of Disbursements, 13/260; </w:t>
      </w:r>
      <w:hyperlink r:id="rId19" w:history="1">
        <w:r w:rsidRPr="008512BC">
          <w:rPr>
            <w:rStyle w:val="Hyperlink"/>
            <w:rFonts w:asciiTheme="majorHAnsi" w:hAnsiTheme="majorHAnsi" w:cstheme="majorHAnsi"/>
            <w:sz w:val="22"/>
            <w:szCs w:val="22"/>
          </w:rPr>
          <w:t>http://primature.gouv.ht/?page_id=28</w:t>
        </w:r>
      </w:hyperlink>
      <w:r w:rsidRPr="008512BC">
        <w:rPr>
          <w:rFonts w:asciiTheme="majorHAnsi" w:hAnsiTheme="majorHAnsi" w:cstheme="majorHAnsi"/>
          <w:sz w:val="22"/>
          <w:szCs w:val="22"/>
        </w:rPr>
        <w:t>.</w:t>
      </w:r>
    </w:p>
    <w:p w14:paraId="3FB222D8" w14:textId="3F44C6F9" w:rsidR="00872BE4" w:rsidRPr="008512BC" w:rsidRDefault="00872BE4" w:rsidP="00872BE4">
      <w:pPr>
        <w:pStyle w:val="FootnoteText"/>
        <w:jc w:val="both"/>
        <w:rPr>
          <w:rFonts w:asciiTheme="majorHAnsi" w:hAnsiTheme="majorHAnsi" w:cstheme="majorHAnsi"/>
          <w:sz w:val="22"/>
          <w:szCs w:val="22"/>
        </w:rPr>
      </w:pPr>
    </w:p>
    <w:p w14:paraId="1A2B5F43" w14:textId="56383452" w:rsidR="00872BE4" w:rsidRPr="008512BC" w:rsidRDefault="00872BE4" w:rsidP="00872BE4">
      <w:pPr>
        <w:pStyle w:val="FootnoteText"/>
        <w:jc w:val="both"/>
        <w:rPr>
          <w:rFonts w:asciiTheme="majorHAnsi" w:hAnsiTheme="majorHAnsi" w:cstheme="majorHAnsi"/>
          <w:sz w:val="22"/>
          <w:szCs w:val="22"/>
        </w:rPr>
      </w:pPr>
      <w:r w:rsidRPr="008512BC">
        <w:rPr>
          <w:rFonts w:asciiTheme="majorHAnsi" w:hAnsiTheme="majorHAnsi" w:cstheme="majorHAnsi"/>
          <w:sz w:val="22"/>
          <w:szCs w:val="22"/>
        </w:rPr>
        <w:t xml:space="preserve">Inter-Parliamentary Union Parline. </w:t>
      </w:r>
      <w:hyperlink r:id="rId20" w:history="1">
        <w:r w:rsidRPr="008512BC">
          <w:rPr>
            <w:rStyle w:val="Hyperlink"/>
            <w:rFonts w:asciiTheme="majorHAnsi" w:hAnsiTheme="majorHAnsi" w:cstheme="majorHAnsi"/>
            <w:sz w:val="22"/>
            <w:szCs w:val="22"/>
          </w:rPr>
          <w:t>www.ipu.org</w:t>
        </w:r>
      </w:hyperlink>
    </w:p>
    <w:p w14:paraId="443788E6" w14:textId="453C1DCF" w:rsidR="00872BE4" w:rsidRPr="008512BC" w:rsidRDefault="00872BE4" w:rsidP="00872BE4">
      <w:pPr>
        <w:pStyle w:val="FootnoteText"/>
        <w:jc w:val="both"/>
        <w:rPr>
          <w:rFonts w:asciiTheme="majorHAnsi" w:hAnsiTheme="majorHAnsi" w:cstheme="majorHAnsi"/>
          <w:sz w:val="22"/>
          <w:szCs w:val="22"/>
        </w:rPr>
      </w:pPr>
    </w:p>
    <w:p w14:paraId="709E1CD5" w14:textId="77777777" w:rsidR="00872BE4" w:rsidRPr="008512BC" w:rsidRDefault="00872BE4" w:rsidP="00872BE4">
      <w:pPr>
        <w:rPr>
          <w:rFonts w:asciiTheme="majorHAnsi" w:hAnsiTheme="majorHAnsi" w:cstheme="majorHAnsi"/>
          <w:lang w:val="fr-FR"/>
        </w:rPr>
      </w:pPr>
      <w:r w:rsidRPr="008512BC">
        <w:rPr>
          <w:rFonts w:asciiTheme="majorHAnsi" w:hAnsiTheme="majorHAnsi" w:cstheme="majorHAnsi"/>
        </w:rPr>
        <w:t xml:space="preserve">Lafuente and Molina (2018) “Building State Capacity: The State of the Civil Service in the Caribbean.”  </w:t>
      </w:r>
      <w:r w:rsidRPr="008512BC">
        <w:rPr>
          <w:rFonts w:asciiTheme="majorHAnsi" w:hAnsiTheme="majorHAnsi" w:cstheme="majorHAnsi"/>
          <w:lang w:val="fr-FR"/>
        </w:rPr>
        <w:t>Inter-American Development Bank, Washington, DC.</w:t>
      </w:r>
    </w:p>
    <w:p w14:paraId="0B656EE0" w14:textId="43712124" w:rsidR="00872BE4" w:rsidRPr="008512BC" w:rsidRDefault="00872BE4" w:rsidP="00872BE4">
      <w:pPr>
        <w:rPr>
          <w:rFonts w:asciiTheme="majorHAnsi" w:hAnsiTheme="majorHAnsi" w:cstheme="majorHAnsi"/>
          <w:lang w:val="fr-FR"/>
        </w:rPr>
      </w:pPr>
      <w:r w:rsidRPr="008512BC">
        <w:rPr>
          <w:rFonts w:asciiTheme="majorHAnsi" w:hAnsiTheme="majorHAnsi" w:cstheme="majorHAnsi"/>
          <w:lang w:val="fr-FR"/>
        </w:rPr>
        <w:t xml:space="preserve">La Primature, décembre 2014. Manuel de politiques, normes et procédures de gestion des ressources humaines. </w:t>
      </w:r>
    </w:p>
    <w:p w14:paraId="38186B2E" w14:textId="3DC73CF5" w:rsidR="00872BE4" w:rsidRPr="008512BC" w:rsidRDefault="00872BE4" w:rsidP="00872BE4">
      <w:pPr>
        <w:rPr>
          <w:rFonts w:asciiTheme="majorHAnsi" w:hAnsiTheme="majorHAnsi" w:cstheme="majorHAnsi"/>
          <w:lang w:val="fr-FR"/>
        </w:rPr>
      </w:pPr>
      <w:r w:rsidRPr="008512BC">
        <w:rPr>
          <w:rFonts w:asciiTheme="majorHAnsi" w:hAnsiTheme="majorHAnsi" w:cstheme="majorHAnsi"/>
          <w:i/>
          <w:lang w:val="fr-FR"/>
        </w:rPr>
        <w:t>Manuel de Politiques, Normes et Procédures de Gestion des Ressources Humaines</w:t>
      </w:r>
      <w:r w:rsidRPr="008512BC">
        <w:rPr>
          <w:rFonts w:asciiTheme="majorHAnsi" w:hAnsiTheme="majorHAnsi" w:cstheme="majorHAnsi"/>
          <w:lang w:val="fr-FR"/>
        </w:rPr>
        <w:t>, OMRH 2014.</w:t>
      </w:r>
    </w:p>
    <w:p w14:paraId="55589EE6" w14:textId="77777777" w:rsidR="00872BE4" w:rsidRPr="008512BC" w:rsidRDefault="00872BE4" w:rsidP="00872BE4">
      <w:pPr>
        <w:rPr>
          <w:rFonts w:asciiTheme="majorHAnsi" w:hAnsiTheme="majorHAnsi" w:cstheme="majorHAnsi"/>
        </w:rPr>
      </w:pPr>
      <w:r w:rsidRPr="008512BC">
        <w:rPr>
          <w:rFonts w:asciiTheme="majorHAnsi" w:hAnsiTheme="majorHAnsi" w:cstheme="majorHAnsi"/>
        </w:rPr>
        <w:t xml:space="preserve">Nunberg, B. and Taliercio, R., “Sabotaging Civil Service Reform in Aid-Dependent Countries,” </w:t>
      </w:r>
      <w:r w:rsidRPr="008512BC">
        <w:rPr>
          <w:rFonts w:asciiTheme="majorHAnsi" w:hAnsiTheme="majorHAnsi" w:cstheme="majorHAnsi"/>
          <w:i/>
        </w:rPr>
        <w:t>World Development</w:t>
      </w:r>
      <w:r w:rsidRPr="008512BC">
        <w:rPr>
          <w:rFonts w:asciiTheme="majorHAnsi" w:hAnsiTheme="majorHAnsi" w:cstheme="majorHAnsi"/>
        </w:rPr>
        <w:t>, Vol. 40, No. 10, 2012.</w:t>
      </w:r>
    </w:p>
    <w:p w14:paraId="0C317BDC" w14:textId="77777777" w:rsidR="00872BE4" w:rsidRPr="008512BC" w:rsidRDefault="00872BE4" w:rsidP="00872BE4">
      <w:pPr>
        <w:rPr>
          <w:rFonts w:asciiTheme="majorHAnsi" w:hAnsiTheme="majorHAnsi" w:cstheme="majorHAnsi"/>
        </w:rPr>
      </w:pPr>
      <w:r w:rsidRPr="008512BC">
        <w:rPr>
          <w:rFonts w:asciiTheme="majorHAnsi" w:hAnsiTheme="majorHAnsi" w:cstheme="majorHAnsi"/>
        </w:rPr>
        <w:t>OMRH Census, ILO, OECD, World Bank, various recent years.</w:t>
      </w:r>
    </w:p>
    <w:p w14:paraId="61695633" w14:textId="77777777" w:rsidR="00872BE4" w:rsidRPr="008512BC" w:rsidRDefault="00872BE4" w:rsidP="00872BE4">
      <w:pPr>
        <w:rPr>
          <w:rFonts w:asciiTheme="majorHAnsi" w:hAnsiTheme="majorHAnsi" w:cstheme="majorHAnsi"/>
          <w:lang w:val="fr-FR"/>
        </w:rPr>
      </w:pPr>
      <w:r w:rsidRPr="008512BC">
        <w:rPr>
          <w:rFonts w:asciiTheme="majorHAnsi" w:hAnsiTheme="majorHAnsi" w:cstheme="majorHAnsi"/>
        </w:rPr>
        <w:t xml:space="preserve">OMRH’s recent Action Plan calls for consultant support to help design and put in place a robust scheme for classifying jobs and/or positions. </w:t>
      </w:r>
      <w:r w:rsidRPr="008512BC">
        <w:rPr>
          <w:rFonts w:asciiTheme="majorHAnsi" w:hAnsiTheme="majorHAnsi" w:cstheme="majorHAnsi"/>
          <w:i/>
          <w:lang w:val="fr-FR"/>
        </w:rPr>
        <w:t>Plan d’Action</w:t>
      </w:r>
      <w:r w:rsidRPr="008512BC">
        <w:rPr>
          <w:rFonts w:asciiTheme="majorHAnsi" w:hAnsiTheme="majorHAnsi" w:cstheme="majorHAnsi"/>
          <w:lang w:val="fr-FR"/>
        </w:rPr>
        <w:t>, OMRH, 2017.</w:t>
      </w:r>
    </w:p>
    <w:p w14:paraId="1B03B38F" w14:textId="77777777" w:rsidR="00872BE4" w:rsidRPr="008512BC" w:rsidRDefault="00872BE4" w:rsidP="00872BE4">
      <w:pPr>
        <w:rPr>
          <w:rFonts w:asciiTheme="majorHAnsi" w:hAnsiTheme="majorHAnsi" w:cstheme="majorHAnsi"/>
          <w:lang w:val="fr-FR"/>
        </w:rPr>
      </w:pPr>
      <w:r w:rsidRPr="008512BC">
        <w:rPr>
          <w:rFonts w:asciiTheme="majorHAnsi" w:hAnsiTheme="majorHAnsi" w:cstheme="majorHAnsi"/>
          <w:lang w:val="fr-FR"/>
        </w:rPr>
        <w:t>Tentative de Bilan de mise en œuvre du Plan de Réforme institutionnelle du MARNDR tentative de Bilan – période 2013-2017 </w:t>
      </w:r>
    </w:p>
    <w:p w14:paraId="1F7A5F8B" w14:textId="7EF1DA92" w:rsidR="00872BE4" w:rsidRPr="008512BC" w:rsidRDefault="00872BE4" w:rsidP="00872BE4">
      <w:pPr>
        <w:rPr>
          <w:rFonts w:asciiTheme="majorHAnsi" w:hAnsiTheme="majorHAnsi" w:cstheme="majorHAnsi"/>
        </w:rPr>
      </w:pPr>
      <w:r w:rsidRPr="008512BC">
        <w:rPr>
          <w:rFonts w:asciiTheme="majorHAnsi" w:hAnsiTheme="majorHAnsi" w:cstheme="majorHAnsi"/>
        </w:rPr>
        <w:t>The Economist, “A Sorry State.” June 8, 2017</w:t>
      </w:r>
    </w:p>
    <w:p w14:paraId="1658FCB7" w14:textId="22991EAF" w:rsidR="00FC097B" w:rsidRPr="00256C44" w:rsidRDefault="00872BE4" w:rsidP="001E4C7E">
      <w:pPr>
        <w:rPr>
          <w:rFonts w:asciiTheme="majorHAnsi" w:hAnsiTheme="majorHAnsi" w:cstheme="majorHAnsi"/>
          <w:lang w:val="fr-FR"/>
        </w:rPr>
      </w:pPr>
      <w:r w:rsidRPr="008512BC">
        <w:rPr>
          <w:rFonts w:asciiTheme="majorHAnsi" w:hAnsiTheme="majorHAnsi" w:cstheme="majorHAnsi"/>
        </w:rPr>
        <w:t xml:space="preserve">Tommaso, Giulio. 2017. “The State of the Haitian Public Administration. </w:t>
      </w:r>
      <w:r w:rsidRPr="008512BC">
        <w:rPr>
          <w:rFonts w:asciiTheme="majorHAnsi" w:hAnsiTheme="majorHAnsi" w:cstheme="majorHAnsi"/>
          <w:lang w:val="fr-FR"/>
        </w:rPr>
        <w:t xml:space="preserve">A </w:t>
      </w:r>
      <w:proofErr w:type="spellStart"/>
      <w:r w:rsidRPr="008512BC">
        <w:rPr>
          <w:rFonts w:asciiTheme="majorHAnsi" w:hAnsiTheme="majorHAnsi" w:cstheme="majorHAnsi"/>
          <w:lang w:val="fr-FR"/>
        </w:rPr>
        <w:t>preliminary</w:t>
      </w:r>
      <w:proofErr w:type="spellEnd"/>
      <w:r w:rsidRPr="008512BC">
        <w:rPr>
          <w:rFonts w:asciiTheme="majorHAnsi" w:hAnsiTheme="majorHAnsi" w:cstheme="majorHAnsi"/>
          <w:lang w:val="fr-FR"/>
        </w:rPr>
        <w:t xml:space="preserve"> assessment.”</w:t>
      </w:r>
      <w:r w:rsidR="001E4C7E" w:rsidRPr="00256C44">
        <w:rPr>
          <w:rFonts w:asciiTheme="majorHAnsi" w:hAnsiTheme="majorHAnsi" w:cstheme="majorHAnsi"/>
          <w:lang w:val="fr-FR"/>
        </w:rPr>
        <w:t xml:space="preserve"> </w:t>
      </w:r>
    </w:p>
    <w:sectPr w:rsidR="00FC097B" w:rsidRPr="00256C44" w:rsidSect="00B12CB8">
      <w:headerReference w:type="even" r:id="rId21"/>
      <w:headerReference w:type="default" r:id="rId22"/>
      <w:footerReference w:type="even" r:id="rId23"/>
      <w:footerReference w:type="defaul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8C8B8" w14:textId="77777777" w:rsidR="001D3A0C" w:rsidRDefault="001D3A0C" w:rsidP="00106442">
      <w:pPr>
        <w:spacing w:after="0" w:line="240" w:lineRule="auto"/>
      </w:pPr>
      <w:r>
        <w:separator/>
      </w:r>
    </w:p>
  </w:endnote>
  <w:endnote w:type="continuationSeparator" w:id="0">
    <w:p w14:paraId="0DD1CD96" w14:textId="77777777" w:rsidR="001D3A0C" w:rsidRDefault="001D3A0C" w:rsidP="00106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0FCC8" w14:textId="77777777" w:rsidR="007B4F51" w:rsidRDefault="007B4F51" w:rsidP="00E875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2E6670" w14:textId="77777777" w:rsidR="007B4F51" w:rsidRDefault="007B4F51" w:rsidP="00E875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6819001"/>
      <w:docPartObj>
        <w:docPartGallery w:val="Page Numbers (Bottom of Page)"/>
        <w:docPartUnique/>
      </w:docPartObj>
    </w:sdtPr>
    <w:sdtEndPr>
      <w:rPr>
        <w:noProof/>
      </w:rPr>
    </w:sdtEndPr>
    <w:sdtContent>
      <w:p w14:paraId="50E95A00" w14:textId="77777777" w:rsidR="007B4F51" w:rsidRDefault="007B4F51">
        <w:pPr>
          <w:pStyle w:val="Footer"/>
          <w:jc w:val="right"/>
        </w:pPr>
        <w:r>
          <w:fldChar w:fldCharType="begin"/>
        </w:r>
        <w:r>
          <w:instrText xml:space="preserve"> PAGE   \* MERGEFORMAT </w:instrText>
        </w:r>
        <w:r>
          <w:fldChar w:fldCharType="separate"/>
        </w:r>
        <w:r>
          <w:rPr>
            <w:noProof/>
          </w:rPr>
          <w:t>25</w:t>
        </w:r>
        <w:r>
          <w:rPr>
            <w:noProof/>
          </w:rPr>
          <w:fldChar w:fldCharType="end"/>
        </w:r>
      </w:p>
    </w:sdtContent>
  </w:sdt>
  <w:p w14:paraId="232E81A7" w14:textId="77777777" w:rsidR="007B4F51" w:rsidRDefault="007B4F51" w:rsidP="00E8752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6F835D" w14:textId="77777777" w:rsidR="001D3A0C" w:rsidRDefault="001D3A0C" w:rsidP="00106442">
      <w:pPr>
        <w:spacing w:after="0" w:line="240" w:lineRule="auto"/>
      </w:pPr>
      <w:r>
        <w:separator/>
      </w:r>
    </w:p>
  </w:footnote>
  <w:footnote w:type="continuationSeparator" w:id="0">
    <w:p w14:paraId="1571B711" w14:textId="77777777" w:rsidR="001D3A0C" w:rsidRDefault="001D3A0C" w:rsidP="00106442">
      <w:pPr>
        <w:spacing w:after="0" w:line="240" w:lineRule="auto"/>
      </w:pPr>
      <w:r>
        <w:continuationSeparator/>
      </w:r>
    </w:p>
  </w:footnote>
  <w:footnote w:id="1">
    <w:p w14:paraId="5224938A" w14:textId="77777777" w:rsidR="007B4F51" w:rsidRPr="003E5C2B" w:rsidDel="00722057" w:rsidRDefault="007B4F51" w:rsidP="00B01388">
      <w:pPr>
        <w:pStyle w:val="FootnoteText"/>
        <w:jc w:val="both"/>
        <w:rPr>
          <w:del w:id="7" w:author="Owner" w:date="2018-07-13T09:52:00Z"/>
          <w:rFonts w:ascii="Arial" w:hAnsi="Arial" w:cs="Arial"/>
          <w:sz w:val="18"/>
          <w:szCs w:val="18"/>
        </w:rPr>
      </w:pPr>
      <w:r w:rsidRPr="00A74C12">
        <w:rPr>
          <w:rStyle w:val="FootnoteReference"/>
          <w:rFonts w:ascii="Arial" w:hAnsi="Arial" w:cs="Arial"/>
          <w:sz w:val="18"/>
          <w:szCs w:val="18"/>
        </w:rPr>
        <w:footnoteRef/>
      </w:r>
      <w:r w:rsidRPr="00A74C12">
        <w:rPr>
          <w:rFonts w:ascii="Arial" w:hAnsi="Arial" w:cs="Arial"/>
          <w:sz w:val="18"/>
          <w:szCs w:val="18"/>
        </w:rPr>
        <w:t xml:space="preserve"> </w:t>
      </w:r>
      <w:bookmarkStart w:id="8" w:name="_Hlk514955631"/>
      <w:r w:rsidRPr="003E5C2B">
        <w:rPr>
          <w:rFonts w:asciiTheme="majorHAnsi" w:hAnsiTheme="majorHAnsi" w:cstheme="majorHAnsi"/>
          <w:sz w:val="18"/>
          <w:szCs w:val="18"/>
        </w:rPr>
        <w:t xml:space="preserve">Please see the full details of the methodology in the publication </w:t>
      </w:r>
      <w:bookmarkStart w:id="9" w:name="_Hlk515913782"/>
      <w:r w:rsidRPr="003E5C2B">
        <w:rPr>
          <w:rFonts w:asciiTheme="majorHAnsi" w:hAnsiTheme="majorHAnsi" w:cstheme="majorHAnsi"/>
          <w:sz w:val="18"/>
          <w:szCs w:val="18"/>
        </w:rPr>
        <w:t>Lafuente and Molina (2018) “Building State Capacity: The State of the Civil Service in the Caribbean.”</w:t>
      </w:r>
      <w:bookmarkEnd w:id="8"/>
      <w:r w:rsidRPr="003E5C2B">
        <w:rPr>
          <w:rFonts w:asciiTheme="majorHAnsi" w:hAnsiTheme="majorHAnsi" w:cstheme="majorHAnsi"/>
          <w:sz w:val="18"/>
          <w:szCs w:val="18"/>
        </w:rPr>
        <w:t xml:space="preserve">  Inter-American Development Bank, Washington, DC.</w:t>
      </w:r>
      <w:bookmarkEnd w:id="9"/>
    </w:p>
  </w:footnote>
  <w:footnote w:id="2">
    <w:p w14:paraId="385FE3A5" w14:textId="77777777" w:rsidR="007B4F51" w:rsidRPr="00635C90" w:rsidRDefault="007B4F51" w:rsidP="004D6319">
      <w:pPr>
        <w:pStyle w:val="FootnoteText"/>
        <w:jc w:val="both"/>
        <w:rPr>
          <w:rFonts w:asciiTheme="majorHAnsi" w:hAnsiTheme="majorHAnsi"/>
        </w:rPr>
      </w:pPr>
      <w:r w:rsidRPr="003E5C2B">
        <w:rPr>
          <w:rStyle w:val="FootnoteReference"/>
          <w:rFonts w:asciiTheme="majorHAnsi" w:hAnsiTheme="majorHAnsi"/>
          <w:sz w:val="18"/>
          <w:szCs w:val="18"/>
        </w:rPr>
        <w:footnoteRef/>
      </w:r>
      <w:r w:rsidRPr="003F6BCE">
        <w:rPr>
          <w:rFonts w:asciiTheme="majorHAnsi" w:hAnsiTheme="majorHAnsi"/>
          <w:sz w:val="18"/>
          <w:szCs w:val="18"/>
        </w:rPr>
        <w:t xml:space="preserve"> </w:t>
      </w:r>
      <w:bookmarkStart w:id="11" w:name="_Hlk525680993"/>
      <w:r w:rsidRPr="003F6BCE">
        <w:rPr>
          <w:rFonts w:asciiTheme="majorHAnsi" w:hAnsiTheme="majorHAnsi"/>
          <w:sz w:val="18"/>
          <w:szCs w:val="18"/>
        </w:rPr>
        <w:t>HA-L1131 “Strengthening Public Management for Improved Service Delivery.”</w:t>
      </w:r>
      <w:bookmarkEnd w:id="11"/>
    </w:p>
  </w:footnote>
  <w:footnote w:id="3">
    <w:p w14:paraId="1CB6F77C" w14:textId="77777777" w:rsidR="007B4F51" w:rsidRPr="00A74C12" w:rsidRDefault="007B4F51" w:rsidP="00B01388">
      <w:pPr>
        <w:pStyle w:val="FootnoteText"/>
        <w:jc w:val="both"/>
        <w:rPr>
          <w:rFonts w:ascii="Arial" w:hAnsi="Arial" w:cs="Arial"/>
          <w:sz w:val="18"/>
          <w:szCs w:val="18"/>
        </w:rPr>
      </w:pPr>
      <w:r w:rsidRPr="00A74C12">
        <w:rPr>
          <w:rStyle w:val="FootnoteReference"/>
          <w:rFonts w:ascii="Arial" w:hAnsi="Arial" w:cs="Arial"/>
          <w:sz w:val="18"/>
          <w:szCs w:val="18"/>
        </w:rPr>
        <w:footnoteRef/>
      </w:r>
      <w:r w:rsidRPr="00A74C12">
        <w:rPr>
          <w:rFonts w:ascii="Arial" w:hAnsi="Arial" w:cs="Arial"/>
          <w:sz w:val="18"/>
          <w:szCs w:val="18"/>
        </w:rPr>
        <w:t xml:space="preserve"> The subsystems in question are H</w:t>
      </w:r>
      <w:r>
        <w:rPr>
          <w:rFonts w:ascii="Arial" w:hAnsi="Arial" w:cs="Arial"/>
          <w:sz w:val="18"/>
          <w:szCs w:val="18"/>
        </w:rPr>
        <w:t>uman Resource</w:t>
      </w:r>
      <w:r w:rsidRPr="00A74C12">
        <w:rPr>
          <w:rFonts w:ascii="Arial" w:hAnsi="Arial" w:cs="Arial"/>
          <w:sz w:val="18"/>
          <w:szCs w:val="18"/>
        </w:rPr>
        <w:t xml:space="preserve"> Planning, Work Organization, Employment Management, Performance Management, Compensation Management, Development Management, Human and Social Relations Management</w:t>
      </w:r>
      <w:r>
        <w:rPr>
          <w:rFonts w:ascii="Arial" w:hAnsi="Arial" w:cs="Arial"/>
          <w:sz w:val="18"/>
          <w:szCs w:val="18"/>
        </w:rPr>
        <w:t>,</w:t>
      </w:r>
      <w:r w:rsidRPr="00A74C12">
        <w:rPr>
          <w:rFonts w:ascii="Arial" w:hAnsi="Arial" w:cs="Arial"/>
          <w:sz w:val="18"/>
          <w:szCs w:val="18"/>
        </w:rPr>
        <w:t xml:space="preserve"> and the Organization of the HRM Function.</w:t>
      </w:r>
    </w:p>
  </w:footnote>
  <w:footnote w:id="4">
    <w:p w14:paraId="324114D5" w14:textId="77777777" w:rsidR="007B4F51" w:rsidRPr="00A74C12" w:rsidRDefault="007B4F51" w:rsidP="00B01388">
      <w:pPr>
        <w:pStyle w:val="FootnoteText"/>
        <w:jc w:val="both"/>
        <w:rPr>
          <w:rFonts w:ascii="Arial" w:hAnsi="Arial" w:cs="Arial"/>
          <w:sz w:val="18"/>
          <w:szCs w:val="18"/>
        </w:rPr>
      </w:pPr>
      <w:r w:rsidRPr="00A74C12">
        <w:rPr>
          <w:rStyle w:val="FootnoteReference"/>
          <w:rFonts w:ascii="Arial" w:hAnsi="Arial" w:cs="Arial"/>
          <w:sz w:val="18"/>
          <w:szCs w:val="18"/>
        </w:rPr>
        <w:footnoteRef/>
      </w:r>
      <w:r w:rsidRPr="00A74C12">
        <w:rPr>
          <w:rFonts w:ascii="Arial" w:hAnsi="Arial" w:cs="Arial"/>
          <w:sz w:val="18"/>
          <w:szCs w:val="18"/>
        </w:rPr>
        <w:t xml:space="preserve"> The seven quality indices are Efficiency, Merit, Structural Consistency, Functional Consistency, Integrative Capacity, Management Capabilities</w:t>
      </w:r>
      <w:r>
        <w:rPr>
          <w:rFonts w:ascii="Arial" w:hAnsi="Arial" w:cs="Arial"/>
          <w:sz w:val="18"/>
          <w:szCs w:val="18"/>
        </w:rPr>
        <w:t>,</w:t>
      </w:r>
      <w:r w:rsidRPr="00A74C12">
        <w:rPr>
          <w:rFonts w:ascii="Arial" w:hAnsi="Arial" w:cs="Arial"/>
          <w:sz w:val="18"/>
          <w:szCs w:val="18"/>
        </w:rPr>
        <w:t xml:space="preserve"> and Diversity Management.</w:t>
      </w:r>
    </w:p>
  </w:footnote>
  <w:footnote w:id="5">
    <w:p w14:paraId="4AF3C3D9" w14:textId="77777777" w:rsidR="007B4F51" w:rsidRPr="0067320C" w:rsidRDefault="007B4F51" w:rsidP="00FC73CE">
      <w:pPr>
        <w:pStyle w:val="FootnoteText"/>
        <w:rPr>
          <w:rFonts w:asciiTheme="majorHAnsi" w:hAnsiTheme="majorHAnsi"/>
          <w:sz w:val="18"/>
          <w:szCs w:val="18"/>
        </w:rPr>
      </w:pPr>
      <w:r w:rsidRPr="0067320C">
        <w:rPr>
          <w:rStyle w:val="FootnoteReference"/>
          <w:rFonts w:asciiTheme="majorHAnsi" w:hAnsiTheme="majorHAnsi"/>
          <w:sz w:val="18"/>
          <w:szCs w:val="18"/>
        </w:rPr>
        <w:footnoteRef/>
      </w:r>
      <w:r w:rsidRPr="0067320C">
        <w:rPr>
          <w:rFonts w:asciiTheme="majorHAnsi" w:hAnsiTheme="majorHAnsi"/>
          <w:sz w:val="18"/>
          <w:szCs w:val="18"/>
        </w:rPr>
        <w:t xml:space="preserve"> </w:t>
      </w:r>
      <w:bookmarkStart w:id="16" w:name="_Hlk525681015"/>
      <w:r w:rsidRPr="0067320C">
        <w:rPr>
          <w:rFonts w:asciiTheme="majorHAnsi" w:hAnsiTheme="majorHAnsi"/>
          <w:sz w:val="18"/>
          <w:szCs w:val="18"/>
        </w:rPr>
        <w:t xml:space="preserve">Election Guide: Democracy Assistance and Elections News </w:t>
      </w:r>
      <w:hyperlink r:id="rId1" w:history="1">
        <w:r w:rsidRPr="0067320C">
          <w:rPr>
            <w:rStyle w:val="Hyperlink"/>
            <w:rFonts w:asciiTheme="majorHAnsi" w:hAnsiTheme="majorHAnsi"/>
            <w:sz w:val="18"/>
            <w:szCs w:val="18"/>
          </w:rPr>
          <w:t>www.electionguide.org/elections/id/2985/</w:t>
        </w:r>
      </w:hyperlink>
      <w:bookmarkEnd w:id="16"/>
      <w:r w:rsidRPr="0067320C">
        <w:rPr>
          <w:rFonts w:asciiTheme="majorHAnsi" w:hAnsiTheme="majorHAnsi"/>
          <w:sz w:val="18"/>
          <w:szCs w:val="18"/>
        </w:rPr>
        <w:t xml:space="preserve"> </w:t>
      </w:r>
    </w:p>
  </w:footnote>
  <w:footnote w:id="6">
    <w:p w14:paraId="54180C25" w14:textId="77777777" w:rsidR="007B4F51" w:rsidRPr="00A74C12" w:rsidRDefault="007B4F51" w:rsidP="00507A9D">
      <w:pPr>
        <w:pStyle w:val="FootnoteText"/>
        <w:jc w:val="both"/>
        <w:rPr>
          <w:rFonts w:ascii="Arial" w:hAnsi="Arial" w:cs="Arial"/>
          <w:sz w:val="18"/>
          <w:szCs w:val="18"/>
        </w:rPr>
      </w:pPr>
      <w:r w:rsidRPr="00A74C12">
        <w:rPr>
          <w:rStyle w:val="FootnoteReference"/>
          <w:rFonts w:ascii="Arial" w:hAnsi="Arial" w:cs="Arial"/>
          <w:sz w:val="18"/>
          <w:szCs w:val="18"/>
        </w:rPr>
        <w:footnoteRef/>
      </w:r>
      <w:r w:rsidRPr="00A74C12">
        <w:rPr>
          <w:rFonts w:ascii="Arial" w:hAnsi="Arial" w:cs="Arial"/>
          <w:sz w:val="18"/>
          <w:szCs w:val="18"/>
        </w:rPr>
        <w:t xml:space="preserve"> </w:t>
      </w:r>
      <w:r w:rsidRPr="00360DC6">
        <w:rPr>
          <w:rFonts w:asciiTheme="majorHAnsi" w:hAnsiTheme="majorHAnsi" w:cstheme="majorHAnsi"/>
          <w:sz w:val="18"/>
          <w:szCs w:val="18"/>
        </w:rPr>
        <w:t>In March 2017, 12 CARICOM member states endorsed the Charter for Caribbean Public Services. The Charter was designed to inform how member countries achieve public sector transformation by focusing on governance and productivity</w:t>
      </w:r>
      <w:r w:rsidRPr="00507A9D">
        <w:rPr>
          <w:rFonts w:asciiTheme="majorHAnsi" w:hAnsiTheme="majorHAnsi" w:cstheme="majorHAnsi"/>
        </w:rPr>
        <w:t>.</w:t>
      </w:r>
      <w:r>
        <w:rPr>
          <w:rFonts w:ascii="Arial" w:hAnsi="Arial" w:cs="Arial"/>
          <w:sz w:val="18"/>
          <w:szCs w:val="18"/>
        </w:rPr>
        <w:t xml:space="preserve"> </w:t>
      </w:r>
    </w:p>
  </w:footnote>
  <w:footnote w:id="7">
    <w:p w14:paraId="025B8B65" w14:textId="77777777" w:rsidR="007B4F51" w:rsidRPr="0067320C" w:rsidRDefault="007B4F51" w:rsidP="00997C8F">
      <w:pPr>
        <w:spacing w:after="0" w:line="240" w:lineRule="auto"/>
        <w:jc w:val="both"/>
        <w:rPr>
          <w:rFonts w:asciiTheme="majorHAnsi" w:hAnsiTheme="majorHAnsi" w:cstheme="majorHAnsi"/>
          <w:b/>
          <w:bCs/>
          <w:sz w:val="18"/>
          <w:szCs w:val="18"/>
        </w:rPr>
      </w:pPr>
      <w:r w:rsidRPr="0067320C">
        <w:rPr>
          <w:rStyle w:val="FootnoteReference"/>
          <w:rFonts w:asciiTheme="majorHAnsi" w:hAnsiTheme="majorHAnsi" w:cstheme="majorHAnsi"/>
          <w:sz w:val="18"/>
          <w:szCs w:val="18"/>
        </w:rPr>
        <w:footnoteRef/>
      </w:r>
      <w:r w:rsidRPr="0067320C">
        <w:rPr>
          <w:rFonts w:asciiTheme="majorHAnsi" w:hAnsiTheme="majorHAnsi" w:cstheme="majorHAnsi"/>
          <w:sz w:val="18"/>
          <w:szCs w:val="18"/>
        </w:rPr>
        <w:t xml:space="preserve"> </w:t>
      </w:r>
      <w:bookmarkStart w:id="23" w:name="_Hlk525681058"/>
      <w:r w:rsidRPr="0067320C">
        <w:rPr>
          <w:rFonts w:asciiTheme="majorHAnsi" w:hAnsiTheme="majorHAnsi" w:cstheme="majorHAnsi"/>
          <w:sz w:val="18"/>
          <w:szCs w:val="18"/>
        </w:rPr>
        <w:t>The Economist, “</w:t>
      </w:r>
      <w:r w:rsidRPr="0067320C">
        <w:rPr>
          <w:rFonts w:asciiTheme="majorHAnsi" w:hAnsiTheme="majorHAnsi" w:cstheme="majorHAnsi"/>
          <w:bCs/>
          <w:sz w:val="18"/>
          <w:szCs w:val="18"/>
        </w:rPr>
        <w:t>A Sorry State.” June 8, 2017</w:t>
      </w:r>
      <w:bookmarkEnd w:id="23"/>
      <w:r w:rsidRPr="0067320C">
        <w:rPr>
          <w:rFonts w:asciiTheme="majorHAnsi" w:hAnsiTheme="majorHAnsi" w:cstheme="majorHAnsi"/>
          <w:bCs/>
          <w:sz w:val="18"/>
          <w:szCs w:val="18"/>
        </w:rPr>
        <w:t>.</w:t>
      </w:r>
    </w:p>
  </w:footnote>
  <w:footnote w:id="8">
    <w:p w14:paraId="3B397B5F" w14:textId="77777777" w:rsidR="007B4F51" w:rsidRPr="0067320C" w:rsidRDefault="007B4F51" w:rsidP="00997C8F">
      <w:pPr>
        <w:pStyle w:val="FootnoteText"/>
        <w:jc w:val="both"/>
        <w:rPr>
          <w:rFonts w:asciiTheme="majorHAnsi" w:hAnsiTheme="majorHAnsi" w:cstheme="majorHAnsi"/>
          <w:sz w:val="18"/>
          <w:szCs w:val="18"/>
        </w:rPr>
      </w:pPr>
      <w:r w:rsidRPr="0067320C">
        <w:rPr>
          <w:rStyle w:val="FootnoteReference"/>
          <w:rFonts w:asciiTheme="majorHAnsi" w:hAnsiTheme="majorHAnsi" w:cstheme="majorHAnsi"/>
          <w:sz w:val="18"/>
          <w:szCs w:val="18"/>
        </w:rPr>
        <w:footnoteRef/>
      </w:r>
      <w:r w:rsidRPr="0067320C">
        <w:rPr>
          <w:rFonts w:asciiTheme="majorHAnsi" w:hAnsiTheme="majorHAnsi" w:cstheme="majorHAnsi"/>
          <w:sz w:val="18"/>
          <w:szCs w:val="18"/>
        </w:rPr>
        <w:t xml:space="preserve"> </w:t>
      </w:r>
      <w:bookmarkStart w:id="24" w:name="_Hlk525681067"/>
      <w:r w:rsidRPr="0067320C">
        <w:rPr>
          <w:rFonts w:asciiTheme="majorHAnsi" w:hAnsiTheme="majorHAnsi" w:cstheme="majorHAnsi"/>
          <w:sz w:val="18"/>
          <w:szCs w:val="18"/>
        </w:rPr>
        <w:t>Inter-Parliamentary Union Parline. www.ipu.org</w:t>
      </w:r>
    </w:p>
    <w:bookmarkEnd w:id="24"/>
  </w:footnote>
  <w:footnote w:id="9">
    <w:p w14:paraId="273ECC16" w14:textId="77777777" w:rsidR="007B4F51" w:rsidRPr="0067320C" w:rsidRDefault="007B4F51" w:rsidP="00997C8F">
      <w:pPr>
        <w:pStyle w:val="NormalWeb"/>
        <w:spacing w:before="0" w:beforeAutospacing="0" w:after="0" w:afterAutospacing="0"/>
        <w:jc w:val="both"/>
        <w:rPr>
          <w:rFonts w:asciiTheme="majorHAnsi" w:hAnsiTheme="majorHAnsi" w:cstheme="majorHAnsi"/>
          <w:sz w:val="18"/>
          <w:szCs w:val="18"/>
        </w:rPr>
      </w:pPr>
      <w:r w:rsidRPr="0067320C">
        <w:rPr>
          <w:rStyle w:val="FootnoteReference"/>
          <w:rFonts w:asciiTheme="majorHAnsi" w:hAnsiTheme="majorHAnsi" w:cstheme="majorHAnsi"/>
          <w:sz w:val="18"/>
          <w:szCs w:val="18"/>
        </w:rPr>
        <w:footnoteRef/>
      </w:r>
      <w:r w:rsidRPr="0067320C">
        <w:rPr>
          <w:rFonts w:asciiTheme="majorHAnsi" w:hAnsiTheme="majorHAnsi" w:cstheme="majorHAnsi"/>
          <w:sz w:val="18"/>
          <w:szCs w:val="18"/>
        </w:rPr>
        <w:t xml:space="preserve"> Inter-American Commission on Human Rights, </w:t>
      </w:r>
      <w:r w:rsidRPr="0067320C">
        <w:rPr>
          <w:rFonts w:asciiTheme="majorHAnsi" w:hAnsiTheme="majorHAnsi" w:cstheme="majorHAnsi"/>
          <w:i/>
          <w:iCs/>
          <w:sz w:val="18"/>
          <w:szCs w:val="18"/>
        </w:rPr>
        <w:t xml:space="preserve">supra </w:t>
      </w:r>
      <w:r w:rsidRPr="0067320C">
        <w:rPr>
          <w:rFonts w:asciiTheme="majorHAnsi" w:hAnsiTheme="majorHAnsi" w:cstheme="majorHAnsi"/>
          <w:sz w:val="18"/>
          <w:szCs w:val="18"/>
        </w:rPr>
        <w:t xml:space="preserve">note 6, para. 126. </w:t>
      </w:r>
    </w:p>
  </w:footnote>
  <w:footnote w:id="10">
    <w:p w14:paraId="2F2837B8" w14:textId="45FA73D4" w:rsidR="007B4F51" w:rsidRPr="0067320C" w:rsidRDefault="007B4F51" w:rsidP="00997C8F">
      <w:pPr>
        <w:pStyle w:val="FootnoteText"/>
        <w:jc w:val="both"/>
        <w:rPr>
          <w:rFonts w:asciiTheme="majorHAnsi" w:hAnsiTheme="majorHAnsi" w:cstheme="majorHAnsi"/>
          <w:sz w:val="18"/>
          <w:szCs w:val="18"/>
        </w:rPr>
      </w:pPr>
      <w:r w:rsidRPr="0067320C">
        <w:rPr>
          <w:rStyle w:val="FootnoteReference"/>
          <w:rFonts w:asciiTheme="majorHAnsi" w:hAnsiTheme="majorHAnsi" w:cstheme="majorHAnsi"/>
          <w:sz w:val="18"/>
          <w:szCs w:val="18"/>
        </w:rPr>
        <w:footnoteRef/>
      </w:r>
      <w:r w:rsidRPr="0067320C">
        <w:rPr>
          <w:rFonts w:asciiTheme="majorHAnsi" w:hAnsiTheme="majorHAnsi" w:cstheme="majorHAnsi"/>
          <w:sz w:val="18"/>
          <w:szCs w:val="18"/>
        </w:rPr>
        <w:t xml:space="preserve"> </w:t>
      </w:r>
      <w:bookmarkStart w:id="27" w:name="_Hlk525681076"/>
      <w:r w:rsidRPr="0067320C">
        <w:rPr>
          <w:rFonts w:asciiTheme="majorHAnsi" w:hAnsiTheme="majorHAnsi" w:cstheme="majorHAnsi"/>
          <w:sz w:val="18"/>
          <w:szCs w:val="18"/>
        </w:rPr>
        <w:t>IMF, Selected Issues, 2015 p 54 and Sixth Review under the Extended Credit Facility Arrangement and Rephasing of Disbursements, 13/260; http://primature.gouv.ht/?page_id=28.</w:t>
      </w:r>
    </w:p>
    <w:bookmarkEnd w:id="27"/>
  </w:footnote>
  <w:footnote w:id="11">
    <w:p w14:paraId="36B5A163" w14:textId="74786976" w:rsidR="007B4F51" w:rsidRPr="0067320C" w:rsidRDefault="007B4F51" w:rsidP="009A20BF">
      <w:pPr>
        <w:spacing w:after="0" w:line="240" w:lineRule="auto"/>
        <w:jc w:val="both"/>
        <w:rPr>
          <w:rFonts w:asciiTheme="majorHAnsi" w:hAnsiTheme="majorHAnsi" w:cstheme="majorHAnsi"/>
          <w:sz w:val="18"/>
          <w:szCs w:val="18"/>
        </w:rPr>
      </w:pPr>
      <w:r w:rsidRPr="0067320C">
        <w:rPr>
          <w:rStyle w:val="FootnoteReference"/>
          <w:rFonts w:asciiTheme="majorHAnsi" w:hAnsiTheme="majorHAnsi" w:cstheme="majorHAnsi"/>
          <w:sz w:val="18"/>
          <w:szCs w:val="18"/>
        </w:rPr>
        <w:footnoteRef/>
      </w:r>
      <w:r w:rsidRPr="0067320C">
        <w:rPr>
          <w:rFonts w:asciiTheme="majorHAnsi" w:hAnsiTheme="majorHAnsi" w:cstheme="majorHAnsi"/>
          <w:sz w:val="18"/>
          <w:szCs w:val="18"/>
        </w:rPr>
        <w:t xml:space="preserve"> Haiti has ten administrative divisions, also called departments. These ten departments are further divided into arrondissements, which are further divided into communes. In total, there are 42 arrondissements and 145 communes, the latest of which were created only a couple of years ago. Further dividing the municipalities are 571 communal sections. </w:t>
      </w:r>
    </w:p>
  </w:footnote>
  <w:footnote w:id="12">
    <w:p w14:paraId="45B4AC61" w14:textId="4AFFBA7A" w:rsidR="007B4F51" w:rsidRPr="0067320C" w:rsidRDefault="007B4F51" w:rsidP="008A40CD">
      <w:pPr>
        <w:pStyle w:val="FootnoteText"/>
        <w:rPr>
          <w:rFonts w:asciiTheme="majorHAnsi" w:hAnsiTheme="majorHAnsi" w:cstheme="majorHAnsi"/>
          <w:sz w:val="18"/>
          <w:szCs w:val="18"/>
          <w:lang w:val="en-US"/>
        </w:rPr>
      </w:pPr>
      <w:r w:rsidRPr="0067320C">
        <w:rPr>
          <w:rStyle w:val="FootnoteReference"/>
          <w:rFonts w:asciiTheme="majorHAnsi" w:hAnsiTheme="majorHAnsi" w:cstheme="majorHAnsi"/>
          <w:sz w:val="18"/>
          <w:szCs w:val="18"/>
        </w:rPr>
        <w:footnoteRef/>
      </w:r>
      <w:r w:rsidRPr="0067320C">
        <w:rPr>
          <w:rFonts w:asciiTheme="majorHAnsi" w:hAnsiTheme="majorHAnsi" w:cstheme="majorHAnsi"/>
          <w:sz w:val="18"/>
          <w:szCs w:val="18"/>
        </w:rPr>
        <w:t xml:space="preserve"> Whether the constitutional establishment of a public administration also created a civil service is subject to interpretation, inasmuch as a cross-system set of norms and rules unifying disparate ministerial behaviour was not put in place until the 1982 Civil Service Statute referenced above.  See, </w:t>
      </w:r>
      <w:bookmarkStart w:id="29" w:name="_Hlk525681207"/>
      <w:r w:rsidRPr="0067320C">
        <w:rPr>
          <w:rStyle w:val="Hyperlink"/>
          <w:rFonts w:asciiTheme="majorHAnsi" w:hAnsiTheme="majorHAnsi" w:cstheme="majorHAnsi"/>
          <w:sz w:val="18"/>
          <w:szCs w:val="18"/>
          <w:lang w:val="en-US"/>
        </w:rPr>
        <w:fldChar w:fldCharType="begin"/>
      </w:r>
      <w:r w:rsidRPr="0067320C">
        <w:rPr>
          <w:rStyle w:val="Hyperlink"/>
          <w:rFonts w:asciiTheme="majorHAnsi" w:hAnsiTheme="majorHAnsi" w:cstheme="majorHAnsi"/>
          <w:sz w:val="18"/>
          <w:szCs w:val="18"/>
          <w:lang w:val="en-US"/>
        </w:rPr>
        <w:instrText xml:space="preserve"> HYPERLINK "https://search-proquest-com.proxy.library.nyu.edu/indexinglinkhandler/sng/au/Garcia-Zamor,+Jean-Claude/$N?accountid=12768" \o "Click to search for more items by this author" </w:instrText>
      </w:r>
      <w:r w:rsidRPr="0067320C">
        <w:rPr>
          <w:rStyle w:val="Hyperlink"/>
          <w:rFonts w:asciiTheme="majorHAnsi" w:hAnsiTheme="majorHAnsi" w:cstheme="majorHAnsi"/>
          <w:sz w:val="18"/>
          <w:szCs w:val="18"/>
          <w:lang w:val="en-US"/>
        </w:rPr>
        <w:fldChar w:fldCharType="separate"/>
      </w:r>
      <w:r w:rsidRPr="0067320C">
        <w:rPr>
          <w:rStyle w:val="Hyperlink"/>
          <w:rFonts w:asciiTheme="majorHAnsi" w:hAnsiTheme="majorHAnsi" w:cstheme="majorHAnsi"/>
          <w:sz w:val="18"/>
          <w:szCs w:val="18"/>
          <w:lang w:val="en-US"/>
        </w:rPr>
        <w:t>Garcia-Zamor, Jean-Claude</w:t>
      </w:r>
      <w:r w:rsidRPr="0067320C">
        <w:rPr>
          <w:rStyle w:val="Hyperlink"/>
          <w:rFonts w:asciiTheme="majorHAnsi" w:hAnsiTheme="majorHAnsi" w:cstheme="majorHAnsi"/>
          <w:sz w:val="18"/>
          <w:szCs w:val="18"/>
          <w:lang w:val="en-US"/>
        </w:rPr>
        <w:fldChar w:fldCharType="end"/>
      </w:r>
      <w:r w:rsidRPr="0067320C">
        <w:rPr>
          <w:rFonts w:asciiTheme="majorHAnsi" w:hAnsiTheme="majorHAnsi" w:cstheme="majorHAnsi"/>
          <w:sz w:val="18"/>
          <w:szCs w:val="18"/>
          <w:lang w:val="en-US"/>
        </w:rPr>
        <w:t>; </w:t>
      </w:r>
      <w:hyperlink r:id="rId2" w:tooltip="Click to search for more items by this author" w:history="1">
        <w:r w:rsidRPr="0067320C">
          <w:rPr>
            <w:rStyle w:val="Hyperlink"/>
            <w:rFonts w:asciiTheme="majorHAnsi" w:hAnsiTheme="majorHAnsi" w:cstheme="majorHAnsi"/>
            <w:sz w:val="18"/>
            <w:szCs w:val="18"/>
            <w:lang w:val="en-US"/>
          </w:rPr>
          <w:t>Mayo-Smith, Ian</w:t>
        </w:r>
      </w:hyperlink>
      <w:r w:rsidRPr="0067320C">
        <w:rPr>
          <w:rFonts w:asciiTheme="majorHAnsi" w:hAnsiTheme="majorHAnsi" w:cstheme="majorHAnsi"/>
          <w:sz w:val="18"/>
          <w:szCs w:val="18"/>
          <w:lang w:val="en-US"/>
        </w:rPr>
        <w:t xml:space="preserve">, “Administrative reform in Haiti: problems, progress and prospects,”  </w:t>
      </w:r>
      <w:r w:rsidRPr="0067320C">
        <w:rPr>
          <w:rFonts w:asciiTheme="majorHAnsi" w:hAnsiTheme="majorHAnsi" w:cstheme="majorHAnsi"/>
          <w:bCs/>
          <w:sz w:val="18"/>
          <w:szCs w:val="18"/>
          <w:lang w:val="en-US"/>
        </w:rPr>
        <w:t>Public Administration &amp; Development</w:t>
      </w:r>
      <w:r w:rsidRPr="0067320C">
        <w:rPr>
          <w:rFonts w:asciiTheme="majorHAnsi" w:hAnsiTheme="majorHAnsi" w:cstheme="majorHAnsi"/>
          <w:b/>
          <w:bCs/>
          <w:sz w:val="18"/>
          <w:szCs w:val="18"/>
          <w:lang w:val="en-US"/>
        </w:rPr>
        <w:t>,</w:t>
      </w:r>
      <w:hyperlink r:id="rId3" w:tooltip="Click to search for more items from this issue" w:history="1">
        <w:r w:rsidRPr="0067320C">
          <w:rPr>
            <w:rStyle w:val="Hyperlink"/>
            <w:rFonts w:asciiTheme="majorHAnsi" w:hAnsiTheme="majorHAnsi" w:cstheme="majorHAnsi"/>
            <w:sz w:val="18"/>
            <w:szCs w:val="18"/>
            <w:lang w:val="en-US"/>
          </w:rPr>
          <w:t> Vol. 3, Iss. 1, </w:t>
        </w:r>
      </w:hyperlink>
      <w:r w:rsidRPr="0067320C">
        <w:rPr>
          <w:rFonts w:asciiTheme="majorHAnsi" w:hAnsiTheme="majorHAnsi" w:cstheme="majorHAnsi"/>
          <w:sz w:val="18"/>
          <w:szCs w:val="18"/>
          <w:lang w:val="en-US"/>
        </w:rPr>
        <w:t> (Jan-Mar 1983): 39.</w:t>
      </w:r>
    </w:p>
    <w:bookmarkEnd w:id="29"/>
    <w:p w14:paraId="234E187A" w14:textId="595AEC63" w:rsidR="007B4F51" w:rsidRPr="008A40CD" w:rsidRDefault="007B4F51">
      <w:pPr>
        <w:pStyle w:val="FootnoteText"/>
        <w:rPr>
          <w:lang w:val="en-US"/>
        </w:rPr>
      </w:pPr>
    </w:p>
  </w:footnote>
  <w:footnote w:id="13">
    <w:p w14:paraId="03F63146" w14:textId="169768A2" w:rsidR="007B4F51" w:rsidRPr="00635C90" w:rsidRDefault="007B4F51" w:rsidP="00997C8F">
      <w:pPr>
        <w:pStyle w:val="FootnoteText"/>
        <w:jc w:val="both"/>
        <w:rPr>
          <w:rFonts w:asciiTheme="majorHAnsi" w:hAnsiTheme="majorHAnsi"/>
        </w:rPr>
      </w:pPr>
      <w:r w:rsidRPr="00635C90">
        <w:rPr>
          <w:rStyle w:val="FootnoteReference"/>
          <w:rFonts w:asciiTheme="majorHAnsi" w:hAnsiTheme="majorHAnsi"/>
        </w:rPr>
        <w:footnoteRef/>
      </w:r>
      <w:r w:rsidRPr="00635C90">
        <w:rPr>
          <w:rFonts w:asciiTheme="majorHAnsi" w:hAnsiTheme="majorHAnsi"/>
        </w:rPr>
        <w:t xml:space="preserve"> </w:t>
      </w:r>
      <w:bookmarkStart w:id="41" w:name="_Hlk501121001"/>
      <w:r>
        <w:rPr>
          <w:rFonts w:asciiTheme="majorHAnsi" w:hAnsiTheme="majorHAnsi"/>
        </w:rPr>
        <w:t>Please see Appendix I for</w:t>
      </w:r>
      <w:r w:rsidRPr="00635C90">
        <w:rPr>
          <w:rFonts w:asciiTheme="majorHAnsi" w:hAnsiTheme="majorHAnsi"/>
        </w:rPr>
        <w:t xml:space="preserve"> particulars of the critical points.</w:t>
      </w:r>
      <w:bookmarkEnd w:id="41"/>
      <w:r>
        <w:rPr>
          <w:rFonts w:asciiTheme="majorHAnsi" w:hAnsiTheme="majorHAnsi"/>
        </w:rPr>
        <w:t xml:space="preserve"> </w:t>
      </w:r>
    </w:p>
  </w:footnote>
  <w:footnote w:id="14">
    <w:p w14:paraId="7E3253AA" w14:textId="52DAE4A9" w:rsidR="007B4F51" w:rsidRPr="00635C90" w:rsidRDefault="007B4F51" w:rsidP="0054665B">
      <w:pPr>
        <w:pStyle w:val="FootnoteText"/>
        <w:jc w:val="both"/>
        <w:rPr>
          <w:rFonts w:asciiTheme="majorHAnsi" w:hAnsiTheme="majorHAnsi"/>
          <w:lang w:val="fr-FR"/>
        </w:rPr>
      </w:pPr>
      <w:r w:rsidRPr="00635C90">
        <w:rPr>
          <w:rStyle w:val="FootnoteReference"/>
          <w:rFonts w:asciiTheme="majorHAnsi" w:hAnsiTheme="majorHAnsi"/>
        </w:rPr>
        <w:footnoteRef/>
      </w:r>
      <w:r w:rsidRPr="00635C90">
        <w:rPr>
          <w:rFonts w:asciiTheme="majorHAnsi" w:hAnsiTheme="majorHAnsi"/>
          <w:lang w:val="fr-FR"/>
        </w:rPr>
        <w:t xml:space="preserve"> </w:t>
      </w:r>
      <w:bookmarkStart w:id="49" w:name="_Hlk525681247"/>
      <w:r w:rsidRPr="00635C90">
        <w:rPr>
          <w:rFonts w:asciiTheme="majorHAnsi" w:hAnsiTheme="majorHAnsi"/>
          <w:i/>
          <w:lang w:val="fr-FR"/>
        </w:rPr>
        <w:t>Guide de Planification Stratégique des Ressources Humaines dans la Fonction Publique</w:t>
      </w:r>
      <w:r w:rsidRPr="00635C90">
        <w:rPr>
          <w:rFonts w:asciiTheme="majorHAnsi" w:hAnsiTheme="majorHAnsi"/>
          <w:lang w:val="fr-FR"/>
        </w:rPr>
        <w:t xml:space="preserve">, OMRH, 2014. </w:t>
      </w:r>
      <w:bookmarkEnd w:id="49"/>
    </w:p>
  </w:footnote>
  <w:footnote w:id="15">
    <w:p w14:paraId="708DB5FB" w14:textId="6A34BF65" w:rsidR="007B4F51" w:rsidRPr="00D52350" w:rsidRDefault="007B4F51">
      <w:pPr>
        <w:pStyle w:val="FootnoteText"/>
        <w:rPr>
          <w:rFonts w:asciiTheme="majorHAnsi" w:hAnsiTheme="majorHAnsi"/>
          <w:lang w:val="en-US"/>
        </w:rPr>
      </w:pPr>
      <w:r w:rsidRPr="00D52350">
        <w:rPr>
          <w:rStyle w:val="FootnoteReference"/>
          <w:rFonts w:asciiTheme="majorHAnsi" w:hAnsiTheme="majorHAnsi"/>
        </w:rPr>
        <w:footnoteRef/>
      </w:r>
      <w:r w:rsidRPr="00D52350">
        <w:rPr>
          <w:rFonts w:asciiTheme="majorHAnsi" w:hAnsiTheme="majorHAnsi"/>
          <w:lang w:val="en-US"/>
        </w:rPr>
        <w:t xml:space="preserve"> An analysis is being undertaken th</w:t>
      </w:r>
      <w:r>
        <w:rPr>
          <w:rFonts w:asciiTheme="majorHAnsi" w:hAnsiTheme="majorHAnsi"/>
          <w:lang w:val="en-US"/>
        </w:rPr>
        <w:t>r</w:t>
      </w:r>
      <w:r w:rsidRPr="00D52350">
        <w:rPr>
          <w:rFonts w:asciiTheme="majorHAnsi" w:hAnsiTheme="majorHAnsi"/>
          <w:lang w:val="en-US"/>
        </w:rPr>
        <w:t>ough a separate IDB supported exerc</w:t>
      </w:r>
      <w:r>
        <w:rPr>
          <w:rFonts w:asciiTheme="majorHAnsi" w:hAnsiTheme="majorHAnsi"/>
          <w:lang w:val="en-US"/>
        </w:rPr>
        <w:t>i</w:t>
      </w:r>
      <w:r w:rsidRPr="00D52350">
        <w:rPr>
          <w:rFonts w:asciiTheme="majorHAnsi" w:hAnsiTheme="majorHAnsi"/>
          <w:lang w:val="en-US"/>
        </w:rPr>
        <w:t>se, which is forthcoming in the following months.</w:t>
      </w:r>
    </w:p>
  </w:footnote>
  <w:footnote w:id="16">
    <w:p w14:paraId="12D5F778" w14:textId="2D8E5B40" w:rsidR="007B4F51" w:rsidRPr="00635C90" w:rsidRDefault="007B4F51" w:rsidP="004E5A60">
      <w:pPr>
        <w:pStyle w:val="FootnoteText"/>
        <w:rPr>
          <w:rFonts w:asciiTheme="majorHAnsi" w:hAnsiTheme="majorHAnsi"/>
        </w:rPr>
      </w:pPr>
      <w:r w:rsidRPr="00635C90">
        <w:rPr>
          <w:rStyle w:val="FootnoteReference"/>
          <w:rFonts w:asciiTheme="majorHAnsi" w:hAnsiTheme="majorHAnsi"/>
        </w:rPr>
        <w:footnoteRef/>
      </w:r>
      <w:r w:rsidRPr="00635C90">
        <w:rPr>
          <w:rFonts w:asciiTheme="majorHAnsi" w:hAnsiTheme="majorHAnsi"/>
        </w:rPr>
        <w:t xml:space="preserve"> </w:t>
      </w:r>
      <w:bookmarkStart w:id="57" w:name="_Hlk525681277"/>
      <w:r w:rsidRPr="00635C90">
        <w:rPr>
          <w:rFonts w:asciiTheme="majorHAnsi" w:hAnsiTheme="majorHAnsi"/>
        </w:rPr>
        <w:t>Better Spending, Better Services – A review of Public Finances in Haiti, p. 8</w:t>
      </w:r>
      <w:r>
        <w:rPr>
          <w:rFonts w:asciiTheme="majorHAnsi" w:hAnsiTheme="majorHAnsi"/>
        </w:rPr>
        <w:t>.</w:t>
      </w:r>
      <w:bookmarkEnd w:id="57"/>
    </w:p>
  </w:footnote>
  <w:footnote w:id="17">
    <w:p w14:paraId="3CBA7736" w14:textId="77777777" w:rsidR="007B4F51" w:rsidRPr="00F1741B" w:rsidRDefault="007B4F51">
      <w:pPr>
        <w:pStyle w:val="FootnoteText"/>
      </w:pPr>
      <w:r>
        <w:rPr>
          <w:rStyle w:val="FootnoteReference"/>
        </w:rPr>
        <w:footnoteRef/>
      </w:r>
      <w:r>
        <w:t xml:space="preserve"> </w:t>
      </w:r>
      <w:r w:rsidRPr="00F1741B">
        <w:rPr>
          <w:rFonts w:asciiTheme="majorHAnsi" w:hAnsiTheme="majorHAnsi"/>
        </w:rPr>
        <w:t>Category A comprises the high-level director personnel, requiring university or “licence” credentials;</w:t>
      </w:r>
      <w:r>
        <w:rPr>
          <w:rFonts w:asciiTheme="majorHAnsi" w:hAnsiTheme="majorHAnsi"/>
        </w:rPr>
        <w:t xml:space="preserve"> c</w:t>
      </w:r>
      <w:r w:rsidRPr="00F1741B">
        <w:rPr>
          <w:rFonts w:asciiTheme="majorHAnsi" w:hAnsiTheme="majorHAnsi"/>
        </w:rPr>
        <w:t>ategory B includes supervisory staff with some tertiary or certificate education</w:t>
      </w:r>
    </w:p>
  </w:footnote>
  <w:footnote w:id="18">
    <w:p w14:paraId="459DAA3E" w14:textId="77777777" w:rsidR="007B4F51" w:rsidRPr="00256C44" w:rsidRDefault="007B4F51" w:rsidP="001C731D">
      <w:pPr>
        <w:rPr>
          <w:rFonts w:asciiTheme="majorHAnsi" w:hAnsiTheme="majorHAnsi" w:cstheme="majorHAnsi"/>
        </w:rPr>
      </w:pPr>
      <w:r>
        <w:rPr>
          <w:rStyle w:val="FootnoteReference"/>
        </w:rPr>
        <w:footnoteRef/>
      </w:r>
      <w:r>
        <w:t xml:space="preserve"> </w:t>
      </w:r>
      <w:r w:rsidRPr="00256C44">
        <w:rPr>
          <w:rFonts w:asciiTheme="majorHAnsi" w:hAnsiTheme="majorHAnsi" w:cstheme="majorHAnsi"/>
          <w:sz w:val="20"/>
          <w:szCs w:val="20"/>
        </w:rPr>
        <w:t>Tommaso, Giulio. 2017. “The State of the Haitian Public Administration. A preliminary assessment.”</w:t>
      </w:r>
      <w:r w:rsidRPr="00256C44">
        <w:rPr>
          <w:rFonts w:asciiTheme="majorHAnsi" w:hAnsiTheme="majorHAnsi" w:cstheme="majorHAnsi"/>
        </w:rPr>
        <w:t xml:space="preserve"> </w:t>
      </w:r>
    </w:p>
    <w:p w14:paraId="4D649FE8" w14:textId="3AB179E2" w:rsidR="007B4F51" w:rsidRPr="001C731D" w:rsidRDefault="007B4F51">
      <w:pPr>
        <w:pStyle w:val="FootnoteText"/>
      </w:pPr>
    </w:p>
  </w:footnote>
  <w:footnote w:id="19">
    <w:p w14:paraId="61F0E4B9" w14:textId="77777777" w:rsidR="007B4F51" w:rsidRPr="00635C90" w:rsidRDefault="007B4F51" w:rsidP="00997C8F">
      <w:pPr>
        <w:pStyle w:val="FootnoteText"/>
        <w:jc w:val="both"/>
        <w:rPr>
          <w:rFonts w:asciiTheme="majorHAnsi" w:hAnsiTheme="majorHAnsi"/>
          <w:lang w:val="en-US"/>
        </w:rPr>
      </w:pPr>
      <w:r w:rsidRPr="00635C90">
        <w:rPr>
          <w:rStyle w:val="FootnoteReference"/>
          <w:rFonts w:asciiTheme="majorHAnsi" w:hAnsiTheme="majorHAnsi"/>
        </w:rPr>
        <w:footnoteRef/>
      </w:r>
      <w:r w:rsidRPr="00635C90">
        <w:rPr>
          <w:rFonts w:asciiTheme="majorHAnsi" w:hAnsiTheme="majorHAnsi"/>
        </w:rPr>
        <w:t xml:space="preserve"> </w:t>
      </w:r>
      <w:bookmarkStart w:id="65" w:name="_Hlk525681287"/>
      <w:r w:rsidRPr="00635C90">
        <w:rPr>
          <w:rFonts w:asciiTheme="majorHAnsi" w:hAnsiTheme="majorHAnsi"/>
          <w:i/>
        </w:rPr>
        <w:t>Decret Statut General Fonction Publique</w:t>
      </w:r>
      <w:r w:rsidRPr="00635C90">
        <w:rPr>
          <w:rFonts w:asciiTheme="majorHAnsi" w:hAnsiTheme="majorHAnsi"/>
        </w:rPr>
        <w:t xml:space="preserve"> May 17, 2005, Art. 90-100.  </w:t>
      </w:r>
      <w:bookmarkEnd w:id="65"/>
    </w:p>
  </w:footnote>
  <w:footnote w:id="20">
    <w:p w14:paraId="71837488" w14:textId="3DFEA335" w:rsidR="007B4F51" w:rsidRPr="00635C90" w:rsidRDefault="007B4F51" w:rsidP="00997C8F">
      <w:pPr>
        <w:pStyle w:val="FootnoteText"/>
        <w:jc w:val="both"/>
        <w:rPr>
          <w:rFonts w:asciiTheme="majorHAnsi" w:hAnsiTheme="majorHAnsi"/>
          <w:lang w:val="fr-FR"/>
        </w:rPr>
      </w:pPr>
      <w:r w:rsidRPr="00635C90">
        <w:rPr>
          <w:rStyle w:val="FootnoteReference"/>
          <w:rFonts w:asciiTheme="majorHAnsi" w:hAnsiTheme="majorHAnsi"/>
        </w:rPr>
        <w:footnoteRef/>
      </w:r>
      <w:r w:rsidRPr="00635C90">
        <w:rPr>
          <w:rFonts w:asciiTheme="majorHAnsi" w:hAnsiTheme="majorHAnsi"/>
          <w:lang w:val="fr-FR"/>
        </w:rPr>
        <w:t xml:space="preserve"> </w:t>
      </w:r>
      <w:bookmarkStart w:id="66" w:name="_Hlk525681299"/>
      <w:r w:rsidRPr="00635C90">
        <w:rPr>
          <w:rFonts w:asciiTheme="majorHAnsi" w:hAnsiTheme="majorHAnsi"/>
          <w:i/>
          <w:lang w:val="fr-FR"/>
        </w:rPr>
        <w:t>Manuel de Politiques, Normes et Procédures de Gestion des Ressources Humaines</w:t>
      </w:r>
      <w:r w:rsidRPr="00635C90">
        <w:rPr>
          <w:rFonts w:asciiTheme="majorHAnsi" w:hAnsiTheme="majorHAnsi"/>
          <w:lang w:val="fr-FR"/>
        </w:rPr>
        <w:t>, OMRH 2014.</w:t>
      </w:r>
      <w:bookmarkEnd w:id="66"/>
    </w:p>
  </w:footnote>
  <w:footnote w:id="21">
    <w:p w14:paraId="5B1A71C0" w14:textId="77777777" w:rsidR="007B4F51" w:rsidRPr="007339D2" w:rsidRDefault="007B4F51" w:rsidP="00997C8F">
      <w:pPr>
        <w:pStyle w:val="FootnoteText"/>
        <w:jc w:val="both"/>
        <w:rPr>
          <w:rFonts w:asciiTheme="majorHAnsi" w:hAnsiTheme="majorHAnsi"/>
          <w:lang w:val="en-US"/>
        </w:rPr>
      </w:pPr>
      <w:r w:rsidRPr="00635C90">
        <w:rPr>
          <w:rStyle w:val="FootnoteReference"/>
          <w:rFonts w:asciiTheme="majorHAnsi" w:hAnsiTheme="majorHAnsi"/>
        </w:rPr>
        <w:footnoteRef/>
      </w:r>
      <w:r w:rsidRPr="00635C90">
        <w:rPr>
          <w:rFonts w:asciiTheme="majorHAnsi" w:hAnsiTheme="majorHAnsi"/>
        </w:rPr>
        <w:t xml:space="preserve"> </w:t>
      </w:r>
      <w:bookmarkStart w:id="67" w:name="_Hlk525681308"/>
      <w:r w:rsidRPr="00635C90">
        <w:rPr>
          <w:rFonts w:asciiTheme="majorHAnsi" w:hAnsiTheme="majorHAnsi"/>
        </w:rPr>
        <w:t xml:space="preserve">OMRH’s recent Action Plan calls for consultant support to help design and put in place a robust scheme for classifying jobs and/or positions. </w:t>
      </w:r>
      <w:r w:rsidRPr="00635C90">
        <w:rPr>
          <w:rFonts w:asciiTheme="majorHAnsi" w:hAnsiTheme="majorHAnsi"/>
          <w:i/>
        </w:rPr>
        <w:t>Plan d’Action</w:t>
      </w:r>
      <w:r w:rsidRPr="00635C90">
        <w:rPr>
          <w:rFonts w:asciiTheme="majorHAnsi" w:hAnsiTheme="majorHAnsi"/>
        </w:rPr>
        <w:t xml:space="preserve">, OMRH, 2017. </w:t>
      </w:r>
      <w:bookmarkEnd w:id="67"/>
    </w:p>
  </w:footnote>
  <w:footnote w:id="22">
    <w:p w14:paraId="74FEC381" w14:textId="1987EAA1" w:rsidR="007B4F51" w:rsidRPr="000811C7" w:rsidRDefault="007B4F51" w:rsidP="00134439">
      <w:pPr>
        <w:pStyle w:val="FootnoteText"/>
        <w:rPr>
          <w:lang w:val="fr-FR"/>
        </w:rPr>
      </w:pPr>
      <w:r w:rsidRPr="00134439">
        <w:rPr>
          <w:rStyle w:val="FootnoteReference"/>
          <w:rFonts w:asciiTheme="majorHAnsi" w:hAnsiTheme="majorHAnsi"/>
        </w:rPr>
        <w:footnoteRef/>
      </w:r>
      <w:r w:rsidRPr="00134439">
        <w:rPr>
          <w:rFonts w:asciiTheme="majorHAnsi" w:hAnsiTheme="majorHAnsi"/>
        </w:rPr>
        <w:t xml:space="preserve"> Initial work </w:t>
      </w:r>
      <w:r>
        <w:rPr>
          <w:rFonts w:asciiTheme="majorHAnsi" w:hAnsiTheme="majorHAnsi"/>
        </w:rPr>
        <w:t xml:space="preserve">was </w:t>
      </w:r>
      <w:r w:rsidRPr="00134439">
        <w:rPr>
          <w:rFonts w:asciiTheme="majorHAnsi" w:hAnsiTheme="majorHAnsi"/>
        </w:rPr>
        <w:t xml:space="preserve">undertaken in functional reviews of the Ministries of Agriculture and Transport, Works and Communications </w:t>
      </w:r>
      <w:r>
        <w:rPr>
          <w:rFonts w:asciiTheme="majorHAnsi" w:hAnsiTheme="majorHAnsi"/>
        </w:rPr>
        <w:t xml:space="preserve">begun this kind of analysis, but more systematic work is needed. </w:t>
      </w:r>
      <w:r w:rsidRPr="003258AC">
        <w:rPr>
          <w:rFonts w:asciiTheme="majorHAnsi" w:hAnsiTheme="majorHAnsi"/>
          <w:lang w:val="fr-FR"/>
        </w:rPr>
        <w:t>See</w:t>
      </w:r>
      <w:r>
        <w:rPr>
          <w:rFonts w:asciiTheme="majorHAnsi" w:hAnsiTheme="majorHAnsi"/>
          <w:lang w:val="fr-FR"/>
        </w:rPr>
        <w:t xml:space="preserve"> :</w:t>
      </w:r>
      <w:r w:rsidRPr="003258AC">
        <w:rPr>
          <w:rFonts w:asciiTheme="majorHAnsi" w:hAnsiTheme="majorHAnsi"/>
          <w:lang w:val="fr-FR"/>
        </w:rPr>
        <w:t xml:space="preserve"> </w:t>
      </w:r>
      <w:r>
        <w:rPr>
          <w:rFonts w:asciiTheme="majorHAnsi" w:hAnsiTheme="majorHAnsi"/>
          <w:lang w:val="fr-FR"/>
        </w:rPr>
        <w:t>« </w:t>
      </w:r>
      <w:bookmarkStart w:id="69" w:name="_Hlk525681323"/>
      <w:r w:rsidRPr="003258AC">
        <w:rPr>
          <w:rFonts w:asciiTheme="majorHAnsi" w:hAnsiTheme="majorHAnsi"/>
          <w:lang w:val="fr-FR"/>
        </w:rPr>
        <w:t xml:space="preserve">Tentative de Bilan de mise en </w:t>
      </w:r>
      <w:r>
        <w:rPr>
          <w:rFonts w:asciiTheme="majorHAnsi" w:hAnsiTheme="majorHAnsi"/>
          <w:lang w:val="fr-FR"/>
        </w:rPr>
        <w:t xml:space="preserve">œuvre </w:t>
      </w:r>
      <w:r w:rsidRPr="003258AC">
        <w:rPr>
          <w:rFonts w:asciiTheme="majorHAnsi" w:hAnsiTheme="majorHAnsi"/>
          <w:lang w:val="fr-FR"/>
        </w:rPr>
        <w:t>du Plan de Réforme institutionnelle du MARNDR</w:t>
      </w:r>
      <w:r>
        <w:rPr>
          <w:rFonts w:asciiTheme="majorHAnsi" w:hAnsiTheme="majorHAnsi"/>
          <w:lang w:val="fr-FR"/>
        </w:rPr>
        <w:t xml:space="preserve"> tentative de Bilan –</w:t>
      </w:r>
      <w:r w:rsidRPr="003258AC">
        <w:rPr>
          <w:rFonts w:asciiTheme="majorHAnsi" w:hAnsiTheme="majorHAnsi"/>
          <w:lang w:val="fr-FR"/>
        </w:rPr>
        <w:t xml:space="preserve"> </w:t>
      </w:r>
      <w:r>
        <w:rPr>
          <w:rFonts w:asciiTheme="majorHAnsi" w:hAnsiTheme="majorHAnsi"/>
          <w:lang w:val="fr-FR"/>
        </w:rPr>
        <w:t xml:space="preserve">période </w:t>
      </w:r>
      <w:r w:rsidRPr="003258AC">
        <w:rPr>
          <w:rFonts w:asciiTheme="majorHAnsi" w:hAnsiTheme="majorHAnsi"/>
          <w:lang w:val="fr-FR"/>
        </w:rPr>
        <w:t>2013-2017</w:t>
      </w:r>
      <w:r>
        <w:rPr>
          <w:rFonts w:asciiTheme="majorHAnsi" w:hAnsiTheme="majorHAnsi"/>
          <w:lang w:val="fr-FR"/>
        </w:rPr>
        <w:t> </w:t>
      </w:r>
      <w:bookmarkEnd w:id="69"/>
      <w:r>
        <w:rPr>
          <w:rFonts w:asciiTheme="majorHAnsi" w:hAnsiTheme="majorHAnsi"/>
          <w:lang w:val="fr-FR"/>
        </w:rPr>
        <w:t xml:space="preserve">» and </w:t>
      </w:r>
      <w:bookmarkStart w:id="70" w:name="_Hlk525681333"/>
      <w:r>
        <w:rPr>
          <w:rFonts w:asciiTheme="majorHAnsi" w:hAnsiTheme="majorHAnsi"/>
          <w:lang w:val="fr-FR"/>
        </w:rPr>
        <w:t>« </w:t>
      </w:r>
      <w:r w:rsidRPr="00134439">
        <w:rPr>
          <w:rFonts w:asciiTheme="majorHAnsi" w:hAnsiTheme="majorHAnsi"/>
          <w:lang w:val="fr-FR"/>
        </w:rPr>
        <w:t>Audit organisationnel du Ministère des Travaux Publics, des Transports et des</w:t>
      </w:r>
      <w:r>
        <w:rPr>
          <w:rFonts w:asciiTheme="majorHAnsi" w:hAnsiTheme="majorHAnsi"/>
          <w:lang w:val="fr-FR"/>
        </w:rPr>
        <w:t xml:space="preserve"> </w:t>
      </w:r>
      <w:r w:rsidRPr="00134439">
        <w:rPr>
          <w:rFonts w:asciiTheme="majorHAnsi" w:hAnsiTheme="majorHAnsi"/>
          <w:lang w:val="fr-FR"/>
        </w:rPr>
        <w:t>Communications</w:t>
      </w:r>
      <w:r>
        <w:rPr>
          <w:rFonts w:asciiTheme="majorHAnsi" w:hAnsiTheme="majorHAnsi"/>
          <w:lang w:val="fr-FR"/>
        </w:rPr>
        <w:t xml:space="preserve"> </w:t>
      </w:r>
      <w:r w:rsidRPr="00134439">
        <w:rPr>
          <w:rFonts w:asciiTheme="majorHAnsi" w:hAnsiTheme="majorHAnsi"/>
          <w:lang w:val="fr-FR"/>
        </w:rPr>
        <w:t>et appui à la refonte de la loi organique</w:t>
      </w:r>
      <w:bookmarkEnd w:id="70"/>
      <w:r>
        <w:rPr>
          <w:rFonts w:asciiTheme="majorHAnsi" w:hAnsiTheme="majorHAnsi"/>
          <w:lang w:val="fr-FR"/>
        </w:rPr>
        <w:t xml:space="preserve">. » </w:t>
      </w:r>
    </w:p>
  </w:footnote>
  <w:footnote w:id="23">
    <w:p w14:paraId="5865187B" w14:textId="7537E850" w:rsidR="007B4F51" w:rsidRPr="003F6BCE" w:rsidRDefault="007B4F51">
      <w:pPr>
        <w:pStyle w:val="FootnoteText"/>
        <w:rPr>
          <w:lang w:val="fr-FR"/>
        </w:rPr>
      </w:pPr>
      <w:r>
        <w:rPr>
          <w:rStyle w:val="FootnoteReference"/>
        </w:rPr>
        <w:footnoteRef/>
      </w:r>
      <w:r w:rsidRPr="003F6BCE">
        <w:rPr>
          <w:lang w:val="fr-FR"/>
        </w:rPr>
        <w:t xml:space="preserve"> </w:t>
      </w:r>
      <w:bookmarkStart w:id="72" w:name="_Hlk525681348"/>
      <w:r w:rsidRPr="003F6BCE">
        <w:rPr>
          <w:sz w:val="18"/>
          <w:szCs w:val="18"/>
          <w:lang w:val="fr-FR"/>
        </w:rPr>
        <w:t>La Primature, décembre 2014. Manuel de politiques, normes et procédures de gestion des ressources humaines. p. 246</w:t>
      </w:r>
      <w:bookmarkEnd w:id="72"/>
    </w:p>
  </w:footnote>
  <w:footnote w:id="24">
    <w:p w14:paraId="6FFB005A" w14:textId="77777777" w:rsidR="007B4F51" w:rsidRPr="00D52350" w:rsidRDefault="007B4F51" w:rsidP="00486683">
      <w:pPr>
        <w:pStyle w:val="FootnoteText"/>
        <w:jc w:val="both"/>
        <w:rPr>
          <w:rFonts w:asciiTheme="majorHAnsi" w:hAnsiTheme="majorHAnsi"/>
          <w:lang w:val="en-US"/>
        </w:rPr>
      </w:pPr>
      <w:r w:rsidRPr="005172FA">
        <w:rPr>
          <w:rStyle w:val="FootnoteReference"/>
          <w:rFonts w:asciiTheme="majorHAnsi" w:hAnsiTheme="majorHAnsi"/>
        </w:rPr>
        <w:footnoteRef/>
      </w:r>
      <w:r w:rsidRPr="005172FA">
        <w:rPr>
          <w:rFonts w:asciiTheme="majorHAnsi" w:hAnsiTheme="majorHAnsi"/>
          <w:lang w:val="en-US"/>
        </w:rPr>
        <w:t xml:space="preserve"> OECD</w:t>
      </w:r>
      <w:r>
        <w:rPr>
          <w:rFonts w:asciiTheme="majorHAnsi" w:hAnsiTheme="majorHAnsi"/>
          <w:lang w:val="en-US"/>
        </w:rPr>
        <w:t xml:space="preserve"> cited in De Tommaso.</w:t>
      </w:r>
    </w:p>
  </w:footnote>
  <w:footnote w:id="25">
    <w:p w14:paraId="75C2EC88" w14:textId="0DD5C3B6" w:rsidR="007B4F51" w:rsidRPr="003258AC" w:rsidRDefault="007B4F51">
      <w:pPr>
        <w:pStyle w:val="FootnoteText"/>
      </w:pPr>
      <w:r w:rsidRPr="00425CD2">
        <w:rPr>
          <w:rStyle w:val="FootnoteReference"/>
        </w:rPr>
        <w:footnoteRef/>
      </w:r>
      <w:r w:rsidRPr="00425CD2">
        <w:t xml:space="preserve"> De Tommaso.</w:t>
      </w:r>
      <w:r>
        <w:t xml:space="preserve"> </w:t>
      </w:r>
    </w:p>
  </w:footnote>
  <w:footnote w:id="26">
    <w:p w14:paraId="06D1C314" w14:textId="3573FCE1" w:rsidR="007B4F51" w:rsidRPr="00635C90" w:rsidRDefault="007B4F51" w:rsidP="00997C8F">
      <w:pPr>
        <w:pStyle w:val="FootnoteText"/>
        <w:jc w:val="both"/>
        <w:rPr>
          <w:rFonts w:asciiTheme="majorHAnsi" w:hAnsiTheme="majorHAnsi"/>
          <w:lang w:val="en-US"/>
        </w:rPr>
      </w:pPr>
      <w:r w:rsidRPr="00635C90">
        <w:rPr>
          <w:rStyle w:val="FootnoteReference"/>
          <w:rFonts w:asciiTheme="majorHAnsi" w:hAnsiTheme="majorHAnsi"/>
        </w:rPr>
        <w:footnoteRef/>
      </w:r>
      <w:r w:rsidRPr="00635C90">
        <w:rPr>
          <w:rFonts w:asciiTheme="majorHAnsi" w:hAnsiTheme="majorHAnsi"/>
        </w:rPr>
        <w:t xml:space="preserve"> </w:t>
      </w:r>
      <w:r w:rsidRPr="00635C90">
        <w:rPr>
          <w:rFonts w:asciiTheme="majorHAnsi" w:hAnsiTheme="majorHAnsi"/>
          <w:lang w:val="en-US"/>
        </w:rPr>
        <w:t xml:space="preserve">Ad hoc reporting in the Ministry of Public Works suggested an ultra-compressed salary ratio of top to bottom (Chief of Service and Clerk) of 1.1. </w:t>
      </w:r>
    </w:p>
  </w:footnote>
  <w:footnote w:id="27">
    <w:p w14:paraId="4E6FFBA6" w14:textId="27E5C32A" w:rsidR="007B4F51" w:rsidRPr="00375E21" w:rsidRDefault="007B4F51">
      <w:pPr>
        <w:pStyle w:val="FootnoteText"/>
        <w:rPr>
          <w:lang w:val="en-US"/>
        </w:rPr>
      </w:pPr>
      <w:r>
        <w:rPr>
          <w:rStyle w:val="FootnoteReference"/>
        </w:rPr>
        <w:footnoteRef/>
      </w:r>
      <w:r>
        <w:t xml:space="preserve"> </w:t>
      </w:r>
      <w:r>
        <w:rPr>
          <w:lang w:val="en-US"/>
        </w:rPr>
        <w:t xml:space="preserve">This compensation does not include allowances, which are difficult to calculate for any given individual, since they vary significantly and are assigned on a case-by-case basis. </w:t>
      </w:r>
    </w:p>
  </w:footnote>
  <w:footnote w:id="28">
    <w:p w14:paraId="383585B2" w14:textId="423AADC8" w:rsidR="007B4F51" w:rsidRPr="00425CD2" w:rsidRDefault="007B4F51" w:rsidP="00997C8F">
      <w:pPr>
        <w:pStyle w:val="FootnoteText"/>
        <w:jc w:val="both"/>
        <w:rPr>
          <w:rFonts w:asciiTheme="majorHAnsi" w:hAnsiTheme="majorHAnsi"/>
        </w:rPr>
      </w:pPr>
      <w:r w:rsidRPr="00635C90">
        <w:rPr>
          <w:rStyle w:val="FootnoteReference"/>
          <w:rFonts w:asciiTheme="majorHAnsi" w:hAnsiTheme="majorHAnsi"/>
        </w:rPr>
        <w:footnoteRef/>
      </w:r>
      <w:r w:rsidRPr="00635C90">
        <w:rPr>
          <w:rFonts w:asciiTheme="majorHAnsi" w:hAnsiTheme="majorHAnsi"/>
        </w:rPr>
        <w:t xml:space="preserve"> </w:t>
      </w:r>
      <w:bookmarkStart w:id="80" w:name="_Hlk525681377"/>
      <w:r w:rsidRPr="005172FA">
        <w:rPr>
          <w:rFonts w:asciiTheme="majorHAnsi" w:hAnsiTheme="majorHAnsi"/>
          <w:i/>
        </w:rPr>
        <w:t>Better Spending, Better Services – A review of Public Finances in Haiti</w:t>
      </w:r>
      <w:r w:rsidRPr="00425CD2">
        <w:rPr>
          <w:rFonts w:asciiTheme="majorHAnsi" w:hAnsiTheme="majorHAnsi"/>
        </w:rPr>
        <w:t>. The World Bank</w:t>
      </w:r>
      <w:r>
        <w:rPr>
          <w:rFonts w:asciiTheme="majorHAnsi" w:hAnsiTheme="majorHAnsi"/>
        </w:rPr>
        <w:t>, 2016.</w:t>
      </w:r>
      <w:bookmarkEnd w:id="80"/>
    </w:p>
  </w:footnote>
  <w:footnote w:id="29">
    <w:p w14:paraId="7856D6AD" w14:textId="40FC4D7D" w:rsidR="007B4F51" w:rsidRPr="00635C90" w:rsidRDefault="007B4F51" w:rsidP="00997C8F">
      <w:pPr>
        <w:pStyle w:val="FootnoteText"/>
        <w:jc w:val="both"/>
        <w:rPr>
          <w:rFonts w:asciiTheme="majorHAnsi" w:hAnsiTheme="majorHAnsi"/>
          <w:lang w:val="en-US"/>
        </w:rPr>
      </w:pPr>
      <w:r w:rsidRPr="00425CD2">
        <w:rPr>
          <w:rStyle w:val="FootnoteReference"/>
          <w:rFonts w:asciiTheme="majorHAnsi" w:hAnsiTheme="majorHAnsi"/>
        </w:rPr>
        <w:footnoteRef/>
      </w:r>
      <w:r w:rsidRPr="00425CD2">
        <w:rPr>
          <w:rFonts w:asciiTheme="majorHAnsi" w:hAnsiTheme="majorHAnsi"/>
        </w:rPr>
        <w:t xml:space="preserve"> </w:t>
      </w:r>
      <w:bookmarkStart w:id="81" w:name="_Hlk525681387"/>
      <w:r w:rsidRPr="00425CD2">
        <w:rPr>
          <w:rFonts w:asciiTheme="majorHAnsi" w:hAnsiTheme="majorHAnsi"/>
        </w:rPr>
        <w:t>Nunberg</w:t>
      </w:r>
      <w:r>
        <w:rPr>
          <w:rFonts w:asciiTheme="majorHAnsi" w:hAnsiTheme="majorHAnsi"/>
        </w:rPr>
        <w:t>, B.</w:t>
      </w:r>
      <w:r w:rsidRPr="00425CD2">
        <w:rPr>
          <w:rFonts w:asciiTheme="majorHAnsi" w:hAnsiTheme="majorHAnsi"/>
        </w:rPr>
        <w:t xml:space="preserve"> and Taliercio</w:t>
      </w:r>
      <w:r>
        <w:rPr>
          <w:rFonts w:asciiTheme="majorHAnsi" w:hAnsiTheme="majorHAnsi"/>
        </w:rPr>
        <w:t xml:space="preserve">, R., “Sabotaging Civil Service Reform in Aid-Dependent Countries,” </w:t>
      </w:r>
      <w:r w:rsidRPr="00283776">
        <w:rPr>
          <w:rFonts w:asciiTheme="majorHAnsi" w:hAnsiTheme="majorHAnsi"/>
          <w:i/>
        </w:rPr>
        <w:t>World Development</w:t>
      </w:r>
      <w:r>
        <w:rPr>
          <w:rFonts w:asciiTheme="majorHAnsi" w:hAnsiTheme="majorHAnsi"/>
        </w:rPr>
        <w:t>, Vol. 40, No. 10, 2012.</w:t>
      </w:r>
      <w:bookmarkEnd w:id="81"/>
    </w:p>
  </w:footnote>
  <w:footnote w:id="30">
    <w:p w14:paraId="3676A2F5" w14:textId="77777777" w:rsidR="007B4F51" w:rsidRPr="00635C90" w:rsidRDefault="007B4F51" w:rsidP="00997C8F">
      <w:pPr>
        <w:pStyle w:val="FootnoteText"/>
        <w:jc w:val="both"/>
        <w:rPr>
          <w:rFonts w:asciiTheme="majorHAnsi" w:hAnsiTheme="majorHAnsi"/>
          <w:lang w:val="en-US"/>
        </w:rPr>
      </w:pPr>
      <w:r w:rsidRPr="00635C90">
        <w:rPr>
          <w:rStyle w:val="FootnoteReference"/>
          <w:rFonts w:asciiTheme="majorHAnsi" w:hAnsiTheme="majorHAnsi"/>
        </w:rPr>
        <w:footnoteRef/>
      </w:r>
      <w:r w:rsidRPr="00635C90">
        <w:rPr>
          <w:rFonts w:asciiTheme="majorHAnsi" w:hAnsiTheme="majorHAnsi"/>
        </w:rPr>
        <w:t xml:space="preserve"> </w:t>
      </w:r>
      <w:bookmarkStart w:id="88" w:name="_Hlk525681400"/>
      <w:r w:rsidRPr="00635C90">
        <w:rPr>
          <w:rFonts w:asciiTheme="majorHAnsi" w:hAnsiTheme="majorHAnsi"/>
        </w:rPr>
        <w:t>Dan Beeton, “</w:t>
      </w:r>
      <w:r w:rsidRPr="00635C90">
        <w:rPr>
          <w:rFonts w:asciiTheme="majorHAnsi" w:hAnsiTheme="majorHAnsi"/>
          <w:lang w:val="en-US"/>
        </w:rPr>
        <w:t>New Report Details Persecution of Public and Private Sector Union Activists in Haiti,” Center for Economic and Policy Research. CEPR.net. April 2014.</w:t>
      </w:r>
      <w:bookmarkEnd w:id="88"/>
    </w:p>
    <w:p w14:paraId="00567171" w14:textId="77777777" w:rsidR="007B4F51" w:rsidRPr="00635C90" w:rsidRDefault="007B4F51" w:rsidP="00997C8F">
      <w:pPr>
        <w:pStyle w:val="FootnoteText"/>
        <w:jc w:val="both"/>
        <w:rPr>
          <w:rFonts w:asciiTheme="majorHAnsi" w:hAnsiTheme="majorHAnsi"/>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1CAF0" w14:textId="77777777" w:rsidR="007B4F51" w:rsidRDefault="007B4F51" w:rsidP="009C10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430218" w14:textId="77777777" w:rsidR="007B4F51" w:rsidRDefault="007B4F51" w:rsidP="009C100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0ADD8" w14:textId="77777777" w:rsidR="007B4F51" w:rsidRDefault="007B4F51" w:rsidP="009C100C">
    <w:pPr>
      <w:pStyle w:val="Header"/>
      <w:framePr w:wrap="around" w:vAnchor="text" w:hAnchor="margin" w:xAlign="right" w:y="1"/>
      <w:rPr>
        <w:rStyle w:val="PageNumber"/>
      </w:rPr>
    </w:pPr>
  </w:p>
  <w:p w14:paraId="2D79FE34" w14:textId="77777777" w:rsidR="007B4F51" w:rsidRDefault="007B4F51" w:rsidP="009C100C">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B7E2F"/>
    <w:multiLevelType w:val="hybridMultilevel"/>
    <w:tmpl w:val="E90AE48A"/>
    <w:lvl w:ilvl="0" w:tplc="B21A2C60">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15:restartNumberingAfterBreak="0">
    <w:nsid w:val="01C62CE8"/>
    <w:multiLevelType w:val="hybridMultilevel"/>
    <w:tmpl w:val="E06C1D7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C0159D"/>
    <w:multiLevelType w:val="hybridMultilevel"/>
    <w:tmpl w:val="D8D84F1A"/>
    <w:lvl w:ilvl="0" w:tplc="24090001">
      <w:start w:val="1"/>
      <w:numFmt w:val="bullet"/>
      <w:lvlText w:val=""/>
      <w:lvlJc w:val="left"/>
      <w:pPr>
        <w:ind w:left="360" w:hanging="360"/>
      </w:pPr>
      <w:rPr>
        <w:rFonts w:ascii="Symbol" w:hAnsi="Symbol" w:hint="default"/>
      </w:rPr>
    </w:lvl>
    <w:lvl w:ilvl="1" w:tplc="24090003">
      <w:start w:val="1"/>
      <w:numFmt w:val="bullet"/>
      <w:lvlText w:val="o"/>
      <w:lvlJc w:val="left"/>
      <w:pPr>
        <w:ind w:left="1080" w:hanging="360"/>
      </w:pPr>
      <w:rPr>
        <w:rFonts w:ascii="Courier New" w:hAnsi="Courier New" w:cs="Courier New" w:hint="default"/>
      </w:rPr>
    </w:lvl>
    <w:lvl w:ilvl="2" w:tplc="24090005" w:tentative="1">
      <w:start w:val="1"/>
      <w:numFmt w:val="bullet"/>
      <w:lvlText w:val=""/>
      <w:lvlJc w:val="left"/>
      <w:pPr>
        <w:ind w:left="1800" w:hanging="360"/>
      </w:pPr>
      <w:rPr>
        <w:rFonts w:ascii="Wingdings" w:hAnsi="Wingdings" w:hint="default"/>
      </w:rPr>
    </w:lvl>
    <w:lvl w:ilvl="3" w:tplc="24090001" w:tentative="1">
      <w:start w:val="1"/>
      <w:numFmt w:val="bullet"/>
      <w:lvlText w:val=""/>
      <w:lvlJc w:val="left"/>
      <w:pPr>
        <w:ind w:left="2520" w:hanging="360"/>
      </w:pPr>
      <w:rPr>
        <w:rFonts w:ascii="Symbol" w:hAnsi="Symbol" w:hint="default"/>
      </w:rPr>
    </w:lvl>
    <w:lvl w:ilvl="4" w:tplc="24090003" w:tentative="1">
      <w:start w:val="1"/>
      <w:numFmt w:val="bullet"/>
      <w:lvlText w:val="o"/>
      <w:lvlJc w:val="left"/>
      <w:pPr>
        <w:ind w:left="3240" w:hanging="360"/>
      </w:pPr>
      <w:rPr>
        <w:rFonts w:ascii="Courier New" w:hAnsi="Courier New" w:cs="Courier New" w:hint="default"/>
      </w:rPr>
    </w:lvl>
    <w:lvl w:ilvl="5" w:tplc="24090005" w:tentative="1">
      <w:start w:val="1"/>
      <w:numFmt w:val="bullet"/>
      <w:lvlText w:val=""/>
      <w:lvlJc w:val="left"/>
      <w:pPr>
        <w:ind w:left="3960" w:hanging="360"/>
      </w:pPr>
      <w:rPr>
        <w:rFonts w:ascii="Wingdings" w:hAnsi="Wingdings" w:hint="default"/>
      </w:rPr>
    </w:lvl>
    <w:lvl w:ilvl="6" w:tplc="24090001" w:tentative="1">
      <w:start w:val="1"/>
      <w:numFmt w:val="bullet"/>
      <w:lvlText w:val=""/>
      <w:lvlJc w:val="left"/>
      <w:pPr>
        <w:ind w:left="4680" w:hanging="360"/>
      </w:pPr>
      <w:rPr>
        <w:rFonts w:ascii="Symbol" w:hAnsi="Symbol" w:hint="default"/>
      </w:rPr>
    </w:lvl>
    <w:lvl w:ilvl="7" w:tplc="24090003" w:tentative="1">
      <w:start w:val="1"/>
      <w:numFmt w:val="bullet"/>
      <w:lvlText w:val="o"/>
      <w:lvlJc w:val="left"/>
      <w:pPr>
        <w:ind w:left="5400" w:hanging="360"/>
      </w:pPr>
      <w:rPr>
        <w:rFonts w:ascii="Courier New" w:hAnsi="Courier New" w:cs="Courier New" w:hint="default"/>
      </w:rPr>
    </w:lvl>
    <w:lvl w:ilvl="8" w:tplc="24090005" w:tentative="1">
      <w:start w:val="1"/>
      <w:numFmt w:val="bullet"/>
      <w:lvlText w:val=""/>
      <w:lvlJc w:val="left"/>
      <w:pPr>
        <w:ind w:left="6120" w:hanging="360"/>
      </w:pPr>
      <w:rPr>
        <w:rFonts w:ascii="Wingdings" w:hAnsi="Wingdings" w:hint="default"/>
      </w:rPr>
    </w:lvl>
  </w:abstractNum>
  <w:abstractNum w:abstractNumId="3" w15:restartNumberingAfterBreak="0">
    <w:nsid w:val="1A3519E9"/>
    <w:multiLevelType w:val="hybridMultilevel"/>
    <w:tmpl w:val="6914A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512297"/>
    <w:multiLevelType w:val="multilevel"/>
    <w:tmpl w:val="E51E6966"/>
    <w:lvl w:ilvl="0">
      <w:start w:val="4"/>
      <w:numFmt w:val="decimal"/>
      <w:lvlText w:val="%1"/>
      <w:lvlJc w:val="left"/>
      <w:pPr>
        <w:ind w:left="450" w:hanging="450"/>
      </w:pPr>
      <w:rPr>
        <w:rFonts w:hint="default"/>
        <w:b/>
      </w:rPr>
    </w:lvl>
    <w:lvl w:ilvl="1">
      <w:start w:val="3"/>
      <w:numFmt w:val="decimal"/>
      <w:lvlText w:val="3.%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5" w15:restartNumberingAfterBreak="0">
    <w:nsid w:val="20E8294C"/>
    <w:multiLevelType w:val="hybridMultilevel"/>
    <w:tmpl w:val="FD3C6C16"/>
    <w:lvl w:ilvl="0" w:tplc="24090001">
      <w:start w:val="1"/>
      <w:numFmt w:val="bullet"/>
      <w:lvlText w:val=""/>
      <w:lvlJc w:val="left"/>
      <w:pPr>
        <w:ind w:left="360" w:hanging="360"/>
      </w:pPr>
      <w:rPr>
        <w:rFonts w:ascii="Symbol" w:hAnsi="Symbol" w:hint="default"/>
      </w:rPr>
    </w:lvl>
    <w:lvl w:ilvl="1" w:tplc="24090003" w:tentative="1">
      <w:start w:val="1"/>
      <w:numFmt w:val="bullet"/>
      <w:lvlText w:val="o"/>
      <w:lvlJc w:val="left"/>
      <w:pPr>
        <w:ind w:left="1080" w:hanging="360"/>
      </w:pPr>
      <w:rPr>
        <w:rFonts w:ascii="Courier New" w:hAnsi="Courier New" w:cs="Courier New" w:hint="default"/>
      </w:rPr>
    </w:lvl>
    <w:lvl w:ilvl="2" w:tplc="24090005" w:tentative="1">
      <w:start w:val="1"/>
      <w:numFmt w:val="bullet"/>
      <w:lvlText w:val=""/>
      <w:lvlJc w:val="left"/>
      <w:pPr>
        <w:ind w:left="1800" w:hanging="360"/>
      </w:pPr>
      <w:rPr>
        <w:rFonts w:ascii="Wingdings" w:hAnsi="Wingdings" w:hint="default"/>
      </w:rPr>
    </w:lvl>
    <w:lvl w:ilvl="3" w:tplc="24090001" w:tentative="1">
      <w:start w:val="1"/>
      <w:numFmt w:val="bullet"/>
      <w:lvlText w:val=""/>
      <w:lvlJc w:val="left"/>
      <w:pPr>
        <w:ind w:left="2520" w:hanging="360"/>
      </w:pPr>
      <w:rPr>
        <w:rFonts w:ascii="Symbol" w:hAnsi="Symbol" w:hint="default"/>
      </w:rPr>
    </w:lvl>
    <w:lvl w:ilvl="4" w:tplc="24090003" w:tentative="1">
      <w:start w:val="1"/>
      <w:numFmt w:val="bullet"/>
      <w:lvlText w:val="o"/>
      <w:lvlJc w:val="left"/>
      <w:pPr>
        <w:ind w:left="3240" w:hanging="360"/>
      </w:pPr>
      <w:rPr>
        <w:rFonts w:ascii="Courier New" w:hAnsi="Courier New" w:cs="Courier New" w:hint="default"/>
      </w:rPr>
    </w:lvl>
    <w:lvl w:ilvl="5" w:tplc="24090005" w:tentative="1">
      <w:start w:val="1"/>
      <w:numFmt w:val="bullet"/>
      <w:lvlText w:val=""/>
      <w:lvlJc w:val="left"/>
      <w:pPr>
        <w:ind w:left="3960" w:hanging="360"/>
      </w:pPr>
      <w:rPr>
        <w:rFonts w:ascii="Wingdings" w:hAnsi="Wingdings" w:hint="default"/>
      </w:rPr>
    </w:lvl>
    <w:lvl w:ilvl="6" w:tplc="24090001" w:tentative="1">
      <w:start w:val="1"/>
      <w:numFmt w:val="bullet"/>
      <w:lvlText w:val=""/>
      <w:lvlJc w:val="left"/>
      <w:pPr>
        <w:ind w:left="4680" w:hanging="360"/>
      </w:pPr>
      <w:rPr>
        <w:rFonts w:ascii="Symbol" w:hAnsi="Symbol" w:hint="default"/>
      </w:rPr>
    </w:lvl>
    <w:lvl w:ilvl="7" w:tplc="24090003" w:tentative="1">
      <w:start w:val="1"/>
      <w:numFmt w:val="bullet"/>
      <w:lvlText w:val="o"/>
      <w:lvlJc w:val="left"/>
      <w:pPr>
        <w:ind w:left="5400" w:hanging="360"/>
      </w:pPr>
      <w:rPr>
        <w:rFonts w:ascii="Courier New" w:hAnsi="Courier New" w:cs="Courier New" w:hint="default"/>
      </w:rPr>
    </w:lvl>
    <w:lvl w:ilvl="8" w:tplc="24090005" w:tentative="1">
      <w:start w:val="1"/>
      <w:numFmt w:val="bullet"/>
      <w:lvlText w:val=""/>
      <w:lvlJc w:val="left"/>
      <w:pPr>
        <w:ind w:left="6120" w:hanging="360"/>
      </w:pPr>
      <w:rPr>
        <w:rFonts w:ascii="Wingdings" w:hAnsi="Wingdings" w:hint="default"/>
      </w:rPr>
    </w:lvl>
  </w:abstractNum>
  <w:abstractNum w:abstractNumId="6" w15:restartNumberingAfterBreak="0">
    <w:nsid w:val="2427218A"/>
    <w:multiLevelType w:val="multilevel"/>
    <w:tmpl w:val="CB68E608"/>
    <w:lvl w:ilvl="0">
      <w:start w:val="1"/>
      <w:numFmt w:val="decimal"/>
      <w:lvlText w:val="%1"/>
      <w:lvlJc w:val="left"/>
      <w:pPr>
        <w:ind w:left="360" w:hanging="360"/>
      </w:pPr>
      <w:rPr>
        <w:rFonts w:hint="default"/>
      </w:rPr>
    </w:lvl>
    <w:lvl w:ilvl="1">
      <w:start w:val="3"/>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7" w15:restartNumberingAfterBreak="0">
    <w:nsid w:val="28800194"/>
    <w:multiLevelType w:val="multilevel"/>
    <w:tmpl w:val="FA7284AC"/>
    <w:lvl w:ilvl="0">
      <w:start w:val="1"/>
      <w:numFmt w:val="none"/>
      <w:lvlText w:val="1."/>
      <w:lvlJc w:val="left"/>
      <w:pPr>
        <w:ind w:left="360" w:hanging="360"/>
      </w:pPr>
      <w:rPr>
        <w:rFonts w:hint="default"/>
      </w:rPr>
    </w:lvl>
    <w:lvl w:ilvl="1">
      <w:start w:val="1"/>
      <w:numFmt w:val="none"/>
      <w:lvlText w:val="1.4"/>
      <w:lvlJc w:val="left"/>
      <w:pPr>
        <w:ind w:left="792" w:hanging="432"/>
      </w:pPr>
      <w:rPr>
        <w:rFonts w:hint="default"/>
      </w:rPr>
    </w:lvl>
    <w:lvl w:ilvl="2">
      <w:start w:val="1"/>
      <w:numFmt w:val="none"/>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96E2DA5"/>
    <w:multiLevelType w:val="hybridMultilevel"/>
    <w:tmpl w:val="A55C41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EA11494"/>
    <w:multiLevelType w:val="hybridMultilevel"/>
    <w:tmpl w:val="FDB24B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EA77138"/>
    <w:multiLevelType w:val="hybridMultilevel"/>
    <w:tmpl w:val="8D486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0624C4"/>
    <w:multiLevelType w:val="hybridMultilevel"/>
    <w:tmpl w:val="BCEC5198"/>
    <w:lvl w:ilvl="0" w:tplc="CBCCF6B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35611D"/>
    <w:multiLevelType w:val="hybridMultilevel"/>
    <w:tmpl w:val="C124389C"/>
    <w:lvl w:ilvl="0" w:tplc="2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6F2890"/>
    <w:multiLevelType w:val="hybridMultilevel"/>
    <w:tmpl w:val="CD40C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E17AC8"/>
    <w:multiLevelType w:val="hybridMultilevel"/>
    <w:tmpl w:val="F61ACA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465DDC"/>
    <w:multiLevelType w:val="hybridMultilevel"/>
    <w:tmpl w:val="357889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4D5CCB"/>
    <w:multiLevelType w:val="hybridMultilevel"/>
    <w:tmpl w:val="3806A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C2735"/>
    <w:multiLevelType w:val="multilevel"/>
    <w:tmpl w:val="F36AE91C"/>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sz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0E7E29"/>
    <w:multiLevelType w:val="hybridMultilevel"/>
    <w:tmpl w:val="6B3C5B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3757CEF"/>
    <w:multiLevelType w:val="multilevel"/>
    <w:tmpl w:val="F36AE91C"/>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sz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76F0530"/>
    <w:multiLevelType w:val="hybridMultilevel"/>
    <w:tmpl w:val="57EEA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A507C0"/>
    <w:multiLevelType w:val="hybridMultilevel"/>
    <w:tmpl w:val="822EC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0E2CD0"/>
    <w:multiLevelType w:val="hybridMultilevel"/>
    <w:tmpl w:val="E31EA0CE"/>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23" w15:restartNumberingAfterBreak="0">
    <w:nsid w:val="5F9A6405"/>
    <w:multiLevelType w:val="hybridMultilevel"/>
    <w:tmpl w:val="12C69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B90188"/>
    <w:multiLevelType w:val="hybridMultilevel"/>
    <w:tmpl w:val="FBA47D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447429E"/>
    <w:multiLevelType w:val="hybridMultilevel"/>
    <w:tmpl w:val="ED2A0B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52C06B7"/>
    <w:multiLevelType w:val="hybridMultilevel"/>
    <w:tmpl w:val="BA98CD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83B77FC"/>
    <w:multiLevelType w:val="multilevel"/>
    <w:tmpl w:val="F36AE91C"/>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sz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37611B"/>
    <w:multiLevelType w:val="hybridMultilevel"/>
    <w:tmpl w:val="8CA4F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75D0009"/>
    <w:multiLevelType w:val="multilevel"/>
    <w:tmpl w:val="F36AE91C"/>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sz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C8306CA"/>
    <w:multiLevelType w:val="hybridMultilevel"/>
    <w:tmpl w:val="3F0626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C906694"/>
    <w:multiLevelType w:val="hybridMultilevel"/>
    <w:tmpl w:val="18D06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2"/>
  </w:num>
  <w:num w:numId="4">
    <w:abstractNumId w:val="5"/>
  </w:num>
  <w:num w:numId="5">
    <w:abstractNumId w:val="12"/>
  </w:num>
  <w:num w:numId="6">
    <w:abstractNumId w:val="25"/>
  </w:num>
  <w:num w:numId="7">
    <w:abstractNumId w:val="23"/>
  </w:num>
  <w:num w:numId="8">
    <w:abstractNumId w:val="7"/>
  </w:num>
  <w:num w:numId="9">
    <w:abstractNumId w:val="15"/>
  </w:num>
  <w:num w:numId="10">
    <w:abstractNumId w:val="0"/>
  </w:num>
  <w:num w:numId="11">
    <w:abstractNumId w:val="31"/>
  </w:num>
  <w:num w:numId="12">
    <w:abstractNumId w:val="22"/>
  </w:num>
  <w:num w:numId="13">
    <w:abstractNumId w:val="9"/>
  </w:num>
  <w:num w:numId="14">
    <w:abstractNumId w:val="14"/>
  </w:num>
  <w:num w:numId="15">
    <w:abstractNumId w:val="26"/>
  </w:num>
  <w:num w:numId="16">
    <w:abstractNumId w:val="8"/>
  </w:num>
  <w:num w:numId="17">
    <w:abstractNumId w:val="30"/>
  </w:num>
  <w:num w:numId="18">
    <w:abstractNumId w:val="21"/>
  </w:num>
  <w:num w:numId="19">
    <w:abstractNumId w:val="1"/>
  </w:num>
  <w:num w:numId="20">
    <w:abstractNumId w:val="24"/>
  </w:num>
  <w:num w:numId="21">
    <w:abstractNumId w:val="28"/>
  </w:num>
  <w:num w:numId="22">
    <w:abstractNumId w:val="10"/>
  </w:num>
  <w:num w:numId="23">
    <w:abstractNumId w:val="11"/>
  </w:num>
  <w:num w:numId="24">
    <w:abstractNumId w:val="13"/>
  </w:num>
  <w:num w:numId="25">
    <w:abstractNumId w:val="19"/>
  </w:num>
  <w:num w:numId="26">
    <w:abstractNumId w:val="17"/>
  </w:num>
  <w:num w:numId="27">
    <w:abstractNumId w:val="29"/>
  </w:num>
  <w:num w:numId="28">
    <w:abstractNumId w:val="27"/>
  </w:num>
  <w:num w:numId="29">
    <w:abstractNumId w:val="4"/>
  </w:num>
  <w:num w:numId="30">
    <w:abstractNumId w:val="3"/>
  </w:num>
  <w:num w:numId="31">
    <w:abstractNumId w:val="20"/>
  </w:num>
  <w:num w:numId="32">
    <w:abstractNumId w:val="21"/>
  </w:num>
  <w:num w:numId="33">
    <w:abstractNumId w:val="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wner">
    <w15:presenceInfo w15:providerId="None" w15:userId="Ow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UxsjAyNDY3tjQEkko6SsGpxcWZ+XkgBWa1ANEjjlUsAAAA"/>
  </w:docVars>
  <w:rsids>
    <w:rsidRoot w:val="00106442"/>
    <w:rsid w:val="00000A3D"/>
    <w:rsid w:val="00003879"/>
    <w:rsid w:val="00015B0F"/>
    <w:rsid w:val="00017934"/>
    <w:rsid w:val="00021954"/>
    <w:rsid w:val="00022BA0"/>
    <w:rsid w:val="00022E92"/>
    <w:rsid w:val="000247EE"/>
    <w:rsid w:val="0003255D"/>
    <w:rsid w:val="0003291C"/>
    <w:rsid w:val="0003333D"/>
    <w:rsid w:val="00036107"/>
    <w:rsid w:val="000404B2"/>
    <w:rsid w:val="000435CD"/>
    <w:rsid w:val="0004637C"/>
    <w:rsid w:val="00056595"/>
    <w:rsid w:val="000573EC"/>
    <w:rsid w:val="00057FCC"/>
    <w:rsid w:val="00060197"/>
    <w:rsid w:val="00062615"/>
    <w:rsid w:val="00062DF0"/>
    <w:rsid w:val="00064B9F"/>
    <w:rsid w:val="00071730"/>
    <w:rsid w:val="0007566D"/>
    <w:rsid w:val="00075EC6"/>
    <w:rsid w:val="000811C7"/>
    <w:rsid w:val="00082CC5"/>
    <w:rsid w:val="000914D2"/>
    <w:rsid w:val="000966BA"/>
    <w:rsid w:val="000A0F48"/>
    <w:rsid w:val="000B367D"/>
    <w:rsid w:val="000C01A3"/>
    <w:rsid w:val="000C0DBB"/>
    <w:rsid w:val="000C1587"/>
    <w:rsid w:val="000C30A2"/>
    <w:rsid w:val="000D2180"/>
    <w:rsid w:val="000D24A5"/>
    <w:rsid w:val="000D4D0B"/>
    <w:rsid w:val="000E1B2A"/>
    <w:rsid w:val="000E37A9"/>
    <w:rsid w:val="000F0BFD"/>
    <w:rsid w:val="000F540E"/>
    <w:rsid w:val="000F65D6"/>
    <w:rsid w:val="00101389"/>
    <w:rsid w:val="0010184C"/>
    <w:rsid w:val="00103DAB"/>
    <w:rsid w:val="00106442"/>
    <w:rsid w:val="00107777"/>
    <w:rsid w:val="001112B1"/>
    <w:rsid w:val="001135B8"/>
    <w:rsid w:val="00120E22"/>
    <w:rsid w:val="0012152B"/>
    <w:rsid w:val="00125A44"/>
    <w:rsid w:val="00130CB1"/>
    <w:rsid w:val="00134439"/>
    <w:rsid w:val="00141CC0"/>
    <w:rsid w:val="00151FDE"/>
    <w:rsid w:val="00153023"/>
    <w:rsid w:val="001536F1"/>
    <w:rsid w:val="0015392A"/>
    <w:rsid w:val="00154615"/>
    <w:rsid w:val="00157722"/>
    <w:rsid w:val="00164062"/>
    <w:rsid w:val="0016443D"/>
    <w:rsid w:val="001669A0"/>
    <w:rsid w:val="00167C3F"/>
    <w:rsid w:val="0017232A"/>
    <w:rsid w:val="00172CF2"/>
    <w:rsid w:val="001771AE"/>
    <w:rsid w:val="00181E1E"/>
    <w:rsid w:val="001828DC"/>
    <w:rsid w:val="00183A0A"/>
    <w:rsid w:val="00183FE4"/>
    <w:rsid w:val="00184094"/>
    <w:rsid w:val="00190060"/>
    <w:rsid w:val="00190295"/>
    <w:rsid w:val="00191F4F"/>
    <w:rsid w:val="001937D3"/>
    <w:rsid w:val="001955DE"/>
    <w:rsid w:val="001A092F"/>
    <w:rsid w:val="001A0D2F"/>
    <w:rsid w:val="001A6990"/>
    <w:rsid w:val="001A72DB"/>
    <w:rsid w:val="001B0500"/>
    <w:rsid w:val="001B2971"/>
    <w:rsid w:val="001B31C6"/>
    <w:rsid w:val="001B3E76"/>
    <w:rsid w:val="001B4899"/>
    <w:rsid w:val="001B57BB"/>
    <w:rsid w:val="001B6390"/>
    <w:rsid w:val="001B6970"/>
    <w:rsid w:val="001B7083"/>
    <w:rsid w:val="001C731D"/>
    <w:rsid w:val="001D2CD6"/>
    <w:rsid w:val="001D3A0C"/>
    <w:rsid w:val="001D44EC"/>
    <w:rsid w:val="001D70FC"/>
    <w:rsid w:val="001E4C7E"/>
    <w:rsid w:val="001E4EB6"/>
    <w:rsid w:val="001E52D0"/>
    <w:rsid w:val="001E7273"/>
    <w:rsid w:val="001F32B6"/>
    <w:rsid w:val="00200558"/>
    <w:rsid w:val="00203DB4"/>
    <w:rsid w:val="002118D6"/>
    <w:rsid w:val="00221AB6"/>
    <w:rsid w:val="00222A7C"/>
    <w:rsid w:val="002275E7"/>
    <w:rsid w:val="00231A34"/>
    <w:rsid w:val="00234385"/>
    <w:rsid w:val="00236E06"/>
    <w:rsid w:val="00237AE9"/>
    <w:rsid w:val="002413C4"/>
    <w:rsid w:val="002428A2"/>
    <w:rsid w:val="002474FB"/>
    <w:rsid w:val="002564A7"/>
    <w:rsid w:val="00256C44"/>
    <w:rsid w:val="0026626D"/>
    <w:rsid w:val="00266668"/>
    <w:rsid w:val="00266A4D"/>
    <w:rsid w:val="002738A6"/>
    <w:rsid w:val="00274A19"/>
    <w:rsid w:val="00276F03"/>
    <w:rsid w:val="002805B3"/>
    <w:rsid w:val="00283183"/>
    <w:rsid w:val="00283776"/>
    <w:rsid w:val="002854CE"/>
    <w:rsid w:val="00286BF9"/>
    <w:rsid w:val="00290578"/>
    <w:rsid w:val="0029113A"/>
    <w:rsid w:val="00292DB9"/>
    <w:rsid w:val="0029363A"/>
    <w:rsid w:val="00297AC2"/>
    <w:rsid w:val="002A05E1"/>
    <w:rsid w:val="002A1520"/>
    <w:rsid w:val="002A3DAF"/>
    <w:rsid w:val="002A7EA2"/>
    <w:rsid w:val="002B168D"/>
    <w:rsid w:val="002B4089"/>
    <w:rsid w:val="002B6196"/>
    <w:rsid w:val="002B677C"/>
    <w:rsid w:val="002C5057"/>
    <w:rsid w:val="002D0554"/>
    <w:rsid w:val="002D1108"/>
    <w:rsid w:val="002D3489"/>
    <w:rsid w:val="002E1FCB"/>
    <w:rsid w:val="002E3CD2"/>
    <w:rsid w:val="002E5B44"/>
    <w:rsid w:val="002E6262"/>
    <w:rsid w:val="002F28BF"/>
    <w:rsid w:val="003000C6"/>
    <w:rsid w:val="00305554"/>
    <w:rsid w:val="0031374D"/>
    <w:rsid w:val="0031480A"/>
    <w:rsid w:val="00316D55"/>
    <w:rsid w:val="00317451"/>
    <w:rsid w:val="00321BEF"/>
    <w:rsid w:val="00323C33"/>
    <w:rsid w:val="003258AC"/>
    <w:rsid w:val="0033244B"/>
    <w:rsid w:val="00333298"/>
    <w:rsid w:val="00337B20"/>
    <w:rsid w:val="003408F3"/>
    <w:rsid w:val="00340EE8"/>
    <w:rsid w:val="00343074"/>
    <w:rsid w:val="00344830"/>
    <w:rsid w:val="003519DB"/>
    <w:rsid w:val="00360DC6"/>
    <w:rsid w:val="0036458D"/>
    <w:rsid w:val="0037177E"/>
    <w:rsid w:val="00375E21"/>
    <w:rsid w:val="00376ABC"/>
    <w:rsid w:val="003869E1"/>
    <w:rsid w:val="00394900"/>
    <w:rsid w:val="00395754"/>
    <w:rsid w:val="00397338"/>
    <w:rsid w:val="003B3EB0"/>
    <w:rsid w:val="003B4AE4"/>
    <w:rsid w:val="003B566F"/>
    <w:rsid w:val="003C188E"/>
    <w:rsid w:val="003D5A6B"/>
    <w:rsid w:val="003E2EBC"/>
    <w:rsid w:val="003E459D"/>
    <w:rsid w:val="003E5C2B"/>
    <w:rsid w:val="003E5D4D"/>
    <w:rsid w:val="003E74CF"/>
    <w:rsid w:val="003E76C2"/>
    <w:rsid w:val="003E79FA"/>
    <w:rsid w:val="003F0D29"/>
    <w:rsid w:val="003F1086"/>
    <w:rsid w:val="003F6BCE"/>
    <w:rsid w:val="00407FD5"/>
    <w:rsid w:val="00411BAB"/>
    <w:rsid w:val="00422E41"/>
    <w:rsid w:val="0042392F"/>
    <w:rsid w:val="00423ADB"/>
    <w:rsid w:val="00424C6F"/>
    <w:rsid w:val="00425277"/>
    <w:rsid w:val="00425ACA"/>
    <w:rsid w:val="00425CD2"/>
    <w:rsid w:val="00430827"/>
    <w:rsid w:val="00430D5E"/>
    <w:rsid w:val="00432187"/>
    <w:rsid w:val="00436903"/>
    <w:rsid w:val="004420C7"/>
    <w:rsid w:val="00454598"/>
    <w:rsid w:val="0046258A"/>
    <w:rsid w:val="004742C0"/>
    <w:rsid w:val="0047545F"/>
    <w:rsid w:val="0047559C"/>
    <w:rsid w:val="004830D2"/>
    <w:rsid w:val="00483781"/>
    <w:rsid w:val="004837D6"/>
    <w:rsid w:val="00486683"/>
    <w:rsid w:val="00490ED5"/>
    <w:rsid w:val="00497926"/>
    <w:rsid w:val="00497C2E"/>
    <w:rsid w:val="004A01B4"/>
    <w:rsid w:val="004A06F9"/>
    <w:rsid w:val="004A125B"/>
    <w:rsid w:val="004A12E5"/>
    <w:rsid w:val="004B48D8"/>
    <w:rsid w:val="004B49CF"/>
    <w:rsid w:val="004B5FE5"/>
    <w:rsid w:val="004C43E1"/>
    <w:rsid w:val="004C5DB2"/>
    <w:rsid w:val="004D079B"/>
    <w:rsid w:val="004D0C75"/>
    <w:rsid w:val="004D2053"/>
    <w:rsid w:val="004D6319"/>
    <w:rsid w:val="004E5849"/>
    <w:rsid w:val="004E5A60"/>
    <w:rsid w:val="004F254D"/>
    <w:rsid w:val="004F3283"/>
    <w:rsid w:val="00507A9D"/>
    <w:rsid w:val="005105F3"/>
    <w:rsid w:val="00512649"/>
    <w:rsid w:val="00514C33"/>
    <w:rsid w:val="005172FA"/>
    <w:rsid w:val="0052394B"/>
    <w:rsid w:val="00523FA6"/>
    <w:rsid w:val="00537010"/>
    <w:rsid w:val="00541CFC"/>
    <w:rsid w:val="0054445B"/>
    <w:rsid w:val="00544E0A"/>
    <w:rsid w:val="00545A9D"/>
    <w:rsid w:val="0054665B"/>
    <w:rsid w:val="00550364"/>
    <w:rsid w:val="00564BF5"/>
    <w:rsid w:val="005664D6"/>
    <w:rsid w:val="00567FAE"/>
    <w:rsid w:val="005703C9"/>
    <w:rsid w:val="00571C61"/>
    <w:rsid w:val="00573B7F"/>
    <w:rsid w:val="00575656"/>
    <w:rsid w:val="00577A26"/>
    <w:rsid w:val="00582403"/>
    <w:rsid w:val="0058249C"/>
    <w:rsid w:val="005846DB"/>
    <w:rsid w:val="005871D0"/>
    <w:rsid w:val="00597A20"/>
    <w:rsid w:val="005A12C9"/>
    <w:rsid w:val="005B43B8"/>
    <w:rsid w:val="005B6BBF"/>
    <w:rsid w:val="005C1E5F"/>
    <w:rsid w:val="005C2406"/>
    <w:rsid w:val="005D029D"/>
    <w:rsid w:val="005D09EB"/>
    <w:rsid w:val="005D538F"/>
    <w:rsid w:val="005D7492"/>
    <w:rsid w:val="005E5936"/>
    <w:rsid w:val="005E60F6"/>
    <w:rsid w:val="005E7152"/>
    <w:rsid w:val="005F2D39"/>
    <w:rsid w:val="006031A1"/>
    <w:rsid w:val="00610EE3"/>
    <w:rsid w:val="00611797"/>
    <w:rsid w:val="00613B7A"/>
    <w:rsid w:val="00614778"/>
    <w:rsid w:val="006155AE"/>
    <w:rsid w:val="00615B93"/>
    <w:rsid w:val="00621806"/>
    <w:rsid w:val="00635C90"/>
    <w:rsid w:val="00650A18"/>
    <w:rsid w:val="0065121E"/>
    <w:rsid w:val="00651984"/>
    <w:rsid w:val="006562CC"/>
    <w:rsid w:val="0066103B"/>
    <w:rsid w:val="0066241C"/>
    <w:rsid w:val="00665497"/>
    <w:rsid w:val="006668AF"/>
    <w:rsid w:val="00666FD2"/>
    <w:rsid w:val="00667D44"/>
    <w:rsid w:val="0067320C"/>
    <w:rsid w:val="00674663"/>
    <w:rsid w:val="006764F3"/>
    <w:rsid w:val="00676BC5"/>
    <w:rsid w:val="006815DD"/>
    <w:rsid w:val="006836A3"/>
    <w:rsid w:val="0068550E"/>
    <w:rsid w:val="00693F51"/>
    <w:rsid w:val="0069711E"/>
    <w:rsid w:val="006A08C4"/>
    <w:rsid w:val="006A7864"/>
    <w:rsid w:val="006A7EF1"/>
    <w:rsid w:val="006B038C"/>
    <w:rsid w:val="006B25A1"/>
    <w:rsid w:val="006C13B4"/>
    <w:rsid w:val="006C2F34"/>
    <w:rsid w:val="006C6706"/>
    <w:rsid w:val="006D0A98"/>
    <w:rsid w:val="006D4F17"/>
    <w:rsid w:val="006D6B51"/>
    <w:rsid w:val="006D7F65"/>
    <w:rsid w:val="006E54A1"/>
    <w:rsid w:val="006E5665"/>
    <w:rsid w:val="006E598C"/>
    <w:rsid w:val="006E5AE5"/>
    <w:rsid w:val="006F5EC7"/>
    <w:rsid w:val="0070364D"/>
    <w:rsid w:val="007053A7"/>
    <w:rsid w:val="00707C36"/>
    <w:rsid w:val="00707E5B"/>
    <w:rsid w:val="00710A7B"/>
    <w:rsid w:val="007209B6"/>
    <w:rsid w:val="007216C5"/>
    <w:rsid w:val="00722708"/>
    <w:rsid w:val="0072409C"/>
    <w:rsid w:val="00726B79"/>
    <w:rsid w:val="00726C61"/>
    <w:rsid w:val="00731605"/>
    <w:rsid w:val="007339D2"/>
    <w:rsid w:val="00734779"/>
    <w:rsid w:val="00743936"/>
    <w:rsid w:val="00750252"/>
    <w:rsid w:val="0075563A"/>
    <w:rsid w:val="00767A7D"/>
    <w:rsid w:val="0077010B"/>
    <w:rsid w:val="00770EF0"/>
    <w:rsid w:val="00772E8E"/>
    <w:rsid w:val="007759A9"/>
    <w:rsid w:val="007848EC"/>
    <w:rsid w:val="00795E5F"/>
    <w:rsid w:val="007A139B"/>
    <w:rsid w:val="007A1ABC"/>
    <w:rsid w:val="007A2295"/>
    <w:rsid w:val="007A3014"/>
    <w:rsid w:val="007A46B3"/>
    <w:rsid w:val="007A4FEF"/>
    <w:rsid w:val="007B0FBE"/>
    <w:rsid w:val="007B2E47"/>
    <w:rsid w:val="007B4F51"/>
    <w:rsid w:val="007B4FF9"/>
    <w:rsid w:val="007B5E6D"/>
    <w:rsid w:val="007C2D4E"/>
    <w:rsid w:val="007C52AE"/>
    <w:rsid w:val="007E060E"/>
    <w:rsid w:val="007E0F23"/>
    <w:rsid w:val="007E1008"/>
    <w:rsid w:val="007E11F9"/>
    <w:rsid w:val="007E5369"/>
    <w:rsid w:val="007F33F5"/>
    <w:rsid w:val="007F4FFD"/>
    <w:rsid w:val="007F55A5"/>
    <w:rsid w:val="007F7164"/>
    <w:rsid w:val="00805FEC"/>
    <w:rsid w:val="008104A1"/>
    <w:rsid w:val="008121C9"/>
    <w:rsid w:val="00813543"/>
    <w:rsid w:val="00820526"/>
    <w:rsid w:val="00821496"/>
    <w:rsid w:val="00821700"/>
    <w:rsid w:val="00821905"/>
    <w:rsid w:val="00822E22"/>
    <w:rsid w:val="00824E78"/>
    <w:rsid w:val="0083209D"/>
    <w:rsid w:val="00832718"/>
    <w:rsid w:val="0083618A"/>
    <w:rsid w:val="0084098A"/>
    <w:rsid w:val="008459D0"/>
    <w:rsid w:val="00845FAE"/>
    <w:rsid w:val="008512BC"/>
    <w:rsid w:val="0085326C"/>
    <w:rsid w:val="00854274"/>
    <w:rsid w:val="0086031D"/>
    <w:rsid w:val="00863B24"/>
    <w:rsid w:val="0086486A"/>
    <w:rsid w:val="00872BE4"/>
    <w:rsid w:val="00874499"/>
    <w:rsid w:val="00883A2F"/>
    <w:rsid w:val="008863FE"/>
    <w:rsid w:val="0089563E"/>
    <w:rsid w:val="00897CCA"/>
    <w:rsid w:val="008A331C"/>
    <w:rsid w:val="008A37A7"/>
    <w:rsid w:val="008A40CD"/>
    <w:rsid w:val="008A716B"/>
    <w:rsid w:val="008B0579"/>
    <w:rsid w:val="008B0995"/>
    <w:rsid w:val="008B426E"/>
    <w:rsid w:val="008B5B1D"/>
    <w:rsid w:val="008C10DB"/>
    <w:rsid w:val="008C2177"/>
    <w:rsid w:val="008C4040"/>
    <w:rsid w:val="008C6F0B"/>
    <w:rsid w:val="008D0304"/>
    <w:rsid w:val="008D2F05"/>
    <w:rsid w:val="008D4178"/>
    <w:rsid w:val="008E03D9"/>
    <w:rsid w:val="008E200A"/>
    <w:rsid w:val="008E3322"/>
    <w:rsid w:val="008E3932"/>
    <w:rsid w:val="008E586F"/>
    <w:rsid w:val="008E5B95"/>
    <w:rsid w:val="008E6D27"/>
    <w:rsid w:val="008F2D12"/>
    <w:rsid w:val="008F30F2"/>
    <w:rsid w:val="009068F0"/>
    <w:rsid w:val="00912D6F"/>
    <w:rsid w:val="00915F0C"/>
    <w:rsid w:val="00921D38"/>
    <w:rsid w:val="00923ED4"/>
    <w:rsid w:val="0092586F"/>
    <w:rsid w:val="00925A05"/>
    <w:rsid w:val="009272C1"/>
    <w:rsid w:val="009307E3"/>
    <w:rsid w:val="009319B4"/>
    <w:rsid w:val="00933EB3"/>
    <w:rsid w:val="009374BB"/>
    <w:rsid w:val="009562ED"/>
    <w:rsid w:val="00963828"/>
    <w:rsid w:val="00963D37"/>
    <w:rsid w:val="0097094E"/>
    <w:rsid w:val="0097312B"/>
    <w:rsid w:val="00983110"/>
    <w:rsid w:val="00983ADF"/>
    <w:rsid w:val="0098552B"/>
    <w:rsid w:val="00994615"/>
    <w:rsid w:val="00996784"/>
    <w:rsid w:val="00997C8F"/>
    <w:rsid w:val="009A0DBC"/>
    <w:rsid w:val="009A20BF"/>
    <w:rsid w:val="009A2513"/>
    <w:rsid w:val="009A46BB"/>
    <w:rsid w:val="009A4FF7"/>
    <w:rsid w:val="009B018C"/>
    <w:rsid w:val="009B49BC"/>
    <w:rsid w:val="009B6FF0"/>
    <w:rsid w:val="009C100C"/>
    <w:rsid w:val="009C4ACB"/>
    <w:rsid w:val="009C7212"/>
    <w:rsid w:val="009D7D5B"/>
    <w:rsid w:val="009E5272"/>
    <w:rsid w:val="009F0E22"/>
    <w:rsid w:val="009F43BB"/>
    <w:rsid w:val="009F5DA2"/>
    <w:rsid w:val="00A04F55"/>
    <w:rsid w:val="00A07E91"/>
    <w:rsid w:val="00A113AE"/>
    <w:rsid w:val="00A14C0B"/>
    <w:rsid w:val="00A20025"/>
    <w:rsid w:val="00A20E9C"/>
    <w:rsid w:val="00A22BD9"/>
    <w:rsid w:val="00A24CC8"/>
    <w:rsid w:val="00A26E36"/>
    <w:rsid w:val="00A3107C"/>
    <w:rsid w:val="00A3527D"/>
    <w:rsid w:val="00A361BB"/>
    <w:rsid w:val="00A45C95"/>
    <w:rsid w:val="00A47607"/>
    <w:rsid w:val="00A52410"/>
    <w:rsid w:val="00A56DF6"/>
    <w:rsid w:val="00A632C5"/>
    <w:rsid w:val="00A65805"/>
    <w:rsid w:val="00A702BA"/>
    <w:rsid w:val="00A73224"/>
    <w:rsid w:val="00A7348B"/>
    <w:rsid w:val="00A73B61"/>
    <w:rsid w:val="00A779D8"/>
    <w:rsid w:val="00A809B9"/>
    <w:rsid w:val="00A80EB7"/>
    <w:rsid w:val="00A832AA"/>
    <w:rsid w:val="00A837D1"/>
    <w:rsid w:val="00A84A31"/>
    <w:rsid w:val="00A87DFC"/>
    <w:rsid w:val="00A93097"/>
    <w:rsid w:val="00A93F06"/>
    <w:rsid w:val="00A966BD"/>
    <w:rsid w:val="00AA035C"/>
    <w:rsid w:val="00AA113B"/>
    <w:rsid w:val="00AA1183"/>
    <w:rsid w:val="00AA131B"/>
    <w:rsid w:val="00AA300D"/>
    <w:rsid w:val="00AA37D8"/>
    <w:rsid w:val="00AB0C65"/>
    <w:rsid w:val="00AB0F90"/>
    <w:rsid w:val="00AB58A9"/>
    <w:rsid w:val="00AD160C"/>
    <w:rsid w:val="00AD1924"/>
    <w:rsid w:val="00AD5BFD"/>
    <w:rsid w:val="00AD72EF"/>
    <w:rsid w:val="00AD7D3A"/>
    <w:rsid w:val="00AE0F7A"/>
    <w:rsid w:val="00AE2012"/>
    <w:rsid w:val="00AE290B"/>
    <w:rsid w:val="00AE3423"/>
    <w:rsid w:val="00AF2B46"/>
    <w:rsid w:val="00AF3AA3"/>
    <w:rsid w:val="00B0011D"/>
    <w:rsid w:val="00B01388"/>
    <w:rsid w:val="00B12CB8"/>
    <w:rsid w:val="00B133FA"/>
    <w:rsid w:val="00B13FCE"/>
    <w:rsid w:val="00B16CA8"/>
    <w:rsid w:val="00B20940"/>
    <w:rsid w:val="00B21510"/>
    <w:rsid w:val="00B22250"/>
    <w:rsid w:val="00B223F1"/>
    <w:rsid w:val="00B228DF"/>
    <w:rsid w:val="00B231EE"/>
    <w:rsid w:val="00B25499"/>
    <w:rsid w:val="00B26688"/>
    <w:rsid w:val="00B301A7"/>
    <w:rsid w:val="00B30A67"/>
    <w:rsid w:val="00B30C9C"/>
    <w:rsid w:val="00B401CF"/>
    <w:rsid w:val="00B45A04"/>
    <w:rsid w:val="00B47825"/>
    <w:rsid w:val="00B51877"/>
    <w:rsid w:val="00B564D3"/>
    <w:rsid w:val="00B60A1C"/>
    <w:rsid w:val="00B60DBD"/>
    <w:rsid w:val="00B6204F"/>
    <w:rsid w:val="00B62E01"/>
    <w:rsid w:val="00B63E71"/>
    <w:rsid w:val="00B65310"/>
    <w:rsid w:val="00B6537F"/>
    <w:rsid w:val="00B65976"/>
    <w:rsid w:val="00B65B29"/>
    <w:rsid w:val="00B67016"/>
    <w:rsid w:val="00B71B84"/>
    <w:rsid w:val="00B732AE"/>
    <w:rsid w:val="00B74B53"/>
    <w:rsid w:val="00B750CB"/>
    <w:rsid w:val="00B91FAC"/>
    <w:rsid w:val="00B92049"/>
    <w:rsid w:val="00B920DF"/>
    <w:rsid w:val="00B924A1"/>
    <w:rsid w:val="00B9281C"/>
    <w:rsid w:val="00B93648"/>
    <w:rsid w:val="00B94208"/>
    <w:rsid w:val="00B97A05"/>
    <w:rsid w:val="00BA1356"/>
    <w:rsid w:val="00BC1140"/>
    <w:rsid w:val="00BD0225"/>
    <w:rsid w:val="00BD1C49"/>
    <w:rsid w:val="00BD2356"/>
    <w:rsid w:val="00BD7380"/>
    <w:rsid w:val="00BD75D1"/>
    <w:rsid w:val="00BE038E"/>
    <w:rsid w:val="00BE47D7"/>
    <w:rsid w:val="00BE50B2"/>
    <w:rsid w:val="00BF0716"/>
    <w:rsid w:val="00BF12F8"/>
    <w:rsid w:val="00BF2E4F"/>
    <w:rsid w:val="00BF41C9"/>
    <w:rsid w:val="00BF7A3C"/>
    <w:rsid w:val="00C04955"/>
    <w:rsid w:val="00C07868"/>
    <w:rsid w:val="00C11E79"/>
    <w:rsid w:val="00C1657E"/>
    <w:rsid w:val="00C16636"/>
    <w:rsid w:val="00C2167D"/>
    <w:rsid w:val="00C2379C"/>
    <w:rsid w:val="00C23F14"/>
    <w:rsid w:val="00C2479E"/>
    <w:rsid w:val="00C27CAA"/>
    <w:rsid w:val="00C31270"/>
    <w:rsid w:val="00C31DC5"/>
    <w:rsid w:val="00C34661"/>
    <w:rsid w:val="00C36997"/>
    <w:rsid w:val="00C41544"/>
    <w:rsid w:val="00C46FD9"/>
    <w:rsid w:val="00C51E04"/>
    <w:rsid w:val="00C52AB9"/>
    <w:rsid w:val="00C52B3F"/>
    <w:rsid w:val="00C53AA5"/>
    <w:rsid w:val="00C55859"/>
    <w:rsid w:val="00C70982"/>
    <w:rsid w:val="00C71717"/>
    <w:rsid w:val="00C717DB"/>
    <w:rsid w:val="00C7183E"/>
    <w:rsid w:val="00C731E0"/>
    <w:rsid w:val="00C802C3"/>
    <w:rsid w:val="00C811FA"/>
    <w:rsid w:val="00C841A8"/>
    <w:rsid w:val="00C85ACC"/>
    <w:rsid w:val="00C902F2"/>
    <w:rsid w:val="00C90C4A"/>
    <w:rsid w:val="00C91B87"/>
    <w:rsid w:val="00C920A8"/>
    <w:rsid w:val="00C9273E"/>
    <w:rsid w:val="00C941AF"/>
    <w:rsid w:val="00C9431D"/>
    <w:rsid w:val="00C9788D"/>
    <w:rsid w:val="00CA0FA4"/>
    <w:rsid w:val="00CA5AF7"/>
    <w:rsid w:val="00CB1854"/>
    <w:rsid w:val="00CB3B5F"/>
    <w:rsid w:val="00CB6488"/>
    <w:rsid w:val="00CC25CD"/>
    <w:rsid w:val="00CD4539"/>
    <w:rsid w:val="00CD566E"/>
    <w:rsid w:val="00CF13A6"/>
    <w:rsid w:val="00CF165E"/>
    <w:rsid w:val="00CF69AA"/>
    <w:rsid w:val="00D0563D"/>
    <w:rsid w:val="00D057BF"/>
    <w:rsid w:val="00D06B9E"/>
    <w:rsid w:val="00D135DE"/>
    <w:rsid w:val="00D207CB"/>
    <w:rsid w:val="00D20FB6"/>
    <w:rsid w:val="00D23048"/>
    <w:rsid w:val="00D26188"/>
    <w:rsid w:val="00D2743B"/>
    <w:rsid w:val="00D32731"/>
    <w:rsid w:val="00D334B6"/>
    <w:rsid w:val="00D434FC"/>
    <w:rsid w:val="00D46CD2"/>
    <w:rsid w:val="00D514AF"/>
    <w:rsid w:val="00D52350"/>
    <w:rsid w:val="00D72310"/>
    <w:rsid w:val="00D73921"/>
    <w:rsid w:val="00D74DC4"/>
    <w:rsid w:val="00D754A6"/>
    <w:rsid w:val="00D76244"/>
    <w:rsid w:val="00D77E20"/>
    <w:rsid w:val="00D82E6C"/>
    <w:rsid w:val="00D838F8"/>
    <w:rsid w:val="00D844BA"/>
    <w:rsid w:val="00D8531A"/>
    <w:rsid w:val="00D85E41"/>
    <w:rsid w:val="00D91EA2"/>
    <w:rsid w:val="00D9474F"/>
    <w:rsid w:val="00D95218"/>
    <w:rsid w:val="00D95FFF"/>
    <w:rsid w:val="00D96037"/>
    <w:rsid w:val="00DA0C78"/>
    <w:rsid w:val="00DA12E3"/>
    <w:rsid w:val="00DA1994"/>
    <w:rsid w:val="00DA24C1"/>
    <w:rsid w:val="00DA419B"/>
    <w:rsid w:val="00DA5A62"/>
    <w:rsid w:val="00DA67F8"/>
    <w:rsid w:val="00DB0CA4"/>
    <w:rsid w:val="00DB30F5"/>
    <w:rsid w:val="00DB6C5E"/>
    <w:rsid w:val="00DB769E"/>
    <w:rsid w:val="00DB7DDB"/>
    <w:rsid w:val="00DC00CC"/>
    <w:rsid w:val="00DC0A5A"/>
    <w:rsid w:val="00DC2256"/>
    <w:rsid w:val="00DD029F"/>
    <w:rsid w:val="00DD048F"/>
    <w:rsid w:val="00DD5A05"/>
    <w:rsid w:val="00DD718A"/>
    <w:rsid w:val="00DE5561"/>
    <w:rsid w:val="00DE587A"/>
    <w:rsid w:val="00DE5B71"/>
    <w:rsid w:val="00DE6102"/>
    <w:rsid w:val="00DE7338"/>
    <w:rsid w:val="00DF3FAA"/>
    <w:rsid w:val="00E05A23"/>
    <w:rsid w:val="00E116BE"/>
    <w:rsid w:val="00E121FB"/>
    <w:rsid w:val="00E13F88"/>
    <w:rsid w:val="00E161BB"/>
    <w:rsid w:val="00E2607F"/>
    <w:rsid w:val="00E30ACC"/>
    <w:rsid w:val="00E35A34"/>
    <w:rsid w:val="00E41CA3"/>
    <w:rsid w:val="00E423BA"/>
    <w:rsid w:val="00E428A7"/>
    <w:rsid w:val="00E53841"/>
    <w:rsid w:val="00E553D5"/>
    <w:rsid w:val="00E64619"/>
    <w:rsid w:val="00E64F63"/>
    <w:rsid w:val="00E73B93"/>
    <w:rsid w:val="00E84639"/>
    <w:rsid w:val="00E85B5D"/>
    <w:rsid w:val="00E87526"/>
    <w:rsid w:val="00E87D2A"/>
    <w:rsid w:val="00E906F4"/>
    <w:rsid w:val="00E90F94"/>
    <w:rsid w:val="00E973AD"/>
    <w:rsid w:val="00EA0B6F"/>
    <w:rsid w:val="00EA5995"/>
    <w:rsid w:val="00EB4F26"/>
    <w:rsid w:val="00EB6FA4"/>
    <w:rsid w:val="00ED1C70"/>
    <w:rsid w:val="00ED429E"/>
    <w:rsid w:val="00EE14BE"/>
    <w:rsid w:val="00EE1CB1"/>
    <w:rsid w:val="00EE3AD0"/>
    <w:rsid w:val="00EF3966"/>
    <w:rsid w:val="00EF4CB3"/>
    <w:rsid w:val="00EF507E"/>
    <w:rsid w:val="00EF7BE5"/>
    <w:rsid w:val="00F047DD"/>
    <w:rsid w:val="00F05E46"/>
    <w:rsid w:val="00F06FF7"/>
    <w:rsid w:val="00F1059A"/>
    <w:rsid w:val="00F144F1"/>
    <w:rsid w:val="00F1741B"/>
    <w:rsid w:val="00F17FCA"/>
    <w:rsid w:val="00F23DD1"/>
    <w:rsid w:val="00F248FF"/>
    <w:rsid w:val="00F24CB6"/>
    <w:rsid w:val="00F316B1"/>
    <w:rsid w:val="00F318AF"/>
    <w:rsid w:val="00F3546E"/>
    <w:rsid w:val="00F35913"/>
    <w:rsid w:val="00F42997"/>
    <w:rsid w:val="00F52D1A"/>
    <w:rsid w:val="00F53F93"/>
    <w:rsid w:val="00F5449C"/>
    <w:rsid w:val="00F57D1D"/>
    <w:rsid w:val="00F6214E"/>
    <w:rsid w:val="00F64D4F"/>
    <w:rsid w:val="00F67CB8"/>
    <w:rsid w:val="00F72A22"/>
    <w:rsid w:val="00F72A31"/>
    <w:rsid w:val="00F74458"/>
    <w:rsid w:val="00F751A7"/>
    <w:rsid w:val="00F75F2A"/>
    <w:rsid w:val="00F768A6"/>
    <w:rsid w:val="00F80174"/>
    <w:rsid w:val="00F80533"/>
    <w:rsid w:val="00F81D72"/>
    <w:rsid w:val="00F822F6"/>
    <w:rsid w:val="00F8579D"/>
    <w:rsid w:val="00F93967"/>
    <w:rsid w:val="00F94BB4"/>
    <w:rsid w:val="00F953F1"/>
    <w:rsid w:val="00F97517"/>
    <w:rsid w:val="00FA5702"/>
    <w:rsid w:val="00FA624E"/>
    <w:rsid w:val="00FA6B27"/>
    <w:rsid w:val="00FA6D38"/>
    <w:rsid w:val="00FB16B3"/>
    <w:rsid w:val="00FB25FD"/>
    <w:rsid w:val="00FB4F07"/>
    <w:rsid w:val="00FB6176"/>
    <w:rsid w:val="00FC097B"/>
    <w:rsid w:val="00FC25F7"/>
    <w:rsid w:val="00FC37EE"/>
    <w:rsid w:val="00FC544B"/>
    <w:rsid w:val="00FC73CE"/>
    <w:rsid w:val="00FD2705"/>
    <w:rsid w:val="00FD35A2"/>
    <w:rsid w:val="00FD45EC"/>
    <w:rsid w:val="00FD4E36"/>
    <w:rsid w:val="00FD6C30"/>
    <w:rsid w:val="00FD6F45"/>
    <w:rsid w:val="00FE158F"/>
    <w:rsid w:val="00FE29BB"/>
    <w:rsid w:val="00FE3CCB"/>
    <w:rsid w:val="00FE47B1"/>
    <w:rsid w:val="00FE6184"/>
    <w:rsid w:val="00FE79D4"/>
    <w:rsid w:val="00FF0256"/>
    <w:rsid w:val="00FF119A"/>
    <w:rsid w:val="00FF4DF9"/>
    <w:rsid w:val="00FF6750"/>
    <w:rsid w:val="00FF6E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BD794C"/>
  <w14:defaultImageDpi w14:val="330"/>
  <w15:docId w15:val="{553B439D-8132-44B4-AF55-93E849AC5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2" w:uiPriority="42"/>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442"/>
    <w:pPr>
      <w:spacing w:after="160" w:line="259" w:lineRule="auto"/>
    </w:pPr>
    <w:rPr>
      <w:rFonts w:eastAsiaTheme="minorHAnsi"/>
      <w:sz w:val="22"/>
      <w:szCs w:val="22"/>
    </w:rPr>
  </w:style>
  <w:style w:type="paragraph" w:styleId="Heading1">
    <w:name w:val="heading 1"/>
    <w:basedOn w:val="Normal"/>
    <w:next w:val="Normal"/>
    <w:link w:val="Heading1Char"/>
    <w:uiPriority w:val="9"/>
    <w:qFormat/>
    <w:rsid w:val="000966B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06442"/>
    <w:pPr>
      <w:keepNext/>
      <w:keepLines/>
      <w:spacing w:before="40" w:after="0"/>
      <w:outlineLvl w:val="1"/>
    </w:pPr>
    <w:rPr>
      <w:rFonts w:asciiTheme="majorHAnsi" w:eastAsiaTheme="majorEastAsia" w:hAnsiTheme="majorHAnsi" w:cstheme="majorBidi"/>
      <w:color w:val="365F91" w:themeColor="accent1" w:themeShade="BF"/>
      <w:sz w:val="26"/>
      <w:szCs w:val="26"/>
      <w:lang w:val="en-029"/>
    </w:rPr>
  </w:style>
  <w:style w:type="paragraph" w:styleId="Heading3">
    <w:name w:val="heading 3"/>
    <w:basedOn w:val="Normal"/>
    <w:next w:val="Normal"/>
    <w:link w:val="Heading3Char"/>
    <w:uiPriority w:val="9"/>
    <w:unhideWhenUsed/>
    <w:qFormat/>
    <w:rsid w:val="0010644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0644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0644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0644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06442"/>
    <w:rPr>
      <w:rFonts w:asciiTheme="majorHAnsi" w:eastAsiaTheme="majorEastAsia" w:hAnsiTheme="majorHAnsi" w:cstheme="majorBidi"/>
      <w:color w:val="365F91" w:themeColor="accent1" w:themeShade="BF"/>
      <w:sz w:val="26"/>
      <w:szCs w:val="26"/>
      <w:lang w:val="en-029"/>
    </w:rPr>
  </w:style>
  <w:style w:type="character" w:styleId="Hyperlink">
    <w:name w:val="Hyperlink"/>
    <w:basedOn w:val="DefaultParagraphFont"/>
    <w:uiPriority w:val="99"/>
    <w:unhideWhenUsed/>
    <w:rsid w:val="00106442"/>
    <w:rPr>
      <w:color w:val="0000FF" w:themeColor="hyperlink"/>
      <w:u w:val="single"/>
    </w:rPr>
  </w:style>
  <w:style w:type="paragraph" w:styleId="FootnoteText">
    <w:name w:val="footnote text"/>
    <w:basedOn w:val="Normal"/>
    <w:link w:val="FootnoteTextChar"/>
    <w:uiPriority w:val="99"/>
    <w:unhideWhenUsed/>
    <w:rsid w:val="00106442"/>
    <w:pPr>
      <w:spacing w:after="0" w:line="240" w:lineRule="auto"/>
    </w:pPr>
    <w:rPr>
      <w:sz w:val="20"/>
      <w:szCs w:val="20"/>
      <w:lang w:val="en-029"/>
    </w:rPr>
  </w:style>
  <w:style w:type="character" w:customStyle="1" w:styleId="FootnoteTextChar">
    <w:name w:val="Footnote Text Char"/>
    <w:basedOn w:val="DefaultParagraphFont"/>
    <w:link w:val="FootnoteText"/>
    <w:uiPriority w:val="99"/>
    <w:rsid w:val="00106442"/>
    <w:rPr>
      <w:rFonts w:eastAsiaTheme="minorHAnsi"/>
      <w:sz w:val="20"/>
      <w:szCs w:val="20"/>
      <w:lang w:val="en-029"/>
    </w:rPr>
  </w:style>
  <w:style w:type="character" w:styleId="FootnoteReference">
    <w:name w:val="footnote reference"/>
    <w:basedOn w:val="DefaultParagraphFont"/>
    <w:uiPriority w:val="99"/>
    <w:unhideWhenUsed/>
    <w:rsid w:val="00106442"/>
    <w:rPr>
      <w:vertAlign w:val="superscript"/>
    </w:rPr>
  </w:style>
  <w:style w:type="character" w:customStyle="1" w:styleId="Heading3Char">
    <w:name w:val="Heading 3 Char"/>
    <w:basedOn w:val="DefaultParagraphFont"/>
    <w:link w:val="Heading3"/>
    <w:uiPriority w:val="9"/>
    <w:rsid w:val="00106442"/>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rsid w:val="00106442"/>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rsid w:val="00106442"/>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106442"/>
    <w:rPr>
      <w:rFonts w:asciiTheme="majorHAnsi" w:eastAsiaTheme="majorEastAsia" w:hAnsiTheme="majorHAnsi" w:cstheme="majorBidi"/>
      <w:i/>
      <w:iCs/>
      <w:color w:val="243F60" w:themeColor="accent1" w:themeShade="7F"/>
      <w:sz w:val="22"/>
      <w:szCs w:val="22"/>
    </w:rPr>
  </w:style>
  <w:style w:type="paragraph" w:styleId="ListParagraph">
    <w:name w:val="List Paragraph"/>
    <w:aliases w:val="Titre1"/>
    <w:basedOn w:val="Normal"/>
    <w:link w:val="ListParagraphChar"/>
    <w:uiPriority w:val="34"/>
    <w:qFormat/>
    <w:rsid w:val="00106442"/>
    <w:pPr>
      <w:spacing w:after="0" w:line="240" w:lineRule="auto"/>
      <w:ind w:left="720"/>
      <w:contextualSpacing/>
    </w:pPr>
    <w:rPr>
      <w:sz w:val="24"/>
      <w:szCs w:val="24"/>
    </w:rPr>
  </w:style>
  <w:style w:type="paragraph" w:styleId="NormalWeb">
    <w:name w:val="Normal (Web)"/>
    <w:basedOn w:val="Normal"/>
    <w:uiPriority w:val="99"/>
    <w:unhideWhenUsed/>
    <w:rsid w:val="00106442"/>
    <w:pPr>
      <w:spacing w:before="100" w:beforeAutospacing="1" w:after="100" w:afterAutospacing="1" w:line="240" w:lineRule="auto"/>
    </w:pPr>
    <w:rPr>
      <w:rFonts w:ascii="Times New Roman" w:hAnsi="Times New Roman" w:cs="Times New Roman"/>
      <w:sz w:val="24"/>
      <w:szCs w:val="24"/>
    </w:rPr>
  </w:style>
  <w:style w:type="table" w:styleId="TableGrid">
    <w:name w:val="Table Grid"/>
    <w:basedOn w:val="TableNormal"/>
    <w:uiPriority w:val="39"/>
    <w:rsid w:val="00106442"/>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1D38"/>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21D38"/>
    <w:rPr>
      <w:rFonts w:ascii="Lucida Grande" w:eastAsiaTheme="minorHAnsi" w:hAnsi="Lucida Grande"/>
      <w:sz w:val="18"/>
      <w:szCs w:val="18"/>
    </w:rPr>
  </w:style>
  <w:style w:type="character" w:customStyle="1" w:styleId="ListParagraphChar">
    <w:name w:val="List Paragraph Char"/>
    <w:aliases w:val="Titre1 Char"/>
    <w:basedOn w:val="DefaultParagraphFont"/>
    <w:link w:val="ListParagraph"/>
    <w:uiPriority w:val="34"/>
    <w:rsid w:val="009E5272"/>
    <w:rPr>
      <w:rFonts w:eastAsiaTheme="minorHAnsi"/>
    </w:rPr>
  </w:style>
  <w:style w:type="paragraph" w:styleId="TOC2">
    <w:name w:val="toc 2"/>
    <w:basedOn w:val="Normal"/>
    <w:next w:val="Normal"/>
    <w:autoRedefine/>
    <w:uiPriority w:val="39"/>
    <w:unhideWhenUsed/>
    <w:rsid w:val="00D91EA2"/>
    <w:pPr>
      <w:tabs>
        <w:tab w:val="right" w:leader="dot" w:pos="8630"/>
      </w:tabs>
      <w:spacing w:after="100"/>
      <w:ind w:left="220"/>
    </w:pPr>
    <w:rPr>
      <w:rFonts w:cstheme="majorHAnsi"/>
      <w:noProof/>
    </w:rPr>
  </w:style>
  <w:style w:type="paragraph" w:styleId="TOC3">
    <w:name w:val="toc 3"/>
    <w:basedOn w:val="Normal"/>
    <w:next w:val="Normal"/>
    <w:autoRedefine/>
    <w:uiPriority w:val="39"/>
    <w:unhideWhenUsed/>
    <w:rsid w:val="002D3489"/>
    <w:pPr>
      <w:tabs>
        <w:tab w:val="left" w:pos="1320"/>
        <w:tab w:val="right" w:leader="dot" w:pos="8630"/>
      </w:tabs>
      <w:spacing w:after="100"/>
      <w:ind w:left="440"/>
    </w:pPr>
    <w:rPr>
      <w:noProof/>
    </w:rPr>
  </w:style>
  <w:style w:type="paragraph" w:styleId="Header">
    <w:name w:val="header"/>
    <w:basedOn w:val="Normal"/>
    <w:link w:val="HeaderChar"/>
    <w:uiPriority w:val="99"/>
    <w:unhideWhenUsed/>
    <w:rsid w:val="009C100C"/>
    <w:pPr>
      <w:tabs>
        <w:tab w:val="center" w:pos="4320"/>
        <w:tab w:val="right" w:pos="8640"/>
      </w:tabs>
      <w:spacing w:after="0" w:line="240" w:lineRule="auto"/>
    </w:pPr>
  </w:style>
  <w:style w:type="character" w:customStyle="1" w:styleId="HeaderChar">
    <w:name w:val="Header Char"/>
    <w:basedOn w:val="DefaultParagraphFont"/>
    <w:link w:val="Header"/>
    <w:uiPriority w:val="99"/>
    <w:rsid w:val="009C100C"/>
    <w:rPr>
      <w:rFonts w:eastAsiaTheme="minorHAnsi"/>
      <w:sz w:val="22"/>
      <w:szCs w:val="22"/>
    </w:rPr>
  </w:style>
  <w:style w:type="character" w:styleId="PageNumber">
    <w:name w:val="page number"/>
    <w:basedOn w:val="DefaultParagraphFont"/>
    <w:uiPriority w:val="99"/>
    <w:semiHidden/>
    <w:unhideWhenUsed/>
    <w:rsid w:val="009C100C"/>
  </w:style>
  <w:style w:type="character" w:customStyle="1" w:styleId="Heading1Char">
    <w:name w:val="Heading 1 Char"/>
    <w:basedOn w:val="DefaultParagraphFont"/>
    <w:link w:val="Heading1"/>
    <w:uiPriority w:val="9"/>
    <w:rsid w:val="000966BA"/>
    <w:rPr>
      <w:rFonts w:asciiTheme="majorHAnsi" w:eastAsiaTheme="majorEastAsia" w:hAnsiTheme="majorHAnsi" w:cstheme="majorBidi"/>
      <w:b/>
      <w:bCs/>
      <w:color w:val="345A8A" w:themeColor="accent1" w:themeShade="B5"/>
      <w:sz w:val="32"/>
      <w:szCs w:val="32"/>
    </w:rPr>
  </w:style>
  <w:style w:type="paragraph" w:styleId="Footer">
    <w:name w:val="footer"/>
    <w:basedOn w:val="Normal"/>
    <w:link w:val="FooterChar"/>
    <w:uiPriority w:val="99"/>
    <w:unhideWhenUsed/>
    <w:rsid w:val="00E87526"/>
    <w:pPr>
      <w:tabs>
        <w:tab w:val="center" w:pos="4320"/>
        <w:tab w:val="right" w:pos="8640"/>
      </w:tabs>
      <w:spacing w:after="0" w:line="240" w:lineRule="auto"/>
    </w:pPr>
  </w:style>
  <w:style w:type="character" w:customStyle="1" w:styleId="FooterChar">
    <w:name w:val="Footer Char"/>
    <w:basedOn w:val="DefaultParagraphFont"/>
    <w:link w:val="Footer"/>
    <w:uiPriority w:val="99"/>
    <w:rsid w:val="00E87526"/>
    <w:rPr>
      <w:rFonts w:eastAsiaTheme="minorHAnsi"/>
      <w:sz w:val="22"/>
      <w:szCs w:val="22"/>
    </w:rPr>
  </w:style>
  <w:style w:type="paragraph" w:customStyle="1" w:styleId="Normal1">
    <w:name w:val="Normal1"/>
    <w:rsid w:val="00B92049"/>
    <w:rPr>
      <w:rFonts w:ascii="Cambria" w:eastAsia="Cambria" w:hAnsi="Cambria" w:cs="Cambria"/>
      <w:color w:val="000000"/>
      <w:szCs w:val="20"/>
    </w:rPr>
  </w:style>
  <w:style w:type="paragraph" w:styleId="NoSpacing">
    <w:name w:val="No Spacing"/>
    <w:link w:val="NoSpacingChar"/>
    <w:uiPriority w:val="1"/>
    <w:qFormat/>
    <w:rsid w:val="00AA300D"/>
    <w:rPr>
      <w:sz w:val="22"/>
      <w:szCs w:val="22"/>
    </w:rPr>
  </w:style>
  <w:style w:type="character" w:customStyle="1" w:styleId="NoSpacingChar">
    <w:name w:val="No Spacing Char"/>
    <w:basedOn w:val="DefaultParagraphFont"/>
    <w:link w:val="NoSpacing"/>
    <w:uiPriority w:val="1"/>
    <w:rsid w:val="00AA300D"/>
    <w:rPr>
      <w:sz w:val="22"/>
      <w:szCs w:val="22"/>
    </w:rPr>
  </w:style>
  <w:style w:type="paragraph" w:styleId="TOCHeading">
    <w:name w:val="TOC Heading"/>
    <w:basedOn w:val="Heading1"/>
    <w:next w:val="Normal"/>
    <w:uiPriority w:val="39"/>
    <w:unhideWhenUsed/>
    <w:qFormat/>
    <w:rsid w:val="00AA300D"/>
    <w:pPr>
      <w:spacing w:before="240"/>
      <w:outlineLvl w:val="9"/>
    </w:pPr>
    <w:rPr>
      <w:b w:val="0"/>
      <w:bCs w:val="0"/>
      <w:color w:val="365F91" w:themeColor="accent1" w:themeShade="BF"/>
    </w:rPr>
  </w:style>
  <w:style w:type="paragraph" w:styleId="TOC1">
    <w:name w:val="toc 1"/>
    <w:basedOn w:val="Normal"/>
    <w:next w:val="Normal"/>
    <w:autoRedefine/>
    <w:uiPriority w:val="39"/>
    <w:unhideWhenUsed/>
    <w:rsid w:val="002D3489"/>
    <w:pPr>
      <w:tabs>
        <w:tab w:val="left" w:pos="440"/>
        <w:tab w:val="right" w:leader="dot" w:pos="8630"/>
      </w:tabs>
      <w:spacing w:after="100"/>
    </w:pPr>
    <w:rPr>
      <w:b/>
      <w:noProof/>
      <w:lang w:val="en-029"/>
    </w:rPr>
  </w:style>
  <w:style w:type="character" w:styleId="CommentReference">
    <w:name w:val="annotation reference"/>
    <w:basedOn w:val="DefaultParagraphFont"/>
    <w:uiPriority w:val="99"/>
    <w:semiHidden/>
    <w:unhideWhenUsed/>
    <w:rsid w:val="00AA300D"/>
    <w:rPr>
      <w:sz w:val="16"/>
      <w:szCs w:val="16"/>
    </w:rPr>
  </w:style>
  <w:style w:type="paragraph" w:styleId="CommentText">
    <w:name w:val="annotation text"/>
    <w:basedOn w:val="Normal"/>
    <w:link w:val="CommentTextChar"/>
    <w:uiPriority w:val="99"/>
    <w:unhideWhenUsed/>
    <w:rsid w:val="00AA300D"/>
    <w:pPr>
      <w:spacing w:line="240" w:lineRule="auto"/>
    </w:pPr>
    <w:rPr>
      <w:sz w:val="20"/>
      <w:szCs w:val="20"/>
      <w:lang w:val="en-029"/>
    </w:rPr>
  </w:style>
  <w:style w:type="character" w:customStyle="1" w:styleId="CommentTextChar">
    <w:name w:val="Comment Text Char"/>
    <w:basedOn w:val="DefaultParagraphFont"/>
    <w:link w:val="CommentText"/>
    <w:uiPriority w:val="99"/>
    <w:rsid w:val="00AA300D"/>
    <w:rPr>
      <w:rFonts w:eastAsiaTheme="minorHAnsi"/>
      <w:sz w:val="20"/>
      <w:szCs w:val="20"/>
      <w:lang w:val="en-029"/>
    </w:rPr>
  </w:style>
  <w:style w:type="paragraph" w:styleId="CommentSubject">
    <w:name w:val="annotation subject"/>
    <w:basedOn w:val="CommentText"/>
    <w:next w:val="CommentText"/>
    <w:link w:val="CommentSubjectChar"/>
    <w:uiPriority w:val="99"/>
    <w:semiHidden/>
    <w:unhideWhenUsed/>
    <w:rsid w:val="00AA300D"/>
    <w:rPr>
      <w:b/>
      <w:bCs/>
    </w:rPr>
  </w:style>
  <w:style w:type="character" w:customStyle="1" w:styleId="CommentSubjectChar">
    <w:name w:val="Comment Subject Char"/>
    <w:basedOn w:val="CommentTextChar"/>
    <w:link w:val="CommentSubject"/>
    <w:uiPriority w:val="99"/>
    <w:semiHidden/>
    <w:rsid w:val="00AA300D"/>
    <w:rPr>
      <w:rFonts w:eastAsiaTheme="minorHAnsi"/>
      <w:b/>
      <w:bCs/>
      <w:sz w:val="20"/>
      <w:szCs w:val="20"/>
      <w:lang w:val="en-029"/>
    </w:rPr>
  </w:style>
  <w:style w:type="character" w:styleId="Strong">
    <w:name w:val="Strong"/>
    <w:basedOn w:val="DefaultParagraphFont"/>
    <w:uiPriority w:val="22"/>
    <w:qFormat/>
    <w:rsid w:val="00AA300D"/>
    <w:rPr>
      <w:b/>
      <w:bCs/>
    </w:rPr>
  </w:style>
  <w:style w:type="character" w:customStyle="1" w:styleId="UnresolvedMention1">
    <w:name w:val="Unresolved Mention1"/>
    <w:basedOn w:val="DefaultParagraphFont"/>
    <w:uiPriority w:val="99"/>
    <w:semiHidden/>
    <w:unhideWhenUsed/>
    <w:rsid w:val="00AA300D"/>
    <w:rPr>
      <w:color w:val="808080"/>
      <w:shd w:val="clear" w:color="auto" w:fill="E6E6E6"/>
    </w:rPr>
  </w:style>
  <w:style w:type="character" w:styleId="FollowedHyperlink">
    <w:name w:val="FollowedHyperlink"/>
    <w:basedOn w:val="DefaultParagraphFont"/>
    <w:uiPriority w:val="99"/>
    <w:semiHidden/>
    <w:unhideWhenUsed/>
    <w:rsid w:val="00AA300D"/>
    <w:rPr>
      <w:color w:val="800080" w:themeColor="followedHyperlink"/>
      <w:u w:val="single"/>
    </w:rPr>
  </w:style>
  <w:style w:type="table" w:customStyle="1" w:styleId="GridTable4-Accent51">
    <w:name w:val="Grid Table 4 - Accent 51"/>
    <w:basedOn w:val="TableNormal"/>
    <w:uiPriority w:val="49"/>
    <w:rsid w:val="00AA300D"/>
    <w:rPr>
      <w:rFonts w:eastAsiaTheme="minorHAnsi"/>
      <w:sz w:val="22"/>
      <w:szCs w:val="22"/>
      <w:lang w:val="en-029"/>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uiPriority w:val="49"/>
    <w:rsid w:val="00AA300D"/>
    <w:rPr>
      <w:rFonts w:eastAsiaTheme="minorHAnsi"/>
      <w:sz w:val="22"/>
      <w:szCs w:val="22"/>
      <w:lang w:val="en-029"/>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SubtleEmphasis">
    <w:name w:val="Subtle Emphasis"/>
    <w:basedOn w:val="DefaultParagraphFont"/>
    <w:uiPriority w:val="19"/>
    <w:qFormat/>
    <w:rsid w:val="00AA300D"/>
    <w:rPr>
      <w:i/>
      <w:iCs/>
      <w:color w:val="404040" w:themeColor="text1" w:themeTint="BF"/>
    </w:rPr>
  </w:style>
  <w:style w:type="table" w:customStyle="1" w:styleId="GridTable4-Accent111">
    <w:name w:val="Grid Table 4 - Accent 111"/>
    <w:basedOn w:val="TableNormal"/>
    <w:next w:val="GridTable4-Accent11"/>
    <w:uiPriority w:val="49"/>
    <w:rsid w:val="00AA300D"/>
    <w:rPr>
      <w:rFonts w:eastAsiaTheme="minorHAnsi"/>
      <w:sz w:val="22"/>
      <w:szCs w:val="22"/>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1Light-Accent11">
    <w:name w:val="Grid Table 1 Light - Accent 11"/>
    <w:basedOn w:val="TableNormal"/>
    <w:uiPriority w:val="46"/>
    <w:rsid w:val="00AA300D"/>
    <w:rPr>
      <w:rFonts w:eastAsiaTheme="minorHAnsi"/>
      <w:sz w:val="22"/>
      <w:szCs w:val="22"/>
      <w:lang w:val="en-029"/>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IntenseQuote">
    <w:name w:val="Intense Quote"/>
    <w:basedOn w:val="Normal"/>
    <w:next w:val="Normal"/>
    <w:link w:val="IntenseQuoteChar"/>
    <w:uiPriority w:val="30"/>
    <w:qFormat/>
    <w:rsid w:val="00AA300D"/>
    <w:pPr>
      <w:pBdr>
        <w:top w:val="single" w:sz="4" w:space="10" w:color="4F81BD" w:themeColor="accent1"/>
        <w:bottom w:val="single" w:sz="4" w:space="10" w:color="4F81BD" w:themeColor="accent1"/>
      </w:pBdr>
      <w:spacing w:before="360" w:after="360" w:line="276" w:lineRule="auto"/>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A300D"/>
    <w:rPr>
      <w:rFonts w:eastAsiaTheme="minorHAnsi"/>
      <w:i/>
      <w:iCs/>
      <w:color w:val="4F81BD" w:themeColor="accent1"/>
      <w:sz w:val="22"/>
      <w:szCs w:val="22"/>
    </w:rPr>
  </w:style>
  <w:style w:type="paragraph" w:styleId="Title">
    <w:name w:val="Title"/>
    <w:basedOn w:val="Normal"/>
    <w:next w:val="Normal"/>
    <w:link w:val="TitleChar"/>
    <w:uiPriority w:val="10"/>
    <w:qFormat/>
    <w:rsid w:val="00AA30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A300D"/>
    <w:rPr>
      <w:rFonts w:asciiTheme="majorHAnsi" w:eastAsiaTheme="majorEastAsia" w:hAnsiTheme="majorHAnsi" w:cstheme="majorBidi"/>
      <w:color w:val="17365D" w:themeColor="text2" w:themeShade="BF"/>
      <w:spacing w:val="5"/>
      <w:kern w:val="28"/>
      <w:sz w:val="52"/>
      <w:szCs w:val="52"/>
    </w:rPr>
  </w:style>
  <w:style w:type="character" w:customStyle="1" w:styleId="UnresolvedMention2">
    <w:name w:val="Unresolved Mention2"/>
    <w:basedOn w:val="DefaultParagraphFont"/>
    <w:uiPriority w:val="99"/>
    <w:semiHidden/>
    <w:unhideWhenUsed/>
    <w:rsid w:val="00AA300D"/>
    <w:rPr>
      <w:color w:val="808080"/>
      <w:shd w:val="clear" w:color="auto" w:fill="E6E6E6"/>
    </w:rPr>
  </w:style>
  <w:style w:type="table" w:customStyle="1" w:styleId="ListTable3-Accent51">
    <w:name w:val="List Table 3 - Accent 51"/>
    <w:basedOn w:val="TableNormal"/>
    <w:uiPriority w:val="48"/>
    <w:rsid w:val="00AA300D"/>
    <w:rPr>
      <w:rFonts w:eastAsiaTheme="minorHAnsi"/>
      <w:sz w:val="22"/>
      <w:szCs w:val="22"/>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4-Accent11">
    <w:name w:val="List Table 4 - Accent 11"/>
    <w:basedOn w:val="TableNormal"/>
    <w:uiPriority w:val="49"/>
    <w:rsid w:val="00AA300D"/>
    <w:rPr>
      <w:rFonts w:eastAsiaTheme="minorHAns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pple-converted-space">
    <w:name w:val="apple-converted-space"/>
    <w:basedOn w:val="DefaultParagraphFont"/>
    <w:rsid w:val="00C07868"/>
  </w:style>
  <w:style w:type="character" w:customStyle="1" w:styleId="UnresolvedMention3">
    <w:name w:val="Unresolved Mention3"/>
    <w:basedOn w:val="DefaultParagraphFont"/>
    <w:uiPriority w:val="99"/>
    <w:semiHidden/>
    <w:unhideWhenUsed/>
    <w:rsid w:val="0031480A"/>
    <w:rPr>
      <w:color w:val="808080"/>
      <w:shd w:val="clear" w:color="auto" w:fill="E6E6E6"/>
    </w:rPr>
  </w:style>
  <w:style w:type="paragraph" w:styleId="Revision">
    <w:name w:val="Revision"/>
    <w:hidden/>
    <w:uiPriority w:val="99"/>
    <w:semiHidden/>
    <w:rsid w:val="00395754"/>
    <w:rPr>
      <w:rFonts w:eastAsiaTheme="minorHAnsi"/>
      <w:sz w:val="22"/>
      <w:szCs w:val="22"/>
    </w:rPr>
  </w:style>
  <w:style w:type="table" w:customStyle="1" w:styleId="GridTable4-Accent12">
    <w:name w:val="Grid Table 4 - Accent 12"/>
    <w:basedOn w:val="TableNormal"/>
    <w:uiPriority w:val="49"/>
    <w:rsid w:val="007E5369"/>
    <w:rPr>
      <w:rFonts w:eastAsiaTheme="minorHAns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Default">
    <w:name w:val="Default"/>
    <w:rsid w:val="00F751A7"/>
    <w:pPr>
      <w:autoSpaceDE w:val="0"/>
      <w:autoSpaceDN w:val="0"/>
      <w:adjustRightInd w:val="0"/>
    </w:pPr>
    <w:rPr>
      <w:rFonts w:ascii="Calibri" w:hAnsi="Calibri" w:cs="Calibri"/>
      <w:color w:val="000000"/>
    </w:rPr>
  </w:style>
  <w:style w:type="table" w:styleId="PlainTable2">
    <w:name w:val="Plain Table 2"/>
    <w:basedOn w:val="TableNormal"/>
    <w:uiPriority w:val="42"/>
    <w:rsid w:val="00734779"/>
    <w:rPr>
      <w:rFonts w:eastAsia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2-Accent1">
    <w:name w:val="Grid Table 2 Accent 1"/>
    <w:basedOn w:val="TableNormal"/>
    <w:uiPriority w:val="47"/>
    <w:rsid w:val="00344830"/>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3-Accent1">
    <w:name w:val="Grid Table 3 Accent 1"/>
    <w:basedOn w:val="TableNormal"/>
    <w:uiPriority w:val="48"/>
    <w:rsid w:val="0034483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4-Accent1">
    <w:name w:val="Grid Table 4 Accent 1"/>
    <w:basedOn w:val="TableNormal"/>
    <w:uiPriority w:val="49"/>
    <w:rsid w:val="0034483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5Dark-Accent1">
    <w:name w:val="Grid Table 5 Dark Accent 1"/>
    <w:basedOn w:val="TableNormal"/>
    <w:uiPriority w:val="50"/>
    <w:rsid w:val="0034483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UnresolvedMention">
    <w:name w:val="Unresolved Mention"/>
    <w:basedOn w:val="DefaultParagraphFont"/>
    <w:uiPriority w:val="99"/>
    <w:semiHidden/>
    <w:unhideWhenUsed/>
    <w:rsid w:val="00872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084334">
      <w:bodyDiv w:val="1"/>
      <w:marLeft w:val="0"/>
      <w:marRight w:val="0"/>
      <w:marTop w:val="0"/>
      <w:marBottom w:val="0"/>
      <w:divBdr>
        <w:top w:val="none" w:sz="0" w:space="0" w:color="auto"/>
        <w:left w:val="none" w:sz="0" w:space="0" w:color="auto"/>
        <w:bottom w:val="none" w:sz="0" w:space="0" w:color="auto"/>
        <w:right w:val="none" w:sz="0" w:space="0" w:color="auto"/>
      </w:divBdr>
    </w:div>
    <w:div w:id="195240646">
      <w:bodyDiv w:val="1"/>
      <w:marLeft w:val="0"/>
      <w:marRight w:val="0"/>
      <w:marTop w:val="0"/>
      <w:marBottom w:val="0"/>
      <w:divBdr>
        <w:top w:val="none" w:sz="0" w:space="0" w:color="auto"/>
        <w:left w:val="none" w:sz="0" w:space="0" w:color="auto"/>
        <w:bottom w:val="none" w:sz="0" w:space="0" w:color="auto"/>
        <w:right w:val="none" w:sz="0" w:space="0" w:color="auto"/>
      </w:divBdr>
      <w:divsChild>
        <w:div w:id="1369454990">
          <w:marLeft w:val="0"/>
          <w:marRight w:val="0"/>
          <w:marTop w:val="0"/>
          <w:marBottom w:val="0"/>
          <w:divBdr>
            <w:top w:val="none" w:sz="0" w:space="0" w:color="auto"/>
            <w:left w:val="none" w:sz="0" w:space="0" w:color="auto"/>
            <w:bottom w:val="none" w:sz="0" w:space="0" w:color="auto"/>
            <w:right w:val="none" w:sz="0" w:space="0" w:color="auto"/>
          </w:divBdr>
          <w:divsChild>
            <w:div w:id="1445809236">
              <w:marLeft w:val="60"/>
              <w:marRight w:val="0"/>
              <w:marTop w:val="0"/>
              <w:marBottom w:val="0"/>
              <w:divBdr>
                <w:top w:val="none" w:sz="0" w:space="0" w:color="auto"/>
                <w:left w:val="none" w:sz="0" w:space="0" w:color="auto"/>
                <w:bottom w:val="none" w:sz="0" w:space="0" w:color="auto"/>
                <w:right w:val="none" w:sz="0" w:space="0" w:color="auto"/>
              </w:divBdr>
              <w:divsChild>
                <w:div w:id="23287032">
                  <w:marLeft w:val="0"/>
                  <w:marRight w:val="0"/>
                  <w:marTop w:val="0"/>
                  <w:marBottom w:val="0"/>
                  <w:divBdr>
                    <w:top w:val="none" w:sz="0" w:space="0" w:color="auto"/>
                    <w:left w:val="none" w:sz="0" w:space="0" w:color="auto"/>
                    <w:bottom w:val="none" w:sz="0" w:space="0" w:color="auto"/>
                    <w:right w:val="none" w:sz="0" w:space="0" w:color="auto"/>
                  </w:divBdr>
                  <w:divsChild>
                    <w:div w:id="2035960804">
                      <w:marLeft w:val="0"/>
                      <w:marRight w:val="0"/>
                      <w:marTop w:val="0"/>
                      <w:marBottom w:val="120"/>
                      <w:divBdr>
                        <w:top w:val="single" w:sz="6" w:space="0" w:color="F5F5F5"/>
                        <w:left w:val="single" w:sz="6" w:space="0" w:color="F5F5F5"/>
                        <w:bottom w:val="single" w:sz="6" w:space="0" w:color="F5F5F5"/>
                        <w:right w:val="single" w:sz="6" w:space="0" w:color="F5F5F5"/>
                      </w:divBdr>
                      <w:divsChild>
                        <w:div w:id="1485704319">
                          <w:marLeft w:val="0"/>
                          <w:marRight w:val="0"/>
                          <w:marTop w:val="0"/>
                          <w:marBottom w:val="0"/>
                          <w:divBdr>
                            <w:top w:val="none" w:sz="0" w:space="0" w:color="auto"/>
                            <w:left w:val="none" w:sz="0" w:space="0" w:color="auto"/>
                            <w:bottom w:val="none" w:sz="0" w:space="0" w:color="auto"/>
                            <w:right w:val="none" w:sz="0" w:space="0" w:color="auto"/>
                          </w:divBdr>
                          <w:divsChild>
                            <w:div w:id="203391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843047">
          <w:marLeft w:val="0"/>
          <w:marRight w:val="0"/>
          <w:marTop w:val="0"/>
          <w:marBottom w:val="0"/>
          <w:divBdr>
            <w:top w:val="none" w:sz="0" w:space="0" w:color="auto"/>
            <w:left w:val="none" w:sz="0" w:space="0" w:color="auto"/>
            <w:bottom w:val="none" w:sz="0" w:space="0" w:color="auto"/>
            <w:right w:val="none" w:sz="0" w:space="0" w:color="auto"/>
          </w:divBdr>
          <w:divsChild>
            <w:div w:id="1053768811">
              <w:marLeft w:val="0"/>
              <w:marRight w:val="60"/>
              <w:marTop w:val="0"/>
              <w:marBottom w:val="0"/>
              <w:divBdr>
                <w:top w:val="none" w:sz="0" w:space="0" w:color="auto"/>
                <w:left w:val="none" w:sz="0" w:space="0" w:color="auto"/>
                <w:bottom w:val="none" w:sz="0" w:space="0" w:color="auto"/>
                <w:right w:val="none" w:sz="0" w:space="0" w:color="auto"/>
              </w:divBdr>
              <w:divsChild>
                <w:div w:id="2101901248">
                  <w:marLeft w:val="0"/>
                  <w:marRight w:val="0"/>
                  <w:marTop w:val="0"/>
                  <w:marBottom w:val="120"/>
                  <w:divBdr>
                    <w:top w:val="single" w:sz="6" w:space="0" w:color="C0C0C0"/>
                    <w:left w:val="single" w:sz="6" w:space="0" w:color="D9D9D9"/>
                    <w:bottom w:val="single" w:sz="6" w:space="0" w:color="D9D9D9"/>
                    <w:right w:val="single" w:sz="6" w:space="0" w:color="D9D9D9"/>
                  </w:divBdr>
                  <w:divsChild>
                    <w:div w:id="1000237499">
                      <w:marLeft w:val="0"/>
                      <w:marRight w:val="0"/>
                      <w:marTop w:val="0"/>
                      <w:marBottom w:val="0"/>
                      <w:divBdr>
                        <w:top w:val="none" w:sz="0" w:space="0" w:color="auto"/>
                        <w:left w:val="none" w:sz="0" w:space="0" w:color="auto"/>
                        <w:bottom w:val="none" w:sz="0" w:space="0" w:color="auto"/>
                        <w:right w:val="none" w:sz="0" w:space="0" w:color="auto"/>
                      </w:divBdr>
                      <w:divsChild>
                        <w:div w:id="2100056401">
                          <w:marLeft w:val="0"/>
                          <w:marRight w:val="0"/>
                          <w:marTop w:val="0"/>
                          <w:marBottom w:val="0"/>
                          <w:divBdr>
                            <w:top w:val="none" w:sz="0" w:space="0" w:color="auto"/>
                            <w:left w:val="none" w:sz="0" w:space="0" w:color="auto"/>
                            <w:bottom w:val="none" w:sz="0" w:space="0" w:color="auto"/>
                            <w:right w:val="none" w:sz="0" w:space="0" w:color="auto"/>
                          </w:divBdr>
                          <w:divsChild>
                            <w:div w:id="719549118">
                              <w:marLeft w:val="0"/>
                              <w:marRight w:val="0"/>
                              <w:marTop w:val="0"/>
                              <w:marBottom w:val="0"/>
                              <w:divBdr>
                                <w:top w:val="none" w:sz="0" w:space="0" w:color="auto"/>
                                <w:left w:val="none" w:sz="0" w:space="0" w:color="auto"/>
                                <w:bottom w:val="none" w:sz="0" w:space="0" w:color="auto"/>
                                <w:right w:val="none" w:sz="0" w:space="0" w:color="auto"/>
                              </w:divBdr>
                              <w:divsChild>
                                <w:div w:id="149777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61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415608">
      <w:bodyDiv w:val="1"/>
      <w:marLeft w:val="0"/>
      <w:marRight w:val="0"/>
      <w:marTop w:val="0"/>
      <w:marBottom w:val="0"/>
      <w:divBdr>
        <w:top w:val="none" w:sz="0" w:space="0" w:color="auto"/>
        <w:left w:val="none" w:sz="0" w:space="0" w:color="auto"/>
        <w:bottom w:val="none" w:sz="0" w:space="0" w:color="auto"/>
        <w:right w:val="none" w:sz="0" w:space="0" w:color="auto"/>
      </w:divBdr>
    </w:div>
    <w:div w:id="313031566">
      <w:bodyDiv w:val="1"/>
      <w:marLeft w:val="0"/>
      <w:marRight w:val="0"/>
      <w:marTop w:val="0"/>
      <w:marBottom w:val="0"/>
      <w:divBdr>
        <w:top w:val="none" w:sz="0" w:space="0" w:color="auto"/>
        <w:left w:val="none" w:sz="0" w:space="0" w:color="auto"/>
        <w:bottom w:val="none" w:sz="0" w:space="0" w:color="auto"/>
        <w:right w:val="none" w:sz="0" w:space="0" w:color="auto"/>
      </w:divBdr>
    </w:div>
    <w:div w:id="336004396">
      <w:bodyDiv w:val="1"/>
      <w:marLeft w:val="0"/>
      <w:marRight w:val="0"/>
      <w:marTop w:val="0"/>
      <w:marBottom w:val="0"/>
      <w:divBdr>
        <w:top w:val="none" w:sz="0" w:space="0" w:color="auto"/>
        <w:left w:val="none" w:sz="0" w:space="0" w:color="auto"/>
        <w:bottom w:val="none" w:sz="0" w:space="0" w:color="auto"/>
        <w:right w:val="none" w:sz="0" w:space="0" w:color="auto"/>
      </w:divBdr>
    </w:div>
    <w:div w:id="484978938">
      <w:bodyDiv w:val="1"/>
      <w:marLeft w:val="0"/>
      <w:marRight w:val="0"/>
      <w:marTop w:val="0"/>
      <w:marBottom w:val="0"/>
      <w:divBdr>
        <w:top w:val="none" w:sz="0" w:space="0" w:color="auto"/>
        <w:left w:val="none" w:sz="0" w:space="0" w:color="auto"/>
        <w:bottom w:val="none" w:sz="0" w:space="0" w:color="auto"/>
        <w:right w:val="none" w:sz="0" w:space="0" w:color="auto"/>
      </w:divBdr>
    </w:div>
    <w:div w:id="490415943">
      <w:bodyDiv w:val="1"/>
      <w:marLeft w:val="0"/>
      <w:marRight w:val="0"/>
      <w:marTop w:val="0"/>
      <w:marBottom w:val="0"/>
      <w:divBdr>
        <w:top w:val="none" w:sz="0" w:space="0" w:color="auto"/>
        <w:left w:val="none" w:sz="0" w:space="0" w:color="auto"/>
        <w:bottom w:val="none" w:sz="0" w:space="0" w:color="auto"/>
        <w:right w:val="none" w:sz="0" w:space="0" w:color="auto"/>
      </w:divBdr>
    </w:div>
    <w:div w:id="544951864">
      <w:bodyDiv w:val="1"/>
      <w:marLeft w:val="0"/>
      <w:marRight w:val="0"/>
      <w:marTop w:val="0"/>
      <w:marBottom w:val="0"/>
      <w:divBdr>
        <w:top w:val="none" w:sz="0" w:space="0" w:color="auto"/>
        <w:left w:val="none" w:sz="0" w:space="0" w:color="auto"/>
        <w:bottom w:val="none" w:sz="0" w:space="0" w:color="auto"/>
        <w:right w:val="none" w:sz="0" w:space="0" w:color="auto"/>
      </w:divBdr>
    </w:div>
    <w:div w:id="657538903">
      <w:bodyDiv w:val="1"/>
      <w:marLeft w:val="0"/>
      <w:marRight w:val="0"/>
      <w:marTop w:val="0"/>
      <w:marBottom w:val="0"/>
      <w:divBdr>
        <w:top w:val="none" w:sz="0" w:space="0" w:color="auto"/>
        <w:left w:val="none" w:sz="0" w:space="0" w:color="auto"/>
        <w:bottom w:val="none" w:sz="0" w:space="0" w:color="auto"/>
        <w:right w:val="none" w:sz="0" w:space="0" w:color="auto"/>
      </w:divBdr>
      <w:divsChild>
        <w:div w:id="936138542">
          <w:marLeft w:val="0"/>
          <w:marRight w:val="0"/>
          <w:marTop w:val="0"/>
          <w:marBottom w:val="0"/>
          <w:divBdr>
            <w:top w:val="none" w:sz="0" w:space="0" w:color="auto"/>
            <w:left w:val="none" w:sz="0" w:space="0" w:color="auto"/>
            <w:bottom w:val="none" w:sz="0" w:space="0" w:color="auto"/>
            <w:right w:val="none" w:sz="0" w:space="0" w:color="auto"/>
          </w:divBdr>
        </w:div>
        <w:div w:id="1898658755">
          <w:marLeft w:val="0"/>
          <w:marRight w:val="0"/>
          <w:marTop w:val="0"/>
          <w:marBottom w:val="0"/>
          <w:divBdr>
            <w:top w:val="none" w:sz="0" w:space="0" w:color="auto"/>
            <w:left w:val="none" w:sz="0" w:space="0" w:color="auto"/>
            <w:bottom w:val="none" w:sz="0" w:space="0" w:color="auto"/>
            <w:right w:val="none" w:sz="0" w:space="0" w:color="auto"/>
          </w:divBdr>
        </w:div>
      </w:divsChild>
    </w:div>
    <w:div w:id="673340447">
      <w:bodyDiv w:val="1"/>
      <w:marLeft w:val="0"/>
      <w:marRight w:val="0"/>
      <w:marTop w:val="0"/>
      <w:marBottom w:val="0"/>
      <w:divBdr>
        <w:top w:val="none" w:sz="0" w:space="0" w:color="auto"/>
        <w:left w:val="none" w:sz="0" w:space="0" w:color="auto"/>
        <w:bottom w:val="none" w:sz="0" w:space="0" w:color="auto"/>
        <w:right w:val="none" w:sz="0" w:space="0" w:color="auto"/>
      </w:divBdr>
    </w:div>
    <w:div w:id="685524019">
      <w:bodyDiv w:val="1"/>
      <w:marLeft w:val="0"/>
      <w:marRight w:val="0"/>
      <w:marTop w:val="0"/>
      <w:marBottom w:val="0"/>
      <w:divBdr>
        <w:top w:val="none" w:sz="0" w:space="0" w:color="auto"/>
        <w:left w:val="none" w:sz="0" w:space="0" w:color="auto"/>
        <w:bottom w:val="none" w:sz="0" w:space="0" w:color="auto"/>
        <w:right w:val="none" w:sz="0" w:space="0" w:color="auto"/>
      </w:divBdr>
    </w:div>
    <w:div w:id="712265513">
      <w:bodyDiv w:val="1"/>
      <w:marLeft w:val="0"/>
      <w:marRight w:val="0"/>
      <w:marTop w:val="0"/>
      <w:marBottom w:val="0"/>
      <w:divBdr>
        <w:top w:val="none" w:sz="0" w:space="0" w:color="auto"/>
        <w:left w:val="none" w:sz="0" w:space="0" w:color="auto"/>
        <w:bottom w:val="none" w:sz="0" w:space="0" w:color="auto"/>
        <w:right w:val="none" w:sz="0" w:space="0" w:color="auto"/>
      </w:divBdr>
    </w:div>
    <w:div w:id="792216666">
      <w:bodyDiv w:val="1"/>
      <w:marLeft w:val="0"/>
      <w:marRight w:val="0"/>
      <w:marTop w:val="0"/>
      <w:marBottom w:val="0"/>
      <w:divBdr>
        <w:top w:val="none" w:sz="0" w:space="0" w:color="auto"/>
        <w:left w:val="none" w:sz="0" w:space="0" w:color="auto"/>
        <w:bottom w:val="none" w:sz="0" w:space="0" w:color="auto"/>
        <w:right w:val="none" w:sz="0" w:space="0" w:color="auto"/>
      </w:divBdr>
    </w:div>
    <w:div w:id="800997244">
      <w:bodyDiv w:val="1"/>
      <w:marLeft w:val="0"/>
      <w:marRight w:val="0"/>
      <w:marTop w:val="0"/>
      <w:marBottom w:val="0"/>
      <w:divBdr>
        <w:top w:val="none" w:sz="0" w:space="0" w:color="auto"/>
        <w:left w:val="none" w:sz="0" w:space="0" w:color="auto"/>
        <w:bottom w:val="none" w:sz="0" w:space="0" w:color="auto"/>
        <w:right w:val="none" w:sz="0" w:space="0" w:color="auto"/>
      </w:divBdr>
    </w:div>
    <w:div w:id="824663185">
      <w:bodyDiv w:val="1"/>
      <w:marLeft w:val="0"/>
      <w:marRight w:val="0"/>
      <w:marTop w:val="0"/>
      <w:marBottom w:val="0"/>
      <w:divBdr>
        <w:top w:val="none" w:sz="0" w:space="0" w:color="auto"/>
        <w:left w:val="none" w:sz="0" w:space="0" w:color="auto"/>
        <w:bottom w:val="none" w:sz="0" w:space="0" w:color="auto"/>
        <w:right w:val="none" w:sz="0" w:space="0" w:color="auto"/>
      </w:divBdr>
    </w:div>
    <w:div w:id="846402726">
      <w:bodyDiv w:val="1"/>
      <w:marLeft w:val="0"/>
      <w:marRight w:val="0"/>
      <w:marTop w:val="0"/>
      <w:marBottom w:val="0"/>
      <w:divBdr>
        <w:top w:val="none" w:sz="0" w:space="0" w:color="auto"/>
        <w:left w:val="none" w:sz="0" w:space="0" w:color="auto"/>
        <w:bottom w:val="none" w:sz="0" w:space="0" w:color="auto"/>
        <w:right w:val="none" w:sz="0" w:space="0" w:color="auto"/>
      </w:divBdr>
      <w:divsChild>
        <w:div w:id="613632206">
          <w:marLeft w:val="0"/>
          <w:marRight w:val="0"/>
          <w:marTop w:val="0"/>
          <w:marBottom w:val="0"/>
          <w:divBdr>
            <w:top w:val="none" w:sz="0" w:space="0" w:color="auto"/>
            <w:left w:val="none" w:sz="0" w:space="0" w:color="auto"/>
            <w:bottom w:val="none" w:sz="0" w:space="0" w:color="auto"/>
            <w:right w:val="none" w:sz="0" w:space="0" w:color="auto"/>
          </w:divBdr>
        </w:div>
      </w:divsChild>
    </w:div>
    <w:div w:id="850293843">
      <w:bodyDiv w:val="1"/>
      <w:marLeft w:val="0"/>
      <w:marRight w:val="0"/>
      <w:marTop w:val="0"/>
      <w:marBottom w:val="0"/>
      <w:divBdr>
        <w:top w:val="none" w:sz="0" w:space="0" w:color="auto"/>
        <w:left w:val="none" w:sz="0" w:space="0" w:color="auto"/>
        <w:bottom w:val="none" w:sz="0" w:space="0" w:color="auto"/>
        <w:right w:val="none" w:sz="0" w:space="0" w:color="auto"/>
      </w:divBdr>
    </w:div>
    <w:div w:id="1126124930">
      <w:bodyDiv w:val="1"/>
      <w:marLeft w:val="0"/>
      <w:marRight w:val="0"/>
      <w:marTop w:val="0"/>
      <w:marBottom w:val="0"/>
      <w:divBdr>
        <w:top w:val="none" w:sz="0" w:space="0" w:color="auto"/>
        <w:left w:val="none" w:sz="0" w:space="0" w:color="auto"/>
        <w:bottom w:val="none" w:sz="0" w:space="0" w:color="auto"/>
        <w:right w:val="none" w:sz="0" w:space="0" w:color="auto"/>
      </w:divBdr>
    </w:div>
    <w:div w:id="1133911315">
      <w:bodyDiv w:val="1"/>
      <w:marLeft w:val="0"/>
      <w:marRight w:val="0"/>
      <w:marTop w:val="0"/>
      <w:marBottom w:val="0"/>
      <w:divBdr>
        <w:top w:val="none" w:sz="0" w:space="0" w:color="auto"/>
        <w:left w:val="none" w:sz="0" w:space="0" w:color="auto"/>
        <w:bottom w:val="none" w:sz="0" w:space="0" w:color="auto"/>
        <w:right w:val="none" w:sz="0" w:space="0" w:color="auto"/>
      </w:divBdr>
    </w:div>
    <w:div w:id="1196382281">
      <w:bodyDiv w:val="1"/>
      <w:marLeft w:val="0"/>
      <w:marRight w:val="0"/>
      <w:marTop w:val="0"/>
      <w:marBottom w:val="0"/>
      <w:divBdr>
        <w:top w:val="none" w:sz="0" w:space="0" w:color="auto"/>
        <w:left w:val="none" w:sz="0" w:space="0" w:color="auto"/>
        <w:bottom w:val="none" w:sz="0" w:space="0" w:color="auto"/>
        <w:right w:val="none" w:sz="0" w:space="0" w:color="auto"/>
      </w:divBdr>
    </w:div>
    <w:div w:id="1263294214">
      <w:bodyDiv w:val="1"/>
      <w:marLeft w:val="0"/>
      <w:marRight w:val="0"/>
      <w:marTop w:val="0"/>
      <w:marBottom w:val="0"/>
      <w:divBdr>
        <w:top w:val="none" w:sz="0" w:space="0" w:color="auto"/>
        <w:left w:val="none" w:sz="0" w:space="0" w:color="auto"/>
        <w:bottom w:val="none" w:sz="0" w:space="0" w:color="auto"/>
        <w:right w:val="none" w:sz="0" w:space="0" w:color="auto"/>
      </w:divBdr>
    </w:div>
    <w:div w:id="1285040388">
      <w:bodyDiv w:val="1"/>
      <w:marLeft w:val="0"/>
      <w:marRight w:val="0"/>
      <w:marTop w:val="0"/>
      <w:marBottom w:val="0"/>
      <w:divBdr>
        <w:top w:val="none" w:sz="0" w:space="0" w:color="auto"/>
        <w:left w:val="none" w:sz="0" w:space="0" w:color="auto"/>
        <w:bottom w:val="none" w:sz="0" w:space="0" w:color="auto"/>
        <w:right w:val="none" w:sz="0" w:space="0" w:color="auto"/>
      </w:divBdr>
    </w:div>
    <w:div w:id="1409307188">
      <w:bodyDiv w:val="1"/>
      <w:marLeft w:val="0"/>
      <w:marRight w:val="0"/>
      <w:marTop w:val="0"/>
      <w:marBottom w:val="0"/>
      <w:divBdr>
        <w:top w:val="none" w:sz="0" w:space="0" w:color="auto"/>
        <w:left w:val="none" w:sz="0" w:space="0" w:color="auto"/>
        <w:bottom w:val="none" w:sz="0" w:space="0" w:color="auto"/>
        <w:right w:val="none" w:sz="0" w:space="0" w:color="auto"/>
      </w:divBdr>
    </w:div>
    <w:div w:id="1457140259">
      <w:bodyDiv w:val="1"/>
      <w:marLeft w:val="0"/>
      <w:marRight w:val="0"/>
      <w:marTop w:val="0"/>
      <w:marBottom w:val="0"/>
      <w:divBdr>
        <w:top w:val="none" w:sz="0" w:space="0" w:color="auto"/>
        <w:left w:val="none" w:sz="0" w:space="0" w:color="auto"/>
        <w:bottom w:val="none" w:sz="0" w:space="0" w:color="auto"/>
        <w:right w:val="none" w:sz="0" w:space="0" w:color="auto"/>
      </w:divBdr>
    </w:div>
    <w:div w:id="1461194083">
      <w:bodyDiv w:val="1"/>
      <w:marLeft w:val="0"/>
      <w:marRight w:val="0"/>
      <w:marTop w:val="0"/>
      <w:marBottom w:val="0"/>
      <w:divBdr>
        <w:top w:val="none" w:sz="0" w:space="0" w:color="auto"/>
        <w:left w:val="none" w:sz="0" w:space="0" w:color="auto"/>
        <w:bottom w:val="none" w:sz="0" w:space="0" w:color="auto"/>
        <w:right w:val="none" w:sz="0" w:space="0" w:color="auto"/>
      </w:divBdr>
    </w:div>
    <w:div w:id="1469200310">
      <w:bodyDiv w:val="1"/>
      <w:marLeft w:val="0"/>
      <w:marRight w:val="0"/>
      <w:marTop w:val="0"/>
      <w:marBottom w:val="0"/>
      <w:divBdr>
        <w:top w:val="none" w:sz="0" w:space="0" w:color="auto"/>
        <w:left w:val="none" w:sz="0" w:space="0" w:color="auto"/>
        <w:bottom w:val="none" w:sz="0" w:space="0" w:color="auto"/>
        <w:right w:val="none" w:sz="0" w:space="0" w:color="auto"/>
      </w:divBdr>
    </w:div>
    <w:div w:id="1639602922">
      <w:bodyDiv w:val="1"/>
      <w:marLeft w:val="0"/>
      <w:marRight w:val="0"/>
      <w:marTop w:val="0"/>
      <w:marBottom w:val="0"/>
      <w:divBdr>
        <w:top w:val="none" w:sz="0" w:space="0" w:color="auto"/>
        <w:left w:val="none" w:sz="0" w:space="0" w:color="auto"/>
        <w:bottom w:val="none" w:sz="0" w:space="0" w:color="auto"/>
        <w:right w:val="none" w:sz="0" w:space="0" w:color="auto"/>
      </w:divBdr>
    </w:div>
    <w:div w:id="1641380587">
      <w:bodyDiv w:val="1"/>
      <w:marLeft w:val="0"/>
      <w:marRight w:val="0"/>
      <w:marTop w:val="0"/>
      <w:marBottom w:val="0"/>
      <w:divBdr>
        <w:top w:val="none" w:sz="0" w:space="0" w:color="auto"/>
        <w:left w:val="none" w:sz="0" w:space="0" w:color="auto"/>
        <w:bottom w:val="none" w:sz="0" w:space="0" w:color="auto"/>
        <w:right w:val="none" w:sz="0" w:space="0" w:color="auto"/>
      </w:divBdr>
    </w:div>
    <w:div w:id="1685355193">
      <w:bodyDiv w:val="1"/>
      <w:marLeft w:val="0"/>
      <w:marRight w:val="0"/>
      <w:marTop w:val="0"/>
      <w:marBottom w:val="0"/>
      <w:divBdr>
        <w:top w:val="none" w:sz="0" w:space="0" w:color="auto"/>
        <w:left w:val="none" w:sz="0" w:space="0" w:color="auto"/>
        <w:bottom w:val="none" w:sz="0" w:space="0" w:color="auto"/>
        <w:right w:val="none" w:sz="0" w:space="0" w:color="auto"/>
      </w:divBdr>
    </w:div>
    <w:div w:id="1714231528">
      <w:bodyDiv w:val="1"/>
      <w:marLeft w:val="0"/>
      <w:marRight w:val="0"/>
      <w:marTop w:val="0"/>
      <w:marBottom w:val="0"/>
      <w:divBdr>
        <w:top w:val="none" w:sz="0" w:space="0" w:color="auto"/>
        <w:left w:val="none" w:sz="0" w:space="0" w:color="auto"/>
        <w:bottom w:val="none" w:sz="0" w:space="0" w:color="auto"/>
        <w:right w:val="none" w:sz="0" w:space="0" w:color="auto"/>
      </w:divBdr>
      <w:divsChild>
        <w:div w:id="704675484">
          <w:marLeft w:val="0"/>
          <w:marRight w:val="0"/>
          <w:marTop w:val="0"/>
          <w:marBottom w:val="0"/>
          <w:divBdr>
            <w:top w:val="none" w:sz="0" w:space="0" w:color="auto"/>
            <w:left w:val="none" w:sz="0" w:space="0" w:color="auto"/>
            <w:bottom w:val="none" w:sz="0" w:space="0" w:color="auto"/>
            <w:right w:val="none" w:sz="0" w:space="0" w:color="auto"/>
          </w:divBdr>
        </w:div>
        <w:div w:id="1514957180">
          <w:marLeft w:val="0"/>
          <w:marRight w:val="0"/>
          <w:marTop w:val="0"/>
          <w:marBottom w:val="0"/>
          <w:divBdr>
            <w:top w:val="none" w:sz="0" w:space="0" w:color="auto"/>
            <w:left w:val="none" w:sz="0" w:space="0" w:color="auto"/>
            <w:bottom w:val="none" w:sz="0" w:space="0" w:color="auto"/>
            <w:right w:val="none" w:sz="0" w:space="0" w:color="auto"/>
          </w:divBdr>
        </w:div>
      </w:divsChild>
    </w:div>
    <w:div w:id="1754014277">
      <w:bodyDiv w:val="1"/>
      <w:marLeft w:val="0"/>
      <w:marRight w:val="0"/>
      <w:marTop w:val="0"/>
      <w:marBottom w:val="0"/>
      <w:divBdr>
        <w:top w:val="none" w:sz="0" w:space="0" w:color="auto"/>
        <w:left w:val="none" w:sz="0" w:space="0" w:color="auto"/>
        <w:bottom w:val="none" w:sz="0" w:space="0" w:color="auto"/>
        <w:right w:val="none" w:sz="0" w:space="0" w:color="auto"/>
      </w:divBdr>
    </w:div>
    <w:div w:id="1775321203">
      <w:bodyDiv w:val="1"/>
      <w:marLeft w:val="0"/>
      <w:marRight w:val="0"/>
      <w:marTop w:val="0"/>
      <w:marBottom w:val="0"/>
      <w:divBdr>
        <w:top w:val="none" w:sz="0" w:space="0" w:color="auto"/>
        <w:left w:val="none" w:sz="0" w:space="0" w:color="auto"/>
        <w:bottom w:val="none" w:sz="0" w:space="0" w:color="auto"/>
        <w:right w:val="none" w:sz="0" w:space="0" w:color="auto"/>
      </w:divBdr>
      <w:divsChild>
        <w:div w:id="1555117569">
          <w:marLeft w:val="0"/>
          <w:marRight w:val="0"/>
          <w:marTop w:val="0"/>
          <w:marBottom w:val="0"/>
          <w:divBdr>
            <w:top w:val="none" w:sz="0" w:space="0" w:color="auto"/>
            <w:left w:val="none" w:sz="0" w:space="0" w:color="auto"/>
            <w:bottom w:val="none" w:sz="0" w:space="0" w:color="auto"/>
            <w:right w:val="none" w:sz="0" w:space="0" w:color="auto"/>
          </w:divBdr>
          <w:divsChild>
            <w:div w:id="59258721">
              <w:marLeft w:val="0"/>
              <w:marRight w:val="0"/>
              <w:marTop w:val="0"/>
              <w:marBottom w:val="0"/>
              <w:divBdr>
                <w:top w:val="none" w:sz="0" w:space="0" w:color="auto"/>
                <w:left w:val="none" w:sz="0" w:space="0" w:color="auto"/>
                <w:bottom w:val="none" w:sz="0" w:space="0" w:color="auto"/>
                <w:right w:val="none" w:sz="0" w:space="0" w:color="auto"/>
              </w:divBdr>
              <w:divsChild>
                <w:div w:id="1962227592">
                  <w:marLeft w:val="0"/>
                  <w:marRight w:val="0"/>
                  <w:marTop w:val="0"/>
                  <w:marBottom w:val="0"/>
                  <w:divBdr>
                    <w:top w:val="none" w:sz="0" w:space="0" w:color="auto"/>
                    <w:left w:val="none" w:sz="0" w:space="0" w:color="auto"/>
                    <w:bottom w:val="none" w:sz="0" w:space="0" w:color="auto"/>
                    <w:right w:val="none" w:sz="0" w:space="0" w:color="auto"/>
                  </w:divBdr>
                </w:div>
              </w:divsChild>
            </w:div>
            <w:div w:id="952637972">
              <w:marLeft w:val="0"/>
              <w:marRight w:val="0"/>
              <w:marTop w:val="0"/>
              <w:marBottom w:val="0"/>
              <w:divBdr>
                <w:top w:val="none" w:sz="0" w:space="0" w:color="auto"/>
                <w:left w:val="none" w:sz="0" w:space="0" w:color="auto"/>
                <w:bottom w:val="none" w:sz="0" w:space="0" w:color="auto"/>
                <w:right w:val="none" w:sz="0" w:space="0" w:color="auto"/>
              </w:divBdr>
              <w:divsChild>
                <w:div w:id="16791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774990">
      <w:bodyDiv w:val="1"/>
      <w:marLeft w:val="0"/>
      <w:marRight w:val="0"/>
      <w:marTop w:val="0"/>
      <w:marBottom w:val="0"/>
      <w:divBdr>
        <w:top w:val="none" w:sz="0" w:space="0" w:color="auto"/>
        <w:left w:val="none" w:sz="0" w:space="0" w:color="auto"/>
        <w:bottom w:val="none" w:sz="0" w:space="0" w:color="auto"/>
        <w:right w:val="none" w:sz="0" w:space="0" w:color="auto"/>
      </w:divBdr>
      <w:divsChild>
        <w:div w:id="1749620020">
          <w:marLeft w:val="0"/>
          <w:marRight w:val="0"/>
          <w:marTop w:val="0"/>
          <w:marBottom w:val="0"/>
          <w:divBdr>
            <w:top w:val="none" w:sz="0" w:space="0" w:color="auto"/>
            <w:left w:val="none" w:sz="0" w:space="0" w:color="auto"/>
            <w:bottom w:val="none" w:sz="0" w:space="0" w:color="auto"/>
            <w:right w:val="none" w:sz="0" w:space="0" w:color="auto"/>
          </w:divBdr>
        </w:div>
      </w:divsChild>
    </w:div>
    <w:div w:id="1854949459">
      <w:bodyDiv w:val="1"/>
      <w:marLeft w:val="0"/>
      <w:marRight w:val="0"/>
      <w:marTop w:val="0"/>
      <w:marBottom w:val="0"/>
      <w:divBdr>
        <w:top w:val="none" w:sz="0" w:space="0" w:color="auto"/>
        <w:left w:val="none" w:sz="0" w:space="0" w:color="auto"/>
        <w:bottom w:val="none" w:sz="0" w:space="0" w:color="auto"/>
        <w:right w:val="none" w:sz="0" w:space="0" w:color="auto"/>
      </w:divBdr>
    </w:div>
    <w:div w:id="1945840385">
      <w:bodyDiv w:val="1"/>
      <w:marLeft w:val="0"/>
      <w:marRight w:val="0"/>
      <w:marTop w:val="0"/>
      <w:marBottom w:val="0"/>
      <w:divBdr>
        <w:top w:val="none" w:sz="0" w:space="0" w:color="auto"/>
        <w:left w:val="none" w:sz="0" w:space="0" w:color="auto"/>
        <w:bottom w:val="none" w:sz="0" w:space="0" w:color="auto"/>
        <w:right w:val="none" w:sz="0" w:space="0" w:color="auto"/>
      </w:divBdr>
    </w:div>
    <w:div w:id="2007585960">
      <w:bodyDiv w:val="1"/>
      <w:marLeft w:val="0"/>
      <w:marRight w:val="0"/>
      <w:marTop w:val="0"/>
      <w:marBottom w:val="0"/>
      <w:divBdr>
        <w:top w:val="none" w:sz="0" w:space="0" w:color="auto"/>
        <w:left w:val="none" w:sz="0" w:space="0" w:color="auto"/>
        <w:bottom w:val="none" w:sz="0" w:space="0" w:color="auto"/>
        <w:right w:val="none" w:sz="0" w:space="0" w:color="auto"/>
      </w:divBdr>
    </w:div>
    <w:div w:id="2080210761">
      <w:bodyDiv w:val="1"/>
      <w:marLeft w:val="0"/>
      <w:marRight w:val="0"/>
      <w:marTop w:val="0"/>
      <w:marBottom w:val="0"/>
      <w:divBdr>
        <w:top w:val="none" w:sz="0" w:space="0" w:color="auto"/>
        <w:left w:val="none" w:sz="0" w:space="0" w:color="auto"/>
        <w:bottom w:val="none" w:sz="0" w:space="0" w:color="auto"/>
        <w:right w:val="none" w:sz="0" w:space="0" w:color="auto"/>
      </w:divBdr>
      <w:divsChild>
        <w:div w:id="747070551">
          <w:marLeft w:val="0"/>
          <w:marRight w:val="0"/>
          <w:marTop w:val="0"/>
          <w:marBottom w:val="0"/>
          <w:divBdr>
            <w:top w:val="none" w:sz="0" w:space="0" w:color="auto"/>
            <w:left w:val="none" w:sz="0" w:space="0" w:color="auto"/>
            <w:bottom w:val="none" w:sz="0" w:space="0" w:color="auto"/>
            <w:right w:val="none" w:sz="0" w:space="0" w:color="auto"/>
          </w:divBdr>
          <w:divsChild>
            <w:div w:id="1226599076">
              <w:marLeft w:val="0"/>
              <w:marRight w:val="0"/>
              <w:marTop w:val="0"/>
              <w:marBottom w:val="0"/>
              <w:divBdr>
                <w:top w:val="none" w:sz="0" w:space="0" w:color="auto"/>
                <w:left w:val="none" w:sz="0" w:space="0" w:color="auto"/>
                <w:bottom w:val="none" w:sz="0" w:space="0" w:color="auto"/>
                <w:right w:val="none" w:sz="0" w:space="0" w:color="auto"/>
              </w:divBdr>
              <w:divsChild>
                <w:div w:id="64350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61627">
          <w:marLeft w:val="0"/>
          <w:marRight w:val="0"/>
          <w:marTop w:val="0"/>
          <w:marBottom w:val="0"/>
          <w:divBdr>
            <w:top w:val="none" w:sz="0" w:space="0" w:color="auto"/>
            <w:left w:val="none" w:sz="0" w:space="0" w:color="auto"/>
            <w:bottom w:val="none" w:sz="0" w:space="0" w:color="auto"/>
            <w:right w:val="none" w:sz="0" w:space="0" w:color="auto"/>
          </w:divBdr>
          <w:divsChild>
            <w:div w:id="1745224709">
              <w:marLeft w:val="0"/>
              <w:marRight w:val="0"/>
              <w:marTop w:val="0"/>
              <w:marBottom w:val="0"/>
              <w:divBdr>
                <w:top w:val="none" w:sz="0" w:space="0" w:color="auto"/>
                <w:left w:val="none" w:sz="0" w:space="0" w:color="auto"/>
                <w:bottom w:val="none" w:sz="0" w:space="0" w:color="auto"/>
                <w:right w:val="none" w:sz="0" w:space="0" w:color="auto"/>
              </w:divBdr>
              <w:divsChild>
                <w:div w:id="18390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604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hyperlink" Target="https://search-proquest-com.proxy.library.nyu.edu/indexingvolumeissuelinkhandler/37735/Public+Administration+$26+Development++$28pre-1986$29/01983Y01Y01$23Jan-Mar+1983$3b++Vol.+3+$281$29/3/1?accountid=12768"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customXml" Target="../customXml/item8.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s://search-proquest-com.proxy.library.nyu.edu/indexinglinkhandler/sng/au/Mayo-Smith,+Ian/$N?accountid=12768" TargetMode="External"/><Relationship Id="rId25" Type="http://schemas.openxmlformats.org/officeDocument/2006/relationships/fontTable" Target="fontTable.xml"/><Relationship Id="rId33"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hyperlink" Target="https://search-proquest-com.proxy.library.nyu.edu/indexinglinkhandler/sng/au/Garcia-Zamor,+Jean-Claude/$N" TargetMode="External"/><Relationship Id="rId20" Type="http://schemas.openxmlformats.org/officeDocument/2006/relationships/hyperlink" Target="http://www.ipu.org"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lectionguide.org/elections/id/2985/" TargetMode="External"/><Relationship Id="rId23"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hyperlink" Target="http://primature.gouv.ht/?page_id=28" TargetMode="External"/><Relationship Id="rId31"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aricad.net/wp-content/uploads/2017/01/Draft-Charter-for-Public-Services.pdf" TargetMode="External"/><Relationship Id="rId14" Type="http://schemas.openxmlformats.org/officeDocument/2006/relationships/image" Target="media/image1.emf"/><Relationship Id="rId22" Type="http://schemas.openxmlformats.org/officeDocument/2006/relationships/header" Target="header2.xml"/><Relationship Id="rId27" Type="http://schemas.openxmlformats.org/officeDocument/2006/relationships/theme" Target="theme/theme1.xml"/><Relationship Id="rId30" Type="http://schemas.openxmlformats.org/officeDocument/2006/relationships/customXml" Target="../customXml/item4.xml"/><Relationship Id="rId35" Type="http://schemas.openxmlformats.org/officeDocument/2006/relationships/customXml" Target="../customXml/item9.xml"/><Relationship Id="rId8" Type="http://schemas.openxmlformats.org/officeDocument/2006/relationships/hyperlink" Target="https://publications.iadb.org/handle/11319/6636"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search-proquest-com.proxy.library.nyu.edu/indexingvolumeissuelinkhandler/37735/Public+Administration+$26+Development++$28pre-1986$29/01983Y01Y01$23Jan-Mar+1983$3b++Vol.+3+$281$29/3/1?accountid=12768" TargetMode="External"/><Relationship Id="rId2" Type="http://schemas.openxmlformats.org/officeDocument/2006/relationships/hyperlink" Target="https://search-proquest-com.proxy.library.nyu.edu/indexinglinkhandler/sng/au/Mayo-Smith,+Ian/$N?accountid=12768" TargetMode="External"/><Relationship Id="rId1" Type="http://schemas.openxmlformats.org/officeDocument/2006/relationships/hyperlink" Target="http://www.electionguide.org/elections/id/2985/"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evelynm\AppData\Local\Microsoft\Windows\Temporary%20Internet%20Files\Content.Outlook\T1PSH5RT\Evolucion%20gasto%20salario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evelynm\Documents\D%20DRIVE\DATA.IDB\Documents\Cifras%20regionales\Copy%20of%20Copy%20of%20NominaSalarial%20v2%20(00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1" Type="http://schemas.openxmlformats.org/officeDocument/2006/relationships/oleObject" Target="file:///\\Users\giuliodetommaso\Dropbox%20(CGA)\haiti_2.0.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C:\Users\evelynm\AppData\Local\Microsoft\Windows\Temporary%20Internet%20Files\Content.Outlook\T1PSH5RT\Grille%20DE%20Salaire%20actualis&#233;e%20(002).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mj-lt"/>
                <a:ea typeface="+mn-ea"/>
                <a:cs typeface="+mn-cs"/>
              </a:defRPr>
            </a:pPr>
            <a:r>
              <a:rPr lang="en-US" sz="1050" b="1"/>
              <a:t>Wage Bill</a:t>
            </a:r>
          </a:p>
          <a:p>
            <a:pPr>
              <a:defRPr sz="1050" b="1"/>
            </a:pPr>
            <a:r>
              <a:rPr lang="en-US" sz="1050" b="1"/>
              <a:t>(as % of total expenditure)</a:t>
            </a:r>
          </a:p>
        </c:rich>
      </c:tx>
      <c:layout>
        <c:manualLayout>
          <c:xMode val="edge"/>
          <c:yMode val="edge"/>
          <c:x val="0.25412955465587"/>
          <c:y val="2.4301336573511498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mj-lt"/>
              <a:ea typeface="+mn-ea"/>
              <a:cs typeface="+mn-cs"/>
            </a:defRPr>
          </a:pPr>
          <a:endParaRPr lang="en-US"/>
        </a:p>
      </c:txPr>
    </c:title>
    <c:autoTitleDeleted val="0"/>
    <c:plotArea>
      <c:layout>
        <c:manualLayout>
          <c:layoutTarget val="inner"/>
          <c:xMode val="edge"/>
          <c:yMode val="edge"/>
          <c:x val="0.16461889126207399"/>
          <c:y val="0.18072947012701601"/>
          <c:w val="0.79084669578246003"/>
          <c:h val="0.51112949676216501"/>
        </c:manualLayout>
      </c:layout>
      <c:lineChart>
        <c:grouping val="standard"/>
        <c:varyColors val="0"/>
        <c:ser>
          <c:idx val="0"/>
          <c:order val="0"/>
          <c:tx>
            <c:strRef>
              <c:f>'[Evolucion gasto salarios.xlsx]SalariossobreGastoPublico'!$A$3</c:f>
              <c:strCache>
                <c:ptCount val="1"/>
                <c:pt idx="0">
                  <c:v>Dominican Rep.</c:v>
                </c:pt>
              </c:strCache>
            </c:strRef>
          </c:tx>
          <c:spPr>
            <a:ln w="28575" cap="rnd">
              <a:solidFill>
                <a:schemeClr val="bg2">
                  <a:lumMod val="75000"/>
                </a:schemeClr>
              </a:solidFill>
              <a:round/>
            </a:ln>
            <a:effectLst/>
          </c:spPr>
          <c:marker>
            <c:symbol val="circle"/>
            <c:size val="5"/>
            <c:spPr>
              <a:solidFill>
                <a:schemeClr val="bg2">
                  <a:lumMod val="75000"/>
                </a:schemeClr>
              </a:solidFill>
              <a:ln w="9525">
                <a:solidFill>
                  <a:schemeClr val="bg2">
                    <a:lumMod val="75000"/>
                  </a:schemeClr>
                </a:solidFill>
              </a:ln>
              <a:effectLst/>
            </c:spPr>
          </c:marker>
          <c:cat>
            <c:numRef>
              <c:f>'[Evolucion gasto salarios.xlsx]SalariossobreGastoPublico'!$B$2:$N$2</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'[Evolucion gasto salarios.xlsx]SalariossobreGastoPublico'!$B$3:$N$3</c:f>
              <c:numCache>
                <c:formatCode>0.0%</c:formatCode>
                <c:ptCount val="13"/>
                <c:pt idx="0">
                  <c:v>0.23098703734786299</c:v>
                </c:pt>
                <c:pt idx="1">
                  <c:v>0.21732765502953599</c:v>
                </c:pt>
                <c:pt idx="2">
                  <c:v>0.201009825571076</c:v>
                </c:pt>
                <c:pt idx="3">
                  <c:v>0.195787073934753</c:v>
                </c:pt>
                <c:pt idx="4">
                  <c:v>0.24282512876694801</c:v>
                </c:pt>
                <c:pt idx="5">
                  <c:v>0.230606464858647</c:v>
                </c:pt>
                <c:pt idx="6">
                  <c:v>0.22446016592985299</c:v>
                </c:pt>
                <c:pt idx="7">
                  <c:v>0.183008641184527</c:v>
                </c:pt>
                <c:pt idx="8">
                  <c:v>0.22717614291076399</c:v>
                </c:pt>
                <c:pt idx="9">
                  <c:v>0.25352901824635699</c:v>
                </c:pt>
                <c:pt idx="10">
                  <c:v>0.28116649864692</c:v>
                </c:pt>
                <c:pt idx="11">
                  <c:v>0.25661018619947701</c:v>
                </c:pt>
                <c:pt idx="12">
                  <c:v>0.233337092408577</c:v>
                </c:pt>
              </c:numCache>
            </c:numRef>
          </c:val>
          <c:smooth val="0"/>
          <c:extLst>
            <c:ext xmlns:c16="http://schemas.microsoft.com/office/drawing/2014/chart" uri="{C3380CC4-5D6E-409C-BE32-E72D297353CC}">
              <c16:uniqueId val="{00000000-F0CF-456C-9337-DF00809C1927}"/>
            </c:ext>
          </c:extLst>
        </c:ser>
        <c:ser>
          <c:idx val="1"/>
          <c:order val="1"/>
          <c:tx>
            <c:strRef>
              <c:f>'[Evolucion gasto salarios.xlsx]SalariossobreGastoPublico'!$A$4</c:f>
              <c:strCache>
                <c:ptCount val="1"/>
                <c:pt idx="0">
                  <c:v>Guyana</c:v>
                </c:pt>
              </c:strCache>
            </c:strRef>
          </c:tx>
          <c:spPr>
            <a:ln w="28575" cap="rnd">
              <a:solidFill>
                <a:schemeClr val="accent1">
                  <a:lumMod val="75000"/>
                </a:schemeClr>
              </a:solidFill>
              <a:round/>
            </a:ln>
            <a:effectLst/>
          </c:spPr>
          <c:marker>
            <c:symbol val="circle"/>
            <c:size val="5"/>
            <c:spPr>
              <a:solidFill>
                <a:schemeClr val="accent1">
                  <a:lumMod val="75000"/>
                </a:schemeClr>
              </a:solidFill>
              <a:ln w="9525">
                <a:solidFill>
                  <a:schemeClr val="accent1">
                    <a:lumMod val="75000"/>
                  </a:schemeClr>
                </a:solidFill>
              </a:ln>
              <a:effectLst/>
            </c:spPr>
          </c:marker>
          <c:cat>
            <c:numRef>
              <c:f>'[Evolucion gasto salarios.xlsx]SalariossobreGastoPublico'!$B$2:$N$2</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'[Evolucion gasto salarios.xlsx]SalariossobreGastoPublico'!$B$4:$N$4</c:f>
              <c:numCache>
                <c:formatCode>0.0%</c:formatCode>
                <c:ptCount val="13"/>
                <c:pt idx="0">
                  <c:v>0.19095794930601501</c:v>
                </c:pt>
                <c:pt idx="1">
                  <c:v>0.18223588499139201</c:v>
                </c:pt>
                <c:pt idx="2">
                  <c:v>0.19179792345827901</c:v>
                </c:pt>
                <c:pt idx="3">
                  <c:v>0.19790472381727101</c:v>
                </c:pt>
                <c:pt idx="4">
                  <c:v>0.19502547488417701</c:v>
                </c:pt>
                <c:pt idx="5">
                  <c:v>0.20163891313395901</c:v>
                </c:pt>
                <c:pt idx="6">
                  <c:v>0.196347179117801</c:v>
                </c:pt>
                <c:pt idx="7">
                  <c:v>0.19183313740340499</c:v>
                </c:pt>
                <c:pt idx="8">
                  <c:v>0.21002708439548101</c:v>
                </c:pt>
                <c:pt idx="9">
                  <c:v>0.21331923465675401</c:v>
                </c:pt>
                <c:pt idx="10">
                  <c:v>0.230932299022622</c:v>
                </c:pt>
                <c:pt idx="11">
                  <c:v>0.21064493037423401</c:v>
                </c:pt>
                <c:pt idx="12">
                  <c:v>0.21085388431812799</c:v>
                </c:pt>
              </c:numCache>
            </c:numRef>
          </c:val>
          <c:smooth val="0"/>
          <c:extLst>
            <c:ext xmlns:c16="http://schemas.microsoft.com/office/drawing/2014/chart" uri="{C3380CC4-5D6E-409C-BE32-E72D297353CC}">
              <c16:uniqueId val="{00000001-F0CF-456C-9337-DF00809C1927}"/>
            </c:ext>
          </c:extLst>
        </c:ser>
        <c:ser>
          <c:idx val="2"/>
          <c:order val="2"/>
          <c:tx>
            <c:strRef>
              <c:f>'[Evolucion gasto salarios.xlsx]SalariossobreGastoPublico'!$A$5</c:f>
              <c:strCache>
                <c:ptCount val="1"/>
                <c:pt idx="0">
                  <c:v>Haiti</c:v>
                </c:pt>
              </c:strCache>
            </c:strRef>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0"/>
              <c:delete val="1"/>
              <c:extLst>
                <c:ext xmlns:c15="http://schemas.microsoft.com/office/drawing/2012/chart" uri="{CE6537A1-D6FC-4f65-9D91-7224C49458BB}"/>
                <c:ext xmlns:c16="http://schemas.microsoft.com/office/drawing/2014/chart" uri="{C3380CC4-5D6E-409C-BE32-E72D297353CC}">
                  <c16:uniqueId val="{00000002-F0CF-456C-9337-DF00809C1927}"/>
                </c:ext>
              </c:extLst>
            </c:dLbl>
            <c:dLbl>
              <c:idx val="1"/>
              <c:delete val="1"/>
              <c:extLst>
                <c:ext xmlns:c15="http://schemas.microsoft.com/office/drawing/2012/chart" uri="{CE6537A1-D6FC-4f65-9D91-7224C49458BB}"/>
                <c:ext xmlns:c16="http://schemas.microsoft.com/office/drawing/2014/chart" uri="{C3380CC4-5D6E-409C-BE32-E72D297353CC}">
                  <c16:uniqueId val="{00000003-F0CF-456C-9337-DF00809C1927}"/>
                </c:ext>
              </c:extLst>
            </c:dLbl>
            <c:dLbl>
              <c:idx val="2"/>
              <c:delete val="1"/>
              <c:extLst>
                <c:ext xmlns:c15="http://schemas.microsoft.com/office/drawing/2012/chart" uri="{CE6537A1-D6FC-4f65-9D91-7224C49458BB}"/>
                <c:ext xmlns:c16="http://schemas.microsoft.com/office/drawing/2014/chart" uri="{C3380CC4-5D6E-409C-BE32-E72D297353CC}">
                  <c16:uniqueId val="{00000004-F0CF-456C-9337-DF00809C1927}"/>
                </c:ext>
              </c:extLst>
            </c:dLbl>
            <c:dLbl>
              <c:idx val="3"/>
              <c:delete val="1"/>
              <c:extLst>
                <c:ext xmlns:c15="http://schemas.microsoft.com/office/drawing/2012/chart" uri="{CE6537A1-D6FC-4f65-9D91-7224C49458BB}"/>
                <c:ext xmlns:c16="http://schemas.microsoft.com/office/drawing/2014/chart" uri="{C3380CC4-5D6E-409C-BE32-E72D297353CC}">
                  <c16:uniqueId val="{00000005-F0CF-456C-9337-DF00809C1927}"/>
                </c:ext>
              </c:extLst>
            </c:dLbl>
            <c:dLbl>
              <c:idx val="4"/>
              <c:delete val="1"/>
              <c:extLst>
                <c:ext xmlns:c15="http://schemas.microsoft.com/office/drawing/2012/chart" uri="{CE6537A1-D6FC-4f65-9D91-7224C49458BB}"/>
                <c:ext xmlns:c16="http://schemas.microsoft.com/office/drawing/2014/chart" uri="{C3380CC4-5D6E-409C-BE32-E72D297353CC}">
                  <c16:uniqueId val="{00000006-F0CF-456C-9337-DF00809C1927}"/>
                </c:ext>
              </c:extLst>
            </c:dLbl>
            <c:dLbl>
              <c:idx val="5"/>
              <c:delete val="1"/>
              <c:extLst>
                <c:ext xmlns:c15="http://schemas.microsoft.com/office/drawing/2012/chart" uri="{CE6537A1-D6FC-4f65-9D91-7224C49458BB}"/>
                <c:ext xmlns:c16="http://schemas.microsoft.com/office/drawing/2014/chart" uri="{C3380CC4-5D6E-409C-BE32-E72D297353CC}">
                  <c16:uniqueId val="{00000007-F0CF-456C-9337-DF00809C1927}"/>
                </c:ext>
              </c:extLst>
            </c:dLbl>
            <c:dLbl>
              <c:idx val="6"/>
              <c:delete val="1"/>
              <c:extLst>
                <c:ext xmlns:c15="http://schemas.microsoft.com/office/drawing/2012/chart" uri="{CE6537A1-D6FC-4f65-9D91-7224C49458BB}"/>
                <c:ext xmlns:c16="http://schemas.microsoft.com/office/drawing/2014/chart" uri="{C3380CC4-5D6E-409C-BE32-E72D297353CC}">
                  <c16:uniqueId val="{00000008-F0CF-456C-9337-DF00809C1927}"/>
                </c:ext>
              </c:extLst>
            </c:dLbl>
            <c:dLbl>
              <c:idx val="7"/>
              <c:delete val="1"/>
              <c:extLst>
                <c:ext xmlns:c15="http://schemas.microsoft.com/office/drawing/2012/chart" uri="{CE6537A1-D6FC-4f65-9D91-7224C49458BB}"/>
                <c:ext xmlns:c16="http://schemas.microsoft.com/office/drawing/2014/chart" uri="{C3380CC4-5D6E-409C-BE32-E72D297353CC}">
                  <c16:uniqueId val="{00000009-F0CF-456C-9337-DF00809C1927}"/>
                </c:ext>
              </c:extLst>
            </c:dLbl>
            <c:dLbl>
              <c:idx val="8"/>
              <c:delete val="1"/>
              <c:extLst>
                <c:ext xmlns:c15="http://schemas.microsoft.com/office/drawing/2012/chart" uri="{CE6537A1-D6FC-4f65-9D91-7224C49458BB}"/>
                <c:ext xmlns:c16="http://schemas.microsoft.com/office/drawing/2014/chart" uri="{C3380CC4-5D6E-409C-BE32-E72D297353CC}">
                  <c16:uniqueId val="{0000000A-F0CF-456C-9337-DF00809C1927}"/>
                </c:ext>
              </c:extLst>
            </c:dLbl>
            <c:dLbl>
              <c:idx val="9"/>
              <c:delete val="1"/>
              <c:extLst>
                <c:ext xmlns:c15="http://schemas.microsoft.com/office/drawing/2012/chart" uri="{CE6537A1-D6FC-4f65-9D91-7224C49458BB}"/>
                <c:ext xmlns:c16="http://schemas.microsoft.com/office/drawing/2014/chart" uri="{C3380CC4-5D6E-409C-BE32-E72D297353CC}">
                  <c16:uniqueId val="{0000000B-F0CF-456C-9337-DF00809C1927}"/>
                </c:ext>
              </c:extLst>
            </c:dLbl>
            <c:dLbl>
              <c:idx val="10"/>
              <c:delete val="1"/>
              <c:extLst>
                <c:ext xmlns:c15="http://schemas.microsoft.com/office/drawing/2012/chart" uri="{CE6537A1-D6FC-4f65-9D91-7224C49458BB}"/>
                <c:ext xmlns:c16="http://schemas.microsoft.com/office/drawing/2014/chart" uri="{C3380CC4-5D6E-409C-BE32-E72D297353CC}">
                  <c16:uniqueId val="{0000000C-F0CF-456C-9337-DF00809C1927}"/>
                </c:ext>
              </c:extLst>
            </c:dLbl>
            <c:dLbl>
              <c:idx val="11"/>
              <c:delete val="1"/>
              <c:extLst>
                <c:ext xmlns:c15="http://schemas.microsoft.com/office/drawing/2012/chart" uri="{CE6537A1-D6FC-4f65-9D91-7224C49458BB}"/>
                <c:ext xmlns:c16="http://schemas.microsoft.com/office/drawing/2014/chart" uri="{C3380CC4-5D6E-409C-BE32-E72D297353CC}">
                  <c16:uniqueId val="{0000000D-F0CF-456C-9337-DF00809C1927}"/>
                </c:ext>
              </c:extLst>
            </c:dLbl>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mj-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'[Evolucion gasto salarios.xlsx]SalariossobreGastoPublico'!$B$2:$N$2</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'[Evolucion gasto salarios.xlsx]SalariossobreGastoPublico'!$B$5:$N$5</c:f>
              <c:numCache>
                <c:formatCode>0.0%</c:formatCode>
                <c:ptCount val="13"/>
                <c:pt idx="0">
                  <c:v>0.231760675116327</c:v>
                </c:pt>
                <c:pt idx="1">
                  <c:v>0.21495318703827099</c:v>
                </c:pt>
                <c:pt idx="2">
                  <c:v>0.203342740198039</c:v>
                </c:pt>
                <c:pt idx="3">
                  <c:v>0.25922347550781799</c:v>
                </c:pt>
                <c:pt idx="4">
                  <c:v>0.22804615881569401</c:v>
                </c:pt>
                <c:pt idx="5">
                  <c:v>0.220661876319346</c:v>
                </c:pt>
                <c:pt idx="6">
                  <c:v>0.19720718884671301</c:v>
                </c:pt>
                <c:pt idx="7">
                  <c:v>0.17804695659602501</c:v>
                </c:pt>
                <c:pt idx="8">
                  <c:v>0.19518735663075601</c:v>
                </c:pt>
                <c:pt idx="9">
                  <c:v>0.228264368965297</c:v>
                </c:pt>
                <c:pt idx="10">
                  <c:v>0.29765422229556499</c:v>
                </c:pt>
                <c:pt idx="11">
                  <c:v>0.34932065359889802</c:v>
                </c:pt>
                <c:pt idx="12">
                  <c:v>0.34876576840226198</c:v>
                </c:pt>
              </c:numCache>
            </c:numRef>
          </c:val>
          <c:smooth val="0"/>
          <c:extLst>
            <c:ext xmlns:c16="http://schemas.microsoft.com/office/drawing/2014/chart" uri="{C3380CC4-5D6E-409C-BE32-E72D297353CC}">
              <c16:uniqueId val="{0000000E-F0CF-456C-9337-DF00809C1927}"/>
            </c:ext>
          </c:extLst>
        </c:ser>
        <c:ser>
          <c:idx val="3"/>
          <c:order val="3"/>
          <c:tx>
            <c:strRef>
              <c:f>'[Evolucion gasto salarios.xlsx]SalariossobreGastoPublico'!$A$6</c:f>
              <c:strCache>
                <c:ptCount val="1"/>
                <c:pt idx="0">
                  <c:v>Jamaica</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'[Evolucion gasto salarios.xlsx]SalariossobreGastoPublico'!$B$2:$N$2</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'[Evolucion gasto salarios.xlsx]SalariossobreGastoPublico'!$B$6:$N$6</c:f>
              <c:numCache>
                <c:formatCode>0.0%</c:formatCode>
                <c:ptCount val="13"/>
                <c:pt idx="0">
                  <c:v>0.29994394355057702</c:v>
                </c:pt>
                <c:pt idx="1">
                  <c:v>0.31390811741726499</c:v>
                </c:pt>
                <c:pt idx="2">
                  <c:v>0.30069471939815301</c:v>
                </c:pt>
                <c:pt idx="3">
                  <c:v>0.31665121593947998</c:v>
                </c:pt>
                <c:pt idx="4">
                  <c:v>0.29964147761612903</c:v>
                </c:pt>
                <c:pt idx="5">
                  <c:v>0.32913384582987798</c:v>
                </c:pt>
                <c:pt idx="6">
                  <c:v>0.34613047494045002</c:v>
                </c:pt>
                <c:pt idx="7">
                  <c:v>0.36911993095552997</c:v>
                </c:pt>
                <c:pt idx="8">
                  <c:v>0.39561008454740498</c:v>
                </c:pt>
                <c:pt idx="9">
                  <c:v>0.37845541961272799</c:v>
                </c:pt>
                <c:pt idx="10">
                  <c:v>0.36635529469528</c:v>
                </c:pt>
                <c:pt idx="11">
                  <c:v>0.354523051399322</c:v>
                </c:pt>
                <c:pt idx="12">
                  <c:v>0.35532073590153002</c:v>
                </c:pt>
              </c:numCache>
            </c:numRef>
          </c:val>
          <c:smooth val="0"/>
          <c:extLst>
            <c:ext xmlns:c16="http://schemas.microsoft.com/office/drawing/2014/chart" uri="{C3380CC4-5D6E-409C-BE32-E72D297353CC}">
              <c16:uniqueId val="{0000000F-F0CF-456C-9337-DF00809C1927}"/>
            </c:ext>
          </c:extLst>
        </c:ser>
        <c:ser>
          <c:idx val="4"/>
          <c:order val="4"/>
          <c:tx>
            <c:strRef>
              <c:f>'[Evolucion gasto salarios.xlsx]SalariossobreGastoPublico'!$A$7</c:f>
              <c:strCache>
                <c:ptCount val="1"/>
                <c:pt idx="0">
                  <c:v>Suriname</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numRef>
              <c:f>'[Evolucion gasto salarios.xlsx]SalariossobreGastoPublico'!$B$2:$N$2</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'[Evolucion gasto salarios.xlsx]SalariossobreGastoPublico'!$B$7:$N$7</c:f>
              <c:numCache>
                <c:formatCode>0.0%</c:formatCode>
                <c:ptCount val="13"/>
                <c:pt idx="0">
                  <c:v>0.39103092677957701</c:v>
                </c:pt>
                <c:pt idx="1">
                  <c:v>0.39234441885627502</c:v>
                </c:pt>
                <c:pt idx="2">
                  <c:v>0.40707883633321801</c:v>
                </c:pt>
                <c:pt idx="3">
                  <c:v>0.33353466630871897</c:v>
                </c:pt>
                <c:pt idx="4">
                  <c:v>0.32467165974873202</c:v>
                </c:pt>
                <c:pt idx="5">
                  <c:v>0.34028175682883299</c:v>
                </c:pt>
                <c:pt idx="6">
                  <c:v>0.286128121017593</c:v>
                </c:pt>
                <c:pt idx="7">
                  <c:v>0.25000427430935102</c:v>
                </c:pt>
                <c:pt idx="8">
                  <c:v>0.25483334922126499</c:v>
                </c:pt>
                <c:pt idx="9">
                  <c:v>0.248472102008996</c:v>
                </c:pt>
                <c:pt idx="10">
                  <c:v>0.29306687245191498</c:v>
                </c:pt>
                <c:pt idx="11">
                  <c:v>0.34490096890459698</c:v>
                </c:pt>
                <c:pt idx="12">
                  <c:v>0.32539646542913903</c:v>
                </c:pt>
              </c:numCache>
            </c:numRef>
          </c:val>
          <c:smooth val="0"/>
          <c:extLst>
            <c:ext xmlns:c16="http://schemas.microsoft.com/office/drawing/2014/chart" uri="{C3380CC4-5D6E-409C-BE32-E72D297353CC}">
              <c16:uniqueId val="{00000010-F0CF-456C-9337-DF00809C1927}"/>
            </c:ext>
          </c:extLst>
        </c:ser>
        <c:ser>
          <c:idx val="5"/>
          <c:order val="5"/>
          <c:tx>
            <c:strRef>
              <c:f>'[Evolucion gasto salarios.xlsx]SalariossobreGastoPublico'!$A$8</c:f>
              <c:strCache>
                <c:ptCount val="1"/>
                <c:pt idx="0">
                  <c:v>Trinidad &amp; Tobago</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numRef>
              <c:f>'[Evolucion gasto salarios.xlsx]SalariossobreGastoPublico'!$B$2:$N$2</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'[Evolucion gasto salarios.xlsx]SalariossobreGastoPublico'!$B$8:$N$8</c:f>
              <c:numCache>
                <c:formatCode>0.0%</c:formatCode>
                <c:ptCount val="13"/>
                <c:pt idx="0">
                  <c:v>0.19989631018493001</c:v>
                </c:pt>
                <c:pt idx="1">
                  <c:v>0.1514074801276</c:v>
                </c:pt>
                <c:pt idx="2">
                  <c:v>0.15967132329836101</c:v>
                </c:pt>
                <c:pt idx="3">
                  <c:v>0.13599374980791201</c:v>
                </c:pt>
                <c:pt idx="4">
                  <c:v>0.123884464766697</c:v>
                </c:pt>
                <c:pt idx="5">
                  <c:v>0.135599720355456</c:v>
                </c:pt>
                <c:pt idx="6">
                  <c:v>0.13956274481213299</c:v>
                </c:pt>
                <c:pt idx="7">
                  <c:v>0.137687539926828</c:v>
                </c:pt>
                <c:pt idx="8">
                  <c:v>0.150965812406403</c:v>
                </c:pt>
                <c:pt idx="9">
                  <c:v>0.13204352409446199</c:v>
                </c:pt>
                <c:pt idx="10">
                  <c:v>0.159904019869655</c:v>
                </c:pt>
                <c:pt idx="11">
                  <c:v>0.18241419473958001</c:v>
                </c:pt>
                <c:pt idx="12">
                  <c:v>0.22836911154092501</c:v>
                </c:pt>
              </c:numCache>
            </c:numRef>
          </c:val>
          <c:smooth val="0"/>
          <c:extLst>
            <c:ext xmlns:c16="http://schemas.microsoft.com/office/drawing/2014/chart" uri="{C3380CC4-5D6E-409C-BE32-E72D297353CC}">
              <c16:uniqueId val="{00000011-F0CF-456C-9337-DF00809C1927}"/>
            </c:ext>
          </c:extLst>
        </c:ser>
        <c:dLbls>
          <c:showLegendKey val="0"/>
          <c:showVal val="0"/>
          <c:showCatName val="0"/>
          <c:showSerName val="0"/>
          <c:showPercent val="0"/>
          <c:showBubbleSize val="0"/>
        </c:dLbls>
        <c:marker val="1"/>
        <c:smooth val="0"/>
        <c:axId val="2106282744"/>
        <c:axId val="2105573112"/>
      </c:lineChart>
      <c:catAx>
        <c:axId val="2106282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j-lt"/>
                <a:ea typeface="+mn-ea"/>
                <a:cs typeface="+mn-cs"/>
              </a:defRPr>
            </a:pPr>
            <a:endParaRPr lang="en-US"/>
          </a:p>
        </c:txPr>
        <c:crossAx val="2105573112"/>
        <c:crosses val="autoZero"/>
        <c:auto val="1"/>
        <c:lblAlgn val="ctr"/>
        <c:lblOffset val="100"/>
        <c:tickLblSkip val="1"/>
        <c:noMultiLvlLbl val="0"/>
      </c:catAx>
      <c:valAx>
        <c:axId val="210557311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j-lt"/>
                <a:ea typeface="+mn-ea"/>
                <a:cs typeface="+mn-cs"/>
              </a:defRPr>
            </a:pPr>
            <a:endParaRPr lang="en-US"/>
          </a:p>
        </c:txPr>
        <c:crossAx val="2106282744"/>
        <c:crosses val="autoZero"/>
        <c:crossBetween val="between"/>
      </c:valAx>
      <c:spPr>
        <a:noFill/>
        <a:ln>
          <a:noFill/>
        </a:ln>
        <a:effectLst/>
      </c:spPr>
    </c:plotArea>
    <c:legend>
      <c:legendPos val="b"/>
      <c:layout>
        <c:manualLayout>
          <c:xMode val="edge"/>
          <c:yMode val="edge"/>
          <c:x val="7.0767318052854702E-2"/>
          <c:y val="0.81924422766393101"/>
          <c:w val="0.88680544486595103"/>
          <c:h val="0.15538579347771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j-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mj-lt"/>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j-lt"/>
                <a:ea typeface="+mn-ea"/>
                <a:cs typeface="+mn-cs"/>
              </a:defRPr>
            </a:pPr>
            <a:r>
              <a:rPr lang="en-US" sz="1100" b="1"/>
              <a:t>Wage Bill</a:t>
            </a:r>
          </a:p>
          <a:p>
            <a:pPr>
              <a:defRPr sz="1100" b="1"/>
            </a:pPr>
            <a:r>
              <a:rPr lang="en-US" sz="1100" b="1"/>
              <a:t>(as % of GDP)</a:t>
            </a:r>
          </a:p>
        </c:rich>
      </c:tx>
      <c:layout>
        <c:manualLayout>
          <c:xMode val="edge"/>
          <c:yMode val="edge"/>
          <c:x val="0.36976645435244199"/>
          <c:y val="2.11416490486258E-2"/>
        </c:manualLayout>
      </c:layout>
      <c:overlay val="0"/>
      <c:spPr>
        <a:noFill/>
        <a:ln>
          <a:noFill/>
        </a:ln>
        <a:effectLst/>
      </c:spPr>
      <c:txPr>
        <a:bodyPr rot="0" spcFirstLastPara="1" vertOverflow="ellipsis" vert="horz" wrap="square" anchor="ctr" anchorCtr="1"/>
        <a:lstStyle/>
        <a:p>
          <a:pPr>
            <a:defRPr sz="1100" b="1" i="0" u="none" strike="noStrike" kern="1200" spc="0" baseline="0">
              <a:solidFill>
                <a:schemeClr val="tx1">
                  <a:lumMod val="65000"/>
                  <a:lumOff val="35000"/>
                </a:schemeClr>
              </a:solidFill>
              <a:latin typeface="+mj-lt"/>
              <a:ea typeface="+mn-ea"/>
              <a:cs typeface="+mn-cs"/>
            </a:defRPr>
          </a:pPr>
          <a:endParaRPr lang="en-US"/>
        </a:p>
      </c:txPr>
    </c:title>
    <c:autoTitleDeleted val="0"/>
    <c:plotArea>
      <c:layout>
        <c:manualLayout>
          <c:layoutTarget val="inner"/>
          <c:xMode val="edge"/>
          <c:yMode val="edge"/>
          <c:x val="0.156027882355074"/>
          <c:y val="0.167245440473787"/>
          <c:w val="0.801761833684834"/>
          <c:h val="0.54585573737743698"/>
        </c:manualLayout>
      </c:layout>
      <c:lineChart>
        <c:grouping val="standard"/>
        <c:varyColors val="0"/>
        <c:ser>
          <c:idx val="0"/>
          <c:order val="0"/>
          <c:tx>
            <c:strRef>
              <c:f>SalariossobreGDP!$C$48</c:f>
              <c:strCache>
                <c:ptCount val="1"/>
                <c:pt idx="0">
                  <c:v>Dominican Rep.</c:v>
                </c:pt>
              </c:strCache>
            </c:strRef>
          </c:tx>
          <c:spPr>
            <a:ln w="28575" cap="rnd">
              <a:solidFill>
                <a:schemeClr val="bg1">
                  <a:lumMod val="65000"/>
                </a:schemeClr>
              </a:solidFill>
              <a:round/>
            </a:ln>
            <a:effectLst/>
          </c:spPr>
          <c:marker>
            <c:symbol val="circle"/>
            <c:size val="5"/>
            <c:spPr>
              <a:solidFill>
                <a:schemeClr val="bg1">
                  <a:lumMod val="65000"/>
                </a:schemeClr>
              </a:solidFill>
              <a:ln w="9525">
                <a:solidFill>
                  <a:schemeClr val="bg1">
                    <a:lumMod val="65000"/>
                  </a:schemeClr>
                </a:solidFill>
              </a:ln>
              <a:effectLst/>
            </c:spPr>
          </c:marker>
          <c:cat>
            <c:numRef>
              <c:f>SalariossobreGDP!$S$1:$AE$1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SalariossobreGDP!$S$48:$AE$48</c:f>
              <c:numCache>
                <c:formatCode>0.0%</c:formatCode>
                <c:ptCount val="13"/>
                <c:pt idx="0">
                  <c:v>3.4751860365903303E-2</c:v>
                </c:pt>
                <c:pt idx="1">
                  <c:v>3.4808077676779001E-2</c:v>
                </c:pt>
                <c:pt idx="2">
                  <c:v>3.27101191248119E-2</c:v>
                </c:pt>
                <c:pt idx="3">
                  <c:v>3.5801075580532998E-2</c:v>
                </c:pt>
                <c:pt idx="4">
                  <c:v>3.9454769494514999E-2</c:v>
                </c:pt>
                <c:pt idx="5">
                  <c:v>3.6452254048778499E-2</c:v>
                </c:pt>
                <c:pt idx="6">
                  <c:v>3.5834571359408603E-2</c:v>
                </c:pt>
                <c:pt idx="7">
                  <c:v>3.6843810121717599E-2</c:v>
                </c:pt>
                <c:pt idx="8">
                  <c:v>4.0640532032594101E-2</c:v>
                </c:pt>
                <c:pt idx="9">
                  <c:v>4.4976939543654698E-2</c:v>
                </c:pt>
                <c:pt idx="10">
                  <c:v>4.9851935450183203E-2</c:v>
                </c:pt>
                <c:pt idx="11">
                  <c:v>4.5145857238233597E-2</c:v>
                </c:pt>
                <c:pt idx="12">
                  <c:v>4.2948612394873097E-2</c:v>
                </c:pt>
              </c:numCache>
            </c:numRef>
          </c:val>
          <c:smooth val="0"/>
          <c:extLst>
            <c:ext xmlns:c16="http://schemas.microsoft.com/office/drawing/2014/chart" uri="{C3380CC4-5D6E-409C-BE32-E72D297353CC}">
              <c16:uniqueId val="{00000000-122D-4D80-859A-C410553100D6}"/>
            </c:ext>
          </c:extLst>
        </c:ser>
        <c:ser>
          <c:idx val="1"/>
          <c:order val="1"/>
          <c:tx>
            <c:strRef>
              <c:f>SalariossobreGDP!$C$68</c:f>
              <c:strCache>
                <c:ptCount val="1"/>
                <c:pt idx="0">
                  <c:v>Guyana</c:v>
                </c:pt>
              </c:strCache>
            </c:strRef>
          </c:tx>
          <c:spPr>
            <a:ln w="28575" cap="rnd">
              <a:solidFill>
                <a:schemeClr val="accent1">
                  <a:lumMod val="75000"/>
                </a:schemeClr>
              </a:solidFill>
              <a:round/>
            </a:ln>
            <a:effectLst/>
          </c:spPr>
          <c:marker>
            <c:symbol val="circle"/>
            <c:size val="5"/>
            <c:spPr>
              <a:solidFill>
                <a:schemeClr val="accent1">
                  <a:lumMod val="75000"/>
                </a:schemeClr>
              </a:solidFill>
              <a:ln w="9525">
                <a:solidFill>
                  <a:schemeClr val="accent1">
                    <a:lumMod val="75000"/>
                  </a:schemeClr>
                </a:solidFill>
              </a:ln>
              <a:effectLst/>
            </c:spPr>
          </c:marker>
          <c:cat>
            <c:numRef>
              <c:f>SalariossobreGDP!$S$1:$AE$1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SalariossobreGDP!$S$68:$AE$68</c:f>
              <c:numCache>
                <c:formatCode>0.0%</c:formatCode>
                <c:ptCount val="13"/>
                <c:pt idx="0">
                  <c:v>7.0691308009313697E-2</c:v>
                </c:pt>
                <c:pt idx="1">
                  <c:v>6.8792834757590807E-2</c:v>
                </c:pt>
                <c:pt idx="2">
                  <c:v>6.24385691405984E-2</c:v>
                </c:pt>
                <c:pt idx="3">
                  <c:v>6.1075374175619299E-2</c:v>
                </c:pt>
                <c:pt idx="4">
                  <c:v>6.3349350252836403E-2</c:v>
                </c:pt>
                <c:pt idx="5">
                  <c:v>6.1658132414056897E-2</c:v>
                </c:pt>
                <c:pt idx="6">
                  <c:v>5.9630165360397197E-2</c:v>
                </c:pt>
                <c:pt idx="7">
                  <c:v>5.9716032459976399E-2</c:v>
                </c:pt>
                <c:pt idx="8">
                  <c:v>6.2672549896530497E-2</c:v>
                </c:pt>
                <c:pt idx="9">
                  <c:v>6.6595509752676002E-2</c:v>
                </c:pt>
                <c:pt idx="10">
                  <c:v>6.7938037010226604E-2</c:v>
                </c:pt>
                <c:pt idx="11">
                  <c:v>6.9554764208946698E-2</c:v>
                </c:pt>
                <c:pt idx="12">
                  <c:v>7.2634095802819307E-2</c:v>
                </c:pt>
              </c:numCache>
            </c:numRef>
          </c:val>
          <c:smooth val="0"/>
          <c:extLst>
            <c:ext xmlns:c16="http://schemas.microsoft.com/office/drawing/2014/chart" uri="{C3380CC4-5D6E-409C-BE32-E72D297353CC}">
              <c16:uniqueId val="{00000001-122D-4D80-859A-C410553100D6}"/>
            </c:ext>
          </c:extLst>
        </c:ser>
        <c:ser>
          <c:idx val="2"/>
          <c:order val="2"/>
          <c:tx>
            <c:strRef>
              <c:f>SalariossobreGDP!$C$69</c:f>
              <c:strCache>
                <c:ptCount val="1"/>
                <c:pt idx="0">
                  <c:v>Haiti</c:v>
                </c:pt>
              </c:strCache>
            </c:strRef>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0"/>
              <c:delete val="1"/>
              <c:extLst>
                <c:ext xmlns:c15="http://schemas.microsoft.com/office/drawing/2012/chart" uri="{CE6537A1-D6FC-4f65-9D91-7224C49458BB}"/>
                <c:ext xmlns:c16="http://schemas.microsoft.com/office/drawing/2014/chart" uri="{C3380CC4-5D6E-409C-BE32-E72D297353CC}">
                  <c16:uniqueId val="{00000006-122D-4D80-859A-C410553100D6}"/>
                </c:ext>
              </c:extLst>
            </c:dLbl>
            <c:dLbl>
              <c:idx val="1"/>
              <c:delete val="1"/>
              <c:extLst>
                <c:ext xmlns:c15="http://schemas.microsoft.com/office/drawing/2012/chart" uri="{CE6537A1-D6FC-4f65-9D91-7224C49458BB}"/>
                <c:ext xmlns:c16="http://schemas.microsoft.com/office/drawing/2014/chart" uri="{C3380CC4-5D6E-409C-BE32-E72D297353CC}">
                  <c16:uniqueId val="{00000007-122D-4D80-859A-C410553100D6}"/>
                </c:ext>
              </c:extLst>
            </c:dLbl>
            <c:dLbl>
              <c:idx val="2"/>
              <c:delete val="1"/>
              <c:extLst>
                <c:ext xmlns:c15="http://schemas.microsoft.com/office/drawing/2012/chart" uri="{CE6537A1-D6FC-4f65-9D91-7224C49458BB}"/>
                <c:ext xmlns:c16="http://schemas.microsoft.com/office/drawing/2014/chart" uri="{C3380CC4-5D6E-409C-BE32-E72D297353CC}">
                  <c16:uniqueId val="{00000008-122D-4D80-859A-C410553100D6}"/>
                </c:ext>
              </c:extLst>
            </c:dLbl>
            <c:dLbl>
              <c:idx val="3"/>
              <c:delete val="1"/>
              <c:extLst>
                <c:ext xmlns:c15="http://schemas.microsoft.com/office/drawing/2012/chart" uri="{CE6537A1-D6FC-4f65-9D91-7224C49458BB}"/>
                <c:ext xmlns:c16="http://schemas.microsoft.com/office/drawing/2014/chart" uri="{C3380CC4-5D6E-409C-BE32-E72D297353CC}">
                  <c16:uniqueId val="{00000009-122D-4D80-859A-C410553100D6}"/>
                </c:ext>
              </c:extLst>
            </c:dLbl>
            <c:dLbl>
              <c:idx val="4"/>
              <c:delete val="1"/>
              <c:extLst>
                <c:ext xmlns:c15="http://schemas.microsoft.com/office/drawing/2012/chart" uri="{CE6537A1-D6FC-4f65-9D91-7224C49458BB}"/>
                <c:ext xmlns:c16="http://schemas.microsoft.com/office/drawing/2014/chart" uri="{C3380CC4-5D6E-409C-BE32-E72D297353CC}">
                  <c16:uniqueId val="{0000000A-122D-4D80-859A-C410553100D6}"/>
                </c:ext>
              </c:extLst>
            </c:dLbl>
            <c:dLbl>
              <c:idx val="5"/>
              <c:delete val="1"/>
              <c:extLst>
                <c:ext xmlns:c15="http://schemas.microsoft.com/office/drawing/2012/chart" uri="{CE6537A1-D6FC-4f65-9D91-7224C49458BB}"/>
                <c:ext xmlns:c16="http://schemas.microsoft.com/office/drawing/2014/chart" uri="{C3380CC4-5D6E-409C-BE32-E72D297353CC}">
                  <c16:uniqueId val="{0000000B-122D-4D80-859A-C410553100D6}"/>
                </c:ext>
              </c:extLst>
            </c:dLbl>
            <c:dLbl>
              <c:idx val="6"/>
              <c:delete val="1"/>
              <c:extLst>
                <c:ext xmlns:c15="http://schemas.microsoft.com/office/drawing/2012/chart" uri="{CE6537A1-D6FC-4f65-9D91-7224C49458BB}"/>
                <c:ext xmlns:c16="http://schemas.microsoft.com/office/drawing/2014/chart" uri="{C3380CC4-5D6E-409C-BE32-E72D297353CC}">
                  <c16:uniqueId val="{0000000C-122D-4D80-859A-C410553100D6}"/>
                </c:ext>
              </c:extLst>
            </c:dLbl>
            <c:dLbl>
              <c:idx val="7"/>
              <c:delete val="1"/>
              <c:extLst>
                <c:ext xmlns:c15="http://schemas.microsoft.com/office/drawing/2012/chart" uri="{CE6537A1-D6FC-4f65-9D91-7224C49458BB}"/>
                <c:ext xmlns:c16="http://schemas.microsoft.com/office/drawing/2014/chart" uri="{C3380CC4-5D6E-409C-BE32-E72D297353CC}">
                  <c16:uniqueId val="{0000000D-122D-4D80-859A-C410553100D6}"/>
                </c:ext>
              </c:extLst>
            </c:dLbl>
            <c:dLbl>
              <c:idx val="8"/>
              <c:delete val="1"/>
              <c:extLst>
                <c:ext xmlns:c15="http://schemas.microsoft.com/office/drawing/2012/chart" uri="{CE6537A1-D6FC-4f65-9D91-7224C49458BB}"/>
                <c:ext xmlns:c16="http://schemas.microsoft.com/office/drawing/2014/chart" uri="{C3380CC4-5D6E-409C-BE32-E72D297353CC}">
                  <c16:uniqueId val="{0000000E-122D-4D80-859A-C410553100D6}"/>
                </c:ext>
              </c:extLst>
            </c:dLbl>
            <c:dLbl>
              <c:idx val="9"/>
              <c:delete val="1"/>
              <c:extLst>
                <c:ext xmlns:c15="http://schemas.microsoft.com/office/drawing/2012/chart" uri="{CE6537A1-D6FC-4f65-9D91-7224C49458BB}"/>
                <c:ext xmlns:c16="http://schemas.microsoft.com/office/drawing/2014/chart" uri="{C3380CC4-5D6E-409C-BE32-E72D297353CC}">
                  <c16:uniqueId val="{0000000F-122D-4D80-859A-C410553100D6}"/>
                </c:ext>
              </c:extLst>
            </c:dLbl>
            <c:dLbl>
              <c:idx val="10"/>
              <c:delete val="1"/>
              <c:extLst>
                <c:ext xmlns:c15="http://schemas.microsoft.com/office/drawing/2012/chart" uri="{CE6537A1-D6FC-4f65-9D91-7224C49458BB}"/>
                <c:ext xmlns:c16="http://schemas.microsoft.com/office/drawing/2014/chart" uri="{C3380CC4-5D6E-409C-BE32-E72D297353CC}">
                  <c16:uniqueId val="{00000010-122D-4D80-859A-C410553100D6}"/>
                </c:ext>
              </c:extLst>
            </c:dLbl>
            <c:dLbl>
              <c:idx val="11"/>
              <c:delete val="1"/>
              <c:extLst>
                <c:ext xmlns:c15="http://schemas.microsoft.com/office/drawing/2012/chart" uri="{CE6537A1-D6FC-4f65-9D91-7224C49458BB}"/>
                <c:ext xmlns:c16="http://schemas.microsoft.com/office/drawing/2014/chart" uri="{C3380CC4-5D6E-409C-BE32-E72D297353CC}">
                  <c16:uniqueId val="{00000011-122D-4D80-859A-C410553100D6}"/>
                </c:ext>
              </c:extLst>
            </c:dLbl>
            <c:dLbl>
              <c:idx val="12"/>
              <c:layout>
                <c:manualLayout>
                  <c:x val="-1.2534898105889601E-3"/>
                  <c:y val="2.91648216277404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122D-4D80-859A-C410553100D6}"/>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j-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SalariossobreGDP!$S$1:$AE$1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SalariossobreGDP!$S$69:$AE$69</c:f>
              <c:numCache>
                <c:formatCode>0.0%</c:formatCode>
                <c:ptCount val="13"/>
                <c:pt idx="0">
                  <c:v>3.3920665337578502E-2</c:v>
                </c:pt>
                <c:pt idx="1">
                  <c:v>3.2820876746238702E-2</c:v>
                </c:pt>
                <c:pt idx="2">
                  <c:v>3.67447393121621E-2</c:v>
                </c:pt>
                <c:pt idx="3">
                  <c:v>4.6753661359192303E-2</c:v>
                </c:pt>
                <c:pt idx="4">
                  <c:v>4.6391695245520399E-2</c:v>
                </c:pt>
                <c:pt idx="5">
                  <c:v>5.00567015970328E-2</c:v>
                </c:pt>
                <c:pt idx="6">
                  <c:v>4.83018241297457E-2</c:v>
                </c:pt>
                <c:pt idx="7">
                  <c:v>5.0924698108766403E-2</c:v>
                </c:pt>
                <c:pt idx="8">
                  <c:v>5.4884959706131699E-2</c:v>
                </c:pt>
                <c:pt idx="9">
                  <c:v>5.7769980853371102E-2</c:v>
                </c:pt>
                <c:pt idx="10">
                  <c:v>6.5225091298613896E-2</c:v>
                </c:pt>
                <c:pt idx="11">
                  <c:v>6.4505525433972505E-2</c:v>
                </c:pt>
                <c:pt idx="12">
                  <c:v>6.7199999999999996E-2</c:v>
                </c:pt>
              </c:numCache>
            </c:numRef>
          </c:val>
          <c:smooth val="0"/>
          <c:extLst>
            <c:ext xmlns:c16="http://schemas.microsoft.com/office/drawing/2014/chart" uri="{C3380CC4-5D6E-409C-BE32-E72D297353CC}">
              <c16:uniqueId val="{00000002-122D-4D80-859A-C410553100D6}"/>
            </c:ext>
          </c:extLst>
        </c:ser>
        <c:ser>
          <c:idx val="3"/>
          <c:order val="3"/>
          <c:tx>
            <c:strRef>
              <c:f>SalariossobreGDP!$C$80</c:f>
              <c:strCache>
                <c:ptCount val="1"/>
                <c:pt idx="0">
                  <c:v>Jamaica</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SalariossobreGDP!$S$1:$AE$1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SalariossobreGDP!$S$80:$AE$80</c:f>
              <c:numCache>
                <c:formatCode>0.0%</c:formatCode>
                <c:ptCount val="13"/>
                <c:pt idx="0">
                  <c:v>9.18641516684814E-2</c:v>
                </c:pt>
                <c:pt idx="1">
                  <c:v>0.101109578236955</c:v>
                </c:pt>
                <c:pt idx="2">
                  <c:v>9.7170543127482994E-2</c:v>
                </c:pt>
                <c:pt idx="3">
                  <c:v>0.11019471267610401</c:v>
                </c:pt>
                <c:pt idx="4">
                  <c:v>0.115861097115598</c:v>
                </c:pt>
                <c:pt idx="5">
                  <c:v>0.10919677462733</c:v>
                </c:pt>
                <c:pt idx="6">
                  <c:v>0.11074307889289201</c:v>
                </c:pt>
                <c:pt idx="7">
                  <c:v>0.11011007699158</c:v>
                </c:pt>
                <c:pt idx="8">
                  <c:v>0.106932545323215</c:v>
                </c:pt>
                <c:pt idx="9">
                  <c:v>0.101001717534334</c:v>
                </c:pt>
                <c:pt idx="10">
                  <c:v>9.9813019137737893E-2</c:v>
                </c:pt>
                <c:pt idx="11">
                  <c:v>0.10227350518228399</c:v>
                </c:pt>
                <c:pt idx="12">
                  <c:v>0.10291579886024101</c:v>
                </c:pt>
              </c:numCache>
            </c:numRef>
          </c:val>
          <c:smooth val="0"/>
          <c:extLst>
            <c:ext xmlns:c16="http://schemas.microsoft.com/office/drawing/2014/chart" uri="{C3380CC4-5D6E-409C-BE32-E72D297353CC}">
              <c16:uniqueId val="{00000003-122D-4D80-859A-C410553100D6}"/>
            </c:ext>
          </c:extLst>
        </c:ser>
        <c:ser>
          <c:idx val="4"/>
          <c:order val="4"/>
          <c:tx>
            <c:strRef>
              <c:f>SalariossobreGDP!$C$142</c:f>
              <c:strCache>
                <c:ptCount val="1"/>
                <c:pt idx="0">
                  <c:v>Suriname</c:v>
                </c:pt>
              </c:strCache>
            </c:strRef>
          </c:tx>
          <c:spPr>
            <a:ln w="28575" cap="rnd">
              <a:solidFill>
                <a:srgbClr val="00B0F0"/>
              </a:solidFill>
              <a:round/>
            </a:ln>
            <a:effectLst/>
          </c:spPr>
          <c:marker>
            <c:symbol val="circle"/>
            <c:size val="5"/>
            <c:spPr>
              <a:solidFill>
                <a:srgbClr val="00B0F0"/>
              </a:solidFill>
              <a:ln w="9525">
                <a:solidFill>
                  <a:srgbClr val="00B0F0"/>
                </a:solidFill>
              </a:ln>
              <a:effectLst/>
            </c:spPr>
          </c:marker>
          <c:cat>
            <c:numRef>
              <c:f>SalariossobreGDP!$S$1:$AE$1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SalariossobreGDP!$S$142:$AE$142</c:f>
              <c:numCache>
                <c:formatCode>0.0%</c:formatCode>
                <c:ptCount val="13"/>
                <c:pt idx="0">
                  <c:v>8.7875521359206593E-2</c:v>
                </c:pt>
                <c:pt idx="1">
                  <c:v>8.43305964165081E-2</c:v>
                </c:pt>
                <c:pt idx="2">
                  <c:v>8.5903985097754099E-2</c:v>
                </c:pt>
                <c:pt idx="3">
                  <c:v>7.8216310199963807E-2</c:v>
                </c:pt>
                <c:pt idx="4">
                  <c:v>9.0956198269235997E-2</c:v>
                </c:pt>
                <c:pt idx="5">
                  <c:v>8.1163618086180098E-2</c:v>
                </c:pt>
                <c:pt idx="6">
                  <c:v>7.5907403955184805E-2</c:v>
                </c:pt>
                <c:pt idx="7">
                  <c:v>7.2786465072480697E-2</c:v>
                </c:pt>
                <c:pt idx="8">
                  <c:v>8.3961252924061494E-2</c:v>
                </c:pt>
                <c:pt idx="9">
                  <c:v>7.9409306006254898E-2</c:v>
                </c:pt>
                <c:pt idx="10">
                  <c:v>9.19557833864139E-2</c:v>
                </c:pt>
                <c:pt idx="11">
                  <c:v>7.20430236372155E-2</c:v>
                </c:pt>
                <c:pt idx="12">
                  <c:v>7.0812369935131597E-2</c:v>
                </c:pt>
              </c:numCache>
            </c:numRef>
          </c:val>
          <c:smooth val="0"/>
          <c:extLst>
            <c:ext xmlns:c16="http://schemas.microsoft.com/office/drawing/2014/chart" uri="{C3380CC4-5D6E-409C-BE32-E72D297353CC}">
              <c16:uniqueId val="{00000004-122D-4D80-859A-C410553100D6}"/>
            </c:ext>
          </c:extLst>
        </c:ser>
        <c:ser>
          <c:idx val="5"/>
          <c:order val="5"/>
          <c:tx>
            <c:strRef>
              <c:f>SalariossobreGDP!$C$153</c:f>
              <c:strCache>
                <c:ptCount val="1"/>
                <c:pt idx="0">
                  <c:v>Trinidad &amp; Tobago</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numRef>
              <c:f>SalariossobreGDP!$S$1:$AE$1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SalariossobreGDP!$S$153:$AE$153</c:f>
              <c:numCache>
                <c:formatCode>0.0%</c:formatCode>
                <c:ptCount val="13"/>
                <c:pt idx="0">
                  <c:v>5.5060623777380503E-2</c:v>
                </c:pt>
                <c:pt idx="1">
                  <c:v>4.8652613508421899E-2</c:v>
                </c:pt>
                <c:pt idx="2">
                  <c:v>4.72377929678231E-2</c:v>
                </c:pt>
                <c:pt idx="3">
                  <c:v>4.1924343668576197E-2</c:v>
                </c:pt>
                <c:pt idx="4">
                  <c:v>4.9392168864652301E-2</c:v>
                </c:pt>
                <c:pt idx="5">
                  <c:v>4.9247511855949097E-2</c:v>
                </c:pt>
                <c:pt idx="6">
                  <c:v>4.5724204019724199E-2</c:v>
                </c:pt>
                <c:pt idx="7">
                  <c:v>4.4533317542669003E-2</c:v>
                </c:pt>
                <c:pt idx="8">
                  <c:v>5.4256629747233297E-2</c:v>
                </c:pt>
                <c:pt idx="9">
                  <c:v>5.1014088270661097E-2</c:v>
                </c:pt>
                <c:pt idx="10">
                  <c:v>6.5170693850494302E-2</c:v>
                </c:pt>
                <c:pt idx="11">
                  <c:v>6.8436787541388905E-2</c:v>
                </c:pt>
                <c:pt idx="12">
                  <c:v>9.1729554585926604E-2</c:v>
                </c:pt>
              </c:numCache>
            </c:numRef>
          </c:val>
          <c:smooth val="0"/>
          <c:extLst>
            <c:ext xmlns:c16="http://schemas.microsoft.com/office/drawing/2014/chart" uri="{C3380CC4-5D6E-409C-BE32-E72D297353CC}">
              <c16:uniqueId val="{00000005-122D-4D80-859A-C410553100D6}"/>
            </c:ext>
          </c:extLst>
        </c:ser>
        <c:dLbls>
          <c:showLegendKey val="0"/>
          <c:showVal val="0"/>
          <c:showCatName val="0"/>
          <c:showSerName val="0"/>
          <c:showPercent val="0"/>
          <c:showBubbleSize val="0"/>
        </c:dLbls>
        <c:marker val="1"/>
        <c:smooth val="0"/>
        <c:axId val="2105639832"/>
        <c:axId val="2132583896"/>
      </c:lineChart>
      <c:catAx>
        <c:axId val="2105639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j-lt"/>
                <a:ea typeface="+mn-ea"/>
                <a:cs typeface="+mn-cs"/>
              </a:defRPr>
            </a:pPr>
            <a:endParaRPr lang="en-US"/>
          </a:p>
        </c:txPr>
        <c:crossAx val="2132583896"/>
        <c:crosses val="autoZero"/>
        <c:auto val="1"/>
        <c:lblAlgn val="ctr"/>
        <c:lblOffset val="100"/>
        <c:noMultiLvlLbl val="0"/>
      </c:catAx>
      <c:valAx>
        <c:axId val="213258389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j-lt"/>
                <a:ea typeface="+mn-ea"/>
                <a:cs typeface="+mn-cs"/>
              </a:defRPr>
            </a:pPr>
            <a:endParaRPr lang="en-US"/>
          </a:p>
        </c:txPr>
        <c:crossAx val="2105639832"/>
        <c:crosses val="autoZero"/>
        <c:crossBetween val="between"/>
      </c:valAx>
      <c:spPr>
        <a:noFill/>
        <a:ln>
          <a:noFill/>
        </a:ln>
        <a:effectLst/>
      </c:spPr>
    </c:plotArea>
    <c:legend>
      <c:legendPos val="b"/>
      <c:layout>
        <c:manualLayout>
          <c:xMode val="edge"/>
          <c:yMode val="edge"/>
          <c:x val="6.2769270405616501E-2"/>
          <c:y val="0.841531188094089"/>
          <c:w val="0.92333574867558699"/>
          <c:h val="0.1371010970351750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j-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mj-lt"/>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'Wages and Salaries as % of GDP'!$C$59:$C$64</c:f>
              <c:strCache>
                <c:ptCount val="6"/>
                <c:pt idx="0">
                  <c:v>Haiti</c:v>
                </c:pt>
                <c:pt idx="1">
                  <c:v>DR</c:v>
                </c:pt>
                <c:pt idx="2">
                  <c:v>Nicaragua</c:v>
                </c:pt>
                <c:pt idx="3">
                  <c:v>El Salvador</c:v>
                </c:pt>
                <c:pt idx="4">
                  <c:v>Jamaica</c:v>
                </c:pt>
                <c:pt idx="5">
                  <c:v>Costa Rica</c:v>
                </c:pt>
              </c:strCache>
            </c:strRef>
          </c:cat>
          <c:val>
            <c:numRef>
              <c:f>'Wages and Salaries as % of GDP'!$D$59:$D$64</c:f>
              <c:numCache>
                <c:formatCode>_-* #,##0.00_-;\-* #,##0.00_-;_-* "-"??_-;_-@_-</c:formatCode>
                <c:ptCount val="6"/>
                <c:pt idx="0">
                  <c:v>8.771571574536118</c:v>
                </c:pt>
                <c:pt idx="1">
                  <c:v>1.6769667954225089</c:v>
                </c:pt>
                <c:pt idx="2">
                  <c:v>4.7229625990810078</c:v>
                </c:pt>
                <c:pt idx="3">
                  <c:v>3.654765247045761</c:v>
                </c:pt>
                <c:pt idx="4">
                  <c:v>1.49245644367763</c:v>
                </c:pt>
                <c:pt idx="5">
                  <c:v>3.6227954031979541</c:v>
                </c:pt>
              </c:numCache>
            </c:numRef>
          </c:val>
          <c:extLst>
            <c:ext xmlns:c16="http://schemas.microsoft.com/office/drawing/2014/chart" uri="{C3380CC4-5D6E-409C-BE32-E72D297353CC}">
              <c16:uniqueId val="{00000000-2263-4767-919B-6401CFE532D0}"/>
            </c:ext>
          </c:extLst>
        </c:ser>
        <c:dLbls>
          <c:dLblPos val="inEnd"/>
          <c:showLegendKey val="0"/>
          <c:showVal val="1"/>
          <c:showCatName val="0"/>
          <c:showSerName val="0"/>
          <c:showPercent val="0"/>
          <c:showBubbleSize val="0"/>
        </c:dLbls>
        <c:gapWidth val="41"/>
        <c:axId val="2084198376"/>
        <c:axId val="2084158952"/>
      </c:barChart>
      <c:catAx>
        <c:axId val="208419837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2084158952"/>
        <c:crosses val="autoZero"/>
        <c:auto val="1"/>
        <c:lblAlgn val="ctr"/>
        <c:lblOffset val="100"/>
        <c:noMultiLvlLbl val="0"/>
      </c:catAx>
      <c:valAx>
        <c:axId val="2084158952"/>
        <c:scaling>
          <c:orientation val="minMax"/>
        </c:scaling>
        <c:delete val="1"/>
        <c:axPos val="l"/>
        <c:numFmt formatCode="_-* #,##0.00_-;\-* #,##0.00_-;_-* &quot;-&quot;??_-;_-@_-" sourceLinked="1"/>
        <c:majorTickMark val="none"/>
        <c:minorTickMark val="none"/>
        <c:tickLblPos val="nextTo"/>
        <c:crossAx val="2084198376"/>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j-lt"/>
                <a:ea typeface="+mn-ea"/>
                <a:cs typeface="+mn-cs"/>
              </a:defRPr>
            </a:pPr>
            <a:r>
              <a:rPr lang="en-US" sz="1100"/>
              <a:t>Salary Grid</a:t>
            </a: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j-lt"/>
              <a:ea typeface="+mn-ea"/>
              <a:cs typeface="+mn-cs"/>
            </a:defRPr>
          </a:pPr>
          <a:endParaRPr lang="en-US"/>
        </a:p>
      </c:txPr>
    </c:title>
    <c:autoTitleDeleted val="0"/>
    <c:plotArea>
      <c:layout>
        <c:manualLayout>
          <c:layoutTarget val="inner"/>
          <c:xMode val="edge"/>
          <c:yMode val="edge"/>
          <c:x val="0.15924978127733999"/>
          <c:y val="0.14538269969668099"/>
          <c:w val="0.81528725575969696"/>
          <c:h val="0.43735945344494298"/>
        </c:manualLayout>
      </c:layout>
      <c:barChart>
        <c:barDir val="col"/>
        <c:grouping val="clustered"/>
        <c:varyColors val="0"/>
        <c:ser>
          <c:idx val="0"/>
          <c:order val="0"/>
          <c:spPr>
            <a:solidFill>
              <a:schemeClr val="accent1"/>
            </a:solidFill>
            <a:ln>
              <a:noFill/>
            </a:ln>
            <a:effectLst/>
          </c:spPr>
          <c:invertIfNegative val="0"/>
          <c:cat>
            <c:strRef>
              <c:f>'[Grille DE Salaire actualisée (002).xlsx]Nouv Bar 1'!$D$54:$D$83</c:f>
              <c:strCache>
                <c:ptCount val="30"/>
                <c:pt idx="0">
                  <c:v>Decision Staff 1</c:v>
                </c:pt>
                <c:pt idx="1">
                  <c:v>Decision Staff 2</c:v>
                </c:pt>
                <c:pt idx="2">
                  <c:v>Supervisor 1</c:v>
                </c:pt>
                <c:pt idx="3">
                  <c:v>Supervisor 2</c:v>
                </c:pt>
                <c:pt idx="4">
                  <c:v>Supervisor 3</c:v>
                </c:pt>
                <c:pt idx="5">
                  <c:v>Supervisor 4</c:v>
                </c:pt>
                <c:pt idx="6">
                  <c:v>Profes. diploma/ certified 1 S1</c:v>
                </c:pt>
                <c:pt idx="7">
                  <c:v>Profes. diploma/ certified 1</c:v>
                </c:pt>
                <c:pt idx="8">
                  <c:v>Profes. diploma/ certified 1 S2</c:v>
                </c:pt>
                <c:pt idx="9">
                  <c:v>Profes. diploma/ certified 1 S3</c:v>
                </c:pt>
                <c:pt idx="10">
                  <c:v>Profes. diploma/ certified 1 J1</c:v>
                </c:pt>
                <c:pt idx="11">
                  <c:v>Profes. diploma/ certified 1 J2</c:v>
                </c:pt>
                <c:pt idx="12">
                  <c:v>Profes. diploma/ certified 1 J3</c:v>
                </c:pt>
                <c:pt idx="13">
                  <c:v>Profes. diploma/ certified 2 S1</c:v>
                </c:pt>
                <c:pt idx="14">
                  <c:v>Profes. diploma/ certified 2 S2</c:v>
                </c:pt>
                <c:pt idx="15">
                  <c:v>Profes. diploma/ certified 2 S3</c:v>
                </c:pt>
                <c:pt idx="16">
                  <c:v>Profes. diploma/ certified 3 J1</c:v>
                </c:pt>
                <c:pt idx="17">
                  <c:v>Profes. diploma/ certified 3 J2</c:v>
                </c:pt>
                <c:pt idx="18">
                  <c:v>Profes. diploma/ certified 3 J3</c:v>
                </c:pt>
                <c:pt idx="19">
                  <c:v>Adm. Staff 1</c:v>
                </c:pt>
                <c:pt idx="20">
                  <c:v>Adm. Staff 2</c:v>
                </c:pt>
                <c:pt idx="21">
                  <c:v>Adm. Staff 3</c:v>
                </c:pt>
                <c:pt idx="22">
                  <c:v>Adm. Staff 4</c:v>
                </c:pt>
                <c:pt idx="23">
                  <c:v>Adm. Staff 5</c:v>
                </c:pt>
                <c:pt idx="24">
                  <c:v>Support Staff 1</c:v>
                </c:pt>
                <c:pt idx="25">
                  <c:v>Support Staff 2</c:v>
                </c:pt>
                <c:pt idx="26">
                  <c:v>Support Staff 3</c:v>
                </c:pt>
                <c:pt idx="27">
                  <c:v>Support Staff 4</c:v>
                </c:pt>
                <c:pt idx="28">
                  <c:v>Support Staff 5</c:v>
                </c:pt>
                <c:pt idx="29">
                  <c:v>Support Staff 6</c:v>
                </c:pt>
              </c:strCache>
            </c:strRef>
          </c:cat>
          <c:val>
            <c:numRef>
              <c:f>'[Grille DE Salaire actualisée (002).xlsx]Nouv Bar 1'!$H$54:$H$83</c:f>
              <c:numCache>
                <c:formatCode>_-* #,##0\ _€_-;\-* #,##0\ _€_-;_-* "-"??\ _€_-;_-@_-</c:formatCode>
                <c:ptCount val="30"/>
                <c:pt idx="0">
                  <c:v>1021.1377059372099</c:v>
                </c:pt>
                <c:pt idx="1">
                  <c:v>854.83369599005277</c:v>
                </c:pt>
                <c:pt idx="2">
                  <c:v>714.95181846440721</c:v>
                </c:pt>
                <c:pt idx="3">
                  <c:v>652.78209511967668</c:v>
                </c:pt>
                <c:pt idx="4">
                  <c:v>536.213863848306</c:v>
                </c:pt>
                <c:pt idx="5">
                  <c:v>497.357786757849</c:v>
                </c:pt>
                <c:pt idx="6">
                  <c:v>792.66397264532168</c:v>
                </c:pt>
                <c:pt idx="7">
                  <c:v>792.66397264532168</c:v>
                </c:pt>
                <c:pt idx="8">
                  <c:v>668.32452595585937</c:v>
                </c:pt>
                <c:pt idx="9">
                  <c:v>543.98507926639832</c:v>
                </c:pt>
                <c:pt idx="10">
                  <c:v>466.27292508548328</c:v>
                </c:pt>
                <c:pt idx="11">
                  <c:v>404.1032017407523</c:v>
                </c:pt>
                <c:pt idx="12">
                  <c:v>341.93347839602109</c:v>
                </c:pt>
                <c:pt idx="13">
                  <c:v>466.27292508548328</c:v>
                </c:pt>
                <c:pt idx="14">
                  <c:v>404.1032017407523</c:v>
                </c:pt>
                <c:pt idx="15">
                  <c:v>357.47590923220338</c:v>
                </c:pt>
                <c:pt idx="16">
                  <c:v>341.93347839602109</c:v>
                </c:pt>
                <c:pt idx="17">
                  <c:v>318.619832141747</c:v>
                </c:pt>
                <c:pt idx="18">
                  <c:v>264.22132421510679</c:v>
                </c:pt>
                <c:pt idx="19">
                  <c:v>466.27292508548328</c:v>
                </c:pt>
                <c:pt idx="20">
                  <c:v>357.47590923220338</c:v>
                </c:pt>
                <c:pt idx="21">
                  <c:v>341.93347839602109</c:v>
                </c:pt>
                <c:pt idx="22">
                  <c:v>264.22132421510679</c:v>
                </c:pt>
                <c:pt idx="23">
                  <c:v>248.67889337892441</c:v>
                </c:pt>
                <c:pt idx="24">
                  <c:v>264.22132421510679</c:v>
                </c:pt>
                <c:pt idx="25">
                  <c:v>248.67889337892441</c:v>
                </c:pt>
                <c:pt idx="26">
                  <c:v>226.91949020826851</c:v>
                </c:pt>
                <c:pt idx="27">
                  <c:v>206.8697544295926</c:v>
                </c:pt>
                <c:pt idx="28">
                  <c:v>188.06341311781159</c:v>
                </c:pt>
                <c:pt idx="29">
                  <c:v>170.9667391980106</c:v>
                </c:pt>
              </c:numCache>
            </c:numRef>
          </c:val>
          <c:extLst>
            <c:ext xmlns:c16="http://schemas.microsoft.com/office/drawing/2014/chart" uri="{C3380CC4-5D6E-409C-BE32-E72D297353CC}">
              <c16:uniqueId val="{00000000-7647-45F8-8A8C-487BD5342602}"/>
            </c:ext>
          </c:extLst>
        </c:ser>
        <c:dLbls>
          <c:showLegendKey val="0"/>
          <c:showVal val="0"/>
          <c:showCatName val="0"/>
          <c:showSerName val="0"/>
          <c:showPercent val="0"/>
          <c:showBubbleSize val="0"/>
        </c:dLbls>
        <c:gapWidth val="48"/>
        <c:overlap val="-27"/>
        <c:axId val="2112646872"/>
        <c:axId val="2136049880"/>
      </c:barChart>
      <c:catAx>
        <c:axId val="2112646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en-US"/>
          </a:p>
        </c:txPr>
        <c:crossAx val="2136049880"/>
        <c:crosses val="autoZero"/>
        <c:auto val="1"/>
        <c:lblAlgn val="ctr"/>
        <c:lblOffset val="100"/>
        <c:noMultiLvlLbl val="0"/>
      </c:catAx>
      <c:valAx>
        <c:axId val="21360498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j-lt"/>
                    <a:ea typeface="+mn-ea"/>
                    <a:cs typeface="+mn-cs"/>
                  </a:defRPr>
                </a:pPr>
                <a:r>
                  <a:rPr lang="en-US"/>
                  <a:t>US$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j-lt"/>
                  <a:ea typeface="+mn-ea"/>
                  <a:cs typeface="+mn-cs"/>
                </a:defRPr>
              </a:pPr>
              <a:endParaRPr lang="en-US"/>
            </a:p>
          </c:txPr>
        </c:title>
        <c:numFmt formatCode="_-* #,##0\ _€_-;\-* #,##0\ _€_-;_-* &quot;-&quot;??\ _€_-;_-@_-"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j-lt"/>
                <a:ea typeface="+mn-ea"/>
                <a:cs typeface="+mn-cs"/>
              </a:defRPr>
            </a:pPr>
            <a:endParaRPr lang="en-US"/>
          </a:p>
        </c:txPr>
        <c:crossAx val="211264687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mj-lt"/>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C6EE8D840F786B4A8BAACCB3D2A0BBD4" ma:contentTypeVersion="843" ma:contentTypeDescription="The base project type from which other project content types inherit their information." ma:contentTypeScope="" ma:versionID="ebc7af58a3fc9c6fc6639acb9b7aa335">
  <xsd:schema xmlns:xsd="http://www.w3.org/2001/XMLSchema" xmlns:xs="http://www.w3.org/2001/XMLSchema" xmlns:p="http://schemas.microsoft.com/office/2006/metadata/properties" xmlns:ns2="cdc7663a-08f0-4737-9e8c-148ce897a09c" targetNamespace="http://schemas.microsoft.com/office/2006/metadata/properties" ma:root="true" ma:fieldsID="1d6b4ef20dd3d5f53cae3210da7b70c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3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UBR Contact"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C6EE8D840F786B4A8BAACCB3D2A0BBD4" ma:contentTypeVersion="1702" ma:contentTypeDescription="The base project type from which other project content types inherit their information." ma:contentTypeScope="" ma:versionID="57a4e57f153c2b6df7ba1aa983c9d0e8">
  <xsd:schema xmlns:xsd="http://www.w3.org/2001/XMLSchema" xmlns:xs="http://www.w3.org/2001/XMLSchema" xmlns:p="http://schemas.microsoft.com/office/2006/metadata/properties" xmlns:ns2="cdc7663a-08f0-4737-9e8c-148ce897a09c" targetNamespace="http://schemas.microsoft.com/office/2006/metadata/properties" ma:root="true" ma:fieldsID="1e92ce9b7be0bbbe6f432e4ddc19fb9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3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Mahfouz, Giovanna 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76</Value>
      <Value>208</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EZSHARE-1089081468-42</_dlc_DocId>
    <_dlc_DocIdUrl xmlns="cdc7663a-08f0-4737-9e8c-148ce897a09c">
      <Url>https://idbg.sharepoint.com/teams/EZ-HA-LON/HA-L1131/_layouts/15/DocIdRedir.aspx?ID=EZSHARE-1089081468-42</Url>
      <Description>EZSHARE-1089081468-42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BE84CF97D9D3F4BA8621B26D2F4A633" ma:contentTypeVersion="3236" ma:contentTypeDescription="A content type to manage public (operations) IDB documents" ma:contentTypeScope="" ma:versionID="c0fef43c4ab7a6901276d3de1e84d70a">
  <xsd:schema xmlns:xsd="http://www.w3.org/2001/XMLSchema" xmlns:xs="http://www.w3.org/2001/XMLSchema" xmlns:p="http://schemas.microsoft.com/office/2006/metadata/properties" xmlns:ns2="cdc7663a-08f0-4737-9e8c-148ce897a09c" targetNamespace="http://schemas.microsoft.com/office/2006/metadata/properties" ma:root="true" ma:fieldsID="0f6d2c54e8d0c01a9b6419b4ab2746b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2000E69-9BAC-41C6-9B47-CC959FB47583}">
  <ds:schemaRefs>
    <ds:schemaRef ds:uri="http://schemas.openxmlformats.org/officeDocument/2006/bibliography"/>
  </ds:schemaRefs>
</ds:datastoreItem>
</file>

<file path=customXml/itemProps2.xml><?xml version="1.0" encoding="utf-8"?>
<ds:datastoreItem xmlns:ds="http://schemas.openxmlformats.org/officeDocument/2006/customXml" ds:itemID="{15429F2E-99D2-417C-A758-15C0D0DF9A56}"/>
</file>

<file path=customXml/itemProps3.xml><?xml version="1.0" encoding="utf-8"?>
<ds:datastoreItem xmlns:ds="http://schemas.openxmlformats.org/officeDocument/2006/customXml" ds:itemID="{E7B256C5-1205-4998-94A6-19AA7C49B456}"/>
</file>

<file path=customXml/itemProps4.xml><?xml version="1.0" encoding="utf-8"?>
<ds:datastoreItem xmlns:ds="http://schemas.openxmlformats.org/officeDocument/2006/customXml" ds:itemID="{1491B619-19FC-44F0-A0D4-2D956BD10CA4}"/>
</file>

<file path=customXml/itemProps5.xml><?xml version="1.0" encoding="utf-8"?>
<ds:datastoreItem xmlns:ds="http://schemas.openxmlformats.org/officeDocument/2006/customXml" ds:itemID="{D0FD6D5E-C6EF-480A-90CE-AFBC4851B808}"/>
</file>

<file path=customXml/itemProps6.xml><?xml version="1.0" encoding="utf-8"?>
<ds:datastoreItem xmlns:ds="http://schemas.openxmlformats.org/officeDocument/2006/customXml" ds:itemID="{D4F91E19-2188-4DBC-83B6-6B8B61D3A58D}"/>
</file>

<file path=customXml/itemProps7.xml><?xml version="1.0" encoding="utf-8"?>
<ds:datastoreItem xmlns:ds="http://schemas.openxmlformats.org/officeDocument/2006/customXml" ds:itemID="{734FA597-3759-47AA-A0EE-AFA6DE190C90}"/>
</file>

<file path=customXml/itemProps8.xml><?xml version="1.0" encoding="utf-8"?>
<ds:datastoreItem xmlns:ds="http://schemas.openxmlformats.org/officeDocument/2006/customXml" ds:itemID="{9F7C5026-F6AB-446D-B0FF-1161C8D385C7}"/>
</file>

<file path=customXml/itemProps9.xml><?xml version="1.0" encoding="utf-8"?>
<ds:datastoreItem xmlns:ds="http://schemas.openxmlformats.org/officeDocument/2006/customXml" ds:itemID="{804E2956-F8CF-4D6F-BDAB-3C779832E1F8}"/>
</file>

<file path=docProps/app.xml><?xml version="1.0" encoding="utf-8"?>
<Properties xmlns="http://schemas.openxmlformats.org/officeDocument/2006/extended-properties" xmlns:vt="http://schemas.openxmlformats.org/officeDocument/2006/docPropsVTypes">
  <Template>Normal.dotm</Template>
  <TotalTime>5</TotalTime>
  <Pages>50</Pages>
  <Words>16949</Words>
  <Characters>96615</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Nunberg</dc:creator>
  <cp:keywords/>
  <dc:description/>
  <cp:lastModifiedBy>Alvarez Huitron, Sharon Michel</cp:lastModifiedBy>
  <cp:revision>8</cp:revision>
  <cp:lastPrinted>2018-09-06T19:57:00Z</cp:lastPrinted>
  <dcterms:created xsi:type="dcterms:W3CDTF">2018-10-01T21:13:00Z</dcterms:created>
  <dcterms:modified xsi:type="dcterms:W3CDTF">2018-10-01T21:18:00Z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208;#REFORM AND PUBLIC SECTOR SUPPORT|6679f56e-8b55-402b-90a0-8fe4c41c00ba</vt:lpwstr>
  </property>
  <property fmtid="{D5CDD505-2E9C-101B-9397-08002B2CF9AE}" pid="7" name="Fund IDB">
    <vt:lpwstr/>
  </property>
  <property fmtid="{D5CDD505-2E9C-101B-9397-08002B2CF9AE}" pid="8" name="Country">
    <vt:lpwstr>42;#Haiti|77a11ace-c854-4e9c-9e19-c924bca0dd43</vt:lpwstr>
  </property>
  <property fmtid="{D5CDD505-2E9C-101B-9397-08002B2CF9AE}" pid="9" name="Sector IDB">
    <vt:lpwstr>76;#REFORM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a9c497e1-6e43-4036-aa5e-2c62c0067251</vt:lpwstr>
  </property>
  <property fmtid="{D5CDD505-2E9C-101B-9397-08002B2CF9AE}" pid="12" name="Disclosure Activity">
    <vt:lpwstr>Loan Proposal</vt:lpwstr>
  </property>
  <property fmtid="{D5CDD505-2E9C-101B-9397-08002B2CF9AE}" pid="13" name="ContentTypeId">
    <vt:lpwstr>0x0101001A458A224826124E8B45B1D613300CFC003BE84CF97D9D3F4BA8621B26D2F4A633</vt:lpwstr>
  </property>
</Properties>
</file>