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F0" w:rsidRPr="00A72027" w:rsidRDefault="000476F0">
      <w:pPr>
        <w:pStyle w:val="Title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72027">
        <w:rPr>
          <w:rFonts w:ascii="Times New Roman" w:hAnsi="Times New Roman" w:cs="Times New Roman"/>
          <w:sz w:val="24"/>
          <w:szCs w:val="24"/>
        </w:rPr>
        <w:t>MARCO LÓGICO</w:t>
      </w:r>
    </w:p>
    <w:tbl>
      <w:tblPr>
        <w:tblW w:w="4986" w:type="pct"/>
        <w:tblInd w:w="-8" w:type="dxa"/>
        <w:tblCellMar>
          <w:left w:w="10" w:type="dxa"/>
          <w:right w:w="10" w:type="dxa"/>
        </w:tblCellMar>
        <w:tblLook w:val="0000"/>
      </w:tblPr>
      <w:tblGrid>
        <w:gridCol w:w="2771"/>
        <w:gridCol w:w="2732"/>
        <w:gridCol w:w="2357"/>
        <w:gridCol w:w="2728"/>
        <w:gridCol w:w="3078"/>
      </w:tblGrid>
      <w:tr w:rsidR="000476F0" w:rsidRPr="00134033">
        <w:trPr>
          <w:trHeight w:val="323"/>
          <w:tblHeader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3F3C22">
            <w:pPr>
              <w:pStyle w:val="Subtitle"/>
              <w:spacing w:before="20" w:after="20"/>
              <w:rPr>
                <w:lang w:val="es-ES_tradnl"/>
              </w:rPr>
            </w:pPr>
            <w:r w:rsidRPr="00134033">
              <w:rPr>
                <w:lang w:val="es-ES_tradnl"/>
              </w:rPr>
              <w:t xml:space="preserve">Resumen narrativo de los </w:t>
            </w:r>
            <w:r w:rsidR="00796DD9">
              <w:rPr>
                <w:lang w:val="es-ES_tradnl"/>
              </w:rPr>
              <w:t>o</w:t>
            </w:r>
            <w:r w:rsidRPr="00134033">
              <w:rPr>
                <w:lang w:val="es-ES_tradnl"/>
              </w:rPr>
              <w:t>bjetivos</w:t>
            </w:r>
            <w:r>
              <w:rPr>
                <w:lang w:val="es-ES_tradnl"/>
              </w:rPr>
              <w:t xml:space="preserve"> y componentes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3F3C22">
            <w:pPr>
              <w:pStyle w:val="Heading6"/>
              <w:tabs>
                <w:tab w:val="clear" w:pos="1080"/>
              </w:tabs>
              <w:spacing w:before="20" w:after="2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13403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Indicadores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6F0" w:rsidRPr="003F3C22" w:rsidRDefault="000476F0" w:rsidP="003F3C22">
            <w:pPr>
              <w:pStyle w:val="Heading6"/>
              <w:tabs>
                <w:tab w:val="clear" w:pos="1080"/>
              </w:tabs>
              <w:spacing w:before="20" w:after="2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3F3C22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Meta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3F3C22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  <w:r w:rsidRPr="00134033">
              <w:rPr>
                <w:b/>
                <w:bCs/>
                <w:sz w:val="20"/>
                <w:szCs w:val="20"/>
                <w:lang w:val="es-ES_tradnl"/>
              </w:rPr>
              <w:t xml:space="preserve">Medios de </w:t>
            </w:r>
            <w:r w:rsidR="00796DD9">
              <w:rPr>
                <w:b/>
                <w:bCs/>
                <w:sz w:val="20"/>
                <w:szCs w:val="20"/>
                <w:lang w:val="es-ES_tradnl"/>
              </w:rPr>
              <w:t>v</w:t>
            </w:r>
            <w:r w:rsidRPr="00134033">
              <w:rPr>
                <w:b/>
                <w:bCs/>
                <w:sz w:val="20"/>
                <w:szCs w:val="20"/>
                <w:lang w:val="es-ES_tradnl"/>
              </w:rPr>
              <w:t>erificación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3F3C22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  <w:r w:rsidRPr="00134033">
              <w:rPr>
                <w:b/>
                <w:bCs/>
                <w:sz w:val="20"/>
                <w:szCs w:val="20"/>
                <w:lang w:val="es-ES_tradnl"/>
              </w:rPr>
              <w:t>Supuestos</w:t>
            </w:r>
          </w:p>
        </w:tc>
      </w:tr>
      <w:tr w:rsidR="000476F0" w:rsidRPr="00134033">
        <w:trPr>
          <w:cantSplit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0476F0" w:rsidRPr="00134033" w:rsidRDefault="000476F0">
            <w:pPr>
              <w:pStyle w:val="BodyText"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0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6F0" w:rsidRPr="00134033" w:rsidRDefault="000476F0">
            <w:pPr>
              <w:pStyle w:val="BodyText"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340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FIN (impacto) </w:t>
            </w:r>
          </w:p>
        </w:tc>
      </w:tr>
      <w:tr w:rsidR="000476F0" w:rsidRPr="00C47259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8F769B">
            <w:pPr>
              <w:spacing w:before="120"/>
              <w:ind w:right="117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Avanzar en la implementación del </w:t>
            </w:r>
            <w:r w:rsidR="00BE66DA">
              <w:rPr>
                <w:sz w:val="20"/>
                <w:szCs w:val="20"/>
                <w:lang w:val="es-ES_tradnl"/>
              </w:rPr>
              <w:t>S</w:t>
            </w:r>
            <w:r>
              <w:rPr>
                <w:sz w:val="20"/>
                <w:szCs w:val="20"/>
                <w:lang w:val="es-ES_tradnl"/>
              </w:rPr>
              <w:t xml:space="preserve">istema de Gestión </w:t>
            </w:r>
            <w:r w:rsidR="00BE66DA">
              <w:rPr>
                <w:sz w:val="20"/>
                <w:szCs w:val="20"/>
                <w:lang w:val="es-ES_tradnl"/>
              </w:rPr>
              <w:t>B</w:t>
            </w:r>
            <w:r>
              <w:rPr>
                <w:sz w:val="20"/>
                <w:szCs w:val="20"/>
                <w:lang w:val="es-ES_tradnl"/>
              </w:rPr>
              <w:t xml:space="preserve">asado en </w:t>
            </w:r>
            <w:r w:rsidR="00BE66DA">
              <w:rPr>
                <w:sz w:val="20"/>
                <w:szCs w:val="20"/>
                <w:lang w:val="es-ES_tradnl"/>
              </w:rPr>
              <w:t>R</w:t>
            </w:r>
            <w:r>
              <w:rPr>
                <w:sz w:val="20"/>
                <w:szCs w:val="20"/>
                <w:lang w:val="es-ES_tradnl"/>
              </w:rPr>
              <w:t>esultados en el Gobierno de Honduras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6B14FD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Mejoras en la eficacia y eficiencia de las instituciones y/o programas seleccionados</w:t>
            </w:r>
            <w:r w:rsidR="00BE66DA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6F0" w:rsidRDefault="000476F0" w:rsidP="00AC0B1B">
            <w:pPr>
              <w:pStyle w:val="FootnoteText"/>
              <w:rPr>
                <w:lang w:val="es-ES_tradnl"/>
              </w:rPr>
            </w:pPr>
          </w:p>
          <w:p w:rsidR="000476F0" w:rsidRPr="00134033" w:rsidRDefault="000476F0" w:rsidP="000C6734">
            <w:pPr>
              <w:pStyle w:val="FootnoteText"/>
              <w:rPr>
                <w:lang w:val="es-ES_tradnl"/>
              </w:rPr>
            </w:pPr>
            <w:r>
              <w:rPr>
                <w:lang w:val="es-ES_tradnl"/>
              </w:rPr>
              <w:t xml:space="preserve">Cumplir </w:t>
            </w:r>
            <w:r w:rsidR="004500C8">
              <w:rPr>
                <w:lang w:val="es-ES_tradnl"/>
              </w:rPr>
              <w:t xml:space="preserve">90% de </w:t>
            </w:r>
            <w:r>
              <w:rPr>
                <w:lang w:val="es-ES_tradnl"/>
              </w:rPr>
              <w:t xml:space="preserve">las metas </w:t>
            </w:r>
            <w:r w:rsidR="004500C8">
              <w:rPr>
                <w:lang w:val="es-ES_tradnl"/>
              </w:rPr>
              <w:t>de eficacia y eficiencia</w:t>
            </w:r>
            <w:r>
              <w:rPr>
                <w:lang w:val="es-ES_tradnl"/>
              </w:rPr>
              <w:t xml:space="preserve"> </w:t>
            </w:r>
            <w:r w:rsidR="000C6734">
              <w:rPr>
                <w:lang w:val="es-ES_tradnl"/>
              </w:rPr>
              <w:t>previstas</w:t>
            </w:r>
            <w:r w:rsidR="006B14FD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en los convenios</w:t>
            </w:r>
            <w:r w:rsidR="006B14FD">
              <w:rPr>
                <w:lang w:val="es-ES_tradnl"/>
              </w:rPr>
              <w:t>.</w:t>
            </w:r>
            <w:r>
              <w:rPr>
                <w:lang w:val="es-ES_tradnl"/>
              </w:rPr>
              <w:t xml:space="preserve"> </w:t>
            </w:r>
            <w:r w:rsidR="00CB7798">
              <w:rPr>
                <w:lang w:val="es-ES_tradnl"/>
              </w:rPr>
              <w:t xml:space="preserve"> (Año 2013)</w:t>
            </w:r>
            <w:r w:rsidR="004F042F">
              <w:rPr>
                <w:lang w:val="es-ES_tradnl"/>
              </w:rPr>
              <w:t>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CB7798">
            <w:pPr>
              <w:pStyle w:val="FootnoteText"/>
              <w:rPr>
                <w:lang w:val="es-ES_tradnl"/>
              </w:rPr>
            </w:pPr>
            <w:r>
              <w:rPr>
                <w:lang w:val="es-ES_tradnl"/>
              </w:rPr>
              <w:t>Informes de avance del cumplimiento de los convenios de gestión firmados en términos de políticas, objetivos, metas y utilización de recursos.</w:t>
            </w:r>
            <w:r w:rsidR="00CB7798">
              <w:rPr>
                <w:lang w:val="es-ES_tradnl"/>
              </w:rPr>
              <w:t xml:space="preserve"> 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A54A6C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Las máximas autoridades políticas del estado, incluyendo el Presidente de la República, comprometidas con el proceso de mejora de la gestión pública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0476F0" w:rsidRPr="00134033">
        <w:trPr>
          <w:cantSplit/>
          <w:trHeight w:val="292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0476F0" w:rsidRPr="00134033" w:rsidRDefault="000476F0">
            <w:pPr>
              <w:pStyle w:val="BodyText2"/>
              <w:spacing w:before="40" w:after="40"/>
              <w:ind w:right="11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0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6F0" w:rsidRPr="00134033" w:rsidRDefault="000476F0">
            <w:pPr>
              <w:pStyle w:val="BodyText2"/>
              <w:spacing w:before="40" w:after="40"/>
              <w:ind w:right="117"/>
              <w:jc w:val="left"/>
              <w:rPr>
                <w:sz w:val="20"/>
                <w:szCs w:val="20"/>
                <w:lang w:val="es-ES_tradnl"/>
              </w:rPr>
            </w:pPr>
            <w:r w:rsidRPr="001340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PROPÓSITO (resultados o </w:t>
            </w:r>
            <w:r w:rsidRPr="001340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s-ES_tradnl"/>
              </w:rPr>
              <w:t>outcomes</w:t>
            </w:r>
            <w:r w:rsidRPr="001340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) </w:t>
            </w:r>
          </w:p>
        </w:tc>
      </w:tr>
      <w:tr w:rsidR="000476F0" w:rsidRPr="00C47259" w:rsidTr="00662AE4">
        <w:trPr>
          <w:trHeight w:val="4477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B50B99" w:rsidRDefault="000476F0" w:rsidP="00C007C6">
            <w:pPr>
              <w:spacing w:before="120"/>
              <w:ind w:right="115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Fortalecer  la vinculación de</w:t>
            </w:r>
            <w:r w:rsidR="00BE66DA">
              <w:rPr>
                <w:sz w:val="20"/>
                <w:szCs w:val="20"/>
                <w:lang w:val="es-ES_tradnl"/>
              </w:rPr>
              <w:t>l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B50B99">
              <w:rPr>
                <w:sz w:val="20"/>
                <w:szCs w:val="20"/>
                <w:lang w:val="es-ES_tradnl"/>
              </w:rPr>
              <w:t>plan</w:t>
            </w:r>
            <w:r>
              <w:rPr>
                <w:sz w:val="20"/>
                <w:szCs w:val="20"/>
                <w:lang w:val="es-ES_tradnl"/>
              </w:rPr>
              <w:t xml:space="preserve"> presupuesto, instrumentar un </w:t>
            </w:r>
            <w:r w:rsidRPr="00B50B99">
              <w:rPr>
                <w:sz w:val="20"/>
                <w:szCs w:val="20"/>
                <w:lang w:val="es-ES_tradnl"/>
              </w:rPr>
              <w:t xml:space="preserve"> siste</w:t>
            </w:r>
            <w:r>
              <w:rPr>
                <w:sz w:val="20"/>
                <w:szCs w:val="20"/>
                <w:lang w:val="es-ES_tradnl"/>
              </w:rPr>
              <w:t xml:space="preserve">ma de monitoreo y evaluación del </w:t>
            </w:r>
            <w:r w:rsidRPr="00B50B99">
              <w:rPr>
                <w:sz w:val="20"/>
                <w:szCs w:val="20"/>
                <w:lang w:val="es-ES_tradnl"/>
              </w:rPr>
              <w:t>plan</w:t>
            </w:r>
            <w:r>
              <w:rPr>
                <w:sz w:val="20"/>
                <w:szCs w:val="20"/>
                <w:lang w:val="es-ES_tradnl"/>
              </w:rPr>
              <w:t xml:space="preserve"> e iniciar la </w:t>
            </w:r>
            <w:r w:rsidRPr="00B50B99">
              <w:rPr>
                <w:sz w:val="20"/>
                <w:szCs w:val="20"/>
                <w:lang w:val="es-ES_tradnl"/>
              </w:rPr>
              <w:t xml:space="preserve"> instrumentación de los convenios de gestión basados en resultados en organismos pilotos como herramienta para la programación y rendición de cuentas por resultados.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4C0C" w:rsidRPr="00AD55B8" w:rsidRDefault="00C47259" w:rsidP="006A4826">
            <w:pPr>
              <w:pStyle w:val="Paragraph"/>
              <w:numPr>
                <w:ilvl w:val="0"/>
                <w:numId w:val="0"/>
              </w:numPr>
              <w:jc w:val="left"/>
              <w:rPr>
                <w:color w:val="000000" w:themeColor="text1"/>
                <w:sz w:val="20"/>
                <w:szCs w:val="20"/>
                <w:lang w:val="es-ES_tradnl"/>
                <w:rPrChange w:id="0" w:author="irenec" w:date="2011-03-08T15:08:00Z">
                  <w:rPr>
                    <w:sz w:val="20"/>
                    <w:szCs w:val="20"/>
                    <w:lang w:val="es-ES_tradnl"/>
                  </w:rPr>
                </w:rPrChange>
              </w:rPr>
            </w:pPr>
            <w:r w:rsidRPr="00AD55B8">
              <w:rPr>
                <w:color w:val="000000" w:themeColor="text1"/>
                <w:sz w:val="20"/>
                <w:szCs w:val="20"/>
                <w:lang w:val="es-ES_tradnl"/>
                <w:rPrChange w:id="1" w:author="irenec" w:date="2011-03-08T15:08:00Z">
                  <w:rPr>
                    <w:color w:val="1F497D"/>
                    <w:sz w:val="20"/>
                    <w:szCs w:val="20"/>
                    <w:lang w:val="es-ES_tradnl"/>
                  </w:rPr>
                </w:rPrChange>
              </w:rPr>
              <w:t>Proporción de los programas presupuestarios de los organismos seleccionados con indicadores de resultado, vinculados a la Visión de País.</w:t>
            </w:r>
            <w:del w:id="2" w:author="irenec" w:date="2011-03-08T15:08:00Z">
              <w:r w:rsidR="000476F0" w:rsidRPr="00AD55B8" w:rsidDel="00AD55B8">
                <w:rPr>
                  <w:color w:val="000000" w:themeColor="text1"/>
                  <w:sz w:val="20"/>
                  <w:szCs w:val="20"/>
                  <w:lang w:val="es-ES_tradnl"/>
                  <w:rPrChange w:id="3" w:author="irenec" w:date="2011-03-08T15:08:00Z">
                    <w:rPr>
                      <w:sz w:val="20"/>
                      <w:szCs w:val="20"/>
                      <w:lang w:val="es-ES_tradnl"/>
                    </w:rPr>
                  </w:rPrChange>
                </w:rPr>
                <w:delText>.</w:delText>
              </w:r>
            </w:del>
          </w:p>
          <w:p w:rsidR="002A695A" w:rsidRDefault="002A695A" w:rsidP="006A4826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</w:p>
          <w:p w:rsidR="006A4826" w:rsidRDefault="00014C0C" w:rsidP="006A4826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Organismos y/o programas con sistemas de monitoreo y evaluación implementados. </w:t>
            </w:r>
          </w:p>
          <w:p w:rsidR="00074EA9" w:rsidRDefault="00074EA9" w:rsidP="006A4826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</w:p>
          <w:p w:rsidR="00014C0C" w:rsidRPr="00134033" w:rsidRDefault="000C6734" w:rsidP="00662AE4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Organismos </w:t>
            </w:r>
            <w:r w:rsidR="006A4826">
              <w:rPr>
                <w:sz w:val="20"/>
                <w:szCs w:val="20"/>
                <w:lang w:val="es-ES_tradnl"/>
              </w:rPr>
              <w:t>y/o programas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="006A4826">
              <w:rPr>
                <w:sz w:val="20"/>
                <w:szCs w:val="20"/>
                <w:lang w:val="es-ES_tradnl"/>
              </w:rPr>
              <w:t xml:space="preserve">comprometidos en implementar los convenios de </w:t>
            </w:r>
            <w:r w:rsidR="00217E1B">
              <w:rPr>
                <w:sz w:val="20"/>
                <w:szCs w:val="20"/>
                <w:lang w:val="es-ES_tradnl"/>
              </w:rPr>
              <w:t>g</w:t>
            </w:r>
            <w:r w:rsidR="006A4826">
              <w:rPr>
                <w:sz w:val="20"/>
                <w:szCs w:val="20"/>
                <w:lang w:val="es-ES_tradnl"/>
              </w:rPr>
              <w:t>estión.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7F4F" w:rsidRDefault="00167F4F" w:rsidP="00074EA9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0C6734" w:rsidRDefault="00167F4F" w:rsidP="00074EA9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80</w:t>
            </w:r>
            <w:r w:rsidR="00217E1B">
              <w:rPr>
                <w:sz w:val="20"/>
                <w:szCs w:val="20"/>
                <w:lang w:val="es-ES_tradnl"/>
              </w:rPr>
              <w:t>%</w:t>
            </w:r>
          </w:p>
          <w:p w:rsidR="000C6734" w:rsidRDefault="000C6734" w:rsidP="00A714CA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</w:p>
          <w:p w:rsidR="000C6734" w:rsidRDefault="000C6734" w:rsidP="00A714CA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</w:p>
          <w:p w:rsidR="00014C0C" w:rsidRDefault="00014C0C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5F3D5E" w:rsidRDefault="005F3D5E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5F3D5E" w:rsidRDefault="005F3D5E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5F3D5E" w:rsidRDefault="005F3D5E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5F3D5E" w:rsidRDefault="005F3D5E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014C0C" w:rsidRDefault="00014C0C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  <w:p w:rsidR="00014C0C" w:rsidRDefault="00014C0C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014C0C" w:rsidRDefault="00014C0C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5F3D5E" w:rsidRDefault="005F3D5E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</w:p>
          <w:p w:rsidR="006A4826" w:rsidRDefault="000C6734" w:rsidP="000C6734">
            <w:pPr>
              <w:pStyle w:val="Paragraph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6734" w:rsidRPr="00FE36F2" w:rsidRDefault="00014C0C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  <w:r w:rsidRPr="00FE36F2">
              <w:rPr>
                <w:sz w:val="20"/>
                <w:szCs w:val="20"/>
                <w:lang w:val="es-ES_tradnl"/>
              </w:rPr>
              <w:t>Informe que muestre la</w:t>
            </w:r>
            <w:r w:rsidR="00FE36F2">
              <w:rPr>
                <w:sz w:val="20"/>
                <w:szCs w:val="20"/>
                <w:lang w:val="es-ES_tradnl"/>
              </w:rPr>
              <w:t>s</w:t>
            </w:r>
            <w:r w:rsidRPr="00FE36F2">
              <w:rPr>
                <w:sz w:val="20"/>
                <w:szCs w:val="20"/>
                <w:lang w:val="es-ES_tradnl"/>
              </w:rPr>
              <w:t xml:space="preserve"> </w:t>
            </w:r>
            <w:r w:rsidR="00FE36F2" w:rsidRPr="00FE36F2">
              <w:rPr>
                <w:sz w:val="20"/>
                <w:szCs w:val="20"/>
                <w:lang w:val="es-ES_tradnl"/>
              </w:rPr>
              <w:t xml:space="preserve">relaciones cuantitativas </w:t>
            </w:r>
            <w:r w:rsidR="00FE36F2">
              <w:rPr>
                <w:sz w:val="20"/>
                <w:szCs w:val="20"/>
                <w:lang w:val="es-ES_tradnl"/>
              </w:rPr>
              <w:t xml:space="preserve">entre </w:t>
            </w:r>
            <w:r w:rsidR="00FE36F2" w:rsidRPr="004F042F">
              <w:rPr>
                <w:sz w:val="20"/>
                <w:szCs w:val="20"/>
                <w:lang w:val="es-ES_tradnl"/>
              </w:rPr>
              <w:t xml:space="preserve">los indicadores </w:t>
            </w:r>
            <w:r w:rsidR="0060356C">
              <w:rPr>
                <w:sz w:val="20"/>
                <w:szCs w:val="20"/>
                <w:lang w:val="es-ES_tradnl"/>
              </w:rPr>
              <w:t>del Plan de Nación y la matriz de insumo producto del presupuesto.</w:t>
            </w:r>
            <w:r w:rsidRPr="00FE36F2">
              <w:rPr>
                <w:sz w:val="20"/>
                <w:szCs w:val="20"/>
                <w:lang w:val="es-ES_tradnl"/>
              </w:rPr>
              <w:t xml:space="preserve"> </w:t>
            </w:r>
          </w:p>
          <w:p w:rsidR="005F3D5E" w:rsidRDefault="005F3D5E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</w:p>
          <w:p w:rsidR="005F3D5E" w:rsidRDefault="005F3D5E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</w:p>
          <w:p w:rsidR="005F3D5E" w:rsidRDefault="005F3D5E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</w:p>
          <w:p w:rsidR="000C6734" w:rsidRDefault="00014C0C" w:rsidP="00DC2412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Informes de seguimiento emitidos por el sistema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C6734" w:rsidRDefault="000C6734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</w:p>
          <w:p w:rsidR="005F3D5E" w:rsidRDefault="005F3D5E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7F620F">
            <w:pPr>
              <w:pStyle w:val="Paragraph"/>
              <w:numPr>
                <w:ilvl w:val="0"/>
                <w:numId w:val="0"/>
              </w:num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Convenio</w:t>
            </w:r>
            <w:r w:rsidR="00DC2412">
              <w:rPr>
                <w:sz w:val="20"/>
                <w:szCs w:val="20"/>
                <w:lang w:val="es-ES_tradnl"/>
              </w:rPr>
              <w:t>s</w:t>
            </w:r>
            <w:r>
              <w:rPr>
                <w:sz w:val="20"/>
                <w:szCs w:val="20"/>
                <w:lang w:val="es-ES_tradnl"/>
              </w:rPr>
              <w:t xml:space="preserve"> de gestión firmados</w:t>
            </w:r>
            <w:r w:rsidR="004F042F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074EA9">
            <w:pPr>
              <w:spacing w:before="120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t>L</w:t>
            </w:r>
            <w:r>
              <w:rPr>
                <w:sz w:val="20"/>
                <w:szCs w:val="20"/>
                <w:lang w:val="es-ES_tradnl"/>
              </w:rPr>
              <w:t xml:space="preserve">as máximas autoridades políticas y directivas de las Secretarías de de Planificación, Finanzas, Presidencia y organismos pilotos brindan un apoyo efectivo al </w:t>
            </w:r>
            <w:r w:rsidR="00BE66DA">
              <w:rPr>
                <w:sz w:val="20"/>
                <w:szCs w:val="20"/>
                <w:lang w:val="es-ES_tradnl"/>
              </w:rPr>
              <w:t>p</w:t>
            </w:r>
            <w:r>
              <w:rPr>
                <w:sz w:val="20"/>
                <w:szCs w:val="20"/>
                <w:lang w:val="es-ES_tradnl"/>
              </w:rPr>
              <w:t>rograma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0476F0" w:rsidRPr="00134033">
        <w:trPr>
          <w:cantSplit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0476F0" w:rsidRPr="00134033" w:rsidRDefault="000476F0" w:rsidP="0063334D">
            <w:pPr>
              <w:keepNext/>
              <w:spacing w:before="40" w:after="40"/>
              <w:ind w:right="115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0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63334D">
            <w:pPr>
              <w:keepNext/>
              <w:spacing w:before="40" w:after="40"/>
              <w:ind w:right="115"/>
              <w:rPr>
                <w:b/>
                <w:bCs/>
                <w:sz w:val="20"/>
                <w:szCs w:val="20"/>
                <w:lang w:val="es-ES_tradnl"/>
              </w:rPr>
            </w:pPr>
            <w:r w:rsidRPr="00134033">
              <w:rPr>
                <w:b/>
                <w:bCs/>
                <w:sz w:val="20"/>
                <w:szCs w:val="20"/>
                <w:lang w:val="es-ES_tradnl"/>
              </w:rPr>
              <w:t xml:space="preserve">COMPONENTES (productos) </w:t>
            </w:r>
          </w:p>
        </w:tc>
      </w:tr>
      <w:tr w:rsidR="000476F0" w:rsidRPr="00C47259" w:rsidTr="00D06542">
        <w:trPr>
          <w:trHeight w:val="146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Pr="00134033" w:rsidRDefault="000476F0" w:rsidP="004A344E">
            <w:pPr>
              <w:ind w:right="117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t>Componente 1 –  Planificación</w:t>
            </w:r>
            <w:r>
              <w:rPr>
                <w:sz w:val="20"/>
                <w:szCs w:val="20"/>
                <w:lang w:val="es-ES_tradnl"/>
              </w:rPr>
              <w:t xml:space="preserve"> Estratégica y Presupuestación Orientada a R</w:t>
            </w:r>
            <w:r w:rsidRPr="00134033">
              <w:rPr>
                <w:sz w:val="20"/>
                <w:szCs w:val="20"/>
                <w:lang w:val="es-ES_tradnl"/>
              </w:rPr>
              <w:t xml:space="preserve">esultados.  </w:t>
            </w:r>
          </w:p>
          <w:p w:rsidR="000476F0" w:rsidRPr="00134033" w:rsidRDefault="000476F0" w:rsidP="004A344E">
            <w:pPr>
              <w:ind w:right="117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  <w:r w:rsidRPr="00134033">
              <w:rPr>
                <w:sz w:val="20"/>
                <w:szCs w:val="20"/>
                <w:lang w:val="es-ES_tradnl" w:eastAsia="es-ES"/>
              </w:rPr>
              <w:t xml:space="preserve">Al final de los 24 meses desde la entrada en vigencia de la operación: </w:t>
            </w: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421532" w:rsidRDefault="00421532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  <w:r w:rsidRPr="00134033">
              <w:rPr>
                <w:sz w:val="20"/>
                <w:szCs w:val="20"/>
                <w:lang w:val="es-ES_tradnl" w:eastAsia="es-ES"/>
              </w:rPr>
              <w:t xml:space="preserve">(i) </w:t>
            </w:r>
            <w:r w:rsidR="00542E6F">
              <w:rPr>
                <w:sz w:val="20"/>
                <w:szCs w:val="20"/>
                <w:lang w:val="es-ES_tradnl" w:eastAsia="es-ES"/>
              </w:rPr>
              <w:t>M</w:t>
            </w:r>
            <w:r w:rsidR="00542E6F" w:rsidRPr="00134033">
              <w:rPr>
                <w:sz w:val="20"/>
                <w:szCs w:val="20"/>
                <w:lang w:val="es-ES_tradnl" w:eastAsia="es-ES"/>
              </w:rPr>
              <w:t>etodología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 </w:t>
            </w:r>
            <w:r>
              <w:rPr>
                <w:sz w:val="20"/>
                <w:szCs w:val="20"/>
                <w:lang w:val="es-ES_tradnl" w:eastAsia="es-ES"/>
              </w:rPr>
              <w:t>para establecer las vinculaciones entre las estructuras programáticas del presupuesto, el Plan de la Nación y la desagregación regional del gasto.</w:t>
            </w:r>
          </w:p>
          <w:p w:rsidR="000476F0" w:rsidRDefault="000476F0" w:rsidP="004A344E">
            <w:pPr>
              <w:pStyle w:val="Paragraph"/>
              <w:numPr>
                <w:ilvl w:val="0"/>
                <w:numId w:val="0"/>
              </w:numPr>
              <w:spacing w:before="0" w:after="0"/>
              <w:ind w:right="62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  <w:r>
              <w:rPr>
                <w:sz w:val="20"/>
                <w:szCs w:val="20"/>
                <w:lang w:val="es-ES_tradnl" w:eastAsia="es-ES"/>
              </w:rPr>
              <w:t>(ii) Ajustes al m</w:t>
            </w:r>
            <w:r w:rsidR="00BE66DA">
              <w:rPr>
                <w:sz w:val="20"/>
                <w:szCs w:val="20"/>
                <w:lang w:val="es-ES_tradnl" w:eastAsia="es-ES"/>
              </w:rPr>
              <w:t>ó</w:t>
            </w:r>
            <w:r>
              <w:rPr>
                <w:sz w:val="20"/>
                <w:szCs w:val="20"/>
                <w:lang w:val="es-ES_tradnl" w:eastAsia="es-ES"/>
              </w:rPr>
              <w:t xml:space="preserve">dulo de formulación presupuestaria del sistema 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SIAFI </w:t>
            </w:r>
            <w:r>
              <w:rPr>
                <w:sz w:val="20"/>
                <w:szCs w:val="20"/>
                <w:lang w:val="es-ES_tradnl" w:eastAsia="es-ES"/>
              </w:rPr>
              <w:t xml:space="preserve">para permitir establecer las vinculaciones </w:t>
            </w:r>
            <w:r w:rsidRPr="00134033">
              <w:rPr>
                <w:sz w:val="20"/>
                <w:szCs w:val="20"/>
                <w:lang w:val="es-ES_tradnl" w:eastAsia="es-ES"/>
              </w:rPr>
              <w:t>entre las estructuras programáticas del presupuesto, las categorías del Plan de la Nación y la desagregación regional del gasto</w:t>
            </w:r>
            <w:r w:rsidRPr="000D15EF">
              <w:rPr>
                <w:sz w:val="20"/>
                <w:szCs w:val="20"/>
                <w:lang w:val="es-ES_tradnl" w:eastAsia="es-ES"/>
              </w:rPr>
              <w:t>;</w:t>
            </w:r>
          </w:p>
          <w:p w:rsidR="000476F0" w:rsidRPr="000D15EF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9048A0" w:rsidRDefault="009048A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  <w:r w:rsidRPr="000D15EF">
              <w:rPr>
                <w:sz w:val="20"/>
                <w:szCs w:val="20"/>
                <w:lang w:val="es-ES_tradnl" w:eastAsia="es-ES"/>
              </w:rPr>
              <w:t>(ii</w:t>
            </w:r>
            <w:r>
              <w:rPr>
                <w:sz w:val="20"/>
                <w:szCs w:val="20"/>
                <w:lang w:val="es-ES_tradnl" w:eastAsia="es-ES"/>
              </w:rPr>
              <w:t>i</w:t>
            </w:r>
            <w:r w:rsidRPr="000D15EF">
              <w:rPr>
                <w:sz w:val="20"/>
                <w:szCs w:val="20"/>
                <w:lang w:val="es-ES_tradnl" w:eastAsia="es-ES"/>
              </w:rPr>
              <w:t>)</w:t>
            </w:r>
            <w:r>
              <w:rPr>
                <w:sz w:val="20"/>
                <w:szCs w:val="20"/>
                <w:lang w:val="es-ES_tradnl" w:eastAsia="es-ES"/>
              </w:rPr>
              <w:t xml:space="preserve"> </w:t>
            </w:r>
            <w:r w:rsidRPr="00B33F41">
              <w:rPr>
                <w:sz w:val="20"/>
                <w:szCs w:val="20"/>
                <w:lang w:val="es-ES_tradnl"/>
              </w:rPr>
              <w:t>Norma</w:t>
            </w:r>
            <w:r w:rsidRPr="00B33F41">
              <w:rPr>
                <w:rFonts w:ascii="Times New Roman Bold" w:hAnsi="Times New Roman Bold" w:cs="Times New Roman Bold"/>
                <w:sz w:val="20"/>
                <w:szCs w:val="20"/>
                <w:lang w:val="es-ES_tradnl"/>
              </w:rPr>
              <w:t xml:space="preserve"> </w:t>
            </w:r>
            <w:r w:rsidRPr="00B33F41">
              <w:rPr>
                <w:sz w:val="20"/>
                <w:szCs w:val="20"/>
                <w:lang w:val="es-ES_tradnl"/>
              </w:rPr>
              <w:t>técnica sobre vinculación planificación – formulación presupuestaria</w:t>
            </w:r>
            <w:r w:rsidRPr="00B33F41">
              <w:rPr>
                <w:sz w:val="20"/>
                <w:szCs w:val="20"/>
                <w:lang w:val="es-ES_tradnl" w:eastAsia="es-ES"/>
              </w:rPr>
              <w:t>;</w:t>
            </w: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 w:right="62"/>
              <w:jc w:val="left"/>
              <w:rPr>
                <w:sz w:val="20"/>
                <w:szCs w:val="20"/>
                <w:lang w:val="es-ES_tradnl" w:eastAsia="es-ES"/>
              </w:rPr>
            </w:pPr>
            <w:r>
              <w:rPr>
                <w:sz w:val="20"/>
                <w:szCs w:val="20"/>
                <w:lang w:val="es-ES_tradnl" w:eastAsia="es-ES"/>
              </w:rPr>
              <w:t>(</w:t>
            </w:r>
            <w:r w:rsidRPr="00134033">
              <w:rPr>
                <w:sz w:val="20"/>
                <w:szCs w:val="20"/>
                <w:lang w:val="es-ES_tradnl" w:eastAsia="es-ES"/>
              </w:rPr>
              <w:t>i</w:t>
            </w:r>
            <w:r>
              <w:rPr>
                <w:sz w:val="20"/>
                <w:szCs w:val="20"/>
                <w:lang w:val="es-ES_tradnl" w:eastAsia="es-ES"/>
              </w:rPr>
              <w:t>v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) </w:t>
            </w:r>
            <w:r>
              <w:rPr>
                <w:sz w:val="20"/>
                <w:szCs w:val="20"/>
                <w:lang w:val="es-ES_tradnl" w:eastAsia="es-ES"/>
              </w:rPr>
              <w:t>E</w:t>
            </w:r>
            <w:r w:rsidRPr="00134033">
              <w:rPr>
                <w:sz w:val="20"/>
                <w:szCs w:val="20"/>
                <w:lang w:val="es-ES_tradnl" w:eastAsia="es-ES"/>
              </w:rPr>
              <w:t>structura</w:t>
            </w:r>
            <w:r>
              <w:rPr>
                <w:sz w:val="20"/>
                <w:szCs w:val="20"/>
                <w:lang w:val="es-ES_tradnl" w:eastAsia="es-ES"/>
              </w:rPr>
              <w:t>s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 programática</w:t>
            </w:r>
            <w:r>
              <w:rPr>
                <w:sz w:val="20"/>
                <w:szCs w:val="20"/>
                <w:lang w:val="es-ES_tradnl" w:eastAsia="es-ES"/>
              </w:rPr>
              <w:t>s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 del presupuesto revisada</w:t>
            </w:r>
            <w:r>
              <w:rPr>
                <w:sz w:val="20"/>
                <w:szCs w:val="20"/>
                <w:lang w:val="es-ES_tradnl" w:eastAsia="es-ES"/>
              </w:rPr>
              <w:t>s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 para organismos seleccionados;</w:t>
            </w: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27C6F" w:rsidRDefault="00027C6F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4F042F" w:rsidRDefault="004F042F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  <w:r w:rsidRPr="00134033">
              <w:rPr>
                <w:sz w:val="20"/>
                <w:szCs w:val="20"/>
                <w:lang w:val="es-ES_tradnl" w:eastAsia="es-ES"/>
              </w:rPr>
              <w:lastRenderedPageBreak/>
              <w:t xml:space="preserve">(v) </w:t>
            </w:r>
            <w:r>
              <w:rPr>
                <w:sz w:val="20"/>
                <w:szCs w:val="20"/>
                <w:lang w:val="es-ES_tradnl" w:eastAsia="es-ES"/>
              </w:rPr>
              <w:t>M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arco normativo y operativo para la instrumentación de los convenios de </w:t>
            </w:r>
            <w:r w:rsidR="00BE66DA">
              <w:rPr>
                <w:sz w:val="20"/>
                <w:szCs w:val="20"/>
                <w:lang w:val="es-ES_tradnl" w:eastAsia="es-ES"/>
              </w:rPr>
              <w:t>g</w:t>
            </w:r>
            <w:r>
              <w:rPr>
                <w:sz w:val="20"/>
                <w:szCs w:val="20"/>
                <w:lang w:val="es-ES_tradnl" w:eastAsia="es-ES"/>
              </w:rPr>
              <w:t>estión basada en resultados</w:t>
            </w:r>
            <w:r w:rsidRPr="00134033">
              <w:rPr>
                <w:sz w:val="20"/>
                <w:szCs w:val="20"/>
                <w:lang w:val="es-ES_tradnl" w:eastAsia="es-ES"/>
              </w:rPr>
              <w:t>;</w:t>
            </w: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  <w:r w:rsidRPr="00134033">
              <w:rPr>
                <w:sz w:val="20"/>
                <w:szCs w:val="20"/>
                <w:lang w:val="es-ES_tradnl" w:eastAsia="es-ES"/>
              </w:rPr>
              <w:t>(v</w:t>
            </w:r>
            <w:r>
              <w:rPr>
                <w:sz w:val="20"/>
                <w:szCs w:val="20"/>
                <w:lang w:val="es-ES_tradnl" w:eastAsia="es-ES"/>
              </w:rPr>
              <w:t>i</w:t>
            </w:r>
            <w:r w:rsidRPr="00134033">
              <w:rPr>
                <w:sz w:val="20"/>
                <w:szCs w:val="20"/>
                <w:lang w:val="es-ES_tradnl" w:eastAsia="es-ES"/>
              </w:rPr>
              <w:t xml:space="preserve">) </w:t>
            </w:r>
            <w:r>
              <w:rPr>
                <w:sz w:val="20"/>
                <w:szCs w:val="20"/>
                <w:lang w:val="es-ES_tradnl" w:eastAsia="es-ES"/>
              </w:rPr>
              <w:t>D</w:t>
            </w:r>
            <w:r w:rsidRPr="00134033">
              <w:rPr>
                <w:sz w:val="20"/>
                <w:szCs w:val="20"/>
                <w:lang w:val="es-ES_tradnl" w:eastAsia="es-ES"/>
              </w:rPr>
              <w:t>iseño y desarrollo del Sistema de Mo</w:t>
            </w:r>
            <w:r>
              <w:rPr>
                <w:sz w:val="20"/>
                <w:szCs w:val="20"/>
                <w:lang w:val="es-ES_tradnl" w:eastAsia="es-ES"/>
              </w:rPr>
              <w:t xml:space="preserve">nitoreo y Evaluación del plan; </w:t>
            </w: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766ECD" w:rsidRDefault="00766ECD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766ECD" w:rsidRDefault="00766ECD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993EC4" w:rsidRDefault="00993EC4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550683" w:rsidRDefault="00550683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550683" w:rsidRDefault="00550683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B172AA" w:rsidRDefault="00B172AA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DA1C34" w:rsidRDefault="00DA1C34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6209" w:rsidRDefault="00046209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4F042F" w:rsidRDefault="004F042F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6209" w:rsidRDefault="00046209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</w:p>
          <w:p w:rsidR="000476F0" w:rsidRPr="00134033" w:rsidRDefault="000476F0" w:rsidP="00AF7CCE">
            <w:pPr>
              <w:pStyle w:val="Paragraph"/>
              <w:numPr>
                <w:ilvl w:val="0"/>
                <w:numId w:val="0"/>
              </w:numPr>
              <w:spacing w:before="0" w:after="0"/>
              <w:ind w:left="130"/>
              <w:jc w:val="left"/>
              <w:rPr>
                <w:sz w:val="20"/>
                <w:szCs w:val="20"/>
                <w:lang w:val="es-ES_tradnl" w:eastAsia="es-ES"/>
              </w:rPr>
            </w:pPr>
            <w:r w:rsidRPr="00134033">
              <w:rPr>
                <w:sz w:val="20"/>
                <w:szCs w:val="20"/>
                <w:lang w:val="es-ES_tradnl" w:eastAsia="es-ES"/>
              </w:rPr>
              <w:t>(vi</w:t>
            </w:r>
            <w:r>
              <w:rPr>
                <w:sz w:val="20"/>
                <w:szCs w:val="20"/>
                <w:lang w:val="es-ES_tradnl" w:eastAsia="es-ES"/>
              </w:rPr>
              <w:t>i</w:t>
            </w:r>
            <w:r w:rsidRPr="00134033">
              <w:rPr>
                <w:sz w:val="20"/>
                <w:szCs w:val="20"/>
                <w:lang w:val="es-ES_tradnl" w:eastAsia="es-ES"/>
              </w:rPr>
              <w:t>)</w:t>
            </w:r>
            <w:r>
              <w:rPr>
                <w:sz w:val="20"/>
                <w:szCs w:val="20"/>
                <w:lang w:val="es-ES_tradnl" w:eastAsia="es-ES"/>
              </w:rPr>
              <w:t xml:space="preserve"> N</w:t>
            </w:r>
            <w:r w:rsidRPr="00134033">
              <w:rPr>
                <w:sz w:val="20"/>
                <w:szCs w:val="20"/>
                <w:lang w:val="es-ES_tradnl" w:eastAsia="es-ES"/>
              </w:rPr>
              <w:t>iveles polí</w:t>
            </w:r>
            <w:r>
              <w:rPr>
                <w:sz w:val="20"/>
                <w:szCs w:val="20"/>
                <w:lang w:val="es-ES_tradnl" w:eastAsia="es-ES"/>
              </w:rPr>
              <w:t>ticos y directivos sensibilizado</w:t>
            </w:r>
            <w:r w:rsidRPr="00134033">
              <w:rPr>
                <w:sz w:val="20"/>
                <w:szCs w:val="20"/>
                <w:lang w:val="es-ES_tradnl" w:eastAsia="es-ES"/>
              </w:rPr>
              <w:t>s al proceso de reforma y personal técnico capacitado.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421532" w:rsidRDefault="00421532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542E6F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Metodología dise</w:t>
            </w:r>
            <w:r w:rsidR="00D0401C">
              <w:rPr>
                <w:sz w:val="20"/>
                <w:szCs w:val="20"/>
                <w:lang w:val="es-ES_tradnl"/>
              </w:rPr>
              <w:t>ñada.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CB7798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 2011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F71E6A" w:rsidRDefault="00F71E6A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F71E6A" w:rsidRDefault="00F71E6A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421532" w:rsidRPr="00A72027" w:rsidRDefault="00421532" w:rsidP="00421532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</w:t>
            </w:r>
            <w:r w:rsidR="00BE66DA"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s-ES_tradnl"/>
              </w:rPr>
              <w:t xml:space="preserve">dulo de formulación del </w:t>
            </w:r>
            <w:r w:rsidRPr="00A72027">
              <w:rPr>
                <w:sz w:val="20"/>
                <w:szCs w:val="20"/>
                <w:lang w:val="es-ES_tradnl"/>
              </w:rPr>
              <w:t xml:space="preserve">SIAFI </w:t>
            </w:r>
            <w:r w:rsidR="00E15F4F">
              <w:rPr>
                <w:sz w:val="20"/>
                <w:szCs w:val="20"/>
                <w:lang w:val="es-ES_tradnl"/>
              </w:rPr>
              <w:t>ajustado</w:t>
            </w:r>
            <w:r w:rsidR="006264F6">
              <w:rPr>
                <w:sz w:val="20"/>
                <w:szCs w:val="20"/>
                <w:lang w:val="es-ES_tradnl"/>
              </w:rPr>
              <w:t>, según la metodología acordada</w:t>
            </w:r>
            <w:r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CB7798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Años 2012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6264F6" w:rsidRDefault="006264F6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6264F6" w:rsidRDefault="006264F6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1C7BA6" w:rsidRDefault="001C7BA6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1C7BA6" w:rsidRDefault="001C7BA6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4F042F" w:rsidRDefault="004F042F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4F042F" w:rsidRDefault="004F042F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6264F6" w:rsidRDefault="006264F6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70641A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Norma técnica diseñada </w:t>
            </w:r>
          </w:p>
          <w:p w:rsidR="000476F0" w:rsidRDefault="00CB7798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 2011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Al menos 5 organismos con estructuras programáticas ajustadas</w:t>
            </w:r>
            <w:r w:rsidR="00BE66DA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CB7798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Años 2012-2013</w:t>
            </w:r>
            <w:r w:rsidR="00BE66DA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27C6F" w:rsidRDefault="00027C6F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476F0" w:rsidRDefault="00D33B31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Proyecto de norma sobre marco operativo y normativo elaborado. </w:t>
            </w:r>
          </w:p>
          <w:p w:rsidR="000476F0" w:rsidRDefault="00CB7798" w:rsidP="00AF7CCE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 2011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AB0DA9" w:rsidRDefault="00AB0DA9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</w:p>
          <w:p w:rsidR="00AB0DA9" w:rsidRDefault="00AB0DA9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</w:p>
          <w:p w:rsidR="00993EC4" w:rsidRDefault="00993EC4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Diseño conceptual y funcional</w:t>
            </w:r>
            <w:r w:rsidR="00BE66DA">
              <w:rPr>
                <w:sz w:val="20"/>
                <w:szCs w:val="20"/>
                <w:lang w:val="es-ES_tradnl"/>
              </w:rPr>
              <w:t>.</w:t>
            </w:r>
          </w:p>
          <w:p w:rsidR="00C115DD" w:rsidRDefault="00CB7798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Año 2012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990858" w:rsidRDefault="00990858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</w:p>
          <w:p w:rsidR="00990858" w:rsidRDefault="00990858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</w:p>
          <w:p w:rsidR="00571ED7" w:rsidRDefault="00571ED7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</w:p>
          <w:p w:rsidR="000476F0" w:rsidRPr="00A72027" w:rsidRDefault="000476F0" w:rsidP="00E51BCF">
            <w:pPr>
              <w:ind w:left="98" w:right="79"/>
              <w:rPr>
                <w:sz w:val="20"/>
                <w:szCs w:val="20"/>
                <w:lang w:val="es-ES_tradnl"/>
              </w:rPr>
            </w:pPr>
            <w:r w:rsidRPr="00A72027">
              <w:rPr>
                <w:sz w:val="20"/>
                <w:szCs w:val="20"/>
                <w:lang w:val="es-ES_tradnl"/>
              </w:rPr>
              <w:t xml:space="preserve">Sistema </w:t>
            </w:r>
            <w:r w:rsidR="00550683">
              <w:rPr>
                <w:sz w:val="20"/>
                <w:szCs w:val="20"/>
                <w:lang w:val="es-ES_tradnl"/>
              </w:rPr>
              <w:t xml:space="preserve">de </w:t>
            </w:r>
            <w:r w:rsidR="00993EC4">
              <w:rPr>
                <w:sz w:val="20"/>
                <w:szCs w:val="20"/>
                <w:lang w:val="es-ES_tradnl"/>
              </w:rPr>
              <w:t xml:space="preserve">Monitoreo y Evaluación del </w:t>
            </w:r>
            <w:r w:rsidR="0028503C">
              <w:rPr>
                <w:sz w:val="20"/>
                <w:szCs w:val="20"/>
                <w:lang w:val="es-ES_tradnl"/>
              </w:rPr>
              <w:t xml:space="preserve">Plan </w:t>
            </w:r>
            <w:r w:rsidRPr="00A72027">
              <w:rPr>
                <w:sz w:val="20"/>
                <w:szCs w:val="20"/>
                <w:lang w:val="es-ES_tradnl"/>
              </w:rPr>
              <w:t>desarrollado e implementado en los organismos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="00550683">
              <w:rPr>
                <w:sz w:val="20"/>
                <w:szCs w:val="20"/>
                <w:lang w:val="es-ES_tradnl"/>
              </w:rPr>
              <w:t>y/</w:t>
            </w:r>
            <w:r>
              <w:rPr>
                <w:sz w:val="20"/>
                <w:szCs w:val="20"/>
                <w:lang w:val="es-ES_tradnl"/>
              </w:rPr>
              <w:t>o programas</w:t>
            </w:r>
            <w:r w:rsidRPr="00A72027">
              <w:rPr>
                <w:sz w:val="20"/>
                <w:szCs w:val="20"/>
                <w:lang w:val="es-ES_tradnl"/>
              </w:rPr>
              <w:t xml:space="preserve"> pilotos.</w:t>
            </w:r>
          </w:p>
          <w:p w:rsidR="00CB7798" w:rsidRDefault="004F042F" w:rsidP="00CB779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 </w:t>
            </w:r>
            <w:r w:rsidR="00CB7798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Año 2012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523020" w:rsidRDefault="00523020" w:rsidP="00B172AA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523020" w:rsidRDefault="00523020" w:rsidP="00B172AA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0C6A0F" w:rsidRDefault="000C6A0F" w:rsidP="00B172AA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BE66DA" w:rsidRDefault="00FD5202" w:rsidP="00B172AA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25</w:t>
            </w:r>
            <w:r w:rsidR="00B172AA">
              <w:rPr>
                <w:sz w:val="20"/>
                <w:szCs w:val="20"/>
                <w:lang w:val="es-ES_tradnl"/>
              </w:rPr>
              <w:t xml:space="preserve"> Secretarios, Subsecretarios, Directores así como  Diputados del Congreso Nacional </w:t>
            </w:r>
            <w:r w:rsidR="00C11BA2">
              <w:rPr>
                <w:sz w:val="20"/>
                <w:szCs w:val="20"/>
                <w:lang w:val="es-ES_tradnl"/>
              </w:rPr>
              <w:t xml:space="preserve">participando en actividades de sensibilización. </w:t>
            </w:r>
            <w:r w:rsidR="00CB7798">
              <w:rPr>
                <w:sz w:val="20"/>
                <w:szCs w:val="20"/>
                <w:lang w:val="es-ES_tradnl"/>
              </w:rPr>
              <w:t xml:space="preserve"> </w:t>
            </w:r>
          </w:p>
          <w:p w:rsidR="00B172AA" w:rsidRDefault="00CB7798" w:rsidP="00B172AA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(2011-2012)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B172AA" w:rsidRDefault="00B172AA" w:rsidP="00B172AA">
            <w:pPr>
              <w:ind w:left="98"/>
              <w:rPr>
                <w:sz w:val="20"/>
                <w:szCs w:val="20"/>
                <w:lang w:val="es-ES_tradnl"/>
              </w:rPr>
            </w:pPr>
          </w:p>
          <w:p w:rsidR="00BE66DA" w:rsidRDefault="00C11BA2" w:rsidP="00CB7798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100 funcionarios de nivel técnico capacitados en </w:t>
            </w:r>
            <w:r w:rsidR="00C85564">
              <w:rPr>
                <w:sz w:val="20"/>
                <w:szCs w:val="20"/>
                <w:lang w:val="es-ES_tradnl"/>
              </w:rPr>
              <w:t xml:space="preserve">las metodologías desarrolladas por este </w:t>
            </w:r>
            <w:r w:rsidR="00BE66DA">
              <w:rPr>
                <w:sz w:val="20"/>
                <w:szCs w:val="20"/>
                <w:lang w:val="es-ES_tradnl"/>
              </w:rPr>
              <w:t>p</w:t>
            </w:r>
            <w:r w:rsidR="00C85564">
              <w:rPr>
                <w:sz w:val="20"/>
                <w:szCs w:val="20"/>
                <w:lang w:val="es-ES_tradnl"/>
              </w:rPr>
              <w:t xml:space="preserve">rograma. </w:t>
            </w:r>
          </w:p>
          <w:p w:rsidR="00CB7798" w:rsidRDefault="00CB7798" w:rsidP="00CB7798">
            <w:pPr>
              <w:ind w:left="98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(2011-2012)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Pr="00134033" w:rsidRDefault="000476F0" w:rsidP="00C85564">
            <w:pPr>
              <w:ind w:left="98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21532" w:rsidRDefault="00421532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8349C8" w:rsidP="00AF7CCE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Documento</w:t>
            </w:r>
            <w:r w:rsidR="00542E6F">
              <w:rPr>
                <w:sz w:val="20"/>
                <w:szCs w:val="20"/>
                <w:lang w:val="es-ES_tradnl"/>
              </w:rPr>
              <w:t xml:space="preserve"> con la propuesta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21532" w:rsidRDefault="00421532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21532" w:rsidRPr="00A72027" w:rsidRDefault="00421532" w:rsidP="00421532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</w:t>
            </w:r>
            <w:r w:rsidR="00BE66DA"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s-ES_tradnl"/>
              </w:rPr>
              <w:t xml:space="preserve">dulo de formulación del </w:t>
            </w:r>
            <w:r w:rsidRPr="00A72027">
              <w:rPr>
                <w:sz w:val="20"/>
                <w:szCs w:val="20"/>
                <w:lang w:val="es-ES_tradnl"/>
              </w:rPr>
              <w:t>SIAFI en producción</w:t>
            </w:r>
            <w:r>
              <w:rPr>
                <w:sz w:val="20"/>
                <w:szCs w:val="20"/>
                <w:lang w:val="es-ES_tradnl"/>
              </w:rPr>
              <w:t>.</w:t>
            </w:r>
          </w:p>
          <w:p w:rsidR="00421532" w:rsidRDefault="00421532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6264F6" w:rsidRDefault="006264F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534FC1" w:rsidRDefault="0070641A" w:rsidP="00AF7CCE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Documento con la propuesta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Pr="00134033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E72013" w:rsidRDefault="00E72013" w:rsidP="005364B0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E72013" w:rsidRDefault="00E72013" w:rsidP="005364B0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580D38" w:rsidRDefault="000476F0" w:rsidP="005364B0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Informes </w:t>
            </w:r>
            <w:r w:rsidR="00580D38">
              <w:rPr>
                <w:sz w:val="20"/>
                <w:szCs w:val="20"/>
                <w:lang w:val="es-ES_tradnl"/>
              </w:rPr>
              <w:t xml:space="preserve">de análisis </w:t>
            </w:r>
            <w:r w:rsidR="002C5008">
              <w:rPr>
                <w:sz w:val="20"/>
                <w:szCs w:val="20"/>
                <w:lang w:val="es-ES_tradnl"/>
              </w:rPr>
              <w:t xml:space="preserve">comparativo </w:t>
            </w:r>
            <w:r>
              <w:rPr>
                <w:sz w:val="20"/>
                <w:szCs w:val="20"/>
                <w:lang w:val="es-ES_tradnl"/>
              </w:rPr>
              <w:t xml:space="preserve">de </w:t>
            </w:r>
            <w:r w:rsidR="00580D38">
              <w:rPr>
                <w:sz w:val="20"/>
                <w:szCs w:val="20"/>
                <w:lang w:val="es-ES_tradnl"/>
              </w:rPr>
              <w:t>estructuras programáticas de años anteriores con las nuevas estructuras programáticas</w:t>
            </w:r>
            <w:r w:rsidR="00BE66DA">
              <w:rPr>
                <w:sz w:val="20"/>
                <w:szCs w:val="20"/>
                <w:lang w:val="es-ES_tradnl"/>
              </w:rPr>
              <w:t>.</w:t>
            </w:r>
          </w:p>
          <w:p w:rsidR="000476F0" w:rsidRPr="00E60EC1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05BA" w:rsidRDefault="008905BA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05BA" w:rsidRDefault="008905BA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9E30B5" w:rsidRDefault="009E30B5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534FC1" w:rsidRDefault="008349C8" w:rsidP="00AF7CCE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Documento </w:t>
            </w:r>
            <w:r w:rsidR="00D33B31">
              <w:rPr>
                <w:sz w:val="20"/>
                <w:szCs w:val="20"/>
                <w:lang w:val="es-ES_tradnl"/>
              </w:rPr>
              <w:t>con la propuesta</w:t>
            </w:r>
          </w:p>
          <w:p w:rsidR="008953EB" w:rsidRDefault="008953EB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53EB" w:rsidRDefault="008953EB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53EB" w:rsidRDefault="008953EB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53EB" w:rsidRDefault="008953EB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53EB" w:rsidRDefault="008953EB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8953EB" w:rsidRPr="00534FC1" w:rsidRDefault="008953EB" w:rsidP="008953EB">
            <w:pPr>
              <w:ind w:left="81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Documento con la propuesta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F723DE" w:rsidRDefault="00F723DE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C115DD" w:rsidRDefault="00C115DD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18284D" w:rsidRDefault="0018284D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18284D" w:rsidRDefault="0018284D" w:rsidP="00E51BCF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Pr="00534FC1" w:rsidRDefault="000476F0" w:rsidP="00375632">
            <w:pPr>
              <w:rPr>
                <w:sz w:val="20"/>
                <w:szCs w:val="20"/>
                <w:lang w:val="es-ES_tradnl"/>
              </w:rPr>
            </w:pPr>
            <w:r w:rsidRPr="00534FC1">
              <w:rPr>
                <w:sz w:val="20"/>
                <w:szCs w:val="20"/>
                <w:lang w:val="es-ES_tradnl"/>
              </w:rPr>
              <w:t xml:space="preserve">Informes de </w:t>
            </w:r>
            <w:r w:rsidR="00C115DD">
              <w:rPr>
                <w:sz w:val="20"/>
                <w:szCs w:val="20"/>
                <w:lang w:val="es-ES_tradnl"/>
              </w:rPr>
              <w:t xml:space="preserve">las actividades de adiestramiento en el uso del sistema. </w:t>
            </w:r>
          </w:p>
          <w:p w:rsidR="000476F0" w:rsidRPr="00E60EC1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1A5396" w:rsidRDefault="001A539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1A5396" w:rsidRDefault="001A539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1A5396" w:rsidRDefault="001A539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14136" w:rsidRDefault="0041413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14136" w:rsidRDefault="0041413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414136" w:rsidRDefault="00414136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0476F0" w:rsidRDefault="000476F0" w:rsidP="00AF7CCE">
            <w:pPr>
              <w:ind w:left="81"/>
              <w:rPr>
                <w:sz w:val="20"/>
                <w:szCs w:val="20"/>
                <w:lang w:val="es-ES_tradnl"/>
              </w:rPr>
            </w:pPr>
            <w:r w:rsidRPr="00534FC1">
              <w:rPr>
                <w:sz w:val="20"/>
                <w:szCs w:val="20"/>
                <w:lang w:val="es-ES_tradnl"/>
              </w:rPr>
              <w:t>Informes sobre los eventos realizados</w:t>
            </w:r>
            <w:r>
              <w:rPr>
                <w:sz w:val="20"/>
                <w:szCs w:val="20"/>
                <w:lang w:val="es-ES_tradnl"/>
              </w:rPr>
              <w:t xml:space="preserve"> y listado de asistencias</w:t>
            </w:r>
            <w:r w:rsidRPr="00534FC1">
              <w:rPr>
                <w:sz w:val="20"/>
                <w:szCs w:val="20"/>
                <w:lang w:val="es-ES_tradnl"/>
              </w:rPr>
              <w:t>.</w:t>
            </w:r>
          </w:p>
          <w:p w:rsidR="00C11BA2" w:rsidRDefault="00C11BA2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BA6005" w:rsidRDefault="00BA6005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BA6005" w:rsidRDefault="00BA6005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652607" w:rsidRDefault="00652607" w:rsidP="00AF7CCE">
            <w:pPr>
              <w:ind w:left="81"/>
              <w:rPr>
                <w:sz w:val="20"/>
                <w:szCs w:val="20"/>
                <w:lang w:val="es-ES_tradnl"/>
              </w:rPr>
            </w:pPr>
          </w:p>
          <w:p w:rsidR="00C11BA2" w:rsidRPr="00534FC1" w:rsidRDefault="00C11BA2" w:rsidP="00AF7CCE">
            <w:pPr>
              <w:ind w:left="81"/>
              <w:rPr>
                <w:sz w:val="20"/>
                <w:szCs w:val="20"/>
                <w:lang w:val="es-ES_tradnl"/>
              </w:rPr>
            </w:pPr>
            <w:r w:rsidRPr="00534FC1">
              <w:rPr>
                <w:sz w:val="20"/>
                <w:szCs w:val="20"/>
                <w:lang w:val="es-ES_tradnl"/>
              </w:rPr>
              <w:t>Informes sobre los eventos realizados</w:t>
            </w:r>
            <w:r>
              <w:rPr>
                <w:sz w:val="20"/>
                <w:szCs w:val="20"/>
                <w:lang w:val="es-ES_tradnl"/>
              </w:rPr>
              <w:t xml:space="preserve"> y listado de asistencias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Default="000476F0" w:rsidP="009155B8">
            <w:pPr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lastRenderedPageBreak/>
              <w:t>L</w:t>
            </w:r>
            <w:r>
              <w:rPr>
                <w:sz w:val="20"/>
                <w:szCs w:val="20"/>
                <w:lang w:val="es-ES_tradnl"/>
              </w:rPr>
              <w:t xml:space="preserve">as máximas autoridades políticas y directivas de las Secretarías de Planificación, Finanzas , Presidencia y organismos pilotos brindan un apoyo efectivo al </w:t>
            </w:r>
            <w:r w:rsidR="00BE66DA">
              <w:rPr>
                <w:sz w:val="20"/>
                <w:szCs w:val="20"/>
                <w:lang w:val="es-ES_tradnl"/>
              </w:rPr>
              <w:t>p</w:t>
            </w:r>
            <w:r>
              <w:rPr>
                <w:sz w:val="20"/>
                <w:szCs w:val="20"/>
                <w:lang w:val="es-ES_tradnl"/>
              </w:rPr>
              <w:t>rograma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8349C8" w:rsidRDefault="00542E6F" w:rsidP="009155B8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Aprobación de la propuesta por parte de las Secretar</w:t>
            </w:r>
            <w:r w:rsidR="00C53A32">
              <w:rPr>
                <w:sz w:val="20"/>
                <w:szCs w:val="20"/>
                <w:lang w:val="es-ES_tradnl"/>
              </w:rPr>
              <w:t>í</w:t>
            </w:r>
            <w:r>
              <w:rPr>
                <w:sz w:val="20"/>
                <w:szCs w:val="20"/>
                <w:lang w:val="es-ES_tradnl"/>
              </w:rPr>
              <w:t>as de Planificación y de Finanzas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542E6F" w:rsidRDefault="00542E6F" w:rsidP="00421532">
            <w:pPr>
              <w:rPr>
                <w:sz w:val="20"/>
                <w:szCs w:val="20"/>
                <w:lang w:val="es-ES_tradnl"/>
              </w:rPr>
            </w:pPr>
          </w:p>
          <w:p w:rsidR="008349C8" w:rsidRDefault="008349C8" w:rsidP="009155B8">
            <w:pPr>
              <w:rPr>
                <w:sz w:val="20"/>
                <w:szCs w:val="20"/>
                <w:lang w:val="es-ES_tradnl"/>
              </w:rPr>
            </w:pPr>
          </w:p>
          <w:p w:rsidR="008349C8" w:rsidRDefault="008349C8" w:rsidP="009155B8">
            <w:pPr>
              <w:rPr>
                <w:sz w:val="20"/>
                <w:szCs w:val="20"/>
                <w:lang w:val="es-ES_tradnl"/>
              </w:rPr>
            </w:pPr>
          </w:p>
          <w:p w:rsidR="008349C8" w:rsidRDefault="008349C8" w:rsidP="009155B8">
            <w:pPr>
              <w:rPr>
                <w:sz w:val="20"/>
                <w:szCs w:val="20"/>
                <w:lang w:val="es-ES_tradnl"/>
              </w:rPr>
            </w:pPr>
          </w:p>
          <w:p w:rsidR="008349C8" w:rsidRDefault="009048A0" w:rsidP="009155B8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La</w:t>
            </w:r>
            <w:r w:rsidR="008349C8">
              <w:rPr>
                <w:sz w:val="20"/>
                <w:szCs w:val="20"/>
                <w:lang w:val="es-ES_tradnl"/>
              </w:rPr>
              <w:t xml:space="preserve"> metodología de vinculación </w:t>
            </w:r>
            <w:r>
              <w:rPr>
                <w:sz w:val="20"/>
                <w:szCs w:val="20"/>
                <w:lang w:val="es-ES_tradnl"/>
              </w:rPr>
              <w:t xml:space="preserve">es </w:t>
            </w:r>
            <w:r w:rsidR="008349C8">
              <w:rPr>
                <w:sz w:val="20"/>
                <w:szCs w:val="20"/>
                <w:lang w:val="es-ES_tradnl"/>
              </w:rPr>
              <w:t>aprobada</w:t>
            </w:r>
            <w:r>
              <w:rPr>
                <w:sz w:val="20"/>
                <w:szCs w:val="20"/>
                <w:lang w:val="es-ES_tradnl"/>
              </w:rPr>
              <w:t xml:space="preserve"> y SEFIN asume el desarrollo e implementación</w:t>
            </w:r>
            <w:r w:rsidR="00B53B05">
              <w:rPr>
                <w:sz w:val="20"/>
                <w:szCs w:val="20"/>
                <w:lang w:val="es-ES_tradnl"/>
              </w:rPr>
              <w:t xml:space="preserve"> de los ajustes del SIAFI</w:t>
            </w:r>
            <w:r>
              <w:rPr>
                <w:sz w:val="20"/>
                <w:szCs w:val="20"/>
                <w:lang w:val="es-ES_tradnl"/>
              </w:rPr>
              <w:t xml:space="preserve">. </w:t>
            </w: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</w:p>
          <w:p w:rsidR="00120957" w:rsidRDefault="00120957" w:rsidP="009155B8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SEFIN y SEPLAN asumen el liderazgo de la implementación 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6264F6" w:rsidRDefault="006264F6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D33B31" w:rsidRDefault="00D33B31" w:rsidP="00D33B31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Aprobación de la propuesta por parte de las Secretar</w:t>
            </w:r>
            <w:r w:rsidR="00BE66DA">
              <w:rPr>
                <w:sz w:val="20"/>
                <w:szCs w:val="20"/>
                <w:lang w:val="es-ES_tradnl"/>
              </w:rPr>
              <w:t>í</w:t>
            </w:r>
            <w:r>
              <w:rPr>
                <w:sz w:val="20"/>
                <w:szCs w:val="20"/>
                <w:lang w:val="es-ES_tradnl"/>
              </w:rPr>
              <w:t>as de Planificación y de Finanzas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D33B31" w:rsidRDefault="00D33B31" w:rsidP="009155B8">
            <w:pPr>
              <w:rPr>
                <w:sz w:val="20"/>
                <w:szCs w:val="20"/>
                <w:lang w:val="es-ES_tradnl"/>
              </w:rPr>
            </w:pPr>
          </w:p>
          <w:p w:rsidR="008953EB" w:rsidRDefault="008953EB" w:rsidP="009155B8">
            <w:pPr>
              <w:rPr>
                <w:sz w:val="20"/>
                <w:szCs w:val="20"/>
                <w:lang w:val="es-ES_tradnl"/>
              </w:rPr>
            </w:pPr>
          </w:p>
          <w:p w:rsidR="008953EB" w:rsidRDefault="008953EB" w:rsidP="009155B8">
            <w:pPr>
              <w:rPr>
                <w:sz w:val="20"/>
                <w:szCs w:val="20"/>
                <w:lang w:val="es-ES_tradnl"/>
              </w:rPr>
            </w:pPr>
          </w:p>
          <w:p w:rsidR="008953EB" w:rsidRDefault="008953EB" w:rsidP="008953E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Aprobación de la propuesta por parte de las Secretar</w:t>
            </w:r>
            <w:r w:rsidR="00BE66DA">
              <w:rPr>
                <w:sz w:val="20"/>
                <w:szCs w:val="20"/>
                <w:lang w:val="es-ES_tradnl"/>
              </w:rPr>
              <w:t>í</w:t>
            </w:r>
            <w:r>
              <w:rPr>
                <w:sz w:val="20"/>
                <w:szCs w:val="20"/>
                <w:lang w:val="es-ES_tradnl"/>
              </w:rPr>
              <w:t>as de Planificación y de Finanzas y voluntad política de las autoridades de los organismos pilotos de implementarlo</w:t>
            </w:r>
            <w:r w:rsidR="00FE08F6">
              <w:rPr>
                <w:sz w:val="20"/>
                <w:szCs w:val="20"/>
                <w:lang w:val="es-ES_tradnl"/>
              </w:rPr>
              <w:t>.</w:t>
            </w:r>
          </w:p>
          <w:p w:rsidR="00C115DD" w:rsidRDefault="00C115DD" w:rsidP="008953EB">
            <w:pPr>
              <w:rPr>
                <w:sz w:val="20"/>
                <w:szCs w:val="20"/>
                <w:lang w:val="es-ES_tradnl"/>
              </w:rPr>
            </w:pPr>
          </w:p>
          <w:p w:rsidR="008953EB" w:rsidRDefault="0036451B" w:rsidP="009155B8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Los organismos cuentan con la capacidad técnica y administrativa para instrumentar el sistema</w:t>
            </w:r>
            <w:r w:rsidR="00FE08F6">
              <w:rPr>
                <w:sz w:val="20"/>
                <w:szCs w:val="20"/>
                <w:lang w:val="es-ES_tradnl"/>
              </w:rPr>
              <w:t>.</w:t>
            </w:r>
          </w:p>
          <w:p w:rsidR="008953EB" w:rsidRDefault="008953EB" w:rsidP="009155B8">
            <w:pPr>
              <w:rPr>
                <w:sz w:val="20"/>
                <w:szCs w:val="20"/>
                <w:lang w:val="es-ES_tradnl"/>
              </w:rPr>
            </w:pPr>
          </w:p>
          <w:p w:rsidR="008953EB" w:rsidRPr="00134033" w:rsidRDefault="008953EB" w:rsidP="009155B8">
            <w:pPr>
              <w:rPr>
                <w:sz w:val="20"/>
                <w:szCs w:val="20"/>
                <w:lang w:val="es-ES_tradnl"/>
              </w:rPr>
            </w:pPr>
          </w:p>
        </w:tc>
      </w:tr>
      <w:tr w:rsidR="000476F0" w:rsidRPr="00C47259" w:rsidTr="00100081">
        <w:trPr>
          <w:trHeight w:val="3757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7A" w:rsidRDefault="000476F0">
            <w:pPr>
              <w:spacing w:before="120"/>
              <w:ind w:right="117"/>
              <w:jc w:val="both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lastRenderedPageBreak/>
              <w:t>Com</w:t>
            </w:r>
            <w:r w:rsidR="00796DD9">
              <w:rPr>
                <w:sz w:val="20"/>
                <w:szCs w:val="20"/>
                <w:lang w:val="es-ES_tradnl"/>
              </w:rPr>
              <w:t>p</w:t>
            </w:r>
            <w:r w:rsidRPr="00134033">
              <w:rPr>
                <w:sz w:val="20"/>
                <w:szCs w:val="20"/>
                <w:lang w:val="es-ES_tradnl"/>
              </w:rPr>
              <w:t xml:space="preserve">onente 2. Implantación del </w:t>
            </w:r>
            <w:r w:rsidR="00796DD9">
              <w:rPr>
                <w:sz w:val="20"/>
                <w:szCs w:val="20"/>
                <w:lang w:val="es-ES_tradnl"/>
              </w:rPr>
              <w:t>S</w:t>
            </w:r>
            <w:r w:rsidRPr="00134033">
              <w:rPr>
                <w:sz w:val="20"/>
                <w:szCs w:val="20"/>
                <w:lang w:val="es-ES_tradnl"/>
              </w:rPr>
              <w:t xml:space="preserve">istema de </w:t>
            </w:r>
            <w:r>
              <w:rPr>
                <w:sz w:val="20"/>
                <w:szCs w:val="20"/>
                <w:lang w:val="es-ES_tradnl"/>
              </w:rPr>
              <w:t xml:space="preserve">Gestión </w:t>
            </w:r>
            <w:r w:rsidR="00796DD9">
              <w:rPr>
                <w:sz w:val="20"/>
                <w:szCs w:val="20"/>
                <w:lang w:val="es-ES_tradnl"/>
              </w:rPr>
              <w:t>B</w:t>
            </w:r>
            <w:r>
              <w:rPr>
                <w:sz w:val="20"/>
                <w:szCs w:val="20"/>
                <w:lang w:val="es-ES_tradnl"/>
              </w:rPr>
              <w:t xml:space="preserve">asado en </w:t>
            </w:r>
            <w:r w:rsidR="00796DD9">
              <w:rPr>
                <w:sz w:val="20"/>
                <w:szCs w:val="20"/>
                <w:lang w:val="es-ES_tradnl"/>
              </w:rPr>
              <w:t>R</w:t>
            </w:r>
            <w:r>
              <w:rPr>
                <w:sz w:val="20"/>
                <w:szCs w:val="20"/>
                <w:lang w:val="es-ES_tradnl"/>
              </w:rPr>
              <w:t>esultados</w:t>
            </w:r>
            <w:r w:rsidRPr="00134033">
              <w:rPr>
                <w:sz w:val="20"/>
                <w:szCs w:val="20"/>
                <w:lang w:val="es-ES_tradnl"/>
              </w:rPr>
              <w:t xml:space="preserve"> en </w:t>
            </w:r>
            <w:r>
              <w:rPr>
                <w:sz w:val="20"/>
                <w:szCs w:val="20"/>
                <w:lang w:val="es-ES_tradnl"/>
              </w:rPr>
              <w:t>organismo y/o programas seleccionados</w:t>
            </w:r>
            <w:r w:rsidR="00706F91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Pr="00134033" w:rsidRDefault="000476F0" w:rsidP="0028044F">
            <w:pPr>
              <w:pStyle w:val="Paragraph"/>
              <w:numPr>
                <w:ilvl w:val="0"/>
                <w:numId w:val="0"/>
              </w:numPr>
              <w:suppressAutoHyphens w:val="0"/>
              <w:autoSpaceDN/>
              <w:jc w:val="left"/>
              <w:textAlignment w:val="auto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t>Al final de los 24 meses desde la entrada en vigencia de la oper</w:t>
            </w:r>
            <w:r w:rsidRPr="00134033">
              <w:rPr>
                <w:sz w:val="20"/>
                <w:szCs w:val="20"/>
                <w:lang w:val="es-ES_tradnl"/>
              </w:rPr>
              <w:t>a</w:t>
            </w:r>
            <w:r w:rsidRPr="00134033">
              <w:rPr>
                <w:sz w:val="20"/>
                <w:szCs w:val="20"/>
                <w:lang w:val="es-ES_tradnl"/>
              </w:rPr>
              <w:t xml:space="preserve">ción: </w:t>
            </w:r>
          </w:p>
          <w:p w:rsidR="00FD02F5" w:rsidRDefault="00FD02F5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0476F0" w:rsidRPr="00134033" w:rsidRDefault="000476F0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  <w:r w:rsidRPr="00134033">
              <w:rPr>
                <w:spacing w:val="-6"/>
                <w:sz w:val="20"/>
                <w:szCs w:val="20"/>
                <w:lang w:val="es-ES_tradnl"/>
              </w:rPr>
              <w:t>(i) Guía metodológi</w:t>
            </w:r>
            <w:r>
              <w:rPr>
                <w:spacing w:val="-6"/>
                <w:sz w:val="20"/>
                <w:szCs w:val="20"/>
                <w:lang w:val="es-ES_tradnl"/>
              </w:rPr>
              <w:t>c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>a para la evaluación y preparación de planes de mejoras de los sistemas de planificación, presupuesto, recursos humanos y materiales y de</w:t>
            </w:r>
            <w:r w:rsidR="00A34A23">
              <w:rPr>
                <w:spacing w:val="-6"/>
                <w:sz w:val="20"/>
                <w:szCs w:val="20"/>
                <w:lang w:val="es-ES_tradnl"/>
              </w:rPr>
              <w:t xml:space="preserve"> 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>registros administrativos;</w:t>
            </w:r>
          </w:p>
          <w:p w:rsidR="000476F0" w:rsidRDefault="000476F0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0476F0" w:rsidRPr="00134033" w:rsidRDefault="000476F0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  <w:r w:rsidRPr="00134033">
              <w:rPr>
                <w:spacing w:val="-6"/>
                <w:sz w:val="20"/>
                <w:szCs w:val="20"/>
                <w:lang w:val="es-ES_tradnl"/>
              </w:rPr>
              <w:t xml:space="preserve">(ii) Planes de mejoras de los sistemas de gestión administrativa de los organismos seleccionados; </w:t>
            </w:r>
          </w:p>
          <w:p w:rsidR="000476F0" w:rsidRPr="00134033" w:rsidRDefault="000476F0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662386" w:rsidRDefault="00662386" w:rsidP="0028044F">
            <w:pPr>
              <w:pStyle w:val="Paragraph"/>
              <w:numPr>
                <w:ilvl w:val="0"/>
                <w:numId w:val="0"/>
              </w:numPr>
              <w:jc w:val="left"/>
              <w:rPr>
                <w:spacing w:val="-6"/>
                <w:sz w:val="20"/>
                <w:szCs w:val="20"/>
                <w:lang w:val="es-ES_tradnl"/>
              </w:rPr>
            </w:pPr>
          </w:p>
          <w:p w:rsidR="000476F0" w:rsidRPr="00134033" w:rsidRDefault="000476F0" w:rsidP="001E17E2">
            <w:pPr>
              <w:pStyle w:val="Paragraph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ES_tradnl"/>
              </w:rPr>
            </w:pPr>
            <w:r w:rsidRPr="00134033">
              <w:rPr>
                <w:spacing w:val="-6"/>
                <w:sz w:val="20"/>
                <w:szCs w:val="20"/>
                <w:lang w:val="es-ES_tradnl"/>
              </w:rPr>
              <w:t xml:space="preserve">(iii) </w:t>
            </w:r>
            <w:r>
              <w:rPr>
                <w:spacing w:val="-6"/>
                <w:sz w:val="20"/>
                <w:szCs w:val="20"/>
                <w:lang w:val="es-ES_tradnl"/>
              </w:rPr>
              <w:t>C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 xml:space="preserve">onvenios de </w:t>
            </w:r>
            <w:r w:rsidR="00706F91">
              <w:rPr>
                <w:spacing w:val="-6"/>
                <w:sz w:val="20"/>
                <w:szCs w:val="20"/>
                <w:lang w:val="es-ES_tradnl"/>
              </w:rPr>
              <w:t>g</w:t>
            </w:r>
            <w:r>
              <w:rPr>
                <w:spacing w:val="-6"/>
                <w:sz w:val="20"/>
                <w:szCs w:val="20"/>
                <w:lang w:val="es-ES_tradnl"/>
              </w:rPr>
              <w:t>estión basad</w:t>
            </w:r>
            <w:r w:rsidR="00662386">
              <w:rPr>
                <w:spacing w:val="-6"/>
                <w:sz w:val="20"/>
                <w:szCs w:val="20"/>
                <w:lang w:val="es-ES_tradnl"/>
              </w:rPr>
              <w:t>os</w:t>
            </w:r>
            <w:r>
              <w:rPr>
                <w:spacing w:val="-6"/>
                <w:sz w:val="20"/>
                <w:szCs w:val="20"/>
                <w:lang w:val="es-ES_tradnl"/>
              </w:rPr>
              <w:t xml:space="preserve"> en resultados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 xml:space="preserve"> en instituciones </w:t>
            </w:r>
            <w:r w:rsidR="00662386">
              <w:rPr>
                <w:spacing w:val="-6"/>
                <w:sz w:val="20"/>
                <w:szCs w:val="20"/>
                <w:lang w:val="es-ES_tradnl"/>
              </w:rPr>
              <w:t xml:space="preserve">y/o programas 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>seleccionad</w:t>
            </w:r>
            <w:r w:rsidR="001E17E2">
              <w:rPr>
                <w:spacing w:val="-6"/>
                <w:sz w:val="20"/>
                <w:szCs w:val="20"/>
                <w:lang w:val="es-ES_tradnl"/>
              </w:rPr>
              <w:t>o</w:t>
            </w:r>
            <w:r w:rsidRPr="00134033">
              <w:rPr>
                <w:spacing w:val="-6"/>
                <w:sz w:val="20"/>
                <w:szCs w:val="20"/>
                <w:lang w:val="es-ES_tradnl"/>
              </w:rPr>
              <w:t>s</w:t>
            </w:r>
            <w:r w:rsidR="00662386">
              <w:rPr>
                <w:spacing w:val="-6"/>
                <w:sz w:val="20"/>
                <w:szCs w:val="20"/>
                <w:lang w:val="es-ES_tradnl"/>
              </w:rPr>
              <w:t xml:space="preserve"> </w:t>
            </w:r>
            <w:r w:rsidR="00662386">
              <w:rPr>
                <w:spacing w:val="-6"/>
                <w:sz w:val="20"/>
                <w:szCs w:val="20"/>
                <w:lang w:val="es-ES_tradnl"/>
              </w:rPr>
              <w:lastRenderedPageBreak/>
              <w:t>aprobados</w:t>
            </w:r>
            <w:r w:rsidRPr="00134033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 w:rsidP="00BD36AB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Guía metodológica </w:t>
            </w:r>
            <w:r w:rsidR="004B67B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diseñada. 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CB7798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Año 2012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211A77" w:rsidRDefault="00211A77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211A77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Como máximo, </w:t>
            </w:r>
            <w:r w:rsidR="00645066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="00706F91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</w:t>
            </w:r>
            <w:r w:rsidR="000476F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lanes de mejoras </w:t>
            </w:r>
            <w:r w:rsidR="00645066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formulados</w:t>
            </w:r>
            <w:r w:rsidR="000476F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. </w:t>
            </w:r>
          </w:p>
          <w:p w:rsidR="00CB7798" w:rsidRDefault="00CB7798" w:rsidP="00CB779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Año 2012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0476F0" w:rsidRDefault="000476F0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8F76EC" w:rsidRDefault="008F76EC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8F76EC" w:rsidRDefault="008F76EC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8F76EC" w:rsidRDefault="008F76EC" w:rsidP="0028044F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706F91" w:rsidRDefault="00662386" w:rsidP="00CB779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5 </w:t>
            </w:r>
            <w:r w:rsidR="000476F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Convenios de </w:t>
            </w:r>
            <w:r w:rsidR="00706F91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g</w:t>
            </w:r>
            <w:r w:rsidR="000476F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estión</w:t>
            </w:r>
            <w:r w:rsidR="00706F91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CB7798" w:rsidRDefault="00CB7798" w:rsidP="00CB779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Año 2012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0476F0" w:rsidRPr="00134033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Pr="00134033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FD02F5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FD02F5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Documento con la propuesta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766ECD" w:rsidRDefault="00766ECD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766ECD" w:rsidRDefault="00766ECD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A34A23" w:rsidRDefault="00A34A23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A34A23" w:rsidRDefault="00A34A23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A34A23" w:rsidRDefault="00A34A23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A34A23" w:rsidRPr="00134033" w:rsidRDefault="00A34A23" w:rsidP="002D18F8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Pr="00134033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Pr="00134033" w:rsidRDefault="00C35326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Documento con la propuesta</w:t>
            </w:r>
            <w:r w:rsidR="00217E1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  <w:p w:rsidR="000476F0" w:rsidRPr="00134033" w:rsidRDefault="000476F0" w:rsidP="00734E82">
            <w:pPr>
              <w:pStyle w:val="BodyText2"/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Pr="00134033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Default="000476F0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9449DC" w:rsidRDefault="009449DC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9449DC" w:rsidRPr="00134033" w:rsidRDefault="009449DC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0476F0" w:rsidRPr="00134033" w:rsidRDefault="00AF58B5" w:rsidP="00C33241">
            <w:pPr>
              <w:pStyle w:val="BodyText2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Documentos</w:t>
            </w:r>
            <w:r w:rsidR="000476F0" w:rsidRPr="0013403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firmados</w:t>
            </w:r>
            <w:r w:rsidR="000476F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F0" w:rsidRDefault="000476F0" w:rsidP="002D18F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  <w:r w:rsidRPr="00134033">
              <w:rPr>
                <w:sz w:val="20"/>
                <w:szCs w:val="20"/>
                <w:lang w:val="es-ES_tradnl"/>
              </w:rPr>
              <w:t>L</w:t>
            </w:r>
            <w:r>
              <w:rPr>
                <w:sz w:val="20"/>
                <w:szCs w:val="20"/>
                <w:lang w:val="es-ES_tradnl"/>
              </w:rPr>
              <w:t>as autoridades pol</w:t>
            </w:r>
            <w:r w:rsidR="00DF38CB">
              <w:rPr>
                <w:sz w:val="20"/>
                <w:szCs w:val="20"/>
                <w:lang w:val="es-ES_tradnl"/>
              </w:rPr>
              <w:t>í</w:t>
            </w:r>
            <w:r>
              <w:rPr>
                <w:sz w:val="20"/>
                <w:szCs w:val="20"/>
                <w:lang w:val="es-ES_tradnl"/>
              </w:rPr>
              <w:t>ticas brindan apoyo al proceso de instrumentación de los convenios por resultados</w:t>
            </w:r>
            <w:r w:rsidRPr="00134033">
              <w:rPr>
                <w:sz w:val="20"/>
                <w:szCs w:val="20"/>
                <w:lang w:val="es-ES_tradnl"/>
              </w:rPr>
              <w:t>.</w:t>
            </w:r>
          </w:p>
          <w:p w:rsidR="000476F0" w:rsidRDefault="000476F0" w:rsidP="002D18F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0476F0" w:rsidRDefault="000476F0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Las autoridades de las instituciones seleccionadas asumen el compromiso y el liderazgo de implementar las reformas que se consideren necesarias.</w:t>
            </w: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FD02F5" w:rsidRDefault="00FD02F5" w:rsidP="00FD02F5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Aprobación de la propuesta por parte de las Secretar</w:t>
            </w:r>
            <w:r w:rsidR="00706F91">
              <w:rPr>
                <w:sz w:val="20"/>
                <w:szCs w:val="20"/>
                <w:lang w:val="es-ES_tradnl"/>
              </w:rPr>
              <w:t>í</w:t>
            </w:r>
            <w:r>
              <w:rPr>
                <w:sz w:val="20"/>
                <w:szCs w:val="20"/>
                <w:lang w:val="es-ES_tradnl"/>
              </w:rPr>
              <w:t>as de Planificación y de Finanzas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816A3" w:rsidRDefault="007816A3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816A3" w:rsidRDefault="007816A3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816A3" w:rsidRDefault="007816A3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</w:p>
          <w:p w:rsidR="00766ECD" w:rsidRDefault="00766ECD" w:rsidP="00965638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Marco normativo de los convenios aprobado</w:t>
            </w:r>
            <w:r w:rsidR="00D85F08">
              <w:rPr>
                <w:sz w:val="20"/>
                <w:szCs w:val="20"/>
                <w:lang w:val="es-ES_tradnl"/>
              </w:rPr>
              <w:t xml:space="preserve"> por las autoridades competentes</w:t>
            </w:r>
            <w:r w:rsidR="00217E1B">
              <w:rPr>
                <w:sz w:val="20"/>
                <w:szCs w:val="20"/>
                <w:lang w:val="es-ES_tradnl"/>
              </w:rPr>
              <w:t>.</w:t>
            </w:r>
          </w:p>
          <w:p w:rsidR="00F83A64" w:rsidRPr="00134033" w:rsidRDefault="00544CE2" w:rsidP="001E17E2">
            <w:pPr>
              <w:spacing w:before="12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Las autoridades de los organismos y/o programas asumen el compromiso y adoptan las medidas necesarias para cumplir con las metas y objetivos acordados en los convenios de gestión.</w:t>
            </w:r>
          </w:p>
        </w:tc>
      </w:tr>
      <w:tr w:rsidR="000476F0" w:rsidRPr="00C47259" w:rsidTr="002F3084">
        <w:trPr>
          <w:trHeight w:val="323"/>
          <w:tblHeader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093136">
            <w:pPr>
              <w:pStyle w:val="Subtitle"/>
              <w:spacing w:before="20" w:after="20"/>
              <w:jc w:val="left"/>
              <w:rPr>
                <w:lang w:val="es-ES_tradnl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C039BD">
            <w:pPr>
              <w:pStyle w:val="Heading6"/>
              <w:tabs>
                <w:tab w:val="clear" w:pos="1080"/>
              </w:tabs>
              <w:spacing w:before="20" w:after="2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6F0" w:rsidRPr="00134033" w:rsidRDefault="000476F0" w:rsidP="00C039BD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C039BD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76F0" w:rsidRPr="00134033" w:rsidRDefault="000476F0" w:rsidP="00C039BD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</w:p>
        </w:tc>
      </w:tr>
    </w:tbl>
    <w:p w:rsidR="000476F0" w:rsidRPr="00E60EC1" w:rsidRDefault="000476F0" w:rsidP="004B0A35">
      <w:pPr>
        <w:rPr>
          <w:lang w:val="es-MX"/>
        </w:rPr>
      </w:pPr>
    </w:p>
    <w:sectPr w:rsidR="000476F0" w:rsidRPr="00E60EC1" w:rsidSect="000476F0">
      <w:headerReference w:type="default" r:id="rId7"/>
      <w:pgSz w:w="15840" w:h="12240" w:orient="landscape"/>
      <w:pgMar w:top="1138" w:right="1138" w:bottom="1417" w:left="1138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378" w:rsidRDefault="00FB3378" w:rsidP="00E54240">
      <w:r>
        <w:separator/>
      </w:r>
    </w:p>
  </w:endnote>
  <w:endnote w:type="continuationSeparator" w:id="0">
    <w:p w:rsidR="00FB3378" w:rsidRDefault="00FB3378" w:rsidP="00E54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378" w:rsidRDefault="00FB3378" w:rsidP="00E54240">
      <w:r w:rsidRPr="00E54240">
        <w:rPr>
          <w:color w:val="000000"/>
        </w:rPr>
        <w:separator/>
      </w:r>
    </w:p>
  </w:footnote>
  <w:footnote w:type="continuationSeparator" w:id="0">
    <w:p w:rsidR="00FB3378" w:rsidRDefault="00FB3378" w:rsidP="00E542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6F0" w:rsidRPr="009F186E" w:rsidRDefault="000476F0">
    <w:pPr>
      <w:pStyle w:val="Header"/>
      <w:jc w:val="right"/>
      <w:rPr>
        <w:sz w:val="16"/>
        <w:szCs w:val="16"/>
        <w:lang w:val="pt-BR"/>
      </w:rPr>
    </w:pPr>
    <w:r w:rsidRPr="009F186E">
      <w:rPr>
        <w:b/>
        <w:bCs/>
        <w:smallCaps/>
        <w:sz w:val="16"/>
        <w:szCs w:val="16"/>
        <w:lang w:val="pt-BR"/>
      </w:rPr>
      <w:t>Anexo</w:t>
    </w:r>
    <w:r w:rsidRPr="009F186E">
      <w:rPr>
        <w:b/>
        <w:bCs/>
        <w:sz w:val="16"/>
        <w:szCs w:val="16"/>
        <w:lang w:val="pt-BR"/>
      </w:rPr>
      <w:t xml:space="preserve"> I</w:t>
    </w:r>
  </w:p>
  <w:p w:rsidR="000476F0" w:rsidRPr="009F186E" w:rsidRDefault="000476F0">
    <w:pPr>
      <w:pStyle w:val="Header"/>
      <w:jc w:val="right"/>
      <w:rPr>
        <w:sz w:val="16"/>
        <w:szCs w:val="16"/>
        <w:lang w:val="pt-BR"/>
      </w:rPr>
    </w:pPr>
    <w:r>
      <w:rPr>
        <w:b/>
        <w:bCs/>
        <w:sz w:val="16"/>
        <w:szCs w:val="16"/>
        <w:lang w:val="pt-BR"/>
      </w:rPr>
      <w:t>HO</w:t>
    </w:r>
    <w:r w:rsidRPr="009F186E">
      <w:rPr>
        <w:b/>
        <w:bCs/>
        <w:sz w:val="16"/>
        <w:szCs w:val="16"/>
        <w:lang w:val="pt-BR"/>
      </w:rPr>
      <w:t>-T10</w:t>
    </w:r>
    <w:r>
      <w:rPr>
        <w:b/>
        <w:bCs/>
        <w:sz w:val="16"/>
        <w:szCs w:val="16"/>
        <w:lang w:val="pt-BR"/>
      </w:rPr>
      <w:t>79</w:t>
    </w:r>
  </w:p>
  <w:p w:rsidR="000476F0" w:rsidRDefault="000476F0" w:rsidP="00BE72CE">
    <w:pPr>
      <w:pStyle w:val="Header"/>
      <w:jc w:val="right"/>
      <w:rPr>
        <w:rStyle w:val="PageNumber"/>
        <w:b/>
        <w:bCs/>
        <w:sz w:val="16"/>
        <w:szCs w:val="16"/>
        <w:lang w:val="pt-BR"/>
      </w:rPr>
    </w:pPr>
    <w:r w:rsidRPr="009F186E">
      <w:rPr>
        <w:rStyle w:val="PageNumber"/>
        <w:b/>
        <w:bCs/>
        <w:sz w:val="16"/>
        <w:szCs w:val="16"/>
        <w:lang w:val="pt-BR"/>
      </w:rPr>
      <w:t xml:space="preserve">Página </w:t>
    </w:r>
    <w:r w:rsidR="00FE3E3E" w:rsidRPr="009F186E">
      <w:rPr>
        <w:rStyle w:val="PageNumber"/>
        <w:b/>
        <w:bCs/>
        <w:sz w:val="16"/>
        <w:szCs w:val="16"/>
        <w:lang w:val="pt-BR"/>
      </w:rPr>
      <w:fldChar w:fldCharType="begin"/>
    </w:r>
    <w:r w:rsidRPr="009F186E">
      <w:rPr>
        <w:rStyle w:val="PageNumber"/>
        <w:b/>
        <w:bCs/>
        <w:sz w:val="16"/>
        <w:szCs w:val="16"/>
        <w:lang w:val="pt-BR"/>
      </w:rPr>
      <w:instrText xml:space="preserve"> PAGE </w:instrText>
    </w:r>
    <w:r w:rsidR="00FE3E3E" w:rsidRPr="009F186E">
      <w:rPr>
        <w:rStyle w:val="PageNumber"/>
        <w:b/>
        <w:bCs/>
        <w:sz w:val="16"/>
        <w:szCs w:val="16"/>
        <w:lang w:val="pt-BR"/>
      </w:rPr>
      <w:fldChar w:fldCharType="separate"/>
    </w:r>
    <w:r w:rsidR="00AD55B8">
      <w:rPr>
        <w:rStyle w:val="PageNumber"/>
        <w:b/>
        <w:bCs/>
        <w:noProof/>
        <w:sz w:val="16"/>
        <w:szCs w:val="16"/>
        <w:lang w:val="pt-BR"/>
      </w:rPr>
      <w:t>1</w:t>
    </w:r>
    <w:r w:rsidR="00FE3E3E" w:rsidRPr="009F186E">
      <w:rPr>
        <w:rStyle w:val="PageNumber"/>
        <w:b/>
        <w:bCs/>
        <w:sz w:val="16"/>
        <w:szCs w:val="16"/>
        <w:lang w:val="pt-BR"/>
      </w:rPr>
      <w:fldChar w:fldCharType="end"/>
    </w:r>
    <w:r w:rsidRPr="009F186E">
      <w:rPr>
        <w:rStyle w:val="PageNumber"/>
        <w:b/>
        <w:bCs/>
        <w:sz w:val="16"/>
        <w:szCs w:val="16"/>
        <w:lang w:val="pt-BR"/>
      </w:rPr>
      <w:t xml:space="preserve"> de </w:t>
    </w:r>
    <w:r w:rsidR="00907207">
      <w:rPr>
        <w:rStyle w:val="PageNumber"/>
        <w:b/>
        <w:bCs/>
        <w:sz w:val="16"/>
        <w:szCs w:val="16"/>
        <w:lang w:val="pt-BR"/>
      </w:rPr>
      <w:t>4</w:t>
    </w:r>
  </w:p>
  <w:p w:rsidR="000476F0" w:rsidRPr="00BE72CE" w:rsidRDefault="000476F0" w:rsidP="00BE72CE">
    <w:pPr>
      <w:pStyle w:val="Header"/>
      <w:jc w:val="right"/>
      <w:rPr>
        <w:sz w:val="16"/>
        <w:szCs w:val="16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277"/>
    <w:multiLevelType w:val="multilevel"/>
    <w:tmpl w:val="03FAD53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091764A9"/>
    <w:multiLevelType w:val="hybridMultilevel"/>
    <w:tmpl w:val="C98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F2713"/>
    <w:multiLevelType w:val="multilevel"/>
    <w:tmpl w:val="9082635A"/>
    <w:styleLink w:val="LFO1"/>
    <w:lvl w:ilvl="0">
      <w:start w:val="1"/>
      <w:numFmt w:val="none"/>
      <w:pStyle w:val="Subheading2"/>
      <w:lvlText w:val="%1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296" w:hanging="576"/>
      </w:pPr>
    </w:lvl>
    <w:lvl w:ilvl="2">
      <w:start w:val="1"/>
      <w:numFmt w:val="lowerLetter"/>
      <w:lvlText w:val="%3)"/>
      <w:lvlJc w:val="left"/>
      <w:pPr>
        <w:ind w:left="1872" w:hanging="576"/>
      </w:pPr>
    </w:lvl>
    <w:lvl w:ilvl="3">
      <w:start w:val="1"/>
      <w:numFmt w:val="lowerRoman"/>
      <w:lvlText w:val="(%4)"/>
      <w:lvlJc w:val="right"/>
      <w:pPr>
        <w:ind w:left="2376" w:hanging="288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>
    <w:nsid w:val="0C264524"/>
    <w:multiLevelType w:val="multilevel"/>
    <w:tmpl w:val="7B20F830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1"/>
      <w:numFmt w:val="decimal"/>
      <w:lvlText w:val="%1.%2"/>
      <w:lvlJc w:val="left"/>
      <w:pPr>
        <w:ind w:left="555" w:hanging="55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>
    <w:nsid w:val="0E4E78E0"/>
    <w:multiLevelType w:val="hybridMultilevel"/>
    <w:tmpl w:val="6BB80A32"/>
    <w:lvl w:ilvl="0" w:tplc="22661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E7F4843"/>
    <w:multiLevelType w:val="hybridMultilevel"/>
    <w:tmpl w:val="D33AEC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0C31F6"/>
    <w:multiLevelType w:val="hybridMultilevel"/>
    <w:tmpl w:val="C8BC4B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038CC"/>
    <w:multiLevelType w:val="hybridMultilevel"/>
    <w:tmpl w:val="EB34B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28783E1F"/>
    <w:multiLevelType w:val="multilevel"/>
    <w:tmpl w:val="F5267D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FEC3A67"/>
    <w:multiLevelType w:val="hybridMultilevel"/>
    <w:tmpl w:val="951E2D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857AE"/>
    <w:multiLevelType w:val="hybridMultilevel"/>
    <w:tmpl w:val="18ACC8F4"/>
    <w:lvl w:ilvl="0" w:tplc="BC1AA6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834E9"/>
    <w:multiLevelType w:val="multilevel"/>
    <w:tmpl w:val="0E6A6486"/>
    <w:styleLink w:val="WWOutlineListStyle3"/>
    <w:lvl w:ilvl="0">
      <w:start w:val="1"/>
      <w:numFmt w:val="none"/>
      <w:lvlText w:val=""/>
      <w:lvlJc w:val="left"/>
    </w:lvl>
    <w:lvl w:ilvl="1">
      <w:start w:val="1"/>
      <w:numFmt w:val="decimal"/>
      <w:pStyle w:val="Paragraph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pStyle w:val="subpar"/>
      <w:lvlText w:val="%3."/>
      <w:lvlJc w:val="left"/>
      <w:pPr>
        <w:ind w:left="1152" w:hanging="432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>
    <w:nsid w:val="47042F5B"/>
    <w:multiLevelType w:val="multilevel"/>
    <w:tmpl w:val="C832A472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2233E8F"/>
    <w:multiLevelType w:val="hybridMultilevel"/>
    <w:tmpl w:val="8FA04F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7F4F4B"/>
    <w:multiLevelType w:val="hybridMultilevel"/>
    <w:tmpl w:val="C25CF03E"/>
    <w:lvl w:ilvl="0" w:tplc="E206BD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5DD4477"/>
    <w:multiLevelType w:val="hybridMultilevel"/>
    <w:tmpl w:val="A6DE4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D939F6"/>
    <w:multiLevelType w:val="multilevel"/>
    <w:tmpl w:val="872C16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7">
    <w:nsid w:val="6C5D70AB"/>
    <w:multiLevelType w:val="multilevel"/>
    <w:tmpl w:val="24DC7E80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E30646C"/>
    <w:multiLevelType w:val="hybridMultilevel"/>
    <w:tmpl w:val="D33AEC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1A5E8C"/>
    <w:multiLevelType w:val="multilevel"/>
    <w:tmpl w:val="FAF65ACE"/>
    <w:styleLink w:val="LFO2"/>
    <w:lvl w:ilvl="0">
      <w:start w:val="1"/>
      <w:numFmt w:val="upperRoman"/>
      <w:pStyle w:val="Chapter"/>
      <w:lvlText w:val="%1."/>
      <w:lvlJc w:val="center"/>
      <w:pPr>
        <w:ind w:left="288"/>
      </w:pPr>
      <w:rPr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lowerRoman"/>
      <w:lvlText w:val="%4."/>
      <w:lvlJc w:val="right"/>
      <w:pPr>
        <w:ind w:left="1584" w:hanging="288"/>
      </w:pPr>
    </w:lvl>
    <w:lvl w:ilvl="4">
      <w:start w:val="1"/>
      <w:numFmt w:val="none"/>
      <w:lvlText w:val="%5"/>
      <w:lvlJc w:val="left"/>
      <w:pPr>
        <w:ind w:left="2880"/>
      </w:pPr>
    </w:lvl>
    <w:lvl w:ilvl="5">
      <w:start w:val="1"/>
      <w:numFmt w:val="none"/>
      <w:lvlText w:val="%6"/>
      <w:lvlJc w:val="left"/>
      <w:pPr>
        <w:ind w:left="3600"/>
      </w:pPr>
    </w:lvl>
    <w:lvl w:ilvl="6">
      <w:start w:val="1"/>
      <w:numFmt w:val="none"/>
      <w:lvlText w:val="%7"/>
      <w:lvlJc w:val="left"/>
      <w:pPr>
        <w:ind w:left="4320"/>
      </w:pPr>
    </w:lvl>
    <w:lvl w:ilvl="7">
      <w:start w:val="1"/>
      <w:numFmt w:val="none"/>
      <w:lvlText w:val="%8"/>
      <w:lvlJc w:val="left"/>
      <w:pPr>
        <w:ind w:left="5040"/>
      </w:pPr>
    </w:lvl>
    <w:lvl w:ilvl="8">
      <w:start w:val="1"/>
      <w:numFmt w:val="none"/>
      <w:lvlText w:val="%9"/>
      <w:lvlJc w:val="left"/>
      <w:pPr>
        <w:ind w:left="5760"/>
      </w:pPr>
    </w:lvl>
  </w:abstractNum>
  <w:abstractNum w:abstractNumId="20">
    <w:nsid w:val="769920A0"/>
    <w:multiLevelType w:val="multilevel"/>
    <w:tmpl w:val="882A3B22"/>
    <w:lvl w:ilvl="0">
      <w:start w:val="1"/>
      <w:numFmt w:val="decimal"/>
      <w:lvlText w:val="%1.0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12"/>
  </w:num>
  <w:num w:numId="5">
    <w:abstractNumId w:val="2"/>
  </w:num>
  <w:num w:numId="6">
    <w:abstractNumId w:val="1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6"/>
  </w:num>
  <w:num w:numId="13">
    <w:abstractNumId w:val="9"/>
  </w:num>
  <w:num w:numId="14">
    <w:abstractNumId w:val="20"/>
  </w:num>
  <w:num w:numId="15">
    <w:abstractNumId w:val="5"/>
  </w:num>
  <w:num w:numId="16">
    <w:abstractNumId w:val="1"/>
  </w:num>
  <w:num w:numId="17">
    <w:abstractNumId w:val="18"/>
  </w:num>
  <w:num w:numId="18">
    <w:abstractNumId w:val="11"/>
  </w:num>
  <w:num w:numId="19">
    <w:abstractNumId w:val="10"/>
  </w:num>
  <w:num w:numId="20">
    <w:abstractNumId w:val="4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revisionView w:markup="0"/>
  <w:trackRevisions/>
  <w:doNotTrackMove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240"/>
    <w:rsid w:val="00004341"/>
    <w:rsid w:val="000115F0"/>
    <w:rsid w:val="00014C0C"/>
    <w:rsid w:val="00027C6F"/>
    <w:rsid w:val="00033738"/>
    <w:rsid w:val="00035BB7"/>
    <w:rsid w:val="00044B48"/>
    <w:rsid w:val="00045D93"/>
    <w:rsid w:val="00046209"/>
    <w:rsid w:val="000476F0"/>
    <w:rsid w:val="00047EA3"/>
    <w:rsid w:val="000618FD"/>
    <w:rsid w:val="00065273"/>
    <w:rsid w:val="00065283"/>
    <w:rsid w:val="00065E5F"/>
    <w:rsid w:val="00070574"/>
    <w:rsid w:val="00071917"/>
    <w:rsid w:val="00071AE5"/>
    <w:rsid w:val="00074EA9"/>
    <w:rsid w:val="00077345"/>
    <w:rsid w:val="000803E4"/>
    <w:rsid w:val="00093114"/>
    <w:rsid w:val="00093136"/>
    <w:rsid w:val="00094163"/>
    <w:rsid w:val="000B52BE"/>
    <w:rsid w:val="000C6734"/>
    <w:rsid w:val="000C6A0F"/>
    <w:rsid w:val="000C7243"/>
    <w:rsid w:val="000D02A9"/>
    <w:rsid w:val="000D15EF"/>
    <w:rsid w:val="000E62C3"/>
    <w:rsid w:val="00100081"/>
    <w:rsid w:val="001049E0"/>
    <w:rsid w:val="00105E09"/>
    <w:rsid w:val="00113688"/>
    <w:rsid w:val="0011478E"/>
    <w:rsid w:val="00116CD7"/>
    <w:rsid w:val="00120957"/>
    <w:rsid w:val="00120A54"/>
    <w:rsid w:val="0013214F"/>
    <w:rsid w:val="00134033"/>
    <w:rsid w:val="00134F5B"/>
    <w:rsid w:val="001402BD"/>
    <w:rsid w:val="001461CD"/>
    <w:rsid w:val="001557E4"/>
    <w:rsid w:val="001672AB"/>
    <w:rsid w:val="00167F4F"/>
    <w:rsid w:val="001713E8"/>
    <w:rsid w:val="0018284D"/>
    <w:rsid w:val="001A5396"/>
    <w:rsid w:val="001C58A3"/>
    <w:rsid w:val="001C7BA6"/>
    <w:rsid w:val="001D3EA5"/>
    <w:rsid w:val="001D474A"/>
    <w:rsid w:val="001E17E2"/>
    <w:rsid w:val="001E5BEE"/>
    <w:rsid w:val="001F1A79"/>
    <w:rsid w:val="00203E32"/>
    <w:rsid w:val="002050A2"/>
    <w:rsid w:val="00211A77"/>
    <w:rsid w:val="00217E1B"/>
    <w:rsid w:val="00226F2B"/>
    <w:rsid w:val="00232149"/>
    <w:rsid w:val="002342A2"/>
    <w:rsid w:val="002345A3"/>
    <w:rsid w:val="00242228"/>
    <w:rsid w:val="00245793"/>
    <w:rsid w:val="00246E4A"/>
    <w:rsid w:val="0025689E"/>
    <w:rsid w:val="00261684"/>
    <w:rsid w:val="0028044F"/>
    <w:rsid w:val="00283471"/>
    <w:rsid w:val="0028503C"/>
    <w:rsid w:val="00297A6F"/>
    <w:rsid w:val="00297CDC"/>
    <w:rsid w:val="002A1EFB"/>
    <w:rsid w:val="002A695A"/>
    <w:rsid w:val="002B3C34"/>
    <w:rsid w:val="002C0534"/>
    <w:rsid w:val="002C450E"/>
    <w:rsid w:val="002C5008"/>
    <w:rsid w:val="002C7FF5"/>
    <w:rsid w:val="002D18F8"/>
    <w:rsid w:val="002D7E7A"/>
    <w:rsid w:val="002E66C2"/>
    <w:rsid w:val="002F3084"/>
    <w:rsid w:val="002F573D"/>
    <w:rsid w:val="0030229F"/>
    <w:rsid w:val="00302735"/>
    <w:rsid w:val="003329B6"/>
    <w:rsid w:val="0034049E"/>
    <w:rsid w:val="00341A13"/>
    <w:rsid w:val="0035543B"/>
    <w:rsid w:val="003625F7"/>
    <w:rsid w:val="00364012"/>
    <w:rsid w:val="0036451B"/>
    <w:rsid w:val="00375632"/>
    <w:rsid w:val="003812C8"/>
    <w:rsid w:val="00390C85"/>
    <w:rsid w:val="003913A2"/>
    <w:rsid w:val="003A47BC"/>
    <w:rsid w:val="003D02EA"/>
    <w:rsid w:val="003E0035"/>
    <w:rsid w:val="003E0E43"/>
    <w:rsid w:val="003F3C22"/>
    <w:rsid w:val="003F7889"/>
    <w:rsid w:val="00414136"/>
    <w:rsid w:val="00416C2D"/>
    <w:rsid w:val="00421532"/>
    <w:rsid w:val="00424FCB"/>
    <w:rsid w:val="0044081B"/>
    <w:rsid w:val="00441D59"/>
    <w:rsid w:val="004500C8"/>
    <w:rsid w:val="00452123"/>
    <w:rsid w:val="00465AA5"/>
    <w:rsid w:val="00466E47"/>
    <w:rsid w:val="004677CE"/>
    <w:rsid w:val="004701FE"/>
    <w:rsid w:val="0047497D"/>
    <w:rsid w:val="00477A44"/>
    <w:rsid w:val="00483A53"/>
    <w:rsid w:val="004900B7"/>
    <w:rsid w:val="004940E6"/>
    <w:rsid w:val="00494E94"/>
    <w:rsid w:val="004A344E"/>
    <w:rsid w:val="004A36EF"/>
    <w:rsid w:val="004A520B"/>
    <w:rsid w:val="004B0A35"/>
    <w:rsid w:val="004B293D"/>
    <w:rsid w:val="004B617E"/>
    <w:rsid w:val="004B67B4"/>
    <w:rsid w:val="004C3991"/>
    <w:rsid w:val="004D665E"/>
    <w:rsid w:val="004E7887"/>
    <w:rsid w:val="004F042F"/>
    <w:rsid w:val="004F4670"/>
    <w:rsid w:val="00512D56"/>
    <w:rsid w:val="00523020"/>
    <w:rsid w:val="00533908"/>
    <w:rsid w:val="00534FC1"/>
    <w:rsid w:val="005364B0"/>
    <w:rsid w:val="0053695B"/>
    <w:rsid w:val="00537C45"/>
    <w:rsid w:val="005409E5"/>
    <w:rsid w:val="005419DC"/>
    <w:rsid w:val="00541D83"/>
    <w:rsid w:val="00542E6F"/>
    <w:rsid w:val="00544CE2"/>
    <w:rsid w:val="00544E5F"/>
    <w:rsid w:val="005479F7"/>
    <w:rsid w:val="00547A8F"/>
    <w:rsid w:val="00550683"/>
    <w:rsid w:val="00550FD6"/>
    <w:rsid w:val="00553960"/>
    <w:rsid w:val="00571ED7"/>
    <w:rsid w:val="00573ED2"/>
    <w:rsid w:val="00580D38"/>
    <w:rsid w:val="00585233"/>
    <w:rsid w:val="00595E67"/>
    <w:rsid w:val="005A56CD"/>
    <w:rsid w:val="005A6DDF"/>
    <w:rsid w:val="005A7C3E"/>
    <w:rsid w:val="005B02E1"/>
    <w:rsid w:val="005B388A"/>
    <w:rsid w:val="005B3C63"/>
    <w:rsid w:val="005B7B97"/>
    <w:rsid w:val="005C0EA1"/>
    <w:rsid w:val="005C40B1"/>
    <w:rsid w:val="005D2B36"/>
    <w:rsid w:val="005D2B81"/>
    <w:rsid w:val="005F21E1"/>
    <w:rsid w:val="005F3D5E"/>
    <w:rsid w:val="005F62D6"/>
    <w:rsid w:val="0060356C"/>
    <w:rsid w:val="00604F93"/>
    <w:rsid w:val="006115FF"/>
    <w:rsid w:val="00614CB1"/>
    <w:rsid w:val="00617C59"/>
    <w:rsid w:val="00625A7A"/>
    <w:rsid w:val="006264F6"/>
    <w:rsid w:val="0063334D"/>
    <w:rsid w:val="0063355B"/>
    <w:rsid w:val="00635356"/>
    <w:rsid w:val="00644E13"/>
    <w:rsid w:val="00645066"/>
    <w:rsid w:val="0064793B"/>
    <w:rsid w:val="006510D2"/>
    <w:rsid w:val="0065193E"/>
    <w:rsid w:val="00652607"/>
    <w:rsid w:val="00662386"/>
    <w:rsid w:val="00662AE4"/>
    <w:rsid w:val="00664098"/>
    <w:rsid w:val="006755B6"/>
    <w:rsid w:val="00686D28"/>
    <w:rsid w:val="006872CC"/>
    <w:rsid w:val="00695ED7"/>
    <w:rsid w:val="006A4826"/>
    <w:rsid w:val="006B14FD"/>
    <w:rsid w:val="006D23F9"/>
    <w:rsid w:val="006E3584"/>
    <w:rsid w:val="006E5072"/>
    <w:rsid w:val="006E72AC"/>
    <w:rsid w:val="00703E8C"/>
    <w:rsid w:val="0070641A"/>
    <w:rsid w:val="007069F8"/>
    <w:rsid w:val="00706F91"/>
    <w:rsid w:val="007170D8"/>
    <w:rsid w:val="00734E82"/>
    <w:rsid w:val="0074324E"/>
    <w:rsid w:val="007613E7"/>
    <w:rsid w:val="00766ECD"/>
    <w:rsid w:val="0077181F"/>
    <w:rsid w:val="007816A3"/>
    <w:rsid w:val="007827C2"/>
    <w:rsid w:val="00796DD9"/>
    <w:rsid w:val="007A5577"/>
    <w:rsid w:val="007B3226"/>
    <w:rsid w:val="007B5EB5"/>
    <w:rsid w:val="007C1218"/>
    <w:rsid w:val="007C3E34"/>
    <w:rsid w:val="007C591F"/>
    <w:rsid w:val="007F620F"/>
    <w:rsid w:val="00804114"/>
    <w:rsid w:val="0080420D"/>
    <w:rsid w:val="00804213"/>
    <w:rsid w:val="008102B3"/>
    <w:rsid w:val="0081685F"/>
    <w:rsid w:val="00817618"/>
    <w:rsid w:val="00820073"/>
    <w:rsid w:val="008200F6"/>
    <w:rsid w:val="008219EB"/>
    <w:rsid w:val="00834973"/>
    <w:rsid w:val="008349C8"/>
    <w:rsid w:val="00834AE3"/>
    <w:rsid w:val="00837E67"/>
    <w:rsid w:val="008403B4"/>
    <w:rsid w:val="00840479"/>
    <w:rsid w:val="00843716"/>
    <w:rsid w:val="00853857"/>
    <w:rsid w:val="00853EF3"/>
    <w:rsid w:val="00870F23"/>
    <w:rsid w:val="00875258"/>
    <w:rsid w:val="008776D8"/>
    <w:rsid w:val="00886815"/>
    <w:rsid w:val="008905BA"/>
    <w:rsid w:val="008953EB"/>
    <w:rsid w:val="008A0745"/>
    <w:rsid w:val="008A2A33"/>
    <w:rsid w:val="008A370A"/>
    <w:rsid w:val="008B0D29"/>
    <w:rsid w:val="008B347A"/>
    <w:rsid w:val="008B7BB9"/>
    <w:rsid w:val="008D41B6"/>
    <w:rsid w:val="008E1F2B"/>
    <w:rsid w:val="008F769B"/>
    <w:rsid w:val="008F76EC"/>
    <w:rsid w:val="00901F10"/>
    <w:rsid w:val="00902EB0"/>
    <w:rsid w:val="0090413E"/>
    <w:rsid w:val="009048A0"/>
    <w:rsid w:val="00907207"/>
    <w:rsid w:val="009155B8"/>
    <w:rsid w:val="00915C56"/>
    <w:rsid w:val="0091772E"/>
    <w:rsid w:val="0092015B"/>
    <w:rsid w:val="00922498"/>
    <w:rsid w:val="009426CF"/>
    <w:rsid w:val="009449DC"/>
    <w:rsid w:val="00951FBB"/>
    <w:rsid w:val="00963CC1"/>
    <w:rsid w:val="00965638"/>
    <w:rsid w:val="00965A5B"/>
    <w:rsid w:val="009765CD"/>
    <w:rsid w:val="009855E1"/>
    <w:rsid w:val="00986A61"/>
    <w:rsid w:val="00990858"/>
    <w:rsid w:val="00993EC4"/>
    <w:rsid w:val="0099705D"/>
    <w:rsid w:val="009A46EC"/>
    <w:rsid w:val="009B07A7"/>
    <w:rsid w:val="009B609C"/>
    <w:rsid w:val="009B6730"/>
    <w:rsid w:val="009C34C8"/>
    <w:rsid w:val="009C4EDE"/>
    <w:rsid w:val="009C53AD"/>
    <w:rsid w:val="009C6F42"/>
    <w:rsid w:val="009D2302"/>
    <w:rsid w:val="009E30B5"/>
    <w:rsid w:val="009E3D35"/>
    <w:rsid w:val="009E44F2"/>
    <w:rsid w:val="009F13C1"/>
    <w:rsid w:val="009F186E"/>
    <w:rsid w:val="00A02DD7"/>
    <w:rsid w:val="00A26E1F"/>
    <w:rsid w:val="00A34A23"/>
    <w:rsid w:val="00A352CE"/>
    <w:rsid w:val="00A43DDC"/>
    <w:rsid w:val="00A54A6C"/>
    <w:rsid w:val="00A5714B"/>
    <w:rsid w:val="00A613BD"/>
    <w:rsid w:val="00A714CA"/>
    <w:rsid w:val="00A7184B"/>
    <w:rsid w:val="00A72027"/>
    <w:rsid w:val="00A81815"/>
    <w:rsid w:val="00A96203"/>
    <w:rsid w:val="00AB0DA9"/>
    <w:rsid w:val="00AB5785"/>
    <w:rsid w:val="00AC0B1B"/>
    <w:rsid w:val="00AC68FD"/>
    <w:rsid w:val="00AD09D0"/>
    <w:rsid w:val="00AD0D3C"/>
    <w:rsid w:val="00AD5222"/>
    <w:rsid w:val="00AD55B8"/>
    <w:rsid w:val="00AE6957"/>
    <w:rsid w:val="00AF032E"/>
    <w:rsid w:val="00AF0AB8"/>
    <w:rsid w:val="00AF58B5"/>
    <w:rsid w:val="00AF7CCE"/>
    <w:rsid w:val="00B055D1"/>
    <w:rsid w:val="00B172AA"/>
    <w:rsid w:val="00B30B2E"/>
    <w:rsid w:val="00B31F17"/>
    <w:rsid w:val="00B33F41"/>
    <w:rsid w:val="00B50B99"/>
    <w:rsid w:val="00B53B05"/>
    <w:rsid w:val="00B57217"/>
    <w:rsid w:val="00B6409D"/>
    <w:rsid w:val="00B769DC"/>
    <w:rsid w:val="00B83BB9"/>
    <w:rsid w:val="00BA1EAA"/>
    <w:rsid w:val="00BA2B47"/>
    <w:rsid w:val="00BA55F2"/>
    <w:rsid w:val="00BA6005"/>
    <w:rsid w:val="00BB20D3"/>
    <w:rsid w:val="00BB347E"/>
    <w:rsid w:val="00BB3B59"/>
    <w:rsid w:val="00BC1578"/>
    <w:rsid w:val="00BD14F6"/>
    <w:rsid w:val="00BD242E"/>
    <w:rsid w:val="00BD36AB"/>
    <w:rsid w:val="00BD6B2B"/>
    <w:rsid w:val="00BE66DA"/>
    <w:rsid w:val="00BE6B19"/>
    <w:rsid w:val="00BE72CE"/>
    <w:rsid w:val="00BF3AE4"/>
    <w:rsid w:val="00BF5690"/>
    <w:rsid w:val="00BF6A70"/>
    <w:rsid w:val="00C007C6"/>
    <w:rsid w:val="00C01742"/>
    <w:rsid w:val="00C039BD"/>
    <w:rsid w:val="00C115DD"/>
    <w:rsid w:val="00C11BA2"/>
    <w:rsid w:val="00C3092A"/>
    <w:rsid w:val="00C32BBA"/>
    <w:rsid w:val="00C33241"/>
    <w:rsid w:val="00C35326"/>
    <w:rsid w:val="00C41C1B"/>
    <w:rsid w:val="00C47259"/>
    <w:rsid w:val="00C47DC8"/>
    <w:rsid w:val="00C50650"/>
    <w:rsid w:val="00C5228A"/>
    <w:rsid w:val="00C538ED"/>
    <w:rsid w:val="00C53A32"/>
    <w:rsid w:val="00C617A7"/>
    <w:rsid w:val="00C61C41"/>
    <w:rsid w:val="00C62FAD"/>
    <w:rsid w:val="00C6719A"/>
    <w:rsid w:val="00C73277"/>
    <w:rsid w:val="00C76715"/>
    <w:rsid w:val="00C81342"/>
    <w:rsid w:val="00C85564"/>
    <w:rsid w:val="00C93EB4"/>
    <w:rsid w:val="00CB0F1F"/>
    <w:rsid w:val="00CB5BCA"/>
    <w:rsid w:val="00CB7798"/>
    <w:rsid w:val="00CF4D4F"/>
    <w:rsid w:val="00CF61E0"/>
    <w:rsid w:val="00D0401C"/>
    <w:rsid w:val="00D044FB"/>
    <w:rsid w:val="00D05669"/>
    <w:rsid w:val="00D06542"/>
    <w:rsid w:val="00D1360F"/>
    <w:rsid w:val="00D17CBA"/>
    <w:rsid w:val="00D23107"/>
    <w:rsid w:val="00D23FD7"/>
    <w:rsid w:val="00D249BE"/>
    <w:rsid w:val="00D30434"/>
    <w:rsid w:val="00D33B31"/>
    <w:rsid w:val="00D373CA"/>
    <w:rsid w:val="00D546E4"/>
    <w:rsid w:val="00D55ACC"/>
    <w:rsid w:val="00D666EA"/>
    <w:rsid w:val="00D81831"/>
    <w:rsid w:val="00D835DC"/>
    <w:rsid w:val="00D85B5E"/>
    <w:rsid w:val="00D85F08"/>
    <w:rsid w:val="00D91FA1"/>
    <w:rsid w:val="00DA1C34"/>
    <w:rsid w:val="00DC116A"/>
    <w:rsid w:val="00DC2412"/>
    <w:rsid w:val="00DC46C4"/>
    <w:rsid w:val="00DD1EF8"/>
    <w:rsid w:val="00DE4290"/>
    <w:rsid w:val="00DE469E"/>
    <w:rsid w:val="00DF38CB"/>
    <w:rsid w:val="00E03DA7"/>
    <w:rsid w:val="00E065B0"/>
    <w:rsid w:val="00E070FD"/>
    <w:rsid w:val="00E07B78"/>
    <w:rsid w:val="00E15F4F"/>
    <w:rsid w:val="00E20A65"/>
    <w:rsid w:val="00E23237"/>
    <w:rsid w:val="00E24C80"/>
    <w:rsid w:val="00E35784"/>
    <w:rsid w:val="00E41960"/>
    <w:rsid w:val="00E439B5"/>
    <w:rsid w:val="00E51A7D"/>
    <w:rsid w:val="00E51BCF"/>
    <w:rsid w:val="00E54240"/>
    <w:rsid w:val="00E56120"/>
    <w:rsid w:val="00E60696"/>
    <w:rsid w:val="00E60EC1"/>
    <w:rsid w:val="00E61C4A"/>
    <w:rsid w:val="00E61D1C"/>
    <w:rsid w:val="00E64282"/>
    <w:rsid w:val="00E64BBE"/>
    <w:rsid w:val="00E64D97"/>
    <w:rsid w:val="00E67694"/>
    <w:rsid w:val="00E67D00"/>
    <w:rsid w:val="00E67D18"/>
    <w:rsid w:val="00E72013"/>
    <w:rsid w:val="00E76731"/>
    <w:rsid w:val="00E96798"/>
    <w:rsid w:val="00EA0BEB"/>
    <w:rsid w:val="00EA1AEB"/>
    <w:rsid w:val="00EB6B66"/>
    <w:rsid w:val="00EC22D2"/>
    <w:rsid w:val="00EC68D3"/>
    <w:rsid w:val="00ED03BB"/>
    <w:rsid w:val="00EF218F"/>
    <w:rsid w:val="00F23156"/>
    <w:rsid w:val="00F23160"/>
    <w:rsid w:val="00F24A28"/>
    <w:rsid w:val="00F26462"/>
    <w:rsid w:val="00F33C80"/>
    <w:rsid w:val="00F34651"/>
    <w:rsid w:val="00F349E6"/>
    <w:rsid w:val="00F36D41"/>
    <w:rsid w:val="00F60EB0"/>
    <w:rsid w:val="00F712E8"/>
    <w:rsid w:val="00F71E6A"/>
    <w:rsid w:val="00F723DE"/>
    <w:rsid w:val="00F762D3"/>
    <w:rsid w:val="00F83A64"/>
    <w:rsid w:val="00F94527"/>
    <w:rsid w:val="00FA2EFC"/>
    <w:rsid w:val="00FA41F5"/>
    <w:rsid w:val="00FB3378"/>
    <w:rsid w:val="00FC130F"/>
    <w:rsid w:val="00FD02F5"/>
    <w:rsid w:val="00FD5202"/>
    <w:rsid w:val="00FE08F6"/>
    <w:rsid w:val="00FE36F2"/>
    <w:rsid w:val="00FE3E3E"/>
    <w:rsid w:val="00FF0B80"/>
    <w:rsid w:val="00FF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semiHidden="0" w:qFormat="1"/>
    <w:lsdException w:name="heading 6" w:semiHidden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54240"/>
    <w:pPr>
      <w:suppressAutoHyphens/>
      <w:autoSpaceDN w:val="0"/>
      <w:textAlignment w:val="baseline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4240"/>
    <w:pPr>
      <w:keepNext/>
      <w:jc w:val="both"/>
      <w:outlineLvl w:val="0"/>
    </w:pPr>
    <w:rPr>
      <w:rFonts w:ascii="Arial" w:hAnsi="Arial" w:cs="Arial"/>
      <w:b/>
      <w:bCs/>
      <w:sz w:val="22"/>
      <w:szCs w:val="22"/>
      <w:lang w:val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4240"/>
    <w:pPr>
      <w:keepNext/>
      <w:jc w:val="both"/>
      <w:outlineLvl w:val="1"/>
    </w:pPr>
    <w:rPr>
      <w:rFonts w:ascii="Arial" w:hAnsi="Arial" w:cs="Arial"/>
      <w:b/>
      <w:bCs/>
      <w:sz w:val="20"/>
      <w:szCs w:val="20"/>
      <w:lang w:val="es-E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4240"/>
    <w:pPr>
      <w:keepNext/>
      <w:jc w:val="center"/>
      <w:outlineLvl w:val="2"/>
    </w:pPr>
    <w:rPr>
      <w:b/>
      <w:bCs/>
      <w:lang w:val="es-E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4240"/>
    <w:pPr>
      <w:keepNext/>
      <w:outlineLvl w:val="4"/>
    </w:pPr>
    <w:rPr>
      <w:rFonts w:ascii="Arial" w:hAnsi="Arial" w:cs="Arial"/>
      <w:b/>
      <w:bCs/>
      <w:sz w:val="22"/>
      <w:szCs w:val="22"/>
      <w:lang w:val="es-E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54240"/>
    <w:pPr>
      <w:keepNext/>
      <w:tabs>
        <w:tab w:val="left" w:pos="1080"/>
      </w:tabs>
      <w:jc w:val="center"/>
      <w:outlineLvl w:val="5"/>
    </w:pPr>
    <w:rPr>
      <w:rFonts w:ascii="Arial" w:hAnsi="Arial" w:cs="Arial"/>
      <w:b/>
      <w:bCs/>
      <w:sz w:val="22"/>
      <w:szCs w:val="22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57217"/>
    <w:rPr>
      <w:rFonts w:ascii="Cambria" w:hAnsi="Cambria" w:cs="Cambria"/>
      <w:b/>
      <w:bCs/>
      <w:kern w:val="32"/>
      <w:sz w:val="32"/>
      <w:szCs w:val="32"/>
      <w:lang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57217"/>
    <w:rPr>
      <w:rFonts w:ascii="Cambria" w:hAnsi="Cambria" w:cs="Cambria"/>
      <w:b/>
      <w:bCs/>
      <w:i/>
      <w:iCs/>
      <w:sz w:val="28"/>
      <w:szCs w:val="28"/>
      <w:lang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57217"/>
    <w:rPr>
      <w:rFonts w:ascii="Cambria" w:hAnsi="Cambria" w:cs="Cambria"/>
      <w:b/>
      <w:bCs/>
      <w:sz w:val="26"/>
      <w:szCs w:val="26"/>
      <w:lang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B57217"/>
    <w:rPr>
      <w:rFonts w:ascii="Calibri" w:hAnsi="Calibri" w:cs="Calibri"/>
      <w:b/>
      <w:bCs/>
      <w:i/>
      <w:iCs/>
      <w:sz w:val="26"/>
      <w:szCs w:val="26"/>
      <w:lang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57217"/>
    <w:rPr>
      <w:rFonts w:ascii="Calibri" w:hAnsi="Calibri" w:cs="Calibri"/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17"/>
    <w:rPr>
      <w:sz w:val="2"/>
      <w:szCs w:val="2"/>
      <w:lang w:eastAsia="es-ES"/>
    </w:rPr>
  </w:style>
  <w:style w:type="paragraph" w:customStyle="1" w:styleId="Paragraph">
    <w:name w:val="Paragraph"/>
    <w:basedOn w:val="BodyTextIndent"/>
    <w:uiPriority w:val="99"/>
    <w:rsid w:val="00E54240"/>
    <w:pPr>
      <w:numPr>
        <w:ilvl w:val="1"/>
        <w:numId w:val="1"/>
      </w:numPr>
      <w:spacing w:before="120" w:after="120"/>
      <w:outlineLvl w:val="1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ubpar">
    <w:name w:val="subpar"/>
    <w:basedOn w:val="BodyTextIndent3"/>
    <w:uiPriority w:val="99"/>
    <w:rsid w:val="00E54240"/>
    <w:pPr>
      <w:numPr>
        <w:ilvl w:val="2"/>
        <w:numId w:val="1"/>
      </w:numPr>
      <w:spacing w:before="120"/>
      <w:jc w:val="both"/>
      <w:outlineLvl w:val="2"/>
    </w:pPr>
    <w:rPr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E54240"/>
    <w:pPr>
      <w:jc w:val="both"/>
    </w:pPr>
    <w:rPr>
      <w:rFonts w:ascii="Arial" w:hAnsi="Arial" w:cs="Arial"/>
      <w:sz w:val="22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57217"/>
    <w:rPr>
      <w:sz w:val="24"/>
      <w:szCs w:val="24"/>
      <w:lang w:eastAsia="es-ES"/>
    </w:rPr>
  </w:style>
  <w:style w:type="paragraph" w:styleId="BodyText3">
    <w:name w:val="Body Text 3"/>
    <w:basedOn w:val="Normal"/>
    <w:link w:val="BodyText3Char"/>
    <w:uiPriority w:val="99"/>
    <w:rsid w:val="00E54240"/>
    <w:rPr>
      <w:rFonts w:ascii="Arial" w:hAnsi="Arial" w:cs="Arial"/>
      <w:sz w:val="22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57217"/>
    <w:rPr>
      <w:sz w:val="16"/>
      <w:szCs w:val="16"/>
      <w:lang w:eastAsia="es-ES"/>
    </w:rPr>
  </w:style>
  <w:style w:type="paragraph" w:styleId="Title">
    <w:name w:val="Title"/>
    <w:basedOn w:val="Normal"/>
    <w:link w:val="TitleChar"/>
    <w:uiPriority w:val="99"/>
    <w:qFormat/>
    <w:rsid w:val="00E54240"/>
    <w:pPr>
      <w:jc w:val="center"/>
    </w:pPr>
    <w:rPr>
      <w:rFonts w:ascii="Arial" w:hAnsi="Arial" w:cs="Arial"/>
      <w:b/>
      <w:bCs/>
      <w:sz w:val="22"/>
      <w:szCs w:val="22"/>
      <w:lang w:val="es-ES"/>
    </w:rPr>
  </w:style>
  <w:style w:type="character" w:customStyle="1" w:styleId="TitleChar">
    <w:name w:val="Title Char"/>
    <w:basedOn w:val="DefaultParagraphFont"/>
    <w:link w:val="Title"/>
    <w:uiPriority w:val="99"/>
    <w:rsid w:val="00B57217"/>
    <w:rPr>
      <w:rFonts w:ascii="Cambria" w:hAnsi="Cambria" w:cs="Cambria"/>
      <w:b/>
      <w:bCs/>
      <w:kern w:val="28"/>
      <w:sz w:val="32"/>
      <w:szCs w:val="32"/>
      <w:lang w:eastAsia="es-ES"/>
    </w:rPr>
  </w:style>
  <w:style w:type="paragraph" w:styleId="BodyTextIndent">
    <w:name w:val="Body Text Indent"/>
    <w:basedOn w:val="Normal"/>
    <w:link w:val="BodyTextIndentChar"/>
    <w:uiPriority w:val="99"/>
    <w:rsid w:val="00E54240"/>
    <w:pPr>
      <w:ind w:left="310" w:hanging="310"/>
      <w:jc w:val="both"/>
    </w:pPr>
    <w:rPr>
      <w:rFonts w:ascii="Arial" w:hAnsi="Arial" w:cs="Arial"/>
      <w:sz w:val="20"/>
      <w:szCs w:val="20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57217"/>
    <w:rPr>
      <w:sz w:val="24"/>
      <w:szCs w:val="24"/>
      <w:lang w:eastAsia="es-ES"/>
    </w:rPr>
  </w:style>
  <w:style w:type="paragraph" w:styleId="BodyText">
    <w:name w:val="Body Text"/>
    <w:basedOn w:val="Normal"/>
    <w:link w:val="BodyTextChar"/>
    <w:uiPriority w:val="99"/>
    <w:rsid w:val="00E54240"/>
    <w:pPr>
      <w:jc w:val="both"/>
    </w:pPr>
    <w:rPr>
      <w:rFonts w:ascii="Arial" w:hAnsi="Arial" w:cs="Arial"/>
      <w:sz w:val="18"/>
      <w:szCs w:val="18"/>
      <w:lang w:val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7217"/>
    <w:rPr>
      <w:sz w:val="24"/>
      <w:szCs w:val="24"/>
      <w:lang w:eastAsia="es-ES"/>
    </w:rPr>
  </w:style>
  <w:style w:type="paragraph" w:customStyle="1" w:styleId="FirstHeading">
    <w:name w:val="FirstHeading"/>
    <w:basedOn w:val="Normal"/>
    <w:uiPriority w:val="99"/>
    <w:rsid w:val="00E54240"/>
    <w:pPr>
      <w:keepNext/>
      <w:tabs>
        <w:tab w:val="left" w:pos="-720"/>
        <w:tab w:val="left" w:pos="-630"/>
      </w:tabs>
      <w:spacing w:before="120" w:after="120"/>
    </w:pPr>
    <w:rPr>
      <w:rFonts w:eastAsia="MS Mincho"/>
      <w:b/>
      <w:bCs/>
      <w:lang w:val="es-ES" w:eastAsia="en-US"/>
    </w:rPr>
  </w:style>
  <w:style w:type="paragraph" w:customStyle="1" w:styleId="SecHeading">
    <w:name w:val="SecHeading"/>
    <w:basedOn w:val="Normal"/>
    <w:next w:val="Normal"/>
    <w:uiPriority w:val="99"/>
    <w:rsid w:val="00E54240"/>
    <w:pPr>
      <w:keepNext/>
      <w:spacing w:before="120" w:after="120"/>
    </w:pPr>
    <w:rPr>
      <w:rFonts w:eastAsia="MS Mincho"/>
      <w:b/>
      <w:bCs/>
      <w:lang w:eastAsia="en-US"/>
    </w:rPr>
  </w:style>
  <w:style w:type="paragraph" w:customStyle="1" w:styleId="SubHeading1">
    <w:name w:val="SubHeading1"/>
    <w:basedOn w:val="SecHeading"/>
    <w:uiPriority w:val="99"/>
    <w:rsid w:val="00E54240"/>
    <w:pPr>
      <w:tabs>
        <w:tab w:val="left" w:pos="-1512"/>
      </w:tabs>
    </w:pPr>
  </w:style>
  <w:style w:type="paragraph" w:customStyle="1" w:styleId="Subheading2">
    <w:name w:val="Subheading2"/>
    <w:basedOn w:val="SecHeading"/>
    <w:uiPriority w:val="99"/>
    <w:rsid w:val="00E54240"/>
    <w:pPr>
      <w:numPr>
        <w:numId w:val="5"/>
      </w:numPr>
      <w:tabs>
        <w:tab w:val="left" w:pos="-4176"/>
      </w:tabs>
    </w:pPr>
  </w:style>
  <w:style w:type="paragraph" w:styleId="BodyTextIndent2">
    <w:name w:val="Body Text Indent 2"/>
    <w:basedOn w:val="Normal"/>
    <w:link w:val="BodyTextIndent2Char"/>
    <w:uiPriority w:val="99"/>
    <w:rsid w:val="00E54240"/>
    <w:pPr>
      <w:ind w:left="310" w:hanging="310"/>
    </w:pPr>
    <w:rPr>
      <w:rFonts w:ascii="Arial" w:hAnsi="Arial" w:cs="Arial"/>
      <w:sz w:val="20"/>
      <w:szCs w:val="20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57217"/>
    <w:rPr>
      <w:sz w:val="24"/>
      <w:szCs w:val="24"/>
      <w:lang w:eastAsia="es-ES"/>
    </w:rPr>
  </w:style>
  <w:style w:type="paragraph" w:styleId="Header">
    <w:name w:val="header"/>
    <w:basedOn w:val="Normal"/>
    <w:link w:val="HeaderChar"/>
    <w:uiPriority w:val="99"/>
    <w:rsid w:val="00E5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7217"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E5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7217"/>
    <w:rPr>
      <w:sz w:val="24"/>
      <w:szCs w:val="24"/>
      <w:lang w:eastAsia="es-ES"/>
    </w:rPr>
  </w:style>
  <w:style w:type="character" w:styleId="PageNumber">
    <w:name w:val="page number"/>
    <w:basedOn w:val="DefaultParagraphFont"/>
    <w:uiPriority w:val="99"/>
    <w:rsid w:val="00E54240"/>
  </w:style>
  <w:style w:type="paragraph" w:customStyle="1" w:styleId="Chapter">
    <w:name w:val="Chapter"/>
    <w:basedOn w:val="Normal"/>
    <w:next w:val="Normal"/>
    <w:uiPriority w:val="99"/>
    <w:rsid w:val="00E54240"/>
    <w:pPr>
      <w:numPr>
        <w:numId w:val="6"/>
      </w:numPr>
      <w:tabs>
        <w:tab w:val="left" w:pos="-216"/>
        <w:tab w:val="left" w:pos="576"/>
      </w:tabs>
      <w:spacing w:before="240" w:after="240"/>
      <w:jc w:val="center"/>
    </w:pPr>
    <w:rPr>
      <w:b/>
      <w:bCs/>
      <w:smallCaps/>
      <w:lang w:eastAsia="en-US"/>
    </w:rPr>
  </w:style>
  <w:style w:type="paragraph" w:customStyle="1" w:styleId="SubSubPar">
    <w:name w:val="SubSubPar"/>
    <w:basedOn w:val="subpar"/>
    <w:uiPriority w:val="99"/>
    <w:rsid w:val="00E54240"/>
    <w:pPr>
      <w:numPr>
        <w:ilvl w:val="0"/>
        <w:numId w:val="0"/>
      </w:numPr>
      <w:tabs>
        <w:tab w:val="left" w:pos="0"/>
        <w:tab w:val="left" w:pos="2880"/>
      </w:tabs>
      <w:ind w:left="2880" w:hanging="360"/>
    </w:pPr>
  </w:style>
  <w:style w:type="paragraph" w:styleId="BodyTextIndent3">
    <w:name w:val="Body Text Indent 3"/>
    <w:basedOn w:val="Normal"/>
    <w:link w:val="BodyTextIndent3Char"/>
    <w:uiPriority w:val="99"/>
    <w:rsid w:val="00E542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57217"/>
    <w:rPr>
      <w:sz w:val="16"/>
      <w:szCs w:val="16"/>
      <w:lang w:eastAsia="es-ES"/>
    </w:rPr>
  </w:style>
  <w:style w:type="paragraph" w:styleId="Subtitle">
    <w:name w:val="Subtitle"/>
    <w:basedOn w:val="Normal"/>
    <w:link w:val="SubtitleChar"/>
    <w:uiPriority w:val="99"/>
    <w:qFormat/>
    <w:rsid w:val="00E54240"/>
    <w:pPr>
      <w:jc w:val="center"/>
    </w:pPr>
    <w:rPr>
      <w:b/>
      <w:bCs/>
      <w:sz w:val="20"/>
      <w:szCs w:val="20"/>
      <w:lang w:val="es-ES"/>
    </w:rPr>
  </w:style>
  <w:style w:type="character" w:customStyle="1" w:styleId="SubtitleChar">
    <w:name w:val="Subtitle Char"/>
    <w:basedOn w:val="DefaultParagraphFont"/>
    <w:link w:val="Subtitle"/>
    <w:uiPriority w:val="99"/>
    <w:rsid w:val="00B57217"/>
    <w:rPr>
      <w:rFonts w:ascii="Cambria" w:hAnsi="Cambria" w:cs="Cambria"/>
      <w:sz w:val="24"/>
      <w:szCs w:val="24"/>
      <w:lang w:eastAsia="es-ES"/>
    </w:rPr>
  </w:style>
  <w:style w:type="paragraph" w:styleId="FootnoteText">
    <w:name w:val="footnote text"/>
    <w:aliases w:val="Geneva 9,Font: Geneva 9,Boston 10,f,Fußnotentextr,Texto nota pie Car Car"/>
    <w:basedOn w:val="Normal"/>
    <w:link w:val="FootnoteTextChar"/>
    <w:uiPriority w:val="99"/>
    <w:semiHidden/>
    <w:rsid w:val="00E54240"/>
    <w:rPr>
      <w:sz w:val="20"/>
      <w:szCs w:val="20"/>
    </w:rPr>
  </w:style>
  <w:style w:type="character" w:customStyle="1" w:styleId="FootnoteTextChar">
    <w:name w:val="Footnote Text Char"/>
    <w:aliases w:val="Geneva 9 Char,Font: Geneva 9 Char,Boston 10 Char,f Char,Fußnotentextr Char,Texto nota pie Car Car Char"/>
    <w:basedOn w:val="DefaultParagraphFont"/>
    <w:link w:val="FootnoteText"/>
    <w:uiPriority w:val="99"/>
    <w:semiHidden/>
    <w:rsid w:val="00B57217"/>
    <w:rPr>
      <w:sz w:val="20"/>
      <w:szCs w:val="20"/>
      <w:lang w:eastAsia="es-ES"/>
    </w:rPr>
  </w:style>
  <w:style w:type="character" w:styleId="FootnoteReference">
    <w:name w:val="footnote reference"/>
    <w:basedOn w:val="DefaultParagraphFont"/>
    <w:uiPriority w:val="99"/>
    <w:semiHidden/>
    <w:rsid w:val="00E54240"/>
    <w:rPr>
      <w:position w:val="0"/>
      <w:vertAlign w:val="superscript"/>
    </w:rPr>
  </w:style>
  <w:style w:type="character" w:customStyle="1" w:styleId="FootnoteTextCharChar">
    <w:name w:val="Footnote Text Char Char"/>
    <w:aliases w:val="Geneva 9 Char1,Font: Geneva 9 Char1,Boston 10 Char1,f Char1,Fußnotentextr Char1,Texto nota pie Car Car Char Char"/>
    <w:basedOn w:val="DefaultParagraphFont"/>
    <w:uiPriority w:val="99"/>
    <w:semiHidden/>
    <w:rsid w:val="00DE4290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AC0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0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B1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0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B1B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F9452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BC1578"/>
    <w:rPr>
      <w:sz w:val="24"/>
      <w:szCs w:val="24"/>
      <w:lang w:eastAsia="es-ES"/>
    </w:rPr>
  </w:style>
  <w:style w:type="numbering" w:customStyle="1" w:styleId="LFO1">
    <w:name w:val="LFO1"/>
    <w:rsid w:val="004474ED"/>
    <w:pPr>
      <w:numPr>
        <w:numId w:val="5"/>
      </w:numPr>
    </w:pPr>
  </w:style>
  <w:style w:type="numbering" w:customStyle="1" w:styleId="WWOutlineListStyle1">
    <w:name w:val="WW_OutlineListStyle_1"/>
    <w:rsid w:val="004474ED"/>
    <w:pPr>
      <w:numPr>
        <w:numId w:val="3"/>
      </w:numPr>
    </w:pPr>
  </w:style>
  <w:style w:type="numbering" w:customStyle="1" w:styleId="WWOutlineListStyle3">
    <w:name w:val="WW_OutlineListStyle_3"/>
    <w:rsid w:val="004474ED"/>
    <w:pPr>
      <w:numPr>
        <w:numId w:val="1"/>
      </w:numPr>
    </w:pPr>
  </w:style>
  <w:style w:type="numbering" w:customStyle="1" w:styleId="WWOutlineListStyle">
    <w:name w:val="WW_OutlineListStyle"/>
    <w:rsid w:val="004474ED"/>
    <w:pPr>
      <w:numPr>
        <w:numId w:val="4"/>
      </w:numPr>
    </w:pPr>
  </w:style>
  <w:style w:type="numbering" w:customStyle="1" w:styleId="WWOutlineListStyle2">
    <w:name w:val="WW_OutlineListStyle_2"/>
    <w:rsid w:val="004474ED"/>
    <w:pPr>
      <w:numPr>
        <w:numId w:val="2"/>
      </w:numPr>
    </w:pPr>
  </w:style>
  <w:style w:type="numbering" w:customStyle="1" w:styleId="LFO2">
    <w:name w:val="LFO2"/>
    <w:rsid w:val="004474E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6E48D9113B27B4E90174A4FC47AE6C2" ma:contentTypeVersion="0" ma:contentTypeDescription="A content type to manage public (operations) IDB documents" ma:contentTypeScope="" ma:versionID="9ff4b2bf3a668a0119715ee580eaea5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0266da8385b582aa83f25fcdaf1680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086faa-15a7-4845-b56f-b24e87d2263a}" ma:internalName="TaxCatchAll" ma:showField="CatchAllData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086faa-15a7-4845-b56f-b24e87d2263a}" ma:internalName="TaxCatchAllLabel" ma:readOnly="true" ma:showField="CatchAllDataLabel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Plan of Operations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35448569</IDBDocs_x0020_Number>
    <Document_x0020_Author xmlns="9c571b2f-e523-4ab2-ba2e-09e151a03ef4">Fonseca-Rapoport, Belinda E.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2010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HO-T1079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WORD&lt;/APPLICATION&gt;&lt;USER_STAGE&gt;Plan of Operations&lt;/USER_STAGE&gt;&lt;PD_OBJ_TYPE&gt;0&lt;/PD_OBJ_TYPE&gt;&lt;MAKERECORD&gt;N&lt;/MAKERECORD&gt;&lt;/Data&gt;</Migration_x0020_Info>
    <Approval_x0020_Number xmlns="9c571b2f-e523-4ab2-ba2e-09e151a03ef4">ATN/OC-12691-HO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AFB9494-4CE2-48E4-812C-74C131B4198A}"/>
</file>

<file path=customXml/itemProps2.xml><?xml version="1.0" encoding="utf-8"?>
<ds:datastoreItem xmlns:ds="http://schemas.openxmlformats.org/officeDocument/2006/customXml" ds:itemID="{6E381C11-4D76-4B2E-A57D-03C3A7F4690C}"/>
</file>

<file path=customXml/itemProps3.xml><?xml version="1.0" encoding="utf-8"?>
<ds:datastoreItem xmlns:ds="http://schemas.openxmlformats.org/officeDocument/2006/customXml" ds:itemID="{C1FF77C8-72B8-4A6D-8A7C-7FF8D6F7CDB1}"/>
</file>

<file path=customXml/itemProps4.xml><?xml version="1.0" encoding="utf-8"?>
<ds:datastoreItem xmlns:ds="http://schemas.openxmlformats.org/officeDocument/2006/customXml" ds:itemID="{6DD50FCA-3801-4166-9DD0-E868B46794F4}"/>
</file>

<file path=customXml/itemProps5.xml><?xml version="1.0" encoding="utf-8"?>
<ds:datastoreItem xmlns:ds="http://schemas.openxmlformats.org/officeDocument/2006/customXml" ds:itemID="{DA3789BB-3357-4D24-A7E6-95A0417BC4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Inter-American Development Bank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Logico</dc:title>
  <dc:subject/>
  <dc:creator>FELIXAL</dc:creator>
  <cp:keywords/>
  <dc:description/>
  <cp:lastModifiedBy>irenec</cp:lastModifiedBy>
  <cp:revision>2</cp:revision>
  <cp:lastPrinted>2011-03-08T20:08:00Z</cp:lastPrinted>
  <dcterms:created xsi:type="dcterms:W3CDTF">2011-03-08T20:09:00Z</dcterms:created>
  <dcterms:modified xsi:type="dcterms:W3CDTF">2011-03-08T20:09:00Z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0x01010046CF21643EE8D14686A648AA6DAD089200A6E48D9113B27B4E90174A4FC47AE6C2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