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C45776" w:rsidRDefault="006D01D1" w:rsidP="00332D8A">
      <w:pPr>
        <w:pStyle w:val="Title"/>
        <w:tabs>
          <w:tab w:val="clear" w:pos="1440"/>
          <w:tab w:val="clear" w:pos="3060"/>
        </w:tabs>
        <w:outlineLvl w:val="9"/>
        <w:rPr>
          <w:rFonts w:ascii="Arial" w:hAnsi="Arial" w:cs="Arial"/>
          <w:smallCaps/>
          <w:sz w:val="22"/>
          <w:szCs w:val="22"/>
          <w:lang w:val="es-MX"/>
        </w:rPr>
      </w:pPr>
      <w:r w:rsidRPr="00C45776">
        <w:rPr>
          <w:rFonts w:ascii="Arial" w:hAnsi="Arial" w:cs="Arial"/>
          <w:smallCaps/>
          <w:sz w:val="22"/>
          <w:szCs w:val="22"/>
          <w:lang w:val="es-MX"/>
        </w:rPr>
        <w:t>Documento del Banco Interamericano de Desarrollo</w:t>
      </w:r>
    </w:p>
    <w:p w:rsidR="001B5186" w:rsidRPr="00C45776" w:rsidRDefault="001B5186" w:rsidP="00332D8A">
      <w:pPr>
        <w:pStyle w:val="Listavistosa-nfasis11"/>
        <w:ind w:left="1080"/>
        <w:jc w:val="center"/>
        <w:rPr>
          <w:rFonts w:ascii="Arial" w:hAnsi="Arial" w:cs="Arial"/>
          <w:b/>
          <w:lang w:val="es-MX"/>
        </w:rPr>
      </w:pPr>
    </w:p>
    <w:p w:rsidR="001B5186" w:rsidRPr="00C45776" w:rsidRDefault="001B5186" w:rsidP="00332D8A">
      <w:pPr>
        <w:tabs>
          <w:tab w:val="left" w:pos="1440"/>
          <w:tab w:val="left" w:pos="3060"/>
        </w:tabs>
        <w:jc w:val="center"/>
        <w:rPr>
          <w:rFonts w:ascii="Arial" w:hAnsi="Arial" w:cs="Arial"/>
          <w:b/>
          <w:smallCaps/>
          <w:sz w:val="22"/>
          <w:szCs w:val="22"/>
          <w:lang w:val="es-MX"/>
        </w:rPr>
      </w:pPr>
    </w:p>
    <w:p w:rsidR="0013626E" w:rsidRPr="00C45776" w:rsidRDefault="0013626E" w:rsidP="00332D8A">
      <w:pPr>
        <w:tabs>
          <w:tab w:val="left" w:pos="1440"/>
          <w:tab w:val="left" w:pos="3060"/>
        </w:tabs>
        <w:jc w:val="center"/>
        <w:rPr>
          <w:rFonts w:ascii="Arial" w:hAnsi="Arial" w:cs="Arial"/>
          <w:b/>
          <w:smallCaps/>
          <w:sz w:val="22"/>
          <w:szCs w:val="22"/>
          <w:lang w:val="es-MX"/>
        </w:rPr>
      </w:pPr>
    </w:p>
    <w:p w:rsidR="0013626E" w:rsidRPr="00C45776" w:rsidRDefault="0013626E" w:rsidP="00332D8A">
      <w:pPr>
        <w:tabs>
          <w:tab w:val="left" w:pos="1440"/>
          <w:tab w:val="left" w:pos="3060"/>
        </w:tabs>
        <w:jc w:val="center"/>
        <w:rPr>
          <w:rFonts w:ascii="Arial" w:hAnsi="Arial" w:cs="Arial"/>
          <w:b/>
          <w:smallCaps/>
          <w:sz w:val="22"/>
          <w:szCs w:val="22"/>
          <w:lang w:val="es-MX"/>
        </w:rPr>
      </w:pPr>
    </w:p>
    <w:p w:rsidR="0013626E" w:rsidRPr="00C45776" w:rsidRDefault="0013626E" w:rsidP="00332D8A">
      <w:pPr>
        <w:tabs>
          <w:tab w:val="left" w:pos="1440"/>
          <w:tab w:val="left" w:pos="3060"/>
        </w:tabs>
        <w:jc w:val="center"/>
        <w:rPr>
          <w:rFonts w:ascii="Arial" w:hAnsi="Arial" w:cs="Arial"/>
          <w:b/>
          <w:smallCaps/>
          <w:sz w:val="22"/>
          <w:szCs w:val="22"/>
          <w:lang w:val="es-MX"/>
        </w:rPr>
      </w:pPr>
    </w:p>
    <w:p w:rsidR="0013626E" w:rsidRPr="00C45776" w:rsidRDefault="0013626E" w:rsidP="00332D8A">
      <w:pPr>
        <w:tabs>
          <w:tab w:val="left" w:pos="1440"/>
          <w:tab w:val="left" w:pos="3060"/>
        </w:tabs>
        <w:jc w:val="center"/>
        <w:rPr>
          <w:rFonts w:ascii="Arial" w:hAnsi="Arial" w:cs="Arial"/>
          <w:b/>
          <w:smallCaps/>
          <w:sz w:val="22"/>
          <w:szCs w:val="22"/>
          <w:lang w:val="es-MX"/>
        </w:rPr>
      </w:pPr>
    </w:p>
    <w:p w:rsidR="0013626E" w:rsidRPr="00C45776" w:rsidRDefault="0013626E" w:rsidP="00332D8A">
      <w:pPr>
        <w:tabs>
          <w:tab w:val="left" w:pos="1440"/>
          <w:tab w:val="left" w:pos="3060"/>
        </w:tabs>
        <w:jc w:val="center"/>
        <w:rPr>
          <w:rFonts w:ascii="Arial" w:hAnsi="Arial" w:cs="Arial"/>
          <w:b/>
          <w:smallCaps/>
          <w:sz w:val="22"/>
          <w:szCs w:val="22"/>
          <w:lang w:val="es-MX"/>
        </w:rPr>
      </w:pPr>
    </w:p>
    <w:p w:rsidR="0013626E" w:rsidRPr="00C45776" w:rsidRDefault="0013626E" w:rsidP="00332D8A">
      <w:pPr>
        <w:tabs>
          <w:tab w:val="left" w:pos="1440"/>
          <w:tab w:val="left" w:pos="3060"/>
        </w:tabs>
        <w:jc w:val="center"/>
        <w:rPr>
          <w:rFonts w:ascii="Arial" w:hAnsi="Arial" w:cs="Arial"/>
          <w:b/>
          <w:smallCaps/>
          <w:sz w:val="22"/>
          <w:szCs w:val="22"/>
          <w:lang w:val="es-MX"/>
        </w:rPr>
      </w:pPr>
    </w:p>
    <w:p w:rsidR="001B5186" w:rsidRPr="00C45776" w:rsidRDefault="001B5186" w:rsidP="00332D8A">
      <w:pPr>
        <w:tabs>
          <w:tab w:val="left" w:pos="1440"/>
          <w:tab w:val="left" w:pos="3060"/>
        </w:tabs>
        <w:jc w:val="center"/>
        <w:rPr>
          <w:rFonts w:ascii="Arial" w:hAnsi="Arial" w:cs="Arial"/>
          <w:b/>
          <w:smallCaps/>
          <w:sz w:val="22"/>
          <w:szCs w:val="22"/>
          <w:lang w:val="es-MX"/>
        </w:rPr>
      </w:pPr>
    </w:p>
    <w:p w:rsidR="00C45776" w:rsidRPr="00C45776" w:rsidRDefault="00C45776" w:rsidP="00C45776">
      <w:pPr>
        <w:tabs>
          <w:tab w:val="left" w:pos="1440"/>
          <w:tab w:val="left" w:pos="3060"/>
        </w:tabs>
        <w:jc w:val="center"/>
        <w:rPr>
          <w:rFonts w:ascii="Arial" w:hAnsi="Arial" w:cs="Arial"/>
          <w:b/>
          <w:smallCaps/>
          <w:sz w:val="28"/>
          <w:szCs w:val="28"/>
        </w:rPr>
      </w:pPr>
      <w:r w:rsidRPr="00C45776">
        <w:rPr>
          <w:rFonts w:ascii="Arial" w:hAnsi="Arial" w:cs="Arial"/>
          <w:b/>
          <w:smallCaps/>
          <w:sz w:val="28"/>
          <w:szCs w:val="28"/>
        </w:rPr>
        <w:t>Honduras</w:t>
      </w:r>
    </w:p>
    <w:p w:rsidR="00C45776" w:rsidRPr="00C45776" w:rsidRDefault="00C45776" w:rsidP="00C45776">
      <w:pPr>
        <w:tabs>
          <w:tab w:val="left" w:pos="1440"/>
          <w:tab w:val="left" w:pos="3060"/>
        </w:tabs>
        <w:jc w:val="center"/>
        <w:rPr>
          <w:rFonts w:ascii="Arial" w:hAnsi="Arial" w:cs="Arial"/>
          <w:smallCaps/>
          <w:sz w:val="22"/>
          <w:szCs w:val="22"/>
        </w:rPr>
      </w:pPr>
    </w:p>
    <w:p w:rsidR="00C45776" w:rsidRPr="00C45776" w:rsidRDefault="00C45776" w:rsidP="00C45776">
      <w:pPr>
        <w:tabs>
          <w:tab w:val="left" w:pos="1440"/>
          <w:tab w:val="left" w:pos="3060"/>
        </w:tabs>
        <w:jc w:val="center"/>
        <w:rPr>
          <w:rFonts w:ascii="Arial" w:hAnsi="Arial" w:cs="Arial"/>
          <w:smallCaps/>
          <w:sz w:val="22"/>
          <w:szCs w:val="22"/>
        </w:rPr>
      </w:pPr>
    </w:p>
    <w:p w:rsidR="00C45776" w:rsidRPr="00C45776" w:rsidRDefault="00C45776" w:rsidP="00C45776">
      <w:pPr>
        <w:tabs>
          <w:tab w:val="left" w:pos="1440"/>
          <w:tab w:val="left" w:pos="3060"/>
        </w:tabs>
        <w:jc w:val="center"/>
        <w:rPr>
          <w:rFonts w:ascii="Arial" w:hAnsi="Arial" w:cs="Arial"/>
          <w:smallCaps/>
          <w:sz w:val="22"/>
          <w:szCs w:val="22"/>
        </w:rPr>
      </w:pPr>
    </w:p>
    <w:p w:rsidR="00C45776" w:rsidRPr="00C45776" w:rsidRDefault="00C45776" w:rsidP="00C45776">
      <w:pPr>
        <w:tabs>
          <w:tab w:val="left" w:pos="1440"/>
          <w:tab w:val="left" w:pos="3060"/>
        </w:tabs>
        <w:jc w:val="center"/>
        <w:rPr>
          <w:rFonts w:ascii="Arial" w:hAnsi="Arial" w:cs="Arial"/>
          <w:smallCaps/>
          <w:sz w:val="22"/>
          <w:szCs w:val="22"/>
        </w:rPr>
      </w:pPr>
    </w:p>
    <w:p w:rsidR="00C45776" w:rsidRPr="00C45776" w:rsidRDefault="00C45776" w:rsidP="00C45776">
      <w:pPr>
        <w:tabs>
          <w:tab w:val="left" w:pos="1440"/>
          <w:tab w:val="left" w:pos="3060"/>
        </w:tabs>
        <w:jc w:val="center"/>
        <w:rPr>
          <w:rFonts w:ascii="Arial" w:hAnsi="Arial" w:cs="Arial"/>
          <w:smallCaps/>
          <w:sz w:val="22"/>
          <w:szCs w:val="22"/>
        </w:rPr>
      </w:pPr>
    </w:p>
    <w:p w:rsidR="00C45776" w:rsidRPr="00C45776" w:rsidRDefault="00C45776" w:rsidP="00C45776">
      <w:pPr>
        <w:autoSpaceDE w:val="0"/>
        <w:autoSpaceDN w:val="0"/>
        <w:adjustRightInd w:val="0"/>
        <w:jc w:val="center"/>
        <w:rPr>
          <w:rFonts w:ascii="Arial" w:hAnsi="Arial" w:cs="Arial"/>
          <w:b/>
          <w:smallCaps/>
          <w:sz w:val="28"/>
          <w:szCs w:val="28"/>
        </w:rPr>
      </w:pPr>
      <w:r w:rsidRPr="00C45776">
        <w:rPr>
          <w:rFonts w:ascii="Arial" w:hAnsi="Arial" w:cs="Arial"/>
          <w:b/>
          <w:smallCaps/>
          <w:sz w:val="28"/>
          <w:szCs w:val="28"/>
        </w:rPr>
        <w:t>Programa de Integración Vial Regional y Propuesta de Reformulación del Préstamo 2470/BL-HO</w:t>
      </w:r>
    </w:p>
    <w:p w:rsidR="00C45776" w:rsidRPr="00C45776" w:rsidRDefault="00C45776" w:rsidP="00C45776">
      <w:pPr>
        <w:pStyle w:val="Newpage"/>
        <w:rPr>
          <w:rFonts w:ascii="Arial" w:hAnsi="Arial"/>
          <w:b w:val="0"/>
          <w:caps/>
          <w:smallCaps w:val="0"/>
          <w:sz w:val="22"/>
          <w:szCs w:val="22"/>
        </w:rPr>
      </w:pPr>
    </w:p>
    <w:p w:rsidR="00C45776" w:rsidRPr="00C45776" w:rsidRDefault="00C45776" w:rsidP="00C45776">
      <w:pPr>
        <w:pStyle w:val="Newpage"/>
        <w:rPr>
          <w:rFonts w:ascii="Arial" w:hAnsi="Arial"/>
          <w:b w:val="0"/>
          <w:caps/>
          <w:smallCaps w:val="0"/>
          <w:sz w:val="22"/>
          <w:szCs w:val="22"/>
        </w:rPr>
      </w:pPr>
    </w:p>
    <w:p w:rsidR="00C45776" w:rsidRPr="00C45776" w:rsidRDefault="00C45776" w:rsidP="00C45776">
      <w:pPr>
        <w:tabs>
          <w:tab w:val="left" w:pos="1440"/>
          <w:tab w:val="left" w:pos="3060"/>
        </w:tabs>
        <w:jc w:val="center"/>
        <w:rPr>
          <w:rFonts w:ascii="Arial" w:hAnsi="Arial" w:cs="Arial"/>
          <w:b/>
          <w:smallCaps/>
          <w:sz w:val="22"/>
          <w:szCs w:val="22"/>
        </w:rPr>
      </w:pPr>
      <w:r w:rsidRPr="00C45776">
        <w:rPr>
          <w:rFonts w:ascii="Arial" w:hAnsi="Arial" w:cs="Arial"/>
          <w:b/>
          <w:smallCaps/>
          <w:sz w:val="22"/>
          <w:szCs w:val="22"/>
        </w:rPr>
        <w:t>(HO-L1104)</w:t>
      </w:r>
    </w:p>
    <w:p w:rsidR="001B5186" w:rsidRPr="00C45776" w:rsidRDefault="001B5186" w:rsidP="00332D8A">
      <w:pPr>
        <w:pStyle w:val="Newpage"/>
        <w:rPr>
          <w:rFonts w:ascii="Arial" w:hAnsi="Arial"/>
          <w:b w:val="0"/>
          <w:caps/>
          <w:smallCaps w:val="0"/>
          <w:sz w:val="22"/>
          <w:szCs w:val="22"/>
          <w:lang w:val="es-MX"/>
        </w:rPr>
      </w:pPr>
    </w:p>
    <w:p w:rsidR="001B5186" w:rsidRPr="00C45776" w:rsidRDefault="001B5186" w:rsidP="00332D8A">
      <w:pPr>
        <w:tabs>
          <w:tab w:val="left" w:pos="1440"/>
          <w:tab w:val="left" w:pos="3060"/>
        </w:tabs>
        <w:jc w:val="center"/>
        <w:rPr>
          <w:rFonts w:ascii="Arial" w:hAnsi="Arial" w:cs="Arial"/>
          <w:smallCaps/>
          <w:sz w:val="22"/>
          <w:szCs w:val="22"/>
          <w:lang w:val="es-MX"/>
        </w:rPr>
      </w:pPr>
    </w:p>
    <w:p w:rsidR="0013626E" w:rsidRPr="00C45776" w:rsidRDefault="0013626E" w:rsidP="00332D8A">
      <w:pPr>
        <w:tabs>
          <w:tab w:val="left" w:pos="1440"/>
          <w:tab w:val="left" w:pos="3060"/>
        </w:tabs>
        <w:jc w:val="center"/>
        <w:rPr>
          <w:rFonts w:ascii="Arial" w:hAnsi="Arial" w:cs="Arial"/>
          <w:smallCaps/>
          <w:sz w:val="22"/>
          <w:szCs w:val="22"/>
          <w:lang w:val="es-MX"/>
        </w:rPr>
      </w:pPr>
    </w:p>
    <w:p w:rsidR="0013626E" w:rsidRPr="00C45776" w:rsidRDefault="0013626E" w:rsidP="00332D8A">
      <w:pPr>
        <w:tabs>
          <w:tab w:val="left" w:pos="1440"/>
          <w:tab w:val="left" w:pos="3060"/>
        </w:tabs>
        <w:jc w:val="center"/>
        <w:rPr>
          <w:rFonts w:ascii="Arial" w:hAnsi="Arial" w:cs="Arial"/>
          <w:smallCaps/>
          <w:sz w:val="22"/>
          <w:szCs w:val="22"/>
          <w:lang w:val="es-MX"/>
        </w:rPr>
      </w:pPr>
    </w:p>
    <w:p w:rsidR="0013626E" w:rsidRPr="00C45776" w:rsidRDefault="0013626E" w:rsidP="00332D8A">
      <w:pPr>
        <w:tabs>
          <w:tab w:val="left" w:pos="1440"/>
          <w:tab w:val="left" w:pos="3060"/>
        </w:tabs>
        <w:jc w:val="center"/>
        <w:rPr>
          <w:rFonts w:ascii="Arial" w:hAnsi="Arial" w:cs="Arial"/>
          <w:smallCaps/>
          <w:sz w:val="22"/>
          <w:szCs w:val="22"/>
          <w:lang w:val="es-MX"/>
        </w:rPr>
      </w:pPr>
    </w:p>
    <w:p w:rsidR="0013626E" w:rsidRPr="00C45776" w:rsidRDefault="0013626E" w:rsidP="00332D8A">
      <w:pPr>
        <w:tabs>
          <w:tab w:val="left" w:pos="1440"/>
          <w:tab w:val="left" w:pos="3060"/>
        </w:tabs>
        <w:jc w:val="center"/>
        <w:rPr>
          <w:rFonts w:ascii="Arial" w:hAnsi="Arial" w:cs="Arial"/>
          <w:smallCaps/>
          <w:sz w:val="22"/>
          <w:szCs w:val="22"/>
          <w:lang w:val="es-MX"/>
        </w:rPr>
      </w:pPr>
    </w:p>
    <w:p w:rsidR="001B5186" w:rsidRPr="00C45776" w:rsidRDefault="006D01D1" w:rsidP="00332D8A">
      <w:pPr>
        <w:tabs>
          <w:tab w:val="left" w:pos="1440"/>
          <w:tab w:val="left" w:pos="3060"/>
        </w:tabs>
        <w:jc w:val="center"/>
        <w:outlineLvl w:val="0"/>
        <w:rPr>
          <w:rFonts w:ascii="Arial" w:hAnsi="Arial" w:cs="Arial"/>
          <w:b/>
          <w:smallCaps/>
          <w:sz w:val="22"/>
          <w:szCs w:val="22"/>
          <w:lang w:val="es-MX"/>
        </w:rPr>
      </w:pPr>
      <w:r w:rsidRPr="00C45776">
        <w:rPr>
          <w:rFonts w:ascii="Arial" w:hAnsi="Arial" w:cs="Arial"/>
          <w:b/>
          <w:smallCaps/>
          <w:sz w:val="22"/>
          <w:szCs w:val="22"/>
          <w:lang w:val="es-MX"/>
        </w:rPr>
        <w:t>Plan de Monitoreo y Evaluación</w:t>
      </w:r>
    </w:p>
    <w:p w:rsidR="001B5186" w:rsidRPr="00462D44" w:rsidRDefault="001B5186" w:rsidP="00332D8A">
      <w:pPr>
        <w:tabs>
          <w:tab w:val="left" w:pos="1440"/>
          <w:tab w:val="left" w:pos="3060"/>
        </w:tabs>
        <w:outlineLvl w:val="0"/>
        <w:rPr>
          <w:b/>
          <w:smallCaps/>
          <w:sz w:val="22"/>
          <w:szCs w:val="22"/>
          <w:lang w:val="es-MX"/>
        </w:rPr>
      </w:pPr>
    </w:p>
    <w:p w:rsidR="001B5186" w:rsidRPr="00462D44" w:rsidRDefault="001B5186" w:rsidP="00332D8A">
      <w:pPr>
        <w:pStyle w:val="Listavistosa-nfasis11"/>
        <w:ind w:left="1080"/>
        <w:jc w:val="center"/>
        <w:rPr>
          <w:rFonts w:ascii="Times New Roman" w:hAnsi="Times New Roman"/>
          <w:b/>
          <w:lang w:val="es-MX"/>
        </w:rPr>
      </w:pPr>
    </w:p>
    <w:p w:rsidR="001B5186" w:rsidRPr="00462D44" w:rsidRDefault="001B5186" w:rsidP="00332D8A">
      <w:pPr>
        <w:pStyle w:val="Listavistosa-nfasis11"/>
        <w:ind w:left="1080"/>
        <w:jc w:val="center"/>
        <w:rPr>
          <w:rFonts w:ascii="Times New Roman" w:hAnsi="Times New Roman"/>
          <w:b/>
          <w:lang w:val="es-MX"/>
        </w:rPr>
      </w:pPr>
    </w:p>
    <w:p w:rsidR="001B5186" w:rsidRDefault="001B5186" w:rsidP="00332D8A">
      <w:pPr>
        <w:pStyle w:val="Listavistosa-nfasis11"/>
        <w:ind w:left="1080"/>
        <w:jc w:val="center"/>
        <w:rPr>
          <w:rFonts w:ascii="Times New Roman" w:hAnsi="Times New Roman"/>
          <w:b/>
          <w:lang w:val="es-MX"/>
        </w:rPr>
      </w:pPr>
    </w:p>
    <w:p w:rsidR="0013626E" w:rsidRDefault="0013626E" w:rsidP="00332D8A">
      <w:pPr>
        <w:pStyle w:val="Listavistosa-nfasis11"/>
        <w:ind w:left="1080"/>
        <w:jc w:val="center"/>
        <w:rPr>
          <w:rFonts w:ascii="Times New Roman" w:hAnsi="Times New Roman"/>
          <w:b/>
          <w:lang w:val="es-MX"/>
        </w:rPr>
      </w:pPr>
    </w:p>
    <w:p w:rsidR="0013626E" w:rsidRDefault="0013626E" w:rsidP="00332D8A">
      <w:pPr>
        <w:pStyle w:val="Listavistosa-nfasis11"/>
        <w:ind w:left="1080"/>
        <w:jc w:val="center"/>
        <w:rPr>
          <w:rFonts w:ascii="Times New Roman" w:hAnsi="Times New Roman"/>
          <w:b/>
          <w:lang w:val="es-MX"/>
        </w:rPr>
      </w:pPr>
    </w:p>
    <w:p w:rsidR="0013626E" w:rsidRDefault="0013626E" w:rsidP="00332D8A">
      <w:pPr>
        <w:pStyle w:val="Listavistosa-nfasis11"/>
        <w:ind w:left="1080"/>
        <w:jc w:val="center"/>
        <w:rPr>
          <w:rFonts w:ascii="Times New Roman" w:hAnsi="Times New Roman"/>
          <w:b/>
          <w:lang w:val="es-MX"/>
        </w:rPr>
      </w:pPr>
    </w:p>
    <w:p w:rsidR="0013626E" w:rsidRDefault="0013626E" w:rsidP="00332D8A">
      <w:pPr>
        <w:pStyle w:val="Listavistosa-nfasis11"/>
        <w:ind w:left="1080"/>
        <w:jc w:val="center"/>
        <w:rPr>
          <w:rFonts w:ascii="Times New Roman" w:hAnsi="Times New Roman"/>
          <w:b/>
          <w:lang w:val="es-MX"/>
        </w:rPr>
      </w:pPr>
    </w:p>
    <w:p w:rsidR="0013626E" w:rsidRDefault="0013626E" w:rsidP="00332D8A">
      <w:pPr>
        <w:pStyle w:val="Listavistosa-nfasis11"/>
        <w:ind w:left="1080"/>
        <w:jc w:val="center"/>
        <w:rPr>
          <w:rFonts w:ascii="Times New Roman" w:hAnsi="Times New Roman"/>
          <w:b/>
          <w:lang w:val="es-MX"/>
        </w:rPr>
      </w:pPr>
    </w:p>
    <w:p w:rsidR="0013626E" w:rsidRDefault="0013626E" w:rsidP="00332D8A">
      <w:pPr>
        <w:pStyle w:val="Listavistosa-nfasis11"/>
        <w:ind w:left="1080"/>
        <w:jc w:val="center"/>
        <w:rPr>
          <w:rFonts w:ascii="Times New Roman" w:hAnsi="Times New Roman"/>
          <w:b/>
          <w:lang w:val="es-MX"/>
        </w:rPr>
      </w:pPr>
    </w:p>
    <w:p w:rsidR="0013626E" w:rsidRDefault="0013626E" w:rsidP="00332D8A">
      <w:pPr>
        <w:pStyle w:val="Listavistosa-nfasis11"/>
        <w:ind w:left="1080"/>
        <w:jc w:val="center"/>
        <w:rPr>
          <w:rFonts w:ascii="Times New Roman" w:hAnsi="Times New Roman"/>
          <w:b/>
          <w:lang w:val="es-MX"/>
        </w:rPr>
      </w:pPr>
    </w:p>
    <w:p w:rsidR="0013626E" w:rsidRDefault="0013626E" w:rsidP="00D924C5">
      <w:pPr>
        <w:pStyle w:val="Listavistosa-nfasis11"/>
        <w:ind w:left="0"/>
        <w:rPr>
          <w:rFonts w:ascii="Times New Roman" w:hAnsi="Times New Roman"/>
          <w:b/>
          <w:lang w:val="es-MX"/>
        </w:rPr>
      </w:pPr>
    </w:p>
    <w:p w:rsidR="0013626E" w:rsidRDefault="0013626E" w:rsidP="00332D8A">
      <w:pPr>
        <w:pStyle w:val="Listavistosa-nfasis11"/>
        <w:ind w:left="1080"/>
        <w:jc w:val="center"/>
        <w:rPr>
          <w:rFonts w:ascii="Times New Roman" w:hAnsi="Times New Roman"/>
          <w:b/>
          <w:lang w:val="es-MX"/>
        </w:rPr>
      </w:pPr>
    </w:p>
    <w:p w:rsidR="0013626E" w:rsidRPr="00462D44" w:rsidRDefault="0013626E" w:rsidP="00332D8A">
      <w:pPr>
        <w:pStyle w:val="Listavistosa-nfasis11"/>
        <w:ind w:left="1080"/>
        <w:jc w:val="center"/>
        <w:rPr>
          <w:rFonts w:ascii="Times New Roman" w:hAnsi="Times New Roman"/>
          <w:b/>
          <w:lang w:val="es-MX"/>
        </w:rPr>
      </w:pPr>
    </w:p>
    <w:p w:rsidR="001B5186" w:rsidRPr="00462D44" w:rsidRDefault="001B5186" w:rsidP="00332D8A">
      <w:pPr>
        <w:pStyle w:val="Listavistosa-nfasis11"/>
        <w:ind w:left="1080"/>
        <w:jc w:val="center"/>
        <w:rPr>
          <w:rFonts w:ascii="Times New Roman" w:hAnsi="Times New Roman"/>
          <w:b/>
          <w:lang w:val="es-MX"/>
        </w:rPr>
      </w:pPr>
    </w:p>
    <w:p w:rsidR="00D924C5" w:rsidRDefault="00D924C5" w:rsidP="005E1401">
      <w:pPr>
        <w:pStyle w:val="BodyText"/>
        <w:pBdr>
          <w:top w:val="single" w:sz="4" w:space="1" w:color="auto"/>
          <w:left w:val="single" w:sz="4" w:space="1" w:color="auto"/>
          <w:bottom w:val="single" w:sz="4" w:space="1" w:color="auto"/>
          <w:right w:val="single" w:sz="4" w:space="4" w:color="auto"/>
        </w:pBdr>
        <w:tabs>
          <w:tab w:val="left" w:pos="1440"/>
        </w:tabs>
        <w:jc w:val="both"/>
        <w:rPr>
          <w:rFonts w:ascii="Arial" w:hAnsi="Arial" w:cs="Arial"/>
          <w:sz w:val="20"/>
        </w:rPr>
      </w:pPr>
      <w:r w:rsidRPr="00951F1E">
        <w:rPr>
          <w:rFonts w:ascii="Arial" w:hAnsi="Arial" w:cs="Arial"/>
          <w:sz w:val="20"/>
        </w:rPr>
        <w:t>Este documento fue preparado por el equipo de proyecto integrado por: Miroslava Nevo, Jefe de Equipo (INE/TSP); Daniel Torres Gracia (TSP/CHO), Jefe de Equipo Alterno; Luis Uechi, Ernesto Monter, Agustín Elvira Mastache y Virginia Navas (INE/TSP); Irma Liliam Castillo y Juan José Larios (TSP/CHO); Alejandro Aguiluz (CID/CHO); María Cristina Landazuri (LEG/SGO); Juan Carlos Martell y Nalda Morales (FMP/CHO)</w:t>
      </w:r>
      <w:r w:rsidR="0077000B">
        <w:rPr>
          <w:rFonts w:ascii="Arial" w:hAnsi="Arial" w:cs="Arial"/>
          <w:sz w:val="20"/>
        </w:rPr>
        <w:t>.</w:t>
      </w:r>
    </w:p>
    <w:p w:rsidR="00D924C5" w:rsidRPr="00951F1E" w:rsidRDefault="00D924C5" w:rsidP="005E1401">
      <w:pPr>
        <w:pStyle w:val="BodyText"/>
        <w:pBdr>
          <w:top w:val="single" w:sz="4" w:space="1" w:color="auto"/>
          <w:left w:val="single" w:sz="4" w:space="1" w:color="auto"/>
          <w:bottom w:val="single" w:sz="4" w:space="1" w:color="auto"/>
          <w:right w:val="single" w:sz="4" w:space="4" w:color="auto"/>
        </w:pBdr>
        <w:tabs>
          <w:tab w:val="left" w:pos="1440"/>
        </w:tabs>
        <w:jc w:val="both"/>
        <w:rPr>
          <w:rFonts w:ascii="Arial" w:hAnsi="Arial" w:cs="Arial"/>
          <w:sz w:val="20"/>
        </w:rPr>
      </w:pPr>
    </w:p>
    <w:p w:rsidR="009357C8" w:rsidRDefault="009357C8">
      <w:pPr>
        <w:rPr>
          <w:smallCaps/>
          <w:spacing w:val="-2"/>
          <w:sz w:val="22"/>
          <w:szCs w:val="22"/>
          <w:lang w:val="es-MX"/>
        </w:rPr>
      </w:pPr>
      <w:r>
        <w:rPr>
          <w:smallCaps/>
          <w:sz w:val="22"/>
          <w:szCs w:val="22"/>
          <w:lang w:val="es-MX"/>
        </w:rPr>
        <w:br w:type="page"/>
      </w:r>
    </w:p>
    <w:p w:rsidR="000C4CBB" w:rsidRDefault="009357C8" w:rsidP="00524DCC">
      <w:pPr>
        <w:pStyle w:val="Listavistosa-nfasis11"/>
        <w:ind w:left="0"/>
        <w:rPr>
          <w:rFonts w:ascii="Arial" w:hAnsi="Arial" w:cs="Arial"/>
          <w:b/>
          <w:smallCaps/>
          <w:lang w:val="es-ES"/>
        </w:rPr>
      </w:pPr>
      <w:r w:rsidRPr="009357C8">
        <w:rPr>
          <w:rFonts w:ascii="Arial" w:hAnsi="Arial" w:cs="Arial"/>
          <w:b/>
          <w:smallCaps/>
          <w:lang w:val="es-ES"/>
        </w:rPr>
        <w:lastRenderedPageBreak/>
        <w:t>Contenido</w:t>
      </w:r>
    </w:p>
    <w:p w:rsidR="00524DCC" w:rsidRDefault="00524DCC" w:rsidP="00524DCC">
      <w:pPr>
        <w:pStyle w:val="Listavistosa-nfasis11"/>
        <w:ind w:left="0"/>
        <w:rPr>
          <w:rFonts w:ascii="Arial" w:hAnsi="Arial" w:cs="Arial"/>
          <w:b/>
          <w:smallCaps/>
          <w:lang w:val="es-ES"/>
        </w:rPr>
      </w:pPr>
    </w:p>
    <w:p w:rsidR="00524DCC" w:rsidRDefault="00524DCC" w:rsidP="00524DCC">
      <w:pPr>
        <w:pStyle w:val="Listavistosa-nfasis11"/>
        <w:ind w:left="0"/>
        <w:rPr>
          <w:rFonts w:ascii="Arial" w:hAnsi="Arial" w:cs="Arial"/>
          <w:b/>
          <w:smallCaps/>
          <w:lang w:val="es-ES"/>
        </w:rPr>
      </w:pPr>
    </w:p>
    <w:p w:rsidR="00524DCC" w:rsidRPr="00524DCC" w:rsidRDefault="00524DCC" w:rsidP="00524DCC">
      <w:pPr>
        <w:widowControl w:val="0"/>
        <w:autoSpaceDE w:val="0"/>
        <w:autoSpaceDN w:val="0"/>
        <w:adjustRightInd w:val="0"/>
        <w:rPr>
          <w:rFonts w:ascii="Arial" w:hAnsi="Arial" w:cs="Arial"/>
          <w:b/>
          <w:sz w:val="22"/>
          <w:szCs w:val="22"/>
          <w:lang w:val="es-ES"/>
        </w:rPr>
      </w:pPr>
      <w:r w:rsidRPr="00524DCC">
        <w:rPr>
          <w:rFonts w:ascii="Arial" w:hAnsi="Arial" w:cs="Arial"/>
          <w:b/>
          <w:sz w:val="22"/>
          <w:szCs w:val="22"/>
          <w:lang w:val="es-ES"/>
        </w:rPr>
        <w:t>I. Introducción</w:t>
      </w:r>
    </w:p>
    <w:p w:rsidR="00524DCC" w:rsidRPr="00524DCC" w:rsidRDefault="00524DCC" w:rsidP="00524DCC">
      <w:pPr>
        <w:widowControl w:val="0"/>
        <w:autoSpaceDE w:val="0"/>
        <w:autoSpaceDN w:val="0"/>
        <w:adjustRightInd w:val="0"/>
        <w:rPr>
          <w:rFonts w:ascii="Arial" w:hAnsi="Arial" w:cs="Arial"/>
          <w:b/>
          <w:sz w:val="22"/>
          <w:szCs w:val="22"/>
          <w:lang w:val="es-ES"/>
        </w:rPr>
      </w:pPr>
    </w:p>
    <w:p w:rsidR="00524DCC" w:rsidRPr="00524DCC" w:rsidRDefault="00524DCC" w:rsidP="00524DCC">
      <w:pPr>
        <w:widowControl w:val="0"/>
        <w:autoSpaceDE w:val="0"/>
        <w:autoSpaceDN w:val="0"/>
        <w:adjustRightInd w:val="0"/>
        <w:rPr>
          <w:rFonts w:ascii="Arial" w:hAnsi="Arial" w:cs="Arial"/>
          <w:b/>
          <w:sz w:val="22"/>
          <w:szCs w:val="22"/>
          <w:lang w:val="es-ES"/>
        </w:rPr>
      </w:pPr>
      <w:r w:rsidRPr="00524DCC">
        <w:rPr>
          <w:rFonts w:ascii="Arial" w:hAnsi="Arial" w:cs="Arial"/>
          <w:b/>
          <w:sz w:val="22"/>
          <w:szCs w:val="22"/>
          <w:lang w:val="es-ES"/>
        </w:rPr>
        <w:t>II. Monitoreo</w:t>
      </w:r>
    </w:p>
    <w:p w:rsidR="00524DCC" w:rsidRPr="00524DCC" w:rsidRDefault="00524DCC" w:rsidP="00524DCC">
      <w:pPr>
        <w:widowControl w:val="0"/>
        <w:autoSpaceDE w:val="0"/>
        <w:autoSpaceDN w:val="0"/>
        <w:adjustRightInd w:val="0"/>
        <w:rPr>
          <w:rFonts w:ascii="Arial" w:hAnsi="Arial" w:cs="Arial"/>
          <w:sz w:val="22"/>
          <w:szCs w:val="22"/>
          <w:lang w:val="es-ES"/>
        </w:rPr>
      </w:pPr>
    </w:p>
    <w:p w:rsidR="00524DCC" w:rsidRPr="00524DCC" w:rsidRDefault="00524DCC" w:rsidP="00524DCC">
      <w:pPr>
        <w:widowControl w:val="0"/>
        <w:autoSpaceDE w:val="0"/>
        <w:autoSpaceDN w:val="0"/>
        <w:adjustRightInd w:val="0"/>
        <w:ind w:left="720"/>
        <w:rPr>
          <w:rFonts w:ascii="Arial" w:hAnsi="Arial" w:cs="Arial"/>
          <w:sz w:val="22"/>
          <w:szCs w:val="22"/>
          <w:lang w:val="es-ES"/>
        </w:rPr>
      </w:pPr>
      <w:r w:rsidRPr="00524DCC">
        <w:rPr>
          <w:rFonts w:ascii="Arial" w:hAnsi="Arial" w:cs="Arial"/>
          <w:sz w:val="22"/>
          <w:szCs w:val="22"/>
          <w:lang w:val="es-ES"/>
        </w:rPr>
        <w:t xml:space="preserve">2.1 Indicadores </w:t>
      </w:r>
    </w:p>
    <w:p w:rsidR="00524DCC" w:rsidRPr="00524DCC" w:rsidRDefault="00524DCC" w:rsidP="00524DCC">
      <w:pPr>
        <w:widowControl w:val="0"/>
        <w:autoSpaceDE w:val="0"/>
        <w:autoSpaceDN w:val="0"/>
        <w:adjustRightInd w:val="0"/>
        <w:ind w:left="720"/>
        <w:rPr>
          <w:rFonts w:ascii="Arial" w:hAnsi="Arial" w:cs="Arial"/>
          <w:sz w:val="22"/>
          <w:szCs w:val="22"/>
          <w:lang w:val="es-ES"/>
        </w:rPr>
      </w:pPr>
    </w:p>
    <w:p w:rsidR="00524DCC" w:rsidRPr="00524DCC" w:rsidRDefault="00524DCC" w:rsidP="00524DCC">
      <w:pPr>
        <w:widowControl w:val="0"/>
        <w:autoSpaceDE w:val="0"/>
        <w:autoSpaceDN w:val="0"/>
        <w:adjustRightInd w:val="0"/>
        <w:ind w:left="720"/>
        <w:rPr>
          <w:rFonts w:ascii="Arial" w:hAnsi="Arial" w:cs="Arial"/>
          <w:sz w:val="22"/>
          <w:szCs w:val="22"/>
          <w:lang w:val="es-ES"/>
        </w:rPr>
      </w:pPr>
      <w:r w:rsidRPr="00524DCC">
        <w:rPr>
          <w:rFonts w:ascii="Arial" w:hAnsi="Arial" w:cs="Arial"/>
          <w:sz w:val="22"/>
          <w:szCs w:val="22"/>
          <w:lang w:val="es-ES"/>
        </w:rPr>
        <w:t>2.2 Estructura de ejecución del Programa</w:t>
      </w:r>
    </w:p>
    <w:p w:rsidR="00524DCC" w:rsidRPr="00524DCC" w:rsidRDefault="00524DCC" w:rsidP="00524DCC">
      <w:pPr>
        <w:widowControl w:val="0"/>
        <w:autoSpaceDE w:val="0"/>
        <w:autoSpaceDN w:val="0"/>
        <w:adjustRightInd w:val="0"/>
        <w:ind w:left="720"/>
        <w:rPr>
          <w:rFonts w:ascii="Arial" w:hAnsi="Arial" w:cs="Arial"/>
          <w:sz w:val="22"/>
          <w:szCs w:val="22"/>
          <w:lang w:val="es-ES"/>
        </w:rPr>
      </w:pPr>
    </w:p>
    <w:p w:rsidR="00524DCC" w:rsidRPr="00524DCC" w:rsidRDefault="00524DCC" w:rsidP="00524DCC">
      <w:pPr>
        <w:widowControl w:val="0"/>
        <w:autoSpaceDE w:val="0"/>
        <w:autoSpaceDN w:val="0"/>
        <w:adjustRightInd w:val="0"/>
        <w:ind w:left="720"/>
        <w:rPr>
          <w:rFonts w:ascii="Arial" w:hAnsi="Arial" w:cs="Arial"/>
          <w:sz w:val="22"/>
          <w:szCs w:val="22"/>
          <w:lang w:val="es-ES"/>
        </w:rPr>
      </w:pPr>
      <w:r w:rsidRPr="00524DCC">
        <w:rPr>
          <w:rFonts w:ascii="Arial" w:hAnsi="Arial" w:cs="Arial"/>
          <w:sz w:val="22"/>
          <w:szCs w:val="22"/>
          <w:lang w:val="es-ES"/>
        </w:rPr>
        <w:t xml:space="preserve">2.3 Recolección de Información e Instrumentos </w:t>
      </w:r>
    </w:p>
    <w:p w:rsidR="00524DCC" w:rsidRPr="00524DCC" w:rsidRDefault="00524DCC" w:rsidP="00524DCC">
      <w:pPr>
        <w:widowControl w:val="0"/>
        <w:autoSpaceDE w:val="0"/>
        <w:autoSpaceDN w:val="0"/>
        <w:adjustRightInd w:val="0"/>
        <w:ind w:left="720"/>
        <w:rPr>
          <w:rFonts w:ascii="Arial" w:hAnsi="Arial" w:cs="Arial"/>
          <w:sz w:val="22"/>
          <w:szCs w:val="22"/>
          <w:lang w:val="es-ES"/>
        </w:rPr>
      </w:pPr>
    </w:p>
    <w:p w:rsidR="00524DCC" w:rsidRPr="00524DCC" w:rsidRDefault="00524DCC" w:rsidP="00524DCC">
      <w:pPr>
        <w:widowControl w:val="0"/>
        <w:autoSpaceDE w:val="0"/>
        <w:autoSpaceDN w:val="0"/>
        <w:adjustRightInd w:val="0"/>
        <w:ind w:left="720"/>
        <w:rPr>
          <w:rFonts w:ascii="Arial" w:hAnsi="Arial" w:cs="Arial"/>
          <w:sz w:val="22"/>
          <w:szCs w:val="22"/>
          <w:lang w:val="es-ES"/>
        </w:rPr>
      </w:pPr>
      <w:r w:rsidRPr="00524DCC">
        <w:rPr>
          <w:rFonts w:ascii="Arial" w:hAnsi="Arial" w:cs="Arial"/>
          <w:sz w:val="22"/>
          <w:szCs w:val="22"/>
          <w:lang w:val="es-ES"/>
        </w:rPr>
        <w:t>2.4 Presentación de Informes</w:t>
      </w:r>
    </w:p>
    <w:p w:rsidR="00524DCC" w:rsidRPr="00524DCC" w:rsidRDefault="00524DCC" w:rsidP="00524DCC">
      <w:pPr>
        <w:widowControl w:val="0"/>
        <w:autoSpaceDE w:val="0"/>
        <w:autoSpaceDN w:val="0"/>
        <w:adjustRightInd w:val="0"/>
        <w:ind w:left="720"/>
        <w:rPr>
          <w:rFonts w:ascii="Arial" w:hAnsi="Arial" w:cs="Arial"/>
          <w:sz w:val="22"/>
          <w:szCs w:val="22"/>
          <w:lang w:val="es-ES"/>
        </w:rPr>
      </w:pPr>
    </w:p>
    <w:p w:rsidR="00524DCC" w:rsidRPr="00524DCC" w:rsidRDefault="00524DCC" w:rsidP="00524DCC">
      <w:pPr>
        <w:widowControl w:val="0"/>
        <w:autoSpaceDE w:val="0"/>
        <w:autoSpaceDN w:val="0"/>
        <w:adjustRightInd w:val="0"/>
        <w:ind w:left="720"/>
        <w:rPr>
          <w:rFonts w:ascii="Arial" w:hAnsi="Arial" w:cs="Arial"/>
          <w:sz w:val="22"/>
          <w:szCs w:val="22"/>
          <w:lang w:val="es-ES"/>
        </w:rPr>
      </w:pPr>
      <w:r w:rsidRPr="00524DCC">
        <w:rPr>
          <w:rFonts w:ascii="Arial" w:hAnsi="Arial" w:cs="Arial"/>
          <w:sz w:val="22"/>
          <w:szCs w:val="22"/>
          <w:lang w:val="es-ES"/>
        </w:rPr>
        <w:t>2.5 Costo Anual por producto</w:t>
      </w:r>
    </w:p>
    <w:p w:rsidR="00524DCC" w:rsidRPr="00524DCC" w:rsidRDefault="00524DCC" w:rsidP="00524DCC">
      <w:pPr>
        <w:widowControl w:val="0"/>
        <w:autoSpaceDE w:val="0"/>
        <w:autoSpaceDN w:val="0"/>
        <w:adjustRightInd w:val="0"/>
        <w:ind w:left="720"/>
        <w:rPr>
          <w:rFonts w:ascii="Arial" w:hAnsi="Arial" w:cs="Arial"/>
          <w:sz w:val="22"/>
          <w:szCs w:val="22"/>
          <w:lang w:val="es-ES"/>
        </w:rPr>
      </w:pPr>
    </w:p>
    <w:p w:rsidR="00524DCC" w:rsidRPr="00524DCC" w:rsidRDefault="00524DCC" w:rsidP="00524DCC">
      <w:pPr>
        <w:widowControl w:val="0"/>
        <w:autoSpaceDE w:val="0"/>
        <w:autoSpaceDN w:val="0"/>
        <w:adjustRightInd w:val="0"/>
        <w:ind w:left="720"/>
        <w:rPr>
          <w:rFonts w:ascii="Arial" w:hAnsi="Arial" w:cs="Arial"/>
          <w:sz w:val="22"/>
          <w:szCs w:val="22"/>
          <w:lang w:val="es-ES"/>
        </w:rPr>
      </w:pPr>
      <w:r w:rsidRPr="00524DCC">
        <w:rPr>
          <w:rFonts w:ascii="Arial" w:hAnsi="Arial" w:cs="Arial"/>
          <w:sz w:val="22"/>
          <w:szCs w:val="22"/>
          <w:lang w:val="es-ES"/>
        </w:rPr>
        <w:t>2.6 Coordinación, Plan de Trabajo y Presupuesto del Seguimiento</w:t>
      </w:r>
    </w:p>
    <w:p w:rsidR="00524DCC" w:rsidRPr="00524DCC" w:rsidRDefault="00524DCC" w:rsidP="00524DCC">
      <w:pPr>
        <w:widowControl w:val="0"/>
        <w:autoSpaceDE w:val="0"/>
        <w:autoSpaceDN w:val="0"/>
        <w:adjustRightInd w:val="0"/>
        <w:rPr>
          <w:rFonts w:ascii="Arial" w:hAnsi="Arial" w:cs="Arial"/>
          <w:sz w:val="22"/>
          <w:szCs w:val="22"/>
          <w:lang w:val="es-ES"/>
        </w:rPr>
      </w:pPr>
    </w:p>
    <w:p w:rsidR="00524DCC" w:rsidRPr="00524DCC" w:rsidRDefault="00524DCC" w:rsidP="00524DCC">
      <w:pPr>
        <w:widowControl w:val="0"/>
        <w:autoSpaceDE w:val="0"/>
        <w:autoSpaceDN w:val="0"/>
        <w:adjustRightInd w:val="0"/>
        <w:rPr>
          <w:rFonts w:ascii="Arial" w:hAnsi="Arial" w:cs="Arial"/>
          <w:b/>
          <w:sz w:val="22"/>
          <w:szCs w:val="22"/>
          <w:lang w:val="es-ES"/>
        </w:rPr>
      </w:pPr>
      <w:r w:rsidRPr="00524DCC">
        <w:rPr>
          <w:rFonts w:ascii="Arial" w:hAnsi="Arial" w:cs="Arial"/>
          <w:b/>
          <w:sz w:val="22"/>
          <w:szCs w:val="22"/>
          <w:lang w:val="es-ES"/>
        </w:rPr>
        <w:t>III. Evaluación</w:t>
      </w:r>
    </w:p>
    <w:p w:rsidR="00524DCC" w:rsidRPr="00524DCC" w:rsidRDefault="00524DCC" w:rsidP="00524DCC">
      <w:pPr>
        <w:widowControl w:val="0"/>
        <w:autoSpaceDE w:val="0"/>
        <w:autoSpaceDN w:val="0"/>
        <w:adjustRightInd w:val="0"/>
        <w:rPr>
          <w:rFonts w:ascii="Arial" w:hAnsi="Arial" w:cs="Arial"/>
          <w:sz w:val="22"/>
          <w:szCs w:val="22"/>
          <w:lang w:val="es-ES"/>
        </w:rPr>
      </w:pPr>
    </w:p>
    <w:p w:rsidR="00524DCC" w:rsidRPr="00524DCC"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hAnsi="Arial" w:cs="Arial"/>
          <w:sz w:val="22"/>
          <w:szCs w:val="22"/>
          <w:lang w:val="es-ES"/>
        </w:rPr>
      </w:pPr>
      <w:r w:rsidRPr="00524DCC">
        <w:rPr>
          <w:rFonts w:ascii="Arial" w:hAnsi="Arial" w:cs="Arial"/>
          <w:sz w:val="22"/>
          <w:szCs w:val="22"/>
          <w:lang w:val="es-ES"/>
        </w:rPr>
        <w:t xml:space="preserve"> Principales preguntas de evaluación</w:t>
      </w:r>
    </w:p>
    <w:p w:rsidR="00524DCC" w:rsidRPr="00524DCC"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hAnsi="Arial" w:cs="Arial"/>
          <w:sz w:val="22"/>
          <w:szCs w:val="22"/>
          <w:lang w:val="es-ES"/>
        </w:rPr>
      </w:pPr>
      <w:r w:rsidRPr="00524DCC">
        <w:rPr>
          <w:rFonts w:ascii="Arial" w:hAnsi="Arial" w:cs="Arial"/>
          <w:sz w:val="22"/>
          <w:szCs w:val="22"/>
          <w:lang w:val="es-ES"/>
        </w:rPr>
        <w:t>Indicadores de impacto</w:t>
      </w:r>
    </w:p>
    <w:p w:rsidR="00524DCC" w:rsidRPr="00524DCC"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eastAsia="Batang" w:hAnsi="Arial" w:cs="Arial"/>
          <w:sz w:val="22"/>
          <w:szCs w:val="22"/>
          <w:lang w:val="es-ES"/>
        </w:rPr>
      </w:pPr>
      <w:r w:rsidRPr="00524DCC">
        <w:rPr>
          <w:rFonts w:ascii="Arial" w:eastAsia="Batang" w:hAnsi="Arial" w:cs="Arial"/>
          <w:sz w:val="22"/>
          <w:szCs w:val="22"/>
          <w:lang w:val="es-ES"/>
        </w:rPr>
        <w:t>Principales indicadores de resultados y su metodología.</w:t>
      </w:r>
    </w:p>
    <w:p w:rsidR="00524DCC" w:rsidRPr="00524DCC"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hAnsi="Arial" w:cs="Arial"/>
          <w:sz w:val="22"/>
          <w:szCs w:val="22"/>
          <w:lang w:val="es-ES"/>
        </w:rPr>
      </w:pPr>
      <w:r w:rsidRPr="00524DCC">
        <w:rPr>
          <w:rFonts w:ascii="Arial" w:hAnsi="Arial" w:cs="Arial"/>
          <w:sz w:val="22"/>
          <w:szCs w:val="22"/>
          <w:lang w:val="es-ES"/>
        </w:rPr>
        <w:t xml:space="preserve"> Conocimiento existente sobre la efectividad de intervenciones de infraestructura vial similares a al Programa </w:t>
      </w:r>
    </w:p>
    <w:p w:rsidR="00524DCC" w:rsidRPr="00524DCC"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eastAsia="Batang" w:hAnsi="Arial" w:cs="Arial"/>
          <w:sz w:val="22"/>
          <w:szCs w:val="22"/>
          <w:lang w:val="es-ES"/>
        </w:rPr>
      </w:pPr>
      <w:r w:rsidRPr="00524DCC">
        <w:rPr>
          <w:rFonts w:ascii="Arial" w:eastAsia="Batang" w:hAnsi="Arial" w:cs="Arial"/>
          <w:sz w:val="22"/>
          <w:szCs w:val="22"/>
          <w:lang w:val="es-ES"/>
        </w:rPr>
        <w:t xml:space="preserve">Análisis Costo Beneficio Ex-Ante del Programa </w:t>
      </w:r>
    </w:p>
    <w:p w:rsidR="00524DCC" w:rsidRPr="00524DCC"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eastAsia="Batang" w:hAnsi="Arial" w:cs="Arial"/>
          <w:sz w:val="22"/>
          <w:szCs w:val="22"/>
          <w:lang w:val="es-ES"/>
        </w:rPr>
      </w:pPr>
      <w:r w:rsidRPr="00524DCC">
        <w:rPr>
          <w:rFonts w:ascii="Arial" w:eastAsia="Batang" w:hAnsi="Arial" w:cs="Arial"/>
          <w:sz w:val="22"/>
          <w:szCs w:val="22"/>
          <w:lang w:val="es-ES"/>
        </w:rPr>
        <w:t xml:space="preserve">Metodología de Evaluación Económica Ex Post del Programa </w:t>
      </w:r>
      <w:r w:rsidR="004172D2">
        <w:rPr>
          <w:rFonts w:ascii="Arial" w:eastAsia="Batang" w:hAnsi="Arial" w:cs="Arial"/>
          <w:sz w:val="22"/>
          <w:szCs w:val="22"/>
          <w:lang w:val="es-ES"/>
        </w:rPr>
        <w:t>de Integración Vial Regional</w:t>
      </w:r>
    </w:p>
    <w:p w:rsidR="00524DCC" w:rsidRPr="00524DCC"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eastAsia="Batang" w:hAnsi="Arial" w:cs="Arial"/>
          <w:sz w:val="22"/>
          <w:szCs w:val="22"/>
          <w:lang w:val="es-ES"/>
        </w:rPr>
      </w:pPr>
      <w:r w:rsidRPr="00524DCC">
        <w:rPr>
          <w:rFonts w:ascii="Arial" w:hAnsi="Arial" w:cs="Arial"/>
          <w:sz w:val="22"/>
          <w:szCs w:val="22"/>
          <w:lang w:val="es-ES"/>
        </w:rPr>
        <w:t xml:space="preserve">Información de los Resultados </w:t>
      </w:r>
    </w:p>
    <w:p w:rsidR="00524DCC" w:rsidRPr="00524DCC"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eastAsia="Batang" w:hAnsi="Arial" w:cs="Arial"/>
          <w:sz w:val="22"/>
          <w:szCs w:val="22"/>
          <w:lang w:val="es-ES"/>
        </w:rPr>
      </w:pPr>
      <w:r w:rsidRPr="00524DCC">
        <w:rPr>
          <w:rFonts w:ascii="Arial" w:hAnsi="Arial" w:cs="Arial"/>
          <w:sz w:val="22"/>
          <w:szCs w:val="22"/>
          <w:lang w:val="es-ES"/>
        </w:rPr>
        <w:t>Coordinación de Evaluación, Plan de Trabajo y Presupuesto</w:t>
      </w:r>
    </w:p>
    <w:p w:rsidR="00524DCC" w:rsidRPr="00524DCC" w:rsidRDefault="00524DCC" w:rsidP="00524DCC">
      <w:pPr>
        <w:pStyle w:val="Listavistosa-nfasis11"/>
        <w:ind w:left="0"/>
        <w:rPr>
          <w:rFonts w:ascii="Arial" w:hAnsi="Arial" w:cs="Arial"/>
          <w:b/>
          <w:smallCaps/>
        </w:rPr>
      </w:pPr>
    </w:p>
    <w:p w:rsidR="00943BD3" w:rsidRDefault="00943BD3">
      <w:pPr>
        <w:rPr>
          <w:smallCaps/>
          <w:spacing w:val="-2"/>
          <w:sz w:val="22"/>
          <w:szCs w:val="22"/>
          <w:lang w:val="es-MX"/>
        </w:rPr>
      </w:pPr>
      <w:r>
        <w:rPr>
          <w:smallCaps/>
          <w:sz w:val="22"/>
          <w:szCs w:val="22"/>
          <w:lang w:val="es-MX"/>
        </w:rPr>
        <w:br w:type="page"/>
      </w:r>
    </w:p>
    <w:p w:rsidR="00D924C5" w:rsidRDefault="00D924C5" w:rsidP="00D924C5">
      <w:pPr>
        <w:pStyle w:val="AutoNumpara"/>
        <w:numPr>
          <w:ilvl w:val="0"/>
          <w:numId w:val="0"/>
        </w:numPr>
        <w:ind w:left="180"/>
        <w:jc w:val="left"/>
        <w:rPr>
          <w:smallCaps/>
          <w:noProof w:val="0"/>
          <w:sz w:val="22"/>
          <w:szCs w:val="22"/>
          <w:lang w:val="es-MX"/>
        </w:rPr>
      </w:pPr>
    </w:p>
    <w:p w:rsidR="008651BD" w:rsidRPr="00880214" w:rsidRDefault="006D01D1" w:rsidP="00524DCC">
      <w:pPr>
        <w:pStyle w:val="AutoNumpara"/>
        <w:numPr>
          <w:ilvl w:val="1"/>
          <w:numId w:val="10"/>
        </w:numPr>
        <w:tabs>
          <w:tab w:val="clear" w:pos="720"/>
          <w:tab w:val="num" w:pos="180"/>
        </w:tabs>
        <w:ind w:left="180" w:hanging="180"/>
        <w:jc w:val="left"/>
        <w:rPr>
          <w:rFonts w:ascii="Arial" w:hAnsi="Arial" w:cs="Arial"/>
          <w:b/>
          <w:smallCaps/>
          <w:noProof w:val="0"/>
          <w:sz w:val="22"/>
          <w:szCs w:val="22"/>
          <w:lang w:val="es-MX"/>
        </w:rPr>
      </w:pPr>
      <w:r w:rsidRPr="00880214">
        <w:rPr>
          <w:rFonts w:ascii="Arial" w:hAnsi="Arial" w:cs="Arial"/>
          <w:b/>
          <w:smallCaps/>
          <w:noProof w:val="0"/>
          <w:szCs w:val="22"/>
          <w:lang w:val="es-MX"/>
        </w:rPr>
        <w:t>Introducción</w:t>
      </w:r>
    </w:p>
    <w:p w:rsidR="00EE4047" w:rsidRPr="00951F1E" w:rsidRDefault="00EE4047" w:rsidP="00EE4047">
      <w:pPr>
        <w:pStyle w:val="Paragraph"/>
        <w:tabs>
          <w:tab w:val="clear" w:pos="720"/>
        </w:tabs>
        <w:ind w:left="0" w:firstLine="0"/>
        <w:rPr>
          <w:rFonts w:ascii="Arial" w:hAnsi="Arial" w:cs="Arial"/>
          <w:b/>
          <w:sz w:val="22"/>
        </w:rPr>
      </w:pPr>
      <w:r w:rsidRPr="00951F1E">
        <w:rPr>
          <w:rFonts w:ascii="Arial" w:hAnsi="Arial" w:cs="Arial"/>
          <w:b/>
          <w:sz w:val="22"/>
        </w:rPr>
        <w:t xml:space="preserve">La Infraestructura del transporte en Honduras. </w:t>
      </w:r>
      <w:r w:rsidRPr="00951F1E">
        <w:rPr>
          <w:rFonts w:ascii="Arial" w:hAnsi="Arial" w:cs="Arial"/>
          <w:spacing w:val="-3"/>
          <w:sz w:val="22"/>
        </w:rPr>
        <w:t>Se compone principalmente por su red de carreteras interurbanas y el Puerto de</w:t>
      </w:r>
      <w:r w:rsidRPr="00951F1E">
        <w:rPr>
          <w:rFonts w:ascii="Arial" w:hAnsi="Arial" w:cs="Arial"/>
          <w:sz w:val="22"/>
        </w:rPr>
        <w:t xml:space="preserve"> </w:t>
      </w:r>
      <w:r w:rsidRPr="00951F1E">
        <w:rPr>
          <w:rFonts w:ascii="Arial" w:hAnsi="Arial" w:cs="Arial"/>
          <w:spacing w:val="-3"/>
          <w:sz w:val="22"/>
        </w:rPr>
        <w:t>Cortés</w:t>
      </w:r>
      <w:r>
        <w:rPr>
          <w:rFonts w:ascii="Arial" w:hAnsi="Arial" w:cs="Arial"/>
          <w:spacing w:val="-3"/>
          <w:sz w:val="22"/>
        </w:rPr>
        <w:t xml:space="preserve"> </w:t>
      </w:r>
      <w:r w:rsidRPr="00951F1E">
        <w:rPr>
          <w:rFonts w:ascii="Arial" w:hAnsi="Arial" w:cs="Arial"/>
          <w:spacing w:val="-3"/>
          <w:sz w:val="22"/>
        </w:rPr>
        <w:t>en el Atlántico. La red vial tiene una longitud total de 15.159,6 km</w:t>
      </w:r>
      <w:r w:rsidRPr="00951F1E">
        <w:rPr>
          <w:rStyle w:val="FootnoteReference"/>
          <w:rFonts w:ascii="Arial" w:hAnsi="Arial" w:cs="Arial"/>
          <w:szCs w:val="18"/>
        </w:rPr>
        <w:footnoteReference w:id="1"/>
      </w:r>
      <w:r w:rsidRPr="00951F1E">
        <w:rPr>
          <w:rFonts w:ascii="Arial" w:hAnsi="Arial" w:cs="Arial"/>
          <w:spacing w:val="-3"/>
          <w:sz w:val="22"/>
        </w:rPr>
        <w:t>, 3.305,5 km (21,8%) corresponden a la red vial principal, 2.897,5 km a la red secundaria (19,1%) y 8.956,5 km a la red vecinal (59,1%). La red vial principal se encuentra pavimentada en un 85,8% y la red secundaria en un 29,1%</w:t>
      </w:r>
      <w:r w:rsidRPr="00951F1E">
        <w:rPr>
          <w:rStyle w:val="FootnoteReference"/>
          <w:rFonts w:ascii="Arial" w:hAnsi="Arial" w:cs="Arial"/>
          <w:szCs w:val="18"/>
        </w:rPr>
        <w:footnoteReference w:id="2"/>
      </w:r>
      <w:r w:rsidRPr="00951F1E">
        <w:rPr>
          <w:rFonts w:ascii="Arial" w:hAnsi="Arial" w:cs="Arial"/>
          <w:spacing w:val="-3"/>
          <w:sz w:val="22"/>
        </w:rPr>
        <w:t>. Con una superficie de 112 mil km2 y una densidad carretera</w:t>
      </w:r>
      <w:r w:rsidRPr="00951F1E">
        <w:rPr>
          <w:rStyle w:val="FootnoteReference"/>
          <w:rFonts w:ascii="Arial" w:hAnsi="Arial" w:cs="Arial"/>
          <w:szCs w:val="18"/>
        </w:rPr>
        <w:footnoteReference w:id="3"/>
      </w:r>
      <w:r w:rsidRPr="00951F1E">
        <w:rPr>
          <w:rFonts w:ascii="Arial" w:hAnsi="Arial" w:cs="Arial"/>
          <w:spacing w:val="-3"/>
          <w:sz w:val="22"/>
        </w:rPr>
        <w:t xml:space="preserve"> de 0,13 km/km2, Honduras se ubica entre los países centroamericanos con menor desarrollo de red vial. El corredor Tegucigalpa - San Pedro Sula - Puerto Cortés (300 Km), parte del Corredor Atlántico de la Red Internacional de Carreteras Mesoamericanas (RICAM)</w:t>
      </w:r>
      <w:r>
        <w:rPr>
          <w:rFonts w:ascii="Arial" w:hAnsi="Arial" w:cs="Arial"/>
          <w:spacing w:val="-3"/>
          <w:sz w:val="22"/>
        </w:rPr>
        <w:t xml:space="preserve"> </w:t>
      </w:r>
      <w:r w:rsidRPr="00951F1E">
        <w:rPr>
          <w:rFonts w:ascii="Arial" w:hAnsi="Arial" w:cs="Arial"/>
          <w:spacing w:val="-3"/>
          <w:sz w:val="22"/>
        </w:rPr>
        <w:t xml:space="preserve">y es el único eje logístico consolidado que conecta más del 30% de la población nacional, 80% de las exportaciones, 40% del PIB del sector servicios y 30% del PIB del sector industrial, con el principal puerto sobre el Atlántico (Puerto Cortés: 580.000 TEU/año; alrededor del 85% de la carga total del tráfico por vía marítima y 50% del valor del comercio exterior). </w:t>
      </w:r>
    </w:p>
    <w:p w:rsidR="00EE4047" w:rsidRPr="00951F1E" w:rsidRDefault="00EE4047" w:rsidP="00EE4047">
      <w:pPr>
        <w:pStyle w:val="Paragraph"/>
        <w:tabs>
          <w:tab w:val="clear" w:pos="720"/>
        </w:tabs>
        <w:ind w:left="0" w:firstLine="0"/>
        <w:rPr>
          <w:rFonts w:ascii="Arial" w:hAnsi="Arial" w:cs="Arial"/>
          <w:sz w:val="22"/>
        </w:rPr>
      </w:pPr>
      <w:r w:rsidRPr="00951F1E">
        <w:rPr>
          <w:rFonts w:ascii="Arial" w:hAnsi="Arial" w:cs="Arial"/>
          <w:b/>
          <w:sz w:val="22"/>
        </w:rPr>
        <w:t xml:space="preserve">Integración regional. </w:t>
      </w:r>
      <w:r w:rsidRPr="00951F1E">
        <w:rPr>
          <w:rFonts w:ascii="Arial" w:hAnsi="Arial" w:cs="Arial"/>
          <w:sz w:val="22"/>
        </w:rPr>
        <w:t>Honduras posee una posición geográfica privilegiada que la consolida como un corredor terrestre y marítimo fundamental para Mesoamérica. El país cuenta con: (i) costas sobre el mar del Caribe y el océano Pacifico; y (ii) y limita con Guatemala, el Salvador y Nicaragua. El Corredor Pacífico Mesoamericano (CPM) que pasa por el sur de Honduras, forma parte de la infraestructura vial de mayor relevancia para la integración vial, ya que es la principal via de integración regional que une México con Panamá</w:t>
      </w:r>
      <w:r w:rsidR="00844ACD">
        <w:rPr>
          <w:rFonts w:ascii="Arial" w:hAnsi="Arial" w:cs="Arial"/>
          <w:sz w:val="22"/>
        </w:rPr>
        <w:t xml:space="preserve"> </w:t>
      </w:r>
      <w:r w:rsidRPr="00951F1E">
        <w:rPr>
          <w:rFonts w:ascii="Arial" w:hAnsi="Arial" w:cs="Arial"/>
          <w:sz w:val="22"/>
        </w:rPr>
        <w:t>.</w:t>
      </w:r>
      <w:bookmarkStart w:id="0" w:name="_Ref419112402"/>
      <w:r w:rsidRPr="00951F1E">
        <w:rPr>
          <w:rFonts w:ascii="Arial" w:hAnsi="Arial" w:cs="Arial"/>
          <w:sz w:val="22"/>
        </w:rPr>
        <w:t xml:space="preserve"> </w:t>
      </w:r>
    </w:p>
    <w:p w:rsidR="00EE4047" w:rsidRPr="00951F1E" w:rsidRDefault="00EE4047" w:rsidP="00EE4047">
      <w:pPr>
        <w:pStyle w:val="Paragraph"/>
        <w:tabs>
          <w:tab w:val="clear" w:pos="720"/>
        </w:tabs>
        <w:ind w:left="0" w:firstLine="0"/>
        <w:rPr>
          <w:rFonts w:ascii="Arial" w:hAnsi="Arial" w:cs="Arial"/>
          <w:sz w:val="22"/>
        </w:rPr>
      </w:pPr>
      <w:bookmarkStart w:id="1" w:name="_Ref423963408"/>
      <w:r w:rsidRPr="00951F1E">
        <w:rPr>
          <w:rFonts w:ascii="Arial" w:hAnsi="Arial" w:cs="Arial"/>
          <w:b/>
          <w:sz w:val="22"/>
        </w:rPr>
        <w:t>El Proyecto Mesoamérica.</w:t>
      </w:r>
      <w:r w:rsidRPr="00951F1E">
        <w:rPr>
          <w:rFonts w:ascii="Arial" w:hAnsi="Arial" w:cs="Arial"/>
          <w:sz w:val="22"/>
        </w:rPr>
        <w:t xml:space="preserve"> La Red internacional de Carreteras Mesoamericanas (RICAM)</w:t>
      </w:r>
      <w:r w:rsidRPr="00951F1E">
        <w:rPr>
          <w:rStyle w:val="FootnoteReference"/>
          <w:rFonts w:ascii="Arial" w:hAnsi="Arial" w:cs="Arial"/>
          <w:szCs w:val="18"/>
        </w:rPr>
        <w:t xml:space="preserve"> </w:t>
      </w:r>
      <w:r w:rsidRPr="00951F1E">
        <w:rPr>
          <w:rStyle w:val="FootnoteReference"/>
          <w:rFonts w:ascii="Arial" w:hAnsi="Arial" w:cs="Arial"/>
          <w:szCs w:val="18"/>
        </w:rPr>
        <w:footnoteReference w:id="4"/>
      </w:r>
      <w:r w:rsidRPr="00951F1E">
        <w:rPr>
          <w:rFonts w:ascii="Arial" w:hAnsi="Arial" w:cs="Arial"/>
          <w:sz w:val="22"/>
        </w:rPr>
        <w:t xml:space="preserve"> es el programa más importante en materia de transporte del Proyecto Mesoamérica, y tiene como objetivo principal potenciar la complementariedad y la cooperación entre los países en términos físicos, económicos y comerciales. La red vial principal de Honduras es parte integrante de la RICAM por su relevancia en materia de conectividad y competitividad. Por el CPM circula el 95% de la carga terrestre de la subregión y por sus características se lo considera el medio de integración vial más eficiente</w:t>
      </w:r>
      <w:r w:rsidRPr="00951F1E">
        <w:rPr>
          <w:rStyle w:val="FootnoteReference"/>
          <w:rFonts w:ascii="Arial" w:hAnsi="Arial" w:cs="Arial"/>
          <w:szCs w:val="18"/>
        </w:rPr>
        <w:footnoteReference w:id="5"/>
      </w:r>
      <w:r w:rsidRPr="00951F1E">
        <w:rPr>
          <w:rFonts w:ascii="Arial" w:hAnsi="Arial" w:cs="Arial"/>
          <w:sz w:val="22"/>
        </w:rPr>
        <w:t>. El CPM en Honduras tiene 137 km y cruza el país y las fronteras de El Amatillo (en El Salvador) y Guasaule (en Nicaragua). Comprende las rutas internacionales CA</w:t>
      </w:r>
      <w:r w:rsidRPr="00951F1E">
        <w:rPr>
          <w:rFonts w:ascii="Arial" w:hAnsi="Arial" w:cs="Arial"/>
          <w:sz w:val="22"/>
        </w:rPr>
        <w:noBreakHyphen/>
        <w:t>1 (desde la frontera con El Salvador hasta Choluteca) y CA-3 (desde Choluteca hasta la frontera con Nicaragua)</w:t>
      </w:r>
      <w:bookmarkEnd w:id="0"/>
      <w:r w:rsidRPr="00951F1E">
        <w:rPr>
          <w:rFonts w:ascii="Arial" w:hAnsi="Arial" w:cs="Arial"/>
          <w:sz w:val="22"/>
        </w:rPr>
        <w:t>.</w:t>
      </w:r>
      <w:bookmarkEnd w:id="1"/>
    </w:p>
    <w:p w:rsidR="00EE4047" w:rsidRPr="00951F1E" w:rsidRDefault="00EE4047" w:rsidP="00EE4047">
      <w:pPr>
        <w:pStyle w:val="Paragraph"/>
        <w:tabs>
          <w:tab w:val="clear" w:pos="720"/>
        </w:tabs>
        <w:ind w:left="0" w:firstLine="0"/>
        <w:rPr>
          <w:rFonts w:ascii="Arial" w:hAnsi="Arial" w:cs="Arial"/>
          <w:sz w:val="22"/>
        </w:rPr>
      </w:pPr>
      <w:bookmarkStart w:id="2" w:name="_Ref423964523"/>
      <w:r w:rsidRPr="00951F1E">
        <w:rPr>
          <w:rFonts w:ascii="Arial" w:hAnsi="Arial" w:cs="Arial"/>
          <w:b/>
          <w:sz w:val="22"/>
        </w:rPr>
        <w:t>El problema.</w:t>
      </w:r>
      <w:r w:rsidRPr="00951F1E">
        <w:rPr>
          <w:rFonts w:ascii="Arial" w:hAnsi="Arial" w:cs="Arial"/>
          <w:sz w:val="22"/>
        </w:rPr>
        <w:t xml:space="preserve"> El CPM en su paso por Honduras es utilizado especialmente para el transporte de carga entre los centros poblados y áreas de producción, y presenta en su recorrido condiciones de deterioro que limitan las velocidades de operación del corredor, los tiempos de viaje y la seguridad</w:t>
      </w:r>
      <w:r w:rsidRPr="00951F1E">
        <w:rPr>
          <w:rStyle w:val="FootnoteReference"/>
          <w:rFonts w:ascii="Arial" w:hAnsi="Arial" w:cs="Arial"/>
          <w:szCs w:val="18"/>
        </w:rPr>
        <w:footnoteReference w:id="6"/>
      </w:r>
      <w:r w:rsidRPr="00951F1E">
        <w:rPr>
          <w:rFonts w:ascii="Arial" w:hAnsi="Arial" w:cs="Arial"/>
          <w:sz w:val="22"/>
        </w:rPr>
        <w:t>. Debido a que los tramos han alcanzado su vida útil</w:t>
      </w:r>
      <w:r w:rsidRPr="00951F1E">
        <w:rPr>
          <w:rStyle w:val="FootnoteReference"/>
          <w:rFonts w:ascii="Arial" w:hAnsi="Arial" w:cs="Arial"/>
          <w:szCs w:val="18"/>
        </w:rPr>
        <w:footnoteReference w:id="7"/>
      </w:r>
      <w:r w:rsidRPr="00951F1E">
        <w:rPr>
          <w:rFonts w:ascii="Arial" w:hAnsi="Arial" w:cs="Arial"/>
          <w:sz w:val="22"/>
        </w:rPr>
        <w:t xml:space="preserve">, el mantenimiento de </w:t>
      </w:r>
      <w:r w:rsidRPr="00951F1E">
        <w:rPr>
          <w:rFonts w:ascii="Arial" w:hAnsi="Arial" w:cs="Arial"/>
          <w:sz w:val="22"/>
        </w:rPr>
        <w:lastRenderedPageBreak/>
        <w:t>estos tramos no recuperaría plenamente a los mismos, por lo que se vuelve necesario su inmediata rehabilitación y mejoramiento.</w:t>
      </w:r>
      <w:bookmarkEnd w:id="2"/>
    </w:p>
    <w:p w:rsidR="00EE4047" w:rsidRPr="00951F1E" w:rsidRDefault="00EE4047" w:rsidP="00EE4047">
      <w:pPr>
        <w:pStyle w:val="Paragraph"/>
        <w:tabs>
          <w:tab w:val="clear" w:pos="720"/>
        </w:tabs>
        <w:ind w:left="0" w:firstLine="0"/>
        <w:rPr>
          <w:rFonts w:ascii="Arial" w:hAnsi="Arial" w:cs="Arial"/>
          <w:sz w:val="22"/>
        </w:rPr>
      </w:pPr>
      <w:r w:rsidRPr="00951F1E">
        <w:rPr>
          <w:rFonts w:ascii="Arial" w:hAnsi="Arial" w:cs="Arial"/>
          <w:sz w:val="22"/>
        </w:rPr>
        <w:t>El CPM en Honduras, moviliza el 6% del total de volumen de carga de todo el corredor. Su área de influencia directa es superior a los 6.000 km2 en Honduras (departamentos de Choluteca y Valle, con una población superior a 600.000 habitantes), mientras que su área de influencia indirecta se puede asociar a 28.000 km2 (departamentos de La Paz, Francisco Morazán, El Paraíso, Comayagua y Cortés), con una población de potenciales beneficiarios cercana a 3,7 millones de habitantes</w:t>
      </w:r>
      <w:r w:rsidRPr="00951F1E">
        <w:rPr>
          <w:rStyle w:val="FootnoteReference"/>
          <w:rFonts w:ascii="Arial" w:hAnsi="Arial" w:cs="Arial"/>
          <w:szCs w:val="18"/>
        </w:rPr>
        <w:footnoteReference w:id="8"/>
      </w:r>
      <w:r>
        <w:rPr>
          <w:rFonts w:ascii="Arial" w:hAnsi="Arial" w:cs="Arial"/>
          <w:sz w:val="22"/>
        </w:rPr>
        <w:t xml:space="preserve">, que viven en su gran mayoría en condiciones de pobreza. </w:t>
      </w:r>
      <w:r w:rsidRPr="00951F1E">
        <w:rPr>
          <w:rFonts w:ascii="Arial" w:hAnsi="Arial" w:cs="Arial"/>
          <w:sz w:val="22"/>
        </w:rPr>
        <w:t>Los pasos de frontera de El Amatillo y Guasaule en los extremos del Corredor Pacífico hondureño movilizan 10% de las exportaciones y 13% de las importaciones del país (fuente: BID, 2013).</w:t>
      </w:r>
    </w:p>
    <w:p w:rsidR="00EE4047" w:rsidRPr="00880214" w:rsidRDefault="00EE4047" w:rsidP="00EE4047">
      <w:pPr>
        <w:pStyle w:val="Paragraph"/>
        <w:tabs>
          <w:tab w:val="clear" w:pos="720"/>
        </w:tabs>
        <w:ind w:left="0" w:firstLine="0"/>
        <w:rPr>
          <w:rFonts w:ascii="Arial" w:hAnsi="Arial" w:cs="Arial"/>
          <w:sz w:val="22"/>
        </w:rPr>
      </w:pPr>
      <w:r w:rsidRPr="00951F1E">
        <w:rPr>
          <w:rFonts w:ascii="Arial" w:hAnsi="Arial" w:cs="Arial"/>
          <w:sz w:val="22"/>
        </w:rPr>
        <w:t>La gran influencia del CPM sobre la población y la economía  de Honduras,  pone de manifiesto la importancia de reducir las ineficiencias asociadas al sistema vial principal, reflejadas en los altos costos del transporte carretero a nivel de Centroamérica, que representan entre 30-35% de los costos logísticos totales</w:t>
      </w:r>
      <w:r w:rsidRPr="00951F1E">
        <w:rPr>
          <w:rStyle w:val="FootnoteReference"/>
          <w:rFonts w:ascii="Arial" w:hAnsi="Arial" w:cs="Arial"/>
          <w:szCs w:val="18"/>
        </w:rPr>
        <w:footnoteReference w:id="9"/>
      </w:r>
      <w:r w:rsidRPr="00951F1E">
        <w:rPr>
          <w:rFonts w:ascii="Arial" w:hAnsi="Arial" w:cs="Arial"/>
          <w:sz w:val="22"/>
        </w:rPr>
        <w:t>. Un modelo gravitacional para Centroamérica desarrollado por el Banco Mundial en 2012, que evalúa la relación econométrica entre los volúmenes de carga y las distancias</w:t>
      </w:r>
      <w:r w:rsidRPr="00951F1E">
        <w:rPr>
          <w:rStyle w:val="FootnoteReference"/>
          <w:rFonts w:ascii="Arial" w:hAnsi="Arial" w:cs="Arial"/>
          <w:szCs w:val="18"/>
        </w:rPr>
        <w:footnoteReference w:id="10"/>
      </w:r>
      <w:r w:rsidRPr="00951F1E">
        <w:rPr>
          <w:rStyle w:val="FootnoteReference"/>
          <w:rFonts w:ascii="Arial" w:hAnsi="Arial" w:cs="Arial"/>
          <w:szCs w:val="18"/>
        </w:rPr>
        <w:t xml:space="preserve"> </w:t>
      </w:r>
      <w:r w:rsidRPr="00951F1E">
        <w:rPr>
          <w:rFonts w:ascii="Arial" w:hAnsi="Arial" w:cs="Arial"/>
          <w:sz w:val="22"/>
        </w:rPr>
        <w:t>entre los centros de producción y consumo, estimó que un incremento del 1% en los costos y tiempos de transporte por carretera, puede reducir las exportaci</w:t>
      </w:r>
      <w:r w:rsidR="00880214">
        <w:rPr>
          <w:rFonts w:ascii="Arial" w:hAnsi="Arial" w:cs="Arial"/>
          <w:sz w:val="22"/>
        </w:rPr>
        <w:t>ones centroamericanas en 1,65%.</w:t>
      </w:r>
    </w:p>
    <w:p w:rsidR="001A29B4" w:rsidRPr="00951F1E" w:rsidRDefault="001A29B4" w:rsidP="001A29B4">
      <w:pPr>
        <w:pStyle w:val="Paragraph"/>
        <w:tabs>
          <w:tab w:val="clear" w:pos="720"/>
          <w:tab w:val="num" w:pos="2448"/>
        </w:tabs>
        <w:ind w:left="0" w:firstLine="0"/>
        <w:rPr>
          <w:rFonts w:ascii="Arial" w:hAnsi="Arial" w:cs="Arial"/>
          <w:sz w:val="22"/>
        </w:rPr>
      </w:pPr>
      <w:r w:rsidRPr="00951F1E">
        <w:rPr>
          <w:rFonts w:ascii="Arial" w:hAnsi="Arial" w:cs="Arial"/>
          <w:b/>
          <w:sz w:val="22"/>
        </w:rPr>
        <w:t>Objetivos.</w:t>
      </w:r>
      <w:r w:rsidRPr="00951F1E">
        <w:rPr>
          <w:rFonts w:ascii="Arial" w:hAnsi="Arial" w:cs="Arial"/>
          <w:sz w:val="22"/>
        </w:rPr>
        <w:t xml:space="preserve"> El objetivo general del programa</w:t>
      </w:r>
      <w:r w:rsidRPr="00951F1E">
        <w:rPr>
          <w:rStyle w:val="FootnoteReference"/>
          <w:rFonts w:ascii="Arial" w:hAnsi="Arial" w:cs="Arial"/>
          <w:szCs w:val="18"/>
        </w:rPr>
        <w:footnoteReference w:id="11"/>
      </w:r>
      <w:r w:rsidRPr="00951F1E">
        <w:rPr>
          <w:rFonts w:ascii="Arial" w:hAnsi="Arial" w:cs="Arial"/>
          <w:sz w:val="22"/>
        </w:rPr>
        <w:t xml:space="preserve"> </w:t>
      </w:r>
      <w:r w:rsidR="007167F1" w:rsidRPr="00481658">
        <w:rPr>
          <w:rFonts w:ascii="Arial" w:hAnsi="Arial" w:cs="Arial"/>
          <w:sz w:val="22"/>
        </w:rPr>
        <w:t>es contribuir a la mejora de la integración física regional y la conectividad vial de Honduras</w:t>
      </w:r>
      <w:r w:rsidR="007167F1">
        <w:rPr>
          <w:rFonts w:ascii="Arial" w:hAnsi="Arial" w:cs="Arial"/>
          <w:sz w:val="22"/>
        </w:rPr>
        <w:t>, incluyendo la seguridad vial</w:t>
      </w:r>
      <w:r w:rsidR="007167F1" w:rsidRPr="00481658">
        <w:rPr>
          <w:rFonts w:ascii="Arial" w:hAnsi="Arial" w:cs="Arial"/>
          <w:sz w:val="22"/>
        </w:rPr>
        <w:t xml:space="preserve">. Los objetivos específicos son </w:t>
      </w:r>
      <w:r w:rsidR="007167F1">
        <w:rPr>
          <w:rFonts w:ascii="Arial" w:hAnsi="Arial" w:cs="Arial"/>
          <w:sz w:val="22"/>
        </w:rPr>
        <w:t xml:space="preserve">la reducción de los costos de operación vehicular y tiempos de viaje </w:t>
      </w:r>
      <w:r w:rsidR="007167F1" w:rsidRPr="00481658">
        <w:rPr>
          <w:rFonts w:ascii="Arial" w:hAnsi="Arial" w:cs="Arial"/>
          <w:sz w:val="22"/>
        </w:rPr>
        <w:t>de personas y mercancías en corredores de integración del país con El Salvador y Nicaragua. Para lograr estos objetivos, el programa incluye la rehabilitación y mejoramiento de tramos localizados sobre el Corredor Pac</w:t>
      </w:r>
      <w:r w:rsidR="007167F1">
        <w:rPr>
          <w:rFonts w:ascii="Arial" w:hAnsi="Arial" w:cs="Arial"/>
          <w:sz w:val="22"/>
        </w:rPr>
        <w:t>í</w:t>
      </w:r>
      <w:r w:rsidR="007167F1" w:rsidRPr="00481658">
        <w:rPr>
          <w:rFonts w:ascii="Arial" w:hAnsi="Arial" w:cs="Arial"/>
          <w:sz w:val="22"/>
        </w:rPr>
        <w:t>fico Mesoamericano (CPM)</w:t>
      </w:r>
      <w:r w:rsidRPr="00951F1E">
        <w:rPr>
          <w:rFonts w:ascii="Arial" w:hAnsi="Arial" w:cs="Arial"/>
          <w:sz w:val="22"/>
        </w:rPr>
        <w:t>. Las obras propuestas disminuirán los costos de operación de los vehículos, los tiempos de viaje y los accidentes de tránsito.</w:t>
      </w:r>
      <w:r>
        <w:rPr>
          <w:rFonts w:ascii="Arial" w:hAnsi="Arial" w:cs="Arial"/>
          <w:sz w:val="22"/>
        </w:rPr>
        <w:t xml:space="preserve"> </w:t>
      </w:r>
      <w:r w:rsidRPr="00951F1E">
        <w:rPr>
          <w:rFonts w:ascii="Arial" w:hAnsi="Arial" w:cs="Arial"/>
          <w:sz w:val="22"/>
        </w:rPr>
        <w:t>A su vez, el programa  favorecerá el aumento de exportaciones, importaciones y tránsito internacional de mercancías que pasan por la zona sur del país, a través de la aduanas El Amatillo, Guasaule y el Puerto de El Henecán.</w:t>
      </w:r>
    </w:p>
    <w:p w:rsidR="001A29B4" w:rsidRPr="00A32E09" w:rsidRDefault="001A29B4" w:rsidP="001A29B4">
      <w:pPr>
        <w:pStyle w:val="Paragraph"/>
        <w:tabs>
          <w:tab w:val="clear" w:pos="720"/>
          <w:tab w:val="num" w:pos="2448"/>
        </w:tabs>
        <w:ind w:left="0" w:firstLine="0"/>
        <w:rPr>
          <w:rFonts w:ascii="Arial" w:hAnsi="Arial" w:cs="Arial"/>
          <w:sz w:val="22"/>
        </w:rPr>
      </w:pPr>
      <w:r w:rsidRPr="00951F1E">
        <w:rPr>
          <w:rFonts w:ascii="Arial" w:hAnsi="Arial" w:cs="Arial"/>
          <w:b/>
          <w:sz w:val="22"/>
        </w:rPr>
        <w:t>Criterio de elegibilidad de la</w:t>
      </w:r>
      <w:r>
        <w:rPr>
          <w:rFonts w:ascii="Arial" w:hAnsi="Arial" w:cs="Arial"/>
          <w:b/>
          <w:sz w:val="22"/>
        </w:rPr>
        <w:t>s</w:t>
      </w:r>
      <w:r w:rsidRPr="00951F1E">
        <w:rPr>
          <w:rFonts w:ascii="Arial" w:hAnsi="Arial" w:cs="Arial"/>
          <w:b/>
          <w:sz w:val="22"/>
        </w:rPr>
        <w:t xml:space="preserve"> obra</w:t>
      </w:r>
      <w:r>
        <w:rPr>
          <w:rFonts w:ascii="Arial" w:hAnsi="Arial" w:cs="Arial"/>
          <w:b/>
          <w:sz w:val="22"/>
        </w:rPr>
        <w:t>s</w:t>
      </w:r>
      <w:r w:rsidRPr="00951F1E">
        <w:rPr>
          <w:rFonts w:ascii="Arial" w:hAnsi="Arial" w:cs="Arial"/>
          <w:b/>
          <w:sz w:val="22"/>
        </w:rPr>
        <w:t>.</w:t>
      </w:r>
      <w:r w:rsidRPr="00951F1E">
        <w:rPr>
          <w:rFonts w:ascii="Arial" w:hAnsi="Arial" w:cs="Arial"/>
          <w:sz w:val="22"/>
        </w:rPr>
        <w:t xml:space="preserve"> El programa cuenta con una muestra representativa </w:t>
      </w:r>
      <w:r w:rsidRPr="00D441AF">
        <w:rPr>
          <w:rFonts w:ascii="Arial" w:hAnsi="Arial" w:cs="Arial"/>
          <w:sz w:val="22"/>
        </w:rPr>
        <w:t>del</w:t>
      </w:r>
      <w:r w:rsidR="0014128D">
        <w:rPr>
          <w:rFonts w:ascii="Arial" w:hAnsi="Arial" w:cs="Arial"/>
          <w:sz w:val="22"/>
        </w:rPr>
        <w:t xml:space="preserve"> 37,5</w:t>
      </w:r>
      <w:r w:rsidRPr="00D441AF">
        <w:rPr>
          <w:rFonts w:ascii="Arial" w:hAnsi="Arial" w:cs="Arial"/>
          <w:sz w:val="22"/>
        </w:rPr>
        <w:t xml:space="preserve"> % conformada por: (i) el tramo El Amatillo - Jícaro Galán, de </w:t>
      </w:r>
      <w:r>
        <w:rPr>
          <w:rFonts w:ascii="Arial" w:hAnsi="Arial" w:cs="Arial"/>
          <w:sz w:val="22"/>
        </w:rPr>
        <w:t>aproximadamente 40</w:t>
      </w:r>
      <w:r w:rsidRPr="00D441AF">
        <w:rPr>
          <w:rFonts w:ascii="Arial" w:hAnsi="Arial" w:cs="Arial"/>
          <w:sz w:val="22"/>
        </w:rPr>
        <w:t xml:space="preserve"> km y un costo estimado de US$</w:t>
      </w:r>
      <w:r w:rsidR="0014128D">
        <w:rPr>
          <w:rFonts w:ascii="Arial" w:hAnsi="Arial" w:cs="Arial"/>
          <w:sz w:val="22"/>
        </w:rPr>
        <w:t>21,4</w:t>
      </w:r>
      <w:r w:rsidRPr="00D441AF">
        <w:rPr>
          <w:rFonts w:ascii="Arial" w:hAnsi="Arial" w:cs="Arial"/>
          <w:sz w:val="22"/>
        </w:rPr>
        <w:t xml:space="preserve"> millones; y (ii) el tramo Jícaro Galán- Choluteca, de 57</w:t>
      </w:r>
      <w:r w:rsidR="0014128D">
        <w:rPr>
          <w:rFonts w:ascii="Arial" w:hAnsi="Arial" w:cs="Arial"/>
          <w:sz w:val="22"/>
        </w:rPr>
        <w:t xml:space="preserve"> km y un costo estimado de US$36,4</w:t>
      </w:r>
      <w:r>
        <w:rPr>
          <w:rFonts w:ascii="Arial" w:hAnsi="Arial" w:cs="Arial"/>
          <w:sz w:val="22"/>
        </w:rPr>
        <w:t xml:space="preserve"> millones (</w:t>
      </w:r>
      <w:r w:rsidRPr="00182F3A">
        <w:rPr>
          <w:rFonts w:ascii="Arial" w:hAnsi="Arial" w:cs="Arial"/>
          <w:sz w:val="22"/>
        </w:rPr>
        <w:t xml:space="preserve">Ver </w:t>
      </w:r>
      <w:r>
        <w:rPr>
          <w:rFonts w:ascii="Arial" w:hAnsi="Arial" w:cs="Arial"/>
          <w:sz w:val="22"/>
        </w:rPr>
        <w:t>m</w:t>
      </w:r>
      <w:r w:rsidRPr="00182F3A">
        <w:rPr>
          <w:rFonts w:ascii="Arial" w:hAnsi="Arial" w:cs="Arial"/>
          <w:sz w:val="22"/>
        </w:rPr>
        <w:t>apa</w:t>
      </w:r>
      <w:r>
        <w:rPr>
          <w:rFonts w:ascii="Arial" w:hAnsi="Arial" w:cs="Arial"/>
          <w:sz w:val="22"/>
        </w:rPr>
        <w:t xml:space="preserve"> en</w:t>
      </w:r>
      <w:r w:rsidRPr="00182F3A">
        <w:rPr>
          <w:rFonts w:ascii="Arial" w:hAnsi="Arial" w:cs="Arial"/>
          <w:sz w:val="22"/>
        </w:rPr>
        <w:t xml:space="preserve"> EEO</w:t>
      </w:r>
      <w:r w:rsidR="00E22925">
        <w:rPr>
          <w:rFonts w:ascii="Arial" w:hAnsi="Arial" w:cs="Arial"/>
          <w:sz w:val="22"/>
        </w:rPr>
        <w:t xml:space="preserve"> #5</w:t>
      </w:r>
      <w:r w:rsidRPr="00E36938">
        <w:rPr>
          <w:rFonts w:ascii="Arial" w:hAnsi="Arial" w:cs="Arial"/>
          <w:sz w:val="22"/>
        </w:rPr>
        <w:t>).</w:t>
      </w:r>
      <w:r w:rsidRPr="0071280F">
        <w:rPr>
          <w:rFonts w:ascii="Arial" w:hAnsi="Arial" w:cs="Arial"/>
          <w:sz w:val="22"/>
        </w:rPr>
        <w:t xml:space="preserve"> Por</w:t>
      </w:r>
      <w:r w:rsidRPr="00951F1E">
        <w:rPr>
          <w:rFonts w:ascii="Arial" w:hAnsi="Arial" w:cs="Arial"/>
          <w:sz w:val="22"/>
        </w:rPr>
        <w:t xml:space="preserve"> tratarse </w:t>
      </w:r>
      <w:r w:rsidRPr="00A32E09">
        <w:rPr>
          <w:rFonts w:ascii="Arial" w:hAnsi="Arial" w:cs="Arial"/>
          <w:sz w:val="22"/>
        </w:rPr>
        <w:t>de una operación de obras múltiples, cualquier inclusión de obras al programa deberá cumplir los siguientes criterios de elegibilidad: i) que pertenezca al CPM</w:t>
      </w:r>
      <w:r>
        <w:rPr>
          <w:rFonts w:ascii="Arial" w:hAnsi="Arial" w:cs="Arial"/>
          <w:sz w:val="22"/>
        </w:rPr>
        <w:t xml:space="preserve"> y/o ramales y conexiones complementarios del CPM</w:t>
      </w:r>
      <w:r w:rsidRPr="00A32E09">
        <w:rPr>
          <w:rFonts w:ascii="Arial" w:hAnsi="Arial" w:cs="Arial"/>
          <w:sz w:val="22"/>
        </w:rPr>
        <w:t xml:space="preserve">; ii) que cuente con estudios de viabilidad socioeconómico y que demuestre una Tasa Interna de Retorno Económica (TIRE) igual o superior al 12%; </w:t>
      </w:r>
      <w:r>
        <w:rPr>
          <w:rFonts w:ascii="Arial" w:hAnsi="Arial" w:cs="Arial"/>
          <w:sz w:val="22"/>
        </w:rPr>
        <w:t xml:space="preserve">iii) que se seleccione la solución técnica más coste-eficiente; y </w:t>
      </w:r>
      <w:r w:rsidRPr="00A32E09">
        <w:rPr>
          <w:rFonts w:ascii="Arial" w:hAnsi="Arial" w:cs="Arial"/>
          <w:sz w:val="22"/>
        </w:rPr>
        <w:t>i</w:t>
      </w:r>
      <w:r>
        <w:rPr>
          <w:rFonts w:ascii="Arial" w:hAnsi="Arial" w:cs="Arial"/>
          <w:sz w:val="22"/>
        </w:rPr>
        <w:t>v</w:t>
      </w:r>
      <w:r w:rsidRPr="00A32E09">
        <w:rPr>
          <w:rFonts w:ascii="Arial" w:hAnsi="Arial" w:cs="Arial"/>
          <w:sz w:val="22"/>
        </w:rPr>
        <w:t>) cumplir con los requisitos socio</w:t>
      </w:r>
      <w:r>
        <w:rPr>
          <w:rFonts w:ascii="Arial" w:hAnsi="Arial" w:cs="Arial"/>
          <w:sz w:val="22"/>
        </w:rPr>
        <w:t>-</w:t>
      </w:r>
      <w:r w:rsidRPr="00A32E09">
        <w:rPr>
          <w:rFonts w:ascii="Arial" w:hAnsi="Arial" w:cs="Arial"/>
          <w:sz w:val="22"/>
        </w:rPr>
        <w:t xml:space="preserve">ambientales previstos en el programa. Para alcanzar el objetivo propuesto, el programa se estructura </w:t>
      </w:r>
      <w:r>
        <w:rPr>
          <w:rFonts w:ascii="Arial" w:hAnsi="Arial" w:cs="Arial"/>
          <w:sz w:val="22"/>
        </w:rPr>
        <w:t>con los siguientes componentes</w:t>
      </w:r>
      <w:r w:rsidRPr="00A32E09">
        <w:rPr>
          <w:rFonts w:ascii="Arial" w:hAnsi="Arial" w:cs="Arial"/>
          <w:sz w:val="22"/>
        </w:rPr>
        <w:t>:</w:t>
      </w:r>
    </w:p>
    <w:p w:rsidR="001A29B4" w:rsidRDefault="001A29B4" w:rsidP="001A29B4">
      <w:pPr>
        <w:pStyle w:val="Paragraph"/>
        <w:tabs>
          <w:tab w:val="clear" w:pos="720"/>
          <w:tab w:val="num" w:pos="2448"/>
        </w:tabs>
        <w:ind w:left="0" w:firstLine="0"/>
        <w:rPr>
          <w:rFonts w:ascii="Arial" w:hAnsi="Arial" w:cs="Arial"/>
          <w:sz w:val="22"/>
        </w:rPr>
      </w:pPr>
      <w:bookmarkStart w:id="3" w:name="_Ref424025983"/>
      <w:r w:rsidRPr="00A32E09">
        <w:rPr>
          <w:rFonts w:ascii="Arial" w:hAnsi="Arial" w:cs="Arial"/>
          <w:b/>
          <w:sz w:val="22"/>
        </w:rPr>
        <w:t>Componente 1. Obras.</w:t>
      </w:r>
      <w:r w:rsidRPr="00A32E09">
        <w:rPr>
          <w:rFonts w:ascii="Arial" w:hAnsi="Arial" w:cs="Arial"/>
          <w:sz w:val="22"/>
        </w:rPr>
        <w:t xml:space="preserve"> El objetivo de este </w:t>
      </w:r>
      <w:r>
        <w:rPr>
          <w:rFonts w:ascii="Arial" w:hAnsi="Arial" w:cs="Arial"/>
          <w:sz w:val="22"/>
        </w:rPr>
        <w:t>componente es la rehabilitación y</w:t>
      </w:r>
      <w:r w:rsidRPr="00A32E09">
        <w:rPr>
          <w:rFonts w:ascii="Arial" w:hAnsi="Arial" w:cs="Arial"/>
          <w:sz w:val="22"/>
        </w:rPr>
        <w:t xml:space="preserve"> mejoramiento de tramos </w:t>
      </w:r>
      <w:r w:rsidR="00E22925">
        <w:rPr>
          <w:rFonts w:ascii="Arial" w:hAnsi="Arial" w:cs="Arial"/>
          <w:sz w:val="22"/>
        </w:rPr>
        <w:t>viales según los criterios de elegibilidad mencionados anteriormente.</w:t>
      </w:r>
      <w:r w:rsidRPr="00A32E09">
        <w:rPr>
          <w:rFonts w:ascii="Arial" w:hAnsi="Arial" w:cs="Arial"/>
          <w:sz w:val="22"/>
        </w:rPr>
        <w:t xml:space="preserve"> Incluye la </w:t>
      </w:r>
      <w:r w:rsidRPr="00A32E09">
        <w:rPr>
          <w:rFonts w:ascii="Arial" w:hAnsi="Arial" w:cs="Arial"/>
          <w:iCs/>
          <w:sz w:val="22"/>
        </w:rPr>
        <w:t>construcción de nuevas capas de pavimento</w:t>
      </w:r>
      <w:r>
        <w:rPr>
          <w:rFonts w:ascii="Arial" w:hAnsi="Arial" w:cs="Arial"/>
          <w:iCs/>
          <w:sz w:val="22"/>
        </w:rPr>
        <w:t xml:space="preserve"> asfáltico</w:t>
      </w:r>
      <w:r w:rsidRPr="00A32E09">
        <w:rPr>
          <w:rFonts w:ascii="Arial" w:hAnsi="Arial" w:cs="Arial"/>
          <w:iCs/>
          <w:sz w:val="22"/>
        </w:rPr>
        <w:t xml:space="preserve">, bacheos profundos, sellados a la carpeta asfáltica existente, adecuación de terraplenes a condiciones hidrológicas críticas, alcantarillas y cunetas, rehabilitación y mejoramiento de los sistemas de drenaje longitudinal y transversal, </w:t>
      </w:r>
      <w:r w:rsidRPr="00A32E09">
        <w:rPr>
          <w:rFonts w:ascii="Arial" w:hAnsi="Arial" w:cs="Arial"/>
          <w:iCs/>
          <w:sz w:val="22"/>
        </w:rPr>
        <w:lastRenderedPageBreak/>
        <w:t>señalización vertical y horizontal y obras de arte. Asimismo, incluye actividades de mejoras de estándar horizontal o vertical de los caminos, ancho, alineamiento, curvatura o pendiente longitudinal, a fin de incrementar la capacidad de la vía, la velocidad de circulación y aumentar la seguridad vial en los centros poblados, incluyendo instalación de cruces peatonales, así como la aplicación de dispositivos de seguridad vial como mecanismos de disipación de energía y reducción de velocidad</w:t>
      </w:r>
      <w:r w:rsidRPr="00A32E09">
        <w:rPr>
          <w:rFonts w:ascii="Arial" w:hAnsi="Arial" w:cs="Arial"/>
          <w:sz w:val="22"/>
        </w:rPr>
        <w:t xml:space="preserve">. </w:t>
      </w:r>
      <w:r>
        <w:rPr>
          <w:rFonts w:ascii="Arial" w:hAnsi="Arial" w:cs="Arial"/>
          <w:sz w:val="22"/>
        </w:rPr>
        <w:t>De la misma manera, financiará las obras de mitigación ambiental y social,  l</w:t>
      </w:r>
      <w:r w:rsidRPr="00A32E09">
        <w:rPr>
          <w:rFonts w:ascii="Arial" w:hAnsi="Arial" w:cs="Arial"/>
          <w:sz w:val="22"/>
        </w:rPr>
        <w:t xml:space="preserve">a adquisición de predios y la implementación de planes de reasentamiento. </w:t>
      </w:r>
    </w:p>
    <w:p w:rsidR="001A29B4" w:rsidRPr="002D6AE6" w:rsidRDefault="001A29B4" w:rsidP="001A29B4">
      <w:pPr>
        <w:pStyle w:val="Paragraph"/>
        <w:tabs>
          <w:tab w:val="clear" w:pos="720"/>
          <w:tab w:val="num" w:pos="2448"/>
        </w:tabs>
        <w:ind w:left="0" w:firstLine="0"/>
        <w:rPr>
          <w:rFonts w:ascii="Arial" w:hAnsi="Arial" w:cs="Arial"/>
          <w:sz w:val="22"/>
        </w:rPr>
      </w:pPr>
      <w:bookmarkStart w:id="4" w:name="_Ref428394215"/>
      <w:r w:rsidRPr="00A32E09">
        <w:rPr>
          <w:rFonts w:ascii="Arial" w:hAnsi="Arial" w:cs="Arial"/>
          <w:sz w:val="22"/>
        </w:rPr>
        <w:t>El componente también financiará la supervisión técnico</w:t>
      </w:r>
      <w:r>
        <w:rPr>
          <w:rFonts w:ascii="Arial" w:hAnsi="Arial" w:cs="Arial"/>
          <w:sz w:val="22"/>
        </w:rPr>
        <w:t>-</w:t>
      </w:r>
      <w:r w:rsidRPr="00A32E09">
        <w:rPr>
          <w:rFonts w:ascii="Arial" w:hAnsi="Arial" w:cs="Arial"/>
          <w:sz w:val="22"/>
        </w:rPr>
        <w:t xml:space="preserve">ambiental de dichas obras, que será realizada por firmas independientes, </w:t>
      </w:r>
      <w:r w:rsidRPr="009B12C5">
        <w:rPr>
          <w:rFonts w:ascii="Arial" w:hAnsi="Arial" w:cs="Arial"/>
          <w:b/>
          <w:sz w:val="22"/>
        </w:rPr>
        <w:t xml:space="preserve">las que deberán estar </w:t>
      </w:r>
      <w:r w:rsidR="00E22925" w:rsidRPr="009B12C5">
        <w:rPr>
          <w:rFonts w:ascii="Arial" w:hAnsi="Arial" w:cs="Arial"/>
          <w:b/>
          <w:sz w:val="22"/>
        </w:rPr>
        <w:t>contratadas</w:t>
      </w:r>
      <w:r w:rsidRPr="009B12C5">
        <w:rPr>
          <w:rFonts w:ascii="Arial" w:hAnsi="Arial" w:cs="Arial"/>
          <w:b/>
          <w:sz w:val="22"/>
        </w:rPr>
        <w:t xml:space="preserve"> antes de la firma de los respectivos contratos de obra.</w:t>
      </w:r>
      <w:r w:rsidRPr="00A32E09">
        <w:rPr>
          <w:rFonts w:ascii="Arial" w:hAnsi="Arial" w:cs="Arial"/>
          <w:sz w:val="22"/>
        </w:rPr>
        <w:t xml:space="preserve"> Asimismo, financiara los costos operativos de administración y gestión del programa, </w:t>
      </w:r>
      <w:r w:rsidRPr="007C398C">
        <w:rPr>
          <w:rFonts w:ascii="Arial" w:hAnsi="Arial" w:cs="Arial"/>
          <w:sz w:val="22"/>
        </w:rPr>
        <w:t>en caso que se requiera podrá incluir la contratación de consultores externos, para la conformación de los comités de evaluación de ofertas de las licitaciones y concursos públicos internacionales,</w:t>
      </w:r>
      <w:r>
        <w:rPr>
          <w:rFonts w:ascii="Arial" w:hAnsi="Arial" w:cs="Arial"/>
          <w:sz w:val="22"/>
        </w:rPr>
        <w:t xml:space="preserve"> </w:t>
      </w:r>
      <w:r w:rsidRPr="00812C9C">
        <w:rPr>
          <w:rFonts w:ascii="Arial" w:hAnsi="Arial" w:cs="Arial"/>
          <w:sz w:val="22"/>
        </w:rPr>
        <w:t xml:space="preserve"> </w:t>
      </w:r>
      <w:r w:rsidRPr="00A32E09">
        <w:rPr>
          <w:rFonts w:ascii="Arial" w:hAnsi="Arial" w:cs="Arial"/>
          <w:sz w:val="22"/>
        </w:rPr>
        <w:t xml:space="preserve">evaluación y monitoreo del programa, y las auditorías. </w:t>
      </w:r>
      <w:r>
        <w:rPr>
          <w:rFonts w:ascii="Arial" w:hAnsi="Arial" w:cs="Arial"/>
          <w:sz w:val="22"/>
        </w:rPr>
        <w:t>T</w:t>
      </w:r>
      <w:r w:rsidRPr="00A32E09">
        <w:rPr>
          <w:rFonts w:ascii="Arial" w:hAnsi="Arial" w:cs="Arial"/>
          <w:sz w:val="22"/>
        </w:rPr>
        <w:t>ambién financiará los estudios técnicos, socio</w:t>
      </w:r>
      <w:r>
        <w:rPr>
          <w:rFonts w:ascii="Arial" w:hAnsi="Arial" w:cs="Arial"/>
          <w:sz w:val="22"/>
        </w:rPr>
        <w:t>-</w:t>
      </w:r>
      <w:r w:rsidRPr="00A32E09">
        <w:rPr>
          <w:rFonts w:ascii="Arial" w:hAnsi="Arial" w:cs="Arial"/>
          <w:sz w:val="22"/>
        </w:rPr>
        <w:t xml:space="preserve"> económicos y socio</w:t>
      </w:r>
      <w:r>
        <w:rPr>
          <w:rFonts w:ascii="Arial" w:hAnsi="Arial" w:cs="Arial"/>
          <w:sz w:val="22"/>
        </w:rPr>
        <w:t>-</w:t>
      </w:r>
      <w:r w:rsidRPr="00A32E09">
        <w:rPr>
          <w:rFonts w:ascii="Arial" w:hAnsi="Arial" w:cs="Arial"/>
          <w:sz w:val="22"/>
        </w:rPr>
        <w:t>ambientales de las obras no incluidas en la muestra re</w:t>
      </w:r>
      <w:r>
        <w:rPr>
          <w:rFonts w:ascii="Arial" w:hAnsi="Arial" w:cs="Arial"/>
          <w:sz w:val="22"/>
        </w:rPr>
        <w:t>presentativa y futuros estudios.</w:t>
      </w:r>
      <w:bookmarkEnd w:id="4"/>
      <w:r w:rsidRPr="002D6AE6">
        <w:rPr>
          <w:rFonts w:ascii="Arial" w:hAnsi="Arial" w:cs="Arial"/>
          <w:b/>
          <w:sz w:val="22"/>
        </w:rPr>
        <w:t xml:space="preserve"> </w:t>
      </w:r>
    </w:p>
    <w:p w:rsidR="001A29B4" w:rsidRPr="00A32E09" w:rsidRDefault="003B37E5" w:rsidP="001A29B4">
      <w:pPr>
        <w:pStyle w:val="Paragraph"/>
        <w:tabs>
          <w:tab w:val="clear" w:pos="720"/>
          <w:tab w:val="num" w:pos="2448"/>
        </w:tabs>
        <w:ind w:left="0" w:firstLine="0"/>
        <w:rPr>
          <w:rFonts w:ascii="Arial" w:hAnsi="Arial" w:cs="Arial"/>
          <w:sz w:val="22"/>
        </w:rPr>
      </w:pPr>
      <w:r>
        <w:rPr>
          <w:rFonts w:ascii="Arial" w:hAnsi="Arial" w:cs="Arial"/>
          <w:b/>
          <w:sz w:val="22"/>
        </w:rPr>
        <w:t xml:space="preserve">Componente 2. </w:t>
      </w:r>
      <w:r w:rsidR="001A29B4" w:rsidRPr="003B37E5">
        <w:rPr>
          <w:rFonts w:ascii="Arial" w:hAnsi="Arial" w:cs="Arial"/>
          <w:b/>
          <w:sz w:val="22"/>
        </w:rPr>
        <w:t>Fortalecimiento Institucional.</w:t>
      </w:r>
      <w:r w:rsidR="001A29B4">
        <w:rPr>
          <w:rFonts w:ascii="Arial" w:hAnsi="Arial" w:cs="Arial"/>
          <w:sz w:val="22"/>
        </w:rPr>
        <w:t xml:space="preserve"> </w:t>
      </w:r>
      <w:r w:rsidR="001A29B4" w:rsidRPr="002D6AE6">
        <w:rPr>
          <w:rFonts w:ascii="Arial" w:hAnsi="Arial" w:cs="Arial"/>
          <w:sz w:val="22"/>
        </w:rPr>
        <w:t xml:space="preserve"> Adicionalmente, </w:t>
      </w:r>
      <w:r w:rsidR="001A29B4">
        <w:rPr>
          <w:rFonts w:ascii="Arial" w:hAnsi="Arial" w:cs="Arial"/>
          <w:sz w:val="22"/>
        </w:rPr>
        <w:t>con el fin de apoyar a INSEP en las nuevas responsabilidades que enfrenta en materia de APP, se han incluido</w:t>
      </w:r>
      <w:r w:rsidR="001A29B4" w:rsidRPr="002D6AE6">
        <w:rPr>
          <w:rFonts w:ascii="Arial" w:hAnsi="Arial" w:cs="Arial"/>
          <w:sz w:val="22"/>
        </w:rPr>
        <w:t xml:space="preserve"> recursos para el financiamiento de la Unidad de Concesiones de INSEP, incluyendo </w:t>
      </w:r>
      <w:r w:rsidR="001A29B4">
        <w:rPr>
          <w:rFonts w:ascii="Arial" w:hAnsi="Arial" w:cs="Arial"/>
          <w:sz w:val="22"/>
        </w:rPr>
        <w:t>consultorías requeridas,</w:t>
      </w:r>
      <w:r w:rsidR="001A29B4" w:rsidRPr="002D6AE6">
        <w:rPr>
          <w:rFonts w:ascii="Arial" w:hAnsi="Arial" w:cs="Arial"/>
          <w:sz w:val="22"/>
        </w:rPr>
        <w:t xml:space="preserve"> personal</w:t>
      </w:r>
      <w:r w:rsidR="001A29B4">
        <w:rPr>
          <w:rFonts w:ascii="Arial" w:hAnsi="Arial" w:cs="Arial"/>
          <w:sz w:val="22"/>
        </w:rPr>
        <w:t xml:space="preserve"> adicional</w:t>
      </w:r>
      <w:r w:rsidR="001A29B4" w:rsidRPr="002D6AE6">
        <w:rPr>
          <w:rFonts w:ascii="Arial" w:hAnsi="Arial" w:cs="Arial"/>
          <w:sz w:val="22"/>
        </w:rPr>
        <w:t>, su equipamiento, mobiliario y adecuación de oficina existente.</w:t>
      </w:r>
    </w:p>
    <w:bookmarkEnd w:id="3"/>
    <w:p w:rsidR="001A29B4" w:rsidRPr="00FD2979" w:rsidRDefault="003B37E5" w:rsidP="001A29B4">
      <w:pPr>
        <w:pStyle w:val="Paragraph"/>
        <w:tabs>
          <w:tab w:val="clear" w:pos="720"/>
        </w:tabs>
        <w:ind w:left="0" w:firstLine="0"/>
        <w:rPr>
          <w:rFonts w:ascii="Arial" w:hAnsi="Arial" w:cs="Arial"/>
          <w:bCs/>
          <w:sz w:val="22"/>
        </w:rPr>
      </w:pPr>
      <w:r>
        <w:rPr>
          <w:rFonts w:ascii="Arial" w:hAnsi="Arial" w:cs="Arial"/>
          <w:b/>
          <w:sz w:val="22"/>
        </w:rPr>
        <w:t>Componente 3</w:t>
      </w:r>
      <w:r w:rsidR="001A29B4">
        <w:rPr>
          <w:rFonts w:ascii="Arial" w:hAnsi="Arial" w:cs="Arial"/>
          <w:b/>
          <w:sz w:val="22"/>
        </w:rPr>
        <w:t xml:space="preserve">. </w:t>
      </w:r>
      <w:r w:rsidR="001A29B4" w:rsidRPr="00821119">
        <w:rPr>
          <w:rFonts w:ascii="Arial" w:hAnsi="Arial" w:cs="Arial"/>
          <w:b/>
          <w:sz w:val="22"/>
        </w:rPr>
        <w:t>Mantenimiento</w:t>
      </w:r>
      <w:r w:rsidR="001A29B4" w:rsidRPr="00951F1E">
        <w:rPr>
          <w:rFonts w:ascii="Arial" w:hAnsi="Arial" w:cs="Arial"/>
          <w:sz w:val="22"/>
        </w:rPr>
        <w:t xml:space="preserve">: financiará el mantenimiento de </w:t>
      </w:r>
      <w:r w:rsidR="001A29B4">
        <w:rPr>
          <w:rFonts w:ascii="Arial" w:hAnsi="Arial" w:cs="Arial"/>
          <w:sz w:val="22"/>
        </w:rPr>
        <w:t xml:space="preserve">caminos secundarios y/o vecinales de los Departamentos de Choluteca y Valle, que alimentan el CPM. El mantenimiento será realizado mediante </w:t>
      </w:r>
      <w:r w:rsidR="001A29B4" w:rsidRPr="00951F1E">
        <w:rPr>
          <w:rFonts w:ascii="Arial" w:hAnsi="Arial" w:cs="Arial"/>
          <w:sz w:val="22"/>
        </w:rPr>
        <w:t>microempresas</w:t>
      </w:r>
      <w:r w:rsidR="001A29B4">
        <w:rPr>
          <w:rFonts w:ascii="Arial" w:hAnsi="Arial" w:cs="Arial"/>
          <w:sz w:val="22"/>
        </w:rPr>
        <w:t xml:space="preserve"> de mantenimiento formadas para estos fines  y para lo cual se establecen los siguientes criterios de elegibilidad:</w:t>
      </w:r>
      <w:r w:rsidR="001A29B4" w:rsidRPr="00FD2979">
        <w:rPr>
          <w:rFonts w:ascii="Arial" w:hAnsi="Arial" w:cs="Arial"/>
          <w:bCs/>
          <w:sz w:val="22"/>
        </w:rPr>
        <w:t xml:space="preserve"> i) que los caminos estén en condiciones de ser mantenidos; ii) que alimenten el CPM, iii) que se haya seleccionado el supervisor; y iv) que las microempresas estén conformadas por habitantes a lo largo del tramo y preferentemente con participación de mujeres cabezas de hogar.</w:t>
      </w:r>
    </w:p>
    <w:p w:rsidR="001A29B4" w:rsidRDefault="001A29B4" w:rsidP="001A29B4">
      <w:pPr>
        <w:pStyle w:val="Paragraph"/>
        <w:tabs>
          <w:tab w:val="clear" w:pos="720"/>
        </w:tabs>
        <w:ind w:left="0" w:firstLine="0"/>
        <w:rPr>
          <w:rFonts w:ascii="Arial" w:hAnsi="Arial" w:cs="Arial"/>
          <w:sz w:val="22"/>
        </w:rPr>
      </w:pPr>
      <w:bookmarkStart w:id="5" w:name="_Ref426560497"/>
      <w:r w:rsidRPr="00633166">
        <w:rPr>
          <w:rFonts w:ascii="Arial" w:hAnsi="Arial" w:cs="Arial"/>
          <w:b/>
          <w:sz w:val="22"/>
        </w:rPr>
        <w:t>Costos.</w:t>
      </w:r>
      <w:r w:rsidRPr="00633166">
        <w:rPr>
          <w:rFonts w:ascii="Arial" w:hAnsi="Arial" w:cs="Arial"/>
          <w:sz w:val="22"/>
        </w:rPr>
        <w:t xml:space="preserve"> El pro</w:t>
      </w:r>
      <w:r>
        <w:rPr>
          <w:rFonts w:ascii="Arial" w:hAnsi="Arial" w:cs="Arial"/>
          <w:sz w:val="22"/>
        </w:rPr>
        <w:t>grama</w:t>
      </w:r>
      <w:r w:rsidRPr="00633166">
        <w:rPr>
          <w:rFonts w:ascii="Arial" w:hAnsi="Arial" w:cs="Arial"/>
          <w:sz w:val="22"/>
        </w:rPr>
        <w:t xml:space="preserve"> </w:t>
      </w:r>
      <w:r>
        <w:rPr>
          <w:rFonts w:ascii="Arial" w:hAnsi="Arial" w:cs="Arial"/>
          <w:sz w:val="22"/>
        </w:rPr>
        <w:t>tiene un costo total de US$154 millones</w:t>
      </w:r>
      <w:r w:rsidRPr="00633166">
        <w:rPr>
          <w:rFonts w:ascii="Arial" w:hAnsi="Arial" w:cs="Arial"/>
          <w:sz w:val="22"/>
        </w:rPr>
        <w:t>, conformado por: i) la reformulación de US$</w:t>
      </w:r>
      <w:r>
        <w:rPr>
          <w:rFonts w:ascii="Arial" w:hAnsi="Arial" w:cs="Arial"/>
          <w:sz w:val="22"/>
        </w:rPr>
        <w:t>134</w:t>
      </w:r>
      <w:r w:rsidRPr="00633166">
        <w:rPr>
          <w:rFonts w:ascii="Arial" w:hAnsi="Arial" w:cs="Arial"/>
          <w:sz w:val="22"/>
        </w:rPr>
        <w:t xml:space="preserve"> millones del préstamo </w:t>
      </w:r>
      <w:r>
        <w:rPr>
          <w:rFonts w:ascii="Arial" w:hAnsi="Arial" w:cs="Arial"/>
          <w:sz w:val="22"/>
        </w:rPr>
        <w:t>2470/BL-HO</w:t>
      </w:r>
      <w:r w:rsidRPr="00633166">
        <w:rPr>
          <w:rFonts w:ascii="Arial" w:hAnsi="Arial" w:cs="Arial"/>
          <w:sz w:val="22"/>
        </w:rPr>
        <w:t xml:space="preserve">; </w:t>
      </w:r>
      <w:r>
        <w:rPr>
          <w:rFonts w:ascii="Arial" w:hAnsi="Arial" w:cs="Arial"/>
          <w:sz w:val="22"/>
        </w:rPr>
        <w:t xml:space="preserve">y </w:t>
      </w:r>
      <w:r w:rsidRPr="00633166">
        <w:rPr>
          <w:rFonts w:ascii="Arial" w:hAnsi="Arial" w:cs="Arial"/>
          <w:sz w:val="22"/>
        </w:rPr>
        <w:t xml:space="preserve"> </w:t>
      </w:r>
      <w:r>
        <w:rPr>
          <w:rFonts w:ascii="Arial" w:hAnsi="Arial" w:cs="Arial"/>
          <w:sz w:val="22"/>
        </w:rPr>
        <w:t xml:space="preserve">recursos de </w:t>
      </w:r>
      <w:r w:rsidRPr="00633166">
        <w:rPr>
          <w:rFonts w:ascii="Arial" w:hAnsi="Arial" w:cs="Arial"/>
          <w:sz w:val="22"/>
        </w:rPr>
        <w:t>un nuevo préstamo por US$</w:t>
      </w:r>
      <w:r>
        <w:rPr>
          <w:rFonts w:ascii="Arial" w:hAnsi="Arial" w:cs="Arial"/>
          <w:sz w:val="22"/>
        </w:rPr>
        <w:t xml:space="preserve">20 millones. </w:t>
      </w:r>
      <w:r w:rsidRPr="00633166">
        <w:rPr>
          <w:rFonts w:ascii="Arial" w:hAnsi="Arial" w:cs="Arial"/>
          <w:sz w:val="22"/>
        </w:rPr>
        <w:t>El siguiente cuadro contiene un desglose de costos, por categoría de inversión:</w:t>
      </w:r>
      <w:bookmarkEnd w:id="5"/>
    </w:p>
    <w:tbl>
      <w:tblPr>
        <w:tblW w:w="76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970"/>
        <w:gridCol w:w="1458"/>
        <w:gridCol w:w="1440"/>
        <w:gridCol w:w="1260"/>
      </w:tblGrid>
      <w:tr w:rsidR="001A29B4" w:rsidRPr="00951F1E" w:rsidTr="004021F1">
        <w:trPr>
          <w:tblHeader/>
        </w:trPr>
        <w:tc>
          <w:tcPr>
            <w:tcW w:w="7668" w:type="dxa"/>
            <w:gridSpan w:val="5"/>
            <w:tcBorders>
              <w:top w:val="nil"/>
              <w:left w:val="nil"/>
              <w:bottom w:val="single" w:sz="4" w:space="0" w:color="auto"/>
              <w:right w:val="nil"/>
            </w:tcBorders>
            <w:shd w:val="clear" w:color="auto" w:fill="auto"/>
            <w:vAlign w:val="center"/>
          </w:tcPr>
          <w:p w:rsidR="001A29B4" w:rsidRPr="00951F1E" w:rsidRDefault="001A29B4" w:rsidP="004021F1">
            <w:pPr>
              <w:pStyle w:val="Paragraph"/>
              <w:tabs>
                <w:tab w:val="clear" w:pos="720"/>
              </w:tabs>
              <w:spacing w:before="0" w:after="0"/>
              <w:ind w:left="0" w:firstLine="0"/>
              <w:jc w:val="center"/>
              <w:rPr>
                <w:rFonts w:ascii="Arial" w:hAnsi="Arial" w:cs="Arial"/>
                <w:szCs w:val="24"/>
              </w:rPr>
            </w:pPr>
            <w:r>
              <w:rPr>
                <w:rFonts w:ascii="Arial" w:hAnsi="Arial" w:cs="Arial"/>
                <w:b/>
                <w:bCs/>
                <w:sz w:val="20"/>
              </w:rPr>
              <w:t>Cuadro 2</w:t>
            </w:r>
            <w:r w:rsidRPr="00951F1E">
              <w:rPr>
                <w:rFonts w:ascii="Arial" w:hAnsi="Arial" w:cs="Arial"/>
                <w:b/>
                <w:bCs/>
                <w:sz w:val="20"/>
              </w:rPr>
              <w:t>. Financiamiento del programa (en miles de US$)</w:t>
            </w:r>
          </w:p>
        </w:tc>
      </w:tr>
      <w:tr w:rsidR="001A29B4" w:rsidRPr="000F0AD5" w:rsidTr="004021F1">
        <w:trPr>
          <w:trHeight w:val="242"/>
          <w:tblHeader/>
        </w:trPr>
        <w:tc>
          <w:tcPr>
            <w:tcW w:w="540" w:type="dxa"/>
            <w:tcBorders>
              <w:top w:val="single" w:sz="4" w:space="0" w:color="auto"/>
            </w:tcBorders>
            <w:shd w:val="clear" w:color="auto" w:fill="D9D9D9"/>
            <w:vAlign w:val="center"/>
          </w:tcPr>
          <w:p w:rsidR="001A29B4" w:rsidRPr="000F0AD5" w:rsidRDefault="001A29B4" w:rsidP="004021F1">
            <w:pPr>
              <w:jc w:val="center"/>
              <w:rPr>
                <w:rFonts w:ascii="Arial" w:hAnsi="Arial" w:cs="Arial"/>
                <w:b/>
                <w:bCs/>
                <w:sz w:val="20"/>
              </w:rPr>
            </w:pPr>
          </w:p>
        </w:tc>
        <w:tc>
          <w:tcPr>
            <w:tcW w:w="2970" w:type="dxa"/>
            <w:tcBorders>
              <w:top w:val="single" w:sz="4" w:space="0" w:color="auto"/>
            </w:tcBorders>
            <w:shd w:val="clear" w:color="auto" w:fill="D9D9D9"/>
            <w:vAlign w:val="center"/>
          </w:tcPr>
          <w:p w:rsidR="001A29B4" w:rsidRPr="000F0AD5" w:rsidRDefault="001A29B4" w:rsidP="004021F1">
            <w:pPr>
              <w:jc w:val="center"/>
              <w:rPr>
                <w:rFonts w:ascii="Arial" w:hAnsi="Arial" w:cs="Arial"/>
                <w:b/>
                <w:bCs/>
                <w:sz w:val="20"/>
              </w:rPr>
            </w:pPr>
            <w:r w:rsidRPr="000F0AD5">
              <w:rPr>
                <w:rFonts w:ascii="Arial" w:hAnsi="Arial" w:cs="Arial"/>
                <w:b/>
                <w:bCs/>
                <w:sz w:val="20"/>
                <w:lang w:val="es-ES"/>
              </w:rPr>
              <w:t>Componente</w:t>
            </w:r>
          </w:p>
        </w:tc>
        <w:tc>
          <w:tcPr>
            <w:tcW w:w="1458" w:type="dxa"/>
            <w:tcBorders>
              <w:top w:val="single" w:sz="4" w:space="0" w:color="auto"/>
            </w:tcBorders>
            <w:shd w:val="clear" w:color="auto" w:fill="D9D9D9"/>
            <w:vAlign w:val="center"/>
          </w:tcPr>
          <w:p w:rsidR="001A29B4" w:rsidRPr="000F0AD5" w:rsidRDefault="001A29B4" w:rsidP="004021F1">
            <w:pPr>
              <w:jc w:val="center"/>
              <w:rPr>
                <w:rFonts w:ascii="Arial" w:hAnsi="Arial" w:cs="Arial"/>
                <w:b/>
                <w:bCs/>
                <w:sz w:val="20"/>
              </w:rPr>
            </w:pPr>
            <w:r w:rsidRPr="000F0AD5">
              <w:rPr>
                <w:rFonts w:ascii="Arial" w:hAnsi="Arial" w:cs="Arial"/>
                <w:b/>
                <w:bCs/>
                <w:sz w:val="20"/>
              </w:rPr>
              <w:t>2470/BL-HO</w:t>
            </w:r>
          </w:p>
        </w:tc>
        <w:tc>
          <w:tcPr>
            <w:tcW w:w="1440" w:type="dxa"/>
            <w:tcBorders>
              <w:top w:val="single" w:sz="4" w:space="0" w:color="auto"/>
            </w:tcBorders>
            <w:shd w:val="clear" w:color="auto" w:fill="D9D9D9"/>
            <w:vAlign w:val="center"/>
          </w:tcPr>
          <w:p w:rsidR="001A29B4" w:rsidRPr="000F0AD5" w:rsidRDefault="001A29B4" w:rsidP="004021F1">
            <w:pPr>
              <w:jc w:val="center"/>
              <w:rPr>
                <w:rFonts w:ascii="Arial" w:hAnsi="Arial" w:cs="Arial"/>
                <w:b/>
                <w:bCs/>
                <w:sz w:val="20"/>
              </w:rPr>
            </w:pPr>
            <w:r w:rsidRPr="000F0AD5">
              <w:rPr>
                <w:rFonts w:ascii="Arial" w:hAnsi="Arial" w:cs="Arial"/>
                <w:b/>
                <w:bCs/>
                <w:sz w:val="20"/>
              </w:rPr>
              <w:t>HO-L1104</w:t>
            </w:r>
          </w:p>
        </w:tc>
        <w:tc>
          <w:tcPr>
            <w:tcW w:w="1260" w:type="dxa"/>
            <w:tcBorders>
              <w:top w:val="single" w:sz="4" w:space="0" w:color="auto"/>
            </w:tcBorders>
            <w:shd w:val="clear" w:color="auto" w:fill="D9D9D9"/>
            <w:vAlign w:val="center"/>
          </w:tcPr>
          <w:p w:rsidR="001A29B4" w:rsidRPr="000F0AD5" w:rsidRDefault="001A29B4" w:rsidP="004021F1">
            <w:pPr>
              <w:jc w:val="center"/>
              <w:rPr>
                <w:rFonts w:ascii="Arial" w:hAnsi="Arial" w:cs="Arial"/>
                <w:b/>
                <w:bCs/>
                <w:sz w:val="20"/>
              </w:rPr>
            </w:pPr>
            <w:r w:rsidRPr="000F0AD5">
              <w:rPr>
                <w:rFonts w:ascii="Arial" w:hAnsi="Arial" w:cs="Arial"/>
                <w:b/>
                <w:bCs/>
                <w:sz w:val="20"/>
              </w:rPr>
              <w:t>Total</w:t>
            </w:r>
          </w:p>
        </w:tc>
      </w:tr>
      <w:tr w:rsidR="001A29B4" w:rsidRPr="000F0AD5" w:rsidTr="004021F1">
        <w:tc>
          <w:tcPr>
            <w:tcW w:w="3510" w:type="dxa"/>
            <w:gridSpan w:val="2"/>
            <w:shd w:val="clear" w:color="auto" w:fill="auto"/>
            <w:vAlign w:val="center"/>
          </w:tcPr>
          <w:p w:rsidR="001A29B4" w:rsidRPr="000F0AD5" w:rsidRDefault="001A29B4" w:rsidP="00E22925">
            <w:pPr>
              <w:ind w:left="342" w:hanging="360"/>
              <w:rPr>
                <w:rFonts w:ascii="Arial" w:hAnsi="Arial" w:cs="Arial"/>
                <w:b/>
                <w:bCs/>
                <w:sz w:val="20"/>
                <w:lang w:val="es-ES"/>
              </w:rPr>
            </w:pPr>
            <w:r w:rsidRPr="000F0AD5">
              <w:rPr>
                <w:rFonts w:ascii="Arial" w:hAnsi="Arial" w:cs="Arial"/>
                <w:b/>
                <w:bCs/>
                <w:sz w:val="20"/>
                <w:lang w:val="es-ES"/>
              </w:rPr>
              <w:t xml:space="preserve">1. </w:t>
            </w:r>
            <w:r>
              <w:rPr>
                <w:rFonts w:ascii="Arial" w:hAnsi="Arial" w:cs="Arial"/>
                <w:b/>
                <w:bCs/>
                <w:sz w:val="20"/>
                <w:lang w:val="es-ES"/>
              </w:rPr>
              <w:t xml:space="preserve">  </w:t>
            </w:r>
            <w:r w:rsidRPr="000F0AD5">
              <w:rPr>
                <w:rFonts w:ascii="Arial" w:hAnsi="Arial" w:cs="Arial"/>
                <w:b/>
                <w:bCs/>
                <w:sz w:val="20"/>
                <w:lang w:val="es-ES"/>
              </w:rPr>
              <w:t xml:space="preserve">Obras </w:t>
            </w:r>
            <w:r w:rsidR="00E22925">
              <w:rPr>
                <w:rFonts w:ascii="Arial" w:hAnsi="Arial" w:cs="Arial"/>
                <w:b/>
                <w:bCs/>
                <w:sz w:val="20"/>
                <w:lang w:val="es-ES"/>
              </w:rPr>
              <w:t>Civiles</w:t>
            </w:r>
          </w:p>
        </w:tc>
        <w:tc>
          <w:tcPr>
            <w:tcW w:w="1458" w:type="dxa"/>
            <w:shd w:val="clear" w:color="auto" w:fill="auto"/>
            <w:vAlign w:val="center"/>
          </w:tcPr>
          <w:p w:rsidR="001A29B4" w:rsidRPr="000F0AD5" w:rsidRDefault="001A29B4" w:rsidP="00930B45">
            <w:pPr>
              <w:jc w:val="right"/>
              <w:rPr>
                <w:rFonts w:ascii="Arial" w:hAnsi="Arial" w:cs="Arial"/>
                <w:b/>
                <w:bCs/>
                <w:sz w:val="20"/>
              </w:rPr>
            </w:pPr>
            <w:r w:rsidRPr="000F0AD5">
              <w:rPr>
                <w:rFonts w:ascii="Arial" w:hAnsi="Arial" w:cs="Arial"/>
                <w:b/>
                <w:bCs/>
                <w:sz w:val="20"/>
              </w:rPr>
              <w:t>1</w:t>
            </w:r>
            <w:r>
              <w:rPr>
                <w:rFonts w:ascii="Arial" w:hAnsi="Arial" w:cs="Arial"/>
                <w:b/>
                <w:bCs/>
                <w:sz w:val="20"/>
              </w:rPr>
              <w:t>2</w:t>
            </w:r>
            <w:r w:rsidR="00D040E3">
              <w:rPr>
                <w:rFonts w:ascii="Arial" w:hAnsi="Arial" w:cs="Arial"/>
                <w:b/>
                <w:bCs/>
                <w:sz w:val="20"/>
              </w:rPr>
              <w:t>6</w:t>
            </w:r>
            <w:r w:rsidRPr="000F0AD5">
              <w:rPr>
                <w:rFonts w:ascii="Arial" w:hAnsi="Arial" w:cs="Arial"/>
                <w:b/>
                <w:bCs/>
                <w:sz w:val="20"/>
              </w:rPr>
              <w:t>.000</w:t>
            </w:r>
          </w:p>
        </w:tc>
        <w:tc>
          <w:tcPr>
            <w:tcW w:w="1440" w:type="dxa"/>
            <w:shd w:val="clear" w:color="auto" w:fill="auto"/>
            <w:vAlign w:val="center"/>
          </w:tcPr>
          <w:p w:rsidR="001A29B4" w:rsidRPr="000F0AD5" w:rsidRDefault="001A29B4" w:rsidP="00930B45">
            <w:pPr>
              <w:jc w:val="right"/>
              <w:rPr>
                <w:rFonts w:ascii="Arial" w:hAnsi="Arial" w:cs="Arial"/>
                <w:b/>
                <w:bCs/>
                <w:sz w:val="20"/>
              </w:rPr>
            </w:pPr>
            <w:r w:rsidRPr="000F0AD5">
              <w:rPr>
                <w:rFonts w:ascii="Arial" w:hAnsi="Arial" w:cs="Arial"/>
                <w:b/>
                <w:bCs/>
                <w:sz w:val="20"/>
              </w:rPr>
              <w:t>1</w:t>
            </w:r>
            <w:r w:rsidR="00930B45">
              <w:rPr>
                <w:rFonts w:ascii="Arial" w:hAnsi="Arial" w:cs="Arial"/>
                <w:b/>
                <w:bCs/>
                <w:sz w:val="20"/>
              </w:rPr>
              <w:t>6</w:t>
            </w:r>
            <w:r w:rsidRPr="000F0AD5">
              <w:rPr>
                <w:rFonts w:ascii="Arial" w:hAnsi="Arial" w:cs="Arial"/>
                <w:b/>
                <w:bCs/>
                <w:sz w:val="20"/>
              </w:rPr>
              <w:t>.000</w:t>
            </w:r>
          </w:p>
        </w:tc>
        <w:tc>
          <w:tcPr>
            <w:tcW w:w="1260" w:type="dxa"/>
            <w:shd w:val="clear" w:color="auto" w:fill="auto"/>
            <w:vAlign w:val="center"/>
          </w:tcPr>
          <w:p w:rsidR="001A29B4" w:rsidRPr="000F0AD5" w:rsidRDefault="001A29B4" w:rsidP="004021F1">
            <w:pPr>
              <w:jc w:val="right"/>
              <w:rPr>
                <w:rFonts w:ascii="Arial" w:hAnsi="Arial" w:cs="Arial"/>
                <w:b/>
                <w:bCs/>
                <w:sz w:val="20"/>
              </w:rPr>
            </w:pPr>
            <w:r w:rsidRPr="000F0AD5">
              <w:rPr>
                <w:rFonts w:ascii="Arial" w:hAnsi="Arial" w:cs="Arial"/>
                <w:b/>
                <w:bCs/>
                <w:sz w:val="20"/>
              </w:rPr>
              <w:t>14</w:t>
            </w:r>
            <w:r w:rsidR="00D040E3">
              <w:rPr>
                <w:rFonts w:ascii="Arial" w:hAnsi="Arial" w:cs="Arial"/>
                <w:b/>
                <w:bCs/>
                <w:sz w:val="20"/>
              </w:rPr>
              <w:t>2</w:t>
            </w:r>
            <w:r w:rsidRPr="000F0AD5">
              <w:rPr>
                <w:rFonts w:ascii="Arial" w:hAnsi="Arial" w:cs="Arial"/>
                <w:b/>
                <w:bCs/>
                <w:sz w:val="20"/>
              </w:rPr>
              <w:t>.000</w:t>
            </w:r>
          </w:p>
        </w:tc>
      </w:tr>
      <w:tr w:rsidR="001A29B4" w:rsidRPr="000F0AD5" w:rsidTr="004021F1">
        <w:tc>
          <w:tcPr>
            <w:tcW w:w="540" w:type="dxa"/>
            <w:shd w:val="clear" w:color="auto" w:fill="auto"/>
            <w:vAlign w:val="center"/>
          </w:tcPr>
          <w:p w:rsidR="001A29B4" w:rsidRPr="000F0AD5" w:rsidRDefault="001A29B4" w:rsidP="004021F1">
            <w:pPr>
              <w:rPr>
                <w:rFonts w:ascii="Arial" w:hAnsi="Arial" w:cs="Arial"/>
                <w:color w:val="000000"/>
                <w:sz w:val="20"/>
              </w:rPr>
            </w:pPr>
            <w:r w:rsidRPr="000F0AD5">
              <w:rPr>
                <w:rFonts w:ascii="Arial" w:hAnsi="Arial" w:cs="Arial"/>
                <w:color w:val="000000"/>
                <w:sz w:val="20"/>
              </w:rPr>
              <w:t>1.1</w:t>
            </w:r>
          </w:p>
        </w:tc>
        <w:tc>
          <w:tcPr>
            <w:tcW w:w="2970" w:type="dxa"/>
            <w:shd w:val="clear" w:color="auto" w:fill="auto"/>
            <w:vAlign w:val="center"/>
          </w:tcPr>
          <w:p w:rsidR="001A29B4" w:rsidRPr="000F0AD5" w:rsidRDefault="001A29B4" w:rsidP="004021F1">
            <w:pPr>
              <w:rPr>
                <w:rFonts w:ascii="Arial" w:hAnsi="Arial" w:cs="Arial"/>
                <w:color w:val="000000"/>
                <w:sz w:val="20"/>
              </w:rPr>
            </w:pPr>
            <w:r w:rsidRPr="000F0AD5">
              <w:rPr>
                <w:rFonts w:ascii="Arial" w:hAnsi="Arial" w:cs="Arial"/>
                <w:color w:val="000000"/>
                <w:sz w:val="20"/>
              </w:rPr>
              <w:t>Obras</w:t>
            </w:r>
          </w:p>
        </w:tc>
        <w:tc>
          <w:tcPr>
            <w:tcW w:w="1458" w:type="dxa"/>
            <w:shd w:val="clear" w:color="auto" w:fill="auto"/>
            <w:vAlign w:val="center"/>
          </w:tcPr>
          <w:p w:rsidR="001A29B4" w:rsidRPr="000F0AD5" w:rsidRDefault="00D040E3" w:rsidP="004021F1">
            <w:pPr>
              <w:jc w:val="right"/>
              <w:rPr>
                <w:rFonts w:ascii="Arial" w:hAnsi="Arial" w:cs="Arial"/>
                <w:color w:val="000000"/>
                <w:sz w:val="20"/>
              </w:rPr>
            </w:pPr>
            <w:r>
              <w:rPr>
                <w:rFonts w:ascii="Arial" w:hAnsi="Arial" w:cs="Arial"/>
                <w:color w:val="000000"/>
                <w:sz w:val="20"/>
              </w:rPr>
              <w:t>118</w:t>
            </w:r>
            <w:r w:rsidR="001A29B4" w:rsidRPr="000F0AD5">
              <w:rPr>
                <w:rFonts w:ascii="Arial" w:hAnsi="Arial" w:cs="Arial"/>
                <w:color w:val="000000"/>
                <w:sz w:val="20"/>
              </w:rPr>
              <w:t>.000</w:t>
            </w:r>
          </w:p>
        </w:tc>
        <w:tc>
          <w:tcPr>
            <w:tcW w:w="1440" w:type="dxa"/>
            <w:shd w:val="clear" w:color="auto" w:fill="auto"/>
            <w:vAlign w:val="center"/>
          </w:tcPr>
          <w:p w:rsidR="001A29B4" w:rsidRPr="000F0AD5" w:rsidRDefault="001A29B4" w:rsidP="004021F1">
            <w:pPr>
              <w:jc w:val="right"/>
              <w:rPr>
                <w:rFonts w:ascii="Arial" w:hAnsi="Arial" w:cs="Arial"/>
                <w:color w:val="000000"/>
                <w:sz w:val="20"/>
              </w:rPr>
            </w:pPr>
            <w:r w:rsidRPr="000F0AD5">
              <w:rPr>
                <w:rFonts w:ascii="Arial" w:hAnsi="Arial" w:cs="Arial"/>
                <w:color w:val="000000"/>
                <w:sz w:val="20"/>
              </w:rPr>
              <w:t>13.000</w:t>
            </w:r>
          </w:p>
        </w:tc>
        <w:tc>
          <w:tcPr>
            <w:tcW w:w="1260" w:type="dxa"/>
            <w:shd w:val="clear" w:color="auto" w:fill="auto"/>
            <w:vAlign w:val="center"/>
          </w:tcPr>
          <w:p w:rsidR="001A29B4" w:rsidRPr="000F0AD5" w:rsidRDefault="001A29B4" w:rsidP="004021F1">
            <w:pPr>
              <w:jc w:val="right"/>
              <w:rPr>
                <w:rFonts w:ascii="Arial" w:hAnsi="Arial" w:cs="Arial"/>
                <w:color w:val="000000"/>
                <w:sz w:val="20"/>
              </w:rPr>
            </w:pPr>
            <w:r w:rsidRPr="000F0AD5">
              <w:rPr>
                <w:rFonts w:ascii="Arial" w:hAnsi="Arial" w:cs="Arial"/>
                <w:color w:val="000000"/>
                <w:sz w:val="20"/>
              </w:rPr>
              <w:t>130.000</w:t>
            </w:r>
          </w:p>
        </w:tc>
      </w:tr>
      <w:tr w:rsidR="001A29B4" w:rsidRPr="000F0AD5" w:rsidTr="004021F1">
        <w:tc>
          <w:tcPr>
            <w:tcW w:w="540" w:type="dxa"/>
            <w:shd w:val="clear" w:color="auto" w:fill="auto"/>
            <w:vAlign w:val="center"/>
          </w:tcPr>
          <w:p w:rsidR="001A29B4" w:rsidRPr="000F0AD5" w:rsidRDefault="001A29B4" w:rsidP="004021F1">
            <w:pPr>
              <w:rPr>
                <w:rFonts w:ascii="Arial" w:hAnsi="Arial" w:cs="Arial"/>
                <w:bCs/>
                <w:color w:val="000000"/>
                <w:sz w:val="20"/>
              </w:rPr>
            </w:pPr>
            <w:r w:rsidRPr="000F0AD5">
              <w:rPr>
                <w:rFonts w:ascii="Arial" w:hAnsi="Arial" w:cs="Arial"/>
                <w:bCs/>
                <w:color w:val="000000"/>
                <w:sz w:val="20"/>
              </w:rPr>
              <w:t>1.2</w:t>
            </w:r>
          </w:p>
        </w:tc>
        <w:tc>
          <w:tcPr>
            <w:tcW w:w="2970" w:type="dxa"/>
            <w:shd w:val="clear" w:color="auto" w:fill="auto"/>
            <w:vAlign w:val="center"/>
          </w:tcPr>
          <w:p w:rsidR="001A29B4" w:rsidRPr="000F0AD5" w:rsidRDefault="001A29B4" w:rsidP="004021F1">
            <w:pPr>
              <w:rPr>
                <w:rFonts w:ascii="Arial" w:hAnsi="Arial" w:cs="Arial"/>
                <w:bCs/>
                <w:color w:val="000000"/>
                <w:sz w:val="20"/>
              </w:rPr>
            </w:pPr>
            <w:r w:rsidRPr="000F0AD5">
              <w:rPr>
                <w:rFonts w:ascii="Arial" w:hAnsi="Arial" w:cs="Arial"/>
                <w:bCs/>
                <w:color w:val="000000"/>
                <w:sz w:val="20"/>
                <w:lang w:val="es-ES"/>
              </w:rPr>
              <w:t>Supervisión</w:t>
            </w:r>
          </w:p>
        </w:tc>
        <w:tc>
          <w:tcPr>
            <w:tcW w:w="1458" w:type="dxa"/>
            <w:shd w:val="clear" w:color="auto" w:fill="auto"/>
            <w:vAlign w:val="center"/>
          </w:tcPr>
          <w:p w:rsidR="001A29B4" w:rsidRPr="000F0AD5" w:rsidRDefault="001A29B4" w:rsidP="004021F1">
            <w:pPr>
              <w:jc w:val="right"/>
              <w:rPr>
                <w:rFonts w:ascii="Arial" w:hAnsi="Arial" w:cs="Arial"/>
                <w:bCs/>
                <w:color w:val="000000"/>
                <w:sz w:val="20"/>
              </w:rPr>
            </w:pPr>
            <w:r w:rsidRPr="000F0AD5">
              <w:rPr>
                <w:rFonts w:ascii="Arial" w:hAnsi="Arial" w:cs="Arial"/>
                <w:bCs/>
                <w:color w:val="000000"/>
                <w:sz w:val="20"/>
              </w:rPr>
              <w:t>8.000</w:t>
            </w:r>
          </w:p>
        </w:tc>
        <w:tc>
          <w:tcPr>
            <w:tcW w:w="1440" w:type="dxa"/>
            <w:shd w:val="clear" w:color="auto" w:fill="auto"/>
            <w:vAlign w:val="center"/>
          </w:tcPr>
          <w:p w:rsidR="001A29B4" w:rsidRPr="000F0AD5" w:rsidRDefault="001A29B4" w:rsidP="004021F1">
            <w:pPr>
              <w:jc w:val="right"/>
              <w:rPr>
                <w:rFonts w:ascii="Arial" w:hAnsi="Arial" w:cs="Arial"/>
                <w:bCs/>
                <w:color w:val="000000"/>
                <w:sz w:val="20"/>
              </w:rPr>
            </w:pPr>
            <w:r w:rsidRPr="000F0AD5">
              <w:rPr>
                <w:rFonts w:ascii="Arial" w:hAnsi="Arial" w:cs="Arial"/>
                <w:bCs/>
                <w:color w:val="000000"/>
                <w:sz w:val="20"/>
              </w:rPr>
              <w:t>2.000</w:t>
            </w:r>
          </w:p>
        </w:tc>
        <w:tc>
          <w:tcPr>
            <w:tcW w:w="1260" w:type="dxa"/>
            <w:shd w:val="clear" w:color="auto" w:fill="auto"/>
            <w:vAlign w:val="center"/>
          </w:tcPr>
          <w:p w:rsidR="001A29B4" w:rsidRPr="000F0AD5" w:rsidRDefault="001A29B4" w:rsidP="004021F1">
            <w:pPr>
              <w:jc w:val="right"/>
              <w:rPr>
                <w:rFonts w:ascii="Arial" w:hAnsi="Arial" w:cs="Arial"/>
                <w:bCs/>
                <w:color w:val="000000"/>
                <w:sz w:val="20"/>
              </w:rPr>
            </w:pPr>
            <w:r w:rsidRPr="000F0AD5">
              <w:rPr>
                <w:rFonts w:ascii="Arial" w:hAnsi="Arial" w:cs="Arial"/>
                <w:bCs/>
                <w:color w:val="000000"/>
                <w:sz w:val="20"/>
              </w:rPr>
              <w:t>10.000</w:t>
            </w:r>
          </w:p>
        </w:tc>
      </w:tr>
      <w:tr w:rsidR="001A29B4" w:rsidRPr="000F0AD5" w:rsidTr="004021F1">
        <w:tc>
          <w:tcPr>
            <w:tcW w:w="540" w:type="dxa"/>
            <w:tcBorders>
              <w:bottom w:val="single" w:sz="4" w:space="0" w:color="auto"/>
            </w:tcBorders>
            <w:shd w:val="clear" w:color="auto" w:fill="auto"/>
            <w:vAlign w:val="center"/>
          </w:tcPr>
          <w:p w:rsidR="001A29B4" w:rsidRPr="000F0AD5" w:rsidRDefault="001A29B4" w:rsidP="00FA50C7">
            <w:pPr>
              <w:rPr>
                <w:rFonts w:ascii="Arial" w:hAnsi="Arial" w:cs="Arial"/>
                <w:bCs/>
                <w:color w:val="000000"/>
                <w:sz w:val="20"/>
              </w:rPr>
            </w:pPr>
            <w:r w:rsidRPr="000F0AD5">
              <w:rPr>
                <w:rFonts w:ascii="Arial" w:hAnsi="Arial" w:cs="Arial"/>
                <w:bCs/>
                <w:color w:val="000000"/>
                <w:sz w:val="20"/>
              </w:rPr>
              <w:t>1.</w:t>
            </w:r>
            <w:r w:rsidR="00FA50C7">
              <w:rPr>
                <w:rFonts w:ascii="Arial" w:hAnsi="Arial" w:cs="Arial"/>
                <w:bCs/>
                <w:color w:val="000000"/>
                <w:sz w:val="20"/>
              </w:rPr>
              <w:t>3</w:t>
            </w:r>
          </w:p>
        </w:tc>
        <w:tc>
          <w:tcPr>
            <w:tcW w:w="2970" w:type="dxa"/>
            <w:tcBorders>
              <w:bottom w:val="single" w:sz="4" w:space="0" w:color="auto"/>
            </w:tcBorders>
            <w:shd w:val="clear" w:color="auto" w:fill="auto"/>
            <w:vAlign w:val="center"/>
          </w:tcPr>
          <w:p w:rsidR="001A29B4" w:rsidRPr="000F0AD5" w:rsidRDefault="001A29B4" w:rsidP="004021F1">
            <w:pPr>
              <w:rPr>
                <w:rFonts w:ascii="Arial" w:hAnsi="Arial" w:cs="Arial"/>
                <w:bCs/>
                <w:color w:val="000000"/>
                <w:sz w:val="20"/>
              </w:rPr>
            </w:pPr>
            <w:r w:rsidRPr="000F0AD5">
              <w:rPr>
                <w:rFonts w:ascii="Arial" w:hAnsi="Arial" w:cs="Arial"/>
                <w:bCs/>
                <w:color w:val="000000"/>
                <w:sz w:val="20"/>
              </w:rPr>
              <w:t>Estudios técnicos</w:t>
            </w:r>
          </w:p>
        </w:tc>
        <w:tc>
          <w:tcPr>
            <w:tcW w:w="1458" w:type="dxa"/>
            <w:tcBorders>
              <w:bottom w:val="single" w:sz="4" w:space="0" w:color="auto"/>
            </w:tcBorders>
            <w:shd w:val="clear" w:color="auto" w:fill="auto"/>
            <w:vAlign w:val="center"/>
          </w:tcPr>
          <w:p w:rsidR="001A29B4" w:rsidRPr="000F0AD5" w:rsidRDefault="001A29B4" w:rsidP="004021F1">
            <w:pPr>
              <w:jc w:val="right"/>
              <w:rPr>
                <w:rFonts w:ascii="Arial" w:hAnsi="Arial" w:cs="Arial"/>
                <w:bCs/>
                <w:color w:val="000000"/>
                <w:sz w:val="20"/>
              </w:rPr>
            </w:pPr>
            <w:r w:rsidRPr="000F0AD5">
              <w:rPr>
                <w:rFonts w:ascii="Arial" w:hAnsi="Arial" w:cs="Arial"/>
                <w:bCs/>
                <w:color w:val="000000"/>
                <w:sz w:val="20"/>
              </w:rPr>
              <w:t>-</w:t>
            </w:r>
          </w:p>
        </w:tc>
        <w:tc>
          <w:tcPr>
            <w:tcW w:w="1440" w:type="dxa"/>
            <w:shd w:val="clear" w:color="auto" w:fill="auto"/>
            <w:vAlign w:val="center"/>
          </w:tcPr>
          <w:p w:rsidR="001A29B4" w:rsidRPr="000F0AD5" w:rsidRDefault="001A29B4" w:rsidP="004021F1">
            <w:pPr>
              <w:jc w:val="right"/>
              <w:rPr>
                <w:rFonts w:ascii="Arial" w:hAnsi="Arial" w:cs="Arial"/>
                <w:bCs/>
                <w:color w:val="000000"/>
                <w:sz w:val="20"/>
              </w:rPr>
            </w:pPr>
            <w:r w:rsidRPr="000F0AD5">
              <w:rPr>
                <w:rFonts w:ascii="Arial" w:hAnsi="Arial" w:cs="Arial"/>
                <w:bCs/>
                <w:color w:val="000000"/>
                <w:sz w:val="20"/>
              </w:rPr>
              <w:t>1.000</w:t>
            </w:r>
          </w:p>
        </w:tc>
        <w:tc>
          <w:tcPr>
            <w:tcW w:w="1260" w:type="dxa"/>
            <w:shd w:val="clear" w:color="auto" w:fill="auto"/>
            <w:vAlign w:val="center"/>
          </w:tcPr>
          <w:p w:rsidR="001A29B4" w:rsidRPr="000F0AD5" w:rsidRDefault="001A29B4" w:rsidP="004021F1">
            <w:pPr>
              <w:jc w:val="right"/>
              <w:rPr>
                <w:rFonts w:ascii="Arial" w:hAnsi="Arial" w:cs="Arial"/>
                <w:bCs/>
                <w:color w:val="000000"/>
                <w:sz w:val="20"/>
              </w:rPr>
            </w:pPr>
            <w:r w:rsidRPr="000F0AD5">
              <w:rPr>
                <w:rFonts w:ascii="Arial" w:hAnsi="Arial" w:cs="Arial"/>
                <w:bCs/>
                <w:color w:val="000000"/>
                <w:sz w:val="20"/>
              </w:rPr>
              <w:t>1.000</w:t>
            </w:r>
          </w:p>
        </w:tc>
      </w:tr>
      <w:tr w:rsidR="003B37E5" w:rsidRPr="000F0AD5" w:rsidTr="004021F1">
        <w:tc>
          <w:tcPr>
            <w:tcW w:w="3510" w:type="dxa"/>
            <w:gridSpan w:val="2"/>
            <w:tcBorders>
              <w:left w:val="single" w:sz="4" w:space="0" w:color="auto"/>
              <w:right w:val="single" w:sz="4" w:space="0" w:color="auto"/>
            </w:tcBorders>
            <w:shd w:val="clear" w:color="auto" w:fill="auto"/>
            <w:vAlign w:val="center"/>
          </w:tcPr>
          <w:p w:rsidR="003B37E5" w:rsidRPr="000F0AD5" w:rsidRDefault="003B37E5" w:rsidP="004021F1">
            <w:pPr>
              <w:rPr>
                <w:rFonts w:ascii="Arial" w:hAnsi="Arial" w:cs="Arial"/>
                <w:bCs/>
                <w:color w:val="000000"/>
                <w:sz w:val="20"/>
              </w:rPr>
            </w:pPr>
            <w:r w:rsidRPr="003B37E5">
              <w:rPr>
                <w:rFonts w:ascii="Arial" w:hAnsi="Arial" w:cs="Arial"/>
                <w:b/>
                <w:bCs/>
                <w:color w:val="000000"/>
                <w:sz w:val="20"/>
              </w:rPr>
              <w:t>2. Fortalecimiento Institucional</w:t>
            </w:r>
          </w:p>
        </w:tc>
        <w:tc>
          <w:tcPr>
            <w:tcW w:w="1458" w:type="dxa"/>
            <w:tcBorders>
              <w:left w:val="single" w:sz="4" w:space="0" w:color="auto"/>
            </w:tcBorders>
            <w:shd w:val="clear" w:color="auto" w:fill="auto"/>
            <w:vAlign w:val="center"/>
          </w:tcPr>
          <w:p w:rsidR="003B37E5" w:rsidRPr="002C184D" w:rsidRDefault="003B37E5" w:rsidP="004021F1">
            <w:pPr>
              <w:jc w:val="right"/>
              <w:rPr>
                <w:rFonts w:ascii="Arial" w:hAnsi="Arial" w:cs="Arial"/>
                <w:b/>
                <w:bCs/>
                <w:sz w:val="20"/>
              </w:rPr>
            </w:pPr>
            <w:r w:rsidRPr="002C184D">
              <w:rPr>
                <w:rFonts w:ascii="Arial" w:hAnsi="Arial" w:cs="Arial"/>
                <w:b/>
                <w:bCs/>
                <w:sz w:val="20"/>
              </w:rPr>
              <w:t>1.000</w:t>
            </w:r>
          </w:p>
        </w:tc>
        <w:tc>
          <w:tcPr>
            <w:tcW w:w="1440" w:type="dxa"/>
            <w:shd w:val="clear" w:color="auto" w:fill="auto"/>
            <w:vAlign w:val="center"/>
          </w:tcPr>
          <w:p w:rsidR="003B37E5" w:rsidRPr="002C184D" w:rsidRDefault="003B37E5" w:rsidP="004021F1">
            <w:pPr>
              <w:jc w:val="right"/>
              <w:rPr>
                <w:rFonts w:ascii="Arial" w:hAnsi="Arial" w:cs="Arial"/>
                <w:b/>
                <w:bCs/>
                <w:sz w:val="20"/>
              </w:rPr>
            </w:pPr>
            <w:r w:rsidRPr="002C184D">
              <w:rPr>
                <w:rFonts w:ascii="Arial" w:hAnsi="Arial" w:cs="Arial"/>
                <w:b/>
                <w:bCs/>
                <w:sz w:val="20"/>
              </w:rPr>
              <w:t>1.000</w:t>
            </w:r>
          </w:p>
        </w:tc>
        <w:tc>
          <w:tcPr>
            <w:tcW w:w="1260" w:type="dxa"/>
            <w:shd w:val="clear" w:color="auto" w:fill="auto"/>
            <w:vAlign w:val="center"/>
          </w:tcPr>
          <w:p w:rsidR="003B37E5" w:rsidRPr="002C184D" w:rsidRDefault="003B37E5" w:rsidP="004021F1">
            <w:pPr>
              <w:jc w:val="right"/>
              <w:rPr>
                <w:rFonts w:ascii="Arial" w:hAnsi="Arial" w:cs="Arial"/>
                <w:b/>
                <w:bCs/>
                <w:sz w:val="20"/>
              </w:rPr>
            </w:pPr>
            <w:r w:rsidRPr="002C184D">
              <w:rPr>
                <w:rFonts w:ascii="Arial" w:hAnsi="Arial" w:cs="Arial"/>
                <w:b/>
                <w:bCs/>
                <w:sz w:val="20"/>
              </w:rPr>
              <w:t>2.000</w:t>
            </w:r>
          </w:p>
        </w:tc>
      </w:tr>
      <w:tr w:rsidR="001A29B4" w:rsidRPr="000F0AD5" w:rsidTr="004021F1">
        <w:tc>
          <w:tcPr>
            <w:tcW w:w="3510" w:type="dxa"/>
            <w:gridSpan w:val="2"/>
            <w:tcBorders>
              <w:left w:val="single" w:sz="4" w:space="0" w:color="auto"/>
              <w:right w:val="single" w:sz="4" w:space="0" w:color="auto"/>
            </w:tcBorders>
            <w:shd w:val="clear" w:color="auto" w:fill="auto"/>
            <w:vAlign w:val="center"/>
          </w:tcPr>
          <w:p w:rsidR="001A29B4" w:rsidRPr="000F0AD5" w:rsidRDefault="003B37E5" w:rsidP="004021F1">
            <w:pPr>
              <w:rPr>
                <w:rFonts w:ascii="Arial" w:hAnsi="Arial" w:cs="Arial"/>
                <w:b/>
                <w:bCs/>
                <w:color w:val="000000"/>
                <w:sz w:val="20"/>
              </w:rPr>
            </w:pPr>
            <w:r>
              <w:rPr>
                <w:rFonts w:ascii="Arial" w:hAnsi="Arial" w:cs="Arial"/>
                <w:b/>
                <w:bCs/>
                <w:color w:val="000000"/>
                <w:sz w:val="20"/>
              </w:rPr>
              <w:t>3</w:t>
            </w:r>
            <w:r w:rsidR="001A29B4">
              <w:rPr>
                <w:rFonts w:ascii="Arial" w:hAnsi="Arial" w:cs="Arial"/>
                <w:b/>
                <w:bCs/>
                <w:color w:val="000000"/>
                <w:sz w:val="20"/>
              </w:rPr>
              <w:t xml:space="preserve">. </w:t>
            </w:r>
            <w:r w:rsidR="001A29B4" w:rsidRPr="000F0AD5">
              <w:rPr>
                <w:rFonts w:ascii="Arial" w:hAnsi="Arial" w:cs="Arial"/>
                <w:b/>
                <w:bCs/>
                <w:color w:val="000000"/>
                <w:sz w:val="20"/>
              </w:rPr>
              <w:t>Mantenimiento</w:t>
            </w:r>
          </w:p>
        </w:tc>
        <w:tc>
          <w:tcPr>
            <w:tcW w:w="1458" w:type="dxa"/>
            <w:tcBorders>
              <w:left w:val="single" w:sz="4" w:space="0" w:color="auto"/>
            </w:tcBorders>
            <w:shd w:val="clear" w:color="auto" w:fill="auto"/>
            <w:vAlign w:val="center"/>
          </w:tcPr>
          <w:p w:rsidR="001A29B4" w:rsidRPr="000F0AD5" w:rsidRDefault="001A29B4" w:rsidP="004021F1">
            <w:pPr>
              <w:jc w:val="right"/>
              <w:rPr>
                <w:rFonts w:ascii="Arial" w:hAnsi="Arial" w:cs="Arial"/>
                <w:b/>
                <w:bCs/>
                <w:color w:val="000000"/>
                <w:sz w:val="20"/>
              </w:rPr>
            </w:pPr>
            <w:r w:rsidRPr="000F0AD5">
              <w:rPr>
                <w:rFonts w:ascii="Arial" w:hAnsi="Arial" w:cs="Arial"/>
                <w:b/>
                <w:bCs/>
                <w:color w:val="000000"/>
                <w:sz w:val="20"/>
              </w:rPr>
              <w:t>3.000</w:t>
            </w:r>
          </w:p>
        </w:tc>
        <w:tc>
          <w:tcPr>
            <w:tcW w:w="1440" w:type="dxa"/>
            <w:shd w:val="clear" w:color="auto" w:fill="auto"/>
            <w:vAlign w:val="center"/>
          </w:tcPr>
          <w:p w:rsidR="001A29B4" w:rsidRPr="000F0AD5" w:rsidRDefault="001A29B4" w:rsidP="004021F1">
            <w:pPr>
              <w:jc w:val="right"/>
              <w:rPr>
                <w:rFonts w:ascii="Arial" w:hAnsi="Arial" w:cs="Arial"/>
                <w:b/>
                <w:bCs/>
                <w:color w:val="000000"/>
                <w:sz w:val="20"/>
              </w:rPr>
            </w:pPr>
            <w:r w:rsidRPr="000F0AD5">
              <w:rPr>
                <w:rFonts w:ascii="Arial" w:hAnsi="Arial" w:cs="Arial"/>
                <w:b/>
                <w:bCs/>
                <w:color w:val="000000"/>
                <w:sz w:val="20"/>
              </w:rPr>
              <w:t>2.000</w:t>
            </w:r>
          </w:p>
        </w:tc>
        <w:tc>
          <w:tcPr>
            <w:tcW w:w="1260" w:type="dxa"/>
            <w:shd w:val="clear" w:color="auto" w:fill="auto"/>
            <w:vAlign w:val="center"/>
          </w:tcPr>
          <w:p w:rsidR="001A29B4" w:rsidRPr="000F0AD5" w:rsidRDefault="001A29B4" w:rsidP="004021F1">
            <w:pPr>
              <w:jc w:val="right"/>
              <w:rPr>
                <w:rFonts w:ascii="Arial" w:hAnsi="Arial" w:cs="Arial"/>
                <w:b/>
                <w:bCs/>
                <w:color w:val="000000"/>
                <w:sz w:val="20"/>
              </w:rPr>
            </w:pPr>
            <w:r w:rsidRPr="000F0AD5">
              <w:rPr>
                <w:rFonts w:ascii="Arial" w:hAnsi="Arial" w:cs="Arial"/>
                <w:b/>
                <w:bCs/>
                <w:color w:val="000000"/>
                <w:sz w:val="20"/>
              </w:rPr>
              <w:t>5.000</w:t>
            </w:r>
          </w:p>
        </w:tc>
      </w:tr>
      <w:tr w:rsidR="003B37E5" w:rsidRPr="000F0AD5" w:rsidTr="004021F1">
        <w:tc>
          <w:tcPr>
            <w:tcW w:w="3510" w:type="dxa"/>
            <w:gridSpan w:val="2"/>
            <w:tcBorders>
              <w:left w:val="single" w:sz="4" w:space="0" w:color="auto"/>
              <w:right w:val="single" w:sz="4" w:space="0" w:color="auto"/>
            </w:tcBorders>
            <w:shd w:val="clear" w:color="auto" w:fill="auto"/>
            <w:vAlign w:val="center"/>
          </w:tcPr>
          <w:p w:rsidR="003B37E5" w:rsidRDefault="004021F1" w:rsidP="00D040E3">
            <w:pPr>
              <w:rPr>
                <w:rFonts w:ascii="Arial" w:hAnsi="Arial" w:cs="Arial"/>
                <w:b/>
                <w:bCs/>
                <w:color w:val="000000"/>
                <w:sz w:val="20"/>
              </w:rPr>
            </w:pPr>
            <w:r>
              <w:rPr>
                <w:rFonts w:ascii="Arial" w:hAnsi="Arial" w:cs="Arial"/>
                <w:b/>
                <w:bCs/>
                <w:color w:val="000000"/>
                <w:sz w:val="20"/>
              </w:rPr>
              <w:t xml:space="preserve">   Otros </w:t>
            </w:r>
            <w:r w:rsidR="00D040E3">
              <w:rPr>
                <w:rFonts w:ascii="Arial" w:hAnsi="Arial" w:cs="Arial"/>
                <w:b/>
                <w:bCs/>
                <w:color w:val="000000"/>
                <w:sz w:val="20"/>
              </w:rPr>
              <w:t>gastos</w:t>
            </w:r>
          </w:p>
        </w:tc>
        <w:tc>
          <w:tcPr>
            <w:tcW w:w="1458" w:type="dxa"/>
            <w:tcBorders>
              <w:left w:val="single" w:sz="4" w:space="0" w:color="auto"/>
            </w:tcBorders>
            <w:shd w:val="clear" w:color="auto" w:fill="auto"/>
            <w:vAlign w:val="center"/>
          </w:tcPr>
          <w:p w:rsidR="003B37E5" w:rsidRPr="000F0AD5" w:rsidRDefault="00D040E3" w:rsidP="004021F1">
            <w:pPr>
              <w:jc w:val="right"/>
              <w:rPr>
                <w:rFonts w:ascii="Arial" w:hAnsi="Arial" w:cs="Arial"/>
                <w:b/>
                <w:bCs/>
                <w:color w:val="000000"/>
                <w:sz w:val="20"/>
              </w:rPr>
            </w:pPr>
            <w:r>
              <w:rPr>
                <w:rFonts w:ascii="Arial" w:hAnsi="Arial" w:cs="Arial"/>
                <w:b/>
                <w:bCs/>
                <w:color w:val="000000"/>
                <w:sz w:val="20"/>
              </w:rPr>
              <w:t>4</w:t>
            </w:r>
            <w:r w:rsidR="002C184D">
              <w:rPr>
                <w:rFonts w:ascii="Arial" w:hAnsi="Arial" w:cs="Arial"/>
                <w:b/>
                <w:bCs/>
                <w:color w:val="000000"/>
                <w:sz w:val="20"/>
              </w:rPr>
              <w:t>.000</w:t>
            </w:r>
          </w:p>
        </w:tc>
        <w:tc>
          <w:tcPr>
            <w:tcW w:w="1440" w:type="dxa"/>
            <w:shd w:val="clear" w:color="auto" w:fill="auto"/>
            <w:vAlign w:val="center"/>
          </w:tcPr>
          <w:p w:rsidR="003B37E5" w:rsidRPr="000F0AD5" w:rsidRDefault="002C184D" w:rsidP="004021F1">
            <w:pPr>
              <w:jc w:val="right"/>
              <w:rPr>
                <w:rFonts w:ascii="Arial" w:hAnsi="Arial" w:cs="Arial"/>
                <w:b/>
                <w:bCs/>
                <w:color w:val="000000"/>
                <w:sz w:val="20"/>
              </w:rPr>
            </w:pPr>
            <w:r>
              <w:rPr>
                <w:rFonts w:ascii="Arial" w:hAnsi="Arial" w:cs="Arial"/>
                <w:b/>
                <w:bCs/>
                <w:color w:val="000000"/>
                <w:sz w:val="20"/>
              </w:rPr>
              <w:t>1.000</w:t>
            </w:r>
          </w:p>
        </w:tc>
        <w:tc>
          <w:tcPr>
            <w:tcW w:w="1260" w:type="dxa"/>
            <w:shd w:val="clear" w:color="auto" w:fill="auto"/>
            <w:vAlign w:val="center"/>
          </w:tcPr>
          <w:p w:rsidR="003B37E5" w:rsidRPr="000F0AD5" w:rsidRDefault="00D040E3" w:rsidP="004021F1">
            <w:pPr>
              <w:jc w:val="right"/>
              <w:rPr>
                <w:rFonts w:ascii="Arial" w:hAnsi="Arial" w:cs="Arial"/>
                <w:b/>
                <w:bCs/>
                <w:color w:val="000000"/>
                <w:sz w:val="20"/>
              </w:rPr>
            </w:pPr>
            <w:r>
              <w:rPr>
                <w:rFonts w:ascii="Arial" w:hAnsi="Arial" w:cs="Arial"/>
                <w:b/>
                <w:bCs/>
                <w:color w:val="000000"/>
                <w:sz w:val="20"/>
              </w:rPr>
              <w:t>5</w:t>
            </w:r>
            <w:r w:rsidR="002C184D">
              <w:rPr>
                <w:rFonts w:ascii="Arial" w:hAnsi="Arial" w:cs="Arial"/>
                <w:b/>
                <w:bCs/>
                <w:color w:val="000000"/>
                <w:sz w:val="20"/>
              </w:rPr>
              <w:t>.000</w:t>
            </w:r>
          </w:p>
        </w:tc>
      </w:tr>
      <w:tr w:rsidR="001A29B4" w:rsidRPr="000F0AD5" w:rsidTr="004021F1">
        <w:tc>
          <w:tcPr>
            <w:tcW w:w="540" w:type="dxa"/>
            <w:shd w:val="clear" w:color="auto" w:fill="auto"/>
            <w:vAlign w:val="center"/>
          </w:tcPr>
          <w:p w:rsidR="001A29B4" w:rsidRPr="000F0AD5" w:rsidRDefault="001A29B4" w:rsidP="004021F1">
            <w:pPr>
              <w:rPr>
                <w:rFonts w:ascii="Arial" w:hAnsi="Arial" w:cs="Arial"/>
                <w:bCs/>
                <w:color w:val="000000"/>
                <w:sz w:val="20"/>
              </w:rPr>
            </w:pPr>
          </w:p>
        </w:tc>
        <w:tc>
          <w:tcPr>
            <w:tcW w:w="2970" w:type="dxa"/>
            <w:shd w:val="clear" w:color="auto" w:fill="auto"/>
            <w:vAlign w:val="center"/>
          </w:tcPr>
          <w:p w:rsidR="001A29B4" w:rsidRPr="000F0AD5" w:rsidRDefault="001A29B4" w:rsidP="004021F1">
            <w:pPr>
              <w:rPr>
                <w:rFonts w:ascii="Arial" w:hAnsi="Arial" w:cs="Arial"/>
                <w:bCs/>
                <w:color w:val="000000"/>
                <w:sz w:val="20"/>
              </w:rPr>
            </w:pPr>
            <w:r w:rsidRPr="000F0AD5">
              <w:rPr>
                <w:rFonts w:ascii="Arial" w:hAnsi="Arial" w:cs="Arial"/>
                <w:bCs/>
                <w:color w:val="000000"/>
                <w:sz w:val="20"/>
              </w:rPr>
              <w:t>Gastos financieros (intereses)</w:t>
            </w:r>
          </w:p>
        </w:tc>
        <w:tc>
          <w:tcPr>
            <w:tcW w:w="1458" w:type="dxa"/>
            <w:shd w:val="clear" w:color="auto" w:fill="auto"/>
            <w:vAlign w:val="center"/>
          </w:tcPr>
          <w:p w:rsidR="001A29B4" w:rsidRPr="002C184D" w:rsidRDefault="001A29B4" w:rsidP="004021F1">
            <w:pPr>
              <w:jc w:val="right"/>
              <w:rPr>
                <w:rFonts w:ascii="Arial" w:hAnsi="Arial" w:cs="Arial"/>
                <w:bCs/>
                <w:color w:val="000000"/>
                <w:sz w:val="20"/>
              </w:rPr>
            </w:pPr>
            <w:r w:rsidRPr="002C184D">
              <w:rPr>
                <w:rFonts w:ascii="Arial" w:hAnsi="Arial" w:cs="Arial"/>
                <w:bCs/>
                <w:color w:val="000000"/>
                <w:sz w:val="20"/>
              </w:rPr>
              <w:t>2.000</w:t>
            </w:r>
          </w:p>
        </w:tc>
        <w:tc>
          <w:tcPr>
            <w:tcW w:w="1440" w:type="dxa"/>
            <w:shd w:val="clear" w:color="auto" w:fill="auto"/>
            <w:vAlign w:val="center"/>
          </w:tcPr>
          <w:p w:rsidR="001A29B4" w:rsidRPr="002C184D" w:rsidRDefault="001A29B4" w:rsidP="004021F1">
            <w:pPr>
              <w:jc w:val="right"/>
              <w:rPr>
                <w:rFonts w:ascii="Arial" w:hAnsi="Arial" w:cs="Arial"/>
                <w:bCs/>
                <w:color w:val="000000"/>
                <w:sz w:val="20"/>
              </w:rPr>
            </w:pPr>
            <w:r w:rsidRPr="002C184D">
              <w:rPr>
                <w:rFonts w:ascii="Arial" w:hAnsi="Arial" w:cs="Arial"/>
                <w:bCs/>
                <w:color w:val="000000"/>
                <w:sz w:val="20"/>
              </w:rPr>
              <w:t>-</w:t>
            </w:r>
          </w:p>
        </w:tc>
        <w:tc>
          <w:tcPr>
            <w:tcW w:w="1260" w:type="dxa"/>
            <w:shd w:val="clear" w:color="auto" w:fill="auto"/>
            <w:vAlign w:val="center"/>
          </w:tcPr>
          <w:p w:rsidR="001A29B4" w:rsidRPr="002C184D" w:rsidRDefault="001A29B4" w:rsidP="004021F1">
            <w:pPr>
              <w:jc w:val="right"/>
              <w:rPr>
                <w:rFonts w:ascii="Arial" w:hAnsi="Arial" w:cs="Arial"/>
                <w:bCs/>
                <w:color w:val="000000"/>
                <w:sz w:val="20"/>
              </w:rPr>
            </w:pPr>
            <w:r w:rsidRPr="002C184D">
              <w:rPr>
                <w:rFonts w:ascii="Arial" w:hAnsi="Arial" w:cs="Arial"/>
                <w:bCs/>
                <w:color w:val="000000"/>
                <w:sz w:val="20"/>
              </w:rPr>
              <w:t>2.000</w:t>
            </w:r>
          </w:p>
        </w:tc>
      </w:tr>
      <w:tr w:rsidR="003B37E5" w:rsidRPr="000F0AD5" w:rsidTr="004021F1">
        <w:tc>
          <w:tcPr>
            <w:tcW w:w="540" w:type="dxa"/>
            <w:shd w:val="clear" w:color="auto" w:fill="auto"/>
            <w:vAlign w:val="center"/>
          </w:tcPr>
          <w:p w:rsidR="003B37E5" w:rsidRPr="000F0AD5" w:rsidRDefault="003B37E5" w:rsidP="004021F1">
            <w:pPr>
              <w:rPr>
                <w:rFonts w:ascii="Arial" w:hAnsi="Arial" w:cs="Arial"/>
                <w:bCs/>
                <w:color w:val="000000"/>
                <w:sz w:val="20"/>
              </w:rPr>
            </w:pPr>
          </w:p>
        </w:tc>
        <w:tc>
          <w:tcPr>
            <w:tcW w:w="2970" w:type="dxa"/>
            <w:shd w:val="clear" w:color="auto" w:fill="auto"/>
            <w:vAlign w:val="center"/>
          </w:tcPr>
          <w:p w:rsidR="003B37E5" w:rsidRPr="000F0AD5" w:rsidRDefault="003B37E5" w:rsidP="004021F1">
            <w:pPr>
              <w:rPr>
                <w:rFonts w:ascii="Arial" w:hAnsi="Arial" w:cs="Arial"/>
                <w:bCs/>
                <w:color w:val="000000"/>
                <w:sz w:val="20"/>
              </w:rPr>
            </w:pPr>
            <w:r w:rsidRPr="000F0AD5">
              <w:rPr>
                <w:rFonts w:ascii="Arial" w:hAnsi="Arial" w:cs="Arial"/>
                <w:color w:val="000000"/>
                <w:sz w:val="20"/>
              </w:rPr>
              <w:t>Gestión del programa</w:t>
            </w:r>
          </w:p>
        </w:tc>
        <w:tc>
          <w:tcPr>
            <w:tcW w:w="1458" w:type="dxa"/>
            <w:shd w:val="clear" w:color="auto" w:fill="auto"/>
            <w:vAlign w:val="center"/>
          </w:tcPr>
          <w:p w:rsidR="003B37E5" w:rsidRPr="002C184D" w:rsidRDefault="00D040E3" w:rsidP="004021F1">
            <w:pPr>
              <w:jc w:val="right"/>
              <w:rPr>
                <w:rFonts w:ascii="Arial" w:hAnsi="Arial" w:cs="Arial"/>
                <w:bCs/>
                <w:color w:val="000000"/>
                <w:sz w:val="20"/>
              </w:rPr>
            </w:pPr>
            <w:r>
              <w:rPr>
                <w:rFonts w:ascii="Arial" w:hAnsi="Arial" w:cs="Arial"/>
                <w:color w:val="000000"/>
                <w:sz w:val="20"/>
              </w:rPr>
              <w:t>2</w:t>
            </w:r>
            <w:r w:rsidR="003B37E5" w:rsidRPr="002C184D">
              <w:rPr>
                <w:rFonts w:ascii="Arial" w:hAnsi="Arial" w:cs="Arial"/>
                <w:color w:val="000000"/>
                <w:sz w:val="20"/>
              </w:rPr>
              <w:t>.000</w:t>
            </w:r>
          </w:p>
        </w:tc>
        <w:tc>
          <w:tcPr>
            <w:tcW w:w="1440" w:type="dxa"/>
            <w:shd w:val="clear" w:color="auto" w:fill="auto"/>
            <w:vAlign w:val="center"/>
          </w:tcPr>
          <w:p w:rsidR="003B37E5" w:rsidRPr="002C184D" w:rsidRDefault="003B37E5" w:rsidP="004021F1">
            <w:pPr>
              <w:jc w:val="right"/>
              <w:rPr>
                <w:rFonts w:ascii="Arial" w:hAnsi="Arial" w:cs="Arial"/>
                <w:bCs/>
                <w:color w:val="000000"/>
                <w:sz w:val="20"/>
              </w:rPr>
            </w:pPr>
            <w:r w:rsidRPr="002C184D">
              <w:rPr>
                <w:rFonts w:ascii="Arial" w:hAnsi="Arial" w:cs="Arial"/>
                <w:color w:val="000000"/>
                <w:sz w:val="20"/>
              </w:rPr>
              <w:t>1.000</w:t>
            </w:r>
          </w:p>
        </w:tc>
        <w:tc>
          <w:tcPr>
            <w:tcW w:w="1260" w:type="dxa"/>
            <w:shd w:val="clear" w:color="auto" w:fill="auto"/>
            <w:vAlign w:val="center"/>
          </w:tcPr>
          <w:p w:rsidR="003B37E5" w:rsidRPr="002C184D" w:rsidRDefault="00D040E3" w:rsidP="004021F1">
            <w:pPr>
              <w:jc w:val="right"/>
              <w:rPr>
                <w:rFonts w:ascii="Arial" w:hAnsi="Arial" w:cs="Arial"/>
                <w:bCs/>
                <w:color w:val="000000"/>
                <w:sz w:val="20"/>
              </w:rPr>
            </w:pPr>
            <w:r>
              <w:rPr>
                <w:rFonts w:ascii="Arial" w:hAnsi="Arial" w:cs="Arial"/>
                <w:color w:val="000000"/>
                <w:sz w:val="20"/>
              </w:rPr>
              <w:t>3</w:t>
            </w:r>
            <w:r w:rsidR="003B37E5" w:rsidRPr="002C184D">
              <w:rPr>
                <w:rFonts w:ascii="Arial" w:hAnsi="Arial" w:cs="Arial"/>
                <w:color w:val="000000"/>
                <w:sz w:val="20"/>
              </w:rPr>
              <w:t>.000</w:t>
            </w:r>
          </w:p>
        </w:tc>
      </w:tr>
      <w:tr w:rsidR="003B37E5" w:rsidRPr="000F0AD5" w:rsidTr="004021F1">
        <w:tc>
          <w:tcPr>
            <w:tcW w:w="3510" w:type="dxa"/>
            <w:gridSpan w:val="2"/>
            <w:shd w:val="clear" w:color="auto" w:fill="auto"/>
            <w:vAlign w:val="center"/>
          </w:tcPr>
          <w:p w:rsidR="003B37E5" w:rsidRPr="000F0AD5" w:rsidRDefault="003B37E5" w:rsidP="004021F1">
            <w:pPr>
              <w:rPr>
                <w:rFonts w:ascii="Arial" w:hAnsi="Arial" w:cs="Arial"/>
                <w:b/>
                <w:bCs/>
                <w:color w:val="000000"/>
                <w:sz w:val="20"/>
              </w:rPr>
            </w:pPr>
            <w:r w:rsidRPr="000F0AD5">
              <w:rPr>
                <w:rFonts w:ascii="Arial" w:hAnsi="Arial" w:cs="Arial"/>
                <w:b/>
                <w:bCs/>
                <w:color w:val="000000"/>
                <w:sz w:val="20"/>
              </w:rPr>
              <w:t>Total proyecto</w:t>
            </w:r>
          </w:p>
        </w:tc>
        <w:tc>
          <w:tcPr>
            <w:tcW w:w="1458" w:type="dxa"/>
            <w:shd w:val="clear" w:color="auto" w:fill="auto"/>
            <w:vAlign w:val="center"/>
          </w:tcPr>
          <w:p w:rsidR="003B37E5" w:rsidRPr="000F0AD5" w:rsidRDefault="003B37E5" w:rsidP="004021F1">
            <w:pPr>
              <w:jc w:val="right"/>
              <w:rPr>
                <w:rFonts w:ascii="Arial" w:hAnsi="Arial" w:cs="Arial"/>
                <w:b/>
                <w:bCs/>
                <w:color w:val="000000"/>
                <w:sz w:val="20"/>
              </w:rPr>
            </w:pPr>
            <w:r w:rsidRPr="000F0AD5">
              <w:rPr>
                <w:rFonts w:ascii="Arial" w:hAnsi="Arial" w:cs="Arial"/>
                <w:b/>
                <w:bCs/>
                <w:color w:val="000000"/>
                <w:sz w:val="20"/>
              </w:rPr>
              <w:t>134.000</w:t>
            </w:r>
          </w:p>
        </w:tc>
        <w:tc>
          <w:tcPr>
            <w:tcW w:w="1440" w:type="dxa"/>
            <w:shd w:val="clear" w:color="auto" w:fill="auto"/>
            <w:vAlign w:val="center"/>
          </w:tcPr>
          <w:p w:rsidR="003B37E5" w:rsidRPr="000F0AD5" w:rsidRDefault="003B37E5" w:rsidP="004021F1">
            <w:pPr>
              <w:jc w:val="right"/>
              <w:rPr>
                <w:rFonts w:ascii="Arial" w:hAnsi="Arial" w:cs="Arial"/>
                <w:b/>
                <w:bCs/>
                <w:color w:val="000000"/>
                <w:sz w:val="20"/>
              </w:rPr>
            </w:pPr>
            <w:r w:rsidRPr="000F0AD5">
              <w:rPr>
                <w:rFonts w:ascii="Arial" w:hAnsi="Arial" w:cs="Arial"/>
                <w:b/>
                <w:bCs/>
                <w:color w:val="000000"/>
                <w:sz w:val="20"/>
              </w:rPr>
              <w:t>20.000</w:t>
            </w:r>
          </w:p>
        </w:tc>
        <w:tc>
          <w:tcPr>
            <w:tcW w:w="1260" w:type="dxa"/>
            <w:shd w:val="clear" w:color="auto" w:fill="auto"/>
            <w:vAlign w:val="center"/>
          </w:tcPr>
          <w:p w:rsidR="003B37E5" w:rsidRPr="000F0AD5" w:rsidRDefault="003B37E5" w:rsidP="004021F1">
            <w:pPr>
              <w:jc w:val="right"/>
              <w:rPr>
                <w:rFonts w:ascii="Arial" w:hAnsi="Arial" w:cs="Arial"/>
                <w:b/>
                <w:bCs/>
                <w:color w:val="000000"/>
                <w:sz w:val="20"/>
              </w:rPr>
            </w:pPr>
            <w:r w:rsidRPr="000F0AD5">
              <w:rPr>
                <w:rFonts w:ascii="Arial" w:hAnsi="Arial" w:cs="Arial"/>
                <w:b/>
                <w:bCs/>
                <w:color w:val="000000"/>
                <w:sz w:val="20"/>
              </w:rPr>
              <w:t>154.000</w:t>
            </w:r>
          </w:p>
        </w:tc>
      </w:tr>
    </w:tbl>
    <w:p w:rsidR="00880214" w:rsidRDefault="00880214" w:rsidP="005B53EC">
      <w:pPr>
        <w:pStyle w:val="AutoNumpara"/>
        <w:numPr>
          <w:ilvl w:val="0"/>
          <w:numId w:val="0"/>
        </w:numPr>
        <w:rPr>
          <w:noProof w:val="0"/>
          <w:sz w:val="22"/>
          <w:szCs w:val="22"/>
          <w:lang w:val="es-MX"/>
        </w:rPr>
      </w:pPr>
    </w:p>
    <w:p w:rsidR="005B53EC" w:rsidRPr="00BA4276" w:rsidRDefault="005B53EC" w:rsidP="005B53EC">
      <w:pPr>
        <w:pStyle w:val="AutoNumpara"/>
        <w:numPr>
          <w:ilvl w:val="0"/>
          <w:numId w:val="0"/>
        </w:numPr>
        <w:rPr>
          <w:rFonts w:ascii="Arial" w:hAnsi="Arial" w:cs="Arial"/>
          <w:noProof w:val="0"/>
          <w:sz w:val="22"/>
          <w:szCs w:val="22"/>
          <w:lang w:val="es-MX"/>
        </w:rPr>
      </w:pPr>
      <w:r w:rsidRPr="00BA4276">
        <w:rPr>
          <w:rFonts w:ascii="Arial" w:hAnsi="Arial" w:cs="Arial"/>
          <w:noProof w:val="0"/>
          <w:sz w:val="22"/>
          <w:szCs w:val="22"/>
          <w:lang w:val="es-MX"/>
        </w:rPr>
        <w:t>La evaluación del proy</w:t>
      </w:r>
      <w:r w:rsidR="000D4EA8">
        <w:rPr>
          <w:rFonts w:ascii="Arial" w:hAnsi="Arial" w:cs="Arial"/>
          <w:noProof w:val="0"/>
          <w:sz w:val="22"/>
          <w:szCs w:val="22"/>
          <w:lang w:val="es-MX"/>
        </w:rPr>
        <w:t>ecto de ¨Programa de Integración Vial Regional¨</w:t>
      </w:r>
      <w:r w:rsidR="000D4EA8">
        <w:rPr>
          <w:rFonts w:ascii="Arial" w:hAnsi="Arial" w:cs="Arial"/>
          <w:b/>
          <w:smallCaps/>
          <w:sz w:val="28"/>
          <w:szCs w:val="28"/>
        </w:rPr>
        <w:t xml:space="preserve"> </w:t>
      </w:r>
      <w:r w:rsidRPr="00BA4276">
        <w:rPr>
          <w:rFonts w:ascii="Arial" w:hAnsi="Arial" w:cs="Arial"/>
          <w:noProof w:val="0"/>
          <w:sz w:val="22"/>
          <w:szCs w:val="22"/>
          <w:lang w:val="es-MX"/>
        </w:rPr>
        <w:t xml:space="preserve">busca responder a las interrogantes sobre si el proyecto, mediante las obras de ingeniería </w:t>
      </w:r>
      <w:r w:rsidR="00006950" w:rsidRPr="00BA4276">
        <w:rPr>
          <w:rFonts w:ascii="Arial" w:hAnsi="Arial" w:cs="Arial"/>
          <w:noProof w:val="0"/>
          <w:sz w:val="22"/>
          <w:szCs w:val="22"/>
          <w:lang w:val="es-MX"/>
        </w:rPr>
        <w:t xml:space="preserve">a realizar, </w:t>
      </w:r>
      <w:r w:rsidRPr="00BA4276">
        <w:rPr>
          <w:rFonts w:ascii="Arial" w:hAnsi="Arial" w:cs="Arial"/>
          <w:noProof w:val="0"/>
          <w:sz w:val="22"/>
          <w:szCs w:val="22"/>
          <w:lang w:val="es-MX"/>
        </w:rPr>
        <w:t>ha logrado en las carreteras intervenidas</w:t>
      </w:r>
      <w:r w:rsidRPr="00936D43">
        <w:rPr>
          <w:rFonts w:ascii="Arial" w:hAnsi="Arial" w:cs="Arial"/>
          <w:noProof w:val="0"/>
          <w:sz w:val="22"/>
          <w:szCs w:val="22"/>
          <w:lang w:val="es-MX"/>
        </w:rPr>
        <w:t xml:space="preserve"> </w:t>
      </w:r>
      <w:r w:rsidR="00936D43" w:rsidRPr="00936D43">
        <w:rPr>
          <w:rFonts w:ascii="Arial" w:hAnsi="Arial" w:cs="Arial"/>
          <w:noProof w:val="0"/>
          <w:sz w:val="22"/>
          <w:szCs w:val="22"/>
          <w:lang w:val="es-MX"/>
        </w:rPr>
        <w:t>contribuir a la mejora de la integración física regional y l</w:t>
      </w:r>
      <w:r w:rsidR="00936D43">
        <w:rPr>
          <w:rFonts w:ascii="Arial" w:hAnsi="Arial" w:cs="Arial"/>
          <w:noProof w:val="0"/>
          <w:sz w:val="22"/>
          <w:szCs w:val="22"/>
          <w:lang w:val="es-MX"/>
        </w:rPr>
        <w:t>a conectividad vial de Honduras</w:t>
      </w:r>
      <w:r w:rsidRPr="00936D43">
        <w:rPr>
          <w:rFonts w:ascii="Arial" w:hAnsi="Arial" w:cs="Arial"/>
          <w:noProof w:val="0"/>
          <w:sz w:val="22"/>
          <w:szCs w:val="22"/>
          <w:lang w:val="es-MX"/>
        </w:rPr>
        <w:t>,</w:t>
      </w:r>
      <w:r w:rsidRPr="00BA4276">
        <w:rPr>
          <w:rFonts w:ascii="Arial" w:hAnsi="Arial" w:cs="Arial"/>
          <w:noProof w:val="0"/>
          <w:sz w:val="22"/>
          <w:lang w:val="es-MX"/>
        </w:rPr>
        <w:t xml:space="preserve"> a través de: i) reducir los costos ec</w:t>
      </w:r>
      <w:r w:rsidR="00282824">
        <w:rPr>
          <w:rFonts w:ascii="Arial" w:hAnsi="Arial" w:cs="Arial"/>
          <w:noProof w:val="0"/>
          <w:sz w:val="22"/>
          <w:lang w:val="es-MX"/>
        </w:rPr>
        <w:t>onómicos de operación vehicular;</w:t>
      </w:r>
      <w:r w:rsidRPr="00BA4276">
        <w:rPr>
          <w:rFonts w:ascii="Arial" w:hAnsi="Arial" w:cs="Arial"/>
          <w:noProof w:val="0"/>
          <w:sz w:val="22"/>
          <w:lang w:val="es-MX"/>
        </w:rPr>
        <w:t xml:space="preserve"> ii) </w:t>
      </w:r>
      <w:r w:rsidR="00282824">
        <w:rPr>
          <w:rFonts w:ascii="Arial" w:hAnsi="Arial" w:cs="Arial"/>
          <w:noProof w:val="0"/>
          <w:sz w:val="22"/>
          <w:lang w:val="es-MX"/>
        </w:rPr>
        <w:t xml:space="preserve">reducir los tiempos de viaje; iii) incrementar el transito medio diario anual;  </w:t>
      </w:r>
      <w:r w:rsidRPr="00BA4276">
        <w:rPr>
          <w:rFonts w:ascii="Arial" w:hAnsi="Arial" w:cs="Arial"/>
          <w:noProof w:val="0"/>
          <w:sz w:val="22"/>
          <w:lang w:val="es-MX"/>
        </w:rPr>
        <w:t>i</w:t>
      </w:r>
      <w:r w:rsidR="00282824">
        <w:rPr>
          <w:rFonts w:ascii="Arial" w:hAnsi="Arial" w:cs="Arial"/>
          <w:noProof w:val="0"/>
          <w:sz w:val="22"/>
          <w:lang w:val="es-MX"/>
        </w:rPr>
        <w:t>v</w:t>
      </w:r>
      <w:r w:rsidRPr="00BA4276">
        <w:rPr>
          <w:rFonts w:ascii="Arial" w:hAnsi="Arial" w:cs="Arial"/>
          <w:noProof w:val="0"/>
          <w:sz w:val="22"/>
          <w:lang w:val="es-MX"/>
        </w:rPr>
        <w:t>) mejorar el Índice de R</w:t>
      </w:r>
      <w:r w:rsidR="00936D43">
        <w:rPr>
          <w:rFonts w:ascii="Arial" w:hAnsi="Arial" w:cs="Arial"/>
          <w:noProof w:val="0"/>
          <w:sz w:val="22"/>
          <w:lang w:val="es-MX"/>
        </w:rPr>
        <w:t xml:space="preserve">ugosidad </w:t>
      </w:r>
      <w:r w:rsidR="00936D43">
        <w:rPr>
          <w:rFonts w:ascii="Arial" w:hAnsi="Arial" w:cs="Arial"/>
          <w:noProof w:val="0"/>
          <w:sz w:val="22"/>
          <w:lang w:val="es-MX"/>
        </w:rPr>
        <w:lastRenderedPageBreak/>
        <w:t>Internacional (IRI),</w:t>
      </w:r>
      <w:r w:rsidR="00006950" w:rsidRPr="00BA4276">
        <w:rPr>
          <w:rFonts w:ascii="Arial" w:hAnsi="Arial" w:cs="Arial"/>
          <w:noProof w:val="0"/>
          <w:sz w:val="22"/>
          <w:lang w:val="es-MX"/>
        </w:rPr>
        <w:t xml:space="preserve"> </w:t>
      </w:r>
      <w:r w:rsidR="00006950" w:rsidRPr="00F46891">
        <w:rPr>
          <w:rFonts w:ascii="Arial" w:hAnsi="Arial" w:cs="Arial"/>
          <w:noProof w:val="0"/>
          <w:sz w:val="22"/>
          <w:lang w:val="es-MX"/>
        </w:rPr>
        <w:t>v</w:t>
      </w:r>
      <w:r w:rsidR="00936D43">
        <w:rPr>
          <w:rFonts w:ascii="Arial" w:hAnsi="Arial" w:cs="Arial"/>
          <w:noProof w:val="0"/>
          <w:sz w:val="22"/>
          <w:lang w:val="es-MX"/>
        </w:rPr>
        <w:t xml:space="preserve">) disminuir la tasa de fatalidad, </w:t>
      </w:r>
      <w:r w:rsidR="00936D43" w:rsidRPr="00936D43">
        <w:rPr>
          <w:rFonts w:ascii="Arial" w:hAnsi="Arial" w:cs="Arial"/>
          <w:noProof w:val="0"/>
          <w:sz w:val="22"/>
          <w:szCs w:val="22"/>
          <w:lang w:val="es-MX"/>
        </w:rPr>
        <w:t>vi) disminuir los días de no transitabilidad de caminos secundarios que alimentan el CPM y son mantenidos por microempresas.</w:t>
      </w:r>
    </w:p>
    <w:p w:rsidR="005B53EC" w:rsidRPr="000D4EA8" w:rsidRDefault="005B53EC" w:rsidP="005B53EC">
      <w:pPr>
        <w:pStyle w:val="Paragraph"/>
        <w:numPr>
          <w:ilvl w:val="1"/>
          <w:numId w:val="0"/>
        </w:numPr>
        <w:tabs>
          <w:tab w:val="num" w:pos="709"/>
          <w:tab w:val="num" w:pos="2147"/>
        </w:tabs>
        <w:rPr>
          <w:rFonts w:ascii="Arial" w:hAnsi="Arial" w:cs="Arial"/>
          <w:sz w:val="22"/>
          <w:lang w:val="es-AR"/>
        </w:rPr>
      </w:pPr>
      <w:r w:rsidRPr="000D4EA8">
        <w:rPr>
          <w:rFonts w:ascii="Arial" w:hAnsi="Arial" w:cs="Arial"/>
          <w:sz w:val="22"/>
          <w:lang w:val="es-AR"/>
        </w:rPr>
        <w:t xml:space="preserve">Para el monitoreo y la evaluación de los resultados esperados del programa se utilizarán metodologías Antes y Después, así como Análisis Costo-Beneficio ex Post. La evaluación se basa principalmente en la utilización del Modelo </w:t>
      </w:r>
      <w:r w:rsidRPr="000D4EA8">
        <w:rPr>
          <w:rFonts w:ascii="Arial" w:hAnsi="Arial" w:cs="Arial"/>
          <w:i/>
          <w:sz w:val="22"/>
          <w:lang w:val="es-AR"/>
        </w:rPr>
        <w:t>Highway Development and Management</w:t>
      </w:r>
      <w:r w:rsidRPr="000D4EA8">
        <w:rPr>
          <w:rFonts w:ascii="Arial" w:hAnsi="Arial" w:cs="Arial"/>
          <w:sz w:val="22"/>
          <w:lang w:val="es-AR"/>
        </w:rPr>
        <w:t xml:space="preserve"> (HDM-4).</w:t>
      </w:r>
      <w:r w:rsidRPr="000D4EA8">
        <w:rPr>
          <w:rFonts w:ascii="Arial" w:hAnsi="Arial" w:cs="Arial"/>
          <w:sz w:val="22"/>
          <w:lang w:val="es-ES"/>
        </w:rPr>
        <w:t xml:space="preserve"> </w:t>
      </w:r>
      <w:r w:rsidRPr="000D4EA8">
        <w:rPr>
          <w:rFonts w:ascii="Arial" w:hAnsi="Arial" w:cs="Arial"/>
          <w:sz w:val="22"/>
          <w:lang w:val="es-AR"/>
        </w:rPr>
        <w:t>El análisis costo b</w:t>
      </w:r>
      <w:r w:rsidR="007F305B" w:rsidRPr="000D4EA8">
        <w:rPr>
          <w:rFonts w:ascii="Arial" w:hAnsi="Arial" w:cs="Arial"/>
          <w:sz w:val="22"/>
          <w:lang w:val="es-AR"/>
        </w:rPr>
        <w:t xml:space="preserve">eneficio ex post de </w:t>
      </w:r>
      <w:r w:rsidRPr="000D4EA8">
        <w:rPr>
          <w:rFonts w:ascii="Arial" w:hAnsi="Arial" w:cs="Arial"/>
          <w:sz w:val="22"/>
          <w:lang w:val="es-AR"/>
        </w:rPr>
        <w:t>las obras financiadas por el programa será una réplica del modelo utilizado ex ante, que se realizó como parte de los estudios de elegibilidad y factibilidad de las 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w:t>
      </w:r>
      <w:r w:rsidRPr="000D4EA8">
        <w:rPr>
          <w:rFonts w:ascii="Arial" w:hAnsi="Arial" w:cs="Arial"/>
          <w:sz w:val="22"/>
          <w:lang w:val="es-ES"/>
        </w:rPr>
        <w:t xml:space="preserve"> Este análisis en etapas permite aislar el efecto de un posible aumento exógeno de costos del efecto de cambios en los beneficios realizados. </w:t>
      </w:r>
    </w:p>
    <w:p w:rsidR="005B53EC" w:rsidRPr="000D4EA8" w:rsidRDefault="005B53EC" w:rsidP="007F305B">
      <w:pPr>
        <w:jc w:val="both"/>
        <w:rPr>
          <w:rFonts w:ascii="Arial" w:hAnsi="Arial" w:cs="Arial"/>
          <w:sz w:val="22"/>
          <w:szCs w:val="22"/>
          <w:lang w:val="es-MX"/>
        </w:rPr>
      </w:pPr>
      <w:r w:rsidRPr="000D4EA8">
        <w:rPr>
          <w:rFonts w:ascii="Arial" w:hAnsi="Arial" w:cs="Arial"/>
          <w:sz w:val="22"/>
          <w:szCs w:val="22"/>
          <w:lang w:val="es-AR"/>
        </w:rPr>
        <w:t>En la coordinación e implementación del monitoreo y la evalua</w:t>
      </w:r>
      <w:r w:rsidR="007F305B" w:rsidRPr="000D4EA8">
        <w:rPr>
          <w:rFonts w:ascii="Arial" w:hAnsi="Arial" w:cs="Arial"/>
          <w:sz w:val="22"/>
          <w:szCs w:val="22"/>
          <w:lang w:val="es-AR"/>
        </w:rPr>
        <w:t>ción del Programa interviene</w:t>
      </w:r>
      <w:r w:rsidR="00936D43">
        <w:rPr>
          <w:rFonts w:ascii="Arial" w:hAnsi="Arial" w:cs="Arial"/>
          <w:sz w:val="22"/>
          <w:szCs w:val="22"/>
          <w:lang w:val="es-AR"/>
        </w:rPr>
        <w:t xml:space="preserve"> INVEST -H</w:t>
      </w:r>
      <w:r w:rsidR="007F305B" w:rsidRPr="000D4EA8">
        <w:rPr>
          <w:rFonts w:ascii="Arial" w:hAnsi="Arial" w:cs="Arial"/>
          <w:sz w:val="22"/>
          <w:szCs w:val="22"/>
          <w:lang w:val="es-AR"/>
        </w:rPr>
        <w:t xml:space="preserve">  </w:t>
      </w:r>
      <w:r w:rsidR="00E22925">
        <w:rPr>
          <w:rFonts w:ascii="Arial" w:hAnsi="Arial" w:cs="Arial"/>
          <w:sz w:val="22"/>
          <w:szCs w:val="22"/>
          <w:lang w:val="es-MX"/>
        </w:rPr>
        <w:t>“Inversiones</w:t>
      </w:r>
      <w:r w:rsidR="00936D43">
        <w:rPr>
          <w:rFonts w:ascii="Arial" w:hAnsi="Arial" w:cs="Arial"/>
          <w:sz w:val="22"/>
          <w:szCs w:val="22"/>
          <w:lang w:val="es-MX"/>
        </w:rPr>
        <w:t xml:space="preserve"> </w:t>
      </w:r>
      <w:r w:rsidR="00D84D1F">
        <w:rPr>
          <w:rFonts w:ascii="Arial" w:hAnsi="Arial" w:cs="Arial"/>
          <w:sz w:val="22"/>
          <w:szCs w:val="22"/>
          <w:lang w:val="es-MX"/>
        </w:rPr>
        <w:t>Estratégicas</w:t>
      </w:r>
      <w:r w:rsidR="00936D43">
        <w:rPr>
          <w:rFonts w:ascii="Arial" w:hAnsi="Arial" w:cs="Arial"/>
          <w:sz w:val="22"/>
          <w:szCs w:val="22"/>
          <w:lang w:val="es-MX"/>
        </w:rPr>
        <w:t xml:space="preserve"> de Honduras”</w:t>
      </w:r>
      <w:r w:rsidR="007F305B" w:rsidRPr="000D4EA8">
        <w:rPr>
          <w:rFonts w:ascii="Arial" w:hAnsi="Arial" w:cs="Arial"/>
          <w:sz w:val="22"/>
          <w:szCs w:val="22"/>
          <w:lang w:val="es-MX"/>
        </w:rPr>
        <w:t>, como Unidad Ejecutora del Programa,</w:t>
      </w:r>
      <w:r w:rsidRPr="000D4EA8">
        <w:rPr>
          <w:rFonts w:ascii="Arial" w:hAnsi="Arial" w:cs="Arial"/>
          <w:sz w:val="22"/>
          <w:szCs w:val="22"/>
          <w:lang w:val="es-AR"/>
        </w:rPr>
        <w:t xml:space="preserve"> y los especialistas del BID tanto de la Sede como de la Oficina de País. Se podrá contratar el apoyo técnico de especialistas externos, entre otros, en obras viales, seguridad vial, mantenimiento vial y gestión socio ambiental.</w:t>
      </w:r>
    </w:p>
    <w:p w:rsidR="00BA4276" w:rsidRPr="002D3351" w:rsidRDefault="00E31303" w:rsidP="002D3351">
      <w:pPr>
        <w:rPr>
          <w:color w:val="000000"/>
          <w:spacing w:val="-2"/>
          <w:sz w:val="22"/>
          <w:szCs w:val="22"/>
        </w:rPr>
      </w:pPr>
      <w:r>
        <w:rPr>
          <w:color w:val="000000"/>
          <w:sz w:val="22"/>
          <w:szCs w:val="22"/>
        </w:rPr>
        <w:br w:type="page"/>
      </w:r>
    </w:p>
    <w:p w:rsidR="008651BD" w:rsidRPr="00103DD1" w:rsidRDefault="006D01D1" w:rsidP="00103DD1">
      <w:pPr>
        <w:pStyle w:val="AutoNumpara"/>
        <w:numPr>
          <w:ilvl w:val="1"/>
          <w:numId w:val="10"/>
        </w:numPr>
        <w:tabs>
          <w:tab w:val="clear" w:pos="720"/>
          <w:tab w:val="num" w:pos="180"/>
        </w:tabs>
        <w:ind w:left="180" w:right="-720" w:hanging="180"/>
        <w:jc w:val="left"/>
        <w:rPr>
          <w:rFonts w:ascii="Arial" w:hAnsi="Arial" w:cs="Arial"/>
          <w:b/>
          <w:smallCaps/>
          <w:noProof w:val="0"/>
          <w:sz w:val="22"/>
          <w:szCs w:val="22"/>
          <w:lang w:val="es-MX"/>
        </w:rPr>
      </w:pPr>
      <w:r w:rsidRPr="000D4EA8">
        <w:rPr>
          <w:rFonts w:ascii="Arial" w:hAnsi="Arial" w:cs="Arial"/>
          <w:b/>
          <w:smallCaps/>
          <w:noProof w:val="0"/>
          <w:sz w:val="22"/>
          <w:szCs w:val="22"/>
          <w:lang w:val="es-MX"/>
        </w:rPr>
        <w:lastRenderedPageBreak/>
        <w:t>Monitoreo</w:t>
      </w:r>
    </w:p>
    <w:p w:rsidR="001B5186" w:rsidRPr="000D4EA8" w:rsidRDefault="006D01D1" w:rsidP="00524DCC">
      <w:pPr>
        <w:pStyle w:val="Heading4"/>
        <w:numPr>
          <w:ilvl w:val="1"/>
          <w:numId w:val="13"/>
        </w:numPr>
        <w:tabs>
          <w:tab w:val="clear" w:pos="1440"/>
          <w:tab w:val="left" w:pos="720"/>
        </w:tabs>
        <w:jc w:val="left"/>
        <w:rPr>
          <w:rFonts w:ascii="Arial" w:hAnsi="Arial" w:cs="Arial"/>
          <w:noProof w:val="0"/>
          <w:sz w:val="22"/>
          <w:szCs w:val="22"/>
          <w:lang w:val="es-MX"/>
        </w:rPr>
      </w:pPr>
      <w:r w:rsidRPr="000D4EA8">
        <w:rPr>
          <w:rFonts w:ascii="Arial" w:hAnsi="Arial" w:cs="Arial"/>
          <w:noProof w:val="0"/>
          <w:sz w:val="22"/>
          <w:szCs w:val="22"/>
          <w:lang w:val="es-MX"/>
        </w:rPr>
        <w:t xml:space="preserve">Indicadores </w:t>
      </w:r>
    </w:p>
    <w:p w:rsidR="0024571D" w:rsidRPr="000D4EA8" w:rsidRDefault="006D01D1" w:rsidP="00CE7983">
      <w:pPr>
        <w:pStyle w:val="AutoNumpara"/>
        <w:numPr>
          <w:ilvl w:val="0"/>
          <w:numId w:val="0"/>
        </w:numPr>
        <w:ind w:right="-540"/>
        <w:rPr>
          <w:rFonts w:ascii="Arial" w:hAnsi="Arial" w:cs="Arial"/>
          <w:noProof w:val="0"/>
          <w:color w:val="000000"/>
          <w:sz w:val="22"/>
          <w:szCs w:val="22"/>
          <w:lang w:val="es-MX"/>
        </w:rPr>
      </w:pPr>
      <w:r w:rsidRPr="000D4EA8">
        <w:rPr>
          <w:rFonts w:ascii="Arial" w:hAnsi="Arial" w:cs="Arial"/>
          <w:noProof w:val="0"/>
          <w:sz w:val="22"/>
          <w:szCs w:val="22"/>
          <w:lang w:val="es-MX"/>
        </w:rPr>
        <w:t xml:space="preserve">A continuación se presentan los indicadores definidos para el monitoreo del avance en la implementación de los principales productos del </w:t>
      </w:r>
      <w:r w:rsidR="00A12FD6" w:rsidRPr="000D4EA8">
        <w:rPr>
          <w:rFonts w:ascii="Arial" w:hAnsi="Arial" w:cs="Arial"/>
          <w:noProof w:val="0"/>
          <w:sz w:val="22"/>
          <w:szCs w:val="22"/>
          <w:lang w:val="es-MX"/>
        </w:rPr>
        <w:t>proyecto “</w:t>
      </w:r>
      <w:r w:rsidR="00BF338B">
        <w:rPr>
          <w:rFonts w:ascii="Arial" w:hAnsi="Arial" w:cs="Arial"/>
          <w:noProof w:val="0"/>
          <w:sz w:val="22"/>
          <w:szCs w:val="22"/>
          <w:lang w:val="es-MX"/>
        </w:rPr>
        <w:t>Programa de Integración Vial Regional</w:t>
      </w:r>
      <w:r w:rsidR="00A12FD6" w:rsidRPr="000D4EA8">
        <w:rPr>
          <w:rFonts w:ascii="Arial" w:eastAsia="Arial Unicode MS" w:hAnsi="Arial" w:cs="Arial"/>
          <w:bCs/>
          <w:noProof w:val="0"/>
          <w:sz w:val="22"/>
          <w:szCs w:val="22"/>
          <w:lang w:val="es-MX"/>
        </w:rPr>
        <w:t>”.</w:t>
      </w:r>
      <w:r w:rsidRPr="000D4EA8">
        <w:rPr>
          <w:rFonts w:ascii="Arial" w:hAnsi="Arial" w:cs="Arial"/>
          <w:noProof w:val="0"/>
          <w:sz w:val="22"/>
          <w:szCs w:val="22"/>
          <w:lang w:val="es-MX"/>
        </w:rPr>
        <w:t xml:space="preserve"> </w:t>
      </w:r>
    </w:p>
    <w:p w:rsidR="001B5186" w:rsidRPr="000D4EA8" w:rsidRDefault="00960191" w:rsidP="00103DD1">
      <w:pPr>
        <w:pStyle w:val="TableTitle"/>
        <w:rPr>
          <w:rFonts w:ascii="Arial" w:hAnsi="Arial" w:cs="Arial"/>
          <w:lang w:val="es-MX"/>
        </w:rPr>
      </w:pPr>
      <w:r w:rsidRPr="000D4EA8">
        <w:rPr>
          <w:rFonts w:ascii="Arial" w:hAnsi="Arial" w:cs="Arial"/>
          <w:lang w:val="es-MX"/>
        </w:rPr>
        <w:t xml:space="preserve">Cuadro </w:t>
      </w:r>
      <w:r w:rsidR="00B61BD9" w:rsidRPr="000D4EA8">
        <w:rPr>
          <w:rFonts w:ascii="Arial" w:hAnsi="Arial" w:cs="Arial"/>
          <w:lang w:val="es-MX"/>
        </w:rPr>
        <w:t>1</w:t>
      </w:r>
    </w:p>
    <w:p w:rsidR="00BF338B" w:rsidRDefault="00BF338B" w:rsidP="00B87A39">
      <w:pPr>
        <w:pStyle w:val="TableTitle"/>
        <w:rPr>
          <w:rFonts w:ascii="Arial" w:eastAsia="Arial Unicode MS" w:hAnsi="Arial" w:cs="Arial"/>
          <w:bCs/>
          <w:lang w:val="es-MX"/>
        </w:rPr>
      </w:pPr>
      <w:r>
        <w:rPr>
          <w:rFonts w:ascii="Arial" w:hAnsi="Arial" w:cs="Arial"/>
          <w:sz w:val="22"/>
          <w:szCs w:val="22"/>
          <w:lang w:val="es-MX"/>
        </w:rPr>
        <w:t>Programa de Integración Vial Regional</w:t>
      </w:r>
      <w:r w:rsidRPr="000D4EA8">
        <w:rPr>
          <w:rFonts w:ascii="Arial" w:eastAsia="Arial Unicode MS" w:hAnsi="Arial" w:cs="Arial"/>
          <w:bCs/>
          <w:lang w:val="es-MX"/>
        </w:rPr>
        <w:t xml:space="preserve"> </w:t>
      </w:r>
      <w:r>
        <w:rPr>
          <w:rFonts w:ascii="Arial" w:eastAsia="Arial Unicode MS" w:hAnsi="Arial" w:cs="Arial"/>
          <w:bCs/>
          <w:lang w:val="es-MX"/>
        </w:rPr>
        <w:t>HO-L1104</w:t>
      </w:r>
    </w:p>
    <w:p w:rsidR="0024571D" w:rsidRPr="000D4EA8" w:rsidRDefault="006D01D1" w:rsidP="00B87A39">
      <w:pPr>
        <w:pStyle w:val="TableTitle"/>
        <w:rPr>
          <w:rFonts w:ascii="Arial" w:hAnsi="Arial" w:cs="Arial"/>
          <w:lang w:val="es-MX"/>
        </w:rPr>
      </w:pPr>
      <w:r w:rsidRPr="000D4EA8">
        <w:rPr>
          <w:rFonts w:ascii="Arial" w:eastAsia="Arial Unicode MS" w:hAnsi="Arial" w:cs="Arial"/>
          <w:bCs/>
          <w:lang w:val="es-MX"/>
        </w:rPr>
        <w:t>Indicadores de Producto por Componente</w:t>
      </w:r>
    </w:p>
    <w:tbl>
      <w:tblPr>
        <w:tblW w:w="5015" w:type="pct"/>
        <w:jc w:val="center"/>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gridCol w:w="506"/>
        <w:gridCol w:w="762"/>
        <w:gridCol w:w="826"/>
        <w:gridCol w:w="765"/>
        <w:gridCol w:w="692"/>
        <w:gridCol w:w="726"/>
        <w:gridCol w:w="2972"/>
      </w:tblGrid>
      <w:tr w:rsidR="008619D8" w:rsidRPr="008619D8" w:rsidTr="00103DD1">
        <w:trPr>
          <w:trHeight w:val="291"/>
          <w:tblHeader/>
          <w:jc w:val="center"/>
        </w:trPr>
        <w:tc>
          <w:tcPr>
            <w:tcW w:w="1227" w:type="pct"/>
            <w:vMerge w:val="restart"/>
            <w:shd w:val="clear" w:color="auto" w:fill="D9D9D9" w:themeFill="background1" w:themeFillShade="D9"/>
            <w:vAlign w:val="center"/>
          </w:tcPr>
          <w:p w:rsidR="008619D8" w:rsidRPr="008619D8" w:rsidRDefault="008619D8" w:rsidP="00853144">
            <w:pPr>
              <w:jc w:val="center"/>
              <w:rPr>
                <w:rFonts w:ascii="Arial" w:hAnsi="Arial" w:cs="Arial"/>
                <w:b/>
                <w:sz w:val="16"/>
                <w:szCs w:val="16"/>
                <w:lang w:val="es-BO"/>
              </w:rPr>
            </w:pPr>
            <w:r w:rsidRPr="008619D8">
              <w:rPr>
                <w:rFonts w:ascii="Arial" w:hAnsi="Arial" w:cs="Arial"/>
                <w:b/>
                <w:sz w:val="16"/>
                <w:szCs w:val="16"/>
                <w:lang w:val="es-BO"/>
              </w:rPr>
              <w:t>Indicadores de Productos</w:t>
            </w:r>
          </w:p>
        </w:tc>
        <w:tc>
          <w:tcPr>
            <w:tcW w:w="3773" w:type="pct"/>
            <w:gridSpan w:val="7"/>
            <w:shd w:val="clear" w:color="auto" w:fill="D9D9D9" w:themeFill="background1" w:themeFillShade="D9"/>
            <w:vAlign w:val="center"/>
          </w:tcPr>
          <w:p w:rsidR="008619D8" w:rsidRPr="008619D8" w:rsidRDefault="008619D8" w:rsidP="00673117">
            <w:pPr>
              <w:jc w:val="center"/>
              <w:rPr>
                <w:rFonts w:ascii="Arial" w:hAnsi="Arial" w:cs="Arial"/>
                <w:b/>
                <w:sz w:val="16"/>
                <w:szCs w:val="16"/>
                <w:lang w:val="es-BO"/>
              </w:rPr>
            </w:pPr>
            <w:r w:rsidRPr="008619D8">
              <w:rPr>
                <w:rFonts w:ascii="Arial" w:hAnsi="Arial" w:cs="Arial"/>
                <w:b/>
                <w:sz w:val="16"/>
                <w:szCs w:val="16"/>
                <w:lang w:val="es-BO"/>
              </w:rPr>
              <w:t xml:space="preserve">Componente 1: Obras </w:t>
            </w:r>
          </w:p>
        </w:tc>
      </w:tr>
      <w:tr w:rsidR="008619D8" w:rsidRPr="008619D8" w:rsidTr="00103DD1">
        <w:trPr>
          <w:trHeight w:val="404"/>
          <w:tblHeader/>
          <w:jc w:val="center"/>
        </w:trPr>
        <w:tc>
          <w:tcPr>
            <w:tcW w:w="1227" w:type="pct"/>
            <w:vMerge/>
            <w:shd w:val="clear" w:color="auto" w:fill="D9D9D9" w:themeFill="background1" w:themeFillShade="D9"/>
            <w:vAlign w:val="center"/>
          </w:tcPr>
          <w:p w:rsidR="008619D8" w:rsidRPr="008619D8" w:rsidRDefault="008619D8" w:rsidP="00853144">
            <w:pPr>
              <w:jc w:val="center"/>
              <w:rPr>
                <w:rFonts w:ascii="Arial" w:hAnsi="Arial" w:cs="Arial"/>
                <w:b/>
                <w:sz w:val="16"/>
                <w:szCs w:val="16"/>
                <w:lang w:val="es-BO"/>
              </w:rPr>
            </w:pPr>
          </w:p>
        </w:tc>
        <w:tc>
          <w:tcPr>
            <w:tcW w:w="263" w:type="pct"/>
            <w:shd w:val="clear" w:color="auto" w:fill="D9D9D9" w:themeFill="background1" w:themeFillShade="D9"/>
            <w:vAlign w:val="center"/>
          </w:tcPr>
          <w:p w:rsidR="008619D8" w:rsidRPr="008619D8" w:rsidRDefault="008619D8" w:rsidP="00853144">
            <w:pPr>
              <w:ind w:left="-108" w:right="27"/>
              <w:jc w:val="center"/>
              <w:rPr>
                <w:rFonts w:ascii="Arial" w:hAnsi="Arial" w:cs="Arial"/>
                <w:b/>
                <w:sz w:val="16"/>
                <w:szCs w:val="16"/>
                <w:lang w:val="es-BO"/>
              </w:rPr>
            </w:pPr>
            <w:r w:rsidRPr="008619D8">
              <w:rPr>
                <w:rFonts w:ascii="Arial" w:hAnsi="Arial" w:cs="Arial"/>
                <w:b/>
                <w:sz w:val="16"/>
                <w:szCs w:val="16"/>
                <w:lang w:val="es-BO"/>
              </w:rPr>
              <w:t xml:space="preserve">Base </w:t>
            </w:r>
          </w:p>
          <w:p w:rsidR="008619D8" w:rsidRPr="008619D8" w:rsidRDefault="008619D8" w:rsidP="00853144">
            <w:pPr>
              <w:ind w:left="-108" w:right="27"/>
              <w:jc w:val="center"/>
              <w:rPr>
                <w:rFonts w:ascii="Arial" w:hAnsi="Arial" w:cs="Arial"/>
                <w:b/>
                <w:sz w:val="16"/>
                <w:szCs w:val="16"/>
                <w:lang w:val="es-BO"/>
              </w:rPr>
            </w:pPr>
            <w:r w:rsidRPr="008619D8">
              <w:rPr>
                <w:rFonts w:ascii="Arial" w:hAnsi="Arial" w:cs="Arial"/>
                <w:b/>
                <w:sz w:val="16"/>
                <w:szCs w:val="16"/>
                <w:lang w:val="es-BO"/>
              </w:rPr>
              <w:t xml:space="preserve">2015 </w:t>
            </w:r>
          </w:p>
        </w:tc>
        <w:tc>
          <w:tcPr>
            <w:tcW w:w="397" w:type="pct"/>
            <w:shd w:val="clear" w:color="auto" w:fill="D9D9D9" w:themeFill="background1" w:themeFillShade="D9"/>
            <w:vAlign w:val="center"/>
          </w:tcPr>
          <w:p w:rsidR="008619D8" w:rsidRPr="008619D8" w:rsidRDefault="008619D8" w:rsidP="00853144">
            <w:pPr>
              <w:jc w:val="center"/>
              <w:rPr>
                <w:rFonts w:ascii="Arial" w:hAnsi="Arial" w:cs="Arial"/>
                <w:b/>
                <w:sz w:val="16"/>
                <w:szCs w:val="16"/>
                <w:lang w:val="es-BO"/>
              </w:rPr>
            </w:pPr>
            <w:r w:rsidRPr="008619D8">
              <w:rPr>
                <w:rFonts w:ascii="Arial" w:hAnsi="Arial" w:cs="Arial"/>
                <w:b/>
                <w:sz w:val="16"/>
                <w:szCs w:val="16"/>
                <w:lang w:val="es-BO"/>
              </w:rPr>
              <w:t>2016</w:t>
            </w:r>
          </w:p>
        </w:tc>
        <w:tc>
          <w:tcPr>
            <w:tcW w:w="430" w:type="pct"/>
            <w:shd w:val="clear" w:color="auto" w:fill="D9D9D9" w:themeFill="background1" w:themeFillShade="D9"/>
            <w:vAlign w:val="center"/>
          </w:tcPr>
          <w:p w:rsidR="008619D8" w:rsidRPr="008619D8" w:rsidRDefault="008619D8" w:rsidP="00853144">
            <w:pPr>
              <w:jc w:val="center"/>
              <w:rPr>
                <w:rFonts w:ascii="Arial" w:hAnsi="Arial" w:cs="Arial"/>
                <w:b/>
                <w:sz w:val="16"/>
                <w:szCs w:val="16"/>
                <w:lang w:val="es-BO"/>
              </w:rPr>
            </w:pPr>
            <w:r w:rsidRPr="008619D8">
              <w:rPr>
                <w:rFonts w:ascii="Arial" w:hAnsi="Arial" w:cs="Arial"/>
                <w:b/>
                <w:sz w:val="16"/>
                <w:szCs w:val="16"/>
                <w:lang w:val="es-BO"/>
              </w:rPr>
              <w:t>2017</w:t>
            </w:r>
          </w:p>
        </w:tc>
        <w:tc>
          <w:tcPr>
            <w:tcW w:w="398" w:type="pct"/>
            <w:shd w:val="clear" w:color="auto" w:fill="D9D9D9" w:themeFill="background1" w:themeFillShade="D9"/>
            <w:vAlign w:val="center"/>
          </w:tcPr>
          <w:p w:rsidR="008619D8" w:rsidRPr="008619D8" w:rsidRDefault="008619D8" w:rsidP="00853144">
            <w:pPr>
              <w:jc w:val="center"/>
              <w:rPr>
                <w:rFonts w:ascii="Arial" w:hAnsi="Arial" w:cs="Arial"/>
                <w:b/>
                <w:sz w:val="16"/>
                <w:szCs w:val="16"/>
                <w:lang w:val="es-BO"/>
              </w:rPr>
            </w:pPr>
            <w:r w:rsidRPr="008619D8">
              <w:rPr>
                <w:rFonts w:ascii="Arial" w:hAnsi="Arial" w:cs="Arial"/>
                <w:b/>
                <w:sz w:val="16"/>
                <w:szCs w:val="16"/>
                <w:lang w:val="es-BO"/>
              </w:rPr>
              <w:t>2018</w:t>
            </w:r>
          </w:p>
        </w:tc>
        <w:tc>
          <w:tcPr>
            <w:tcW w:w="360" w:type="pct"/>
            <w:shd w:val="clear" w:color="auto" w:fill="D9D9D9" w:themeFill="background1" w:themeFillShade="D9"/>
            <w:vAlign w:val="center"/>
          </w:tcPr>
          <w:p w:rsidR="008619D8" w:rsidRPr="008619D8" w:rsidRDefault="008619D8" w:rsidP="00853144">
            <w:pPr>
              <w:jc w:val="center"/>
              <w:rPr>
                <w:rFonts w:ascii="Arial" w:hAnsi="Arial" w:cs="Arial"/>
                <w:b/>
                <w:sz w:val="16"/>
                <w:szCs w:val="16"/>
                <w:lang w:val="es-BO"/>
              </w:rPr>
            </w:pPr>
            <w:r w:rsidRPr="008619D8">
              <w:rPr>
                <w:rFonts w:ascii="Arial" w:hAnsi="Arial" w:cs="Arial"/>
                <w:b/>
                <w:sz w:val="16"/>
                <w:szCs w:val="16"/>
                <w:lang w:val="es-BO"/>
              </w:rPr>
              <w:t>2019</w:t>
            </w:r>
          </w:p>
        </w:tc>
        <w:tc>
          <w:tcPr>
            <w:tcW w:w="378" w:type="pct"/>
            <w:shd w:val="clear" w:color="auto" w:fill="D9D9D9" w:themeFill="background1" w:themeFillShade="D9"/>
            <w:vAlign w:val="center"/>
          </w:tcPr>
          <w:p w:rsidR="008619D8" w:rsidRPr="008619D8" w:rsidRDefault="008619D8" w:rsidP="00853144">
            <w:pPr>
              <w:jc w:val="center"/>
              <w:rPr>
                <w:rFonts w:ascii="Arial" w:hAnsi="Arial" w:cs="Arial"/>
                <w:b/>
                <w:sz w:val="16"/>
                <w:szCs w:val="16"/>
                <w:lang w:val="es-BO"/>
              </w:rPr>
            </w:pPr>
            <w:r w:rsidRPr="008619D8">
              <w:rPr>
                <w:rFonts w:ascii="Arial" w:hAnsi="Arial" w:cs="Arial"/>
                <w:b/>
                <w:sz w:val="16"/>
                <w:szCs w:val="16"/>
                <w:lang w:val="es-BO"/>
              </w:rPr>
              <w:t xml:space="preserve">Meta </w:t>
            </w:r>
          </w:p>
        </w:tc>
        <w:tc>
          <w:tcPr>
            <w:tcW w:w="1546" w:type="pct"/>
            <w:shd w:val="clear" w:color="auto" w:fill="D9D9D9" w:themeFill="background1" w:themeFillShade="D9"/>
            <w:vAlign w:val="center"/>
          </w:tcPr>
          <w:p w:rsidR="008619D8" w:rsidRPr="008619D8" w:rsidRDefault="008619D8" w:rsidP="00853144">
            <w:pPr>
              <w:jc w:val="center"/>
              <w:rPr>
                <w:rFonts w:ascii="Arial" w:hAnsi="Arial" w:cs="Arial"/>
                <w:b/>
                <w:sz w:val="16"/>
                <w:szCs w:val="16"/>
                <w:lang w:val="es-BO"/>
              </w:rPr>
            </w:pPr>
            <w:r w:rsidRPr="008619D8">
              <w:rPr>
                <w:rFonts w:ascii="Arial" w:hAnsi="Arial" w:cs="Arial"/>
                <w:b/>
                <w:sz w:val="16"/>
                <w:szCs w:val="16"/>
                <w:lang w:val="es-BO"/>
              </w:rPr>
              <w:t>Medios de Verificación</w:t>
            </w:r>
          </w:p>
        </w:tc>
      </w:tr>
      <w:tr w:rsidR="008619D8" w:rsidRPr="008619D8" w:rsidTr="00103DD1">
        <w:trPr>
          <w:trHeight w:val="818"/>
          <w:jc w:val="center"/>
        </w:trPr>
        <w:tc>
          <w:tcPr>
            <w:tcW w:w="1227" w:type="pct"/>
            <w:vAlign w:val="center"/>
          </w:tcPr>
          <w:p w:rsidR="008619D8" w:rsidRPr="008619D8" w:rsidRDefault="008619D8" w:rsidP="00853144">
            <w:pPr>
              <w:jc w:val="center"/>
              <w:rPr>
                <w:rFonts w:ascii="Arial" w:hAnsi="Arial" w:cs="Arial"/>
                <w:sz w:val="16"/>
                <w:szCs w:val="16"/>
                <w:lang w:val="es-ES"/>
              </w:rPr>
            </w:pPr>
            <w:r w:rsidRPr="008619D8">
              <w:rPr>
                <w:rFonts w:ascii="Arial" w:hAnsi="Arial" w:cs="Arial"/>
                <w:sz w:val="16"/>
                <w:szCs w:val="16"/>
                <w:lang w:val="es-ES"/>
              </w:rPr>
              <w:t xml:space="preserve">Kilómetros de Carretera del Tramo I </w:t>
            </w:r>
            <w:r w:rsidRPr="008619D8">
              <w:rPr>
                <w:rFonts w:ascii="Arial" w:hAnsi="Arial" w:cs="Arial"/>
                <w:sz w:val="16"/>
                <w:szCs w:val="16"/>
              </w:rPr>
              <w:t>El Amatillo – Jícaro Galán (CA-1)</w:t>
            </w:r>
            <w:r w:rsidRPr="008619D8">
              <w:rPr>
                <w:rFonts w:ascii="Arial" w:hAnsi="Arial" w:cs="Arial"/>
                <w:sz w:val="16"/>
                <w:szCs w:val="16"/>
                <w:lang w:val="es-ES"/>
              </w:rPr>
              <w:t xml:space="preserve"> Rehabilitados</w:t>
            </w:r>
            <w:r w:rsidRPr="008619D8">
              <w:rPr>
                <w:rStyle w:val="FootnoteReference"/>
                <w:rFonts w:ascii="Arial" w:hAnsi="Arial" w:cs="Arial"/>
                <w:sz w:val="16"/>
                <w:szCs w:val="16"/>
              </w:rPr>
              <w:footnoteReference w:id="12"/>
            </w:r>
            <w:r w:rsidRPr="008619D8">
              <w:rPr>
                <w:rFonts w:ascii="Arial" w:hAnsi="Arial" w:cs="Arial"/>
                <w:sz w:val="16"/>
                <w:szCs w:val="16"/>
                <w:lang w:val="es-ES"/>
              </w:rPr>
              <w:t xml:space="preserve"> por el programa </w:t>
            </w:r>
          </w:p>
        </w:tc>
        <w:tc>
          <w:tcPr>
            <w:tcW w:w="263" w:type="pct"/>
            <w:vAlign w:val="center"/>
          </w:tcPr>
          <w:p w:rsidR="008619D8" w:rsidRPr="008619D8" w:rsidRDefault="00103DD1" w:rsidP="00853144">
            <w:pPr>
              <w:pStyle w:val="AbbrDesc"/>
              <w:tabs>
                <w:tab w:val="clear" w:pos="3060"/>
              </w:tabs>
              <w:jc w:val="left"/>
              <w:rPr>
                <w:rFonts w:ascii="Arial" w:hAnsi="Arial" w:cs="Arial"/>
                <w:sz w:val="16"/>
                <w:szCs w:val="16"/>
              </w:rPr>
            </w:pPr>
            <w:r>
              <w:rPr>
                <w:rFonts w:ascii="Arial" w:hAnsi="Arial" w:cs="Arial"/>
                <w:sz w:val="16"/>
                <w:szCs w:val="16"/>
              </w:rPr>
              <w:t>0</w:t>
            </w:r>
          </w:p>
        </w:tc>
        <w:tc>
          <w:tcPr>
            <w:tcW w:w="397" w:type="pct"/>
            <w:vAlign w:val="center"/>
          </w:tcPr>
          <w:p w:rsidR="008619D8" w:rsidRPr="008619D8" w:rsidRDefault="0034383C" w:rsidP="00853144">
            <w:pPr>
              <w:pStyle w:val="AbbrDesc"/>
              <w:tabs>
                <w:tab w:val="clear" w:pos="3060"/>
              </w:tabs>
              <w:jc w:val="center"/>
              <w:rPr>
                <w:rFonts w:ascii="Arial" w:hAnsi="Arial" w:cs="Arial"/>
                <w:sz w:val="16"/>
                <w:szCs w:val="16"/>
              </w:rPr>
            </w:pPr>
            <w:r>
              <w:rPr>
                <w:rFonts w:ascii="Arial" w:hAnsi="Arial" w:cs="Arial"/>
                <w:sz w:val="16"/>
                <w:szCs w:val="16"/>
              </w:rPr>
              <w:t>4</w:t>
            </w:r>
          </w:p>
        </w:tc>
        <w:tc>
          <w:tcPr>
            <w:tcW w:w="430" w:type="pct"/>
            <w:vAlign w:val="center"/>
          </w:tcPr>
          <w:p w:rsidR="008619D8" w:rsidRPr="008619D8" w:rsidRDefault="0034383C" w:rsidP="00853144">
            <w:pPr>
              <w:pStyle w:val="AbbrDesc"/>
              <w:tabs>
                <w:tab w:val="clear" w:pos="3060"/>
              </w:tabs>
              <w:jc w:val="center"/>
              <w:rPr>
                <w:rFonts w:ascii="Arial" w:hAnsi="Arial" w:cs="Arial"/>
                <w:sz w:val="16"/>
                <w:szCs w:val="16"/>
              </w:rPr>
            </w:pPr>
            <w:r>
              <w:rPr>
                <w:rFonts w:ascii="Arial" w:hAnsi="Arial" w:cs="Arial"/>
                <w:sz w:val="16"/>
                <w:szCs w:val="16"/>
              </w:rPr>
              <w:t>20</w:t>
            </w:r>
          </w:p>
        </w:tc>
        <w:tc>
          <w:tcPr>
            <w:tcW w:w="398" w:type="pct"/>
            <w:vAlign w:val="center"/>
          </w:tcPr>
          <w:p w:rsidR="008619D8" w:rsidRPr="008619D8" w:rsidRDefault="0034383C" w:rsidP="00853144">
            <w:pPr>
              <w:pStyle w:val="AbbrDesc"/>
              <w:tabs>
                <w:tab w:val="clear" w:pos="3060"/>
              </w:tabs>
              <w:jc w:val="center"/>
              <w:rPr>
                <w:rFonts w:ascii="Arial" w:hAnsi="Arial" w:cs="Arial"/>
                <w:sz w:val="16"/>
                <w:szCs w:val="16"/>
              </w:rPr>
            </w:pPr>
            <w:r>
              <w:rPr>
                <w:rFonts w:ascii="Arial" w:hAnsi="Arial" w:cs="Arial"/>
                <w:sz w:val="16"/>
                <w:szCs w:val="16"/>
              </w:rPr>
              <w:t>16</w:t>
            </w:r>
          </w:p>
        </w:tc>
        <w:tc>
          <w:tcPr>
            <w:tcW w:w="360" w:type="pct"/>
            <w:vAlign w:val="center"/>
          </w:tcPr>
          <w:p w:rsidR="008619D8" w:rsidRPr="008619D8" w:rsidRDefault="008619D8" w:rsidP="00853144">
            <w:pPr>
              <w:pStyle w:val="AbbrDesc"/>
              <w:tabs>
                <w:tab w:val="clear" w:pos="3060"/>
              </w:tabs>
              <w:jc w:val="left"/>
              <w:rPr>
                <w:rFonts w:ascii="Arial" w:hAnsi="Arial" w:cs="Arial"/>
                <w:sz w:val="16"/>
                <w:szCs w:val="16"/>
              </w:rPr>
            </w:pPr>
          </w:p>
        </w:tc>
        <w:tc>
          <w:tcPr>
            <w:tcW w:w="378" w:type="pct"/>
            <w:vAlign w:val="center"/>
          </w:tcPr>
          <w:p w:rsidR="008619D8" w:rsidRPr="008619D8" w:rsidRDefault="0034383C" w:rsidP="00853144">
            <w:pPr>
              <w:pStyle w:val="AbbrDesc"/>
              <w:tabs>
                <w:tab w:val="clear" w:pos="3060"/>
              </w:tabs>
              <w:jc w:val="left"/>
              <w:rPr>
                <w:rFonts w:ascii="Arial" w:hAnsi="Arial" w:cs="Arial"/>
                <w:sz w:val="16"/>
                <w:szCs w:val="16"/>
              </w:rPr>
            </w:pPr>
            <w:r>
              <w:rPr>
                <w:rFonts w:ascii="Arial" w:hAnsi="Arial" w:cs="Arial"/>
                <w:sz w:val="16"/>
                <w:szCs w:val="16"/>
              </w:rPr>
              <w:t>40</w:t>
            </w:r>
            <w:r w:rsidR="008619D8" w:rsidRPr="008619D8">
              <w:rPr>
                <w:rFonts w:ascii="Arial" w:hAnsi="Arial" w:cs="Arial"/>
                <w:sz w:val="16"/>
                <w:szCs w:val="16"/>
              </w:rPr>
              <w:t xml:space="preserve"> km</w:t>
            </w:r>
          </w:p>
        </w:tc>
        <w:tc>
          <w:tcPr>
            <w:tcW w:w="1546" w:type="pct"/>
            <w:vAlign w:val="center"/>
          </w:tcPr>
          <w:p w:rsidR="008619D8" w:rsidRPr="008619D8" w:rsidRDefault="008619D8" w:rsidP="00853144">
            <w:pPr>
              <w:rPr>
                <w:rFonts w:ascii="Arial" w:hAnsi="Arial" w:cs="Arial"/>
                <w:sz w:val="16"/>
                <w:szCs w:val="16"/>
                <w:lang w:val="es-BO"/>
              </w:rPr>
            </w:pPr>
            <w:r w:rsidRPr="008619D8">
              <w:rPr>
                <w:rFonts w:ascii="Arial" w:hAnsi="Arial" w:cs="Arial"/>
                <w:sz w:val="16"/>
                <w:szCs w:val="16"/>
                <w:lang w:val="es-BO"/>
              </w:rPr>
              <w:t>Informe de Supervisión en Campo y Acta Entrega-Recepción de Obras</w:t>
            </w:r>
          </w:p>
          <w:p w:rsidR="008619D8" w:rsidRPr="008619D8" w:rsidRDefault="008619D8" w:rsidP="00853144">
            <w:pPr>
              <w:rPr>
                <w:rFonts w:ascii="Arial" w:hAnsi="Arial" w:cs="Arial"/>
                <w:sz w:val="16"/>
                <w:szCs w:val="16"/>
                <w:lang w:val="es-BO"/>
              </w:rPr>
            </w:pPr>
            <w:r w:rsidRPr="008619D8">
              <w:rPr>
                <w:rFonts w:ascii="Arial" w:hAnsi="Arial" w:cs="Arial"/>
                <w:sz w:val="16"/>
                <w:szCs w:val="16"/>
                <w:lang w:val="es-BO"/>
              </w:rPr>
              <w:t xml:space="preserve">Responsable: </w:t>
            </w:r>
            <w:r w:rsidR="001C268B">
              <w:rPr>
                <w:rFonts w:ascii="Arial" w:hAnsi="Arial" w:cs="Arial"/>
                <w:noProof/>
                <w:sz w:val="16"/>
                <w:szCs w:val="16"/>
                <w:lang w:val="es-MX"/>
              </w:rPr>
              <w:t>INVEST- H</w:t>
            </w:r>
            <w:r w:rsidRPr="008619D8">
              <w:rPr>
                <w:rFonts w:ascii="Arial" w:hAnsi="Arial" w:cs="Arial"/>
                <w:sz w:val="16"/>
                <w:szCs w:val="16"/>
                <w:lang w:val="es-BO"/>
              </w:rPr>
              <w:t>- Firma Consultora de Supervisión de Obras</w:t>
            </w:r>
          </w:p>
        </w:tc>
      </w:tr>
      <w:tr w:rsidR="008619D8" w:rsidRPr="008619D8" w:rsidTr="00103DD1">
        <w:trPr>
          <w:trHeight w:val="899"/>
          <w:jc w:val="center"/>
        </w:trPr>
        <w:tc>
          <w:tcPr>
            <w:tcW w:w="1227" w:type="pct"/>
            <w:vAlign w:val="center"/>
          </w:tcPr>
          <w:p w:rsidR="008619D8" w:rsidRPr="008619D8" w:rsidRDefault="008619D8" w:rsidP="00853144">
            <w:pPr>
              <w:jc w:val="center"/>
              <w:rPr>
                <w:rFonts w:ascii="Arial" w:hAnsi="Arial" w:cs="Arial"/>
                <w:sz w:val="16"/>
                <w:szCs w:val="16"/>
                <w:lang w:val="es-ES"/>
              </w:rPr>
            </w:pPr>
            <w:r w:rsidRPr="008619D8">
              <w:rPr>
                <w:rFonts w:ascii="Arial" w:hAnsi="Arial" w:cs="Arial"/>
                <w:sz w:val="16"/>
                <w:szCs w:val="16"/>
                <w:lang w:val="es-ES"/>
              </w:rPr>
              <w:t xml:space="preserve">Kilómetros de Carretera del Tramo II </w:t>
            </w:r>
            <w:r w:rsidRPr="008619D8">
              <w:rPr>
                <w:rFonts w:ascii="Arial" w:hAnsi="Arial" w:cs="Arial"/>
                <w:sz w:val="16"/>
                <w:szCs w:val="16"/>
              </w:rPr>
              <w:t>Jícaro Galán - Choluteca (CA-1)</w:t>
            </w:r>
            <w:r w:rsidRPr="008619D8">
              <w:rPr>
                <w:rFonts w:ascii="Arial" w:hAnsi="Arial" w:cs="Arial"/>
                <w:sz w:val="16"/>
                <w:szCs w:val="16"/>
                <w:lang w:val="es-ES"/>
              </w:rPr>
              <w:t xml:space="preserve"> Rehabilitados por el programa</w:t>
            </w:r>
          </w:p>
        </w:tc>
        <w:tc>
          <w:tcPr>
            <w:tcW w:w="263" w:type="pct"/>
            <w:vAlign w:val="center"/>
          </w:tcPr>
          <w:p w:rsidR="008619D8" w:rsidRPr="008619D8" w:rsidRDefault="00103DD1" w:rsidP="00853144">
            <w:pPr>
              <w:pStyle w:val="AbbrDesc"/>
              <w:tabs>
                <w:tab w:val="clear" w:pos="3060"/>
              </w:tabs>
              <w:jc w:val="center"/>
              <w:rPr>
                <w:rFonts w:ascii="Arial" w:eastAsia="Times New Roman" w:hAnsi="Arial" w:cs="Arial"/>
                <w:sz w:val="16"/>
                <w:szCs w:val="16"/>
                <w:lang w:val="es-ES"/>
              </w:rPr>
            </w:pPr>
            <w:r>
              <w:rPr>
                <w:rFonts w:ascii="Arial" w:eastAsia="Times New Roman" w:hAnsi="Arial" w:cs="Arial"/>
                <w:sz w:val="16"/>
                <w:szCs w:val="16"/>
                <w:lang w:val="es-ES"/>
              </w:rPr>
              <w:t>0</w:t>
            </w:r>
          </w:p>
        </w:tc>
        <w:tc>
          <w:tcPr>
            <w:tcW w:w="397" w:type="pct"/>
            <w:vAlign w:val="center"/>
          </w:tcPr>
          <w:p w:rsidR="008619D8" w:rsidRPr="008619D8" w:rsidRDefault="0034383C" w:rsidP="00853144">
            <w:pPr>
              <w:pStyle w:val="AbbrDesc"/>
              <w:tabs>
                <w:tab w:val="clear" w:pos="3060"/>
              </w:tabs>
              <w:jc w:val="center"/>
              <w:rPr>
                <w:rFonts w:ascii="Arial" w:eastAsia="Times New Roman" w:hAnsi="Arial" w:cs="Arial"/>
                <w:sz w:val="16"/>
                <w:szCs w:val="16"/>
                <w:lang w:val="es-ES"/>
              </w:rPr>
            </w:pPr>
            <w:r>
              <w:rPr>
                <w:rFonts w:ascii="Arial" w:eastAsia="Times New Roman" w:hAnsi="Arial" w:cs="Arial"/>
                <w:sz w:val="16"/>
                <w:szCs w:val="16"/>
                <w:lang w:val="es-ES"/>
              </w:rPr>
              <w:t>5,7</w:t>
            </w:r>
          </w:p>
        </w:tc>
        <w:tc>
          <w:tcPr>
            <w:tcW w:w="430" w:type="pct"/>
            <w:vAlign w:val="center"/>
          </w:tcPr>
          <w:p w:rsidR="008619D8" w:rsidRPr="008619D8" w:rsidRDefault="0034383C" w:rsidP="00853144">
            <w:pPr>
              <w:pStyle w:val="AbbrDesc"/>
              <w:tabs>
                <w:tab w:val="clear" w:pos="3060"/>
              </w:tabs>
              <w:jc w:val="center"/>
              <w:rPr>
                <w:rFonts w:ascii="Arial" w:eastAsia="Times New Roman" w:hAnsi="Arial" w:cs="Arial"/>
                <w:sz w:val="16"/>
                <w:szCs w:val="16"/>
                <w:lang w:val="es-ES"/>
              </w:rPr>
            </w:pPr>
            <w:r>
              <w:rPr>
                <w:rFonts w:ascii="Arial" w:eastAsia="Times New Roman" w:hAnsi="Arial" w:cs="Arial"/>
                <w:sz w:val="16"/>
                <w:szCs w:val="16"/>
                <w:lang w:val="es-ES"/>
              </w:rPr>
              <w:t>28,5</w:t>
            </w:r>
          </w:p>
        </w:tc>
        <w:tc>
          <w:tcPr>
            <w:tcW w:w="398" w:type="pct"/>
            <w:vAlign w:val="center"/>
          </w:tcPr>
          <w:p w:rsidR="008619D8" w:rsidRPr="008619D8" w:rsidRDefault="0034383C" w:rsidP="00853144">
            <w:pPr>
              <w:pStyle w:val="AbbrDesc"/>
              <w:tabs>
                <w:tab w:val="clear" w:pos="3060"/>
              </w:tabs>
              <w:jc w:val="center"/>
              <w:rPr>
                <w:rFonts w:ascii="Arial" w:eastAsia="Times New Roman" w:hAnsi="Arial" w:cs="Arial"/>
                <w:sz w:val="16"/>
                <w:szCs w:val="16"/>
                <w:lang w:val="es-ES"/>
              </w:rPr>
            </w:pPr>
            <w:r>
              <w:rPr>
                <w:rFonts w:ascii="Arial" w:eastAsia="Times New Roman" w:hAnsi="Arial" w:cs="Arial"/>
                <w:sz w:val="16"/>
                <w:szCs w:val="16"/>
                <w:lang w:val="es-ES"/>
              </w:rPr>
              <w:t>22,5</w:t>
            </w:r>
          </w:p>
        </w:tc>
        <w:tc>
          <w:tcPr>
            <w:tcW w:w="360" w:type="pct"/>
            <w:vAlign w:val="center"/>
          </w:tcPr>
          <w:p w:rsidR="008619D8" w:rsidRPr="008619D8" w:rsidRDefault="008619D8" w:rsidP="00853144">
            <w:pPr>
              <w:pStyle w:val="AbbrDesc"/>
              <w:tabs>
                <w:tab w:val="clear" w:pos="3060"/>
              </w:tabs>
              <w:jc w:val="center"/>
              <w:rPr>
                <w:rFonts w:ascii="Arial" w:eastAsia="Times New Roman" w:hAnsi="Arial" w:cs="Arial"/>
                <w:sz w:val="16"/>
                <w:szCs w:val="16"/>
                <w:lang w:val="es-ES"/>
              </w:rPr>
            </w:pPr>
          </w:p>
        </w:tc>
        <w:tc>
          <w:tcPr>
            <w:tcW w:w="378" w:type="pct"/>
            <w:vAlign w:val="center"/>
          </w:tcPr>
          <w:p w:rsidR="008619D8" w:rsidRPr="008619D8" w:rsidRDefault="0034383C" w:rsidP="00853144">
            <w:pPr>
              <w:pStyle w:val="AbbrDesc"/>
              <w:tabs>
                <w:tab w:val="clear" w:pos="3060"/>
              </w:tabs>
              <w:jc w:val="center"/>
              <w:rPr>
                <w:rFonts w:ascii="Arial" w:hAnsi="Arial" w:cs="Arial"/>
                <w:sz w:val="16"/>
                <w:szCs w:val="16"/>
                <w:lang w:val="es-ES"/>
              </w:rPr>
            </w:pPr>
            <w:r>
              <w:rPr>
                <w:rFonts w:ascii="Arial" w:hAnsi="Arial" w:cs="Arial"/>
                <w:sz w:val="16"/>
                <w:szCs w:val="16"/>
              </w:rPr>
              <w:t>57</w:t>
            </w:r>
            <w:r w:rsidR="008619D8" w:rsidRPr="008619D8">
              <w:rPr>
                <w:rFonts w:ascii="Arial" w:hAnsi="Arial" w:cs="Arial"/>
                <w:sz w:val="16"/>
                <w:szCs w:val="16"/>
              </w:rPr>
              <w:t xml:space="preserve"> Km</w:t>
            </w:r>
          </w:p>
        </w:tc>
        <w:tc>
          <w:tcPr>
            <w:tcW w:w="1546" w:type="pct"/>
            <w:vAlign w:val="center"/>
          </w:tcPr>
          <w:p w:rsidR="008619D8" w:rsidRPr="008619D8" w:rsidRDefault="008619D8" w:rsidP="00853144">
            <w:pPr>
              <w:rPr>
                <w:rFonts w:ascii="Arial" w:hAnsi="Arial" w:cs="Arial"/>
                <w:sz w:val="16"/>
                <w:szCs w:val="16"/>
                <w:lang w:val="es-BO"/>
              </w:rPr>
            </w:pPr>
            <w:r w:rsidRPr="008619D8">
              <w:rPr>
                <w:rFonts w:ascii="Arial" w:hAnsi="Arial" w:cs="Arial"/>
                <w:sz w:val="16"/>
                <w:szCs w:val="16"/>
                <w:lang w:val="es-BO"/>
              </w:rPr>
              <w:t>Informe de Supervisión en Campo y Acta Entrega-Recepción de Obras</w:t>
            </w:r>
          </w:p>
          <w:p w:rsidR="008619D8" w:rsidRPr="008619D8" w:rsidRDefault="008619D8" w:rsidP="00853144">
            <w:pPr>
              <w:rPr>
                <w:rFonts w:ascii="Arial" w:hAnsi="Arial" w:cs="Arial"/>
                <w:sz w:val="16"/>
                <w:szCs w:val="16"/>
                <w:lang w:val="es-BO"/>
              </w:rPr>
            </w:pPr>
            <w:r w:rsidRPr="008619D8">
              <w:rPr>
                <w:rFonts w:ascii="Arial" w:hAnsi="Arial" w:cs="Arial"/>
                <w:sz w:val="16"/>
                <w:szCs w:val="16"/>
                <w:lang w:val="es-BO"/>
              </w:rPr>
              <w:t xml:space="preserve">Responsable: </w:t>
            </w:r>
            <w:r w:rsidR="001C268B">
              <w:rPr>
                <w:rFonts w:ascii="Arial" w:hAnsi="Arial" w:cs="Arial"/>
                <w:noProof/>
                <w:sz w:val="16"/>
                <w:szCs w:val="16"/>
                <w:lang w:val="es-MX"/>
              </w:rPr>
              <w:t>INVEST- H</w:t>
            </w:r>
            <w:r w:rsidRPr="008619D8">
              <w:rPr>
                <w:rFonts w:ascii="Arial" w:hAnsi="Arial" w:cs="Arial"/>
                <w:sz w:val="16"/>
                <w:szCs w:val="16"/>
                <w:lang w:val="es-BO"/>
              </w:rPr>
              <w:t>- Firma Consultora de Supervisión de Obras</w:t>
            </w:r>
          </w:p>
        </w:tc>
      </w:tr>
      <w:tr w:rsidR="008619D8" w:rsidRPr="008619D8" w:rsidTr="00103DD1">
        <w:trPr>
          <w:trHeight w:val="845"/>
          <w:jc w:val="center"/>
        </w:trPr>
        <w:tc>
          <w:tcPr>
            <w:tcW w:w="1227" w:type="pct"/>
            <w:vAlign w:val="center"/>
          </w:tcPr>
          <w:p w:rsidR="008619D8" w:rsidRPr="008619D8" w:rsidRDefault="008619D8" w:rsidP="00853144">
            <w:pPr>
              <w:rPr>
                <w:rFonts w:ascii="Arial" w:hAnsi="Arial" w:cs="Arial"/>
                <w:sz w:val="16"/>
                <w:szCs w:val="16"/>
                <w:highlight w:val="yellow"/>
                <w:lang w:val="es-ES"/>
              </w:rPr>
            </w:pPr>
            <w:r w:rsidRPr="008619D8">
              <w:rPr>
                <w:rFonts w:ascii="Arial" w:hAnsi="Arial" w:cs="Arial"/>
                <w:sz w:val="16"/>
                <w:szCs w:val="16"/>
                <w:lang w:val="es-ES"/>
              </w:rPr>
              <w:t>Kilómetros de Carretera del Tramo III Choluteca - Guasaule (CA-3) Rehabilitados por el programa</w:t>
            </w:r>
            <w:r w:rsidRPr="008619D8">
              <w:rPr>
                <w:rFonts w:ascii="Arial" w:hAnsi="Arial" w:cs="Arial"/>
                <w:sz w:val="16"/>
                <w:szCs w:val="16"/>
                <w:highlight w:val="yellow"/>
                <w:lang w:val="es-ES"/>
              </w:rPr>
              <w:t xml:space="preserve"> </w:t>
            </w:r>
          </w:p>
        </w:tc>
        <w:tc>
          <w:tcPr>
            <w:tcW w:w="263" w:type="pct"/>
            <w:vAlign w:val="center"/>
          </w:tcPr>
          <w:p w:rsidR="008619D8" w:rsidRPr="008619D8" w:rsidRDefault="00103DD1" w:rsidP="00853144">
            <w:pPr>
              <w:pStyle w:val="AbbrDesc"/>
              <w:tabs>
                <w:tab w:val="clear" w:pos="3060"/>
              </w:tabs>
              <w:jc w:val="center"/>
              <w:rPr>
                <w:rFonts w:ascii="Arial" w:hAnsi="Arial" w:cs="Arial"/>
                <w:sz w:val="16"/>
                <w:szCs w:val="16"/>
              </w:rPr>
            </w:pPr>
            <w:r>
              <w:rPr>
                <w:rFonts w:ascii="Arial" w:hAnsi="Arial" w:cs="Arial"/>
                <w:sz w:val="16"/>
                <w:szCs w:val="16"/>
              </w:rPr>
              <w:t>0</w:t>
            </w:r>
          </w:p>
        </w:tc>
        <w:tc>
          <w:tcPr>
            <w:tcW w:w="397" w:type="pct"/>
            <w:vAlign w:val="center"/>
          </w:tcPr>
          <w:p w:rsidR="008619D8" w:rsidRPr="008619D8" w:rsidRDefault="008619D8" w:rsidP="00853144">
            <w:pPr>
              <w:pStyle w:val="AbbrDesc"/>
              <w:tabs>
                <w:tab w:val="clear" w:pos="3060"/>
              </w:tabs>
              <w:jc w:val="center"/>
              <w:rPr>
                <w:rFonts w:ascii="Arial" w:hAnsi="Arial" w:cs="Arial"/>
                <w:sz w:val="16"/>
                <w:szCs w:val="16"/>
              </w:rPr>
            </w:pPr>
          </w:p>
        </w:tc>
        <w:tc>
          <w:tcPr>
            <w:tcW w:w="430" w:type="pct"/>
            <w:vAlign w:val="center"/>
          </w:tcPr>
          <w:p w:rsidR="008619D8" w:rsidRPr="008619D8" w:rsidRDefault="0034383C" w:rsidP="00853144">
            <w:pPr>
              <w:pStyle w:val="AbbrDesc"/>
              <w:tabs>
                <w:tab w:val="clear" w:pos="3060"/>
              </w:tabs>
              <w:jc w:val="center"/>
              <w:rPr>
                <w:rFonts w:ascii="Arial" w:hAnsi="Arial" w:cs="Arial"/>
                <w:sz w:val="16"/>
                <w:szCs w:val="16"/>
              </w:rPr>
            </w:pPr>
            <w:r>
              <w:rPr>
                <w:rFonts w:ascii="Arial" w:hAnsi="Arial" w:cs="Arial"/>
                <w:sz w:val="16"/>
                <w:szCs w:val="16"/>
              </w:rPr>
              <w:t>16</w:t>
            </w:r>
          </w:p>
        </w:tc>
        <w:tc>
          <w:tcPr>
            <w:tcW w:w="398" w:type="pct"/>
            <w:vAlign w:val="center"/>
          </w:tcPr>
          <w:p w:rsidR="008619D8" w:rsidRPr="008619D8" w:rsidRDefault="0034383C" w:rsidP="00853144">
            <w:pPr>
              <w:pStyle w:val="AbbrDesc"/>
              <w:tabs>
                <w:tab w:val="clear" w:pos="3060"/>
              </w:tabs>
              <w:jc w:val="center"/>
              <w:rPr>
                <w:rFonts w:ascii="Arial" w:hAnsi="Arial" w:cs="Arial"/>
                <w:sz w:val="16"/>
                <w:szCs w:val="16"/>
              </w:rPr>
            </w:pPr>
            <w:r>
              <w:rPr>
                <w:rFonts w:ascii="Arial" w:hAnsi="Arial" w:cs="Arial"/>
                <w:sz w:val="16"/>
                <w:szCs w:val="16"/>
              </w:rPr>
              <w:t>24</w:t>
            </w:r>
          </w:p>
        </w:tc>
        <w:tc>
          <w:tcPr>
            <w:tcW w:w="360" w:type="pct"/>
            <w:vAlign w:val="center"/>
          </w:tcPr>
          <w:p w:rsidR="008619D8" w:rsidRPr="008619D8" w:rsidRDefault="008619D8" w:rsidP="00853144">
            <w:pPr>
              <w:pStyle w:val="AbbrDesc"/>
              <w:tabs>
                <w:tab w:val="clear" w:pos="3060"/>
              </w:tabs>
              <w:jc w:val="center"/>
              <w:rPr>
                <w:rFonts w:ascii="Arial" w:hAnsi="Arial" w:cs="Arial"/>
                <w:sz w:val="16"/>
                <w:szCs w:val="16"/>
              </w:rPr>
            </w:pPr>
          </w:p>
        </w:tc>
        <w:tc>
          <w:tcPr>
            <w:tcW w:w="378" w:type="pct"/>
            <w:vAlign w:val="center"/>
          </w:tcPr>
          <w:p w:rsidR="008619D8" w:rsidRPr="008619D8" w:rsidRDefault="0034383C" w:rsidP="00853144">
            <w:pPr>
              <w:pStyle w:val="AbbrDesc"/>
              <w:tabs>
                <w:tab w:val="clear" w:pos="3060"/>
              </w:tabs>
              <w:jc w:val="center"/>
              <w:rPr>
                <w:rFonts w:ascii="Arial" w:hAnsi="Arial" w:cs="Arial"/>
                <w:sz w:val="16"/>
                <w:szCs w:val="16"/>
              </w:rPr>
            </w:pPr>
            <w:r>
              <w:rPr>
                <w:rFonts w:ascii="Arial" w:hAnsi="Arial" w:cs="Arial"/>
                <w:sz w:val="16"/>
                <w:szCs w:val="16"/>
              </w:rPr>
              <w:t>40</w:t>
            </w:r>
            <w:r w:rsidR="008619D8" w:rsidRPr="008619D8">
              <w:rPr>
                <w:rFonts w:ascii="Arial" w:hAnsi="Arial" w:cs="Arial"/>
                <w:sz w:val="16"/>
                <w:szCs w:val="16"/>
              </w:rPr>
              <w:t xml:space="preserve"> Km</w:t>
            </w:r>
          </w:p>
        </w:tc>
        <w:tc>
          <w:tcPr>
            <w:tcW w:w="1546" w:type="pct"/>
            <w:vAlign w:val="center"/>
          </w:tcPr>
          <w:p w:rsidR="008619D8" w:rsidRPr="008619D8" w:rsidRDefault="008619D8" w:rsidP="00853144">
            <w:pPr>
              <w:rPr>
                <w:rFonts w:ascii="Arial" w:hAnsi="Arial" w:cs="Arial"/>
                <w:sz w:val="16"/>
                <w:szCs w:val="16"/>
                <w:lang w:val="es-BO"/>
              </w:rPr>
            </w:pPr>
            <w:r w:rsidRPr="008619D8">
              <w:rPr>
                <w:rFonts w:ascii="Arial" w:hAnsi="Arial" w:cs="Arial"/>
                <w:sz w:val="16"/>
                <w:szCs w:val="16"/>
                <w:lang w:val="es-BO"/>
              </w:rPr>
              <w:t>Informe de Supervisión en Campo y Acta Entrega-Recepción de Obras</w:t>
            </w:r>
          </w:p>
          <w:p w:rsidR="008619D8" w:rsidRPr="008619D8" w:rsidRDefault="008619D8" w:rsidP="00853144">
            <w:pPr>
              <w:rPr>
                <w:rFonts w:ascii="Arial" w:hAnsi="Arial" w:cs="Arial"/>
                <w:sz w:val="16"/>
                <w:szCs w:val="16"/>
                <w:lang w:val="es-BO"/>
              </w:rPr>
            </w:pPr>
            <w:r w:rsidRPr="008619D8">
              <w:rPr>
                <w:rFonts w:ascii="Arial" w:hAnsi="Arial" w:cs="Arial"/>
                <w:sz w:val="16"/>
                <w:szCs w:val="16"/>
                <w:lang w:val="es-BO"/>
              </w:rPr>
              <w:t xml:space="preserve">Responsable: </w:t>
            </w:r>
            <w:r w:rsidR="001C268B">
              <w:rPr>
                <w:rFonts w:ascii="Arial" w:hAnsi="Arial" w:cs="Arial"/>
                <w:noProof/>
                <w:sz w:val="16"/>
                <w:szCs w:val="16"/>
                <w:lang w:val="es-MX"/>
              </w:rPr>
              <w:t>INVEST- H</w:t>
            </w:r>
            <w:r w:rsidRPr="008619D8">
              <w:rPr>
                <w:rFonts w:ascii="Arial" w:hAnsi="Arial" w:cs="Arial"/>
                <w:sz w:val="16"/>
                <w:szCs w:val="16"/>
                <w:lang w:val="es-BO"/>
              </w:rPr>
              <w:t>- Firma Consultora de Supervisión de Obras</w:t>
            </w:r>
          </w:p>
        </w:tc>
      </w:tr>
      <w:tr w:rsidR="002F25FD" w:rsidRPr="008619D8" w:rsidTr="00103DD1">
        <w:trPr>
          <w:trHeight w:val="926"/>
          <w:jc w:val="center"/>
        </w:trPr>
        <w:tc>
          <w:tcPr>
            <w:tcW w:w="1227" w:type="pct"/>
            <w:vAlign w:val="center"/>
          </w:tcPr>
          <w:p w:rsidR="002F25FD" w:rsidRPr="008619D8" w:rsidRDefault="001E486A" w:rsidP="00853144">
            <w:pPr>
              <w:rPr>
                <w:rFonts w:ascii="Arial" w:hAnsi="Arial" w:cs="Arial"/>
                <w:sz w:val="16"/>
                <w:szCs w:val="16"/>
                <w:lang w:val="es-ES"/>
              </w:rPr>
            </w:pPr>
            <w:r w:rsidRPr="001E486A">
              <w:rPr>
                <w:rFonts w:ascii="Arial" w:hAnsi="Arial" w:cs="Arial"/>
                <w:sz w:val="16"/>
                <w:szCs w:val="16"/>
                <w:lang w:val="es-ES"/>
              </w:rPr>
              <w:t>Kilómetros de Carretera adicionales en corredores de integración complementarios al CPM</w:t>
            </w:r>
          </w:p>
        </w:tc>
        <w:tc>
          <w:tcPr>
            <w:tcW w:w="263" w:type="pct"/>
            <w:vAlign w:val="center"/>
          </w:tcPr>
          <w:p w:rsidR="002F25FD" w:rsidRPr="002F25FD" w:rsidRDefault="00103DD1" w:rsidP="00853144">
            <w:pPr>
              <w:pStyle w:val="AbbrDesc"/>
              <w:tabs>
                <w:tab w:val="clear" w:pos="3060"/>
              </w:tabs>
              <w:jc w:val="center"/>
              <w:rPr>
                <w:rFonts w:ascii="Arial" w:eastAsia="Times New Roman" w:hAnsi="Arial" w:cs="Arial"/>
                <w:spacing w:val="-3"/>
                <w:sz w:val="16"/>
                <w:szCs w:val="16"/>
                <w:lang w:val="es-ES"/>
              </w:rPr>
            </w:pPr>
            <w:r>
              <w:rPr>
                <w:rFonts w:ascii="Arial" w:eastAsia="Times New Roman" w:hAnsi="Arial" w:cs="Arial"/>
                <w:spacing w:val="-3"/>
                <w:sz w:val="16"/>
                <w:szCs w:val="16"/>
                <w:lang w:val="es-ES"/>
              </w:rPr>
              <w:t>0</w:t>
            </w:r>
          </w:p>
        </w:tc>
        <w:tc>
          <w:tcPr>
            <w:tcW w:w="397" w:type="pct"/>
            <w:vAlign w:val="center"/>
          </w:tcPr>
          <w:p w:rsidR="002F25FD" w:rsidRPr="002F25FD" w:rsidRDefault="002F25FD" w:rsidP="00853144">
            <w:pPr>
              <w:pStyle w:val="AbbrDesc"/>
              <w:tabs>
                <w:tab w:val="clear" w:pos="3060"/>
              </w:tabs>
              <w:jc w:val="center"/>
              <w:rPr>
                <w:rFonts w:ascii="Arial" w:eastAsia="Times New Roman" w:hAnsi="Arial" w:cs="Arial"/>
                <w:spacing w:val="-3"/>
                <w:sz w:val="16"/>
                <w:szCs w:val="16"/>
                <w:lang w:val="es-ES"/>
              </w:rPr>
            </w:pPr>
          </w:p>
        </w:tc>
        <w:tc>
          <w:tcPr>
            <w:tcW w:w="430" w:type="pct"/>
            <w:vAlign w:val="center"/>
          </w:tcPr>
          <w:p w:rsidR="002F25FD" w:rsidRPr="002F25FD" w:rsidRDefault="002F25FD" w:rsidP="00853144">
            <w:pPr>
              <w:pStyle w:val="AbbrDesc"/>
              <w:tabs>
                <w:tab w:val="clear" w:pos="3060"/>
              </w:tabs>
              <w:jc w:val="center"/>
              <w:rPr>
                <w:rFonts w:ascii="Arial" w:eastAsia="Times New Roman" w:hAnsi="Arial" w:cs="Arial"/>
                <w:spacing w:val="-3"/>
                <w:sz w:val="16"/>
                <w:szCs w:val="16"/>
                <w:lang w:val="es-ES"/>
              </w:rPr>
            </w:pPr>
            <w:r w:rsidRPr="002F25FD">
              <w:rPr>
                <w:rFonts w:ascii="Arial" w:eastAsia="Times New Roman" w:hAnsi="Arial" w:cs="Arial"/>
                <w:spacing w:val="-3"/>
                <w:sz w:val="16"/>
                <w:szCs w:val="16"/>
                <w:lang w:val="es-ES"/>
              </w:rPr>
              <w:t>12</w:t>
            </w:r>
          </w:p>
        </w:tc>
        <w:tc>
          <w:tcPr>
            <w:tcW w:w="398" w:type="pct"/>
            <w:vAlign w:val="center"/>
          </w:tcPr>
          <w:p w:rsidR="002F25FD" w:rsidRPr="002F25FD" w:rsidRDefault="002F25FD" w:rsidP="00853144">
            <w:pPr>
              <w:pStyle w:val="AbbrDesc"/>
              <w:tabs>
                <w:tab w:val="clear" w:pos="3060"/>
              </w:tabs>
              <w:jc w:val="center"/>
              <w:rPr>
                <w:rFonts w:ascii="Arial" w:eastAsia="Times New Roman" w:hAnsi="Arial" w:cs="Arial"/>
                <w:spacing w:val="-3"/>
                <w:sz w:val="16"/>
                <w:szCs w:val="16"/>
                <w:lang w:val="es-ES"/>
              </w:rPr>
            </w:pPr>
            <w:r w:rsidRPr="002F25FD">
              <w:rPr>
                <w:rFonts w:ascii="Arial" w:eastAsia="Times New Roman" w:hAnsi="Arial" w:cs="Arial"/>
                <w:spacing w:val="-3"/>
                <w:sz w:val="16"/>
                <w:szCs w:val="16"/>
                <w:lang w:val="es-ES"/>
              </w:rPr>
              <w:t>8</w:t>
            </w:r>
          </w:p>
        </w:tc>
        <w:tc>
          <w:tcPr>
            <w:tcW w:w="360" w:type="pct"/>
            <w:vAlign w:val="center"/>
          </w:tcPr>
          <w:p w:rsidR="002F25FD" w:rsidRPr="002F25FD" w:rsidRDefault="002F25FD" w:rsidP="00853144">
            <w:pPr>
              <w:pStyle w:val="AbbrDesc"/>
              <w:tabs>
                <w:tab w:val="clear" w:pos="3060"/>
              </w:tabs>
              <w:jc w:val="center"/>
              <w:rPr>
                <w:rFonts w:ascii="Arial" w:eastAsia="Times New Roman" w:hAnsi="Arial" w:cs="Arial"/>
                <w:spacing w:val="-3"/>
                <w:sz w:val="16"/>
                <w:szCs w:val="16"/>
                <w:lang w:val="es-ES"/>
              </w:rPr>
            </w:pPr>
          </w:p>
        </w:tc>
        <w:tc>
          <w:tcPr>
            <w:tcW w:w="378" w:type="pct"/>
            <w:vAlign w:val="center"/>
          </w:tcPr>
          <w:p w:rsidR="002F25FD" w:rsidRPr="002F25FD" w:rsidRDefault="002F25FD" w:rsidP="00853144">
            <w:pPr>
              <w:pStyle w:val="AbbrDesc"/>
              <w:tabs>
                <w:tab w:val="clear" w:pos="3060"/>
              </w:tabs>
              <w:jc w:val="center"/>
              <w:rPr>
                <w:rFonts w:ascii="Arial" w:eastAsia="Times New Roman" w:hAnsi="Arial" w:cs="Arial"/>
                <w:spacing w:val="-3"/>
                <w:sz w:val="16"/>
                <w:szCs w:val="16"/>
                <w:lang w:val="es-ES"/>
              </w:rPr>
            </w:pPr>
            <w:r w:rsidRPr="002F25FD">
              <w:rPr>
                <w:rFonts w:ascii="Arial" w:eastAsia="Times New Roman" w:hAnsi="Arial" w:cs="Arial"/>
                <w:spacing w:val="-3"/>
                <w:sz w:val="16"/>
                <w:szCs w:val="16"/>
                <w:lang w:val="es-ES"/>
              </w:rPr>
              <w:t>20 Km</w:t>
            </w:r>
          </w:p>
        </w:tc>
        <w:tc>
          <w:tcPr>
            <w:tcW w:w="1546" w:type="pct"/>
            <w:vAlign w:val="center"/>
          </w:tcPr>
          <w:p w:rsidR="002F25FD" w:rsidRPr="008619D8" w:rsidRDefault="002F25FD" w:rsidP="002F25FD">
            <w:pPr>
              <w:rPr>
                <w:rFonts w:ascii="Arial" w:hAnsi="Arial" w:cs="Arial"/>
                <w:sz w:val="16"/>
                <w:szCs w:val="16"/>
                <w:lang w:val="es-BO"/>
              </w:rPr>
            </w:pPr>
            <w:r w:rsidRPr="008619D8">
              <w:rPr>
                <w:rFonts w:ascii="Arial" w:hAnsi="Arial" w:cs="Arial"/>
                <w:sz w:val="16"/>
                <w:szCs w:val="16"/>
                <w:lang w:val="es-BO"/>
              </w:rPr>
              <w:t>Informe de Supervisión en Campo y Acta Entrega-Recepción de Obras</w:t>
            </w:r>
          </w:p>
          <w:p w:rsidR="002F25FD" w:rsidRPr="008619D8" w:rsidRDefault="002F25FD" w:rsidP="002F25FD">
            <w:pPr>
              <w:rPr>
                <w:rFonts w:ascii="Arial" w:hAnsi="Arial" w:cs="Arial"/>
                <w:sz w:val="16"/>
                <w:szCs w:val="16"/>
                <w:lang w:val="es-BO"/>
              </w:rPr>
            </w:pPr>
            <w:r w:rsidRPr="008619D8">
              <w:rPr>
                <w:rFonts w:ascii="Arial" w:hAnsi="Arial" w:cs="Arial"/>
                <w:sz w:val="16"/>
                <w:szCs w:val="16"/>
                <w:lang w:val="es-BO"/>
              </w:rPr>
              <w:t xml:space="preserve">Responsable: </w:t>
            </w:r>
            <w:r>
              <w:rPr>
                <w:rFonts w:ascii="Arial" w:hAnsi="Arial" w:cs="Arial"/>
                <w:noProof/>
                <w:sz w:val="16"/>
                <w:szCs w:val="16"/>
                <w:lang w:val="es-MX"/>
              </w:rPr>
              <w:t>INVEST- H</w:t>
            </w:r>
            <w:r w:rsidRPr="008619D8">
              <w:rPr>
                <w:rFonts w:ascii="Arial" w:hAnsi="Arial" w:cs="Arial"/>
                <w:sz w:val="16"/>
                <w:szCs w:val="16"/>
                <w:lang w:val="es-BO"/>
              </w:rPr>
              <w:t>- Firma Consultora de Supervisión de Obras</w:t>
            </w:r>
          </w:p>
        </w:tc>
      </w:tr>
      <w:tr w:rsidR="002F25FD" w:rsidRPr="008619D8" w:rsidTr="00103DD1">
        <w:trPr>
          <w:trHeight w:val="282"/>
          <w:tblHeader/>
          <w:jc w:val="center"/>
        </w:trPr>
        <w:tc>
          <w:tcPr>
            <w:tcW w:w="1227" w:type="pct"/>
            <w:vMerge w:val="restart"/>
            <w:shd w:val="clear" w:color="auto" w:fill="D9D9D9" w:themeFill="background1" w:themeFillShade="D9"/>
            <w:vAlign w:val="center"/>
          </w:tcPr>
          <w:p w:rsidR="002F25FD" w:rsidRPr="008619D8" w:rsidRDefault="002F25FD" w:rsidP="00853144">
            <w:pPr>
              <w:jc w:val="center"/>
              <w:rPr>
                <w:rFonts w:ascii="Arial" w:hAnsi="Arial" w:cs="Arial"/>
                <w:b/>
                <w:sz w:val="16"/>
                <w:szCs w:val="16"/>
                <w:lang w:val="es-BO"/>
              </w:rPr>
            </w:pPr>
            <w:r w:rsidRPr="008619D8">
              <w:rPr>
                <w:rFonts w:ascii="Arial" w:hAnsi="Arial" w:cs="Arial"/>
                <w:b/>
                <w:sz w:val="16"/>
                <w:szCs w:val="16"/>
                <w:lang w:val="es-BO"/>
              </w:rPr>
              <w:t>Indicadores de Productos</w:t>
            </w:r>
          </w:p>
        </w:tc>
        <w:tc>
          <w:tcPr>
            <w:tcW w:w="3773" w:type="pct"/>
            <w:gridSpan w:val="7"/>
            <w:shd w:val="clear" w:color="auto" w:fill="D9D9D9" w:themeFill="background1" w:themeFillShade="D9"/>
            <w:vAlign w:val="center"/>
          </w:tcPr>
          <w:p w:rsidR="002F25FD" w:rsidRPr="008619D8" w:rsidRDefault="00916E14" w:rsidP="00853144">
            <w:pPr>
              <w:jc w:val="center"/>
              <w:rPr>
                <w:rFonts w:ascii="Arial" w:hAnsi="Arial" w:cs="Arial"/>
                <w:b/>
                <w:sz w:val="16"/>
                <w:szCs w:val="16"/>
                <w:lang w:val="es-BO"/>
              </w:rPr>
            </w:pPr>
            <w:r w:rsidRPr="00103DD1">
              <w:rPr>
                <w:rFonts w:ascii="Arial" w:hAnsi="Arial" w:cs="Arial"/>
                <w:b/>
                <w:sz w:val="16"/>
                <w:szCs w:val="16"/>
                <w:lang w:val="es-BO"/>
              </w:rPr>
              <w:t>Componente 2: Fortalecimiento institucional</w:t>
            </w:r>
          </w:p>
        </w:tc>
      </w:tr>
      <w:tr w:rsidR="002F25FD" w:rsidRPr="008619D8" w:rsidTr="00103DD1">
        <w:trPr>
          <w:trHeight w:val="435"/>
          <w:tblHeader/>
          <w:jc w:val="center"/>
        </w:trPr>
        <w:tc>
          <w:tcPr>
            <w:tcW w:w="1227" w:type="pct"/>
            <w:vMerge/>
            <w:shd w:val="clear" w:color="auto" w:fill="D9D9D9" w:themeFill="background1" w:themeFillShade="D9"/>
            <w:vAlign w:val="center"/>
          </w:tcPr>
          <w:p w:rsidR="002F25FD" w:rsidRPr="008619D8" w:rsidRDefault="002F25FD" w:rsidP="00853144">
            <w:pPr>
              <w:jc w:val="center"/>
              <w:rPr>
                <w:rFonts w:ascii="Arial" w:hAnsi="Arial" w:cs="Arial"/>
                <w:b/>
                <w:sz w:val="16"/>
                <w:szCs w:val="16"/>
                <w:lang w:val="es-BO"/>
              </w:rPr>
            </w:pPr>
          </w:p>
        </w:tc>
        <w:tc>
          <w:tcPr>
            <w:tcW w:w="263" w:type="pct"/>
            <w:shd w:val="clear" w:color="auto" w:fill="D9D9D9" w:themeFill="background1" w:themeFillShade="D9"/>
            <w:vAlign w:val="center"/>
          </w:tcPr>
          <w:p w:rsidR="002F25FD" w:rsidRPr="008619D8" w:rsidRDefault="002F25FD" w:rsidP="00853144">
            <w:pPr>
              <w:ind w:left="-108" w:right="27"/>
              <w:jc w:val="center"/>
              <w:rPr>
                <w:rFonts w:ascii="Arial" w:hAnsi="Arial" w:cs="Arial"/>
                <w:b/>
                <w:sz w:val="16"/>
                <w:szCs w:val="16"/>
                <w:lang w:val="es-BO"/>
              </w:rPr>
            </w:pPr>
            <w:r w:rsidRPr="008619D8">
              <w:rPr>
                <w:rFonts w:ascii="Arial" w:hAnsi="Arial" w:cs="Arial"/>
                <w:b/>
                <w:sz w:val="16"/>
                <w:szCs w:val="16"/>
                <w:lang w:val="es-BO"/>
              </w:rPr>
              <w:t xml:space="preserve">Base </w:t>
            </w:r>
          </w:p>
          <w:p w:rsidR="002F25FD" w:rsidRPr="008619D8" w:rsidRDefault="002F25FD" w:rsidP="00853144">
            <w:pPr>
              <w:ind w:left="-108" w:right="27"/>
              <w:jc w:val="center"/>
              <w:rPr>
                <w:rFonts w:ascii="Arial" w:hAnsi="Arial" w:cs="Arial"/>
                <w:b/>
                <w:sz w:val="16"/>
                <w:szCs w:val="16"/>
                <w:lang w:val="es-BO"/>
              </w:rPr>
            </w:pPr>
            <w:r w:rsidRPr="008619D8">
              <w:rPr>
                <w:rFonts w:ascii="Arial" w:hAnsi="Arial" w:cs="Arial"/>
                <w:b/>
                <w:sz w:val="16"/>
                <w:szCs w:val="16"/>
                <w:lang w:val="es-BO"/>
              </w:rPr>
              <w:t xml:space="preserve">2015 </w:t>
            </w:r>
          </w:p>
        </w:tc>
        <w:tc>
          <w:tcPr>
            <w:tcW w:w="397" w:type="pct"/>
            <w:shd w:val="clear" w:color="auto" w:fill="D9D9D9" w:themeFill="background1" w:themeFillShade="D9"/>
            <w:vAlign w:val="center"/>
          </w:tcPr>
          <w:p w:rsidR="002F25FD" w:rsidRPr="008619D8" w:rsidRDefault="002F25FD" w:rsidP="00853144">
            <w:pPr>
              <w:jc w:val="center"/>
              <w:rPr>
                <w:rFonts w:ascii="Arial" w:hAnsi="Arial" w:cs="Arial"/>
                <w:b/>
                <w:sz w:val="16"/>
                <w:szCs w:val="16"/>
                <w:lang w:val="es-BO"/>
              </w:rPr>
            </w:pPr>
            <w:r w:rsidRPr="008619D8">
              <w:rPr>
                <w:rFonts w:ascii="Arial" w:hAnsi="Arial" w:cs="Arial"/>
                <w:b/>
                <w:sz w:val="16"/>
                <w:szCs w:val="16"/>
                <w:lang w:val="es-BO"/>
              </w:rPr>
              <w:t>2016</w:t>
            </w:r>
          </w:p>
        </w:tc>
        <w:tc>
          <w:tcPr>
            <w:tcW w:w="430" w:type="pct"/>
            <w:shd w:val="clear" w:color="auto" w:fill="D9D9D9" w:themeFill="background1" w:themeFillShade="D9"/>
            <w:vAlign w:val="center"/>
          </w:tcPr>
          <w:p w:rsidR="002F25FD" w:rsidRPr="008619D8" w:rsidRDefault="002F25FD" w:rsidP="00853144">
            <w:pPr>
              <w:jc w:val="center"/>
              <w:rPr>
                <w:rFonts w:ascii="Arial" w:hAnsi="Arial" w:cs="Arial"/>
                <w:b/>
                <w:sz w:val="16"/>
                <w:szCs w:val="16"/>
                <w:lang w:val="es-BO"/>
              </w:rPr>
            </w:pPr>
            <w:r w:rsidRPr="008619D8">
              <w:rPr>
                <w:rFonts w:ascii="Arial" w:hAnsi="Arial" w:cs="Arial"/>
                <w:b/>
                <w:sz w:val="16"/>
                <w:szCs w:val="16"/>
                <w:lang w:val="es-BO"/>
              </w:rPr>
              <w:t>2017</w:t>
            </w:r>
          </w:p>
        </w:tc>
        <w:tc>
          <w:tcPr>
            <w:tcW w:w="398" w:type="pct"/>
            <w:shd w:val="clear" w:color="auto" w:fill="D9D9D9" w:themeFill="background1" w:themeFillShade="D9"/>
            <w:vAlign w:val="center"/>
          </w:tcPr>
          <w:p w:rsidR="002F25FD" w:rsidRPr="008619D8" w:rsidRDefault="002F25FD" w:rsidP="00853144">
            <w:pPr>
              <w:jc w:val="center"/>
              <w:rPr>
                <w:rFonts w:ascii="Arial" w:hAnsi="Arial" w:cs="Arial"/>
                <w:b/>
                <w:sz w:val="16"/>
                <w:szCs w:val="16"/>
                <w:lang w:val="es-BO"/>
              </w:rPr>
            </w:pPr>
            <w:r w:rsidRPr="008619D8">
              <w:rPr>
                <w:rFonts w:ascii="Arial" w:hAnsi="Arial" w:cs="Arial"/>
                <w:b/>
                <w:sz w:val="16"/>
                <w:szCs w:val="16"/>
                <w:lang w:val="es-BO"/>
              </w:rPr>
              <w:t>2018</w:t>
            </w:r>
          </w:p>
        </w:tc>
        <w:tc>
          <w:tcPr>
            <w:tcW w:w="360" w:type="pct"/>
            <w:shd w:val="clear" w:color="auto" w:fill="D9D9D9" w:themeFill="background1" w:themeFillShade="D9"/>
            <w:vAlign w:val="center"/>
          </w:tcPr>
          <w:p w:rsidR="002F25FD" w:rsidRPr="008619D8" w:rsidRDefault="002F25FD" w:rsidP="00853144">
            <w:pPr>
              <w:jc w:val="center"/>
              <w:rPr>
                <w:rFonts w:ascii="Arial" w:hAnsi="Arial" w:cs="Arial"/>
                <w:b/>
                <w:sz w:val="16"/>
                <w:szCs w:val="16"/>
                <w:lang w:val="es-BO"/>
              </w:rPr>
            </w:pPr>
            <w:r w:rsidRPr="008619D8">
              <w:rPr>
                <w:rFonts w:ascii="Arial" w:hAnsi="Arial" w:cs="Arial"/>
                <w:b/>
                <w:sz w:val="16"/>
                <w:szCs w:val="16"/>
                <w:lang w:val="es-BO"/>
              </w:rPr>
              <w:t>2019</w:t>
            </w:r>
          </w:p>
        </w:tc>
        <w:tc>
          <w:tcPr>
            <w:tcW w:w="378" w:type="pct"/>
            <w:shd w:val="clear" w:color="auto" w:fill="D9D9D9" w:themeFill="background1" w:themeFillShade="D9"/>
            <w:vAlign w:val="center"/>
          </w:tcPr>
          <w:p w:rsidR="002F25FD" w:rsidRPr="008619D8" w:rsidRDefault="002F25FD" w:rsidP="00853144">
            <w:pPr>
              <w:jc w:val="center"/>
              <w:rPr>
                <w:rFonts w:ascii="Arial" w:hAnsi="Arial" w:cs="Arial"/>
                <w:b/>
                <w:sz w:val="16"/>
                <w:szCs w:val="16"/>
                <w:lang w:val="es-BO"/>
              </w:rPr>
            </w:pPr>
            <w:r w:rsidRPr="008619D8">
              <w:rPr>
                <w:rFonts w:ascii="Arial" w:hAnsi="Arial" w:cs="Arial"/>
                <w:b/>
                <w:sz w:val="16"/>
                <w:szCs w:val="16"/>
                <w:lang w:val="es-BO"/>
              </w:rPr>
              <w:t xml:space="preserve">Meta </w:t>
            </w:r>
          </w:p>
        </w:tc>
        <w:tc>
          <w:tcPr>
            <w:tcW w:w="1546" w:type="pct"/>
            <w:shd w:val="clear" w:color="auto" w:fill="D9D9D9" w:themeFill="background1" w:themeFillShade="D9"/>
            <w:vAlign w:val="center"/>
          </w:tcPr>
          <w:p w:rsidR="002F25FD" w:rsidRPr="008619D8" w:rsidRDefault="002F25FD" w:rsidP="00853144">
            <w:pPr>
              <w:jc w:val="center"/>
              <w:rPr>
                <w:rFonts w:ascii="Arial" w:hAnsi="Arial" w:cs="Arial"/>
                <w:b/>
                <w:sz w:val="16"/>
                <w:szCs w:val="16"/>
                <w:lang w:val="es-BO"/>
              </w:rPr>
            </w:pPr>
            <w:r w:rsidRPr="008619D8">
              <w:rPr>
                <w:rFonts w:ascii="Arial" w:hAnsi="Arial" w:cs="Arial"/>
                <w:b/>
                <w:sz w:val="16"/>
                <w:szCs w:val="16"/>
                <w:lang w:val="es-BO"/>
              </w:rPr>
              <w:t>Medios de Verificación</w:t>
            </w:r>
          </w:p>
        </w:tc>
      </w:tr>
      <w:tr w:rsidR="00103DD1" w:rsidRPr="008619D8" w:rsidTr="00103DD1">
        <w:trPr>
          <w:trHeight w:val="593"/>
          <w:jc w:val="center"/>
        </w:trPr>
        <w:tc>
          <w:tcPr>
            <w:tcW w:w="1227" w:type="pct"/>
            <w:vAlign w:val="center"/>
          </w:tcPr>
          <w:p w:rsidR="00103DD1" w:rsidRPr="00103DD1" w:rsidRDefault="00103DD1" w:rsidP="00853144">
            <w:pPr>
              <w:jc w:val="center"/>
              <w:rPr>
                <w:rFonts w:ascii="Arial" w:hAnsi="Arial" w:cs="Arial"/>
                <w:sz w:val="16"/>
                <w:szCs w:val="16"/>
                <w:lang w:val="es-BO"/>
              </w:rPr>
            </w:pPr>
            <w:r w:rsidRPr="00103DD1">
              <w:rPr>
                <w:rFonts w:ascii="Arial" w:hAnsi="Arial" w:cs="Arial"/>
                <w:sz w:val="16"/>
                <w:szCs w:val="16"/>
                <w:lang w:val="es-BO"/>
              </w:rPr>
              <w:t>Unidad Ejecutiva de Concesiones equipada.</w:t>
            </w:r>
          </w:p>
        </w:tc>
        <w:tc>
          <w:tcPr>
            <w:tcW w:w="263" w:type="pct"/>
            <w:vAlign w:val="center"/>
          </w:tcPr>
          <w:p w:rsidR="00103DD1" w:rsidRPr="00103DD1" w:rsidRDefault="00103DD1" w:rsidP="00853144">
            <w:pPr>
              <w:pStyle w:val="AbbrDesc"/>
              <w:tabs>
                <w:tab w:val="clear" w:pos="3060"/>
              </w:tabs>
              <w:jc w:val="left"/>
              <w:rPr>
                <w:rFonts w:ascii="Arial" w:eastAsia="Times New Roman" w:hAnsi="Arial" w:cs="Arial"/>
                <w:spacing w:val="-3"/>
                <w:sz w:val="16"/>
                <w:szCs w:val="16"/>
                <w:lang w:val="es-BO"/>
              </w:rPr>
            </w:pPr>
            <w:r w:rsidRPr="00103DD1">
              <w:rPr>
                <w:rFonts w:ascii="Arial" w:eastAsia="Times New Roman" w:hAnsi="Arial" w:cs="Arial"/>
                <w:spacing w:val="-3"/>
                <w:sz w:val="16"/>
                <w:szCs w:val="16"/>
                <w:lang w:val="es-BO"/>
              </w:rPr>
              <w:t>0</w:t>
            </w:r>
          </w:p>
        </w:tc>
        <w:tc>
          <w:tcPr>
            <w:tcW w:w="397" w:type="pct"/>
            <w:vAlign w:val="center"/>
          </w:tcPr>
          <w:p w:rsidR="00103DD1" w:rsidRPr="00103DD1" w:rsidRDefault="00103DD1" w:rsidP="001A29B4">
            <w:pPr>
              <w:pStyle w:val="AbbrDesc"/>
              <w:tabs>
                <w:tab w:val="clear" w:pos="3060"/>
              </w:tabs>
              <w:jc w:val="left"/>
              <w:rPr>
                <w:rFonts w:ascii="Arial" w:eastAsia="Times New Roman" w:hAnsi="Arial" w:cs="Arial"/>
                <w:spacing w:val="-3"/>
                <w:sz w:val="16"/>
                <w:szCs w:val="16"/>
                <w:lang w:val="es-BO"/>
              </w:rPr>
            </w:pPr>
            <w:r w:rsidRPr="00103DD1">
              <w:rPr>
                <w:rFonts w:ascii="Arial" w:eastAsia="Times New Roman" w:hAnsi="Arial" w:cs="Arial"/>
                <w:spacing w:val="-3"/>
                <w:sz w:val="16"/>
                <w:szCs w:val="16"/>
                <w:lang w:val="es-BO"/>
              </w:rPr>
              <w:t xml:space="preserve"> </w:t>
            </w:r>
          </w:p>
        </w:tc>
        <w:tc>
          <w:tcPr>
            <w:tcW w:w="430" w:type="pct"/>
            <w:vAlign w:val="center"/>
          </w:tcPr>
          <w:p w:rsidR="00103DD1" w:rsidRPr="00103DD1" w:rsidRDefault="00103DD1" w:rsidP="001A29B4">
            <w:pPr>
              <w:pStyle w:val="AbbrDesc"/>
              <w:tabs>
                <w:tab w:val="clear" w:pos="3060"/>
              </w:tabs>
              <w:jc w:val="left"/>
              <w:rPr>
                <w:rFonts w:ascii="Arial" w:eastAsia="Times New Roman" w:hAnsi="Arial" w:cs="Arial"/>
                <w:spacing w:val="-3"/>
                <w:sz w:val="16"/>
                <w:szCs w:val="16"/>
                <w:lang w:val="es-BO"/>
              </w:rPr>
            </w:pPr>
            <w:r w:rsidRPr="00103DD1">
              <w:rPr>
                <w:rFonts w:ascii="Arial" w:eastAsia="Times New Roman" w:hAnsi="Arial" w:cs="Arial"/>
                <w:spacing w:val="-3"/>
                <w:sz w:val="16"/>
                <w:szCs w:val="16"/>
                <w:lang w:val="es-BO"/>
              </w:rPr>
              <w:t xml:space="preserve"> 1</w:t>
            </w:r>
          </w:p>
        </w:tc>
        <w:tc>
          <w:tcPr>
            <w:tcW w:w="398" w:type="pct"/>
            <w:vAlign w:val="center"/>
          </w:tcPr>
          <w:p w:rsidR="00103DD1" w:rsidRPr="00103DD1" w:rsidRDefault="00103DD1" w:rsidP="001A29B4">
            <w:pPr>
              <w:pStyle w:val="AbbrDesc"/>
              <w:tabs>
                <w:tab w:val="clear" w:pos="3060"/>
              </w:tabs>
              <w:jc w:val="left"/>
              <w:rPr>
                <w:rFonts w:ascii="Arial" w:eastAsia="Times New Roman" w:hAnsi="Arial" w:cs="Arial"/>
                <w:spacing w:val="-3"/>
                <w:sz w:val="16"/>
                <w:szCs w:val="16"/>
                <w:lang w:val="es-BO"/>
              </w:rPr>
            </w:pPr>
            <w:r w:rsidRPr="00103DD1">
              <w:rPr>
                <w:rFonts w:ascii="Arial" w:eastAsia="Times New Roman" w:hAnsi="Arial" w:cs="Arial"/>
                <w:spacing w:val="-3"/>
                <w:sz w:val="16"/>
                <w:szCs w:val="16"/>
                <w:lang w:val="es-BO"/>
              </w:rPr>
              <w:t xml:space="preserve"> </w:t>
            </w:r>
          </w:p>
        </w:tc>
        <w:tc>
          <w:tcPr>
            <w:tcW w:w="360" w:type="pct"/>
            <w:vAlign w:val="center"/>
          </w:tcPr>
          <w:p w:rsidR="00103DD1" w:rsidRPr="00103DD1" w:rsidRDefault="00103DD1" w:rsidP="001A29B4">
            <w:pPr>
              <w:pStyle w:val="AbbrDesc"/>
              <w:tabs>
                <w:tab w:val="clear" w:pos="3060"/>
              </w:tabs>
              <w:jc w:val="left"/>
              <w:rPr>
                <w:rFonts w:ascii="Arial" w:eastAsia="Times New Roman" w:hAnsi="Arial" w:cs="Arial"/>
                <w:spacing w:val="-3"/>
                <w:sz w:val="16"/>
                <w:szCs w:val="16"/>
                <w:lang w:val="es-BO"/>
              </w:rPr>
            </w:pPr>
            <w:r w:rsidRPr="00103DD1">
              <w:rPr>
                <w:rFonts w:ascii="Arial" w:eastAsia="Times New Roman" w:hAnsi="Arial" w:cs="Arial"/>
                <w:spacing w:val="-3"/>
                <w:sz w:val="16"/>
                <w:szCs w:val="16"/>
                <w:lang w:val="es-BO"/>
              </w:rPr>
              <w:t xml:space="preserve"> </w:t>
            </w:r>
          </w:p>
        </w:tc>
        <w:tc>
          <w:tcPr>
            <w:tcW w:w="378" w:type="pct"/>
            <w:vAlign w:val="center"/>
          </w:tcPr>
          <w:p w:rsidR="00103DD1" w:rsidRPr="003A1362" w:rsidRDefault="00103DD1" w:rsidP="003A1362">
            <w:pPr>
              <w:rPr>
                <w:rFonts w:ascii="Arial" w:hAnsi="Arial" w:cs="Arial"/>
                <w:sz w:val="16"/>
                <w:szCs w:val="16"/>
                <w:lang w:val="es-BO"/>
              </w:rPr>
            </w:pPr>
            <w:r w:rsidRPr="00103DD1">
              <w:rPr>
                <w:rFonts w:ascii="Arial" w:hAnsi="Arial" w:cs="Arial"/>
                <w:sz w:val="16"/>
                <w:szCs w:val="16"/>
                <w:lang w:val="es-BO"/>
              </w:rPr>
              <w:t xml:space="preserve"> 1</w:t>
            </w:r>
          </w:p>
        </w:tc>
        <w:tc>
          <w:tcPr>
            <w:tcW w:w="1546" w:type="pct"/>
            <w:vAlign w:val="center"/>
          </w:tcPr>
          <w:p w:rsidR="00103DD1" w:rsidRPr="00103DD1" w:rsidRDefault="00103DD1" w:rsidP="00BC27DA">
            <w:pPr>
              <w:jc w:val="both"/>
              <w:rPr>
                <w:rFonts w:ascii="Arial" w:hAnsi="Arial" w:cs="Arial"/>
                <w:sz w:val="16"/>
                <w:szCs w:val="16"/>
                <w:lang w:val="es-BO"/>
              </w:rPr>
            </w:pPr>
            <w:r w:rsidRPr="00103DD1">
              <w:rPr>
                <w:rFonts w:ascii="Arial" w:hAnsi="Arial" w:cs="Arial"/>
                <w:sz w:val="16"/>
                <w:szCs w:val="16"/>
                <w:lang w:val="es-BO"/>
              </w:rPr>
              <w:t>Contratos y Recibos de equipamiento adquirido y contratado.</w:t>
            </w:r>
          </w:p>
          <w:p w:rsidR="00103DD1" w:rsidRPr="00103DD1" w:rsidRDefault="00103DD1" w:rsidP="00BC27DA">
            <w:pPr>
              <w:jc w:val="both"/>
              <w:rPr>
                <w:rFonts w:ascii="Arial" w:hAnsi="Arial" w:cs="Arial"/>
                <w:sz w:val="16"/>
                <w:szCs w:val="16"/>
                <w:lang w:val="es-BO"/>
              </w:rPr>
            </w:pPr>
            <w:r w:rsidRPr="00103DD1">
              <w:rPr>
                <w:rFonts w:ascii="Arial" w:hAnsi="Arial" w:cs="Arial"/>
                <w:sz w:val="16"/>
                <w:szCs w:val="16"/>
                <w:lang w:val="es-BO"/>
              </w:rPr>
              <w:t>Informe semestral</w:t>
            </w:r>
          </w:p>
          <w:p w:rsidR="00103DD1" w:rsidRPr="003A1362" w:rsidRDefault="00103DD1" w:rsidP="003A1362">
            <w:pPr>
              <w:rPr>
                <w:rFonts w:ascii="Arial" w:hAnsi="Arial" w:cs="Arial"/>
                <w:sz w:val="16"/>
                <w:szCs w:val="16"/>
                <w:lang w:val="es-BO"/>
              </w:rPr>
            </w:pPr>
            <w:r w:rsidRPr="00103DD1">
              <w:rPr>
                <w:rFonts w:ascii="Arial" w:hAnsi="Arial" w:cs="Arial"/>
                <w:sz w:val="16"/>
                <w:szCs w:val="16"/>
                <w:lang w:val="es-BO"/>
              </w:rPr>
              <w:t>Responsable: INVEST-H.</w:t>
            </w:r>
          </w:p>
        </w:tc>
      </w:tr>
      <w:tr w:rsidR="00103DD1" w:rsidRPr="008619D8" w:rsidTr="00103DD1">
        <w:trPr>
          <w:trHeight w:val="620"/>
          <w:jc w:val="center"/>
        </w:trPr>
        <w:tc>
          <w:tcPr>
            <w:tcW w:w="1227" w:type="pct"/>
            <w:vAlign w:val="center"/>
          </w:tcPr>
          <w:p w:rsidR="00103DD1" w:rsidRPr="00103DD1" w:rsidRDefault="00103DD1" w:rsidP="00853144">
            <w:pPr>
              <w:jc w:val="center"/>
              <w:rPr>
                <w:rFonts w:ascii="Arial" w:hAnsi="Arial" w:cs="Arial"/>
                <w:sz w:val="16"/>
                <w:szCs w:val="16"/>
                <w:lang w:val="es-BO"/>
              </w:rPr>
            </w:pPr>
            <w:r w:rsidRPr="00103DD1">
              <w:rPr>
                <w:rFonts w:ascii="Arial" w:hAnsi="Arial" w:cs="Arial"/>
                <w:sz w:val="16"/>
                <w:szCs w:val="16"/>
                <w:lang w:val="es-BO"/>
              </w:rPr>
              <w:t>Número de profesionales contratados con el perfil profesional adecuado para la Unidad Ejecutiva de Concesiones</w:t>
            </w:r>
          </w:p>
        </w:tc>
        <w:tc>
          <w:tcPr>
            <w:tcW w:w="263" w:type="pct"/>
            <w:vAlign w:val="center"/>
          </w:tcPr>
          <w:p w:rsidR="00103DD1" w:rsidRPr="00103DD1" w:rsidRDefault="00103DD1" w:rsidP="00853144">
            <w:pPr>
              <w:pStyle w:val="AbbrDesc"/>
              <w:tabs>
                <w:tab w:val="clear" w:pos="3060"/>
              </w:tabs>
              <w:jc w:val="left"/>
              <w:rPr>
                <w:rFonts w:ascii="Arial" w:eastAsia="Times New Roman" w:hAnsi="Arial" w:cs="Arial"/>
                <w:spacing w:val="-3"/>
                <w:sz w:val="16"/>
                <w:szCs w:val="16"/>
                <w:lang w:val="es-BO"/>
              </w:rPr>
            </w:pPr>
            <w:r w:rsidRPr="00103DD1">
              <w:rPr>
                <w:rFonts w:ascii="Arial" w:eastAsia="Times New Roman" w:hAnsi="Arial" w:cs="Arial"/>
                <w:spacing w:val="-3"/>
                <w:sz w:val="16"/>
                <w:szCs w:val="16"/>
                <w:lang w:val="es-BO"/>
              </w:rPr>
              <w:t>0</w:t>
            </w:r>
          </w:p>
        </w:tc>
        <w:tc>
          <w:tcPr>
            <w:tcW w:w="397" w:type="pct"/>
            <w:vAlign w:val="center"/>
          </w:tcPr>
          <w:p w:rsidR="00103DD1" w:rsidRPr="00103DD1" w:rsidRDefault="00103DD1" w:rsidP="001A29B4">
            <w:pPr>
              <w:pStyle w:val="AbbrDesc"/>
              <w:tabs>
                <w:tab w:val="clear" w:pos="3060"/>
              </w:tabs>
              <w:jc w:val="left"/>
              <w:rPr>
                <w:rFonts w:ascii="Arial" w:eastAsia="Times New Roman" w:hAnsi="Arial" w:cs="Arial"/>
                <w:spacing w:val="-3"/>
                <w:sz w:val="16"/>
                <w:szCs w:val="16"/>
                <w:lang w:val="es-BO"/>
              </w:rPr>
            </w:pPr>
          </w:p>
        </w:tc>
        <w:tc>
          <w:tcPr>
            <w:tcW w:w="430" w:type="pct"/>
            <w:vAlign w:val="center"/>
          </w:tcPr>
          <w:p w:rsidR="00103DD1" w:rsidRPr="00103DD1" w:rsidRDefault="00103DD1" w:rsidP="001A29B4">
            <w:pPr>
              <w:pStyle w:val="AbbrDesc"/>
              <w:tabs>
                <w:tab w:val="clear" w:pos="3060"/>
              </w:tabs>
              <w:jc w:val="left"/>
              <w:rPr>
                <w:rFonts w:ascii="Arial" w:eastAsia="Times New Roman" w:hAnsi="Arial" w:cs="Arial"/>
                <w:spacing w:val="-3"/>
                <w:sz w:val="16"/>
                <w:szCs w:val="16"/>
                <w:lang w:val="es-BO"/>
              </w:rPr>
            </w:pPr>
            <w:r w:rsidRPr="00103DD1">
              <w:rPr>
                <w:rFonts w:ascii="Arial" w:eastAsia="Times New Roman" w:hAnsi="Arial" w:cs="Arial"/>
                <w:spacing w:val="-3"/>
                <w:sz w:val="16"/>
                <w:szCs w:val="16"/>
                <w:lang w:val="es-BO"/>
              </w:rPr>
              <w:t>13</w:t>
            </w:r>
          </w:p>
        </w:tc>
        <w:tc>
          <w:tcPr>
            <w:tcW w:w="398" w:type="pct"/>
            <w:vAlign w:val="center"/>
          </w:tcPr>
          <w:p w:rsidR="00103DD1" w:rsidRPr="00103DD1" w:rsidRDefault="00103DD1" w:rsidP="001A29B4">
            <w:pPr>
              <w:pStyle w:val="AbbrDesc"/>
              <w:tabs>
                <w:tab w:val="clear" w:pos="3060"/>
              </w:tabs>
              <w:jc w:val="left"/>
              <w:rPr>
                <w:rFonts w:ascii="Arial" w:eastAsia="Times New Roman" w:hAnsi="Arial" w:cs="Arial"/>
                <w:spacing w:val="-3"/>
                <w:sz w:val="16"/>
                <w:szCs w:val="16"/>
                <w:lang w:val="es-BO"/>
              </w:rPr>
            </w:pPr>
            <w:r w:rsidRPr="00103DD1">
              <w:rPr>
                <w:rFonts w:ascii="Arial" w:eastAsia="Times New Roman" w:hAnsi="Arial" w:cs="Arial"/>
                <w:spacing w:val="-3"/>
                <w:sz w:val="16"/>
                <w:szCs w:val="16"/>
                <w:lang w:val="es-BO"/>
              </w:rPr>
              <w:t>13</w:t>
            </w:r>
          </w:p>
        </w:tc>
        <w:tc>
          <w:tcPr>
            <w:tcW w:w="360" w:type="pct"/>
            <w:vAlign w:val="center"/>
          </w:tcPr>
          <w:p w:rsidR="00103DD1" w:rsidRPr="00103DD1" w:rsidRDefault="00103DD1" w:rsidP="001A29B4">
            <w:pPr>
              <w:pStyle w:val="AbbrDesc"/>
              <w:tabs>
                <w:tab w:val="clear" w:pos="3060"/>
              </w:tabs>
              <w:jc w:val="left"/>
              <w:rPr>
                <w:rFonts w:ascii="Arial" w:eastAsia="Times New Roman" w:hAnsi="Arial" w:cs="Arial"/>
                <w:spacing w:val="-3"/>
                <w:sz w:val="16"/>
                <w:szCs w:val="16"/>
                <w:lang w:val="es-BO"/>
              </w:rPr>
            </w:pPr>
            <w:r w:rsidRPr="00103DD1">
              <w:rPr>
                <w:rFonts w:ascii="Arial" w:eastAsia="Times New Roman" w:hAnsi="Arial" w:cs="Arial"/>
                <w:spacing w:val="-3"/>
                <w:sz w:val="16"/>
                <w:szCs w:val="16"/>
                <w:lang w:val="es-BO"/>
              </w:rPr>
              <w:t>13</w:t>
            </w:r>
          </w:p>
        </w:tc>
        <w:tc>
          <w:tcPr>
            <w:tcW w:w="378" w:type="pct"/>
            <w:vAlign w:val="center"/>
          </w:tcPr>
          <w:p w:rsidR="00103DD1" w:rsidRPr="003A1362" w:rsidRDefault="00103DD1" w:rsidP="003A1362">
            <w:pPr>
              <w:rPr>
                <w:rFonts w:ascii="Arial" w:hAnsi="Arial" w:cs="Arial"/>
                <w:sz w:val="16"/>
                <w:szCs w:val="16"/>
                <w:lang w:val="es-BO"/>
              </w:rPr>
            </w:pPr>
            <w:r w:rsidRPr="00103DD1">
              <w:rPr>
                <w:rFonts w:ascii="Arial" w:hAnsi="Arial" w:cs="Arial"/>
                <w:sz w:val="16"/>
                <w:szCs w:val="16"/>
                <w:lang w:val="es-BO"/>
              </w:rPr>
              <w:t>13</w:t>
            </w:r>
          </w:p>
        </w:tc>
        <w:tc>
          <w:tcPr>
            <w:tcW w:w="1546" w:type="pct"/>
            <w:vAlign w:val="center"/>
          </w:tcPr>
          <w:p w:rsidR="00103DD1" w:rsidRPr="00103DD1" w:rsidRDefault="00103DD1" w:rsidP="00BC27DA">
            <w:pPr>
              <w:jc w:val="both"/>
              <w:rPr>
                <w:rFonts w:ascii="Arial" w:hAnsi="Arial" w:cs="Arial"/>
                <w:sz w:val="16"/>
                <w:szCs w:val="16"/>
                <w:lang w:val="es-BO"/>
              </w:rPr>
            </w:pPr>
            <w:r w:rsidRPr="00103DD1">
              <w:rPr>
                <w:rFonts w:ascii="Arial" w:hAnsi="Arial" w:cs="Arial"/>
                <w:sz w:val="16"/>
                <w:szCs w:val="16"/>
                <w:lang w:val="es-BO"/>
              </w:rPr>
              <w:t>Contratos de locación de servicios firmados.</w:t>
            </w:r>
          </w:p>
          <w:p w:rsidR="00103DD1" w:rsidRPr="00103DD1" w:rsidRDefault="00103DD1" w:rsidP="00BC27DA">
            <w:pPr>
              <w:jc w:val="both"/>
              <w:rPr>
                <w:rFonts w:ascii="Arial" w:hAnsi="Arial" w:cs="Arial"/>
                <w:sz w:val="16"/>
                <w:szCs w:val="16"/>
                <w:lang w:val="es-BO"/>
              </w:rPr>
            </w:pPr>
            <w:r w:rsidRPr="00103DD1">
              <w:rPr>
                <w:rFonts w:ascii="Arial" w:hAnsi="Arial" w:cs="Arial"/>
                <w:sz w:val="16"/>
                <w:szCs w:val="16"/>
                <w:lang w:val="es-BO"/>
              </w:rPr>
              <w:t>Informe semestral</w:t>
            </w:r>
          </w:p>
          <w:p w:rsidR="00103DD1" w:rsidRPr="003A1362" w:rsidRDefault="00103DD1" w:rsidP="003A1362">
            <w:pPr>
              <w:rPr>
                <w:rFonts w:ascii="Arial" w:hAnsi="Arial" w:cs="Arial"/>
                <w:sz w:val="16"/>
                <w:szCs w:val="16"/>
                <w:lang w:val="es-BO"/>
              </w:rPr>
            </w:pPr>
            <w:r w:rsidRPr="00103DD1">
              <w:rPr>
                <w:rFonts w:ascii="Arial" w:hAnsi="Arial" w:cs="Arial"/>
                <w:sz w:val="16"/>
                <w:szCs w:val="16"/>
                <w:lang w:val="es-BO"/>
              </w:rPr>
              <w:t>Responsable: INVEST-H.</w:t>
            </w:r>
          </w:p>
        </w:tc>
      </w:tr>
      <w:tr w:rsidR="00103DD1" w:rsidRPr="008619D8" w:rsidTr="00103DD1">
        <w:trPr>
          <w:trHeight w:val="282"/>
          <w:tblHeader/>
          <w:jc w:val="center"/>
        </w:trPr>
        <w:tc>
          <w:tcPr>
            <w:tcW w:w="1227" w:type="pct"/>
            <w:vMerge w:val="restart"/>
            <w:shd w:val="clear" w:color="auto" w:fill="D9D9D9" w:themeFill="background1" w:themeFillShade="D9"/>
            <w:vAlign w:val="center"/>
          </w:tcPr>
          <w:p w:rsidR="00103DD1" w:rsidRPr="008619D8" w:rsidRDefault="00103DD1" w:rsidP="00BC27DA">
            <w:pPr>
              <w:jc w:val="center"/>
              <w:rPr>
                <w:rFonts w:ascii="Arial" w:hAnsi="Arial" w:cs="Arial"/>
                <w:b/>
                <w:sz w:val="16"/>
                <w:szCs w:val="16"/>
                <w:lang w:val="es-BO"/>
              </w:rPr>
            </w:pPr>
            <w:r w:rsidRPr="008619D8">
              <w:rPr>
                <w:rFonts w:ascii="Arial" w:hAnsi="Arial" w:cs="Arial"/>
                <w:b/>
                <w:sz w:val="16"/>
                <w:szCs w:val="16"/>
                <w:lang w:val="es-BO"/>
              </w:rPr>
              <w:t>Indicadores de Productos</w:t>
            </w:r>
          </w:p>
        </w:tc>
        <w:tc>
          <w:tcPr>
            <w:tcW w:w="3773" w:type="pct"/>
            <w:gridSpan w:val="7"/>
            <w:shd w:val="clear" w:color="auto" w:fill="D9D9D9" w:themeFill="background1" w:themeFillShade="D9"/>
            <w:vAlign w:val="center"/>
          </w:tcPr>
          <w:p w:rsidR="00103DD1" w:rsidRPr="008619D8" w:rsidRDefault="00103DD1" w:rsidP="00BC27DA">
            <w:pPr>
              <w:jc w:val="center"/>
              <w:rPr>
                <w:rFonts w:ascii="Arial" w:hAnsi="Arial" w:cs="Arial"/>
                <w:b/>
                <w:sz w:val="16"/>
                <w:szCs w:val="16"/>
                <w:lang w:val="es-BO"/>
              </w:rPr>
            </w:pPr>
            <w:r>
              <w:rPr>
                <w:rFonts w:ascii="Arial" w:hAnsi="Arial" w:cs="Arial"/>
                <w:b/>
                <w:sz w:val="16"/>
                <w:szCs w:val="16"/>
                <w:lang w:val="es-BO"/>
              </w:rPr>
              <w:t>Componente 3</w:t>
            </w:r>
            <w:r w:rsidRPr="008619D8">
              <w:rPr>
                <w:rFonts w:ascii="Arial" w:hAnsi="Arial" w:cs="Arial"/>
                <w:b/>
                <w:sz w:val="16"/>
                <w:szCs w:val="16"/>
                <w:lang w:val="es-BO"/>
              </w:rPr>
              <w:t xml:space="preserve">: Mantenimiento </w:t>
            </w:r>
          </w:p>
        </w:tc>
      </w:tr>
      <w:tr w:rsidR="00103DD1" w:rsidRPr="008619D8" w:rsidTr="00103DD1">
        <w:trPr>
          <w:trHeight w:val="435"/>
          <w:tblHeader/>
          <w:jc w:val="center"/>
        </w:trPr>
        <w:tc>
          <w:tcPr>
            <w:tcW w:w="1227" w:type="pct"/>
            <w:vMerge/>
            <w:shd w:val="clear" w:color="auto" w:fill="D9D9D9" w:themeFill="background1" w:themeFillShade="D9"/>
            <w:vAlign w:val="center"/>
          </w:tcPr>
          <w:p w:rsidR="00103DD1" w:rsidRPr="008619D8" w:rsidRDefault="00103DD1" w:rsidP="00BC27DA">
            <w:pPr>
              <w:jc w:val="center"/>
              <w:rPr>
                <w:rFonts w:ascii="Arial" w:hAnsi="Arial" w:cs="Arial"/>
                <w:b/>
                <w:sz w:val="16"/>
                <w:szCs w:val="16"/>
                <w:lang w:val="es-BO"/>
              </w:rPr>
            </w:pPr>
          </w:p>
        </w:tc>
        <w:tc>
          <w:tcPr>
            <w:tcW w:w="263" w:type="pct"/>
            <w:shd w:val="clear" w:color="auto" w:fill="D9D9D9" w:themeFill="background1" w:themeFillShade="D9"/>
            <w:vAlign w:val="center"/>
          </w:tcPr>
          <w:p w:rsidR="00103DD1" w:rsidRPr="008619D8" w:rsidRDefault="00103DD1" w:rsidP="00BC27DA">
            <w:pPr>
              <w:ind w:left="-108" w:right="27"/>
              <w:jc w:val="center"/>
              <w:rPr>
                <w:rFonts w:ascii="Arial" w:hAnsi="Arial" w:cs="Arial"/>
                <w:b/>
                <w:sz w:val="16"/>
                <w:szCs w:val="16"/>
                <w:lang w:val="es-BO"/>
              </w:rPr>
            </w:pPr>
            <w:r w:rsidRPr="008619D8">
              <w:rPr>
                <w:rFonts w:ascii="Arial" w:hAnsi="Arial" w:cs="Arial"/>
                <w:b/>
                <w:sz w:val="16"/>
                <w:szCs w:val="16"/>
                <w:lang w:val="es-BO"/>
              </w:rPr>
              <w:t xml:space="preserve">Base </w:t>
            </w:r>
          </w:p>
          <w:p w:rsidR="00103DD1" w:rsidRPr="008619D8" w:rsidRDefault="00103DD1" w:rsidP="00BC27DA">
            <w:pPr>
              <w:ind w:left="-108" w:right="27"/>
              <w:jc w:val="center"/>
              <w:rPr>
                <w:rFonts w:ascii="Arial" w:hAnsi="Arial" w:cs="Arial"/>
                <w:b/>
                <w:sz w:val="16"/>
                <w:szCs w:val="16"/>
                <w:lang w:val="es-BO"/>
              </w:rPr>
            </w:pPr>
            <w:r w:rsidRPr="008619D8">
              <w:rPr>
                <w:rFonts w:ascii="Arial" w:hAnsi="Arial" w:cs="Arial"/>
                <w:b/>
                <w:sz w:val="16"/>
                <w:szCs w:val="16"/>
                <w:lang w:val="es-BO"/>
              </w:rPr>
              <w:t xml:space="preserve">2015 </w:t>
            </w:r>
          </w:p>
        </w:tc>
        <w:tc>
          <w:tcPr>
            <w:tcW w:w="397" w:type="pct"/>
            <w:shd w:val="clear" w:color="auto" w:fill="D9D9D9" w:themeFill="background1" w:themeFillShade="D9"/>
            <w:vAlign w:val="center"/>
          </w:tcPr>
          <w:p w:rsidR="00103DD1" w:rsidRPr="008619D8" w:rsidRDefault="00103DD1" w:rsidP="00BC27DA">
            <w:pPr>
              <w:jc w:val="center"/>
              <w:rPr>
                <w:rFonts w:ascii="Arial" w:hAnsi="Arial" w:cs="Arial"/>
                <w:b/>
                <w:sz w:val="16"/>
                <w:szCs w:val="16"/>
                <w:lang w:val="es-BO"/>
              </w:rPr>
            </w:pPr>
            <w:r w:rsidRPr="008619D8">
              <w:rPr>
                <w:rFonts w:ascii="Arial" w:hAnsi="Arial" w:cs="Arial"/>
                <w:b/>
                <w:sz w:val="16"/>
                <w:szCs w:val="16"/>
                <w:lang w:val="es-BO"/>
              </w:rPr>
              <w:t>2016</w:t>
            </w:r>
          </w:p>
        </w:tc>
        <w:tc>
          <w:tcPr>
            <w:tcW w:w="430" w:type="pct"/>
            <w:shd w:val="clear" w:color="auto" w:fill="D9D9D9" w:themeFill="background1" w:themeFillShade="D9"/>
            <w:vAlign w:val="center"/>
          </w:tcPr>
          <w:p w:rsidR="00103DD1" w:rsidRPr="008619D8" w:rsidRDefault="00103DD1" w:rsidP="00BC27DA">
            <w:pPr>
              <w:jc w:val="center"/>
              <w:rPr>
                <w:rFonts w:ascii="Arial" w:hAnsi="Arial" w:cs="Arial"/>
                <w:b/>
                <w:sz w:val="16"/>
                <w:szCs w:val="16"/>
                <w:lang w:val="es-BO"/>
              </w:rPr>
            </w:pPr>
            <w:r w:rsidRPr="008619D8">
              <w:rPr>
                <w:rFonts w:ascii="Arial" w:hAnsi="Arial" w:cs="Arial"/>
                <w:b/>
                <w:sz w:val="16"/>
                <w:szCs w:val="16"/>
                <w:lang w:val="es-BO"/>
              </w:rPr>
              <w:t>2017</w:t>
            </w:r>
          </w:p>
        </w:tc>
        <w:tc>
          <w:tcPr>
            <w:tcW w:w="398" w:type="pct"/>
            <w:shd w:val="clear" w:color="auto" w:fill="D9D9D9" w:themeFill="background1" w:themeFillShade="D9"/>
            <w:vAlign w:val="center"/>
          </w:tcPr>
          <w:p w:rsidR="00103DD1" w:rsidRPr="008619D8" w:rsidRDefault="00103DD1" w:rsidP="00BC27DA">
            <w:pPr>
              <w:jc w:val="center"/>
              <w:rPr>
                <w:rFonts w:ascii="Arial" w:hAnsi="Arial" w:cs="Arial"/>
                <w:b/>
                <w:sz w:val="16"/>
                <w:szCs w:val="16"/>
                <w:lang w:val="es-BO"/>
              </w:rPr>
            </w:pPr>
            <w:r w:rsidRPr="008619D8">
              <w:rPr>
                <w:rFonts w:ascii="Arial" w:hAnsi="Arial" w:cs="Arial"/>
                <w:b/>
                <w:sz w:val="16"/>
                <w:szCs w:val="16"/>
                <w:lang w:val="es-BO"/>
              </w:rPr>
              <w:t>2018</w:t>
            </w:r>
          </w:p>
        </w:tc>
        <w:tc>
          <w:tcPr>
            <w:tcW w:w="360" w:type="pct"/>
            <w:shd w:val="clear" w:color="auto" w:fill="D9D9D9" w:themeFill="background1" w:themeFillShade="D9"/>
            <w:vAlign w:val="center"/>
          </w:tcPr>
          <w:p w:rsidR="00103DD1" w:rsidRPr="008619D8" w:rsidRDefault="00103DD1" w:rsidP="00BC27DA">
            <w:pPr>
              <w:jc w:val="center"/>
              <w:rPr>
                <w:rFonts w:ascii="Arial" w:hAnsi="Arial" w:cs="Arial"/>
                <w:b/>
                <w:sz w:val="16"/>
                <w:szCs w:val="16"/>
                <w:lang w:val="es-BO"/>
              </w:rPr>
            </w:pPr>
            <w:r w:rsidRPr="008619D8">
              <w:rPr>
                <w:rFonts w:ascii="Arial" w:hAnsi="Arial" w:cs="Arial"/>
                <w:b/>
                <w:sz w:val="16"/>
                <w:szCs w:val="16"/>
                <w:lang w:val="es-BO"/>
              </w:rPr>
              <w:t>2019</w:t>
            </w:r>
          </w:p>
        </w:tc>
        <w:tc>
          <w:tcPr>
            <w:tcW w:w="378" w:type="pct"/>
            <w:shd w:val="clear" w:color="auto" w:fill="D9D9D9" w:themeFill="background1" w:themeFillShade="D9"/>
            <w:vAlign w:val="center"/>
          </w:tcPr>
          <w:p w:rsidR="00103DD1" w:rsidRPr="008619D8" w:rsidRDefault="00103DD1" w:rsidP="00BC27DA">
            <w:pPr>
              <w:jc w:val="center"/>
              <w:rPr>
                <w:rFonts w:ascii="Arial" w:hAnsi="Arial" w:cs="Arial"/>
                <w:b/>
                <w:sz w:val="16"/>
                <w:szCs w:val="16"/>
                <w:lang w:val="es-BO"/>
              </w:rPr>
            </w:pPr>
            <w:r w:rsidRPr="008619D8">
              <w:rPr>
                <w:rFonts w:ascii="Arial" w:hAnsi="Arial" w:cs="Arial"/>
                <w:b/>
                <w:sz w:val="16"/>
                <w:szCs w:val="16"/>
                <w:lang w:val="es-BO"/>
              </w:rPr>
              <w:t xml:space="preserve">Meta </w:t>
            </w:r>
          </w:p>
        </w:tc>
        <w:tc>
          <w:tcPr>
            <w:tcW w:w="1546" w:type="pct"/>
            <w:shd w:val="clear" w:color="auto" w:fill="D9D9D9" w:themeFill="background1" w:themeFillShade="D9"/>
            <w:vAlign w:val="center"/>
          </w:tcPr>
          <w:p w:rsidR="00103DD1" w:rsidRPr="008619D8" w:rsidRDefault="00103DD1" w:rsidP="00BC27DA">
            <w:pPr>
              <w:jc w:val="center"/>
              <w:rPr>
                <w:rFonts w:ascii="Arial" w:hAnsi="Arial" w:cs="Arial"/>
                <w:b/>
                <w:sz w:val="16"/>
                <w:szCs w:val="16"/>
                <w:lang w:val="es-BO"/>
              </w:rPr>
            </w:pPr>
            <w:r w:rsidRPr="008619D8">
              <w:rPr>
                <w:rFonts w:ascii="Arial" w:hAnsi="Arial" w:cs="Arial"/>
                <w:b/>
                <w:sz w:val="16"/>
                <w:szCs w:val="16"/>
                <w:lang w:val="es-BO"/>
              </w:rPr>
              <w:t>Medios de Verificación</w:t>
            </w:r>
          </w:p>
        </w:tc>
      </w:tr>
      <w:tr w:rsidR="00103DD1" w:rsidRPr="003A1362" w:rsidTr="00103DD1">
        <w:trPr>
          <w:trHeight w:val="1155"/>
          <w:jc w:val="center"/>
        </w:trPr>
        <w:tc>
          <w:tcPr>
            <w:tcW w:w="1227" w:type="pct"/>
            <w:vAlign w:val="center"/>
          </w:tcPr>
          <w:p w:rsidR="00103DD1" w:rsidRPr="008619D8" w:rsidRDefault="00103DD1" w:rsidP="00BC27DA">
            <w:pPr>
              <w:jc w:val="center"/>
              <w:rPr>
                <w:rFonts w:ascii="Arial" w:hAnsi="Arial" w:cs="Arial"/>
                <w:sz w:val="16"/>
                <w:szCs w:val="16"/>
                <w:lang w:val="es-ES"/>
              </w:rPr>
            </w:pPr>
            <w:r w:rsidRPr="008619D8">
              <w:rPr>
                <w:rFonts w:ascii="Arial" w:hAnsi="Arial" w:cs="Arial"/>
                <w:sz w:val="16"/>
                <w:szCs w:val="16"/>
                <w:lang w:val="es-ES"/>
              </w:rPr>
              <w:t>Kilómetros de caminos secundarios y/o vecinales que alimentan el CPM intervenidos con microempresas de mantenimiento</w:t>
            </w:r>
            <w:r>
              <w:rPr>
                <w:rStyle w:val="FootnoteReference"/>
                <w:rFonts w:cs="Arial"/>
                <w:szCs w:val="16"/>
                <w:lang w:val="es-ES"/>
              </w:rPr>
              <w:footnoteReference w:id="13"/>
            </w:r>
          </w:p>
        </w:tc>
        <w:tc>
          <w:tcPr>
            <w:tcW w:w="263" w:type="pct"/>
            <w:vAlign w:val="center"/>
          </w:tcPr>
          <w:p w:rsidR="00103DD1" w:rsidRPr="008619D8" w:rsidRDefault="00103DD1" w:rsidP="00BC27DA">
            <w:pPr>
              <w:pStyle w:val="AbbrDesc"/>
              <w:tabs>
                <w:tab w:val="clear" w:pos="3060"/>
              </w:tabs>
              <w:jc w:val="left"/>
              <w:rPr>
                <w:rFonts w:ascii="Arial" w:hAnsi="Arial" w:cs="Arial"/>
                <w:sz w:val="16"/>
                <w:szCs w:val="16"/>
              </w:rPr>
            </w:pPr>
            <w:r>
              <w:rPr>
                <w:rFonts w:ascii="Arial" w:hAnsi="Arial" w:cs="Arial"/>
                <w:sz w:val="16"/>
                <w:szCs w:val="16"/>
              </w:rPr>
              <w:t>0</w:t>
            </w:r>
          </w:p>
        </w:tc>
        <w:tc>
          <w:tcPr>
            <w:tcW w:w="397" w:type="pct"/>
            <w:vAlign w:val="center"/>
          </w:tcPr>
          <w:p w:rsidR="00103DD1" w:rsidRPr="008619D8" w:rsidRDefault="00103DD1" w:rsidP="00BC27DA">
            <w:pPr>
              <w:pStyle w:val="AbbrDesc"/>
              <w:tabs>
                <w:tab w:val="clear" w:pos="3060"/>
              </w:tabs>
              <w:jc w:val="left"/>
              <w:rPr>
                <w:rFonts w:ascii="Arial" w:hAnsi="Arial" w:cs="Arial"/>
                <w:sz w:val="16"/>
                <w:szCs w:val="16"/>
              </w:rPr>
            </w:pPr>
            <w:r>
              <w:rPr>
                <w:rFonts w:ascii="Arial" w:hAnsi="Arial" w:cs="Arial"/>
                <w:sz w:val="16"/>
                <w:szCs w:val="16"/>
              </w:rPr>
              <w:t xml:space="preserve">650 </w:t>
            </w:r>
          </w:p>
        </w:tc>
        <w:tc>
          <w:tcPr>
            <w:tcW w:w="430" w:type="pct"/>
            <w:vAlign w:val="center"/>
          </w:tcPr>
          <w:p w:rsidR="00103DD1" w:rsidRPr="008619D8" w:rsidRDefault="00103DD1" w:rsidP="00BC27DA">
            <w:pPr>
              <w:pStyle w:val="AbbrDesc"/>
              <w:tabs>
                <w:tab w:val="clear" w:pos="3060"/>
              </w:tabs>
              <w:jc w:val="left"/>
              <w:rPr>
                <w:rFonts w:ascii="Arial" w:hAnsi="Arial" w:cs="Arial"/>
                <w:sz w:val="16"/>
                <w:szCs w:val="16"/>
              </w:rPr>
            </w:pPr>
            <w:r>
              <w:rPr>
                <w:rFonts w:ascii="Arial" w:hAnsi="Arial" w:cs="Arial"/>
                <w:sz w:val="16"/>
                <w:szCs w:val="16"/>
              </w:rPr>
              <w:t xml:space="preserve">650 </w:t>
            </w:r>
          </w:p>
        </w:tc>
        <w:tc>
          <w:tcPr>
            <w:tcW w:w="398" w:type="pct"/>
            <w:vAlign w:val="center"/>
          </w:tcPr>
          <w:p w:rsidR="00103DD1" w:rsidRPr="008619D8" w:rsidRDefault="00103DD1" w:rsidP="00BC27DA">
            <w:pPr>
              <w:pStyle w:val="AbbrDesc"/>
              <w:tabs>
                <w:tab w:val="clear" w:pos="3060"/>
              </w:tabs>
              <w:jc w:val="left"/>
              <w:rPr>
                <w:rFonts w:ascii="Arial" w:hAnsi="Arial" w:cs="Arial"/>
                <w:sz w:val="16"/>
                <w:szCs w:val="16"/>
              </w:rPr>
            </w:pPr>
            <w:r>
              <w:rPr>
                <w:rFonts w:ascii="Arial" w:hAnsi="Arial" w:cs="Arial"/>
                <w:sz w:val="16"/>
                <w:szCs w:val="16"/>
              </w:rPr>
              <w:t>650</w:t>
            </w:r>
          </w:p>
        </w:tc>
        <w:tc>
          <w:tcPr>
            <w:tcW w:w="360" w:type="pct"/>
            <w:vAlign w:val="center"/>
          </w:tcPr>
          <w:p w:rsidR="00103DD1" w:rsidRPr="008619D8" w:rsidRDefault="00103DD1" w:rsidP="00BC27DA">
            <w:pPr>
              <w:pStyle w:val="AbbrDesc"/>
              <w:tabs>
                <w:tab w:val="clear" w:pos="3060"/>
              </w:tabs>
              <w:jc w:val="left"/>
              <w:rPr>
                <w:rFonts w:ascii="Arial" w:hAnsi="Arial" w:cs="Arial"/>
                <w:sz w:val="16"/>
                <w:szCs w:val="16"/>
              </w:rPr>
            </w:pPr>
            <w:r>
              <w:rPr>
                <w:rFonts w:ascii="Arial" w:hAnsi="Arial" w:cs="Arial"/>
                <w:sz w:val="16"/>
                <w:szCs w:val="16"/>
              </w:rPr>
              <w:t xml:space="preserve">650 </w:t>
            </w:r>
          </w:p>
        </w:tc>
        <w:tc>
          <w:tcPr>
            <w:tcW w:w="378" w:type="pct"/>
            <w:vAlign w:val="center"/>
          </w:tcPr>
          <w:p w:rsidR="00103DD1" w:rsidRPr="003A1362" w:rsidRDefault="00103DD1" w:rsidP="00BC27DA">
            <w:pPr>
              <w:rPr>
                <w:rFonts w:ascii="Arial" w:hAnsi="Arial" w:cs="Arial"/>
                <w:sz w:val="16"/>
                <w:szCs w:val="16"/>
                <w:lang w:val="es-BO"/>
              </w:rPr>
            </w:pPr>
            <w:r>
              <w:rPr>
                <w:rFonts w:ascii="Arial" w:hAnsi="Arial" w:cs="Arial"/>
                <w:sz w:val="16"/>
                <w:szCs w:val="16"/>
              </w:rPr>
              <w:t>650 Km</w:t>
            </w:r>
          </w:p>
        </w:tc>
        <w:tc>
          <w:tcPr>
            <w:tcW w:w="1546" w:type="pct"/>
            <w:vAlign w:val="center"/>
          </w:tcPr>
          <w:p w:rsidR="00103DD1" w:rsidRPr="003A1362" w:rsidRDefault="00103DD1" w:rsidP="00BC27DA">
            <w:pPr>
              <w:rPr>
                <w:rFonts w:ascii="Arial" w:hAnsi="Arial" w:cs="Arial"/>
                <w:sz w:val="16"/>
                <w:szCs w:val="16"/>
                <w:lang w:val="es-BO"/>
              </w:rPr>
            </w:pPr>
            <w:r w:rsidRPr="003A1362">
              <w:rPr>
                <w:rFonts w:ascii="Arial" w:hAnsi="Arial" w:cs="Arial"/>
                <w:sz w:val="16"/>
                <w:szCs w:val="16"/>
                <w:lang w:val="es-BO"/>
              </w:rPr>
              <w:t>Informe de supervisión en campo</w:t>
            </w:r>
          </w:p>
          <w:p w:rsidR="00103DD1" w:rsidRPr="003A1362" w:rsidRDefault="00103DD1" w:rsidP="00BC27DA">
            <w:pPr>
              <w:rPr>
                <w:rFonts w:ascii="Arial" w:hAnsi="Arial" w:cs="Arial"/>
                <w:sz w:val="16"/>
                <w:szCs w:val="16"/>
                <w:lang w:val="es-BO"/>
              </w:rPr>
            </w:pPr>
            <w:r w:rsidRPr="003A1362">
              <w:rPr>
                <w:rFonts w:ascii="Arial" w:hAnsi="Arial" w:cs="Arial"/>
                <w:sz w:val="16"/>
                <w:szCs w:val="16"/>
                <w:lang w:val="es-BO"/>
              </w:rPr>
              <w:t>Informe Semestral</w:t>
            </w:r>
          </w:p>
          <w:p w:rsidR="00103DD1" w:rsidRDefault="00103DD1" w:rsidP="00BC27DA">
            <w:pPr>
              <w:rPr>
                <w:rFonts w:ascii="Arial" w:hAnsi="Arial" w:cs="Arial"/>
                <w:sz w:val="16"/>
                <w:szCs w:val="16"/>
                <w:lang w:val="es-BO"/>
              </w:rPr>
            </w:pPr>
            <w:r w:rsidRPr="003A1362">
              <w:rPr>
                <w:rFonts w:ascii="Arial" w:hAnsi="Arial" w:cs="Arial"/>
                <w:sz w:val="16"/>
                <w:szCs w:val="16"/>
                <w:lang w:val="es-BO"/>
              </w:rPr>
              <w:t>Responsable: Invest- H y consultores de supervisión de microempresas</w:t>
            </w:r>
          </w:p>
          <w:p w:rsidR="00103DD1" w:rsidRPr="003A1362" w:rsidRDefault="00103DD1" w:rsidP="00BC27DA">
            <w:pPr>
              <w:rPr>
                <w:rFonts w:ascii="Arial" w:hAnsi="Arial" w:cs="Arial"/>
                <w:sz w:val="16"/>
                <w:szCs w:val="16"/>
                <w:lang w:val="es-BO"/>
              </w:rPr>
            </w:pPr>
          </w:p>
        </w:tc>
      </w:tr>
    </w:tbl>
    <w:p w:rsidR="00280175" w:rsidRPr="000D4EA8" w:rsidRDefault="00280175" w:rsidP="00A72787">
      <w:pPr>
        <w:pStyle w:val="Listavistosa-nfasis11"/>
        <w:ind w:left="1080"/>
        <w:jc w:val="both"/>
        <w:rPr>
          <w:rFonts w:ascii="Arial" w:hAnsi="Arial" w:cs="Arial"/>
          <w:b/>
          <w:sz w:val="18"/>
          <w:szCs w:val="18"/>
          <w:lang w:val="es-MX"/>
        </w:rPr>
      </w:pPr>
    </w:p>
    <w:p w:rsidR="001B5186" w:rsidRPr="000D4EA8" w:rsidRDefault="006D01D1" w:rsidP="00524DCC">
      <w:pPr>
        <w:pStyle w:val="Heading4"/>
        <w:numPr>
          <w:ilvl w:val="1"/>
          <w:numId w:val="13"/>
        </w:numPr>
        <w:tabs>
          <w:tab w:val="clear" w:pos="1440"/>
          <w:tab w:val="left" w:pos="720"/>
        </w:tabs>
        <w:jc w:val="left"/>
        <w:rPr>
          <w:rFonts w:ascii="Arial" w:hAnsi="Arial" w:cs="Arial"/>
          <w:noProof w:val="0"/>
          <w:sz w:val="22"/>
          <w:szCs w:val="22"/>
          <w:lang w:val="es-MX"/>
        </w:rPr>
      </w:pPr>
      <w:r w:rsidRPr="000D4EA8">
        <w:rPr>
          <w:rFonts w:ascii="Arial" w:hAnsi="Arial" w:cs="Arial"/>
          <w:noProof w:val="0"/>
          <w:sz w:val="22"/>
          <w:szCs w:val="22"/>
          <w:lang w:val="es-MX"/>
        </w:rPr>
        <w:lastRenderedPageBreak/>
        <w:t>Instrumentos para el Monitoreo de los Indicadores y Recopilación de Datos</w:t>
      </w:r>
    </w:p>
    <w:p w:rsidR="00131BD9" w:rsidRPr="000D4EA8" w:rsidRDefault="000F31E4" w:rsidP="00770578">
      <w:pPr>
        <w:pStyle w:val="AutoNumpara"/>
        <w:numPr>
          <w:ilvl w:val="0"/>
          <w:numId w:val="0"/>
        </w:numPr>
        <w:rPr>
          <w:rFonts w:ascii="Arial" w:hAnsi="Arial" w:cs="Arial"/>
          <w:noProof w:val="0"/>
          <w:sz w:val="22"/>
          <w:szCs w:val="22"/>
          <w:lang w:val="es-MX"/>
        </w:rPr>
      </w:pPr>
      <w:r w:rsidRPr="000D4EA8">
        <w:rPr>
          <w:rFonts w:ascii="Arial" w:hAnsi="Arial" w:cs="Arial"/>
          <w:noProof w:val="0"/>
          <w:sz w:val="22"/>
          <w:szCs w:val="22"/>
          <w:lang w:val="es-MX"/>
        </w:rPr>
        <w:t>La Unidad Ejecutora del Proyecto</w:t>
      </w:r>
      <w:r w:rsidR="00D84D1F">
        <w:rPr>
          <w:rFonts w:ascii="Arial" w:hAnsi="Arial" w:cs="Arial"/>
          <w:noProof w:val="0"/>
          <w:sz w:val="22"/>
          <w:szCs w:val="22"/>
          <w:lang w:val="es-MX"/>
        </w:rPr>
        <w:t xml:space="preserve"> es </w:t>
      </w:r>
      <w:r w:rsidR="00D84D1F">
        <w:rPr>
          <w:rFonts w:ascii="Arial" w:hAnsi="Arial" w:cs="Arial"/>
          <w:sz w:val="22"/>
          <w:szCs w:val="22"/>
          <w:lang w:val="es-MX"/>
        </w:rPr>
        <w:t>Inversiones Estratégicas de Honduras</w:t>
      </w:r>
      <w:r w:rsidRPr="000D4EA8">
        <w:rPr>
          <w:rFonts w:ascii="Arial" w:hAnsi="Arial" w:cs="Arial"/>
          <w:noProof w:val="0"/>
          <w:sz w:val="22"/>
          <w:szCs w:val="22"/>
          <w:lang w:val="es-MX"/>
        </w:rPr>
        <w:t xml:space="preserve"> </w:t>
      </w:r>
      <w:r w:rsidR="00D84D1F">
        <w:rPr>
          <w:rFonts w:ascii="Arial" w:hAnsi="Arial" w:cs="Arial"/>
          <w:noProof w:val="0"/>
          <w:sz w:val="22"/>
          <w:szCs w:val="22"/>
          <w:lang w:val="es-MX"/>
        </w:rPr>
        <w:t>(</w:t>
      </w:r>
      <w:r w:rsidR="00D84D1F">
        <w:rPr>
          <w:rFonts w:ascii="Arial" w:hAnsi="Arial" w:cs="Arial"/>
          <w:sz w:val="22"/>
          <w:szCs w:val="22"/>
          <w:lang w:val="es-AR"/>
        </w:rPr>
        <w:t>INVEST- H)</w:t>
      </w:r>
      <w:r w:rsidR="00CE7983" w:rsidRPr="000D4EA8">
        <w:rPr>
          <w:rFonts w:ascii="Arial" w:hAnsi="Arial" w:cs="Arial"/>
          <w:noProof w:val="0"/>
          <w:sz w:val="22"/>
          <w:szCs w:val="22"/>
          <w:lang w:val="es-MX"/>
        </w:rPr>
        <w:t xml:space="preserve">. </w:t>
      </w:r>
      <w:r w:rsidR="001C268B" w:rsidRPr="001C268B">
        <w:rPr>
          <w:rFonts w:ascii="Arial" w:hAnsi="Arial" w:cs="Arial"/>
          <w:noProof w:val="0"/>
          <w:sz w:val="22"/>
          <w:szCs w:val="22"/>
          <w:lang w:val="es-MX"/>
        </w:rPr>
        <w:t xml:space="preserve">INVEST- H </w:t>
      </w:r>
      <w:r w:rsidR="00CE7983" w:rsidRPr="000D4EA8">
        <w:rPr>
          <w:rFonts w:ascii="Arial" w:hAnsi="Arial" w:cs="Arial"/>
          <w:noProof w:val="0"/>
          <w:sz w:val="22"/>
          <w:szCs w:val="22"/>
          <w:lang w:val="es-MX"/>
        </w:rPr>
        <w:t>será la</w:t>
      </w:r>
      <w:r w:rsidR="006D01D1" w:rsidRPr="000D4EA8">
        <w:rPr>
          <w:rFonts w:ascii="Arial" w:hAnsi="Arial" w:cs="Arial"/>
          <w:noProof w:val="0"/>
          <w:sz w:val="22"/>
          <w:szCs w:val="22"/>
          <w:lang w:val="es-MX"/>
        </w:rPr>
        <w:t xml:space="preserve"> responsable </w:t>
      </w:r>
      <w:r w:rsidR="00CE7983" w:rsidRPr="000D4EA8">
        <w:rPr>
          <w:rFonts w:ascii="Arial" w:eastAsia="Batang" w:hAnsi="Arial" w:cs="Arial"/>
          <w:noProof w:val="0"/>
          <w:sz w:val="22"/>
          <w:szCs w:val="22"/>
          <w:lang w:val="es-MX"/>
        </w:rPr>
        <w:t>de</w:t>
      </w:r>
      <w:r w:rsidR="006D01D1" w:rsidRPr="000D4EA8">
        <w:rPr>
          <w:rFonts w:ascii="Arial" w:eastAsia="Batang" w:hAnsi="Arial" w:cs="Arial"/>
          <w:noProof w:val="0"/>
          <w:sz w:val="22"/>
          <w:szCs w:val="22"/>
          <w:lang w:val="es-MX"/>
        </w:rPr>
        <w:t xml:space="preserve"> la</w:t>
      </w:r>
      <w:r w:rsidR="00D85262" w:rsidRPr="000D4EA8">
        <w:rPr>
          <w:rFonts w:ascii="Arial" w:hAnsi="Arial" w:cs="Arial"/>
          <w:noProof w:val="0"/>
          <w:sz w:val="22"/>
          <w:szCs w:val="22"/>
          <w:lang w:val="es-MX"/>
        </w:rPr>
        <w:t xml:space="preserve"> coordinación técnica, ad</w:t>
      </w:r>
      <w:r w:rsidR="006D01D1" w:rsidRPr="000D4EA8">
        <w:rPr>
          <w:rFonts w:ascii="Arial" w:hAnsi="Arial" w:cs="Arial"/>
          <w:noProof w:val="0"/>
          <w:sz w:val="22"/>
          <w:szCs w:val="22"/>
          <w:lang w:val="es-MX"/>
        </w:rPr>
        <w:t xml:space="preserve">ministrativa y financiera de la ejecución del </w:t>
      </w:r>
      <w:r w:rsidR="00CE7983" w:rsidRPr="000D4EA8">
        <w:rPr>
          <w:rFonts w:ascii="Arial" w:hAnsi="Arial" w:cs="Arial"/>
          <w:noProof w:val="0"/>
          <w:sz w:val="22"/>
          <w:szCs w:val="22"/>
          <w:lang w:val="es-MX"/>
        </w:rPr>
        <w:t>proyecto, así como la encargada de la plane</w:t>
      </w:r>
      <w:r w:rsidR="00131BD9">
        <w:rPr>
          <w:rFonts w:ascii="Arial" w:hAnsi="Arial" w:cs="Arial"/>
          <w:noProof w:val="0"/>
          <w:sz w:val="22"/>
          <w:szCs w:val="22"/>
          <w:lang w:val="es-MX"/>
        </w:rPr>
        <w:t>ación y el monitoreo del mismo.</w:t>
      </w:r>
    </w:p>
    <w:p w:rsidR="00770578" w:rsidRPr="000D4EA8" w:rsidRDefault="00CE7983" w:rsidP="00770578">
      <w:pPr>
        <w:pStyle w:val="AutoNumpara"/>
        <w:numPr>
          <w:ilvl w:val="0"/>
          <w:numId w:val="0"/>
        </w:numPr>
        <w:rPr>
          <w:rFonts w:ascii="Arial" w:hAnsi="Arial" w:cs="Arial"/>
          <w:noProof w:val="0"/>
          <w:sz w:val="22"/>
          <w:szCs w:val="22"/>
          <w:lang w:val="es-MX"/>
        </w:rPr>
      </w:pPr>
      <w:r w:rsidRPr="000D4EA8">
        <w:rPr>
          <w:rFonts w:ascii="Arial" w:hAnsi="Arial" w:cs="Arial"/>
          <w:noProof w:val="0"/>
          <w:sz w:val="22"/>
          <w:szCs w:val="22"/>
          <w:lang w:val="es-MX"/>
        </w:rPr>
        <w:t xml:space="preserve"> La UEP </w:t>
      </w:r>
      <w:r w:rsidR="006D01D1" w:rsidRPr="000D4EA8">
        <w:rPr>
          <w:rFonts w:ascii="Arial" w:hAnsi="Arial" w:cs="Arial"/>
          <w:noProof w:val="0"/>
          <w:sz w:val="22"/>
          <w:szCs w:val="22"/>
          <w:lang w:val="es-MX"/>
        </w:rPr>
        <w:t xml:space="preserve">realiza, entre otras, las siguientes actividades para la planeación del Programa: </w:t>
      </w:r>
    </w:p>
    <w:p w:rsidR="00770578" w:rsidRPr="000D4EA8" w:rsidRDefault="006D01D1" w:rsidP="00524DCC">
      <w:pPr>
        <w:pStyle w:val="AutoNumpara"/>
        <w:numPr>
          <w:ilvl w:val="0"/>
          <w:numId w:val="15"/>
        </w:numPr>
        <w:ind w:left="540" w:hanging="540"/>
        <w:rPr>
          <w:rFonts w:ascii="Arial" w:hAnsi="Arial" w:cs="Arial"/>
          <w:noProof w:val="0"/>
          <w:sz w:val="22"/>
          <w:szCs w:val="22"/>
          <w:lang w:val="es-MX"/>
        </w:rPr>
      </w:pPr>
      <w:r w:rsidRPr="000D4EA8">
        <w:rPr>
          <w:rFonts w:ascii="Arial" w:hAnsi="Arial" w:cs="Arial"/>
          <w:b/>
          <w:noProof w:val="0"/>
          <w:sz w:val="22"/>
          <w:szCs w:val="22"/>
          <w:lang w:val="es-MX"/>
        </w:rPr>
        <w:t>Plan Operativo Anual (POA).</w:t>
      </w:r>
      <w:r w:rsidRPr="000D4EA8">
        <w:rPr>
          <w:rFonts w:ascii="Arial" w:hAnsi="Arial" w:cs="Arial"/>
          <w:noProof w:val="0"/>
          <w:sz w:val="22"/>
          <w:szCs w:val="22"/>
          <w:lang w:val="es-MX"/>
        </w:rPr>
        <w:t xml:space="preserve"> El POA consolida todas las actividades que serán desarrolladas durante determinado perío</w:t>
      </w:r>
      <w:r w:rsidR="00CE7983" w:rsidRPr="000D4EA8">
        <w:rPr>
          <w:rFonts w:ascii="Arial" w:hAnsi="Arial" w:cs="Arial"/>
          <w:noProof w:val="0"/>
          <w:sz w:val="22"/>
          <w:szCs w:val="22"/>
          <w:lang w:val="es-MX"/>
        </w:rPr>
        <w:t>do de ejecución</w:t>
      </w:r>
      <w:r w:rsidRPr="000D4EA8">
        <w:rPr>
          <w:rFonts w:ascii="Arial" w:hAnsi="Arial" w:cs="Arial"/>
          <w:noProof w:val="0"/>
          <w:sz w:val="22"/>
          <w:szCs w:val="22"/>
          <w:lang w:val="es-MX"/>
        </w:rPr>
        <w:t xml:space="preserve"> por producto y cuenta con un cronograma físico financiero. La UEP presentará semestralmente, como parte integral de los informes semestrales de seguimiento, el POA y el Plan de Ejecución de Proyecto (PEP) para los siguientes dos semestres, incluyendo las actividades, cronogramas y presupuestos estimados para los proyectos financiados el año consecutivo anterior y aquellos propuestos para el año siguiente. El POA y PEP finales del primer año serán incluidos en el informe inicial de la operación. El POA y el PEP incluirán, como mínimo, la siguiente información: i) </w:t>
      </w:r>
      <w:r w:rsidR="00495F62" w:rsidRPr="000D4EA8">
        <w:rPr>
          <w:rFonts w:ascii="Arial" w:hAnsi="Arial" w:cs="Arial"/>
          <w:noProof w:val="0"/>
          <w:sz w:val="22"/>
          <w:szCs w:val="22"/>
          <w:lang w:val="es-MX"/>
        </w:rPr>
        <w:t>estado de ejecución del proyecto</w:t>
      </w:r>
      <w:r w:rsidRPr="000D4EA8">
        <w:rPr>
          <w:rFonts w:ascii="Arial" w:hAnsi="Arial" w:cs="Arial"/>
          <w:noProof w:val="0"/>
          <w:sz w:val="22"/>
          <w:szCs w:val="22"/>
          <w:lang w:val="es-MX"/>
        </w:rPr>
        <w:t>, discriminado por componentes; ii) el plan de adquisiciones</w:t>
      </w:r>
      <w:r w:rsidR="00495F62" w:rsidRPr="000D4EA8">
        <w:rPr>
          <w:rFonts w:ascii="Arial" w:hAnsi="Arial" w:cs="Arial"/>
          <w:noProof w:val="0"/>
          <w:sz w:val="22"/>
          <w:szCs w:val="22"/>
          <w:lang w:val="es-MX"/>
        </w:rPr>
        <w:t xml:space="preserve"> de obras, bienes y servicios,</w:t>
      </w:r>
      <w:r w:rsidRPr="000D4EA8">
        <w:rPr>
          <w:rFonts w:ascii="Arial" w:hAnsi="Arial" w:cs="Arial"/>
          <w:noProof w:val="0"/>
          <w:sz w:val="22"/>
          <w:szCs w:val="22"/>
          <w:lang w:val="es-MX"/>
        </w:rPr>
        <w:t xml:space="preserve"> incluyendo presupuesto y proyecciones de desembolsos; iii) avance en el cumplimiento de las</w:t>
      </w:r>
      <w:r w:rsidR="00495F62" w:rsidRPr="000D4EA8">
        <w:rPr>
          <w:rFonts w:ascii="Arial" w:hAnsi="Arial" w:cs="Arial"/>
          <w:noProof w:val="0"/>
          <w:sz w:val="22"/>
          <w:szCs w:val="22"/>
          <w:lang w:val="es-MX"/>
        </w:rPr>
        <w:t xml:space="preserve"> metas y resultados del proyecto</w:t>
      </w:r>
      <w:r w:rsidRPr="000D4EA8">
        <w:rPr>
          <w:rFonts w:ascii="Arial" w:hAnsi="Arial" w:cs="Arial"/>
          <w:noProof w:val="0"/>
          <w:sz w:val="22"/>
          <w:szCs w:val="22"/>
          <w:lang w:val="es-MX"/>
        </w:rPr>
        <w:t>; iv) avance en el cumplimiento de los indicadores de producto p</w:t>
      </w:r>
      <w:r w:rsidR="00C3027B" w:rsidRPr="000D4EA8">
        <w:rPr>
          <w:rFonts w:ascii="Arial" w:hAnsi="Arial" w:cs="Arial"/>
          <w:noProof w:val="0"/>
          <w:sz w:val="22"/>
          <w:szCs w:val="22"/>
          <w:lang w:val="es-MX"/>
        </w:rPr>
        <w:t>ara cada componente del proyecto</w:t>
      </w:r>
      <w:r w:rsidRPr="000D4EA8">
        <w:rPr>
          <w:rFonts w:ascii="Arial" w:hAnsi="Arial" w:cs="Arial"/>
          <w:noProof w:val="0"/>
          <w:sz w:val="22"/>
          <w:szCs w:val="22"/>
          <w:lang w:val="es-MX"/>
        </w:rPr>
        <w:t>, de acuerdo a la Matriz de Result</w:t>
      </w:r>
      <w:r w:rsidR="00C3027B" w:rsidRPr="000D4EA8">
        <w:rPr>
          <w:rFonts w:ascii="Arial" w:hAnsi="Arial" w:cs="Arial"/>
          <w:noProof w:val="0"/>
          <w:sz w:val="22"/>
          <w:szCs w:val="22"/>
          <w:lang w:val="es-MX"/>
        </w:rPr>
        <w:t xml:space="preserve">ados </w:t>
      </w:r>
      <w:r w:rsidRPr="000D4EA8">
        <w:rPr>
          <w:rFonts w:ascii="Arial" w:hAnsi="Arial" w:cs="Arial"/>
          <w:noProof w:val="0"/>
          <w:sz w:val="22"/>
          <w:szCs w:val="22"/>
          <w:lang w:val="es-MX"/>
        </w:rPr>
        <w:t xml:space="preserve"> y el cronograma de su implementación; v) problemas presentados; y vi) soluciones implementadas.</w:t>
      </w:r>
      <w:r w:rsidR="008619D8">
        <w:rPr>
          <w:rFonts w:ascii="Arial" w:hAnsi="Arial" w:cs="Arial"/>
          <w:noProof w:val="0"/>
          <w:sz w:val="22"/>
          <w:szCs w:val="22"/>
          <w:lang w:val="es-MX"/>
        </w:rPr>
        <w:t xml:space="preserve"> </w:t>
      </w:r>
      <w:hyperlink r:id="rId9" w:history="1">
        <w:r w:rsidR="008619D8" w:rsidRPr="00A65B0F">
          <w:rPr>
            <w:rStyle w:val="Hyperlink"/>
            <w:rFonts w:ascii="Arial" w:hAnsi="Arial" w:cs="Arial"/>
            <w:noProof w:val="0"/>
            <w:sz w:val="22"/>
            <w:szCs w:val="22"/>
            <w:lang w:val="es-MX"/>
          </w:rPr>
          <w:t>(LINK)</w:t>
        </w:r>
      </w:hyperlink>
    </w:p>
    <w:p w:rsidR="00FD5895" w:rsidRPr="000D4EA8" w:rsidRDefault="006D01D1" w:rsidP="00524DCC">
      <w:pPr>
        <w:pStyle w:val="AutoNumpara"/>
        <w:numPr>
          <w:ilvl w:val="0"/>
          <w:numId w:val="15"/>
        </w:numPr>
        <w:ind w:left="540" w:hanging="540"/>
        <w:rPr>
          <w:rFonts w:ascii="Arial" w:hAnsi="Arial" w:cs="Arial"/>
          <w:noProof w:val="0"/>
          <w:sz w:val="22"/>
          <w:szCs w:val="22"/>
          <w:lang w:val="es-MX"/>
        </w:rPr>
      </w:pPr>
      <w:r w:rsidRPr="000D4EA8">
        <w:rPr>
          <w:rFonts w:ascii="Arial" w:hAnsi="Arial" w:cs="Arial"/>
          <w:b/>
          <w:noProof w:val="0"/>
          <w:sz w:val="22"/>
          <w:szCs w:val="22"/>
          <w:lang w:val="es-MX"/>
        </w:rPr>
        <w:t xml:space="preserve">Plan de Ejecución de Proyectos (PEP). </w:t>
      </w:r>
      <w:r w:rsidRPr="000D4EA8">
        <w:rPr>
          <w:rFonts w:ascii="Arial" w:hAnsi="Arial" w:cs="Arial"/>
          <w:noProof w:val="0"/>
          <w:sz w:val="22"/>
          <w:szCs w:val="22"/>
          <w:lang w:val="es-MX"/>
        </w:rPr>
        <w:t xml:space="preserve">El PEP establece el calendario de los desembolsos (número y monto de los desembolsos) en función de los indicadores de </w:t>
      </w:r>
      <w:r w:rsidR="00F61389" w:rsidRPr="000D4EA8">
        <w:rPr>
          <w:rFonts w:ascii="Arial" w:hAnsi="Arial" w:cs="Arial"/>
          <w:noProof w:val="0"/>
          <w:sz w:val="22"/>
          <w:szCs w:val="22"/>
          <w:lang w:val="es-MX"/>
        </w:rPr>
        <w:t>resultados y productos</w:t>
      </w:r>
      <w:r w:rsidRPr="000D4EA8">
        <w:rPr>
          <w:rFonts w:ascii="Arial" w:hAnsi="Arial" w:cs="Arial"/>
          <w:noProof w:val="0"/>
          <w:sz w:val="22"/>
          <w:szCs w:val="22"/>
          <w:lang w:val="es-MX"/>
        </w:rPr>
        <w:t xml:space="preserve"> ya incluidos en la matriz de resultado, y el tiempo de ejecución del proyecto.</w:t>
      </w:r>
    </w:p>
    <w:p w:rsidR="00770578" w:rsidRPr="000D4EA8" w:rsidRDefault="006D01D1" w:rsidP="00524DCC">
      <w:pPr>
        <w:pStyle w:val="AutoNumpara"/>
        <w:numPr>
          <w:ilvl w:val="0"/>
          <w:numId w:val="15"/>
        </w:numPr>
        <w:ind w:left="540" w:hanging="540"/>
        <w:rPr>
          <w:rFonts w:ascii="Arial" w:hAnsi="Arial" w:cs="Arial"/>
          <w:noProof w:val="0"/>
          <w:sz w:val="22"/>
          <w:szCs w:val="22"/>
          <w:lang w:val="es-MX"/>
        </w:rPr>
      </w:pPr>
      <w:r w:rsidRPr="000D4EA8">
        <w:rPr>
          <w:rFonts w:ascii="Arial" w:hAnsi="Arial" w:cs="Arial"/>
          <w:b/>
          <w:noProof w:val="0"/>
          <w:sz w:val="22"/>
          <w:szCs w:val="22"/>
          <w:lang w:val="es-MX"/>
        </w:rPr>
        <w:t>Plan de Adquisiciones (PA).</w:t>
      </w:r>
      <w:r w:rsidRPr="000D4EA8">
        <w:rPr>
          <w:rFonts w:ascii="Arial" w:hAnsi="Arial" w:cs="Arial"/>
          <w:noProof w:val="0"/>
          <w:sz w:val="22"/>
          <w:szCs w:val="22"/>
          <w:lang w:val="es-MX"/>
        </w:rPr>
        <w:t xml:space="preserve"> Este instrumento tiene por finalidad presentar al Banco y hacer público el detalle de todas las adquisiciones y contrataciones que serán efectuadas en un determinado p</w:t>
      </w:r>
      <w:r w:rsidR="00F61389" w:rsidRPr="000D4EA8">
        <w:rPr>
          <w:rFonts w:ascii="Arial" w:hAnsi="Arial" w:cs="Arial"/>
          <w:noProof w:val="0"/>
          <w:sz w:val="22"/>
          <w:szCs w:val="22"/>
          <w:lang w:val="es-MX"/>
        </w:rPr>
        <w:t>eriodo de ejecución del proyecto</w:t>
      </w:r>
      <w:r w:rsidRPr="000D4EA8">
        <w:rPr>
          <w:rFonts w:ascii="Arial" w:hAnsi="Arial" w:cs="Arial"/>
          <w:noProof w:val="0"/>
          <w:sz w:val="22"/>
          <w:szCs w:val="22"/>
          <w:lang w:val="es-MX"/>
        </w:rPr>
        <w:t xml:space="preserve">. El PA informa sobres las adquisiciones y contratos que se ejecutaran de conformidad con las Políticas para Adquisiciones de bienes y obras financiadas por el Banco” (GN-2349-9) y las “Políticas para 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 </w:t>
      </w:r>
      <w:r w:rsidR="00F61389" w:rsidRPr="000D4EA8">
        <w:rPr>
          <w:rFonts w:ascii="Arial" w:hAnsi="Arial" w:cs="Arial"/>
          <w:noProof w:val="0"/>
          <w:sz w:val="22"/>
          <w:szCs w:val="22"/>
          <w:lang w:val="es-MX"/>
        </w:rPr>
        <w:t>proyecto</w:t>
      </w:r>
      <w:r w:rsidRPr="000D4EA8">
        <w:rPr>
          <w:rFonts w:ascii="Arial" w:hAnsi="Arial" w:cs="Arial"/>
          <w:noProof w:val="0"/>
          <w:sz w:val="22"/>
          <w:szCs w:val="22"/>
          <w:lang w:val="es-MX"/>
        </w:rPr>
        <w:t>.</w:t>
      </w:r>
      <w:r w:rsidR="008619D8">
        <w:rPr>
          <w:rFonts w:ascii="Arial" w:hAnsi="Arial" w:cs="Arial"/>
          <w:noProof w:val="0"/>
          <w:sz w:val="22"/>
          <w:szCs w:val="22"/>
          <w:lang w:val="es-MX"/>
        </w:rPr>
        <w:t xml:space="preserve"> </w:t>
      </w:r>
      <w:hyperlink r:id="rId10" w:history="1">
        <w:r w:rsidR="008619D8" w:rsidRPr="00CB66DB">
          <w:rPr>
            <w:rStyle w:val="Hyperlink"/>
            <w:rFonts w:ascii="Arial" w:hAnsi="Arial" w:cs="Arial"/>
            <w:noProof w:val="0"/>
            <w:sz w:val="22"/>
            <w:szCs w:val="22"/>
            <w:lang w:val="es-MX"/>
          </w:rPr>
          <w:t>(LINK)</w:t>
        </w:r>
      </w:hyperlink>
    </w:p>
    <w:p w:rsidR="00D84D1F" w:rsidRPr="00D84D1F" w:rsidRDefault="00D84D1F" w:rsidP="001718B2">
      <w:pPr>
        <w:pStyle w:val="AutoNumpara"/>
        <w:numPr>
          <w:ilvl w:val="0"/>
          <w:numId w:val="0"/>
        </w:numPr>
        <w:rPr>
          <w:rFonts w:ascii="Arial" w:hAnsi="Arial" w:cs="Arial"/>
          <w:noProof w:val="0"/>
          <w:sz w:val="22"/>
          <w:szCs w:val="22"/>
          <w:lang w:val="es-ES"/>
        </w:rPr>
      </w:pPr>
      <w:r w:rsidRPr="00A63BFA">
        <w:rPr>
          <w:rFonts w:ascii="Arial" w:hAnsi="Arial" w:cs="Arial"/>
          <w:noProof w:val="0"/>
          <w:sz w:val="22"/>
          <w:szCs w:val="22"/>
          <w:lang w:val="es-ES"/>
        </w:rPr>
        <w:t xml:space="preserve">En cuanto al monitoreo del Programa, los principales medios de verificación corresponden a </w:t>
      </w:r>
      <w:r w:rsidRPr="00A63BFA">
        <w:rPr>
          <w:rFonts w:ascii="Arial" w:hAnsi="Arial" w:cs="Arial"/>
          <w:b/>
          <w:noProof w:val="0"/>
          <w:sz w:val="22"/>
          <w:szCs w:val="22"/>
          <w:lang w:val="es-ES"/>
        </w:rPr>
        <w:t>documentos administrativos y contractuales</w:t>
      </w:r>
      <w:r w:rsidRPr="00A63BFA">
        <w:rPr>
          <w:rFonts w:ascii="Arial" w:hAnsi="Arial" w:cs="Arial"/>
          <w:noProof w:val="0"/>
          <w:sz w:val="22"/>
          <w:szCs w:val="22"/>
          <w:lang w:val="es-ES"/>
        </w:rPr>
        <w:t xml:space="preserve">, </w:t>
      </w:r>
      <w:r w:rsidRPr="00A63BFA">
        <w:rPr>
          <w:rFonts w:ascii="Arial" w:hAnsi="Arial" w:cs="Arial"/>
          <w:noProof w:val="0"/>
          <w:sz w:val="22"/>
          <w:szCs w:val="22"/>
          <w:lang w:val="es-MX"/>
        </w:rPr>
        <w:t>a saber: i) Actas de Recepción Definitivas de las obras, entre otros documentos como i) Informes Finales de Servicios de Consultoría; ii) Contratos de Locación de Servicios; iii) Cláusulas contractuales; iv) Informes Finales de Auditoria y v) Informes de Evaluación.</w:t>
      </w:r>
    </w:p>
    <w:p w:rsidR="00736793" w:rsidRPr="000D4EA8" w:rsidRDefault="006D01D1" w:rsidP="00770578">
      <w:pPr>
        <w:pStyle w:val="AutoNumpara"/>
        <w:numPr>
          <w:ilvl w:val="0"/>
          <w:numId w:val="0"/>
        </w:numPr>
        <w:rPr>
          <w:rFonts w:ascii="Arial" w:hAnsi="Arial" w:cs="Arial"/>
          <w:noProof w:val="0"/>
          <w:sz w:val="22"/>
          <w:szCs w:val="22"/>
          <w:lang w:val="es-MX"/>
        </w:rPr>
      </w:pPr>
      <w:r w:rsidRPr="000D4EA8">
        <w:rPr>
          <w:rFonts w:ascii="Arial" w:hAnsi="Arial" w:cs="Arial"/>
          <w:noProof w:val="0"/>
          <w:sz w:val="22"/>
          <w:szCs w:val="22"/>
          <w:lang w:val="es-MX"/>
        </w:rPr>
        <w:t xml:space="preserve">Asimismo, </w:t>
      </w:r>
      <w:r w:rsidR="00C27091" w:rsidRPr="000D4EA8">
        <w:rPr>
          <w:rFonts w:ascii="Arial" w:hAnsi="Arial" w:cs="Arial"/>
          <w:noProof w:val="0"/>
          <w:sz w:val="22"/>
          <w:szCs w:val="22"/>
          <w:lang w:val="es-MX"/>
        </w:rPr>
        <w:t xml:space="preserve">si así lo considera pertinente, </w:t>
      </w:r>
      <w:r w:rsidRPr="000D4EA8">
        <w:rPr>
          <w:rFonts w:ascii="Arial" w:hAnsi="Arial" w:cs="Arial"/>
          <w:noProof w:val="0"/>
          <w:sz w:val="22"/>
          <w:szCs w:val="22"/>
          <w:lang w:val="es-MX"/>
        </w:rPr>
        <w:t xml:space="preserve">el Banco, a través del Equipo de Proyecto, realizará </w:t>
      </w:r>
      <w:r w:rsidRPr="00A63BFA">
        <w:rPr>
          <w:rFonts w:ascii="Arial" w:hAnsi="Arial" w:cs="Arial"/>
          <w:b/>
          <w:noProof w:val="0"/>
          <w:sz w:val="22"/>
          <w:szCs w:val="22"/>
          <w:lang w:val="es-MX"/>
        </w:rPr>
        <w:t>Visitas de Inspección</w:t>
      </w:r>
      <w:r w:rsidRPr="000D4EA8">
        <w:rPr>
          <w:rFonts w:ascii="Arial" w:hAnsi="Arial" w:cs="Arial"/>
          <w:noProof w:val="0"/>
          <w:sz w:val="22"/>
          <w:szCs w:val="22"/>
          <w:lang w:val="es-MX"/>
        </w:rPr>
        <w:t xml:space="preserve"> anuales con la finalidad de monitorear las actividades del </w:t>
      </w:r>
      <w:r w:rsidR="00C27091" w:rsidRPr="000D4EA8">
        <w:rPr>
          <w:rFonts w:ascii="Arial" w:hAnsi="Arial" w:cs="Arial"/>
          <w:noProof w:val="0"/>
          <w:sz w:val="22"/>
          <w:szCs w:val="22"/>
          <w:lang w:val="es-MX"/>
        </w:rPr>
        <w:t>proyecto</w:t>
      </w:r>
      <w:r w:rsidRPr="000D4EA8">
        <w:rPr>
          <w:rFonts w:ascii="Arial" w:hAnsi="Arial" w:cs="Arial"/>
          <w:noProof w:val="0"/>
          <w:sz w:val="22"/>
          <w:szCs w:val="22"/>
          <w:lang w:val="es-MX"/>
        </w:rPr>
        <w:t>. También se apoyará de Misiones de Administración anuales con el objetivo de a</w:t>
      </w:r>
      <w:r w:rsidR="00C27091" w:rsidRPr="000D4EA8">
        <w:rPr>
          <w:rFonts w:ascii="Arial" w:hAnsi="Arial" w:cs="Arial"/>
          <w:noProof w:val="0"/>
          <w:sz w:val="22"/>
          <w:szCs w:val="22"/>
          <w:lang w:val="es-MX"/>
        </w:rPr>
        <w:t>nalizar los avances del proyecto</w:t>
      </w:r>
      <w:r w:rsidRPr="000D4EA8">
        <w:rPr>
          <w:rFonts w:ascii="Arial" w:hAnsi="Arial" w:cs="Arial"/>
          <w:noProof w:val="0"/>
          <w:sz w:val="22"/>
          <w:szCs w:val="22"/>
          <w:lang w:val="es-MX"/>
        </w:rPr>
        <w:t xml:space="preserve"> y tratar temas específicos identificados. Finalmente, d</w:t>
      </w:r>
      <w:r w:rsidR="00C27091" w:rsidRPr="000D4EA8">
        <w:rPr>
          <w:rFonts w:ascii="Arial" w:hAnsi="Arial" w:cs="Arial"/>
          <w:noProof w:val="0"/>
          <w:sz w:val="22"/>
          <w:szCs w:val="22"/>
          <w:lang w:val="es-MX"/>
        </w:rPr>
        <w:t>urante la ejecución del proyecto</w:t>
      </w:r>
      <w:r w:rsidRPr="000D4EA8">
        <w:rPr>
          <w:rFonts w:ascii="Arial" w:hAnsi="Arial" w:cs="Arial"/>
          <w:noProof w:val="0"/>
          <w:sz w:val="22"/>
          <w:szCs w:val="22"/>
          <w:lang w:val="es-MX"/>
        </w:rPr>
        <w:t xml:space="preserve"> la UEP presentará anualmente al Banco los </w:t>
      </w:r>
      <w:r w:rsidR="00C27091" w:rsidRPr="000D4EA8">
        <w:rPr>
          <w:rFonts w:ascii="Arial" w:hAnsi="Arial" w:cs="Arial"/>
          <w:noProof w:val="0"/>
          <w:sz w:val="22"/>
          <w:szCs w:val="22"/>
          <w:lang w:val="es-MX"/>
        </w:rPr>
        <w:t>estados financieros del proyecto</w:t>
      </w:r>
      <w:r w:rsidRPr="000D4EA8">
        <w:rPr>
          <w:rFonts w:ascii="Arial" w:hAnsi="Arial" w:cs="Arial"/>
          <w:noProof w:val="0"/>
          <w:sz w:val="22"/>
          <w:szCs w:val="22"/>
          <w:lang w:val="es-MX"/>
        </w:rPr>
        <w:t xml:space="preserve"> para la realización de la </w:t>
      </w:r>
      <w:r w:rsidRPr="00A63BFA">
        <w:rPr>
          <w:rFonts w:ascii="Arial" w:hAnsi="Arial" w:cs="Arial"/>
          <w:b/>
          <w:noProof w:val="0"/>
          <w:sz w:val="22"/>
          <w:szCs w:val="22"/>
          <w:lang w:val="es-MX"/>
        </w:rPr>
        <w:t>Auditoria Financiera</w:t>
      </w:r>
      <w:r w:rsidRPr="000D4EA8">
        <w:rPr>
          <w:rFonts w:ascii="Arial" w:hAnsi="Arial" w:cs="Arial"/>
          <w:noProof w:val="0"/>
          <w:sz w:val="22"/>
          <w:szCs w:val="22"/>
          <w:lang w:val="es-MX"/>
        </w:rPr>
        <w:t xml:space="preserve"> correspondiente, en los términos establecidos en las Condiciones Generales del Contrato de Préstamo.</w:t>
      </w:r>
    </w:p>
    <w:p w:rsidR="009E7B66" w:rsidRPr="000D4EA8" w:rsidRDefault="009E7B66" w:rsidP="00620E6B">
      <w:pPr>
        <w:pStyle w:val="AutoNumpara"/>
        <w:numPr>
          <w:ilvl w:val="0"/>
          <w:numId w:val="0"/>
        </w:numPr>
        <w:rPr>
          <w:rFonts w:ascii="Arial" w:hAnsi="Arial" w:cs="Arial"/>
          <w:noProof w:val="0"/>
          <w:color w:val="000000"/>
          <w:sz w:val="22"/>
          <w:szCs w:val="22"/>
          <w:lang w:val="es-MX"/>
        </w:rPr>
      </w:pPr>
    </w:p>
    <w:p w:rsidR="001B5186" w:rsidRPr="000D4EA8" w:rsidRDefault="006D01D1" w:rsidP="00524DCC">
      <w:pPr>
        <w:pStyle w:val="Heading4"/>
        <w:numPr>
          <w:ilvl w:val="1"/>
          <w:numId w:val="13"/>
        </w:numPr>
        <w:tabs>
          <w:tab w:val="clear" w:pos="1440"/>
          <w:tab w:val="left" w:pos="720"/>
        </w:tabs>
        <w:jc w:val="left"/>
        <w:rPr>
          <w:rFonts w:ascii="Arial" w:hAnsi="Arial" w:cs="Arial"/>
          <w:noProof w:val="0"/>
          <w:sz w:val="22"/>
          <w:szCs w:val="22"/>
          <w:lang w:val="es-MX"/>
        </w:rPr>
      </w:pPr>
      <w:r w:rsidRPr="000D4EA8">
        <w:rPr>
          <w:rFonts w:ascii="Arial" w:hAnsi="Arial" w:cs="Arial"/>
          <w:noProof w:val="0"/>
          <w:sz w:val="22"/>
          <w:szCs w:val="22"/>
          <w:lang w:val="es-MX"/>
        </w:rPr>
        <w:lastRenderedPageBreak/>
        <w:t xml:space="preserve">Presentación de Informes </w:t>
      </w:r>
    </w:p>
    <w:p w:rsidR="001718B2" w:rsidRPr="000D4EA8" w:rsidRDefault="006D01D1" w:rsidP="001718B2">
      <w:pPr>
        <w:pStyle w:val="AutoNumpara"/>
        <w:numPr>
          <w:ilvl w:val="0"/>
          <w:numId w:val="0"/>
        </w:numPr>
        <w:rPr>
          <w:rFonts w:ascii="Arial" w:hAnsi="Arial" w:cs="Arial"/>
          <w:noProof w:val="0"/>
          <w:sz w:val="22"/>
          <w:szCs w:val="22"/>
          <w:lang w:val="es-MX"/>
        </w:rPr>
      </w:pPr>
      <w:r w:rsidRPr="000D4EA8">
        <w:rPr>
          <w:rFonts w:ascii="Arial" w:hAnsi="Arial" w:cs="Arial"/>
          <w:noProof w:val="0"/>
          <w:sz w:val="22"/>
          <w:szCs w:val="22"/>
          <w:lang w:val="es-MX"/>
        </w:rPr>
        <w:t>Durante la ejecución de</w:t>
      </w:r>
      <w:r w:rsidR="00B67D07" w:rsidRPr="000D4EA8">
        <w:rPr>
          <w:rFonts w:ascii="Arial" w:hAnsi="Arial" w:cs="Arial"/>
          <w:noProof w:val="0"/>
          <w:sz w:val="22"/>
          <w:szCs w:val="22"/>
          <w:lang w:val="es-MX"/>
        </w:rPr>
        <w:t>l proyecto</w:t>
      </w:r>
      <w:r w:rsidRPr="000D4EA8">
        <w:rPr>
          <w:rFonts w:ascii="Arial" w:hAnsi="Arial" w:cs="Arial"/>
          <w:noProof w:val="0"/>
          <w:sz w:val="22"/>
          <w:szCs w:val="22"/>
          <w:lang w:val="es-MX"/>
        </w:rPr>
        <w:t xml:space="preserve"> se </w:t>
      </w:r>
      <w:r w:rsidR="00D85262" w:rsidRPr="000D4EA8">
        <w:rPr>
          <w:rFonts w:ascii="Arial" w:hAnsi="Arial" w:cs="Arial"/>
          <w:noProof w:val="0"/>
          <w:sz w:val="22"/>
          <w:szCs w:val="22"/>
          <w:lang w:val="es-MX"/>
        </w:rPr>
        <w:t>prevé</w:t>
      </w:r>
      <w:r w:rsidRPr="000D4EA8">
        <w:rPr>
          <w:rFonts w:ascii="Arial" w:hAnsi="Arial" w:cs="Arial"/>
          <w:noProof w:val="0"/>
          <w:sz w:val="22"/>
          <w:szCs w:val="22"/>
          <w:lang w:val="es-MX"/>
        </w:rPr>
        <w:t xml:space="preserve"> la entrega de </w:t>
      </w:r>
      <w:r w:rsidRPr="00A63BFA">
        <w:rPr>
          <w:rFonts w:ascii="Arial" w:hAnsi="Arial" w:cs="Arial"/>
          <w:b/>
          <w:noProof w:val="0"/>
          <w:sz w:val="22"/>
          <w:szCs w:val="22"/>
          <w:lang w:val="es-MX"/>
        </w:rPr>
        <w:t>Informes Semestrales</w:t>
      </w:r>
      <w:r w:rsidRPr="000D4EA8">
        <w:rPr>
          <w:rFonts w:ascii="Arial" w:hAnsi="Arial" w:cs="Arial"/>
          <w:noProof w:val="0"/>
          <w:sz w:val="22"/>
          <w:szCs w:val="22"/>
          <w:lang w:val="es-MX"/>
        </w:rPr>
        <w:t xml:space="preserve"> para conocer el avance de las o</w:t>
      </w:r>
      <w:r w:rsidR="00247BA2" w:rsidRPr="000D4EA8">
        <w:rPr>
          <w:rFonts w:ascii="Arial" w:hAnsi="Arial" w:cs="Arial"/>
          <w:noProof w:val="0"/>
          <w:sz w:val="22"/>
          <w:szCs w:val="22"/>
          <w:lang w:val="es-MX"/>
        </w:rPr>
        <w:t>bras</w:t>
      </w:r>
      <w:r w:rsidR="00A63BFA">
        <w:rPr>
          <w:rFonts w:ascii="Arial" w:hAnsi="Arial" w:cs="Arial"/>
          <w:noProof w:val="0"/>
          <w:sz w:val="22"/>
          <w:szCs w:val="22"/>
          <w:lang w:val="es-MX"/>
        </w:rPr>
        <w:t xml:space="preserve"> y otros productos previstos</w:t>
      </w:r>
      <w:r w:rsidRPr="000D4EA8">
        <w:rPr>
          <w:rFonts w:ascii="Arial" w:hAnsi="Arial" w:cs="Arial"/>
          <w:noProof w:val="0"/>
          <w:sz w:val="22"/>
          <w:szCs w:val="22"/>
          <w:lang w:val="es-MX"/>
        </w:rPr>
        <w:t xml:space="preserve">. Dichos informes serán elaborados por la UEP y entregados a la División de </w:t>
      </w:r>
      <w:r w:rsidR="00D85262" w:rsidRPr="000D4EA8">
        <w:rPr>
          <w:rFonts w:ascii="Arial" w:hAnsi="Arial" w:cs="Arial"/>
          <w:noProof w:val="0"/>
          <w:sz w:val="22"/>
          <w:szCs w:val="22"/>
          <w:lang w:val="es-MX"/>
        </w:rPr>
        <w:t>Transporte</w:t>
      </w:r>
      <w:r w:rsidRPr="000D4EA8">
        <w:rPr>
          <w:rFonts w:ascii="Arial" w:hAnsi="Arial" w:cs="Arial"/>
          <w:noProof w:val="0"/>
          <w:sz w:val="22"/>
          <w:szCs w:val="22"/>
          <w:lang w:val="es-MX"/>
        </w:rPr>
        <w:t xml:space="preserve"> del BID, a través del Jefe de Equipo BID, a más tardar 30 días posteriores al cierre del periodo. </w:t>
      </w:r>
    </w:p>
    <w:p w:rsidR="001718B2" w:rsidRPr="000D4EA8" w:rsidRDefault="006D01D1" w:rsidP="001718B2">
      <w:pPr>
        <w:pStyle w:val="AutoNumpara"/>
        <w:numPr>
          <w:ilvl w:val="0"/>
          <w:numId w:val="0"/>
        </w:numPr>
        <w:rPr>
          <w:rFonts w:ascii="Arial" w:hAnsi="Arial" w:cs="Arial"/>
          <w:noProof w:val="0"/>
          <w:sz w:val="22"/>
          <w:szCs w:val="22"/>
          <w:lang w:val="es-MX"/>
        </w:rPr>
      </w:pPr>
      <w:r w:rsidRPr="000D4EA8">
        <w:rPr>
          <w:rFonts w:ascii="Arial" w:hAnsi="Arial" w:cs="Arial"/>
          <w:noProof w:val="0"/>
          <w:sz w:val="22"/>
          <w:szCs w:val="22"/>
          <w:lang w:val="es-MX"/>
        </w:rPr>
        <w:t>Este informe tiene por finalidad presentar al Banco los resultados alcanzados en la ejecución del POA y PA, así como informar sobre el estado de ejecución de los contratos y pr</w:t>
      </w:r>
      <w:r w:rsidR="00B67D07" w:rsidRPr="000D4EA8">
        <w:rPr>
          <w:rFonts w:ascii="Arial" w:hAnsi="Arial" w:cs="Arial"/>
          <w:noProof w:val="0"/>
          <w:sz w:val="22"/>
          <w:szCs w:val="22"/>
          <w:lang w:val="es-MX"/>
        </w:rPr>
        <w:t>ograma de inversiones del proyecto</w:t>
      </w:r>
      <w:r w:rsidRPr="000D4EA8">
        <w:rPr>
          <w:rFonts w:ascii="Arial" w:hAnsi="Arial" w:cs="Arial"/>
          <w:noProof w:val="0"/>
          <w:sz w:val="22"/>
          <w:szCs w:val="22"/>
          <w:lang w:val="es-MX"/>
        </w:rPr>
        <w:t xml:space="preserve">. La UEP deberá presentar al Banco informes de avance semestrales, indicando los avances logrados en cada uno de los componentes y en </w:t>
      </w:r>
      <w:r w:rsidR="00B67D07" w:rsidRPr="000D4EA8">
        <w:rPr>
          <w:rFonts w:ascii="Arial" w:hAnsi="Arial" w:cs="Arial"/>
          <w:noProof w:val="0"/>
          <w:sz w:val="22"/>
          <w:szCs w:val="22"/>
          <w:lang w:val="es-MX"/>
        </w:rPr>
        <w:t>el desempeño global del proyecto</w:t>
      </w:r>
      <w:r w:rsidRPr="000D4EA8">
        <w:rPr>
          <w:rFonts w:ascii="Arial" w:hAnsi="Arial" w:cs="Arial"/>
          <w:noProof w:val="0"/>
          <w:sz w:val="22"/>
          <w:szCs w:val="22"/>
          <w:lang w:val="es-MX"/>
        </w:rPr>
        <w:t>, en base a los indicadores acordados bajo la Matriz de Resultados. 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iv) resumen de la s</w:t>
      </w:r>
      <w:r w:rsidR="00B67D07" w:rsidRPr="000D4EA8">
        <w:rPr>
          <w:rFonts w:ascii="Arial" w:hAnsi="Arial" w:cs="Arial"/>
          <w:noProof w:val="0"/>
          <w:sz w:val="22"/>
          <w:szCs w:val="22"/>
          <w:lang w:val="es-MX"/>
        </w:rPr>
        <w:t>ituación fi</w:t>
      </w:r>
      <w:r w:rsidR="00AF6A74">
        <w:rPr>
          <w:rFonts w:ascii="Arial" w:hAnsi="Arial" w:cs="Arial"/>
          <w:noProof w:val="0"/>
          <w:sz w:val="22"/>
          <w:szCs w:val="22"/>
          <w:lang w:val="es-MX"/>
        </w:rPr>
        <w:t>nanciera del proyecto</w:t>
      </w:r>
      <w:r w:rsidRPr="000D4EA8">
        <w:rPr>
          <w:rFonts w:ascii="Arial" w:hAnsi="Arial" w:cs="Arial"/>
          <w:noProof w:val="0"/>
          <w:sz w:val="22"/>
          <w:szCs w:val="22"/>
          <w:lang w:val="es-MX"/>
        </w:rPr>
        <w:t xml:space="preserve">; vi) descripción de los procesos de licitación llevados a cabo; vii) evaluación de las firmas contratistas; viii) una sección sobre la gestión socioambiental del proyecto, incluyendo cronogramas, resultados y medidas implementadas para dar cumplimiento al IGAS; ix) un programa de actividades y plan de ejecución detallados para los dos semestres siguientes -POA; x) flujo de fondos estimado para los siguientes dos semestres -PEP; xi) una sección identificando posibles desarrollos o eventos que pudieran poner en riesgo la </w:t>
      </w:r>
      <w:r w:rsidR="00B67D07" w:rsidRPr="000D4EA8">
        <w:rPr>
          <w:rFonts w:ascii="Arial" w:hAnsi="Arial" w:cs="Arial"/>
          <w:noProof w:val="0"/>
          <w:sz w:val="22"/>
          <w:szCs w:val="22"/>
          <w:lang w:val="es-MX"/>
        </w:rPr>
        <w:t>ejecución del programa</w:t>
      </w:r>
      <w:r w:rsidR="00C00AFB" w:rsidRPr="000D4EA8">
        <w:rPr>
          <w:rFonts w:ascii="Arial" w:hAnsi="Arial" w:cs="Arial"/>
          <w:noProof w:val="0"/>
          <w:sz w:val="22"/>
          <w:szCs w:val="22"/>
          <w:lang w:val="es-MX"/>
        </w:rPr>
        <w:t>; y xii)</w:t>
      </w:r>
      <w:r w:rsidRPr="000D4EA8">
        <w:rPr>
          <w:rFonts w:ascii="Arial" w:hAnsi="Arial" w:cs="Arial"/>
          <w:noProof w:val="0"/>
          <w:sz w:val="22"/>
          <w:szCs w:val="22"/>
          <w:lang w:val="es-MX"/>
        </w:rPr>
        <w:t xml:space="preserve"> el Plan de Adquisiciones.</w:t>
      </w:r>
    </w:p>
    <w:p w:rsidR="00735654" w:rsidRPr="00644DAA" w:rsidRDefault="006D01D1" w:rsidP="009E7B66">
      <w:pPr>
        <w:pStyle w:val="AutoNumpara"/>
        <w:numPr>
          <w:ilvl w:val="0"/>
          <w:numId w:val="0"/>
        </w:numPr>
        <w:rPr>
          <w:rFonts w:ascii="Arial" w:hAnsi="Arial" w:cs="Arial"/>
          <w:noProof w:val="0"/>
          <w:sz w:val="22"/>
          <w:szCs w:val="22"/>
          <w:lang w:val="es-MX"/>
        </w:rPr>
      </w:pPr>
      <w:r w:rsidRPr="000D4EA8">
        <w:rPr>
          <w:rFonts w:ascii="Arial" w:hAnsi="Arial" w:cs="Arial"/>
          <w:noProof w:val="0"/>
          <w:sz w:val="22"/>
          <w:szCs w:val="22"/>
          <w:lang w:val="es-MX"/>
        </w:rPr>
        <w:t>Los informes deberán incluir toda la información que sea relevante para reconocer el avance en la medición de los indicadores e identificar necesidades de mejora en el proceso de recolección de información, procesamient</w:t>
      </w:r>
      <w:r w:rsidR="006863C4">
        <w:rPr>
          <w:rFonts w:ascii="Arial" w:hAnsi="Arial" w:cs="Arial"/>
          <w:noProof w:val="0"/>
          <w:sz w:val="22"/>
          <w:szCs w:val="22"/>
          <w:lang w:val="es-MX"/>
        </w:rPr>
        <w:t>o, análisis y reporte de datos</w:t>
      </w:r>
      <w:r w:rsidRPr="000D4EA8">
        <w:rPr>
          <w:rFonts w:ascii="Arial" w:hAnsi="Arial" w:cs="Arial"/>
          <w:noProof w:val="0"/>
          <w:sz w:val="22"/>
          <w:szCs w:val="22"/>
          <w:lang w:val="es-MX"/>
        </w:rPr>
        <w:t>.</w:t>
      </w:r>
    </w:p>
    <w:p w:rsidR="001B5186" w:rsidRPr="000D4EA8" w:rsidRDefault="006D01D1" w:rsidP="00524DCC">
      <w:pPr>
        <w:pStyle w:val="Heading4"/>
        <w:numPr>
          <w:ilvl w:val="1"/>
          <w:numId w:val="13"/>
        </w:numPr>
        <w:tabs>
          <w:tab w:val="clear" w:pos="1440"/>
          <w:tab w:val="left" w:pos="720"/>
        </w:tabs>
        <w:jc w:val="left"/>
        <w:rPr>
          <w:rFonts w:ascii="Arial" w:hAnsi="Arial" w:cs="Arial"/>
          <w:noProof w:val="0"/>
          <w:sz w:val="22"/>
          <w:szCs w:val="22"/>
          <w:lang w:val="es-MX"/>
        </w:rPr>
      </w:pPr>
      <w:r w:rsidRPr="000D4EA8">
        <w:rPr>
          <w:rFonts w:ascii="Arial" w:hAnsi="Arial" w:cs="Arial"/>
          <w:noProof w:val="0"/>
          <w:sz w:val="22"/>
          <w:szCs w:val="22"/>
          <w:lang w:val="es-MX"/>
        </w:rPr>
        <w:t>Coordinación, Plan de Trabajo y Presupuesto del Monitoreo</w:t>
      </w:r>
    </w:p>
    <w:p w:rsidR="00AF4CA1" w:rsidRPr="000D4EA8" w:rsidRDefault="006D01D1" w:rsidP="00631DB5">
      <w:pPr>
        <w:pStyle w:val="AutoNumpara"/>
        <w:numPr>
          <w:ilvl w:val="0"/>
          <w:numId w:val="0"/>
        </w:numPr>
        <w:rPr>
          <w:rFonts w:ascii="Arial" w:hAnsi="Arial" w:cs="Arial"/>
          <w:noProof w:val="0"/>
          <w:sz w:val="22"/>
          <w:szCs w:val="22"/>
          <w:lang w:val="es-MX"/>
        </w:rPr>
      </w:pPr>
      <w:r w:rsidRPr="000D4EA8">
        <w:rPr>
          <w:rFonts w:ascii="Arial" w:hAnsi="Arial" w:cs="Arial"/>
          <w:noProof w:val="0"/>
          <w:sz w:val="22"/>
          <w:szCs w:val="22"/>
          <w:lang w:val="es-MX"/>
        </w:rPr>
        <w:t xml:space="preserve">La UEP es la responsable, entre otras, </w:t>
      </w:r>
      <w:r w:rsidR="00DE6DA5">
        <w:rPr>
          <w:rFonts w:ascii="Arial" w:hAnsi="Arial" w:cs="Arial"/>
          <w:noProof w:val="0"/>
          <w:sz w:val="22"/>
          <w:szCs w:val="22"/>
          <w:lang w:val="es-MX"/>
        </w:rPr>
        <w:t>de las siguientes actividades, I</w:t>
      </w:r>
      <w:r w:rsidRPr="000D4EA8">
        <w:rPr>
          <w:rFonts w:ascii="Arial" w:hAnsi="Arial" w:cs="Arial"/>
          <w:noProof w:val="0"/>
          <w:sz w:val="22"/>
          <w:szCs w:val="22"/>
          <w:lang w:val="es-MX"/>
        </w:rPr>
        <w:t xml:space="preserve"> </w:t>
      </w:r>
      <w:r w:rsidRPr="000D4EA8">
        <w:rPr>
          <w:rFonts w:ascii="Arial" w:eastAsia="Batang" w:hAnsi="Arial" w:cs="Arial"/>
          <w:noProof w:val="0"/>
          <w:sz w:val="22"/>
          <w:szCs w:val="22"/>
          <w:lang w:val="es-MX"/>
        </w:rPr>
        <w:t>) la planificación de la ejecución del prés</w:t>
      </w:r>
      <w:r w:rsidR="00DE6DA5">
        <w:rPr>
          <w:rFonts w:ascii="Arial" w:eastAsia="Batang" w:hAnsi="Arial" w:cs="Arial"/>
          <w:noProof w:val="0"/>
          <w:sz w:val="22"/>
          <w:szCs w:val="22"/>
          <w:lang w:val="es-MX"/>
        </w:rPr>
        <w:t>tamo; II</w:t>
      </w:r>
      <w:r w:rsidRPr="000D4EA8">
        <w:rPr>
          <w:rFonts w:ascii="Arial" w:eastAsia="Batang" w:hAnsi="Arial" w:cs="Arial"/>
          <w:noProof w:val="0"/>
          <w:sz w:val="22"/>
          <w:szCs w:val="22"/>
          <w:lang w:val="es-MX"/>
        </w:rPr>
        <w:t>) la preparación y actualización de los informes semestrales de seguimiento, los que incluirán las actualizaciones de los POA, PEP y planes de adquisiciones en conformidad con las Políticas de Adquisi</w:t>
      </w:r>
      <w:r w:rsidR="00DE6DA5">
        <w:rPr>
          <w:rFonts w:ascii="Arial" w:eastAsia="Batang" w:hAnsi="Arial" w:cs="Arial"/>
          <w:noProof w:val="0"/>
          <w:sz w:val="22"/>
          <w:szCs w:val="22"/>
          <w:lang w:val="es-MX"/>
        </w:rPr>
        <w:t>ción y Contratación del Banco; III</w:t>
      </w:r>
      <w:r w:rsidRPr="000D4EA8">
        <w:rPr>
          <w:rFonts w:ascii="Arial" w:eastAsia="Batang" w:hAnsi="Arial" w:cs="Arial"/>
          <w:noProof w:val="0"/>
          <w:sz w:val="22"/>
          <w:szCs w:val="22"/>
          <w:lang w:val="es-MX"/>
        </w:rPr>
        <w:t xml:space="preserve">) el acompañamiento y monitoreo del avance de contratos, incluyendo el </w:t>
      </w:r>
      <w:r w:rsidRPr="000D4EA8">
        <w:rPr>
          <w:rFonts w:ascii="Arial" w:hAnsi="Arial" w:cs="Arial"/>
          <w:noProof w:val="0"/>
          <w:sz w:val="22"/>
          <w:szCs w:val="22"/>
          <w:lang w:val="es-MX"/>
        </w:rPr>
        <w:t>apoyo en los procesos de contrataciones,</w:t>
      </w:r>
      <w:r w:rsidRPr="000D4EA8">
        <w:rPr>
          <w:rFonts w:ascii="Arial" w:eastAsia="Batang" w:hAnsi="Arial" w:cs="Arial"/>
          <w:noProof w:val="0"/>
          <w:sz w:val="22"/>
          <w:szCs w:val="22"/>
          <w:lang w:val="es-MX"/>
        </w:rPr>
        <w:t xml:space="preserve"> la </w:t>
      </w:r>
      <w:r w:rsidRPr="000D4EA8">
        <w:rPr>
          <w:rFonts w:ascii="Arial" w:hAnsi="Arial" w:cs="Arial"/>
          <w:noProof w:val="0"/>
          <w:sz w:val="22"/>
          <w:szCs w:val="22"/>
          <w:lang w:val="es-MX"/>
        </w:rPr>
        <w:t>formulación de los informes de acompañamiento y análisis, y l</w:t>
      </w:r>
      <w:r w:rsidRPr="000D4EA8">
        <w:rPr>
          <w:rFonts w:ascii="Arial" w:eastAsia="Batang" w:hAnsi="Arial" w:cs="Arial"/>
          <w:noProof w:val="0"/>
          <w:sz w:val="22"/>
          <w:szCs w:val="22"/>
          <w:lang w:val="es-MX"/>
        </w:rPr>
        <w:t xml:space="preserve">a preparación y tramitación </w:t>
      </w:r>
      <w:r w:rsidR="00DE6DA5">
        <w:rPr>
          <w:rFonts w:ascii="Arial" w:eastAsia="Batang" w:hAnsi="Arial" w:cs="Arial"/>
          <w:noProof w:val="0"/>
          <w:sz w:val="22"/>
          <w:szCs w:val="22"/>
          <w:lang w:val="es-MX"/>
        </w:rPr>
        <w:t>de los pagos correspondientes; IV</w:t>
      </w:r>
      <w:r w:rsidRPr="000D4EA8">
        <w:rPr>
          <w:rFonts w:ascii="Arial" w:eastAsia="Batang" w:hAnsi="Arial" w:cs="Arial"/>
          <w:noProof w:val="0"/>
          <w:sz w:val="22"/>
          <w:szCs w:val="22"/>
          <w:lang w:val="es-MX"/>
        </w:rPr>
        <w:t xml:space="preserve">) la </w:t>
      </w:r>
      <w:r w:rsidRPr="00E8256C">
        <w:rPr>
          <w:rFonts w:ascii="Arial" w:eastAsia="Batang" w:hAnsi="Arial" w:cs="Arial"/>
          <w:b/>
          <w:noProof w:val="0"/>
          <w:sz w:val="22"/>
          <w:szCs w:val="22"/>
          <w:lang w:val="es-MX"/>
        </w:rPr>
        <w:t xml:space="preserve">recolección de datos y el </w:t>
      </w:r>
      <w:r w:rsidRPr="00E8256C">
        <w:rPr>
          <w:rFonts w:ascii="Arial" w:hAnsi="Arial" w:cs="Arial"/>
          <w:b/>
          <w:noProof w:val="0"/>
          <w:sz w:val="22"/>
          <w:szCs w:val="22"/>
          <w:lang w:val="es-MX"/>
        </w:rPr>
        <w:t>seguimiento de los indicadores</w:t>
      </w:r>
      <w:r w:rsidRPr="000D4EA8">
        <w:rPr>
          <w:rFonts w:ascii="Arial" w:hAnsi="Arial" w:cs="Arial"/>
          <w:noProof w:val="0"/>
          <w:sz w:val="22"/>
          <w:szCs w:val="22"/>
          <w:lang w:val="es-MX"/>
        </w:rPr>
        <w:t xml:space="preserve"> de productos y resultados, </w:t>
      </w:r>
      <w:r w:rsidR="00247BA2" w:rsidRPr="000D4EA8">
        <w:rPr>
          <w:rFonts w:ascii="Arial" w:hAnsi="Arial" w:cs="Arial"/>
          <w:noProof w:val="0"/>
          <w:sz w:val="22"/>
          <w:szCs w:val="22"/>
          <w:lang w:val="es-MX"/>
        </w:rPr>
        <w:t>su procesamiento y análisis</w:t>
      </w:r>
      <w:r w:rsidR="00DE6DA5">
        <w:rPr>
          <w:rFonts w:ascii="Arial" w:hAnsi="Arial" w:cs="Arial"/>
          <w:noProof w:val="0"/>
          <w:sz w:val="22"/>
          <w:szCs w:val="22"/>
          <w:lang w:val="es-MX"/>
        </w:rPr>
        <w:t>, V</w:t>
      </w:r>
      <w:r w:rsidRPr="000D4EA8">
        <w:rPr>
          <w:rFonts w:ascii="Arial" w:hAnsi="Arial" w:cs="Arial"/>
          <w:noProof w:val="0"/>
          <w:sz w:val="22"/>
          <w:szCs w:val="22"/>
          <w:lang w:val="es-MX"/>
        </w:rPr>
        <w:t>) el</w:t>
      </w:r>
      <w:r w:rsidR="00247BA2" w:rsidRPr="000D4EA8">
        <w:rPr>
          <w:rFonts w:ascii="Arial" w:hAnsi="Arial" w:cs="Arial"/>
          <w:noProof w:val="0"/>
          <w:sz w:val="22"/>
          <w:szCs w:val="22"/>
          <w:lang w:val="es-MX"/>
        </w:rPr>
        <w:t xml:space="preserve"> reporte de avances del proyecto</w:t>
      </w:r>
      <w:r w:rsidR="00DE6DA5">
        <w:rPr>
          <w:rFonts w:ascii="Arial" w:hAnsi="Arial" w:cs="Arial"/>
          <w:noProof w:val="0"/>
          <w:sz w:val="22"/>
          <w:szCs w:val="22"/>
          <w:lang w:val="es-MX"/>
        </w:rPr>
        <w:t>, VI</w:t>
      </w:r>
      <w:r w:rsidRPr="000D4EA8">
        <w:rPr>
          <w:rFonts w:ascii="Arial" w:hAnsi="Arial" w:cs="Arial"/>
          <w:noProof w:val="0"/>
          <w:sz w:val="22"/>
          <w:szCs w:val="22"/>
          <w:lang w:val="es-MX"/>
        </w:rPr>
        <w:t>) mantener de forma accesible y actualizada la información relevante sobre la ejecución y el monitoreo</w:t>
      </w:r>
      <w:r w:rsidR="00247BA2" w:rsidRPr="000D4EA8">
        <w:rPr>
          <w:rFonts w:ascii="Arial" w:hAnsi="Arial" w:cs="Arial"/>
          <w:noProof w:val="0"/>
          <w:sz w:val="22"/>
          <w:szCs w:val="22"/>
          <w:lang w:val="es-MX"/>
        </w:rPr>
        <w:t xml:space="preserve"> de las actividades del proyecto</w:t>
      </w:r>
      <w:r w:rsidRPr="000D4EA8">
        <w:rPr>
          <w:rFonts w:ascii="Arial" w:hAnsi="Arial" w:cs="Arial"/>
          <w:noProof w:val="0"/>
          <w:sz w:val="22"/>
          <w:szCs w:val="22"/>
          <w:lang w:val="es-MX"/>
        </w:rPr>
        <w:t xml:space="preserve"> y sus recursos.</w:t>
      </w:r>
    </w:p>
    <w:p w:rsidR="001718B2" w:rsidRPr="000D4EA8" w:rsidRDefault="006D01D1" w:rsidP="001718B2">
      <w:pPr>
        <w:pStyle w:val="AutoNumpara"/>
        <w:numPr>
          <w:ilvl w:val="0"/>
          <w:numId w:val="0"/>
        </w:numPr>
        <w:rPr>
          <w:rFonts w:ascii="Arial" w:hAnsi="Arial" w:cs="Arial"/>
          <w:noProof w:val="0"/>
          <w:sz w:val="22"/>
          <w:szCs w:val="22"/>
          <w:lang w:val="es-MX"/>
        </w:rPr>
      </w:pPr>
      <w:r w:rsidRPr="000D4EA8">
        <w:rPr>
          <w:rFonts w:ascii="Arial" w:hAnsi="Arial" w:cs="Arial"/>
          <w:noProof w:val="0"/>
          <w:sz w:val="22"/>
          <w:szCs w:val="22"/>
          <w:lang w:val="es-MX"/>
        </w:rPr>
        <w:t xml:space="preserve">Por su parte el BID, a través del Jefe y Equipo de Proyecto es responsable de coordinar y asegurar que el plan de monitoreo se cumple con la calidad técnica y el tiempo establecidos. Para ello, llevará a cabo </w:t>
      </w:r>
      <w:r w:rsidRPr="00E8256C">
        <w:rPr>
          <w:rFonts w:ascii="Arial" w:hAnsi="Arial" w:cs="Arial"/>
          <w:b/>
          <w:noProof w:val="0"/>
          <w:sz w:val="22"/>
          <w:szCs w:val="22"/>
          <w:lang w:val="es-MX"/>
        </w:rPr>
        <w:t>reuniones periódicas</w:t>
      </w:r>
      <w:r w:rsidRPr="000D4EA8">
        <w:rPr>
          <w:rFonts w:ascii="Arial" w:hAnsi="Arial" w:cs="Arial"/>
          <w:noProof w:val="0"/>
          <w:sz w:val="22"/>
          <w:szCs w:val="22"/>
          <w:lang w:val="es-MX"/>
        </w:rPr>
        <w:t xml:space="preserve"> con los responsables de la ejecución de este plan y de ser necesario solicitará informes o presentaciones de resultados extraordinarias. </w:t>
      </w:r>
    </w:p>
    <w:p w:rsidR="001718B2" w:rsidRDefault="006D01D1" w:rsidP="006E5147">
      <w:pPr>
        <w:pStyle w:val="AutoNumpara"/>
        <w:numPr>
          <w:ilvl w:val="0"/>
          <w:numId w:val="0"/>
        </w:numPr>
        <w:rPr>
          <w:rFonts w:ascii="Arial" w:hAnsi="Arial" w:cs="Arial"/>
          <w:noProof w:val="0"/>
          <w:sz w:val="22"/>
          <w:szCs w:val="22"/>
          <w:lang w:val="es-MX"/>
        </w:rPr>
      </w:pPr>
      <w:r w:rsidRPr="000D4EA8">
        <w:rPr>
          <w:rFonts w:ascii="Arial" w:hAnsi="Arial" w:cs="Arial"/>
          <w:noProof w:val="0"/>
          <w:sz w:val="22"/>
          <w:szCs w:val="22"/>
          <w:lang w:val="es-MX"/>
        </w:rPr>
        <w:t xml:space="preserve">Los resultados de los indicadores al final de la ejecución de la operación </w:t>
      </w:r>
      <w:r w:rsidR="00D85262" w:rsidRPr="000D4EA8">
        <w:rPr>
          <w:rFonts w:ascii="Arial" w:hAnsi="Arial" w:cs="Arial"/>
          <w:noProof w:val="0"/>
          <w:sz w:val="22"/>
          <w:szCs w:val="22"/>
          <w:lang w:val="es-MX"/>
        </w:rPr>
        <w:t>deberán</w:t>
      </w:r>
      <w:r w:rsidRPr="000D4EA8">
        <w:rPr>
          <w:rFonts w:ascii="Arial" w:hAnsi="Arial" w:cs="Arial"/>
          <w:noProof w:val="0"/>
          <w:sz w:val="22"/>
          <w:szCs w:val="22"/>
          <w:lang w:val="es-MX"/>
        </w:rPr>
        <w:t xml:space="preserve"> ser incluidos en el Informe de Terminación de Proyecto (PCR, por sus siglas en Inglés) del cual la Oficina de País es responsable de su elaboración, con el apoyo de los especialistas de la Sede y de otros </w:t>
      </w:r>
      <w:r w:rsidR="00D85262" w:rsidRPr="000D4EA8">
        <w:rPr>
          <w:rFonts w:ascii="Arial" w:hAnsi="Arial" w:cs="Arial"/>
          <w:noProof w:val="0"/>
          <w:sz w:val="22"/>
          <w:szCs w:val="22"/>
          <w:lang w:val="es-MX"/>
        </w:rPr>
        <w:t>especialistas</w:t>
      </w:r>
      <w:r w:rsidRPr="000D4EA8">
        <w:rPr>
          <w:rFonts w:ascii="Arial" w:hAnsi="Arial" w:cs="Arial"/>
          <w:noProof w:val="0"/>
          <w:sz w:val="22"/>
          <w:szCs w:val="22"/>
          <w:lang w:val="es-MX"/>
        </w:rPr>
        <w:t xml:space="preserve"> que hayan intervenido en el diseño, ejecución y evaluación de las obras financiadas.</w:t>
      </w:r>
    </w:p>
    <w:p w:rsidR="002F25FD" w:rsidRPr="000D4EA8" w:rsidRDefault="002F25FD" w:rsidP="006E5147">
      <w:pPr>
        <w:pStyle w:val="AutoNumpara"/>
        <w:numPr>
          <w:ilvl w:val="0"/>
          <w:numId w:val="0"/>
        </w:numPr>
        <w:rPr>
          <w:rFonts w:ascii="Arial" w:hAnsi="Arial" w:cs="Arial"/>
          <w:noProof w:val="0"/>
          <w:sz w:val="22"/>
          <w:szCs w:val="22"/>
          <w:lang w:val="es-MX"/>
        </w:rPr>
      </w:pPr>
    </w:p>
    <w:p w:rsidR="00DC18E2" w:rsidRPr="00DC18E2" w:rsidRDefault="00FC017C" w:rsidP="00DC18E2">
      <w:pPr>
        <w:pStyle w:val="Heading4"/>
        <w:numPr>
          <w:ilvl w:val="1"/>
          <w:numId w:val="13"/>
        </w:numPr>
        <w:tabs>
          <w:tab w:val="left" w:pos="720"/>
        </w:tabs>
        <w:jc w:val="left"/>
        <w:rPr>
          <w:rFonts w:ascii="Arial" w:hAnsi="Arial" w:cs="Arial"/>
          <w:noProof w:val="0"/>
          <w:sz w:val="22"/>
          <w:szCs w:val="22"/>
          <w:lang w:val="es-MX"/>
        </w:rPr>
      </w:pPr>
      <w:r>
        <w:rPr>
          <w:rFonts w:ascii="Arial" w:hAnsi="Arial" w:cs="Arial"/>
          <w:noProof w:val="0"/>
          <w:sz w:val="22"/>
          <w:szCs w:val="22"/>
          <w:lang w:val="es-MX"/>
        </w:rPr>
        <w:lastRenderedPageBreak/>
        <w:t xml:space="preserve">  </w:t>
      </w:r>
      <w:r w:rsidR="006B6501" w:rsidRPr="00C04E48">
        <w:rPr>
          <w:rFonts w:ascii="Arial" w:hAnsi="Arial" w:cs="Arial"/>
          <w:noProof w:val="0"/>
          <w:sz w:val="22"/>
          <w:szCs w:val="22"/>
          <w:lang w:val="es-MX"/>
        </w:rPr>
        <w:t>Costo Anual por producto</w:t>
      </w:r>
      <w:r w:rsidR="006B6501" w:rsidRPr="007C1033">
        <w:rPr>
          <w:lang w:val="es-MX"/>
        </w:rPr>
        <w:t xml:space="preserve"> </w:t>
      </w:r>
      <w:r w:rsidR="007C1033">
        <w:rPr>
          <w:lang w:val="es-MX"/>
        </w:rPr>
        <w:fldChar w:fldCharType="begin"/>
      </w:r>
      <w:r w:rsidR="007C1033" w:rsidRPr="007C1033">
        <w:rPr>
          <w:lang w:val="es-MX"/>
        </w:rPr>
        <w:instrText xml:space="preserve"> LINK </w:instrText>
      </w:r>
      <w:r w:rsidR="00DC18E2">
        <w:rPr>
          <w:lang w:val="es-MX"/>
        </w:rPr>
        <w:instrText xml:space="preserve">Excel.Sheet.12 "C:\\Users\\agustine\\Desktop\\Docs finales HO-L1104\\Minuta QRR\\Costos.xlsx" Sheet1!R4C2:R18C8 </w:instrText>
      </w:r>
      <w:r w:rsidR="007C1033" w:rsidRPr="007C1033">
        <w:rPr>
          <w:lang w:val="es-MX"/>
        </w:rPr>
        <w:instrText xml:space="preserve">\a \f 4 \h  \* MERGEFORMAT </w:instrText>
      </w:r>
      <w:r w:rsidR="00DC18E2">
        <w:rPr>
          <w:lang w:val="es-MX"/>
        </w:rPr>
        <w:fldChar w:fldCharType="separate"/>
      </w:r>
    </w:p>
    <w:bookmarkStart w:id="6" w:name="_GoBack"/>
    <w:bookmarkEnd w:id="6"/>
    <w:p w:rsidR="00FC017C" w:rsidRDefault="007C1033" w:rsidP="006E5147">
      <w:pPr>
        <w:pStyle w:val="AutoNumpara"/>
        <w:numPr>
          <w:ilvl w:val="0"/>
          <w:numId w:val="0"/>
        </w:numPr>
        <w:rPr>
          <w:rFonts w:ascii="Arial" w:hAnsi="Arial" w:cs="Arial"/>
          <w:noProof w:val="0"/>
          <w:sz w:val="22"/>
          <w:szCs w:val="22"/>
          <w:lang w:val="es-MX"/>
        </w:rPr>
      </w:pPr>
      <w:r>
        <w:rPr>
          <w:rFonts w:ascii="Arial" w:hAnsi="Arial" w:cs="Arial"/>
          <w:noProof w:val="0"/>
          <w:sz w:val="22"/>
          <w:szCs w:val="22"/>
          <w:lang w:val="es-MX"/>
        </w:rPr>
        <w:fldChar w:fldCharType="end"/>
      </w:r>
    </w:p>
    <w:tbl>
      <w:tblPr>
        <w:tblpPr w:leftFromText="180" w:rightFromText="180" w:vertAnchor="page" w:horzAnchor="margin" w:tblpXSpec="center" w:tblpY="3551"/>
        <w:tblW w:w="8860" w:type="dxa"/>
        <w:tblLook w:val="04A0" w:firstRow="1" w:lastRow="0" w:firstColumn="1" w:lastColumn="0" w:noHBand="0" w:noVBand="1"/>
      </w:tblPr>
      <w:tblGrid>
        <w:gridCol w:w="3100"/>
        <w:gridCol w:w="960"/>
        <w:gridCol w:w="960"/>
        <w:gridCol w:w="960"/>
        <w:gridCol w:w="960"/>
        <w:gridCol w:w="960"/>
        <w:gridCol w:w="960"/>
      </w:tblGrid>
      <w:tr w:rsidR="007C1033" w:rsidRPr="007C1033" w:rsidTr="007C1033">
        <w:trPr>
          <w:trHeight w:val="315"/>
        </w:trPr>
        <w:tc>
          <w:tcPr>
            <w:tcW w:w="310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7C1033" w:rsidRPr="007C1033" w:rsidRDefault="007C1033" w:rsidP="007C1033">
            <w:pPr>
              <w:jc w:val="center"/>
              <w:rPr>
                <w:rFonts w:ascii="Arial" w:hAnsi="Arial" w:cs="Arial"/>
                <w:b/>
                <w:bCs/>
                <w:color w:val="000000"/>
                <w:spacing w:val="0"/>
                <w:sz w:val="20"/>
                <w:lang w:val="en-US"/>
              </w:rPr>
            </w:pPr>
            <w:r w:rsidRPr="007C1033">
              <w:rPr>
                <w:rFonts w:ascii="Arial" w:hAnsi="Arial" w:cs="Arial"/>
                <w:b/>
                <w:bCs/>
                <w:color w:val="000000"/>
                <w:spacing w:val="0"/>
                <w:sz w:val="20"/>
                <w:lang w:val="es-AR"/>
              </w:rPr>
              <w:t xml:space="preserve">Fuente </w:t>
            </w:r>
          </w:p>
        </w:tc>
        <w:tc>
          <w:tcPr>
            <w:tcW w:w="960" w:type="dxa"/>
            <w:tcBorders>
              <w:top w:val="single" w:sz="8" w:space="0" w:color="auto"/>
              <w:left w:val="nil"/>
              <w:bottom w:val="single" w:sz="8" w:space="0" w:color="auto"/>
              <w:right w:val="single" w:sz="8" w:space="0" w:color="auto"/>
            </w:tcBorders>
            <w:shd w:val="clear" w:color="000000" w:fill="D9D9D9"/>
            <w:noWrap/>
            <w:vAlign w:val="center"/>
            <w:hideMark/>
          </w:tcPr>
          <w:p w:rsidR="007C1033" w:rsidRPr="007C1033" w:rsidRDefault="007C1033" w:rsidP="007C1033">
            <w:pPr>
              <w:jc w:val="center"/>
              <w:rPr>
                <w:rFonts w:ascii="Arial" w:hAnsi="Arial" w:cs="Arial"/>
                <w:b/>
                <w:bCs/>
                <w:color w:val="000000"/>
                <w:spacing w:val="0"/>
                <w:sz w:val="20"/>
                <w:lang w:val="en-US"/>
              </w:rPr>
            </w:pPr>
            <w:r w:rsidRPr="007C1033">
              <w:rPr>
                <w:rFonts w:ascii="Arial" w:hAnsi="Arial" w:cs="Arial"/>
                <w:b/>
                <w:bCs/>
                <w:color w:val="000000"/>
                <w:spacing w:val="0"/>
                <w:sz w:val="20"/>
                <w:lang w:val="es-AR"/>
              </w:rPr>
              <w:t>2016</w:t>
            </w:r>
          </w:p>
        </w:tc>
        <w:tc>
          <w:tcPr>
            <w:tcW w:w="960" w:type="dxa"/>
            <w:tcBorders>
              <w:top w:val="single" w:sz="8" w:space="0" w:color="auto"/>
              <w:left w:val="nil"/>
              <w:bottom w:val="single" w:sz="8" w:space="0" w:color="auto"/>
              <w:right w:val="single" w:sz="8" w:space="0" w:color="auto"/>
            </w:tcBorders>
            <w:shd w:val="clear" w:color="000000" w:fill="D9D9D9"/>
            <w:noWrap/>
            <w:vAlign w:val="center"/>
            <w:hideMark/>
          </w:tcPr>
          <w:p w:rsidR="007C1033" w:rsidRPr="007C1033" w:rsidRDefault="007C1033" w:rsidP="007C1033">
            <w:pPr>
              <w:jc w:val="center"/>
              <w:rPr>
                <w:rFonts w:ascii="Arial" w:hAnsi="Arial" w:cs="Arial"/>
                <w:b/>
                <w:bCs/>
                <w:color w:val="000000"/>
                <w:spacing w:val="0"/>
                <w:sz w:val="20"/>
                <w:lang w:val="en-US"/>
              </w:rPr>
            </w:pPr>
            <w:r w:rsidRPr="007C1033">
              <w:rPr>
                <w:rFonts w:ascii="Arial" w:hAnsi="Arial" w:cs="Arial"/>
                <w:b/>
                <w:bCs/>
                <w:color w:val="000000"/>
                <w:spacing w:val="0"/>
                <w:sz w:val="20"/>
                <w:lang w:val="es-AR"/>
              </w:rPr>
              <w:t>2017</w:t>
            </w:r>
          </w:p>
        </w:tc>
        <w:tc>
          <w:tcPr>
            <w:tcW w:w="960" w:type="dxa"/>
            <w:tcBorders>
              <w:top w:val="single" w:sz="8" w:space="0" w:color="auto"/>
              <w:left w:val="nil"/>
              <w:bottom w:val="single" w:sz="8" w:space="0" w:color="auto"/>
              <w:right w:val="single" w:sz="8" w:space="0" w:color="auto"/>
            </w:tcBorders>
            <w:shd w:val="clear" w:color="000000" w:fill="D9D9D9"/>
            <w:noWrap/>
            <w:vAlign w:val="center"/>
            <w:hideMark/>
          </w:tcPr>
          <w:p w:rsidR="007C1033" w:rsidRPr="007C1033" w:rsidRDefault="007C1033" w:rsidP="007C1033">
            <w:pPr>
              <w:jc w:val="center"/>
              <w:rPr>
                <w:rFonts w:ascii="Arial" w:hAnsi="Arial" w:cs="Arial"/>
                <w:b/>
                <w:bCs/>
                <w:color w:val="000000"/>
                <w:spacing w:val="0"/>
                <w:sz w:val="20"/>
                <w:lang w:val="en-US"/>
              </w:rPr>
            </w:pPr>
            <w:r w:rsidRPr="007C1033">
              <w:rPr>
                <w:rFonts w:ascii="Arial" w:hAnsi="Arial" w:cs="Arial"/>
                <w:b/>
                <w:bCs/>
                <w:color w:val="000000"/>
                <w:spacing w:val="0"/>
                <w:sz w:val="20"/>
                <w:lang w:val="es-AR"/>
              </w:rPr>
              <w:t>2018</w:t>
            </w:r>
          </w:p>
        </w:tc>
        <w:tc>
          <w:tcPr>
            <w:tcW w:w="960" w:type="dxa"/>
            <w:tcBorders>
              <w:top w:val="single" w:sz="8" w:space="0" w:color="auto"/>
              <w:left w:val="nil"/>
              <w:bottom w:val="single" w:sz="8" w:space="0" w:color="auto"/>
              <w:right w:val="single" w:sz="8" w:space="0" w:color="auto"/>
            </w:tcBorders>
            <w:shd w:val="clear" w:color="000000" w:fill="D9D9D9"/>
            <w:noWrap/>
            <w:vAlign w:val="center"/>
            <w:hideMark/>
          </w:tcPr>
          <w:p w:rsidR="007C1033" w:rsidRPr="007C1033" w:rsidRDefault="007C1033" w:rsidP="007C1033">
            <w:pPr>
              <w:jc w:val="center"/>
              <w:rPr>
                <w:rFonts w:ascii="Arial" w:hAnsi="Arial" w:cs="Arial"/>
                <w:b/>
                <w:bCs/>
                <w:color w:val="000000"/>
                <w:spacing w:val="0"/>
                <w:sz w:val="20"/>
                <w:lang w:val="en-US"/>
              </w:rPr>
            </w:pPr>
            <w:r w:rsidRPr="007C1033">
              <w:rPr>
                <w:rFonts w:ascii="Arial" w:hAnsi="Arial" w:cs="Arial"/>
                <w:b/>
                <w:bCs/>
                <w:color w:val="000000"/>
                <w:spacing w:val="0"/>
                <w:sz w:val="20"/>
                <w:lang w:val="es-AR"/>
              </w:rPr>
              <w:t>2019</w:t>
            </w:r>
          </w:p>
        </w:tc>
        <w:tc>
          <w:tcPr>
            <w:tcW w:w="960" w:type="dxa"/>
            <w:tcBorders>
              <w:top w:val="single" w:sz="8" w:space="0" w:color="auto"/>
              <w:left w:val="nil"/>
              <w:bottom w:val="single" w:sz="8" w:space="0" w:color="auto"/>
              <w:right w:val="single" w:sz="8" w:space="0" w:color="auto"/>
            </w:tcBorders>
            <w:shd w:val="clear" w:color="000000" w:fill="D9D9D9"/>
            <w:noWrap/>
            <w:vAlign w:val="center"/>
            <w:hideMark/>
          </w:tcPr>
          <w:p w:rsidR="007C1033" w:rsidRPr="007C1033" w:rsidRDefault="007C1033" w:rsidP="007C1033">
            <w:pPr>
              <w:jc w:val="center"/>
              <w:rPr>
                <w:rFonts w:ascii="Arial" w:hAnsi="Arial" w:cs="Arial"/>
                <w:b/>
                <w:bCs/>
                <w:color w:val="000000"/>
                <w:spacing w:val="0"/>
                <w:sz w:val="20"/>
                <w:lang w:val="en-US"/>
              </w:rPr>
            </w:pPr>
            <w:r w:rsidRPr="007C1033">
              <w:rPr>
                <w:rFonts w:ascii="Arial" w:hAnsi="Arial" w:cs="Arial"/>
                <w:b/>
                <w:bCs/>
                <w:color w:val="000000"/>
                <w:spacing w:val="0"/>
                <w:sz w:val="20"/>
                <w:lang w:val="es-AR"/>
              </w:rPr>
              <w:t>2020</w:t>
            </w:r>
          </w:p>
        </w:tc>
        <w:tc>
          <w:tcPr>
            <w:tcW w:w="960" w:type="dxa"/>
            <w:tcBorders>
              <w:top w:val="single" w:sz="8" w:space="0" w:color="auto"/>
              <w:left w:val="nil"/>
              <w:bottom w:val="single" w:sz="8" w:space="0" w:color="auto"/>
              <w:right w:val="single" w:sz="8" w:space="0" w:color="auto"/>
            </w:tcBorders>
            <w:shd w:val="clear" w:color="000000" w:fill="D9D9D9"/>
            <w:noWrap/>
            <w:vAlign w:val="center"/>
            <w:hideMark/>
          </w:tcPr>
          <w:p w:rsidR="007C1033" w:rsidRPr="007C1033" w:rsidRDefault="007C1033" w:rsidP="007C1033">
            <w:pPr>
              <w:jc w:val="center"/>
              <w:rPr>
                <w:rFonts w:ascii="Arial" w:hAnsi="Arial" w:cs="Arial"/>
                <w:b/>
                <w:bCs/>
                <w:color w:val="000000"/>
                <w:spacing w:val="0"/>
                <w:sz w:val="20"/>
                <w:lang w:val="en-US"/>
              </w:rPr>
            </w:pPr>
            <w:r w:rsidRPr="007C1033">
              <w:rPr>
                <w:rFonts w:ascii="Arial" w:hAnsi="Arial" w:cs="Arial"/>
                <w:b/>
                <w:bCs/>
                <w:color w:val="000000"/>
                <w:spacing w:val="0"/>
                <w:sz w:val="20"/>
                <w:lang w:val="es-AR"/>
              </w:rPr>
              <w:t>TOTAL</w:t>
            </w:r>
          </w:p>
        </w:tc>
      </w:tr>
      <w:tr w:rsidR="007C1033" w:rsidRPr="007C1033" w:rsidTr="007C1033">
        <w:trPr>
          <w:trHeight w:val="315"/>
        </w:trPr>
        <w:tc>
          <w:tcPr>
            <w:tcW w:w="886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C1033" w:rsidRPr="007C1033" w:rsidRDefault="007C1033" w:rsidP="007C1033">
            <w:pPr>
              <w:rPr>
                <w:rFonts w:ascii="Arial" w:hAnsi="Arial" w:cs="Arial"/>
                <w:b/>
                <w:bCs/>
                <w:color w:val="000000"/>
                <w:spacing w:val="0"/>
                <w:sz w:val="20"/>
                <w:lang w:val="en-US"/>
              </w:rPr>
            </w:pPr>
            <w:r w:rsidRPr="007C1033">
              <w:rPr>
                <w:rFonts w:ascii="Arial" w:hAnsi="Arial" w:cs="Arial"/>
                <w:b/>
                <w:bCs/>
                <w:color w:val="000000"/>
                <w:spacing w:val="0"/>
                <w:sz w:val="20"/>
                <w:lang w:val="es-AR"/>
              </w:rPr>
              <w:t xml:space="preserve">Componente 1. </w:t>
            </w:r>
            <w:r w:rsidRPr="007C1033">
              <w:rPr>
                <w:rFonts w:ascii="Arial" w:hAnsi="Arial" w:cs="Arial"/>
                <w:b/>
                <w:bCs/>
                <w:color w:val="000000"/>
                <w:spacing w:val="0"/>
                <w:sz w:val="22"/>
                <w:szCs w:val="22"/>
                <w:lang w:val="es-AR"/>
              </w:rPr>
              <w:t>Obras Civiles</w:t>
            </w:r>
          </w:p>
        </w:tc>
      </w:tr>
      <w:tr w:rsidR="007C1033" w:rsidRPr="007C1033" w:rsidTr="007C1033">
        <w:trPr>
          <w:trHeight w:val="300"/>
        </w:trPr>
        <w:tc>
          <w:tcPr>
            <w:tcW w:w="31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rPr>
                <w:rFonts w:ascii="Symbol" w:hAnsi="Symbol"/>
                <w:color w:val="000000"/>
                <w:spacing w:val="0"/>
                <w:sz w:val="18"/>
                <w:szCs w:val="18"/>
              </w:rPr>
            </w:pPr>
            <w:r w:rsidRPr="007C1033">
              <w:rPr>
                <w:rFonts w:ascii="Arial" w:hAnsi="Arial" w:cs="Arial"/>
                <w:color w:val="000000"/>
                <w:spacing w:val="0"/>
                <w:sz w:val="18"/>
                <w:szCs w:val="18"/>
                <w:lang w:val="es-ES"/>
              </w:rPr>
              <w:t>Km de Carretera del Tramo I El Amatillo - Jícaro Galán Rehabilitados</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274CA4" w:rsidP="007C1033">
            <w:pPr>
              <w:jc w:val="center"/>
              <w:rPr>
                <w:rFonts w:ascii="Arial" w:hAnsi="Arial" w:cs="Arial"/>
                <w:color w:val="000000"/>
                <w:spacing w:val="0"/>
                <w:sz w:val="20"/>
                <w:lang w:val="en-US"/>
              </w:rPr>
            </w:pPr>
            <w:r>
              <w:rPr>
                <w:rFonts w:ascii="Arial" w:hAnsi="Arial" w:cs="Arial"/>
                <w:color w:val="000000"/>
                <w:spacing w:val="0"/>
                <w:sz w:val="20"/>
                <w:lang w:val="es-AR"/>
              </w:rPr>
              <w:t>6</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8.7</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8.5</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 </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 </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274CA4" w:rsidP="007C1033">
            <w:pPr>
              <w:jc w:val="center"/>
              <w:rPr>
                <w:rFonts w:ascii="Arial" w:hAnsi="Arial" w:cs="Arial"/>
                <w:b/>
                <w:bCs/>
                <w:color w:val="000000"/>
                <w:spacing w:val="0"/>
                <w:sz w:val="20"/>
                <w:lang w:val="en-US"/>
              </w:rPr>
            </w:pPr>
            <w:r>
              <w:rPr>
                <w:rFonts w:ascii="Arial" w:hAnsi="Arial" w:cs="Arial"/>
                <w:b/>
                <w:bCs/>
                <w:color w:val="000000"/>
                <w:spacing w:val="0"/>
                <w:sz w:val="20"/>
                <w:lang w:val="en-US"/>
              </w:rPr>
              <w:t>23.2</w:t>
            </w:r>
          </w:p>
        </w:tc>
      </w:tr>
      <w:tr w:rsidR="007C1033" w:rsidRPr="007C1033" w:rsidTr="007C1033">
        <w:trPr>
          <w:trHeight w:val="315"/>
        </w:trPr>
        <w:tc>
          <w:tcPr>
            <w:tcW w:w="310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Symbol" w:hAnsi="Symbol"/>
                <w:color w:val="000000"/>
                <w:spacing w:val="0"/>
                <w:sz w:val="18"/>
                <w:szCs w:val="18"/>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b/>
                <w:bCs/>
                <w:color w:val="000000"/>
                <w:spacing w:val="0"/>
                <w:sz w:val="20"/>
                <w:lang w:val="en-US"/>
              </w:rPr>
            </w:pPr>
          </w:p>
        </w:tc>
      </w:tr>
      <w:tr w:rsidR="007C1033" w:rsidRPr="007C1033" w:rsidTr="007C1033">
        <w:trPr>
          <w:trHeight w:val="300"/>
        </w:trPr>
        <w:tc>
          <w:tcPr>
            <w:tcW w:w="31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rPr>
                <w:rFonts w:ascii="Symbol" w:hAnsi="Symbol"/>
                <w:color w:val="000000"/>
                <w:spacing w:val="0"/>
                <w:sz w:val="18"/>
                <w:szCs w:val="18"/>
                <w:lang w:val="en-US"/>
              </w:rPr>
            </w:pPr>
            <w:r w:rsidRPr="007C1033">
              <w:rPr>
                <w:color w:val="000000"/>
                <w:spacing w:val="0"/>
                <w:sz w:val="14"/>
                <w:szCs w:val="14"/>
                <w:lang w:val="es-MX"/>
              </w:rPr>
              <w:t xml:space="preserve">   </w:t>
            </w:r>
            <w:r w:rsidRPr="007C1033">
              <w:rPr>
                <w:rFonts w:ascii="Arial" w:hAnsi="Arial" w:cs="Arial"/>
                <w:color w:val="000000"/>
                <w:spacing w:val="0"/>
                <w:sz w:val="18"/>
                <w:szCs w:val="18"/>
                <w:lang w:val="es-MX"/>
              </w:rPr>
              <w:t>Km de Carretera del  Tramo II Jícaro Galán – Choluteca Rehabilitados</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274CA4" w:rsidP="007C1033">
            <w:pPr>
              <w:jc w:val="center"/>
              <w:rPr>
                <w:rFonts w:ascii="Arial" w:hAnsi="Arial" w:cs="Arial"/>
                <w:color w:val="000000"/>
                <w:spacing w:val="0"/>
                <w:sz w:val="20"/>
                <w:lang w:val="en-US"/>
              </w:rPr>
            </w:pPr>
            <w:r>
              <w:rPr>
                <w:rFonts w:ascii="Arial" w:hAnsi="Arial" w:cs="Arial"/>
                <w:color w:val="000000"/>
                <w:spacing w:val="0"/>
                <w:sz w:val="20"/>
                <w:lang w:val="es-AR"/>
              </w:rPr>
              <w:t>13.6</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17.5</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274CA4" w:rsidP="007C1033">
            <w:pPr>
              <w:jc w:val="center"/>
              <w:rPr>
                <w:rFonts w:ascii="Arial" w:hAnsi="Arial" w:cs="Arial"/>
                <w:color w:val="000000"/>
                <w:spacing w:val="0"/>
                <w:sz w:val="20"/>
                <w:lang w:val="en-US"/>
              </w:rPr>
            </w:pPr>
            <w:r>
              <w:rPr>
                <w:rFonts w:ascii="Arial" w:hAnsi="Arial" w:cs="Arial"/>
                <w:color w:val="000000"/>
                <w:spacing w:val="0"/>
                <w:sz w:val="20"/>
                <w:lang w:val="es-AR"/>
              </w:rPr>
              <w:t>10.7</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 </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 </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274CA4" w:rsidP="007C1033">
            <w:pPr>
              <w:jc w:val="center"/>
              <w:rPr>
                <w:rFonts w:ascii="Arial" w:hAnsi="Arial" w:cs="Arial"/>
                <w:b/>
                <w:bCs/>
                <w:color w:val="000000"/>
                <w:spacing w:val="0"/>
                <w:sz w:val="20"/>
                <w:lang w:val="en-US"/>
              </w:rPr>
            </w:pPr>
            <w:r>
              <w:rPr>
                <w:rFonts w:ascii="Arial" w:hAnsi="Arial" w:cs="Arial"/>
                <w:b/>
                <w:bCs/>
                <w:color w:val="000000"/>
                <w:spacing w:val="0"/>
                <w:sz w:val="20"/>
                <w:lang w:val="en-US"/>
              </w:rPr>
              <w:t>41.8</w:t>
            </w:r>
          </w:p>
        </w:tc>
      </w:tr>
      <w:tr w:rsidR="007C1033" w:rsidRPr="007C1033" w:rsidTr="007C1033">
        <w:trPr>
          <w:trHeight w:val="315"/>
        </w:trPr>
        <w:tc>
          <w:tcPr>
            <w:tcW w:w="310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Symbol" w:hAnsi="Symbol"/>
                <w:color w:val="000000"/>
                <w:spacing w:val="0"/>
                <w:sz w:val="18"/>
                <w:szCs w:val="18"/>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b/>
                <w:bCs/>
                <w:color w:val="000000"/>
                <w:spacing w:val="0"/>
                <w:sz w:val="20"/>
                <w:lang w:val="en-US"/>
              </w:rPr>
            </w:pPr>
          </w:p>
        </w:tc>
      </w:tr>
      <w:tr w:rsidR="007C1033" w:rsidRPr="007C1033" w:rsidTr="007C1033">
        <w:trPr>
          <w:trHeight w:val="300"/>
        </w:trPr>
        <w:tc>
          <w:tcPr>
            <w:tcW w:w="31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rPr>
                <w:rFonts w:ascii="Symbol" w:hAnsi="Symbol"/>
                <w:color w:val="000000"/>
                <w:spacing w:val="0"/>
                <w:sz w:val="18"/>
                <w:szCs w:val="18"/>
                <w:lang w:val="en-US"/>
              </w:rPr>
            </w:pPr>
            <w:r w:rsidRPr="007C1033">
              <w:rPr>
                <w:color w:val="000000"/>
                <w:spacing w:val="0"/>
                <w:sz w:val="14"/>
                <w:szCs w:val="14"/>
                <w:lang w:val="es-MX"/>
              </w:rPr>
              <w:t xml:space="preserve">  </w:t>
            </w:r>
            <w:r w:rsidRPr="007C1033">
              <w:rPr>
                <w:rFonts w:ascii="Arial" w:hAnsi="Arial" w:cs="Arial"/>
                <w:color w:val="000000"/>
                <w:spacing w:val="0"/>
                <w:sz w:val="18"/>
                <w:szCs w:val="18"/>
                <w:lang w:val="es-MX"/>
              </w:rPr>
              <w:t>Km de Carretera del  Tramo III Choluteca – Guasaule  Rehabilitados</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 </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274CA4" w:rsidP="007C1033">
            <w:pPr>
              <w:jc w:val="center"/>
              <w:rPr>
                <w:rFonts w:ascii="Arial" w:hAnsi="Arial" w:cs="Arial"/>
                <w:color w:val="000000"/>
                <w:spacing w:val="0"/>
                <w:sz w:val="20"/>
                <w:lang w:val="en-US"/>
              </w:rPr>
            </w:pPr>
            <w:r>
              <w:rPr>
                <w:rFonts w:ascii="Arial" w:hAnsi="Arial" w:cs="Arial"/>
                <w:color w:val="000000"/>
                <w:spacing w:val="0"/>
                <w:sz w:val="20"/>
                <w:lang w:val="es-AR"/>
              </w:rPr>
              <w:t>17.1</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21.5</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5.4</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 </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C1033" w:rsidRPr="007C1033" w:rsidRDefault="00274CA4" w:rsidP="007C1033">
            <w:pPr>
              <w:jc w:val="center"/>
              <w:rPr>
                <w:rFonts w:ascii="Arial" w:hAnsi="Arial" w:cs="Arial"/>
                <w:b/>
                <w:bCs/>
                <w:color w:val="000000"/>
                <w:spacing w:val="0"/>
                <w:sz w:val="20"/>
                <w:lang w:val="en-US"/>
              </w:rPr>
            </w:pPr>
            <w:r>
              <w:rPr>
                <w:rFonts w:ascii="Arial" w:hAnsi="Arial" w:cs="Arial"/>
                <w:b/>
                <w:bCs/>
                <w:color w:val="000000"/>
                <w:spacing w:val="0"/>
                <w:sz w:val="20"/>
                <w:lang w:val="en-US"/>
              </w:rPr>
              <w:t>44.0</w:t>
            </w:r>
          </w:p>
        </w:tc>
      </w:tr>
      <w:tr w:rsidR="007C1033" w:rsidRPr="007C1033" w:rsidTr="007C1033">
        <w:trPr>
          <w:trHeight w:val="315"/>
        </w:trPr>
        <w:tc>
          <w:tcPr>
            <w:tcW w:w="310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Symbol" w:hAnsi="Symbol"/>
                <w:color w:val="000000"/>
                <w:spacing w:val="0"/>
                <w:sz w:val="18"/>
                <w:szCs w:val="18"/>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color w:val="000000"/>
                <w:spacing w:val="0"/>
                <w:sz w:val="20"/>
                <w:lang w:val="en-US"/>
              </w:rPr>
            </w:pPr>
          </w:p>
        </w:tc>
        <w:tc>
          <w:tcPr>
            <w:tcW w:w="960" w:type="dxa"/>
            <w:vMerge/>
            <w:tcBorders>
              <w:top w:val="nil"/>
              <w:left w:val="single" w:sz="8" w:space="0" w:color="auto"/>
              <w:bottom w:val="single" w:sz="8" w:space="0" w:color="000000"/>
              <w:right w:val="single" w:sz="8" w:space="0" w:color="auto"/>
            </w:tcBorders>
            <w:vAlign w:val="center"/>
            <w:hideMark/>
          </w:tcPr>
          <w:p w:rsidR="007C1033" w:rsidRPr="007C1033" w:rsidRDefault="007C1033" w:rsidP="007C1033">
            <w:pPr>
              <w:rPr>
                <w:rFonts w:ascii="Arial" w:hAnsi="Arial" w:cs="Arial"/>
                <w:b/>
                <w:bCs/>
                <w:color w:val="000000"/>
                <w:spacing w:val="0"/>
                <w:sz w:val="20"/>
                <w:lang w:val="en-US"/>
              </w:rPr>
            </w:pPr>
          </w:p>
        </w:tc>
      </w:tr>
      <w:tr w:rsidR="007C1033" w:rsidRPr="007C1033" w:rsidTr="007C1033">
        <w:trPr>
          <w:trHeight w:val="315"/>
        </w:trPr>
        <w:tc>
          <w:tcPr>
            <w:tcW w:w="3100" w:type="dxa"/>
            <w:tcBorders>
              <w:top w:val="nil"/>
              <w:left w:val="single" w:sz="8" w:space="0" w:color="auto"/>
              <w:bottom w:val="single" w:sz="8" w:space="0" w:color="auto"/>
              <w:right w:val="single" w:sz="8" w:space="0" w:color="auto"/>
            </w:tcBorders>
            <w:shd w:val="clear" w:color="auto" w:fill="auto"/>
            <w:noWrap/>
            <w:vAlign w:val="center"/>
            <w:hideMark/>
          </w:tcPr>
          <w:p w:rsidR="007C1033" w:rsidRPr="003E40E1" w:rsidRDefault="00497269" w:rsidP="003E40E1">
            <w:pPr>
              <w:rPr>
                <w:rFonts w:ascii="Arial" w:hAnsi="Arial" w:cs="Arial"/>
                <w:sz w:val="18"/>
                <w:szCs w:val="18"/>
                <w:lang w:val="es-ES"/>
              </w:rPr>
            </w:pPr>
            <w:r w:rsidRPr="003E40E1">
              <w:rPr>
                <w:rFonts w:ascii="Arial" w:hAnsi="Arial" w:cs="Arial"/>
                <w:color w:val="000000"/>
                <w:spacing w:val="0"/>
                <w:sz w:val="18"/>
                <w:szCs w:val="18"/>
                <w:lang w:val="es-MX"/>
              </w:rPr>
              <w:t xml:space="preserve">km de </w:t>
            </w:r>
            <w:r w:rsidR="003E40E1">
              <w:rPr>
                <w:rFonts w:ascii="Arial" w:hAnsi="Arial" w:cs="Arial"/>
                <w:color w:val="000000"/>
                <w:spacing w:val="0"/>
                <w:sz w:val="18"/>
                <w:szCs w:val="18"/>
                <w:lang w:val="es-MX"/>
              </w:rPr>
              <w:t>C</w:t>
            </w:r>
            <w:r w:rsidRPr="003E40E1">
              <w:rPr>
                <w:rFonts w:ascii="Arial" w:hAnsi="Arial" w:cs="Arial"/>
                <w:color w:val="000000"/>
                <w:spacing w:val="0"/>
                <w:sz w:val="18"/>
                <w:szCs w:val="18"/>
                <w:lang w:val="es-MX"/>
              </w:rPr>
              <w:t>arretera adicionales Rehabilitados en corredores de integración complementarios al CPM</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274CA4" w:rsidP="00A31321">
            <w:pPr>
              <w:jc w:val="center"/>
              <w:rPr>
                <w:rFonts w:ascii="Arial" w:hAnsi="Arial" w:cs="Arial"/>
                <w:color w:val="000000"/>
                <w:spacing w:val="0"/>
                <w:sz w:val="20"/>
                <w:lang w:val="en-US"/>
              </w:rPr>
            </w:pPr>
            <w:r>
              <w:rPr>
                <w:rFonts w:ascii="Arial" w:hAnsi="Arial" w:cs="Arial"/>
                <w:color w:val="000000"/>
                <w:spacing w:val="0"/>
                <w:sz w:val="20"/>
                <w:lang w:val="pt-BR"/>
              </w:rPr>
              <w:t>0</w:t>
            </w:r>
            <w:r w:rsidR="007C1033" w:rsidRPr="007C1033">
              <w:rPr>
                <w:rFonts w:ascii="Arial" w:hAnsi="Arial" w:cs="Arial"/>
                <w:color w:val="000000"/>
                <w:spacing w:val="0"/>
                <w:sz w:val="20"/>
                <w:lang w:val="pt-BR"/>
              </w:rPr>
              <w:t>.</w:t>
            </w:r>
            <w:r>
              <w:rPr>
                <w:rFonts w:ascii="Arial" w:hAnsi="Arial" w:cs="Arial"/>
                <w:color w:val="000000"/>
                <w:spacing w:val="0"/>
                <w:sz w:val="20"/>
                <w:lang w:val="pt-BR"/>
              </w:rPr>
              <w:t>25</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pt-BR"/>
              </w:rPr>
              <w:t>8</w:t>
            </w:r>
            <w:r w:rsidR="00274CA4">
              <w:rPr>
                <w:rFonts w:ascii="Arial" w:hAnsi="Arial" w:cs="Arial"/>
                <w:color w:val="000000"/>
                <w:spacing w:val="0"/>
                <w:sz w:val="20"/>
                <w:lang w:val="pt-BR"/>
              </w:rPr>
              <w:t>.2</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pt-BR"/>
              </w:rPr>
              <w:t>10.5</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pt-BR"/>
              </w:rPr>
              <w:t>14</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pt-BR"/>
              </w:rPr>
              <w:t> </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274CA4" w:rsidP="00A31321">
            <w:pPr>
              <w:jc w:val="center"/>
              <w:rPr>
                <w:rFonts w:ascii="Arial" w:hAnsi="Arial" w:cs="Arial"/>
                <w:b/>
                <w:bCs/>
                <w:color w:val="000000"/>
                <w:spacing w:val="0"/>
                <w:sz w:val="20"/>
                <w:lang w:val="en-US"/>
              </w:rPr>
            </w:pPr>
            <w:r>
              <w:rPr>
                <w:rFonts w:ascii="Arial" w:hAnsi="Arial" w:cs="Arial"/>
                <w:b/>
                <w:bCs/>
                <w:color w:val="000000"/>
                <w:spacing w:val="0"/>
                <w:sz w:val="20"/>
                <w:lang w:val="en-US"/>
              </w:rPr>
              <w:t>33.</w:t>
            </w:r>
            <w:r w:rsidR="008A6F7D">
              <w:rPr>
                <w:rFonts w:ascii="Arial" w:hAnsi="Arial" w:cs="Arial"/>
                <w:b/>
                <w:bCs/>
                <w:color w:val="000000"/>
                <w:spacing w:val="0"/>
                <w:sz w:val="20"/>
                <w:lang w:val="en-US"/>
              </w:rPr>
              <w:t>0</w:t>
            </w:r>
          </w:p>
        </w:tc>
      </w:tr>
      <w:tr w:rsidR="007C1033" w:rsidRPr="007C1033" w:rsidTr="007C1033">
        <w:trPr>
          <w:trHeight w:val="315"/>
        </w:trPr>
        <w:tc>
          <w:tcPr>
            <w:tcW w:w="886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C1033" w:rsidRPr="007C1033" w:rsidRDefault="007C1033" w:rsidP="007C1033">
            <w:pPr>
              <w:rPr>
                <w:rFonts w:ascii="Arial" w:hAnsi="Arial" w:cs="Arial"/>
                <w:b/>
                <w:bCs/>
                <w:color w:val="000000"/>
                <w:spacing w:val="0"/>
                <w:sz w:val="22"/>
                <w:szCs w:val="22"/>
                <w:lang w:val="en-US"/>
              </w:rPr>
            </w:pPr>
            <w:r w:rsidRPr="007C1033">
              <w:rPr>
                <w:rFonts w:ascii="Arial" w:hAnsi="Arial" w:cs="Arial"/>
                <w:b/>
                <w:bCs/>
                <w:color w:val="000000"/>
                <w:spacing w:val="0"/>
                <w:sz w:val="22"/>
              </w:rPr>
              <w:t>Componente 2. Fortalecimiento Institucional</w:t>
            </w:r>
          </w:p>
        </w:tc>
      </w:tr>
      <w:tr w:rsidR="007C1033" w:rsidRPr="007C1033" w:rsidTr="007C1033">
        <w:trPr>
          <w:trHeight w:val="315"/>
        </w:trPr>
        <w:tc>
          <w:tcPr>
            <w:tcW w:w="3100" w:type="dxa"/>
            <w:tcBorders>
              <w:top w:val="nil"/>
              <w:left w:val="single" w:sz="8" w:space="0" w:color="auto"/>
              <w:bottom w:val="single" w:sz="8" w:space="0" w:color="auto"/>
              <w:right w:val="single" w:sz="8" w:space="0" w:color="auto"/>
            </w:tcBorders>
            <w:shd w:val="clear" w:color="auto" w:fill="auto"/>
            <w:noWrap/>
            <w:vAlign w:val="center"/>
            <w:hideMark/>
          </w:tcPr>
          <w:p w:rsidR="007C1033" w:rsidRPr="007C1033" w:rsidRDefault="00497269" w:rsidP="007C1033">
            <w:pPr>
              <w:rPr>
                <w:rFonts w:ascii="Symbol" w:hAnsi="Symbol"/>
                <w:color w:val="000000"/>
                <w:spacing w:val="0"/>
                <w:sz w:val="20"/>
              </w:rPr>
            </w:pPr>
            <w:r w:rsidRPr="00592BDE">
              <w:rPr>
                <w:rFonts w:ascii="Arial" w:hAnsi="Arial" w:cs="Arial"/>
                <w:color w:val="000000"/>
                <w:spacing w:val="0"/>
                <w:sz w:val="18"/>
                <w:szCs w:val="18"/>
                <w:lang w:val="es-MX"/>
              </w:rPr>
              <w:t>Unidad Ejecutiva de Concesiones equipada</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497269" w:rsidP="007C1033">
            <w:pPr>
              <w:jc w:val="center"/>
              <w:rPr>
                <w:rFonts w:ascii="Arial" w:hAnsi="Arial" w:cs="Arial"/>
                <w:color w:val="000000"/>
                <w:spacing w:val="0"/>
                <w:sz w:val="20"/>
                <w:lang w:val="en-US"/>
              </w:rPr>
            </w:pPr>
            <w:r>
              <w:rPr>
                <w:rFonts w:ascii="Arial" w:hAnsi="Arial" w:cs="Arial"/>
                <w:color w:val="000000"/>
                <w:spacing w:val="0"/>
                <w:sz w:val="20"/>
                <w:lang w:val="es-AR"/>
              </w:rPr>
              <w:t>0.13</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b/>
                <w:bCs/>
                <w:color w:val="000000"/>
                <w:spacing w:val="0"/>
                <w:sz w:val="20"/>
                <w:lang w:val="en-US"/>
              </w:rPr>
            </w:pPr>
            <w:r w:rsidRPr="007C1033">
              <w:rPr>
                <w:rFonts w:ascii="Arial" w:hAnsi="Arial" w:cs="Arial"/>
                <w:b/>
                <w:bCs/>
                <w:color w:val="000000"/>
                <w:spacing w:val="0"/>
                <w:sz w:val="20"/>
                <w:lang w:val="es-AR"/>
              </w:rPr>
              <w:t> </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497269" w:rsidP="007C1033">
            <w:pPr>
              <w:jc w:val="center"/>
              <w:rPr>
                <w:rFonts w:ascii="Arial" w:hAnsi="Arial" w:cs="Arial"/>
                <w:b/>
                <w:bCs/>
                <w:color w:val="000000"/>
                <w:spacing w:val="0"/>
                <w:sz w:val="20"/>
                <w:lang w:val="en-US"/>
              </w:rPr>
            </w:pPr>
            <w:r>
              <w:rPr>
                <w:rFonts w:ascii="Arial" w:hAnsi="Arial" w:cs="Arial"/>
                <w:b/>
                <w:bCs/>
                <w:color w:val="000000"/>
                <w:spacing w:val="0"/>
                <w:sz w:val="20"/>
                <w:lang w:val="es-AR"/>
              </w:rPr>
              <w:t>0.13</w:t>
            </w:r>
          </w:p>
        </w:tc>
      </w:tr>
      <w:tr w:rsidR="00497269" w:rsidRPr="007C1033" w:rsidTr="007C1033">
        <w:trPr>
          <w:trHeight w:val="315"/>
        </w:trPr>
        <w:tc>
          <w:tcPr>
            <w:tcW w:w="3100" w:type="dxa"/>
            <w:tcBorders>
              <w:top w:val="nil"/>
              <w:left w:val="single" w:sz="8" w:space="0" w:color="auto"/>
              <w:bottom w:val="single" w:sz="8" w:space="0" w:color="auto"/>
              <w:right w:val="single" w:sz="8" w:space="0" w:color="auto"/>
            </w:tcBorders>
            <w:shd w:val="clear" w:color="auto" w:fill="auto"/>
            <w:noWrap/>
            <w:vAlign w:val="center"/>
          </w:tcPr>
          <w:p w:rsidR="00497269" w:rsidRPr="007C1033" w:rsidRDefault="00497269" w:rsidP="007C1033">
            <w:pPr>
              <w:rPr>
                <w:rFonts w:ascii="Arial" w:hAnsi="Arial" w:cs="Arial"/>
                <w:color w:val="000000"/>
                <w:spacing w:val="0"/>
                <w:sz w:val="18"/>
                <w:szCs w:val="18"/>
              </w:rPr>
            </w:pPr>
            <w:r w:rsidRPr="00592BDE">
              <w:rPr>
                <w:rFonts w:ascii="Arial" w:hAnsi="Arial" w:cs="Arial"/>
                <w:color w:val="000000"/>
                <w:spacing w:val="0"/>
                <w:sz w:val="18"/>
                <w:szCs w:val="18"/>
                <w:lang w:val="es-MX"/>
              </w:rPr>
              <w:t>Número de profesionales contratados con el perfil profesional adecuado</w:t>
            </w:r>
            <w:r w:rsidRPr="00592BDE">
              <w:rPr>
                <w:color w:val="000000"/>
                <w:spacing w:val="0"/>
                <w:sz w:val="18"/>
                <w:szCs w:val="18"/>
                <w:lang w:val="es-MX"/>
              </w:rPr>
              <w:footnoteReference w:id="14"/>
            </w:r>
            <w:r w:rsidRPr="00592BDE">
              <w:rPr>
                <w:rFonts w:ascii="Arial" w:hAnsi="Arial" w:cs="Arial"/>
                <w:color w:val="000000"/>
                <w:spacing w:val="0"/>
                <w:sz w:val="18"/>
                <w:szCs w:val="18"/>
                <w:lang w:val="es-MX"/>
              </w:rPr>
              <w:t xml:space="preserve"> para la Unidad Ejecutiva de Concesiones</w:t>
            </w:r>
          </w:p>
        </w:tc>
        <w:tc>
          <w:tcPr>
            <w:tcW w:w="960" w:type="dxa"/>
            <w:tcBorders>
              <w:top w:val="nil"/>
              <w:left w:val="nil"/>
              <w:bottom w:val="single" w:sz="8" w:space="0" w:color="auto"/>
              <w:right w:val="single" w:sz="8" w:space="0" w:color="auto"/>
            </w:tcBorders>
            <w:shd w:val="clear" w:color="auto" w:fill="auto"/>
            <w:noWrap/>
            <w:vAlign w:val="center"/>
          </w:tcPr>
          <w:p w:rsidR="00497269" w:rsidRPr="007C1033" w:rsidRDefault="00497269" w:rsidP="007C1033">
            <w:pPr>
              <w:jc w:val="center"/>
              <w:rPr>
                <w:rFonts w:ascii="Arial" w:hAnsi="Arial" w:cs="Arial"/>
                <w:color w:val="000000"/>
                <w:spacing w:val="0"/>
                <w:sz w:val="20"/>
                <w:lang w:val="es-AR"/>
              </w:rPr>
            </w:pPr>
            <w:r>
              <w:rPr>
                <w:rFonts w:ascii="Arial" w:hAnsi="Arial" w:cs="Arial"/>
                <w:color w:val="000000"/>
                <w:spacing w:val="0"/>
                <w:sz w:val="20"/>
                <w:lang w:val="es-AR"/>
              </w:rPr>
              <w:t>0.37</w:t>
            </w:r>
          </w:p>
        </w:tc>
        <w:tc>
          <w:tcPr>
            <w:tcW w:w="960" w:type="dxa"/>
            <w:tcBorders>
              <w:top w:val="nil"/>
              <w:left w:val="nil"/>
              <w:bottom w:val="single" w:sz="8" w:space="0" w:color="auto"/>
              <w:right w:val="single" w:sz="8" w:space="0" w:color="auto"/>
            </w:tcBorders>
            <w:shd w:val="clear" w:color="auto" w:fill="auto"/>
            <w:noWrap/>
            <w:vAlign w:val="center"/>
          </w:tcPr>
          <w:p w:rsidR="00497269" w:rsidRPr="003E40E1" w:rsidRDefault="00497269" w:rsidP="007C1033">
            <w:pPr>
              <w:jc w:val="center"/>
              <w:rPr>
                <w:rFonts w:ascii="Arial" w:hAnsi="Arial" w:cs="Arial"/>
                <w:color w:val="000000"/>
                <w:spacing w:val="0"/>
                <w:sz w:val="20"/>
              </w:rPr>
            </w:pPr>
            <w:r>
              <w:rPr>
                <w:rFonts w:ascii="Arial" w:hAnsi="Arial" w:cs="Arial"/>
                <w:color w:val="000000"/>
                <w:spacing w:val="0"/>
                <w:sz w:val="20"/>
              </w:rPr>
              <w:t>0.5</w:t>
            </w:r>
          </w:p>
        </w:tc>
        <w:tc>
          <w:tcPr>
            <w:tcW w:w="960" w:type="dxa"/>
            <w:tcBorders>
              <w:top w:val="nil"/>
              <w:left w:val="nil"/>
              <w:bottom w:val="single" w:sz="8" w:space="0" w:color="auto"/>
              <w:right w:val="single" w:sz="8" w:space="0" w:color="auto"/>
            </w:tcBorders>
            <w:shd w:val="clear" w:color="auto" w:fill="auto"/>
            <w:noWrap/>
            <w:vAlign w:val="center"/>
          </w:tcPr>
          <w:p w:rsidR="00497269" w:rsidRPr="003E40E1" w:rsidRDefault="00497269" w:rsidP="007C1033">
            <w:pPr>
              <w:jc w:val="center"/>
              <w:rPr>
                <w:rFonts w:ascii="Arial" w:hAnsi="Arial" w:cs="Arial"/>
                <w:color w:val="000000"/>
                <w:spacing w:val="0"/>
                <w:sz w:val="20"/>
              </w:rPr>
            </w:pPr>
            <w:r>
              <w:rPr>
                <w:rFonts w:ascii="Arial" w:hAnsi="Arial" w:cs="Arial"/>
                <w:color w:val="000000"/>
                <w:spacing w:val="0"/>
                <w:sz w:val="20"/>
              </w:rPr>
              <w:t>0.5</w:t>
            </w:r>
          </w:p>
        </w:tc>
        <w:tc>
          <w:tcPr>
            <w:tcW w:w="960" w:type="dxa"/>
            <w:tcBorders>
              <w:top w:val="nil"/>
              <w:left w:val="nil"/>
              <w:bottom w:val="single" w:sz="8" w:space="0" w:color="auto"/>
              <w:right w:val="single" w:sz="8" w:space="0" w:color="auto"/>
            </w:tcBorders>
            <w:shd w:val="clear" w:color="auto" w:fill="auto"/>
            <w:noWrap/>
            <w:vAlign w:val="center"/>
          </w:tcPr>
          <w:p w:rsidR="00497269" w:rsidRPr="003E40E1" w:rsidRDefault="00497269" w:rsidP="007C1033">
            <w:pPr>
              <w:jc w:val="center"/>
              <w:rPr>
                <w:rFonts w:ascii="Arial" w:hAnsi="Arial" w:cs="Arial"/>
                <w:color w:val="000000"/>
                <w:spacing w:val="0"/>
                <w:sz w:val="20"/>
              </w:rPr>
            </w:pPr>
            <w:r>
              <w:rPr>
                <w:rFonts w:ascii="Arial" w:hAnsi="Arial" w:cs="Arial"/>
                <w:color w:val="000000"/>
                <w:spacing w:val="0"/>
                <w:sz w:val="20"/>
              </w:rPr>
              <w:t>0.5</w:t>
            </w:r>
          </w:p>
        </w:tc>
        <w:tc>
          <w:tcPr>
            <w:tcW w:w="960" w:type="dxa"/>
            <w:tcBorders>
              <w:top w:val="nil"/>
              <w:left w:val="nil"/>
              <w:bottom w:val="single" w:sz="8" w:space="0" w:color="auto"/>
              <w:right w:val="single" w:sz="8" w:space="0" w:color="auto"/>
            </w:tcBorders>
            <w:shd w:val="clear" w:color="auto" w:fill="auto"/>
            <w:noWrap/>
            <w:vAlign w:val="center"/>
          </w:tcPr>
          <w:p w:rsidR="00497269" w:rsidRPr="007C1033" w:rsidRDefault="00497269" w:rsidP="007C1033">
            <w:pPr>
              <w:jc w:val="center"/>
              <w:rPr>
                <w:rFonts w:ascii="Arial" w:hAnsi="Arial" w:cs="Arial"/>
                <w:b/>
                <w:bCs/>
                <w:color w:val="000000"/>
                <w:spacing w:val="0"/>
                <w:sz w:val="20"/>
                <w:lang w:val="es-AR"/>
              </w:rPr>
            </w:pPr>
          </w:p>
        </w:tc>
        <w:tc>
          <w:tcPr>
            <w:tcW w:w="960" w:type="dxa"/>
            <w:tcBorders>
              <w:top w:val="nil"/>
              <w:left w:val="nil"/>
              <w:bottom w:val="single" w:sz="8" w:space="0" w:color="auto"/>
              <w:right w:val="single" w:sz="8" w:space="0" w:color="auto"/>
            </w:tcBorders>
            <w:shd w:val="clear" w:color="auto" w:fill="auto"/>
            <w:noWrap/>
            <w:vAlign w:val="center"/>
          </w:tcPr>
          <w:p w:rsidR="00497269" w:rsidRPr="007C1033" w:rsidRDefault="00497269" w:rsidP="007C1033">
            <w:pPr>
              <w:jc w:val="center"/>
              <w:rPr>
                <w:rFonts w:ascii="Arial" w:hAnsi="Arial" w:cs="Arial"/>
                <w:b/>
                <w:bCs/>
                <w:color w:val="000000"/>
                <w:spacing w:val="0"/>
                <w:sz w:val="20"/>
                <w:lang w:val="es-AR"/>
              </w:rPr>
            </w:pPr>
            <w:r>
              <w:rPr>
                <w:rFonts w:ascii="Arial" w:hAnsi="Arial" w:cs="Arial"/>
                <w:b/>
                <w:bCs/>
                <w:color w:val="000000"/>
                <w:spacing w:val="0"/>
                <w:sz w:val="20"/>
                <w:lang w:val="es-AR"/>
              </w:rPr>
              <w:t>1.87</w:t>
            </w:r>
          </w:p>
        </w:tc>
      </w:tr>
      <w:tr w:rsidR="007C1033" w:rsidRPr="007C1033" w:rsidTr="007C1033">
        <w:trPr>
          <w:trHeight w:val="315"/>
        </w:trPr>
        <w:tc>
          <w:tcPr>
            <w:tcW w:w="886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C1033" w:rsidRPr="007C1033" w:rsidRDefault="007C1033" w:rsidP="00F30D8B">
            <w:pPr>
              <w:rPr>
                <w:rFonts w:ascii="Arial" w:hAnsi="Arial" w:cs="Arial"/>
                <w:b/>
                <w:bCs/>
                <w:color w:val="000000"/>
                <w:spacing w:val="0"/>
                <w:sz w:val="22"/>
                <w:szCs w:val="22"/>
                <w:lang w:val="en-US"/>
              </w:rPr>
            </w:pPr>
            <w:r w:rsidRPr="007C1033">
              <w:rPr>
                <w:rFonts w:ascii="Arial" w:hAnsi="Arial" w:cs="Arial"/>
                <w:b/>
                <w:bCs/>
                <w:color w:val="000000"/>
                <w:spacing w:val="0"/>
                <w:sz w:val="22"/>
              </w:rPr>
              <w:t xml:space="preserve">Componente </w:t>
            </w:r>
            <w:r w:rsidR="00F30D8B">
              <w:rPr>
                <w:rFonts w:ascii="Arial" w:hAnsi="Arial" w:cs="Arial"/>
                <w:b/>
                <w:bCs/>
                <w:color w:val="000000"/>
                <w:spacing w:val="0"/>
                <w:sz w:val="22"/>
              </w:rPr>
              <w:t>3</w:t>
            </w:r>
            <w:r w:rsidRPr="007C1033">
              <w:rPr>
                <w:rFonts w:ascii="Arial" w:hAnsi="Arial" w:cs="Arial"/>
                <w:b/>
                <w:bCs/>
                <w:color w:val="000000"/>
                <w:spacing w:val="0"/>
                <w:sz w:val="22"/>
              </w:rPr>
              <w:t>. Mantenimiento</w:t>
            </w:r>
          </w:p>
        </w:tc>
      </w:tr>
      <w:tr w:rsidR="007C1033" w:rsidRPr="007C1033" w:rsidTr="007C1033">
        <w:trPr>
          <w:trHeight w:val="315"/>
        </w:trPr>
        <w:tc>
          <w:tcPr>
            <w:tcW w:w="3100" w:type="dxa"/>
            <w:tcBorders>
              <w:top w:val="nil"/>
              <w:left w:val="single" w:sz="8" w:space="0" w:color="auto"/>
              <w:bottom w:val="single" w:sz="8" w:space="0" w:color="auto"/>
              <w:right w:val="single" w:sz="8" w:space="0" w:color="auto"/>
            </w:tcBorders>
            <w:shd w:val="clear" w:color="auto" w:fill="auto"/>
            <w:noWrap/>
            <w:vAlign w:val="center"/>
            <w:hideMark/>
          </w:tcPr>
          <w:p w:rsidR="007C1033" w:rsidRPr="007C1033" w:rsidRDefault="007C1033" w:rsidP="007C1033">
            <w:pPr>
              <w:rPr>
                <w:rFonts w:ascii="Symbol" w:hAnsi="Symbol"/>
                <w:color w:val="000000"/>
                <w:spacing w:val="0"/>
                <w:sz w:val="20"/>
              </w:rPr>
            </w:pPr>
            <w:r w:rsidRPr="007C1033">
              <w:rPr>
                <w:color w:val="000000"/>
                <w:spacing w:val="0"/>
                <w:sz w:val="14"/>
                <w:szCs w:val="14"/>
                <w:lang w:val="es-AR"/>
              </w:rPr>
              <w:t xml:space="preserve"> </w:t>
            </w:r>
            <w:r w:rsidRPr="007C1033">
              <w:rPr>
                <w:rFonts w:ascii="Arial" w:hAnsi="Arial" w:cs="Arial"/>
                <w:color w:val="000000"/>
                <w:spacing w:val="0"/>
                <w:sz w:val="18"/>
                <w:szCs w:val="18"/>
                <w:lang w:val="es-AR"/>
              </w:rPr>
              <w:t xml:space="preserve">Kilómetros de caminos secundarios y/o </w:t>
            </w:r>
            <w:r w:rsidRPr="00592BDE">
              <w:rPr>
                <w:rFonts w:ascii="Arial" w:hAnsi="Arial" w:cs="Arial"/>
                <w:color w:val="000000"/>
                <w:spacing w:val="0"/>
                <w:sz w:val="18"/>
                <w:szCs w:val="18"/>
                <w:lang w:val="es-MX"/>
              </w:rPr>
              <w:t>vecinales</w:t>
            </w:r>
            <w:r w:rsidRPr="007C1033">
              <w:rPr>
                <w:rFonts w:ascii="Arial" w:hAnsi="Arial" w:cs="Arial"/>
                <w:color w:val="000000"/>
                <w:spacing w:val="0"/>
                <w:sz w:val="18"/>
                <w:szCs w:val="18"/>
                <w:lang w:val="es-AR"/>
              </w:rPr>
              <w:t xml:space="preserve"> que alimentan el CPM intervenidos con microempresas de mantenimiento</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1.25</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1.25</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1.25</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1.25</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b/>
                <w:bCs/>
                <w:color w:val="000000"/>
                <w:spacing w:val="0"/>
                <w:sz w:val="20"/>
                <w:lang w:val="en-US"/>
              </w:rPr>
            </w:pPr>
            <w:r w:rsidRPr="007C1033">
              <w:rPr>
                <w:rFonts w:ascii="Arial" w:hAnsi="Arial" w:cs="Arial"/>
                <w:b/>
                <w:bCs/>
                <w:color w:val="000000"/>
                <w:spacing w:val="0"/>
                <w:sz w:val="20"/>
                <w:lang w:val="es-AR"/>
              </w:rPr>
              <w:t> </w:t>
            </w:r>
          </w:p>
        </w:tc>
        <w:tc>
          <w:tcPr>
            <w:tcW w:w="960" w:type="dxa"/>
            <w:tcBorders>
              <w:top w:val="nil"/>
              <w:left w:val="nil"/>
              <w:bottom w:val="single" w:sz="8" w:space="0" w:color="auto"/>
              <w:right w:val="single" w:sz="8" w:space="0" w:color="auto"/>
            </w:tcBorders>
            <w:shd w:val="clear" w:color="auto" w:fill="auto"/>
            <w:noWrap/>
            <w:vAlign w:val="center"/>
            <w:hideMark/>
          </w:tcPr>
          <w:p w:rsidR="007C1033" w:rsidRPr="007C1033" w:rsidRDefault="007C1033" w:rsidP="007C1033">
            <w:pPr>
              <w:jc w:val="center"/>
              <w:rPr>
                <w:rFonts w:ascii="Arial" w:hAnsi="Arial" w:cs="Arial"/>
                <w:b/>
                <w:bCs/>
                <w:color w:val="000000"/>
                <w:spacing w:val="0"/>
                <w:sz w:val="20"/>
                <w:lang w:val="en-US"/>
              </w:rPr>
            </w:pPr>
            <w:r w:rsidRPr="007C1033">
              <w:rPr>
                <w:rFonts w:ascii="Arial" w:hAnsi="Arial" w:cs="Arial"/>
                <w:b/>
                <w:bCs/>
                <w:color w:val="000000"/>
                <w:spacing w:val="0"/>
                <w:sz w:val="20"/>
                <w:lang w:val="es-AR"/>
              </w:rPr>
              <w:t>5</w:t>
            </w:r>
            <w:r w:rsidR="00274CA4">
              <w:rPr>
                <w:rFonts w:ascii="Arial" w:hAnsi="Arial" w:cs="Arial"/>
                <w:b/>
                <w:bCs/>
                <w:color w:val="000000"/>
                <w:spacing w:val="0"/>
                <w:sz w:val="20"/>
                <w:lang w:val="es-AR"/>
              </w:rPr>
              <w:t>.0</w:t>
            </w:r>
          </w:p>
        </w:tc>
      </w:tr>
      <w:tr w:rsidR="007C1033" w:rsidRPr="007C1033" w:rsidTr="00274CA4">
        <w:trPr>
          <w:trHeight w:val="315"/>
        </w:trPr>
        <w:tc>
          <w:tcPr>
            <w:tcW w:w="3100"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rsidR="007C1033" w:rsidRDefault="007C1033" w:rsidP="007C1033">
            <w:pPr>
              <w:rPr>
                <w:rFonts w:ascii="Arial" w:hAnsi="Arial" w:cs="Arial"/>
                <w:b/>
                <w:bCs/>
                <w:color w:val="000000"/>
                <w:spacing w:val="0"/>
                <w:sz w:val="20"/>
                <w:lang w:val="es-AR"/>
              </w:rPr>
            </w:pPr>
            <w:r w:rsidRPr="007C1033">
              <w:rPr>
                <w:rFonts w:ascii="Arial" w:hAnsi="Arial" w:cs="Arial"/>
                <w:b/>
                <w:bCs/>
                <w:color w:val="000000"/>
                <w:spacing w:val="0"/>
                <w:sz w:val="20"/>
                <w:lang w:val="es-AR"/>
              </w:rPr>
              <w:t>Otros Costos</w:t>
            </w:r>
          </w:p>
          <w:p w:rsidR="007C1033" w:rsidRPr="007C1033" w:rsidRDefault="007C1033" w:rsidP="007C1033">
            <w:pPr>
              <w:rPr>
                <w:rFonts w:ascii="Arial" w:hAnsi="Arial" w:cs="Arial"/>
                <w:b/>
                <w:bCs/>
                <w:color w:val="000000"/>
                <w:spacing w:val="0"/>
                <w:sz w:val="20"/>
              </w:rPr>
            </w:pPr>
            <w:r w:rsidRPr="007C1033">
              <w:rPr>
                <w:rFonts w:ascii="Arial" w:hAnsi="Arial" w:cs="Arial"/>
                <w:b/>
                <w:bCs/>
                <w:color w:val="000000"/>
                <w:spacing w:val="0"/>
                <w:sz w:val="20"/>
                <w:lang w:val="es-AR"/>
              </w:rPr>
              <w:t xml:space="preserve"> (</w:t>
            </w:r>
            <w:r w:rsidR="003E40E1" w:rsidRPr="007C1033">
              <w:rPr>
                <w:rFonts w:ascii="Arial" w:hAnsi="Arial" w:cs="Arial"/>
                <w:b/>
                <w:bCs/>
                <w:color w:val="000000"/>
                <w:spacing w:val="0"/>
                <w:sz w:val="20"/>
                <w:lang w:val="es-AR"/>
              </w:rPr>
              <w:t>Gastos</w:t>
            </w:r>
            <w:r w:rsidRPr="007C1033">
              <w:rPr>
                <w:rFonts w:ascii="Arial" w:hAnsi="Arial" w:cs="Arial"/>
                <w:b/>
                <w:bCs/>
                <w:color w:val="000000"/>
                <w:spacing w:val="0"/>
                <w:sz w:val="20"/>
                <w:lang w:val="es-AR"/>
              </w:rPr>
              <w:t xml:space="preserve"> financieros y gastos de gestión</w:t>
            </w:r>
            <w:r w:rsidR="00BC27DA">
              <w:rPr>
                <w:rFonts w:ascii="Arial" w:hAnsi="Arial" w:cs="Arial"/>
                <w:b/>
                <w:bCs/>
                <w:color w:val="000000"/>
                <w:spacing w:val="0"/>
                <w:sz w:val="20"/>
                <w:lang w:val="es-AR"/>
              </w:rPr>
              <w:t xml:space="preserve"> del programa</w:t>
            </w:r>
            <w:r w:rsidRPr="007C1033">
              <w:rPr>
                <w:rFonts w:ascii="Arial" w:hAnsi="Arial" w:cs="Arial"/>
                <w:b/>
                <w:bCs/>
                <w:color w:val="000000"/>
                <w:spacing w:val="0"/>
                <w:sz w:val="20"/>
                <w:lang w:val="es-AR"/>
              </w:rPr>
              <w:t>, etc</w:t>
            </w:r>
            <w:r w:rsidR="00BC27DA">
              <w:rPr>
                <w:rFonts w:ascii="Arial" w:hAnsi="Arial" w:cs="Arial"/>
                <w:b/>
                <w:bCs/>
                <w:color w:val="000000"/>
                <w:spacing w:val="0"/>
                <w:sz w:val="20"/>
                <w:lang w:val="es-AR"/>
              </w:rPr>
              <w:t>.</w:t>
            </w:r>
            <w:r w:rsidRPr="007C1033">
              <w:rPr>
                <w:rFonts w:ascii="Arial" w:hAnsi="Arial" w:cs="Arial"/>
                <w:b/>
                <w:bCs/>
                <w:color w:val="000000"/>
                <w:spacing w:val="0"/>
                <w:sz w:val="20"/>
                <w:lang w:val="es-AR"/>
              </w:rPr>
              <w:t>)</w:t>
            </w:r>
          </w:p>
        </w:tc>
        <w:tc>
          <w:tcPr>
            <w:tcW w:w="960" w:type="dxa"/>
            <w:tcBorders>
              <w:top w:val="nil"/>
              <w:left w:val="nil"/>
              <w:bottom w:val="single" w:sz="8" w:space="0" w:color="auto"/>
              <w:right w:val="single" w:sz="8" w:space="0" w:color="auto"/>
            </w:tcBorders>
            <w:shd w:val="clear" w:color="auto" w:fill="D9D9D9" w:themeFill="background1" w:themeFillShade="D9"/>
            <w:noWrap/>
            <w:vAlign w:val="center"/>
            <w:hideMark/>
          </w:tcPr>
          <w:p w:rsidR="007C1033" w:rsidRPr="007C1033" w:rsidRDefault="00274CA4" w:rsidP="00A31321">
            <w:pPr>
              <w:jc w:val="center"/>
              <w:rPr>
                <w:rFonts w:ascii="Arial" w:hAnsi="Arial" w:cs="Arial"/>
                <w:color w:val="000000"/>
                <w:spacing w:val="0"/>
                <w:sz w:val="20"/>
                <w:lang w:val="en-US"/>
              </w:rPr>
            </w:pPr>
            <w:r>
              <w:rPr>
                <w:rFonts w:ascii="Arial" w:hAnsi="Arial" w:cs="Arial"/>
                <w:color w:val="000000"/>
                <w:spacing w:val="0"/>
                <w:sz w:val="20"/>
                <w:lang w:val="en-US"/>
              </w:rPr>
              <w:t>2</w:t>
            </w:r>
            <w:r w:rsidR="007C1033" w:rsidRPr="007C1033">
              <w:rPr>
                <w:rFonts w:ascii="Arial" w:hAnsi="Arial" w:cs="Arial"/>
                <w:color w:val="000000"/>
                <w:spacing w:val="0"/>
                <w:sz w:val="20"/>
                <w:lang w:val="en-US"/>
              </w:rPr>
              <w:t>.</w:t>
            </w:r>
            <w:r>
              <w:rPr>
                <w:rFonts w:ascii="Arial" w:hAnsi="Arial" w:cs="Arial"/>
                <w:color w:val="000000"/>
                <w:spacing w:val="0"/>
                <w:sz w:val="20"/>
                <w:lang w:val="en-US"/>
              </w:rPr>
              <w:t>25</w:t>
            </w:r>
          </w:p>
        </w:tc>
        <w:tc>
          <w:tcPr>
            <w:tcW w:w="960" w:type="dxa"/>
            <w:tcBorders>
              <w:top w:val="nil"/>
              <w:left w:val="nil"/>
              <w:bottom w:val="single" w:sz="8" w:space="0" w:color="auto"/>
              <w:right w:val="single" w:sz="8" w:space="0" w:color="auto"/>
            </w:tcBorders>
            <w:shd w:val="clear" w:color="auto" w:fill="D9D9D9" w:themeFill="background1" w:themeFillShade="D9"/>
            <w:noWrap/>
            <w:vAlign w:val="center"/>
            <w:hideMark/>
          </w:tcPr>
          <w:p w:rsidR="007C1033" w:rsidRPr="007C1033" w:rsidRDefault="00274CA4" w:rsidP="007C1033">
            <w:pPr>
              <w:jc w:val="center"/>
              <w:rPr>
                <w:rFonts w:ascii="Arial" w:hAnsi="Arial" w:cs="Arial"/>
                <w:color w:val="000000"/>
                <w:spacing w:val="0"/>
                <w:sz w:val="20"/>
                <w:lang w:val="en-US"/>
              </w:rPr>
            </w:pPr>
            <w:r>
              <w:rPr>
                <w:rFonts w:ascii="Arial" w:hAnsi="Arial" w:cs="Arial"/>
                <w:color w:val="000000"/>
                <w:spacing w:val="0"/>
                <w:sz w:val="20"/>
                <w:lang w:val="en-US"/>
              </w:rPr>
              <w:t>1.2</w:t>
            </w:r>
          </w:p>
        </w:tc>
        <w:tc>
          <w:tcPr>
            <w:tcW w:w="960" w:type="dxa"/>
            <w:tcBorders>
              <w:top w:val="nil"/>
              <w:left w:val="nil"/>
              <w:bottom w:val="single" w:sz="8" w:space="0" w:color="auto"/>
              <w:right w:val="single" w:sz="8" w:space="0" w:color="auto"/>
            </w:tcBorders>
            <w:shd w:val="clear" w:color="auto" w:fill="D9D9D9" w:themeFill="background1" w:themeFillShade="D9"/>
            <w:noWrap/>
            <w:vAlign w:val="center"/>
            <w:hideMark/>
          </w:tcPr>
          <w:p w:rsidR="007C1033" w:rsidRPr="007C1033" w:rsidRDefault="00274CA4" w:rsidP="007C1033">
            <w:pPr>
              <w:jc w:val="center"/>
              <w:rPr>
                <w:rFonts w:ascii="Arial" w:hAnsi="Arial" w:cs="Arial"/>
                <w:color w:val="000000"/>
                <w:spacing w:val="0"/>
                <w:sz w:val="20"/>
                <w:lang w:val="en-US"/>
              </w:rPr>
            </w:pPr>
            <w:r>
              <w:rPr>
                <w:rFonts w:ascii="Arial" w:hAnsi="Arial" w:cs="Arial"/>
                <w:color w:val="000000"/>
                <w:spacing w:val="0"/>
                <w:sz w:val="20"/>
                <w:lang w:val="en-US"/>
              </w:rPr>
              <w:t>0.75</w:t>
            </w:r>
          </w:p>
        </w:tc>
        <w:tc>
          <w:tcPr>
            <w:tcW w:w="960" w:type="dxa"/>
            <w:tcBorders>
              <w:top w:val="nil"/>
              <w:left w:val="nil"/>
              <w:bottom w:val="single" w:sz="8" w:space="0" w:color="auto"/>
              <w:right w:val="single" w:sz="8" w:space="0" w:color="auto"/>
            </w:tcBorders>
            <w:shd w:val="clear" w:color="auto" w:fill="D9D9D9" w:themeFill="background1" w:themeFillShade="D9"/>
            <w:noWrap/>
            <w:vAlign w:val="center"/>
            <w:hideMark/>
          </w:tcPr>
          <w:p w:rsidR="007C1033" w:rsidRPr="007C1033" w:rsidRDefault="00274CA4" w:rsidP="007C1033">
            <w:pPr>
              <w:jc w:val="center"/>
              <w:rPr>
                <w:rFonts w:ascii="Arial" w:hAnsi="Arial" w:cs="Arial"/>
                <w:color w:val="000000"/>
                <w:spacing w:val="0"/>
                <w:sz w:val="20"/>
                <w:lang w:val="en-US"/>
              </w:rPr>
            </w:pPr>
            <w:r>
              <w:rPr>
                <w:rFonts w:ascii="Arial" w:hAnsi="Arial" w:cs="Arial"/>
                <w:color w:val="000000"/>
                <w:spacing w:val="0"/>
                <w:sz w:val="20"/>
                <w:lang w:val="en-US"/>
              </w:rPr>
              <w:t>0.75</w:t>
            </w:r>
          </w:p>
        </w:tc>
        <w:tc>
          <w:tcPr>
            <w:tcW w:w="960" w:type="dxa"/>
            <w:tcBorders>
              <w:top w:val="nil"/>
              <w:left w:val="nil"/>
              <w:bottom w:val="single" w:sz="8" w:space="0" w:color="auto"/>
              <w:right w:val="single" w:sz="8" w:space="0" w:color="auto"/>
            </w:tcBorders>
            <w:shd w:val="clear" w:color="auto" w:fill="D9D9D9" w:themeFill="background1" w:themeFillShade="D9"/>
            <w:noWrap/>
            <w:vAlign w:val="center"/>
            <w:hideMark/>
          </w:tcPr>
          <w:p w:rsidR="007C1033" w:rsidRPr="007C1033" w:rsidRDefault="007C1033" w:rsidP="007C1033">
            <w:pPr>
              <w:jc w:val="center"/>
              <w:rPr>
                <w:rFonts w:ascii="Arial" w:hAnsi="Arial" w:cs="Arial"/>
                <w:color w:val="000000"/>
                <w:spacing w:val="0"/>
                <w:sz w:val="20"/>
                <w:lang w:val="en-US"/>
              </w:rPr>
            </w:pPr>
            <w:r w:rsidRPr="007C1033">
              <w:rPr>
                <w:rFonts w:ascii="Arial" w:hAnsi="Arial" w:cs="Arial"/>
                <w:color w:val="000000"/>
                <w:spacing w:val="0"/>
                <w:sz w:val="20"/>
                <w:lang w:val="es-AR"/>
              </w:rPr>
              <w:t>0.05</w:t>
            </w:r>
          </w:p>
        </w:tc>
        <w:tc>
          <w:tcPr>
            <w:tcW w:w="960" w:type="dxa"/>
            <w:tcBorders>
              <w:top w:val="nil"/>
              <w:left w:val="nil"/>
              <w:bottom w:val="single" w:sz="8" w:space="0" w:color="auto"/>
              <w:right w:val="single" w:sz="8" w:space="0" w:color="auto"/>
            </w:tcBorders>
            <w:shd w:val="clear" w:color="auto" w:fill="D9D9D9" w:themeFill="background1" w:themeFillShade="D9"/>
            <w:noWrap/>
            <w:vAlign w:val="center"/>
            <w:hideMark/>
          </w:tcPr>
          <w:p w:rsidR="007C1033" w:rsidRPr="007C1033" w:rsidRDefault="00274CA4" w:rsidP="00A31321">
            <w:pPr>
              <w:jc w:val="center"/>
              <w:rPr>
                <w:rFonts w:ascii="Arial" w:hAnsi="Arial" w:cs="Arial"/>
                <w:b/>
                <w:bCs/>
                <w:color w:val="000000"/>
                <w:spacing w:val="0"/>
                <w:sz w:val="20"/>
                <w:lang w:val="en-US"/>
              </w:rPr>
            </w:pPr>
            <w:r>
              <w:rPr>
                <w:rFonts w:ascii="Arial" w:hAnsi="Arial" w:cs="Arial"/>
                <w:b/>
                <w:bCs/>
                <w:color w:val="000000"/>
                <w:spacing w:val="0"/>
                <w:sz w:val="20"/>
                <w:lang w:val="en-US"/>
              </w:rPr>
              <w:t>5</w:t>
            </w:r>
            <w:r w:rsidR="007C1033" w:rsidRPr="007C1033">
              <w:rPr>
                <w:rFonts w:ascii="Arial" w:hAnsi="Arial" w:cs="Arial"/>
                <w:b/>
                <w:bCs/>
                <w:color w:val="000000"/>
                <w:spacing w:val="0"/>
                <w:sz w:val="20"/>
                <w:lang w:val="en-US"/>
              </w:rPr>
              <w:t>.</w:t>
            </w:r>
            <w:r>
              <w:rPr>
                <w:rFonts w:ascii="Arial" w:hAnsi="Arial" w:cs="Arial"/>
                <w:b/>
                <w:bCs/>
                <w:color w:val="000000"/>
                <w:spacing w:val="0"/>
                <w:sz w:val="20"/>
                <w:lang w:val="en-US"/>
              </w:rPr>
              <w:t>0</w:t>
            </w:r>
          </w:p>
        </w:tc>
      </w:tr>
      <w:tr w:rsidR="007C1033" w:rsidRPr="007C1033" w:rsidTr="007C1033">
        <w:trPr>
          <w:trHeight w:val="315"/>
        </w:trPr>
        <w:tc>
          <w:tcPr>
            <w:tcW w:w="3100" w:type="dxa"/>
            <w:tcBorders>
              <w:top w:val="nil"/>
              <w:left w:val="single" w:sz="8" w:space="0" w:color="auto"/>
              <w:bottom w:val="single" w:sz="8" w:space="0" w:color="auto"/>
              <w:right w:val="single" w:sz="8" w:space="0" w:color="auto"/>
            </w:tcBorders>
            <w:shd w:val="clear" w:color="000000" w:fill="D9D9D9"/>
            <w:noWrap/>
            <w:vAlign w:val="center"/>
            <w:hideMark/>
          </w:tcPr>
          <w:p w:rsidR="007C1033" w:rsidRPr="007C1033" w:rsidRDefault="007C1033" w:rsidP="007C1033">
            <w:pPr>
              <w:rPr>
                <w:rFonts w:ascii="Arial" w:hAnsi="Arial" w:cs="Arial"/>
                <w:b/>
                <w:bCs/>
                <w:color w:val="000000"/>
                <w:spacing w:val="0"/>
                <w:sz w:val="20"/>
                <w:lang w:val="en-US"/>
              </w:rPr>
            </w:pPr>
            <w:r w:rsidRPr="007C1033">
              <w:rPr>
                <w:rFonts w:ascii="Arial" w:hAnsi="Arial" w:cs="Arial"/>
                <w:b/>
                <w:bCs/>
                <w:color w:val="000000"/>
                <w:spacing w:val="0"/>
                <w:sz w:val="20"/>
                <w:lang w:val="es-AR"/>
              </w:rPr>
              <w:t>TOTAL (en miles)</w:t>
            </w:r>
          </w:p>
        </w:tc>
        <w:tc>
          <w:tcPr>
            <w:tcW w:w="960" w:type="dxa"/>
            <w:tcBorders>
              <w:top w:val="nil"/>
              <w:left w:val="nil"/>
              <w:bottom w:val="single" w:sz="8" w:space="0" w:color="auto"/>
              <w:right w:val="single" w:sz="8" w:space="0" w:color="auto"/>
            </w:tcBorders>
            <w:shd w:val="clear" w:color="000000" w:fill="D9D9D9"/>
            <w:noWrap/>
            <w:vAlign w:val="center"/>
            <w:hideMark/>
          </w:tcPr>
          <w:p w:rsidR="007C1033" w:rsidRPr="007C1033" w:rsidRDefault="00274CA4" w:rsidP="007C1033">
            <w:pPr>
              <w:jc w:val="center"/>
              <w:rPr>
                <w:rFonts w:ascii="Arial" w:hAnsi="Arial" w:cs="Arial"/>
                <w:b/>
                <w:bCs/>
                <w:color w:val="000000"/>
                <w:spacing w:val="0"/>
                <w:sz w:val="20"/>
                <w:lang w:val="en-US"/>
              </w:rPr>
            </w:pPr>
            <w:r>
              <w:rPr>
                <w:rFonts w:ascii="Arial" w:hAnsi="Arial" w:cs="Arial"/>
                <w:b/>
                <w:bCs/>
                <w:color w:val="000000"/>
                <w:spacing w:val="0"/>
                <w:sz w:val="20"/>
                <w:lang w:val="en-US"/>
              </w:rPr>
              <w:t>23.8</w:t>
            </w:r>
          </w:p>
        </w:tc>
        <w:tc>
          <w:tcPr>
            <w:tcW w:w="960" w:type="dxa"/>
            <w:tcBorders>
              <w:top w:val="nil"/>
              <w:left w:val="nil"/>
              <w:bottom w:val="single" w:sz="8" w:space="0" w:color="auto"/>
              <w:right w:val="single" w:sz="8" w:space="0" w:color="auto"/>
            </w:tcBorders>
            <w:shd w:val="clear" w:color="000000" w:fill="D9D9D9"/>
            <w:noWrap/>
            <w:vAlign w:val="center"/>
            <w:hideMark/>
          </w:tcPr>
          <w:p w:rsidR="007C1033" w:rsidRPr="007C1033" w:rsidRDefault="00274CA4" w:rsidP="007C1033">
            <w:pPr>
              <w:jc w:val="center"/>
              <w:rPr>
                <w:rFonts w:ascii="Arial" w:hAnsi="Arial" w:cs="Arial"/>
                <w:b/>
                <w:bCs/>
                <w:color w:val="000000"/>
                <w:spacing w:val="0"/>
                <w:sz w:val="20"/>
                <w:lang w:val="en-US"/>
              </w:rPr>
            </w:pPr>
            <w:r>
              <w:rPr>
                <w:rFonts w:ascii="Arial" w:hAnsi="Arial" w:cs="Arial"/>
                <w:b/>
                <w:bCs/>
                <w:color w:val="000000"/>
                <w:spacing w:val="0"/>
                <w:sz w:val="20"/>
                <w:lang w:val="en-US"/>
              </w:rPr>
              <w:t>54.4</w:t>
            </w:r>
          </w:p>
        </w:tc>
        <w:tc>
          <w:tcPr>
            <w:tcW w:w="960" w:type="dxa"/>
            <w:tcBorders>
              <w:top w:val="nil"/>
              <w:left w:val="nil"/>
              <w:bottom w:val="single" w:sz="8" w:space="0" w:color="auto"/>
              <w:right w:val="single" w:sz="8" w:space="0" w:color="auto"/>
            </w:tcBorders>
            <w:shd w:val="clear" w:color="000000" w:fill="D9D9D9"/>
            <w:noWrap/>
            <w:vAlign w:val="center"/>
            <w:hideMark/>
          </w:tcPr>
          <w:p w:rsidR="007C1033" w:rsidRPr="007C1033" w:rsidRDefault="00274CA4" w:rsidP="007C1033">
            <w:pPr>
              <w:jc w:val="center"/>
              <w:rPr>
                <w:rFonts w:ascii="Arial" w:hAnsi="Arial" w:cs="Arial"/>
                <w:b/>
                <w:bCs/>
                <w:color w:val="000000"/>
                <w:spacing w:val="0"/>
                <w:sz w:val="20"/>
                <w:lang w:val="en-US"/>
              </w:rPr>
            </w:pPr>
            <w:r>
              <w:rPr>
                <w:rFonts w:ascii="Arial" w:hAnsi="Arial" w:cs="Arial"/>
                <w:b/>
                <w:bCs/>
                <w:color w:val="000000"/>
                <w:spacing w:val="0"/>
                <w:sz w:val="20"/>
                <w:lang w:val="en-US"/>
              </w:rPr>
              <w:t>53.7</w:t>
            </w:r>
          </w:p>
        </w:tc>
        <w:tc>
          <w:tcPr>
            <w:tcW w:w="960" w:type="dxa"/>
            <w:tcBorders>
              <w:top w:val="nil"/>
              <w:left w:val="nil"/>
              <w:bottom w:val="single" w:sz="8" w:space="0" w:color="auto"/>
              <w:right w:val="single" w:sz="8" w:space="0" w:color="auto"/>
            </w:tcBorders>
            <w:shd w:val="clear" w:color="000000" w:fill="D9D9D9"/>
            <w:noWrap/>
            <w:vAlign w:val="center"/>
            <w:hideMark/>
          </w:tcPr>
          <w:p w:rsidR="007C1033" w:rsidRPr="007C1033" w:rsidRDefault="00274CA4" w:rsidP="007C1033">
            <w:pPr>
              <w:jc w:val="center"/>
              <w:rPr>
                <w:rFonts w:ascii="Arial" w:hAnsi="Arial" w:cs="Arial"/>
                <w:b/>
                <w:bCs/>
                <w:color w:val="000000"/>
                <w:spacing w:val="0"/>
                <w:sz w:val="20"/>
                <w:lang w:val="en-US"/>
              </w:rPr>
            </w:pPr>
            <w:r>
              <w:rPr>
                <w:rFonts w:ascii="Arial" w:hAnsi="Arial" w:cs="Arial"/>
                <w:b/>
                <w:bCs/>
                <w:color w:val="000000"/>
                <w:spacing w:val="0"/>
                <w:sz w:val="20"/>
                <w:lang w:val="en-US"/>
              </w:rPr>
              <w:t>21.9</w:t>
            </w:r>
          </w:p>
        </w:tc>
        <w:tc>
          <w:tcPr>
            <w:tcW w:w="960" w:type="dxa"/>
            <w:tcBorders>
              <w:top w:val="nil"/>
              <w:left w:val="nil"/>
              <w:bottom w:val="single" w:sz="8" w:space="0" w:color="auto"/>
              <w:right w:val="single" w:sz="8" w:space="0" w:color="auto"/>
            </w:tcBorders>
            <w:shd w:val="clear" w:color="000000" w:fill="D9D9D9"/>
            <w:noWrap/>
            <w:vAlign w:val="center"/>
            <w:hideMark/>
          </w:tcPr>
          <w:p w:rsidR="007C1033" w:rsidRPr="007C1033" w:rsidRDefault="007C1033" w:rsidP="007C1033">
            <w:pPr>
              <w:jc w:val="center"/>
              <w:rPr>
                <w:rFonts w:ascii="Arial" w:hAnsi="Arial" w:cs="Arial"/>
                <w:b/>
                <w:bCs/>
                <w:color w:val="000000"/>
                <w:spacing w:val="0"/>
                <w:sz w:val="20"/>
                <w:lang w:val="en-US"/>
              </w:rPr>
            </w:pPr>
            <w:r w:rsidRPr="007C1033">
              <w:rPr>
                <w:rFonts w:ascii="Arial" w:hAnsi="Arial" w:cs="Arial"/>
                <w:b/>
                <w:bCs/>
                <w:color w:val="000000"/>
                <w:spacing w:val="0"/>
                <w:sz w:val="20"/>
                <w:lang w:val="es-AR"/>
              </w:rPr>
              <w:t>0.05</w:t>
            </w:r>
          </w:p>
        </w:tc>
        <w:tc>
          <w:tcPr>
            <w:tcW w:w="960" w:type="dxa"/>
            <w:tcBorders>
              <w:top w:val="nil"/>
              <w:left w:val="nil"/>
              <w:bottom w:val="single" w:sz="8" w:space="0" w:color="auto"/>
              <w:right w:val="single" w:sz="8" w:space="0" w:color="auto"/>
            </w:tcBorders>
            <w:shd w:val="clear" w:color="000000" w:fill="D9D9D9"/>
            <w:noWrap/>
            <w:vAlign w:val="center"/>
            <w:hideMark/>
          </w:tcPr>
          <w:p w:rsidR="007C1033" w:rsidRPr="007C1033" w:rsidRDefault="007C1033" w:rsidP="007C1033">
            <w:pPr>
              <w:jc w:val="center"/>
              <w:rPr>
                <w:rFonts w:ascii="Arial" w:hAnsi="Arial" w:cs="Arial"/>
                <w:b/>
                <w:bCs/>
                <w:color w:val="000000"/>
                <w:spacing w:val="0"/>
                <w:sz w:val="20"/>
                <w:lang w:val="en-US"/>
              </w:rPr>
            </w:pPr>
            <w:r w:rsidRPr="007C1033">
              <w:rPr>
                <w:rFonts w:ascii="Arial" w:hAnsi="Arial" w:cs="Arial"/>
                <w:b/>
                <w:bCs/>
                <w:color w:val="000000"/>
                <w:spacing w:val="0"/>
                <w:sz w:val="20"/>
                <w:lang w:val="en-US"/>
              </w:rPr>
              <w:t>154</w:t>
            </w:r>
          </w:p>
        </w:tc>
      </w:tr>
    </w:tbl>
    <w:p w:rsidR="004021F1" w:rsidRPr="00FC017C" w:rsidRDefault="004021F1" w:rsidP="006E5147">
      <w:pPr>
        <w:pStyle w:val="AutoNumpara"/>
        <w:numPr>
          <w:ilvl w:val="0"/>
          <w:numId w:val="0"/>
        </w:numPr>
        <w:rPr>
          <w:rFonts w:ascii="Arial" w:hAnsi="Arial" w:cs="Arial"/>
          <w:noProof w:val="0"/>
          <w:sz w:val="22"/>
          <w:szCs w:val="22"/>
        </w:rPr>
        <w:sectPr w:rsidR="004021F1" w:rsidRPr="00FC017C" w:rsidSect="00CE7983">
          <w:footerReference w:type="even" r:id="rId11"/>
          <w:footerReference w:type="default" r:id="rId12"/>
          <w:pgSz w:w="12240" w:h="15840"/>
          <w:pgMar w:top="1440" w:right="1800" w:bottom="1440" w:left="1080" w:header="720" w:footer="720" w:gutter="0"/>
          <w:cols w:space="720"/>
          <w:docGrid w:linePitch="360"/>
        </w:sectPr>
      </w:pPr>
    </w:p>
    <w:p w:rsidR="00652F3E" w:rsidRPr="005A11C9" w:rsidRDefault="00652F3E" w:rsidP="00652F3E">
      <w:pPr>
        <w:pStyle w:val="Default"/>
        <w:jc w:val="center"/>
        <w:rPr>
          <w:sz w:val="18"/>
          <w:szCs w:val="18"/>
        </w:rPr>
      </w:pPr>
      <w:r w:rsidRPr="005A11C9">
        <w:rPr>
          <w:b/>
          <w:sz w:val="22"/>
          <w:szCs w:val="22"/>
          <w:lang w:val="es-MX"/>
        </w:rPr>
        <w:lastRenderedPageBreak/>
        <w:t>Cuadro</w:t>
      </w:r>
      <w:r w:rsidRPr="005A11C9">
        <w:rPr>
          <w:b/>
          <w:lang w:val="es-MX"/>
        </w:rPr>
        <w:t xml:space="preserve"> </w:t>
      </w:r>
      <w:r w:rsidR="00836193">
        <w:rPr>
          <w:b/>
          <w:lang w:val="es-MX"/>
        </w:rPr>
        <w:t>2</w:t>
      </w:r>
      <w:r w:rsidRPr="000D4EA8">
        <w:rPr>
          <w:lang w:val="es-MX"/>
        </w:rPr>
        <w:br/>
      </w:r>
      <w:r w:rsidRPr="005A11C9">
        <w:rPr>
          <w:rFonts w:eastAsia="Times New Roman"/>
          <w:b/>
          <w:color w:val="auto"/>
          <w:spacing w:val="-3"/>
          <w:sz w:val="20"/>
          <w:szCs w:val="20"/>
          <w:lang w:val="es-MX" w:eastAsia="en-US"/>
        </w:rPr>
        <w:t xml:space="preserve">Programa de Integración Vial Regional HO-L1104 </w:t>
      </w:r>
      <w:r>
        <w:rPr>
          <w:rFonts w:eastAsia="Times New Roman"/>
          <w:b/>
          <w:color w:val="auto"/>
          <w:spacing w:val="-3"/>
          <w:sz w:val="20"/>
          <w:szCs w:val="20"/>
          <w:lang w:val="es-MX" w:eastAsia="en-US"/>
        </w:rPr>
        <w:t>CPM (CA-1 y CA-3)</w:t>
      </w:r>
    </w:p>
    <w:p w:rsidR="005478A9" w:rsidRPr="00FC017C" w:rsidRDefault="00652F3E" w:rsidP="00FC017C">
      <w:pPr>
        <w:pStyle w:val="heading-b24"/>
        <w:spacing w:after="0"/>
        <w:rPr>
          <w:rFonts w:ascii="Arial" w:eastAsia="Calibri" w:hAnsi="Arial" w:cs="Arial"/>
          <w:smallCaps w:val="0"/>
          <w:sz w:val="20"/>
          <w:lang w:val="es-MX"/>
        </w:rPr>
      </w:pPr>
      <w:r w:rsidRPr="000D4EA8">
        <w:rPr>
          <w:rFonts w:ascii="Arial" w:eastAsia="Calibri" w:hAnsi="Arial" w:cs="Arial"/>
          <w:smallCaps w:val="0"/>
          <w:sz w:val="20"/>
          <w:lang w:val="es-MX"/>
        </w:rPr>
        <w:t>Monitoreo -</w:t>
      </w:r>
      <w:r w:rsidR="00E6051F">
        <w:rPr>
          <w:rFonts w:ascii="Arial" w:eastAsia="Calibri" w:hAnsi="Arial" w:cs="Arial"/>
          <w:smallCaps w:val="0"/>
          <w:sz w:val="20"/>
          <w:lang w:val="es-MX"/>
        </w:rPr>
        <w:t xml:space="preserve"> </w:t>
      </w:r>
      <w:r w:rsidRPr="000D4EA8">
        <w:rPr>
          <w:rFonts w:ascii="Arial" w:eastAsia="Calibri" w:hAnsi="Arial" w:cs="Arial"/>
          <w:smallCaps w:val="0"/>
          <w:sz w:val="20"/>
          <w:lang w:val="es-MX"/>
        </w:rPr>
        <w:t>Plan de trabajo</w:t>
      </w:r>
    </w:p>
    <w:tbl>
      <w:tblPr>
        <w:tblW w:w="1324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6"/>
        <w:gridCol w:w="329"/>
        <w:gridCol w:w="335"/>
        <w:gridCol w:w="394"/>
        <w:gridCol w:w="388"/>
        <w:gridCol w:w="329"/>
        <w:gridCol w:w="335"/>
        <w:gridCol w:w="394"/>
        <w:gridCol w:w="388"/>
        <w:gridCol w:w="329"/>
        <w:gridCol w:w="335"/>
        <w:gridCol w:w="394"/>
        <w:gridCol w:w="388"/>
        <w:gridCol w:w="329"/>
        <w:gridCol w:w="335"/>
        <w:gridCol w:w="394"/>
        <w:gridCol w:w="388"/>
        <w:gridCol w:w="1106"/>
        <w:gridCol w:w="12"/>
        <w:gridCol w:w="1254"/>
        <w:gridCol w:w="6"/>
        <w:gridCol w:w="1344"/>
        <w:gridCol w:w="6"/>
      </w:tblGrid>
      <w:tr w:rsidR="00754F79" w:rsidRPr="003C515F" w:rsidTr="00754F79">
        <w:trPr>
          <w:gridAfter w:val="1"/>
          <w:wAfter w:w="6" w:type="dxa"/>
          <w:trHeight w:val="226"/>
        </w:trPr>
        <w:tc>
          <w:tcPr>
            <w:tcW w:w="3736" w:type="dxa"/>
            <w:vMerge w:val="restart"/>
          </w:tcPr>
          <w:p w:rsidR="00754F79" w:rsidRPr="003C515F" w:rsidRDefault="00754F79" w:rsidP="005478A9">
            <w:pPr>
              <w:jc w:val="center"/>
              <w:rPr>
                <w:rFonts w:ascii="Arial" w:hAnsi="Arial" w:cs="Arial"/>
                <w:b/>
                <w:sz w:val="16"/>
                <w:szCs w:val="16"/>
                <w:lang w:val="es-ES"/>
              </w:rPr>
            </w:pPr>
            <w:r w:rsidRPr="003C515F">
              <w:rPr>
                <w:rFonts w:ascii="Arial" w:hAnsi="Arial" w:cs="Arial"/>
                <w:b/>
                <w:sz w:val="16"/>
                <w:szCs w:val="16"/>
                <w:lang w:val="es-ES"/>
              </w:rPr>
              <w:t>Principales actividades de seguimiento/Productos por actividad</w:t>
            </w:r>
          </w:p>
        </w:tc>
        <w:tc>
          <w:tcPr>
            <w:tcW w:w="1446" w:type="dxa"/>
            <w:gridSpan w:val="4"/>
          </w:tcPr>
          <w:p w:rsidR="00754F79" w:rsidRPr="003C515F" w:rsidRDefault="00754F79" w:rsidP="005478A9">
            <w:pPr>
              <w:jc w:val="center"/>
              <w:rPr>
                <w:rFonts w:ascii="Arial" w:hAnsi="Arial" w:cs="Arial"/>
                <w:b/>
                <w:sz w:val="16"/>
                <w:szCs w:val="16"/>
                <w:lang w:val="es-ES"/>
              </w:rPr>
            </w:pPr>
            <w:r w:rsidRPr="003C515F">
              <w:rPr>
                <w:rFonts w:ascii="Arial" w:hAnsi="Arial" w:cs="Arial"/>
                <w:b/>
                <w:sz w:val="16"/>
                <w:szCs w:val="16"/>
                <w:lang w:val="es-ES"/>
              </w:rPr>
              <w:t>Año 2016</w:t>
            </w:r>
          </w:p>
        </w:tc>
        <w:tc>
          <w:tcPr>
            <w:tcW w:w="1446" w:type="dxa"/>
            <w:gridSpan w:val="4"/>
          </w:tcPr>
          <w:p w:rsidR="00754F79" w:rsidRPr="003C515F" w:rsidRDefault="00754F79" w:rsidP="005478A9">
            <w:pPr>
              <w:jc w:val="center"/>
              <w:rPr>
                <w:rFonts w:ascii="Arial" w:hAnsi="Arial" w:cs="Arial"/>
                <w:b/>
                <w:sz w:val="16"/>
                <w:szCs w:val="16"/>
                <w:lang w:val="es-ES"/>
              </w:rPr>
            </w:pPr>
            <w:r w:rsidRPr="003C515F">
              <w:rPr>
                <w:rFonts w:ascii="Arial" w:hAnsi="Arial" w:cs="Arial"/>
                <w:b/>
                <w:sz w:val="16"/>
                <w:szCs w:val="16"/>
                <w:lang w:val="es-ES"/>
              </w:rPr>
              <w:t>Año 2017</w:t>
            </w:r>
          </w:p>
        </w:tc>
        <w:tc>
          <w:tcPr>
            <w:tcW w:w="1446" w:type="dxa"/>
            <w:gridSpan w:val="4"/>
          </w:tcPr>
          <w:p w:rsidR="00754F79" w:rsidRPr="003C515F" w:rsidRDefault="00754F79" w:rsidP="005478A9">
            <w:pPr>
              <w:jc w:val="center"/>
              <w:rPr>
                <w:rFonts w:ascii="Arial" w:hAnsi="Arial" w:cs="Arial"/>
                <w:b/>
                <w:sz w:val="16"/>
                <w:szCs w:val="16"/>
                <w:lang w:val="es-ES"/>
              </w:rPr>
            </w:pPr>
            <w:r w:rsidRPr="003C515F">
              <w:rPr>
                <w:rFonts w:ascii="Arial" w:hAnsi="Arial" w:cs="Arial"/>
                <w:b/>
                <w:sz w:val="16"/>
                <w:szCs w:val="16"/>
                <w:lang w:val="es-ES"/>
              </w:rPr>
              <w:t>Año 2018</w:t>
            </w:r>
          </w:p>
        </w:tc>
        <w:tc>
          <w:tcPr>
            <w:tcW w:w="1446" w:type="dxa"/>
            <w:gridSpan w:val="4"/>
          </w:tcPr>
          <w:p w:rsidR="00754F79" w:rsidRPr="003C515F" w:rsidRDefault="00754F79" w:rsidP="005478A9">
            <w:pPr>
              <w:jc w:val="center"/>
              <w:rPr>
                <w:rFonts w:ascii="Arial" w:hAnsi="Arial" w:cs="Arial"/>
                <w:b/>
                <w:sz w:val="16"/>
                <w:szCs w:val="16"/>
                <w:lang w:val="es-ES"/>
              </w:rPr>
            </w:pPr>
            <w:r w:rsidRPr="003C515F">
              <w:rPr>
                <w:rFonts w:ascii="Arial" w:hAnsi="Arial" w:cs="Arial"/>
                <w:b/>
                <w:sz w:val="16"/>
                <w:szCs w:val="16"/>
                <w:lang w:val="es-ES"/>
              </w:rPr>
              <w:t>Año 2019</w:t>
            </w:r>
          </w:p>
        </w:tc>
        <w:tc>
          <w:tcPr>
            <w:tcW w:w="1106" w:type="dxa"/>
            <w:vMerge w:val="restart"/>
          </w:tcPr>
          <w:p w:rsidR="00754F79" w:rsidRPr="003C515F" w:rsidRDefault="00754F79" w:rsidP="005478A9">
            <w:pPr>
              <w:jc w:val="center"/>
              <w:rPr>
                <w:rFonts w:ascii="Arial" w:hAnsi="Arial" w:cs="Arial"/>
                <w:b/>
                <w:sz w:val="16"/>
                <w:szCs w:val="16"/>
                <w:lang w:val="es-ES"/>
              </w:rPr>
            </w:pPr>
            <w:r>
              <w:rPr>
                <w:rFonts w:ascii="Arial" w:hAnsi="Arial" w:cs="Arial"/>
                <w:b/>
                <w:sz w:val="16"/>
                <w:szCs w:val="16"/>
                <w:lang w:val="es-ES"/>
              </w:rPr>
              <w:t>Resp.</w:t>
            </w:r>
          </w:p>
        </w:tc>
        <w:tc>
          <w:tcPr>
            <w:tcW w:w="1266" w:type="dxa"/>
            <w:gridSpan w:val="2"/>
            <w:vMerge w:val="restart"/>
          </w:tcPr>
          <w:p w:rsidR="00754F79" w:rsidRPr="003C515F" w:rsidRDefault="00754F79" w:rsidP="005478A9">
            <w:pPr>
              <w:jc w:val="center"/>
              <w:rPr>
                <w:rFonts w:ascii="Arial" w:hAnsi="Arial" w:cs="Arial"/>
                <w:b/>
                <w:sz w:val="16"/>
                <w:szCs w:val="16"/>
                <w:lang w:val="es-ES"/>
              </w:rPr>
            </w:pPr>
            <w:r w:rsidRPr="003C515F">
              <w:rPr>
                <w:rFonts w:ascii="Arial" w:hAnsi="Arial" w:cs="Arial"/>
                <w:b/>
                <w:sz w:val="16"/>
                <w:szCs w:val="16"/>
                <w:lang w:val="es-ES"/>
              </w:rPr>
              <w:t>Costo</w:t>
            </w:r>
          </w:p>
          <w:p w:rsidR="00754F79" w:rsidRPr="003C515F" w:rsidRDefault="00754F79" w:rsidP="005478A9">
            <w:pPr>
              <w:jc w:val="center"/>
              <w:rPr>
                <w:rFonts w:ascii="Arial" w:hAnsi="Arial" w:cs="Arial"/>
                <w:b/>
                <w:sz w:val="16"/>
                <w:szCs w:val="16"/>
                <w:lang w:val="es-ES"/>
              </w:rPr>
            </w:pPr>
            <w:r w:rsidRPr="003C515F">
              <w:rPr>
                <w:rFonts w:ascii="Arial" w:hAnsi="Arial" w:cs="Arial"/>
                <w:b/>
                <w:sz w:val="16"/>
                <w:szCs w:val="16"/>
                <w:lang w:val="es-ES"/>
              </w:rPr>
              <w:t>(USD)</w:t>
            </w:r>
          </w:p>
        </w:tc>
        <w:tc>
          <w:tcPr>
            <w:tcW w:w="1350" w:type="dxa"/>
            <w:gridSpan w:val="2"/>
            <w:vMerge w:val="restart"/>
          </w:tcPr>
          <w:p w:rsidR="00754F79" w:rsidRPr="003C515F" w:rsidRDefault="00754F79" w:rsidP="005478A9">
            <w:pPr>
              <w:jc w:val="center"/>
              <w:rPr>
                <w:rFonts w:ascii="Arial" w:hAnsi="Arial" w:cs="Arial"/>
                <w:b/>
                <w:sz w:val="16"/>
                <w:szCs w:val="16"/>
                <w:lang w:val="es-ES"/>
              </w:rPr>
            </w:pPr>
            <w:r>
              <w:rPr>
                <w:rFonts w:ascii="Arial" w:hAnsi="Arial" w:cs="Arial"/>
                <w:b/>
                <w:sz w:val="16"/>
                <w:szCs w:val="16"/>
                <w:lang w:val="es-ES"/>
              </w:rPr>
              <w:t>Financiamiento</w:t>
            </w:r>
          </w:p>
        </w:tc>
      </w:tr>
      <w:tr w:rsidR="00754F79" w:rsidRPr="003C515F" w:rsidTr="00754F79">
        <w:trPr>
          <w:gridAfter w:val="1"/>
          <w:wAfter w:w="6" w:type="dxa"/>
          <w:trHeight w:val="134"/>
        </w:trPr>
        <w:tc>
          <w:tcPr>
            <w:tcW w:w="3736" w:type="dxa"/>
            <w:vMerge/>
          </w:tcPr>
          <w:p w:rsidR="00754F79" w:rsidRPr="003C515F" w:rsidRDefault="00754F79" w:rsidP="005478A9">
            <w:pPr>
              <w:jc w:val="center"/>
              <w:rPr>
                <w:rFonts w:ascii="Arial" w:hAnsi="Arial" w:cs="Arial"/>
                <w:sz w:val="16"/>
                <w:szCs w:val="16"/>
                <w:lang w:val="es-ES"/>
              </w:rPr>
            </w:pPr>
          </w:p>
        </w:tc>
        <w:tc>
          <w:tcPr>
            <w:tcW w:w="329"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w:t>
            </w:r>
          </w:p>
        </w:tc>
        <w:tc>
          <w:tcPr>
            <w:tcW w:w="335"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II</w:t>
            </w:r>
          </w:p>
        </w:tc>
        <w:tc>
          <w:tcPr>
            <w:tcW w:w="394"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III</w:t>
            </w:r>
          </w:p>
        </w:tc>
        <w:tc>
          <w:tcPr>
            <w:tcW w:w="388"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IV</w:t>
            </w:r>
          </w:p>
        </w:tc>
        <w:tc>
          <w:tcPr>
            <w:tcW w:w="329"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w:t>
            </w:r>
          </w:p>
        </w:tc>
        <w:tc>
          <w:tcPr>
            <w:tcW w:w="335"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II</w:t>
            </w:r>
          </w:p>
        </w:tc>
        <w:tc>
          <w:tcPr>
            <w:tcW w:w="394"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III</w:t>
            </w:r>
          </w:p>
        </w:tc>
        <w:tc>
          <w:tcPr>
            <w:tcW w:w="388"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IV</w:t>
            </w:r>
          </w:p>
        </w:tc>
        <w:tc>
          <w:tcPr>
            <w:tcW w:w="329"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w:t>
            </w:r>
          </w:p>
        </w:tc>
        <w:tc>
          <w:tcPr>
            <w:tcW w:w="335"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II</w:t>
            </w:r>
          </w:p>
        </w:tc>
        <w:tc>
          <w:tcPr>
            <w:tcW w:w="394"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III</w:t>
            </w:r>
          </w:p>
        </w:tc>
        <w:tc>
          <w:tcPr>
            <w:tcW w:w="388"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IV</w:t>
            </w:r>
          </w:p>
        </w:tc>
        <w:tc>
          <w:tcPr>
            <w:tcW w:w="329"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w:t>
            </w:r>
          </w:p>
        </w:tc>
        <w:tc>
          <w:tcPr>
            <w:tcW w:w="335"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II</w:t>
            </w:r>
          </w:p>
        </w:tc>
        <w:tc>
          <w:tcPr>
            <w:tcW w:w="394"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III</w:t>
            </w:r>
          </w:p>
        </w:tc>
        <w:tc>
          <w:tcPr>
            <w:tcW w:w="388" w:type="dxa"/>
          </w:tcPr>
          <w:p w:rsidR="00754F79" w:rsidRPr="003C515F" w:rsidRDefault="00754F79" w:rsidP="005478A9">
            <w:pPr>
              <w:tabs>
                <w:tab w:val="left" w:pos="255"/>
              </w:tabs>
              <w:jc w:val="center"/>
              <w:rPr>
                <w:rFonts w:ascii="Arial" w:hAnsi="Arial" w:cs="Arial"/>
                <w:b/>
                <w:sz w:val="16"/>
                <w:szCs w:val="16"/>
                <w:lang w:val="es-ES"/>
              </w:rPr>
            </w:pPr>
            <w:r w:rsidRPr="003C515F">
              <w:rPr>
                <w:rFonts w:ascii="Arial" w:hAnsi="Arial" w:cs="Arial"/>
                <w:b/>
                <w:sz w:val="16"/>
                <w:szCs w:val="16"/>
                <w:lang w:val="es-ES"/>
              </w:rPr>
              <w:t>IV</w:t>
            </w:r>
          </w:p>
        </w:tc>
        <w:tc>
          <w:tcPr>
            <w:tcW w:w="1106" w:type="dxa"/>
            <w:vMerge/>
          </w:tcPr>
          <w:p w:rsidR="00754F79" w:rsidRPr="003C515F" w:rsidRDefault="00754F79" w:rsidP="005478A9">
            <w:pPr>
              <w:jc w:val="center"/>
              <w:rPr>
                <w:rFonts w:ascii="Arial" w:hAnsi="Arial" w:cs="Arial"/>
                <w:sz w:val="16"/>
                <w:szCs w:val="16"/>
                <w:lang w:val="es-ES"/>
              </w:rPr>
            </w:pPr>
          </w:p>
        </w:tc>
        <w:tc>
          <w:tcPr>
            <w:tcW w:w="1266" w:type="dxa"/>
            <w:gridSpan w:val="2"/>
            <w:vMerge/>
          </w:tcPr>
          <w:p w:rsidR="00754F79" w:rsidRPr="003C515F" w:rsidRDefault="00754F79" w:rsidP="005478A9">
            <w:pPr>
              <w:jc w:val="center"/>
              <w:rPr>
                <w:rFonts w:ascii="Arial" w:hAnsi="Arial" w:cs="Arial"/>
                <w:sz w:val="16"/>
                <w:szCs w:val="16"/>
                <w:lang w:val="es-ES"/>
              </w:rPr>
            </w:pPr>
          </w:p>
        </w:tc>
        <w:tc>
          <w:tcPr>
            <w:tcW w:w="1350" w:type="dxa"/>
            <w:gridSpan w:val="2"/>
            <w:vMerge/>
          </w:tcPr>
          <w:p w:rsidR="00754F79" w:rsidRPr="003C515F" w:rsidRDefault="00754F79" w:rsidP="005478A9">
            <w:pPr>
              <w:jc w:val="center"/>
              <w:rPr>
                <w:rFonts w:ascii="Arial" w:hAnsi="Arial" w:cs="Arial"/>
                <w:sz w:val="16"/>
                <w:szCs w:val="16"/>
                <w:lang w:val="es-ES"/>
              </w:rPr>
            </w:pPr>
          </w:p>
        </w:tc>
      </w:tr>
      <w:tr w:rsidR="00A54F05" w:rsidRPr="003C515F" w:rsidTr="003E40E1">
        <w:trPr>
          <w:gridAfter w:val="1"/>
          <w:wAfter w:w="6" w:type="dxa"/>
          <w:trHeight w:val="2645"/>
        </w:trPr>
        <w:tc>
          <w:tcPr>
            <w:tcW w:w="3736" w:type="dxa"/>
          </w:tcPr>
          <w:p w:rsidR="00A54F05" w:rsidRDefault="00A54F05" w:rsidP="003C515F">
            <w:pPr>
              <w:rPr>
                <w:rFonts w:ascii="Arial" w:hAnsi="Arial" w:cs="Arial"/>
                <w:b/>
                <w:sz w:val="18"/>
                <w:szCs w:val="18"/>
                <w:lang w:val="es-MX"/>
              </w:rPr>
            </w:pPr>
          </w:p>
          <w:p w:rsidR="00A54F05" w:rsidRDefault="00A54F05" w:rsidP="003E40E1">
            <w:pPr>
              <w:pStyle w:val="ListParagraph"/>
              <w:numPr>
                <w:ilvl w:val="0"/>
                <w:numId w:val="11"/>
              </w:numPr>
              <w:tabs>
                <w:tab w:val="left" w:pos="252"/>
              </w:tabs>
              <w:ind w:left="162" w:hanging="90"/>
              <w:rPr>
                <w:rFonts w:ascii="Arial" w:hAnsi="Arial" w:cs="Arial"/>
                <w:b/>
                <w:sz w:val="16"/>
                <w:szCs w:val="16"/>
                <w:lang w:val="es-ES"/>
              </w:rPr>
            </w:pPr>
            <w:r w:rsidRPr="00E6051F">
              <w:rPr>
                <w:rFonts w:ascii="Arial" w:hAnsi="Arial" w:cs="Arial"/>
                <w:b/>
                <w:sz w:val="16"/>
                <w:szCs w:val="16"/>
                <w:lang w:val="es-ES"/>
              </w:rPr>
              <w:t>Indicadores de Obras de</w:t>
            </w:r>
            <w:r>
              <w:rPr>
                <w:rFonts w:ascii="Arial" w:hAnsi="Arial" w:cs="Arial"/>
                <w:b/>
                <w:sz w:val="16"/>
                <w:szCs w:val="16"/>
                <w:lang w:val="es-ES"/>
              </w:rPr>
              <w:t xml:space="preserve"> </w:t>
            </w:r>
            <w:r w:rsidRPr="00140872">
              <w:rPr>
                <w:rFonts w:ascii="Arial" w:hAnsi="Arial" w:cs="Arial"/>
                <w:b/>
                <w:sz w:val="16"/>
                <w:szCs w:val="16"/>
                <w:lang w:val="es-ES"/>
              </w:rPr>
              <w:t>Rehabilitación y mejoramiento del  CPM (CA-1 y CA-3)</w:t>
            </w:r>
          </w:p>
          <w:p w:rsidR="00A54F05" w:rsidRPr="00140872" w:rsidRDefault="00A54F05" w:rsidP="00140872">
            <w:pPr>
              <w:rPr>
                <w:rFonts w:ascii="Arial" w:hAnsi="Arial" w:cs="Arial"/>
                <w:b/>
                <w:sz w:val="16"/>
                <w:szCs w:val="16"/>
                <w:lang w:val="es-ES"/>
              </w:rPr>
            </w:pPr>
            <w:r>
              <w:rPr>
                <w:rFonts w:ascii="Arial" w:hAnsi="Arial" w:cs="Arial"/>
                <w:i/>
                <w:sz w:val="16"/>
                <w:szCs w:val="16"/>
                <w:lang w:val="es-ES"/>
              </w:rPr>
              <w:t xml:space="preserve">         </w:t>
            </w:r>
            <w:r w:rsidRPr="00B35F03">
              <w:rPr>
                <w:rFonts w:ascii="Arial" w:hAnsi="Arial" w:cs="Arial"/>
                <w:i/>
                <w:sz w:val="16"/>
                <w:szCs w:val="16"/>
                <w:lang w:val="es-ES"/>
              </w:rPr>
              <w:t xml:space="preserve">Recopilación de información </w:t>
            </w:r>
          </w:p>
          <w:p w:rsidR="00A54F05" w:rsidRPr="00E6051F" w:rsidRDefault="00A54F05" w:rsidP="00524DCC">
            <w:pPr>
              <w:pStyle w:val="ListParagraph"/>
              <w:numPr>
                <w:ilvl w:val="0"/>
                <w:numId w:val="19"/>
              </w:numPr>
              <w:rPr>
                <w:rFonts w:ascii="Arial" w:hAnsi="Arial" w:cs="Arial"/>
                <w:sz w:val="18"/>
                <w:szCs w:val="18"/>
                <w:lang w:val="es-ES"/>
              </w:rPr>
            </w:pPr>
            <w:r w:rsidRPr="00E6051F">
              <w:rPr>
                <w:rFonts w:ascii="Arial" w:hAnsi="Arial" w:cs="Arial"/>
                <w:sz w:val="18"/>
                <w:szCs w:val="18"/>
                <w:lang w:val="es-ES"/>
              </w:rPr>
              <w:t>Km de Carretera del Tramo I El Amatillo - Jícaro Galán Rehabilitados</w:t>
            </w:r>
          </w:p>
          <w:p w:rsidR="00A54F05" w:rsidRPr="003C515F" w:rsidRDefault="00A54F05" w:rsidP="00524DCC">
            <w:pPr>
              <w:pStyle w:val="ListParagraph"/>
              <w:numPr>
                <w:ilvl w:val="0"/>
                <w:numId w:val="19"/>
              </w:numPr>
              <w:rPr>
                <w:rFonts w:ascii="Arial" w:hAnsi="Arial" w:cs="Arial"/>
                <w:sz w:val="18"/>
                <w:szCs w:val="18"/>
                <w:lang w:val="es-MX"/>
              </w:rPr>
            </w:pPr>
            <w:r w:rsidRPr="003C515F">
              <w:rPr>
                <w:rFonts w:ascii="Arial" w:hAnsi="Arial" w:cs="Arial"/>
                <w:sz w:val="18"/>
                <w:szCs w:val="18"/>
                <w:lang w:val="es-ES"/>
              </w:rPr>
              <w:t xml:space="preserve">Km de Carretera del </w:t>
            </w:r>
            <w:r w:rsidRPr="003C515F">
              <w:rPr>
                <w:rFonts w:ascii="Arial" w:hAnsi="Arial" w:cs="Arial"/>
                <w:spacing w:val="-3"/>
                <w:sz w:val="18"/>
                <w:szCs w:val="18"/>
                <w:lang w:val="es-ES_tradnl"/>
              </w:rPr>
              <w:t xml:space="preserve"> Tramo II Jícaro Galán – Choluteca Rehabilitados</w:t>
            </w:r>
          </w:p>
          <w:p w:rsidR="00A54F05" w:rsidRPr="00FC017C" w:rsidRDefault="00A54F05" w:rsidP="00524DCC">
            <w:pPr>
              <w:pStyle w:val="ListParagraph"/>
              <w:numPr>
                <w:ilvl w:val="0"/>
                <w:numId w:val="19"/>
              </w:numPr>
              <w:rPr>
                <w:rFonts w:ascii="Arial" w:hAnsi="Arial" w:cs="Arial"/>
                <w:sz w:val="18"/>
                <w:szCs w:val="18"/>
                <w:lang w:val="es-MX"/>
              </w:rPr>
            </w:pPr>
            <w:r w:rsidRPr="003C515F">
              <w:rPr>
                <w:rFonts w:ascii="Arial" w:hAnsi="Arial" w:cs="Arial"/>
                <w:sz w:val="18"/>
                <w:szCs w:val="18"/>
                <w:lang w:val="es-ES"/>
              </w:rPr>
              <w:t xml:space="preserve">Km de Carretera del </w:t>
            </w:r>
            <w:r w:rsidRPr="003C515F">
              <w:rPr>
                <w:rFonts w:ascii="Arial" w:hAnsi="Arial" w:cs="Arial"/>
                <w:spacing w:val="-3"/>
                <w:sz w:val="18"/>
                <w:szCs w:val="18"/>
                <w:lang w:val="es-ES_tradnl"/>
              </w:rPr>
              <w:t xml:space="preserve"> Tramo III Choluteca – Guasaule  Rehabilitados</w:t>
            </w:r>
          </w:p>
          <w:p w:rsidR="00A54F05" w:rsidRPr="00822C3E" w:rsidRDefault="00A54F05" w:rsidP="00822C3E">
            <w:pPr>
              <w:pStyle w:val="ListParagraph"/>
              <w:numPr>
                <w:ilvl w:val="0"/>
                <w:numId w:val="19"/>
              </w:numPr>
              <w:rPr>
                <w:rFonts w:ascii="Arial" w:hAnsi="Arial" w:cs="Arial"/>
                <w:sz w:val="16"/>
                <w:szCs w:val="16"/>
                <w:lang w:val="pt-BR"/>
              </w:rPr>
            </w:pPr>
            <w:r w:rsidRPr="00FC017C">
              <w:rPr>
                <w:rFonts w:ascii="Arial" w:hAnsi="Arial" w:cs="Arial"/>
                <w:sz w:val="18"/>
                <w:szCs w:val="18"/>
                <w:lang w:val="pt-BR"/>
              </w:rPr>
              <w:t>Km de Carretera de tramo adicional CPM</w:t>
            </w:r>
          </w:p>
        </w:tc>
        <w:tc>
          <w:tcPr>
            <w:tcW w:w="329" w:type="dxa"/>
            <w:vAlign w:val="center"/>
          </w:tcPr>
          <w:p w:rsidR="00A54F05" w:rsidRPr="00FC017C" w:rsidRDefault="00A54F05" w:rsidP="005478A9">
            <w:pPr>
              <w:jc w:val="center"/>
              <w:rPr>
                <w:rFonts w:ascii="Arial" w:hAnsi="Arial" w:cs="Arial"/>
                <w:sz w:val="16"/>
                <w:szCs w:val="16"/>
                <w:lang w:val="pt-BR"/>
              </w:rPr>
            </w:pPr>
          </w:p>
        </w:tc>
        <w:tc>
          <w:tcPr>
            <w:tcW w:w="335" w:type="dxa"/>
            <w:vAlign w:val="center"/>
          </w:tcPr>
          <w:p w:rsidR="00A54F05" w:rsidRPr="00FC017C" w:rsidRDefault="00A54F05" w:rsidP="005478A9">
            <w:pPr>
              <w:jc w:val="center"/>
              <w:rPr>
                <w:rFonts w:ascii="Arial" w:hAnsi="Arial" w:cs="Arial"/>
                <w:sz w:val="16"/>
                <w:szCs w:val="16"/>
                <w:lang w:val="pt-BR"/>
              </w:rPr>
            </w:pPr>
          </w:p>
        </w:tc>
        <w:tc>
          <w:tcPr>
            <w:tcW w:w="394" w:type="dxa"/>
            <w:vAlign w:val="center"/>
          </w:tcPr>
          <w:p w:rsidR="00A54F05" w:rsidRPr="00FC017C" w:rsidRDefault="00A54F05" w:rsidP="005478A9">
            <w:pPr>
              <w:jc w:val="center"/>
              <w:rPr>
                <w:rFonts w:ascii="Arial" w:hAnsi="Arial" w:cs="Arial"/>
                <w:sz w:val="16"/>
                <w:szCs w:val="16"/>
                <w:lang w:val="pt-BR"/>
              </w:rPr>
            </w:pPr>
          </w:p>
        </w:tc>
        <w:tc>
          <w:tcPr>
            <w:tcW w:w="388" w:type="dxa"/>
          </w:tcPr>
          <w:p w:rsidR="003A6B6D" w:rsidRPr="003E40E1" w:rsidRDefault="003A6B6D" w:rsidP="005478A9">
            <w:pPr>
              <w:jc w:val="center"/>
              <w:rPr>
                <w:rFonts w:ascii="Arial" w:hAnsi="Arial" w:cs="Arial"/>
                <w:sz w:val="16"/>
                <w:szCs w:val="16"/>
                <w:lang w:val="pt-BR"/>
              </w:rPr>
            </w:pPr>
          </w:p>
          <w:p w:rsidR="003A6B6D" w:rsidRPr="003E40E1" w:rsidRDefault="003A6B6D" w:rsidP="005478A9">
            <w:pPr>
              <w:jc w:val="center"/>
              <w:rPr>
                <w:rFonts w:ascii="Arial" w:hAnsi="Arial" w:cs="Arial"/>
                <w:sz w:val="16"/>
                <w:szCs w:val="16"/>
                <w:lang w:val="pt-BR"/>
              </w:rPr>
            </w:pPr>
          </w:p>
          <w:p w:rsidR="003A6B6D" w:rsidRPr="003E40E1" w:rsidRDefault="003A6B6D" w:rsidP="005478A9">
            <w:pPr>
              <w:jc w:val="center"/>
              <w:rPr>
                <w:rFonts w:ascii="Arial" w:hAnsi="Arial" w:cs="Arial"/>
                <w:sz w:val="16"/>
                <w:szCs w:val="16"/>
                <w:lang w:val="pt-BR"/>
              </w:rPr>
            </w:pPr>
          </w:p>
          <w:p w:rsidR="003A6B6D" w:rsidRPr="003E40E1" w:rsidRDefault="003A6B6D" w:rsidP="005478A9">
            <w:pPr>
              <w:jc w:val="center"/>
              <w:rPr>
                <w:rFonts w:ascii="Arial" w:hAnsi="Arial" w:cs="Arial"/>
                <w:sz w:val="16"/>
                <w:szCs w:val="16"/>
                <w:lang w:val="pt-BR"/>
              </w:rPr>
            </w:pPr>
          </w:p>
          <w:p w:rsidR="003A6B6D" w:rsidRPr="003E40E1" w:rsidRDefault="003A6B6D" w:rsidP="005478A9">
            <w:pPr>
              <w:jc w:val="center"/>
              <w:rPr>
                <w:rFonts w:ascii="Arial" w:hAnsi="Arial" w:cs="Arial"/>
                <w:sz w:val="16"/>
                <w:szCs w:val="16"/>
                <w:lang w:val="pt-BR"/>
              </w:rPr>
            </w:pPr>
          </w:p>
          <w:p w:rsidR="00A54F05" w:rsidRDefault="00A54F05" w:rsidP="005478A9">
            <w:pPr>
              <w:jc w:val="center"/>
              <w:rPr>
                <w:rFonts w:ascii="Arial" w:hAnsi="Arial" w:cs="Arial"/>
                <w:sz w:val="16"/>
                <w:szCs w:val="16"/>
                <w:lang w:val="es-ES"/>
              </w:rPr>
            </w:pPr>
            <w:r w:rsidRPr="003C515F">
              <w:rPr>
                <w:rFonts w:ascii="Arial" w:hAnsi="Arial" w:cs="Arial"/>
                <w:sz w:val="16"/>
                <w:szCs w:val="16"/>
                <w:lang w:val="es-ES"/>
              </w:rPr>
              <w:t>X</w:t>
            </w:r>
          </w:p>
          <w:p w:rsidR="00A54F05" w:rsidRDefault="00A54F05" w:rsidP="005478A9">
            <w:pPr>
              <w:jc w:val="center"/>
              <w:rPr>
                <w:rFonts w:ascii="Arial" w:hAnsi="Arial" w:cs="Arial"/>
                <w:sz w:val="16"/>
                <w:szCs w:val="16"/>
                <w:lang w:val="es-ES"/>
              </w:rPr>
            </w:pPr>
          </w:p>
          <w:p w:rsidR="00A54F05" w:rsidDel="003A6B6D" w:rsidRDefault="00A54F05" w:rsidP="005478A9">
            <w:pPr>
              <w:jc w:val="center"/>
              <w:rPr>
                <w:del w:id="7" w:author="Inter-American Development Bank" w:date="2015-09-23T10:29:00Z"/>
                <w:rFonts w:ascii="Arial" w:hAnsi="Arial" w:cs="Arial"/>
                <w:sz w:val="16"/>
                <w:szCs w:val="16"/>
                <w:lang w:val="es-ES"/>
              </w:rPr>
            </w:pPr>
          </w:p>
          <w:p w:rsidR="00A54F05" w:rsidRDefault="00A54F05" w:rsidP="005478A9">
            <w:pPr>
              <w:jc w:val="center"/>
              <w:rPr>
                <w:rFonts w:ascii="Arial" w:hAnsi="Arial" w:cs="Arial"/>
                <w:sz w:val="16"/>
                <w:szCs w:val="16"/>
                <w:lang w:val="es-ES"/>
              </w:rPr>
            </w:pPr>
          </w:p>
          <w:p w:rsidR="00A54F05" w:rsidRDefault="00A54F05" w:rsidP="00E6051F">
            <w:pPr>
              <w:jc w:val="center"/>
              <w:rPr>
                <w:rFonts w:ascii="Arial" w:hAnsi="Arial" w:cs="Arial"/>
                <w:sz w:val="16"/>
                <w:szCs w:val="16"/>
                <w:lang w:val="es-ES"/>
              </w:rPr>
            </w:pPr>
            <w:r w:rsidRPr="003C515F">
              <w:rPr>
                <w:rFonts w:ascii="Arial" w:hAnsi="Arial" w:cs="Arial"/>
                <w:sz w:val="16"/>
                <w:szCs w:val="16"/>
                <w:lang w:val="es-ES"/>
              </w:rPr>
              <w:t>X</w:t>
            </w:r>
          </w:p>
          <w:p w:rsidR="00A54F05" w:rsidRDefault="00A54F05" w:rsidP="005478A9">
            <w:pPr>
              <w:jc w:val="center"/>
              <w:rPr>
                <w:rFonts w:ascii="Arial" w:hAnsi="Arial" w:cs="Arial"/>
                <w:sz w:val="16"/>
                <w:szCs w:val="16"/>
                <w:lang w:val="es-ES"/>
              </w:rPr>
            </w:pPr>
          </w:p>
          <w:p w:rsidR="00A54F05" w:rsidRDefault="00A54F05" w:rsidP="005478A9">
            <w:pPr>
              <w:jc w:val="center"/>
              <w:rPr>
                <w:rFonts w:ascii="Arial" w:hAnsi="Arial" w:cs="Arial"/>
                <w:sz w:val="16"/>
                <w:szCs w:val="16"/>
                <w:lang w:val="es-ES"/>
              </w:rPr>
            </w:pPr>
          </w:p>
          <w:p w:rsidR="00A54F05" w:rsidRDefault="00A54F05" w:rsidP="005478A9">
            <w:pPr>
              <w:jc w:val="center"/>
              <w:rPr>
                <w:rFonts w:ascii="Arial" w:hAnsi="Arial" w:cs="Arial"/>
                <w:sz w:val="16"/>
                <w:szCs w:val="16"/>
                <w:lang w:val="es-ES"/>
              </w:rPr>
            </w:pPr>
          </w:p>
          <w:p w:rsidR="00A54F05" w:rsidRDefault="00A54F05" w:rsidP="00140872">
            <w:pPr>
              <w:jc w:val="center"/>
              <w:rPr>
                <w:rFonts w:ascii="Arial" w:hAnsi="Arial" w:cs="Arial"/>
                <w:sz w:val="16"/>
                <w:szCs w:val="16"/>
                <w:lang w:val="es-ES"/>
              </w:rPr>
            </w:pPr>
          </w:p>
          <w:p w:rsidR="00A54F05" w:rsidRPr="003C515F" w:rsidRDefault="00A54F05" w:rsidP="00E6051F">
            <w:pPr>
              <w:rPr>
                <w:rFonts w:ascii="Arial" w:hAnsi="Arial" w:cs="Arial"/>
                <w:sz w:val="16"/>
                <w:szCs w:val="16"/>
                <w:lang w:val="es-ES"/>
              </w:rPr>
            </w:pPr>
          </w:p>
        </w:tc>
        <w:tc>
          <w:tcPr>
            <w:tcW w:w="329" w:type="dxa"/>
          </w:tcPr>
          <w:p w:rsidR="00A54F05" w:rsidRPr="003C515F" w:rsidRDefault="00A54F05" w:rsidP="005478A9">
            <w:pPr>
              <w:jc w:val="center"/>
              <w:rPr>
                <w:rFonts w:ascii="Arial" w:hAnsi="Arial" w:cs="Arial"/>
                <w:sz w:val="16"/>
                <w:szCs w:val="16"/>
                <w:lang w:val="es-ES"/>
              </w:rPr>
            </w:pPr>
          </w:p>
        </w:tc>
        <w:tc>
          <w:tcPr>
            <w:tcW w:w="335" w:type="dxa"/>
          </w:tcPr>
          <w:p w:rsidR="00A54F05" w:rsidRPr="003C515F" w:rsidRDefault="00A54F05" w:rsidP="005478A9">
            <w:pPr>
              <w:jc w:val="center"/>
              <w:rPr>
                <w:rFonts w:ascii="Arial" w:hAnsi="Arial" w:cs="Arial"/>
                <w:sz w:val="16"/>
                <w:szCs w:val="16"/>
                <w:lang w:val="es-ES"/>
              </w:rPr>
            </w:pPr>
          </w:p>
        </w:tc>
        <w:tc>
          <w:tcPr>
            <w:tcW w:w="394" w:type="dxa"/>
          </w:tcPr>
          <w:p w:rsidR="00A54F05" w:rsidRPr="003C515F" w:rsidRDefault="00A54F05" w:rsidP="005478A9">
            <w:pPr>
              <w:jc w:val="center"/>
              <w:rPr>
                <w:rFonts w:ascii="Arial" w:hAnsi="Arial" w:cs="Arial"/>
                <w:sz w:val="16"/>
                <w:szCs w:val="16"/>
                <w:lang w:val="es-ES"/>
              </w:rPr>
            </w:pPr>
          </w:p>
        </w:tc>
        <w:tc>
          <w:tcPr>
            <w:tcW w:w="388" w:type="dxa"/>
          </w:tcPr>
          <w:p w:rsidR="00A54F05" w:rsidRDefault="00A54F05" w:rsidP="00E6051F">
            <w:pPr>
              <w:jc w:val="center"/>
              <w:rPr>
                <w:rFonts w:ascii="Arial" w:hAnsi="Arial" w:cs="Arial"/>
                <w:sz w:val="16"/>
                <w:szCs w:val="16"/>
                <w:lang w:val="es-ES"/>
              </w:rPr>
            </w:pPr>
          </w:p>
          <w:p w:rsidR="00A54F05" w:rsidRDefault="00A54F05" w:rsidP="00E6051F">
            <w:pPr>
              <w:jc w:val="center"/>
              <w:rPr>
                <w:rFonts w:ascii="Arial" w:hAnsi="Arial" w:cs="Arial"/>
                <w:sz w:val="16"/>
                <w:szCs w:val="16"/>
                <w:lang w:val="es-ES"/>
              </w:rPr>
            </w:pPr>
          </w:p>
          <w:p w:rsidR="003A6B6D" w:rsidRDefault="003A6B6D" w:rsidP="00E6051F">
            <w:pPr>
              <w:jc w:val="center"/>
              <w:rPr>
                <w:ins w:id="8" w:author="Inter-American Development Bank" w:date="2015-09-23T10:29:00Z"/>
                <w:rFonts w:ascii="Arial" w:hAnsi="Arial" w:cs="Arial"/>
                <w:sz w:val="16"/>
                <w:szCs w:val="16"/>
                <w:lang w:val="es-ES"/>
              </w:rPr>
            </w:pPr>
          </w:p>
          <w:p w:rsidR="003A6B6D" w:rsidRDefault="003A6B6D" w:rsidP="00E6051F">
            <w:pPr>
              <w:jc w:val="center"/>
              <w:rPr>
                <w:ins w:id="9" w:author="Inter-American Development Bank" w:date="2015-09-23T10:29:00Z"/>
                <w:rFonts w:ascii="Arial" w:hAnsi="Arial" w:cs="Arial"/>
                <w:sz w:val="16"/>
                <w:szCs w:val="16"/>
                <w:lang w:val="es-ES"/>
              </w:rPr>
            </w:pPr>
          </w:p>
          <w:p w:rsidR="003A6B6D" w:rsidRDefault="003A6B6D" w:rsidP="00E6051F">
            <w:pPr>
              <w:jc w:val="center"/>
              <w:rPr>
                <w:ins w:id="10" w:author="Inter-American Development Bank" w:date="2015-09-23T10:29:00Z"/>
                <w:rFonts w:ascii="Arial" w:hAnsi="Arial" w:cs="Arial"/>
                <w:sz w:val="16"/>
                <w:szCs w:val="16"/>
                <w:lang w:val="es-ES"/>
              </w:rPr>
            </w:pPr>
          </w:p>
          <w:p w:rsidR="00A54F05" w:rsidRDefault="00A54F05" w:rsidP="00E6051F">
            <w:pPr>
              <w:jc w:val="center"/>
              <w:rPr>
                <w:rFonts w:ascii="Arial" w:hAnsi="Arial" w:cs="Arial"/>
                <w:sz w:val="16"/>
                <w:szCs w:val="16"/>
                <w:lang w:val="es-ES"/>
              </w:rPr>
            </w:pPr>
            <w:r w:rsidRPr="003C515F">
              <w:rPr>
                <w:rFonts w:ascii="Arial" w:hAnsi="Arial" w:cs="Arial"/>
                <w:sz w:val="16"/>
                <w:szCs w:val="16"/>
                <w:lang w:val="es-ES"/>
              </w:rPr>
              <w:t>X</w:t>
            </w:r>
          </w:p>
          <w:p w:rsidR="00A54F05" w:rsidRDefault="00A54F05" w:rsidP="00E6051F">
            <w:pPr>
              <w:jc w:val="center"/>
              <w:rPr>
                <w:rFonts w:ascii="Arial" w:hAnsi="Arial" w:cs="Arial"/>
                <w:sz w:val="16"/>
                <w:szCs w:val="16"/>
                <w:lang w:val="es-ES"/>
              </w:rPr>
            </w:pPr>
          </w:p>
          <w:p w:rsidR="00A54F05" w:rsidDel="003A6B6D" w:rsidRDefault="00A54F05" w:rsidP="00E6051F">
            <w:pPr>
              <w:jc w:val="center"/>
              <w:rPr>
                <w:del w:id="11" w:author="Inter-American Development Bank" w:date="2015-09-23T10:29:00Z"/>
                <w:rFonts w:ascii="Arial" w:hAnsi="Arial" w:cs="Arial"/>
                <w:sz w:val="16"/>
                <w:szCs w:val="16"/>
                <w:lang w:val="es-ES"/>
              </w:rPr>
            </w:pPr>
          </w:p>
          <w:p w:rsidR="00A54F05" w:rsidRDefault="00A54F05" w:rsidP="00E6051F">
            <w:pPr>
              <w:jc w:val="center"/>
              <w:rPr>
                <w:rFonts w:ascii="Arial" w:hAnsi="Arial" w:cs="Arial"/>
                <w:sz w:val="16"/>
                <w:szCs w:val="16"/>
                <w:lang w:val="es-ES"/>
              </w:rPr>
            </w:pPr>
          </w:p>
          <w:p w:rsidR="00A54F05" w:rsidRDefault="00A54F05" w:rsidP="00E6051F">
            <w:pPr>
              <w:jc w:val="center"/>
              <w:rPr>
                <w:rFonts w:ascii="Arial" w:hAnsi="Arial" w:cs="Arial"/>
                <w:sz w:val="16"/>
                <w:szCs w:val="16"/>
                <w:lang w:val="es-ES"/>
              </w:rPr>
            </w:pPr>
            <w:r w:rsidRPr="003C515F">
              <w:rPr>
                <w:rFonts w:ascii="Arial" w:hAnsi="Arial" w:cs="Arial"/>
                <w:sz w:val="16"/>
                <w:szCs w:val="16"/>
                <w:lang w:val="es-ES"/>
              </w:rPr>
              <w:t>X</w:t>
            </w:r>
          </w:p>
          <w:p w:rsidR="00A54F05" w:rsidRDefault="00A54F05" w:rsidP="005478A9">
            <w:pPr>
              <w:jc w:val="center"/>
              <w:rPr>
                <w:rFonts w:ascii="Arial" w:hAnsi="Arial" w:cs="Arial"/>
                <w:sz w:val="16"/>
                <w:szCs w:val="16"/>
                <w:lang w:val="es-ES"/>
              </w:rPr>
            </w:pPr>
          </w:p>
          <w:p w:rsidR="00A54F05" w:rsidRDefault="00A54F05" w:rsidP="00822C3E">
            <w:pPr>
              <w:rPr>
                <w:rFonts w:ascii="Arial" w:hAnsi="Arial" w:cs="Arial"/>
                <w:sz w:val="16"/>
                <w:szCs w:val="16"/>
                <w:lang w:val="es-ES"/>
              </w:rPr>
            </w:pPr>
          </w:p>
          <w:p w:rsidR="00A54F05" w:rsidRDefault="00A54F05" w:rsidP="00E6051F">
            <w:pPr>
              <w:jc w:val="center"/>
              <w:rPr>
                <w:rFonts w:ascii="Arial" w:hAnsi="Arial" w:cs="Arial"/>
                <w:sz w:val="16"/>
                <w:szCs w:val="16"/>
                <w:lang w:val="es-ES"/>
              </w:rPr>
            </w:pPr>
            <w:r w:rsidRPr="003C515F">
              <w:rPr>
                <w:rFonts w:ascii="Arial" w:hAnsi="Arial" w:cs="Arial"/>
                <w:sz w:val="16"/>
                <w:szCs w:val="16"/>
                <w:lang w:val="es-ES"/>
              </w:rPr>
              <w:t>X</w:t>
            </w:r>
          </w:p>
          <w:p w:rsidR="00A54F05" w:rsidDel="003A6B6D" w:rsidRDefault="00A54F05" w:rsidP="00822C3E">
            <w:pPr>
              <w:rPr>
                <w:del w:id="12" w:author="Inter-American Development Bank" w:date="2015-09-23T10:29:00Z"/>
                <w:rFonts w:ascii="Arial" w:hAnsi="Arial" w:cs="Arial"/>
                <w:sz w:val="16"/>
                <w:szCs w:val="16"/>
                <w:lang w:val="es-ES"/>
              </w:rPr>
            </w:pPr>
          </w:p>
          <w:p w:rsidR="00A54F05" w:rsidRDefault="00A54F05" w:rsidP="00E6051F">
            <w:pPr>
              <w:jc w:val="center"/>
              <w:rPr>
                <w:rFonts w:ascii="Arial" w:hAnsi="Arial" w:cs="Arial"/>
                <w:sz w:val="16"/>
                <w:szCs w:val="16"/>
                <w:lang w:val="es-ES"/>
              </w:rPr>
            </w:pPr>
          </w:p>
          <w:p w:rsidR="00A54F05" w:rsidRPr="003C515F" w:rsidRDefault="00A54F05" w:rsidP="00E6051F">
            <w:pPr>
              <w:jc w:val="center"/>
              <w:rPr>
                <w:rFonts w:ascii="Arial" w:hAnsi="Arial" w:cs="Arial"/>
                <w:sz w:val="16"/>
                <w:szCs w:val="16"/>
                <w:lang w:val="es-ES"/>
              </w:rPr>
            </w:pPr>
            <w:r>
              <w:rPr>
                <w:rFonts w:ascii="Arial" w:hAnsi="Arial" w:cs="Arial"/>
                <w:sz w:val="16"/>
                <w:szCs w:val="16"/>
                <w:lang w:val="es-ES"/>
              </w:rPr>
              <w:t>X</w:t>
            </w:r>
          </w:p>
        </w:tc>
        <w:tc>
          <w:tcPr>
            <w:tcW w:w="329" w:type="dxa"/>
          </w:tcPr>
          <w:p w:rsidR="00A54F05" w:rsidRPr="003C515F" w:rsidRDefault="00A54F05" w:rsidP="005478A9">
            <w:pPr>
              <w:jc w:val="center"/>
              <w:rPr>
                <w:rFonts w:ascii="Arial" w:hAnsi="Arial" w:cs="Arial"/>
                <w:sz w:val="16"/>
                <w:szCs w:val="16"/>
                <w:lang w:val="es-ES"/>
              </w:rPr>
            </w:pPr>
          </w:p>
        </w:tc>
        <w:tc>
          <w:tcPr>
            <w:tcW w:w="335" w:type="dxa"/>
          </w:tcPr>
          <w:p w:rsidR="00A54F05" w:rsidRPr="003C515F" w:rsidRDefault="00A54F05" w:rsidP="005478A9">
            <w:pPr>
              <w:jc w:val="center"/>
              <w:rPr>
                <w:rFonts w:ascii="Arial" w:hAnsi="Arial" w:cs="Arial"/>
                <w:sz w:val="16"/>
                <w:szCs w:val="16"/>
                <w:lang w:val="es-ES"/>
              </w:rPr>
            </w:pPr>
          </w:p>
        </w:tc>
        <w:tc>
          <w:tcPr>
            <w:tcW w:w="394" w:type="dxa"/>
          </w:tcPr>
          <w:p w:rsidR="00A54F05" w:rsidRPr="003C515F" w:rsidRDefault="00A54F05" w:rsidP="005478A9">
            <w:pPr>
              <w:jc w:val="center"/>
              <w:rPr>
                <w:rFonts w:ascii="Arial" w:hAnsi="Arial" w:cs="Arial"/>
                <w:sz w:val="16"/>
                <w:szCs w:val="16"/>
                <w:lang w:val="es-ES"/>
              </w:rPr>
            </w:pPr>
          </w:p>
        </w:tc>
        <w:tc>
          <w:tcPr>
            <w:tcW w:w="388" w:type="dxa"/>
          </w:tcPr>
          <w:p w:rsidR="00A54F05" w:rsidRDefault="00A54F05" w:rsidP="00853144">
            <w:pPr>
              <w:jc w:val="center"/>
              <w:rPr>
                <w:rFonts w:ascii="Arial" w:hAnsi="Arial" w:cs="Arial"/>
                <w:sz w:val="16"/>
                <w:szCs w:val="16"/>
                <w:lang w:val="es-ES"/>
              </w:rPr>
            </w:pPr>
          </w:p>
          <w:p w:rsidR="00A54F05" w:rsidRDefault="00A54F05" w:rsidP="00853144">
            <w:pPr>
              <w:jc w:val="center"/>
              <w:rPr>
                <w:rFonts w:ascii="Arial" w:hAnsi="Arial" w:cs="Arial"/>
                <w:sz w:val="16"/>
                <w:szCs w:val="16"/>
                <w:lang w:val="es-ES"/>
              </w:rPr>
            </w:pPr>
          </w:p>
          <w:p w:rsidR="003A6B6D" w:rsidRDefault="003A6B6D" w:rsidP="00853144">
            <w:pPr>
              <w:jc w:val="center"/>
              <w:rPr>
                <w:ins w:id="13" w:author="Inter-American Development Bank" w:date="2015-09-23T10:29:00Z"/>
                <w:rFonts w:ascii="Arial" w:hAnsi="Arial" w:cs="Arial"/>
                <w:sz w:val="16"/>
                <w:szCs w:val="16"/>
                <w:lang w:val="es-ES"/>
              </w:rPr>
            </w:pPr>
          </w:p>
          <w:p w:rsidR="003A6B6D" w:rsidRDefault="003A6B6D" w:rsidP="00853144">
            <w:pPr>
              <w:jc w:val="center"/>
              <w:rPr>
                <w:ins w:id="14" w:author="Inter-American Development Bank" w:date="2015-09-23T10:29:00Z"/>
                <w:rFonts w:ascii="Arial" w:hAnsi="Arial" w:cs="Arial"/>
                <w:sz w:val="16"/>
                <w:szCs w:val="16"/>
                <w:lang w:val="es-ES"/>
              </w:rPr>
            </w:pPr>
          </w:p>
          <w:p w:rsidR="003A6B6D" w:rsidRDefault="003A6B6D" w:rsidP="00853144">
            <w:pPr>
              <w:jc w:val="center"/>
              <w:rPr>
                <w:ins w:id="15" w:author="Inter-American Development Bank" w:date="2015-09-23T10:29:00Z"/>
                <w:rFonts w:ascii="Arial" w:hAnsi="Arial" w:cs="Arial"/>
                <w:sz w:val="16"/>
                <w:szCs w:val="16"/>
                <w:lang w:val="es-ES"/>
              </w:rPr>
            </w:pPr>
          </w:p>
          <w:p w:rsidR="00A54F05" w:rsidRDefault="00A54F05" w:rsidP="00853144">
            <w:pPr>
              <w:jc w:val="center"/>
              <w:rPr>
                <w:rFonts w:ascii="Arial" w:hAnsi="Arial" w:cs="Arial"/>
                <w:sz w:val="16"/>
                <w:szCs w:val="16"/>
                <w:lang w:val="es-ES"/>
              </w:rPr>
            </w:pPr>
            <w:r>
              <w:rPr>
                <w:rFonts w:ascii="Arial" w:hAnsi="Arial" w:cs="Arial"/>
                <w:sz w:val="16"/>
                <w:szCs w:val="16"/>
                <w:lang w:val="es-ES"/>
              </w:rPr>
              <w:t>X</w:t>
            </w:r>
          </w:p>
          <w:p w:rsidR="00A54F05" w:rsidRDefault="00A54F05" w:rsidP="00853144">
            <w:pPr>
              <w:jc w:val="center"/>
              <w:rPr>
                <w:rFonts w:ascii="Arial" w:hAnsi="Arial" w:cs="Arial"/>
                <w:sz w:val="16"/>
                <w:szCs w:val="16"/>
                <w:lang w:val="es-ES"/>
              </w:rPr>
            </w:pPr>
          </w:p>
          <w:p w:rsidR="00A54F05" w:rsidDel="003A6B6D" w:rsidRDefault="00A54F05" w:rsidP="00FC017C">
            <w:pPr>
              <w:rPr>
                <w:del w:id="16" w:author="Inter-American Development Bank" w:date="2015-09-23T10:29:00Z"/>
                <w:rFonts w:ascii="Arial" w:hAnsi="Arial" w:cs="Arial"/>
                <w:sz w:val="16"/>
                <w:szCs w:val="16"/>
                <w:lang w:val="es-ES"/>
              </w:rPr>
            </w:pPr>
          </w:p>
          <w:p w:rsidR="00A54F05" w:rsidRDefault="00A54F05" w:rsidP="00FC017C">
            <w:pPr>
              <w:rPr>
                <w:rFonts w:ascii="Arial" w:hAnsi="Arial" w:cs="Arial"/>
                <w:sz w:val="16"/>
                <w:szCs w:val="16"/>
                <w:lang w:val="es-ES"/>
              </w:rPr>
            </w:pPr>
          </w:p>
          <w:p w:rsidR="00A54F05" w:rsidRDefault="00A54F05" w:rsidP="00853144">
            <w:pPr>
              <w:jc w:val="center"/>
              <w:rPr>
                <w:rFonts w:ascii="Arial" w:hAnsi="Arial" w:cs="Arial"/>
                <w:sz w:val="16"/>
                <w:szCs w:val="16"/>
                <w:lang w:val="es-ES"/>
              </w:rPr>
            </w:pPr>
            <w:r w:rsidRPr="003C515F">
              <w:rPr>
                <w:rFonts w:ascii="Arial" w:hAnsi="Arial" w:cs="Arial"/>
                <w:sz w:val="16"/>
                <w:szCs w:val="16"/>
                <w:lang w:val="es-ES"/>
              </w:rPr>
              <w:t>X</w:t>
            </w:r>
          </w:p>
          <w:p w:rsidR="00A54F05" w:rsidRDefault="00A54F05" w:rsidP="00853144">
            <w:pPr>
              <w:jc w:val="center"/>
              <w:rPr>
                <w:rFonts w:ascii="Arial" w:hAnsi="Arial" w:cs="Arial"/>
                <w:sz w:val="16"/>
                <w:szCs w:val="16"/>
                <w:lang w:val="es-ES"/>
              </w:rPr>
            </w:pPr>
          </w:p>
          <w:p w:rsidR="00A54F05" w:rsidRDefault="00A54F05" w:rsidP="00822C3E">
            <w:pPr>
              <w:rPr>
                <w:rFonts w:ascii="Arial" w:hAnsi="Arial" w:cs="Arial"/>
                <w:sz w:val="16"/>
                <w:szCs w:val="16"/>
                <w:lang w:val="es-ES"/>
              </w:rPr>
            </w:pPr>
          </w:p>
          <w:p w:rsidR="00A54F05" w:rsidRDefault="00A54F05" w:rsidP="00853144">
            <w:pPr>
              <w:jc w:val="center"/>
              <w:rPr>
                <w:rFonts w:ascii="Arial" w:hAnsi="Arial" w:cs="Arial"/>
                <w:sz w:val="16"/>
                <w:szCs w:val="16"/>
                <w:lang w:val="es-ES"/>
              </w:rPr>
            </w:pPr>
            <w:r w:rsidRPr="003C515F">
              <w:rPr>
                <w:rFonts w:ascii="Arial" w:hAnsi="Arial" w:cs="Arial"/>
                <w:sz w:val="16"/>
                <w:szCs w:val="16"/>
                <w:lang w:val="es-ES"/>
              </w:rPr>
              <w:t>X</w:t>
            </w:r>
          </w:p>
          <w:p w:rsidR="00A54F05" w:rsidRDefault="00A54F05" w:rsidP="00822C3E">
            <w:pPr>
              <w:rPr>
                <w:rFonts w:ascii="Arial" w:hAnsi="Arial" w:cs="Arial"/>
                <w:sz w:val="16"/>
                <w:szCs w:val="16"/>
                <w:lang w:val="es-ES"/>
              </w:rPr>
            </w:pPr>
          </w:p>
          <w:p w:rsidR="00A54F05" w:rsidRDefault="00A54F05" w:rsidP="00853144">
            <w:pPr>
              <w:jc w:val="center"/>
              <w:rPr>
                <w:rFonts w:ascii="Arial" w:hAnsi="Arial" w:cs="Arial"/>
                <w:sz w:val="16"/>
                <w:szCs w:val="16"/>
                <w:lang w:val="es-ES"/>
              </w:rPr>
            </w:pPr>
          </w:p>
          <w:p w:rsidR="00A54F05" w:rsidRPr="003C515F" w:rsidRDefault="00A54F05" w:rsidP="005478A9">
            <w:pPr>
              <w:jc w:val="center"/>
              <w:rPr>
                <w:rFonts w:ascii="Arial" w:hAnsi="Arial" w:cs="Arial"/>
                <w:sz w:val="16"/>
                <w:szCs w:val="16"/>
                <w:lang w:val="es-ES"/>
              </w:rPr>
            </w:pPr>
            <w:r w:rsidRPr="003C515F">
              <w:rPr>
                <w:rFonts w:ascii="Arial" w:hAnsi="Arial" w:cs="Arial"/>
                <w:sz w:val="16"/>
                <w:szCs w:val="16"/>
                <w:lang w:val="es-ES"/>
              </w:rPr>
              <w:t>X</w:t>
            </w:r>
          </w:p>
        </w:tc>
        <w:tc>
          <w:tcPr>
            <w:tcW w:w="329" w:type="dxa"/>
          </w:tcPr>
          <w:p w:rsidR="00A54F05" w:rsidRPr="003C515F" w:rsidRDefault="00A54F05" w:rsidP="005478A9">
            <w:pPr>
              <w:jc w:val="center"/>
              <w:rPr>
                <w:rFonts w:ascii="Arial" w:hAnsi="Arial" w:cs="Arial"/>
                <w:sz w:val="16"/>
                <w:szCs w:val="16"/>
                <w:lang w:val="es-ES"/>
              </w:rPr>
            </w:pPr>
          </w:p>
        </w:tc>
        <w:tc>
          <w:tcPr>
            <w:tcW w:w="335" w:type="dxa"/>
          </w:tcPr>
          <w:p w:rsidR="00A54F05" w:rsidRPr="003C515F" w:rsidRDefault="00A54F05" w:rsidP="005478A9">
            <w:pPr>
              <w:jc w:val="center"/>
              <w:rPr>
                <w:rFonts w:ascii="Arial" w:hAnsi="Arial" w:cs="Arial"/>
                <w:sz w:val="16"/>
                <w:szCs w:val="16"/>
                <w:lang w:val="es-ES"/>
              </w:rPr>
            </w:pPr>
          </w:p>
        </w:tc>
        <w:tc>
          <w:tcPr>
            <w:tcW w:w="394" w:type="dxa"/>
          </w:tcPr>
          <w:p w:rsidR="00A54F05" w:rsidRPr="003C515F" w:rsidRDefault="00A54F05" w:rsidP="005478A9">
            <w:pPr>
              <w:jc w:val="center"/>
              <w:rPr>
                <w:rFonts w:ascii="Arial" w:hAnsi="Arial" w:cs="Arial"/>
                <w:sz w:val="16"/>
                <w:szCs w:val="16"/>
                <w:lang w:val="es-ES"/>
              </w:rPr>
            </w:pPr>
          </w:p>
        </w:tc>
        <w:tc>
          <w:tcPr>
            <w:tcW w:w="388" w:type="dxa"/>
          </w:tcPr>
          <w:p w:rsidR="00A54F05" w:rsidRDefault="00A54F05" w:rsidP="00FC017C">
            <w:pPr>
              <w:jc w:val="center"/>
              <w:rPr>
                <w:rFonts w:ascii="Arial" w:hAnsi="Arial" w:cs="Arial"/>
                <w:sz w:val="16"/>
                <w:szCs w:val="16"/>
                <w:lang w:val="es-ES"/>
              </w:rPr>
            </w:pPr>
          </w:p>
          <w:p w:rsidR="00A54F05" w:rsidRDefault="00A54F05" w:rsidP="00FC017C">
            <w:pPr>
              <w:jc w:val="center"/>
              <w:rPr>
                <w:rFonts w:ascii="Arial" w:hAnsi="Arial" w:cs="Arial"/>
                <w:sz w:val="16"/>
                <w:szCs w:val="16"/>
                <w:lang w:val="es-ES"/>
              </w:rPr>
            </w:pPr>
          </w:p>
          <w:p w:rsidR="003A6B6D" w:rsidRDefault="003A6B6D" w:rsidP="00FC017C">
            <w:pPr>
              <w:jc w:val="center"/>
              <w:rPr>
                <w:ins w:id="17" w:author="Inter-American Development Bank" w:date="2015-09-23T10:29:00Z"/>
                <w:rFonts w:ascii="Arial" w:hAnsi="Arial" w:cs="Arial"/>
                <w:sz w:val="16"/>
                <w:szCs w:val="16"/>
                <w:lang w:val="es-ES"/>
              </w:rPr>
            </w:pPr>
          </w:p>
          <w:p w:rsidR="003A6B6D" w:rsidRDefault="003A6B6D" w:rsidP="00FC017C">
            <w:pPr>
              <w:jc w:val="center"/>
              <w:rPr>
                <w:ins w:id="18" w:author="Inter-American Development Bank" w:date="2015-09-23T10:29:00Z"/>
                <w:rFonts w:ascii="Arial" w:hAnsi="Arial" w:cs="Arial"/>
                <w:sz w:val="16"/>
                <w:szCs w:val="16"/>
                <w:lang w:val="es-ES"/>
              </w:rPr>
            </w:pPr>
          </w:p>
          <w:p w:rsidR="003A6B6D" w:rsidRDefault="003A6B6D" w:rsidP="00FC017C">
            <w:pPr>
              <w:jc w:val="center"/>
              <w:rPr>
                <w:ins w:id="19" w:author="Inter-American Development Bank" w:date="2015-09-23T10:29:00Z"/>
                <w:rFonts w:ascii="Arial" w:hAnsi="Arial" w:cs="Arial"/>
                <w:sz w:val="16"/>
                <w:szCs w:val="16"/>
                <w:lang w:val="es-ES"/>
              </w:rPr>
            </w:pPr>
          </w:p>
          <w:p w:rsidR="00A54F05" w:rsidRDefault="00A54F05" w:rsidP="00FC017C">
            <w:pPr>
              <w:jc w:val="center"/>
              <w:rPr>
                <w:rFonts w:ascii="Arial" w:hAnsi="Arial" w:cs="Arial"/>
                <w:sz w:val="16"/>
                <w:szCs w:val="16"/>
                <w:lang w:val="es-ES"/>
              </w:rPr>
            </w:pPr>
            <w:r>
              <w:rPr>
                <w:rFonts w:ascii="Arial" w:hAnsi="Arial" w:cs="Arial"/>
                <w:sz w:val="16"/>
                <w:szCs w:val="16"/>
                <w:lang w:val="es-ES"/>
              </w:rPr>
              <w:t>X</w:t>
            </w:r>
          </w:p>
          <w:p w:rsidR="00A54F05" w:rsidRDefault="00A54F05" w:rsidP="00FC017C">
            <w:pPr>
              <w:rPr>
                <w:rFonts w:ascii="Arial" w:hAnsi="Arial" w:cs="Arial"/>
                <w:sz w:val="16"/>
                <w:szCs w:val="16"/>
                <w:lang w:val="es-ES"/>
              </w:rPr>
            </w:pPr>
          </w:p>
          <w:p w:rsidR="00A54F05" w:rsidRDefault="00A54F05" w:rsidP="00FC017C">
            <w:pPr>
              <w:rPr>
                <w:rFonts w:ascii="Arial" w:hAnsi="Arial" w:cs="Arial"/>
                <w:sz w:val="16"/>
                <w:szCs w:val="16"/>
                <w:lang w:val="es-ES"/>
              </w:rPr>
            </w:pPr>
          </w:p>
          <w:p w:rsidR="00822C3E" w:rsidRDefault="00822C3E" w:rsidP="00FC017C">
            <w:pPr>
              <w:rPr>
                <w:rFonts w:ascii="Arial" w:hAnsi="Arial" w:cs="Arial"/>
                <w:sz w:val="16"/>
                <w:szCs w:val="16"/>
                <w:lang w:val="es-ES"/>
              </w:rPr>
            </w:pPr>
          </w:p>
          <w:p w:rsidR="00A54F05" w:rsidRDefault="00A54F05" w:rsidP="00FC017C">
            <w:pPr>
              <w:jc w:val="center"/>
              <w:rPr>
                <w:rFonts w:ascii="Arial" w:hAnsi="Arial" w:cs="Arial"/>
                <w:sz w:val="16"/>
                <w:szCs w:val="16"/>
                <w:lang w:val="es-ES"/>
              </w:rPr>
            </w:pPr>
            <w:r w:rsidRPr="003C515F">
              <w:rPr>
                <w:rFonts w:ascii="Arial" w:hAnsi="Arial" w:cs="Arial"/>
                <w:sz w:val="16"/>
                <w:szCs w:val="16"/>
                <w:lang w:val="es-ES"/>
              </w:rPr>
              <w:t>X</w:t>
            </w:r>
          </w:p>
          <w:p w:rsidR="00A54F05" w:rsidDel="003A6B6D" w:rsidRDefault="00A54F05" w:rsidP="00FC017C">
            <w:pPr>
              <w:jc w:val="center"/>
              <w:rPr>
                <w:del w:id="20" w:author="Inter-American Development Bank" w:date="2015-09-23T10:29:00Z"/>
                <w:rFonts w:ascii="Arial" w:hAnsi="Arial" w:cs="Arial"/>
                <w:sz w:val="16"/>
                <w:szCs w:val="16"/>
                <w:lang w:val="es-ES"/>
              </w:rPr>
            </w:pPr>
          </w:p>
          <w:p w:rsidR="00822C3E" w:rsidRDefault="00822C3E" w:rsidP="00822C3E">
            <w:pPr>
              <w:rPr>
                <w:rFonts w:ascii="Arial" w:hAnsi="Arial" w:cs="Arial"/>
                <w:sz w:val="16"/>
                <w:szCs w:val="16"/>
                <w:lang w:val="es-ES"/>
              </w:rPr>
            </w:pPr>
          </w:p>
          <w:p w:rsidR="00A54F05" w:rsidRDefault="00A54F05" w:rsidP="00FC017C">
            <w:pPr>
              <w:jc w:val="center"/>
              <w:rPr>
                <w:rFonts w:ascii="Arial" w:hAnsi="Arial" w:cs="Arial"/>
                <w:sz w:val="16"/>
                <w:szCs w:val="16"/>
                <w:lang w:val="es-ES"/>
              </w:rPr>
            </w:pPr>
            <w:r w:rsidRPr="003C515F">
              <w:rPr>
                <w:rFonts w:ascii="Arial" w:hAnsi="Arial" w:cs="Arial"/>
                <w:sz w:val="16"/>
                <w:szCs w:val="16"/>
                <w:lang w:val="es-ES"/>
              </w:rPr>
              <w:t>X</w:t>
            </w:r>
          </w:p>
          <w:p w:rsidR="00A54F05" w:rsidRDefault="00A54F05" w:rsidP="00822C3E">
            <w:pPr>
              <w:rPr>
                <w:rFonts w:ascii="Arial" w:hAnsi="Arial" w:cs="Arial"/>
                <w:sz w:val="16"/>
                <w:szCs w:val="16"/>
                <w:lang w:val="es-ES"/>
              </w:rPr>
            </w:pPr>
          </w:p>
          <w:p w:rsidR="00822C3E" w:rsidRDefault="00822C3E" w:rsidP="00822C3E">
            <w:pPr>
              <w:rPr>
                <w:rFonts w:ascii="Arial" w:hAnsi="Arial" w:cs="Arial"/>
                <w:sz w:val="16"/>
                <w:szCs w:val="16"/>
                <w:lang w:val="es-ES"/>
              </w:rPr>
            </w:pPr>
          </w:p>
          <w:p w:rsidR="00A54F05" w:rsidRPr="003C515F" w:rsidRDefault="00A54F05" w:rsidP="00FC017C">
            <w:pPr>
              <w:jc w:val="center"/>
              <w:rPr>
                <w:rFonts w:ascii="Arial" w:hAnsi="Arial" w:cs="Arial"/>
                <w:sz w:val="16"/>
                <w:szCs w:val="16"/>
                <w:lang w:val="es-ES"/>
              </w:rPr>
            </w:pPr>
            <w:r w:rsidRPr="003C515F">
              <w:rPr>
                <w:rFonts w:ascii="Arial" w:hAnsi="Arial" w:cs="Arial"/>
                <w:sz w:val="16"/>
                <w:szCs w:val="16"/>
                <w:lang w:val="es-ES"/>
              </w:rPr>
              <w:t xml:space="preserve">X </w:t>
            </w:r>
          </w:p>
        </w:tc>
        <w:tc>
          <w:tcPr>
            <w:tcW w:w="1106" w:type="dxa"/>
            <w:vAlign w:val="center"/>
          </w:tcPr>
          <w:p w:rsidR="00A54F05" w:rsidRPr="003C515F" w:rsidRDefault="00A54F05" w:rsidP="005478A9">
            <w:pPr>
              <w:jc w:val="center"/>
              <w:rPr>
                <w:rFonts w:ascii="Arial" w:hAnsi="Arial" w:cs="Arial"/>
                <w:sz w:val="16"/>
                <w:szCs w:val="16"/>
                <w:lang w:val="es-ES"/>
              </w:rPr>
            </w:pPr>
            <w:r>
              <w:rPr>
                <w:rFonts w:ascii="Arial" w:hAnsi="Arial" w:cs="Arial"/>
                <w:sz w:val="16"/>
                <w:szCs w:val="16"/>
                <w:lang w:val="es-ES"/>
              </w:rPr>
              <w:t>INVEST- H</w:t>
            </w:r>
          </w:p>
        </w:tc>
        <w:tc>
          <w:tcPr>
            <w:tcW w:w="1266" w:type="dxa"/>
            <w:gridSpan w:val="2"/>
            <w:vMerge w:val="restart"/>
            <w:shd w:val="clear" w:color="auto" w:fill="auto"/>
            <w:vAlign w:val="center"/>
          </w:tcPr>
          <w:p w:rsidR="00026209" w:rsidRPr="00026209" w:rsidRDefault="00A54F05" w:rsidP="00026209">
            <w:pPr>
              <w:pStyle w:val="CommentText"/>
              <w:rPr>
                <w:rFonts w:ascii="Arial" w:hAnsi="Arial" w:cs="Arial"/>
                <w:sz w:val="16"/>
                <w:szCs w:val="16"/>
                <w:lang w:val="es-MX"/>
              </w:rPr>
            </w:pPr>
            <w:r>
              <w:rPr>
                <w:rFonts w:ascii="Arial" w:hAnsi="Arial" w:cs="Arial"/>
                <w:sz w:val="16"/>
                <w:szCs w:val="16"/>
                <w:lang w:val="es-MX"/>
              </w:rPr>
              <w:t>Costos de recopilación de Información</w:t>
            </w:r>
            <w:r w:rsidR="00026209">
              <w:rPr>
                <w:rFonts w:ascii="Arial" w:hAnsi="Arial" w:cs="Arial"/>
                <w:sz w:val="16"/>
                <w:szCs w:val="16"/>
                <w:lang w:val="es-MX"/>
              </w:rPr>
              <w:t xml:space="preserve">,  </w:t>
            </w:r>
            <w:r w:rsidR="00026209" w:rsidRPr="00026209">
              <w:rPr>
                <w:rFonts w:ascii="Arial" w:hAnsi="Arial" w:cs="Arial"/>
                <w:sz w:val="16"/>
                <w:szCs w:val="16"/>
                <w:lang w:val="es-MX"/>
              </w:rPr>
              <w:t xml:space="preserve"> análisis de datos</w:t>
            </w:r>
            <w:r w:rsidR="00026209">
              <w:rPr>
                <w:rFonts w:ascii="Arial" w:hAnsi="Arial" w:cs="Arial"/>
                <w:sz w:val="16"/>
                <w:szCs w:val="16"/>
                <w:lang w:val="es-MX"/>
              </w:rPr>
              <w:t xml:space="preserve"> y </w:t>
            </w:r>
            <w:r w:rsidR="00026209" w:rsidRPr="00026209">
              <w:rPr>
                <w:rFonts w:ascii="Arial" w:hAnsi="Arial" w:cs="Arial"/>
                <w:sz w:val="16"/>
                <w:szCs w:val="16"/>
                <w:lang w:val="es-MX"/>
              </w:rPr>
              <w:t>realización de los informes de monitoreo</w:t>
            </w:r>
            <w:r w:rsidR="00026209">
              <w:rPr>
                <w:rFonts w:ascii="Arial" w:hAnsi="Arial" w:cs="Arial"/>
                <w:sz w:val="16"/>
                <w:szCs w:val="16"/>
                <w:lang w:val="es-MX"/>
              </w:rPr>
              <w:t>.</w:t>
            </w:r>
          </w:p>
          <w:p w:rsidR="00A54F05" w:rsidRPr="00B35F03" w:rsidRDefault="00A54F05" w:rsidP="00754F79">
            <w:pPr>
              <w:jc w:val="center"/>
              <w:rPr>
                <w:rFonts w:ascii="Arial" w:hAnsi="Arial" w:cs="Arial"/>
                <w:sz w:val="16"/>
                <w:szCs w:val="16"/>
                <w:lang w:val="es-MX"/>
              </w:rPr>
            </w:pPr>
            <w:r w:rsidRPr="00026209">
              <w:rPr>
                <w:rFonts w:ascii="Arial" w:hAnsi="Arial" w:cs="Arial"/>
                <w:sz w:val="16"/>
                <w:szCs w:val="16"/>
                <w:lang w:val="es-MX"/>
              </w:rPr>
              <w:t xml:space="preserve"> </w:t>
            </w:r>
            <w:r>
              <w:rPr>
                <w:rFonts w:ascii="Arial" w:hAnsi="Arial" w:cs="Arial"/>
                <w:sz w:val="16"/>
                <w:szCs w:val="16"/>
                <w:lang w:val="es-MX"/>
              </w:rPr>
              <w:t>($3.000 X 48 meses)</w:t>
            </w:r>
          </w:p>
        </w:tc>
        <w:tc>
          <w:tcPr>
            <w:tcW w:w="1350" w:type="dxa"/>
            <w:gridSpan w:val="2"/>
            <w:vMerge w:val="restart"/>
            <w:vAlign w:val="center"/>
          </w:tcPr>
          <w:p w:rsidR="00A54F05" w:rsidRPr="003C515F" w:rsidRDefault="00A54F05" w:rsidP="00A54F05">
            <w:pPr>
              <w:jc w:val="center"/>
              <w:rPr>
                <w:rFonts w:ascii="Arial" w:hAnsi="Arial" w:cs="Arial"/>
                <w:sz w:val="16"/>
                <w:szCs w:val="16"/>
                <w:lang w:val="es-ES"/>
              </w:rPr>
            </w:pPr>
            <w:r>
              <w:rPr>
                <w:rFonts w:ascii="Arial" w:hAnsi="Arial" w:cs="Arial"/>
                <w:sz w:val="16"/>
                <w:szCs w:val="16"/>
                <w:lang w:val="es-ES"/>
              </w:rPr>
              <w:t>Presupuesto administrativo  incluidos en la categoría de Gastos de Gestión del programa</w:t>
            </w:r>
          </w:p>
        </w:tc>
      </w:tr>
      <w:tr w:rsidR="000B55D5" w:rsidRPr="003C515F" w:rsidTr="003E40E1">
        <w:trPr>
          <w:gridAfter w:val="1"/>
          <w:wAfter w:w="6" w:type="dxa"/>
          <w:trHeight w:val="1142"/>
        </w:trPr>
        <w:tc>
          <w:tcPr>
            <w:tcW w:w="3736" w:type="dxa"/>
            <w:shd w:val="clear" w:color="auto" w:fill="auto"/>
            <w:vAlign w:val="center"/>
          </w:tcPr>
          <w:p w:rsidR="000B55D5" w:rsidRPr="003E40E1" w:rsidRDefault="000B55D5" w:rsidP="003E40E1">
            <w:pPr>
              <w:pStyle w:val="ListParagraph"/>
              <w:numPr>
                <w:ilvl w:val="0"/>
                <w:numId w:val="24"/>
              </w:numPr>
              <w:tabs>
                <w:tab w:val="left" w:pos="252"/>
              </w:tabs>
              <w:ind w:left="162" w:hanging="90"/>
              <w:rPr>
                <w:rFonts w:ascii="Arial" w:hAnsi="Arial" w:cs="Arial"/>
                <w:b/>
                <w:sz w:val="16"/>
                <w:szCs w:val="16"/>
                <w:lang w:val="es-ES"/>
              </w:rPr>
            </w:pPr>
            <w:r w:rsidRPr="00B35F03">
              <w:rPr>
                <w:rFonts w:ascii="Arial" w:hAnsi="Arial" w:cs="Arial"/>
                <w:b/>
                <w:sz w:val="16"/>
                <w:szCs w:val="16"/>
                <w:lang w:val="es-ES"/>
              </w:rPr>
              <w:t xml:space="preserve">Indicadores de  </w:t>
            </w:r>
            <w:r>
              <w:rPr>
                <w:rFonts w:ascii="Arial" w:hAnsi="Arial" w:cs="Arial"/>
                <w:b/>
                <w:sz w:val="16"/>
                <w:szCs w:val="16"/>
                <w:lang w:val="es-ES"/>
              </w:rPr>
              <w:t>Fortalecimiento Institucional</w:t>
            </w:r>
          </w:p>
          <w:p w:rsidR="00D206C0" w:rsidRDefault="00D206C0" w:rsidP="000B55D5">
            <w:pPr>
              <w:rPr>
                <w:rFonts w:ascii="Arial" w:hAnsi="Arial" w:cs="Arial"/>
                <w:i/>
                <w:sz w:val="16"/>
                <w:szCs w:val="16"/>
                <w:lang w:val="es-ES"/>
              </w:rPr>
            </w:pPr>
            <w:r>
              <w:rPr>
                <w:rFonts w:ascii="Arial" w:hAnsi="Arial" w:cs="Arial"/>
                <w:i/>
                <w:sz w:val="16"/>
                <w:szCs w:val="16"/>
                <w:lang w:val="es-ES"/>
              </w:rPr>
              <w:t xml:space="preserve">        </w:t>
            </w:r>
            <w:r w:rsidR="000B55D5">
              <w:rPr>
                <w:rFonts w:ascii="Arial" w:hAnsi="Arial" w:cs="Arial"/>
                <w:i/>
                <w:sz w:val="16"/>
                <w:szCs w:val="16"/>
                <w:lang w:val="es-ES"/>
              </w:rPr>
              <w:t>Recopilación de información</w:t>
            </w:r>
          </w:p>
          <w:p w:rsidR="00D206C0" w:rsidRDefault="00D206C0" w:rsidP="00D206C0">
            <w:pPr>
              <w:pStyle w:val="ListParagraph"/>
              <w:numPr>
                <w:ilvl w:val="0"/>
                <w:numId w:val="19"/>
              </w:numPr>
              <w:rPr>
                <w:rFonts w:ascii="Arial" w:hAnsi="Arial" w:cs="Arial"/>
                <w:sz w:val="18"/>
                <w:szCs w:val="18"/>
                <w:lang w:val="es-ES"/>
              </w:rPr>
            </w:pPr>
            <w:r>
              <w:rPr>
                <w:rFonts w:ascii="Arial" w:hAnsi="Arial" w:cs="Arial"/>
                <w:sz w:val="18"/>
                <w:szCs w:val="18"/>
                <w:lang w:val="es-ES"/>
              </w:rPr>
              <w:t>Unidad Ejecutiva de Concesiones equipada</w:t>
            </w:r>
          </w:p>
          <w:p w:rsidR="00D206C0" w:rsidRPr="00E6051F" w:rsidRDefault="00D206C0" w:rsidP="00D206C0">
            <w:pPr>
              <w:pStyle w:val="ListParagraph"/>
              <w:numPr>
                <w:ilvl w:val="0"/>
                <w:numId w:val="19"/>
              </w:numPr>
              <w:rPr>
                <w:rFonts w:ascii="Arial" w:hAnsi="Arial" w:cs="Arial"/>
                <w:sz w:val="18"/>
                <w:szCs w:val="18"/>
                <w:lang w:val="es-ES"/>
              </w:rPr>
            </w:pPr>
            <w:r>
              <w:rPr>
                <w:rFonts w:ascii="Arial" w:hAnsi="Arial" w:cs="Arial"/>
                <w:sz w:val="18"/>
                <w:szCs w:val="18"/>
                <w:lang w:val="es-ES"/>
              </w:rPr>
              <w:t>No de profesionales contratados con perfil profesional adecuado para la Unidad Ejecutiva de Concesiones</w:t>
            </w:r>
          </w:p>
          <w:p w:rsidR="00D206C0" w:rsidRPr="00FC017C" w:rsidRDefault="00D206C0" w:rsidP="000B55D5">
            <w:pPr>
              <w:rPr>
                <w:rFonts w:ascii="Arial" w:hAnsi="Arial" w:cs="Arial"/>
                <w:sz w:val="16"/>
                <w:szCs w:val="16"/>
                <w:lang w:val="es-ES"/>
              </w:rPr>
            </w:pPr>
          </w:p>
        </w:tc>
        <w:tc>
          <w:tcPr>
            <w:tcW w:w="329" w:type="dxa"/>
            <w:shd w:val="clear" w:color="auto" w:fill="auto"/>
            <w:vAlign w:val="center"/>
          </w:tcPr>
          <w:p w:rsidR="000B55D5" w:rsidRPr="00B35F03" w:rsidRDefault="000B55D5" w:rsidP="005478A9">
            <w:pPr>
              <w:jc w:val="center"/>
              <w:rPr>
                <w:rFonts w:ascii="Arial" w:hAnsi="Arial" w:cs="Arial"/>
                <w:sz w:val="18"/>
                <w:szCs w:val="18"/>
                <w:lang w:val="es-ES"/>
              </w:rPr>
            </w:pPr>
          </w:p>
        </w:tc>
        <w:tc>
          <w:tcPr>
            <w:tcW w:w="335" w:type="dxa"/>
            <w:shd w:val="clear" w:color="auto" w:fill="auto"/>
            <w:vAlign w:val="center"/>
          </w:tcPr>
          <w:p w:rsidR="000B55D5" w:rsidRPr="00B35F03" w:rsidRDefault="000B55D5" w:rsidP="005478A9">
            <w:pPr>
              <w:jc w:val="center"/>
              <w:rPr>
                <w:rFonts w:ascii="Arial" w:hAnsi="Arial" w:cs="Arial"/>
                <w:sz w:val="18"/>
                <w:szCs w:val="18"/>
                <w:lang w:val="es-ES"/>
              </w:rPr>
            </w:pPr>
          </w:p>
        </w:tc>
        <w:tc>
          <w:tcPr>
            <w:tcW w:w="394" w:type="dxa"/>
            <w:shd w:val="clear" w:color="auto" w:fill="auto"/>
            <w:vAlign w:val="center"/>
          </w:tcPr>
          <w:p w:rsidR="000B55D5" w:rsidRPr="00B35F03" w:rsidRDefault="000B55D5" w:rsidP="005478A9">
            <w:pPr>
              <w:jc w:val="center"/>
              <w:rPr>
                <w:rFonts w:ascii="Arial" w:hAnsi="Arial" w:cs="Arial"/>
                <w:sz w:val="18"/>
                <w:szCs w:val="18"/>
                <w:lang w:val="es-ES"/>
              </w:rPr>
            </w:pPr>
          </w:p>
        </w:tc>
        <w:tc>
          <w:tcPr>
            <w:tcW w:w="388" w:type="dxa"/>
            <w:shd w:val="clear" w:color="auto" w:fill="auto"/>
          </w:tcPr>
          <w:p w:rsidR="000B55D5" w:rsidRPr="00B35F03" w:rsidRDefault="000B55D5" w:rsidP="005478A9">
            <w:pPr>
              <w:jc w:val="center"/>
              <w:rPr>
                <w:rFonts w:ascii="Arial" w:hAnsi="Arial" w:cs="Arial"/>
                <w:sz w:val="18"/>
                <w:szCs w:val="18"/>
                <w:lang w:val="es-ES"/>
              </w:rPr>
            </w:pPr>
          </w:p>
        </w:tc>
        <w:tc>
          <w:tcPr>
            <w:tcW w:w="329" w:type="dxa"/>
            <w:shd w:val="clear" w:color="auto" w:fill="auto"/>
          </w:tcPr>
          <w:p w:rsidR="000B55D5" w:rsidRDefault="000B55D5" w:rsidP="000B55D5">
            <w:pPr>
              <w:jc w:val="center"/>
              <w:rPr>
                <w:rFonts w:ascii="Arial" w:hAnsi="Arial" w:cs="Arial"/>
                <w:sz w:val="16"/>
                <w:szCs w:val="16"/>
                <w:lang w:val="es-ES"/>
              </w:rPr>
            </w:pPr>
          </w:p>
          <w:p w:rsidR="000B55D5" w:rsidRPr="00B35F03" w:rsidRDefault="000B55D5" w:rsidP="005478A9">
            <w:pPr>
              <w:jc w:val="center"/>
              <w:rPr>
                <w:rFonts w:ascii="Arial" w:hAnsi="Arial" w:cs="Arial"/>
                <w:sz w:val="18"/>
                <w:szCs w:val="18"/>
                <w:lang w:val="es-ES"/>
              </w:rPr>
            </w:pPr>
          </w:p>
        </w:tc>
        <w:tc>
          <w:tcPr>
            <w:tcW w:w="335" w:type="dxa"/>
            <w:shd w:val="clear" w:color="auto" w:fill="auto"/>
          </w:tcPr>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0B55D5" w:rsidRDefault="000B55D5" w:rsidP="000B55D5">
            <w:pPr>
              <w:jc w:val="center"/>
              <w:rPr>
                <w:rFonts w:ascii="Arial" w:hAnsi="Arial" w:cs="Arial"/>
                <w:sz w:val="16"/>
                <w:szCs w:val="16"/>
                <w:lang w:val="es-ES"/>
              </w:rPr>
            </w:pPr>
            <w:r w:rsidRPr="003C515F">
              <w:rPr>
                <w:rFonts w:ascii="Arial" w:hAnsi="Arial" w:cs="Arial"/>
                <w:sz w:val="16"/>
                <w:szCs w:val="16"/>
                <w:lang w:val="es-ES"/>
              </w:rPr>
              <w:t>X</w:t>
            </w: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r>
              <w:rPr>
                <w:rFonts w:ascii="Arial" w:hAnsi="Arial" w:cs="Arial"/>
                <w:sz w:val="16"/>
                <w:szCs w:val="16"/>
                <w:lang w:val="es-ES"/>
              </w:rPr>
              <w:t>X</w:t>
            </w:r>
          </w:p>
          <w:p w:rsidR="000B55D5" w:rsidRPr="00B35F03" w:rsidRDefault="000B55D5" w:rsidP="005478A9">
            <w:pPr>
              <w:jc w:val="center"/>
              <w:rPr>
                <w:rFonts w:ascii="Arial" w:hAnsi="Arial" w:cs="Arial"/>
                <w:sz w:val="18"/>
                <w:szCs w:val="18"/>
                <w:lang w:val="es-ES"/>
              </w:rPr>
            </w:pPr>
          </w:p>
        </w:tc>
        <w:tc>
          <w:tcPr>
            <w:tcW w:w="394" w:type="dxa"/>
            <w:shd w:val="clear" w:color="auto" w:fill="auto"/>
          </w:tcPr>
          <w:p w:rsidR="000B55D5" w:rsidRDefault="000B55D5" w:rsidP="000B55D5">
            <w:pPr>
              <w:jc w:val="center"/>
              <w:rPr>
                <w:rFonts w:ascii="Arial" w:hAnsi="Arial" w:cs="Arial"/>
                <w:sz w:val="16"/>
                <w:szCs w:val="16"/>
                <w:lang w:val="es-ES"/>
              </w:rPr>
            </w:pPr>
          </w:p>
          <w:p w:rsidR="000B55D5" w:rsidRPr="00B35F03" w:rsidRDefault="000B55D5" w:rsidP="005478A9">
            <w:pPr>
              <w:jc w:val="center"/>
              <w:rPr>
                <w:rFonts w:ascii="Arial" w:hAnsi="Arial" w:cs="Arial"/>
                <w:sz w:val="18"/>
                <w:szCs w:val="18"/>
                <w:lang w:val="es-ES"/>
              </w:rPr>
            </w:pPr>
          </w:p>
        </w:tc>
        <w:tc>
          <w:tcPr>
            <w:tcW w:w="388" w:type="dxa"/>
            <w:shd w:val="clear" w:color="auto" w:fill="auto"/>
          </w:tcPr>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0B55D5" w:rsidRDefault="000B55D5" w:rsidP="000B55D5">
            <w:pPr>
              <w:jc w:val="center"/>
              <w:rPr>
                <w:rFonts w:ascii="Arial" w:hAnsi="Arial" w:cs="Arial"/>
                <w:sz w:val="16"/>
                <w:szCs w:val="16"/>
                <w:lang w:val="es-ES"/>
              </w:rPr>
            </w:pPr>
            <w:r w:rsidRPr="003C515F">
              <w:rPr>
                <w:rFonts w:ascii="Arial" w:hAnsi="Arial" w:cs="Arial"/>
                <w:sz w:val="16"/>
                <w:szCs w:val="16"/>
                <w:lang w:val="es-ES"/>
              </w:rPr>
              <w:t>X</w:t>
            </w:r>
          </w:p>
          <w:p w:rsidR="000B55D5" w:rsidRDefault="000B55D5" w:rsidP="005478A9">
            <w:pPr>
              <w:jc w:val="center"/>
              <w:rPr>
                <w:rFonts w:ascii="Arial" w:hAnsi="Arial" w:cs="Arial"/>
                <w:sz w:val="18"/>
                <w:szCs w:val="18"/>
                <w:lang w:val="es-ES"/>
              </w:rPr>
            </w:pPr>
          </w:p>
          <w:p w:rsidR="003A6B6D" w:rsidRDefault="003A6B6D" w:rsidP="003E40E1">
            <w:pPr>
              <w:rPr>
                <w:rFonts w:ascii="Arial" w:hAnsi="Arial" w:cs="Arial"/>
                <w:sz w:val="18"/>
                <w:szCs w:val="18"/>
                <w:lang w:val="es-ES"/>
              </w:rPr>
            </w:pPr>
          </w:p>
          <w:p w:rsidR="00D206C0" w:rsidRPr="00B35F03" w:rsidRDefault="00D206C0" w:rsidP="003E40E1">
            <w:pPr>
              <w:rPr>
                <w:rFonts w:ascii="Arial" w:hAnsi="Arial" w:cs="Arial"/>
                <w:sz w:val="18"/>
                <w:szCs w:val="18"/>
                <w:lang w:val="es-ES"/>
              </w:rPr>
            </w:pPr>
            <w:r>
              <w:rPr>
                <w:rFonts w:ascii="Arial" w:hAnsi="Arial" w:cs="Arial"/>
                <w:sz w:val="18"/>
                <w:szCs w:val="18"/>
                <w:lang w:val="es-ES"/>
              </w:rPr>
              <w:t>X</w:t>
            </w:r>
          </w:p>
        </w:tc>
        <w:tc>
          <w:tcPr>
            <w:tcW w:w="329" w:type="dxa"/>
            <w:shd w:val="clear" w:color="auto" w:fill="auto"/>
          </w:tcPr>
          <w:p w:rsidR="000B55D5" w:rsidRDefault="000B55D5" w:rsidP="000B55D5">
            <w:pPr>
              <w:jc w:val="center"/>
              <w:rPr>
                <w:rFonts w:ascii="Arial" w:hAnsi="Arial" w:cs="Arial"/>
                <w:sz w:val="16"/>
                <w:szCs w:val="16"/>
                <w:lang w:val="es-ES"/>
              </w:rPr>
            </w:pPr>
          </w:p>
          <w:p w:rsidR="000B55D5" w:rsidRPr="00B35F03" w:rsidRDefault="000B55D5" w:rsidP="005478A9">
            <w:pPr>
              <w:jc w:val="center"/>
              <w:rPr>
                <w:rFonts w:ascii="Arial" w:hAnsi="Arial" w:cs="Arial"/>
                <w:sz w:val="18"/>
                <w:szCs w:val="18"/>
                <w:lang w:val="es-ES"/>
              </w:rPr>
            </w:pPr>
          </w:p>
        </w:tc>
        <w:tc>
          <w:tcPr>
            <w:tcW w:w="335" w:type="dxa"/>
            <w:shd w:val="clear" w:color="auto" w:fill="auto"/>
          </w:tcPr>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0B55D5" w:rsidRDefault="000B55D5" w:rsidP="000B55D5">
            <w:pPr>
              <w:jc w:val="center"/>
              <w:rPr>
                <w:rFonts w:ascii="Arial" w:hAnsi="Arial" w:cs="Arial"/>
                <w:sz w:val="16"/>
                <w:szCs w:val="16"/>
                <w:lang w:val="es-ES"/>
              </w:rPr>
            </w:pPr>
            <w:r w:rsidRPr="003C515F">
              <w:rPr>
                <w:rFonts w:ascii="Arial" w:hAnsi="Arial" w:cs="Arial"/>
                <w:sz w:val="16"/>
                <w:szCs w:val="16"/>
                <w:lang w:val="es-ES"/>
              </w:rPr>
              <w:t>X</w:t>
            </w:r>
          </w:p>
          <w:p w:rsidR="00D206C0" w:rsidRDefault="00D206C0" w:rsidP="005478A9">
            <w:pPr>
              <w:jc w:val="center"/>
              <w:rPr>
                <w:rFonts w:ascii="Arial" w:hAnsi="Arial" w:cs="Arial"/>
                <w:sz w:val="18"/>
                <w:szCs w:val="18"/>
                <w:lang w:val="es-ES"/>
              </w:rPr>
            </w:pPr>
          </w:p>
          <w:p w:rsidR="00D206C0" w:rsidRDefault="00D206C0" w:rsidP="005478A9">
            <w:pPr>
              <w:jc w:val="center"/>
              <w:rPr>
                <w:rFonts w:ascii="Arial" w:hAnsi="Arial" w:cs="Arial"/>
                <w:sz w:val="18"/>
                <w:szCs w:val="18"/>
                <w:lang w:val="es-ES"/>
              </w:rPr>
            </w:pPr>
          </w:p>
          <w:p w:rsidR="000B55D5" w:rsidRPr="00B35F03" w:rsidRDefault="00D206C0" w:rsidP="005478A9">
            <w:pPr>
              <w:jc w:val="center"/>
              <w:rPr>
                <w:rFonts w:ascii="Arial" w:hAnsi="Arial" w:cs="Arial"/>
                <w:sz w:val="18"/>
                <w:szCs w:val="18"/>
                <w:lang w:val="es-ES"/>
              </w:rPr>
            </w:pPr>
            <w:r>
              <w:rPr>
                <w:rFonts w:ascii="Arial" w:hAnsi="Arial" w:cs="Arial"/>
                <w:sz w:val="18"/>
                <w:szCs w:val="18"/>
                <w:lang w:val="es-ES"/>
              </w:rPr>
              <w:t>X</w:t>
            </w:r>
          </w:p>
        </w:tc>
        <w:tc>
          <w:tcPr>
            <w:tcW w:w="394" w:type="dxa"/>
            <w:shd w:val="clear" w:color="auto" w:fill="auto"/>
          </w:tcPr>
          <w:p w:rsidR="000B55D5" w:rsidRPr="00B35F03" w:rsidRDefault="000B55D5" w:rsidP="005478A9">
            <w:pPr>
              <w:jc w:val="center"/>
              <w:rPr>
                <w:rFonts w:ascii="Arial" w:hAnsi="Arial" w:cs="Arial"/>
                <w:sz w:val="18"/>
                <w:szCs w:val="18"/>
                <w:lang w:val="es-ES"/>
              </w:rPr>
            </w:pPr>
          </w:p>
        </w:tc>
        <w:tc>
          <w:tcPr>
            <w:tcW w:w="388" w:type="dxa"/>
            <w:shd w:val="clear" w:color="auto" w:fill="auto"/>
          </w:tcPr>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0B55D5" w:rsidRDefault="000B55D5" w:rsidP="000B55D5">
            <w:pPr>
              <w:jc w:val="center"/>
              <w:rPr>
                <w:rFonts w:ascii="Arial" w:hAnsi="Arial" w:cs="Arial"/>
                <w:sz w:val="16"/>
                <w:szCs w:val="16"/>
                <w:lang w:val="es-ES"/>
              </w:rPr>
            </w:pPr>
            <w:r w:rsidRPr="003C515F">
              <w:rPr>
                <w:rFonts w:ascii="Arial" w:hAnsi="Arial" w:cs="Arial"/>
                <w:sz w:val="16"/>
                <w:szCs w:val="16"/>
                <w:lang w:val="es-ES"/>
              </w:rPr>
              <w:t>X</w:t>
            </w: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3E40E1">
            <w:pPr>
              <w:rPr>
                <w:rFonts w:ascii="Arial" w:hAnsi="Arial" w:cs="Arial"/>
                <w:sz w:val="16"/>
                <w:szCs w:val="16"/>
                <w:lang w:val="es-ES"/>
              </w:rPr>
            </w:pPr>
            <w:r>
              <w:rPr>
                <w:rFonts w:ascii="Arial" w:hAnsi="Arial" w:cs="Arial"/>
                <w:sz w:val="16"/>
                <w:szCs w:val="16"/>
                <w:lang w:val="es-ES"/>
              </w:rPr>
              <w:t>X</w:t>
            </w:r>
          </w:p>
          <w:p w:rsidR="000B55D5" w:rsidRDefault="000B55D5" w:rsidP="005478A9">
            <w:pPr>
              <w:jc w:val="center"/>
              <w:rPr>
                <w:rFonts w:ascii="Arial" w:hAnsi="Arial" w:cs="Arial"/>
                <w:sz w:val="18"/>
                <w:szCs w:val="18"/>
                <w:lang w:val="es-ES"/>
              </w:rPr>
            </w:pPr>
          </w:p>
          <w:p w:rsidR="00D206C0" w:rsidRPr="00B35F03" w:rsidRDefault="00D206C0" w:rsidP="005478A9">
            <w:pPr>
              <w:jc w:val="center"/>
              <w:rPr>
                <w:rFonts w:ascii="Arial" w:hAnsi="Arial" w:cs="Arial"/>
                <w:sz w:val="18"/>
                <w:szCs w:val="18"/>
                <w:lang w:val="es-ES"/>
              </w:rPr>
            </w:pPr>
          </w:p>
        </w:tc>
        <w:tc>
          <w:tcPr>
            <w:tcW w:w="329" w:type="dxa"/>
            <w:shd w:val="clear" w:color="auto" w:fill="auto"/>
          </w:tcPr>
          <w:p w:rsidR="000B55D5" w:rsidRPr="00B35F03" w:rsidRDefault="000B55D5" w:rsidP="005478A9">
            <w:pPr>
              <w:jc w:val="center"/>
              <w:rPr>
                <w:rFonts w:ascii="Arial" w:hAnsi="Arial" w:cs="Arial"/>
                <w:sz w:val="18"/>
                <w:szCs w:val="18"/>
                <w:lang w:val="es-ES"/>
              </w:rPr>
            </w:pPr>
          </w:p>
        </w:tc>
        <w:tc>
          <w:tcPr>
            <w:tcW w:w="335" w:type="dxa"/>
            <w:shd w:val="clear" w:color="auto" w:fill="auto"/>
          </w:tcPr>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0B55D5" w:rsidRDefault="000B55D5" w:rsidP="000B55D5">
            <w:pPr>
              <w:jc w:val="center"/>
              <w:rPr>
                <w:rFonts w:ascii="Arial" w:hAnsi="Arial" w:cs="Arial"/>
                <w:sz w:val="16"/>
                <w:szCs w:val="16"/>
                <w:lang w:val="es-ES"/>
              </w:rPr>
            </w:pPr>
            <w:r w:rsidRPr="003C515F">
              <w:rPr>
                <w:rFonts w:ascii="Arial" w:hAnsi="Arial" w:cs="Arial"/>
                <w:sz w:val="16"/>
                <w:szCs w:val="16"/>
                <w:lang w:val="es-ES"/>
              </w:rPr>
              <w:t>X</w:t>
            </w: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r>
              <w:rPr>
                <w:rFonts w:ascii="Arial" w:hAnsi="Arial" w:cs="Arial"/>
                <w:sz w:val="16"/>
                <w:szCs w:val="16"/>
                <w:lang w:val="es-ES"/>
              </w:rPr>
              <w:t>X</w:t>
            </w:r>
          </w:p>
          <w:p w:rsidR="000B55D5" w:rsidRPr="003C515F" w:rsidRDefault="000B55D5" w:rsidP="005478A9">
            <w:pPr>
              <w:jc w:val="center"/>
              <w:rPr>
                <w:rFonts w:ascii="Arial" w:hAnsi="Arial" w:cs="Arial"/>
                <w:sz w:val="16"/>
                <w:szCs w:val="16"/>
                <w:lang w:val="es-ES"/>
              </w:rPr>
            </w:pPr>
          </w:p>
        </w:tc>
        <w:tc>
          <w:tcPr>
            <w:tcW w:w="394" w:type="dxa"/>
            <w:shd w:val="clear" w:color="auto" w:fill="auto"/>
          </w:tcPr>
          <w:p w:rsidR="000B55D5" w:rsidRPr="00B35F03" w:rsidRDefault="000B55D5" w:rsidP="005478A9">
            <w:pPr>
              <w:jc w:val="center"/>
              <w:rPr>
                <w:rFonts w:ascii="Arial" w:hAnsi="Arial" w:cs="Arial"/>
                <w:sz w:val="18"/>
                <w:szCs w:val="18"/>
                <w:lang w:val="es-ES"/>
              </w:rPr>
            </w:pPr>
          </w:p>
        </w:tc>
        <w:tc>
          <w:tcPr>
            <w:tcW w:w="388" w:type="dxa"/>
            <w:shd w:val="clear" w:color="auto" w:fill="auto"/>
          </w:tcPr>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0B55D5" w:rsidRDefault="000B55D5" w:rsidP="000B55D5">
            <w:pPr>
              <w:jc w:val="center"/>
              <w:rPr>
                <w:rFonts w:ascii="Arial" w:hAnsi="Arial" w:cs="Arial"/>
                <w:sz w:val="16"/>
                <w:szCs w:val="16"/>
                <w:lang w:val="es-ES"/>
              </w:rPr>
            </w:pPr>
            <w:r w:rsidRPr="003C515F">
              <w:rPr>
                <w:rFonts w:ascii="Arial" w:hAnsi="Arial" w:cs="Arial"/>
                <w:sz w:val="16"/>
                <w:szCs w:val="16"/>
                <w:lang w:val="es-ES"/>
              </w:rPr>
              <w:t>X</w:t>
            </w: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p>
          <w:p w:rsidR="00D206C0" w:rsidRDefault="00D206C0" w:rsidP="000B55D5">
            <w:pPr>
              <w:jc w:val="center"/>
              <w:rPr>
                <w:rFonts w:ascii="Arial" w:hAnsi="Arial" w:cs="Arial"/>
                <w:sz w:val="16"/>
                <w:szCs w:val="16"/>
                <w:lang w:val="es-ES"/>
              </w:rPr>
            </w:pPr>
            <w:r>
              <w:rPr>
                <w:rFonts w:ascii="Arial" w:hAnsi="Arial" w:cs="Arial"/>
                <w:sz w:val="16"/>
                <w:szCs w:val="16"/>
                <w:lang w:val="es-ES"/>
              </w:rPr>
              <w:t>X</w:t>
            </w:r>
          </w:p>
          <w:p w:rsidR="000B55D5" w:rsidRPr="00B35F03" w:rsidRDefault="000B55D5" w:rsidP="005478A9">
            <w:pPr>
              <w:jc w:val="center"/>
              <w:rPr>
                <w:rFonts w:ascii="Arial" w:hAnsi="Arial" w:cs="Arial"/>
                <w:sz w:val="18"/>
                <w:szCs w:val="18"/>
                <w:lang w:val="es-ES"/>
              </w:rPr>
            </w:pPr>
          </w:p>
        </w:tc>
        <w:tc>
          <w:tcPr>
            <w:tcW w:w="1106" w:type="dxa"/>
            <w:vAlign w:val="center"/>
          </w:tcPr>
          <w:p w:rsidR="000B55D5" w:rsidRDefault="000B55D5" w:rsidP="00B35F03">
            <w:pPr>
              <w:rPr>
                <w:rFonts w:ascii="Arial" w:hAnsi="Arial" w:cs="Arial"/>
                <w:sz w:val="16"/>
                <w:szCs w:val="16"/>
                <w:lang w:val="es-ES"/>
              </w:rPr>
            </w:pPr>
            <w:r>
              <w:rPr>
                <w:rFonts w:ascii="Arial" w:hAnsi="Arial" w:cs="Arial"/>
                <w:sz w:val="16"/>
                <w:szCs w:val="16"/>
                <w:lang w:val="es-ES"/>
              </w:rPr>
              <w:t>INVEST- H</w:t>
            </w:r>
          </w:p>
        </w:tc>
        <w:tc>
          <w:tcPr>
            <w:tcW w:w="1266" w:type="dxa"/>
            <w:gridSpan w:val="2"/>
            <w:vMerge/>
            <w:shd w:val="clear" w:color="auto" w:fill="auto"/>
            <w:vAlign w:val="center"/>
          </w:tcPr>
          <w:p w:rsidR="000B55D5" w:rsidRPr="00B35F03" w:rsidRDefault="000B55D5" w:rsidP="00B35F03">
            <w:pPr>
              <w:rPr>
                <w:rFonts w:ascii="Arial" w:hAnsi="Arial" w:cs="Arial"/>
                <w:sz w:val="18"/>
                <w:szCs w:val="18"/>
                <w:lang w:val="es-ES"/>
              </w:rPr>
            </w:pPr>
          </w:p>
        </w:tc>
        <w:tc>
          <w:tcPr>
            <w:tcW w:w="1350" w:type="dxa"/>
            <w:gridSpan w:val="2"/>
            <w:vMerge/>
            <w:vAlign w:val="center"/>
          </w:tcPr>
          <w:p w:rsidR="000B55D5" w:rsidRPr="00B35F03" w:rsidRDefault="000B55D5" w:rsidP="002C4EFC">
            <w:pPr>
              <w:rPr>
                <w:rFonts w:ascii="Arial" w:hAnsi="Arial" w:cs="Arial"/>
                <w:sz w:val="18"/>
                <w:szCs w:val="18"/>
                <w:lang w:val="es-ES"/>
              </w:rPr>
            </w:pPr>
          </w:p>
        </w:tc>
      </w:tr>
      <w:tr w:rsidR="00A54F05" w:rsidRPr="003C515F" w:rsidTr="003E40E1">
        <w:trPr>
          <w:gridAfter w:val="1"/>
          <w:wAfter w:w="6" w:type="dxa"/>
          <w:trHeight w:val="1142"/>
        </w:trPr>
        <w:tc>
          <w:tcPr>
            <w:tcW w:w="3736" w:type="dxa"/>
            <w:shd w:val="clear" w:color="auto" w:fill="auto"/>
            <w:vAlign w:val="center"/>
          </w:tcPr>
          <w:p w:rsidR="00A54F05" w:rsidRPr="00B35F03" w:rsidRDefault="00A54F05" w:rsidP="000B55D5">
            <w:pPr>
              <w:pStyle w:val="ListParagraph"/>
              <w:numPr>
                <w:ilvl w:val="0"/>
                <w:numId w:val="24"/>
              </w:numPr>
              <w:tabs>
                <w:tab w:val="left" w:pos="252"/>
              </w:tabs>
              <w:ind w:left="162" w:hanging="90"/>
              <w:rPr>
                <w:rFonts w:ascii="Arial" w:hAnsi="Arial" w:cs="Arial"/>
                <w:sz w:val="16"/>
                <w:szCs w:val="16"/>
                <w:lang w:val="es-ES"/>
              </w:rPr>
            </w:pPr>
            <w:r w:rsidRPr="00B35F03">
              <w:rPr>
                <w:rFonts w:ascii="Arial" w:hAnsi="Arial" w:cs="Arial"/>
                <w:b/>
                <w:sz w:val="16"/>
                <w:szCs w:val="16"/>
                <w:lang w:val="es-ES"/>
              </w:rPr>
              <w:t xml:space="preserve">Indicadores de  </w:t>
            </w:r>
            <w:r>
              <w:rPr>
                <w:rFonts w:ascii="Arial" w:hAnsi="Arial" w:cs="Arial"/>
                <w:b/>
                <w:sz w:val="16"/>
                <w:szCs w:val="16"/>
                <w:lang w:val="es-ES"/>
              </w:rPr>
              <w:t>Obras de mantenimiento</w:t>
            </w:r>
          </w:p>
          <w:p w:rsidR="003A6B6D" w:rsidRPr="00822C3E" w:rsidRDefault="00D206C0" w:rsidP="00822C3E">
            <w:pPr>
              <w:rPr>
                <w:rFonts w:ascii="Arial" w:hAnsi="Arial" w:cs="Arial"/>
                <w:i/>
                <w:sz w:val="16"/>
                <w:szCs w:val="16"/>
                <w:lang w:val="es-ES"/>
              </w:rPr>
            </w:pPr>
            <w:r>
              <w:rPr>
                <w:rFonts w:ascii="Arial" w:hAnsi="Arial" w:cs="Arial"/>
                <w:i/>
                <w:sz w:val="16"/>
                <w:szCs w:val="16"/>
                <w:lang w:val="es-ES"/>
              </w:rPr>
              <w:t xml:space="preserve">       </w:t>
            </w:r>
            <w:r w:rsidR="00A54F05">
              <w:rPr>
                <w:rFonts w:ascii="Arial" w:hAnsi="Arial" w:cs="Arial"/>
                <w:i/>
                <w:sz w:val="16"/>
                <w:szCs w:val="16"/>
                <w:lang w:val="es-ES"/>
              </w:rPr>
              <w:t xml:space="preserve">Recopilación de información </w:t>
            </w:r>
          </w:p>
          <w:p w:rsidR="003A6B6D" w:rsidRPr="00822C3E" w:rsidRDefault="003A6B6D" w:rsidP="00822C3E">
            <w:pPr>
              <w:pStyle w:val="ListParagraph"/>
              <w:numPr>
                <w:ilvl w:val="0"/>
                <w:numId w:val="19"/>
              </w:numPr>
              <w:rPr>
                <w:rFonts w:ascii="Arial" w:hAnsi="Arial" w:cs="Arial"/>
                <w:i/>
                <w:sz w:val="18"/>
                <w:szCs w:val="18"/>
                <w:lang w:val="es-ES"/>
              </w:rPr>
            </w:pPr>
            <w:r w:rsidRPr="00822C3E">
              <w:rPr>
                <w:rFonts w:ascii="Arial" w:hAnsi="Arial" w:cs="Arial"/>
                <w:sz w:val="18"/>
                <w:szCs w:val="18"/>
                <w:lang w:val="es-ES"/>
              </w:rPr>
              <w:t>Kilómetros de caminos secundarios y/o vecinales que alimentan el CPM intervenidos con microempresas de mantenimiento</w:t>
            </w:r>
          </w:p>
        </w:tc>
        <w:tc>
          <w:tcPr>
            <w:tcW w:w="329" w:type="dxa"/>
            <w:shd w:val="clear" w:color="auto" w:fill="auto"/>
            <w:vAlign w:val="center"/>
          </w:tcPr>
          <w:p w:rsidR="00A54F05" w:rsidRPr="00B35F03" w:rsidRDefault="00A54F05" w:rsidP="005478A9">
            <w:pPr>
              <w:jc w:val="center"/>
              <w:rPr>
                <w:rFonts w:ascii="Arial" w:hAnsi="Arial" w:cs="Arial"/>
                <w:sz w:val="18"/>
                <w:szCs w:val="18"/>
                <w:lang w:val="es-ES"/>
              </w:rPr>
            </w:pPr>
          </w:p>
        </w:tc>
        <w:tc>
          <w:tcPr>
            <w:tcW w:w="335" w:type="dxa"/>
            <w:shd w:val="clear" w:color="auto" w:fill="auto"/>
            <w:vAlign w:val="center"/>
          </w:tcPr>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Default="00A54F05" w:rsidP="005478A9">
            <w:pPr>
              <w:jc w:val="center"/>
              <w:rPr>
                <w:rFonts w:ascii="Arial" w:hAnsi="Arial" w:cs="Arial"/>
                <w:sz w:val="16"/>
                <w:szCs w:val="16"/>
                <w:lang w:val="es-ES"/>
              </w:rPr>
            </w:pPr>
            <w:r w:rsidRPr="003C515F">
              <w:rPr>
                <w:rFonts w:ascii="Arial" w:hAnsi="Arial" w:cs="Arial"/>
                <w:sz w:val="16"/>
                <w:szCs w:val="16"/>
                <w:lang w:val="es-ES"/>
              </w:rPr>
              <w:t>X</w:t>
            </w: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tc>
        <w:tc>
          <w:tcPr>
            <w:tcW w:w="394" w:type="dxa"/>
            <w:shd w:val="clear" w:color="auto" w:fill="auto"/>
            <w:vAlign w:val="center"/>
          </w:tcPr>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tc>
        <w:tc>
          <w:tcPr>
            <w:tcW w:w="388" w:type="dxa"/>
            <w:shd w:val="clear" w:color="auto" w:fill="auto"/>
          </w:tcPr>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3A6B6D" w:rsidRDefault="003A6B6D" w:rsidP="005478A9">
            <w:pPr>
              <w:jc w:val="center"/>
              <w:rPr>
                <w:ins w:id="21" w:author="Inter-American Development Bank" w:date="2015-09-23T10:30:00Z"/>
                <w:rFonts w:ascii="Arial" w:hAnsi="Arial" w:cs="Arial"/>
                <w:sz w:val="16"/>
                <w:szCs w:val="16"/>
                <w:lang w:val="es-ES"/>
              </w:rPr>
            </w:pPr>
          </w:p>
          <w:p w:rsidR="00A54F05" w:rsidRDefault="00A54F05" w:rsidP="005478A9">
            <w:pPr>
              <w:jc w:val="center"/>
              <w:rPr>
                <w:rFonts w:ascii="Arial" w:hAnsi="Arial" w:cs="Arial"/>
                <w:sz w:val="18"/>
                <w:szCs w:val="18"/>
                <w:lang w:val="es-ES"/>
              </w:rPr>
            </w:pPr>
            <w:r w:rsidRPr="003C515F">
              <w:rPr>
                <w:rFonts w:ascii="Arial" w:hAnsi="Arial" w:cs="Arial"/>
                <w:sz w:val="16"/>
                <w:szCs w:val="16"/>
                <w:lang w:val="es-ES"/>
              </w:rPr>
              <w:t>X</w:t>
            </w:r>
            <w:r w:rsidRPr="00B35F03">
              <w:rPr>
                <w:rFonts w:ascii="Arial" w:hAnsi="Arial" w:cs="Arial"/>
                <w:sz w:val="18"/>
                <w:szCs w:val="18"/>
                <w:lang w:val="es-ES"/>
              </w:rPr>
              <w:t xml:space="preserve"> </w:t>
            </w: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tc>
        <w:tc>
          <w:tcPr>
            <w:tcW w:w="329" w:type="dxa"/>
            <w:shd w:val="clear" w:color="auto" w:fill="auto"/>
          </w:tcPr>
          <w:p w:rsidR="00A54F05" w:rsidRPr="00B35F03" w:rsidRDefault="00A54F05" w:rsidP="005478A9">
            <w:pPr>
              <w:jc w:val="center"/>
              <w:rPr>
                <w:rFonts w:ascii="Arial" w:hAnsi="Arial" w:cs="Arial"/>
                <w:sz w:val="18"/>
                <w:szCs w:val="18"/>
                <w:lang w:val="es-ES"/>
              </w:rPr>
            </w:pPr>
          </w:p>
        </w:tc>
        <w:tc>
          <w:tcPr>
            <w:tcW w:w="335" w:type="dxa"/>
            <w:shd w:val="clear" w:color="auto" w:fill="auto"/>
          </w:tcPr>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Default="00A54F05" w:rsidP="005478A9">
            <w:pPr>
              <w:jc w:val="center"/>
              <w:rPr>
                <w:rFonts w:ascii="Arial" w:hAnsi="Arial" w:cs="Arial"/>
                <w:sz w:val="16"/>
                <w:szCs w:val="16"/>
                <w:lang w:val="es-ES"/>
              </w:rPr>
            </w:pPr>
            <w:r w:rsidRPr="003C515F">
              <w:rPr>
                <w:rFonts w:ascii="Arial" w:hAnsi="Arial" w:cs="Arial"/>
                <w:sz w:val="16"/>
                <w:szCs w:val="16"/>
                <w:lang w:val="es-ES"/>
              </w:rPr>
              <w:t>X</w:t>
            </w: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tc>
        <w:tc>
          <w:tcPr>
            <w:tcW w:w="394" w:type="dxa"/>
            <w:shd w:val="clear" w:color="auto" w:fill="auto"/>
          </w:tcPr>
          <w:p w:rsidR="00A54F05" w:rsidRPr="00B35F03" w:rsidRDefault="00A54F05" w:rsidP="005478A9">
            <w:pPr>
              <w:jc w:val="center"/>
              <w:rPr>
                <w:rFonts w:ascii="Arial" w:hAnsi="Arial" w:cs="Arial"/>
                <w:sz w:val="18"/>
                <w:szCs w:val="18"/>
                <w:lang w:val="es-ES"/>
              </w:rPr>
            </w:pPr>
          </w:p>
        </w:tc>
        <w:tc>
          <w:tcPr>
            <w:tcW w:w="388" w:type="dxa"/>
            <w:shd w:val="clear" w:color="auto" w:fill="auto"/>
          </w:tcPr>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3A6B6D" w:rsidRDefault="003A6B6D" w:rsidP="005478A9">
            <w:pPr>
              <w:jc w:val="center"/>
              <w:rPr>
                <w:ins w:id="22" w:author="Inter-American Development Bank" w:date="2015-09-23T10:30:00Z"/>
                <w:rFonts w:ascii="Arial" w:hAnsi="Arial" w:cs="Arial"/>
                <w:sz w:val="16"/>
                <w:szCs w:val="16"/>
                <w:lang w:val="es-ES"/>
              </w:rPr>
            </w:pPr>
          </w:p>
          <w:p w:rsidR="00A54F05" w:rsidRDefault="00A54F05" w:rsidP="005478A9">
            <w:pPr>
              <w:jc w:val="center"/>
              <w:rPr>
                <w:rFonts w:ascii="Arial" w:hAnsi="Arial" w:cs="Arial"/>
                <w:sz w:val="16"/>
                <w:szCs w:val="16"/>
                <w:lang w:val="es-ES"/>
              </w:rPr>
            </w:pPr>
            <w:r w:rsidRPr="003C515F">
              <w:rPr>
                <w:rFonts w:ascii="Arial" w:hAnsi="Arial" w:cs="Arial"/>
                <w:sz w:val="16"/>
                <w:szCs w:val="16"/>
                <w:lang w:val="es-ES"/>
              </w:rPr>
              <w:t>X</w:t>
            </w:r>
          </w:p>
          <w:p w:rsidR="00A54F05" w:rsidRPr="00B35F03" w:rsidRDefault="00A54F05" w:rsidP="005478A9">
            <w:pPr>
              <w:jc w:val="center"/>
              <w:rPr>
                <w:rFonts w:ascii="Arial" w:hAnsi="Arial" w:cs="Arial"/>
                <w:sz w:val="18"/>
                <w:szCs w:val="18"/>
                <w:lang w:val="es-ES"/>
              </w:rPr>
            </w:pPr>
            <w:r w:rsidRPr="00B35F03">
              <w:rPr>
                <w:rFonts w:ascii="Arial" w:hAnsi="Arial" w:cs="Arial"/>
                <w:sz w:val="18"/>
                <w:szCs w:val="18"/>
                <w:lang w:val="es-ES"/>
              </w:rPr>
              <w:t xml:space="preserve"> </w:t>
            </w:r>
          </w:p>
          <w:p w:rsidR="00A54F05" w:rsidRPr="00B35F03" w:rsidRDefault="00A54F05" w:rsidP="005478A9">
            <w:pPr>
              <w:jc w:val="center"/>
              <w:rPr>
                <w:rFonts w:ascii="Arial" w:hAnsi="Arial" w:cs="Arial"/>
                <w:sz w:val="18"/>
                <w:szCs w:val="18"/>
                <w:lang w:val="es-ES"/>
              </w:rPr>
            </w:pPr>
          </w:p>
        </w:tc>
        <w:tc>
          <w:tcPr>
            <w:tcW w:w="329" w:type="dxa"/>
            <w:shd w:val="clear" w:color="auto" w:fill="auto"/>
          </w:tcPr>
          <w:p w:rsidR="00A54F05" w:rsidRPr="00B35F03" w:rsidRDefault="00A54F05" w:rsidP="005478A9">
            <w:pPr>
              <w:jc w:val="center"/>
              <w:rPr>
                <w:rFonts w:ascii="Arial" w:hAnsi="Arial" w:cs="Arial"/>
                <w:sz w:val="18"/>
                <w:szCs w:val="18"/>
                <w:lang w:val="es-ES"/>
              </w:rPr>
            </w:pPr>
          </w:p>
        </w:tc>
        <w:tc>
          <w:tcPr>
            <w:tcW w:w="335" w:type="dxa"/>
            <w:shd w:val="clear" w:color="auto" w:fill="auto"/>
          </w:tcPr>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Default="00A54F05" w:rsidP="005478A9">
            <w:pPr>
              <w:jc w:val="center"/>
              <w:rPr>
                <w:rFonts w:ascii="Arial" w:hAnsi="Arial" w:cs="Arial"/>
                <w:sz w:val="16"/>
                <w:szCs w:val="16"/>
                <w:lang w:val="es-ES"/>
              </w:rPr>
            </w:pPr>
            <w:r w:rsidRPr="003C515F">
              <w:rPr>
                <w:rFonts w:ascii="Arial" w:hAnsi="Arial" w:cs="Arial"/>
                <w:sz w:val="16"/>
                <w:szCs w:val="16"/>
                <w:lang w:val="es-ES"/>
              </w:rPr>
              <w:t>X</w:t>
            </w: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tc>
        <w:tc>
          <w:tcPr>
            <w:tcW w:w="394" w:type="dxa"/>
            <w:shd w:val="clear" w:color="auto" w:fill="auto"/>
          </w:tcPr>
          <w:p w:rsidR="00A54F05" w:rsidRPr="00B35F03" w:rsidRDefault="00A54F05" w:rsidP="005478A9">
            <w:pPr>
              <w:jc w:val="center"/>
              <w:rPr>
                <w:rFonts w:ascii="Arial" w:hAnsi="Arial" w:cs="Arial"/>
                <w:sz w:val="18"/>
                <w:szCs w:val="18"/>
                <w:lang w:val="es-ES"/>
              </w:rPr>
            </w:pPr>
          </w:p>
        </w:tc>
        <w:tc>
          <w:tcPr>
            <w:tcW w:w="388" w:type="dxa"/>
            <w:shd w:val="clear" w:color="auto" w:fill="auto"/>
          </w:tcPr>
          <w:p w:rsidR="00A54F05" w:rsidRPr="00B35F03" w:rsidRDefault="00A54F05" w:rsidP="005478A9">
            <w:pPr>
              <w:jc w:val="center"/>
              <w:rPr>
                <w:rFonts w:ascii="Arial" w:hAnsi="Arial" w:cs="Arial"/>
                <w:sz w:val="18"/>
                <w:szCs w:val="18"/>
                <w:lang w:val="es-ES"/>
              </w:rPr>
            </w:pPr>
          </w:p>
          <w:p w:rsidR="00A54F05" w:rsidRPr="00B35F03" w:rsidRDefault="00A54F05" w:rsidP="005478A9">
            <w:pPr>
              <w:jc w:val="center"/>
              <w:rPr>
                <w:rFonts w:ascii="Arial" w:hAnsi="Arial" w:cs="Arial"/>
                <w:sz w:val="18"/>
                <w:szCs w:val="18"/>
                <w:lang w:val="es-ES"/>
              </w:rPr>
            </w:pPr>
          </w:p>
          <w:p w:rsidR="003A6B6D" w:rsidRDefault="003A6B6D" w:rsidP="00B35F03">
            <w:pPr>
              <w:rPr>
                <w:ins w:id="23" w:author="Inter-American Development Bank" w:date="2015-09-23T10:30:00Z"/>
                <w:rFonts w:ascii="Arial" w:hAnsi="Arial" w:cs="Arial"/>
                <w:sz w:val="16"/>
                <w:szCs w:val="16"/>
                <w:lang w:val="es-ES"/>
              </w:rPr>
            </w:pPr>
          </w:p>
          <w:p w:rsidR="00A54F05" w:rsidRPr="00754F79" w:rsidRDefault="00A54F05" w:rsidP="00B35F03">
            <w:pPr>
              <w:rPr>
                <w:rFonts w:ascii="Arial" w:hAnsi="Arial" w:cs="Arial"/>
                <w:sz w:val="16"/>
                <w:szCs w:val="16"/>
                <w:lang w:val="es-ES"/>
              </w:rPr>
            </w:pPr>
            <w:r w:rsidRPr="003C515F">
              <w:rPr>
                <w:rFonts w:ascii="Arial" w:hAnsi="Arial" w:cs="Arial"/>
                <w:sz w:val="16"/>
                <w:szCs w:val="16"/>
                <w:lang w:val="es-ES"/>
              </w:rPr>
              <w:t>X</w:t>
            </w:r>
          </w:p>
          <w:p w:rsidR="00A54F05" w:rsidRPr="00B35F03" w:rsidRDefault="00A54F05" w:rsidP="005478A9">
            <w:pPr>
              <w:rPr>
                <w:rFonts w:ascii="Arial" w:hAnsi="Arial" w:cs="Arial"/>
                <w:sz w:val="18"/>
                <w:szCs w:val="18"/>
                <w:lang w:val="es-ES"/>
              </w:rPr>
            </w:pPr>
          </w:p>
          <w:p w:rsidR="00A54F05" w:rsidRPr="00B35F03" w:rsidRDefault="00A54F05" w:rsidP="005478A9">
            <w:pPr>
              <w:rPr>
                <w:rFonts w:ascii="Arial" w:hAnsi="Arial" w:cs="Arial"/>
                <w:sz w:val="18"/>
                <w:szCs w:val="18"/>
                <w:lang w:val="es-ES"/>
              </w:rPr>
            </w:pPr>
          </w:p>
        </w:tc>
        <w:tc>
          <w:tcPr>
            <w:tcW w:w="329" w:type="dxa"/>
            <w:shd w:val="clear" w:color="auto" w:fill="auto"/>
          </w:tcPr>
          <w:p w:rsidR="00A54F05" w:rsidRPr="00B35F03" w:rsidRDefault="00A54F05" w:rsidP="005478A9">
            <w:pPr>
              <w:jc w:val="center"/>
              <w:rPr>
                <w:rFonts w:ascii="Arial" w:hAnsi="Arial" w:cs="Arial"/>
                <w:sz w:val="18"/>
                <w:szCs w:val="18"/>
                <w:lang w:val="es-ES"/>
              </w:rPr>
            </w:pPr>
          </w:p>
        </w:tc>
        <w:tc>
          <w:tcPr>
            <w:tcW w:w="335" w:type="dxa"/>
            <w:shd w:val="clear" w:color="auto" w:fill="auto"/>
          </w:tcPr>
          <w:p w:rsidR="003A6B6D" w:rsidRDefault="003A6B6D" w:rsidP="005478A9">
            <w:pPr>
              <w:jc w:val="center"/>
              <w:rPr>
                <w:ins w:id="24" w:author="Inter-American Development Bank" w:date="2015-09-23T10:30:00Z"/>
                <w:rFonts w:ascii="Arial" w:hAnsi="Arial" w:cs="Arial"/>
                <w:sz w:val="16"/>
                <w:szCs w:val="16"/>
                <w:lang w:val="es-ES"/>
              </w:rPr>
            </w:pPr>
          </w:p>
          <w:p w:rsidR="003A6B6D" w:rsidRDefault="003A6B6D" w:rsidP="005478A9">
            <w:pPr>
              <w:jc w:val="center"/>
              <w:rPr>
                <w:ins w:id="25" w:author="Inter-American Development Bank" w:date="2015-09-23T10:30:00Z"/>
                <w:rFonts w:ascii="Arial" w:hAnsi="Arial" w:cs="Arial"/>
                <w:sz w:val="16"/>
                <w:szCs w:val="16"/>
                <w:lang w:val="es-ES"/>
              </w:rPr>
            </w:pPr>
          </w:p>
          <w:p w:rsidR="003A6B6D" w:rsidRDefault="003A6B6D" w:rsidP="005478A9">
            <w:pPr>
              <w:jc w:val="center"/>
              <w:rPr>
                <w:ins w:id="26" w:author="Inter-American Development Bank" w:date="2015-09-23T10:30:00Z"/>
                <w:rFonts w:ascii="Arial" w:hAnsi="Arial" w:cs="Arial"/>
                <w:sz w:val="16"/>
                <w:szCs w:val="16"/>
                <w:lang w:val="es-ES"/>
              </w:rPr>
            </w:pPr>
          </w:p>
          <w:p w:rsidR="00A54F05" w:rsidRPr="00B35F03" w:rsidRDefault="00A54F05" w:rsidP="005478A9">
            <w:pPr>
              <w:jc w:val="center"/>
              <w:rPr>
                <w:rFonts w:ascii="Arial" w:hAnsi="Arial" w:cs="Arial"/>
                <w:sz w:val="18"/>
                <w:szCs w:val="18"/>
                <w:lang w:val="es-ES"/>
              </w:rPr>
            </w:pPr>
            <w:r w:rsidRPr="003C515F">
              <w:rPr>
                <w:rFonts w:ascii="Arial" w:hAnsi="Arial" w:cs="Arial"/>
                <w:sz w:val="16"/>
                <w:szCs w:val="16"/>
                <w:lang w:val="es-ES"/>
              </w:rPr>
              <w:t>X</w:t>
            </w:r>
          </w:p>
        </w:tc>
        <w:tc>
          <w:tcPr>
            <w:tcW w:w="394" w:type="dxa"/>
            <w:shd w:val="clear" w:color="auto" w:fill="auto"/>
          </w:tcPr>
          <w:p w:rsidR="00A54F05" w:rsidRPr="00B35F03" w:rsidRDefault="00A54F05" w:rsidP="005478A9">
            <w:pPr>
              <w:jc w:val="center"/>
              <w:rPr>
                <w:rFonts w:ascii="Arial" w:hAnsi="Arial" w:cs="Arial"/>
                <w:sz w:val="18"/>
                <w:szCs w:val="18"/>
                <w:lang w:val="es-ES"/>
              </w:rPr>
            </w:pPr>
          </w:p>
        </w:tc>
        <w:tc>
          <w:tcPr>
            <w:tcW w:w="388" w:type="dxa"/>
            <w:shd w:val="clear" w:color="auto" w:fill="auto"/>
          </w:tcPr>
          <w:p w:rsidR="00A54F05" w:rsidRPr="00B35F03" w:rsidRDefault="00A54F05" w:rsidP="005478A9">
            <w:pPr>
              <w:jc w:val="center"/>
              <w:rPr>
                <w:rFonts w:ascii="Arial" w:hAnsi="Arial" w:cs="Arial"/>
                <w:sz w:val="18"/>
                <w:szCs w:val="18"/>
                <w:lang w:val="es-ES"/>
              </w:rPr>
            </w:pPr>
          </w:p>
          <w:p w:rsidR="003A6B6D" w:rsidRDefault="003A6B6D" w:rsidP="005478A9">
            <w:pPr>
              <w:jc w:val="center"/>
              <w:rPr>
                <w:ins w:id="27" w:author="Inter-American Development Bank" w:date="2015-09-23T10:30:00Z"/>
                <w:rFonts w:ascii="Arial" w:hAnsi="Arial" w:cs="Arial"/>
                <w:sz w:val="16"/>
                <w:szCs w:val="16"/>
                <w:lang w:val="es-ES"/>
              </w:rPr>
            </w:pPr>
          </w:p>
          <w:p w:rsidR="003A6B6D" w:rsidRDefault="003A6B6D" w:rsidP="005478A9">
            <w:pPr>
              <w:jc w:val="center"/>
              <w:rPr>
                <w:ins w:id="28" w:author="Inter-American Development Bank" w:date="2015-09-23T10:30:00Z"/>
                <w:rFonts w:ascii="Arial" w:hAnsi="Arial" w:cs="Arial"/>
                <w:sz w:val="16"/>
                <w:szCs w:val="16"/>
                <w:lang w:val="es-ES"/>
              </w:rPr>
            </w:pPr>
          </w:p>
          <w:p w:rsidR="00A54F05" w:rsidRDefault="00A54F05" w:rsidP="005478A9">
            <w:pPr>
              <w:jc w:val="center"/>
              <w:rPr>
                <w:rFonts w:ascii="Arial" w:hAnsi="Arial" w:cs="Arial"/>
                <w:sz w:val="18"/>
                <w:szCs w:val="18"/>
                <w:lang w:val="es-ES"/>
              </w:rPr>
            </w:pPr>
            <w:r w:rsidRPr="003C515F">
              <w:rPr>
                <w:rFonts w:ascii="Arial" w:hAnsi="Arial" w:cs="Arial"/>
                <w:sz w:val="16"/>
                <w:szCs w:val="16"/>
                <w:lang w:val="es-ES"/>
              </w:rPr>
              <w:t>X</w:t>
            </w:r>
            <w:r w:rsidRPr="00B35F03">
              <w:rPr>
                <w:rFonts w:ascii="Arial" w:hAnsi="Arial" w:cs="Arial"/>
                <w:sz w:val="18"/>
                <w:szCs w:val="18"/>
                <w:lang w:val="es-ES"/>
              </w:rPr>
              <w:t xml:space="preserve"> </w:t>
            </w:r>
          </w:p>
          <w:p w:rsidR="00A54F05" w:rsidRPr="00B35F03" w:rsidRDefault="00A54F05" w:rsidP="005478A9">
            <w:pPr>
              <w:jc w:val="center"/>
              <w:rPr>
                <w:rFonts w:ascii="Arial" w:hAnsi="Arial" w:cs="Arial"/>
                <w:sz w:val="18"/>
                <w:szCs w:val="18"/>
                <w:lang w:val="es-ES"/>
              </w:rPr>
            </w:pPr>
          </w:p>
        </w:tc>
        <w:tc>
          <w:tcPr>
            <w:tcW w:w="1106" w:type="dxa"/>
            <w:vAlign w:val="center"/>
          </w:tcPr>
          <w:p w:rsidR="00A54F05" w:rsidRPr="00B35F03" w:rsidRDefault="00A54F05" w:rsidP="00B35F03">
            <w:pPr>
              <w:rPr>
                <w:rFonts w:ascii="Arial" w:hAnsi="Arial" w:cs="Arial"/>
                <w:sz w:val="18"/>
                <w:szCs w:val="18"/>
                <w:lang w:val="es-ES"/>
              </w:rPr>
            </w:pPr>
            <w:r>
              <w:rPr>
                <w:rFonts w:ascii="Arial" w:hAnsi="Arial" w:cs="Arial"/>
                <w:sz w:val="16"/>
                <w:szCs w:val="16"/>
                <w:lang w:val="es-ES"/>
              </w:rPr>
              <w:t>INVEST- H</w:t>
            </w:r>
          </w:p>
        </w:tc>
        <w:tc>
          <w:tcPr>
            <w:tcW w:w="1266" w:type="dxa"/>
            <w:gridSpan w:val="2"/>
            <w:vMerge/>
            <w:shd w:val="clear" w:color="auto" w:fill="auto"/>
            <w:vAlign w:val="center"/>
          </w:tcPr>
          <w:p w:rsidR="00A54F05" w:rsidRPr="00B35F03" w:rsidRDefault="00A54F05" w:rsidP="00B35F03">
            <w:pPr>
              <w:rPr>
                <w:rFonts w:ascii="Arial" w:hAnsi="Arial" w:cs="Arial"/>
                <w:sz w:val="18"/>
                <w:szCs w:val="18"/>
                <w:lang w:val="es-ES"/>
              </w:rPr>
            </w:pPr>
          </w:p>
        </w:tc>
        <w:tc>
          <w:tcPr>
            <w:tcW w:w="1350" w:type="dxa"/>
            <w:gridSpan w:val="2"/>
            <w:vMerge/>
            <w:vAlign w:val="center"/>
          </w:tcPr>
          <w:p w:rsidR="00A54F05" w:rsidRPr="00B35F03" w:rsidRDefault="00A54F05" w:rsidP="002C4EFC">
            <w:pPr>
              <w:rPr>
                <w:rFonts w:ascii="Arial" w:hAnsi="Arial" w:cs="Arial"/>
                <w:sz w:val="18"/>
                <w:szCs w:val="18"/>
                <w:lang w:val="es-ES"/>
              </w:rPr>
            </w:pPr>
          </w:p>
        </w:tc>
      </w:tr>
      <w:tr w:rsidR="00A54F05" w:rsidRPr="003C515F" w:rsidTr="003E40E1">
        <w:trPr>
          <w:gridAfter w:val="1"/>
          <w:wAfter w:w="6" w:type="dxa"/>
          <w:trHeight w:val="323"/>
        </w:trPr>
        <w:tc>
          <w:tcPr>
            <w:tcW w:w="3736" w:type="dxa"/>
          </w:tcPr>
          <w:p w:rsidR="00A54F05" w:rsidRPr="003C515F" w:rsidRDefault="00A54F05" w:rsidP="000B55D5">
            <w:pPr>
              <w:pStyle w:val="ListParagraph"/>
              <w:numPr>
                <w:ilvl w:val="0"/>
                <w:numId w:val="24"/>
              </w:numPr>
              <w:tabs>
                <w:tab w:val="left" w:pos="252"/>
              </w:tabs>
              <w:ind w:left="162" w:hanging="90"/>
              <w:rPr>
                <w:rFonts w:ascii="Arial" w:hAnsi="Arial" w:cs="Arial"/>
                <w:b/>
                <w:sz w:val="16"/>
                <w:szCs w:val="16"/>
                <w:lang w:val="es-ES"/>
              </w:rPr>
            </w:pPr>
            <w:r w:rsidRPr="003C515F">
              <w:rPr>
                <w:rFonts w:ascii="Arial" w:hAnsi="Arial" w:cs="Arial"/>
                <w:b/>
                <w:sz w:val="16"/>
                <w:szCs w:val="16"/>
                <w:lang w:val="es-ES"/>
              </w:rPr>
              <w:t>Procesamiento y Análisis de información</w:t>
            </w:r>
          </w:p>
        </w:tc>
        <w:tc>
          <w:tcPr>
            <w:tcW w:w="329" w:type="dxa"/>
            <w:shd w:val="clear" w:color="auto" w:fill="auto"/>
            <w:vAlign w:val="center"/>
          </w:tcPr>
          <w:p w:rsidR="00A54F05" w:rsidRPr="003C515F" w:rsidRDefault="00A54F05" w:rsidP="005478A9">
            <w:pPr>
              <w:rPr>
                <w:rFonts w:ascii="Arial" w:hAnsi="Arial" w:cs="Arial"/>
                <w:sz w:val="16"/>
                <w:szCs w:val="16"/>
                <w:lang w:val="es-ES"/>
              </w:rPr>
            </w:pPr>
          </w:p>
        </w:tc>
        <w:tc>
          <w:tcPr>
            <w:tcW w:w="335" w:type="dxa"/>
            <w:shd w:val="clear" w:color="auto" w:fill="auto"/>
            <w:vAlign w:val="center"/>
          </w:tcPr>
          <w:p w:rsidR="00A54F05" w:rsidRPr="003C515F" w:rsidRDefault="00A54F05" w:rsidP="005478A9">
            <w:pPr>
              <w:rPr>
                <w:rFonts w:ascii="Arial" w:hAnsi="Arial" w:cs="Arial"/>
                <w:sz w:val="16"/>
                <w:szCs w:val="16"/>
                <w:lang w:val="es-ES"/>
              </w:rPr>
            </w:pPr>
          </w:p>
        </w:tc>
        <w:tc>
          <w:tcPr>
            <w:tcW w:w="394" w:type="dxa"/>
            <w:shd w:val="clear" w:color="auto" w:fill="auto"/>
            <w:vAlign w:val="center"/>
          </w:tcPr>
          <w:p w:rsidR="00A54F05" w:rsidRPr="003C515F" w:rsidRDefault="00A54F05" w:rsidP="005478A9">
            <w:pPr>
              <w:rPr>
                <w:rFonts w:ascii="Arial" w:hAnsi="Arial" w:cs="Arial"/>
                <w:sz w:val="16"/>
                <w:szCs w:val="16"/>
                <w:lang w:val="es-ES"/>
              </w:rPr>
            </w:pPr>
          </w:p>
        </w:tc>
        <w:tc>
          <w:tcPr>
            <w:tcW w:w="388" w:type="dxa"/>
            <w:shd w:val="clear" w:color="auto" w:fill="auto"/>
            <w:vAlign w:val="center"/>
          </w:tcPr>
          <w:p w:rsidR="00A54F05" w:rsidRPr="003C515F" w:rsidRDefault="00A54F05" w:rsidP="005478A9">
            <w:pPr>
              <w:rPr>
                <w:rFonts w:ascii="Arial" w:hAnsi="Arial" w:cs="Arial"/>
                <w:sz w:val="16"/>
                <w:szCs w:val="16"/>
                <w:lang w:val="es-ES"/>
              </w:rPr>
            </w:pPr>
            <w:r w:rsidRPr="003C515F">
              <w:rPr>
                <w:rFonts w:ascii="Arial" w:hAnsi="Arial" w:cs="Arial"/>
                <w:sz w:val="16"/>
                <w:szCs w:val="16"/>
                <w:lang w:val="es-ES"/>
              </w:rPr>
              <w:t>X</w:t>
            </w:r>
          </w:p>
        </w:tc>
        <w:tc>
          <w:tcPr>
            <w:tcW w:w="329" w:type="dxa"/>
            <w:shd w:val="clear" w:color="auto" w:fill="auto"/>
            <w:vAlign w:val="center"/>
          </w:tcPr>
          <w:p w:rsidR="00A54F05" w:rsidRPr="003C515F" w:rsidRDefault="00A54F05" w:rsidP="005478A9">
            <w:pPr>
              <w:rPr>
                <w:rFonts w:ascii="Arial" w:hAnsi="Arial" w:cs="Arial"/>
                <w:sz w:val="16"/>
                <w:szCs w:val="16"/>
                <w:lang w:val="es-ES"/>
              </w:rPr>
            </w:pPr>
          </w:p>
        </w:tc>
        <w:tc>
          <w:tcPr>
            <w:tcW w:w="335" w:type="dxa"/>
            <w:shd w:val="clear" w:color="auto" w:fill="auto"/>
            <w:vAlign w:val="center"/>
          </w:tcPr>
          <w:p w:rsidR="00A54F05" w:rsidRPr="003C515F" w:rsidRDefault="00A54F05" w:rsidP="005478A9">
            <w:pPr>
              <w:rPr>
                <w:rFonts w:ascii="Arial" w:hAnsi="Arial" w:cs="Arial"/>
                <w:sz w:val="16"/>
                <w:szCs w:val="16"/>
                <w:lang w:val="es-ES"/>
              </w:rPr>
            </w:pPr>
          </w:p>
        </w:tc>
        <w:tc>
          <w:tcPr>
            <w:tcW w:w="394" w:type="dxa"/>
            <w:shd w:val="clear" w:color="auto" w:fill="auto"/>
            <w:vAlign w:val="center"/>
          </w:tcPr>
          <w:p w:rsidR="00A54F05" w:rsidRPr="003C515F" w:rsidRDefault="00A54F05" w:rsidP="005478A9">
            <w:pPr>
              <w:rPr>
                <w:rFonts w:ascii="Arial" w:hAnsi="Arial" w:cs="Arial"/>
                <w:sz w:val="16"/>
                <w:szCs w:val="16"/>
                <w:lang w:val="es-ES"/>
              </w:rPr>
            </w:pPr>
          </w:p>
        </w:tc>
        <w:tc>
          <w:tcPr>
            <w:tcW w:w="388" w:type="dxa"/>
            <w:shd w:val="clear" w:color="auto" w:fill="auto"/>
            <w:vAlign w:val="center"/>
          </w:tcPr>
          <w:p w:rsidR="00A54F05" w:rsidRPr="003C515F" w:rsidRDefault="00A54F05" w:rsidP="005478A9">
            <w:pPr>
              <w:rPr>
                <w:rFonts w:ascii="Arial" w:hAnsi="Arial" w:cs="Arial"/>
                <w:sz w:val="16"/>
                <w:szCs w:val="16"/>
                <w:lang w:val="es-ES"/>
              </w:rPr>
            </w:pPr>
            <w:r w:rsidRPr="003C515F">
              <w:rPr>
                <w:rFonts w:ascii="Arial" w:hAnsi="Arial" w:cs="Arial"/>
                <w:sz w:val="16"/>
                <w:szCs w:val="16"/>
                <w:lang w:val="es-ES"/>
              </w:rPr>
              <w:t>X</w:t>
            </w:r>
          </w:p>
        </w:tc>
        <w:tc>
          <w:tcPr>
            <w:tcW w:w="329" w:type="dxa"/>
            <w:shd w:val="clear" w:color="auto" w:fill="auto"/>
            <w:vAlign w:val="center"/>
          </w:tcPr>
          <w:p w:rsidR="00A54F05" w:rsidRPr="003C515F" w:rsidRDefault="00A54F05" w:rsidP="005478A9">
            <w:pPr>
              <w:rPr>
                <w:rFonts w:ascii="Arial" w:hAnsi="Arial" w:cs="Arial"/>
                <w:sz w:val="16"/>
                <w:szCs w:val="16"/>
                <w:lang w:val="es-ES"/>
              </w:rPr>
            </w:pPr>
          </w:p>
        </w:tc>
        <w:tc>
          <w:tcPr>
            <w:tcW w:w="335" w:type="dxa"/>
            <w:shd w:val="clear" w:color="auto" w:fill="auto"/>
            <w:vAlign w:val="center"/>
          </w:tcPr>
          <w:p w:rsidR="00A54F05" w:rsidRPr="003C515F" w:rsidRDefault="00A54F05" w:rsidP="005478A9">
            <w:pPr>
              <w:rPr>
                <w:rFonts w:ascii="Arial" w:hAnsi="Arial" w:cs="Arial"/>
                <w:sz w:val="16"/>
                <w:szCs w:val="16"/>
                <w:lang w:val="es-ES"/>
              </w:rPr>
            </w:pPr>
          </w:p>
        </w:tc>
        <w:tc>
          <w:tcPr>
            <w:tcW w:w="394" w:type="dxa"/>
            <w:shd w:val="clear" w:color="auto" w:fill="auto"/>
            <w:vAlign w:val="center"/>
          </w:tcPr>
          <w:p w:rsidR="00A54F05" w:rsidRPr="003C515F" w:rsidRDefault="00A54F05" w:rsidP="005478A9">
            <w:pPr>
              <w:rPr>
                <w:rFonts w:ascii="Arial" w:hAnsi="Arial" w:cs="Arial"/>
                <w:sz w:val="16"/>
                <w:szCs w:val="16"/>
                <w:lang w:val="es-ES"/>
              </w:rPr>
            </w:pPr>
          </w:p>
        </w:tc>
        <w:tc>
          <w:tcPr>
            <w:tcW w:w="388" w:type="dxa"/>
            <w:shd w:val="clear" w:color="auto" w:fill="auto"/>
            <w:vAlign w:val="center"/>
          </w:tcPr>
          <w:p w:rsidR="00A54F05" w:rsidRPr="003C515F" w:rsidRDefault="00A54F05" w:rsidP="005478A9">
            <w:pPr>
              <w:rPr>
                <w:rFonts w:ascii="Arial" w:hAnsi="Arial" w:cs="Arial"/>
                <w:sz w:val="16"/>
                <w:szCs w:val="16"/>
                <w:lang w:val="es-ES"/>
              </w:rPr>
            </w:pPr>
            <w:r w:rsidRPr="003C515F">
              <w:rPr>
                <w:rFonts w:ascii="Arial" w:hAnsi="Arial" w:cs="Arial"/>
                <w:sz w:val="16"/>
                <w:szCs w:val="16"/>
                <w:lang w:val="es-ES"/>
              </w:rPr>
              <w:t>X</w:t>
            </w:r>
          </w:p>
        </w:tc>
        <w:tc>
          <w:tcPr>
            <w:tcW w:w="329" w:type="dxa"/>
            <w:shd w:val="clear" w:color="auto" w:fill="auto"/>
            <w:vAlign w:val="center"/>
          </w:tcPr>
          <w:p w:rsidR="00A54F05" w:rsidRPr="003C515F" w:rsidRDefault="00A54F05" w:rsidP="005478A9">
            <w:pPr>
              <w:jc w:val="center"/>
              <w:rPr>
                <w:rFonts w:ascii="Arial" w:hAnsi="Arial" w:cs="Arial"/>
                <w:sz w:val="16"/>
                <w:szCs w:val="16"/>
                <w:lang w:val="es-ES"/>
              </w:rPr>
            </w:pPr>
          </w:p>
        </w:tc>
        <w:tc>
          <w:tcPr>
            <w:tcW w:w="335" w:type="dxa"/>
            <w:shd w:val="clear" w:color="auto" w:fill="auto"/>
            <w:vAlign w:val="center"/>
          </w:tcPr>
          <w:p w:rsidR="00A54F05" w:rsidRPr="003C515F" w:rsidRDefault="00A54F05" w:rsidP="005478A9">
            <w:pPr>
              <w:jc w:val="center"/>
              <w:rPr>
                <w:rFonts w:ascii="Arial" w:hAnsi="Arial" w:cs="Arial"/>
                <w:sz w:val="16"/>
                <w:szCs w:val="16"/>
                <w:lang w:val="es-ES"/>
              </w:rPr>
            </w:pPr>
          </w:p>
        </w:tc>
        <w:tc>
          <w:tcPr>
            <w:tcW w:w="394" w:type="dxa"/>
            <w:shd w:val="clear" w:color="auto" w:fill="auto"/>
            <w:vAlign w:val="center"/>
          </w:tcPr>
          <w:p w:rsidR="00A54F05" w:rsidRPr="003C515F" w:rsidRDefault="00A54F05" w:rsidP="005478A9">
            <w:pPr>
              <w:jc w:val="center"/>
              <w:rPr>
                <w:rFonts w:ascii="Arial" w:hAnsi="Arial" w:cs="Arial"/>
                <w:sz w:val="16"/>
                <w:szCs w:val="16"/>
                <w:lang w:val="es-ES"/>
              </w:rPr>
            </w:pPr>
          </w:p>
        </w:tc>
        <w:tc>
          <w:tcPr>
            <w:tcW w:w="388" w:type="dxa"/>
            <w:shd w:val="clear" w:color="auto" w:fill="auto"/>
            <w:vAlign w:val="center"/>
          </w:tcPr>
          <w:p w:rsidR="00A54F05" w:rsidRPr="003C515F" w:rsidRDefault="00A54F05" w:rsidP="005478A9">
            <w:pPr>
              <w:jc w:val="center"/>
              <w:rPr>
                <w:rFonts w:ascii="Arial" w:hAnsi="Arial" w:cs="Arial"/>
                <w:sz w:val="16"/>
                <w:szCs w:val="16"/>
                <w:lang w:val="es-ES"/>
              </w:rPr>
            </w:pPr>
            <w:r w:rsidRPr="003C515F">
              <w:rPr>
                <w:rFonts w:ascii="Arial" w:hAnsi="Arial" w:cs="Arial"/>
                <w:sz w:val="16"/>
                <w:szCs w:val="16"/>
                <w:lang w:val="es-ES"/>
              </w:rPr>
              <w:t>X</w:t>
            </w:r>
          </w:p>
        </w:tc>
        <w:tc>
          <w:tcPr>
            <w:tcW w:w="1106" w:type="dxa"/>
          </w:tcPr>
          <w:p w:rsidR="00A54F05" w:rsidRPr="003C515F" w:rsidRDefault="00A54F05" w:rsidP="005478A9">
            <w:pPr>
              <w:jc w:val="center"/>
              <w:rPr>
                <w:rFonts w:ascii="Arial" w:hAnsi="Arial" w:cs="Arial"/>
                <w:sz w:val="16"/>
                <w:szCs w:val="16"/>
                <w:lang w:val="es-ES"/>
              </w:rPr>
            </w:pPr>
            <w:r>
              <w:rPr>
                <w:rFonts w:ascii="Arial" w:hAnsi="Arial" w:cs="Arial"/>
                <w:sz w:val="16"/>
                <w:szCs w:val="16"/>
                <w:lang w:val="es-ES"/>
              </w:rPr>
              <w:t>INVEST- H</w:t>
            </w:r>
          </w:p>
        </w:tc>
        <w:tc>
          <w:tcPr>
            <w:tcW w:w="1266" w:type="dxa"/>
            <w:gridSpan w:val="2"/>
            <w:vMerge/>
          </w:tcPr>
          <w:p w:rsidR="00A54F05" w:rsidRPr="003C515F" w:rsidRDefault="00A54F05" w:rsidP="005478A9">
            <w:pPr>
              <w:rPr>
                <w:rFonts w:ascii="Arial" w:hAnsi="Arial" w:cs="Arial"/>
                <w:sz w:val="16"/>
                <w:szCs w:val="16"/>
                <w:lang w:val="es-ES"/>
              </w:rPr>
            </w:pPr>
          </w:p>
        </w:tc>
        <w:tc>
          <w:tcPr>
            <w:tcW w:w="1350" w:type="dxa"/>
            <w:gridSpan w:val="2"/>
            <w:vMerge/>
          </w:tcPr>
          <w:p w:rsidR="00A54F05" w:rsidRPr="003C515F" w:rsidRDefault="00A54F05" w:rsidP="005478A9">
            <w:pPr>
              <w:jc w:val="center"/>
              <w:rPr>
                <w:rFonts w:ascii="Arial" w:hAnsi="Arial" w:cs="Arial"/>
                <w:sz w:val="16"/>
                <w:szCs w:val="16"/>
                <w:lang w:val="es-ES"/>
              </w:rPr>
            </w:pPr>
          </w:p>
        </w:tc>
      </w:tr>
      <w:tr w:rsidR="00A54F05" w:rsidRPr="003C515F" w:rsidTr="003E40E1">
        <w:trPr>
          <w:gridAfter w:val="1"/>
          <w:wAfter w:w="6" w:type="dxa"/>
          <w:trHeight w:val="350"/>
        </w:trPr>
        <w:tc>
          <w:tcPr>
            <w:tcW w:w="3736" w:type="dxa"/>
          </w:tcPr>
          <w:p w:rsidR="00A54F05" w:rsidRPr="003C515F" w:rsidRDefault="00A54F05" w:rsidP="000B55D5">
            <w:pPr>
              <w:pStyle w:val="ListParagraph"/>
              <w:numPr>
                <w:ilvl w:val="0"/>
                <w:numId w:val="24"/>
              </w:numPr>
              <w:tabs>
                <w:tab w:val="left" w:pos="252"/>
                <w:tab w:val="left" w:pos="342"/>
              </w:tabs>
              <w:ind w:left="162" w:hanging="90"/>
              <w:rPr>
                <w:rFonts w:ascii="Arial" w:hAnsi="Arial" w:cs="Arial"/>
                <w:b/>
                <w:sz w:val="16"/>
                <w:szCs w:val="16"/>
                <w:lang w:val="es-ES"/>
              </w:rPr>
            </w:pPr>
            <w:r w:rsidRPr="003C515F">
              <w:rPr>
                <w:rFonts w:ascii="Arial" w:hAnsi="Arial" w:cs="Arial"/>
                <w:b/>
                <w:sz w:val="16"/>
                <w:szCs w:val="16"/>
                <w:lang w:val="es-ES"/>
              </w:rPr>
              <w:t>Informe de Monitoreo de Progreso</w:t>
            </w:r>
          </w:p>
        </w:tc>
        <w:tc>
          <w:tcPr>
            <w:tcW w:w="329" w:type="dxa"/>
            <w:vAlign w:val="center"/>
          </w:tcPr>
          <w:p w:rsidR="00A54F05" w:rsidRPr="003C515F" w:rsidRDefault="00A54F05" w:rsidP="005478A9">
            <w:pPr>
              <w:rPr>
                <w:rFonts w:ascii="Arial" w:hAnsi="Arial" w:cs="Arial"/>
                <w:sz w:val="16"/>
                <w:szCs w:val="16"/>
                <w:lang w:val="es-ES"/>
              </w:rPr>
            </w:pPr>
          </w:p>
        </w:tc>
        <w:tc>
          <w:tcPr>
            <w:tcW w:w="335" w:type="dxa"/>
            <w:vAlign w:val="center"/>
          </w:tcPr>
          <w:p w:rsidR="00A54F05" w:rsidRPr="003C515F" w:rsidRDefault="00A54F05" w:rsidP="005478A9">
            <w:pPr>
              <w:rPr>
                <w:rFonts w:ascii="Arial" w:hAnsi="Arial" w:cs="Arial"/>
                <w:sz w:val="16"/>
                <w:szCs w:val="16"/>
                <w:lang w:val="es-ES"/>
              </w:rPr>
            </w:pPr>
            <w:r w:rsidRPr="003C515F">
              <w:rPr>
                <w:rFonts w:ascii="Arial" w:hAnsi="Arial" w:cs="Arial"/>
                <w:sz w:val="16"/>
                <w:szCs w:val="16"/>
                <w:lang w:val="es-ES"/>
              </w:rPr>
              <w:t>X</w:t>
            </w:r>
          </w:p>
        </w:tc>
        <w:tc>
          <w:tcPr>
            <w:tcW w:w="394" w:type="dxa"/>
            <w:vAlign w:val="center"/>
          </w:tcPr>
          <w:p w:rsidR="00A54F05" w:rsidRPr="003C515F" w:rsidRDefault="00A54F05" w:rsidP="005478A9">
            <w:pPr>
              <w:rPr>
                <w:rFonts w:ascii="Arial" w:hAnsi="Arial" w:cs="Arial"/>
                <w:sz w:val="16"/>
                <w:szCs w:val="16"/>
                <w:lang w:val="es-ES"/>
              </w:rPr>
            </w:pPr>
          </w:p>
        </w:tc>
        <w:tc>
          <w:tcPr>
            <w:tcW w:w="388" w:type="dxa"/>
            <w:vAlign w:val="center"/>
          </w:tcPr>
          <w:p w:rsidR="00A54F05" w:rsidRPr="003C515F" w:rsidRDefault="00A54F05" w:rsidP="005478A9">
            <w:pPr>
              <w:rPr>
                <w:rFonts w:ascii="Arial" w:hAnsi="Arial" w:cs="Arial"/>
                <w:sz w:val="16"/>
                <w:szCs w:val="16"/>
                <w:lang w:val="es-ES"/>
              </w:rPr>
            </w:pPr>
            <w:r w:rsidRPr="003C515F">
              <w:rPr>
                <w:rFonts w:ascii="Arial" w:hAnsi="Arial" w:cs="Arial"/>
                <w:sz w:val="16"/>
                <w:szCs w:val="16"/>
                <w:lang w:val="es-ES"/>
              </w:rPr>
              <w:t>X</w:t>
            </w:r>
          </w:p>
        </w:tc>
        <w:tc>
          <w:tcPr>
            <w:tcW w:w="329" w:type="dxa"/>
            <w:vAlign w:val="center"/>
          </w:tcPr>
          <w:p w:rsidR="00A54F05" w:rsidRPr="003C515F" w:rsidRDefault="00A54F05" w:rsidP="005478A9">
            <w:pPr>
              <w:rPr>
                <w:rFonts w:ascii="Arial" w:hAnsi="Arial" w:cs="Arial"/>
                <w:sz w:val="16"/>
                <w:szCs w:val="16"/>
                <w:lang w:val="es-ES"/>
              </w:rPr>
            </w:pPr>
          </w:p>
        </w:tc>
        <w:tc>
          <w:tcPr>
            <w:tcW w:w="335" w:type="dxa"/>
            <w:vAlign w:val="center"/>
          </w:tcPr>
          <w:p w:rsidR="00A54F05" w:rsidRPr="003C515F" w:rsidRDefault="00A54F05" w:rsidP="005478A9">
            <w:pPr>
              <w:rPr>
                <w:rFonts w:ascii="Arial" w:hAnsi="Arial" w:cs="Arial"/>
                <w:sz w:val="16"/>
                <w:szCs w:val="16"/>
                <w:lang w:val="es-ES"/>
              </w:rPr>
            </w:pPr>
            <w:r w:rsidRPr="003C515F">
              <w:rPr>
                <w:rFonts w:ascii="Arial" w:hAnsi="Arial" w:cs="Arial"/>
                <w:sz w:val="16"/>
                <w:szCs w:val="16"/>
                <w:lang w:val="es-ES"/>
              </w:rPr>
              <w:t>X</w:t>
            </w:r>
          </w:p>
        </w:tc>
        <w:tc>
          <w:tcPr>
            <w:tcW w:w="394" w:type="dxa"/>
            <w:vAlign w:val="center"/>
          </w:tcPr>
          <w:p w:rsidR="00A54F05" w:rsidRPr="003C515F" w:rsidRDefault="00A54F05" w:rsidP="005478A9">
            <w:pPr>
              <w:rPr>
                <w:rFonts w:ascii="Arial" w:hAnsi="Arial" w:cs="Arial"/>
                <w:sz w:val="16"/>
                <w:szCs w:val="16"/>
                <w:lang w:val="es-ES"/>
              </w:rPr>
            </w:pPr>
          </w:p>
        </w:tc>
        <w:tc>
          <w:tcPr>
            <w:tcW w:w="388" w:type="dxa"/>
            <w:vAlign w:val="center"/>
          </w:tcPr>
          <w:p w:rsidR="00A54F05" w:rsidRPr="003C515F" w:rsidRDefault="00A54F05" w:rsidP="005478A9">
            <w:pPr>
              <w:rPr>
                <w:rFonts w:ascii="Arial" w:hAnsi="Arial" w:cs="Arial"/>
                <w:sz w:val="16"/>
                <w:szCs w:val="16"/>
                <w:lang w:val="es-ES"/>
              </w:rPr>
            </w:pPr>
            <w:r w:rsidRPr="003C515F">
              <w:rPr>
                <w:rFonts w:ascii="Arial" w:hAnsi="Arial" w:cs="Arial"/>
                <w:sz w:val="16"/>
                <w:szCs w:val="16"/>
                <w:lang w:val="es-ES"/>
              </w:rPr>
              <w:t>X</w:t>
            </w:r>
          </w:p>
        </w:tc>
        <w:tc>
          <w:tcPr>
            <w:tcW w:w="329" w:type="dxa"/>
            <w:vAlign w:val="center"/>
          </w:tcPr>
          <w:p w:rsidR="00A54F05" w:rsidRPr="003C515F" w:rsidRDefault="00A54F05" w:rsidP="005478A9">
            <w:pPr>
              <w:rPr>
                <w:rFonts w:ascii="Arial" w:hAnsi="Arial" w:cs="Arial"/>
                <w:sz w:val="16"/>
                <w:szCs w:val="16"/>
                <w:lang w:val="es-ES"/>
              </w:rPr>
            </w:pPr>
          </w:p>
        </w:tc>
        <w:tc>
          <w:tcPr>
            <w:tcW w:w="335" w:type="dxa"/>
            <w:vAlign w:val="center"/>
          </w:tcPr>
          <w:p w:rsidR="00A54F05" w:rsidRPr="003C515F" w:rsidRDefault="00A54F05" w:rsidP="005478A9">
            <w:pPr>
              <w:rPr>
                <w:rFonts w:ascii="Arial" w:hAnsi="Arial" w:cs="Arial"/>
                <w:sz w:val="16"/>
                <w:szCs w:val="16"/>
                <w:lang w:val="es-ES"/>
              </w:rPr>
            </w:pPr>
            <w:r w:rsidRPr="003C515F">
              <w:rPr>
                <w:rFonts w:ascii="Arial" w:hAnsi="Arial" w:cs="Arial"/>
                <w:sz w:val="16"/>
                <w:szCs w:val="16"/>
                <w:lang w:val="es-ES"/>
              </w:rPr>
              <w:t>X</w:t>
            </w:r>
          </w:p>
        </w:tc>
        <w:tc>
          <w:tcPr>
            <w:tcW w:w="394" w:type="dxa"/>
            <w:vAlign w:val="center"/>
          </w:tcPr>
          <w:p w:rsidR="00A54F05" w:rsidRPr="003C515F" w:rsidRDefault="00A54F05" w:rsidP="005478A9">
            <w:pPr>
              <w:rPr>
                <w:rFonts w:ascii="Arial" w:hAnsi="Arial" w:cs="Arial"/>
                <w:sz w:val="16"/>
                <w:szCs w:val="16"/>
                <w:lang w:val="es-ES"/>
              </w:rPr>
            </w:pPr>
          </w:p>
        </w:tc>
        <w:tc>
          <w:tcPr>
            <w:tcW w:w="388" w:type="dxa"/>
            <w:vAlign w:val="center"/>
          </w:tcPr>
          <w:p w:rsidR="00A54F05" w:rsidRPr="003C515F" w:rsidRDefault="00A54F05" w:rsidP="005478A9">
            <w:pPr>
              <w:rPr>
                <w:rFonts w:ascii="Arial" w:hAnsi="Arial" w:cs="Arial"/>
                <w:sz w:val="16"/>
                <w:szCs w:val="16"/>
                <w:lang w:val="es-ES"/>
              </w:rPr>
            </w:pPr>
            <w:r w:rsidRPr="003C515F">
              <w:rPr>
                <w:rFonts w:ascii="Arial" w:hAnsi="Arial" w:cs="Arial"/>
                <w:sz w:val="16"/>
                <w:szCs w:val="16"/>
                <w:lang w:val="es-ES"/>
              </w:rPr>
              <w:t>X</w:t>
            </w:r>
          </w:p>
        </w:tc>
        <w:tc>
          <w:tcPr>
            <w:tcW w:w="329" w:type="dxa"/>
            <w:vAlign w:val="center"/>
          </w:tcPr>
          <w:p w:rsidR="00A54F05" w:rsidRPr="003C515F" w:rsidRDefault="00A54F05" w:rsidP="005478A9">
            <w:pPr>
              <w:jc w:val="center"/>
              <w:rPr>
                <w:rFonts w:ascii="Arial" w:hAnsi="Arial" w:cs="Arial"/>
                <w:sz w:val="16"/>
                <w:szCs w:val="16"/>
                <w:lang w:val="es-ES"/>
              </w:rPr>
            </w:pPr>
          </w:p>
        </w:tc>
        <w:tc>
          <w:tcPr>
            <w:tcW w:w="335" w:type="dxa"/>
            <w:vAlign w:val="center"/>
          </w:tcPr>
          <w:p w:rsidR="00A54F05" w:rsidRPr="003C515F" w:rsidRDefault="00A54F05" w:rsidP="005478A9">
            <w:pPr>
              <w:jc w:val="center"/>
              <w:rPr>
                <w:rFonts w:ascii="Arial" w:hAnsi="Arial" w:cs="Arial"/>
                <w:sz w:val="16"/>
                <w:szCs w:val="16"/>
                <w:lang w:val="es-ES"/>
              </w:rPr>
            </w:pPr>
            <w:r w:rsidRPr="003C515F">
              <w:rPr>
                <w:rFonts w:ascii="Arial" w:hAnsi="Arial" w:cs="Arial"/>
                <w:sz w:val="16"/>
                <w:szCs w:val="16"/>
                <w:lang w:val="es-ES"/>
              </w:rPr>
              <w:t>X</w:t>
            </w:r>
          </w:p>
        </w:tc>
        <w:tc>
          <w:tcPr>
            <w:tcW w:w="394" w:type="dxa"/>
            <w:vAlign w:val="center"/>
          </w:tcPr>
          <w:p w:rsidR="00A54F05" w:rsidRPr="003C515F" w:rsidRDefault="00A54F05" w:rsidP="005478A9">
            <w:pPr>
              <w:jc w:val="center"/>
              <w:rPr>
                <w:rFonts w:ascii="Arial" w:hAnsi="Arial" w:cs="Arial"/>
                <w:sz w:val="16"/>
                <w:szCs w:val="16"/>
                <w:lang w:val="es-ES"/>
              </w:rPr>
            </w:pPr>
          </w:p>
        </w:tc>
        <w:tc>
          <w:tcPr>
            <w:tcW w:w="388" w:type="dxa"/>
            <w:vAlign w:val="center"/>
          </w:tcPr>
          <w:p w:rsidR="00A54F05" w:rsidRPr="003C515F" w:rsidRDefault="00A54F05" w:rsidP="005478A9">
            <w:pPr>
              <w:jc w:val="center"/>
              <w:rPr>
                <w:rFonts w:ascii="Arial" w:hAnsi="Arial" w:cs="Arial"/>
                <w:sz w:val="16"/>
                <w:szCs w:val="16"/>
                <w:lang w:val="es-ES"/>
              </w:rPr>
            </w:pPr>
            <w:r w:rsidRPr="003C515F">
              <w:rPr>
                <w:rFonts w:ascii="Arial" w:hAnsi="Arial" w:cs="Arial"/>
                <w:sz w:val="16"/>
                <w:szCs w:val="16"/>
                <w:lang w:val="es-ES"/>
              </w:rPr>
              <w:t>X</w:t>
            </w:r>
          </w:p>
        </w:tc>
        <w:tc>
          <w:tcPr>
            <w:tcW w:w="1106" w:type="dxa"/>
          </w:tcPr>
          <w:p w:rsidR="00A54F05" w:rsidRPr="003C515F" w:rsidRDefault="00A54F05" w:rsidP="005478A9">
            <w:pPr>
              <w:jc w:val="center"/>
              <w:rPr>
                <w:rFonts w:ascii="Arial" w:hAnsi="Arial" w:cs="Arial"/>
                <w:sz w:val="16"/>
                <w:szCs w:val="16"/>
                <w:lang w:val="es-ES"/>
              </w:rPr>
            </w:pPr>
            <w:r>
              <w:rPr>
                <w:rFonts w:ascii="Arial" w:hAnsi="Arial" w:cs="Arial"/>
                <w:sz w:val="16"/>
                <w:szCs w:val="16"/>
                <w:lang w:val="es-ES"/>
              </w:rPr>
              <w:t>INVEST- H</w:t>
            </w:r>
          </w:p>
        </w:tc>
        <w:tc>
          <w:tcPr>
            <w:tcW w:w="1266" w:type="dxa"/>
            <w:gridSpan w:val="2"/>
            <w:vMerge/>
          </w:tcPr>
          <w:p w:rsidR="00A54F05" w:rsidRPr="003C515F" w:rsidRDefault="00A54F05" w:rsidP="005478A9">
            <w:pPr>
              <w:jc w:val="center"/>
              <w:rPr>
                <w:rFonts w:ascii="Arial" w:hAnsi="Arial" w:cs="Arial"/>
                <w:sz w:val="16"/>
                <w:szCs w:val="16"/>
                <w:lang w:val="es-ES"/>
              </w:rPr>
            </w:pPr>
          </w:p>
        </w:tc>
        <w:tc>
          <w:tcPr>
            <w:tcW w:w="1350" w:type="dxa"/>
            <w:gridSpan w:val="2"/>
            <w:vMerge/>
          </w:tcPr>
          <w:p w:rsidR="00A54F05" w:rsidRPr="003C515F" w:rsidRDefault="00A54F05" w:rsidP="005478A9">
            <w:pPr>
              <w:jc w:val="center"/>
              <w:rPr>
                <w:rFonts w:ascii="Arial" w:hAnsi="Arial" w:cs="Arial"/>
                <w:sz w:val="16"/>
                <w:szCs w:val="16"/>
                <w:lang w:val="es-ES"/>
              </w:rPr>
            </w:pPr>
          </w:p>
        </w:tc>
      </w:tr>
      <w:tr w:rsidR="00A54F05" w:rsidRPr="003C515F" w:rsidTr="003E40E1">
        <w:trPr>
          <w:gridAfter w:val="1"/>
          <w:wAfter w:w="6" w:type="dxa"/>
          <w:trHeight w:val="350"/>
        </w:trPr>
        <w:tc>
          <w:tcPr>
            <w:tcW w:w="3736" w:type="dxa"/>
          </w:tcPr>
          <w:p w:rsidR="00A54F05" w:rsidRPr="003C515F" w:rsidRDefault="00A54F05" w:rsidP="000B55D5">
            <w:pPr>
              <w:pStyle w:val="ListParagraph"/>
              <w:numPr>
                <w:ilvl w:val="0"/>
                <w:numId w:val="24"/>
              </w:numPr>
              <w:tabs>
                <w:tab w:val="left" w:pos="252"/>
                <w:tab w:val="left" w:pos="432"/>
              </w:tabs>
              <w:ind w:left="162" w:hanging="90"/>
              <w:rPr>
                <w:rFonts w:ascii="Arial" w:hAnsi="Arial" w:cs="Arial"/>
                <w:b/>
                <w:sz w:val="16"/>
                <w:szCs w:val="16"/>
                <w:lang w:val="es-ES"/>
              </w:rPr>
            </w:pPr>
            <w:r w:rsidRPr="003C515F">
              <w:rPr>
                <w:rFonts w:ascii="Arial" w:hAnsi="Arial" w:cs="Arial"/>
                <w:b/>
                <w:sz w:val="16"/>
                <w:szCs w:val="16"/>
                <w:lang w:val="es-ES"/>
              </w:rPr>
              <w:t>Informe de Monitoreo Final  Programa</w:t>
            </w:r>
          </w:p>
        </w:tc>
        <w:tc>
          <w:tcPr>
            <w:tcW w:w="329" w:type="dxa"/>
            <w:vAlign w:val="center"/>
          </w:tcPr>
          <w:p w:rsidR="00A54F05" w:rsidRPr="003C515F" w:rsidRDefault="00A54F05" w:rsidP="005478A9">
            <w:pPr>
              <w:rPr>
                <w:rFonts w:ascii="Arial" w:hAnsi="Arial" w:cs="Arial"/>
                <w:sz w:val="16"/>
                <w:szCs w:val="16"/>
                <w:lang w:val="es-ES"/>
              </w:rPr>
            </w:pPr>
          </w:p>
        </w:tc>
        <w:tc>
          <w:tcPr>
            <w:tcW w:w="335" w:type="dxa"/>
            <w:vAlign w:val="center"/>
          </w:tcPr>
          <w:p w:rsidR="00A54F05" w:rsidRPr="003C515F" w:rsidRDefault="00A54F05" w:rsidP="005478A9">
            <w:pPr>
              <w:rPr>
                <w:rFonts w:ascii="Arial" w:hAnsi="Arial" w:cs="Arial"/>
                <w:sz w:val="16"/>
                <w:szCs w:val="16"/>
                <w:lang w:val="es-ES"/>
              </w:rPr>
            </w:pPr>
          </w:p>
        </w:tc>
        <w:tc>
          <w:tcPr>
            <w:tcW w:w="394" w:type="dxa"/>
            <w:vAlign w:val="center"/>
          </w:tcPr>
          <w:p w:rsidR="00A54F05" w:rsidRPr="003C515F" w:rsidRDefault="00A54F05" w:rsidP="005478A9">
            <w:pPr>
              <w:rPr>
                <w:rFonts w:ascii="Arial" w:hAnsi="Arial" w:cs="Arial"/>
                <w:sz w:val="16"/>
                <w:szCs w:val="16"/>
                <w:lang w:val="es-ES"/>
              </w:rPr>
            </w:pPr>
          </w:p>
        </w:tc>
        <w:tc>
          <w:tcPr>
            <w:tcW w:w="388" w:type="dxa"/>
            <w:vAlign w:val="center"/>
          </w:tcPr>
          <w:p w:rsidR="00A54F05" w:rsidRPr="003C515F" w:rsidRDefault="00A54F05" w:rsidP="005478A9">
            <w:pPr>
              <w:rPr>
                <w:rFonts w:ascii="Arial" w:hAnsi="Arial" w:cs="Arial"/>
                <w:sz w:val="16"/>
                <w:szCs w:val="16"/>
                <w:lang w:val="es-ES"/>
              </w:rPr>
            </w:pPr>
          </w:p>
        </w:tc>
        <w:tc>
          <w:tcPr>
            <w:tcW w:w="329" w:type="dxa"/>
            <w:vAlign w:val="center"/>
          </w:tcPr>
          <w:p w:rsidR="00A54F05" w:rsidRPr="003C515F" w:rsidRDefault="00A54F05" w:rsidP="005478A9">
            <w:pPr>
              <w:rPr>
                <w:rFonts w:ascii="Arial" w:hAnsi="Arial" w:cs="Arial"/>
                <w:sz w:val="16"/>
                <w:szCs w:val="16"/>
                <w:lang w:val="es-ES"/>
              </w:rPr>
            </w:pPr>
          </w:p>
        </w:tc>
        <w:tc>
          <w:tcPr>
            <w:tcW w:w="335" w:type="dxa"/>
            <w:vAlign w:val="center"/>
          </w:tcPr>
          <w:p w:rsidR="00A54F05" w:rsidRPr="003C515F" w:rsidRDefault="00A54F05" w:rsidP="005478A9">
            <w:pPr>
              <w:rPr>
                <w:rFonts w:ascii="Arial" w:hAnsi="Arial" w:cs="Arial"/>
                <w:sz w:val="16"/>
                <w:szCs w:val="16"/>
                <w:lang w:val="es-ES"/>
              </w:rPr>
            </w:pPr>
          </w:p>
        </w:tc>
        <w:tc>
          <w:tcPr>
            <w:tcW w:w="394" w:type="dxa"/>
            <w:vAlign w:val="center"/>
          </w:tcPr>
          <w:p w:rsidR="00A54F05" w:rsidRPr="003C515F" w:rsidRDefault="00A54F05" w:rsidP="005478A9">
            <w:pPr>
              <w:rPr>
                <w:rFonts w:ascii="Arial" w:hAnsi="Arial" w:cs="Arial"/>
                <w:sz w:val="16"/>
                <w:szCs w:val="16"/>
                <w:lang w:val="es-ES"/>
              </w:rPr>
            </w:pPr>
          </w:p>
        </w:tc>
        <w:tc>
          <w:tcPr>
            <w:tcW w:w="388" w:type="dxa"/>
            <w:vAlign w:val="center"/>
          </w:tcPr>
          <w:p w:rsidR="00A54F05" w:rsidRPr="003C515F" w:rsidRDefault="00A54F05" w:rsidP="005478A9">
            <w:pPr>
              <w:rPr>
                <w:rFonts w:ascii="Arial" w:hAnsi="Arial" w:cs="Arial"/>
                <w:sz w:val="16"/>
                <w:szCs w:val="16"/>
                <w:lang w:val="es-ES"/>
              </w:rPr>
            </w:pPr>
          </w:p>
        </w:tc>
        <w:tc>
          <w:tcPr>
            <w:tcW w:w="329" w:type="dxa"/>
            <w:vAlign w:val="center"/>
          </w:tcPr>
          <w:p w:rsidR="00A54F05" w:rsidRPr="003C515F" w:rsidRDefault="00A54F05" w:rsidP="005478A9">
            <w:pPr>
              <w:rPr>
                <w:rFonts w:ascii="Arial" w:hAnsi="Arial" w:cs="Arial"/>
                <w:sz w:val="16"/>
                <w:szCs w:val="16"/>
                <w:lang w:val="es-ES"/>
              </w:rPr>
            </w:pPr>
          </w:p>
        </w:tc>
        <w:tc>
          <w:tcPr>
            <w:tcW w:w="335" w:type="dxa"/>
            <w:vAlign w:val="center"/>
          </w:tcPr>
          <w:p w:rsidR="00A54F05" w:rsidRPr="003C515F" w:rsidRDefault="00A54F05" w:rsidP="005478A9">
            <w:pPr>
              <w:rPr>
                <w:rFonts w:ascii="Arial" w:hAnsi="Arial" w:cs="Arial"/>
                <w:sz w:val="16"/>
                <w:szCs w:val="16"/>
                <w:lang w:val="es-ES"/>
              </w:rPr>
            </w:pPr>
          </w:p>
        </w:tc>
        <w:tc>
          <w:tcPr>
            <w:tcW w:w="394" w:type="dxa"/>
            <w:vAlign w:val="center"/>
          </w:tcPr>
          <w:p w:rsidR="00A54F05" w:rsidRPr="003C515F" w:rsidRDefault="00A54F05" w:rsidP="005478A9">
            <w:pPr>
              <w:rPr>
                <w:rFonts w:ascii="Arial" w:hAnsi="Arial" w:cs="Arial"/>
                <w:sz w:val="16"/>
                <w:szCs w:val="16"/>
                <w:lang w:val="es-ES"/>
              </w:rPr>
            </w:pPr>
          </w:p>
        </w:tc>
        <w:tc>
          <w:tcPr>
            <w:tcW w:w="388" w:type="dxa"/>
            <w:vAlign w:val="center"/>
          </w:tcPr>
          <w:p w:rsidR="00A54F05" w:rsidRPr="003C515F" w:rsidRDefault="00A54F05" w:rsidP="005478A9">
            <w:pPr>
              <w:rPr>
                <w:rFonts w:ascii="Arial" w:hAnsi="Arial" w:cs="Arial"/>
                <w:sz w:val="16"/>
                <w:szCs w:val="16"/>
                <w:lang w:val="es-ES"/>
              </w:rPr>
            </w:pPr>
          </w:p>
        </w:tc>
        <w:tc>
          <w:tcPr>
            <w:tcW w:w="329" w:type="dxa"/>
            <w:vAlign w:val="center"/>
          </w:tcPr>
          <w:p w:rsidR="00A54F05" w:rsidRPr="003C515F" w:rsidRDefault="00A54F05" w:rsidP="005478A9">
            <w:pPr>
              <w:jc w:val="center"/>
              <w:rPr>
                <w:rFonts w:ascii="Arial" w:hAnsi="Arial" w:cs="Arial"/>
                <w:sz w:val="16"/>
                <w:szCs w:val="16"/>
                <w:lang w:val="es-ES"/>
              </w:rPr>
            </w:pPr>
          </w:p>
        </w:tc>
        <w:tc>
          <w:tcPr>
            <w:tcW w:w="335" w:type="dxa"/>
            <w:vAlign w:val="center"/>
          </w:tcPr>
          <w:p w:rsidR="00A54F05" w:rsidRPr="003C515F" w:rsidRDefault="00A54F05" w:rsidP="005478A9">
            <w:pPr>
              <w:jc w:val="center"/>
              <w:rPr>
                <w:rFonts w:ascii="Arial" w:hAnsi="Arial" w:cs="Arial"/>
                <w:sz w:val="16"/>
                <w:szCs w:val="16"/>
                <w:lang w:val="es-ES"/>
              </w:rPr>
            </w:pPr>
          </w:p>
        </w:tc>
        <w:tc>
          <w:tcPr>
            <w:tcW w:w="394" w:type="dxa"/>
            <w:vAlign w:val="center"/>
          </w:tcPr>
          <w:p w:rsidR="00A54F05" w:rsidRPr="003C515F" w:rsidRDefault="00A54F05" w:rsidP="005478A9">
            <w:pPr>
              <w:jc w:val="center"/>
              <w:rPr>
                <w:rFonts w:ascii="Arial" w:hAnsi="Arial" w:cs="Arial"/>
                <w:sz w:val="16"/>
                <w:szCs w:val="16"/>
                <w:lang w:val="es-ES"/>
              </w:rPr>
            </w:pPr>
          </w:p>
        </w:tc>
        <w:tc>
          <w:tcPr>
            <w:tcW w:w="388" w:type="dxa"/>
            <w:vAlign w:val="center"/>
          </w:tcPr>
          <w:p w:rsidR="00A54F05" w:rsidRPr="003C515F" w:rsidRDefault="00A54F05" w:rsidP="005478A9">
            <w:pPr>
              <w:jc w:val="center"/>
              <w:rPr>
                <w:rFonts w:ascii="Arial" w:hAnsi="Arial" w:cs="Arial"/>
                <w:sz w:val="16"/>
                <w:szCs w:val="16"/>
                <w:lang w:val="es-ES"/>
              </w:rPr>
            </w:pPr>
            <w:r w:rsidRPr="003C515F">
              <w:rPr>
                <w:rFonts w:ascii="Arial" w:hAnsi="Arial" w:cs="Arial"/>
                <w:sz w:val="16"/>
                <w:szCs w:val="16"/>
                <w:lang w:val="es-ES"/>
              </w:rPr>
              <w:t>X</w:t>
            </w:r>
          </w:p>
        </w:tc>
        <w:tc>
          <w:tcPr>
            <w:tcW w:w="1106" w:type="dxa"/>
          </w:tcPr>
          <w:p w:rsidR="00A54F05" w:rsidRPr="003C515F" w:rsidRDefault="00A54F05" w:rsidP="005478A9">
            <w:pPr>
              <w:jc w:val="center"/>
              <w:rPr>
                <w:rFonts w:ascii="Arial" w:hAnsi="Arial" w:cs="Arial"/>
                <w:sz w:val="16"/>
                <w:szCs w:val="16"/>
                <w:lang w:val="es-ES"/>
              </w:rPr>
            </w:pPr>
            <w:r>
              <w:rPr>
                <w:rFonts w:ascii="Arial" w:hAnsi="Arial" w:cs="Arial"/>
                <w:sz w:val="16"/>
                <w:szCs w:val="16"/>
                <w:lang w:val="es-ES"/>
              </w:rPr>
              <w:t>INVEST- H</w:t>
            </w:r>
          </w:p>
        </w:tc>
        <w:tc>
          <w:tcPr>
            <w:tcW w:w="1266" w:type="dxa"/>
            <w:gridSpan w:val="2"/>
            <w:vMerge/>
          </w:tcPr>
          <w:p w:rsidR="00A54F05" w:rsidRPr="003C515F" w:rsidRDefault="00A54F05" w:rsidP="005478A9">
            <w:pPr>
              <w:rPr>
                <w:rFonts w:ascii="Arial" w:hAnsi="Arial" w:cs="Arial"/>
                <w:sz w:val="16"/>
                <w:szCs w:val="16"/>
                <w:lang w:val="es-ES"/>
              </w:rPr>
            </w:pPr>
          </w:p>
        </w:tc>
        <w:tc>
          <w:tcPr>
            <w:tcW w:w="1350" w:type="dxa"/>
            <w:gridSpan w:val="2"/>
            <w:vMerge/>
          </w:tcPr>
          <w:p w:rsidR="00A54F05" w:rsidRPr="003C515F" w:rsidRDefault="00A54F05" w:rsidP="005478A9">
            <w:pPr>
              <w:jc w:val="center"/>
              <w:rPr>
                <w:rFonts w:ascii="Arial" w:hAnsi="Arial" w:cs="Arial"/>
                <w:sz w:val="16"/>
                <w:szCs w:val="16"/>
                <w:lang w:val="es-ES"/>
              </w:rPr>
            </w:pPr>
          </w:p>
        </w:tc>
      </w:tr>
      <w:tr w:rsidR="00754F79" w:rsidRPr="003C515F" w:rsidTr="00754F79">
        <w:trPr>
          <w:trHeight w:val="350"/>
        </w:trPr>
        <w:tc>
          <w:tcPr>
            <w:tcW w:w="10638" w:type="dxa"/>
            <w:gridSpan w:val="19"/>
            <w:vAlign w:val="bottom"/>
          </w:tcPr>
          <w:p w:rsidR="00754F79" w:rsidRPr="00754F79" w:rsidRDefault="00754F79" w:rsidP="00754F79">
            <w:pPr>
              <w:jc w:val="right"/>
              <w:rPr>
                <w:rFonts w:ascii="Arial" w:hAnsi="Arial" w:cs="Arial"/>
                <w:b/>
                <w:sz w:val="16"/>
                <w:szCs w:val="16"/>
                <w:lang w:val="es-ES"/>
              </w:rPr>
            </w:pPr>
            <w:r w:rsidRPr="00754F79">
              <w:rPr>
                <w:rFonts w:ascii="Arial" w:hAnsi="Arial" w:cs="Arial"/>
                <w:b/>
                <w:sz w:val="16"/>
                <w:szCs w:val="16"/>
                <w:lang w:val="es-ES"/>
              </w:rPr>
              <w:t>TOTAL</w:t>
            </w:r>
          </w:p>
        </w:tc>
        <w:tc>
          <w:tcPr>
            <w:tcW w:w="1260" w:type="dxa"/>
            <w:gridSpan w:val="2"/>
            <w:vAlign w:val="bottom"/>
          </w:tcPr>
          <w:p w:rsidR="00754F79" w:rsidRPr="00754F79" w:rsidRDefault="00754F79" w:rsidP="00754F79">
            <w:pPr>
              <w:jc w:val="right"/>
              <w:rPr>
                <w:rFonts w:ascii="Arial" w:hAnsi="Arial" w:cs="Arial"/>
                <w:b/>
                <w:sz w:val="18"/>
                <w:szCs w:val="18"/>
                <w:lang w:val="es-ES"/>
              </w:rPr>
            </w:pPr>
            <w:r w:rsidRPr="00754F79">
              <w:rPr>
                <w:rFonts w:ascii="Arial" w:hAnsi="Arial" w:cs="Arial"/>
                <w:b/>
                <w:sz w:val="18"/>
                <w:szCs w:val="18"/>
                <w:lang w:val="es-ES"/>
              </w:rPr>
              <w:t>$144.000</w:t>
            </w:r>
          </w:p>
        </w:tc>
        <w:tc>
          <w:tcPr>
            <w:tcW w:w="1350" w:type="dxa"/>
            <w:gridSpan w:val="2"/>
          </w:tcPr>
          <w:p w:rsidR="00754F79" w:rsidRPr="00754F79" w:rsidRDefault="00754F79" w:rsidP="00754F79">
            <w:pPr>
              <w:rPr>
                <w:rFonts w:ascii="Arial" w:hAnsi="Arial" w:cs="Arial"/>
                <w:sz w:val="18"/>
                <w:szCs w:val="18"/>
                <w:lang w:val="es-ES"/>
              </w:rPr>
            </w:pPr>
          </w:p>
        </w:tc>
      </w:tr>
    </w:tbl>
    <w:p w:rsidR="00C90BE0" w:rsidRPr="00C90BE0" w:rsidRDefault="00C90BE0" w:rsidP="006E5147">
      <w:pPr>
        <w:pStyle w:val="AutoNumpara"/>
        <w:numPr>
          <w:ilvl w:val="0"/>
          <w:numId w:val="0"/>
        </w:numPr>
        <w:rPr>
          <w:rFonts w:ascii="Arial" w:hAnsi="Arial" w:cs="Arial"/>
          <w:noProof w:val="0"/>
          <w:sz w:val="22"/>
          <w:szCs w:val="22"/>
        </w:rPr>
        <w:sectPr w:rsidR="00C90BE0" w:rsidRPr="00C90BE0" w:rsidSect="003C515F">
          <w:pgSz w:w="15840" w:h="12240" w:orient="landscape"/>
          <w:pgMar w:top="1080" w:right="1440" w:bottom="1800" w:left="1440" w:header="720" w:footer="720" w:gutter="0"/>
          <w:cols w:space="720"/>
          <w:docGrid w:linePitch="360"/>
        </w:sectPr>
      </w:pPr>
    </w:p>
    <w:p w:rsidR="001B5186" w:rsidRPr="000D4EA8" w:rsidRDefault="001B5186" w:rsidP="00332D8A">
      <w:pPr>
        <w:jc w:val="both"/>
        <w:rPr>
          <w:rFonts w:ascii="Arial" w:hAnsi="Arial" w:cs="Arial"/>
          <w:sz w:val="22"/>
          <w:szCs w:val="22"/>
          <w:lang w:val="es-MX"/>
        </w:rPr>
      </w:pPr>
    </w:p>
    <w:p w:rsidR="001B5186" w:rsidRPr="008152C4" w:rsidRDefault="006D01D1" w:rsidP="00524DCC">
      <w:pPr>
        <w:pStyle w:val="AutoNumpara"/>
        <w:numPr>
          <w:ilvl w:val="1"/>
          <w:numId w:val="10"/>
        </w:numPr>
        <w:tabs>
          <w:tab w:val="clear" w:pos="720"/>
          <w:tab w:val="num" w:pos="180"/>
        </w:tabs>
        <w:ind w:left="180" w:hanging="180"/>
        <w:jc w:val="left"/>
        <w:rPr>
          <w:rFonts w:ascii="Arial" w:hAnsi="Arial" w:cs="Arial"/>
          <w:b/>
          <w:smallCaps/>
          <w:noProof w:val="0"/>
          <w:sz w:val="22"/>
          <w:szCs w:val="22"/>
          <w:lang w:val="es-MX"/>
        </w:rPr>
      </w:pPr>
      <w:r w:rsidRPr="008152C4">
        <w:rPr>
          <w:rFonts w:ascii="Arial" w:hAnsi="Arial" w:cs="Arial"/>
          <w:b/>
          <w:smallCaps/>
          <w:noProof w:val="0"/>
          <w:sz w:val="22"/>
          <w:szCs w:val="22"/>
          <w:lang w:val="es-MX"/>
        </w:rPr>
        <w:t>Evaluación</w:t>
      </w:r>
    </w:p>
    <w:p w:rsidR="007463DB" w:rsidRPr="000D4EA8" w:rsidRDefault="007463DB" w:rsidP="007463DB">
      <w:pPr>
        <w:pStyle w:val="AutoNumpara"/>
        <w:numPr>
          <w:ilvl w:val="0"/>
          <w:numId w:val="0"/>
        </w:numPr>
        <w:ind w:left="180"/>
        <w:jc w:val="left"/>
        <w:rPr>
          <w:rFonts w:ascii="Arial" w:hAnsi="Arial" w:cs="Arial"/>
          <w:smallCaps/>
          <w:noProof w:val="0"/>
          <w:sz w:val="22"/>
          <w:szCs w:val="22"/>
          <w:lang w:val="es-MX"/>
        </w:rPr>
      </w:pPr>
    </w:p>
    <w:p w:rsidR="00CB0E1A" w:rsidRPr="00CB0E1A" w:rsidRDefault="006D01D1" w:rsidP="00524DCC">
      <w:pPr>
        <w:pStyle w:val="Heading4"/>
        <w:numPr>
          <w:ilvl w:val="1"/>
          <w:numId w:val="14"/>
        </w:numPr>
        <w:tabs>
          <w:tab w:val="clear" w:pos="1440"/>
          <w:tab w:val="left" w:pos="720"/>
        </w:tabs>
        <w:jc w:val="left"/>
        <w:rPr>
          <w:rFonts w:ascii="Arial" w:hAnsi="Arial" w:cs="Arial"/>
          <w:noProof w:val="0"/>
          <w:sz w:val="22"/>
          <w:szCs w:val="22"/>
          <w:lang w:val="es-MX"/>
        </w:rPr>
      </w:pPr>
      <w:r w:rsidRPr="000D4EA8">
        <w:rPr>
          <w:rFonts w:ascii="Arial" w:hAnsi="Arial" w:cs="Arial"/>
          <w:noProof w:val="0"/>
          <w:sz w:val="22"/>
          <w:szCs w:val="22"/>
          <w:lang w:val="es-MX"/>
        </w:rPr>
        <w:t>Principales Preguntas de Evaluación</w:t>
      </w:r>
    </w:p>
    <w:p w:rsidR="00936D43" w:rsidRPr="00BA4276" w:rsidRDefault="00936D43" w:rsidP="00936D43">
      <w:pPr>
        <w:pStyle w:val="AutoNumpara"/>
        <w:numPr>
          <w:ilvl w:val="0"/>
          <w:numId w:val="0"/>
        </w:numPr>
        <w:ind w:left="360"/>
        <w:rPr>
          <w:rFonts w:ascii="Arial" w:hAnsi="Arial" w:cs="Arial"/>
          <w:noProof w:val="0"/>
          <w:sz w:val="22"/>
          <w:szCs w:val="22"/>
          <w:lang w:val="es-MX"/>
        </w:rPr>
      </w:pPr>
      <w:r w:rsidRPr="00BA4276">
        <w:rPr>
          <w:rFonts w:ascii="Arial" w:hAnsi="Arial" w:cs="Arial"/>
          <w:noProof w:val="0"/>
          <w:sz w:val="22"/>
          <w:szCs w:val="22"/>
          <w:lang w:val="es-MX"/>
        </w:rPr>
        <w:t>La evaluación del proy</w:t>
      </w:r>
      <w:r>
        <w:rPr>
          <w:rFonts w:ascii="Arial" w:hAnsi="Arial" w:cs="Arial"/>
          <w:noProof w:val="0"/>
          <w:sz w:val="22"/>
          <w:szCs w:val="22"/>
          <w:lang w:val="es-MX"/>
        </w:rPr>
        <w:t>ecto de ¨Programa de Integración Vial Regional¨</w:t>
      </w:r>
      <w:r>
        <w:rPr>
          <w:rFonts w:ascii="Arial" w:hAnsi="Arial" w:cs="Arial"/>
          <w:b/>
          <w:smallCaps/>
          <w:sz w:val="28"/>
          <w:szCs w:val="28"/>
        </w:rPr>
        <w:t xml:space="preserve"> </w:t>
      </w:r>
      <w:r w:rsidRPr="00BA4276">
        <w:rPr>
          <w:rFonts w:ascii="Arial" w:hAnsi="Arial" w:cs="Arial"/>
          <w:noProof w:val="0"/>
          <w:sz w:val="22"/>
          <w:szCs w:val="22"/>
          <w:lang w:val="es-MX"/>
        </w:rPr>
        <w:t>busca responder a las interrogantes sobre si el proyecto, mediante las obras de ingeniería a realizar, ha logrado en las carreteras intervenidas</w:t>
      </w:r>
      <w:r w:rsidRPr="00936D43">
        <w:rPr>
          <w:rFonts w:ascii="Arial" w:hAnsi="Arial" w:cs="Arial"/>
          <w:noProof w:val="0"/>
          <w:sz w:val="22"/>
          <w:szCs w:val="22"/>
          <w:lang w:val="es-MX"/>
        </w:rPr>
        <w:t xml:space="preserve"> contribuir a la mejora de la integración física regional y l</w:t>
      </w:r>
      <w:r>
        <w:rPr>
          <w:rFonts w:ascii="Arial" w:hAnsi="Arial" w:cs="Arial"/>
          <w:noProof w:val="0"/>
          <w:sz w:val="22"/>
          <w:szCs w:val="22"/>
          <w:lang w:val="es-MX"/>
        </w:rPr>
        <w:t>a conectividad vial de Honduras</w:t>
      </w:r>
      <w:r w:rsidRPr="00936D43">
        <w:rPr>
          <w:rFonts w:ascii="Arial" w:hAnsi="Arial" w:cs="Arial"/>
          <w:noProof w:val="0"/>
          <w:sz w:val="22"/>
          <w:szCs w:val="22"/>
          <w:lang w:val="es-MX"/>
        </w:rPr>
        <w:t>,</w:t>
      </w:r>
      <w:r w:rsidRPr="00BA4276">
        <w:rPr>
          <w:rFonts w:ascii="Arial" w:hAnsi="Arial" w:cs="Arial"/>
          <w:noProof w:val="0"/>
          <w:sz w:val="22"/>
          <w:lang w:val="es-MX"/>
        </w:rPr>
        <w:t xml:space="preserve"> a través de: i) reducir los costos ec</w:t>
      </w:r>
      <w:r>
        <w:rPr>
          <w:rFonts w:ascii="Arial" w:hAnsi="Arial" w:cs="Arial"/>
          <w:noProof w:val="0"/>
          <w:sz w:val="22"/>
          <w:lang w:val="es-MX"/>
        </w:rPr>
        <w:t>onómicos de operación vehicular;</w:t>
      </w:r>
      <w:r w:rsidRPr="00BA4276">
        <w:rPr>
          <w:rFonts w:ascii="Arial" w:hAnsi="Arial" w:cs="Arial"/>
          <w:noProof w:val="0"/>
          <w:sz w:val="22"/>
          <w:lang w:val="es-MX"/>
        </w:rPr>
        <w:t xml:space="preserve"> ii) </w:t>
      </w:r>
      <w:r>
        <w:rPr>
          <w:rFonts w:ascii="Arial" w:hAnsi="Arial" w:cs="Arial"/>
          <w:noProof w:val="0"/>
          <w:sz w:val="22"/>
          <w:lang w:val="es-MX"/>
        </w:rPr>
        <w:t xml:space="preserve">reducir los tiempos de viaje; iii) incrementar el transito medio diario anual;  </w:t>
      </w:r>
      <w:r w:rsidRPr="00BA4276">
        <w:rPr>
          <w:rFonts w:ascii="Arial" w:hAnsi="Arial" w:cs="Arial"/>
          <w:noProof w:val="0"/>
          <w:sz w:val="22"/>
          <w:lang w:val="es-MX"/>
        </w:rPr>
        <w:t>i</w:t>
      </w:r>
      <w:r>
        <w:rPr>
          <w:rFonts w:ascii="Arial" w:hAnsi="Arial" w:cs="Arial"/>
          <w:noProof w:val="0"/>
          <w:sz w:val="22"/>
          <w:lang w:val="es-MX"/>
        </w:rPr>
        <w:t>v</w:t>
      </w:r>
      <w:r w:rsidRPr="00BA4276">
        <w:rPr>
          <w:rFonts w:ascii="Arial" w:hAnsi="Arial" w:cs="Arial"/>
          <w:noProof w:val="0"/>
          <w:sz w:val="22"/>
          <w:lang w:val="es-MX"/>
        </w:rPr>
        <w:t>) mejorar el Índice de R</w:t>
      </w:r>
      <w:r>
        <w:rPr>
          <w:rFonts w:ascii="Arial" w:hAnsi="Arial" w:cs="Arial"/>
          <w:noProof w:val="0"/>
          <w:sz w:val="22"/>
          <w:lang w:val="es-MX"/>
        </w:rPr>
        <w:t>ugosidad Internacional (IRI),</w:t>
      </w:r>
      <w:r w:rsidRPr="00BA4276">
        <w:rPr>
          <w:rFonts w:ascii="Arial" w:hAnsi="Arial" w:cs="Arial"/>
          <w:noProof w:val="0"/>
          <w:sz w:val="22"/>
          <w:lang w:val="es-MX"/>
        </w:rPr>
        <w:t xml:space="preserve"> </w:t>
      </w:r>
      <w:r w:rsidRPr="00F46891">
        <w:rPr>
          <w:rFonts w:ascii="Arial" w:hAnsi="Arial" w:cs="Arial"/>
          <w:noProof w:val="0"/>
          <w:sz w:val="22"/>
          <w:lang w:val="es-MX"/>
        </w:rPr>
        <w:t>v</w:t>
      </w:r>
      <w:r>
        <w:rPr>
          <w:rFonts w:ascii="Arial" w:hAnsi="Arial" w:cs="Arial"/>
          <w:noProof w:val="0"/>
          <w:sz w:val="22"/>
          <w:lang w:val="es-MX"/>
        </w:rPr>
        <w:t xml:space="preserve">) disminuir la tasa de fatalidad, </w:t>
      </w:r>
      <w:r w:rsidRPr="00936D43">
        <w:rPr>
          <w:rFonts w:ascii="Arial" w:hAnsi="Arial" w:cs="Arial"/>
          <w:noProof w:val="0"/>
          <w:sz w:val="22"/>
          <w:szCs w:val="22"/>
          <w:lang w:val="es-MX"/>
        </w:rPr>
        <w:t>vi) disminuir los días de no transitabilidad de caminos secundarios que alimentan el CPM y son mantenidos por microempresas.</w:t>
      </w:r>
    </w:p>
    <w:p w:rsidR="001B5186" w:rsidRPr="000D4EA8" w:rsidRDefault="006D01D1" w:rsidP="00524DCC">
      <w:pPr>
        <w:pStyle w:val="Heading4"/>
        <w:numPr>
          <w:ilvl w:val="1"/>
          <w:numId w:val="14"/>
        </w:numPr>
        <w:tabs>
          <w:tab w:val="clear" w:pos="1440"/>
          <w:tab w:val="left" w:pos="720"/>
        </w:tabs>
        <w:rPr>
          <w:rFonts w:ascii="Arial" w:hAnsi="Arial" w:cs="Arial"/>
          <w:noProof w:val="0"/>
          <w:sz w:val="22"/>
          <w:szCs w:val="22"/>
          <w:lang w:val="es-MX"/>
        </w:rPr>
      </w:pPr>
      <w:r w:rsidRPr="000D4EA8">
        <w:rPr>
          <w:rFonts w:ascii="Arial" w:hAnsi="Arial" w:cs="Arial"/>
          <w:noProof w:val="0"/>
          <w:sz w:val="22"/>
          <w:szCs w:val="22"/>
          <w:lang w:val="es-MX"/>
        </w:rPr>
        <w:t>Principales Indicadores de</w:t>
      </w:r>
      <w:r w:rsidR="00CB0E1A">
        <w:rPr>
          <w:rFonts w:ascii="Arial" w:hAnsi="Arial" w:cs="Arial"/>
          <w:noProof w:val="0"/>
          <w:sz w:val="22"/>
          <w:szCs w:val="22"/>
          <w:lang w:val="es-MX"/>
        </w:rPr>
        <w:t xml:space="preserve"> Impacto</w:t>
      </w:r>
      <w:r w:rsidRPr="000D4EA8">
        <w:rPr>
          <w:rFonts w:ascii="Arial" w:hAnsi="Arial" w:cs="Arial"/>
          <w:noProof w:val="0"/>
          <w:sz w:val="22"/>
          <w:szCs w:val="22"/>
          <w:lang w:val="es-MX"/>
        </w:rPr>
        <w:t xml:space="preserve"> </w:t>
      </w:r>
      <w:r w:rsidR="00CB0E1A">
        <w:rPr>
          <w:rFonts w:ascii="Arial" w:hAnsi="Arial" w:cs="Arial"/>
          <w:noProof w:val="0"/>
          <w:sz w:val="22"/>
          <w:szCs w:val="22"/>
          <w:lang w:val="es-MX"/>
        </w:rPr>
        <w:t xml:space="preserve">y </w:t>
      </w:r>
      <w:r w:rsidRPr="000D4EA8">
        <w:rPr>
          <w:rFonts w:ascii="Arial" w:hAnsi="Arial" w:cs="Arial"/>
          <w:noProof w:val="0"/>
          <w:sz w:val="22"/>
          <w:szCs w:val="22"/>
          <w:lang w:val="es-MX"/>
        </w:rPr>
        <w:t xml:space="preserve">su </w:t>
      </w:r>
      <w:r w:rsidR="00D85262" w:rsidRPr="000D4EA8">
        <w:rPr>
          <w:rFonts w:ascii="Arial" w:hAnsi="Arial" w:cs="Arial"/>
          <w:noProof w:val="0"/>
          <w:sz w:val="22"/>
          <w:szCs w:val="22"/>
          <w:lang w:val="es-MX"/>
        </w:rPr>
        <w:t>Metodología</w:t>
      </w:r>
    </w:p>
    <w:p w:rsidR="0088091B" w:rsidRPr="000D4EA8" w:rsidRDefault="00836193" w:rsidP="00836193">
      <w:pPr>
        <w:pStyle w:val="TableTitle"/>
        <w:rPr>
          <w:rFonts w:ascii="Arial" w:hAnsi="Arial" w:cs="Arial"/>
          <w:lang w:val="es-MX"/>
        </w:rPr>
      </w:pPr>
      <w:r>
        <w:rPr>
          <w:rFonts w:ascii="Arial" w:hAnsi="Arial" w:cs="Arial"/>
          <w:lang w:val="es-MX"/>
        </w:rPr>
        <w:t>Cuadro 3</w:t>
      </w:r>
    </w:p>
    <w:p w:rsidR="0088091B" w:rsidRPr="000D4EA8" w:rsidRDefault="0088091B" w:rsidP="00836193">
      <w:pPr>
        <w:pStyle w:val="TableTitle"/>
        <w:rPr>
          <w:rFonts w:ascii="Arial" w:hAnsi="Arial" w:cs="Arial"/>
          <w:lang w:val="es-MX"/>
        </w:rPr>
      </w:pPr>
      <w:r w:rsidRPr="00C44B62">
        <w:rPr>
          <w:rFonts w:ascii="Arial" w:hAnsi="Arial" w:cs="Arial"/>
          <w:lang w:val="es-MX"/>
        </w:rPr>
        <w:t>Programa de Integración Vial Regional HO-L1104</w:t>
      </w:r>
    </w:p>
    <w:p w:rsidR="0088091B" w:rsidRPr="0088091B" w:rsidRDefault="0088091B" w:rsidP="00836193">
      <w:pPr>
        <w:pStyle w:val="TableTitle"/>
        <w:rPr>
          <w:rFonts w:ascii="Arial" w:eastAsia="Arial Unicode MS" w:hAnsi="Arial" w:cs="Arial"/>
          <w:bCs/>
          <w:lang w:val="es-MX"/>
        </w:rPr>
      </w:pPr>
      <w:r w:rsidRPr="000D4EA8">
        <w:rPr>
          <w:rFonts w:ascii="Arial" w:eastAsia="Arial Unicode MS" w:hAnsi="Arial" w:cs="Arial"/>
          <w:bCs/>
          <w:lang w:val="es-MX"/>
        </w:rPr>
        <w:t xml:space="preserve">Indicadores de </w:t>
      </w:r>
      <w:r w:rsidR="00C90BE0">
        <w:rPr>
          <w:rFonts w:ascii="Arial" w:eastAsia="Arial Unicode MS" w:hAnsi="Arial" w:cs="Arial"/>
          <w:bCs/>
          <w:lang w:val="es-MX"/>
        </w:rPr>
        <w:t>Impacto</w:t>
      </w:r>
    </w:p>
    <w:tbl>
      <w:tblPr>
        <w:tblW w:w="10402" w:type="dxa"/>
        <w:jc w:val="center"/>
        <w:tblInd w:w="3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350"/>
        <w:gridCol w:w="2250"/>
        <w:gridCol w:w="4282"/>
      </w:tblGrid>
      <w:tr w:rsidR="00C90BE0" w:rsidRPr="00C90BE0" w:rsidTr="00C90BE0">
        <w:trPr>
          <w:trHeight w:val="339"/>
          <w:jc w:val="center"/>
        </w:trPr>
        <w:tc>
          <w:tcPr>
            <w:tcW w:w="10402" w:type="dxa"/>
            <w:gridSpan w:val="4"/>
            <w:shd w:val="clear" w:color="auto" w:fill="D9D9D9" w:themeFill="background1" w:themeFillShade="D9"/>
            <w:vAlign w:val="center"/>
          </w:tcPr>
          <w:p w:rsidR="00C90BE0" w:rsidRPr="00C90BE0" w:rsidRDefault="00C90BE0" w:rsidP="00836193">
            <w:pPr>
              <w:jc w:val="both"/>
              <w:rPr>
                <w:rFonts w:ascii="Arial" w:eastAsia="Arial Unicode MS" w:hAnsi="Arial" w:cs="Arial"/>
                <w:b/>
                <w:bCs/>
                <w:sz w:val="18"/>
                <w:szCs w:val="18"/>
              </w:rPr>
            </w:pPr>
            <w:r w:rsidRPr="00C90BE0">
              <w:rPr>
                <w:rFonts w:ascii="Arial" w:eastAsia="Arial Unicode MS" w:hAnsi="Arial" w:cs="Arial"/>
                <w:b/>
                <w:bCs/>
                <w:sz w:val="18"/>
                <w:szCs w:val="18"/>
              </w:rPr>
              <w:t xml:space="preserve">Impacto: </w:t>
            </w:r>
            <w:r w:rsidR="001A6861" w:rsidRPr="00811E84">
              <w:rPr>
                <w:rFonts w:ascii="Arial" w:hAnsi="Arial" w:cs="Arial"/>
                <w:sz w:val="20"/>
              </w:rPr>
              <w:t xml:space="preserve">El objetivo </w:t>
            </w:r>
            <w:r w:rsidR="001A6861" w:rsidRPr="007F2E63">
              <w:rPr>
                <w:rFonts w:ascii="Arial" w:hAnsi="Arial" w:cs="Arial"/>
                <w:sz w:val="20"/>
              </w:rPr>
              <w:t xml:space="preserve">del </w:t>
            </w:r>
            <w:r w:rsidR="001A6861">
              <w:rPr>
                <w:rFonts w:ascii="Arial" w:hAnsi="Arial" w:cs="Arial"/>
                <w:sz w:val="20"/>
              </w:rPr>
              <w:t>p</w:t>
            </w:r>
            <w:r w:rsidR="001A6861" w:rsidRPr="007F2E63">
              <w:rPr>
                <w:rFonts w:ascii="Arial" w:hAnsi="Arial" w:cs="Arial"/>
                <w:sz w:val="20"/>
              </w:rPr>
              <w:t xml:space="preserve">rograma es </w:t>
            </w:r>
            <w:r w:rsidR="001A6861">
              <w:rPr>
                <w:rFonts w:ascii="Arial" w:hAnsi="Arial" w:cs="Arial"/>
                <w:sz w:val="20"/>
              </w:rPr>
              <w:t>contribuir</w:t>
            </w:r>
            <w:r w:rsidR="001A6861" w:rsidRPr="007F2E63">
              <w:rPr>
                <w:rFonts w:ascii="Arial" w:hAnsi="Arial" w:cs="Arial"/>
                <w:sz w:val="20"/>
              </w:rPr>
              <w:t xml:space="preserve"> a</w:t>
            </w:r>
            <w:r w:rsidR="001A6861" w:rsidRPr="00811E84">
              <w:rPr>
                <w:rFonts w:ascii="Arial" w:hAnsi="Arial" w:cs="Arial"/>
                <w:sz w:val="20"/>
              </w:rPr>
              <w:t xml:space="preserve"> la mejora de la integración física regional y la conectividad vial de Honduras</w:t>
            </w:r>
            <w:r w:rsidR="001A6861">
              <w:rPr>
                <w:rFonts w:ascii="Arial" w:hAnsi="Arial" w:cs="Arial"/>
                <w:sz w:val="20"/>
              </w:rPr>
              <w:t>, incluyendo la seguridad vial.</w:t>
            </w:r>
          </w:p>
        </w:tc>
      </w:tr>
      <w:tr w:rsidR="00C90BE0" w:rsidRPr="00C90BE0" w:rsidTr="00CF021B">
        <w:trPr>
          <w:trHeight w:val="339"/>
          <w:jc w:val="center"/>
        </w:trPr>
        <w:tc>
          <w:tcPr>
            <w:tcW w:w="2520" w:type="dxa"/>
            <w:shd w:val="clear" w:color="auto" w:fill="D9D9D9" w:themeFill="background1" w:themeFillShade="D9"/>
            <w:vAlign w:val="center"/>
          </w:tcPr>
          <w:p w:rsidR="00C90BE0" w:rsidRPr="00C90BE0" w:rsidRDefault="00C90BE0" w:rsidP="00836193">
            <w:pPr>
              <w:pStyle w:val="Newpage"/>
              <w:tabs>
                <w:tab w:val="clear" w:pos="1440"/>
                <w:tab w:val="clear" w:pos="3060"/>
              </w:tabs>
              <w:jc w:val="both"/>
              <w:rPr>
                <w:rFonts w:ascii="Arial" w:hAnsi="Arial"/>
                <w:bCs/>
                <w:smallCaps w:val="0"/>
                <w:sz w:val="18"/>
                <w:szCs w:val="18"/>
              </w:rPr>
            </w:pPr>
            <w:r w:rsidRPr="00C90BE0">
              <w:rPr>
                <w:rFonts w:ascii="Arial" w:hAnsi="Arial"/>
                <w:bCs/>
                <w:smallCaps w:val="0"/>
                <w:sz w:val="18"/>
                <w:szCs w:val="18"/>
              </w:rPr>
              <w:t>Indicador de Impacto</w:t>
            </w:r>
          </w:p>
        </w:tc>
        <w:tc>
          <w:tcPr>
            <w:tcW w:w="1350" w:type="dxa"/>
            <w:shd w:val="clear" w:color="auto" w:fill="D9D9D9" w:themeFill="background1" w:themeFillShade="D9"/>
            <w:vAlign w:val="center"/>
          </w:tcPr>
          <w:p w:rsidR="00C90BE0" w:rsidRPr="00C90BE0" w:rsidRDefault="00C90BE0" w:rsidP="00CF021B">
            <w:pPr>
              <w:jc w:val="center"/>
              <w:rPr>
                <w:rFonts w:ascii="Arial" w:eastAsia="Arial Unicode MS" w:hAnsi="Arial" w:cs="Arial"/>
                <w:b/>
                <w:bCs/>
                <w:sz w:val="18"/>
                <w:szCs w:val="18"/>
              </w:rPr>
            </w:pPr>
            <w:r w:rsidRPr="00C90BE0">
              <w:rPr>
                <w:rFonts w:ascii="Arial" w:hAnsi="Arial" w:cs="Arial"/>
                <w:b/>
                <w:bCs/>
                <w:sz w:val="18"/>
                <w:szCs w:val="18"/>
              </w:rPr>
              <w:t>Línea</w:t>
            </w:r>
            <w:r w:rsidR="0023554B">
              <w:rPr>
                <w:rFonts w:ascii="Arial" w:hAnsi="Arial" w:cs="Arial"/>
                <w:b/>
                <w:bCs/>
                <w:sz w:val="18"/>
                <w:szCs w:val="18"/>
              </w:rPr>
              <w:t xml:space="preserve"> </w:t>
            </w:r>
            <w:r w:rsidRPr="00C90BE0">
              <w:rPr>
                <w:rFonts w:ascii="Arial" w:hAnsi="Arial" w:cs="Arial"/>
                <w:b/>
                <w:bCs/>
                <w:sz w:val="18"/>
                <w:szCs w:val="18"/>
              </w:rPr>
              <w:t>Base 2015</w:t>
            </w:r>
          </w:p>
        </w:tc>
        <w:tc>
          <w:tcPr>
            <w:tcW w:w="2250" w:type="dxa"/>
            <w:shd w:val="clear" w:color="auto" w:fill="D9D9D9" w:themeFill="background1" w:themeFillShade="D9"/>
            <w:vAlign w:val="center"/>
          </w:tcPr>
          <w:p w:rsidR="00C90BE0" w:rsidRPr="00C90BE0" w:rsidRDefault="00C90BE0" w:rsidP="00CF021B">
            <w:pPr>
              <w:jc w:val="center"/>
              <w:rPr>
                <w:rFonts w:ascii="Arial" w:eastAsia="Arial Unicode MS" w:hAnsi="Arial" w:cs="Arial"/>
                <w:b/>
                <w:bCs/>
                <w:sz w:val="18"/>
                <w:szCs w:val="18"/>
              </w:rPr>
            </w:pPr>
            <w:r w:rsidRPr="00C90BE0">
              <w:rPr>
                <w:rFonts w:ascii="Arial" w:hAnsi="Arial" w:cs="Arial"/>
                <w:b/>
                <w:bCs/>
                <w:sz w:val="18"/>
                <w:szCs w:val="18"/>
              </w:rPr>
              <w:t>Meta 2019</w:t>
            </w:r>
          </w:p>
        </w:tc>
        <w:tc>
          <w:tcPr>
            <w:tcW w:w="4282" w:type="dxa"/>
            <w:shd w:val="clear" w:color="auto" w:fill="D9D9D9" w:themeFill="background1" w:themeFillShade="D9"/>
            <w:vAlign w:val="center"/>
          </w:tcPr>
          <w:p w:rsidR="00C90BE0" w:rsidRPr="00C90BE0" w:rsidRDefault="00C90BE0" w:rsidP="00836193">
            <w:pPr>
              <w:jc w:val="both"/>
              <w:rPr>
                <w:rFonts w:ascii="Arial" w:eastAsia="Arial Unicode MS" w:hAnsi="Arial" w:cs="Arial"/>
                <w:b/>
                <w:bCs/>
                <w:sz w:val="18"/>
                <w:szCs w:val="18"/>
              </w:rPr>
            </w:pPr>
            <w:r w:rsidRPr="00C90BE0">
              <w:rPr>
                <w:rFonts w:ascii="Arial" w:eastAsia="Arial Unicode MS" w:hAnsi="Arial" w:cs="Arial"/>
                <w:b/>
                <w:bCs/>
                <w:sz w:val="18"/>
                <w:szCs w:val="18"/>
              </w:rPr>
              <w:t>Medios de Verificación</w:t>
            </w:r>
          </w:p>
        </w:tc>
      </w:tr>
      <w:tr w:rsidR="00C90BE0" w:rsidRPr="00C90BE0" w:rsidTr="00836193">
        <w:trPr>
          <w:trHeight w:val="827"/>
          <w:jc w:val="center"/>
        </w:trPr>
        <w:tc>
          <w:tcPr>
            <w:tcW w:w="2520" w:type="dxa"/>
            <w:vAlign w:val="center"/>
          </w:tcPr>
          <w:p w:rsidR="00C90BE0" w:rsidRPr="00C90BE0" w:rsidRDefault="00C90BE0" w:rsidP="00836193">
            <w:pPr>
              <w:jc w:val="both"/>
              <w:rPr>
                <w:rFonts w:ascii="Arial" w:hAnsi="Arial" w:cs="Arial"/>
                <w:sz w:val="18"/>
                <w:szCs w:val="18"/>
                <w:lang w:val="es-MX"/>
              </w:rPr>
            </w:pPr>
            <w:r w:rsidRPr="00C90BE0">
              <w:rPr>
                <w:rFonts w:ascii="Arial" w:hAnsi="Arial" w:cs="Arial"/>
                <w:sz w:val="18"/>
                <w:szCs w:val="18"/>
                <w:lang w:val="es-MX"/>
              </w:rPr>
              <w:t xml:space="preserve">Porcentaje de camiones en el total de tránsito medio diario anual, entre Jícaro Galán y Nacaome </w:t>
            </w:r>
            <w:r w:rsidRPr="00C90BE0">
              <w:rPr>
                <w:rStyle w:val="FootnoteReference"/>
                <w:rFonts w:ascii="Arial" w:hAnsi="Arial" w:cs="Arial"/>
                <w:sz w:val="18"/>
                <w:szCs w:val="18"/>
                <w:lang w:val="es-MX"/>
              </w:rPr>
              <w:footnoteReference w:id="15"/>
            </w:r>
          </w:p>
          <w:p w:rsidR="00C90BE0" w:rsidRPr="00C90BE0" w:rsidRDefault="00C90BE0" w:rsidP="00836193">
            <w:pPr>
              <w:jc w:val="both"/>
              <w:rPr>
                <w:rFonts w:ascii="Arial" w:hAnsi="Arial" w:cs="Arial"/>
                <w:sz w:val="18"/>
                <w:szCs w:val="18"/>
                <w:lang w:val="es-MX"/>
              </w:rPr>
            </w:pPr>
          </w:p>
        </w:tc>
        <w:tc>
          <w:tcPr>
            <w:tcW w:w="1350" w:type="dxa"/>
            <w:vAlign w:val="center"/>
          </w:tcPr>
          <w:p w:rsidR="00C90BE0" w:rsidRPr="00C90BE0" w:rsidRDefault="00C90BE0" w:rsidP="001A6861">
            <w:pPr>
              <w:jc w:val="center"/>
              <w:rPr>
                <w:rFonts w:ascii="Arial" w:hAnsi="Arial" w:cs="Arial"/>
                <w:color w:val="FF0000"/>
                <w:sz w:val="18"/>
                <w:szCs w:val="18"/>
              </w:rPr>
            </w:pPr>
            <w:r w:rsidRPr="00C90BE0">
              <w:rPr>
                <w:rFonts w:ascii="Arial" w:hAnsi="Arial" w:cs="Arial"/>
                <w:sz w:val="18"/>
                <w:szCs w:val="18"/>
              </w:rPr>
              <w:t>28%</w:t>
            </w:r>
          </w:p>
        </w:tc>
        <w:tc>
          <w:tcPr>
            <w:tcW w:w="2250" w:type="dxa"/>
            <w:vAlign w:val="center"/>
          </w:tcPr>
          <w:p w:rsidR="00C90BE0" w:rsidRPr="00C90BE0" w:rsidRDefault="00C90BE0" w:rsidP="00A92865">
            <w:pPr>
              <w:jc w:val="center"/>
              <w:rPr>
                <w:rFonts w:ascii="Arial" w:hAnsi="Arial" w:cs="Arial"/>
                <w:sz w:val="18"/>
                <w:szCs w:val="18"/>
              </w:rPr>
            </w:pPr>
            <w:r w:rsidRPr="00C90BE0">
              <w:rPr>
                <w:rFonts w:ascii="Arial" w:hAnsi="Arial" w:cs="Arial"/>
                <w:sz w:val="18"/>
                <w:szCs w:val="18"/>
              </w:rPr>
              <w:t>30%</w:t>
            </w:r>
          </w:p>
        </w:tc>
        <w:tc>
          <w:tcPr>
            <w:tcW w:w="4282" w:type="dxa"/>
            <w:vAlign w:val="center"/>
          </w:tcPr>
          <w:p w:rsidR="00C90BE0" w:rsidRPr="00C90BE0" w:rsidRDefault="00C90BE0" w:rsidP="00836193">
            <w:pPr>
              <w:jc w:val="both"/>
              <w:rPr>
                <w:rFonts w:ascii="Arial" w:hAnsi="Arial" w:cs="Arial"/>
                <w:sz w:val="18"/>
                <w:szCs w:val="18"/>
                <w:lang w:val="es-HN"/>
              </w:rPr>
            </w:pPr>
            <w:r w:rsidRPr="00C90BE0">
              <w:rPr>
                <w:rFonts w:ascii="Arial" w:hAnsi="Arial" w:cs="Arial"/>
                <w:sz w:val="18"/>
                <w:szCs w:val="18"/>
                <w:lang w:val="es-HN"/>
              </w:rPr>
              <w:t xml:space="preserve">Estudio de Tránsito </w:t>
            </w:r>
          </w:p>
          <w:p w:rsidR="00C90BE0" w:rsidRPr="00C90BE0" w:rsidRDefault="00C90BE0" w:rsidP="00836193">
            <w:pPr>
              <w:jc w:val="both"/>
              <w:rPr>
                <w:rFonts w:ascii="Arial" w:hAnsi="Arial" w:cs="Arial"/>
                <w:sz w:val="18"/>
                <w:szCs w:val="18"/>
                <w:lang w:val="es-HN"/>
              </w:rPr>
            </w:pPr>
            <w:r w:rsidRPr="00C90BE0">
              <w:rPr>
                <w:rFonts w:ascii="Arial" w:hAnsi="Arial" w:cs="Arial"/>
                <w:sz w:val="18"/>
                <w:szCs w:val="18"/>
                <w:lang w:val="es-HN"/>
              </w:rPr>
              <w:t xml:space="preserve">Responsable: </w:t>
            </w:r>
            <w:r w:rsidR="00970C27" w:rsidRPr="00970C27">
              <w:rPr>
                <w:rFonts w:ascii="Arial" w:hAnsi="Arial" w:cs="Arial"/>
                <w:sz w:val="18"/>
                <w:szCs w:val="18"/>
                <w:lang w:val="es-HN"/>
              </w:rPr>
              <w:t>INVEST- H</w:t>
            </w:r>
          </w:p>
          <w:p w:rsidR="00C90BE0" w:rsidRPr="00C90BE0" w:rsidRDefault="00C90BE0" w:rsidP="00836193">
            <w:pPr>
              <w:jc w:val="both"/>
              <w:rPr>
                <w:rFonts w:ascii="Arial" w:hAnsi="Arial" w:cs="Arial"/>
                <w:sz w:val="18"/>
                <w:szCs w:val="18"/>
                <w:lang w:val="es-MX"/>
              </w:rPr>
            </w:pPr>
            <w:r w:rsidRPr="00C90BE0">
              <w:rPr>
                <w:rFonts w:ascii="Arial" w:hAnsi="Arial" w:cs="Arial"/>
                <w:sz w:val="18"/>
                <w:szCs w:val="18"/>
                <w:lang w:val="es-HN"/>
              </w:rPr>
              <w:t xml:space="preserve">Línea de Base: Medido en la estación 201 </w:t>
            </w:r>
            <w:r w:rsidRPr="00C90BE0">
              <w:rPr>
                <w:rFonts w:ascii="Arial" w:hAnsi="Arial" w:cs="Arial"/>
                <w:sz w:val="18"/>
                <w:szCs w:val="18"/>
                <w:lang w:val="es-MX"/>
              </w:rPr>
              <w:t>entre Jícaro Galán y Nacaome.</w:t>
            </w:r>
          </w:p>
          <w:p w:rsidR="00C90BE0" w:rsidRPr="00C90BE0" w:rsidRDefault="00C90BE0" w:rsidP="00836193">
            <w:pPr>
              <w:jc w:val="both"/>
              <w:rPr>
                <w:rFonts w:ascii="Arial" w:hAnsi="Arial" w:cs="Arial"/>
                <w:sz w:val="18"/>
                <w:szCs w:val="18"/>
              </w:rPr>
            </w:pPr>
            <w:r w:rsidRPr="00C90BE0">
              <w:rPr>
                <w:rFonts w:ascii="Arial" w:hAnsi="Arial" w:cs="Arial"/>
                <w:sz w:val="18"/>
                <w:szCs w:val="18"/>
                <w:lang w:val="es-MX"/>
              </w:rPr>
              <w:t>Fuente: Estudios finales y diseños del programa de preinversión vial de Honduras( tramos Jícaro Galán – Amatillo, Jícaro Galán – Choluteca, Choluteca - Guasaule)</w:t>
            </w:r>
          </w:p>
        </w:tc>
      </w:tr>
      <w:tr w:rsidR="00F32AC9" w:rsidRPr="00C90BE0" w:rsidTr="00CF021B">
        <w:trPr>
          <w:trHeight w:val="1277"/>
          <w:jc w:val="center"/>
        </w:trPr>
        <w:tc>
          <w:tcPr>
            <w:tcW w:w="2520" w:type="dxa"/>
            <w:vAlign w:val="center"/>
          </w:tcPr>
          <w:p w:rsidR="00F32AC9" w:rsidRPr="00CF021B" w:rsidRDefault="00F32AC9" w:rsidP="00CF021B">
            <w:pPr>
              <w:rPr>
                <w:rFonts w:ascii="Arial" w:hAnsi="Arial" w:cs="Arial"/>
                <w:sz w:val="18"/>
                <w:szCs w:val="18"/>
                <w:lang w:val="es-MX"/>
              </w:rPr>
            </w:pPr>
            <w:r w:rsidRPr="00CF021B">
              <w:rPr>
                <w:rFonts w:ascii="Arial" w:hAnsi="Arial" w:cs="Arial"/>
                <w:sz w:val="18"/>
                <w:szCs w:val="18"/>
                <w:lang w:val="es-MX"/>
              </w:rPr>
              <w:t>Número de fatalidades en los tramos intervenidos por el Programa por cada 1 mill</w:t>
            </w:r>
            <w:r w:rsidR="008A6F7D">
              <w:rPr>
                <w:rFonts w:ascii="Arial" w:hAnsi="Arial" w:cs="Arial"/>
                <w:sz w:val="18"/>
                <w:szCs w:val="18"/>
                <w:lang w:val="es-MX"/>
              </w:rPr>
              <w:t>ó</w:t>
            </w:r>
            <w:r w:rsidRPr="00CF021B">
              <w:rPr>
                <w:rFonts w:ascii="Arial" w:hAnsi="Arial" w:cs="Arial"/>
                <w:sz w:val="18"/>
                <w:szCs w:val="18"/>
                <w:lang w:val="es-MX"/>
              </w:rPr>
              <w:t>n vehículos-Km (Número de muertes).</w:t>
            </w:r>
          </w:p>
        </w:tc>
        <w:tc>
          <w:tcPr>
            <w:tcW w:w="1350" w:type="dxa"/>
            <w:vAlign w:val="center"/>
          </w:tcPr>
          <w:p w:rsidR="00F32AC9" w:rsidRPr="00CF021B" w:rsidRDefault="00F32AC9" w:rsidP="001A6861">
            <w:pPr>
              <w:jc w:val="center"/>
              <w:rPr>
                <w:rFonts w:ascii="Arial" w:hAnsi="Arial" w:cs="Arial"/>
                <w:sz w:val="18"/>
                <w:szCs w:val="18"/>
                <w:lang w:val="es-MX"/>
              </w:rPr>
            </w:pPr>
            <w:r w:rsidRPr="00CF021B">
              <w:rPr>
                <w:rFonts w:ascii="Arial" w:hAnsi="Arial" w:cs="Arial"/>
                <w:sz w:val="18"/>
                <w:szCs w:val="18"/>
                <w:lang w:val="es-MX"/>
              </w:rPr>
              <w:t>0.102</w:t>
            </w:r>
          </w:p>
        </w:tc>
        <w:tc>
          <w:tcPr>
            <w:tcW w:w="2250" w:type="dxa"/>
            <w:shd w:val="clear" w:color="auto" w:fill="auto"/>
            <w:vAlign w:val="center"/>
          </w:tcPr>
          <w:p w:rsidR="00F32AC9" w:rsidRPr="00CF021B" w:rsidRDefault="00F32AC9" w:rsidP="001A6861">
            <w:pPr>
              <w:jc w:val="center"/>
              <w:rPr>
                <w:rFonts w:ascii="Arial" w:hAnsi="Arial" w:cs="Arial"/>
                <w:sz w:val="18"/>
                <w:szCs w:val="18"/>
                <w:lang w:val="es-MX"/>
              </w:rPr>
            </w:pPr>
            <w:r w:rsidRPr="00CF021B">
              <w:rPr>
                <w:rFonts w:ascii="Arial" w:hAnsi="Arial" w:cs="Arial"/>
                <w:sz w:val="18"/>
                <w:szCs w:val="18"/>
                <w:lang w:val="es-MX"/>
              </w:rPr>
              <w:t>0.097</w:t>
            </w:r>
          </w:p>
        </w:tc>
        <w:tc>
          <w:tcPr>
            <w:tcW w:w="4282" w:type="dxa"/>
            <w:vAlign w:val="center"/>
          </w:tcPr>
          <w:p w:rsidR="00F32AC9" w:rsidRPr="00391040" w:rsidRDefault="00F32AC9" w:rsidP="00CF021B">
            <w:pPr>
              <w:rPr>
                <w:rFonts w:ascii="Arial" w:hAnsi="Arial" w:cs="Arial"/>
                <w:sz w:val="18"/>
                <w:szCs w:val="18"/>
                <w:lang w:val="es-MX"/>
              </w:rPr>
            </w:pPr>
            <w:r w:rsidRPr="00391040">
              <w:rPr>
                <w:rFonts w:ascii="Arial" w:hAnsi="Arial" w:cs="Arial"/>
                <w:sz w:val="18"/>
                <w:szCs w:val="18"/>
                <w:lang w:val="es-MX"/>
              </w:rPr>
              <w:t>Informes anuales del Sistema de Monitoreo de la Dirección Nacional de Tránsito</w:t>
            </w:r>
          </w:p>
          <w:p w:rsidR="00F32AC9" w:rsidRPr="00391040" w:rsidRDefault="00F32AC9" w:rsidP="00CF021B">
            <w:pPr>
              <w:rPr>
                <w:rFonts w:ascii="Arial" w:hAnsi="Arial" w:cs="Arial"/>
                <w:sz w:val="18"/>
                <w:szCs w:val="18"/>
                <w:lang w:val="es-MX"/>
              </w:rPr>
            </w:pPr>
            <w:r w:rsidRPr="00391040">
              <w:rPr>
                <w:rFonts w:ascii="Arial" w:hAnsi="Arial" w:cs="Arial"/>
                <w:sz w:val="18"/>
                <w:szCs w:val="18"/>
                <w:lang w:val="es-MX"/>
              </w:rPr>
              <w:t xml:space="preserve">Responsable: </w:t>
            </w:r>
            <w:r>
              <w:rPr>
                <w:rFonts w:ascii="Arial" w:hAnsi="Arial" w:cs="Arial"/>
                <w:sz w:val="18"/>
                <w:szCs w:val="18"/>
                <w:lang w:val="es-MX"/>
              </w:rPr>
              <w:t>INVEST- H</w:t>
            </w:r>
            <w:r w:rsidRPr="00391040">
              <w:rPr>
                <w:rFonts w:ascii="Arial" w:hAnsi="Arial" w:cs="Arial"/>
                <w:sz w:val="18"/>
                <w:szCs w:val="18"/>
                <w:lang w:val="es-MX"/>
              </w:rPr>
              <w:t xml:space="preserve"> </w:t>
            </w:r>
          </w:p>
          <w:p w:rsidR="00F32AC9" w:rsidRPr="00CF021B" w:rsidRDefault="00F32AC9" w:rsidP="00CF021B">
            <w:pPr>
              <w:rPr>
                <w:rFonts w:ascii="Arial" w:hAnsi="Arial" w:cs="Arial"/>
                <w:sz w:val="18"/>
                <w:szCs w:val="18"/>
                <w:lang w:val="es-MX"/>
              </w:rPr>
            </w:pPr>
            <w:r w:rsidRPr="00391040">
              <w:rPr>
                <w:rFonts w:ascii="Arial" w:hAnsi="Arial" w:cs="Arial"/>
                <w:sz w:val="18"/>
                <w:szCs w:val="18"/>
                <w:lang w:val="es-MX"/>
              </w:rPr>
              <w:t>Conteo Policial</w:t>
            </w:r>
          </w:p>
        </w:tc>
      </w:tr>
    </w:tbl>
    <w:p w:rsidR="00853144" w:rsidRPr="007C0669" w:rsidRDefault="00853144" w:rsidP="00836193">
      <w:pPr>
        <w:pStyle w:val="AutoNumpara"/>
        <w:numPr>
          <w:ilvl w:val="0"/>
          <w:numId w:val="0"/>
        </w:numPr>
        <w:rPr>
          <w:rFonts w:ascii="Arial" w:hAnsi="Arial" w:cs="Arial"/>
          <w:noProof w:val="0"/>
          <w:spacing w:val="-3"/>
          <w:sz w:val="22"/>
          <w:lang w:val="es-MX"/>
        </w:rPr>
      </w:pPr>
      <w:r w:rsidRPr="007C0669">
        <w:rPr>
          <w:rFonts w:ascii="Arial" w:hAnsi="Arial" w:cs="Arial"/>
          <w:noProof w:val="0"/>
          <w:spacing w:val="-3"/>
          <w:sz w:val="22"/>
          <w:lang w:val="es-MX"/>
        </w:rPr>
        <w:t>Los indicadores de impacto incluidos en la matriz de res</w:t>
      </w:r>
      <w:r w:rsidR="007C0669" w:rsidRPr="007C0669">
        <w:rPr>
          <w:rFonts w:ascii="Arial" w:hAnsi="Arial" w:cs="Arial"/>
          <w:noProof w:val="0"/>
          <w:spacing w:val="-3"/>
          <w:sz w:val="22"/>
          <w:lang w:val="es-MX"/>
        </w:rPr>
        <w:t>ultados só</w:t>
      </w:r>
      <w:r w:rsidRPr="007C0669">
        <w:rPr>
          <w:rFonts w:ascii="Arial" w:hAnsi="Arial" w:cs="Arial"/>
          <w:noProof w:val="0"/>
          <w:spacing w:val="-3"/>
          <w:sz w:val="22"/>
          <w:lang w:val="es-MX"/>
        </w:rPr>
        <w:t xml:space="preserve">lo representan una referencia a variables sobre las cuales el proyecto contribuiría. La mejora observada, no será considerada como una contribución exclusiva del proyecto sino, como una referencia de magnitudes que permite inferir la contribución de las inversiones propuestas al objetivo de desarrollo de la región. </w:t>
      </w:r>
    </w:p>
    <w:p w:rsidR="00853144" w:rsidRPr="00E27D13" w:rsidRDefault="007C0669" w:rsidP="00524DCC">
      <w:pPr>
        <w:pStyle w:val="TableTitle"/>
        <w:numPr>
          <w:ilvl w:val="0"/>
          <w:numId w:val="20"/>
        </w:numPr>
        <w:jc w:val="both"/>
        <w:rPr>
          <w:sz w:val="22"/>
          <w:szCs w:val="22"/>
        </w:rPr>
      </w:pPr>
      <w:r w:rsidRPr="007C0669">
        <w:rPr>
          <w:rFonts w:ascii="Arial" w:hAnsi="Arial" w:cs="Arial"/>
          <w:sz w:val="22"/>
          <w:szCs w:val="22"/>
        </w:rPr>
        <w:t>Porcentaje de camiones en el total de tránsito medio diario anual, entre Jícaro Galán y Nacaome</w:t>
      </w:r>
    </w:p>
    <w:p w:rsidR="00853144" w:rsidRPr="007C0669" w:rsidRDefault="00853144" w:rsidP="00836193">
      <w:pPr>
        <w:pStyle w:val="AutoNumpara"/>
        <w:numPr>
          <w:ilvl w:val="0"/>
          <w:numId w:val="0"/>
        </w:numPr>
        <w:rPr>
          <w:rFonts w:ascii="Arial" w:hAnsi="Arial" w:cs="Arial"/>
          <w:noProof w:val="0"/>
          <w:sz w:val="22"/>
          <w:szCs w:val="22"/>
          <w:lang w:val="es-MX"/>
        </w:rPr>
      </w:pPr>
      <w:r w:rsidRPr="007C0669">
        <w:rPr>
          <w:rFonts w:ascii="Arial" w:hAnsi="Arial" w:cs="Arial"/>
          <w:noProof w:val="0"/>
          <w:sz w:val="22"/>
          <w:szCs w:val="22"/>
          <w:lang w:val="es-MX"/>
        </w:rPr>
        <w:t>El paso del Amatillo es la principal vinculación terrestre utilizada para el comercio bilateral entre El Salvador y Honduras. Asimismo, es un paso fuertemente demandado por el comercio bilateral de El Salvador con Nicaragua, Costa Rica y Panamá y por el intercambio de México y Guatemala con Honduras.</w:t>
      </w:r>
      <w:r w:rsidR="007435AF">
        <w:rPr>
          <w:rFonts w:ascii="Arial" w:hAnsi="Arial" w:cs="Arial"/>
          <w:noProof w:val="0"/>
          <w:sz w:val="22"/>
          <w:szCs w:val="22"/>
          <w:lang w:val="es-MX"/>
        </w:rPr>
        <w:t xml:space="preserve"> En este sentido, se espera de la rehabilitación del CPM se incremente la participación de los camiones en el total de vehículos que transitan el corredor.</w:t>
      </w:r>
    </w:p>
    <w:p w:rsidR="007C0669" w:rsidRPr="001678BC" w:rsidRDefault="007C0669" w:rsidP="00836193">
      <w:pPr>
        <w:pStyle w:val="AutoNumpara"/>
        <w:numPr>
          <w:ilvl w:val="0"/>
          <w:numId w:val="0"/>
        </w:numPr>
        <w:rPr>
          <w:rFonts w:ascii="Arial" w:hAnsi="Arial" w:cs="Arial"/>
          <w:sz w:val="22"/>
          <w:szCs w:val="22"/>
          <w:lang w:val="es-ES"/>
        </w:rPr>
      </w:pPr>
      <w:r w:rsidRPr="001678BC">
        <w:rPr>
          <w:rFonts w:ascii="Arial" w:hAnsi="Arial" w:cs="Arial"/>
          <w:sz w:val="22"/>
          <w:szCs w:val="22"/>
          <w:lang w:val="es-ES"/>
        </w:rPr>
        <w:lastRenderedPageBreak/>
        <w:t>A partir de los Estudios finales de tránsito del programa de preinversión vial de Honduras, a cargo de INVEST- H y la consultora ACI, se determinó el p</w:t>
      </w:r>
      <w:r w:rsidR="007435AF" w:rsidRPr="001678BC">
        <w:rPr>
          <w:rFonts w:ascii="Arial" w:hAnsi="Arial" w:cs="Arial"/>
          <w:sz w:val="22"/>
          <w:szCs w:val="22"/>
          <w:lang w:val="es-ES"/>
        </w:rPr>
        <w:t xml:space="preserve">orcentaje </w:t>
      </w:r>
      <w:r w:rsidR="00A92865" w:rsidRPr="001678BC">
        <w:rPr>
          <w:rFonts w:ascii="Arial" w:hAnsi="Arial" w:cs="Arial"/>
          <w:sz w:val="22"/>
          <w:szCs w:val="22"/>
          <w:lang w:val="es-ES"/>
        </w:rPr>
        <w:t xml:space="preserve">actual </w:t>
      </w:r>
      <w:r w:rsidR="007435AF" w:rsidRPr="001678BC">
        <w:rPr>
          <w:rFonts w:ascii="Arial" w:hAnsi="Arial" w:cs="Arial"/>
          <w:sz w:val="22"/>
          <w:szCs w:val="22"/>
          <w:lang w:val="es-ES"/>
        </w:rPr>
        <w:t>de camiones en</w:t>
      </w:r>
      <w:r w:rsidRPr="001678BC">
        <w:rPr>
          <w:rFonts w:ascii="Arial" w:hAnsi="Arial" w:cs="Arial"/>
          <w:sz w:val="22"/>
          <w:szCs w:val="22"/>
          <w:lang w:val="es-ES"/>
        </w:rPr>
        <w:t xml:space="preserve"> el total de tránsito medio diario anual para el tramo entre Jícaro Galán y Nacaome</w:t>
      </w:r>
      <w:r w:rsidR="00A92865" w:rsidRPr="001678BC">
        <w:rPr>
          <w:rFonts w:ascii="Arial" w:hAnsi="Arial" w:cs="Arial"/>
          <w:sz w:val="22"/>
          <w:szCs w:val="22"/>
          <w:lang w:val="es-ES"/>
        </w:rPr>
        <w:t xml:space="preserve">, </w:t>
      </w:r>
      <w:r w:rsidR="007435AF" w:rsidRPr="001678BC">
        <w:rPr>
          <w:rFonts w:ascii="Arial" w:hAnsi="Arial" w:cs="Arial"/>
          <w:sz w:val="22"/>
          <w:szCs w:val="22"/>
          <w:lang w:val="es-ES"/>
        </w:rPr>
        <w:t xml:space="preserve">28% para el 2015 ( línea base). </w:t>
      </w:r>
      <w:r w:rsidR="00A92865" w:rsidRPr="001678BC">
        <w:rPr>
          <w:rFonts w:ascii="Arial" w:hAnsi="Arial" w:cs="Arial"/>
          <w:sz w:val="22"/>
          <w:szCs w:val="22"/>
          <w:lang w:val="es-ES"/>
        </w:rPr>
        <w:t xml:space="preserve">Como resultado de las obras de rehabilitación del CPM </w:t>
      </w:r>
      <w:r w:rsidR="007435AF" w:rsidRPr="001678BC">
        <w:rPr>
          <w:rFonts w:ascii="Arial" w:hAnsi="Arial" w:cs="Arial"/>
          <w:sz w:val="22"/>
          <w:szCs w:val="22"/>
          <w:lang w:val="es-ES"/>
        </w:rPr>
        <w:t>se espera que este porcentaje se ubique por encima del 30% para el año 2019 (Meta)</w:t>
      </w:r>
    </w:p>
    <w:p w:rsidR="00822398" w:rsidRPr="001678BC" w:rsidRDefault="00822398" w:rsidP="00836193">
      <w:pPr>
        <w:pStyle w:val="AutoNumpara"/>
        <w:numPr>
          <w:ilvl w:val="0"/>
          <w:numId w:val="0"/>
        </w:numPr>
        <w:rPr>
          <w:rFonts w:ascii="Arial" w:hAnsi="Arial" w:cs="Arial"/>
          <w:sz w:val="22"/>
          <w:szCs w:val="22"/>
          <w:lang w:val="es-ES"/>
        </w:rPr>
      </w:pPr>
      <w:r w:rsidRPr="001678BC">
        <w:rPr>
          <w:rFonts w:ascii="Arial" w:hAnsi="Arial" w:cs="Arial"/>
          <w:sz w:val="22"/>
          <w:szCs w:val="22"/>
          <w:lang w:val="es-ES"/>
        </w:rPr>
        <w:t>El TMDA Se establecerá a partir de conteos volumétricos y clasificación de vehículos en los tramos intervenidos durante 7 días continuos las 24 horas del día. Los datos obtenidos serán afectados por factores de estacionales (diarios y mensuales) para establecer el tránsito medio diario anual.</w:t>
      </w:r>
    </w:p>
    <w:p w:rsidR="00853144" w:rsidRPr="001678BC" w:rsidRDefault="00853144" w:rsidP="00836193">
      <w:pPr>
        <w:pStyle w:val="AutoNumpara"/>
        <w:numPr>
          <w:ilvl w:val="0"/>
          <w:numId w:val="0"/>
        </w:numPr>
        <w:rPr>
          <w:rFonts w:ascii="Arial" w:hAnsi="Arial" w:cs="Arial"/>
          <w:sz w:val="22"/>
          <w:szCs w:val="22"/>
          <w:lang w:val="es-ES"/>
        </w:rPr>
      </w:pPr>
      <w:r w:rsidRPr="001678BC">
        <w:rPr>
          <w:rFonts w:ascii="Arial" w:hAnsi="Arial" w:cs="Arial"/>
          <w:sz w:val="22"/>
          <w:szCs w:val="22"/>
          <w:lang w:val="es-ES"/>
        </w:rPr>
        <w:t xml:space="preserve">La cuantificación de los </w:t>
      </w:r>
      <w:r w:rsidR="007C0669" w:rsidRPr="001678BC">
        <w:rPr>
          <w:rFonts w:ascii="Arial" w:hAnsi="Arial" w:cs="Arial"/>
          <w:sz w:val="22"/>
          <w:szCs w:val="22"/>
          <w:lang w:val="es-ES"/>
        </w:rPr>
        <w:t xml:space="preserve">datos de tránsito </w:t>
      </w:r>
      <w:r w:rsidRPr="001678BC">
        <w:rPr>
          <w:rFonts w:ascii="Arial" w:hAnsi="Arial" w:cs="Arial"/>
          <w:sz w:val="22"/>
          <w:szCs w:val="22"/>
          <w:lang w:val="es-ES"/>
        </w:rPr>
        <w:t xml:space="preserve">enunciados </w:t>
      </w:r>
      <w:r w:rsidR="007C0669" w:rsidRPr="001678BC">
        <w:rPr>
          <w:rFonts w:ascii="Arial" w:hAnsi="Arial" w:cs="Arial"/>
          <w:sz w:val="22"/>
          <w:szCs w:val="22"/>
          <w:lang w:val="es-ES"/>
        </w:rPr>
        <w:t xml:space="preserve">en este indicador </w:t>
      </w:r>
      <w:r w:rsidRPr="001678BC">
        <w:rPr>
          <w:rFonts w:ascii="Arial" w:hAnsi="Arial" w:cs="Arial"/>
          <w:sz w:val="22"/>
          <w:szCs w:val="22"/>
          <w:lang w:val="es-ES"/>
        </w:rPr>
        <w:t xml:space="preserve">se realiza </w:t>
      </w:r>
      <w:r w:rsidR="00A92865" w:rsidRPr="001678BC">
        <w:rPr>
          <w:rFonts w:ascii="Arial" w:hAnsi="Arial" w:cs="Arial"/>
          <w:sz w:val="22"/>
          <w:szCs w:val="22"/>
          <w:lang w:val="es-ES"/>
        </w:rPr>
        <w:t>por conteo directo a realizarse en</w:t>
      </w:r>
      <w:r w:rsidRPr="001678BC">
        <w:rPr>
          <w:rFonts w:ascii="Arial" w:hAnsi="Arial" w:cs="Arial"/>
          <w:sz w:val="22"/>
          <w:szCs w:val="22"/>
          <w:lang w:val="es-ES"/>
        </w:rPr>
        <w:t xml:space="preserve"> </w:t>
      </w:r>
      <w:r w:rsidR="007C0669" w:rsidRPr="001678BC">
        <w:rPr>
          <w:rFonts w:ascii="Arial" w:hAnsi="Arial" w:cs="Arial"/>
          <w:sz w:val="22"/>
          <w:szCs w:val="22"/>
          <w:lang w:val="es-ES"/>
        </w:rPr>
        <w:t xml:space="preserve">la estación 201 </w:t>
      </w:r>
      <w:r w:rsidR="007435AF" w:rsidRPr="001678BC">
        <w:rPr>
          <w:rFonts w:ascii="Arial" w:hAnsi="Arial" w:cs="Arial"/>
          <w:sz w:val="22"/>
          <w:szCs w:val="22"/>
          <w:lang w:val="es-ES"/>
        </w:rPr>
        <w:t>entre Jícaro Galán y Nacaome.</w:t>
      </w:r>
    </w:p>
    <w:p w:rsidR="000B55D5" w:rsidRDefault="000B55D5" w:rsidP="00836193">
      <w:pPr>
        <w:pStyle w:val="AutoNumpara"/>
        <w:numPr>
          <w:ilvl w:val="0"/>
          <w:numId w:val="0"/>
        </w:numPr>
        <w:rPr>
          <w:rFonts w:ascii="Arial" w:hAnsi="Arial" w:cs="Arial"/>
          <w:noProof w:val="0"/>
          <w:sz w:val="22"/>
          <w:szCs w:val="22"/>
          <w:lang w:val="es-MX"/>
        </w:rPr>
      </w:pPr>
    </w:p>
    <w:p w:rsidR="000B55D5" w:rsidRPr="00CF021B" w:rsidRDefault="000B55D5" w:rsidP="00CF021B">
      <w:pPr>
        <w:pStyle w:val="TableTitle"/>
        <w:numPr>
          <w:ilvl w:val="0"/>
          <w:numId w:val="20"/>
        </w:numPr>
        <w:jc w:val="both"/>
        <w:rPr>
          <w:rFonts w:ascii="Arial" w:hAnsi="Arial" w:cs="Arial"/>
          <w:b w:val="0"/>
          <w:sz w:val="22"/>
          <w:szCs w:val="22"/>
        </w:rPr>
      </w:pPr>
      <w:r w:rsidRPr="00CF021B">
        <w:rPr>
          <w:rFonts w:ascii="Arial" w:hAnsi="Arial" w:cs="Arial"/>
          <w:sz w:val="22"/>
          <w:szCs w:val="22"/>
        </w:rPr>
        <w:t>Número de fatalidades en los tramos intervenidos por el Programa por cada por cada 1.000.000 vehículos-Km para el tramo El Amatillo – Choluteca (97,2 Km) (Número de muertes).</w:t>
      </w:r>
    </w:p>
    <w:p w:rsidR="000B55D5" w:rsidRPr="000D4EA8" w:rsidRDefault="000B55D5" w:rsidP="000B55D5">
      <w:pPr>
        <w:pStyle w:val="ListParagraph"/>
        <w:rPr>
          <w:rFonts w:ascii="Arial" w:hAnsi="Arial" w:cs="Arial"/>
          <w:b/>
          <w:i/>
          <w:noProof/>
          <w:sz w:val="22"/>
          <w:szCs w:val="22"/>
          <w:lang w:val="es-ES"/>
        </w:rPr>
      </w:pPr>
    </w:p>
    <w:p w:rsidR="000B55D5" w:rsidRPr="000D4EA8" w:rsidRDefault="000B55D5" w:rsidP="000B55D5">
      <w:pPr>
        <w:pStyle w:val="Prrafodelista2"/>
        <w:ind w:left="0"/>
        <w:jc w:val="both"/>
        <w:rPr>
          <w:rFonts w:ascii="Arial" w:eastAsia="Times New Roman" w:hAnsi="Arial" w:cs="Arial"/>
          <w:noProof/>
          <w:spacing w:val="-2"/>
          <w:lang w:val="es-ES"/>
        </w:rPr>
      </w:pPr>
      <w:r w:rsidRPr="000D4EA8">
        <w:rPr>
          <w:rFonts w:ascii="Arial" w:eastAsia="Times New Roman" w:hAnsi="Arial" w:cs="Arial"/>
          <w:noProof/>
          <w:spacing w:val="-2"/>
          <w:lang w:val="es-ES"/>
        </w:rPr>
        <w:t xml:space="preserve">Se consideran los datos del Sistema de Monitoreo  de Accidentes de la Dirección Nacional de Tránsito. De las estadisticas publicadas por dicho observatorio se toma como dato el número de “Fallecidos por causa de accidentes de tránsito” para los tramos intervenidos. Entre los posibles tipos de accidentes que pueden ocasionar las fatalidades se encuentran colisiones, choques, volcamientos, caídas, despistes, aplastamientos y atropellos. </w:t>
      </w:r>
    </w:p>
    <w:p w:rsidR="000B55D5" w:rsidRPr="000D4EA8" w:rsidRDefault="000B55D5" w:rsidP="000B55D5">
      <w:pPr>
        <w:pStyle w:val="Prrafodelista2"/>
        <w:ind w:left="0"/>
        <w:jc w:val="both"/>
        <w:rPr>
          <w:rFonts w:ascii="Arial" w:eastAsia="Times New Roman" w:hAnsi="Arial" w:cs="Arial"/>
          <w:noProof/>
          <w:spacing w:val="-2"/>
          <w:lang w:val="es-ES"/>
        </w:rPr>
      </w:pPr>
    </w:p>
    <w:p w:rsidR="000B55D5" w:rsidRDefault="000B55D5" w:rsidP="000B55D5">
      <w:pPr>
        <w:pStyle w:val="Prrafodelista2"/>
        <w:ind w:left="0"/>
        <w:jc w:val="both"/>
        <w:rPr>
          <w:rFonts w:ascii="Arial" w:eastAsia="Times New Roman" w:hAnsi="Arial" w:cs="Arial"/>
          <w:noProof/>
          <w:spacing w:val="-2"/>
          <w:lang w:val="es-ES"/>
        </w:rPr>
      </w:pPr>
      <w:r w:rsidRPr="000D4EA8">
        <w:rPr>
          <w:rFonts w:ascii="Arial" w:eastAsia="Times New Roman" w:hAnsi="Arial" w:cs="Arial"/>
          <w:noProof/>
          <w:spacing w:val="-2"/>
          <w:lang w:val="es-ES"/>
        </w:rPr>
        <w:t xml:space="preserve">La meta para el número de fatalidades en los tramos intervenidos por el programa es </w:t>
      </w:r>
      <w:r>
        <w:rPr>
          <w:rFonts w:ascii="Arial" w:eastAsia="Times New Roman" w:hAnsi="Arial" w:cs="Arial"/>
          <w:noProof/>
          <w:spacing w:val="-2"/>
          <w:lang w:val="es-ES"/>
        </w:rPr>
        <w:t>reducir</w:t>
      </w:r>
      <w:r w:rsidRPr="000D4EA8">
        <w:rPr>
          <w:rFonts w:ascii="Arial" w:eastAsia="Times New Roman" w:hAnsi="Arial" w:cs="Arial"/>
          <w:noProof/>
          <w:spacing w:val="-2"/>
          <w:lang w:val="es-ES"/>
        </w:rPr>
        <w:t xml:space="preserve"> l</w:t>
      </w:r>
      <w:r>
        <w:rPr>
          <w:rFonts w:ascii="Arial" w:eastAsia="Times New Roman" w:hAnsi="Arial" w:cs="Arial"/>
          <w:noProof/>
          <w:spacing w:val="-2"/>
          <w:lang w:val="es-ES"/>
        </w:rPr>
        <w:t>os niveles observados en un 5% para 2019</w:t>
      </w:r>
      <w:r w:rsidRPr="000D4EA8">
        <w:rPr>
          <w:rFonts w:ascii="Arial" w:eastAsia="Times New Roman" w:hAnsi="Arial" w:cs="Arial"/>
          <w:noProof/>
          <w:spacing w:val="-2"/>
          <w:lang w:val="es-ES"/>
        </w:rPr>
        <w:t xml:space="preserve">. Una de las causas de accidentes de tránsito </w:t>
      </w:r>
      <w:r>
        <w:rPr>
          <w:rFonts w:ascii="Arial" w:eastAsia="Times New Roman" w:hAnsi="Arial" w:cs="Arial"/>
          <w:noProof/>
          <w:spacing w:val="-2"/>
          <w:lang w:val="es-ES"/>
        </w:rPr>
        <w:t>y que</w:t>
      </w:r>
      <w:r w:rsidRPr="000D4EA8">
        <w:rPr>
          <w:rFonts w:ascii="Arial" w:eastAsia="Times New Roman" w:hAnsi="Arial" w:cs="Arial"/>
          <w:noProof/>
          <w:spacing w:val="-2"/>
          <w:lang w:val="es-ES"/>
        </w:rPr>
        <w:t xml:space="preserve"> pueden resultar en muertes es el “estado de la calzada”, por lo que se espera que el mejoramiento de los tramos intervenidos reduzca la incidencia de accidentes por esta causa y por ende la muerte de las personas involucradas en dichos accidentes. Sin embargo podrían presentarse accidentes por otras causas como fallas mecánicas, exceso de velocidad, ebriedad, imprudencia del peatón, imprudencia del pasajero, o el no respeto a la señalización, entre otras, las cuales se encuentran fuera del área de influencia del proyecto. </w:t>
      </w:r>
    </w:p>
    <w:p w:rsidR="000B55D5" w:rsidRPr="00873FC6" w:rsidRDefault="000B55D5" w:rsidP="000B55D5">
      <w:pPr>
        <w:spacing w:after="120"/>
        <w:jc w:val="both"/>
        <w:rPr>
          <w:rFonts w:ascii="Arial" w:hAnsi="Arial" w:cs="Arial"/>
          <w:bCs/>
          <w:iCs/>
          <w:color w:val="000000"/>
          <w:sz w:val="22"/>
          <w:szCs w:val="22"/>
          <w:lang w:val="es-ES"/>
        </w:rPr>
      </w:pPr>
      <w:r w:rsidRPr="00873FC6">
        <w:rPr>
          <w:rFonts w:ascii="Arial" w:hAnsi="Arial" w:cs="Arial"/>
          <w:bCs/>
          <w:iCs/>
          <w:color w:val="000000"/>
          <w:sz w:val="22"/>
          <w:szCs w:val="22"/>
          <w:lang w:val="es-ES"/>
        </w:rPr>
        <w:t>Para definir este indicador, se seleccionó el tramo de El Amatillo – Choluteca</w:t>
      </w:r>
      <w:r>
        <w:rPr>
          <w:rFonts w:ascii="Arial" w:hAnsi="Arial" w:cs="Arial"/>
          <w:bCs/>
          <w:iCs/>
          <w:color w:val="000000"/>
          <w:sz w:val="22"/>
          <w:szCs w:val="22"/>
          <w:lang w:val="es-ES"/>
        </w:rPr>
        <w:t xml:space="preserve"> de 97,2 Km </w:t>
      </w:r>
      <w:r w:rsidRPr="00873FC6">
        <w:rPr>
          <w:rFonts w:ascii="Arial" w:hAnsi="Arial" w:cs="Arial"/>
          <w:bCs/>
          <w:iCs/>
          <w:color w:val="000000"/>
          <w:sz w:val="22"/>
          <w:szCs w:val="22"/>
          <w:lang w:val="es-ES"/>
        </w:rPr>
        <w:t xml:space="preserve"> (Rehabilitación y Mejoramiento).</w:t>
      </w:r>
      <w:r>
        <w:rPr>
          <w:rFonts w:ascii="Arial" w:hAnsi="Arial" w:cs="Arial"/>
          <w:bCs/>
          <w:iCs/>
          <w:color w:val="000000"/>
          <w:sz w:val="22"/>
          <w:szCs w:val="22"/>
          <w:lang w:val="es-ES"/>
        </w:rPr>
        <w:t xml:space="preserve"> El TPDA promedio en el año 2015 para el tramo El Amatillo – Choluteca es 5.417 veh/d</w:t>
      </w:r>
      <w:r>
        <w:rPr>
          <w:rFonts w:ascii="Arial" w:hAnsi="Arial" w:cs="Arial"/>
          <w:bCs/>
          <w:iCs/>
          <w:color w:val="000000"/>
          <w:sz w:val="22"/>
          <w:szCs w:val="22"/>
        </w:rPr>
        <w:t>ía</w:t>
      </w:r>
      <w:r>
        <w:rPr>
          <w:rFonts w:ascii="Arial" w:hAnsi="Arial" w:cs="Arial"/>
          <w:bCs/>
          <w:iCs/>
          <w:color w:val="000000"/>
          <w:sz w:val="22"/>
          <w:szCs w:val="22"/>
          <w:lang w:val="es-ES"/>
        </w:rPr>
        <w:t>.</w:t>
      </w:r>
    </w:p>
    <w:p w:rsidR="000B55D5" w:rsidRDefault="000B55D5" w:rsidP="000B55D5">
      <w:pPr>
        <w:spacing w:after="120"/>
        <w:jc w:val="both"/>
        <w:rPr>
          <w:rFonts w:ascii="Arial" w:hAnsi="Arial" w:cs="Arial"/>
          <w:bCs/>
          <w:iCs/>
          <w:color w:val="000000"/>
          <w:sz w:val="22"/>
          <w:szCs w:val="22"/>
          <w:lang w:val="es-ES"/>
        </w:rPr>
      </w:pPr>
      <w:r w:rsidRPr="00873FC6">
        <w:rPr>
          <w:rFonts w:ascii="Arial" w:hAnsi="Arial" w:cs="Arial"/>
          <w:bCs/>
          <w:iCs/>
          <w:color w:val="000000"/>
          <w:sz w:val="22"/>
          <w:szCs w:val="22"/>
          <w:lang w:val="es-ES"/>
        </w:rPr>
        <w:t xml:space="preserve">Con respecto a los datos de accidentes, se obtienen de los levantamiento realizados por la </w:t>
      </w:r>
      <w:r>
        <w:rPr>
          <w:rFonts w:ascii="Arial" w:hAnsi="Arial" w:cs="Arial"/>
          <w:bCs/>
          <w:iCs/>
          <w:color w:val="000000"/>
          <w:sz w:val="22"/>
          <w:szCs w:val="22"/>
          <w:lang w:val="es-ES"/>
        </w:rPr>
        <w:t xml:space="preserve">Dirección Nacional de Tránsito </w:t>
      </w:r>
      <w:r w:rsidRPr="00873FC6">
        <w:rPr>
          <w:rFonts w:ascii="Arial" w:hAnsi="Arial" w:cs="Arial"/>
          <w:bCs/>
          <w:iCs/>
          <w:color w:val="000000"/>
          <w:sz w:val="22"/>
          <w:szCs w:val="22"/>
          <w:lang w:val="es-ES"/>
        </w:rPr>
        <w:t xml:space="preserve">en las diferentes delegaciones municipales de la Policía de Tránsito. Para este tramo específico tomando los últimos 5 registros que corresponde a los </w:t>
      </w:r>
      <w:r>
        <w:rPr>
          <w:rFonts w:ascii="Arial" w:hAnsi="Arial" w:cs="Arial"/>
          <w:bCs/>
          <w:iCs/>
          <w:color w:val="000000"/>
          <w:sz w:val="22"/>
          <w:szCs w:val="22"/>
          <w:lang w:val="es-ES"/>
        </w:rPr>
        <w:t xml:space="preserve">años 2010 – 2014, se calculó un </w:t>
      </w:r>
      <w:r w:rsidRPr="00873FC6">
        <w:rPr>
          <w:rFonts w:ascii="Arial" w:hAnsi="Arial" w:cs="Arial"/>
          <w:bCs/>
          <w:iCs/>
          <w:color w:val="000000"/>
          <w:sz w:val="22"/>
          <w:szCs w:val="22"/>
          <w:lang w:val="es-ES"/>
        </w:rPr>
        <w:t xml:space="preserve">promedio </w:t>
      </w:r>
      <w:r>
        <w:rPr>
          <w:rFonts w:ascii="Arial" w:hAnsi="Arial" w:cs="Arial"/>
          <w:bCs/>
          <w:iCs/>
          <w:color w:val="000000"/>
          <w:sz w:val="22"/>
          <w:szCs w:val="22"/>
          <w:lang w:val="es-ES"/>
        </w:rPr>
        <w:t xml:space="preserve">de </w:t>
      </w:r>
      <w:r w:rsidRPr="00873FC6">
        <w:rPr>
          <w:rFonts w:ascii="Arial" w:hAnsi="Arial" w:cs="Arial"/>
          <w:bCs/>
          <w:iCs/>
          <w:color w:val="000000"/>
          <w:sz w:val="22"/>
          <w:szCs w:val="22"/>
          <w:lang w:val="es-ES"/>
        </w:rPr>
        <w:t>19,6</w:t>
      </w:r>
      <w:r>
        <w:rPr>
          <w:rFonts w:ascii="Arial" w:hAnsi="Arial" w:cs="Arial"/>
          <w:bCs/>
          <w:iCs/>
          <w:color w:val="000000"/>
          <w:sz w:val="22"/>
          <w:szCs w:val="22"/>
          <w:lang w:val="es-ES"/>
        </w:rPr>
        <w:t xml:space="preserve"> fallecidos</w:t>
      </w:r>
      <w:r w:rsidRPr="00873FC6">
        <w:rPr>
          <w:rFonts w:ascii="Arial" w:hAnsi="Arial" w:cs="Arial"/>
          <w:bCs/>
          <w:iCs/>
          <w:color w:val="000000"/>
          <w:sz w:val="22"/>
          <w:szCs w:val="22"/>
          <w:lang w:val="es-ES"/>
        </w:rPr>
        <w:t xml:space="preserve">. Este valor relacionado con los vehículos – kilómetros, obtenemos </w:t>
      </w:r>
      <w:r>
        <w:rPr>
          <w:rFonts w:ascii="Arial" w:hAnsi="Arial" w:cs="Arial"/>
          <w:bCs/>
          <w:iCs/>
          <w:color w:val="000000"/>
          <w:sz w:val="22"/>
          <w:szCs w:val="22"/>
          <w:lang w:val="es-ES"/>
        </w:rPr>
        <w:t xml:space="preserve">0.10 </w:t>
      </w:r>
      <w:r w:rsidRPr="00873FC6">
        <w:rPr>
          <w:rFonts w:ascii="Arial" w:hAnsi="Arial" w:cs="Arial"/>
          <w:bCs/>
          <w:iCs/>
          <w:color w:val="000000"/>
          <w:sz w:val="22"/>
          <w:szCs w:val="22"/>
          <w:lang w:val="es-ES"/>
        </w:rPr>
        <w:t>víctimas fatales por cada 1</w:t>
      </w:r>
      <w:r>
        <w:rPr>
          <w:rFonts w:ascii="Arial" w:hAnsi="Arial" w:cs="Arial"/>
          <w:bCs/>
          <w:iCs/>
          <w:color w:val="000000"/>
          <w:sz w:val="22"/>
          <w:szCs w:val="22"/>
          <w:lang w:val="es-ES"/>
        </w:rPr>
        <w:t>.</w:t>
      </w:r>
      <w:r w:rsidRPr="00873FC6">
        <w:rPr>
          <w:rFonts w:ascii="Arial" w:hAnsi="Arial" w:cs="Arial"/>
          <w:bCs/>
          <w:iCs/>
          <w:color w:val="000000"/>
          <w:sz w:val="22"/>
          <w:szCs w:val="22"/>
          <w:lang w:val="es-ES"/>
        </w:rPr>
        <w:t>0</w:t>
      </w:r>
      <w:r>
        <w:rPr>
          <w:rFonts w:ascii="Arial" w:hAnsi="Arial" w:cs="Arial"/>
          <w:bCs/>
          <w:iCs/>
          <w:color w:val="000000"/>
          <w:sz w:val="22"/>
          <w:szCs w:val="22"/>
          <w:lang w:val="es-ES"/>
        </w:rPr>
        <w:t>0</w:t>
      </w:r>
      <w:r w:rsidRPr="00873FC6">
        <w:rPr>
          <w:rFonts w:ascii="Arial" w:hAnsi="Arial" w:cs="Arial"/>
          <w:bCs/>
          <w:iCs/>
          <w:color w:val="000000"/>
          <w:sz w:val="22"/>
          <w:szCs w:val="22"/>
          <w:lang w:val="es-ES"/>
        </w:rPr>
        <w:t xml:space="preserve">0.000 veh-km. Para el año meta 2019, se estima que este índice disminuirá en un 5% que resulta, </w:t>
      </w:r>
      <w:r>
        <w:rPr>
          <w:rFonts w:ascii="Arial" w:hAnsi="Arial" w:cs="Arial"/>
          <w:bCs/>
          <w:iCs/>
          <w:color w:val="000000"/>
          <w:sz w:val="22"/>
          <w:szCs w:val="22"/>
          <w:lang w:val="es-ES"/>
        </w:rPr>
        <w:t>0.097</w:t>
      </w:r>
      <w:r w:rsidRPr="00873FC6">
        <w:rPr>
          <w:rFonts w:ascii="Arial" w:hAnsi="Arial" w:cs="Arial"/>
          <w:bCs/>
          <w:iCs/>
          <w:color w:val="000000"/>
          <w:sz w:val="22"/>
          <w:szCs w:val="22"/>
          <w:lang w:val="es-ES"/>
        </w:rPr>
        <w:t xml:space="preserve">  víctimas fatales por cada 1</w:t>
      </w:r>
      <w:r>
        <w:rPr>
          <w:rFonts w:ascii="Arial" w:hAnsi="Arial" w:cs="Arial"/>
          <w:bCs/>
          <w:iCs/>
          <w:color w:val="000000"/>
          <w:sz w:val="22"/>
          <w:szCs w:val="22"/>
          <w:lang w:val="es-ES"/>
        </w:rPr>
        <w:t>.</w:t>
      </w:r>
      <w:r w:rsidRPr="00873FC6">
        <w:rPr>
          <w:rFonts w:ascii="Arial" w:hAnsi="Arial" w:cs="Arial"/>
          <w:bCs/>
          <w:iCs/>
          <w:color w:val="000000"/>
          <w:sz w:val="22"/>
          <w:szCs w:val="22"/>
          <w:lang w:val="es-ES"/>
        </w:rPr>
        <w:t>0</w:t>
      </w:r>
      <w:r>
        <w:rPr>
          <w:rFonts w:ascii="Arial" w:hAnsi="Arial" w:cs="Arial"/>
          <w:bCs/>
          <w:iCs/>
          <w:color w:val="000000"/>
          <w:sz w:val="22"/>
          <w:szCs w:val="22"/>
          <w:lang w:val="es-ES"/>
        </w:rPr>
        <w:t>0</w:t>
      </w:r>
      <w:r w:rsidRPr="00873FC6">
        <w:rPr>
          <w:rFonts w:ascii="Arial" w:hAnsi="Arial" w:cs="Arial"/>
          <w:bCs/>
          <w:iCs/>
          <w:color w:val="000000"/>
          <w:sz w:val="22"/>
          <w:szCs w:val="22"/>
          <w:lang w:val="es-ES"/>
        </w:rPr>
        <w:t>0.000 veh-km.</w:t>
      </w:r>
    </w:p>
    <w:p w:rsidR="00653938" w:rsidRDefault="00653938" w:rsidP="000B55D5">
      <w:pPr>
        <w:spacing w:after="120"/>
        <w:jc w:val="both"/>
        <w:rPr>
          <w:rFonts w:ascii="Arial" w:hAnsi="Arial" w:cs="Arial"/>
          <w:bCs/>
          <w:iCs/>
          <w:color w:val="000000"/>
          <w:sz w:val="22"/>
          <w:szCs w:val="22"/>
          <w:lang w:val="es-ES"/>
        </w:rPr>
      </w:pPr>
    </w:p>
    <w:p w:rsidR="00653938" w:rsidRDefault="00653938" w:rsidP="000B55D5">
      <w:pPr>
        <w:spacing w:after="120"/>
        <w:jc w:val="both"/>
        <w:rPr>
          <w:rFonts w:ascii="Arial" w:hAnsi="Arial" w:cs="Arial"/>
          <w:bCs/>
          <w:iCs/>
          <w:color w:val="000000"/>
          <w:sz w:val="22"/>
          <w:szCs w:val="22"/>
          <w:lang w:val="es-ES"/>
        </w:rPr>
      </w:pPr>
    </w:p>
    <w:p w:rsidR="00653938" w:rsidRDefault="00653938" w:rsidP="000B55D5">
      <w:pPr>
        <w:spacing w:after="120"/>
        <w:jc w:val="both"/>
        <w:rPr>
          <w:rFonts w:ascii="Arial" w:hAnsi="Arial" w:cs="Arial"/>
          <w:bCs/>
          <w:iCs/>
          <w:color w:val="000000"/>
          <w:sz w:val="22"/>
          <w:szCs w:val="22"/>
          <w:lang w:val="es-ES"/>
        </w:rPr>
      </w:pPr>
    </w:p>
    <w:p w:rsidR="000B55D5" w:rsidRPr="001678BC" w:rsidRDefault="000B55D5" w:rsidP="000B55D5">
      <w:pPr>
        <w:rPr>
          <w:rFonts w:ascii="Arial" w:hAnsi="Arial" w:cs="Arial"/>
          <w:bCs/>
          <w:iCs/>
          <w:color w:val="000000"/>
          <w:sz w:val="22"/>
          <w:szCs w:val="22"/>
          <w:lang w:val="es-ES"/>
        </w:rPr>
      </w:pPr>
    </w:p>
    <w:tbl>
      <w:tblPr>
        <w:tblW w:w="7880" w:type="dxa"/>
        <w:jc w:val="center"/>
        <w:tblInd w:w="93" w:type="dxa"/>
        <w:tblLook w:val="04A0" w:firstRow="1" w:lastRow="0" w:firstColumn="1" w:lastColumn="0" w:noHBand="0" w:noVBand="1"/>
      </w:tblPr>
      <w:tblGrid>
        <w:gridCol w:w="4833"/>
        <w:gridCol w:w="3047"/>
      </w:tblGrid>
      <w:tr w:rsidR="000B55D5" w:rsidRPr="001678BC" w:rsidTr="00BC27DA">
        <w:trPr>
          <w:trHeight w:val="315"/>
          <w:jc w:val="center"/>
        </w:trPr>
        <w:tc>
          <w:tcPr>
            <w:tcW w:w="78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B55D5" w:rsidRPr="001678BC" w:rsidRDefault="000B55D5" w:rsidP="00BC27DA">
            <w:pPr>
              <w:jc w:val="center"/>
              <w:rPr>
                <w:rFonts w:ascii="Arial" w:hAnsi="Arial" w:cs="Arial"/>
                <w:b/>
                <w:bCs/>
                <w:color w:val="000000"/>
                <w:spacing w:val="0"/>
                <w:sz w:val="18"/>
                <w:szCs w:val="18"/>
                <w:lang w:val="es-ES"/>
              </w:rPr>
            </w:pPr>
            <w:r w:rsidRPr="001678BC">
              <w:rPr>
                <w:rFonts w:ascii="Arial" w:hAnsi="Arial" w:cs="Arial"/>
                <w:b/>
                <w:bCs/>
                <w:color w:val="000000"/>
                <w:spacing w:val="0"/>
                <w:sz w:val="18"/>
                <w:szCs w:val="18"/>
                <w:lang w:val="es-ES"/>
              </w:rPr>
              <w:t>Victimas Fatales CA-1</w:t>
            </w:r>
          </w:p>
        </w:tc>
      </w:tr>
      <w:tr w:rsidR="000B55D5" w:rsidRPr="001678BC" w:rsidTr="00BC27DA">
        <w:trPr>
          <w:trHeight w:val="315"/>
          <w:jc w:val="center"/>
        </w:trPr>
        <w:tc>
          <w:tcPr>
            <w:tcW w:w="4833" w:type="dxa"/>
            <w:tcBorders>
              <w:top w:val="nil"/>
              <w:left w:val="single" w:sz="4" w:space="0" w:color="auto"/>
              <w:bottom w:val="nil"/>
              <w:right w:val="single" w:sz="4" w:space="0" w:color="auto"/>
            </w:tcBorders>
            <w:shd w:val="clear" w:color="auto" w:fill="auto"/>
            <w:noWrap/>
            <w:vAlign w:val="bottom"/>
            <w:hideMark/>
          </w:tcPr>
          <w:p w:rsidR="000B55D5" w:rsidRPr="001678BC" w:rsidRDefault="000B55D5" w:rsidP="00BC27DA">
            <w:pPr>
              <w:jc w:val="right"/>
              <w:rPr>
                <w:rFonts w:ascii="Arial" w:hAnsi="Arial" w:cs="Arial"/>
                <w:color w:val="000000"/>
                <w:spacing w:val="0"/>
                <w:sz w:val="18"/>
                <w:szCs w:val="18"/>
                <w:lang w:val="es-ES"/>
              </w:rPr>
            </w:pPr>
            <w:r w:rsidRPr="001678BC">
              <w:rPr>
                <w:rFonts w:ascii="Arial" w:hAnsi="Arial" w:cs="Arial"/>
                <w:color w:val="000000"/>
                <w:spacing w:val="0"/>
                <w:sz w:val="18"/>
                <w:szCs w:val="18"/>
                <w:lang w:val="es-ES"/>
              </w:rPr>
              <w:t>2010</w:t>
            </w:r>
          </w:p>
        </w:tc>
        <w:tc>
          <w:tcPr>
            <w:tcW w:w="3047" w:type="dxa"/>
            <w:tcBorders>
              <w:top w:val="nil"/>
              <w:left w:val="nil"/>
              <w:bottom w:val="nil"/>
              <w:right w:val="single" w:sz="4" w:space="0" w:color="auto"/>
            </w:tcBorders>
            <w:shd w:val="clear" w:color="auto" w:fill="auto"/>
            <w:noWrap/>
            <w:vAlign w:val="bottom"/>
            <w:hideMark/>
          </w:tcPr>
          <w:p w:rsidR="000B55D5" w:rsidRPr="001678BC" w:rsidRDefault="000B55D5" w:rsidP="00BC27DA">
            <w:pPr>
              <w:jc w:val="right"/>
              <w:rPr>
                <w:rFonts w:ascii="Arial" w:hAnsi="Arial" w:cs="Arial"/>
                <w:color w:val="000000"/>
                <w:spacing w:val="0"/>
                <w:sz w:val="18"/>
                <w:szCs w:val="18"/>
                <w:lang w:val="es-ES"/>
              </w:rPr>
            </w:pPr>
            <w:r w:rsidRPr="001678BC">
              <w:rPr>
                <w:rFonts w:ascii="Arial" w:hAnsi="Arial" w:cs="Arial"/>
                <w:color w:val="000000"/>
                <w:spacing w:val="0"/>
                <w:sz w:val="18"/>
                <w:szCs w:val="18"/>
                <w:lang w:val="es-ES"/>
              </w:rPr>
              <w:t>7</w:t>
            </w:r>
          </w:p>
        </w:tc>
      </w:tr>
      <w:tr w:rsidR="000B55D5" w:rsidRPr="001678BC" w:rsidTr="00BC27DA">
        <w:trPr>
          <w:trHeight w:val="315"/>
          <w:jc w:val="center"/>
        </w:trPr>
        <w:tc>
          <w:tcPr>
            <w:tcW w:w="4833" w:type="dxa"/>
            <w:tcBorders>
              <w:top w:val="nil"/>
              <w:left w:val="single" w:sz="4" w:space="0" w:color="auto"/>
              <w:bottom w:val="nil"/>
              <w:right w:val="single" w:sz="4" w:space="0" w:color="auto"/>
            </w:tcBorders>
            <w:shd w:val="clear" w:color="auto" w:fill="auto"/>
            <w:noWrap/>
            <w:vAlign w:val="bottom"/>
            <w:hideMark/>
          </w:tcPr>
          <w:p w:rsidR="000B55D5" w:rsidRPr="001678BC" w:rsidRDefault="000B55D5" w:rsidP="00BC27DA">
            <w:pPr>
              <w:jc w:val="right"/>
              <w:rPr>
                <w:rFonts w:ascii="Arial" w:hAnsi="Arial" w:cs="Arial"/>
                <w:color w:val="000000"/>
                <w:spacing w:val="0"/>
                <w:sz w:val="18"/>
                <w:szCs w:val="18"/>
                <w:lang w:val="es-ES"/>
              </w:rPr>
            </w:pPr>
            <w:r w:rsidRPr="001678BC">
              <w:rPr>
                <w:rFonts w:ascii="Arial" w:hAnsi="Arial" w:cs="Arial"/>
                <w:color w:val="000000"/>
                <w:spacing w:val="0"/>
                <w:sz w:val="18"/>
                <w:szCs w:val="18"/>
                <w:lang w:val="es-ES"/>
              </w:rPr>
              <w:t>2011</w:t>
            </w:r>
          </w:p>
        </w:tc>
        <w:tc>
          <w:tcPr>
            <w:tcW w:w="3047" w:type="dxa"/>
            <w:tcBorders>
              <w:top w:val="nil"/>
              <w:left w:val="nil"/>
              <w:bottom w:val="nil"/>
              <w:right w:val="single" w:sz="4" w:space="0" w:color="auto"/>
            </w:tcBorders>
            <w:shd w:val="clear" w:color="auto" w:fill="auto"/>
            <w:noWrap/>
            <w:vAlign w:val="bottom"/>
            <w:hideMark/>
          </w:tcPr>
          <w:p w:rsidR="000B55D5" w:rsidRPr="001678BC" w:rsidRDefault="000B55D5" w:rsidP="00BC27DA">
            <w:pPr>
              <w:jc w:val="right"/>
              <w:rPr>
                <w:rFonts w:ascii="Arial" w:hAnsi="Arial" w:cs="Arial"/>
                <w:color w:val="000000"/>
                <w:spacing w:val="0"/>
                <w:sz w:val="18"/>
                <w:szCs w:val="18"/>
                <w:lang w:val="es-ES"/>
              </w:rPr>
            </w:pPr>
            <w:r w:rsidRPr="001678BC">
              <w:rPr>
                <w:rFonts w:ascii="Arial" w:hAnsi="Arial" w:cs="Arial"/>
                <w:color w:val="000000"/>
                <w:spacing w:val="0"/>
                <w:sz w:val="18"/>
                <w:szCs w:val="18"/>
                <w:lang w:val="es-ES"/>
              </w:rPr>
              <w:t>9</w:t>
            </w:r>
          </w:p>
        </w:tc>
      </w:tr>
      <w:tr w:rsidR="000B55D5" w:rsidRPr="001678BC" w:rsidTr="00BC27DA">
        <w:trPr>
          <w:trHeight w:val="315"/>
          <w:jc w:val="center"/>
        </w:trPr>
        <w:tc>
          <w:tcPr>
            <w:tcW w:w="4833" w:type="dxa"/>
            <w:tcBorders>
              <w:top w:val="nil"/>
              <w:left w:val="single" w:sz="4" w:space="0" w:color="auto"/>
              <w:bottom w:val="nil"/>
              <w:right w:val="single" w:sz="4" w:space="0" w:color="auto"/>
            </w:tcBorders>
            <w:shd w:val="clear" w:color="auto" w:fill="auto"/>
            <w:noWrap/>
            <w:vAlign w:val="bottom"/>
            <w:hideMark/>
          </w:tcPr>
          <w:p w:rsidR="000B55D5" w:rsidRPr="001678BC" w:rsidRDefault="000B55D5" w:rsidP="00BC27DA">
            <w:pPr>
              <w:jc w:val="right"/>
              <w:rPr>
                <w:rFonts w:ascii="Arial" w:hAnsi="Arial" w:cs="Arial"/>
                <w:color w:val="000000"/>
                <w:spacing w:val="0"/>
                <w:sz w:val="18"/>
                <w:szCs w:val="18"/>
                <w:lang w:val="es-ES"/>
              </w:rPr>
            </w:pPr>
            <w:r w:rsidRPr="001678BC">
              <w:rPr>
                <w:rFonts w:ascii="Arial" w:hAnsi="Arial" w:cs="Arial"/>
                <w:color w:val="000000"/>
                <w:spacing w:val="0"/>
                <w:sz w:val="18"/>
                <w:szCs w:val="18"/>
                <w:lang w:val="es-ES"/>
              </w:rPr>
              <w:t>2012</w:t>
            </w:r>
          </w:p>
        </w:tc>
        <w:tc>
          <w:tcPr>
            <w:tcW w:w="3047" w:type="dxa"/>
            <w:tcBorders>
              <w:top w:val="nil"/>
              <w:left w:val="nil"/>
              <w:bottom w:val="nil"/>
              <w:right w:val="single" w:sz="4" w:space="0" w:color="auto"/>
            </w:tcBorders>
            <w:shd w:val="clear" w:color="auto" w:fill="auto"/>
            <w:noWrap/>
            <w:vAlign w:val="bottom"/>
            <w:hideMark/>
          </w:tcPr>
          <w:p w:rsidR="000B55D5" w:rsidRPr="001678BC" w:rsidRDefault="000B55D5" w:rsidP="00BC27DA">
            <w:pPr>
              <w:jc w:val="right"/>
              <w:rPr>
                <w:rFonts w:ascii="Arial" w:hAnsi="Arial" w:cs="Arial"/>
                <w:color w:val="000000"/>
                <w:spacing w:val="0"/>
                <w:sz w:val="18"/>
                <w:szCs w:val="18"/>
                <w:lang w:val="es-ES"/>
              </w:rPr>
            </w:pPr>
            <w:r w:rsidRPr="001678BC">
              <w:rPr>
                <w:rFonts w:ascii="Arial" w:hAnsi="Arial" w:cs="Arial"/>
                <w:color w:val="000000"/>
                <w:spacing w:val="0"/>
                <w:sz w:val="18"/>
                <w:szCs w:val="18"/>
                <w:lang w:val="es-ES"/>
              </w:rPr>
              <w:t>28</w:t>
            </w:r>
          </w:p>
        </w:tc>
      </w:tr>
      <w:tr w:rsidR="000B55D5" w:rsidRPr="001678BC" w:rsidTr="00BC27DA">
        <w:trPr>
          <w:trHeight w:val="315"/>
          <w:jc w:val="center"/>
        </w:trPr>
        <w:tc>
          <w:tcPr>
            <w:tcW w:w="4833" w:type="dxa"/>
            <w:tcBorders>
              <w:top w:val="nil"/>
              <w:left w:val="single" w:sz="4" w:space="0" w:color="auto"/>
              <w:bottom w:val="nil"/>
              <w:right w:val="single" w:sz="4" w:space="0" w:color="auto"/>
            </w:tcBorders>
            <w:shd w:val="clear" w:color="auto" w:fill="auto"/>
            <w:noWrap/>
            <w:vAlign w:val="bottom"/>
            <w:hideMark/>
          </w:tcPr>
          <w:p w:rsidR="000B55D5" w:rsidRPr="001678BC" w:rsidRDefault="000B55D5" w:rsidP="00BC27DA">
            <w:pPr>
              <w:jc w:val="right"/>
              <w:rPr>
                <w:rFonts w:ascii="Arial" w:hAnsi="Arial" w:cs="Arial"/>
                <w:color w:val="000000"/>
                <w:spacing w:val="0"/>
                <w:sz w:val="18"/>
                <w:szCs w:val="18"/>
                <w:lang w:val="es-ES"/>
              </w:rPr>
            </w:pPr>
            <w:r w:rsidRPr="001678BC">
              <w:rPr>
                <w:rFonts w:ascii="Arial" w:hAnsi="Arial" w:cs="Arial"/>
                <w:color w:val="000000"/>
                <w:spacing w:val="0"/>
                <w:sz w:val="18"/>
                <w:szCs w:val="18"/>
                <w:lang w:val="es-ES"/>
              </w:rPr>
              <w:t>2013</w:t>
            </w:r>
          </w:p>
        </w:tc>
        <w:tc>
          <w:tcPr>
            <w:tcW w:w="3047" w:type="dxa"/>
            <w:tcBorders>
              <w:top w:val="nil"/>
              <w:left w:val="nil"/>
              <w:bottom w:val="nil"/>
              <w:right w:val="single" w:sz="4" w:space="0" w:color="auto"/>
            </w:tcBorders>
            <w:shd w:val="clear" w:color="auto" w:fill="auto"/>
            <w:noWrap/>
            <w:vAlign w:val="bottom"/>
            <w:hideMark/>
          </w:tcPr>
          <w:p w:rsidR="000B55D5" w:rsidRPr="001678BC" w:rsidRDefault="000B55D5" w:rsidP="00BC27DA">
            <w:pPr>
              <w:jc w:val="right"/>
              <w:rPr>
                <w:rFonts w:ascii="Arial" w:hAnsi="Arial" w:cs="Arial"/>
                <w:color w:val="000000"/>
                <w:spacing w:val="0"/>
                <w:sz w:val="18"/>
                <w:szCs w:val="18"/>
                <w:lang w:val="es-ES"/>
              </w:rPr>
            </w:pPr>
            <w:r w:rsidRPr="001678BC">
              <w:rPr>
                <w:rFonts w:ascii="Arial" w:hAnsi="Arial" w:cs="Arial"/>
                <w:color w:val="000000"/>
                <w:spacing w:val="0"/>
                <w:sz w:val="18"/>
                <w:szCs w:val="18"/>
                <w:lang w:val="es-ES"/>
              </w:rPr>
              <w:t>13</w:t>
            </w:r>
          </w:p>
        </w:tc>
      </w:tr>
      <w:tr w:rsidR="000B55D5" w:rsidRPr="001678BC" w:rsidTr="00BC27DA">
        <w:trPr>
          <w:trHeight w:val="315"/>
          <w:jc w:val="center"/>
        </w:trPr>
        <w:tc>
          <w:tcPr>
            <w:tcW w:w="4833" w:type="dxa"/>
            <w:tcBorders>
              <w:top w:val="nil"/>
              <w:left w:val="single" w:sz="4" w:space="0" w:color="auto"/>
              <w:bottom w:val="single" w:sz="4" w:space="0" w:color="auto"/>
              <w:right w:val="single" w:sz="4" w:space="0" w:color="auto"/>
            </w:tcBorders>
            <w:shd w:val="clear" w:color="auto" w:fill="auto"/>
            <w:noWrap/>
            <w:vAlign w:val="bottom"/>
            <w:hideMark/>
          </w:tcPr>
          <w:p w:rsidR="000B55D5" w:rsidRPr="001678BC" w:rsidRDefault="000B55D5" w:rsidP="00BC27DA">
            <w:pPr>
              <w:jc w:val="right"/>
              <w:rPr>
                <w:rFonts w:ascii="Arial" w:hAnsi="Arial" w:cs="Arial"/>
                <w:color w:val="000000"/>
                <w:spacing w:val="0"/>
                <w:sz w:val="18"/>
                <w:szCs w:val="18"/>
                <w:lang w:val="es-ES"/>
              </w:rPr>
            </w:pPr>
            <w:r w:rsidRPr="001678BC">
              <w:rPr>
                <w:rFonts w:ascii="Arial" w:hAnsi="Arial" w:cs="Arial"/>
                <w:color w:val="000000"/>
                <w:spacing w:val="0"/>
                <w:sz w:val="18"/>
                <w:szCs w:val="18"/>
                <w:lang w:val="es-ES"/>
              </w:rPr>
              <w:t>2014</w:t>
            </w:r>
          </w:p>
        </w:tc>
        <w:tc>
          <w:tcPr>
            <w:tcW w:w="3047" w:type="dxa"/>
            <w:tcBorders>
              <w:top w:val="nil"/>
              <w:left w:val="nil"/>
              <w:bottom w:val="single" w:sz="4" w:space="0" w:color="auto"/>
              <w:right w:val="single" w:sz="4" w:space="0" w:color="auto"/>
            </w:tcBorders>
            <w:shd w:val="clear" w:color="auto" w:fill="auto"/>
            <w:noWrap/>
            <w:vAlign w:val="bottom"/>
            <w:hideMark/>
          </w:tcPr>
          <w:p w:rsidR="000B55D5" w:rsidRPr="001678BC" w:rsidRDefault="000B55D5" w:rsidP="00BC27DA">
            <w:pPr>
              <w:jc w:val="right"/>
              <w:rPr>
                <w:rFonts w:ascii="Arial" w:hAnsi="Arial" w:cs="Arial"/>
                <w:color w:val="000000"/>
                <w:spacing w:val="0"/>
                <w:sz w:val="18"/>
                <w:szCs w:val="18"/>
                <w:lang w:val="es-ES"/>
              </w:rPr>
            </w:pPr>
            <w:r w:rsidRPr="001678BC">
              <w:rPr>
                <w:rFonts w:ascii="Arial" w:hAnsi="Arial" w:cs="Arial"/>
                <w:color w:val="000000"/>
                <w:spacing w:val="0"/>
                <w:sz w:val="18"/>
                <w:szCs w:val="18"/>
                <w:lang w:val="es-ES"/>
              </w:rPr>
              <w:t>41</w:t>
            </w:r>
          </w:p>
        </w:tc>
      </w:tr>
      <w:tr w:rsidR="000B55D5" w:rsidRPr="001678BC" w:rsidTr="00BC27DA">
        <w:trPr>
          <w:trHeight w:val="315"/>
          <w:jc w:val="center"/>
        </w:trPr>
        <w:tc>
          <w:tcPr>
            <w:tcW w:w="4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55D5" w:rsidRPr="001678BC" w:rsidRDefault="000B55D5" w:rsidP="00BC27DA">
            <w:pPr>
              <w:jc w:val="right"/>
              <w:rPr>
                <w:rFonts w:ascii="Arial" w:hAnsi="Arial" w:cs="Arial"/>
                <w:b/>
                <w:bCs/>
                <w:color w:val="000000"/>
                <w:spacing w:val="0"/>
                <w:sz w:val="18"/>
                <w:szCs w:val="18"/>
                <w:lang w:val="es-ES"/>
              </w:rPr>
            </w:pPr>
            <w:r w:rsidRPr="001678BC">
              <w:rPr>
                <w:rFonts w:ascii="Arial" w:hAnsi="Arial" w:cs="Arial"/>
                <w:b/>
                <w:bCs/>
                <w:color w:val="000000"/>
                <w:spacing w:val="0"/>
                <w:sz w:val="18"/>
                <w:szCs w:val="18"/>
                <w:lang w:val="es-ES"/>
              </w:rPr>
              <w:t>Promedio</w:t>
            </w:r>
          </w:p>
        </w:tc>
        <w:tc>
          <w:tcPr>
            <w:tcW w:w="3047" w:type="dxa"/>
            <w:tcBorders>
              <w:top w:val="single" w:sz="4" w:space="0" w:color="auto"/>
              <w:left w:val="nil"/>
              <w:bottom w:val="single" w:sz="4" w:space="0" w:color="auto"/>
              <w:right w:val="single" w:sz="4" w:space="0" w:color="auto"/>
            </w:tcBorders>
            <w:shd w:val="clear" w:color="auto" w:fill="auto"/>
            <w:noWrap/>
            <w:vAlign w:val="bottom"/>
            <w:hideMark/>
          </w:tcPr>
          <w:p w:rsidR="000B55D5" w:rsidRPr="001678BC" w:rsidRDefault="000B55D5" w:rsidP="00BC27DA">
            <w:pPr>
              <w:jc w:val="right"/>
              <w:rPr>
                <w:rFonts w:ascii="Arial" w:hAnsi="Arial" w:cs="Arial"/>
                <w:color w:val="000000"/>
                <w:spacing w:val="0"/>
                <w:sz w:val="18"/>
                <w:szCs w:val="18"/>
                <w:lang w:val="es-ES"/>
              </w:rPr>
            </w:pPr>
            <w:r w:rsidRPr="001678BC">
              <w:rPr>
                <w:rFonts w:ascii="Arial" w:hAnsi="Arial" w:cs="Arial"/>
                <w:color w:val="000000"/>
                <w:spacing w:val="0"/>
                <w:sz w:val="18"/>
                <w:szCs w:val="18"/>
                <w:lang w:val="es-ES"/>
              </w:rPr>
              <w:t>19.6</w:t>
            </w:r>
          </w:p>
        </w:tc>
      </w:tr>
      <w:tr w:rsidR="000B55D5" w:rsidRPr="001678BC" w:rsidTr="00BC27DA">
        <w:trPr>
          <w:trHeight w:val="315"/>
          <w:jc w:val="center"/>
        </w:trPr>
        <w:tc>
          <w:tcPr>
            <w:tcW w:w="483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B55D5" w:rsidRPr="001678BC" w:rsidRDefault="000B55D5" w:rsidP="00BC27DA">
            <w:pPr>
              <w:rPr>
                <w:rFonts w:ascii="Arial" w:hAnsi="Arial" w:cs="Arial"/>
                <w:b/>
                <w:bCs/>
                <w:color w:val="000000"/>
                <w:spacing w:val="0"/>
                <w:sz w:val="18"/>
                <w:szCs w:val="18"/>
                <w:lang w:val="es-ES"/>
              </w:rPr>
            </w:pPr>
            <w:r w:rsidRPr="001678BC">
              <w:rPr>
                <w:rFonts w:ascii="Arial" w:hAnsi="Arial" w:cs="Arial"/>
                <w:b/>
                <w:bCs/>
                <w:color w:val="000000"/>
                <w:spacing w:val="0"/>
                <w:sz w:val="18"/>
                <w:szCs w:val="18"/>
                <w:lang w:val="es-ES"/>
              </w:rPr>
              <w:t>Concepto</w:t>
            </w:r>
          </w:p>
        </w:tc>
        <w:tc>
          <w:tcPr>
            <w:tcW w:w="3047" w:type="dxa"/>
            <w:tcBorders>
              <w:top w:val="single" w:sz="4" w:space="0" w:color="auto"/>
              <w:left w:val="nil"/>
              <w:bottom w:val="single" w:sz="4" w:space="0" w:color="auto"/>
              <w:right w:val="single" w:sz="4" w:space="0" w:color="auto"/>
            </w:tcBorders>
            <w:shd w:val="clear" w:color="000000" w:fill="FFFF00"/>
            <w:noWrap/>
            <w:vAlign w:val="bottom"/>
            <w:hideMark/>
          </w:tcPr>
          <w:p w:rsidR="000B55D5" w:rsidRPr="001678BC" w:rsidRDefault="000B55D5" w:rsidP="00BC27DA">
            <w:pPr>
              <w:rPr>
                <w:rFonts w:ascii="Arial" w:hAnsi="Arial" w:cs="Arial"/>
                <w:b/>
                <w:bCs/>
                <w:color w:val="000000"/>
                <w:spacing w:val="0"/>
                <w:sz w:val="18"/>
                <w:szCs w:val="18"/>
                <w:lang w:val="es-ES"/>
              </w:rPr>
            </w:pPr>
            <w:r w:rsidRPr="001678BC">
              <w:rPr>
                <w:rFonts w:ascii="Arial" w:hAnsi="Arial" w:cs="Arial"/>
                <w:b/>
                <w:bCs/>
                <w:color w:val="000000"/>
                <w:spacing w:val="0"/>
                <w:sz w:val="18"/>
                <w:szCs w:val="18"/>
                <w:lang w:val="es-ES"/>
              </w:rPr>
              <w:t>Valor El Amatillo - Choluteca</w:t>
            </w:r>
          </w:p>
        </w:tc>
      </w:tr>
      <w:tr w:rsidR="000B55D5" w:rsidRPr="001678BC" w:rsidTr="00BC27DA">
        <w:trPr>
          <w:trHeight w:val="315"/>
          <w:jc w:val="center"/>
        </w:trPr>
        <w:tc>
          <w:tcPr>
            <w:tcW w:w="4833" w:type="dxa"/>
            <w:tcBorders>
              <w:top w:val="nil"/>
              <w:left w:val="single" w:sz="4" w:space="0" w:color="auto"/>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TPDA Promedio año 2015</w:t>
            </w:r>
          </w:p>
        </w:tc>
        <w:tc>
          <w:tcPr>
            <w:tcW w:w="3047" w:type="dxa"/>
            <w:tcBorders>
              <w:top w:val="nil"/>
              <w:left w:val="nil"/>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 xml:space="preserve">                                        5,417 </w:t>
            </w:r>
          </w:p>
        </w:tc>
      </w:tr>
      <w:tr w:rsidR="000B55D5" w:rsidRPr="001678BC" w:rsidTr="00BC27DA">
        <w:trPr>
          <w:trHeight w:val="315"/>
          <w:jc w:val="center"/>
        </w:trPr>
        <w:tc>
          <w:tcPr>
            <w:tcW w:w="4833" w:type="dxa"/>
            <w:tcBorders>
              <w:top w:val="nil"/>
              <w:left w:val="single" w:sz="4" w:space="0" w:color="auto"/>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TPDA en el año</w:t>
            </w:r>
          </w:p>
        </w:tc>
        <w:tc>
          <w:tcPr>
            <w:tcW w:w="3047" w:type="dxa"/>
            <w:tcBorders>
              <w:top w:val="nil"/>
              <w:left w:val="nil"/>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 xml:space="preserve">                                 1,977,205 </w:t>
            </w:r>
          </w:p>
        </w:tc>
      </w:tr>
      <w:tr w:rsidR="000B55D5" w:rsidRPr="001678BC" w:rsidTr="00BC27DA">
        <w:trPr>
          <w:trHeight w:val="315"/>
          <w:jc w:val="center"/>
        </w:trPr>
        <w:tc>
          <w:tcPr>
            <w:tcW w:w="4833" w:type="dxa"/>
            <w:tcBorders>
              <w:top w:val="nil"/>
              <w:left w:val="single" w:sz="4" w:space="0" w:color="auto"/>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Longitud del Tramo</w:t>
            </w:r>
          </w:p>
        </w:tc>
        <w:tc>
          <w:tcPr>
            <w:tcW w:w="3047" w:type="dxa"/>
            <w:tcBorders>
              <w:top w:val="nil"/>
              <w:left w:val="nil"/>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 xml:space="preserve">                                        97.20 </w:t>
            </w:r>
          </w:p>
        </w:tc>
      </w:tr>
      <w:tr w:rsidR="000B55D5" w:rsidRPr="001678BC" w:rsidTr="00BC27DA">
        <w:trPr>
          <w:trHeight w:val="315"/>
          <w:jc w:val="center"/>
        </w:trPr>
        <w:tc>
          <w:tcPr>
            <w:tcW w:w="4833" w:type="dxa"/>
            <w:tcBorders>
              <w:top w:val="nil"/>
              <w:left w:val="single" w:sz="4" w:space="0" w:color="auto"/>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Veh - Km</w:t>
            </w:r>
          </w:p>
        </w:tc>
        <w:tc>
          <w:tcPr>
            <w:tcW w:w="3047" w:type="dxa"/>
            <w:tcBorders>
              <w:top w:val="nil"/>
              <w:left w:val="nil"/>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 xml:space="preserve">                        192,184,326.00 </w:t>
            </w:r>
          </w:p>
        </w:tc>
      </w:tr>
      <w:tr w:rsidR="000B55D5" w:rsidRPr="001678BC" w:rsidTr="00BC27DA">
        <w:trPr>
          <w:trHeight w:val="315"/>
          <w:jc w:val="center"/>
        </w:trPr>
        <w:tc>
          <w:tcPr>
            <w:tcW w:w="4833" w:type="dxa"/>
            <w:tcBorders>
              <w:top w:val="nil"/>
              <w:left w:val="single" w:sz="4" w:space="0" w:color="auto"/>
              <w:bottom w:val="single" w:sz="4" w:space="0" w:color="auto"/>
              <w:right w:val="single" w:sz="4" w:space="0" w:color="auto"/>
            </w:tcBorders>
            <w:shd w:val="clear" w:color="auto" w:fill="auto"/>
            <w:noWrap/>
            <w:vAlign w:val="bottom"/>
            <w:hideMark/>
          </w:tcPr>
          <w:p w:rsidR="000B55D5" w:rsidRPr="001678BC" w:rsidRDefault="001678BC"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Víctimas</w:t>
            </w:r>
            <w:r w:rsidR="000B55D5" w:rsidRPr="001678BC">
              <w:rPr>
                <w:rFonts w:ascii="Arial" w:hAnsi="Arial" w:cs="Arial"/>
                <w:color w:val="000000"/>
                <w:spacing w:val="0"/>
                <w:sz w:val="18"/>
                <w:szCs w:val="18"/>
                <w:lang w:val="es-ES"/>
              </w:rPr>
              <w:t xml:space="preserve"> fatales por veh-Km, año base</w:t>
            </w:r>
          </w:p>
        </w:tc>
        <w:tc>
          <w:tcPr>
            <w:tcW w:w="3047" w:type="dxa"/>
            <w:tcBorders>
              <w:top w:val="nil"/>
              <w:left w:val="nil"/>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 xml:space="preserve">                                0.0000001 </w:t>
            </w:r>
          </w:p>
        </w:tc>
      </w:tr>
      <w:tr w:rsidR="000B55D5" w:rsidRPr="001678BC" w:rsidTr="00BC27DA">
        <w:trPr>
          <w:trHeight w:val="315"/>
          <w:jc w:val="center"/>
        </w:trPr>
        <w:tc>
          <w:tcPr>
            <w:tcW w:w="4833" w:type="dxa"/>
            <w:tcBorders>
              <w:top w:val="nil"/>
              <w:left w:val="single" w:sz="4" w:space="0" w:color="auto"/>
              <w:bottom w:val="single" w:sz="4" w:space="0" w:color="auto"/>
              <w:right w:val="single" w:sz="4" w:space="0" w:color="auto"/>
            </w:tcBorders>
            <w:shd w:val="clear" w:color="auto" w:fill="auto"/>
            <w:noWrap/>
            <w:vAlign w:val="bottom"/>
            <w:hideMark/>
          </w:tcPr>
          <w:p w:rsidR="000B55D5" w:rsidRPr="001678BC" w:rsidRDefault="001678BC" w:rsidP="00BC27DA">
            <w:pPr>
              <w:rPr>
                <w:rFonts w:ascii="Arial" w:hAnsi="Arial" w:cs="Arial"/>
                <w:b/>
                <w:bCs/>
                <w:color w:val="000000"/>
                <w:spacing w:val="0"/>
                <w:sz w:val="18"/>
                <w:szCs w:val="18"/>
                <w:lang w:val="es-ES"/>
              </w:rPr>
            </w:pPr>
            <w:r w:rsidRPr="001678BC">
              <w:rPr>
                <w:rFonts w:ascii="Arial" w:hAnsi="Arial" w:cs="Arial"/>
                <w:b/>
                <w:bCs/>
                <w:color w:val="000000"/>
                <w:spacing w:val="0"/>
                <w:sz w:val="18"/>
                <w:szCs w:val="18"/>
                <w:lang w:val="es-ES"/>
              </w:rPr>
              <w:t>Víctimas</w:t>
            </w:r>
            <w:r w:rsidR="000B55D5" w:rsidRPr="001678BC">
              <w:rPr>
                <w:rFonts w:ascii="Arial" w:hAnsi="Arial" w:cs="Arial"/>
                <w:b/>
                <w:bCs/>
                <w:color w:val="000000"/>
                <w:spacing w:val="0"/>
                <w:sz w:val="18"/>
                <w:szCs w:val="18"/>
                <w:lang w:val="es-ES"/>
              </w:rPr>
              <w:t xml:space="preserve"> fatales/ 1.000.000 veh-km, año base</w:t>
            </w:r>
          </w:p>
        </w:tc>
        <w:tc>
          <w:tcPr>
            <w:tcW w:w="3047" w:type="dxa"/>
            <w:tcBorders>
              <w:top w:val="nil"/>
              <w:left w:val="nil"/>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 xml:space="preserve">                                        0.102 </w:t>
            </w:r>
          </w:p>
        </w:tc>
      </w:tr>
      <w:tr w:rsidR="000B55D5" w:rsidRPr="001678BC" w:rsidTr="00BC27DA">
        <w:trPr>
          <w:trHeight w:val="315"/>
          <w:jc w:val="center"/>
        </w:trPr>
        <w:tc>
          <w:tcPr>
            <w:tcW w:w="4833" w:type="dxa"/>
            <w:tcBorders>
              <w:top w:val="nil"/>
              <w:left w:val="single" w:sz="4" w:space="0" w:color="auto"/>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Con proyecto se espera reducir en un 5%</w:t>
            </w:r>
          </w:p>
        </w:tc>
        <w:tc>
          <w:tcPr>
            <w:tcW w:w="3047" w:type="dxa"/>
            <w:tcBorders>
              <w:top w:val="nil"/>
              <w:left w:val="nil"/>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 xml:space="preserve">                                        0.005 </w:t>
            </w:r>
          </w:p>
        </w:tc>
      </w:tr>
      <w:tr w:rsidR="000B55D5" w:rsidRPr="001678BC" w:rsidTr="00BC27DA">
        <w:trPr>
          <w:trHeight w:val="315"/>
          <w:jc w:val="center"/>
        </w:trPr>
        <w:tc>
          <w:tcPr>
            <w:tcW w:w="4833" w:type="dxa"/>
            <w:tcBorders>
              <w:top w:val="nil"/>
              <w:left w:val="single" w:sz="4" w:space="0" w:color="auto"/>
              <w:bottom w:val="single" w:sz="4" w:space="0" w:color="auto"/>
              <w:right w:val="single" w:sz="4" w:space="0" w:color="auto"/>
            </w:tcBorders>
            <w:shd w:val="clear" w:color="auto" w:fill="auto"/>
            <w:noWrap/>
            <w:vAlign w:val="bottom"/>
            <w:hideMark/>
          </w:tcPr>
          <w:p w:rsidR="000B55D5" w:rsidRPr="001678BC" w:rsidRDefault="001678BC" w:rsidP="00BC27DA">
            <w:pPr>
              <w:rPr>
                <w:rFonts w:ascii="Arial" w:hAnsi="Arial" w:cs="Arial"/>
                <w:b/>
                <w:bCs/>
                <w:color w:val="000000"/>
                <w:spacing w:val="0"/>
                <w:sz w:val="18"/>
                <w:szCs w:val="18"/>
                <w:lang w:val="es-ES"/>
              </w:rPr>
            </w:pPr>
            <w:r w:rsidRPr="001678BC">
              <w:rPr>
                <w:rFonts w:ascii="Arial" w:hAnsi="Arial" w:cs="Arial"/>
                <w:b/>
                <w:bCs/>
                <w:color w:val="000000"/>
                <w:spacing w:val="0"/>
                <w:sz w:val="18"/>
                <w:szCs w:val="18"/>
                <w:lang w:val="es-ES"/>
              </w:rPr>
              <w:t>Víctimas</w:t>
            </w:r>
            <w:r w:rsidR="000B55D5" w:rsidRPr="001678BC">
              <w:rPr>
                <w:rFonts w:ascii="Arial" w:hAnsi="Arial" w:cs="Arial"/>
                <w:b/>
                <w:bCs/>
                <w:color w:val="000000"/>
                <w:spacing w:val="0"/>
                <w:sz w:val="18"/>
                <w:szCs w:val="18"/>
                <w:lang w:val="es-ES"/>
              </w:rPr>
              <w:t xml:space="preserve"> fatales / 1.000.000 veh- Km, 2019</w:t>
            </w:r>
          </w:p>
        </w:tc>
        <w:tc>
          <w:tcPr>
            <w:tcW w:w="3047" w:type="dxa"/>
            <w:tcBorders>
              <w:top w:val="nil"/>
              <w:left w:val="nil"/>
              <w:bottom w:val="single" w:sz="4" w:space="0" w:color="auto"/>
              <w:right w:val="single" w:sz="4" w:space="0" w:color="auto"/>
            </w:tcBorders>
            <w:shd w:val="clear" w:color="auto" w:fill="auto"/>
            <w:noWrap/>
            <w:vAlign w:val="bottom"/>
            <w:hideMark/>
          </w:tcPr>
          <w:p w:rsidR="000B55D5" w:rsidRPr="001678BC" w:rsidRDefault="000B55D5" w:rsidP="00BC27DA">
            <w:pPr>
              <w:rPr>
                <w:rFonts w:ascii="Arial" w:hAnsi="Arial" w:cs="Arial"/>
                <w:color w:val="000000"/>
                <w:spacing w:val="0"/>
                <w:sz w:val="18"/>
                <w:szCs w:val="18"/>
                <w:lang w:val="es-ES"/>
              </w:rPr>
            </w:pPr>
            <w:r w:rsidRPr="001678BC">
              <w:rPr>
                <w:rFonts w:ascii="Arial" w:hAnsi="Arial" w:cs="Arial"/>
                <w:color w:val="000000"/>
                <w:spacing w:val="0"/>
                <w:sz w:val="18"/>
                <w:szCs w:val="18"/>
                <w:lang w:val="es-ES"/>
              </w:rPr>
              <w:t xml:space="preserve">                                        0.097 </w:t>
            </w:r>
          </w:p>
        </w:tc>
      </w:tr>
    </w:tbl>
    <w:p w:rsidR="000B55D5" w:rsidRDefault="000B55D5" w:rsidP="000B55D5">
      <w:pPr>
        <w:rPr>
          <w:rFonts w:ascii="Arial" w:hAnsi="Arial" w:cs="Arial"/>
          <w:bCs/>
          <w:iCs/>
          <w:color w:val="000000"/>
          <w:sz w:val="22"/>
          <w:szCs w:val="22"/>
          <w:lang w:val="es-ES"/>
        </w:rPr>
      </w:pPr>
    </w:p>
    <w:p w:rsidR="00DF7A48" w:rsidRDefault="00DF7A48" w:rsidP="00624FBD">
      <w:pPr>
        <w:pStyle w:val="TableTitle"/>
        <w:jc w:val="both"/>
        <w:rPr>
          <w:rFonts w:ascii="Arial" w:hAnsi="Arial" w:cs="Arial"/>
          <w:b w:val="0"/>
          <w:spacing w:val="-2"/>
          <w:sz w:val="22"/>
          <w:szCs w:val="22"/>
          <w:lang w:val="es-MX"/>
        </w:rPr>
      </w:pPr>
    </w:p>
    <w:p w:rsidR="00DF7A48" w:rsidRDefault="00DF7A48">
      <w:pPr>
        <w:rPr>
          <w:rFonts w:ascii="Arial" w:hAnsi="Arial" w:cs="Arial"/>
          <w:spacing w:val="-2"/>
          <w:sz w:val="22"/>
          <w:szCs w:val="22"/>
          <w:lang w:val="es-MX"/>
        </w:rPr>
      </w:pPr>
      <w:r>
        <w:rPr>
          <w:rFonts w:ascii="Arial" w:hAnsi="Arial" w:cs="Arial"/>
          <w:b/>
          <w:spacing w:val="-2"/>
          <w:sz w:val="22"/>
          <w:szCs w:val="22"/>
          <w:lang w:val="es-MX"/>
        </w:rPr>
        <w:br w:type="page"/>
      </w:r>
    </w:p>
    <w:p w:rsidR="001B76D0" w:rsidRPr="00836193" w:rsidRDefault="00CB0E1A" w:rsidP="00524DCC">
      <w:pPr>
        <w:pStyle w:val="Heading4"/>
        <w:numPr>
          <w:ilvl w:val="1"/>
          <w:numId w:val="14"/>
        </w:numPr>
        <w:tabs>
          <w:tab w:val="clear" w:pos="1440"/>
          <w:tab w:val="left" w:pos="720"/>
        </w:tabs>
        <w:jc w:val="left"/>
        <w:rPr>
          <w:rFonts w:ascii="Arial" w:hAnsi="Arial" w:cs="Arial"/>
          <w:noProof w:val="0"/>
          <w:sz w:val="22"/>
          <w:szCs w:val="22"/>
          <w:lang w:val="es-MX"/>
        </w:rPr>
      </w:pPr>
      <w:r w:rsidRPr="000D4EA8">
        <w:rPr>
          <w:rFonts w:ascii="Arial" w:hAnsi="Arial" w:cs="Arial"/>
          <w:noProof w:val="0"/>
          <w:sz w:val="22"/>
          <w:szCs w:val="22"/>
          <w:lang w:val="es-MX"/>
        </w:rPr>
        <w:lastRenderedPageBreak/>
        <w:t>Principales Indicadores de</w:t>
      </w:r>
      <w:r>
        <w:rPr>
          <w:rFonts w:ascii="Arial" w:hAnsi="Arial" w:cs="Arial"/>
          <w:noProof w:val="0"/>
          <w:sz w:val="22"/>
          <w:szCs w:val="22"/>
          <w:lang w:val="es-MX"/>
        </w:rPr>
        <w:t xml:space="preserve"> </w:t>
      </w:r>
      <w:r w:rsidRPr="000D4EA8">
        <w:rPr>
          <w:rFonts w:ascii="Arial" w:hAnsi="Arial" w:cs="Arial"/>
          <w:noProof w:val="0"/>
          <w:sz w:val="22"/>
          <w:szCs w:val="22"/>
          <w:lang w:val="es-MX"/>
        </w:rPr>
        <w:t xml:space="preserve"> Resultados y su Metodología</w:t>
      </w:r>
    </w:p>
    <w:p w:rsidR="004B77C1" w:rsidRPr="000D4EA8" w:rsidRDefault="0004464B" w:rsidP="004B77C1">
      <w:pPr>
        <w:pStyle w:val="TableTitle"/>
        <w:rPr>
          <w:rFonts w:ascii="Arial" w:hAnsi="Arial" w:cs="Arial"/>
          <w:lang w:val="es-MX"/>
        </w:rPr>
      </w:pPr>
      <w:r w:rsidRPr="000D4EA8">
        <w:rPr>
          <w:rFonts w:ascii="Arial" w:hAnsi="Arial" w:cs="Arial"/>
          <w:lang w:val="es-MX"/>
        </w:rPr>
        <w:t xml:space="preserve">Cuadro </w:t>
      </w:r>
      <w:r w:rsidR="00836193">
        <w:rPr>
          <w:rFonts w:ascii="Arial" w:hAnsi="Arial" w:cs="Arial"/>
          <w:lang w:val="es-MX"/>
        </w:rPr>
        <w:t>4</w:t>
      </w:r>
    </w:p>
    <w:p w:rsidR="00DE3476" w:rsidRPr="000D4EA8" w:rsidRDefault="00C44B62" w:rsidP="00C44B62">
      <w:pPr>
        <w:pStyle w:val="TableTitle"/>
        <w:rPr>
          <w:rFonts w:ascii="Arial" w:hAnsi="Arial" w:cs="Arial"/>
          <w:lang w:val="es-MX"/>
        </w:rPr>
      </w:pPr>
      <w:r w:rsidRPr="00C44B62">
        <w:rPr>
          <w:rFonts w:ascii="Arial" w:hAnsi="Arial" w:cs="Arial"/>
          <w:lang w:val="es-MX"/>
        </w:rPr>
        <w:t>Programa de Integración Vial Regional HO-L1104</w:t>
      </w:r>
    </w:p>
    <w:p w:rsidR="004B77C1" w:rsidRPr="000D4EA8" w:rsidRDefault="006D01D1" w:rsidP="004B77C1">
      <w:pPr>
        <w:pStyle w:val="TableTitle"/>
        <w:rPr>
          <w:rFonts w:ascii="Arial" w:eastAsia="Arial Unicode MS" w:hAnsi="Arial" w:cs="Arial"/>
          <w:bCs/>
          <w:lang w:val="es-MX"/>
        </w:rPr>
      </w:pPr>
      <w:r w:rsidRPr="000D4EA8">
        <w:rPr>
          <w:rFonts w:ascii="Arial" w:eastAsia="Arial Unicode MS" w:hAnsi="Arial" w:cs="Arial"/>
          <w:bCs/>
          <w:lang w:val="es-MX"/>
        </w:rPr>
        <w:t>Indicadores de Resultados</w:t>
      </w:r>
    </w:p>
    <w:tbl>
      <w:tblPr>
        <w:tblW w:w="9810" w:type="dxa"/>
        <w:tblInd w:w="-252"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Look w:val="04A0" w:firstRow="1" w:lastRow="0" w:firstColumn="1" w:lastColumn="0" w:noHBand="0" w:noVBand="1"/>
      </w:tblPr>
      <w:tblGrid>
        <w:gridCol w:w="2738"/>
        <w:gridCol w:w="2109"/>
        <w:gridCol w:w="1694"/>
        <w:gridCol w:w="3269"/>
      </w:tblGrid>
      <w:tr w:rsidR="004B77C1" w:rsidRPr="000D4EA8" w:rsidTr="00C44B62">
        <w:tc>
          <w:tcPr>
            <w:tcW w:w="2738" w:type="dxa"/>
            <w:shd w:val="clear" w:color="auto" w:fill="548DD4" w:themeFill="text2" w:themeFillTint="99"/>
          </w:tcPr>
          <w:p w:rsidR="004B77C1" w:rsidRPr="00C44B62" w:rsidRDefault="006D01D1" w:rsidP="001B76D0">
            <w:pPr>
              <w:pStyle w:val="Regtable"/>
              <w:jc w:val="center"/>
              <w:rPr>
                <w:rFonts w:ascii="Arial" w:hAnsi="Arial" w:cs="Arial"/>
                <w:b/>
                <w:noProof w:val="0"/>
                <w:color w:val="FFFFFF"/>
                <w:sz w:val="18"/>
                <w:szCs w:val="18"/>
                <w:lang w:val="es-MX"/>
              </w:rPr>
            </w:pPr>
            <w:r w:rsidRPr="00C44B62">
              <w:rPr>
                <w:rFonts w:ascii="Arial" w:hAnsi="Arial" w:cs="Arial"/>
                <w:b/>
                <w:noProof w:val="0"/>
                <w:color w:val="FFFFFF"/>
                <w:sz w:val="18"/>
                <w:szCs w:val="18"/>
                <w:lang w:val="es-MX"/>
              </w:rPr>
              <w:t>Indicador</w:t>
            </w:r>
          </w:p>
        </w:tc>
        <w:tc>
          <w:tcPr>
            <w:tcW w:w="2109" w:type="dxa"/>
            <w:shd w:val="clear" w:color="auto" w:fill="548DD4" w:themeFill="text2" w:themeFillTint="99"/>
          </w:tcPr>
          <w:p w:rsidR="004B77C1" w:rsidRPr="00C44B62" w:rsidRDefault="006D01D1" w:rsidP="001B76D0">
            <w:pPr>
              <w:pStyle w:val="Regtable"/>
              <w:jc w:val="center"/>
              <w:rPr>
                <w:rFonts w:ascii="Arial" w:hAnsi="Arial" w:cs="Arial"/>
                <w:b/>
                <w:noProof w:val="0"/>
                <w:color w:val="FFFFFF"/>
                <w:sz w:val="18"/>
                <w:szCs w:val="18"/>
                <w:lang w:val="es-MX"/>
              </w:rPr>
            </w:pPr>
            <w:r w:rsidRPr="00C44B62">
              <w:rPr>
                <w:rFonts w:ascii="Arial" w:hAnsi="Arial" w:cs="Arial"/>
                <w:b/>
                <w:noProof w:val="0"/>
                <w:color w:val="FFFFFF"/>
                <w:sz w:val="18"/>
                <w:szCs w:val="18"/>
                <w:lang w:val="es-MX"/>
              </w:rPr>
              <w:t>Fórmula</w:t>
            </w:r>
          </w:p>
        </w:tc>
        <w:tc>
          <w:tcPr>
            <w:tcW w:w="1694" w:type="dxa"/>
            <w:shd w:val="clear" w:color="auto" w:fill="548DD4" w:themeFill="text2" w:themeFillTint="99"/>
          </w:tcPr>
          <w:p w:rsidR="004B77C1" w:rsidRPr="00C44B62" w:rsidRDefault="006D01D1" w:rsidP="001B76D0">
            <w:pPr>
              <w:pStyle w:val="Regtable"/>
              <w:jc w:val="center"/>
              <w:rPr>
                <w:rFonts w:ascii="Arial" w:hAnsi="Arial" w:cs="Arial"/>
                <w:b/>
                <w:noProof w:val="0"/>
                <w:color w:val="FFFFFF"/>
                <w:sz w:val="18"/>
                <w:szCs w:val="18"/>
                <w:lang w:val="es-MX"/>
              </w:rPr>
            </w:pPr>
            <w:r w:rsidRPr="00C44B62">
              <w:rPr>
                <w:rFonts w:ascii="Arial" w:hAnsi="Arial" w:cs="Arial"/>
                <w:b/>
                <w:noProof w:val="0"/>
                <w:color w:val="FFFFFF"/>
                <w:sz w:val="18"/>
                <w:szCs w:val="18"/>
                <w:lang w:val="es-MX"/>
              </w:rPr>
              <w:t>Frecuencia de medición</w:t>
            </w:r>
          </w:p>
        </w:tc>
        <w:tc>
          <w:tcPr>
            <w:tcW w:w="3269" w:type="dxa"/>
            <w:shd w:val="clear" w:color="auto" w:fill="548DD4" w:themeFill="text2" w:themeFillTint="99"/>
          </w:tcPr>
          <w:p w:rsidR="004B77C1" w:rsidRPr="00C44B62" w:rsidRDefault="006D01D1" w:rsidP="001B76D0">
            <w:pPr>
              <w:pStyle w:val="Regtable"/>
              <w:jc w:val="center"/>
              <w:rPr>
                <w:rFonts w:ascii="Arial" w:hAnsi="Arial" w:cs="Arial"/>
                <w:b/>
                <w:noProof w:val="0"/>
                <w:color w:val="FFFFFF"/>
                <w:sz w:val="18"/>
                <w:szCs w:val="18"/>
                <w:lang w:val="es-MX"/>
              </w:rPr>
            </w:pPr>
            <w:r w:rsidRPr="00C44B62">
              <w:rPr>
                <w:rFonts w:ascii="Arial" w:hAnsi="Arial" w:cs="Arial"/>
                <w:b/>
                <w:noProof w:val="0"/>
                <w:color w:val="FFFFFF"/>
                <w:sz w:val="18"/>
                <w:szCs w:val="18"/>
                <w:lang w:val="es-MX"/>
              </w:rPr>
              <w:t xml:space="preserve">Fuente de verificación/ Fuente de </w:t>
            </w:r>
            <w:r w:rsidR="00C44B62" w:rsidRPr="00C44B62">
              <w:rPr>
                <w:rFonts w:ascii="Arial" w:hAnsi="Arial" w:cs="Arial"/>
                <w:b/>
                <w:noProof w:val="0"/>
                <w:color w:val="FFFFFF"/>
                <w:sz w:val="18"/>
                <w:szCs w:val="18"/>
                <w:lang w:val="es-MX"/>
              </w:rPr>
              <w:t>información</w:t>
            </w:r>
          </w:p>
        </w:tc>
      </w:tr>
      <w:tr w:rsidR="004B77C1" w:rsidRPr="000D4EA8" w:rsidTr="00CF021B">
        <w:tc>
          <w:tcPr>
            <w:tcW w:w="2738" w:type="dxa"/>
          </w:tcPr>
          <w:p w:rsidR="006D4FE2" w:rsidRDefault="006D4FE2" w:rsidP="006D4FE2">
            <w:pPr>
              <w:pStyle w:val="Paragraph"/>
              <w:tabs>
                <w:tab w:val="clear" w:pos="720"/>
              </w:tabs>
              <w:spacing w:before="0" w:after="0"/>
              <w:ind w:left="0" w:firstLine="0"/>
              <w:rPr>
                <w:rFonts w:ascii="Arial" w:eastAsia="Times New Roman" w:hAnsi="Arial" w:cs="Arial"/>
                <w:noProof/>
                <w:sz w:val="18"/>
                <w:szCs w:val="18"/>
                <w:lang w:val="es-AR"/>
              </w:rPr>
            </w:pPr>
            <w:r w:rsidRPr="006D4FE2">
              <w:rPr>
                <w:rFonts w:ascii="Arial" w:eastAsia="Times New Roman" w:hAnsi="Arial" w:cs="Arial"/>
                <w:noProof/>
                <w:sz w:val="18"/>
                <w:szCs w:val="18"/>
                <w:lang w:val="es-AR"/>
              </w:rPr>
              <w:t>Costo de Operación Vehicular (COV) en los tramos intervenidos por el programa en el Corredor Pacífico Mesoamericano (CPM)</w:t>
            </w:r>
            <w:r w:rsidRPr="006D4FE2">
              <w:rPr>
                <w:rFonts w:eastAsia="Times New Roman"/>
                <w:noProof/>
                <w:sz w:val="18"/>
                <w:szCs w:val="18"/>
                <w:vertAlign w:val="superscript"/>
                <w:lang w:val="es-AR"/>
              </w:rPr>
              <w:footnoteReference w:id="16"/>
            </w:r>
            <w:r w:rsidRPr="006D4FE2">
              <w:rPr>
                <w:rFonts w:ascii="Arial" w:eastAsia="Times New Roman" w:hAnsi="Arial" w:cs="Arial"/>
                <w:noProof/>
                <w:sz w:val="18"/>
                <w:szCs w:val="18"/>
                <w:lang w:val="es-AR"/>
              </w:rPr>
              <w:t xml:space="preserve"> </w:t>
            </w:r>
          </w:p>
          <w:p w:rsidR="006D4FE2" w:rsidRPr="006D4FE2" w:rsidRDefault="006D4FE2" w:rsidP="006D4FE2">
            <w:pPr>
              <w:pStyle w:val="Paragraph"/>
              <w:tabs>
                <w:tab w:val="clear" w:pos="720"/>
              </w:tabs>
              <w:spacing w:before="0" w:after="0"/>
              <w:ind w:left="0" w:firstLine="0"/>
              <w:rPr>
                <w:rFonts w:ascii="Arial" w:eastAsia="Times New Roman" w:hAnsi="Arial" w:cs="Arial"/>
                <w:noProof/>
                <w:sz w:val="18"/>
                <w:szCs w:val="18"/>
                <w:lang w:val="es-AR"/>
              </w:rPr>
            </w:pPr>
            <w:r w:rsidRPr="006D4FE2">
              <w:rPr>
                <w:rFonts w:ascii="Arial" w:eastAsia="Times New Roman" w:hAnsi="Arial" w:cs="Arial"/>
                <w:noProof/>
                <w:sz w:val="18"/>
                <w:szCs w:val="18"/>
                <w:lang w:val="es-AR"/>
              </w:rPr>
              <w:t>(US$ constantes/veh.-km)</w:t>
            </w:r>
          </w:p>
          <w:p w:rsidR="004B77C1" w:rsidRPr="006D4FE2" w:rsidRDefault="004B77C1" w:rsidP="001B76D0">
            <w:pPr>
              <w:pStyle w:val="Regtable"/>
              <w:rPr>
                <w:rFonts w:ascii="Arial" w:hAnsi="Arial" w:cs="Arial"/>
                <w:iCs/>
                <w:noProof w:val="0"/>
                <w:color w:val="000000"/>
                <w:sz w:val="18"/>
                <w:szCs w:val="18"/>
                <w:lang w:val="es-ES_tradnl"/>
              </w:rPr>
            </w:pPr>
          </w:p>
        </w:tc>
        <w:tc>
          <w:tcPr>
            <w:tcW w:w="2109" w:type="dxa"/>
            <w:vAlign w:val="center"/>
          </w:tcPr>
          <w:p w:rsidR="004B77C1" w:rsidRPr="00CB0CE0" w:rsidRDefault="006D01D1" w:rsidP="001B76D0">
            <w:pPr>
              <w:pStyle w:val="Regtable"/>
              <w:rPr>
                <w:rFonts w:ascii="Arial" w:hAnsi="Arial" w:cs="Arial"/>
                <w:i/>
                <w:iCs/>
                <w:noProof w:val="0"/>
                <w:color w:val="000000"/>
                <w:sz w:val="18"/>
                <w:szCs w:val="18"/>
                <w:lang w:val="es-AR"/>
              </w:rPr>
            </w:pPr>
            <w:r w:rsidRPr="00CB0CE0">
              <w:rPr>
                <w:rFonts w:ascii="Arial" w:hAnsi="Arial" w:cs="Arial"/>
                <w:iCs/>
                <w:noProof w:val="0"/>
                <w:color w:val="000000"/>
                <w:sz w:val="18"/>
                <w:szCs w:val="18"/>
                <w:lang w:val="es-AR"/>
              </w:rPr>
              <w:t xml:space="preserve">Costo de Operación de </w:t>
            </w:r>
            <w:r w:rsidR="00D85262" w:rsidRPr="00CB0CE0">
              <w:rPr>
                <w:rFonts w:ascii="Arial" w:hAnsi="Arial" w:cs="Arial"/>
                <w:iCs/>
                <w:noProof w:val="0"/>
                <w:color w:val="000000"/>
                <w:sz w:val="18"/>
                <w:szCs w:val="18"/>
                <w:lang w:val="es-AR"/>
              </w:rPr>
              <w:t>Vehículos</w:t>
            </w:r>
            <w:r w:rsidRPr="00CB0CE0">
              <w:rPr>
                <w:rFonts w:ascii="Arial" w:hAnsi="Arial" w:cs="Arial"/>
                <w:iCs/>
                <w:noProof w:val="0"/>
                <w:color w:val="000000"/>
                <w:sz w:val="18"/>
                <w:szCs w:val="18"/>
                <w:lang w:val="es-AR"/>
              </w:rPr>
              <w:t xml:space="preserve"> (VOC-HDM IV)</w:t>
            </w:r>
          </w:p>
        </w:tc>
        <w:tc>
          <w:tcPr>
            <w:tcW w:w="1694" w:type="dxa"/>
            <w:vAlign w:val="center"/>
          </w:tcPr>
          <w:p w:rsidR="004B77C1" w:rsidRPr="00CB0CE0" w:rsidRDefault="00E755AA" w:rsidP="0075754A">
            <w:pPr>
              <w:pStyle w:val="Regtable"/>
              <w:rPr>
                <w:rFonts w:ascii="Arial" w:hAnsi="Arial" w:cs="Arial"/>
                <w:sz w:val="18"/>
                <w:szCs w:val="18"/>
                <w:lang w:val="es-AR"/>
              </w:rPr>
            </w:pPr>
            <w:r w:rsidRPr="00CB0CE0">
              <w:rPr>
                <w:rFonts w:ascii="Arial" w:hAnsi="Arial" w:cs="Arial"/>
                <w:sz w:val="18"/>
                <w:szCs w:val="18"/>
                <w:lang w:val="es-AR"/>
              </w:rPr>
              <w:t>Al finalizar la totalidad de las obras</w:t>
            </w:r>
          </w:p>
          <w:p w:rsidR="00E755AA" w:rsidRPr="00CB0CE0" w:rsidRDefault="00E755AA" w:rsidP="0075754A">
            <w:pPr>
              <w:pStyle w:val="Regtable"/>
              <w:rPr>
                <w:rFonts w:ascii="Arial" w:hAnsi="Arial" w:cs="Arial"/>
                <w:sz w:val="18"/>
                <w:szCs w:val="18"/>
                <w:lang w:val="es-AR"/>
              </w:rPr>
            </w:pPr>
          </w:p>
        </w:tc>
        <w:tc>
          <w:tcPr>
            <w:tcW w:w="3269" w:type="dxa"/>
          </w:tcPr>
          <w:p w:rsidR="00391040" w:rsidRPr="00632534" w:rsidRDefault="00391040" w:rsidP="00391040">
            <w:pPr>
              <w:rPr>
                <w:rFonts w:ascii="Arial" w:hAnsi="Arial" w:cs="Arial"/>
                <w:noProof/>
                <w:spacing w:val="0"/>
                <w:sz w:val="18"/>
                <w:szCs w:val="18"/>
                <w:lang w:val="en-US"/>
              </w:rPr>
            </w:pPr>
            <w:r w:rsidRPr="00632534">
              <w:rPr>
                <w:rFonts w:ascii="Arial" w:hAnsi="Arial" w:cs="Arial"/>
                <w:noProof/>
                <w:spacing w:val="0"/>
                <w:sz w:val="18"/>
                <w:szCs w:val="18"/>
                <w:lang w:val="en-US"/>
              </w:rPr>
              <w:t xml:space="preserve">Estudio de Tránsito </w:t>
            </w:r>
          </w:p>
          <w:p w:rsidR="00391040" w:rsidRDefault="00391040" w:rsidP="00391040">
            <w:pPr>
              <w:rPr>
                <w:rFonts w:ascii="Arial" w:hAnsi="Arial" w:cs="Arial"/>
                <w:noProof/>
                <w:spacing w:val="0"/>
                <w:sz w:val="18"/>
                <w:szCs w:val="18"/>
                <w:lang w:val="en-US"/>
              </w:rPr>
            </w:pPr>
            <w:r w:rsidRPr="00632534">
              <w:rPr>
                <w:rFonts w:ascii="Arial" w:hAnsi="Arial" w:cs="Arial"/>
                <w:noProof/>
                <w:spacing w:val="0"/>
                <w:sz w:val="18"/>
                <w:szCs w:val="18"/>
                <w:lang w:val="en-US"/>
              </w:rPr>
              <w:t>Highway Development and Management (HDM-4)</w:t>
            </w:r>
          </w:p>
          <w:p w:rsidR="00A31321" w:rsidRPr="00CF021B" w:rsidRDefault="00A31321" w:rsidP="00391040">
            <w:pPr>
              <w:rPr>
                <w:rFonts w:ascii="Arial" w:hAnsi="Arial" w:cs="Arial"/>
                <w:noProof/>
                <w:spacing w:val="0"/>
                <w:sz w:val="18"/>
                <w:szCs w:val="18"/>
              </w:rPr>
            </w:pPr>
            <w:r w:rsidRPr="00CF021B">
              <w:rPr>
                <w:rFonts w:ascii="Arial" w:hAnsi="Arial" w:cs="Arial"/>
                <w:noProof/>
                <w:spacing w:val="0"/>
                <w:sz w:val="18"/>
                <w:szCs w:val="18"/>
              </w:rPr>
              <w:t>Informe de evaluación económica ex post</w:t>
            </w:r>
          </w:p>
          <w:p w:rsidR="00391040" w:rsidRPr="00CF021B" w:rsidRDefault="00391040" w:rsidP="00391040">
            <w:pPr>
              <w:rPr>
                <w:rFonts w:ascii="Arial" w:hAnsi="Arial" w:cs="Arial"/>
                <w:noProof/>
                <w:spacing w:val="0"/>
                <w:sz w:val="18"/>
                <w:szCs w:val="18"/>
              </w:rPr>
            </w:pPr>
          </w:p>
          <w:p w:rsidR="004B77C1" w:rsidRPr="00CB0CE0" w:rsidRDefault="00391040" w:rsidP="00CF021B">
            <w:pPr>
              <w:rPr>
                <w:lang w:val="es-AR"/>
              </w:rPr>
            </w:pPr>
            <w:r w:rsidRPr="00391040">
              <w:rPr>
                <w:rFonts w:ascii="Arial" w:hAnsi="Arial" w:cs="Arial"/>
                <w:noProof/>
                <w:spacing w:val="0"/>
                <w:sz w:val="18"/>
                <w:szCs w:val="18"/>
                <w:lang w:val="es-AR"/>
              </w:rPr>
              <w:t xml:space="preserve">Responsable: </w:t>
            </w:r>
            <w:r w:rsidR="001C268B">
              <w:rPr>
                <w:rFonts w:ascii="Arial" w:hAnsi="Arial" w:cs="Arial"/>
                <w:noProof/>
                <w:spacing w:val="0"/>
                <w:sz w:val="18"/>
                <w:szCs w:val="18"/>
                <w:lang w:val="es-AR"/>
              </w:rPr>
              <w:t>INVEST- H</w:t>
            </w:r>
            <w:r w:rsidRPr="00391040">
              <w:rPr>
                <w:rFonts w:ascii="Arial" w:hAnsi="Arial" w:cs="Arial"/>
                <w:noProof/>
                <w:spacing w:val="0"/>
                <w:sz w:val="18"/>
                <w:szCs w:val="18"/>
                <w:lang w:val="es-AR"/>
              </w:rPr>
              <w:t>/ INSEP</w:t>
            </w:r>
          </w:p>
        </w:tc>
      </w:tr>
      <w:tr w:rsidR="000B7DB1" w:rsidRPr="000D4EA8" w:rsidTr="00CF021B">
        <w:tc>
          <w:tcPr>
            <w:tcW w:w="2738" w:type="dxa"/>
            <w:vAlign w:val="center"/>
          </w:tcPr>
          <w:p w:rsidR="000B7DB1" w:rsidRPr="00CB0CE0" w:rsidRDefault="00C36AF8" w:rsidP="006D4FE2">
            <w:pPr>
              <w:pStyle w:val="Regtable"/>
              <w:jc w:val="center"/>
              <w:rPr>
                <w:rFonts w:ascii="Arial" w:hAnsi="Arial" w:cs="Arial"/>
                <w:noProof w:val="0"/>
                <w:sz w:val="18"/>
                <w:szCs w:val="18"/>
                <w:lang w:val="es-AR"/>
              </w:rPr>
            </w:pPr>
            <w:r w:rsidRPr="00CB0CE0">
              <w:rPr>
                <w:rFonts w:ascii="Arial" w:hAnsi="Arial" w:cs="Arial"/>
                <w:sz w:val="18"/>
                <w:szCs w:val="18"/>
                <w:lang w:val="es-AR"/>
              </w:rPr>
              <w:t>Tiempo de viaje en los tramos intervenidos por el Programa (Minutos por viaje por vehículo)</w:t>
            </w:r>
          </w:p>
        </w:tc>
        <w:tc>
          <w:tcPr>
            <w:tcW w:w="2109" w:type="dxa"/>
            <w:shd w:val="clear" w:color="auto" w:fill="auto"/>
            <w:vAlign w:val="center"/>
          </w:tcPr>
          <w:p w:rsidR="000B7DB1" w:rsidRPr="00844ACD" w:rsidRDefault="006D01D1" w:rsidP="009A7849">
            <w:pPr>
              <w:pStyle w:val="Regtable"/>
              <w:rPr>
                <w:rFonts w:ascii="Arial" w:hAnsi="Arial" w:cs="Arial"/>
                <w:noProof w:val="0"/>
                <w:sz w:val="18"/>
                <w:szCs w:val="18"/>
                <w:lang w:val="pt-BR"/>
              </w:rPr>
            </w:pPr>
            <w:r w:rsidRPr="00844ACD">
              <w:rPr>
                <w:rFonts w:ascii="Arial" w:hAnsi="Arial" w:cs="Arial"/>
                <w:noProof w:val="0"/>
                <w:sz w:val="18"/>
                <w:szCs w:val="18"/>
                <w:lang w:val="pt-BR"/>
              </w:rPr>
              <w:t>[Distancia (km)/ Velocidad (km/hs)]*60 (min/hs)</w:t>
            </w:r>
          </w:p>
        </w:tc>
        <w:tc>
          <w:tcPr>
            <w:tcW w:w="1694" w:type="dxa"/>
            <w:vAlign w:val="center"/>
          </w:tcPr>
          <w:p w:rsidR="00E755AA" w:rsidRPr="00CB0CE0" w:rsidRDefault="00E755AA" w:rsidP="00E755AA">
            <w:pPr>
              <w:pStyle w:val="Regtable"/>
              <w:rPr>
                <w:rFonts w:ascii="Arial" w:hAnsi="Arial" w:cs="Arial"/>
                <w:sz w:val="18"/>
                <w:szCs w:val="18"/>
                <w:lang w:val="es-AR"/>
              </w:rPr>
            </w:pPr>
            <w:r w:rsidRPr="00CB0CE0">
              <w:rPr>
                <w:rFonts w:ascii="Arial" w:hAnsi="Arial" w:cs="Arial"/>
                <w:sz w:val="18"/>
                <w:szCs w:val="18"/>
                <w:lang w:val="es-AR"/>
              </w:rPr>
              <w:t>Al finalizar la totalidad de las obras</w:t>
            </w:r>
          </w:p>
          <w:p w:rsidR="000B7DB1" w:rsidRPr="00CB0CE0" w:rsidRDefault="000B7DB1" w:rsidP="00A46446">
            <w:pPr>
              <w:pStyle w:val="Regtable"/>
              <w:rPr>
                <w:rFonts w:ascii="Arial" w:hAnsi="Arial" w:cs="Arial"/>
                <w:sz w:val="18"/>
                <w:szCs w:val="18"/>
                <w:lang w:val="es-AR"/>
              </w:rPr>
            </w:pPr>
          </w:p>
        </w:tc>
        <w:tc>
          <w:tcPr>
            <w:tcW w:w="3269" w:type="dxa"/>
          </w:tcPr>
          <w:p w:rsidR="00391040" w:rsidRPr="00391040" w:rsidRDefault="00391040" w:rsidP="00391040">
            <w:pPr>
              <w:rPr>
                <w:rFonts w:ascii="Arial" w:hAnsi="Arial" w:cs="Arial"/>
                <w:noProof/>
                <w:spacing w:val="0"/>
                <w:sz w:val="18"/>
                <w:szCs w:val="18"/>
                <w:lang w:val="en-US"/>
              </w:rPr>
            </w:pPr>
            <w:r w:rsidRPr="00391040">
              <w:rPr>
                <w:rFonts w:ascii="Arial" w:hAnsi="Arial" w:cs="Arial"/>
                <w:noProof/>
                <w:spacing w:val="0"/>
                <w:sz w:val="18"/>
                <w:szCs w:val="18"/>
                <w:lang w:val="en-US"/>
              </w:rPr>
              <w:t xml:space="preserve">Estudio de Tránsito </w:t>
            </w:r>
          </w:p>
          <w:p w:rsidR="00391040" w:rsidRDefault="00391040" w:rsidP="00391040">
            <w:pPr>
              <w:rPr>
                <w:rFonts w:ascii="Arial" w:hAnsi="Arial" w:cs="Arial"/>
                <w:noProof/>
                <w:spacing w:val="0"/>
                <w:sz w:val="18"/>
                <w:szCs w:val="18"/>
                <w:lang w:val="en-US"/>
              </w:rPr>
            </w:pPr>
            <w:r w:rsidRPr="00391040">
              <w:rPr>
                <w:rFonts w:ascii="Arial" w:hAnsi="Arial" w:cs="Arial"/>
                <w:noProof/>
                <w:spacing w:val="0"/>
                <w:sz w:val="18"/>
                <w:szCs w:val="18"/>
                <w:lang w:val="en-US"/>
              </w:rPr>
              <w:t>Highway Development and Management (HDM-4)</w:t>
            </w:r>
          </w:p>
          <w:p w:rsidR="00A31321" w:rsidRPr="00F52A2B" w:rsidRDefault="00A31321" w:rsidP="00A31321">
            <w:pPr>
              <w:rPr>
                <w:rFonts w:ascii="Arial" w:hAnsi="Arial" w:cs="Arial"/>
                <w:noProof/>
                <w:spacing w:val="0"/>
                <w:sz w:val="18"/>
                <w:szCs w:val="18"/>
              </w:rPr>
            </w:pPr>
            <w:r w:rsidRPr="00F52A2B">
              <w:rPr>
                <w:rFonts w:ascii="Arial" w:hAnsi="Arial" w:cs="Arial"/>
                <w:noProof/>
                <w:spacing w:val="0"/>
                <w:sz w:val="18"/>
                <w:szCs w:val="18"/>
              </w:rPr>
              <w:t>Informe de evaluación económica ex post</w:t>
            </w:r>
          </w:p>
          <w:p w:rsidR="00391040" w:rsidRPr="00CF021B" w:rsidRDefault="00391040" w:rsidP="00391040">
            <w:pPr>
              <w:rPr>
                <w:rFonts w:ascii="Arial" w:hAnsi="Arial" w:cs="Arial"/>
                <w:noProof/>
                <w:spacing w:val="0"/>
                <w:sz w:val="18"/>
                <w:szCs w:val="18"/>
              </w:rPr>
            </w:pPr>
          </w:p>
          <w:p w:rsidR="00FD5895" w:rsidRPr="00CB0CE0" w:rsidRDefault="00391040" w:rsidP="00CF021B">
            <w:pPr>
              <w:rPr>
                <w:lang w:val="es-AR"/>
              </w:rPr>
            </w:pPr>
            <w:r w:rsidRPr="00391040">
              <w:rPr>
                <w:rFonts w:ascii="Arial" w:hAnsi="Arial" w:cs="Arial"/>
                <w:noProof/>
                <w:spacing w:val="0"/>
                <w:sz w:val="18"/>
                <w:szCs w:val="18"/>
                <w:lang w:val="es-AR"/>
              </w:rPr>
              <w:t xml:space="preserve">Responsable: </w:t>
            </w:r>
            <w:r w:rsidR="001C268B">
              <w:rPr>
                <w:rFonts w:ascii="Arial" w:hAnsi="Arial" w:cs="Arial"/>
                <w:noProof/>
                <w:spacing w:val="0"/>
                <w:sz w:val="18"/>
                <w:szCs w:val="18"/>
                <w:lang w:val="es-AR"/>
              </w:rPr>
              <w:t>INVEST- H</w:t>
            </w:r>
            <w:r w:rsidRPr="00391040">
              <w:rPr>
                <w:rFonts w:ascii="Arial" w:hAnsi="Arial" w:cs="Arial"/>
                <w:noProof/>
                <w:spacing w:val="0"/>
                <w:sz w:val="18"/>
                <w:szCs w:val="18"/>
                <w:lang w:val="es-AR"/>
              </w:rPr>
              <w:t>/ INSEP</w:t>
            </w:r>
          </w:p>
        </w:tc>
      </w:tr>
      <w:tr w:rsidR="00F32AC9" w:rsidRPr="000D4EA8" w:rsidTr="00CF021B">
        <w:tc>
          <w:tcPr>
            <w:tcW w:w="2738" w:type="dxa"/>
            <w:vAlign w:val="center"/>
          </w:tcPr>
          <w:p w:rsidR="00F32AC9" w:rsidRPr="00C90BE0" w:rsidRDefault="00F32AC9" w:rsidP="00BC27DA">
            <w:pPr>
              <w:jc w:val="both"/>
              <w:rPr>
                <w:rFonts w:ascii="Arial" w:hAnsi="Arial" w:cs="Arial"/>
                <w:sz w:val="18"/>
                <w:szCs w:val="18"/>
                <w:lang w:val="es-MX"/>
              </w:rPr>
            </w:pPr>
          </w:p>
          <w:p w:rsidR="00F32AC9" w:rsidRPr="00C90BE0" w:rsidRDefault="00F32AC9" w:rsidP="00BC27DA">
            <w:pPr>
              <w:jc w:val="both"/>
              <w:rPr>
                <w:rFonts w:ascii="Arial" w:hAnsi="Arial" w:cs="Arial"/>
                <w:sz w:val="18"/>
                <w:szCs w:val="18"/>
                <w:lang w:val="es-MX"/>
              </w:rPr>
            </w:pPr>
            <w:r w:rsidRPr="00C90BE0">
              <w:rPr>
                <w:rFonts w:ascii="Arial" w:hAnsi="Arial" w:cs="Arial"/>
                <w:sz w:val="18"/>
                <w:szCs w:val="18"/>
                <w:lang w:val="es-MX"/>
              </w:rPr>
              <w:t>Tránsito medio diario anual en el tramo entre Jícaro Galán y Nacaome del CPM (veh/d</w:t>
            </w:r>
            <w:r w:rsidRPr="006D4FE2">
              <w:rPr>
                <w:rFonts w:ascii="Arial" w:hAnsi="Arial" w:cs="Arial"/>
                <w:sz w:val="18"/>
                <w:szCs w:val="18"/>
                <w:lang w:val="es-MX"/>
              </w:rPr>
              <w:t>í</w:t>
            </w:r>
            <w:r w:rsidRPr="00C90BE0">
              <w:rPr>
                <w:rFonts w:ascii="Arial" w:hAnsi="Arial" w:cs="Arial"/>
                <w:sz w:val="18"/>
                <w:szCs w:val="18"/>
                <w:lang w:val="es-MX"/>
              </w:rPr>
              <w:t>a)</w:t>
            </w:r>
          </w:p>
          <w:p w:rsidR="00F32AC9" w:rsidRPr="006D4FE2" w:rsidRDefault="00F32AC9" w:rsidP="009A7849">
            <w:pPr>
              <w:pStyle w:val="Regtable"/>
              <w:rPr>
                <w:rFonts w:ascii="Arial" w:hAnsi="Arial" w:cs="Arial"/>
                <w:noProof w:val="0"/>
                <w:spacing w:val="-3"/>
                <w:sz w:val="18"/>
                <w:szCs w:val="18"/>
                <w:lang w:val="es-MX"/>
              </w:rPr>
            </w:pPr>
          </w:p>
        </w:tc>
        <w:tc>
          <w:tcPr>
            <w:tcW w:w="2109" w:type="dxa"/>
            <w:shd w:val="clear" w:color="auto" w:fill="auto"/>
            <w:vAlign w:val="center"/>
          </w:tcPr>
          <w:p w:rsidR="00F32AC9" w:rsidRPr="00CB0CE0" w:rsidRDefault="00F32AC9" w:rsidP="00CF021B">
            <w:pPr>
              <w:pStyle w:val="Regtable"/>
              <w:jc w:val="center"/>
              <w:rPr>
                <w:rFonts w:ascii="Arial" w:hAnsi="Arial" w:cs="Arial"/>
                <w:iCs/>
                <w:noProof w:val="0"/>
                <w:color w:val="000000"/>
                <w:sz w:val="18"/>
                <w:szCs w:val="18"/>
                <w:lang w:val="es-AR"/>
              </w:rPr>
            </w:pPr>
            <w:r w:rsidRPr="00C90BE0">
              <w:rPr>
                <w:rFonts w:ascii="Arial" w:hAnsi="Arial" w:cs="Arial"/>
                <w:sz w:val="18"/>
                <w:szCs w:val="18"/>
              </w:rPr>
              <w:t>4.888</w:t>
            </w:r>
          </w:p>
        </w:tc>
        <w:tc>
          <w:tcPr>
            <w:tcW w:w="1694" w:type="dxa"/>
            <w:vAlign w:val="center"/>
          </w:tcPr>
          <w:p w:rsidR="00F32AC9" w:rsidRPr="00CB0CE0" w:rsidRDefault="00F32AC9" w:rsidP="00CF021B">
            <w:pPr>
              <w:pStyle w:val="Regtable"/>
              <w:jc w:val="center"/>
              <w:rPr>
                <w:rFonts w:ascii="Arial" w:hAnsi="Arial" w:cs="Arial"/>
                <w:sz w:val="18"/>
                <w:szCs w:val="18"/>
                <w:lang w:val="es-AR"/>
              </w:rPr>
            </w:pPr>
            <w:r w:rsidRPr="00C90BE0">
              <w:rPr>
                <w:rFonts w:ascii="Arial" w:hAnsi="Arial" w:cs="Arial"/>
                <w:sz w:val="18"/>
                <w:szCs w:val="18"/>
              </w:rPr>
              <w:t>6.913</w:t>
            </w:r>
          </w:p>
        </w:tc>
        <w:tc>
          <w:tcPr>
            <w:tcW w:w="3269" w:type="dxa"/>
            <w:vAlign w:val="center"/>
          </w:tcPr>
          <w:p w:rsidR="00F32AC9" w:rsidRPr="00C90BE0" w:rsidRDefault="00F32AC9" w:rsidP="00BC27DA">
            <w:pPr>
              <w:jc w:val="both"/>
              <w:rPr>
                <w:rFonts w:ascii="Arial" w:hAnsi="Arial" w:cs="Arial"/>
                <w:sz w:val="18"/>
                <w:szCs w:val="18"/>
                <w:lang w:val="es-HN"/>
              </w:rPr>
            </w:pPr>
            <w:r w:rsidRPr="00C90BE0">
              <w:rPr>
                <w:rFonts w:ascii="Arial" w:hAnsi="Arial" w:cs="Arial"/>
                <w:sz w:val="18"/>
                <w:szCs w:val="18"/>
                <w:lang w:val="es-HN"/>
              </w:rPr>
              <w:t xml:space="preserve">Estudio de Tránsito </w:t>
            </w:r>
          </w:p>
          <w:p w:rsidR="00F32AC9" w:rsidRPr="00C90BE0" w:rsidRDefault="00F32AC9" w:rsidP="00BC27DA">
            <w:pPr>
              <w:jc w:val="both"/>
              <w:rPr>
                <w:rFonts w:ascii="Arial" w:hAnsi="Arial" w:cs="Arial"/>
                <w:sz w:val="18"/>
                <w:szCs w:val="18"/>
                <w:lang w:val="es-MX"/>
              </w:rPr>
            </w:pPr>
            <w:r w:rsidRPr="00C90BE0">
              <w:rPr>
                <w:rFonts w:ascii="Arial" w:hAnsi="Arial" w:cs="Arial"/>
                <w:sz w:val="18"/>
                <w:szCs w:val="18"/>
                <w:lang w:val="es-HN"/>
              </w:rPr>
              <w:t xml:space="preserve">Línea de Base: Medido en la estación 201 </w:t>
            </w:r>
            <w:r w:rsidRPr="00C90BE0">
              <w:rPr>
                <w:rFonts w:ascii="Arial" w:hAnsi="Arial" w:cs="Arial"/>
                <w:sz w:val="18"/>
                <w:szCs w:val="18"/>
                <w:lang w:val="es-MX"/>
              </w:rPr>
              <w:t>entre Jícaro Galán y Nacaome.</w:t>
            </w:r>
          </w:p>
          <w:p w:rsidR="00A31321" w:rsidRDefault="00F32AC9" w:rsidP="00391040">
            <w:pPr>
              <w:rPr>
                <w:rFonts w:ascii="Arial" w:hAnsi="Arial" w:cs="Arial"/>
                <w:sz w:val="18"/>
                <w:szCs w:val="18"/>
                <w:lang w:val="es-MX"/>
              </w:rPr>
            </w:pPr>
            <w:r w:rsidRPr="00C90BE0">
              <w:rPr>
                <w:rFonts w:ascii="Arial" w:hAnsi="Arial" w:cs="Arial"/>
                <w:sz w:val="18"/>
                <w:szCs w:val="18"/>
                <w:lang w:val="es-MX"/>
              </w:rPr>
              <w:t>Fuente: Estudios finales y diseños del programa de preinversión vial de Honduras( tramos Jícaro Galán – Amatillo, Jícaro Galán – Choluteca, Choluteca - Guasaule)</w:t>
            </w:r>
          </w:p>
          <w:p w:rsidR="00A31321" w:rsidRDefault="00A31321" w:rsidP="00391040">
            <w:pPr>
              <w:rPr>
                <w:rFonts w:ascii="Arial" w:hAnsi="Arial" w:cs="Arial"/>
                <w:sz w:val="18"/>
                <w:szCs w:val="18"/>
                <w:lang w:val="es-MX"/>
              </w:rPr>
            </w:pPr>
          </w:p>
          <w:p w:rsidR="00F32AC9" w:rsidRPr="00CB0CE0" w:rsidRDefault="00A31321" w:rsidP="00391040">
            <w:pPr>
              <w:rPr>
                <w:rFonts w:ascii="Arial" w:hAnsi="Arial" w:cs="Arial"/>
                <w:noProof/>
                <w:spacing w:val="0"/>
                <w:sz w:val="18"/>
                <w:szCs w:val="18"/>
                <w:lang w:val="es-AR"/>
              </w:rPr>
            </w:pPr>
            <w:r w:rsidRPr="00C90BE0">
              <w:rPr>
                <w:rFonts w:ascii="Arial" w:hAnsi="Arial" w:cs="Arial"/>
                <w:sz w:val="18"/>
                <w:szCs w:val="18"/>
                <w:lang w:val="es-HN"/>
              </w:rPr>
              <w:t xml:space="preserve">Responsable: </w:t>
            </w:r>
            <w:r w:rsidRPr="00970C27">
              <w:rPr>
                <w:rFonts w:ascii="Arial" w:hAnsi="Arial" w:cs="Arial"/>
                <w:sz w:val="18"/>
                <w:szCs w:val="18"/>
                <w:lang w:val="es-HN"/>
              </w:rPr>
              <w:t>INVEST- H</w:t>
            </w:r>
          </w:p>
        </w:tc>
      </w:tr>
      <w:tr w:rsidR="00C36AF8" w:rsidRPr="000D4EA8" w:rsidTr="00CF021B">
        <w:trPr>
          <w:trHeight w:val="971"/>
        </w:trPr>
        <w:tc>
          <w:tcPr>
            <w:tcW w:w="2738" w:type="dxa"/>
            <w:vAlign w:val="center"/>
          </w:tcPr>
          <w:p w:rsidR="00C36AF8" w:rsidRPr="006D4FE2" w:rsidRDefault="006D4FE2" w:rsidP="001E7248">
            <w:pPr>
              <w:pStyle w:val="Regtable"/>
              <w:rPr>
                <w:rFonts w:ascii="Arial" w:hAnsi="Arial" w:cs="Arial"/>
                <w:noProof w:val="0"/>
                <w:spacing w:val="-3"/>
                <w:sz w:val="18"/>
                <w:szCs w:val="18"/>
                <w:lang w:val="es-MX"/>
              </w:rPr>
            </w:pPr>
            <w:r w:rsidRPr="006D4FE2">
              <w:rPr>
                <w:rFonts w:ascii="Arial" w:hAnsi="Arial" w:cs="Arial"/>
                <w:noProof w:val="0"/>
                <w:spacing w:val="-3"/>
                <w:sz w:val="18"/>
                <w:szCs w:val="18"/>
                <w:lang w:val="es-MX"/>
              </w:rPr>
              <w:t>Número de días por año de no transitabilidad en las vías secundarias y/o vecinales no pavimentadas que alimentan el Corredor Pacífico Mesoamericano (PCM)</w:t>
            </w:r>
            <w:r w:rsidRPr="006D4FE2">
              <w:rPr>
                <w:noProof w:val="0"/>
                <w:spacing w:val="-3"/>
                <w:sz w:val="18"/>
                <w:szCs w:val="18"/>
                <w:vertAlign w:val="superscript"/>
              </w:rPr>
              <w:footnoteReference w:id="17"/>
            </w:r>
          </w:p>
        </w:tc>
        <w:tc>
          <w:tcPr>
            <w:tcW w:w="2109" w:type="dxa"/>
            <w:vAlign w:val="center"/>
          </w:tcPr>
          <w:p w:rsidR="00C36AF8" w:rsidRPr="00CB0CE0" w:rsidRDefault="00391040" w:rsidP="00CC1700">
            <w:pPr>
              <w:pStyle w:val="Paragraph"/>
              <w:tabs>
                <w:tab w:val="clear" w:pos="720"/>
              </w:tabs>
              <w:spacing w:before="0" w:after="0"/>
              <w:ind w:left="0" w:firstLine="0"/>
              <w:jc w:val="left"/>
              <w:rPr>
                <w:rFonts w:ascii="Arial" w:hAnsi="Arial" w:cs="Arial"/>
                <w:i/>
                <w:iCs/>
                <w:color w:val="000000"/>
                <w:sz w:val="18"/>
                <w:szCs w:val="18"/>
                <w:lang w:val="es-AR"/>
              </w:rPr>
            </w:pPr>
            <w:r w:rsidRPr="00391040">
              <w:rPr>
                <w:rFonts w:ascii="Arial" w:hAnsi="Arial" w:cs="Arial"/>
                <w:sz w:val="18"/>
                <w:szCs w:val="18"/>
                <w:lang w:val="es-MX"/>
              </w:rPr>
              <w:t>La medición se realizará con base al registro oficial Pluviométrico</w:t>
            </w:r>
          </w:p>
        </w:tc>
        <w:tc>
          <w:tcPr>
            <w:tcW w:w="1694" w:type="dxa"/>
            <w:vAlign w:val="center"/>
          </w:tcPr>
          <w:p w:rsidR="00C36AF8" w:rsidRPr="00CB0CE0" w:rsidRDefault="00A313CB" w:rsidP="001B76D0">
            <w:pPr>
              <w:pStyle w:val="Regtable"/>
              <w:rPr>
                <w:rFonts w:ascii="Arial" w:hAnsi="Arial" w:cs="Arial"/>
                <w:sz w:val="18"/>
                <w:szCs w:val="18"/>
                <w:lang w:val="es-AR"/>
              </w:rPr>
            </w:pPr>
            <w:r w:rsidRPr="00CB0CE0">
              <w:rPr>
                <w:rFonts w:ascii="Arial" w:hAnsi="Arial" w:cs="Arial"/>
                <w:sz w:val="18"/>
                <w:szCs w:val="18"/>
                <w:lang w:val="es-AR"/>
              </w:rPr>
              <w:t>Al finalizar la totalidad de las obras</w:t>
            </w:r>
          </w:p>
        </w:tc>
        <w:tc>
          <w:tcPr>
            <w:tcW w:w="3269" w:type="dxa"/>
          </w:tcPr>
          <w:p w:rsidR="00391040" w:rsidRPr="00391040" w:rsidRDefault="00391040" w:rsidP="00391040">
            <w:pPr>
              <w:rPr>
                <w:rFonts w:ascii="Arial" w:hAnsi="Arial" w:cs="Arial"/>
                <w:sz w:val="18"/>
                <w:szCs w:val="18"/>
                <w:lang w:val="es-MX"/>
              </w:rPr>
            </w:pPr>
            <w:r w:rsidRPr="00391040">
              <w:rPr>
                <w:rFonts w:ascii="Arial" w:hAnsi="Arial" w:cs="Arial"/>
                <w:sz w:val="18"/>
                <w:szCs w:val="18"/>
                <w:lang w:val="es-MX"/>
              </w:rPr>
              <w:t>Informe semestrales.</w:t>
            </w:r>
          </w:p>
          <w:p w:rsidR="00C36AF8" w:rsidRDefault="00391040" w:rsidP="00391040">
            <w:pPr>
              <w:rPr>
                <w:rFonts w:ascii="Arial" w:hAnsi="Arial" w:cs="Arial"/>
                <w:sz w:val="18"/>
                <w:szCs w:val="18"/>
                <w:lang w:val="es-MX"/>
              </w:rPr>
            </w:pPr>
            <w:r w:rsidRPr="00391040">
              <w:rPr>
                <w:rFonts w:ascii="Arial" w:hAnsi="Arial" w:cs="Arial"/>
                <w:sz w:val="18"/>
                <w:szCs w:val="18"/>
                <w:lang w:val="es-MX"/>
              </w:rPr>
              <w:t>La medición se realizará con base al registro oficial Pluviométrico e informes mensuales del supervisor del mantenimiento con microempresas.</w:t>
            </w:r>
          </w:p>
          <w:p w:rsidR="00A31321" w:rsidRDefault="00A31321" w:rsidP="00391040">
            <w:pPr>
              <w:rPr>
                <w:rFonts w:ascii="Arial" w:hAnsi="Arial" w:cs="Arial"/>
                <w:sz w:val="18"/>
                <w:szCs w:val="18"/>
                <w:lang w:val="es-MX"/>
              </w:rPr>
            </w:pPr>
          </w:p>
          <w:p w:rsidR="00A31321" w:rsidRPr="00CF021B" w:rsidRDefault="00A31321" w:rsidP="00391040">
            <w:pPr>
              <w:rPr>
                <w:rFonts w:ascii="Arial" w:hAnsi="Arial" w:cs="Arial"/>
                <w:sz w:val="18"/>
                <w:szCs w:val="18"/>
                <w:lang w:val="es-MX"/>
              </w:rPr>
            </w:pPr>
            <w:r w:rsidRPr="00391040">
              <w:rPr>
                <w:rFonts w:ascii="Arial" w:hAnsi="Arial" w:cs="Arial"/>
                <w:sz w:val="18"/>
                <w:szCs w:val="18"/>
                <w:lang w:val="es-MX"/>
              </w:rPr>
              <w:t xml:space="preserve">Responsable: </w:t>
            </w:r>
            <w:r>
              <w:rPr>
                <w:rFonts w:ascii="Arial" w:hAnsi="Arial" w:cs="Arial"/>
                <w:sz w:val="18"/>
                <w:szCs w:val="18"/>
                <w:lang w:val="es-MX"/>
              </w:rPr>
              <w:t xml:space="preserve">INVEST- H </w:t>
            </w:r>
          </w:p>
        </w:tc>
      </w:tr>
    </w:tbl>
    <w:p w:rsidR="00A31321" w:rsidRDefault="00B42489" w:rsidP="005B1970">
      <w:pPr>
        <w:pStyle w:val="AutoNumpara"/>
        <w:numPr>
          <w:ilvl w:val="0"/>
          <w:numId w:val="0"/>
        </w:numPr>
        <w:rPr>
          <w:ins w:id="29" w:author="Inter-American Development Bank" w:date="2015-09-23T10:36:00Z"/>
          <w:rFonts w:ascii="Arial" w:hAnsi="Arial" w:cs="Arial"/>
          <w:b/>
          <w:noProof w:val="0"/>
          <w:sz w:val="22"/>
          <w:szCs w:val="22"/>
          <w:u w:val="single"/>
          <w:lang w:val="es-MX"/>
        </w:rPr>
      </w:pPr>
      <w:r w:rsidRPr="000D4EA8">
        <w:rPr>
          <w:rFonts w:ascii="Arial" w:hAnsi="Arial" w:cs="Arial"/>
          <w:noProof w:val="0"/>
          <w:sz w:val="22"/>
          <w:szCs w:val="22"/>
          <w:lang w:val="es-MX"/>
        </w:rPr>
        <w:t>A continuación se presenta la metodología de cálculo para cada uno de los indicadores de resultados del proyecto.</w:t>
      </w:r>
    </w:p>
    <w:p w:rsidR="00462D44" w:rsidRPr="005B1970" w:rsidRDefault="006D01D1" w:rsidP="005B1970">
      <w:pPr>
        <w:pStyle w:val="AutoNumpara"/>
        <w:numPr>
          <w:ilvl w:val="0"/>
          <w:numId w:val="0"/>
        </w:numPr>
        <w:rPr>
          <w:rFonts w:ascii="Arial" w:hAnsi="Arial" w:cs="Arial"/>
          <w:b/>
          <w:noProof w:val="0"/>
          <w:sz w:val="22"/>
          <w:szCs w:val="22"/>
          <w:u w:val="single"/>
          <w:lang w:val="es-MX"/>
        </w:rPr>
      </w:pPr>
      <w:r w:rsidRPr="000D4EA8">
        <w:rPr>
          <w:rFonts w:ascii="Arial" w:hAnsi="Arial" w:cs="Arial"/>
          <w:b/>
          <w:noProof w:val="0"/>
          <w:sz w:val="22"/>
          <w:szCs w:val="22"/>
          <w:u w:val="single"/>
          <w:lang w:val="es-MX"/>
        </w:rPr>
        <w:t>Metodologías de Cálculo para los Indicadores de Resultados</w:t>
      </w:r>
    </w:p>
    <w:p w:rsidR="00462D44" w:rsidRPr="000D4EA8" w:rsidRDefault="00462D44" w:rsidP="00524DCC">
      <w:pPr>
        <w:pStyle w:val="ListParagraph"/>
        <w:numPr>
          <w:ilvl w:val="0"/>
          <w:numId w:val="16"/>
        </w:numPr>
        <w:jc w:val="both"/>
        <w:textAlignment w:val="top"/>
        <w:rPr>
          <w:rFonts w:ascii="Arial" w:hAnsi="Arial" w:cs="Arial"/>
          <w:b/>
          <w:i/>
          <w:noProof/>
          <w:sz w:val="22"/>
          <w:szCs w:val="22"/>
          <w:lang w:val="es-ES"/>
        </w:rPr>
      </w:pPr>
      <w:r w:rsidRPr="000D4EA8">
        <w:rPr>
          <w:rFonts w:ascii="Arial" w:hAnsi="Arial" w:cs="Arial"/>
          <w:b/>
          <w:i/>
          <w:noProof/>
          <w:sz w:val="22"/>
          <w:szCs w:val="22"/>
          <w:lang w:val="es-ES"/>
        </w:rPr>
        <w:t>Costo de operación vehicular en los tramos mejorados y pavimentados por el Programa  (USD/vehículo por kilómetro)</w:t>
      </w:r>
    </w:p>
    <w:p w:rsidR="00777C67" w:rsidRDefault="00BA7FB3" w:rsidP="00BA7FB3">
      <w:pPr>
        <w:pStyle w:val="AutoNumpara"/>
        <w:numPr>
          <w:ilvl w:val="0"/>
          <w:numId w:val="0"/>
        </w:numPr>
        <w:rPr>
          <w:rFonts w:ascii="Arial" w:hAnsi="Arial" w:cs="Arial"/>
          <w:noProof w:val="0"/>
          <w:sz w:val="22"/>
          <w:szCs w:val="22"/>
          <w:lang w:val="es-ES"/>
        </w:rPr>
      </w:pPr>
      <w:r w:rsidRPr="00790AD3">
        <w:rPr>
          <w:rFonts w:ascii="Arial" w:hAnsi="Arial" w:cs="Arial"/>
          <w:noProof w:val="0"/>
          <w:sz w:val="22"/>
          <w:szCs w:val="22"/>
          <w:lang w:val="es-ES"/>
        </w:rPr>
        <w:t xml:space="preserve">Para el proyecto de la muestra se determina tanto el COV medido en USD/Veh-Km a precios </w:t>
      </w:r>
      <w:r w:rsidRPr="00991F8C">
        <w:rPr>
          <w:rFonts w:ascii="Arial" w:hAnsi="Arial" w:cs="Arial"/>
          <w:noProof w:val="0"/>
          <w:sz w:val="22"/>
          <w:szCs w:val="22"/>
          <w:lang w:val="es-ES"/>
        </w:rPr>
        <w:t xml:space="preserve">constantes de </w:t>
      </w:r>
      <w:r w:rsidR="00B64AF4" w:rsidRPr="00991F8C">
        <w:rPr>
          <w:rFonts w:ascii="Arial" w:hAnsi="Arial" w:cs="Arial"/>
          <w:noProof w:val="0"/>
          <w:sz w:val="22"/>
          <w:szCs w:val="22"/>
          <w:lang w:val="es-ES"/>
        </w:rPr>
        <w:t>2015</w:t>
      </w:r>
      <w:r w:rsidRPr="00991F8C">
        <w:rPr>
          <w:rFonts w:ascii="Arial" w:hAnsi="Arial" w:cs="Arial"/>
          <w:noProof w:val="0"/>
          <w:sz w:val="22"/>
          <w:szCs w:val="22"/>
          <w:lang w:val="es-ES"/>
        </w:rPr>
        <w:t xml:space="preserve"> y el  </w:t>
      </w:r>
      <w:r w:rsidRPr="00790AD3">
        <w:rPr>
          <w:rFonts w:ascii="Arial" w:hAnsi="Arial" w:cs="Arial"/>
          <w:noProof w:val="0"/>
          <w:sz w:val="22"/>
          <w:szCs w:val="22"/>
          <w:lang w:val="es-ES"/>
        </w:rPr>
        <w:t xml:space="preserve">porcentaje de reducción del COV, comparando las situaciones sin y con proyecto y ponderando el ahorro de cada tipo de vehículo por el porcentaje de dicho tipo en el total. </w:t>
      </w:r>
    </w:p>
    <w:p w:rsidR="00BA7FB3" w:rsidRPr="00790AD3" w:rsidRDefault="00BA7FB3" w:rsidP="00BA7FB3">
      <w:pPr>
        <w:pStyle w:val="AutoNumpara"/>
        <w:numPr>
          <w:ilvl w:val="0"/>
          <w:numId w:val="0"/>
        </w:numPr>
        <w:rPr>
          <w:rFonts w:ascii="Arial" w:hAnsi="Arial" w:cs="Arial"/>
          <w:noProof w:val="0"/>
          <w:sz w:val="22"/>
          <w:szCs w:val="22"/>
          <w:lang w:val="es-ES"/>
        </w:rPr>
      </w:pPr>
      <w:r w:rsidRPr="00790AD3">
        <w:rPr>
          <w:rFonts w:ascii="Arial" w:hAnsi="Arial" w:cs="Arial"/>
          <w:noProof w:val="0"/>
          <w:sz w:val="22"/>
          <w:szCs w:val="22"/>
          <w:lang w:val="es-ES"/>
        </w:rPr>
        <w:lastRenderedPageBreak/>
        <w:t xml:space="preserve">En virtud de que en la evaluación económica del proyecto se ha utilizado el modelo HDM-4, se ha definido que, por simplicidad del cálculo, se utilice el submodelo VOC (Vehicle Operating Costs) del mencionado modelo HDM. </w:t>
      </w:r>
    </w:p>
    <w:p w:rsidR="00BA7FB3" w:rsidRPr="00790AD3" w:rsidRDefault="00BA7FB3" w:rsidP="00BA7FB3">
      <w:pPr>
        <w:pStyle w:val="AutoNumpara"/>
        <w:numPr>
          <w:ilvl w:val="0"/>
          <w:numId w:val="0"/>
        </w:numPr>
        <w:rPr>
          <w:rFonts w:ascii="Arial" w:hAnsi="Arial" w:cs="Arial"/>
          <w:noProof w:val="0"/>
          <w:sz w:val="22"/>
          <w:szCs w:val="22"/>
          <w:lang w:val="es-ES"/>
        </w:rPr>
      </w:pPr>
      <w:r w:rsidRPr="00790AD3">
        <w:rPr>
          <w:rFonts w:ascii="Arial" w:hAnsi="Arial" w:cs="Arial"/>
          <w:noProof w:val="0"/>
          <w:sz w:val="22"/>
          <w:szCs w:val="22"/>
          <w:lang w:val="es-ES"/>
        </w:rPr>
        <w:t xml:space="preserve">Para  utilizar el mencionado modelo VOC, se deben confeccionar los archivos de base para cada tipo de vehículo en cada proyecto (Automóvil, Pickup, Microbus, Bus, C2, C3, T3S2 Y T3S3). </w:t>
      </w:r>
    </w:p>
    <w:p w:rsidR="00BA7FB3" w:rsidRPr="00790AD3" w:rsidRDefault="00BA7FB3" w:rsidP="00BA7FB3">
      <w:pPr>
        <w:pStyle w:val="AutoNumpara"/>
        <w:numPr>
          <w:ilvl w:val="0"/>
          <w:numId w:val="0"/>
        </w:numPr>
        <w:rPr>
          <w:rFonts w:ascii="Arial" w:hAnsi="Arial" w:cs="Arial"/>
          <w:noProof w:val="0"/>
          <w:sz w:val="22"/>
          <w:szCs w:val="22"/>
          <w:lang w:val="es-ES"/>
        </w:rPr>
      </w:pPr>
      <w:r w:rsidRPr="00790AD3">
        <w:rPr>
          <w:rFonts w:ascii="Arial" w:hAnsi="Arial" w:cs="Arial"/>
          <w:noProof w:val="0"/>
          <w:sz w:val="22"/>
          <w:szCs w:val="22"/>
          <w:lang w:val="es-ES"/>
        </w:rPr>
        <w:t>Utilizando dichos archivos y corriendo el modelo VOC, se calculan los costos de operación de todos los tipos de vehículo mencionados para la situación sin proyecto (COVsp).</w:t>
      </w:r>
    </w:p>
    <w:p w:rsidR="00BA7FB3" w:rsidRPr="00790AD3" w:rsidRDefault="00BA7FB3" w:rsidP="00BA7FB3">
      <w:pPr>
        <w:pStyle w:val="AutoNumpara"/>
        <w:numPr>
          <w:ilvl w:val="0"/>
          <w:numId w:val="0"/>
        </w:numPr>
        <w:rPr>
          <w:rFonts w:ascii="Arial" w:hAnsi="Arial" w:cs="Arial"/>
          <w:noProof w:val="0"/>
          <w:sz w:val="22"/>
          <w:szCs w:val="22"/>
          <w:lang w:val="es-ES"/>
        </w:rPr>
      </w:pPr>
      <w:r w:rsidRPr="00790AD3">
        <w:rPr>
          <w:rFonts w:ascii="Arial" w:hAnsi="Arial" w:cs="Arial"/>
          <w:noProof w:val="0"/>
          <w:sz w:val="22"/>
          <w:szCs w:val="22"/>
          <w:lang w:val="es-ES"/>
        </w:rPr>
        <w:t xml:space="preserve">Utilizando los mismos archivos de base para cada tipo de vehículo y modificando únicamente el volumen y composición del tránsito y la rugosidad, antes de correr el VOC, se obtiene el costo de operación de los vehículos correspondientes, para la situación con proyecto (COVcp). Para el cálculo de los valores para el </w:t>
      </w:r>
      <w:r w:rsidR="00A447C3" w:rsidRPr="00A313CB">
        <w:rPr>
          <w:rFonts w:ascii="Arial" w:hAnsi="Arial" w:cs="Arial"/>
          <w:noProof w:val="0"/>
          <w:sz w:val="22"/>
          <w:szCs w:val="22"/>
          <w:lang w:val="es-ES"/>
        </w:rPr>
        <w:t xml:space="preserve">Año </w:t>
      </w:r>
      <w:r w:rsidR="00176CB2" w:rsidRPr="00A313CB">
        <w:rPr>
          <w:rFonts w:ascii="Arial" w:hAnsi="Arial" w:cs="Arial"/>
          <w:noProof w:val="0"/>
          <w:sz w:val="22"/>
          <w:szCs w:val="22"/>
          <w:lang w:val="es-ES"/>
        </w:rPr>
        <w:t>2019</w:t>
      </w:r>
      <w:r w:rsidRPr="00A313CB">
        <w:rPr>
          <w:rFonts w:ascii="Arial" w:hAnsi="Arial" w:cs="Arial"/>
          <w:noProof w:val="0"/>
          <w:sz w:val="22"/>
          <w:szCs w:val="22"/>
          <w:lang w:val="es-ES"/>
        </w:rPr>
        <w:t xml:space="preserve"> del</w:t>
      </w:r>
      <w:r w:rsidRPr="00790AD3">
        <w:rPr>
          <w:rFonts w:ascii="Arial" w:hAnsi="Arial" w:cs="Arial"/>
          <w:noProof w:val="0"/>
          <w:sz w:val="22"/>
          <w:szCs w:val="22"/>
          <w:lang w:val="es-ES"/>
        </w:rPr>
        <w:t xml:space="preserve"> indicador se han utilizado las rugosidades que estiman obtenerse mediante la construcción de los proyectos. </w:t>
      </w:r>
    </w:p>
    <w:p w:rsidR="00BA7FB3" w:rsidRPr="00790AD3" w:rsidRDefault="00BA7FB3" w:rsidP="00BA7FB3">
      <w:pPr>
        <w:pStyle w:val="AutoNumpara"/>
        <w:numPr>
          <w:ilvl w:val="0"/>
          <w:numId w:val="0"/>
        </w:numPr>
        <w:rPr>
          <w:rFonts w:ascii="Arial" w:hAnsi="Arial" w:cs="Arial"/>
          <w:noProof w:val="0"/>
          <w:sz w:val="22"/>
          <w:szCs w:val="22"/>
          <w:lang w:val="es-ES"/>
        </w:rPr>
      </w:pPr>
      <w:r w:rsidRPr="00790AD3">
        <w:rPr>
          <w:rFonts w:ascii="Arial" w:hAnsi="Arial" w:cs="Arial"/>
          <w:noProof w:val="0"/>
          <w:sz w:val="22"/>
          <w:szCs w:val="22"/>
          <w:lang w:val="es-ES"/>
        </w:rPr>
        <w:t xml:space="preserve">Una vez que los proyectos se culminen, se deberá realizar un estudio de tránsito para determinar volumen y composición, y medir la rugosidad de los mismos en el primer año de operación. Luego se vuelven a correr los archivos del VOC con el tránsito y la rugosidad efectivamente obtenidos. </w:t>
      </w:r>
    </w:p>
    <w:p w:rsidR="00BA7FB3" w:rsidRPr="00790AD3" w:rsidRDefault="00BA7FB3" w:rsidP="00BA7FB3">
      <w:pPr>
        <w:pStyle w:val="AutoNumpara"/>
        <w:numPr>
          <w:ilvl w:val="0"/>
          <w:numId w:val="0"/>
        </w:numPr>
        <w:rPr>
          <w:rFonts w:ascii="Arial" w:hAnsi="Arial" w:cs="Arial"/>
          <w:noProof w:val="0"/>
          <w:sz w:val="22"/>
          <w:szCs w:val="22"/>
          <w:lang w:val="es-ES"/>
        </w:rPr>
      </w:pPr>
      <w:r w:rsidRPr="00790AD3">
        <w:rPr>
          <w:rFonts w:ascii="Arial" w:hAnsi="Arial" w:cs="Arial"/>
          <w:noProof w:val="0"/>
          <w:sz w:val="22"/>
          <w:szCs w:val="22"/>
          <w:lang w:val="es-ES"/>
        </w:rPr>
        <w:t>Introduciendo los datos de los  COVsp y los COVcp (para la situación con proyecto supuesta y la efectivamente alcanzada) se podrá obtener el valor de los indicadores mencionados por proyecto. En la medida que se vayan completando los Estudios de Factibilidad de los proyectos que no fueron parte de la muestra representativa del Programa, se deberá ir actualizando los valores promedio ponderados correspondientes a cada tipo de vehículo y categoría de intervención considerada.</w:t>
      </w:r>
    </w:p>
    <w:p w:rsidR="00BA7FB3" w:rsidRPr="00790AD3" w:rsidRDefault="00BA7FB3" w:rsidP="00BA7FB3">
      <w:pPr>
        <w:pStyle w:val="AutoNumpara"/>
        <w:numPr>
          <w:ilvl w:val="0"/>
          <w:numId w:val="0"/>
        </w:numPr>
        <w:rPr>
          <w:rFonts w:ascii="Arial" w:hAnsi="Arial" w:cs="Arial"/>
          <w:noProof w:val="0"/>
          <w:sz w:val="22"/>
          <w:szCs w:val="22"/>
          <w:lang w:val="es-ES"/>
        </w:rPr>
      </w:pPr>
      <w:r w:rsidRPr="00790AD3">
        <w:rPr>
          <w:rFonts w:ascii="Arial" w:hAnsi="Arial" w:cs="Arial"/>
          <w:noProof w:val="0"/>
          <w:sz w:val="22"/>
          <w:szCs w:val="22"/>
          <w:lang w:val="es-ES"/>
        </w:rPr>
        <w:t>Los datos, metodología y fuentes de cálculo para determinar la línea de base y meta se presenta en las tablas que siguen a continuación:</w:t>
      </w:r>
    </w:p>
    <w:p w:rsidR="005039EC" w:rsidRPr="000D4EA8" w:rsidRDefault="005039EC" w:rsidP="005039EC">
      <w:pPr>
        <w:pStyle w:val="TableTitle"/>
        <w:rPr>
          <w:rFonts w:ascii="Arial" w:hAnsi="Arial" w:cs="Arial"/>
          <w:lang w:val="es-MX"/>
        </w:rPr>
      </w:pPr>
      <w:r w:rsidRPr="000D4EA8">
        <w:rPr>
          <w:rFonts w:ascii="Arial" w:hAnsi="Arial" w:cs="Arial"/>
          <w:lang w:val="es-MX"/>
        </w:rPr>
        <w:t xml:space="preserve">Cuadro </w:t>
      </w:r>
      <w:r w:rsidR="0088091B">
        <w:rPr>
          <w:rFonts w:ascii="Arial" w:hAnsi="Arial" w:cs="Arial"/>
          <w:lang w:val="es-MX"/>
        </w:rPr>
        <w:t>4</w:t>
      </w:r>
    </w:p>
    <w:p w:rsidR="005039EC" w:rsidRPr="000D4EA8" w:rsidRDefault="005039EC" w:rsidP="005039EC">
      <w:pPr>
        <w:pStyle w:val="TableTitle"/>
        <w:rPr>
          <w:rFonts w:ascii="Arial" w:hAnsi="Arial" w:cs="Arial"/>
          <w:lang w:val="es-MX"/>
        </w:rPr>
      </w:pPr>
      <w:r w:rsidRPr="00C44B62">
        <w:rPr>
          <w:rFonts w:ascii="Arial" w:hAnsi="Arial" w:cs="Arial"/>
          <w:lang w:val="es-MX"/>
        </w:rPr>
        <w:t>Programa de Integración Vial Regional HO-L1104</w:t>
      </w:r>
    </w:p>
    <w:p w:rsidR="00462D44" w:rsidRPr="000D4EA8" w:rsidRDefault="00462D44" w:rsidP="00462D44">
      <w:pPr>
        <w:pStyle w:val="AutoNumpara"/>
        <w:numPr>
          <w:ilvl w:val="0"/>
          <w:numId w:val="0"/>
        </w:numPr>
        <w:shd w:val="clear" w:color="auto" w:fill="FFFFFF" w:themeFill="background1"/>
        <w:spacing w:before="0" w:after="0"/>
        <w:jc w:val="center"/>
        <w:rPr>
          <w:rFonts w:ascii="Arial" w:hAnsi="Arial" w:cs="Arial"/>
          <w:b/>
          <w:sz w:val="20"/>
          <w:lang w:val="es-ES"/>
        </w:rPr>
      </w:pPr>
      <w:r w:rsidRPr="000D4EA8">
        <w:rPr>
          <w:rFonts w:ascii="Arial" w:hAnsi="Arial" w:cs="Arial"/>
          <w:b/>
          <w:sz w:val="20"/>
          <w:lang w:val="es-ES"/>
        </w:rPr>
        <w:t xml:space="preserve">Costos de Operación Vehicular </w:t>
      </w:r>
    </w:p>
    <w:p w:rsidR="00462D44" w:rsidRPr="000D4EA8" w:rsidRDefault="00462D44" w:rsidP="00462D44">
      <w:pPr>
        <w:pStyle w:val="AutoNumpara"/>
        <w:numPr>
          <w:ilvl w:val="0"/>
          <w:numId w:val="0"/>
        </w:numPr>
        <w:shd w:val="clear" w:color="auto" w:fill="FFFFFF" w:themeFill="background1"/>
        <w:spacing w:before="0" w:after="0"/>
        <w:jc w:val="center"/>
        <w:rPr>
          <w:rFonts w:ascii="Arial" w:hAnsi="Arial" w:cs="Arial"/>
          <w:b/>
          <w:sz w:val="20"/>
          <w:szCs w:val="22"/>
          <w:lang w:val="es-ES"/>
        </w:rPr>
      </w:pPr>
    </w:p>
    <w:tbl>
      <w:tblPr>
        <w:tblW w:w="54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3389"/>
        <w:gridCol w:w="3389"/>
        <w:gridCol w:w="1404"/>
      </w:tblGrid>
      <w:tr w:rsidR="0028302D" w:rsidRPr="00B50CE0" w:rsidTr="004021F1">
        <w:trPr>
          <w:trHeight w:val="323"/>
          <w:jc w:val="center"/>
        </w:trPr>
        <w:tc>
          <w:tcPr>
            <w:tcW w:w="1256" w:type="pct"/>
            <w:tcBorders>
              <w:bottom w:val="single" w:sz="4" w:space="0" w:color="auto"/>
            </w:tcBorders>
            <w:shd w:val="clear" w:color="auto" w:fill="D9D9D9"/>
            <w:vAlign w:val="center"/>
          </w:tcPr>
          <w:p w:rsidR="0028302D" w:rsidRPr="00B50CE0" w:rsidRDefault="0028302D" w:rsidP="004021F1">
            <w:pPr>
              <w:jc w:val="center"/>
              <w:rPr>
                <w:rFonts w:ascii="Arial" w:eastAsia="Arial Unicode MS" w:hAnsi="Arial" w:cs="Arial"/>
                <w:b/>
                <w:bCs/>
                <w:sz w:val="20"/>
              </w:rPr>
            </w:pPr>
            <w:r w:rsidRPr="00B50CE0">
              <w:rPr>
                <w:rFonts w:ascii="Arial" w:hAnsi="Arial" w:cs="Arial"/>
                <w:b/>
                <w:bCs/>
                <w:sz w:val="20"/>
              </w:rPr>
              <w:t>Indicadores de Resultados</w:t>
            </w:r>
          </w:p>
        </w:tc>
        <w:tc>
          <w:tcPr>
            <w:tcW w:w="1176" w:type="pct"/>
            <w:tcBorders>
              <w:bottom w:val="single" w:sz="4" w:space="0" w:color="auto"/>
            </w:tcBorders>
            <w:shd w:val="clear" w:color="auto" w:fill="D9D9D9"/>
            <w:vAlign w:val="center"/>
          </w:tcPr>
          <w:p w:rsidR="0028302D" w:rsidRPr="00811E84" w:rsidRDefault="0028302D" w:rsidP="004021F1">
            <w:pPr>
              <w:jc w:val="center"/>
              <w:rPr>
                <w:rFonts w:ascii="Arial" w:hAnsi="Arial" w:cs="Arial"/>
                <w:b/>
                <w:bCs/>
                <w:sz w:val="20"/>
              </w:rPr>
            </w:pPr>
            <w:r w:rsidRPr="00B50CE0">
              <w:rPr>
                <w:rFonts w:ascii="Arial" w:hAnsi="Arial" w:cs="Arial"/>
                <w:b/>
                <w:bCs/>
                <w:sz w:val="20"/>
              </w:rPr>
              <w:t>Línea Base</w:t>
            </w:r>
            <w:r>
              <w:rPr>
                <w:rFonts w:ascii="Arial" w:hAnsi="Arial" w:cs="Arial"/>
                <w:b/>
                <w:bCs/>
                <w:sz w:val="20"/>
              </w:rPr>
              <w:t xml:space="preserve"> </w:t>
            </w:r>
            <w:r w:rsidRPr="00B50CE0">
              <w:rPr>
                <w:rFonts w:ascii="Arial" w:hAnsi="Arial" w:cs="Arial"/>
                <w:b/>
                <w:bCs/>
                <w:sz w:val="20"/>
              </w:rPr>
              <w:t>20</w:t>
            </w:r>
            <w:r>
              <w:rPr>
                <w:rFonts w:ascii="Arial" w:hAnsi="Arial" w:cs="Arial"/>
                <w:b/>
                <w:bCs/>
                <w:sz w:val="20"/>
              </w:rPr>
              <w:t>15</w:t>
            </w:r>
          </w:p>
        </w:tc>
        <w:tc>
          <w:tcPr>
            <w:tcW w:w="1217" w:type="pct"/>
            <w:tcBorders>
              <w:bottom w:val="single" w:sz="4" w:space="0" w:color="auto"/>
            </w:tcBorders>
            <w:shd w:val="clear" w:color="auto" w:fill="D9D9D9"/>
            <w:vAlign w:val="center"/>
          </w:tcPr>
          <w:p w:rsidR="0028302D" w:rsidRPr="00811E84" w:rsidRDefault="0028302D" w:rsidP="004021F1">
            <w:pPr>
              <w:jc w:val="center"/>
              <w:rPr>
                <w:rFonts w:ascii="Arial" w:hAnsi="Arial" w:cs="Arial"/>
                <w:b/>
                <w:bCs/>
                <w:sz w:val="20"/>
              </w:rPr>
            </w:pPr>
            <w:r w:rsidRPr="00B50CE0">
              <w:rPr>
                <w:rFonts w:ascii="Arial" w:hAnsi="Arial" w:cs="Arial"/>
                <w:b/>
                <w:bCs/>
                <w:sz w:val="20"/>
              </w:rPr>
              <w:t>Meta</w:t>
            </w:r>
            <w:r>
              <w:rPr>
                <w:rFonts w:ascii="Arial" w:hAnsi="Arial" w:cs="Arial"/>
                <w:b/>
                <w:bCs/>
                <w:sz w:val="20"/>
              </w:rPr>
              <w:t xml:space="preserve"> </w:t>
            </w:r>
            <w:r w:rsidRPr="00B50CE0">
              <w:rPr>
                <w:rFonts w:ascii="Arial" w:hAnsi="Arial" w:cs="Arial"/>
                <w:b/>
                <w:bCs/>
                <w:sz w:val="20"/>
              </w:rPr>
              <w:t>2</w:t>
            </w:r>
            <w:r>
              <w:rPr>
                <w:rFonts w:ascii="Arial" w:hAnsi="Arial" w:cs="Arial"/>
                <w:b/>
                <w:bCs/>
                <w:sz w:val="20"/>
              </w:rPr>
              <w:t>019</w:t>
            </w:r>
          </w:p>
        </w:tc>
        <w:tc>
          <w:tcPr>
            <w:tcW w:w="1351" w:type="pct"/>
            <w:tcBorders>
              <w:bottom w:val="single" w:sz="4" w:space="0" w:color="auto"/>
            </w:tcBorders>
            <w:shd w:val="clear" w:color="auto" w:fill="D9D9D9"/>
            <w:vAlign w:val="center"/>
          </w:tcPr>
          <w:p w:rsidR="0028302D" w:rsidRPr="00B50CE0" w:rsidRDefault="0028302D" w:rsidP="004021F1">
            <w:pPr>
              <w:jc w:val="center"/>
              <w:rPr>
                <w:rFonts w:ascii="Arial" w:eastAsia="Arial Unicode MS" w:hAnsi="Arial" w:cs="Arial"/>
                <w:b/>
                <w:bCs/>
                <w:sz w:val="20"/>
              </w:rPr>
            </w:pPr>
            <w:r w:rsidRPr="00B50CE0">
              <w:rPr>
                <w:rFonts w:ascii="Arial" w:eastAsia="Arial Unicode MS" w:hAnsi="Arial" w:cs="Arial"/>
                <w:b/>
                <w:bCs/>
                <w:sz w:val="20"/>
              </w:rPr>
              <w:t>Medios de Verificación</w:t>
            </w:r>
          </w:p>
        </w:tc>
      </w:tr>
      <w:tr w:rsidR="0028302D" w:rsidRPr="00B50CE0" w:rsidTr="004021F1">
        <w:trPr>
          <w:trHeight w:val="2721"/>
          <w:jc w:val="center"/>
        </w:trPr>
        <w:tc>
          <w:tcPr>
            <w:tcW w:w="1256" w:type="pct"/>
            <w:vAlign w:val="center"/>
          </w:tcPr>
          <w:p w:rsidR="0028302D" w:rsidRPr="00AD20C3" w:rsidRDefault="0028302D" w:rsidP="004021F1">
            <w:pPr>
              <w:pStyle w:val="Paragraph"/>
              <w:tabs>
                <w:tab w:val="clear" w:pos="720"/>
              </w:tabs>
              <w:spacing w:before="0" w:after="0"/>
              <w:ind w:left="0" w:firstLine="0"/>
              <w:jc w:val="left"/>
              <w:rPr>
                <w:rFonts w:ascii="Arial" w:hAnsi="Arial" w:cs="Arial"/>
                <w:sz w:val="20"/>
              </w:rPr>
            </w:pPr>
            <w:r w:rsidRPr="00AD20C3">
              <w:rPr>
                <w:rFonts w:ascii="Arial" w:hAnsi="Arial" w:cs="Arial"/>
                <w:sz w:val="20"/>
              </w:rPr>
              <w:t>Costo de Operación V</w:t>
            </w:r>
            <w:r>
              <w:rPr>
                <w:rFonts w:ascii="Arial" w:hAnsi="Arial" w:cs="Arial"/>
                <w:sz w:val="20"/>
              </w:rPr>
              <w:t>ehicular en</w:t>
            </w:r>
            <w:r w:rsidRPr="00AD20C3">
              <w:rPr>
                <w:rFonts w:ascii="Arial" w:hAnsi="Arial" w:cs="Arial"/>
                <w:sz w:val="20"/>
              </w:rPr>
              <w:t xml:space="preserve"> los tramos intervenidos por el Programa (US$ Constantes/vehículo-kilómetro)</w:t>
            </w:r>
          </w:p>
          <w:p w:rsidR="0028302D" w:rsidRDefault="0028302D" w:rsidP="004021F1">
            <w:pPr>
              <w:pStyle w:val="Paragraph"/>
              <w:tabs>
                <w:tab w:val="clear" w:pos="720"/>
              </w:tabs>
              <w:spacing w:before="0" w:after="0"/>
              <w:ind w:left="0" w:firstLine="0"/>
              <w:jc w:val="left"/>
              <w:rPr>
                <w:rFonts w:ascii="Arial" w:hAnsi="Arial" w:cs="Arial"/>
                <w:sz w:val="20"/>
              </w:rPr>
            </w:pPr>
          </w:p>
          <w:p w:rsidR="0028302D" w:rsidRPr="00EA30BE" w:rsidRDefault="0028302D" w:rsidP="004021F1">
            <w:pPr>
              <w:pStyle w:val="Paragraph"/>
              <w:tabs>
                <w:tab w:val="clear" w:pos="720"/>
              </w:tabs>
              <w:spacing w:before="0" w:after="0"/>
              <w:ind w:left="0" w:firstLine="0"/>
              <w:jc w:val="left"/>
              <w:rPr>
                <w:rFonts w:ascii="Arial" w:hAnsi="Arial" w:cs="Arial"/>
                <w:sz w:val="20"/>
                <w:lang w:val="es-BO"/>
              </w:rPr>
            </w:pPr>
            <w:r>
              <w:rPr>
                <w:rFonts w:ascii="Arial" w:hAnsi="Arial" w:cs="Arial"/>
                <w:sz w:val="20"/>
                <w:lang w:val="es-BO"/>
              </w:rPr>
              <w:t>Carretera CA-1</w:t>
            </w:r>
          </w:p>
          <w:p w:rsidR="0028302D" w:rsidRPr="00AD20C3" w:rsidRDefault="0028302D" w:rsidP="004021F1">
            <w:pPr>
              <w:pStyle w:val="Paragraph"/>
              <w:tabs>
                <w:tab w:val="clear" w:pos="720"/>
              </w:tabs>
              <w:spacing w:before="0" w:after="0"/>
              <w:ind w:left="0" w:firstLine="0"/>
              <w:jc w:val="left"/>
              <w:rPr>
                <w:rFonts w:ascii="Arial" w:hAnsi="Arial" w:cs="Arial"/>
                <w:sz w:val="20"/>
              </w:rPr>
            </w:pPr>
            <w:r>
              <w:rPr>
                <w:rFonts w:ascii="Arial" w:hAnsi="Arial" w:cs="Arial"/>
                <w:sz w:val="20"/>
              </w:rPr>
              <w:t>Tramo I</w:t>
            </w:r>
            <w:r w:rsidRPr="00AD20C3">
              <w:rPr>
                <w:rFonts w:ascii="Arial" w:hAnsi="Arial" w:cs="Arial"/>
                <w:sz w:val="20"/>
              </w:rPr>
              <w:t>: El Amatillo – Jícaro Galán</w:t>
            </w:r>
          </w:p>
          <w:p w:rsidR="0028302D" w:rsidRPr="00B50CE0" w:rsidRDefault="0028302D" w:rsidP="004021F1">
            <w:pPr>
              <w:pStyle w:val="Paragraph"/>
              <w:tabs>
                <w:tab w:val="clear" w:pos="720"/>
              </w:tabs>
              <w:spacing w:before="0" w:after="0"/>
              <w:ind w:left="0" w:firstLine="0"/>
              <w:jc w:val="left"/>
              <w:rPr>
                <w:rFonts w:ascii="Arial" w:hAnsi="Arial" w:cs="Arial"/>
                <w:sz w:val="20"/>
                <w:highlight w:val="yellow"/>
              </w:rPr>
            </w:pPr>
            <w:r>
              <w:rPr>
                <w:rFonts w:ascii="Arial" w:hAnsi="Arial" w:cs="Arial"/>
                <w:sz w:val="20"/>
              </w:rPr>
              <w:t>Tramo II</w:t>
            </w:r>
            <w:r w:rsidRPr="00AD20C3">
              <w:rPr>
                <w:rFonts w:ascii="Arial" w:hAnsi="Arial" w:cs="Arial"/>
                <w:sz w:val="20"/>
              </w:rPr>
              <w:t xml:space="preserve">: Jícaro Galán </w:t>
            </w:r>
            <w:r>
              <w:rPr>
                <w:rFonts w:ascii="Arial" w:hAnsi="Arial" w:cs="Arial"/>
                <w:sz w:val="20"/>
              </w:rPr>
              <w:t>–</w:t>
            </w:r>
            <w:r w:rsidRPr="00AD20C3">
              <w:rPr>
                <w:rFonts w:ascii="Arial" w:hAnsi="Arial" w:cs="Arial"/>
                <w:sz w:val="20"/>
              </w:rPr>
              <w:t xml:space="preserve"> Choluteca</w:t>
            </w:r>
            <w:r>
              <w:rPr>
                <w:rFonts w:ascii="Arial" w:hAnsi="Arial" w:cs="Arial"/>
                <w:sz w:val="20"/>
              </w:rPr>
              <w:t xml:space="preserve"> - Libramiento</w:t>
            </w:r>
          </w:p>
        </w:tc>
        <w:tc>
          <w:tcPr>
            <w:tcW w:w="1176" w:type="pct"/>
            <w:vAlign w:val="center"/>
          </w:tcPr>
          <w:tbl>
            <w:tblPr>
              <w:tblpPr w:leftFromText="141" w:rightFromText="141" w:vertAnchor="page" w:horzAnchor="margin" w:tblpY="300"/>
              <w:tblOverlap w:val="never"/>
              <w:tblW w:w="3163" w:type="dxa"/>
              <w:tblCellMar>
                <w:left w:w="70" w:type="dxa"/>
                <w:right w:w="70" w:type="dxa"/>
              </w:tblCellMar>
              <w:tblLook w:val="04A0" w:firstRow="1" w:lastRow="0" w:firstColumn="1" w:lastColumn="0" w:noHBand="0" w:noVBand="1"/>
            </w:tblPr>
            <w:tblGrid>
              <w:gridCol w:w="692"/>
              <w:gridCol w:w="852"/>
              <w:gridCol w:w="802"/>
              <w:gridCol w:w="817"/>
            </w:tblGrid>
            <w:tr w:rsidR="0028302D" w:rsidRPr="00DB2238" w:rsidTr="004021F1">
              <w:trPr>
                <w:trHeight w:val="20"/>
              </w:trPr>
              <w:tc>
                <w:tcPr>
                  <w:tcW w:w="1544" w:type="dxa"/>
                  <w:gridSpan w:val="2"/>
                  <w:vMerge w:val="restart"/>
                  <w:tcBorders>
                    <w:top w:val="single" w:sz="4" w:space="0" w:color="auto"/>
                    <w:left w:val="single" w:sz="4" w:space="0" w:color="auto"/>
                    <w:bottom w:val="single" w:sz="4" w:space="0" w:color="auto"/>
                    <w:right w:val="nil"/>
                  </w:tcBorders>
                  <w:shd w:val="clear" w:color="auto" w:fill="auto"/>
                  <w:noWrap/>
                  <w:vAlign w:val="center"/>
                  <w:hideMark/>
                </w:tcPr>
                <w:p w:rsidR="0028302D" w:rsidRPr="00AD20C3" w:rsidRDefault="0028302D" w:rsidP="004021F1">
                  <w:pPr>
                    <w:rPr>
                      <w:rFonts w:ascii="Arial" w:hAnsi="Arial" w:cs="Arial"/>
                      <w:color w:val="000000"/>
                      <w:sz w:val="16"/>
                      <w:szCs w:val="16"/>
                      <w:lang w:val="es-AR"/>
                    </w:rPr>
                  </w:pPr>
                  <w:r w:rsidRPr="00AD20C3">
                    <w:rPr>
                      <w:rFonts w:ascii="Arial" w:hAnsi="Arial" w:cs="Arial"/>
                      <w:color w:val="000000"/>
                      <w:sz w:val="16"/>
                      <w:szCs w:val="16"/>
                      <w:lang w:val="es-AR"/>
                    </w:rPr>
                    <w:t>Tipo de Vehículo</w:t>
                  </w:r>
                </w:p>
              </w:tc>
              <w:tc>
                <w:tcPr>
                  <w:tcW w:w="16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02D" w:rsidRPr="00DB2238" w:rsidRDefault="0028302D" w:rsidP="004021F1">
                  <w:pPr>
                    <w:jc w:val="center"/>
                    <w:rPr>
                      <w:rFonts w:ascii="Arial" w:hAnsi="Arial" w:cs="Arial"/>
                      <w:b/>
                      <w:bCs/>
                      <w:iCs/>
                      <w:color w:val="000000"/>
                      <w:sz w:val="16"/>
                      <w:szCs w:val="16"/>
                    </w:rPr>
                  </w:pPr>
                  <w:r w:rsidRPr="00DB2238">
                    <w:rPr>
                      <w:rFonts w:ascii="Arial" w:hAnsi="Arial" w:cs="Arial"/>
                      <w:b/>
                      <w:sz w:val="16"/>
                      <w:szCs w:val="16"/>
                    </w:rPr>
                    <w:t>COV (US$ /veh-km)</w:t>
                  </w:r>
                </w:p>
              </w:tc>
            </w:tr>
            <w:tr w:rsidR="0028302D" w:rsidRPr="00DB2238" w:rsidTr="004021F1">
              <w:trPr>
                <w:trHeight w:val="20"/>
              </w:trPr>
              <w:tc>
                <w:tcPr>
                  <w:tcW w:w="1544" w:type="dxa"/>
                  <w:gridSpan w:val="2"/>
                  <w:vMerge/>
                  <w:tcBorders>
                    <w:left w:val="single" w:sz="4" w:space="0" w:color="auto"/>
                    <w:bottom w:val="single" w:sz="4" w:space="0" w:color="auto"/>
                    <w:right w:val="nil"/>
                  </w:tcBorders>
                  <w:shd w:val="clear" w:color="auto" w:fill="auto"/>
                  <w:vAlign w:val="center"/>
                  <w:hideMark/>
                </w:tcPr>
                <w:p w:rsidR="0028302D" w:rsidRPr="00AD20C3" w:rsidRDefault="0028302D" w:rsidP="004021F1">
                  <w:pPr>
                    <w:jc w:val="center"/>
                    <w:rPr>
                      <w:rFonts w:ascii="Arial" w:hAnsi="Arial" w:cs="Arial"/>
                      <w:bCs/>
                      <w:i/>
                      <w:iCs/>
                      <w:color w:val="000000"/>
                      <w:sz w:val="16"/>
                      <w:szCs w:val="16"/>
                    </w:rPr>
                  </w:pP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02D" w:rsidRPr="00AD20C3" w:rsidRDefault="0028302D" w:rsidP="004021F1">
                  <w:pPr>
                    <w:jc w:val="center"/>
                    <w:rPr>
                      <w:rFonts w:ascii="Arial" w:hAnsi="Arial" w:cs="Arial"/>
                      <w:bCs/>
                      <w:iCs/>
                      <w:color w:val="000000"/>
                      <w:sz w:val="16"/>
                      <w:szCs w:val="16"/>
                    </w:rPr>
                  </w:pPr>
                  <w:r>
                    <w:rPr>
                      <w:rFonts w:ascii="Arial" w:hAnsi="Arial" w:cs="Arial"/>
                      <w:bCs/>
                      <w:iCs/>
                      <w:color w:val="000000"/>
                      <w:sz w:val="16"/>
                      <w:szCs w:val="16"/>
                    </w:rPr>
                    <w:t>Tramo I</w:t>
                  </w:r>
                </w:p>
              </w:tc>
              <w:tc>
                <w:tcPr>
                  <w:tcW w:w="817" w:type="dxa"/>
                  <w:tcBorders>
                    <w:top w:val="single" w:sz="4" w:space="0" w:color="auto"/>
                    <w:left w:val="nil"/>
                    <w:bottom w:val="single" w:sz="4" w:space="0" w:color="auto"/>
                    <w:right w:val="single" w:sz="4" w:space="0" w:color="auto"/>
                  </w:tcBorders>
                  <w:shd w:val="clear" w:color="auto" w:fill="auto"/>
                  <w:vAlign w:val="center"/>
                  <w:hideMark/>
                </w:tcPr>
                <w:p w:rsidR="0028302D" w:rsidRPr="00AD20C3" w:rsidRDefault="0028302D" w:rsidP="004021F1">
                  <w:pPr>
                    <w:jc w:val="center"/>
                    <w:rPr>
                      <w:rFonts w:ascii="Arial" w:hAnsi="Arial" w:cs="Arial"/>
                      <w:bCs/>
                      <w:iCs/>
                      <w:color w:val="000000"/>
                      <w:sz w:val="16"/>
                      <w:szCs w:val="16"/>
                    </w:rPr>
                  </w:pPr>
                  <w:r>
                    <w:rPr>
                      <w:rFonts w:ascii="Arial" w:hAnsi="Arial" w:cs="Arial"/>
                      <w:bCs/>
                      <w:iCs/>
                      <w:color w:val="000000"/>
                      <w:sz w:val="16"/>
                      <w:szCs w:val="16"/>
                    </w:rPr>
                    <w:t>Tramo II</w:t>
                  </w:r>
                </w:p>
              </w:tc>
            </w:tr>
            <w:tr w:rsidR="0028302D" w:rsidRPr="00DB2238" w:rsidTr="004021F1">
              <w:trPr>
                <w:trHeight w:val="20"/>
              </w:trPr>
              <w:tc>
                <w:tcPr>
                  <w:tcW w:w="15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Automóvil</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0,42</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0,44</w:t>
                  </w:r>
                </w:p>
              </w:tc>
            </w:tr>
            <w:tr w:rsidR="0028302D" w:rsidRPr="00DB2238" w:rsidTr="004021F1">
              <w:trPr>
                <w:trHeight w:val="20"/>
              </w:trPr>
              <w:tc>
                <w:tcPr>
                  <w:tcW w:w="1544" w:type="dxa"/>
                  <w:gridSpan w:val="2"/>
                  <w:tcBorders>
                    <w:top w:val="nil"/>
                    <w:left w:val="single" w:sz="4" w:space="0" w:color="auto"/>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Autobús</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0,54</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0,59</w:t>
                  </w:r>
                </w:p>
              </w:tc>
            </w:tr>
            <w:tr w:rsidR="0028302D" w:rsidRPr="00DB2238" w:rsidTr="004021F1">
              <w:trPr>
                <w:trHeight w:val="20"/>
              </w:trPr>
              <w:tc>
                <w:tcPr>
                  <w:tcW w:w="1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302D" w:rsidRPr="00AD20C3" w:rsidRDefault="0028302D" w:rsidP="004021F1">
                  <w:pPr>
                    <w:rPr>
                      <w:rFonts w:ascii="Arial" w:hAnsi="Arial" w:cs="Arial"/>
                      <w:color w:val="000000"/>
                      <w:sz w:val="16"/>
                      <w:szCs w:val="16"/>
                    </w:rPr>
                  </w:pPr>
                  <w:r>
                    <w:rPr>
                      <w:rFonts w:ascii="Arial" w:hAnsi="Arial" w:cs="Arial"/>
                      <w:color w:val="000000"/>
                      <w:sz w:val="16"/>
                      <w:szCs w:val="16"/>
                    </w:rPr>
                    <w:t xml:space="preserve">Pickup y </w:t>
                  </w:r>
                  <w:r w:rsidRPr="00AD20C3">
                    <w:rPr>
                      <w:rFonts w:ascii="Arial" w:hAnsi="Arial" w:cs="Arial"/>
                      <w:color w:val="000000"/>
                      <w:sz w:val="16"/>
                      <w:szCs w:val="16"/>
                    </w:rPr>
                    <w:t>Utilitarios</w:t>
                  </w:r>
                  <w:r>
                    <w:rPr>
                      <w:rFonts w:ascii="Arial" w:hAnsi="Arial" w:cs="Arial"/>
                      <w:color w:val="000000"/>
                      <w:sz w:val="16"/>
                      <w:szCs w:val="16"/>
                    </w:rPr>
                    <w:t xml:space="preserve"> </w:t>
                  </w:r>
                </w:p>
              </w:tc>
              <w:tc>
                <w:tcPr>
                  <w:tcW w:w="802" w:type="dxa"/>
                  <w:tcBorders>
                    <w:top w:val="single" w:sz="4" w:space="0" w:color="auto"/>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0,27</w:t>
                  </w:r>
                </w:p>
              </w:tc>
              <w:tc>
                <w:tcPr>
                  <w:tcW w:w="817" w:type="dxa"/>
                  <w:tcBorders>
                    <w:top w:val="single" w:sz="4" w:space="0" w:color="auto"/>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0,28</w:t>
                  </w:r>
                </w:p>
              </w:tc>
            </w:tr>
            <w:tr w:rsidR="0028302D" w:rsidRPr="00DB2238" w:rsidTr="004021F1">
              <w:trPr>
                <w:trHeight w:val="20"/>
              </w:trPr>
              <w:tc>
                <w:tcPr>
                  <w:tcW w:w="692" w:type="dxa"/>
                  <w:vMerge w:val="restart"/>
                  <w:tcBorders>
                    <w:top w:val="single" w:sz="4" w:space="0" w:color="auto"/>
                    <w:left w:val="single" w:sz="4" w:space="0" w:color="auto"/>
                    <w:bottom w:val="single" w:sz="4" w:space="0" w:color="auto"/>
                    <w:right w:val="single" w:sz="4" w:space="0" w:color="auto"/>
                  </w:tcBorders>
                  <w:vAlign w:val="center"/>
                  <w:hideMark/>
                </w:tcPr>
                <w:p w:rsidR="0028302D" w:rsidRPr="00AD20C3" w:rsidRDefault="0028302D" w:rsidP="004021F1">
                  <w:pPr>
                    <w:rPr>
                      <w:rFonts w:ascii="Arial" w:hAnsi="Arial" w:cs="Arial"/>
                      <w:color w:val="000000"/>
                      <w:sz w:val="16"/>
                      <w:szCs w:val="16"/>
                    </w:rPr>
                  </w:pP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Medio</w:t>
                  </w:r>
                  <w:r>
                    <w:rPr>
                      <w:rFonts w:ascii="Arial" w:hAnsi="Arial" w:cs="Arial"/>
                      <w:color w:val="000000"/>
                      <w:sz w:val="16"/>
                      <w:szCs w:val="16"/>
                    </w:rPr>
                    <w:t xml:space="preserve"> (C2)</w:t>
                  </w:r>
                </w:p>
              </w:tc>
              <w:tc>
                <w:tcPr>
                  <w:tcW w:w="802" w:type="dxa"/>
                  <w:tcBorders>
                    <w:top w:val="single" w:sz="4" w:space="0" w:color="auto"/>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0,38</w:t>
                  </w:r>
                </w:p>
              </w:tc>
              <w:tc>
                <w:tcPr>
                  <w:tcW w:w="817" w:type="dxa"/>
                  <w:tcBorders>
                    <w:top w:val="single" w:sz="4" w:space="0" w:color="auto"/>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0,40</w:t>
                  </w:r>
                </w:p>
              </w:tc>
            </w:tr>
            <w:tr w:rsidR="0028302D" w:rsidRPr="00DB2238" w:rsidTr="004021F1">
              <w:trPr>
                <w:trHeight w:val="20"/>
              </w:trPr>
              <w:tc>
                <w:tcPr>
                  <w:tcW w:w="692" w:type="dxa"/>
                  <w:vMerge/>
                  <w:tcBorders>
                    <w:top w:val="single" w:sz="4" w:space="0" w:color="auto"/>
                    <w:left w:val="single" w:sz="4" w:space="0" w:color="auto"/>
                    <w:bottom w:val="single" w:sz="4" w:space="0" w:color="auto"/>
                    <w:right w:val="single" w:sz="4" w:space="0" w:color="auto"/>
                  </w:tcBorders>
                  <w:vAlign w:val="center"/>
                  <w:hideMark/>
                </w:tcPr>
                <w:p w:rsidR="0028302D" w:rsidRPr="00AD20C3" w:rsidRDefault="0028302D" w:rsidP="004021F1">
                  <w:pPr>
                    <w:rPr>
                      <w:rFonts w:ascii="Arial" w:hAnsi="Arial" w:cs="Arial"/>
                      <w:color w:val="000000"/>
                      <w:sz w:val="16"/>
                      <w:szCs w:val="16"/>
                    </w:rPr>
                  </w:pP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Pesado</w:t>
                  </w:r>
                  <w:r>
                    <w:rPr>
                      <w:rFonts w:ascii="Arial" w:hAnsi="Arial" w:cs="Arial"/>
                      <w:color w:val="000000"/>
                      <w:sz w:val="16"/>
                      <w:szCs w:val="16"/>
                    </w:rPr>
                    <w:t xml:space="preserve"> (C3)</w:t>
                  </w:r>
                </w:p>
              </w:tc>
              <w:tc>
                <w:tcPr>
                  <w:tcW w:w="802" w:type="dxa"/>
                  <w:tcBorders>
                    <w:top w:val="single" w:sz="4" w:space="0" w:color="auto"/>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0,77</w:t>
                  </w:r>
                </w:p>
              </w:tc>
              <w:tc>
                <w:tcPr>
                  <w:tcW w:w="817" w:type="dxa"/>
                  <w:tcBorders>
                    <w:top w:val="single" w:sz="4" w:space="0" w:color="auto"/>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0,80</w:t>
                  </w:r>
                </w:p>
              </w:tc>
            </w:tr>
            <w:tr w:rsidR="0028302D" w:rsidRPr="00DB2238" w:rsidTr="004021F1">
              <w:trPr>
                <w:trHeight w:val="20"/>
              </w:trPr>
              <w:tc>
                <w:tcPr>
                  <w:tcW w:w="692" w:type="dxa"/>
                  <w:vMerge/>
                  <w:tcBorders>
                    <w:top w:val="single" w:sz="4" w:space="0" w:color="auto"/>
                    <w:left w:val="single" w:sz="4" w:space="0" w:color="auto"/>
                    <w:bottom w:val="single" w:sz="4" w:space="0" w:color="auto"/>
                    <w:right w:val="single" w:sz="4" w:space="0" w:color="auto"/>
                  </w:tcBorders>
                  <w:vAlign w:val="center"/>
                  <w:hideMark/>
                </w:tcPr>
                <w:p w:rsidR="0028302D" w:rsidRPr="00AD20C3" w:rsidRDefault="0028302D" w:rsidP="004021F1">
                  <w:pPr>
                    <w:rPr>
                      <w:rFonts w:ascii="Arial" w:hAnsi="Arial" w:cs="Arial"/>
                      <w:color w:val="000000"/>
                      <w:sz w:val="16"/>
                      <w:szCs w:val="16"/>
                    </w:rPr>
                  </w:pP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Articulado</w:t>
                  </w:r>
                </w:p>
              </w:tc>
              <w:tc>
                <w:tcPr>
                  <w:tcW w:w="802" w:type="dxa"/>
                  <w:tcBorders>
                    <w:top w:val="single" w:sz="4" w:space="0" w:color="auto"/>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1,47</w:t>
                  </w:r>
                </w:p>
              </w:tc>
              <w:tc>
                <w:tcPr>
                  <w:tcW w:w="817" w:type="dxa"/>
                  <w:tcBorders>
                    <w:top w:val="single" w:sz="4" w:space="0" w:color="auto"/>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1,55</w:t>
                  </w:r>
                </w:p>
              </w:tc>
            </w:tr>
            <w:tr w:rsidR="00784EEA" w:rsidRPr="00DB2238" w:rsidTr="00BC27DA">
              <w:trPr>
                <w:trHeight w:val="20"/>
              </w:trPr>
              <w:tc>
                <w:tcPr>
                  <w:tcW w:w="1544" w:type="dxa"/>
                  <w:gridSpan w:val="2"/>
                  <w:tcBorders>
                    <w:top w:val="single" w:sz="4" w:space="0" w:color="auto"/>
                    <w:left w:val="single" w:sz="4" w:space="0" w:color="auto"/>
                    <w:bottom w:val="single" w:sz="4" w:space="0" w:color="auto"/>
                    <w:right w:val="single" w:sz="4" w:space="0" w:color="auto"/>
                  </w:tcBorders>
                  <w:vAlign w:val="center"/>
                </w:tcPr>
                <w:p w:rsidR="00784EEA" w:rsidRPr="00AD20C3" w:rsidRDefault="00784EEA" w:rsidP="004021F1">
                  <w:pPr>
                    <w:rPr>
                      <w:rFonts w:ascii="Arial" w:hAnsi="Arial" w:cs="Arial"/>
                      <w:color w:val="000000"/>
                      <w:sz w:val="16"/>
                      <w:szCs w:val="16"/>
                    </w:rPr>
                  </w:pPr>
                  <w:r>
                    <w:rPr>
                      <w:rFonts w:ascii="Arial" w:hAnsi="Arial" w:cs="Arial"/>
                      <w:color w:val="000000"/>
                      <w:sz w:val="16"/>
                      <w:szCs w:val="16"/>
                    </w:rPr>
                    <w:t>Promedio</w:t>
                  </w:r>
                </w:p>
              </w:tc>
              <w:tc>
                <w:tcPr>
                  <w:tcW w:w="802" w:type="dxa"/>
                  <w:tcBorders>
                    <w:top w:val="single" w:sz="4" w:space="0" w:color="auto"/>
                    <w:left w:val="nil"/>
                    <w:bottom w:val="single" w:sz="4" w:space="0" w:color="auto"/>
                    <w:right w:val="single" w:sz="4" w:space="0" w:color="auto"/>
                  </w:tcBorders>
                  <w:shd w:val="clear" w:color="auto" w:fill="auto"/>
                  <w:noWrap/>
                  <w:vAlign w:val="bottom"/>
                </w:tcPr>
                <w:p w:rsidR="00784EEA" w:rsidRDefault="00784EEA" w:rsidP="004021F1">
                  <w:pPr>
                    <w:jc w:val="right"/>
                    <w:rPr>
                      <w:rFonts w:ascii="Arial" w:hAnsi="Arial" w:cs="Arial"/>
                      <w:color w:val="000000"/>
                      <w:sz w:val="16"/>
                      <w:szCs w:val="16"/>
                    </w:rPr>
                  </w:pPr>
                  <w:r>
                    <w:rPr>
                      <w:rFonts w:ascii="Arial" w:hAnsi="Arial" w:cs="Arial"/>
                      <w:color w:val="000000"/>
                      <w:sz w:val="16"/>
                      <w:szCs w:val="16"/>
                    </w:rPr>
                    <w:t>0,57</w:t>
                  </w:r>
                </w:p>
              </w:tc>
              <w:tc>
                <w:tcPr>
                  <w:tcW w:w="817" w:type="dxa"/>
                  <w:tcBorders>
                    <w:top w:val="single" w:sz="4" w:space="0" w:color="auto"/>
                    <w:left w:val="nil"/>
                    <w:bottom w:val="single" w:sz="4" w:space="0" w:color="auto"/>
                    <w:right w:val="single" w:sz="4" w:space="0" w:color="auto"/>
                  </w:tcBorders>
                  <w:shd w:val="clear" w:color="auto" w:fill="auto"/>
                  <w:noWrap/>
                  <w:vAlign w:val="bottom"/>
                </w:tcPr>
                <w:p w:rsidR="00784EEA" w:rsidRDefault="00784EEA" w:rsidP="004021F1">
                  <w:pPr>
                    <w:jc w:val="right"/>
                    <w:rPr>
                      <w:rFonts w:ascii="Arial" w:hAnsi="Arial" w:cs="Arial"/>
                      <w:color w:val="000000"/>
                      <w:sz w:val="16"/>
                      <w:szCs w:val="16"/>
                    </w:rPr>
                  </w:pPr>
                  <w:r>
                    <w:rPr>
                      <w:rFonts w:ascii="Arial" w:hAnsi="Arial" w:cs="Arial"/>
                      <w:color w:val="000000"/>
                      <w:sz w:val="16"/>
                      <w:szCs w:val="16"/>
                    </w:rPr>
                    <w:t>0,60</w:t>
                  </w:r>
                </w:p>
              </w:tc>
            </w:tr>
          </w:tbl>
          <w:p w:rsidR="0028302D" w:rsidRPr="00AD20C3" w:rsidRDefault="0028302D" w:rsidP="004021F1">
            <w:pPr>
              <w:rPr>
                <w:rFonts w:ascii="Arial" w:hAnsi="Arial" w:cs="Arial"/>
                <w:sz w:val="20"/>
              </w:rPr>
            </w:pPr>
          </w:p>
        </w:tc>
        <w:tc>
          <w:tcPr>
            <w:tcW w:w="1217" w:type="pct"/>
            <w:vAlign w:val="center"/>
          </w:tcPr>
          <w:tbl>
            <w:tblPr>
              <w:tblpPr w:leftFromText="141" w:rightFromText="141" w:vertAnchor="page" w:horzAnchor="margin" w:tblpY="219"/>
              <w:tblOverlap w:val="never"/>
              <w:tblW w:w="3163" w:type="dxa"/>
              <w:tblCellMar>
                <w:left w:w="70" w:type="dxa"/>
                <w:right w:w="70" w:type="dxa"/>
              </w:tblCellMar>
              <w:tblLook w:val="04A0" w:firstRow="1" w:lastRow="0" w:firstColumn="1" w:lastColumn="0" w:noHBand="0" w:noVBand="1"/>
            </w:tblPr>
            <w:tblGrid>
              <w:gridCol w:w="692"/>
              <w:gridCol w:w="852"/>
              <w:gridCol w:w="802"/>
              <w:gridCol w:w="817"/>
            </w:tblGrid>
            <w:tr w:rsidR="0028302D" w:rsidRPr="00DB2238" w:rsidTr="004021F1">
              <w:trPr>
                <w:trHeight w:val="20"/>
              </w:trPr>
              <w:tc>
                <w:tcPr>
                  <w:tcW w:w="1544" w:type="dxa"/>
                  <w:gridSpan w:val="2"/>
                  <w:vMerge w:val="restart"/>
                  <w:tcBorders>
                    <w:top w:val="single" w:sz="4" w:space="0" w:color="auto"/>
                    <w:left w:val="single" w:sz="4" w:space="0" w:color="auto"/>
                    <w:bottom w:val="single" w:sz="4" w:space="0" w:color="auto"/>
                    <w:right w:val="nil"/>
                  </w:tcBorders>
                  <w:shd w:val="clear" w:color="auto" w:fill="auto"/>
                  <w:noWrap/>
                  <w:vAlign w:val="center"/>
                  <w:hideMark/>
                </w:tcPr>
                <w:p w:rsidR="0028302D" w:rsidRPr="00AD20C3" w:rsidRDefault="0028302D" w:rsidP="004021F1">
                  <w:pPr>
                    <w:rPr>
                      <w:rFonts w:ascii="Arial" w:hAnsi="Arial" w:cs="Arial"/>
                      <w:color w:val="000000"/>
                      <w:sz w:val="16"/>
                      <w:szCs w:val="16"/>
                      <w:lang w:val="es-AR"/>
                    </w:rPr>
                  </w:pPr>
                  <w:r w:rsidRPr="00AD20C3">
                    <w:rPr>
                      <w:rFonts w:ascii="Arial" w:hAnsi="Arial" w:cs="Arial"/>
                      <w:color w:val="000000"/>
                      <w:sz w:val="16"/>
                      <w:szCs w:val="16"/>
                      <w:lang w:val="es-AR"/>
                    </w:rPr>
                    <w:t>Tipo de Vehículo</w:t>
                  </w:r>
                </w:p>
              </w:tc>
              <w:tc>
                <w:tcPr>
                  <w:tcW w:w="16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02D" w:rsidRPr="00DB2238" w:rsidRDefault="0028302D" w:rsidP="004021F1">
                  <w:pPr>
                    <w:jc w:val="center"/>
                    <w:rPr>
                      <w:rFonts w:ascii="Arial" w:hAnsi="Arial" w:cs="Arial"/>
                      <w:b/>
                      <w:bCs/>
                      <w:iCs/>
                      <w:color w:val="000000"/>
                      <w:sz w:val="16"/>
                      <w:szCs w:val="16"/>
                    </w:rPr>
                  </w:pPr>
                  <w:r w:rsidRPr="00DB2238">
                    <w:rPr>
                      <w:rFonts w:ascii="Arial" w:hAnsi="Arial" w:cs="Arial"/>
                      <w:b/>
                      <w:sz w:val="16"/>
                      <w:szCs w:val="16"/>
                    </w:rPr>
                    <w:t>COV (US$ /veh-km)</w:t>
                  </w:r>
                </w:p>
              </w:tc>
            </w:tr>
            <w:tr w:rsidR="0028302D" w:rsidRPr="00DB2238" w:rsidTr="004021F1">
              <w:trPr>
                <w:trHeight w:val="20"/>
              </w:trPr>
              <w:tc>
                <w:tcPr>
                  <w:tcW w:w="1544" w:type="dxa"/>
                  <w:gridSpan w:val="2"/>
                  <w:vMerge/>
                  <w:tcBorders>
                    <w:left w:val="single" w:sz="4" w:space="0" w:color="auto"/>
                    <w:bottom w:val="single" w:sz="4" w:space="0" w:color="auto"/>
                    <w:right w:val="nil"/>
                  </w:tcBorders>
                  <w:shd w:val="clear" w:color="auto" w:fill="auto"/>
                  <w:vAlign w:val="center"/>
                  <w:hideMark/>
                </w:tcPr>
                <w:p w:rsidR="0028302D" w:rsidRPr="00AD20C3" w:rsidRDefault="0028302D" w:rsidP="004021F1">
                  <w:pPr>
                    <w:jc w:val="center"/>
                    <w:rPr>
                      <w:rFonts w:ascii="Arial" w:hAnsi="Arial" w:cs="Arial"/>
                      <w:bCs/>
                      <w:i/>
                      <w:iCs/>
                      <w:color w:val="000000"/>
                      <w:sz w:val="16"/>
                      <w:szCs w:val="16"/>
                    </w:rPr>
                  </w:pP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02D" w:rsidRPr="00AD20C3" w:rsidRDefault="0028302D" w:rsidP="004021F1">
                  <w:pPr>
                    <w:jc w:val="center"/>
                    <w:rPr>
                      <w:rFonts w:ascii="Arial" w:hAnsi="Arial" w:cs="Arial"/>
                      <w:bCs/>
                      <w:iCs/>
                      <w:color w:val="000000"/>
                      <w:sz w:val="16"/>
                      <w:szCs w:val="16"/>
                    </w:rPr>
                  </w:pPr>
                  <w:r>
                    <w:rPr>
                      <w:rFonts w:ascii="Arial" w:hAnsi="Arial" w:cs="Arial"/>
                      <w:bCs/>
                      <w:iCs/>
                      <w:color w:val="000000"/>
                      <w:sz w:val="16"/>
                      <w:szCs w:val="16"/>
                    </w:rPr>
                    <w:t>Tramo I</w:t>
                  </w:r>
                </w:p>
              </w:tc>
              <w:tc>
                <w:tcPr>
                  <w:tcW w:w="817" w:type="dxa"/>
                  <w:tcBorders>
                    <w:top w:val="single" w:sz="4" w:space="0" w:color="auto"/>
                    <w:left w:val="nil"/>
                    <w:bottom w:val="single" w:sz="4" w:space="0" w:color="auto"/>
                    <w:right w:val="single" w:sz="4" w:space="0" w:color="auto"/>
                  </w:tcBorders>
                  <w:shd w:val="clear" w:color="auto" w:fill="auto"/>
                  <w:vAlign w:val="center"/>
                  <w:hideMark/>
                </w:tcPr>
                <w:p w:rsidR="0028302D" w:rsidRPr="00AD20C3" w:rsidRDefault="0028302D" w:rsidP="004021F1">
                  <w:pPr>
                    <w:jc w:val="center"/>
                    <w:rPr>
                      <w:rFonts w:ascii="Arial" w:hAnsi="Arial" w:cs="Arial"/>
                      <w:bCs/>
                      <w:iCs/>
                      <w:color w:val="000000"/>
                      <w:sz w:val="16"/>
                      <w:szCs w:val="16"/>
                    </w:rPr>
                  </w:pPr>
                  <w:r>
                    <w:rPr>
                      <w:rFonts w:ascii="Arial" w:hAnsi="Arial" w:cs="Arial"/>
                      <w:bCs/>
                      <w:iCs/>
                      <w:color w:val="000000"/>
                      <w:sz w:val="16"/>
                      <w:szCs w:val="16"/>
                    </w:rPr>
                    <w:t>Tramo II</w:t>
                  </w:r>
                </w:p>
              </w:tc>
            </w:tr>
            <w:tr w:rsidR="0028302D" w:rsidRPr="00DB2238" w:rsidTr="004021F1">
              <w:trPr>
                <w:trHeight w:val="20"/>
              </w:trPr>
              <w:tc>
                <w:tcPr>
                  <w:tcW w:w="15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Automóvil</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0,39</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0,39</w:t>
                  </w:r>
                </w:p>
              </w:tc>
            </w:tr>
            <w:tr w:rsidR="0028302D" w:rsidRPr="00DB2238" w:rsidTr="004021F1">
              <w:trPr>
                <w:trHeight w:val="20"/>
              </w:trPr>
              <w:tc>
                <w:tcPr>
                  <w:tcW w:w="1544" w:type="dxa"/>
                  <w:gridSpan w:val="2"/>
                  <w:tcBorders>
                    <w:top w:val="nil"/>
                    <w:left w:val="single" w:sz="4" w:space="0" w:color="auto"/>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Autobús</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0,47</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0,47</w:t>
                  </w:r>
                </w:p>
              </w:tc>
            </w:tr>
            <w:tr w:rsidR="0028302D" w:rsidRPr="00DB2238" w:rsidTr="004021F1">
              <w:trPr>
                <w:trHeight w:val="20"/>
              </w:trPr>
              <w:tc>
                <w:tcPr>
                  <w:tcW w:w="1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302D" w:rsidRPr="00AD20C3" w:rsidRDefault="0028302D" w:rsidP="004021F1">
                  <w:pPr>
                    <w:rPr>
                      <w:rFonts w:ascii="Arial" w:hAnsi="Arial" w:cs="Arial"/>
                      <w:color w:val="000000"/>
                      <w:sz w:val="16"/>
                      <w:szCs w:val="16"/>
                    </w:rPr>
                  </w:pPr>
                  <w:r>
                    <w:rPr>
                      <w:rFonts w:ascii="Arial" w:hAnsi="Arial" w:cs="Arial"/>
                      <w:color w:val="000000"/>
                      <w:sz w:val="16"/>
                      <w:szCs w:val="16"/>
                    </w:rPr>
                    <w:t xml:space="preserve">Pickup y </w:t>
                  </w:r>
                  <w:r w:rsidRPr="00AD20C3">
                    <w:rPr>
                      <w:rFonts w:ascii="Arial" w:hAnsi="Arial" w:cs="Arial"/>
                      <w:color w:val="000000"/>
                      <w:sz w:val="16"/>
                      <w:szCs w:val="16"/>
                    </w:rPr>
                    <w:t>Utilitarios</w:t>
                  </w:r>
                  <w:r>
                    <w:rPr>
                      <w:rFonts w:ascii="Arial" w:hAnsi="Arial" w:cs="Arial"/>
                      <w:color w:val="000000"/>
                      <w:sz w:val="16"/>
                      <w:szCs w:val="16"/>
                    </w:rPr>
                    <w:t xml:space="preserve"> </w:t>
                  </w:r>
                </w:p>
              </w:tc>
              <w:tc>
                <w:tcPr>
                  <w:tcW w:w="802" w:type="dxa"/>
                  <w:tcBorders>
                    <w:top w:val="single" w:sz="4" w:space="0" w:color="auto"/>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0,24</w:t>
                  </w:r>
                </w:p>
              </w:tc>
              <w:tc>
                <w:tcPr>
                  <w:tcW w:w="817" w:type="dxa"/>
                  <w:tcBorders>
                    <w:top w:val="single" w:sz="4" w:space="0" w:color="auto"/>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0,23</w:t>
                  </w:r>
                </w:p>
              </w:tc>
            </w:tr>
            <w:tr w:rsidR="0028302D" w:rsidRPr="00DB2238" w:rsidTr="004021F1">
              <w:trPr>
                <w:trHeight w:val="20"/>
              </w:trPr>
              <w:tc>
                <w:tcPr>
                  <w:tcW w:w="692" w:type="dxa"/>
                  <w:vMerge w:val="restart"/>
                  <w:tcBorders>
                    <w:top w:val="single" w:sz="4" w:space="0" w:color="auto"/>
                    <w:left w:val="single" w:sz="4" w:space="0" w:color="auto"/>
                    <w:bottom w:val="single" w:sz="4" w:space="0" w:color="auto"/>
                    <w:right w:val="single" w:sz="4" w:space="0" w:color="auto"/>
                  </w:tcBorders>
                  <w:vAlign w:val="center"/>
                  <w:hideMark/>
                </w:tcPr>
                <w:p w:rsidR="0028302D" w:rsidRPr="00AD20C3" w:rsidRDefault="0028302D" w:rsidP="004021F1">
                  <w:pPr>
                    <w:rPr>
                      <w:rFonts w:ascii="Arial" w:hAnsi="Arial" w:cs="Arial"/>
                      <w:color w:val="000000"/>
                      <w:sz w:val="16"/>
                      <w:szCs w:val="16"/>
                    </w:rPr>
                  </w:pP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Medio</w:t>
                  </w:r>
                  <w:r>
                    <w:rPr>
                      <w:rFonts w:ascii="Arial" w:hAnsi="Arial" w:cs="Arial"/>
                      <w:color w:val="000000"/>
                      <w:sz w:val="16"/>
                      <w:szCs w:val="16"/>
                    </w:rPr>
                    <w:t xml:space="preserve"> (C2)</w:t>
                  </w:r>
                </w:p>
              </w:tc>
              <w:tc>
                <w:tcPr>
                  <w:tcW w:w="802" w:type="dxa"/>
                  <w:tcBorders>
                    <w:top w:val="single" w:sz="4" w:space="0" w:color="auto"/>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0,34</w:t>
                  </w:r>
                </w:p>
              </w:tc>
              <w:tc>
                <w:tcPr>
                  <w:tcW w:w="817" w:type="dxa"/>
                  <w:tcBorders>
                    <w:top w:val="single" w:sz="4" w:space="0" w:color="auto"/>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0,34</w:t>
                  </w:r>
                </w:p>
              </w:tc>
            </w:tr>
            <w:tr w:rsidR="0028302D" w:rsidRPr="00DB2238" w:rsidTr="004021F1">
              <w:trPr>
                <w:trHeight w:val="20"/>
              </w:trPr>
              <w:tc>
                <w:tcPr>
                  <w:tcW w:w="692" w:type="dxa"/>
                  <w:vMerge/>
                  <w:tcBorders>
                    <w:top w:val="single" w:sz="4" w:space="0" w:color="auto"/>
                    <w:left w:val="single" w:sz="4" w:space="0" w:color="auto"/>
                    <w:bottom w:val="single" w:sz="4" w:space="0" w:color="auto"/>
                    <w:right w:val="single" w:sz="4" w:space="0" w:color="auto"/>
                  </w:tcBorders>
                  <w:vAlign w:val="center"/>
                  <w:hideMark/>
                </w:tcPr>
                <w:p w:rsidR="0028302D" w:rsidRPr="00AD20C3" w:rsidRDefault="0028302D" w:rsidP="004021F1">
                  <w:pPr>
                    <w:rPr>
                      <w:rFonts w:ascii="Arial" w:hAnsi="Arial" w:cs="Arial"/>
                      <w:color w:val="000000"/>
                      <w:sz w:val="16"/>
                      <w:szCs w:val="16"/>
                    </w:rPr>
                  </w:pP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Pesado</w:t>
                  </w:r>
                  <w:r>
                    <w:rPr>
                      <w:rFonts w:ascii="Arial" w:hAnsi="Arial" w:cs="Arial"/>
                      <w:color w:val="000000"/>
                      <w:sz w:val="16"/>
                      <w:szCs w:val="16"/>
                    </w:rPr>
                    <w:t xml:space="preserve"> (C3)</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0,70</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0,69</w:t>
                  </w:r>
                </w:p>
              </w:tc>
            </w:tr>
            <w:tr w:rsidR="0028302D" w:rsidRPr="00DB2238" w:rsidTr="00CF021B">
              <w:trPr>
                <w:trHeight w:val="20"/>
              </w:trPr>
              <w:tc>
                <w:tcPr>
                  <w:tcW w:w="692" w:type="dxa"/>
                  <w:vMerge/>
                  <w:tcBorders>
                    <w:top w:val="single" w:sz="4" w:space="0" w:color="auto"/>
                    <w:left w:val="single" w:sz="4" w:space="0" w:color="auto"/>
                    <w:bottom w:val="single" w:sz="4" w:space="0" w:color="auto"/>
                    <w:right w:val="single" w:sz="4" w:space="0" w:color="auto"/>
                  </w:tcBorders>
                  <w:vAlign w:val="center"/>
                  <w:hideMark/>
                </w:tcPr>
                <w:p w:rsidR="0028302D" w:rsidRPr="00AD20C3" w:rsidRDefault="0028302D" w:rsidP="004021F1">
                  <w:pPr>
                    <w:rPr>
                      <w:rFonts w:ascii="Arial" w:hAnsi="Arial" w:cs="Arial"/>
                      <w:color w:val="000000"/>
                      <w:sz w:val="16"/>
                      <w:szCs w:val="16"/>
                    </w:rPr>
                  </w:pP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Articulado</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1,36</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1,35</w:t>
                  </w:r>
                </w:p>
              </w:tc>
            </w:tr>
            <w:tr w:rsidR="00784EEA" w:rsidRPr="00DB2238" w:rsidTr="00CF021B">
              <w:trPr>
                <w:trHeight w:val="20"/>
              </w:trPr>
              <w:tc>
                <w:tcPr>
                  <w:tcW w:w="1544" w:type="dxa"/>
                  <w:gridSpan w:val="2"/>
                  <w:tcBorders>
                    <w:top w:val="single" w:sz="4" w:space="0" w:color="auto"/>
                    <w:left w:val="single" w:sz="4" w:space="0" w:color="auto"/>
                    <w:bottom w:val="single" w:sz="4" w:space="0" w:color="auto"/>
                    <w:right w:val="single" w:sz="4" w:space="0" w:color="auto"/>
                  </w:tcBorders>
                  <w:vAlign w:val="center"/>
                </w:tcPr>
                <w:p w:rsidR="00784EEA" w:rsidRPr="00AD20C3" w:rsidRDefault="00784EEA" w:rsidP="004021F1">
                  <w:pPr>
                    <w:rPr>
                      <w:rFonts w:ascii="Arial" w:hAnsi="Arial" w:cs="Arial"/>
                      <w:color w:val="000000"/>
                      <w:sz w:val="16"/>
                      <w:szCs w:val="16"/>
                    </w:rPr>
                  </w:pPr>
                  <w:r>
                    <w:rPr>
                      <w:rFonts w:ascii="Arial" w:hAnsi="Arial" w:cs="Arial"/>
                      <w:color w:val="000000"/>
                      <w:sz w:val="16"/>
                      <w:szCs w:val="16"/>
                    </w:rPr>
                    <w:t>Promedio</w:t>
                  </w:r>
                </w:p>
              </w:tc>
              <w:tc>
                <w:tcPr>
                  <w:tcW w:w="802" w:type="dxa"/>
                  <w:tcBorders>
                    <w:top w:val="single" w:sz="4" w:space="0" w:color="auto"/>
                    <w:left w:val="nil"/>
                    <w:bottom w:val="single" w:sz="4" w:space="0" w:color="auto"/>
                    <w:right w:val="single" w:sz="4" w:space="0" w:color="auto"/>
                  </w:tcBorders>
                  <w:shd w:val="clear" w:color="auto" w:fill="auto"/>
                  <w:noWrap/>
                  <w:vAlign w:val="bottom"/>
                </w:tcPr>
                <w:p w:rsidR="00784EEA" w:rsidRDefault="00784EEA" w:rsidP="004021F1">
                  <w:pPr>
                    <w:jc w:val="right"/>
                    <w:rPr>
                      <w:rFonts w:ascii="Arial" w:hAnsi="Arial" w:cs="Arial"/>
                      <w:color w:val="000000"/>
                      <w:sz w:val="16"/>
                      <w:szCs w:val="16"/>
                    </w:rPr>
                  </w:pPr>
                  <w:r>
                    <w:rPr>
                      <w:rFonts w:ascii="Arial" w:hAnsi="Arial" w:cs="Arial"/>
                      <w:color w:val="000000"/>
                      <w:sz w:val="16"/>
                      <w:szCs w:val="16"/>
                    </w:rPr>
                    <w:t>0,51</w:t>
                  </w:r>
                </w:p>
              </w:tc>
              <w:tc>
                <w:tcPr>
                  <w:tcW w:w="817" w:type="dxa"/>
                  <w:tcBorders>
                    <w:top w:val="single" w:sz="4" w:space="0" w:color="auto"/>
                    <w:left w:val="nil"/>
                    <w:bottom w:val="single" w:sz="4" w:space="0" w:color="auto"/>
                    <w:right w:val="single" w:sz="4" w:space="0" w:color="auto"/>
                  </w:tcBorders>
                  <w:shd w:val="clear" w:color="auto" w:fill="auto"/>
                  <w:noWrap/>
                  <w:vAlign w:val="bottom"/>
                </w:tcPr>
                <w:p w:rsidR="00784EEA" w:rsidRDefault="00784EEA" w:rsidP="004021F1">
                  <w:pPr>
                    <w:jc w:val="right"/>
                    <w:rPr>
                      <w:rFonts w:ascii="Arial" w:hAnsi="Arial" w:cs="Arial"/>
                      <w:color w:val="000000"/>
                      <w:sz w:val="16"/>
                      <w:szCs w:val="16"/>
                    </w:rPr>
                  </w:pPr>
                  <w:r>
                    <w:rPr>
                      <w:rFonts w:ascii="Arial" w:hAnsi="Arial" w:cs="Arial"/>
                      <w:color w:val="000000"/>
                      <w:sz w:val="16"/>
                      <w:szCs w:val="16"/>
                    </w:rPr>
                    <w:t>0,50</w:t>
                  </w:r>
                </w:p>
              </w:tc>
            </w:tr>
          </w:tbl>
          <w:p w:rsidR="0028302D" w:rsidRPr="00AD20C3" w:rsidRDefault="0028302D" w:rsidP="004021F1">
            <w:pPr>
              <w:ind w:right="75"/>
              <w:rPr>
                <w:rFonts w:ascii="Arial" w:hAnsi="Arial" w:cs="Arial"/>
                <w:bCs/>
                <w:sz w:val="20"/>
              </w:rPr>
            </w:pPr>
          </w:p>
        </w:tc>
        <w:tc>
          <w:tcPr>
            <w:tcW w:w="1351" w:type="pct"/>
            <w:vAlign w:val="center"/>
          </w:tcPr>
          <w:p w:rsidR="0028302D" w:rsidRPr="0028302D" w:rsidRDefault="0028302D" w:rsidP="004021F1">
            <w:pPr>
              <w:rPr>
                <w:rFonts w:ascii="Arial" w:hAnsi="Arial" w:cs="Arial"/>
                <w:sz w:val="20"/>
                <w:lang w:val="en-US"/>
              </w:rPr>
            </w:pPr>
            <w:r w:rsidRPr="0028302D">
              <w:rPr>
                <w:rFonts w:ascii="Arial" w:hAnsi="Arial" w:cs="Arial"/>
                <w:sz w:val="20"/>
                <w:lang w:val="en-US"/>
              </w:rPr>
              <w:t xml:space="preserve">Estudio de Tránsito </w:t>
            </w:r>
          </w:p>
          <w:p w:rsidR="0028302D" w:rsidRPr="0028302D" w:rsidRDefault="0028302D" w:rsidP="004021F1">
            <w:pPr>
              <w:rPr>
                <w:rFonts w:ascii="Arial" w:hAnsi="Arial" w:cs="Arial"/>
                <w:sz w:val="20"/>
                <w:lang w:val="en-US"/>
              </w:rPr>
            </w:pPr>
            <w:r w:rsidRPr="0028302D">
              <w:rPr>
                <w:rFonts w:ascii="Arial" w:hAnsi="Arial" w:cs="Arial"/>
                <w:sz w:val="20"/>
                <w:lang w:val="en-US"/>
              </w:rPr>
              <w:t>Highway Development and Management (HDM-4)</w:t>
            </w:r>
          </w:p>
          <w:p w:rsidR="0028302D" w:rsidRPr="0028302D" w:rsidRDefault="0028302D" w:rsidP="004021F1">
            <w:pPr>
              <w:rPr>
                <w:rFonts w:ascii="Arial" w:hAnsi="Arial" w:cs="Arial"/>
                <w:sz w:val="20"/>
                <w:lang w:val="en-US"/>
              </w:rPr>
            </w:pPr>
          </w:p>
          <w:p w:rsidR="0028302D" w:rsidRPr="00562127" w:rsidRDefault="0028302D" w:rsidP="004021F1">
            <w:pPr>
              <w:rPr>
                <w:rFonts w:ascii="Arial" w:hAnsi="Arial" w:cs="Arial"/>
                <w:noProof/>
                <w:sz w:val="20"/>
                <w:lang w:val="es-MX"/>
              </w:rPr>
            </w:pPr>
            <w:r>
              <w:rPr>
                <w:rFonts w:ascii="Arial" w:hAnsi="Arial" w:cs="Arial"/>
                <w:noProof/>
                <w:sz w:val="20"/>
                <w:lang w:val="es-MX"/>
              </w:rPr>
              <w:t xml:space="preserve">Responsable: </w:t>
            </w:r>
            <w:r>
              <w:rPr>
                <w:rFonts w:ascii="Arial" w:hAnsi="Arial" w:cs="Arial"/>
                <w:sz w:val="20"/>
                <w:lang w:val="es-MX"/>
              </w:rPr>
              <w:t>INVEST</w:t>
            </w:r>
            <w:r w:rsidRPr="004007AF">
              <w:rPr>
                <w:rFonts w:ascii="Arial" w:hAnsi="Arial" w:cs="Arial"/>
                <w:sz w:val="20"/>
                <w:lang w:val="es-MX"/>
              </w:rPr>
              <w:t>-</w:t>
            </w:r>
            <w:r>
              <w:rPr>
                <w:rFonts w:ascii="Arial" w:hAnsi="Arial" w:cs="Arial"/>
                <w:sz w:val="20"/>
                <w:lang w:val="es-MX"/>
              </w:rPr>
              <w:t xml:space="preserve"> </w:t>
            </w:r>
            <w:r w:rsidRPr="004007AF">
              <w:rPr>
                <w:rFonts w:ascii="Arial" w:hAnsi="Arial" w:cs="Arial"/>
                <w:sz w:val="20"/>
                <w:lang w:val="es-MX"/>
              </w:rPr>
              <w:t>H</w:t>
            </w:r>
            <w:r>
              <w:rPr>
                <w:rFonts w:ascii="Arial" w:hAnsi="Arial" w:cs="Arial"/>
                <w:noProof/>
                <w:sz w:val="20"/>
                <w:lang w:val="es-MX"/>
              </w:rPr>
              <w:t xml:space="preserve"> / </w:t>
            </w:r>
            <w:r w:rsidRPr="00562127">
              <w:rPr>
                <w:rFonts w:ascii="Arial" w:hAnsi="Arial" w:cs="Arial"/>
                <w:noProof/>
                <w:sz w:val="20"/>
                <w:lang w:val="es-MX"/>
              </w:rPr>
              <w:t>INSEP</w:t>
            </w:r>
          </w:p>
          <w:p w:rsidR="0028302D" w:rsidRPr="00B50CE0" w:rsidRDefault="0028302D" w:rsidP="004021F1">
            <w:pPr>
              <w:rPr>
                <w:rFonts w:ascii="Arial" w:hAnsi="Arial" w:cs="Arial"/>
                <w:sz w:val="20"/>
                <w:highlight w:val="yellow"/>
                <w:lang w:val="es-MX"/>
              </w:rPr>
            </w:pPr>
          </w:p>
        </w:tc>
      </w:tr>
    </w:tbl>
    <w:p w:rsidR="00462D44" w:rsidRPr="000D4EA8" w:rsidRDefault="00462D44" w:rsidP="005478EB">
      <w:pPr>
        <w:pStyle w:val="AutoNumpara"/>
        <w:numPr>
          <w:ilvl w:val="0"/>
          <w:numId w:val="0"/>
        </w:numPr>
        <w:shd w:val="clear" w:color="auto" w:fill="FFFFFF" w:themeFill="background1"/>
        <w:spacing w:before="0" w:after="0"/>
        <w:rPr>
          <w:rFonts w:ascii="Arial" w:hAnsi="Arial" w:cs="Arial"/>
          <w:b/>
          <w:sz w:val="20"/>
          <w:szCs w:val="22"/>
          <w:lang w:val="es-ES"/>
        </w:rPr>
      </w:pPr>
    </w:p>
    <w:p w:rsidR="00462D44" w:rsidRDefault="00462D44" w:rsidP="00462D44">
      <w:pPr>
        <w:pStyle w:val="Listavistosa-nfasis11"/>
        <w:ind w:left="1080"/>
        <w:jc w:val="both"/>
        <w:rPr>
          <w:rFonts w:ascii="Arial" w:hAnsi="Arial" w:cs="Arial"/>
          <w:b/>
          <w:lang w:val="es-ES"/>
        </w:rPr>
      </w:pPr>
    </w:p>
    <w:p w:rsidR="00DF7A48" w:rsidRDefault="00DF7A48" w:rsidP="00462D44">
      <w:pPr>
        <w:pStyle w:val="Listavistosa-nfasis11"/>
        <w:ind w:left="1080"/>
        <w:jc w:val="both"/>
        <w:rPr>
          <w:rFonts w:ascii="Arial" w:hAnsi="Arial" w:cs="Arial"/>
          <w:b/>
          <w:lang w:val="es-ES"/>
        </w:rPr>
      </w:pPr>
    </w:p>
    <w:p w:rsidR="00DF7A48" w:rsidRPr="000D4EA8" w:rsidRDefault="00DF7A48" w:rsidP="00462D44">
      <w:pPr>
        <w:pStyle w:val="Listavistosa-nfasis11"/>
        <w:ind w:left="1080"/>
        <w:jc w:val="both"/>
        <w:rPr>
          <w:rFonts w:ascii="Arial" w:hAnsi="Arial" w:cs="Arial"/>
          <w:b/>
          <w:lang w:val="es-ES"/>
        </w:rPr>
      </w:pPr>
    </w:p>
    <w:p w:rsidR="00462D44" w:rsidRPr="000D4EA8" w:rsidRDefault="00462D44" w:rsidP="00524DCC">
      <w:pPr>
        <w:numPr>
          <w:ilvl w:val="0"/>
          <w:numId w:val="16"/>
        </w:numPr>
        <w:jc w:val="both"/>
        <w:textAlignment w:val="top"/>
        <w:rPr>
          <w:rFonts w:ascii="Arial" w:hAnsi="Arial" w:cs="Arial"/>
          <w:b/>
          <w:i/>
          <w:noProof/>
          <w:sz w:val="22"/>
          <w:szCs w:val="22"/>
          <w:lang w:val="es-ES"/>
        </w:rPr>
      </w:pPr>
      <w:r w:rsidRPr="00B64AF4">
        <w:rPr>
          <w:rFonts w:ascii="Arial" w:hAnsi="Arial" w:cs="Arial"/>
          <w:b/>
          <w:i/>
          <w:noProof/>
          <w:sz w:val="22"/>
          <w:szCs w:val="22"/>
          <w:lang w:val="es-ES"/>
        </w:rPr>
        <w:lastRenderedPageBreak/>
        <w:t>Tiempo</w:t>
      </w:r>
      <w:r w:rsidRPr="000D4EA8">
        <w:rPr>
          <w:rFonts w:ascii="Arial" w:hAnsi="Arial" w:cs="Arial"/>
          <w:b/>
          <w:i/>
          <w:noProof/>
          <w:sz w:val="22"/>
          <w:szCs w:val="22"/>
          <w:lang w:val="es-ES"/>
        </w:rPr>
        <w:t xml:space="preserve"> de viaje en los tramos </w:t>
      </w:r>
      <w:r w:rsidR="00B34C64">
        <w:rPr>
          <w:rFonts w:ascii="Arial" w:hAnsi="Arial" w:cs="Arial"/>
          <w:b/>
          <w:i/>
          <w:noProof/>
          <w:sz w:val="22"/>
          <w:szCs w:val="22"/>
          <w:lang w:val="es-ES"/>
        </w:rPr>
        <w:t xml:space="preserve">rehabilitados y </w:t>
      </w:r>
      <w:r w:rsidRPr="000D4EA8">
        <w:rPr>
          <w:rFonts w:ascii="Arial" w:hAnsi="Arial" w:cs="Arial"/>
          <w:b/>
          <w:i/>
          <w:noProof/>
          <w:sz w:val="22"/>
          <w:szCs w:val="22"/>
          <w:lang w:val="es-ES"/>
        </w:rPr>
        <w:t>mejorados por el Programa (minutos por vehículo viaje)</w:t>
      </w:r>
    </w:p>
    <w:p w:rsidR="00462D44" w:rsidRPr="000D4EA8" w:rsidRDefault="00462D44" w:rsidP="00462D44">
      <w:pPr>
        <w:pStyle w:val="AutoNumpara"/>
        <w:numPr>
          <w:ilvl w:val="0"/>
          <w:numId w:val="0"/>
        </w:numPr>
        <w:rPr>
          <w:rFonts w:ascii="Arial" w:hAnsi="Arial" w:cs="Arial"/>
          <w:sz w:val="22"/>
          <w:szCs w:val="22"/>
          <w:lang w:val="es-ES"/>
        </w:rPr>
      </w:pPr>
      <w:r w:rsidRPr="000D4EA8">
        <w:rPr>
          <w:rFonts w:ascii="Arial" w:hAnsi="Arial" w:cs="Arial"/>
          <w:sz w:val="22"/>
          <w:szCs w:val="22"/>
          <w:lang w:val="es-ES"/>
        </w:rPr>
        <w:t>La determin</w:t>
      </w:r>
      <w:r w:rsidR="00B34C64">
        <w:rPr>
          <w:rFonts w:ascii="Arial" w:hAnsi="Arial" w:cs="Arial"/>
          <w:sz w:val="22"/>
          <w:szCs w:val="22"/>
          <w:lang w:val="es-ES"/>
        </w:rPr>
        <w:t>ación de la Línea Base (año 2015</w:t>
      </w:r>
      <w:r w:rsidRPr="000D4EA8">
        <w:rPr>
          <w:rFonts w:ascii="Arial" w:hAnsi="Arial" w:cs="Arial"/>
          <w:sz w:val="22"/>
          <w:szCs w:val="22"/>
          <w:lang w:val="es-ES"/>
        </w:rPr>
        <w:t xml:space="preserve">) se realiza </w:t>
      </w:r>
      <w:r w:rsidR="00B34C64">
        <w:rPr>
          <w:rFonts w:ascii="Arial" w:hAnsi="Arial" w:cs="Arial"/>
          <w:sz w:val="22"/>
          <w:szCs w:val="22"/>
          <w:lang w:val="es-ES"/>
        </w:rPr>
        <w:t xml:space="preserve">para los dos tramos de la muestra </w:t>
      </w:r>
      <w:r w:rsidRPr="000D4EA8">
        <w:rPr>
          <w:rFonts w:ascii="Arial" w:hAnsi="Arial" w:cs="Arial"/>
          <w:sz w:val="22"/>
          <w:szCs w:val="22"/>
          <w:lang w:val="es-ES"/>
        </w:rPr>
        <w:t xml:space="preserve"> </w:t>
      </w:r>
      <w:r w:rsidR="00B34C64">
        <w:rPr>
          <w:rFonts w:ascii="Arial" w:hAnsi="Arial" w:cs="Arial"/>
          <w:sz w:val="22"/>
          <w:szCs w:val="22"/>
          <w:lang w:val="es-ES"/>
        </w:rPr>
        <w:t>(</w:t>
      </w:r>
      <w:r w:rsidR="00B34C64" w:rsidRPr="00B34C64">
        <w:rPr>
          <w:rFonts w:ascii="Arial" w:hAnsi="Arial" w:cs="Arial"/>
          <w:sz w:val="22"/>
          <w:szCs w:val="22"/>
          <w:lang w:val="es-ES"/>
        </w:rPr>
        <w:t>Tramo I El Amatillo - Jícaro Galán</w:t>
      </w:r>
      <w:r w:rsidR="00B34C64">
        <w:rPr>
          <w:rFonts w:ascii="Arial" w:hAnsi="Arial" w:cs="Arial"/>
          <w:sz w:val="22"/>
          <w:szCs w:val="22"/>
          <w:lang w:val="es-ES"/>
        </w:rPr>
        <w:t>,</w:t>
      </w:r>
      <w:r w:rsidR="00B34C64" w:rsidRPr="00B34C64">
        <w:rPr>
          <w:rFonts w:ascii="Arial" w:hAnsi="Arial" w:cs="Arial"/>
          <w:sz w:val="22"/>
          <w:szCs w:val="22"/>
          <w:lang w:val="es-ES"/>
        </w:rPr>
        <w:t>Tramo II Jicaro Galán - Choluteca</w:t>
      </w:r>
      <w:r w:rsidR="00B34C64">
        <w:rPr>
          <w:rFonts w:ascii="Arial" w:hAnsi="Arial" w:cs="Arial"/>
          <w:sz w:val="22"/>
          <w:szCs w:val="22"/>
          <w:lang w:val="es-ES"/>
        </w:rPr>
        <w:t>).</w:t>
      </w:r>
      <w:r w:rsidRPr="000D4EA8">
        <w:rPr>
          <w:rFonts w:ascii="Arial" w:hAnsi="Arial" w:cs="Arial"/>
          <w:sz w:val="22"/>
          <w:szCs w:val="22"/>
          <w:lang w:val="es-ES"/>
        </w:rPr>
        <w:t xml:space="preserve"> Para ambos casos se determina el tiempo de viaje medido en minutos por vehículo para las situaciones sin y con proyecto y el tiempo de viaje promedio, ponderando el tiempo de viaje de cada vehículo por la particpación de cada tipo de vehiculo en el total del transito.</w:t>
      </w:r>
    </w:p>
    <w:p w:rsidR="00462D44" w:rsidRPr="000D4EA8" w:rsidRDefault="00462D44" w:rsidP="00462D44">
      <w:pPr>
        <w:pStyle w:val="AutoNumpara"/>
        <w:numPr>
          <w:ilvl w:val="0"/>
          <w:numId w:val="0"/>
        </w:numPr>
        <w:rPr>
          <w:rFonts w:ascii="Arial" w:hAnsi="Arial" w:cs="Arial"/>
          <w:sz w:val="22"/>
          <w:szCs w:val="22"/>
          <w:lang w:val="es-ES"/>
        </w:rPr>
      </w:pPr>
      <w:r w:rsidRPr="000D4EA8">
        <w:rPr>
          <w:rFonts w:ascii="Arial" w:hAnsi="Arial" w:cs="Arial"/>
          <w:sz w:val="22"/>
          <w:szCs w:val="22"/>
          <w:lang w:val="es-ES"/>
        </w:rPr>
        <w:t>En virtud de que en las evaluaciones económicas de cada proyecto se ha utilizado el modelo HDM-IV, se ha definido que, por simplicidad en la medición, se utilice el cálculo de las velocidad que por tipo de vehículos (automovil, autobuses, y camiones articulados) surge del modelo para la situación sin proyecto. Utilizando los mismos archivos de base de los diferentes proyectos para cada tipo de vehículo y modificando únicamente el volumen y composición del tránsito y la rugosidad, antes de correr el modelo, se obtiene la velocidad de los vehículos correspondientes, para la situación con proyecto. Para esta situación, se han utilizado las rugosidades que estiman obtenerse mediante la construcción de los proyectos. Por último, dividiendo la distancia de la obra por la velocidad resultante se obtiene una medida del tiempo de viaje por vehículo.</w:t>
      </w:r>
    </w:p>
    <w:p w:rsidR="00462D44" w:rsidRPr="000D4EA8" w:rsidRDefault="00462D44" w:rsidP="00462D44">
      <w:pPr>
        <w:pStyle w:val="AutoNumpara"/>
        <w:numPr>
          <w:ilvl w:val="0"/>
          <w:numId w:val="0"/>
        </w:numPr>
        <w:rPr>
          <w:rFonts w:ascii="Arial" w:hAnsi="Arial" w:cs="Arial"/>
          <w:sz w:val="22"/>
          <w:szCs w:val="22"/>
          <w:lang w:val="es-ES"/>
        </w:rPr>
      </w:pPr>
      <w:r w:rsidRPr="000D4EA8">
        <w:rPr>
          <w:rFonts w:ascii="Arial" w:hAnsi="Arial" w:cs="Arial"/>
          <w:sz w:val="22"/>
          <w:szCs w:val="22"/>
          <w:lang w:val="es-ES"/>
        </w:rPr>
        <w:t xml:space="preserve">Una vez que los proyectos se culminen, se deberá realizar un estudio de tránsito para determinar volumen y composición, y medir la rugosidad de los mismos en el primer año de operación. Luego se vuelven a correr el modelo con el tránsito y la rugosidad efectivamente obtenidos. </w:t>
      </w:r>
    </w:p>
    <w:p w:rsidR="00462D44" w:rsidRDefault="00462D44" w:rsidP="00462D44">
      <w:pPr>
        <w:pStyle w:val="AutoNumpara"/>
        <w:numPr>
          <w:ilvl w:val="0"/>
          <w:numId w:val="0"/>
        </w:numPr>
        <w:rPr>
          <w:rFonts w:ascii="Arial" w:hAnsi="Arial" w:cs="Arial"/>
          <w:sz w:val="22"/>
          <w:szCs w:val="22"/>
          <w:lang w:val="es-ES"/>
        </w:rPr>
      </w:pPr>
      <w:r w:rsidRPr="000D4EA8">
        <w:rPr>
          <w:rFonts w:ascii="Arial" w:hAnsi="Arial" w:cs="Arial"/>
          <w:sz w:val="22"/>
          <w:szCs w:val="22"/>
          <w:lang w:val="es-ES"/>
        </w:rPr>
        <w:t>Los datos, metodología y fuentes de cálculo para determinar la línea de base y meta se presenta en las tablas que siguen a continuación:</w:t>
      </w:r>
    </w:p>
    <w:p w:rsidR="00773441" w:rsidRPr="000D4EA8" w:rsidRDefault="00773441" w:rsidP="00462D44">
      <w:pPr>
        <w:pStyle w:val="AutoNumpara"/>
        <w:numPr>
          <w:ilvl w:val="0"/>
          <w:numId w:val="0"/>
        </w:numPr>
        <w:rPr>
          <w:rFonts w:ascii="Arial" w:hAnsi="Arial" w:cs="Arial"/>
          <w:sz w:val="22"/>
          <w:szCs w:val="22"/>
          <w:lang w:val="es-ES"/>
        </w:rPr>
      </w:pPr>
    </w:p>
    <w:p w:rsidR="00773441" w:rsidRPr="000D4EA8" w:rsidRDefault="00773441" w:rsidP="00773441">
      <w:pPr>
        <w:pStyle w:val="TableTitle"/>
        <w:rPr>
          <w:rFonts w:ascii="Arial" w:hAnsi="Arial" w:cs="Arial"/>
          <w:lang w:val="es-MX"/>
        </w:rPr>
      </w:pPr>
      <w:r w:rsidRPr="000D4EA8">
        <w:rPr>
          <w:rFonts w:ascii="Arial" w:hAnsi="Arial" w:cs="Arial"/>
          <w:lang w:val="es-MX"/>
        </w:rPr>
        <w:t xml:space="preserve">Cuadro </w:t>
      </w:r>
      <w:r w:rsidR="0088091B">
        <w:rPr>
          <w:rFonts w:ascii="Arial" w:hAnsi="Arial" w:cs="Arial"/>
          <w:lang w:val="es-MX"/>
        </w:rPr>
        <w:t>5</w:t>
      </w:r>
    </w:p>
    <w:p w:rsidR="00462D44" w:rsidRPr="00773441" w:rsidRDefault="00773441" w:rsidP="00773441">
      <w:pPr>
        <w:pStyle w:val="TableTitle"/>
        <w:rPr>
          <w:rFonts w:ascii="Arial" w:hAnsi="Arial" w:cs="Arial"/>
          <w:lang w:val="es-MX"/>
        </w:rPr>
      </w:pPr>
      <w:r w:rsidRPr="00C44B62">
        <w:rPr>
          <w:rFonts w:ascii="Arial" w:hAnsi="Arial" w:cs="Arial"/>
          <w:lang w:val="es-MX"/>
        </w:rPr>
        <w:t>Programa de Integración Vial Regional HO-L1104</w:t>
      </w:r>
    </w:p>
    <w:p w:rsidR="00462D44" w:rsidRPr="000D4EA8" w:rsidRDefault="00462D44" w:rsidP="00462D44">
      <w:pPr>
        <w:pStyle w:val="AutoNumpara"/>
        <w:numPr>
          <w:ilvl w:val="0"/>
          <w:numId w:val="0"/>
        </w:numPr>
        <w:tabs>
          <w:tab w:val="left" w:pos="0"/>
          <w:tab w:val="left" w:pos="1260"/>
        </w:tabs>
        <w:spacing w:before="0" w:after="0"/>
        <w:jc w:val="center"/>
        <w:rPr>
          <w:rFonts w:ascii="Arial" w:hAnsi="Arial" w:cs="Arial"/>
          <w:b/>
          <w:sz w:val="20"/>
          <w:lang w:val="es-ES"/>
        </w:rPr>
      </w:pPr>
      <w:r w:rsidRPr="000D4EA8">
        <w:rPr>
          <w:rFonts w:ascii="Arial" w:hAnsi="Arial" w:cs="Arial"/>
          <w:b/>
          <w:sz w:val="20"/>
          <w:lang w:val="es-ES"/>
        </w:rPr>
        <w:t>Cálculo de los tiempo de viaje del Pr</w:t>
      </w:r>
      <w:r w:rsidR="0028302D">
        <w:rPr>
          <w:rFonts w:ascii="Arial" w:hAnsi="Arial" w:cs="Arial"/>
          <w:b/>
          <w:sz w:val="20"/>
          <w:lang w:val="es-ES"/>
        </w:rPr>
        <w:t>ograma</w:t>
      </w:r>
    </w:p>
    <w:tbl>
      <w:tblPr>
        <w:tblW w:w="54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3389"/>
        <w:gridCol w:w="3389"/>
        <w:gridCol w:w="1778"/>
      </w:tblGrid>
      <w:tr w:rsidR="005478EB" w:rsidRPr="00B50CE0" w:rsidTr="0028302D">
        <w:trPr>
          <w:trHeight w:val="593"/>
          <w:jc w:val="center"/>
        </w:trPr>
        <w:tc>
          <w:tcPr>
            <w:tcW w:w="783" w:type="pct"/>
            <w:tcBorders>
              <w:top w:val="single" w:sz="4" w:space="0" w:color="auto"/>
              <w:left w:val="single" w:sz="4" w:space="0" w:color="auto"/>
              <w:bottom w:val="single" w:sz="4" w:space="0" w:color="auto"/>
              <w:right w:val="single" w:sz="4" w:space="0" w:color="auto"/>
            </w:tcBorders>
            <w:shd w:val="clear" w:color="auto" w:fill="D9D9D9"/>
            <w:vAlign w:val="center"/>
          </w:tcPr>
          <w:p w:rsidR="005478EB" w:rsidRPr="005478EB" w:rsidRDefault="005478EB" w:rsidP="005478EB">
            <w:pPr>
              <w:pStyle w:val="Paragraph"/>
              <w:jc w:val="center"/>
              <w:rPr>
                <w:rFonts w:ascii="Arial" w:hAnsi="Arial" w:cs="Arial"/>
                <w:b/>
                <w:sz w:val="20"/>
              </w:rPr>
            </w:pPr>
          </w:p>
        </w:tc>
        <w:tc>
          <w:tcPr>
            <w:tcW w:w="1670" w:type="pct"/>
            <w:tcBorders>
              <w:top w:val="single" w:sz="4" w:space="0" w:color="auto"/>
              <w:left w:val="single" w:sz="4" w:space="0" w:color="auto"/>
              <w:bottom w:val="single" w:sz="4" w:space="0" w:color="auto"/>
              <w:right w:val="single" w:sz="4" w:space="0" w:color="auto"/>
            </w:tcBorders>
            <w:shd w:val="clear" w:color="auto" w:fill="D9D9D9"/>
            <w:vAlign w:val="center"/>
          </w:tcPr>
          <w:p w:rsidR="005478EB" w:rsidRPr="005478EB" w:rsidRDefault="005478EB" w:rsidP="005478EB">
            <w:pPr>
              <w:spacing w:before="240"/>
              <w:jc w:val="center"/>
              <w:rPr>
                <w:rFonts w:ascii="Arial" w:hAnsi="Arial" w:cs="Arial"/>
                <w:b/>
                <w:sz w:val="20"/>
              </w:rPr>
            </w:pPr>
            <w:r w:rsidRPr="005478EB">
              <w:rPr>
                <w:rFonts w:ascii="Arial" w:hAnsi="Arial" w:cs="Arial"/>
                <w:b/>
                <w:sz w:val="20"/>
              </w:rPr>
              <w:t>Línea Base 2015</w:t>
            </w:r>
          </w:p>
        </w:tc>
        <w:tc>
          <w:tcPr>
            <w:tcW w:w="1670" w:type="pct"/>
            <w:tcBorders>
              <w:top w:val="single" w:sz="4" w:space="0" w:color="auto"/>
              <w:left w:val="single" w:sz="4" w:space="0" w:color="auto"/>
              <w:bottom w:val="single" w:sz="4" w:space="0" w:color="auto"/>
              <w:right w:val="single" w:sz="4" w:space="0" w:color="auto"/>
            </w:tcBorders>
            <w:shd w:val="clear" w:color="auto" w:fill="D9D9D9"/>
            <w:vAlign w:val="center"/>
          </w:tcPr>
          <w:p w:rsidR="005478EB" w:rsidRPr="005478EB" w:rsidRDefault="005478EB" w:rsidP="005478EB">
            <w:pPr>
              <w:spacing w:before="240"/>
              <w:jc w:val="center"/>
              <w:rPr>
                <w:rFonts w:ascii="Arial" w:hAnsi="Arial" w:cs="Arial"/>
                <w:b/>
                <w:sz w:val="20"/>
              </w:rPr>
            </w:pPr>
            <w:r w:rsidRPr="005478EB">
              <w:rPr>
                <w:rFonts w:ascii="Arial" w:hAnsi="Arial" w:cs="Arial"/>
                <w:b/>
                <w:sz w:val="20"/>
              </w:rPr>
              <w:t>Meta 2020</w:t>
            </w:r>
          </w:p>
        </w:tc>
        <w:tc>
          <w:tcPr>
            <w:tcW w:w="877" w:type="pct"/>
            <w:tcBorders>
              <w:top w:val="single" w:sz="4" w:space="0" w:color="auto"/>
              <w:left w:val="single" w:sz="4" w:space="0" w:color="auto"/>
              <w:bottom w:val="single" w:sz="4" w:space="0" w:color="auto"/>
              <w:right w:val="single" w:sz="4" w:space="0" w:color="auto"/>
            </w:tcBorders>
            <w:shd w:val="clear" w:color="auto" w:fill="D9D9D9"/>
            <w:vAlign w:val="center"/>
          </w:tcPr>
          <w:p w:rsidR="005478EB" w:rsidRPr="005478EB" w:rsidRDefault="005478EB" w:rsidP="005478EB">
            <w:pPr>
              <w:jc w:val="center"/>
              <w:rPr>
                <w:rFonts w:ascii="Arial" w:hAnsi="Arial" w:cs="Arial"/>
                <w:b/>
                <w:sz w:val="20"/>
                <w:lang w:val="es-ES"/>
              </w:rPr>
            </w:pPr>
            <w:r w:rsidRPr="005478EB">
              <w:rPr>
                <w:rFonts w:ascii="Arial" w:hAnsi="Arial" w:cs="Arial"/>
                <w:b/>
                <w:sz w:val="20"/>
                <w:lang w:val="es-ES"/>
              </w:rPr>
              <w:t>Medios de Verificación</w:t>
            </w:r>
          </w:p>
        </w:tc>
      </w:tr>
      <w:tr w:rsidR="0028302D" w:rsidRPr="00B50CE0" w:rsidTr="0028302D">
        <w:trPr>
          <w:trHeight w:val="593"/>
          <w:jc w:val="center"/>
        </w:trPr>
        <w:tc>
          <w:tcPr>
            <w:tcW w:w="7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302D" w:rsidRPr="0028302D" w:rsidRDefault="0028302D" w:rsidP="0028302D">
            <w:pPr>
              <w:pStyle w:val="Paragraph"/>
              <w:tabs>
                <w:tab w:val="clear" w:pos="720"/>
              </w:tabs>
              <w:spacing w:before="0" w:after="0"/>
              <w:ind w:left="0" w:firstLine="0"/>
              <w:jc w:val="left"/>
              <w:rPr>
                <w:rFonts w:ascii="Arial" w:hAnsi="Arial" w:cs="Arial"/>
                <w:sz w:val="20"/>
              </w:rPr>
            </w:pPr>
            <w:r w:rsidRPr="0028302D">
              <w:rPr>
                <w:rFonts w:ascii="Arial" w:hAnsi="Arial" w:cs="Arial"/>
                <w:sz w:val="20"/>
              </w:rPr>
              <w:t>Tiempo de viaje en los tramos intervenidos por el Programa (Minutos)</w:t>
            </w:r>
          </w:p>
          <w:p w:rsidR="0028302D" w:rsidRPr="0028302D" w:rsidRDefault="0028302D" w:rsidP="0028302D">
            <w:pPr>
              <w:pStyle w:val="Paragraph"/>
              <w:tabs>
                <w:tab w:val="clear" w:pos="720"/>
              </w:tabs>
              <w:spacing w:before="0" w:after="0"/>
              <w:ind w:left="0" w:firstLine="0"/>
              <w:jc w:val="left"/>
              <w:rPr>
                <w:rFonts w:ascii="Arial" w:hAnsi="Arial" w:cs="Arial"/>
                <w:sz w:val="20"/>
              </w:rPr>
            </w:pPr>
          </w:p>
          <w:p w:rsidR="0028302D" w:rsidRPr="0028302D" w:rsidRDefault="0028302D" w:rsidP="0028302D">
            <w:pPr>
              <w:pStyle w:val="Paragraph"/>
              <w:tabs>
                <w:tab w:val="clear" w:pos="720"/>
              </w:tabs>
              <w:spacing w:before="0" w:after="0"/>
              <w:ind w:left="0" w:firstLine="0"/>
              <w:jc w:val="left"/>
              <w:rPr>
                <w:rFonts w:ascii="Arial" w:hAnsi="Arial" w:cs="Arial"/>
                <w:sz w:val="20"/>
              </w:rPr>
            </w:pPr>
            <w:r w:rsidRPr="0028302D">
              <w:rPr>
                <w:rFonts w:ascii="Arial" w:hAnsi="Arial" w:cs="Arial"/>
                <w:sz w:val="20"/>
              </w:rPr>
              <w:t>Carretera CA-1</w:t>
            </w:r>
          </w:p>
          <w:p w:rsidR="0028302D" w:rsidRPr="0028302D" w:rsidRDefault="0028302D" w:rsidP="0028302D">
            <w:pPr>
              <w:pStyle w:val="Paragraph"/>
              <w:tabs>
                <w:tab w:val="clear" w:pos="720"/>
              </w:tabs>
              <w:spacing w:before="0" w:after="0"/>
              <w:ind w:left="0" w:firstLine="0"/>
              <w:jc w:val="left"/>
              <w:rPr>
                <w:rFonts w:ascii="Arial" w:hAnsi="Arial" w:cs="Arial"/>
                <w:sz w:val="20"/>
              </w:rPr>
            </w:pPr>
            <w:r w:rsidRPr="0028302D">
              <w:rPr>
                <w:rFonts w:ascii="Arial" w:hAnsi="Arial" w:cs="Arial"/>
                <w:sz w:val="20"/>
              </w:rPr>
              <w:t>Tramo I: El Amatillo – Jícaro Galán</w:t>
            </w:r>
          </w:p>
          <w:p w:rsidR="0028302D" w:rsidRPr="0028302D" w:rsidRDefault="0028302D" w:rsidP="0028302D">
            <w:pPr>
              <w:pStyle w:val="Paragraph"/>
              <w:tabs>
                <w:tab w:val="clear" w:pos="720"/>
              </w:tabs>
              <w:spacing w:before="0" w:after="0"/>
              <w:ind w:left="0" w:firstLine="0"/>
              <w:jc w:val="left"/>
              <w:rPr>
                <w:rFonts w:ascii="Arial" w:hAnsi="Arial" w:cs="Arial"/>
                <w:b/>
                <w:sz w:val="20"/>
              </w:rPr>
            </w:pPr>
            <w:r w:rsidRPr="0028302D">
              <w:rPr>
                <w:rFonts w:ascii="Arial" w:hAnsi="Arial" w:cs="Arial"/>
                <w:sz w:val="20"/>
              </w:rPr>
              <w:t>Tramo II: Jícaro Galán – Choluteca - Libramiento</w:t>
            </w:r>
          </w:p>
        </w:tc>
        <w:tc>
          <w:tcPr>
            <w:tcW w:w="16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tbl>
            <w:tblPr>
              <w:tblpPr w:leftFromText="141" w:rightFromText="141" w:vertAnchor="page" w:horzAnchor="margin" w:tblpY="150"/>
              <w:tblOverlap w:val="never"/>
              <w:tblW w:w="3163" w:type="dxa"/>
              <w:tblCellMar>
                <w:left w:w="70" w:type="dxa"/>
                <w:right w:w="70" w:type="dxa"/>
              </w:tblCellMar>
              <w:tblLook w:val="04A0" w:firstRow="1" w:lastRow="0" w:firstColumn="1" w:lastColumn="0" w:noHBand="0" w:noVBand="1"/>
            </w:tblPr>
            <w:tblGrid>
              <w:gridCol w:w="692"/>
              <w:gridCol w:w="852"/>
              <w:gridCol w:w="802"/>
              <w:gridCol w:w="817"/>
            </w:tblGrid>
            <w:tr w:rsidR="0028302D" w:rsidRPr="00584DB6" w:rsidTr="004021F1">
              <w:trPr>
                <w:trHeight w:val="20"/>
              </w:trPr>
              <w:tc>
                <w:tcPr>
                  <w:tcW w:w="1544" w:type="dxa"/>
                  <w:gridSpan w:val="2"/>
                  <w:vMerge w:val="restart"/>
                  <w:tcBorders>
                    <w:top w:val="single" w:sz="4" w:space="0" w:color="auto"/>
                    <w:left w:val="single" w:sz="4" w:space="0" w:color="auto"/>
                    <w:bottom w:val="single" w:sz="4" w:space="0" w:color="auto"/>
                    <w:right w:val="nil"/>
                  </w:tcBorders>
                  <w:shd w:val="clear" w:color="auto" w:fill="auto"/>
                  <w:noWrap/>
                  <w:vAlign w:val="center"/>
                  <w:hideMark/>
                </w:tcPr>
                <w:p w:rsidR="0028302D" w:rsidRPr="00AD20C3" w:rsidRDefault="0028302D" w:rsidP="004021F1">
                  <w:pPr>
                    <w:rPr>
                      <w:rFonts w:ascii="Arial" w:hAnsi="Arial" w:cs="Arial"/>
                      <w:color w:val="000000"/>
                      <w:sz w:val="16"/>
                      <w:szCs w:val="16"/>
                      <w:lang w:val="es-AR"/>
                    </w:rPr>
                  </w:pPr>
                  <w:r w:rsidRPr="00AD20C3">
                    <w:rPr>
                      <w:rFonts w:ascii="Arial" w:hAnsi="Arial" w:cs="Arial"/>
                      <w:color w:val="000000"/>
                      <w:sz w:val="16"/>
                      <w:szCs w:val="16"/>
                      <w:lang w:val="es-AR"/>
                    </w:rPr>
                    <w:t>Tipo de Vehículo</w:t>
                  </w:r>
                </w:p>
              </w:tc>
              <w:tc>
                <w:tcPr>
                  <w:tcW w:w="16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02D" w:rsidRPr="00DB2238" w:rsidRDefault="0028302D" w:rsidP="004021F1">
                  <w:pPr>
                    <w:spacing w:before="240"/>
                    <w:jc w:val="center"/>
                    <w:rPr>
                      <w:rFonts w:ascii="Arial" w:hAnsi="Arial" w:cs="Arial"/>
                      <w:b/>
                      <w:sz w:val="16"/>
                      <w:szCs w:val="16"/>
                    </w:rPr>
                  </w:pPr>
                  <w:r w:rsidRPr="00DB2238">
                    <w:rPr>
                      <w:rFonts w:ascii="Arial" w:hAnsi="Arial" w:cs="Arial"/>
                      <w:b/>
                      <w:sz w:val="16"/>
                      <w:szCs w:val="16"/>
                    </w:rPr>
                    <w:t>Tiempo de viaje</w:t>
                  </w:r>
                </w:p>
              </w:tc>
            </w:tr>
            <w:tr w:rsidR="0028302D" w:rsidRPr="00584DB6" w:rsidTr="004021F1">
              <w:trPr>
                <w:trHeight w:val="20"/>
              </w:trPr>
              <w:tc>
                <w:tcPr>
                  <w:tcW w:w="1544" w:type="dxa"/>
                  <w:gridSpan w:val="2"/>
                  <w:vMerge/>
                  <w:tcBorders>
                    <w:left w:val="single" w:sz="4" w:space="0" w:color="auto"/>
                    <w:bottom w:val="single" w:sz="4" w:space="0" w:color="auto"/>
                    <w:right w:val="nil"/>
                  </w:tcBorders>
                  <w:shd w:val="clear" w:color="auto" w:fill="auto"/>
                  <w:vAlign w:val="center"/>
                  <w:hideMark/>
                </w:tcPr>
                <w:p w:rsidR="0028302D" w:rsidRPr="00AD20C3" w:rsidRDefault="0028302D" w:rsidP="004021F1">
                  <w:pPr>
                    <w:jc w:val="center"/>
                    <w:rPr>
                      <w:rFonts w:ascii="Arial" w:hAnsi="Arial" w:cs="Arial"/>
                      <w:bCs/>
                      <w:i/>
                      <w:iCs/>
                      <w:color w:val="000000"/>
                      <w:sz w:val="16"/>
                      <w:szCs w:val="16"/>
                    </w:rPr>
                  </w:pP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02D" w:rsidRPr="00AD20C3" w:rsidRDefault="0028302D" w:rsidP="004021F1">
                  <w:pPr>
                    <w:jc w:val="center"/>
                    <w:rPr>
                      <w:rFonts w:ascii="Arial" w:hAnsi="Arial" w:cs="Arial"/>
                      <w:bCs/>
                      <w:iCs/>
                      <w:color w:val="000000"/>
                      <w:sz w:val="16"/>
                      <w:szCs w:val="16"/>
                    </w:rPr>
                  </w:pPr>
                  <w:r>
                    <w:rPr>
                      <w:rFonts w:ascii="Arial" w:hAnsi="Arial" w:cs="Arial"/>
                      <w:bCs/>
                      <w:iCs/>
                      <w:color w:val="000000"/>
                      <w:sz w:val="16"/>
                      <w:szCs w:val="16"/>
                    </w:rPr>
                    <w:t>Tramo I</w:t>
                  </w:r>
                </w:p>
              </w:tc>
              <w:tc>
                <w:tcPr>
                  <w:tcW w:w="817" w:type="dxa"/>
                  <w:tcBorders>
                    <w:top w:val="single" w:sz="4" w:space="0" w:color="auto"/>
                    <w:left w:val="nil"/>
                    <w:bottom w:val="single" w:sz="4" w:space="0" w:color="auto"/>
                    <w:right w:val="single" w:sz="4" w:space="0" w:color="auto"/>
                  </w:tcBorders>
                  <w:shd w:val="clear" w:color="auto" w:fill="auto"/>
                  <w:vAlign w:val="center"/>
                  <w:hideMark/>
                </w:tcPr>
                <w:p w:rsidR="0028302D" w:rsidRPr="00AD20C3" w:rsidRDefault="0028302D" w:rsidP="004021F1">
                  <w:pPr>
                    <w:jc w:val="center"/>
                    <w:rPr>
                      <w:rFonts w:ascii="Arial" w:hAnsi="Arial" w:cs="Arial"/>
                      <w:bCs/>
                      <w:iCs/>
                      <w:color w:val="000000"/>
                      <w:sz w:val="16"/>
                      <w:szCs w:val="16"/>
                    </w:rPr>
                  </w:pPr>
                  <w:r>
                    <w:rPr>
                      <w:rFonts w:ascii="Arial" w:hAnsi="Arial" w:cs="Arial"/>
                      <w:bCs/>
                      <w:iCs/>
                      <w:color w:val="000000"/>
                      <w:sz w:val="16"/>
                      <w:szCs w:val="16"/>
                    </w:rPr>
                    <w:t>Tramo II</w:t>
                  </w:r>
                </w:p>
              </w:tc>
            </w:tr>
            <w:tr w:rsidR="0028302D" w:rsidRPr="00584DB6" w:rsidTr="004021F1">
              <w:trPr>
                <w:trHeight w:val="20"/>
              </w:trPr>
              <w:tc>
                <w:tcPr>
                  <w:tcW w:w="15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Automóvil</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33,09</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47,47</w:t>
                  </w:r>
                </w:p>
              </w:tc>
            </w:tr>
            <w:tr w:rsidR="0028302D" w:rsidRPr="00584DB6" w:rsidTr="004021F1">
              <w:trPr>
                <w:trHeight w:val="20"/>
              </w:trPr>
              <w:tc>
                <w:tcPr>
                  <w:tcW w:w="1544" w:type="dxa"/>
                  <w:gridSpan w:val="2"/>
                  <w:tcBorders>
                    <w:top w:val="nil"/>
                    <w:left w:val="single" w:sz="4" w:space="0" w:color="auto"/>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Autobús</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37,89</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51,39</w:t>
                  </w:r>
                </w:p>
              </w:tc>
            </w:tr>
            <w:tr w:rsidR="0028302D" w:rsidRPr="00584DB6" w:rsidTr="004021F1">
              <w:trPr>
                <w:trHeight w:val="20"/>
              </w:trPr>
              <w:tc>
                <w:tcPr>
                  <w:tcW w:w="1544" w:type="dxa"/>
                  <w:gridSpan w:val="2"/>
                  <w:tcBorders>
                    <w:top w:val="nil"/>
                    <w:left w:val="single" w:sz="4" w:space="0" w:color="auto"/>
                    <w:bottom w:val="single" w:sz="4" w:space="0" w:color="auto"/>
                    <w:right w:val="single" w:sz="4" w:space="0" w:color="auto"/>
                  </w:tcBorders>
                  <w:shd w:val="clear" w:color="auto" w:fill="auto"/>
                  <w:vAlign w:val="center"/>
                </w:tcPr>
                <w:p w:rsidR="0028302D" w:rsidRPr="00AD20C3" w:rsidRDefault="0028302D" w:rsidP="004021F1">
                  <w:pPr>
                    <w:rPr>
                      <w:rFonts w:ascii="Arial" w:hAnsi="Arial" w:cs="Arial"/>
                      <w:color w:val="000000"/>
                      <w:sz w:val="16"/>
                      <w:szCs w:val="16"/>
                    </w:rPr>
                  </w:pPr>
                  <w:r>
                    <w:rPr>
                      <w:rFonts w:ascii="Arial" w:hAnsi="Arial" w:cs="Arial"/>
                      <w:color w:val="000000"/>
                      <w:sz w:val="16"/>
                      <w:szCs w:val="16"/>
                    </w:rPr>
                    <w:t xml:space="preserve">Pickup y </w:t>
                  </w:r>
                  <w:r w:rsidRPr="00AD20C3">
                    <w:rPr>
                      <w:rFonts w:ascii="Arial" w:hAnsi="Arial" w:cs="Arial"/>
                      <w:color w:val="000000"/>
                      <w:sz w:val="16"/>
                      <w:szCs w:val="16"/>
                    </w:rPr>
                    <w:t>Utilitarios</w:t>
                  </w:r>
                  <w:r>
                    <w:rPr>
                      <w:rFonts w:ascii="Arial" w:hAnsi="Arial" w:cs="Arial"/>
                      <w:color w:val="000000"/>
                      <w:sz w:val="16"/>
                      <w:szCs w:val="16"/>
                    </w:rPr>
                    <w:t xml:space="preserve"> </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33,22</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47,52</w:t>
                  </w:r>
                </w:p>
              </w:tc>
            </w:tr>
            <w:tr w:rsidR="0028302D" w:rsidRPr="00AD20C3" w:rsidTr="004021F1">
              <w:trPr>
                <w:trHeight w:val="20"/>
              </w:trPr>
              <w:tc>
                <w:tcPr>
                  <w:tcW w:w="692" w:type="dxa"/>
                  <w:vMerge w:val="restart"/>
                  <w:tcBorders>
                    <w:top w:val="nil"/>
                    <w:left w:val="single" w:sz="4" w:space="0" w:color="auto"/>
                    <w:bottom w:val="single" w:sz="4" w:space="0" w:color="auto"/>
                    <w:right w:val="single" w:sz="4" w:space="0" w:color="auto"/>
                  </w:tcBorders>
                  <w:vAlign w:val="center"/>
                  <w:hideMark/>
                </w:tcPr>
                <w:p w:rsidR="0028302D" w:rsidRPr="00AD20C3" w:rsidRDefault="0028302D" w:rsidP="004021F1">
                  <w:pPr>
                    <w:rPr>
                      <w:rFonts w:ascii="Arial" w:hAnsi="Arial" w:cs="Arial"/>
                      <w:color w:val="000000"/>
                      <w:sz w:val="16"/>
                      <w:szCs w:val="16"/>
                    </w:rPr>
                  </w:pPr>
                </w:p>
              </w:tc>
              <w:tc>
                <w:tcPr>
                  <w:tcW w:w="852" w:type="dxa"/>
                  <w:tcBorders>
                    <w:top w:val="nil"/>
                    <w:left w:val="nil"/>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Medio</w:t>
                  </w:r>
                  <w:r>
                    <w:rPr>
                      <w:rFonts w:ascii="Arial" w:hAnsi="Arial" w:cs="Arial"/>
                      <w:color w:val="000000"/>
                      <w:sz w:val="16"/>
                      <w:szCs w:val="16"/>
                    </w:rPr>
                    <w:t xml:space="preserve"> (C2)</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38,26</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49,42</w:t>
                  </w:r>
                </w:p>
              </w:tc>
            </w:tr>
            <w:tr w:rsidR="0028302D" w:rsidRPr="00AD20C3" w:rsidTr="004021F1">
              <w:trPr>
                <w:trHeight w:val="20"/>
              </w:trPr>
              <w:tc>
                <w:tcPr>
                  <w:tcW w:w="692" w:type="dxa"/>
                  <w:vMerge/>
                  <w:tcBorders>
                    <w:top w:val="nil"/>
                    <w:left w:val="single" w:sz="4" w:space="0" w:color="auto"/>
                    <w:bottom w:val="single" w:sz="4" w:space="0" w:color="auto"/>
                    <w:right w:val="single" w:sz="4" w:space="0" w:color="auto"/>
                  </w:tcBorders>
                  <w:vAlign w:val="center"/>
                  <w:hideMark/>
                </w:tcPr>
                <w:p w:rsidR="0028302D" w:rsidRPr="00AD20C3" w:rsidRDefault="0028302D" w:rsidP="004021F1">
                  <w:pPr>
                    <w:rPr>
                      <w:rFonts w:ascii="Arial" w:hAnsi="Arial" w:cs="Arial"/>
                      <w:color w:val="000000"/>
                      <w:sz w:val="16"/>
                      <w:szCs w:val="16"/>
                    </w:rPr>
                  </w:pPr>
                </w:p>
              </w:tc>
              <w:tc>
                <w:tcPr>
                  <w:tcW w:w="852" w:type="dxa"/>
                  <w:tcBorders>
                    <w:top w:val="nil"/>
                    <w:left w:val="nil"/>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Pesado</w:t>
                  </w:r>
                  <w:r>
                    <w:rPr>
                      <w:rFonts w:ascii="Arial" w:hAnsi="Arial" w:cs="Arial"/>
                      <w:color w:val="000000"/>
                      <w:sz w:val="16"/>
                      <w:szCs w:val="16"/>
                    </w:rPr>
                    <w:t xml:space="preserve"> (C3)</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39,27</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51,11</w:t>
                  </w:r>
                </w:p>
              </w:tc>
            </w:tr>
            <w:tr w:rsidR="0028302D" w:rsidRPr="00AD20C3" w:rsidTr="004021F1">
              <w:trPr>
                <w:trHeight w:val="20"/>
              </w:trPr>
              <w:tc>
                <w:tcPr>
                  <w:tcW w:w="692" w:type="dxa"/>
                  <w:vMerge/>
                  <w:tcBorders>
                    <w:top w:val="nil"/>
                    <w:left w:val="single" w:sz="4" w:space="0" w:color="auto"/>
                    <w:bottom w:val="single" w:sz="4" w:space="0" w:color="auto"/>
                    <w:right w:val="single" w:sz="4" w:space="0" w:color="auto"/>
                  </w:tcBorders>
                  <w:vAlign w:val="center"/>
                  <w:hideMark/>
                </w:tcPr>
                <w:p w:rsidR="0028302D" w:rsidRPr="00AD20C3" w:rsidRDefault="0028302D" w:rsidP="004021F1">
                  <w:pPr>
                    <w:rPr>
                      <w:rFonts w:ascii="Arial" w:hAnsi="Arial" w:cs="Arial"/>
                      <w:color w:val="000000"/>
                      <w:sz w:val="16"/>
                      <w:szCs w:val="16"/>
                    </w:rPr>
                  </w:pPr>
                </w:p>
              </w:tc>
              <w:tc>
                <w:tcPr>
                  <w:tcW w:w="852" w:type="dxa"/>
                  <w:tcBorders>
                    <w:top w:val="nil"/>
                    <w:left w:val="nil"/>
                    <w:bottom w:val="nil"/>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Articulado</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39,33</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53,32</w:t>
                  </w:r>
                </w:p>
              </w:tc>
            </w:tr>
            <w:tr w:rsidR="0028302D" w:rsidRPr="00AD20C3" w:rsidTr="004021F1">
              <w:trPr>
                <w:trHeight w:val="20"/>
              </w:trPr>
              <w:tc>
                <w:tcPr>
                  <w:tcW w:w="1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302D" w:rsidRPr="00AD20C3" w:rsidRDefault="0023554B" w:rsidP="004021F1">
                  <w:pPr>
                    <w:jc w:val="center"/>
                    <w:rPr>
                      <w:rFonts w:ascii="Arial" w:hAnsi="Arial" w:cs="Arial"/>
                      <w:bCs/>
                      <w:i/>
                      <w:iCs/>
                      <w:color w:val="000000"/>
                      <w:sz w:val="16"/>
                      <w:szCs w:val="16"/>
                    </w:rPr>
                  </w:pPr>
                  <w:r>
                    <w:rPr>
                      <w:rFonts w:ascii="Arial" w:hAnsi="Arial" w:cs="Arial"/>
                      <w:bCs/>
                      <w:i/>
                      <w:iCs/>
                      <w:color w:val="000000"/>
                      <w:sz w:val="16"/>
                      <w:szCs w:val="16"/>
                    </w:rPr>
                    <w:t>Promedio</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3554B" w:rsidP="004021F1">
                  <w:pPr>
                    <w:jc w:val="right"/>
                    <w:rPr>
                      <w:rFonts w:ascii="Arial" w:hAnsi="Arial" w:cs="Arial"/>
                      <w:color w:val="000000"/>
                      <w:sz w:val="16"/>
                      <w:szCs w:val="16"/>
                    </w:rPr>
                  </w:pPr>
                  <w:r>
                    <w:rPr>
                      <w:rFonts w:ascii="Arial" w:hAnsi="Arial" w:cs="Arial"/>
                      <w:color w:val="000000"/>
                      <w:sz w:val="16"/>
                      <w:szCs w:val="16"/>
                    </w:rPr>
                    <w:t>35,23</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3554B" w:rsidP="004021F1">
                  <w:pPr>
                    <w:jc w:val="right"/>
                    <w:rPr>
                      <w:rFonts w:ascii="Arial" w:hAnsi="Arial" w:cs="Arial"/>
                      <w:color w:val="000000"/>
                      <w:sz w:val="16"/>
                      <w:szCs w:val="16"/>
                    </w:rPr>
                  </w:pPr>
                  <w:r>
                    <w:rPr>
                      <w:rFonts w:ascii="Arial" w:hAnsi="Arial" w:cs="Arial"/>
                      <w:color w:val="000000"/>
                      <w:sz w:val="16"/>
                      <w:szCs w:val="16"/>
                    </w:rPr>
                    <w:t>48,93</w:t>
                  </w:r>
                </w:p>
              </w:tc>
            </w:tr>
          </w:tbl>
          <w:p w:rsidR="0028302D" w:rsidRPr="0028302D" w:rsidRDefault="0028302D" w:rsidP="0028302D">
            <w:pPr>
              <w:spacing w:before="240"/>
              <w:jc w:val="center"/>
              <w:rPr>
                <w:rFonts w:ascii="Arial" w:hAnsi="Arial" w:cs="Arial"/>
                <w:b/>
                <w:sz w:val="20"/>
              </w:rPr>
            </w:pPr>
          </w:p>
        </w:tc>
        <w:tc>
          <w:tcPr>
            <w:tcW w:w="16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tbl>
            <w:tblPr>
              <w:tblpPr w:leftFromText="141" w:rightFromText="141" w:vertAnchor="page" w:horzAnchor="margin" w:tblpY="585"/>
              <w:tblOverlap w:val="never"/>
              <w:tblW w:w="3163" w:type="dxa"/>
              <w:tblCellMar>
                <w:left w:w="70" w:type="dxa"/>
                <w:right w:w="70" w:type="dxa"/>
              </w:tblCellMar>
              <w:tblLook w:val="04A0" w:firstRow="1" w:lastRow="0" w:firstColumn="1" w:lastColumn="0" w:noHBand="0" w:noVBand="1"/>
            </w:tblPr>
            <w:tblGrid>
              <w:gridCol w:w="692"/>
              <w:gridCol w:w="852"/>
              <w:gridCol w:w="802"/>
              <w:gridCol w:w="817"/>
            </w:tblGrid>
            <w:tr w:rsidR="0028302D" w:rsidRPr="00584DB6" w:rsidTr="004021F1">
              <w:trPr>
                <w:trHeight w:val="20"/>
              </w:trPr>
              <w:tc>
                <w:tcPr>
                  <w:tcW w:w="1544" w:type="dxa"/>
                  <w:gridSpan w:val="2"/>
                  <w:vMerge w:val="restart"/>
                  <w:tcBorders>
                    <w:top w:val="single" w:sz="4" w:space="0" w:color="auto"/>
                    <w:left w:val="single" w:sz="4" w:space="0" w:color="auto"/>
                    <w:bottom w:val="single" w:sz="4" w:space="0" w:color="auto"/>
                    <w:right w:val="nil"/>
                  </w:tcBorders>
                  <w:shd w:val="clear" w:color="auto" w:fill="auto"/>
                  <w:noWrap/>
                  <w:vAlign w:val="center"/>
                  <w:hideMark/>
                </w:tcPr>
                <w:p w:rsidR="0028302D" w:rsidRPr="00AD20C3" w:rsidRDefault="0028302D" w:rsidP="004021F1">
                  <w:pPr>
                    <w:rPr>
                      <w:rFonts w:ascii="Arial" w:hAnsi="Arial" w:cs="Arial"/>
                      <w:color w:val="000000"/>
                      <w:sz w:val="16"/>
                      <w:szCs w:val="16"/>
                      <w:lang w:val="es-AR"/>
                    </w:rPr>
                  </w:pPr>
                  <w:r w:rsidRPr="00AD20C3">
                    <w:rPr>
                      <w:rFonts w:ascii="Arial" w:hAnsi="Arial" w:cs="Arial"/>
                      <w:color w:val="000000"/>
                      <w:sz w:val="16"/>
                      <w:szCs w:val="16"/>
                      <w:lang w:val="es-AR"/>
                    </w:rPr>
                    <w:t>Tipo de Vehículo</w:t>
                  </w:r>
                </w:p>
              </w:tc>
              <w:tc>
                <w:tcPr>
                  <w:tcW w:w="16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02D" w:rsidRPr="00DB2238" w:rsidRDefault="0028302D" w:rsidP="004021F1">
                  <w:pPr>
                    <w:spacing w:before="240"/>
                    <w:jc w:val="center"/>
                    <w:rPr>
                      <w:rFonts w:ascii="Arial" w:hAnsi="Arial" w:cs="Arial"/>
                      <w:b/>
                      <w:sz w:val="16"/>
                      <w:szCs w:val="16"/>
                    </w:rPr>
                  </w:pPr>
                  <w:r w:rsidRPr="00DB2238">
                    <w:rPr>
                      <w:rFonts w:ascii="Arial" w:hAnsi="Arial" w:cs="Arial"/>
                      <w:b/>
                      <w:sz w:val="16"/>
                      <w:szCs w:val="16"/>
                    </w:rPr>
                    <w:t>Tiempo de viaje</w:t>
                  </w:r>
                </w:p>
              </w:tc>
            </w:tr>
            <w:tr w:rsidR="0028302D" w:rsidRPr="00584DB6" w:rsidTr="004021F1">
              <w:trPr>
                <w:trHeight w:val="20"/>
              </w:trPr>
              <w:tc>
                <w:tcPr>
                  <w:tcW w:w="1544" w:type="dxa"/>
                  <w:gridSpan w:val="2"/>
                  <w:vMerge/>
                  <w:tcBorders>
                    <w:left w:val="single" w:sz="4" w:space="0" w:color="auto"/>
                    <w:bottom w:val="single" w:sz="4" w:space="0" w:color="auto"/>
                    <w:right w:val="nil"/>
                  </w:tcBorders>
                  <w:shd w:val="clear" w:color="auto" w:fill="auto"/>
                  <w:vAlign w:val="center"/>
                  <w:hideMark/>
                </w:tcPr>
                <w:p w:rsidR="0028302D" w:rsidRPr="00AD20C3" w:rsidRDefault="0028302D" w:rsidP="004021F1">
                  <w:pPr>
                    <w:jc w:val="center"/>
                    <w:rPr>
                      <w:rFonts w:ascii="Arial" w:hAnsi="Arial" w:cs="Arial"/>
                      <w:bCs/>
                      <w:i/>
                      <w:iCs/>
                      <w:color w:val="000000"/>
                      <w:sz w:val="16"/>
                      <w:szCs w:val="16"/>
                    </w:rPr>
                  </w:pP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02D" w:rsidRPr="00AD20C3" w:rsidRDefault="0028302D" w:rsidP="004021F1">
                  <w:pPr>
                    <w:jc w:val="center"/>
                    <w:rPr>
                      <w:rFonts w:ascii="Arial" w:hAnsi="Arial" w:cs="Arial"/>
                      <w:bCs/>
                      <w:iCs/>
                      <w:color w:val="000000"/>
                      <w:sz w:val="16"/>
                      <w:szCs w:val="16"/>
                    </w:rPr>
                  </w:pPr>
                  <w:r>
                    <w:rPr>
                      <w:rFonts w:ascii="Arial" w:hAnsi="Arial" w:cs="Arial"/>
                      <w:bCs/>
                      <w:iCs/>
                      <w:color w:val="000000"/>
                      <w:sz w:val="16"/>
                      <w:szCs w:val="16"/>
                    </w:rPr>
                    <w:t>Tramo I</w:t>
                  </w:r>
                </w:p>
              </w:tc>
              <w:tc>
                <w:tcPr>
                  <w:tcW w:w="817" w:type="dxa"/>
                  <w:tcBorders>
                    <w:top w:val="single" w:sz="4" w:space="0" w:color="auto"/>
                    <w:left w:val="nil"/>
                    <w:bottom w:val="single" w:sz="4" w:space="0" w:color="auto"/>
                    <w:right w:val="single" w:sz="4" w:space="0" w:color="auto"/>
                  </w:tcBorders>
                  <w:shd w:val="clear" w:color="auto" w:fill="auto"/>
                  <w:vAlign w:val="center"/>
                  <w:hideMark/>
                </w:tcPr>
                <w:p w:rsidR="0028302D" w:rsidRPr="00AD20C3" w:rsidRDefault="0028302D" w:rsidP="004021F1">
                  <w:pPr>
                    <w:jc w:val="center"/>
                    <w:rPr>
                      <w:rFonts w:ascii="Arial" w:hAnsi="Arial" w:cs="Arial"/>
                      <w:bCs/>
                      <w:iCs/>
                      <w:color w:val="000000"/>
                      <w:sz w:val="16"/>
                      <w:szCs w:val="16"/>
                    </w:rPr>
                  </w:pPr>
                  <w:r>
                    <w:rPr>
                      <w:rFonts w:ascii="Arial" w:hAnsi="Arial" w:cs="Arial"/>
                      <w:bCs/>
                      <w:iCs/>
                      <w:color w:val="000000"/>
                      <w:sz w:val="16"/>
                      <w:szCs w:val="16"/>
                    </w:rPr>
                    <w:t>Tramo II</w:t>
                  </w:r>
                </w:p>
              </w:tc>
            </w:tr>
            <w:tr w:rsidR="0028302D" w:rsidRPr="00584DB6" w:rsidTr="004021F1">
              <w:trPr>
                <w:trHeight w:val="20"/>
              </w:trPr>
              <w:tc>
                <w:tcPr>
                  <w:tcW w:w="15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Automóvil</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32,47</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47,16</w:t>
                  </w:r>
                </w:p>
              </w:tc>
            </w:tr>
            <w:tr w:rsidR="0028302D" w:rsidRPr="00584DB6" w:rsidTr="004021F1">
              <w:trPr>
                <w:trHeight w:val="20"/>
              </w:trPr>
              <w:tc>
                <w:tcPr>
                  <w:tcW w:w="1544" w:type="dxa"/>
                  <w:gridSpan w:val="2"/>
                  <w:tcBorders>
                    <w:top w:val="nil"/>
                    <w:left w:val="single" w:sz="4" w:space="0" w:color="auto"/>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Autobús</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37,59</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50,39</w:t>
                  </w:r>
                </w:p>
              </w:tc>
            </w:tr>
            <w:tr w:rsidR="0028302D" w:rsidRPr="00584DB6" w:rsidTr="004021F1">
              <w:trPr>
                <w:trHeight w:val="20"/>
              </w:trPr>
              <w:tc>
                <w:tcPr>
                  <w:tcW w:w="1544" w:type="dxa"/>
                  <w:gridSpan w:val="2"/>
                  <w:tcBorders>
                    <w:top w:val="nil"/>
                    <w:left w:val="single" w:sz="4" w:space="0" w:color="auto"/>
                    <w:bottom w:val="single" w:sz="4" w:space="0" w:color="auto"/>
                    <w:right w:val="single" w:sz="4" w:space="0" w:color="auto"/>
                  </w:tcBorders>
                  <w:shd w:val="clear" w:color="auto" w:fill="auto"/>
                  <w:vAlign w:val="center"/>
                </w:tcPr>
                <w:p w:rsidR="0028302D" w:rsidRPr="00AD20C3" w:rsidRDefault="0028302D" w:rsidP="004021F1">
                  <w:pPr>
                    <w:rPr>
                      <w:rFonts w:ascii="Arial" w:hAnsi="Arial" w:cs="Arial"/>
                      <w:color w:val="000000"/>
                      <w:sz w:val="16"/>
                      <w:szCs w:val="16"/>
                    </w:rPr>
                  </w:pPr>
                  <w:r>
                    <w:rPr>
                      <w:rFonts w:ascii="Arial" w:hAnsi="Arial" w:cs="Arial"/>
                      <w:color w:val="000000"/>
                      <w:sz w:val="16"/>
                      <w:szCs w:val="16"/>
                    </w:rPr>
                    <w:t xml:space="preserve">Pickup y </w:t>
                  </w:r>
                  <w:r w:rsidRPr="00AD20C3">
                    <w:rPr>
                      <w:rFonts w:ascii="Arial" w:hAnsi="Arial" w:cs="Arial"/>
                      <w:color w:val="000000"/>
                      <w:sz w:val="16"/>
                      <w:szCs w:val="16"/>
                    </w:rPr>
                    <w:t>Utilitarios</w:t>
                  </w:r>
                  <w:r>
                    <w:rPr>
                      <w:rFonts w:ascii="Arial" w:hAnsi="Arial" w:cs="Arial"/>
                      <w:color w:val="000000"/>
                      <w:sz w:val="16"/>
                      <w:szCs w:val="16"/>
                    </w:rPr>
                    <w:t xml:space="preserve"> </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32,58</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47,20</w:t>
                  </w:r>
                </w:p>
              </w:tc>
            </w:tr>
            <w:tr w:rsidR="0028302D" w:rsidRPr="00AD20C3" w:rsidTr="004021F1">
              <w:trPr>
                <w:trHeight w:val="20"/>
              </w:trPr>
              <w:tc>
                <w:tcPr>
                  <w:tcW w:w="692" w:type="dxa"/>
                  <w:vMerge w:val="restart"/>
                  <w:tcBorders>
                    <w:top w:val="nil"/>
                    <w:left w:val="single" w:sz="4" w:space="0" w:color="auto"/>
                    <w:bottom w:val="single" w:sz="4" w:space="0" w:color="auto"/>
                    <w:right w:val="single" w:sz="4" w:space="0" w:color="auto"/>
                  </w:tcBorders>
                  <w:vAlign w:val="center"/>
                  <w:hideMark/>
                </w:tcPr>
                <w:p w:rsidR="0028302D" w:rsidRPr="00AD20C3" w:rsidRDefault="0028302D" w:rsidP="004021F1">
                  <w:pPr>
                    <w:rPr>
                      <w:rFonts w:ascii="Arial" w:hAnsi="Arial" w:cs="Arial"/>
                      <w:color w:val="000000"/>
                      <w:sz w:val="16"/>
                      <w:szCs w:val="16"/>
                    </w:rPr>
                  </w:pPr>
                </w:p>
              </w:tc>
              <w:tc>
                <w:tcPr>
                  <w:tcW w:w="852" w:type="dxa"/>
                  <w:tcBorders>
                    <w:top w:val="nil"/>
                    <w:left w:val="nil"/>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Medio</w:t>
                  </w:r>
                  <w:r>
                    <w:rPr>
                      <w:rFonts w:ascii="Arial" w:hAnsi="Arial" w:cs="Arial"/>
                      <w:color w:val="000000"/>
                      <w:sz w:val="16"/>
                      <w:szCs w:val="16"/>
                    </w:rPr>
                    <w:t xml:space="preserve"> (C2)</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36,26</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48,38</w:t>
                  </w:r>
                </w:p>
              </w:tc>
            </w:tr>
            <w:tr w:rsidR="0028302D" w:rsidRPr="00AD20C3" w:rsidTr="004021F1">
              <w:trPr>
                <w:trHeight w:val="20"/>
              </w:trPr>
              <w:tc>
                <w:tcPr>
                  <w:tcW w:w="692" w:type="dxa"/>
                  <w:vMerge/>
                  <w:tcBorders>
                    <w:top w:val="nil"/>
                    <w:left w:val="single" w:sz="4" w:space="0" w:color="auto"/>
                    <w:bottom w:val="single" w:sz="4" w:space="0" w:color="auto"/>
                    <w:right w:val="single" w:sz="4" w:space="0" w:color="auto"/>
                  </w:tcBorders>
                  <w:vAlign w:val="center"/>
                  <w:hideMark/>
                </w:tcPr>
                <w:p w:rsidR="0028302D" w:rsidRPr="00AD20C3" w:rsidRDefault="0028302D" w:rsidP="004021F1">
                  <w:pPr>
                    <w:rPr>
                      <w:rFonts w:ascii="Arial" w:hAnsi="Arial" w:cs="Arial"/>
                      <w:color w:val="000000"/>
                      <w:sz w:val="16"/>
                      <w:szCs w:val="16"/>
                    </w:rPr>
                  </w:pPr>
                </w:p>
              </w:tc>
              <w:tc>
                <w:tcPr>
                  <w:tcW w:w="852" w:type="dxa"/>
                  <w:tcBorders>
                    <w:top w:val="nil"/>
                    <w:left w:val="nil"/>
                    <w:bottom w:val="single" w:sz="4" w:space="0" w:color="auto"/>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Pesado</w:t>
                  </w:r>
                  <w:r>
                    <w:rPr>
                      <w:rFonts w:ascii="Arial" w:hAnsi="Arial" w:cs="Arial"/>
                      <w:color w:val="000000"/>
                      <w:sz w:val="16"/>
                      <w:szCs w:val="16"/>
                    </w:rPr>
                    <w:t xml:space="preserve"> (C3)</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37,26</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50,30</w:t>
                  </w:r>
                </w:p>
              </w:tc>
            </w:tr>
            <w:tr w:rsidR="0028302D" w:rsidRPr="00AD20C3" w:rsidTr="004021F1">
              <w:trPr>
                <w:trHeight w:val="20"/>
              </w:trPr>
              <w:tc>
                <w:tcPr>
                  <w:tcW w:w="692" w:type="dxa"/>
                  <w:vMerge/>
                  <w:tcBorders>
                    <w:top w:val="nil"/>
                    <w:left w:val="single" w:sz="4" w:space="0" w:color="auto"/>
                    <w:bottom w:val="single" w:sz="4" w:space="0" w:color="auto"/>
                    <w:right w:val="single" w:sz="4" w:space="0" w:color="auto"/>
                  </w:tcBorders>
                  <w:vAlign w:val="center"/>
                  <w:hideMark/>
                </w:tcPr>
                <w:p w:rsidR="0028302D" w:rsidRPr="00AD20C3" w:rsidRDefault="0028302D" w:rsidP="004021F1">
                  <w:pPr>
                    <w:rPr>
                      <w:rFonts w:ascii="Arial" w:hAnsi="Arial" w:cs="Arial"/>
                      <w:color w:val="000000"/>
                      <w:sz w:val="16"/>
                      <w:szCs w:val="16"/>
                    </w:rPr>
                  </w:pPr>
                </w:p>
              </w:tc>
              <w:tc>
                <w:tcPr>
                  <w:tcW w:w="852" w:type="dxa"/>
                  <w:tcBorders>
                    <w:top w:val="nil"/>
                    <w:left w:val="nil"/>
                    <w:bottom w:val="nil"/>
                    <w:right w:val="single" w:sz="4" w:space="0" w:color="auto"/>
                  </w:tcBorders>
                  <w:shd w:val="clear" w:color="auto" w:fill="auto"/>
                  <w:vAlign w:val="center"/>
                  <w:hideMark/>
                </w:tcPr>
                <w:p w:rsidR="0028302D" w:rsidRPr="00AD20C3" w:rsidRDefault="0028302D" w:rsidP="004021F1">
                  <w:pPr>
                    <w:rPr>
                      <w:rFonts w:ascii="Arial" w:hAnsi="Arial" w:cs="Arial"/>
                      <w:color w:val="000000"/>
                      <w:sz w:val="16"/>
                      <w:szCs w:val="16"/>
                    </w:rPr>
                  </w:pPr>
                  <w:r w:rsidRPr="00AD20C3">
                    <w:rPr>
                      <w:rFonts w:ascii="Arial" w:hAnsi="Arial" w:cs="Arial"/>
                      <w:color w:val="000000"/>
                      <w:sz w:val="16"/>
                      <w:szCs w:val="16"/>
                    </w:rPr>
                    <w:t>Articulado</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38,69</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8302D" w:rsidP="004021F1">
                  <w:pPr>
                    <w:jc w:val="right"/>
                    <w:rPr>
                      <w:rFonts w:ascii="Arial" w:hAnsi="Arial" w:cs="Arial"/>
                      <w:color w:val="000000"/>
                      <w:sz w:val="16"/>
                      <w:szCs w:val="16"/>
                    </w:rPr>
                  </w:pPr>
                  <w:r>
                    <w:rPr>
                      <w:rFonts w:ascii="Arial" w:hAnsi="Arial" w:cs="Arial"/>
                      <w:color w:val="000000"/>
                      <w:sz w:val="16"/>
                      <w:szCs w:val="16"/>
                    </w:rPr>
                    <w:t>51,50</w:t>
                  </w:r>
                </w:p>
              </w:tc>
            </w:tr>
            <w:tr w:rsidR="0028302D" w:rsidRPr="00AD20C3" w:rsidTr="004021F1">
              <w:trPr>
                <w:trHeight w:val="20"/>
              </w:trPr>
              <w:tc>
                <w:tcPr>
                  <w:tcW w:w="1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302D" w:rsidRPr="00AD20C3" w:rsidRDefault="0023554B" w:rsidP="004021F1">
                  <w:pPr>
                    <w:jc w:val="center"/>
                    <w:rPr>
                      <w:rFonts w:ascii="Arial" w:hAnsi="Arial" w:cs="Arial"/>
                      <w:bCs/>
                      <w:i/>
                      <w:iCs/>
                      <w:color w:val="000000"/>
                      <w:sz w:val="16"/>
                      <w:szCs w:val="16"/>
                    </w:rPr>
                  </w:pPr>
                  <w:r>
                    <w:rPr>
                      <w:rFonts w:ascii="Arial" w:hAnsi="Arial" w:cs="Arial"/>
                      <w:bCs/>
                      <w:i/>
                      <w:iCs/>
                      <w:color w:val="000000"/>
                      <w:sz w:val="16"/>
                      <w:szCs w:val="16"/>
                    </w:rPr>
                    <w:t>Promedio</w:t>
                  </w:r>
                </w:p>
              </w:tc>
              <w:tc>
                <w:tcPr>
                  <w:tcW w:w="802" w:type="dxa"/>
                  <w:tcBorders>
                    <w:top w:val="nil"/>
                    <w:left w:val="nil"/>
                    <w:bottom w:val="single" w:sz="4" w:space="0" w:color="auto"/>
                    <w:right w:val="single" w:sz="4" w:space="0" w:color="auto"/>
                  </w:tcBorders>
                  <w:shd w:val="clear" w:color="auto" w:fill="auto"/>
                  <w:noWrap/>
                  <w:vAlign w:val="bottom"/>
                </w:tcPr>
                <w:p w:rsidR="0028302D" w:rsidRPr="00AD20C3" w:rsidRDefault="0023554B" w:rsidP="004021F1">
                  <w:pPr>
                    <w:jc w:val="right"/>
                    <w:rPr>
                      <w:rFonts w:ascii="Arial" w:hAnsi="Arial" w:cs="Arial"/>
                      <w:color w:val="000000"/>
                      <w:sz w:val="16"/>
                      <w:szCs w:val="16"/>
                    </w:rPr>
                  </w:pPr>
                  <w:r>
                    <w:rPr>
                      <w:rFonts w:ascii="Arial" w:hAnsi="Arial" w:cs="Arial"/>
                      <w:color w:val="000000"/>
                      <w:sz w:val="16"/>
                      <w:szCs w:val="16"/>
                    </w:rPr>
                    <w:t>34,51</w:t>
                  </w:r>
                </w:p>
              </w:tc>
              <w:tc>
                <w:tcPr>
                  <w:tcW w:w="817" w:type="dxa"/>
                  <w:tcBorders>
                    <w:top w:val="nil"/>
                    <w:left w:val="nil"/>
                    <w:bottom w:val="single" w:sz="4" w:space="0" w:color="auto"/>
                    <w:right w:val="single" w:sz="4" w:space="0" w:color="auto"/>
                  </w:tcBorders>
                  <w:shd w:val="clear" w:color="auto" w:fill="auto"/>
                  <w:noWrap/>
                  <w:vAlign w:val="bottom"/>
                </w:tcPr>
                <w:p w:rsidR="0028302D" w:rsidRPr="00AD20C3" w:rsidRDefault="0023554B" w:rsidP="004021F1">
                  <w:pPr>
                    <w:jc w:val="right"/>
                    <w:rPr>
                      <w:rFonts w:ascii="Arial" w:hAnsi="Arial" w:cs="Arial"/>
                      <w:color w:val="000000"/>
                      <w:sz w:val="16"/>
                      <w:szCs w:val="16"/>
                    </w:rPr>
                  </w:pPr>
                  <w:r>
                    <w:rPr>
                      <w:rFonts w:ascii="Arial" w:hAnsi="Arial" w:cs="Arial"/>
                      <w:color w:val="000000"/>
                      <w:sz w:val="16"/>
                      <w:szCs w:val="16"/>
                    </w:rPr>
                    <w:t>48,25</w:t>
                  </w:r>
                </w:p>
              </w:tc>
            </w:tr>
          </w:tbl>
          <w:p w:rsidR="0028302D" w:rsidRPr="0028302D" w:rsidRDefault="0028302D" w:rsidP="0028302D">
            <w:pPr>
              <w:spacing w:before="240"/>
              <w:jc w:val="center"/>
              <w:rPr>
                <w:rFonts w:ascii="Arial" w:hAnsi="Arial" w:cs="Arial"/>
                <w:b/>
                <w:sz w:val="20"/>
              </w:rPr>
            </w:pPr>
          </w:p>
          <w:p w:rsidR="0028302D" w:rsidRPr="0028302D" w:rsidRDefault="0028302D" w:rsidP="0028302D">
            <w:pPr>
              <w:spacing w:before="240"/>
              <w:jc w:val="center"/>
              <w:rPr>
                <w:rFonts w:ascii="Arial" w:hAnsi="Arial" w:cs="Arial"/>
                <w:b/>
                <w:sz w:val="20"/>
              </w:rPr>
            </w:pPr>
          </w:p>
        </w:tc>
        <w:tc>
          <w:tcPr>
            <w:tcW w:w="87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302D" w:rsidRPr="009168DA" w:rsidRDefault="0028302D" w:rsidP="0028302D">
            <w:pPr>
              <w:pStyle w:val="Paragraph"/>
              <w:tabs>
                <w:tab w:val="clear" w:pos="720"/>
              </w:tabs>
              <w:spacing w:before="0" w:after="0"/>
              <w:ind w:left="0" w:firstLine="0"/>
              <w:jc w:val="left"/>
              <w:rPr>
                <w:rFonts w:ascii="Arial" w:hAnsi="Arial" w:cs="Arial"/>
                <w:sz w:val="20"/>
                <w:lang w:val="en-US"/>
              </w:rPr>
            </w:pPr>
            <w:r w:rsidRPr="009168DA">
              <w:rPr>
                <w:rFonts w:ascii="Arial" w:hAnsi="Arial" w:cs="Arial"/>
                <w:sz w:val="20"/>
                <w:lang w:val="en-US"/>
              </w:rPr>
              <w:t xml:space="preserve">Estudio de Tránsito </w:t>
            </w:r>
          </w:p>
          <w:p w:rsidR="0028302D" w:rsidRPr="009168DA" w:rsidRDefault="0028302D" w:rsidP="0028302D">
            <w:pPr>
              <w:pStyle w:val="Paragraph"/>
              <w:tabs>
                <w:tab w:val="clear" w:pos="720"/>
              </w:tabs>
              <w:spacing w:before="0" w:after="0"/>
              <w:ind w:left="0" w:firstLine="0"/>
              <w:jc w:val="left"/>
              <w:rPr>
                <w:rFonts w:ascii="Arial" w:hAnsi="Arial" w:cs="Arial"/>
                <w:sz w:val="20"/>
                <w:lang w:val="en-US"/>
              </w:rPr>
            </w:pPr>
            <w:r w:rsidRPr="009168DA">
              <w:rPr>
                <w:rFonts w:ascii="Arial" w:hAnsi="Arial" w:cs="Arial"/>
                <w:sz w:val="20"/>
                <w:lang w:val="en-US"/>
              </w:rPr>
              <w:t>Highway Development and Management (HDM-4)</w:t>
            </w:r>
          </w:p>
          <w:p w:rsidR="0028302D" w:rsidRPr="009168DA" w:rsidRDefault="0028302D" w:rsidP="0028302D">
            <w:pPr>
              <w:pStyle w:val="Paragraph"/>
              <w:tabs>
                <w:tab w:val="clear" w:pos="720"/>
              </w:tabs>
              <w:spacing w:before="0" w:after="0"/>
              <w:ind w:left="0" w:firstLine="0"/>
              <w:jc w:val="left"/>
              <w:rPr>
                <w:rFonts w:ascii="Arial" w:hAnsi="Arial" w:cs="Arial"/>
                <w:sz w:val="20"/>
                <w:lang w:val="en-US"/>
              </w:rPr>
            </w:pPr>
          </w:p>
          <w:p w:rsidR="0028302D" w:rsidRPr="0028302D" w:rsidRDefault="0028302D" w:rsidP="0028302D">
            <w:pPr>
              <w:pStyle w:val="Paragraph"/>
              <w:tabs>
                <w:tab w:val="clear" w:pos="720"/>
              </w:tabs>
              <w:spacing w:before="0" w:after="0"/>
              <w:ind w:left="0" w:firstLine="0"/>
              <w:jc w:val="left"/>
              <w:rPr>
                <w:rFonts w:ascii="Arial" w:hAnsi="Arial" w:cs="Arial"/>
                <w:b/>
                <w:sz w:val="20"/>
                <w:lang w:val="es-ES"/>
              </w:rPr>
            </w:pPr>
            <w:r w:rsidRPr="0028302D">
              <w:rPr>
                <w:rFonts w:ascii="Arial" w:hAnsi="Arial" w:cs="Arial"/>
                <w:sz w:val="20"/>
              </w:rPr>
              <w:t>Responsable: INVEST- H / INSEP</w:t>
            </w:r>
          </w:p>
          <w:p w:rsidR="0028302D" w:rsidRPr="0028302D" w:rsidRDefault="0028302D" w:rsidP="0028302D">
            <w:pPr>
              <w:jc w:val="center"/>
              <w:rPr>
                <w:rFonts w:ascii="Arial" w:hAnsi="Arial" w:cs="Arial"/>
                <w:b/>
                <w:sz w:val="20"/>
                <w:lang w:val="es-ES"/>
              </w:rPr>
            </w:pPr>
          </w:p>
        </w:tc>
      </w:tr>
    </w:tbl>
    <w:p w:rsidR="00462D44" w:rsidRPr="000D4EA8" w:rsidRDefault="00462D44" w:rsidP="00462D44">
      <w:pPr>
        <w:ind w:left="360"/>
        <w:jc w:val="both"/>
        <w:textAlignment w:val="top"/>
        <w:rPr>
          <w:rFonts w:ascii="Arial" w:hAnsi="Arial" w:cs="Arial"/>
          <w:b/>
          <w:bCs/>
          <w:iCs/>
          <w:color w:val="000000"/>
          <w:sz w:val="22"/>
          <w:szCs w:val="22"/>
          <w:lang w:val="es-ES"/>
        </w:rPr>
      </w:pPr>
    </w:p>
    <w:p w:rsidR="00747E0C" w:rsidRDefault="00747E0C" w:rsidP="00462D44">
      <w:pPr>
        <w:ind w:left="360"/>
        <w:jc w:val="both"/>
        <w:textAlignment w:val="top"/>
        <w:rPr>
          <w:rFonts w:ascii="Arial" w:hAnsi="Arial" w:cs="Arial"/>
          <w:b/>
          <w:bCs/>
          <w:iCs/>
          <w:color w:val="000000"/>
          <w:sz w:val="22"/>
          <w:szCs w:val="22"/>
          <w:lang w:val="es-ES"/>
        </w:rPr>
      </w:pPr>
    </w:p>
    <w:p w:rsidR="00DF7A48" w:rsidRPr="000D4EA8" w:rsidRDefault="00DF7A48" w:rsidP="00462D44">
      <w:pPr>
        <w:ind w:left="360"/>
        <w:jc w:val="both"/>
        <w:textAlignment w:val="top"/>
        <w:rPr>
          <w:rFonts w:ascii="Arial" w:hAnsi="Arial" w:cs="Arial"/>
          <w:b/>
          <w:bCs/>
          <w:iCs/>
          <w:color w:val="000000"/>
          <w:sz w:val="22"/>
          <w:szCs w:val="22"/>
          <w:lang w:val="es-ES"/>
        </w:rPr>
      </w:pPr>
    </w:p>
    <w:p w:rsidR="00462D44" w:rsidRPr="000D4EA8" w:rsidRDefault="00462D44" w:rsidP="00462D44">
      <w:pPr>
        <w:jc w:val="both"/>
        <w:textAlignment w:val="top"/>
        <w:rPr>
          <w:rFonts w:ascii="Arial" w:hAnsi="Arial" w:cs="Arial"/>
          <w:b/>
          <w:i/>
          <w:noProof/>
          <w:sz w:val="22"/>
          <w:szCs w:val="22"/>
          <w:lang w:val="es-ES"/>
        </w:rPr>
      </w:pPr>
    </w:p>
    <w:p w:rsidR="0023554B" w:rsidRPr="00CF021B" w:rsidRDefault="0023554B" w:rsidP="00CF021B">
      <w:pPr>
        <w:numPr>
          <w:ilvl w:val="0"/>
          <w:numId w:val="16"/>
        </w:numPr>
        <w:jc w:val="both"/>
        <w:textAlignment w:val="top"/>
        <w:rPr>
          <w:rFonts w:ascii="Arial" w:hAnsi="Arial" w:cs="Arial"/>
          <w:i/>
          <w:noProof/>
          <w:sz w:val="22"/>
          <w:szCs w:val="22"/>
        </w:rPr>
      </w:pPr>
      <w:r w:rsidRPr="00CF021B">
        <w:rPr>
          <w:rFonts w:ascii="Arial" w:hAnsi="Arial" w:cs="Arial"/>
          <w:b/>
          <w:i/>
          <w:noProof/>
          <w:sz w:val="22"/>
          <w:szCs w:val="22"/>
          <w:lang w:val="es-ES"/>
        </w:rPr>
        <w:lastRenderedPageBreak/>
        <w:t>Tránsito Medio Diario Anual en los tramos intervenidos (veh/día).</w:t>
      </w:r>
    </w:p>
    <w:p w:rsidR="0023554B" w:rsidRDefault="0023554B" w:rsidP="0023554B">
      <w:pPr>
        <w:pStyle w:val="AutoNumpara"/>
        <w:numPr>
          <w:ilvl w:val="0"/>
          <w:numId w:val="0"/>
        </w:numPr>
        <w:rPr>
          <w:rFonts w:ascii="Arial" w:hAnsi="Arial" w:cs="Arial"/>
          <w:noProof w:val="0"/>
          <w:sz w:val="22"/>
          <w:szCs w:val="22"/>
          <w:lang w:val="es-MX"/>
        </w:rPr>
      </w:pPr>
      <w:r>
        <w:rPr>
          <w:rFonts w:ascii="Arial" w:hAnsi="Arial" w:cs="Arial"/>
          <w:noProof w:val="0"/>
          <w:sz w:val="22"/>
          <w:szCs w:val="22"/>
          <w:lang w:val="es-MX"/>
        </w:rPr>
        <w:t xml:space="preserve">El TMDA </w:t>
      </w:r>
      <w:r w:rsidRPr="007C0669">
        <w:rPr>
          <w:rFonts w:ascii="Arial" w:hAnsi="Arial" w:cs="Arial"/>
          <w:noProof w:val="0"/>
          <w:sz w:val="22"/>
          <w:szCs w:val="22"/>
          <w:lang w:val="es-MX"/>
        </w:rPr>
        <w:t xml:space="preserve">Se establecerá a partir de conteos </w:t>
      </w:r>
      <w:r>
        <w:rPr>
          <w:rFonts w:ascii="Arial" w:hAnsi="Arial" w:cs="Arial"/>
          <w:noProof w:val="0"/>
          <w:sz w:val="22"/>
          <w:szCs w:val="22"/>
          <w:lang w:val="es-MX"/>
        </w:rPr>
        <w:t>volumétricos</w:t>
      </w:r>
      <w:r w:rsidRPr="007C0669">
        <w:rPr>
          <w:rFonts w:ascii="Arial" w:hAnsi="Arial" w:cs="Arial"/>
          <w:noProof w:val="0"/>
          <w:sz w:val="22"/>
          <w:szCs w:val="22"/>
          <w:lang w:val="es-MX"/>
        </w:rPr>
        <w:t xml:space="preserve"> y clasificación de vehículos en los tramos intervenidos durante 7 días continuos las 24 horas del día. Los datos obtenidos serán afectados por factores de estacionales (diarios y mensuales) para establecer el tránsito medio diario anual.</w:t>
      </w:r>
    </w:p>
    <w:p w:rsidR="0023554B" w:rsidRPr="007435AF" w:rsidRDefault="0023554B" w:rsidP="0023554B">
      <w:pPr>
        <w:pStyle w:val="AutoNumpara"/>
        <w:numPr>
          <w:ilvl w:val="0"/>
          <w:numId w:val="0"/>
        </w:numPr>
        <w:rPr>
          <w:rFonts w:ascii="Arial" w:hAnsi="Arial" w:cs="Arial"/>
          <w:noProof w:val="0"/>
          <w:sz w:val="22"/>
          <w:szCs w:val="22"/>
          <w:lang w:val="es-MX"/>
        </w:rPr>
      </w:pPr>
      <w:r w:rsidRPr="007C0669">
        <w:rPr>
          <w:rFonts w:ascii="Arial" w:hAnsi="Arial" w:cs="Arial"/>
          <w:noProof w:val="0"/>
          <w:sz w:val="22"/>
          <w:szCs w:val="22"/>
          <w:lang w:val="es-MX"/>
        </w:rPr>
        <w:t xml:space="preserve">La cuantificación de los datos de tránsito enunciados en este indicador se realiza </w:t>
      </w:r>
      <w:r>
        <w:rPr>
          <w:rFonts w:ascii="Arial" w:hAnsi="Arial" w:cs="Arial"/>
          <w:noProof w:val="0"/>
          <w:sz w:val="22"/>
          <w:szCs w:val="22"/>
          <w:lang w:val="es-MX"/>
        </w:rPr>
        <w:t>por conteo directo a realizarse en</w:t>
      </w:r>
      <w:r w:rsidRPr="007C0669">
        <w:rPr>
          <w:rFonts w:ascii="Arial" w:hAnsi="Arial" w:cs="Arial"/>
          <w:noProof w:val="0"/>
          <w:sz w:val="22"/>
          <w:szCs w:val="22"/>
          <w:lang w:val="es-MX"/>
        </w:rPr>
        <w:t xml:space="preserve"> la estación 201 </w:t>
      </w:r>
      <w:r>
        <w:rPr>
          <w:rFonts w:ascii="Arial" w:hAnsi="Arial" w:cs="Arial"/>
          <w:noProof w:val="0"/>
          <w:sz w:val="22"/>
          <w:szCs w:val="22"/>
          <w:lang w:val="es-MX"/>
        </w:rPr>
        <w:t>entre Jícaro Galán y Nacaome.</w:t>
      </w:r>
    </w:p>
    <w:p w:rsidR="00462D44" w:rsidRPr="000D4EA8" w:rsidRDefault="00462D44" w:rsidP="00462D44">
      <w:pPr>
        <w:ind w:left="360"/>
        <w:jc w:val="both"/>
        <w:textAlignment w:val="top"/>
        <w:rPr>
          <w:rFonts w:ascii="Arial" w:hAnsi="Arial" w:cs="Arial"/>
          <w:b/>
          <w:i/>
          <w:noProof/>
          <w:sz w:val="22"/>
          <w:szCs w:val="22"/>
          <w:lang w:val="es-ES"/>
        </w:rPr>
      </w:pPr>
    </w:p>
    <w:p w:rsidR="008A1B25" w:rsidRDefault="008A1B25" w:rsidP="006D3540">
      <w:pPr>
        <w:pStyle w:val="Prrafodelista2"/>
        <w:ind w:left="0"/>
        <w:jc w:val="both"/>
        <w:rPr>
          <w:rFonts w:ascii="Arial" w:eastAsia="Times New Roman" w:hAnsi="Arial" w:cs="Arial"/>
          <w:noProof/>
          <w:spacing w:val="-2"/>
          <w:lang w:val="es-ES"/>
        </w:rPr>
      </w:pPr>
    </w:p>
    <w:p w:rsidR="008A1B25" w:rsidRPr="001E7248" w:rsidRDefault="00F221CF" w:rsidP="00524DCC">
      <w:pPr>
        <w:numPr>
          <w:ilvl w:val="0"/>
          <w:numId w:val="16"/>
        </w:numPr>
        <w:jc w:val="both"/>
        <w:textAlignment w:val="top"/>
        <w:rPr>
          <w:rFonts w:ascii="Arial" w:hAnsi="Arial" w:cs="Arial"/>
          <w:b/>
          <w:i/>
          <w:noProof/>
          <w:sz w:val="22"/>
          <w:szCs w:val="22"/>
          <w:lang w:val="es-ES"/>
        </w:rPr>
      </w:pPr>
      <w:r w:rsidRPr="00F221CF">
        <w:rPr>
          <w:rFonts w:ascii="Arial" w:hAnsi="Arial" w:cs="Arial"/>
          <w:b/>
          <w:i/>
          <w:noProof/>
          <w:sz w:val="22"/>
          <w:szCs w:val="22"/>
          <w:lang w:val="es-ES"/>
        </w:rPr>
        <w:t>Número de días por año de no Transitabilidad por falta de mantenimiento rutinario con Microempresas</w:t>
      </w:r>
    </w:p>
    <w:p w:rsidR="001E7248" w:rsidRDefault="001E7248" w:rsidP="001E7248">
      <w:pPr>
        <w:jc w:val="both"/>
        <w:textAlignment w:val="top"/>
        <w:rPr>
          <w:rFonts w:ascii="Arial" w:hAnsi="Arial" w:cs="Arial"/>
          <w:sz w:val="18"/>
          <w:szCs w:val="18"/>
          <w:lang w:val="es-ES"/>
        </w:rPr>
      </w:pPr>
    </w:p>
    <w:p w:rsidR="00415464" w:rsidRDefault="00415464" w:rsidP="001E7248">
      <w:pPr>
        <w:jc w:val="both"/>
        <w:textAlignment w:val="top"/>
        <w:rPr>
          <w:rFonts w:ascii="Arial" w:hAnsi="Arial" w:cs="Arial"/>
          <w:spacing w:val="-2"/>
          <w:sz w:val="22"/>
          <w:szCs w:val="22"/>
          <w:lang w:val="es-MX"/>
        </w:rPr>
      </w:pPr>
      <w:r w:rsidRPr="00415464">
        <w:rPr>
          <w:rFonts w:ascii="Arial" w:hAnsi="Arial" w:cs="Arial"/>
          <w:spacing w:val="-2"/>
          <w:sz w:val="22"/>
          <w:szCs w:val="22"/>
          <w:lang w:val="es-MX"/>
        </w:rPr>
        <w:t xml:space="preserve">Para calcular este indicador se utilizó el </w:t>
      </w:r>
      <w:r>
        <w:rPr>
          <w:rFonts w:ascii="Arial" w:hAnsi="Arial" w:cs="Arial"/>
          <w:spacing w:val="-2"/>
          <w:sz w:val="22"/>
          <w:szCs w:val="22"/>
          <w:lang w:val="es-MX"/>
        </w:rPr>
        <w:t>registro oficial Pluvio</w:t>
      </w:r>
      <w:r w:rsidRPr="00415464">
        <w:rPr>
          <w:rFonts w:ascii="Arial" w:hAnsi="Arial" w:cs="Arial"/>
          <w:spacing w:val="-2"/>
          <w:sz w:val="22"/>
          <w:szCs w:val="22"/>
          <w:lang w:val="es-MX"/>
        </w:rPr>
        <w:t>métrico</w:t>
      </w:r>
      <w:r>
        <w:rPr>
          <w:rFonts w:ascii="Arial" w:hAnsi="Arial" w:cs="Arial"/>
          <w:spacing w:val="-2"/>
          <w:sz w:val="22"/>
          <w:szCs w:val="22"/>
          <w:lang w:val="es-MX"/>
        </w:rPr>
        <w:t xml:space="preserve"> de</w:t>
      </w:r>
      <w:r w:rsidR="001E7248" w:rsidRPr="00415464">
        <w:rPr>
          <w:rFonts w:ascii="Arial" w:hAnsi="Arial" w:cs="Arial"/>
          <w:spacing w:val="-2"/>
          <w:sz w:val="22"/>
          <w:szCs w:val="22"/>
          <w:lang w:val="es-MX"/>
        </w:rPr>
        <w:t xml:space="preserve"> la estación Choluteca (promedio 2009-2010-2011) a cargo de COPECO (Comisión Permanente de Contingencias). </w:t>
      </w:r>
    </w:p>
    <w:p w:rsidR="00415464" w:rsidRDefault="00415464" w:rsidP="001E7248">
      <w:pPr>
        <w:jc w:val="both"/>
        <w:textAlignment w:val="top"/>
        <w:rPr>
          <w:rFonts w:ascii="Arial" w:hAnsi="Arial" w:cs="Arial"/>
          <w:spacing w:val="-2"/>
          <w:sz w:val="22"/>
          <w:szCs w:val="22"/>
          <w:lang w:val="es-MX"/>
        </w:rPr>
      </w:pPr>
    </w:p>
    <w:p w:rsidR="00415464" w:rsidRDefault="001E7248" w:rsidP="001E7248">
      <w:pPr>
        <w:jc w:val="both"/>
        <w:textAlignment w:val="top"/>
        <w:rPr>
          <w:rFonts w:ascii="Arial" w:hAnsi="Arial" w:cs="Arial"/>
          <w:spacing w:val="-2"/>
          <w:sz w:val="22"/>
          <w:szCs w:val="22"/>
          <w:lang w:val="es-MX"/>
        </w:rPr>
      </w:pPr>
      <w:r w:rsidRPr="00415464">
        <w:rPr>
          <w:rFonts w:ascii="Arial" w:hAnsi="Arial" w:cs="Arial"/>
          <w:spacing w:val="-2"/>
          <w:sz w:val="22"/>
          <w:szCs w:val="22"/>
          <w:lang w:val="es-MX"/>
        </w:rPr>
        <w:t xml:space="preserve">Para la línea base se contabilizaron los días al año con precipitaciones de más de 50mm, que considerando </w:t>
      </w:r>
      <w:r w:rsidR="00415464">
        <w:rPr>
          <w:rFonts w:ascii="Arial" w:hAnsi="Arial" w:cs="Arial"/>
          <w:spacing w:val="-2"/>
          <w:sz w:val="22"/>
          <w:szCs w:val="22"/>
          <w:lang w:val="es-MX"/>
        </w:rPr>
        <w:t>la experiencia de la Dirección General de C</w:t>
      </w:r>
      <w:r w:rsidRPr="00415464">
        <w:rPr>
          <w:rFonts w:ascii="Arial" w:hAnsi="Arial" w:cs="Arial"/>
          <w:spacing w:val="-2"/>
          <w:sz w:val="22"/>
          <w:szCs w:val="22"/>
          <w:lang w:val="es-MX"/>
        </w:rPr>
        <w:t>arreteras</w:t>
      </w:r>
      <w:r w:rsidR="00415464">
        <w:rPr>
          <w:rFonts w:ascii="Arial" w:hAnsi="Arial" w:cs="Arial"/>
          <w:spacing w:val="-2"/>
          <w:sz w:val="22"/>
          <w:szCs w:val="22"/>
          <w:lang w:val="es-MX"/>
        </w:rPr>
        <w:t xml:space="preserve"> (DGC)</w:t>
      </w:r>
      <w:r w:rsidRPr="00415464">
        <w:rPr>
          <w:rFonts w:ascii="Arial" w:hAnsi="Arial" w:cs="Arial"/>
          <w:spacing w:val="-2"/>
          <w:sz w:val="22"/>
          <w:szCs w:val="22"/>
          <w:lang w:val="es-MX"/>
        </w:rPr>
        <w:t xml:space="preserve"> del INSEP, para la zona considerada, la falta de mantenimiento rutinario </w:t>
      </w:r>
      <w:r w:rsidR="00415464">
        <w:rPr>
          <w:rFonts w:ascii="Arial" w:hAnsi="Arial" w:cs="Arial"/>
          <w:spacing w:val="-2"/>
          <w:sz w:val="22"/>
          <w:szCs w:val="22"/>
          <w:lang w:val="es-MX"/>
        </w:rPr>
        <w:t>provoca</w:t>
      </w:r>
      <w:r w:rsidRPr="00415464">
        <w:rPr>
          <w:rFonts w:ascii="Arial" w:hAnsi="Arial" w:cs="Arial"/>
          <w:spacing w:val="-2"/>
          <w:sz w:val="22"/>
          <w:szCs w:val="22"/>
          <w:lang w:val="es-MX"/>
        </w:rPr>
        <w:t xml:space="preserve"> un total de 5 días de “no transitabilidad”  por cada día en</w:t>
      </w:r>
      <w:r w:rsidR="00415464">
        <w:rPr>
          <w:rFonts w:ascii="Arial" w:hAnsi="Arial" w:cs="Arial"/>
          <w:spacing w:val="-2"/>
          <w:sz w:val="22"/>
          <w:szCs w:val="22"/>
          <w:lang w:val="es-MX"/>
        </w:rPr>
        <w:t xml:space="preserve"> el cual</w:t>
      </w:r>
      <w:r w:rsidRPr="00415464">
        <w:rPr>
          <w:rFonts w:ascii="Arial" w:hAnsi="Arial" w:cs="Arial"/>
          <w:spacing w:val="-2"/>
          <w:sz w:val="22"/>
          <w:szCs w:val="22"/>
          <w:lang w:val="es-MX"/>
        </w:rPr>
        <w:t xml:space="preserve"> la intensidad de la lluvias supera a los 50 mm. </w:t>
      </w:r>
    </w:p>
    <w:p w:rsidR="00415464" w:rsidRDefault="00415464" w:rsidP="001E7248">
      <w:pPr>
        <w:jc w:val="both"/>
        <w:textAlignment w:val="top"/>
        <w:rPr>
          <w:rFonts w:ascii="Arial" w:hAnsi="Arial" w:cs="Arial"/>
          <w:spacing w:val="-2"/>
          <w:sz w:val="22"/>
          <w:szCs w:val="22"/>
          <w:lang w:val="es-MX"/>
        </w:rPr>
      </w:pPr>
    </w:p>
    <w:p w:rsidR="00F221CF" w:rsidRDefault="001E7248" w:rsidP="00415464">
      <w:pPr>
        <w:jc w:val="both"/>
        <w:textAlignment w:val="top"/>
        <w:rPr>
          <w:ins w:id="30" w:author="IADB" w:date="2015-09-22T21:28:00Z"/>
          <w:rFonts w:ascii="Arial" w:hAnsi="Arial" w:cs="Arial"/>
          <w:spacing w:val="-2"/>
          <w:sz w:val="22"/>
          <w:szCs w:val="22"/>
          <w:lang w:val="es-MX"/>
        </w:rPr>
      </w:pPr>
      <w:r w:rsidRPr="00415464">
        <w:rPr>
          <w:rFonts w:ascii="Arial" w:hAnsi="Arial" w:cs="Arial"/>
          <w:spacing w:val="-2"/>
          <w:sz w:val="22"/>
          <w:szCs w:val="22"/>
          <w:lang w:val="es-MX"/>
        </w:rPr>
        <w:t xml:space="preserve">Con la realización de las tareas de mantenimiento rutinario por parte de las microempresas, y con base en experiencias de otros tramos similares, la DGC prevé una reducción a 2,5 días de </w:t>
      </w:r>
      <w:r w:rsidR="00415464" w:rsidRPr="00415464">
        <w:rPr>
          <w:rFonts w:ascii="Arial" w:hAnsi="Arial" w:cs="Arial"/>
          <w:spacing w:val="-2"/>
          <w:sz w:val="22"/>
          <w:szCs w:val="22"/>
          <w:lang w:val="es-MX"/>
        </w:rPr>
        <w:t xml:space="preserve">“no transitabilidad”  por cada día en que la intensidad de la lluvias supera a los 50 mm. </w:t>
      </w:r>
    </w:p>
    <w:p w:rsidR="000B55D5" w:rsidRDefault="000B55D5" w:rsidP="00415464">
      <w:pPr>
        <w:jc w:val="both"/>
        <w:textAlignment w:val="top"/>
        <w:rPr>
          <w:ins w:id="31" w:author="IADB" w:date="2015-09-22T21:28:00Z"/>
          <w:rFonts w:ascii="Arial" w:hAnsi="Arial" w:cs="Arial"/>
          <w:spacing w:val="-2"/>
          <w:sz w:val="22"/>
          <w:szCs w:val="22"/>
          <w:lang w:val="es-MX"/>
        </w:rPr>
      </w:pPr>
    </w:p>
    <w:p w:rsidR="000B55D5" w:rsidRDefault="000B55D5" w:rsidP="00415464">
      <w:pPr>
        <w:jc w:val="both"/>
        <w:textAlignment w:val="top"/>
        <w:rPr>
          <w:rFonts w:ascii="Arial" w:hAnsi="Arial" w:cs="Arial"/>
          <w:spacing w:val="-2"/>
          <w:sz w:val="22"/>
          <w:szCs w:val="22"/>
          <w:lang w:val="es-MX"/>
        </w:rPr>
      </w:pPr>
    </w:p>
    <w:p w:rsidR="00AB453C" w:rsidRPr="00415464" w:rsidRDefault="00AB453C" w:rsidP="00415464">
      <w:pPr>
        <w:jc w:val="both"/>
        <w:textAlignment w:val="top"/>
        <w:rPr>
          <w:rFonts w:ascii="Arial" w:hAnsi="Arial" w:cs="Arial"/>
          <w:spacing w:val="-2"/>
          <w:sz w:val="22"/>
          <w:szCs w:val="22"/>
          <w:lang w:val="es-MX"/>
        </w:rPr>
      </w:pPr>
    </w:p>
    <w:p w:rsidR="00524DCC" w:rsidRDefault="00524DCC" w:rsidP="00524DCC">
      <w:pPr>
        <w:pStyle w:val="ListParagraph"/>
        <w:widowControl w:val="0"/>
        <w:numPr>
          <w:ilvl w:val="1"/>
          <w:numId w:val="14"/>
        </w:numPr>
        <w:autoSpaceDE w:val="0"/>
        <w:autoSpaceDN w:val="0"/>
        <w:adjustRightInd w:val="0"/>
        <w:spacing w:after="200" w:line="276" w:lineRule="auto"/>
        <w:contextualSpacing w:val="0"/>
        <w:rPr>
          <w:rFonts w:ascii="Arial" w:hAnsi="Arial" w:cs="Arial"/>
          <w:b/>
          <w:sz w:val="22"/>
          <w:szCs w:val="22"/>
          <w:lang w:val="es-ES"/>
        </w:rPr>
      </w:pPr>
      <w:r w:rsidRPr="00524DCC">
        <w:rPr>
          <w:rFonts w:ascii="Arial" w:hAnsi="Arial" w:cs="Arial"/>
          <w:b/>
          <w:sz w:val="22"/>
          <w:szCs w:val="22"/>
          <w:lang w:val="es-ES"/>
        </w:rPr>
        <w:t xml:space="preserve">Conocimiento existente sobre la efectividad de intervenciones de infraestructura vial similares a al Programa </w:t>
      </w:r>
    </w:p>
    <w:p w:rsidR="009168DA" w:rsidRDefault="009168DA" w:rsidP="009168DA">
      <w:pPr>
        <w:pStyle w:val="Default"/>
        <w:jc w:val="both"/>
        <w:rPr>
          <w:rFonts w:eastAsia="Times New Roman"/>
          <w:b/>
          <w:color w:val="auto"/>
          <w:sz w:val="22"/>
          <w:szCs w:val="22"/>
          <w:lang w:val="es-ES" w:eastAsia="en-US"/>
        </w:rPr>
      </w:pPr>
      <w:r w:rsidRPr="009168DA">
        <w:rPr>
          <w:rFonts w:eastAsia="Times New Roman"/>
          <w:b/>
          <w:color w:val="auto"/>
          <w:sz w:val="22"/>
          <w:szCs w:val="22"/>
          <w:lang w:val="es-ES" w:eastAsia="en-US"/>
        </w:rPr>
        <w:t>Análisis Costo Beneficio Ex-Post del “Programa de Mejoramiento del Corredor Atlántico del Plan Puebla Panamá” (Préstamos: BID 1565/SF-HO, BID 1907/BL-HO, BID 1910/BL-HO y BID 1910/BL-HO-1, OFID 1190, OFID-OPEP 1008-P)</w:t>
      </w:r>
    </w:p>
    <w:p w:rsidR="009168DA" w:rsidRPr="009168DA" w:rsidRDefault="009168DA" w:rsidP="009168DA">
      <w:pPr>
        <w:pStyle w:val="Default"/>
        <w:jc w:val="both"/>
        <w:rPr>
          <w:rFonts w:eastAsia="Times New Roman"/>
          <w:b/>
          <w:color w:val="auto"/>
          <w:sz w:val="22"/>
          <w:szCs w:val="22"/>
          <w:lang w:val="es-ES" w:eastAsia="en-US"/>
        </w:rPr>
      </w:pPr>
    </w:p>
    <w:p w:rsidR="009168DA" w:rsidRDefault="009168DA" w:rsidP="009168DA">
      <w:pPr>
        <w:pStyle w:val="Default"/>
        <w:jc w:val="both"/>
        <w:rPr>
          <w:rFonts w:eastAsia="Times New Roman"/>
          <w:color w:val="auto"/>
          <w:spacing w:val="-2"/>
          <w:sz w:val="22"/>
          <w:szCs w:val="22"/>
          <w:lang w:val="es-MX" w:eastAsia="en-US"/>
        </w:rPr>
      </w:pPr>
      <w:r w:rsidRPr="009168DA">
        <w:rPr>
          <w:rFonts w:eastAsia="Times New Roman"/>
          <w:color w:val="auto"/>
          <w:spacing w:val="-2"/>
          <w:sz w:val="22"/>
          <w:szCs w:val="22"/>
          <w:lang w:val="es-MX" w:eastAsia="en-US"/>
        </w:rPr>
        <w:t>Una vez culminada la ejecución y puesta en operación del proyecto se realizaron relevamientos del tránsito actual y del IRI de la vía intervenida, datos que se utilizaron para correr el mismo modelo utilizado para la evaluación ex ante (HDM-4, versión 1.3). Dichos resultados se analizaron y contrastaron con los resultados obtenidos en la evaluación ex ante con el propósito de determinar si el cumplimiento de los cambios producidos (objetivos de dicho proyecto) han sido consecuencia de la implementación del mismo.</w:t>
      </w:r>
    </w:p>
    <w:p w:rsidR="009168DA" w:rsidRDefault="009168DA" w:rsidP="009168DA">
      <w:pPr>
        <w:pStyle w:val="Default"/>
        <w:jc w:val="both"/>
        <w:rPr>
          <w:rFonts w:eastAsia="Times New Roman"/>
          <w:color w:val="auto"/>
          <w:spacing w:val="-2"/>
          <w:sz w:val="22"/>
          <w:szCs w:val="22"/>
          <w:lang w:val="es-MX" w:eastAsia="en-US"/>
        </w:rPr>
      </w:pPr>
    </w:p>
    <w:p w:rsidR="00524DCC" w:rsidRPr="000B39B7" w:rsidRDefault="009168DA" w:rsidP="000B39B7">
      <w:pPr>
        <w:pStyle w:val="Default"/>
        <w:jc w:val="both"/>
        <w:rPr>
          <w:rFonts w:eastAsia="Times New Roman"/>
          <w:color w:val="auto"/>
          <w:spacing w:val="-2"/>
          <w:sz w:val="22"/>
          <w:szCs w:val="22"/>
          <w:lang w:val="es-MX" w:eastAsia="en-US"/>
        </w:rPr>
      </w:pPr>
      <w:r w:rsidRPr="009168DA">
        <w:rPr>
          <w:rFonts w:eastAsia="Times New Roman"/>
          <w:color w:val="auto"/>
          <w:spacing w:val="-2"/>
          <w:sz w:val="22"/>
          <w:szCs w:val="22"/>
          <w:lang w:val="es-MX"/>
        </w:rPr>
        <w:t xml:space="preserve">La experiencia recogida en la ejecución de dicho programa ha sido utilizada en el diseño de la presente operación. La Evaluación Final del Programa de Mejoramiento del Corredor Atlántico del Plan Puebla Panamá fue publicada en Julio del 2015, por lo que los resultados y lecciones aprendidas están siendo aplicados en la etapa de elaboración y serán  aplicadas en la ejecución de este Programa. </w:t>
      </w:r>
      <w:hyperlink r:id="rId13" w:history="1">
        <w:r w:rsidRPr="009256AB">
          <w:rPr>
            <w:rStyle w:val="Hyperlink"/>
            <w:rFonts w:ascii="Arial" w:eastAsia="Times New Roman" w:hAnsi="Arial"/>
            <w:spacing w:val="-2"/>
            <w:sz w:val="22"/>
            <w:szCs w:val="22"/>
            <w:lang w:val="es-MX"/>
          </w:rPr>
          <w:t>(Ver Evaluación Final)</w:t>
        </w:r>
      </w:hyperlink>
    </w:p>
    <w:p w:rsidR="0038003E" w:rsidRPr="00DF7A48" w:rsidRDefault="0038003E" w:rsidP="00524DCC">
      <w:pPr>
        <w:pStyle w:val="Heading4"/>
        <w:numPr>
          <w:ilvl w:val="1"/>
          <w:numId w:val="14"/>
        </w:numPr>
        <w:tabs>
          <w:tab w:val="clear" w:pos="1440"/>
          <w:tab w:val="left" w:pos="720"/>
        </w:tabs>
        <w:jc w:val="left"/>
        <w:rPr>
          <w:rFonts w:ascii="Arial" w:hAnsi="Arial" w:cs="Arial"/>
          <w:noProof w:val="0"/>
          <w:sz w:val="22"/>
          <w:szCs w:val="22"/>
          <w:lang w:val="es-MX"/>
        </w:rPr>
      </w:pPr>
      <w:r w:rsidRPr="00DF7A48">
        <w:rPr>
          <w:rFonts w:ascii="Arial" w:hAnsi="Arial" w:cs="Arial"/>
          <w:noProof w:val="0"/>
          <w:sz w:val="22"/>
          <w:szCs w:val="22"/>
          <w:lang w:val="es-MX"/>
        </w:rPr>
        <w:lastRenderedPageBreak/>
        <w:t xml:space="preserve">Análisis Costo Beneficio Ex-Ante del </w:t>
      </w:r>
      <w:r w:rsidR="00E60176" w:rsidRPr="00DF7A48">
        <w:rPr>
          <w:rFonts w:ascii="Arial" w:hAnsi="Arial" w:cs="Arial"/>
          <w:noProof w:val="0"/>
          <w:sz w:val="22"/>
          <w:szCs w:val="22"/>
          <w:lang w:val="es-MX"/>
        </w:rPr>
        <w:t>Programa de Integración Vial Regional HO-L1104</w:t>
      </w:r>
    </w:p>
    <w:p w:rsidR="00AE46ED" w:rsidRDefault="00AE46ED" w:rsidP="00AE46ED">
      <w:pPr>
        <w:pStyle w:val="Paragraph"/>
        <w:tabs>
          <w:tab w:val="clear" w:pos="720"/>
          <w:tab w:val="num" w:pos="1296"/>
          <w:tab w:val="num" w:pos="1926"/>
          <w:tab w:val="num" w:pos="2147"/>
        </w:tabs>
        <w:ind w:left="0" w:firstLine="0"/>
        <w:rPr>
          <w:rFonts w:ascii="Arial" w:hAnsi="Arial" w:cs="Arial"/>
          <w:sz w:val="22"/>
          <w:lang w:val="es-AR"/>
        </w:rPr>
      </w:pPr>
      <w:r w:rsidRPr="009F3992">
        <w:rPr>
          <w:rFonts w:ascii="Arial" w:hAnsi="Arial" w:cs="Arial"/>
          <w:sz w:val="22"/>
          <w:lang w:val="es-AR"/>
        </w:rPr>
        <w:t>Para la evaluación económica, se realizó un análisis costo-beneficio para cada uno de los proyectos viales de la muestra representativa. Esta evaluación se basa en una comparación de costos y beneficios, a precios económicos, en las situaciones con y sin las intervenciones viales. La estimación de los beneficios de cada proyecto individual se apoyó en una metodología de análisis generalmente utilizada en proyectos viales (excedentes del consumidor), cuantificándose tanto los ahorros en los costos generalizados de transporte para el tránsito normal, derivado y generado/inducido, así como por la disminución en costos de mantenimiento de las vías. Se utilizó el modelo HDM-4 (Highway Design and Maintenance Standards Model), que permite calcular la rentabilidad de cada proyecto considerando los costos de inversión resultantes de los estudios de ingeniería, incluyendo los costos de mitigación de impactos socio-ambientales directos, los costos de operación vehiculares, incluyendo el tiempo y los costos anuales de mantenimiento que se definan para las situaciones sin y con proyecto</w:t>
      </w:r>
      <w:r w:rsidR="00F858B8">
        <w:rPr>
          <w:rFonts w:ascii="Arial" w:hAnsi="Arial" w:cs="Arial"/>
          <w:sz w:val="22"/>
          <w:lang w:val="es-AR"/>
        </w:rPr>
        <w:t>.</w:t>
      </w:r>
      <w:r w:rsidRPr="007E682D">
        <w:rPr>
          <w:rFonts w:ascii="Arial" w:hAnsi="Arial" w:cs="Arial"/>
          <w:sz w:val="22"/>
          <w:lang w:val="es-AR"/>
        </w:rPr>
        <w:t xml:space="preserve"> </w:t>
      </w:r>
    </w:p>
    <w:p w:rsidR="00DF7A48" w:rsidRDefault="00DF7A48" w:rsidP="00DF7A48">
      <w:pPr>
        <w:pStyle w:val="Paragraph"/>
        <w:tabs>
          <w:tab w:val="clear" w:pos="720"/>
          <w:tab w:val="num" w:pos="1296"/>
          <w:tab w:val="num" w:pos="1926"/>
          <w:tab w:val="num" w:pos="2147"/>
        </w:tabs>
        <w:ind w:left="0" w:firstLine="0"/>
        <w:rPr>
          <w:rFonts w:ascii="Arial" w:hAnsi="Arial" w:cs="Arial"/>
          <w:sz w:val="22"/>
          <w:lang w:val="es-AR"/>
        </w:rPr>
      </w:pPr>
      <w:r w:rsidRPr="009F3992">
        <w:rPr>
          <w:rFonts w:ascii="Arial" w:hAnsi="Arial" w:cs="Arial"/>
          <w:sz w:val="22"/>
          <w:lang w:val="es-AR"/>
        </w:rPr>
        <w:t xml:space="preserve">El análisis realizado, utilizando una tasa de descuento del 12%, arrojó resultados de TIRE para cada proyecto de </w:t>
      </w:r>
      <w:r>
        <w:rPr>
          <w:rFonts w:ascii="Arial" w:hAnsi="Arial" w:cs="Arial"/>
          <w:sz w:val="22"/>
          <w:lang w:val="es-AR"/>
        </w:rPr>
        <w:t>33</w:t>
      </w:r>
      <w:r w:rsidRPr="009F3992">
        <w:rPr>
          <w:rFonts w:ascii="Arial" w:hAnsi="Arial" w:cs="Arial"/>
          <w:sz w:val="22"/>
          <w:lang w:val="es-AR"/>
        </w:rPr>
        <w:t xml:space="preserve">,5% y </w:t>
      </w:r>
      <w:r>
        <w:rPr>
          <w:rFonts w:ascii="Arial" w:hAnsi="Arial" w:cs="Arial"/>
          <w:sz w:val="22"/>
          <w:lang w:val="es-AR"/>
        </w:rPr>
        <w:t>8</w:t>
      </w:r>
      <w:r w:rsidRPr="009F3992">
        <w:rPr>
          <w:rFonts w:ascii="Arial" w:hAnsi="Arial" w:cs="Arial"/>
          <w:sz w:val="22"/>
          <w:lang w:val="es-AR"/>
        </w:rPr>
        <w:t>3,</w:t>
      </w:r>
      <w:r>
        <w:rPr>
          <w:rFonts w:ascii="Arial" w:hAnsi="Arial" w:cs="Arial"/>
          <w:sz w:val="22"/>
          <w:lang w:val="es-AR"/>
        </w:rPr>
        <w:t>7</w:t>
      </w:r>
      <w:r w:rsidRPr="009F3992">
        <w:rPr>
          <w:rFonts w:ascii="Arial" w:hAnsi="Arial" w:cs="Arial"/>
          <w:sz w:val="22"/>
          <w:lang w:val="es-AR"/>
        </w:rPr>
        <w:t>% bajo condiciones y supuestos del escenario base. Adicionalmente, se verificó la robustez de cada proyecto frente a escenarios más desfavorables realizándose un análisis de sensibilidad para: i) una combinación de un incremento del costo de inversión del 10% y una reducción simultánea del 10% de los beneficios</w:t>
      </w:r>
      <w:r>
        <w:rPr>
          <w:rFonts w:ascii="Arial" w:hAnsi="Arial" w:cs="Arial"/>
          <w:sz w:val="22"/>
          <w:lang w:val="es-AR"/>
        </w:rPr>
        <w:t>, y</w:t>
      </w:r>
      <w:r w:rsidRPr="009F3992">
        <w:rPr>
          <w:rFonts w:ascii="Arial" w:hAnsi="Arial" w:cs="Arial"/>
          <w:sz w:val="22"/>
          <w:lang w:val="es-AR"/>
        </w:rPr>
        <w:t xml:space="preserve"> ii) una combinación de un incremento del costo de inversión del </w:t>
      </w:r>
      <w:r>
        <w:rPr>
          <w:rFonts w:ascii="Arial" w:hAnsi="Arial" w:cs="Arial"/>
          <w:sz w:val="22"/>
          <w:lang w:val="es-AR"/>
        </w:rPr>
        <w:t>2</w:t>
      </w:r>
      <w:r w:rsidRPr="009F3992">
        <w:rPr>
          <w:rFonts w:ascii="Arial" w:hAnsi="Arial" w:cs="Arial"/>
          <w:sz w:val="22"/>
          <w:lang w:val="es-AR"/>
        </w:rPr>
        <w:t xml:space="preserve">0% y una reducción simultánea del </w:t>
      </w:r>
      <w:r>
        <w:rPr>
          <w:rFonts w:ascii="Arial" w:hAnsi="Arial" w:cs="Arial"/>
          <w:sz w:val="22"/>
          <w:lang w:val="es-AR"/>
        </w:rPr>
        <w:t>2</w:t>
      </w:r>
      <w:r w:rsidRPr="009F3992">
        <w:rPr>
          <w:rFonts w:ascii="Arial" w:hAnsi="Arial" w:cs="Arial"/>
          <w:sz w:val="22"/>
          <w:lang w:val="es-AR"/>
        </w:rPr>
        <w:t>0% de los beneficios. En el Cuadro</w:t>
      </w:r>
      <w:r>
        <w:rPr>
          <w:rFonts w:ascii="Arial" w:hAnsi="Arial" w:cs="Arial"/>
          <w:sz w:val="22"/>
          <w:lang w:val="es-AR"/>
        </w:rPr>
        <w:t xml:space="preserve"> 3</w:t>
      </w:r>
      <w:r w:rsidRPr="009F3992">
        <w:rPr>
          <w:rFonts w:ascii="Arial" w:hAnsi="Arial" w:cs="Arial"/>
          <w:sz w:val="22"/>
          <w:lang w:val="es-AR"/>
        </w:rPr>
        <w:t xml:space="preserve"> se resumen los resultados obtenidos</w:t>
      </w:r>
      <w:r w:rsidRPr="007E682D">
        <w:rPr>
          <w:rFonts w:ascii="Arial" w:hAnsi="Arial" w:cs="Arial"/>
          <w:sz w:val="22"/>
          <w:lang w:val="es-AR"/>
        </w:rPr>
        <w:t>:</w:t>
      </w:r>
    </w:p>
    <w:p w:rsidR="00DF7A48" w:rsidRDefault="007F244D" w:rsidP="00DF7A48">
      <w:pPr>
        <w:pStyle w:val="Paragraph"/>
        <w:tabs>
          <w:tab w:val="clear" w:pos="720"/>
          <w:tab w:val="left" w:pos="708"/>
        </w:tabs>
        <w:ind w:left="720"/>
        <w:jc w:val="center"/>
        <w:rPr>
          <w:rFonts w:ascii="Arial" w:hAnsi="Arial" w:cs="Arial"/>
          <w:b/>
          <w:sz w:val="20"/>
        </w:rPr>
      </w:pPr>
      <w:r>
        <w:rPr>
          <w:rFonts w:ascii="Arial" w:hAnsi="Arial" w:cs="Arial"/>
          <w:b/>
          <w:sz w:val="20"/>
        </w:rPr>
        <w:t xml:space="preserve">Cuadro 6. </w:t>
      </w:r>
      <w:r w:rsidR="00DF7A48" w:rsidRPr="004A7987">
        <w:rPr>
          <w:rFonts w:ascii="Arial" w:hAnsi="Arial" w:cs="Arial"/>
          <w:b/>
          <w:sz w:val="20"/>
        </w:rPr>
        <w:t>Resultados de beneficio-costo y análisis de sensibilidad</w:t>
      </w:r>
    </w:p>
    <w:tbl>
      <w:tblPr>
        <w:tblStyle w:val="TableGrid"/>
        <w:tblW w:w="9288" w:type="dxa"/>
        <w:tblLayout w:type="fixed"/>
        <w:tblLook w:val="04A0" w:firstRow="1" w:lastRow="0" w:firstColumn="1" w:lastColumn="0" w:noHBand="0" w:noVBand="1"/>
      </w:tblPr>
      <w:tblGrid>
        <w:gridCol w:w="2718"/>
        <w:gridCol w:w="1080"/>
        <w:gridCol w:w="1080"/>
        <w:gridCol w:w="1044"/>
        <w:gridCol w:w="720"/>
        <w:gridCol w:w="1080"/>
        <w:gridCol w:w="1566"/>
      </w:tblGrid>
      <w:tr w:rsidR="00DF7A48" w:rsidRPr="00DF7A48" w:rsidTr="001E4C61">
        <w:tc>
          <w:tcPr>
            <w:tcW w:w="2718" w:type="dxa"/>
            <w:vMerge w:val="restart"/>
            <w:shd w:val="clear" w:color="auto" w:fill="D9D9D9" w:themeFill="background1" w:themeFillShade="D9"/>
            <w:vAlign w:val="center"/>
          </w:tcPr>
          <w:p w:rsidR="00DF7A48" w:rsidRPr="001E4C61" w:rsidRDefault="00DF7A48" w:rsidP="004021F1">
            <w:pPr>
              <w:pStyle w:val="Paragraph"/>
              <w:tabs>
                <w:tab w:val="num" w:pos="1296"/>
                <w:tab w:val="num" w:pos="1926"/>
                <w:tab w:val="num" w:pos="2147"/>
              </w:tabs>
              <w:jc w:val="center"/>
              <w:rPr>
                <w:rFonts w:ascii="Arial" w:hAnsi="Arial" w:cs="Arial"/>
                <w:b/>
                <w:color w:val="000000"/>
                <w:sz w:val="16"/>
                <w:szCs w:val="16"/>
                <w:lang w:val="es-AR" w:eastAsia="es-AR"/>
              </w:rPr>
            </w:pPr>
            <w:r w:rsidRPr="001E4C61">
              <w:rPr>
                <w:rFonts w:ascii="Arial" w:hAnsi="Arial" w:cs="Arial"/>
                <w:b/>
                <w:color w:val="000000"/>
                <w:sz w:val="16"/>
                <w:szCs w:val="16"/>
                <w:lang w:val="es-AR" w:eastAsia="es-AR"/>
              </w:rPr>
              <w:t>Proyecto</w:t>
            </w:r>
          </w:p>
        </w:tc>
        <w:tc>
          <w:tcPr>
            <w:tcW w:w="1080" w:type="dxa"/>
            <w:vMerge w:val="restart"/>
            <w:shd w:val="clear" w:color="auto" w:fill="D9D9D9" w:themeFill="background1" w:themeFillShade="D9"/>
            <w:vAlign w:val="center"/>
          </w:tcPr>
          <w:p w:rsidR="001E4C61" w:rsidRDefault="00DF7A48" w:rsidP="001E4C61">
            <w:pPr>
              <w:pStyle w:val="Paragraph"/>
              <w:tabs>
                <w:tab w:val="num" w:pos="1296"/>
                <w:tab w:val="num" w:pos="1926"/>
                <w:tab w:val="num" w:pos="2147"/>
              </w:tabs>
              <w:jc w:val="center"/>
              <w:rPr>
                <w:rFonts w:ascii="Arial" w:hAnsi="Arial" w:cs="Arial"/>
                <w:b/>
                <w:color w:val="000000"/>
                <w:sz w:val="16"/>
                <w:szCs w:val="16"/>
                <w:lang w:val="es-AR" w:eastAsia="es-AR"/>
              </w:rPr>
            </w:pPr>
            <w:r w:rsidRPr="001E4C61">
              <w:rPr>
                <w:rFonts w:ascii="Arial" w:hAnsi="Arial" w:cs="Arial"/>
                <w:b/>
                <w:color w:val="000000"/>
                <w:sz w:val="16"/>
                <w:szCs w:val="16"/>
                <w:lang w:val="es-AR" w:eastAsia="es-AR"/>
              </w:rPr>
              <w:t>Longitud</w:t>
            </w:r>
          </w:p>
          <w:p w:rsidR="00DF7A48" w:rsidRPr="001E4C61" w:rsidRDefault="00DF7A48" w:rsidP="001E4C61">
            <w:pPr>
              <w:pStyle w:val="Paragraph"/>
              <w:tabs>
                <w:tab w:val="num" w:pos="1296"/>
                <w:tab w:val="num" w:pos="1926"/>
                <w:tab w:val="num" w:pos="2147"/>
              </w:tabs>
              <w:jc w:val="center"/>
              <w:rPr>
                <w:rFonts w:ascii="Arial" w:hAnsi="Arial" w:cs="Arial"/>
                <w:b/>
                <w:color w:val="000000"/>
                <w:sz w:val="16"/>
                <w:szCs w:val="16"/>
                <w:lang w:val="es-AR" w:eastAsia="es-AR"/>
              </w:rPr>
            </w:pPr>
            <w:r w:rsidRPr="001E4C61">
              <w:rPr>
                <w:rFonts w:ascii="Arial" w:hAnsi="Arial" w:cs="Arial"/>
                <w:b/>
                <w:color w:val="000000"/>
                <w:sz w:val="16"/>
                <w:szCs w:val="16"/>
                <w:lang w:val="es-AR" w:eastAsia="es-AR"/>
              </w:rPr>
              <w:t>(km)</w:t>
            </w:r>
          </w:p>
        </w:tc>
        <w:tc>
          <w:tcPr>
            <w:tcW w:w="1080" w:type="dxa"/>
            <w:vMerge w:val="restart"/>
            <w:shd w:val="clear" w:color="auto" w:fill="D9D9D9" w:themeFill="background1" w:themeFillShade="D9"/>
            <w:vAlign w:val="center"/>
          </w:tcPr>
          <w:p w:rsidR="001E4C61" w:rsidRDefault="00DF7A48" w:rsidP="001E4C61">
            <w:pPr>
              <w:pStyle w:val="Paragraph"/>
              <w:tabs>
                <w:tab w:val="num" w:pos="1296"/>
                <w:tab w:val="num" w:pos="1926"/>
                <w:tab w:val="num" w:pos="2147"/>
              </w:tabs>
              <w:jc w:val="right"/>
              <w:rPr>
                <w:rFonts w:ascii="Arial" w:hAnsi="Arial" w:cs="Arial"/>
                <w:b/>
                <w:color w:val="000000"/>
                <w:sz w:val="16"/>
                <w:szCs w:val="16"/>
                <w:lang w:val="es-AR" w:eastAsia="es-AR"/>
              </w:rPr>
            </w:pPr>
            <w:r w:rsidRPr="001E4C61">
              <w:rPr>
                <w:rFonts w:ascii="Arial" w:hAnsi="Arial" w:cs="Arial"/>
                <w:b/>
                <w:color w:val="000000"/>
                <w:sz w:val="16"/>
                <w:szCs w:val="16"/>
                <w:lang w:val="es-AR" w:eastAsia="es-AR"/>
              </w:rPr>
              <w:t xml:space="preserve">Costo </w:t>
            </w:r>
          </w:p>
          <w:p w:rsidR="001E4C61" w:rsidRDefault="00DF7A48" w:rsidP="001E4C61">
            <w:pPr>
              <w:pStyle w:val="Paragraph"/>
              <w:tabs>
                <w:tab w:val="num" w:pos="1296"/>
                <w:tab w:val="num" w:pos="1926"/>
                <w:tab w:val="num" w:pos="2147"/>
              </w:tabs>
              <w:jc w:val="right"/>
              <w:rPr>
                <w:rFonts w:ascii="Arial" w:hAnsi="Arial" w:cs="Arial"/>
                <w:b/>
                <w:color w:val="000000"/>
                <w:sz w:val="16"/>
                <w:szCs w:val="16"/>
                <w:lang w:val="es-AR" w:eastAsia="es-AR"/>
              </w:rPr>
            </w:pPr>
            <w:r w:rsidRPr="001E4C61">
              <w:rPr>
                <w:rFonts w:ascii="Arial" w:hAnsi="Arial" w:cs="Arial"/>
                <w:b/>
                <w:color w:val="000000"/>
                <w:sz w:val="16"/>
                <w:szCs w:val="16"/>
                <w:lang w:val="es-AR" w:eastAsia="es-AR"/>
              </w:rPr>
              <w:t xml:space="preserve">Inversión </w:t>
            </w:r>
          </w:p>
          <w:p w:rsidR="00DF7A48" w:rsidRPr="001E4C61" w:rsidRDefault="00DF7A48" w:rsidP="001E4C61">
            <w:pPr>
              <w:pStyle w:val="Paragraph"/>
              <w:tabs>
                <w:tab w:val="num" w:pos="1296"/>
                <w:tab w:val="num" w:pos="1926"/>
                <w:tab w:val="num" w:pos="2147"/>
              </w:tabs>
              <w:jc w:val="right"/>
              <w:rPr>
                <w:rFonts w:ascii="Arial" w:hAnsi="Arial" w:cs="Arial"/>
                <w:sz w:val="16"/>
                <w:szCs w:val="16"/>
                <w:lang w:val="es-AR"/>
              </w:rPr>
            </w:pPr>
            <w:r w:rsidRPr="001E4C61">
              <w:rPr>
                <w:rFonts w:ascii="Arial" w:hAnsi="Arial" w:cs="Arial"/>
                <w:b/>
                <w:color w:val="000000"/>
                <w:sz w:val="16"/>
                <w:szCs w:val="16"/>
                <w:lang w:val="es-AR" w:eastAsia="es-AR"/>
              </w:rPr>
              <w:t>(Miles US$)</w:t>
            </w:r>
          </w:p>
        </w:tc>
        <w:tc>
          <w:tcPr>
            <w:tcW w:w="1044" w:type="dxa"/>
            <w:vMerge w:val="restart"/>
            <w:shd w:val="clear" w:color="auto" w:fill="D9D9D9" w:themeFill="background1" w:themeFillShade="D9"/>
            <w:vAlign w:val="center"/>
          </w:tcPr>
          <w:p w:rsidR="00DF7A48" w:rsidRPr="001E4C61" w:rsidRDefault="00DF7A48" w:rsidP="001E4C61">
            <w:pPr>
              <w:spacing w:line="276" w:lineRule="auto"/>
              <w:rPr>
                <w:rFonts w:ascii="Arial" w:hAnsi="Arial" w:cs="Arial"/>
                <w:b/>
                <w:color w:val="000000"/>
                <w:sz w:val="16"/>
                <w:szCs w:val="16"/>
                <w:lang w:val="es-AR" w:eastAsia="es-AR"/>
              </w:rPr>
            </w:pPr>
            <w:r w:rsidRPr="001E4C61">
              <w:rPr>
                <w:rFonts w:ascii="Arial" w:hAnsi="Arial" w:cs="Arial"/>
                <w:b/>
                <w:color w:val="000000"/>
                <w:sz w:val="16"/>
                <w:szCs w:val="16"/>
                <w:lang w:val="es-AR" w:eastAsia="es-AR"/>
              </w:rPr>
              <w:t>VPNE</w:t>
            </w:r>
          </w:p>
          <w:p w:rsidR="00DF7A48" w:rsidRPr="001E4C61" w:rsidRDefault="00DF7A48" w:rsidP="001E4C61">
            <w:pPr>
              <w:pStyle w:val="Paragraph"/>
              <w:tabs>
                <w:tab w:val="num" w:pos="1296"/>
                <w:tab w:val="num" w:pos="1926"/>
                <w:tab w:val="num" w:pos="2147"/>
              </w:tabs>
              <w:jc w:val="right"/>
              <w:rPr>
                <w:rFonts w:ascii="Arial" w:hAnsi="Arial" w:cs="Arial"/>
                <w:sz w:val="16"/>
                <w:szCs w:val="16"/>
                <w:lang w:val="es-AR"/>
              </w:rPr>
            </w:pPr>
            <w:r w:rsidRPr="001E4C61">
              <w:rPr>
                <w:rFonts w:ascii="Arial" w:hAnsi="Arial" w:cs="Arial"/>
                <w:b/>
                <w:color w:val="000000"/>
                <w:sz w:val="16"/>
                <w:szCs w:val="16"/>
                <w:lang w:val="es-AR" w:eastAsia="es-AR"/>
              </w:rPr>
              <w:t>(Miles US$)</w:t>
            </w:r>
          </w:p>
        </w:tc>
        <w:tc>
          <w:tcPr>
            <w:tcW w:w="3366" w:type="dxa"/>
            <w:gridSpan w:val="3"/>
            <w:shd w:val="clear" w:color="auto" w:fill="D9D9D9" w:themeFill="background1" w:themeFillShade="D9"/>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r w:rsidRPr="00DF7A48">
              <w:rPr>
                <w:rFonts w:ascii="Arial" w:hAnsi="Arial" w:cs="Arial"/>
                <w:b/>
                <w:color w:val="000000"/>
                <w:sz w:val="18"/>
                <w:szCs w:val="18"/>
                <w:lang w:val="es-AR" w:eastAsia="es-AR"/>
              </w:rPr>
              <w:t>TIRE (%)</w:t>
            </w:r>
          </w:p>
        </w:tc>
      </w:tr>
      <w:tr w:rsidR="00DF7A48" w:rsidRPr="00DF7A48" w:rsidTr="001E4C61">
        <w:trPr>
          <w:trHeight w:val="458"/>
        </w:trPr>
        <w:tc>
          <w:tcPr>
            <w:tcW w:w="2718" w:type="dxa"/>
            <w:vMerge/>
            <w:shd w:val="clear" w:color="auto" w:fill="D9D9D9" w:themeFill="background1" w:themeFillShade="D9"/>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p>
        </w:tc>
        <w:tc>
          <w:tcPr>
            <w:tcW w:w="1080" w:type="dxa"/>
            <w:vMerge/>
            <w:shd w:val="clear" w:color="auto" w:fill="D9D9D9" w:themeFill="background1" w:themeFillShade="D9"/>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p>
        </w:tc>
        <w:tc>
          <w:tcPr>
            <w:tcW w:w="1080" w:type="dxa"/>
            <w:vMerge/>
            <w:shd w:val="clear" w:color="auto" w:fill="D9D9D9" w:themeFill="background1" w:themeFillShade="D9"/>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p>
        </w:tc>
        <w:tc>
          <w:tcPr>
            <w:tcW w:w="1044" w:type="dxa"/>
            <w:vMerge/>
            <w:shd w:val="clear" w:color="auto" w:fill="D9D9D9" w:themeFill="background1" w:themeFillShade="D9"/>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p>
        </w:tc>
        <w:tc>
          <w:tcPr>
            <w:tcW w:w="720" w:type="dxa"/>
            <w:vMerge w:val="restart"/>
            <w:shd w:val="clear" w:color="auto" w:fill="D9D9D9" w:themeFill="background1" w:themeFillShade="D9"/>
            <w:vAlign w:val="center"/>
          </w:tcPr>
          <w:p w:rsidR="00DF7A48" w:rsidRPr="00DF7A48" w:rsidRDefault="00DF7A48" w:rsidP="00524DCC">
            <w:pPr>
              <w:pStyle w:val="Paragraph"/>
              <w:numPr>
                <w:ilvl w:val="1"/>
                <w:numId w:val="17"/>
              </w:numPr>
              <w:tabs>
                <w:tab w:val="clear" w:pos="1440"/>
                <w:tab w:val="num" w:pos="720"/>
                <w:tab w:val="num" w:pos="1296"/>
                <w:tab w:val="num" w:pos="1926"/>
                <w:tab w:val="num" w:pos="2147"/>
                <w:tab w:val="num" w:pos="2448"/>
              </w:tabs>
              <w:ind w:left="0" w:hanging="1296"/>
              <w:jc w:val="center"/>
              <w:rPr>
                <w:rFonts w:ascii="Arial" w:hAnsi="Arial" w:cs="Arial"/>
                <w:sz w:val="18"/>
                <w:szCs w:val="18"/>
                <w:lang w:val="es-AR"/>
              </w:rPr>
            </w:pPr>
            <w:r w:rsidRPr="00DF7A48">
              <w:rPr>
                <w:rFonts w:ascii="Arial" w:hAnsi="Arial" w:cs="Arial"/>
                <w:b/>
                <w:color w:val="000000"/>
                <w:sz w:val="18"/>
                <w:szCs w:val="18"/>
                <w:lang w:val="es-AR" w:eastAsia="es-AR"/>
              </w:rPr>
              <w:t>Base</w:t>
            </w:r>
          </w:p>
        </w:tc>
        <w:tc>
          <w:tcPr>
            <w:tcW w:w="2646" w:type="dxa"/>
            <w:gridSpan w:val="2"/>
            <w:shd w:val="clear" w:color="auto" w:fill="D9D9D9" w:themeFill="background1" w:themeFillShade="D9"/>
            <w:vAlign w:val="center"/>
          </w:tcPr>
          <w:p w:rsidR="00DF7A48" w:rsidRPr="00DF7A48" w:rsidRDefault="00DF7A48" w:rsidP="004021F1">
            <w:pPr>
              <w:pStyle w:val="Paragraph"/>
              <w:tabs>
                <w:tab w:val="num" w:pos="1296"/>
                <w:tab w:val="num" w:pos="1926"/>
                <w:tab w:val="num" w:pos="2147"/>
              </w:tabs>
              <w:jc w:val="center"/>
              <w:rPr>
                <w:rFonts w:ascii="Arial" w:hAnsi="Arial" w:cs="Arial"/>
                <w:b/>
                <w:color w:val="000000"/>
                <w:sz w:val="18"/>
                <w:szCs w:val="18"/>
                <w:lang w:val="es-AR" w:eastAsia="es-AR"/>
              </w:rPr>
            </w:pPr>
            <w:r w:rsidRPr="00DF7A48">
              <w:rPr>
                <w:rFonts w:ascii="Arial" w:hAnsi="Arial" w:cs="Arial"/>
                <w:b/>
                <w:color w:val="000000"/>
                <w:sz w:val="18"/>
                <w:szCs w:val="18"/>
                <w:lang w:val="es-AR" w:eastAsia="es-AR"/>
              </w:rPr>
              <w:t>Análisis de sensibilidad</w:t>
            </w:r>
          </w:p>
        </w:tc>
      </w:tr>
      <w:tr w:rsidR="00DF7A48" w:rsidRPr="00DF7A48" w:rsidTr="001E4C61">
        <w:trPr>
          <w:trHeight w:val="332"/>
        </w:trPr>
        <w:tc>
          <w:tcPr>
            <w:tcW w:w="2718" w:type="dxa"/>
            <w:vMerge/>
            <w:shd w:val="clear" w:color="auto" w:fill="D9D9D9" w:themeFill="background1" w:themeFillShade="D9"/>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p>
        </w:tc>
        <w:tc>
          <w:tcPr>
            <w:tcW w:w="1080" w:type="dxa"/>
            <w:vMerge/>
            <w:shd w:val="clear" w:color="auto" w:fill="D9D9D9" w:themeFill="background1" w:themeFillShade="D9"/>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p>
        </w:tc>
        <w:tc>
          <w:tcPr>
            <w:tcW w:w="1080" w:type="dxa"/>
            <w:vMerge/>
            <w:shd w:val="clear" w:color="auto" w:fill="D9D9D9" w:themeFill="background1" w:themeFillShade="D9"/>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p>
        </w:tc>
        <w:tc>
          <w:tcPr>
            <w:tcW w:w="1044" w:type="dxa"/>
            <w:vMerge/>
            <w:shd w:val="clear" w:color="auto" w:fill="D9D9D9" w:themeFill="background1" w:themeFillShade="D9"/>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p>
        </w:tc>
        <w:tc>
          <w:tcPr>
            <w:tcW w:w="720" w:type="dxa"/>
            <w:vMerge/>
            <w:shd w:val="clear" w:color="auto" w:fill="D9D9D9" w:themeFill="background1" w:themeFillShade="D9"/>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p>
        </w:tc>
        <w:tc>
          <w:tcPr>
            <w:tcW w:w="1080" w:type="dxa"/>
            <w:shd w:val="clear" w:color="auto" w:fill="D9D9D9" w:themeFill="background1" w:themeFillShade="D9"/>
            <w:vAlign w:val="center"/>
          </w:tcPr>
          <w:p w:rsidR="00DF7A48" w:rsidRPr="00DF7A48" w:rsidRDefault="00DF7A48" w:rsidP="004021F1">
            <w:pPr>
              <w:spacing w:line="276" w:lineRule="auto"/>
              <w:jc w:val="center"/>
              <w:rPr>
                <w:rFonts w:ascii="Arial" w:hAnsi="Arial" w:cs="Arial"/>
                <w:b/>
                <w:color w:val="000000"/>
                <w:sz w:val="18"/>
                <w:szCs w:val="18"/>
                <w:lang w:val="es-AR" w:eastAsia="es-AR"/>
              </w:rPr>
            </w:pPr>
            <w:r w:rsidRPr="00DF7A48">
              <w:rPr>
                <w:rFonts w:ascii="Arial" w:hAnsi="Arial" w:cs="Arial"/>
                <w:b/>
                <w:color w:val="000000"/>
                <w:sz w:val="18"/>
                <w:szCs w:val="18"/>
                <w:lang w:val="es-AR" w:eastAsia="es-AR"/>
              </w:rPr>
              <w:t xml:space="preserve">CI: +10% </w:t>
            </w:r>
          </w:p>
          <w:p w:rsidR="00DF7A48" w:rsidRPr="00DF7A48" w:rsidRDefault="00DF7A48" w:rsidP="004021F1">
            <w:pPr>
              <w:spacing w:line="276" w:lineRule="auto"/>
              <w:jc w:val="center"/>
              <w:rPr>
                <w:rFonts w:ascii="Arial" w:hAnsi="Arial" w:cs="Arial"/>
                <w:b/>
                <w:color w:val="000000"/>
                <w:sz w:val="18"/>
                <w:szCs w:val="18"/>
                <w:lang w:val="es-AR" w:eastAsia="es-AR"/>
              </w:rPr>
            </w:pPr>
            <w:r w:rsidRPr="00DF7A48">
              <w:rPr>
                <w:rFonts w:ascii="Arial" w:hAnsi="Arial" w:cs="Arial"/>
                <w:b/>
                <w:color w:val="000000"/>
                <w:sz w:val="18"/>
                <w:szCs w:val="18"/>
                <w:lang w:val="es-AR" w:eastAsia="es-AR"/>
              </w:rPr>
              <w:t xml:space="preserve">&amp;  </w:t>
            </w:r>
          </w:p>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r w:rsidRPr="00DF7A48">
              <w:rPr>
                <w:rFonts w:ascii="Arial" w:hAnsi="Arial" w:cs="Arial"/>
                <w:b/>
                <w:color w:val="000000"/>
                <w:sz w:val="18"/>
                <w:szCs w:val="18"/>
                <w:lang w:val="es-AR" w:eastAsia="es-AR"/>
              </w:rPr>
              <w:t>B: -10%</w:t>
            </w:r>
          </w:p>
        </w:tc>
        <w:tc>
          <w:tcPr>
            <w:tcW w:w="1566" w:type="dxa"/>
            <w:shd w:val="clear" w:color="auto" w:fill="D9D9D9" w:themeFill="background1" w:themeFillShade="D9"/>
            <w:vAlign w:val="center"/>
          </w:tcPr>
          <w:p w:rsidR="00DF7A48" w:rsidRPr="00DF7A48" w:rsidRDefault="00DF7A48" w:rsidP="004021F1">
            <w:pPr>
              <w:spacing w:line="276" w:lineRule="auto"/>
              <w:jc w:val="center"/>
              <w:rPr>
                <w:rFonts w:ascii="Arial" w:hAnsi="Arial" w:cs="Arial"/>
                <w:b/>
                <w:color w:val="000000"/>
                <w:sz w:val="18"/>
                <w:szCs w:val="18"/>
                <w:lang w:val="es-AR" w:eastAsia="es-AR"/>
              </w:rPr>
            </w:pPr>
            <w:r w:rsidRPr="00DF7A48">
              <w:rPr>
                <w:rFonts w:ascii="Arial" w:hAnsi="Arial" w:cs="Arial"/>
                <w:b/>
                <w:color w:val="000000"/>
                <w:sz w:val="18"/>
                <w:szCs w:val="18"/>
                <w:lang w:val="es-AR" w:eastAsia="es-AR"/>
              </w:rPr>
              <w:t>CI: +</w:t>
            </w:r>
            <w:r w:rsidR="004D262D">
              <w:rPr>
                <w:rFonts w:ascii="Arial" w:hAnsi="Arial" w:cs="Arial"/>
                <w:b/>
                <w:color w:val="000000"/>
                <w:sz w:val="18"/>
                <w:szCs w:val="18"/>
                <w:lang w:val="es-AR" w:eastAsia="es-AR"/>
              </w:rPr>
              <w:t>2</w:t>
            </w:r>
            <w:r w:rsidRPr="00DF7A48">
              <w:rPr>
                <w:rFonts w:ascii="Arial" w:hAnsi="Arial" w:cs="Arial"/>
                <w:b/>
                <w:color w:val="000000"/>
                <w:sz w:val="18"/>
                <w:szCs w:val="18"/>
                <w:lang w:val="es-AR" w:eastAsia="es-AR"/>
              </w:rPr>
              <w:t xml:space="preserve">0% &amp;  </w:t>
            </w:r>
          </w:p>
          <w:p w:rsidR="00DF7A48" w:rsidRPr="00DF7A48" w:rsidRDefault="00DF7A48" w:rsidP="004D262D">
            <w:pPr>
              <w:pStyle w:val="Paragraph"/>
              <w:tabs>
                <w:tab w:val="num" w:pos="1296"/>
                <w:tab w:val="num" w:pos="1926"/>
                <w:tab w:val="num" w:pos="2147"/>
              </w:tabs>
              <w:jc w:val="center"/>
              <w:rPr>
                <w:rFonts w:ascii="Arial" w:hAnsi="Arial" w:cs="Arial"/>
                <w:sz w:val="18"/>
                <w:szCs w:val="18"/>
                <w:lang w:val="es-AR"/>
              </w:rPr>
            </w:pPr>
            <w:r w:rsidRPr="00DF7A48">
              <w:rPr>
                <w:rFonts w:ascii="Arial" w:hAnsi="Arial" w:cs="Arial"/>
                <w:b/>
                <w:color w:val="000000"/>
                <w:sz w:val="18"/>
                <w:szCs w:val="18"/>
                <w:lang w:val="es-AR" w:eastAsia="es-AR"/>
              </w:rPr>
              <w:t>B: -</w:t>
            </w:r>
            <w:r w:rsidR="004D262D">
              <w:rPr>
                <w:rFonts w:ascii="Arial" w:hAnsi="Arial" w:cs="Arial"/>
                <w:b/>
                <w:color w:val="000000"/>
                <w:sz w:val="18"/>
                <w:szCs w:val="18"/>
                <w:lang w:val="es-AR" w:eastAsia="es-AR"/>
              </w:rPr>
              <w:t>2</w:t>
            </w:r>
            <w:r w:rsidRPr="00DF7A48">
              <w:rPr>
                <w:rFonts w:ascii="Arial" w:hAnsi="Arial" w:cs="Arial"/>
                <w:b/>
                <w:color w:val="000000"/>
                <w:sz w:val="18"/>
                <w:szCs w:val="18"/>
                <w:lang w:val="es-AR" w:eastAsia="es-AR"/>
              </w:rPr>
              <w:t>0%</w:t>
            </w:r>
          </w:p>
        </w:tc>
      </w:tr>
      <w:tr w:rsidR="00DF7A48" w:rsidRPr="00DF7A48" w:rsidTr="001E4C61">
        <w:tc>
          <w:tcPr>
            <w:tcW w:w="2718" w:type="dxa"/>
            <w:vAlign w:val="center"/>
          </w:tcPr>
          <w:p w:rsidR="00DF7A48" w:rsidRPr="00DF7A48" w:rsidRDefault="00DF7A48" w:rsidP="00DF7A48">
            <w:pPr>
              <w:pStyle w:val="Paragraph"/>
              <w:tabs>
                <w:tab w:val="clear" w:pos="720"/>
              </w:tabs>
              <w:spacing w:before="0" w:after="0"/>
              <w:ind w:left="0" w:firstLine="0"/>
              <w:jc w:val="left"/>
              <w:rPr>
                <w:rFonts w:ascii="Arial" w:hAnsi="Arial" w:cs="Arial"/>
                <w:sz w:val="18"/>
                <w:szCs w:val="18"/>
                <w:lang w:val="es-AR"/>
              </w:rPr>
            </w:pPr>
            <w:r w:rsidRPr="00DF7A48">
              <w:rPr>
                <w:rFonts w:ascii="Arial" w:hAnsi="Arial" w:cs="Arial"/>
                <w:sz w:val="20"/>
              </w:rPr>
              <w:t>Tramo I: El Amatillo-Jícaro Galán</w:t>
            </w:r>
          </w:p>
        </w:tc>
        <w:tc>
          <w:tcPr>
            <w:tcW w:w="1080" w:type="dxa"/>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r w:rsidRPr="00DF7A48">
              <w:rPr>
                <w:rFonts w:ascii="Arial" w:hAnsi="Arial" w:cs="Arial"/>
                <w:color w:val="000000"/>
                <w:sz w:val="18"/>
                <w:szCs w:val="18"/>
                <w:lang w:val="es-AR" w:eastAsia="es-AR"/>
              </w:rPr>
              <w:t>40</w:t>
            </w:r>
          </w:p>
        </w:tc>
        <w:tc>
          <w:tcPr>
            <w:tcW w:w="1080" w:type="dxa"/>
            <w:vAlign w:val="center"/>
          </w:tcPr>
          <w:p w:rsidR="00DF7A48" w:rsidRPr="00DF7A48" w:rsidRDefault="00DF7A48" w:rsidP="004021F1">
            <w:pPr>
              <w:pStyle w:val="Paragraph"/>
              <w:tabs>
                <w:tab w:val="num" w:pos="1296"/>
                <w:tab w:val="num" w:pos="1926"/>
                <w:tab w:val="num" w:pos="2147"/>
              </w:tabs>
              <w:jc w:val="right"/>
              <w:rPr>
                <w:rFonts w:ascii="Arial" w:hAnsi="Arial" w:cs="Arial"/>
                <w:sz w:val="18"/>
                <w:szCs w:val="18"/>
                <w:lang w:val="es-AR"/>
              </w:rPr>
            </w:pPr>
            <w:r w:rsidRPr="00DF7A48">
              <w:rPr>
                <w:rFonts w:ascii="Arial" w:hAnsi="Arial" w:cs="Arial"/>
                <w:color w:val="000000"/>
                <w:sz w:val="18"/>
                <w:szCs w:val="18"/>
              </w:rPr>
              <w:t>21.377,5</w:t>
            </w:r>
          </w:p>
        </w:tc>
        <w:tc>
          <w:tcPr>
            <w:tcW w:w="1044" w:type="dxa"/>
            <w:vAlign w:val="center"/>
          </w:tcPr>
          <w:p w:rsidR="00DF7A48" w:rsidRPr="00DF7A48" w:rsidRDefault="00DF7A48" w:rsidP="004021F1">
            <w:pPr>
              <w:pStyle w:val="Paragraph"/>
              <w:tabs>
                <w:tab w:val="num" w:pos="1296"/>
                <w:tab w:val="num" w:pos="1926"/>
                <w:tab w:val="num" w:pos="2147"/>
              </w:tabs>
              <w:jc w:val="right"/>
              <w:rPr>
                <w:rFonts w:ascii="Arial" w:hAnsi="Arial" w:cs="Arial"/>
                <w:sz w:val="18"/>
                <w:szCs w:val="18"/>
                <w:lang w:val="es-AR"/>
              </w:rPr>
            </w:pPr>
            <w:r w:rsidRPr="00DF7A48">
              <w:rPr>
                <w:rFonts w:ascii="Arial" w:hAnsi="Arial" w:cs="Arial"/>
                <w:color w:val="000000"/>
                <w:sz w:val="18"/>
                <w:szCs w:val="18"/>
              </w:rPr>
              <w:t>27.080</w:t>
            </w:r>
          </w:p>
        </w:tc>
        <w:tc>
          <w:tcPr>
            <w:tcW w:w="720" w:type="dxa"/>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r w:rsidRPr="00DF7A48">
              <w:rPr>
                <w:rFonts w:ascii="Arial" w:hAnsi="Arial" w:cs="Arial"/>
                <w:color w:val="000000"/>
                <w:sz w:val="18"/>
                <w:szCs w:val="18"/>
                <w:lang w:val="es-AR" w:eastAsia="es-AR"/>
              </w:rPr>
              <w:t>33,5</w:t>
            </w:r>
          </w:p>
        </w:tc>
        <w:tc>
          <w:tcPr>
            <w:tcW w:w="1080" w:type="dxa"/>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r w:rsidRPr="00DF7A48">
              <w:rPr>
                <w:rFonts w:ascii="Arial" w:hAnsi="Arial" w:cs="Arial"/>
                <w:color w:val="000000"/>
                <w:sz w:val="18"/>
                <w:szCs w:val="18"/>
                <w:lang w:val="es-AR" w:eastAsia="es-AR"/>
              </w:rPr>
              <w:t>28,6</w:t>
            </w:r>
          </w:p>
        </w:tc>
        <w:tc>
          <w:tcPr>
            <w:tcW w:w="1566" w:type="dxa"/>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r w:rsidRPr="00DF7A48">
              <w:rPr>
                <w:rFonts w:ascii="Arial" w:hAnsi="Arial" w:cs="Arial"/>
                <w:color w:val="000000"/>
                <w:sz w:val="18"/>
                <w:szCs w:val="18"/>
                <w:lang w:val="es-AR" w:eastAsia="es-AR"/>
              </w:rPr>
              <w:t>24,1</w:t>
            </w:r>
          </w:p>
        </w:tc>
      </w:tr>
      <w:tr w:rsidR="00DF7A48" w:rsidRPr="00DF7A48" w:rsidTr="001E4C61">
        <w:tc>
          <w:tcPr>
            <w:tcW w:w="2718" w:type="dxa"/>
            <w:vAlign w:val="center"/>
          </w:tcPr>
          <w:p w:rsidR="00DF7A48" w:rsidRPr="00DF7A48" w:rsidRDefault="00DF7A48" w:rsidP="00DF7A48">
            <w:pPr>
              <w:pStyle w:val="Paragraph"/>
              <w:tabs>
                <w:tab w:val="clear" w:pos="720"/>
              </w:tabs>
              <w:spacing w:before="0" w:after="0"/>
              <w:ind w:left="0" w:firstLine="0"/>
              <w:jc w:val="left"/>
              <w:rPr>
                <w:rFonts w:ascii="Arial" w:hAnsi="Arial" w:cs="Arial"/>
                <w:sz w:val="18"/>
                <w:szCs w:val="18"/>
                <w:lang w:val="es-AR"/>
              </w:rPr>
            </w:pPr>
            <w:r w:rsidRPr="00DF7A48">
              <w:rPr>
                <w:rFonts w:ascii="Arial" w:hAnsi="Arial" w:cs="Arial"/>
                <w:sz w:val="20"/>
              </w:rPr>
              <w:t>TramoII: Jícaro Galán-Choluteca</w:t>
            </w:r>
          </w:p>
        </w:tc>
        <w:tc>
          <w:tcPr>
            <w:tcW w:w="1080" w:type="dxa"/>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r w:rsidRPr="00DF7A48">
              <w:rPr>
                <w:rFonts w:ascii="Arial" w:hAnsi="Arial" w:cs="Arial"/>
                <w:color w:val="000000"/>
                <w:sz w:val="18"/>
                <w:szCs w:val="18"/>
                <w:lang w:eastAsia="es-AR"/>
              </w:rPr>
              <w:t>57</w:t>
            </w:r>
          </w:p>
        </w:tc>
        <w:tc>
          <w:tcPr>
            <w:tcW w:w="1080" w:type="dxa"/>
            <w:vAlign w:val="center"/>
          </w:tcPr>
          <w:p w:rsidR="00DF7A48" w:rsidRPr="00DF7A48" w:rsidRDefault="00DF7A48" w:rsidP="004021F1">
            <w:pPr>
              <w:pStyle w:val="Paragraph"/>
              <w:tabs>
                <w:tab w:val="num" w:pos="1296"/>
                <w:tab w:val="num" w:pos="1926"/>
                <w:tab w:val="num" w:pos="2147"/>
              </w:tabs>
              <w:jc w:val="right"/>
              <w:rPr>
                <w:rFonts w:ascii="Arial" w:hAnsi="Arial" w:cs="Arial"/>
                <w:sz w:val="18"/>
                <w:szCs w:val="18"/>
                <w:lang w:val="es-AR"/>
              </w:rPr>
            </w:pPr>
            <w:r w:rsidRPr="00DF7A48">
              <w:rPr>
                <w:rFonts w:ascii="Arial" w:hAnsi="Arial" w:cs="Arial"/>
                <w:color w:val="000000"/>
                <w:sz w:val="18"/>
                <w:szCs w:val="18"/>
              </w:rPr>
              <w:t>36.425,0</w:t>
            </w:r>
          </w:p>
        </w:tc>
        <w:tc>
          <w:tcPr>
            <w:tcW w:w="1044" w:type="dxa"/>
            <w:vAlign w:val="center"/>
          </w:tcPr>
          <w:p w:rsidR="00DF7A48" w:rsidRPr="00DF7A48" w:rsidRDefault="00DF7A48" w:rsidP="004021F1">
            <w:pPr>
              <w:pStyle w:val="Paragraph"/>
              <w:tabs>
                <w:tab w:val="num" w:pos="1296"/>
                <w:tab w:val="num" w:pos="1926"/>
                <w:tab w:val="num" w:pos="2147"/>
              </w:tabs>
              <w:jc w:val="right"/>
              <w:rPr>
                <w:rFonts w:ascii="Arial" w:hAnsi="Arial" w:cs="Arial"/>
                <w:sz w:val="18"/>
                <w:szCs w:val="18"/>
                <w:lang w:val="es-AR"/>
              </w:rPr>
            </w:pPr>
            <w:r w:rsidRPr="00DF7A48">
              <w:rPr>
                <w:rFonts w:ascii="Arial" w:hAnsi="Arial" w:cs="Arial"/>
                <w:color w:val="000000"/>
                <w:sz w:val="18"/>
                <w:szCs w:val="18"/>
              </w:rPr>
              <w:t>110.150</w:t>
            </w:r>
          </w:p>
        </w:tc>
        <w:tc>
          <w:tcPr>
            <w:tcW w:w="720" w:type="dxa"/>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r w:rsidRPr="00DF7A48">
              <w:rPr>
                <w:rFonts w:ascii="Arial" w:hAnsi="Arial" w:cs="Arial"/>
                <w:color w:val="000000"/>
                <w:sz w:val="18"/>
                <w:szCs w:val="18"/>
                <w:lang w:eastAsia="es-AR"/>
              </w:rPr>
              <w:t>83,7</w:t>
            </w:r>
          </w:p>
        </w:tc>
        <w:tc>
          <w:tcPr>
            <w:tcW w:w="1080" w:type="dxa"/>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r w:rsidRPr="00DF7A48">
              <w:rPr>
                <w:rFonts w:ascii="Arial" w:hAnsi="Arial" w:cs="Arial"/>
                <w:color w:val="000000"/>
                <w:sz w:val="18"/>
                <w:szCs w:val="18"/>
                <w:lang w:eastAsia="es-AR"/>
              </w:rPr>
              <w:t>69,2</w:t>
            </w:r>
          </w:p>
        </w:tc>
        <w:tc>
          <w:tcPr>
            <w:tcW w:w="1566" w:type="dxa"/>
            <w:vAlign w:val="center"/>
          </w:tcPr>
          <w:p w:rsidR="00DF7A48" w:rsidRPr="00DF7A48" w:rsidRDefault="00DF7A48" w:rsidP="004021F1">
            <w:pPr>
              <w:pStyle w:val="Paragraph"/>
              <w:tabs>
                <w:tab w:val="num" w:pos="1296"/>
                <w:tab w:val="num" w:pos="1926"/>
                <w:tab w:val="num" w:pos="2147"/>
              </w:tabs>
              <w:jc w:val="center"/>
              <w:rPr>
                <w:rFonts w:ascii="Arial" w:hAnsi="Arial" w:cs="Arial"/>
                <w:sz w:val="18"/>
                <w:szCs w:val="18"/>
                <w:lang w:val="es-AR"/>
              </w:rPr>
            </w:pPr>
            <w:r w:rsidRPr="00DF7A48">
              <w:rPr>
                <w:rFonts w:ascii="Arial" w:hAnsi="Arial" w:cs="Arial"/>
                <w:color w:val="000000"/>
                <w:sz w:val="18"/>
                <w:szCs w:val="18"/>
                <w:lang w:eastAsia="es-AR"/>
              </w:rPr>
              <w:t>57,1</w:t>
            </w:r>
          </w:p>
        </w:tc>
      </w:tr>
    </w:tbl>
    <w:p w:rsidR="00DF7A48" w:rsidRPr="00284127" w:rsidRDefault="00DF7A48" w:rsidP="00DF7A48">
      <w:pPr>
        <w:pStyle w:val="Paragraph"/>
        <w:tabs>
          <w:tab w:val="num" w:pos="1296"/>
          <w:tab w:val="num" w:pos="1926"/>
          <w:tab w:val="num" w:pos="2147"/>
        </w:tabs>
        <w:ind w:left="720" w:firstLine="0"/>
        <w:rPr>
          <w:rFonts w:ascii="Arial" w:hAnsi="Arial" w:cs="Arial"/>
          <w:sz w:val="16"/>
          <w:szCs w:val="16"/>
          <w:lang w:val="es-AR"/>
        </w:rPr>
      </w:pPr>
      <w:r w:rsidRPr="00284127">
        <w:rPr>
          <w:rFonts w:ascii="Arial" w:hAnsi="Arial" w:cs="Arial"/>
          <w:sz w:val="16"/>
          <w:szCs w:val="16"/>
          <w:lang w:val="es-AR"/>
        </w:rPr>
        <w:t>CI: Costo Inversión;  B: Beneficio</w:t>
      </w:r>
      <w:r>
        <w:rPr>
          <w:rFonts w:ascii="Arial" w:hAnsi="Arial" w:cs="Arial"/>
          <w:sz w:val="16"/>
          <w:szCs w:val="16"/>
          <w:lang w:val="es-AR"/>
        </w:rPr>
        <w:t>s</w:t>
      </w:r>
    </w:p>
    <w:p w:rsidR="00313D20" w:rsidRPr="007F244D" w:rsidRDefault="00DF7A48" w:rsidP="007F244D">
      <w:pPr>
        <w:pStyle w:val="Paragraph"/>
        <w:tabs>
          <w:tab w:val="clear" w:pos="720"/>
          <w:tab w:val="num" w:pos="2147"/>
        </w:tabs>
        <w:ind w:left="0" w:firstLine="0"/>
        <w:rPr>
          <w:rFonts w:ascii="Arial" w:hAnsi="Arial" w:cs="Arial"/>
          <w:sz w:val="22"/>
          <w:lang w:val="es-AR"/>
        </w:rPr>
      </w:pPr>
      <w:r w:rsidRPr="009F3992">
        <w:rPr>
          <w:rFonts w:ascii="Arial" w:hAnsi="Arial" w:cs="Arial"/>
          <w:sz w:val="22"/>
          <w:lang w:val="es-AR"/>
        </w:rPr>
        <w:t>Existen otros beneficios adicionales que no fueron cuantificados y que resultan tanto del carácter estratégico para el desarrollo e integración socio-económica del área de influencia de</w:t>
      </w:r>
      <w:r>
        <w:rPr>
          <w:rFonts w:ascii="Arial" w:hAnsi="Arial" w:cs="Arial"/>
          <w:sz w:val="22"/>
          <w:lang w:val="es-AR"/>
        </w:rPr>
        <w:t>l CPM</w:t>
      </w:r>
      <w:r w:rsidRPr="009F3992">
        <w:rPr>
          <w:rFonts w:ascii="Arial" w:hAnsi="Arial" w:cs="Arial"/>
          <w:sz w:val="22"/>
          <w:lang w:val="es-AR"/>
        </w:rPr>
        <w:t>, como i) el impacto en la oferta productiva local e incrementos del valor agregado de la producción agropecuaria; ii) el desarrollo del sector turístico; y iii) los ahorros en los costos de salud por reducción de los accidentes viales, entre otro</w:t>
      </w:r>
      <w:r>
        <w:rPr>
          <w:rFonts w:ascii="Arial" w:hAnsi="Arial" w:cs="Arial"/>
          <w:sz w:val="22"/>
          <w:lang w:val="es-AR"/>
        </w:rPr>
        <w:t>s</w:t>
      </w:r>
      <w:r w:rsidRPr="009F3992">
        <w:rPr>
          <w:rFonts w:ascii="Arial" w:hAnsi="Arial" w:cs="Arial"/>
          <w:sz w:val="22"/>
          <w:lang w:val="es-AR"/>
        </w:rPr>
        <w:t>. Así como también la mejora de la transitabilidad en el aumento del acceso a los servicios sociales (escuelas, centros de salud, mercados, etc.)</w:t>
      </w:r>
    </w:p>
    <w:p w:rsidR="00413652" w:rsidRPr="00413652" w:rsidRDefault="006D01D1" w:rsidP="00524DCC">
      <w:pPr>
        <w:pStyle w:val="Heading4"/>
        <w:numPr>
          <w:ilvl w:val="1"/>
          <w:numId w:val="14"/>
        </w:numPr>
        <w:tabs>
          <w:tab w:val="clear" w:pos="1440"/>
          <w:tab w:val="left" w:pos="720"/>
        </w:tabs>
        <w:jc w:val="left"/>
        <w:rPr>
          <w:rFonts w:ascii="Arial" w:hAnsi="Arial" w:cs="Arial"/>
          <w:noProof w:val="0"/>
          <w:sz w:val="22"/>
          <w:szCs w:val="22"/>
          <w:lang w:val="es-MX"/>
        </w:rPr>
      </w:pPr>
      <w:r w:rsidRPr="000D4EA8">
        <w:rPr>
          <w:rFonts w:ascii="Arial" w:hAnsi="Arial" w:cs="Arial"/>
          <w:noProof w:val="0"/>
          <w:sz w:val="22"/>
          <w:szCs w:val="22"/>
          <w:lang w:val="es-MX"/>
        </w:rPr>
        <w:t xml:space="preserve">Metodología de Evaluación </w:t>
      </w:r>
      <w:r w:rsidR="00D85262" w:rsidRPr="000D4EA8">
        <w:rPr>
          <w:rFonts w:ascii="Arial" w:hAnsi="Arial" w:cs="Arial"/>
          <w:noProof w:val="0"/>
          <w:sz w:val="22"/>
          <w:szCs w:val="22"/>
          <w:lang w:val="es-MX"/>
        </w:rPr>
        <w:t>Económica</w:t>
      </w:r>
      <w:r w:rsidRPr="000D4EA8">
        <w:rPr>
          <w:rFonts w:ascii="Arial" w:hAnsi="Arial" w:cs="Arial"/>
          <w:noProof w:val="0"/>
          <w:sz w:val="22"/>
          <w:szCs w:val="22"/>
          <w:lang w:val="es-MX"/>
        </w:rPr>
        <w:t xml:space="preserve"> Ex Post </w:t>
      </w:r>
      <w:r w:rsidR="00413652">
        <w:rPr>
          <w:rFonts w:ascii="Arial" w:hAnsi="Arial" w:cs="Arial"/>
          <w:noProof w:val="0"/>
          <w:sz w:val="22"/>
          <w:szCs w:val="22"/>
          <w:lang w:val="es-MX"/>
        </w:rPr>
        <w:t xml:space="preserve">del </w:t>
      </w:r>
      <w:r w:rsidR="00413652" w:rsidRPr="00413652">
        <w:rPr>
          <w:rFonts w:ascii="Arial" w:hAnsi="Arial" w:cs="Arial"/>
          <w:noProof w:val="0"/>
          <w:sz w:val="22"/>
          <w:szCs w:val="22"/>
          <w:lang w:val="es-MX"/>
        </w:rPr>
        <w:t>Programa de Integración Vial Regional HO-L1104</w:t>
      </w:r>
    </w:p>
    <w:p w:rsidR="005B36C1" w:rsidRPr="000D4EA8" w:rsidRDefault="006D01D1" w:rsidP="0038003E">
      <w:pPr>
        <w:pStyle w:val="AutoNumpara"/>
        <w:numPr>
          <w:ilvl w:val="0"/>
          <w:numId w:val="0"/>
        </w:numPr>
        <w:rPr>
          <w:rFonts w:ascii="Arial" w:hAnsi="Arial" w:cs="Arial"/>
          <w:sz w:val="22"/>
          <w:lang w:val="es-MX"/>
        </w:rPr>
      </w:pPr>
      <w:r w:rsidRPr="000D4EA8">
        <w:rPr>
          <w:rFonts w:ascii="Arial" w:hAnsi="Arial" w:cs="Arial"/>
          <w:sz w:val="22"/>
          <w:lang w:val="es-MX"/>
        </w:rPr>
        <w:t xml:space="preserve">Se utilizarán metodologías Antes y Después, así como Análisis Costo-Beneficio ex Post para medir los indicadores de resultado del Programa. </w:t>
      </w:r>
      <w:r w:rsidR="005B36C1" w:rsidRPr="000D4EA8">
        <w:rPr>
          <w:rFonts w:ascii="Arial" w:hAnsi="Arial" w:cs="Arial"/>
          <w:sz w:val="22"/>
          <w:lang w:val="es-MX"/>
        </w:rPr>
        <w:t xml:space="preserve">Se utilizarán metodologías Antes y Después, </w:t>
      </w:r>
      <w:r w:rsidR="005B36C1" w:rsidRPr="000D4EA8">
        <w:rPr>
          <w:rFonts w:ascii="Arial" w:hAnsi="Arial" w:cs="Arial"/>
          <w:sz w:val="22"/>
          <w:lang w:val="es-MX"/>
        </w:rPr>
        <w:lastRenderedPageBreak/>
        <w:t>así como Análisis Costo-Beneficio ex Post para medir los indicadores de resultado del Programa. La evaluación se basa principalmente en la utilización del Modelo Highway Development and Management(HDM-4), la cual es una aplicación informática que se ha desarrollado como parte de un esfuerzo del Banco Mundial, el Banco Asiático de Desarrollo, el Departamento de Desarrollo Internacional del Reino Unido, la Administración Nacional de Carreteras de Suecia y el TRRL (Transport and Road Research Laboratory) para ayudar a los países en vías de desarrollo a planear y mejorar las condiciones de la infraestructura carretera.</w:t>
      </w:r>
    </w:p>
    <w:p w:rsidR="00AC5742" w:rsidRPr="000D4EA8" w:rsidRDefault="006D01D1" w:rsidP="00960191">
      <w:pPr>
        <w:pStyle w:val="AutoNumpara"/>
        <w:numPr>
          <w:ilvl w:val="0"/>
          <w:numId w:val="0"/>
        </w:numPr>
        <w:rPr>
          <w:rFonts w:ascii="Arial" w:hAnsi="Arial" w:cs="Arial"/>
          <w:noProof w:val="0"/>
          <w:sz w:val="22"/>
          <w:szCs w:val="22"/>
          <w:lang w:val="es-MX"/>
        </w:rPr>
      </w:pPr>
      <w:r w:rsidRPr="000D4EA8">
        <w:rPr>
          <w:rFonts w:ascii="Arial" w:hAnsi="Arial" w:cs="Arial"/>
          <w:sz w:val="22"/>
          <w:lang w:val="es-MX"/>
        </w:rPr>
        <w:t>El análisis costo beneficio ex post de cada una de las obras financiadas por el programa será una réplica del modelo utilizado ex ante, que se realizó como parte de los estudios de elegibilidad y factibilidad de las</w:t>
      </w:r>
      <w:r w:rsidRPr="000D4EA8">
        <w:rPr>
          <w:rFonts w:ascii="Arial" w:hAnsi="Arial" w:cs="Arial"/>
          <w:lang w:val="es-MX"/>
        </w:rPr>
        <w:t xml:space="preserve"> </w:t>
      </w:r>
      <w:r w:rsidRPr="000D4EA8">
        <w:rPr>
          <w:rFonts w:ascii="Arial" w:hAnsi="Arial" w:cs="Arial"/>
          <w:sz w:val="22"/>
          <w:lang w:val="es-MX"/>
        </w:rPr>
        <w:t>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w:t>
      </w:r>
      <w:r w:rsidRPr="000D4EA8">
        <w:rPr>
          <w:rFonts w:ascii="Arial" w:hAnsi="Arial" w:cs="Arial"/>
          <w:lang w:val="es-MX"/>
        </w:rPr>
        <w:t xml:space="preserve"> </w:t>
      </w:r>
      <w:r w:rsidRPr="000D4EA8">
        <w:rPr>
          <w:rFonts w:ascii="Arial" w:hAnsi="Arial" w:cs="Arial"/>
          <w:sz w:val="22"/>
          <w:lang w:val="es-MX"/>
        </w:rPr>
        <w:t>materializaron. Este análisis en etapas permite aislar el efecto de un posible aumento exógeno de costos del efecto de cambios en los beneficios realizados.</w:t>
      </w:r>
    </w:p>
    <w:p w:rsidR="00983F6C" w:rsidRPr="000D4EA8" w:rsidRDefault="006D01D1" w:rsidP="00AC5742">
      <w:pPr>
        <w:pStyle w:val="Paragraph"/>
        <w:numPr>
          <w:ilvl w:val="1"/>
          <w:numId w:val="0"/>
        </w:numPr>
        <w:tabs>
          <w:tab w:val="num" w:pos="709"/>
          <w:tab w:val="num" w:pos="2147"/>
        </w:tabs>
        <w:rPr>
          <w:rFonts w:ascii="Arial" w:hAnsi="Arial" w:cs="Arial"/>
          <w:color w:val="000000"/>
          <w:sz w:val="22"/>
          <w:lang w:val="es-MX"/>
        </w:rPr>
      </w:pPr>
      <w:r w:rsidRPr="000D4EA8">
        <w:rPr>
          <w:rFonts w:ascii="Arial" w:hAnsi="Arial" w:cs="Arial"/>
          <w:sz w:val="22"/>
          <w:lang w:val="es-MX"/>
        </w:rPr>
        <w:t xml:space="preserve">Para realizar la evaluación ex post será necesario haber contabilizado el nuevo tránsito circulante y el IRI del tramo ejecutado, y puesto en servicio. </w:t>
      </w:r>
    </w:p>
    <w:p w:rsidR="001C02C5" w:rsidRPr="000D4EA8" w:rsidRDefault="001C02C5" w:rsidP="00B300EA">
      <w:pPr>
        <w:rPr>
          <w:rFonts w:ascii="Arial" w:hAnsi="Arial" w:cs="Arial"/>
          <w:color w:val="000000"/>
          <w:sz w:val="22"/>
          <w:szCs w:val="22"/>
          <w:lang w:val="es-MX"/>
        </w:rPr>
      </w:pPr>
    </w:p>
    <w:p w:rsidR="001B5186" w:rsidRPr="000D4EA8" w:rsidRDefault="006D01D1" w:rsidP="00524DCC">
      <w:pPr>
        <w:pStyle w:val="Heading4"/>
        <w:numPr>
          <w:ilvl w:val="1"/>
          <w:numId w:val="14"/>
        </w:numPr>
        <w:tabs>
          <w:tab w:val="clear" w:pos="1440"/>
          <w:tab w:val="left" w:pos="720"/>
        </w:tabs>
        <w:jc w:val="left"/>
        <w:rPr>
          <w:rFonts w:ascii="Arial" w:hAnsi="Arial" w:cs="Arial"/>
          <w:noProof w:val="0"/>
          <w:sz w:val="22"/>
          <w:szCs w:val="22"/>
          <w:lang w:val="es-MX"/>
        </w:rPr>
      </w:pPr>
      <w:r w:rsidRPr="000D4EA8">
        <w:rPr>
          <w:rFonts w:ascii="Arial" w:hAnsi="Arial" w:cs="Arial"/>
          <w:noProof w:val="0"/>
          <w:sz w:val="22"/>
          <w:szCs w:val="22"/>
          <w:lang w:val="es-MX"/>
        </w:rPr>
        <w:t xml:space="preserve">Información de los Resultados </w:t>
      </w:r>
    </w:p>
    <w:p w:rsidR="00983F6C" w:rsidRPr="000D4EA8" w:rsidRDefault="006D01D1" w:rsidP="00983F6C">
      <w:pPr>
        <w:pStyle w:val="AutoNumpara"/>
        <w:numPr>
          <w:ilvl w:val="0"/>
          <w:numId w:val="0"/>
        </w:numPr>
        <w:rPr>
          <w:rFonts w:ascii="Arial" w:hAnsi="Arial" w:cs="Arial"/>
          <w:noProof w:val="0"/>
          <w:sz w:val="22"/>
          <w:szCs w:val="22"/>
          <w:lang w:val="es-MX"/>
        </w:rPr>
      </w:pPr>
      <w:r w:rsidRPr="000D4EA8">
        <w:rPr>
          <w:rFonts w:ascii="Arial" w:hAnsi="Arial" w:cs="Arial"/>
          <w:noProof w:val="0"/>
          <w:sz w:val="22"/>
          <w:szCs w:val="22"/>
          <w:lang w:val="es-MX"/>
        </w:rPr>
        <w:t>Al finalizar cada una de las o</w:t>
      </w:r>
      <w:r w:rsidR="00960191" w:rsidRPr="000D4EA8">
        <w:rPr>
          <w:rFonts w:ascii="Arial" w:hAnsi="Arial" w:cs="Arial"/>
          <w:noProof w:val="0"/>
          <w:sz w:val="22"/>
          <w:szCs w:val="22"/>
          <w:lang w:val="es-MX"/>
        </w:rPr>
        <w:t>bras financiadas por el proyecto</w:t>
      </w:r>
      <w:r w:rsidRPr="000D4EA8">
        <w:rPr>
          <w:rFonts w:ascii="Arial" w:hAnsi="Arial" w:cs="Arial"/>
          <w:noProof w:val="0"/>
          <w:sz w:val="22"/>
          <w:szCs w:val="22"/>
          <w:lang w:val="es-MX"/>
        </w:rPr>
        <w:t xml:space="preserve">, la </w:t>
      </w:r>
      <w:r w:rsidR="00960191" w:rsidRPr="000D4EA8">
        <w:rPr>
          <w:rFonts w:ascii="Arial" w:hAnsi="Arial" w:cs="Arial"/>
          <w:noProof w:val="0"/>
          <w:sz w:val="22"/>
          <w:szCs w:val="22"/>
          <w:lang w:val="es-MX"/>
        </w:rPr>
        <w:t xml:space="preserve">UEP </w:t>
      </w:r>
      <w:r w:rsidRPr="000D4EA8">
        <w:rPr>
          <w:rFonts w:ascii="Arial" w:hAnsi="Arial" w:cs="Arial"/>
          <w:noProof w:val="0"/>
          <w:sz w:val="22"/>
          <w:szCs w:val="22"/>
          <w:lang w:val="es-MX"/>
        </w:rPr>
        <w:t xml:space="preserve">del mismo entregara un Informe Final de Resultados de la Obra, la cual deberá incluir los resultados del Análisis Costo Beneficio Ex - Post y su comparación con el Análisis Costo Beneficio Ex Ante. El Informe Final será elaborado por la Unidad Ejecutora y entregado a la División de </w:t>
      </w:r>
      <w:r w:rsidR="00D85262" w:rsidRPr="000D4EA8">
        <w:rPr>
          <w:rFonts w:ascii="Arial" w:hAnsi="Arial" w:cs="Arial"/>
          <w:noProof w:val="0"/>
          <w:sz w:val="22"/>
          <w:szCs w:val="22"/>
          <w:lang w:val="es-MX"/>
        </w:rPr>
        <w:t>Transporte</w:t>
      </w:r>
      <w:r w:rsidRPr="000D4EA8">
        <w:rPr>
          <w:rFonts w:ascii="Arial" w:hAnsi="Arial" w:cs="Arial"/>
          <w:noProof w:val="0"/>
          <w:sz w:val="22"/>
          <w:szCs w:val="22"/>
          <w:lang w:val="es-MX"/>
        </w:rPr>
        <w:t xml:space="preserve"> del BID, a través del Jefe de Equipo BID</w:t>
      </w:r>
      <w:r w:rsidR="001E4C61">
        <w:rPr>
          <w:rFonts w:ascii="Arial" w:hAnsi="Arial" w:cs="Arial"/>
          <w:noProof w:val="0"/>
          <w:sz w:val="22"/>
          <w:szCs w:val="22"/>
          <w:lang w:val="es-MX"/>
        </w:rPr>
        <w:t>.</w:t>
      </w:r>
    </w:p>
    <w:p w:rsidR="00D74C2D" w:rsidRPr="000D4EA8" w:rsidRDefault="006D01D1" w:rsidP="00B300EA">
      <w:pPr>
        <w:pStyle w:val="AutoNumpara"/>
        <w:numPr>
          <w:ilvl w:val="0"/>
          <w:numId w:val="0"/>
        </w:numPr>
        <w:rPr>
          <w:rFonts w:ascii="Arial" w:hAnsi="Arial" w:cs="Arial"/>
          <w:noProof w:val="0"/>
          <w:color w:val="000000"/>
          <w:sz w:val="22"/>
          <w:szCs w:val="22"/>
          <w:lang w:val="es-MX"/>
        </w:rPr>
      </w:pPr>
      <w:r w:rsidRPr="000D4EA8">
        <w:rPr>
          <w:rFonts w:ascii="Arial" w:hAnsi="Arial" w:cs="Arial"/>
          <w:noProof w:val="0"/>
          <w:sz w:val="22"/>
          <w:szCs w:val="22"/>
          <w:lang w:val="es-MX"/>
        </w:rPr>
        <w:t>Al término del programa, la Oficina de País –</w:t>
      </w:r>
      <w:r w:rsidR="00D35DE8" w:rsidRPr="000D4EA8">
        <w:rPr>
          <w:rFonts w:ascii="Arial" w:hAnsi="Arial" w:cs="Arial"/>
          <w:noProof w:val="0"/>
          <w:sz w:val="22"/>
          <w:szCs w:val="22"/>
          <w:lang w:val="es-MX"/>
        </w:rPr>
        <w:t>Hondur</w:t>
      </w:r>
      <w:r w:rsidR="00057C5A" w:rsidRPr="000D4EA8">
        <w:rPr>
          <w:rFonts w:ascii="Arial" w:hAnsi="Arial" w:cs="Arial"/>
          <w:noProof w:val="0"/>
          <w:sz w:val="22"/>
          <w:szCs w:val="22"/>
          <w:lang w:val="es-MX"/>
        </w:rPr>
        <w:t>as</w:t>
      </w:r>
      <w:r w:rsidRPr="000D4EA8">
        <w:rPr>
          <w:rFonts w:ascii="Arial" w:hAnsi="Arial" w:cs="Arial"/>
          <w:noProof w:val="0"/>
          <w:sz w:val="22"/>
          <w:szCs w:val="22"/>
          <w:lang w:val="es-MX"/>
        </w:rPr>
        <w:t xml:space="preserve"> elaborará el Informe de Terminación de Proyecto (PCR, por sus siglas en Inglés) con el apoyo de los especialistas de la Sede y de otros </w:t>
      </w:r>
      <w:r w:rsidR="00D85262" w:rsidRPr="000D4EA8">
        <w:rPr>
          <w:rFonts w:ascii="Arial" w:hAnsi="Arial" w:cs="Arial"/>
          <w:noProof w:val="0"/>
          <w:sz w:val="22"/>
          <w:szCs w:val="22"/>
          <w:lang w:val="es-MX"/>
        </w:rPr>
        <w:t>especialistas</w:t>
      </w:r>
      <w:r w:rsidRPr="000D4EA8">
        <w:rPr>
          <w:rFonts w:ascii="Arial" w:hAnsi="Arial" w:cs="Arial"/>
          <w:noProof w:val="0"/>
          <w:sz w:val="22"/>
          <w:szCs w:val="22"/>
          <w:lang w:val="es-MX"/>
        </w:rPr>
        <w:t xml:space="preserve"> que hayan intervenido en el diseño, ejecución y evaluación de las obras financiadas, o en su caso de aquellos que tengan conocimient</w:t>
      </w:r>
      <w:r w:rsidR="009207B0" w:rsidRPr="000D4EA8">
        <w:rPr>
          <w:rFonts w:ascii="Arial" w:hAnsi="Arial" w:cs="Arial"/>
          <w:noProof w:val="0"/>
          <w:sz w:val="22"/>
          <w:szCs w:val="22"/>
          <w:lang w:val="es-MX"/>
        </w:rPr>
        <w:t>o sobre el contexto del proyecto</w:t>
      </w:r>
      <w:r w:rsidRPr="000D4EA8">
        <w:rPr>
          <w:rFonts w:ascii="Arial" w:hAnsi="Arial" w:cs="Arial"/>
          <w:noProof w:val="0"/>
          <w:sz w:val="22"/>
          <w:szCs w:val="22"/>
          <w:lang w:val="es-MX"/>
        </w:rPr>
        <w:t xml:space="preserve">. </w:t>
      </w:r>
    </w:p>
    <w:p w:rsidR="00983F6C" w:rsidRPr="000D4EA8" w:rsidRDefault="00983F6C" w:rsidP="00983F6C">
      <w:pPr>
        <w:pStyle w:val="AutoNumpara"/>
        <w:numPr>
          <w:ilvl w:val="0"/>
          <w:numId w:val="0"/>
        </w:numPr>
        <w:rPr>
          <w:rFonts w:ascii="Arial" w:hAnsi="Arial" w:cs="Arial"/>
          <w:noProof w:val="0"/>
          <w:color w:val="000000"/>
          <w:sz w:val="22"/>
          <w:szCs w:val="22"/>
          <w:lang w:val="es-MX"/>
        </w:rPr>
      </w:pPr>
    </w:p>
    <w:p w:rsidR="001B5186" w:rsidRPr="000D4EA8" w:rsidRDefault="006D01D1" w:rsidP="00524DCC">
      <w:pPr>
        <w:pStyle w:val="Heading4"/>
        <w:numPr>
          <w:ilvl w:val="1"/>
          <w:numId w:val="14"/>
        </w:numPr>
        <w:tabs>
          <w:tab w:val="clear" w:pos="1440"/>
          <w:tab w:val="left" w:pos="720"/>
        </w:tabs>
        <w:jc w:val="left"/>
        <w:rPr>
          <w:rFonts w:ascii="Arial" w:hAnsi="Arial" w:cs="Arial"/>
          <w:noProof w:val="0"/>
          <w:sz w:val="22"/>
          <w:szCs w:val="22"/>
          <w:lang w:val="es-MX"/>
        </w:rPr>
      </w:pPr>
      <w:r w:rsidRPr="000D4EA8">
        <w:rPr>
          <w:rFonts w:ascii="Arial" w:hAnsi="Arial" w:cs="Arial"/>
          <w:noProof w:val="0"/>
          <w:sz w:val="22"/>
          <w:szCs w:val="22"/>
          <w:lang w:val="es-MX"/>
        </w:rPr>
        <w:t>Coordinación, Plan de Trabajo y Presupuesto de la Evaluación</w:t>
      </w:r>
    </w:p>
    <w:p w:rsidR="00BE680F" w:rsidRPr="000D4EA8" w:rsidRDefault="006D01D1" w:rsidP="009207B0">
      <w:pPr>
        <w:pStyle w:val="AutoNumpara"/>
        <w:numPr>
          <w:ilvl w:val="0"/>
          <w:numId w:val="0"/>
        </w:numPr>
        <w:rPr>
          <w:rFonts w:ascii="Arial" w:hAnsi="Arial" w:cs="Arial"/>
          <w:noProof w:val="0"/>
          <w:sz w:val="22"/>
          <w:szCs w:val="22"/>
          <w:lang w:val="es-MX"/>
        </w:rPr>
      </w:pPr>
      <w:r w:rsidRPr="000D4EA8">
        <w:rPr>
          <w:rFonts w:ascii="Arial" w:hAnsi="Arial" w:cs="Arial"/>
          <w:noProof w:val="0"/>
          <w:sz w:val="22"/>
          <w:szCs w:val="22"/>
          <w:lang w:val="es-MX"/>
        </w:rPr>
        <w:t xml:space="preserve">La </w:t>
      </w:r>
      <w:r w:rsidR="009207B0" w:rsidRPr="000D4EA8">
        <w:rPr>
          <w:rFonts w:ascii="Arial" w:hAnsi="Arial" w:cs="Arial"/>
          <w:noProof w:val="0"/>
          <w:sz w:val="22"/>
          <w:szCs w:val="22"/>
          <w:lang w:val="es-MX"/>
        </w:rPr>
        <w:t>UEP</w:t>
      </w:r>
      <w:r w:rsidRPr="000D4EA8">
        <w:rPr>
          <w:rFonts w:ascii="Arial" w:hAnsi="Arial" w:cs="Arial"/>
          <w:noProof w:val="0"/>
          <w:sz w:val="22"/>
          <w:szCs w:val="22"/>
          <w:lang w:val="es-MX"/>
        </w:rPr>
        <w:t xml:space="preserve"> es la responsable de la realización de las actividades de evaluación, lo cual incluye asegurar la recolección de los datos, incluyendo aquellos que tienen que ser medidos por la </w:t>
      </w:r>
      <w:r w:rsidR="00E31303" w:rsidRPr="00E31303">
        <w:rPr>
          <w:rFonts w:ascii="Arial" w:hAnsi="Arial" w:cs="Arial"/>
          <w:sz w:val="22"/>
          <w:szCs w:val="22"/>
        </w:rPr>
        <w:t>Secretaría de Infraestructura y Servicios Públicos (INSEP)</w:t>
      </w:r>
      <w:r w:rsidR="009207B0" w:rsidRPr="000D4EA8">
        <w:rPr>
          <w:rFonts w:ascii="Arial" w:hAnsi="Arial" w:cs="Arial"/>
          <w:noProof w:val="0"/>
          <w:sz w:val="22"/>
          <w:szCs w:val="22"/>
          <w:lang w:val="es-MX"/>
        </w:rPr>
        <w:t xml:space="preserve">, y por la </w:t>
      </w:r>
      <w:r w:rsidRPr="000D4EA8">
        <w:rPr>
          <w:rFonts w:ascii="Arial" w:hAnsi="Arial" w:cs="Arial"/>
          <w:noProof w:val="0"/>
          <w:sz w:val="22"/>
          <w:szCs w:val="22"/>
          <w:lang w:val="es-MX"/>
        </w:rPr>
        <w:t xml:space="preserve">Dirección Nacional de </w:t>
      </w:r>
      <w:r w:rsidR="009207B0" w:rsidRPr="000D4EA8">
        <w:rPr>
          <w:rFonts w:ascii="Arial" w:hAnsi="Arial" w:cs="Arial"/>
          <w:noProof w:val="0"/>
          <w:sz w:val="22"/>
          <w:szCs w:val="22"/>
          <w:lang w:val="es-MX"/>
        </w:rPr>
        <w:t>Tránsito</w:t>
      </w:r>
      <w:r w:rsidRPr="000D4EA8">
        <w:rPr>
          <w:rFonts w:ascii="Arial" w:hAnsi="Arial" w:cs="Arial"/>
          <w:noProof w:val="0"/>
          <w:sz w:val="22"/>
          <w:szCs w:val="22"/>
          <w:lang w:val="es-MX"/>
        </w:rPr>
        <w:t xml:space="preserve">, su procesamiento y análisis, así como el reporte los avances. </w:t>
      </w:r>
    </w:p>
    <w:p w:rsidR="00BE680F" w:rsidRPr="000D4EA8" w:rsidRDefault="006D01D1" w:rsidP="00BE680F">
      <w:pPr>
        <w:pStyle w:val="AutoNumpara"/>
        <w:numPr>
          <w:ilvl w:val="0"/>
          <w:numId w:val="0"/>
        </w:numPr>
        <w:rPr>
          <w:rFonts w:ascii="Arial" w:hAnsi="Arial" w:cs="Arial"/>
          <w:noProof w:val="0"/>
          <w:sz w:val="22"/>
          <w:szCs w:val="22"/>
          <w:lang w:val="es-MX"/>
        </w:rPr>
      </w:pPr>
      <w:r w:rsidRPr="000D4EA8">
        <w:rPr>
          <w:rFonts w:ascii="Arial" w:hAnsi="Arial" w:cs="Arial"/>
          <w:noProof w:val="0"/>
          <w:sz w:val="22"/>
          <w:szCs w:val="22"/>
          <w:lang w:val="es-MX"/>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1B5186" w:rsidRPr="000D4EA8" w:rsidRDefault="006D01D1" w:rsidP="00BE680F">
      <w:pPr>
        <w:pStyle w:val="AutoNumpara"/>
        <w:numPr>
          <w:ilvl w:val="0"/>
          <w:numId w:val="0"/>
        </w:numPr>
        <w:rPr>
          <w:rFonts w:ascii="Arial" w:hAnsi="Arial" w:cs="Arial"/>
          <w:noProof w:val="0"/>
          <w:color w:val="000000"/>
          <w:sz w:val="22"/>
          <w:szCs w:val="22"/>
          <w:lang w:val="es-MX"/>
        </w:rPr>
      </w:pPr>
      <w:r w:rsidRPr="000D4EA8">
        <w:rPr>
          <w:rFonts w:ascii="Arial" w:hAnsi="Arial" w:cs="Arial"/>
          <w:noProof w:val="0"/>
          <w:sz w:val="22"/>
          <w:szCs w:val="22"/>
          <w:lang w:val="es-MX"/>
        </w:rPr>
        <w:t>A continuación se presenta el Plan de Trabajo para la Evaluación del programa, el cual incluye las principales actividades</w:t>
      </w:r>
      <w:r w:rsidR="00E36F0D">
        <w:rPr>
          <w:rFonts w:ascii="Arial" w:hAnsi="Arial" w:cs="Arial"/>
          <w:noProof w:val="0"/>
          <w:sz w:val="22"/>
          <w:szCs w:val="22"/>
          <w:lang w:val="es-MX"/>
        </w:rPr>
        <w:t xml:space="preserve"> de evaluación</w:t>
      </w:r>
      <w:r w:rsidRPr="000D4EA8">
        <w:rPr>
          <w:rFonts w:ascii="Arial" w:hAnsi="Arial" w:cs="Arial"/>
          <w:noProof w:val="0"/>
          <w:sz w:val="22"/>
          <w:szCs w:val="22"/>
          <w:lang w:val="es-MX"/>
        </w:rPr>
        <w:t>, el plazo de cumplimie</w:t>
      </w:r>
      <w:r w:rsidR="0014128D">
        <w:rPr>
          <w:rFonts w:ascii="Arial" w:hAnsi="Arial" w:cs="Arial"/>
          <w:noProof w:val="0"/>
          <w:sz w:val="22"/>
          <w:szCs w:val="22"/>
          <w:lang w:val="es-MX"/>
        </w:rPr>
        <w:t xml:space="preserve">nto, el responsable y el costo, </w:t>
      </w:r>
      <w:r w:rsidRPr="000D4EA8">
        <w:rPr>
          <w:rFonts w:ascii="Arial" w:hAnsi="Arial" w:cs="Arial"/>
          <w:noProof w:val="0"/>
          <w:sz w:val="22"/>
          <w:szCs w:val="22"/>
          <w:lang w:val="es-MX"/>
        </w:rPr>
        <w:t>identificando la fuente de financiamiento</w:t>
      </w:r>
      <w:r w:rsidRPr="000D4EA8">
        <w:rPr>
          <w:rFonts w:ascii="Arial" w:hAnsi="Arial" w:cs="Arial"/>
          <w:noProof w:val="0"/>
          <w:color w:val="000000"/>
          <w:sz w:val="22"/>
          <w:szCs w:val="22"/>
          <w:lang w:val="es-MX"/>
        </w:rPr>
        <w:t>.</w:t>
      </w:r>
    </w:p>
    <w:p w:rsidR="001B5186" w:rsidRPr="000D4EA8" w:rsidRDefault="001B5186" w:rsidP="007F7FBE">
      <w:pPr>
        <w:jc w:val="both"/>
        <w:textAlignment w:val="top"/>
        <w:rPr>
          <w:rFonts w:ascii="Arial" w:hAnsi="Arial" w:cs="Arial"/>
          <w:color w:val="000000"/>
          <w:sz w:val="22"/>
          <w:szCs w:val="22"/>
          <w:lang w:val="es-MX"/>
        </w:rPr>
        <w:sectPr w:rsidR="001B5186" w:rsidRPr="000D4EA8" w:rsidSect="00914388">
          <w:pgSz w:w="12240" w:h="15840"/>
          <w:pgMar w:top="1440" w:right="1627" w:bottom="1440" w:left="1440" w:header="720" w:footer="720" w:gutter="0"/>
          <w:cols w:space="720"/>
          <w:docGrid w:linePitch="360"/>
        </w:sectPr>
      </w:pPr>
    </w:p>
    <w:p w:rsidR="0032335A" w:rsidRPr="005A11C9" w:rsidRDefault="0032335A" w:rsidP="005A11C9">
      <w:pPr>
        <w:pStyle w:val="Default"/>
        <w:jc w:val="center"/>
        <w:rPr>
          <w:sz w:val="18"/>
          <w:szCs w:val="18"/>
        </w:rPr>
      </w:pPr>
      <w:r w:rsidRPr="007F244D">
        <w:rPr>
          <w:b/>
          <w:sz w:val="22"/>
          <w:szCs w:val="22"/>
          <w:lang w:val="es-MX"/>
        </w:rPr>
        <w:lastRenderedPageBreak/>
        <w:t>Cuadro</w:t>
      </w:r>
      <w:r w:rsidRPr="007F244D">
        <w:rPr>
          <w:b/>
          <w:lang w:val="es-MX"/>
        </w:rPr>
        <w:t xml:space="preserve"> </w:t>
      </w:r>
      <w:r w:rsidR="0088091B" w:rsidRPr="007F244D">
        <w:rPr>
          <w:b/>
          <w:lang w:val="es-MX"/>
        </w:rPr>
        <w:t>7</w:t>
      </w:r>
      <w:r w:rsidR="006D01D1" w:rsidRPr="000D4EA8">
        <w:rPr>
          <w:lang w:val="es-MX"/>
        </w:rPr>
        <w:br/>
      </w:r>
      <w:r w:rsidR="005A11C9" w:rsidRPr="005A11C9">
        <w:rPr>
          <w:rFonts w:eastAsia="Times New Roman"/>
          <w:b/>
          <w:color w:val="auto"/>
          <w:spacing w:val="-3"/>
          <w:sz w:val="20"/>
          <w:szCs w:val="20"/>
          <w:lang w:val="es-MX" w:eastAsia="en-US"/>
        </w:rPr>
        <w:t xml:space="preserve">Programa de Integración Vial Regional HO-L1104 </w:t>
      </w:r>
      <w:r w:rsidR="005A11C9">
        <w:rPr>
          <w:rFonts w:eastAsia="Times New Roman"/>
          <w:b/>
          <w:color w:val="auto"/>
          <w:spacing w:val="-3"/>
          <w:sz w:val="20"/>
          <w:szCs w:val="20"/>
          <w:lang w:val="es-MX" w:eastAsia="en-US"/>
        </w:rPr>
        <w:t>CPM (CA-1 y CA-3)</w:t>
      </w:r>
    </w:p>
    <w:p w:rsidR="002C4EFC" w:rsidRPr="00C879EF" w:rsidRDefault="006D01D1" w:rsidP="00C879EF">
      <w:pPr>
        <w:pStyle w:val="heading-b24"/>
        <w:spacing w:after="0"/>
        <w:rPr>
          <w:rFonts w:ascii="Arial" w:eastAsia="Calibri" w:hAnsi="Arial" w:cs="Arial"/>
          <w:smallCaps w:val="0"/>
          <w:sz w:val="20"/>
          <w:lang w:val="es-MX"/>
        </w:rPr>
      </w:pPr>
      <w:r w:rsidRPr="000D4EA8">
        <w:rPr>
          <w:rFonts w:ascii="Arial" w:eastAsia="Calibri" w:hAnsi="Arial" w:cs="Arial"/>
          <w:smallCaps w:val="0"/>
          <w:sz w:val="20"/>
          <w:lang w:val="es-MX"/>
        </w:rPr>
        <w:t>Evaluación -</w:t>
      </w:r>
      <w:r w:rsidR="00F221CF">
        <w:rPr>
          <w:rFonts w:ascii="Arial" w:eastAsia="Calibri" w:hAnsi="Arial" w:cs="Arial"/>
          <w:smallCaps w:val="0"/>
          <w:sz w:val="20"/>
          <w:lang w:val="es-MX"/>
        </w:rPr>
        <w:t xml:space="preserve"> </w:t>
      </w:r>
      <w:r w:rsidRPr="000D4EA8">
        <w:rPr>
          <w:rFonts w:ascii="Arial" w:eastAsia="Calibri" w:hAnsi="Arial" w:cs="Arial"/>
          <w:smallCaps w:val="0"/>
          <w:sz w:val="20"/>
          <w:lang w:val="es-MX"/>
        </w:rPr>
        <w:t>Plan de trabajo</w:t>
      </w:r>
    </w:p>
    <w:tbl>
      <w:tblPr>
        <w:tblpPr w:leftFromText="180" w:rightFromText="180" w:vertAnchor="text" w:horzAnchor="margin" w:tblpXSpec="center" w:tblpY="233"/>
        <w:tblW w:w="17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43"/>
        <w:gridCol w:w="258"/>
        <w:gridCol w:w="300"/>
        <w:gridCol w:w="341"/>
        <w:gridCol w:w="362"/>
        <w:gridCol w:w="258"/>
        <w:gridCol w:w="396"/>
        <w:gridCol w:w="341"/>
        <w:gridCol w:w="362"/>
        <w:gridCol w:w="258"/>
        <w:gridCol w:w="299"/>
        <w:gridCol w:w="341"/>
        <w:gridCol w:w="362"/>
        <w:gridCol w:w="258"/>
        <w:gridCol w:w="299"/>
        <w:gridCol w:w="341"/>
        <w:gridCol w:w="362"/>
        <w:gridCol w:w="258"/>
        <w:gridCol w:w="320"/>
        <w:gridCol w:w="341"/>
        <w:gridCol w:w="362"/>
        <w:gridCol w:w="903"/>
        <w:gridCol w:w="931"/>
        <w:gridCol w:w="59"/>
        <w:gridCol w:w="1620"/>
        <w:gridCol w:w="18"/>
      </w:tblGrid>
      <w:tr w:rsidR="00496407" w:rsidRPr="00D269BD" w:rsidTr="001113AC">
        <w:tc>
          <w:tcPr>
            <w:tcW w:w="7643" w:type="dxa"/>
            <w:vMerge w:val="restart"/>
          </w:tcPr>
          <w:p w:rsidR="00496407" w:rsidRPr="00D269BD" w:rsidRDefault="00496407" w:rsidP="00CC1700">
            <w:pPr>
              <w:jc w:val="center"/>
              <w:rPr>
                <w:rFonts w:ascii="Arial" w:hAnsi="Arial" w:cs="Arial"/>
                <w:b/>
                <w:sz w:val="16"/>
                <w:szCs w:val="16"/>
                <w:lang w:val="es-ES"/>
              </w:rPr>
            </w:pPr>
            <w:r w:rsidRPr="00D269BD">
              <w:rPr>
                <w:rFonts w:ascii="Arial" w:hAnsi="Arial" w:cs="Arial"/>
                <w:b/>
                <w:sz w:val="16"/>
                <w:szCs w:val="16"/>
                <w:lang w:val="es-ES"/>
              </w:rPr>
              <w:t>Princip</w:t>
            </w:r>
            <w:r>
              <w:rPr>
                <w:rFonts w:ascii="Arial" w:hAnsi="Arial" w:cs="Arial"/>
                <w:b/>
                <w:sz w:val="16"/>
                <w:szCs w:val="16"/>
                <w:lang w:val="es-ES"/>
              </w:rPr>
              <w:t>ales actividades de evaluación</w:t>
            </w:r>
          </w:p>
        </w:tc>
        <w:tc>
          <w:tcPr>
            <w:tcW w:w="1261" w:type="dxa"/>
            <w:gridSpan w:val="4"/>
            <w:shd w:val="clear" w:color="auto" w:fill="auto"/>
          </w:tcPr>
          <w:p w:rsidR="00496407" w:rsidRPr="00D269BD" w:rsidRDefault="00496407" w:rsidP="002C4EFC">
            <w:pPr>
              <w:jc w:val="center"/>
              <w:rPr>
                <w:rFonts w:ascii="Arial" w:hAnsi="Arial" w:cs="Arial"/>
                <w:b/>
                <w:sz w:val="16"/>
                <w:szCs w:val="16"/>
                <w:lang w:val="es-ES"/>
              </w:rPr>
            </w:pPr>
            <w:r w:rsidRPr="00D269BD">
              <w:rPr>
                <w:rFonts w:ascii="Arial" w:hAnsi="Arial" w:cs="Arial"/>
                <w:b/>
                <w:sz w:val="16"/>
                <w:szCs w:val="16"/>
                <w:lang w:val="es-ES"/>
              </w:rPr>
              <w:t>Año 2015</w:t>
            </w:r>
          </w:p>
        </w:tc>
        <w:tc>
          <w:tcPr>
            <w:tcW w:w="1357" w:type="dxa"/>
            <w:gridSpan w:val="4"/>
            <w:shd w:val="clear" w:color="auto" w:fill="auto"/>
          </w:tcPr>
          <w:p w:rsidR="00496407" w:rsidRPr="00D269BD" w:rsidRDefault="00496407" w:rsidP="002C4EFC">
            <w:pPr>
              <w:jc w:val="center"/>
              <w:rPr>
                <w:rFonts w:ascii="Arial" w:hAnsi="Arial" w:cs="Arial"/>
                <w:b/>
                <w:sz w:val="16"/>
                <w:szCs w:val="16"/>
                <w:lang w:val="es-ES"/>
              </w:rPr>
            </w:pPr>
            <w:r w:rsidRPr="00D269BD">
              <w:rPr>
                <w:rFonts w:ascii="Arial" w:hAnsi="Arial" w:cs="Arial"/>
                <w:b/>
                <w:sz w:val="16"/>
                <w:szCs w:val="16"/>
                <w:lang w:val="es-ES"/>
              </w:rPr>
              <w:t>Año 2016</w:t>
            </w:r>
          </w:p>
        </w:tc>
        <w:tc>
          <w:tcPr>
            <w:tcW w:w="1260" w:type="dxa"/>
            <w:gridSpan w:val="4"/>
          </w:tcPr>
          <w:p w:rsidR="00496407" w:rsidRPr="00D269BD" w:rsidRDefault="00496407" w:rsidP="002C4EFC">
            <w:pPr>
              <w:jc w:val="center"/>
              <w:rPr>
                <w:rFonts w:ascii="Arial" w:hAnsi="Arial" w:cs="Arial"/>
                <w:b/>
                <w:sz w:val="16"/>
                <w:szCs w:val="16"/>
                <w:lang w:val="es-ES"/>
              </w:rPr>
            </w:pPr>
            <w:r w:rsidRPr="00D269BD">
              <w:rPr>
                <w:rFonts w:ascii="Arial" w:hAnsi="Arial" w:cs="Arial"/>
                <w:b/>
                <w:sz w:val="16"/>
                <w:szCs w:val="16"/>
                <w:lang w:val="es-ES"/>
              </w:rPr>
              <w:t>Año 2017</w:t>
            </w:r>
          </w:p>
        </w:tc>
        <w:tc>
          <w:tcPr>
            <w:tcW w:w="1260" w:type="dxa"/>
            <w:gridSpan w:val="4"/>
          </w:tcPr>
          <w:p w:rsidR="00496407" w:rsidRPr="00D269BD" w:rsidRDefault="00496407" w:rsidP="002C4EFC">
            <w:pPr>
              <w:jc w:val="center"/>
              <w:rPr>
                <w:rFonts w:ascii="Arial" w:hAnsi="Arial" w:cs="Arial"/>
                <w:b/>
                <w:sz w:val="16"/>
                <w:szCs w:val="16"/>
                <w:lang w:val="es-ES"/>
              </w:rPr>
            </w:pPr>
            <w:r w:rsidRPr="00D269BD">
              <w:rPr>
                <w:rFonts w:ascii="Arial" w:hAnsi="Arial" w:cs="Arial"/>
                <w:b/>
                <w:sz w:val="16"/>
                <w:szCs w:val="16"/>
                <w:lang w:val="es-ES"/>
              </w:rPr>
              <w:t>Año 2018</w:t>
            </w:r>
          </w:p>
        </w:tc>
        <w:tc>
          <w:tcPr>
            <w:tcW w:w="1281" w:type="dxa"/>
            <w:gridSpan w:val="4"/>
          </w:tcPr>
          <w:p w:rsidR="00496407" w:rsidRPr="00D269BD" w:rsidRDefault="00496407" w:rsidP="002C4EFC">
            <w:pPr>
              <w:jc w:val="center"/>
              <w:rPr>
                <w:rFonts w:ascii="Arial" w:hAnsi="Arial" w:cs="Arial"/>
                <w:b/>
                <w:sz w:val="16"/>
                <w:szCs w:val="16"/>
                <w:lang w:val="es-ES"/>
              </w:rPr>
            </w:pPr>
            <w:r w:rsidRPr="00D269BD">
              <w:rPr>
                <w:rFonts w:ascii="Arial" w:hAnsi="Arial" w:cs="Arial"/>
                <w:b/>
                <w:sz w:val="16"/>
                <w:szCs w:val="16"/>
                <w:lang w:val="es-ES"/>
              </w:rPr>
              <w:t>Año 2019</w:t>
            </w:r>
          </w:p>
        </w:tc>
        <w:tc>
          <w:tcPr>
            <w:tcW w:w="903" w:type="dxa"/>
            <w:vMerge w:val="restart"/>
          </w:tcPr>
          <w:p w:rsidR="00496407" w:rsidRPr="00D269BD" w:rsidRDefault="00496407" w:rsidP="002C4EFC">
            <w:pPr>
              <w:jc w:val="center"/>
              <w:rPr>
                <w:rFonts w:ascii="Arial" w:hAnsi="Arial" w:cs="Arial"/>
                <w:b/>
                <w:sz w:val="16"/>
                <w:szCs w:val="16"/>
                <w:lang w:val="es-ES"/>
              </w:rPr>
            </w:pPr>
            <w:r w:rsidRPr="00D269BD">
              <w:rPr>
                <w:rFonts w:ascii="Arial" w:hAnsi="Arial" w:cs="Arial"/>
                <w:b/>
                <w:sz w:val="16"/>
                <w:szCs w:val="16"/>
                <w:lang w:val="es-ES"/>
              </w:rPr>
              <w:t>Responsable</w:t>
            </w:r>
          </w:p>
        </w:tc>
        <w:tc>
          <w:tcPr>
            <w:tcW w:w="931" w:type="dxa"/>
            <w:vMerge w:val="restart"/>
            <w:shd w:val="clear" w:color="auto" w:fill="auto"/>
          </w:tcPr>
          <w:p w:rsidR="00496407" w:rsidRPr="00D269BD" w:rsidRDefault="00496407" w:rsidP="002C4EFC">
            <w:pPr>
              <w:jc w:val="center"/>
              <w:rPr>
                <w:rFonts w:ascii="Arial" w:hAnsi="Arial" w:cs="Arial"/>
                <w:b/>
                <w:sz w:val="16"/>
                <w:szCs w:val="16"/>
                <w:lang w:val="es-ES"/>
              </w:rPr>
            </w:pPr>
            <w:r w:rsidRPr="00D269BD">
              <w:rPr>
                <w:rFonts w:ascii="Arial" w:hAnsi="Arial" w:cs="Arial"/>
                <w:b/>
                <w:sz w:val="16"/>
                <w:szCs w:val="16"/>
                <w:lang w:val="es-ES"/>
              </w:rPr>
              <w:t>Costo</w:t>
            </w:r>
          </w:p>
          <w:p w:rsidR="00496407" w:rsidRPr="00D269BD" w:rsidRDefault="00496407" w:rsidP="002C4EFC">
            <w:pPr>
              <w:jc w:val="center"/>
              <w:rPr>
                <w:rFonts w:ascii="Arial" w:hAnsi="Arial" w:cs="Arial"/>
                <w:b/>
                <w:sz w:val="16"/>
                <w:szCs w:val="16"/>
                <w:lang w:val="es-ES"/>
              </w:rPr>
            </w:pPr>
            <w:r w:rsidRPr="00D269BD">
              <w:rPr>
                <w:rFonts w:ascii="Arial" w:hAnsi="Arial" w:cs="Arial"/>
                <w:b/>
                <w:sz w:val="16"/>
                <w:szCs w:val="16"/>
                <w:lang w:val="es-ES"/>
              </w:rPr>
              <w:t>(USD)</w:t>
            </w:r>
          </w:p>
        </w:tc>
        <w:tc>
          <w:tcPr>
            <w:tcW w:w="1697" w:type="dxa"/>
            <w:gridSpan w:val="3"/>
            <w:vMerge w:val="restart"/>
            <w:shd w:val="clear" w:color="auto" w:fill="auto"/>
          </w:tcPr>
          <w:p w:rsidR="00496407" w:rsidRPr="00D269BD" w:rsidRDefault="00496407" w:rsidP="002C4EFC">
            <w:pPr>
              <w:jc w:val="center"/>
              <w:rPr>
                <w:rFonts w:ascii="Arial" w:hAnsi="Arial" w:cs="Arial"/>
                <w:b/>
                <w:sz w:val="16"/>
                <w:szCs w:val="16"/>
                <w:lang w:val="es-ES"/>
              </w:rPr>
            </w:pPr>
            <w:r w:rsidRPr="00D269BD">
              <w:rPr>
                <w:rFonts w:ascii="Arial" w:hAnsi="Arial" w:cs="Arial"/>
                <w:b/>
                <w:sz w:val="16"/>
                <w:szCs w:val="16"/>
                <w:lang w:val="es-ES"/>
              </w:rPr>
              <w:t>Financiamiento</w:t>
            </w:r>
          </w:p>
        </w:tc>
      </w:tr>
      <w:tr w:rsidR="00496407" w:rsidRPr="00D269BD" w:rsidTr="001113AC">
        <w:tc>
          <w:tcPr>
            <w:tcW w:w="7643" w:type="dxa"/>
            <w:vMerge/>
          </w:tcPr>
          <w:p w:rsidR="00496407" w:rsidRPr="00D269BD" w:rsidRDefault="00496407" w:rsidP="002C4EFC">
            <w:pPr>
              <w:jc w:val="center"/>
              <w:rPr>
                <w:rFonts w:ascii="Arial" w:hAnsi="Arial" w:cs="Arial"/>
                <w:sz w:val="16"/>
                <w:szCs w:val="16"/>
                <w:lang w:val="es-ES"/>
              </w:rPr>
            </w:pPr>
          </w:p>
        </w:tc>
        <w:tc>
          <w:tcPr>
            <w:tcW w:w="258" w:type="dxa"/>
            <w:shd w:val="clear" w:color="auto" w:fill="auto"/>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w:t>
            </w:r>
          </w:p>
        </w:tc>
        <w:tc>
          <w:tcPr>
            <w:tcW w:w="300" w:type="dxa"/>
            <w:shd w:val="clear" w:color="auto" w:fill="auto"/>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II</w:t>
            </w:r>
          </w:p>
        </w:tc>
        <w:tc>
          <w:tcPr>
            <w:tcW w:w="341" w:type="dxa"/>
            <w:shd w:val="clear" w:color="auto" w:fill="auto"/>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III</w:t>
            </w:r>
          </w:p>
        </w:tc>
        <w:tc>
          <w:tcPr>
            <w:tcW w:w="362" w:type="dxa"/>
            <w:shd w:val="clear" w:color="auto" w:fill="auto"/>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IV</w:t>
            </w:r>
          </w:p>
        </w:tc>
        <w:tc>
          <w:tcPr>
            <w:tcW w:w="258" w:type="dxa"/>
            <w:shd w:val="clear" w:color="auto" w:fill="auto"/>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w:t>
            </w:r>
          </w:p>
        </w:tc>
        <w:tc>
          <w:tcPr>
            <w:tcW w:w="396" w:type="dxa"/>
            <w:shd w:val="clear" w:color="auto" w:fill="auto"/>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II</w:t>
            </w:r>
          </w:p>
        </w:tc>
        <w:tc>
          <w:tcPr>
            <w:tcW w:w="341" w:type="dxa"/>
            <w:shd w:val="clear" w:color="auto" w:fill="auto"/>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III</w:t>
            </w:r>
          </w:p>
        </w:tc>
        <w:tc>
          <w:tcPr>
            <w:tcW w:w="362" w:type="dxa"/>
            <w:shd w:val="clear" w:color="auto" w:fill="auto"/>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IV</w:t>
            </w:r>
          </w:p>
        </w:tc>
        <w:tc>
          <w:tcPr>
            <w:tcW w:w="258" w:type="dxa"/>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w:t>
            </w:r>
          </w:p>
        </w:tc>
        <w:tc>
          <w:tcPr>
            <w:tcW w:w="299" w:type="dxa"/>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II</w:t>
            </w:r>
          </w:p>
        </w:tc>
        <w:tc>
          <w:tcPr>
            <w:tcW w:w="341" w:type="dxa"/>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III</w:t>
            </w:r>
          </w:p>
        </w:tc>
        <w:tc>
          <w:tcPr>
            <w:tcW w:w="362" w:type="dxa"/>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IV</w:t>
            </w:r>
          </w:p>
        </w:tc>
        <w:tc>
          <w:tcPr>
            <w:tcW w:w="258" w:type="dxa"/>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w:t>
            </w:r>
          </w:p>
        </w:tc>
        <w:tc>
          <w:tcPr>
            <w:tcW w:w="299" w:type="dxa"/>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II</w:t>
            </w:r>
          </w:p>
        </w:tc>
        <w:tc>
          <w:tcPr>
            <w:tcW w:w="341" w:type="dxa"/>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III</w:t>
            </w:r>
          </w:p>
        </w:tc>
        <w:tc>
          <w:tcPr>
            <w:tcW w:w="362" w:type="dxa"/>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IV</w:t>
            </w:r>
          </w:p>
        </w:tc>
        <w:tc>
          <w:tcPr>
            <w:tcW w:w="258" w:type="dxa"/>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w:t>
            </w:r>
          </w:p>
        </w:tc>
        <w:tc>
          <w:tcPr>
            <w:tcW w:w="320" w:type="dxa"/>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II</w:t>
            </w:r>
          </w:p>
        </w:tc>
        <w:tc>
          <w:tcPr>
            <w:tcW w:w="341" w:type="dxa"/>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III</w:t>
            </w:r>
          </w:p>
        </w:tc>
        <w:tc>
          <w:tcPr>
            <w:tcW w:w="362" w:type="dxa"/>
          </w:tcPr>
          <w:p w:rsidR="00496407" w:rsidRPr="00D269BD" w:rsidRDefault="00496407" w:rsidP="002C4EFC">
            <w:pPr>
              <w:tabs>
                <w:tab w:val="left" w:pos="255"/>
              </w:tabs>
              <w:jc w:val="center"/>
              <w:rPr>
                <w:rFonts w:ascii="Arial" w:hAnsi="Arial" w:cs="Arial"/>
                <w:sz w:val="16"/>
                <w:szCs w:val="16"/>
                <w:lang w:val="es-ES"/>
              </w:rPr>
            </w:pPr>
            <w:r w:rsidRPr="00D269BD">
              <w:rPr>
                <w:rFonts w:ascii="Arial" w:hAnsi="Arial" w:cs="Arial"/>
                <w:sz w:val="16"/>
                <w:szCs w:val="16"/>
                <w:lang w:val="es-ES"/>
              </w:rPr>
              <w:t>IV</w:t>
            </w:r>
          </w:p>
        </w:tc>
        <w:tc>
          <w:tcPr>
            <w:tcW w:w="903" w:type="dxa"/>
            <w:vMerge/>
          </w:tcPr>
          <w:p w:rsidR="00496407" w:rsidRPr="00D269BD" w:rsidRDefault="00496407" w:rsidP="002C4EFC">
            <w:pPr>
              <w:jc w:val="center"/>
              <w:rPr>
                <w:rFonts w:ascii="Arial" w:hAnsi="Arial" w:cs="Arial"/>
                <w:sz w:val="16"/>
                <w:szCs w:val="16"/>
                <w:lang w:val="es-ES"/>
              </w:rPr>
            </w:pPr>
          </w:p>
        </w:tc>
        <w:tc>
          <w:tcPr>
            <w:tcW w:w="931" w:type="dxa"/>
            <w:vMerge/>
            <w:shd w:val="clear" w:color="auto" w:fill="auto"/>
          </w:tcPr>
          <w:p w:rsidR="00496407" w:rsidRPr="00D269BD" w:rsidRDefault="00496407" w:rsidP="002C4EFC">
            <w:pPr>
              <w:jc w:val="center"/>
              <w:rPr>
                <w:rFonts w:ascii="Arial" w:hAnsi="Arial" w:cs="Arial"/>
                <w:sz w:val="16"/>
                <w:szCs w:val="16"/>
                <w:lang w:val="es-ES"/>
              </w:rPr>
            </w:pPr>
          </w:p>
        </w:tc>
        <w:tc>
          <w:tcPr>
            <w:tcW w:w="1697" w:type="dxa"/>
            <w:gridSpan w:val="3"/>
            <w:vMerge/>
            <w:shd w:val="clear" w:color="auto" w:fill="auto"/>
          </w:tcPr>
          <w:p w:rsidR="00496407" w:rsidRPr="00D269BD" w:rsidRDefault="00496407" w:rsidP="002C4EFC">
            <w:pPr>
              <w:jc w:val="center"/>
              <w:rPr>
                <w:rFonts w:ascii="Arial" w:hAnsi="Arial" w:cs="Arial"/>
                <w:sz w:val="16"/>
                <w:szCs w:val="16"/>
                <w:lang w:val="es-ES"/>
              </w:rPr>
            </w:pPr>
          </w:p>
        </w:tc>
      </w:tr>
      <w:tr w:rsidR="00A54F05" w:rsidRPr="00D269BD" w:rsidTr="001113AC">
        <w:trPr>
          <w:trHeight w:val="854"/>
        </w:trPr>
        <w:tc>
          <w:tcPr>
            <w:tcW w:w="7643" w:type="dxa"/>
          </w:tcPr>
          <w:p w:rsidR="000B55D5" w:rsidRPr="000B55D5" w:rsidRDefault="000B55D5" w:rsidP="001113AC">
            <w:pPr>
              <w:ind w:left="201"/>
              <w:rPr>
                <w:rFonts w:ascii="Arial" w:hAnsi="Arial" w:cs="Arial"/>
                <w:b/>
                <w:i/>
                <w:sz w:val="16"/>
                <w:szCs w:val="16"/>
                <w:lang w:val="es-ES"/>
              </w:rPr>
            </w:pPr>
            <w:r w:rsidRPr="001113AC">
              <w:rPr>
                <w:rFonts w:ascii="Arial" w:hAnsi="Arial" w:cs="Arial"/>
                <w:b/>
                <w:i/>
                <w:sz w:val="16"/>
                <w:szCs w:val="16"/>
                <w:lang w:val="es-ES"/>
              </w:rPr>
              <w:t>De Impacto</w:t>
            </w:r>
          </w:p>
          <w:p w:rsidR="000B55D5" w:rsidRDefault="000B55D5" w:rsidP="001113AC">
            <w:pPr>
              <w:ind w:left="201"/>
              <w:rPr>
                <w:rFonts w:ascii="Arial" w:hAnsi="Arial" w:cs="Arial"/>
                <w:sz w:val="16"/>
                <w:szCs w:val="16"/>
                <w:lang w:val="es-ES"/>
              </w:rPr>
            </w:pPr>
          </w:p>
          <w:p w:rsidR="00A54F05" w:rsidRPr="000B55D5" w:rsidRDefault="00DC7A58" w:rsidP="001113AC">
            <w:pPr>
              <w:numPr>
                <w:ilvl w:val="0"/>
                <w:numId w:val="18"/>
              </w:numPr>
              <w:tabs>
                <w:tab w:val="clear" w:pos="834"/>
                <w:tab w:val="num" w:pos="201"/>
              </w:tabs>
              <w:ind w:left="201" w:hanging="201"/>
              <w:rPr>
                <w:rFonts w:ascii="Arial" w:hAnsi="Arial" w:cs="Arial"/>
                <w:sz w:val="16"/>
                <w:szCs w:val="16"/>
                <w:lang w:val="es-ES"/>
              </w:rPr>
            </w:pPr>
            <w:r w:rsidRPr="001113AC">
              <w:rPr>
                <w:rFonts w:ascii="Arial" w:hAnsi="Arial" w:cs="Arial"/>
                <w:sz w:val="16"/>
                <w:szCs w:val="16"/>
                <w:lang w:val="es-ES"/>
              </w:rPr>
              <w:t>Porcentaje de camiones en el total de tránsito medio diario anual, entre Jícaro Galán y Nacaome</w:t>
            </w:r>
          </w:p>
        </w:tc>
        <w:tc>
          <w:tcPr>
            <w:tcW w:w="258" w:type="dxa"/>
            <w:shd w:val="clear" w:color="auto" w:fill="auto"/>
          </w:tcPr>
          <w:p w:rsidR="00A54F05" w:rsidRDefault="00A54F05" w:rsidP="002C4EFC">
            <w:pPr>
              <w:rPr>
                <w:rFonts w:ascii="Arial" w:hAnsi="Arial" w:cs="Arial"/>
                <w:sz w:val="16"/>
                <w:szCs w:val="16"/>
                <w:lang w:val="es-ES"/>
              </w:rPr>
            </w:pPr>
          </w:p>
          <w:p w:rsidR="000B55D5" w:rsidRDefault="000B55D5" w:rsidP="002C4EFC">
            <w:pPr>
              <w:rPr>
                <w:rFonts w:ascii="Arial" w:hAnsi="Arial" w:cs="Arial"/>
                <w:sz w:val="16"/>
                <w:szCs w:val="16"/>
                <w:lang w:val="es-ES"/>
              </w:rPr>
            </w:pPr>
          </w:p>
          <w:p w:rsidR="000B55D5" w:rsidRPr="00D269BD" w:rsidRDefault="000B55D5" w:rsidP="002C4EFC">
            <w:pPr>
              <w:rPr>
                <w:rFonts w:ascii="Arial" w:hAnsi="Arial" w:cs="Arial"/>
                <w:sz w:val="16"/>
                <w:szCs w:val="16"/>
                <w:lang w:val="es-ES"/>
              </w:rPr>
            </w:pPr>
            <w:r>
              <w:rPr>
                <w:rFonts w:ascii="Arial" w:hAnsi="Arial" w:cs="Arial"/>
                <w:sz w:val="16"/>
                <w:szCs w:val="16"/>
                <w:lang w:val="es-ES"/>
              </w:rPr>
              <w:t>X</w:t>
            </w:r>
          </w:p>
        </w:tc>
        <w:tc>
          <w:tcPr>
            <w:tcW w:w="300" w:type="dxa"/>
            <w:shd w:val="clear" w:color="auto" w:fill="auto"/>
          </w:tcPr>
          <w:p w:rsidR="00A54F05" w:rsidRPr="00D269BD" w:rsidRDefault="00A54F05" w:rsidP="002C4EFC">
            <w:pPr>
              <w:rPr>
                <w:rFonts w:ascii="Arial" w:hAnsi="Arial" w:cs="Arial"/>
                <w:sz w:val="16"/>
                <w:szCs w:val="16"/>
                <w:lang w:val="es-ES"/>
              </w:rPr>
            </w:pPr>
          </w:p>
        </w:tc>
        <w:tc>
          <w:tcPr>
            <w:tcW w:w="341" w:type="dxa"/>
            <w:shd w:val="clear" w:color="auto" w:fill="auto"/>
          </w:tcPr>
          <w:p w:rsidR="00A54F05" w:rsidRPr="00D269BD" w:rsidRDefault="00A54F05" w:rsidP="002C4EFC">
            <w:pPr>
              <w:rPr>
                <w:rFonts w:ascii="Arial" w:hAnsi="Arial" w:cs="Arial"/>
                <w:sz w:val="16"/>
                <w:szCs w:val="16"/>
                <w:lang w:val="es-ES"/>
              </w:rPr>
            </w:pPr>
          </w:p>
        </w:tc>
        <w:tc>
          <w:tcPr>
            <w:tcW w:w="362" w:type="dxa"/>
            <w:shd w:val="clear" w:color="auto" w:fill="auto"/>
          </w:tcPr>
          <w:p w:rsidR="00A54F05" w:rsidRPr="00D269BD" w:rsidRDefault="00A54F05" w:rsidP="002C4EFC">
            <w:pPr>
              <w:rPr>
                <w:rFonts w:ascii="Arial" w:hAnsi="Arial" w:cs="Arial"/>
                <w:sz w:val="16"/>
                <w:szCs w:val="16"/>
                <w:lang w:val="es-ES"/>
              </w:rPr>
            </w:pPr>
          </w:p>
        </w:tc>
        <w:tc>
          <w:tcPr>
            <w:tcW w:w="258" w:type="dxa"/>
            <w:shd w:val="clear" w:color="auto" w:fill="auto"/>
          </w:tcPr>
          <w:p w:rsidR="00A54F05" w:rsidRPr="00D269BD" w:rsidRDefault="00A54F05" w:rsidP="002C4EFC">
            <w:pPr>
              <w:rPr>
                <w:rFonts w:ascii="Arial" w:hAnsi="Arial" w:cs="Arial"/>
                <w:sz w:val="16"/>
                <w:szCs w:val="16"/>
                <w:lang w:val="es-ES"/>
              </w:rPr>
            </w:pPr>
          </w:p>
        </w:tc>
        <w:tc>
          <w:tcPr>
            <w:tcW w:w="396" w:type="dxa"/>
            <w:shd w:val="clear" w:color="auto" w:fill="auto"/>
          </w:tcPr>
          <w:p w:rsidR="00A54F05" w:rsidRPr="00D269BD" w:rsidRDefault="00A54F05" w:rsidP="002C4EFC">
            <w:pPr>
              <w:rPr>
                <w:rFonts w:ascii="Arial" w:hAnsi="Arial" w:cs="Arial"/>
                <w:sz w:val="16"/>
                <w:szCs w:val="16"/>
                <w:lang w:val="es-ES"/>
              </w:rPr>
            </w:pPr>
          </w:p>
        </w:tc>
        <w:tc>
          <w:tcPr>
            <w:tcW w:w="341" w:type="dxa"/>
            <w:shd w:val="clear" w:color="auto" w:fill="auto"/>
          </w:tcPr>
          <w:p w:rsidR="00A54F05" w:rsidRPr="00D269BD" w:rsidRDefault="00A54F05" w:rsidP="002C4EFC">
            <w:pPr>
              <w:rPr>
                <w:rFonts w:ascii="Arial" w:hAnsi="Arial" w:cs="Arial"/>
                <w:sz w:val="16"/>
                <w:szCs w:val="16"/>
                <w:lang w:val="es-ES"/>
              </w:rPr>
            </w:pPr>
          </w:p>
        </w:tc>
        <w:tc>
          <w:tcPr>
            <w:tcW w:w="362" w:type="dxa"/>
            <w:shd w:val="clear" w:color="auto" w:fill="auto"/>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rPr>
                <w:rFonts w:ascii="Arial" w:hAnsi="Arial" w:cs="Arial"/>
                <w:sz w:val="16"/>
                <w:szCs w:val="16"/>
                <w:lang w:val="es-ES"/>
              </w:rPr>
            </w:pPr>
          </w:p>
        </w:tc>
        <w:tc>
          <w:tcPr>
            <w:tcW w:w="299" w:type="dxa"/>
          </w:tcPr>
          <w:p w:rsidR="00A54F05" w:rsidRPr="00D269BD" w:rsidRDefault="00A54F05" w:rsidP="002C4EFC">
            <w:pPr>
              <w:rPr>
                <w:rFonts w:ascii="Arial" w:hAnsi="Arial" w:cs="Arial"/>
                <w:sz w:val="16"/>
                <w:szCs w:val="16"/>
                <w:lang w:val="es-ES"/>
              </w:rPr>
            </w:pPr>
          </w:p>
        </w:tc>
        <w:tc>
          <w:tcPr>
            <w:tcW w:w="341" w:type="dxa"/>
          </w:tcPr>
          <w:p w:rsidR="00A54F05" w:rsidRPr="00D269BD" w:rsidRDefault="00A54F05" w:rsidP="002C4EFC">
            <w:pPr>
              <w:rPr>
                <w:rFonts w:ascii="Arial" w:hAnsi="Arial" w:cs="Arial"/>
                <w:sz w:val="16"/>
                <w:szCs w:val="16"/>
                <w:lang w:val="es-ES"/>
              </w:rPr>
            </w:pPr>
          </w:p>
        </w:tc>
        <w:tc>
          <w:tcPr>
            <w:tcW w:w="362" w:type="dxa"/>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rPr>
                <w:rFonts w:ascii="Arial" w:hAnsi="Arial" w:cs="Arial"/>
                <w:sz w:val="16"/>
                <w:szCs w:val="16"/>
                <w:lang w:val="es-ES"/>
              </w:rPr>
            </w:pPr>
          </w:p>
        </w:tc>
        <w:tc>
          <w:tcPr>
            <w:tcW w:w="299" w:type="dxa"/>
          </w:tcPr>
          <w:p w:rsidR="00A54F05" w:rsidRPr="00D269BD" w:rsidRDefault="00A54F05" w:rsidP="002C4EFC">
            <w:pPr>
              <w:rPr>
                <w:rFonts w:ascii="Arial" w:hAnsi="Arial" w:cs="Arial"/>
                <w:sz w:val="16"/>
                <w:szCs w:val="16"/>
                <w:lang w:val="es-ES"/>
              </w:rPr>
            </w:pPr>
          </w:p>
        </w:tc>
        <w:tc>
          <w:tcPr>
            <w:tcW w:w="341" w:type="dxa"/>
          </w:tcPr>
          <w:p w:rsidR="00A54F05" w:rsidRPr="00D269BD" w:rsidRDefault="00A54F05" w:rsidP="002C4EFC">
            <w:pPr>
              <w:rPr>
                <w:rFonts w:ascii="Arial" w:hAnsi="Arial" w:cs="Arial"/>
                <w:sz w:val="16"/>
                <w:szCs w:val="16"/>
                <w:lang w:val="es-ES"/>
              </w:rPr>
            </w:pPr>
          </w:p>
        </w:tc>
        <w:tc>
          <w:tcPr>
            <w:tcW w:w="362" w:type="dxa"/>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jc w:val="center"/>
              <w:rPr>
                <w:rFonts w:ascii="Arial" w:hAnsi="Arial" w:cs="Arial"/>
                <w:sz w:val="16"/>
                <w:szCs w:val="16"/>
                <w:lang w:val="es-ES"/>
              </w:rPr>
            </w:pPr>
          </w:p>
        </w:tc>
        <w:tc>
          <w:tcPr>
            <w:tcW w:w="320" w:type="dxa"/>
          </w:tcPr>
          <w:p w:rsidR="00A54F05" w:rsidRPr="00D269BD" w:rsidRDefault="00A54F05" w:rsidP="002C4EFC">
            <w:pPr>
              <w:jc w:val="center"/>
              <w:rPr>
                <w:rFonts w:ascii="Arial" w:hAnsi="Arial" w:cs="Arial"/>
                <w:sz w:val="16"/>
                <w:szCs w:val="16"/>
                <w:lang w:val="es-ES"/>
              </w:rPr>
            </w:pPr>
          </w:p>
        </w:tc>
        <w:tc>
          <w:tcPr>
            <w:tcW w:w="341" w:type="dxa"/>
          </w:tcPr>
          <w:p w:rsidR="00A54F05" w:rsidRPr="00D269BD" w:rsidRDefault="00A54F05" w:rsidP="002C4EFC">
            <w:pPr>
              <w:jc w:val="center"/>
              <w:rPr>
                <w:rFonts w:ascii="Arial" w:hAnsi="Arial" w:cs="Arial"/>
                <w:sz w:val="16"/>
                <w:szCs w:val="16"/>
                <w:lang w:val="es-ES"/>
              </w:rPr>
            </w:pPr>
          </w:p>
        </w:tc>
        <w:tc>
          <w:tcPr>
            <w:tcW w:w="362" w:type="dxa"/>
          </w:tcPr>
          <w:p w:rsidR="00DC7A58" w:rsidRDefault="00DC7A58" w:rsidP="002C4EFC">
            <w:pPr>
              <w:jc w:val="center"/>
              <w:rPr>
                <w:rFonts w:ascii="Arial" w:hAnsi="Arial" w:cs="Arial"/>
                <w:sz w:val="16"/>
                <w:szCs w:val="16"/>
                <w:lang w:val="es-ES"/>
              </w:rPr>
            </w:pPr>
          </w:p>
          <w:p w:rsidR="00DC7A58" w:rsidRDefault="00DC7A58" w:rsidP="002C4EFC">
            <w:pPr>
              <w:jc w:val="center"/>
              <w:rPr>
                <w:rFonts w:ascii="Arial" w:hAnsi="Arial" w:cs="Arial"/>
                <w:sz w:val="16"/>
                <w:szCs w:val="16"/>
                <w:lang w:val="es-ES"/>
              </w:rPr>
            </w:pPr>
          </w:p>
          <w:p w:rsidR="00A54F05" w:rsidRPr="00D269BD" w:rsidRDefault="00DC7A58" w:rsidP="002C4EFC">
            <w:pPr>
              <w:jc w:val="center"/>
              <w:rPr>
                <w:rFonts w:ascii="Arial" w:hAnsi="Arial" w:cs="Arial"/>
                <w:sz w:val="16"/>
                <w:szCs w:val="16"/>
                <w:lang w:val="es-ES"/>
              </w:rPr>
            </w:pPr>
            <w:r>
              <w:rPr>
                <w:rFonts w:ascii="Arial" w:hAnsi="Arial" w:cs="Arial"/>
                <w:sz w:val="16"/>
                <w:szCs w:val="16"/>
                <w:lang w:val="es-ES"/>
              </w:rPr>
              <w:t>X</w:t>
            </w:r>
            <w:r w:rsidDel="00DC7A58">
              <w:rPr>
                <w:rFonts w:ascii="Arial" w:hAnsi="Arial" w:cs="Arial"/>
                <w:sz w:val="16"/>
                <w:szCs w:val="16"/>
                <w:lang w:val="es-ES"/>
              </w:rPr>
              <w:t xml:space="preserve"> </w:t>
            </w:r>
          </w:p>
        </w:tc>
        <w:tc>
          <w:tcPr>
            <w:tcW w:w="903" w:type="dxa"/>
            <w:vMerge w:val="restart"/>
          </w:tcPr>
          <w:p w:rsidR="00A54F05" w:rsidRPr="00D269BD" w:rsidRDefault="00A54F05" w:rsidP="002C4EFC">
            <w:pPr>
              <w:jc w:val="center"/>
              <w:rPr>
                <w:rFonts w:ascii="Arial" w:hAnsi="Arial" w:cs="Arial"/>
                <w:sz w:val="16"/>
                <w:szCs w:val="16"/>
                <w:lang w:val="es-ES"/>
              </w:rPr>
            </w:pPr>
          </w:p>
          <w:p w:rsidR="00A54F05" w:rsidRPr="00D269BD" w:rsidRDefault="00A54F05" w:rsidP="00496407">
            <w:pPr>
              <w:rPr>
                <w:rFonts w:ascii="Arial" w:hAnsi="Arial" w:cs="Arial"/>
                <w:sz w:val="16"/>
                <w:szCs w:val="16"/>
                <w:lang w:val="es-ES"/>
              </w:rPr>
            </w:pPr>
          </w:p>
          <w:p w:rsidR="00A54F05" w:rsidRPr="00D269BD" w:rsidRDefault="00A54F05" w:rsidP="002C4EFC">
            <w:pPr>
              <w:jc w:val="center"/>
              <w:rPr>
                <w:rFonts w:ascii="Arial" w:hAnsi="Arial" w:cs="Arial"/>
                <w:sz w:val="16"/>
                <w:szCs w:val="16"/>
                <w:lang w:val="es-ES"/>
              </w:rPr>
            </w:pPr>
          </w:p>
          <w:p w:rsidR="00A54F05" w:rsidRDefault="00A54F05" w:rsidP="004021F1">
            <w:pPr>
              <w:jc w:val="center"/>
              <w:rPr>
                <w:rFonts w:ascii="Arial" w:hAnsi="Arial" w:cs="Arial"/>
                <w:sz w:val="16"/>
                <w:szCs w:val="16"/>
                <w:lang w:val="es-ES"/>
              </w:rPr>
            </w:pPr>
          </w:p>
          <w:p w:rsidR="00A54F05" w:rsidRDefault="00A54F05" w:rsidP="004021F1">
            <w:pPr>
              <w:jc w:val="center"/>
              <w:rPr>
                <w:rFonts w:ascii="Arial" w:hAnsi="Arial" w:cs="Arial"/>
                <w:sz w:val="16"/>
                <w:szCs w:val="16"/>
                <w:lang w:val="es-ES"/>
              </w:rPr>
            </w:pPr>
          </w:p>
          <w:p w:rsidR="00A54F05" w:rsidRDefault="00A54F05" w:rsidP="004021F1">
            <w:pPr>
              <w:jc w:val="center"/>
              <w:rPr>
                <w:rFonts w:ascii="Arial" w:hAnsi="Arial" w:cs="Arial"/>
                <w:sz w:val="16"/>
                <w:szCs w:val="16"/>
                <w:lang w:val="es-ES"/>
              </w:rPr>
            </w:pPr>
          </w:p>
          <w:p w:rsidR="00A54F05" w:rsidRDefault="00A54F05" w:rsidP="004021F1">
            <w:pPr>
              <w:jc w:val="center"/>
              <w:rPr>
                <w:rFonts w:ascii="Arial" w:hAnsi="Arial" w:cs="Arial"/>
                <w:sz w:val="16"/>
                <w:szCs w:val="16"/>
                <w:lang w:val="es-ES"/>
              </w:rPr>
            </w:pPr>
          </w:p>
          <w:p w:rsidR="00A54F05" w:rsidRPr="00D269BD" w:rsidRDefault="00A54F05" w:rsidP="004021F1">
            <w:pPr>
              <w:jc w:val="center"/>
              <w:rPr>
                <w:rFonts w:ascii="Arial" w:hAnsi="Arial" w:cs="Arial"/>
                <w:sz w:val="16"/>
                <w:szCs w:val="16"/>
                <w:lang w:val="es-ES"/>
              </w:rPr>
            </w:pPr>
            <w:r>
              <w:rPr>
                <w:rFonts w:ascii="Arial" w:hAnsi="Arial" w:cs="Arial"/>
                <w:sz w:val="16"/>
                <w:szCs w:val="16"/>
                <w:lang w:val="es-ES"/>
              </w:rPr>
              <w:t>INVEST-H</w:t>
            </w:r>
          </w:p>
        </w:tc>
        <w:tc>
          <w:tcPr>
            <w:tcW w:w="931" w:type="dxa"/>
            <w:vMerge w:val="restart"/>
            <w:shd w:val="clear" w:color="auto" w:fill="auto"/>
          </w:tcPr>
          <w:p w:rsidR="00A54F05" w:rsidRPr="00D269BD" w:rsidRDefault="00A54F05" w:rsidP="002C4EFC">
            <w:pPr>
              <w:jc w:val="center"/>
              <w:rPr>
                <w:rFonts w:ascii="Arial" w:hAnsi="Arial" w:cs="Arial"/>
                <w:sz w:val="16"/>
                <w:szCs w:val="16"/>
                <w:lang w:val="es-ES"/>
              </w:rPr>
            </w:pPr>
          </w:p>
          <w:p w:rsidR="00A54F05" w:rsidRPr="00D269BD" w:rsidRDefault="00A54F05" w:rsidP="002C4EFC">
            <w:pPr>
              <w:jc w:val="center"/>
              <w:rPr>
                <w:rFonts w:ascii="Arial" w:hAnsi="Arial" w:cs="Arial"/>
                <w:sz w:val="16"/>
                <w:szCs w:val="16"/>
                <w:lang w:val="es-ES"/>
              </w:rPr>
            </w:pPr>
          </w:p>
          <w:p w:rsidR="00A54F05" w:rsidRPr="00D269BD" w:rsidRDefault="00A54F05" w:rsidP="002C4EFC">
            <w:pPr>
              <w:jc w:val="center"/>
              <w:rPr>
                <w:rFonts w:ascii="Arial" w:hAnsi="Arial" w:cs="Arial"/>
                <w:sz w:val="16"/>
                <w:szCs w:val="16"/>
                <w:lang w:val="es-ES"/>
              </w:rPr>
            </w:pPr>
          </w:p>
          <w:p w:rsidR="00A54F05" w:rsidRDefault="00A54F05" w:rsidP="004021F1">
            <w:pPr>
              <w:rPr>
                <w:rFonts w:ascii="Arial" w:hAnsi="Arial" w:cs="Arial"/>
                <w:sz w:val="16"/>
                <w:szCs w:val="16"/>
                <w:lang w:val="es-ES"/>
              </w:rPr>
            </w:pPr>
          </w:p>
          <w:p w:rsidR="00A54F05" w:rsidRDefault="00A54F05" w:rsidP="004021F1">
            <w:pPr>
              <w:rPr>
                <w:rFonts w:ascii="Arial" w:hAnsi="Arial" w:cs="Arial"/>
                <w:sz w:val="16"/>
                <w:szCs w:val="16"/>
                <w:lang w:val="es-ES"/>
              </w:rPr>
            </w:pPr>
          </w:p>
          <w:p w:rsidR="00A54F05" w:rsidRDefault="00A54F05" w:rsidP="004021F1">
            <w:pPr>
              <w:rPr>
                <w:rFonts w:ascii="Arial" w:hAnsi="Arial" w:cs="Arial"/>
                <w:sz w:val="16"/>
                <w:szCs w:val="16"/>
                <w:lang w:val="es-ES"/>
              </w:rPr>
            </w:pPr>
          </w:p>
          <w:p w:rsidR="00A54F05" w:rsidRDefault="00A54F05" w:rsidP="004021F1">
            <w:pPr>
              <w:rPr>
                <w:rFonts w:ascii="Arial" w:hAnsi="Arial" w:cs="Arial"/>
                <w:sz w:val="16"/>
                <w:szCs w:val="16"/>
                <w:lang w:val="es-ES"/>
              </w:rPr>
            </w:pPr>
          </w:p>
          <w:p w:rsidR="00A54F05" w:rsidRDefault="00A54F05" w:rsidP="004021F1">
            <w:pPr>
              <w:rPr>
                <w:rFonts w:ascii="Arial" w:hAnsi="Arial" w:cs="Arial"/>
                <w:sz w:val="16"/>
                <w:szCs w:val="16"/>
                <w:lang w:val="es-ES"/>
              </w:rPr>
            </w:pPr>
          </w:p>
          <w:p w:rsidR="00A54F05" w:rsidRDefault="00A54F05" w:rsidP="004021F1">
            <w:pPr>
              <w:rPr>
                <w:rFonts w:ascii="Arial" w:hAnsi="Arial" w:cs="Arial"/>
                <w:sz w:val="16"/>
                <w:szCs w:val="16"/>
                <w:lang w:val="es-ES"/>
              </w:rPr>
            </w:pPr>
          </w:p>
          <w:p w:rsidR="00A54F05" w:rsidRPr="00D269BD" w:rsidRDefault="00A54F05" w:rsidP="004021F1">
            <w:pPr>
              <w:rPr>
                <w:rFonts w:ascii="Arial" w:hAnsi="Arial" w:cs="Arial"/>
                <w:sz w:val="16"/>
                <w:szCs w:val="16"/>
                <w:lang w:val="es-ES"/>
              </w:rPr>
            </w:pPr>
            <w:r>
              <w:rPr>
                <w:rFonts w:ascii="Arial" w:hAnsi="Arial" w:cs="Arial"/>
                <w:sz w:val="16"/>
                <w:szCs w:val="16"/>
                <w:lang w:val="es-ES"/>
              </w:rPr>
              <w:t>30.000</w:t>
            </w:r>
          </w:p>
          <w:p w:rsidR="00A54F05" w:rsidRPr="00D269BD" w:rsidRDefault="00A54F05" w:rsidP="002C4EFC">
            <w:pPr>
              <w:jc w:val="center"/>
              <w:rPr>
                <w:rFonts w:ascii="Arial" w:hAnsi="Arial" w:cs="Arial"/>
                <w:sz w:val="16"/>
                <w:szCs w:val="16"/>
                <w:lang w:val="es-ES"/>
              </w:rPr>
            </w:pPr>
          </w:p>
          <w:p w:rsidR="00A54F05" w:rsidRPr="00D269BD" w:rsidRDefault="00A54F05" w:rsidP="002C4EFC">
            <w:pPr>
              <w:jc w:val="center"/>
              <w:rPr>
                <w:rFonts w:ascii="Arial" w:hAnsi="Arial" w:cs="Arial"/>
                <w:sz w:val="16"/>
                <w:szCs w:val="16"/>
                <w:lang w:val="es-ES"/>
              </w:rPr>
            </w:pPr>
          </w:p>
          <w:p w:rsidR="00A54F05" w:rsidRPr="00D269BD" w:rsidRDefault="00A54F05" w:rsidP="002C4EFC">
            <w:pPr>
              <w:jc w:val="center"/>
              <w:rPr>
                <w:rFonts w:ascii="Arial" w:hAnsi="Arial" w:cs="Arial"/>
                <w:sz w:val="16"/>
                <w:szCs w:val="16"/>
                <w:lang w:val="es-ES"/>
              </w:rPr>
            </w:pPr>
          </w:p>
          <w:p w:rsidR="00A54F05" w:rsidRPr="00D269BD" w:rsidRDefault="00A54F05" w:rsidP="004021F1">
            <w:pPr>
              <w:jc w:val="center"/>
              <w:rPr>
                <w:rFonts w:ascii="Arial" w:hAnsi="Arial" w:cs="Arial"/>
                <w:sz w:val="16"/>
                <w:szCs w:val="16"/>
                <w:lang w:val="es-ES"/>
              </w:rPr>
            </w:pPr>
          </w:p>
        </w:tc>
        <w:tc>
          <w:tcPr>
            <w:tcW w:w="1697" w:type="dxa"/>
            <w:gridSpan w:val="3"/>
            <w:vMerge w:val="restart"/>
            <w:shd w:val="clear" w:color="auto" w:fill="auto"/>
            <w:vAlign w:val="center"/>
          </w:tcPr>
          <w:p w:rsidR="00A54F05" w:rsidRPr="00D269BD" w:rsidRDefault="00A54F05" w:rsidP="00A54F05">
            <w:pPr>
              <w:jc w:val="center"/>
              <w:rPr>
                <w:rFonts w:ascii="Arial" w:hAnsi="Arial" w:cs="Arial"/>
                <w:sz w:val="16"/>
                <w:szCs w:val="16"/>
                <w:lang w:val="es-ES"/>
              </w:rPr>
            </w:pPr>
          </w:p>
          <w:p w:rsidR="00A54F05" w:rsidRPr="00D269BD" w:rsidRDefault="00A54F05" w:rsidP="00A54F05">
            <w:pPr>
              <w:jc w:val="center"/>
              <w:rPr>
                <w:rFonts w:ascii="Arial" w:hAnsi="Arial" w:cs="Arial"/>
                <w:sz w:val="16"/>
                <w:szCs w:val="16"/>
                <w:lang w:val="es-ES"/>
              </w:rPr>
            </w:pPr>
          </w:p>
          <w:p w:rsidR="00A54F05" w:rsidRPr="00D269BD" w:rsidRDefault="00A54F05" w:rsidP="00A54F05">
            <w:pPr>
              <w:jc w:val="center"/>
              <w:rPr>
                <w:rFonts w:ascii="Arial" w:hAnsi="Arial" w:cs="Arial"/>
                <w:sz w:val="16"/>
                <w:szCs w:val="16"/>
                <w:lang w:val="es-ES"/>
              </w:rPr>
            </w:pPr>
          </w:p>
          <w:p w:rsidR="00A54F05" w:rsidRPr="00D269BD" w:rsidRDefault="00A54F05" w:rsidP="00A54F05">
            <w:pPr>
              <w:jc w:val="center"/>
              <w:rPr>
                <w:rFonts w:ascii="Arial" w:hAnsi="Arial" w:cs="Arial"/>
                <w:sz w:val="16"/>
                <w:szCs w:val="16"/>
                <w:lang w:val="es-ES"/>
              </w:rPr>
            </w:pPr>
          </w:p>
          <w:p w:rsidR="00A54F05" w:rsidRDefault="00A54F05" w:rsidP="00A54F05">
            <w:pPr>
              <w:jc w:val="center"/>
              <w:rPr>
                <w:rFonts w:ascii="Arial" w:hAnsi="Arial" w:cs="Arial"/>
                <w:sz w:val="16"/>
                <w:szCs w:val="16"/>
                <w:lang w:val="es-ES"/>
              </w:rPr>
            </w:pPr>
            <w:r>
              <w:rPr>
                <w:rFonts w:ascii="Arial" w:hAnsi="Arial" w:cs="Arial"/>
                <w:sz w:val="16"/>
                <w:szCs w:val="16"/>
                <w:lang w:val="es-ES"/>
              </w:rPr>
              <w:t>Presupuesto administrativo  incluidos en la categoría de Gastos de Gestión del programa</w:t>
            </w:r>
          </w:p>
          <w:p w:rsidR="001A6861" w:rsidRPr="00D269BD" w:rsidRDefault="001A6861" w:rsidP="00A54F05">
            <w:pPr>
              <w:jc w:val="center"/>
              <w:rPr>
                <w:rFonts w:ascii="Arial" w:hAnsi="Arial" w:cs="Arial"/>
                <w:sz w:val="16"/>
                <w:szCs w:val="16"/>
                <w:lang w:val="es-ES"/>
              </w:rPr>
            </w:pPr>
            <w:r>
              <w:rPr>
                <w:rFonts w:ascii="Arial" w:hAnsi="Arial" w:cs="Arial"/>
                <w:sz w:val="16"/>
                <w:szCs w:val="16"/>
                <w:lang w:val="es-ES"/>
              </w:rPr>
              <w:t>(</w:t>
            </w:r>
            <w:r w:rsidRPr="001A6861">
              <w:rPr>
                <w:rFonts w:ascii="Arial" w:hAnsi="Arial" w:cs="Arial"/>
                <w:sz w:val="16"/>
                <w:szCs w:val="16"/>
                <w:lang w:val="es-ES"/>
              </w:rPr>
              <w:t xml:space="preserve"> incluye a todos los tramos del programa)</w:t>
            </w:r>
          </w:p>
          <w:p w:rsidR="00A54F05" w:rsidRPr="00D269BD" w:rsidRDefault="00A54F05" w:rsidP="00A54F05">
            <w:pPr>
              <w:jc w:val="center"/>
              <w:rPr>
                <w:rFonts w:ascii="Arial" w:hAnsi="Arial" w:cs="Arial"/>
                <w:sz w:val="16"/>
                <w:szCs w:val="16"/>
                <w:lang w:val="es-ES"/>
              </w:rPr>
            </w:pPr>
          </w:p>
          <w:p w:rsidR="00A54F05" w:rsidRPr="00D269BD" w:rsidRDefault="00A54F05" w:rsidP="00A54F05">
            <w:pPr>
              <w:jc w:val="center"/>
              <w:rPr>
                <w:rFonts w:ascii="Arial" w:hAnsi="Arial" w:cs="Arial"/>
                <w:sz w:val="16"/>
                <w:szCs w:val="16"/>
                <w:lang w:val="es-ES"/>
              </w:rPr>
            </w:pPr>
          </w:p>
          <w:p w:rsidR="00A54F05" w:rsidRPr="00D269BD" w:rsidRDefault="00A54F05" w:rsidP="00A54F05">
            <w:pPr>
              <w:jc w:val="center"/>
              <w:rPr>
                <w:rFonts w:ascii="Arial" w:hAnsi="Arial" w:cs="Arial"/>
                <w:sz w:val="16"/>
                <w:szCs w:val="16"/>
                <w:lang w:val="es-ES"/>
              </w:rPr>
            </w:pPr>
          </w:p>
          <w:p w:rsidR="00A54F05" w:rsidRPr="00D269BD" w:rsidRDefault="00A54F05" w:rsidP="00A54F05">
            <w:pPr>
              <w:jc w:val="center"/>
              <w:rPr>
                <w:rFonts w:ascii="Arial" w:hAnsi="Arial" w:cs="Arial"/>
                <w:sz w:val="16"/>
                <w:szCs w:val="16"/>
                <w:lang w:val="es-ES"/>
              </w:rPr>
            </w:pPr>
          </w:p>
          <w:p w:rsidR="00A54F05" w:rsidRPr="00D269BD" w:rsidRDefault="00A54F05" w:rsidP="00A54F05">
            <w:pPr>
              <w:jc w:val="center"/>
              <w:rPr>
                <w:rFonts w:ascii="Arial" w:hAnsi="Arial" w:cs="Arial"/>
                <w:sz w:val="16"/>
                <w:szCs w:val="16"/>
                <w:lang w:val="es-ES"/>
              </w:rPr>
            </w:pPr>
          </w:p>
        </w:tc>
      </w:tr>
      <w:tr w:rsidR="000B55D5" w:rsidRPr="00D269BD" w:rsidTr="001113AC">
        <w:trPr>
          <w:trHeight w:val="854"/>
        </w:trPr>
        <w:tc>
          <w:tcPr>
            <w:tcW w:w="7643" w:type="dxa"/>
          </w:tcPr>
          <w:p w:rsidR="000B55D5" w:rsidRDefault="000B55D5" w:rsidP="001113AC">
            <w:pPr>
              <w:rPr>
                <w:rFonts w:ascii="Arial" w:hAnsi="Arial" w:cs="Arial"/>
                <w:sz w:val="16"/>
                <w:szCs w:val="16"/>
                <w:lang w:val="es-ES"/>
              </w:rPr>
            </w:pPr>
          </w:p>
          <w:p w:rsidR="00DC7A58" w:rsidRPr="00D269BD" w:rsidRDefault="00DC7A58" w:rsidP="001113AC">
            <w:pPr>
              <w:numPr>
                <w:ilvl w:val="0"/>
                <w:numId w:val="18"/>
              </w:numPr>
              <w:tabs>
                <w:tab w:val="clear" w:pos="834"/>
                <w:tab w:val="num" w:pos="201"/>
              </w:tabs>
              <w:ind w:left="201" w:hanging="201"/>
              <w:rPr>
                <w:rFonts w:ascii="Arial" w:hAnsi="Arial" w:cs="Arial"/>
                <w:sz w:val="16"/>
                <w:szCs w:val="16"/>
                <w:lang w:val="es-ES"/>
              </w:rPr>
            </w:pPr>
            <w:r w:rsidRPr="001113AC">
              <w:rPr>
                <w:rFonts w:ascii="Arial" w:hAnsi="Arial" w:cs="Arial"/>
                <w:sz w:val="16"/>
                <w:szCs w:val="16"/>
                <w:lang w:val="es-ES"/>
              </w:rPr>
              <w:t>Número de fatalidades en los tramos intervenidos por el Programa por cada 1 mill</w:t>
            </w:r>
            <w:r w:rsidR="008A6F7D">
              <w:rPr>
                <w:rFonts w:ascii="Arial" w:hAnsi="Arial" w:cs="Arial"/>
                <w:sz w:val="16"/>
                <w:szCs w:val="16"/>
                <w:lang w:val="es-ES"/>
              </w:rPr>
              <w:t>ó</w:t>
            </w:r>
            <w:r w:rsidRPr="001113AC">
              <w:rPr>
                <w:rFonts w:ascii="Arial" w:hAnsi="Arial" w:cs="Arial"/>
                <w:sz w:val="16"/>
                <w:szCs w:val="16"/>
                <w:lang w:val="es-ES"/>
              </w:rPr>
              <w:t>n vehículos-Km (Número de muertes).</w:t>
            </w:r>
          </w:p>
        </w:tc>
        <w:tc>
          <w:tcPr>
            <w:tcW w:w="258" w:type="dxa"/>
            <w:shd w:val="clear" w:color="auto" w:fill="auto"/>
          </w:tcPr>
          <w:p w:rsidR="000B55D5" w:rsidRDefault="000B55D5" w:rsidP="002C4EFC">
            <w:pPr>
              <w:rPr>
                <w:rFonts w:ascii="Arial" w:hAnsi="Arial" w:cs="Arial"/>
                <w:sz w:val="16"/>
                <w:szCs w:val="16"/>
                <w:lang w:val="es-ES"/>
              </w:rPr>
            </w:pPr>
          </w:p>
          <w:p w:rsidR="00DC7A58" w:rsidRDefault="00DC7A58" w:rsidP="002C4EFC">
            <w:pPr>
              <w:rPr>
                <w:rFonts w:ascii="Arial" w:hAnsi="Arial" w:cs="Arial"/>
                <w:sz w:val="16"/>
                <w:szCs w:val="16"/>
                <w:lang w:val="es-ES"/>
              </w:rPr>
            </w:pPr>
          </w:p>
          <w:p w:rsidR="00DC7A58" w:rsidRDefault="00DC7A58" w:rsidP="002C4EFC">
            <w:pPr>
              <w:rPr>
                <w:rFonts w:ascii="Arial" w:hAnsi="Arial" w:cs="Arial"/>
                <w:sz w:val="16"/>
                <w:szCs w:val="16"/>
                <w:lang w:val="es-ES"/>
              </w:rPr>
            </w:pPr>
            <w:r>
              <w:rPr>
                <w:rFonts w:ascii="Arial" w:hAnsi="Arial" w:cs="Arial"/>
                <w:sz w:val="16"/>
                <w:szCs w:val="16"/>
                <w:lang w:val="es-ES"/>
              </w:rPr>
              <w:t>X</w:t>
            </w:r>
          </w:p>
        </w:tc>
        <w:tc>
          <w:tcPr>
            <w:tcW w:w="300" w:type="dxa"/>
            <w:shd w:val="clear" w:color="auto" w:fill="auto"/>
          </w:tcPr>
          <w:p w:rsidR="000B55D5" w:rsidRPr="00D269BD" w:rsidRDefault="000B55D5" w:rsidP="002C4EFC">
            <w:pPr>
              <w:rPr>
                <w:rFonts w:ascii="Arial" w:hAnsi="Arial" w:cs="Arial"/>
                <w:sz w:val="16"/>
                <w:szCs w:val="16"/>
                <w:lang w:val="es-ES"/>
              </w:rPr>
            </w:pPr>
          </w:p>
        </w:tc>
        <w:tc>
          <w:tcPr>
            <w:tcW w:w="341" w:type="dxa"/>
            <w:shd w:val="clear" w:color="auto" w:fill="auto"/>
          </w:tcPr>
          <w:p w:rsidR="000B55D5" w:rsidRPr="00D269BD" w:rsidRDefault="000B55D5" w:rsidP="002C4EFC">
            <w:pPr>
              <w:rPr>
                <w:rFonts w:ascii="Arial" w:hAnsi="Arial" w:cs="Arial"/>
                <w:sz w:val="16"/>
                <w:szCs w:val="16"/>
                <w:lang w:val="es-ES"/>
              </w:rPr>
            </w:pPr>
          </w:p>
        </w:tc>
        <w:tc>
          <w:tcPr>
            <w:tcW w:w="362" w:type="dxa"/>
            <w:shd w:val="clear" w:color="auto" w:fill="auto"/>
          </w:tcPr>
          <w:p w:rsidR="000B55D5" w:rsidRPr="00D269BD" w:rsidRDefault="000B55D5" w:rsidP="002C4EFC">
            <w:pPr>
              <w:rPr>
                <w:rFonts w:ascii="Arial" w:hAnsi="Arial" w:cs="Arial"/>
                <w:sz w:val="16"/>
                <w:szCs w:val="16"/>
                <w:lang w:val="es-ES"/>
              </w:rPr>
            </w:pPr>
          </w:p>
        </w:tc>
        <w:tc>
          <w:tcPr>
            <w:tcW w:w="258" w:type="dxa"/>
            <w:shd w:val="clear" w:color="auto" w:fill="auto"/>
          </w:tcPr>
          <w:p w:rsidR="000B55D5" w:rsidRPr="00D269BD" w:rsidRDefault="000B55D5" w:rsidP="002C4EFC">
            <w:pPr>
              <w:rPr>
                <w:rFonts w:ascii="Arial" w:hAnsi="Arial" w:cs="Arial"/>
                <w:sz w:val="16"/>
                <w:szCs w:val="16"/>
                <w:lang w:val="es-ES"/>
              </w:rPr>
            </w:pPr>
          </w:p>
        </w:tc>
        <w:tc>
          <w:tcPr>
            <w:tcW w:w="396" w:type="dxa"/>
            <w:shd w:val="clear" w:color="auto" w:fill="auto"/>
          </w:tcPr>
          <w:p w:rsidR="000B55D5" w:rsidRPr="00D269BD" w:rsidRDefault="000B55D5" w:rsidP="002C4EFC">
            <w:pPr>
              <w:rPr>
                <w:rFonts w:ascii="Arial" w:hAnsi="Arial" w:cs="Arial"/>
                <w:sz w:val="16"/>
                <w:szCs w:val="16"/>
                <w:lang w:val="es-ES"/>
              </w:rPr>
            </w:pPr>
          </w:p>
        </w:tc>
        <w:tc>
          <w:tcPr>
            <w:tcW w:w="341" w:type="dxa"/>
            <w:shd w:val="clear" w:color="auto" w:fill="auto"/>
          </w:tcPr>
          <w:p w:rsidR="000B55D5" w:rsidRPr="00D269BD" w:rsidRDefault="000B55D5" w:rsidP="002C4EFC">
            <w:pPr>
              <w:rPr>
                <w:rFonts w:ascii="Arial" w:hAnsi="Arial" w:cs="Arial"/>
                <w:sz w:val="16"/>
                <w:szCs w:val="16"/>
                <w:lang w:val="es-ES"/>
              </w:rPr>
            </w:pPr>
          </w:p>
        </w:tc>
        <w:tc>
          <w:tcPr>
            <w:tcW w:w="362" w:type="dxa"/>
            <w:shd w:val="clear" w:color="auto" w:fill="auto"/>
          </w:tcPr>
          <w:p w:rsidR="000B55D5" w:rsidRPr="00D269BD" w:rsidRDefault="000B55D5" w:rsidP="002C4EFC">
            <w:pPr>
              <w:rPr>
                <w:rFonts w:ascii="Arial" w:hAnsi="Arial" w:cs="Arial"/>
                <w:sz w:val="16"/>
                <w:szCs w:val="16"/>
                <w:lang w:val="es-ES"/>
              </w:rPr>
            </w:pPr>
          </w:p>
        </w:tc>
        <w:tc>
          <w:tcPr>
            <w:tcW w:w="258" w:type="dxa"/>
          </w:tcPr>
          <w:p w:rsidR="000B55D5" w:rsidRPr="00D269BD" w:rsidRDefault="000B55D5" w:rsidP="002C4EFC">
            <w:pPr>
              <w:rPr>
                <w:rFonts w:ascii="Arial" w:hAnsi="Arial" w:cs="Arial"/>
                <w:sz w:val="16"/>
                <w:szCs w:val="16"/>
                <w:lang w:val="es-ES"/>
              </w:rPr>
            </w:pPr>
          </w:p>
        </w:tc>
        <w:tc>
          <w:tcPr>
            <w:tcW w:w="299" w:type="dxa"/>
          </w:tcPr>
          <w:p w:rsidR="000B55D5" w:rsidRPr="00D269BD" w:rsidRDefault="000B55D5" w:rsidP="002C4EFC">
            <w:pPr>
              <w:rPr>
                <w:rFonts w:ascii="Arial" w:hAnsi="Arial" w:cs="Arial"/>
                <w:sz w:val="16"/>
                <w:szCs w:val="16"/>
                <w:lang w:val="es-ES"/>
              </w:rPr>
            </w:pPr>
          </w:p>
        </w:tc>
        <w:tc>
          <w:tcPr>
            <w:tcW w:w="341" w:type="dxa"/>
          </w:tcPr>
          <w:p w:rsidR="000B55D5" w:rsidRPr="00D269BD" w:rsidRDefault="000B55D5" w:rsidP="002C4EFC">
            <w:pPr>
              <w:rPr>
                <w:rFonts w:ascii="Arial" w:hAnsi="Arial" w:cs="Arial"/>
                <w:sz w:val="16"/>
                <w:szCs w:val="16"/>
                <w:lang w:val="es-ES"/>
              </w:rPr>
            </w:pPr>
          </w:p>
        </w:tc>
        <w:tc>
          <w:tcPr>
            <w:tcW w:w="362" w:type="dxa"/>
          </w:tcPr>
          <w:p w:rsidR="000B55D5" w:rsidRPr="00D269BD" w:rsidRDefault="000B55D5" w:rsidP="002C4EFC">
            <w:pPr>
              <w:rPr>
                <w:rFonts w:ascii="Arial" w:hAnsi="Arial" w:cs="Arial"/>
                <w:sz w:val="16"/>
                <w:szCs w:val="16"/>
                <w:lang w:val="es-ES"/>
              </w:rPr>
            </w:pPr>
          </w:p>
        </w:tc>
        <w:tc>
          <w:tcPr>
            <w:tcW w:w="258" w:type="dxa"/>
          </w:tcPr>
          <w:p w:rsidR="000B55D5" w:rsidRPr="00D269BD" w:rsidRDefault="000B55D5" w:rsidP="002C4EFC">
            <w:pPr>
              <w:rPr>
                <w:rFonts w:ascii="Arial" w:hAnsi="Arial" w:cs="Arial"/>
                <w:sz w:val="16"/>
                <w:szCs w:val="16"/>
                <w:lang w:val="es-ES"/>
              </w:rPr>
            </w:pPr>
          </w:p>
        </w:tc>
        <w:tc>
          <w:tcPr>
            <w:tcW w:w="299" w:type="dxa"/>
          </w:tcPr>
          <w:p w:rsidR="000B55D5" w:rsidRPr="00D269BD" w:rsidRDefault="000B55D5" w:rsidP="002C4EFC">
            <w:pPr>
              <w:rPr>
                <w:rFonts w:ascii="Arial" w:hAnsi="Arial" w:cs="Arial"/>
                <w:sz w:val="16"/>
                <w:szCs w:val="16"/>
                <w:lang w:val="es-ES"/>
              </w:rPr>
            </w:pPr>
          </w:p>
        </w:tc>
        <w:tc>
          <w:tcPr>
            <w:tcW w:w="341" w:type="dxa"/>
          </w:tcPr>
          <w:p w:rsidR="000B55D5" w:rsidRPr="00D269BD" w:rsidRDefault="000B55D5" w:rsidP="002C4EFC">
            <w:pPr>
              <w:rPr>
                <w:rFonts w:ascii="Arial" w:hAnsi="Arial" w:cs="Arial"/>
                <w:sz w:val="16"/>
                <w:szCs w:val="16"/>
                <w:lang w:val="es-ES"/>
              </w:rPr>
            </w:pPr>
          </w:p>
        </w:tc>
        <w:tc>
          <w:tcPr>
            <w:tcW w:w="362" w:type="dxa"/>
          </w:tcPr>
          <w:p w:rsidR="000B55D5" w:rsidRPr="00D269BD" w:rsidRDefault="000B55D5" w:rsidP="002C4EFC">
            <w:pPr>
              <w:rPr>
                <w:rFonts w:ascii="Arial" w:hAnsi="Arial" w:cs="Arial"/>
                <w:sz w:val="16"/>
                <w:szCs w:val="16"/>
                <w:lang w:val="es-ES"/>
              </w:rPr>
            </w:pPr>
          </w:p>
        </w:tc>
        <w:tc>
          <w:tcPr>
            <w:tcW w:w="258" w:type="dxa"/>
          </w:tcPr>
          <w:p w:rsidR="000B55D5" w:rsidRPr="00D269BD" w:rsidRDefault="000B55D5" w:rsidP="002C4EFC">
            <w:pPr>
              <w:jc w:val="center"/>
              <w:rPr>
                <w:rFonts w:ascii="Arial" w:hAnsi="Arial" w:cs="Arial"/>
                <w:sz w:val="16"/>
                <w:szCs w:val="16"/>
                <w:lang w:val="es-ES"/>
              </w:rPr>
            </w:pPr>
          </w:p>
        </w:tc>
        <w:tc>
          <w:tcPr>
            <w:tcW w:w="320" w:type="dxa"/>
          </w:tcPr>
          <w:p w:rsidR="000B55D5" w:rsidRPr="00D269BD" w:rsidRDefault="000B55D5" w:rsidP="002C4EFC">
            <w:pPr>
              <w:jc w:val="center"/>
              <w:rPr>
                <w:rFonts w:ascii="Arial" w:hAnsi="Arial" w:cs="Arial"/>
                <w:sz w:val="16"/>
                <w:szCs w:val="16"/>
                <w:lang w:val="es-ES"/>
              </w:rPr>
            </w:pPr>
          </w:p>
        </w:tc>
        <w:tc>
          <w:tcPr>
            <w:tcW w:w="341" w:type="dxa"/>
          </w:tcPr>
          <w:p w:rsidR="000B55D5" w:rsidRPr="00D269BD" w:rsidRDefault="000B55D5" w:rsidP="002C4EFC">
            <w:pPr>
              <w:jc w:val="center"/>
              <w:rPr>
                <w:rFonts w:ascii="Arial" w:hAnsi="Arial" w:cs="Arial"/>
                <w:sz w:val="16"/>
                <w:szCs w:val="16"/>
                <w:lang w:val="es-ES"/>
              </w:rPr>
            </w:pPr>
          </w:p>
        </w:tc>
        <w:tc>
          <w:tcPr>
            <w:tcW w:w="362" w:type="dxa"/>
          </w:tcPr>
          <w:p w:rsidR="000B55D5" w:rsidRDefault="000B55D5" w:rsidP="002C4EFC">
            <w:pPr>
              <w:jc w:val="center"/>
              <w:rPr>
                <w:rFonts w:ascii="Arial" w:hAnsi="Arial" w:cs="Arial"/>
                <w:sz w:val="16"/>
                <w:szCs w:val="16"/>
                <w:lang w:val="es-ES"/>
              </w:rPr>
            </w:pPr>
          </w:p>
          <w:p w:rsidR="00DC7A58" w:rsidRDefault="00DC7A58" w:rsidP="002C4EFC">
            <w:pPr>
              <w:jc w:val="center"/>
              <w:rPr>
                <w:rFonts w:ascii="Arial" w:hAnsi="Arial" w:cs="Arial"/>
                <w:sz w:val="16"/>
                <w:szCs w:val="16"/>
                <w:lang w:val="es-ES"/>
              </w:rPr>
            </w:pPr>
          </w:p>
          <w:p w:rsidR="00DC7A58" w:rsidRDefault="00DC7A58" w:rsidP="002C4EFC">
            <w:pPr>
              <w:jc w:val="center"/>
              <w:rPr>
                <w:rFonts w:ascii="Arial" w:hAnsi="Arial" w:cs="Arial"/>
                <w:sz w:val="16"/>
                <w:szCs w:val="16"/>
                <w:lang w:val="es-ES"/>
              </w:rPr>
            </w:pPr>
            <w:r>
              <w:rPr>
                <w:rFonts w:ascii="Arial" w:hAnsi="Arial" w:cs="Arial"/>
                <w:sz w:val="16"/>
                <w:szCs w:val="16"/>
                <w:lang w:val="es-ES"/>
              </w:rPr>
              <w:t>X</w:t>
            </w:r>
          </w:p>
        </w:tc>
        <w:tc>
          <w:tcPr>
            <w:tcW w:w="903" w:type="dxa"/>
            <w:vMerge/>
          </w:tcPr>
          <w:p w:rsidR="000B55D5" w:rsidRPr="00D269BD" w:rsidRDefault="000B55D5" w:rsidP="002C4EFC">
            <w:pPr>
              <w:jc w:val="center"/>
              <w:rPr>
                <w:rFonts w:ascii="Arial" w:hAnsi="Arial" w:cs="Arial"/>
                <w:sz w:val="16"/>
                <w:szCs w:val="16"/>
                <w:lang w:val="es-ES"/>
              </w:rPr>
            </w:pPr>
          </w:p>
        </w:tc>
        <w:tc>
          <w:tcPr>
            <w:tcW w:w="931" w:type="dxa"/>
            <w:vMerge/>
            <w:shd w:val="clear" w:color="auto" w:fill="auto"/>
          </w:tcPr>
          <w:p w:rsidR="000B55D5" w:rsidRPr="00D269BD" w:rsidRDefault="000B55D5" w:rsidP="002C4EFC">
            <w:pPr>
              <w:jc w:val="center"/>
              <w:rPr>
                <w:rFonts w:ascii="Arial" w:hAnsi="Arial" w:cs="Arial"/>
                <w:sz w:val="16"/>
                <w:szCs w:val="16"/>
                <w:lang w:val="es-ES"/>
              </w:rPr>
            </w:pPr>
          </w:p>
        </w:tc>
        <w:tc>
          <w:tcPr>
            <w:tcW w:w="1697" w:type="dxa"/>
            <w:gridSpan w:val="3"/>
            <w:vMerge/>
            <w:shd w:val="clear" w:color="auto" w:fill="auto"/>
            <w:vAlign w:val="center"/>
          </w:tcPr>
          <w:p w:rsidR="000B55D5" w:rsidRPr="00D269BD" w:rsidRDefault="000B55D5" w:rsidP="00A54F05">
            <w:pPr>
              <w:jc w:val="center"/>
              <w:rPr>
                <w:rFonts w:ascii="Arial" w:hAnsi="Arial" w:cs="Arial"/>
                <w:sz w:val="16"/>
                <w:szCs w:val="16"/>
                <w:lang w:val="es-ES"/>
              </w:rPr>
            </w:pPr>
          </w:p>
        </w:tc>
      </w:tr>
      <w:tr w:rsidR="000B55D5" w:rsidRPr="00D269BD" w:rsidTr="001113AC">
        <w:trPr>
          <w:trHeight w:val="854"/>
        </w:trPr>
        <w:tc>
          <w:tcPr>
            <w:tcW w:w="7643" w:type="dxa"/>
          </w:tcPr>
          <w:p w:rsidR="000B55D5" w:rsidRPr="001113AC" w:rsidRDefault="000B55D5" w:rsidP="001113AC">
            <w:pPr>
              <w:ind w:left="201"/>
              <w:rPr>
                <w:rFonts w:ascii="Arial" w:hAnsi="Arial" w:cs="Arial"/>
                <w:b/>
                <w:i/>
                <w:sz w:val="16"/>
                <w:szCs w:val="16"/>
                <w:lang w:val="es-ES"/>
              </w:rPr>
            </w:pPr>
            <w:r w:rsidRPr="001113AC">
              <w:rPr>
                <w:rFonts w:ascii="Arial" w:hAnsi="Arial" w:cs="Arial"/>
                <w:b/>
                <w:i/>
                <w:sz w:val="16"/>
                <w:szCs w:val="16"/>
                <w:lang w:val="es-ES"/>
              </w:rPr>
              <w:t>De Resultado</w:t>
            </w:r>
          </w:p>
          <w:p w:rsidR="000B55D5" w:rsidRDefault="000B55D5" w:rsidP="000B55D5">
            <w:pPr>
              <w:numPr>
                <w:ilvl w:val="0"/>
                <w:numId w:val="18"/>
              </w:numPr>
              <w:tabs>
                <w:tab w:val="clear" w:pos="834"/>
                <w:tab w:val="num" w:pos="201"/>
              </w:tabs>
              <w:ind w:left="201" w:hanging="201"/>
              <w:rPr>
                <w:rFonts w:ascii="Arial" w:hAnsi="Arial" w:cs="Arial"/>
                <w:sz w:val="16"/>
                <w:szCs w:val="16"/>
                <w:lang w:val="es-ES"/>
              </w:rPr>
            </w:pPr>
            <w:r w:rsidRPr="00D269BD">
              <w:rPr>
                <w:rFonts w:ascii="Arial" w:hAnsi="Arial" w:cs="Arial"/>
                <w:sz w:val="16"/>
                <w:szCs w:val="16"/>
                <w:lang w:val="es-ES"/>
              </w:rPr>
              <w:t>Costo de operación vehicular en los tramos mejorados y pavimentados por el Programa  (USD/vehículo por kilómetro)</w:t>
            </w:r>
          </w:p>
          <w:p w:rsidR="000B55D5" w:rsidRPr="00D269BD" w:rsidRDefault="000B55D5" w:rsidP="001113AC">
            <w:pPr>
              <w:ind w:left="201"/>
              <w:rPr>
                <w:rFonts w:ascii="Arial" w:hAnsi="Arial" w:cs="Arial"/>
                <w:sz w:val="16"/>
                <w:szCs w:val="16"/>
                <w:lang w:val="es-ES"/>
              </w:rPr>
            </w:pPr>
          </w:p>
        </w:tc>
        <w:tc>
          <w:tcPr>
            <w:tcW w:w="258" w:type="dxa"/>
            <w:shd w:val="clear" w:color="auto" w:fill="auto"/>
          </w:tcPr>
          <w:p w:rsidR="000B55D5" w:rsidRDefault="000B55D5" w:rsidP="002C4EFC">
            <w:pPr>
              <w:rPr>
                <w:rFonts w:ascii="Arial" w:hAnsi="Arial" w:cs="Arial"/>
                <w:sz w:val="16"/>
                <w:szCs w:val="16"/>
                <w:lang w:val="es-ES"/>
              </w:rPr>
            </w:pPr>
          </w:p>
          <w:p w:rsidR="00DC7A58" w:rsidRDefault="00DC7A58" w:rsidP="002C4EFC">
            <w:pPr>
              <w:rPr>
                <w:rFonts w:ascii="Arial" w:hAnsi="Arial" w:cs="Arial"/>
                <w:sz w:val="16"/>
                <w:szCs w:val="16"/>
                <w:lang w:val="es-ES"/>
              </w:rPr>
            </w:pPr>
          </w:p>
          <w:p w:rsidR="00DC7A58" w:rsidRDefault="00DC7A58" w:rsidP="002C4EFC">
            <w:pPr>
              <w:rPr>
                <w:rFonts w:ascii="Arial" w:hAnsi="Arial" w:cs="Arial"/>
                <w:sz w:val="16"/>
                <w:szCs w:val="16"/>
                <w:lang w:val="es-ES"/>
              </w:rPr>
            </w:pPr>
            <w:r>
              <w:rPr>
                <w:rFonts w:ascii="Arial" w:hAnsi="Arial" w:cs="Arial"/>
                <w:sz w:val="16"/>
                <w:szCs w:val="16"/>
                <w:lang w:val="es-ES"/>
              </w:rPr>
              <w:t>X</w:t>
            </w:r>
          </w:p>
        </w:tc>
        <w:tc>
          <w:tcPr>
            <w:tcW w:w="300" w:type="dxa"/>
            <w:shd w:val="clear" w:color="auto" w:fill="auto"/>
          </w:tcPr>
          <w:p w:rsidR="000B55D5" w:rsidRPr="00D269BD" w:rsidRDefault="000B55D5" w:rsidP="002C4EFC">
            <w:pPr>
              <w:rPr>
                <w:rFonts w:ascii="Arial" w:hAnsi="Arial" w:cs="Arial"/>
                <w:sz w:val="16"/>
                <w:szCs w:val="16"/>
                <w:lang w:val="es-ES"/>
              </w:rPr>
            </w:pPr>
          </w:p>
        </w:tc>
        <w:tc>
          <w:tcPr>
            <w:tcW w:w="341" w:type="dxa"/>
            <w:shd w:val="clear" w:color="auto" w:fill="auto"/>
          </w:tcPr>
          <w:p w:rsidR="000B55D5" w:rsidRDefault="000B55D5" w:rsidP="002C4EFC">
            <w:pPr>
              <w:rPr>
                <w:rFonts w:ascii="Arial" w:hAnsi="Arial" w:cs="Arial"/>
                <w:sz w:val="16"/>
                <w:szCs w:val="16"/>
                <w:lang w:val="es-ES"/>
              </w:rPr>
            </w:pPr>
          </w:p>
          <w:p w:rsidR="003710B3" w:rsidRDefault="003710B3" w:rsidP="002C4EFC">
            <w:pPr>
              <w:rPr>
                <w:rFonts w:ascii="Arial" w:hAnsi="Arial" w:cs="Arial"/>
                <w:sz w:val="16"/>
                <w:szCs w:val="16"/>
                <w:lang w:val="es-ES"/>
              </w:rPr>
            </w:pPr>
          </w:p>
          <w:p w:rsidR="003710B3" w:rsidRPr="00D269BD" w:rsidRDefault="003710B3" w:rsidP="001113AC">
            <w:pPr>
              <w:ind w:right="-134"/>
              <w:rPr>
                <w:rFonts w:ascii="Arial" w:hAnsi="Arial" w:cs="Arial"/>
                <w:sz w:val="16"/>
                <w:szCs w:val="16"/>
                <w:lang w:val="es-ES"/>
              </w:rPr>
            </w:pPr>
            <w:r>
              <w:rPr>
                <w:rFonts w:ascii="Arial" w:hAnsi="Arial" w:cs="Arial"/>
                <w:sz w:val="16"/>
                <w:szCs w:val="16"/>
                <w:lang w:val="es-ES"/>
              </w:rPr>
              <w:t>X*</w:t>
            </w:r>
          </w:p>
        </w:tc>
        <w:tc>
          <w:tcPr>
            <w:tcW w:w="362" w:type="dxa"/>
            <w:shd w:val="clear" w:color="auto" w:fill="auto"/>
          </w:tcPr>
          <w:p w:rsidR="000B55D5" w:rsidRPr="00D269BD" w:rsidRDefault="000B55D5" w:rsidP="002C4EFC">
            <w:pPr>
              <w:rPr>
                <w:rFonts w:ascii="Arial" w:hAnsi="Arial" w:cs="Arial"/>
                <w:sz w:val="16"/>
                <w:szCs w:val="16"/>
                <w:lang w:val="es-ES"/>
              </w:rPr>
            </w:pPr>
          </w:p>
        </w:tc>
        <w:tc>
          <w:tcPr>
            <w:tcW w:w="258" w:type="dxa"/>
            <w:shd w:val="clear" w:color="auto" w:fill="auto"/>
          </w:tcPr>
          <w:p w:rsidR="000B55D5" w:rsidRPr="00D269BD" w:rsidRDefault="000B55D5" w:rsidP="002C4EFC">
            <w:pPr>
              <w:rPr>
                <w:rFonts w:ascii="Arial" w:hAnsi="Arial" w:cs="Arial"/>
                <w:sz w:val="16"/>
                <w:szCs w:val="16"/>
                <w:lang w:val="es-ES"/>
              </w:rPr>
            </w:pPr>
          </w:p>
        </w:tc>
        <w:tc>
          <w:tcPr>
            <w:tcW w:w="396" w:type="dxa"/>
            <w:shd w:val="clear" w:color="auto" w:fill="auto"/>
          </w:tcPr>
          <w:p w:rsidR="000B55D5" w:rsidRDefault="000B55D5" w:rsidP="002C4EFC">
            <w:pPr>
              <w:rPr>
                <w:rFonts w:ascii="Arial" w:hAnsi="Arial" w:cs="Arial"/>
                <w:sz w:val="16"/>
                <w:szCs w:val="16"/>
                <w:lang w:val="es-ES"/>
              </w:rPr>
            </w:pPr>
          </w:p>
          <w:p w:rsidR="003710B3" w:rsidRDefault="003710B3" w:rsidP="002C4EFC">
            <w:pPr>
              <w:rPr>
                <w:rFonts w:ascii="Arial" w:hAnsi="Arial" w:cs="Arial"/>
                <w:sz w:val="16"/>
                <w:szCs w:val="16"/>
                <w:lang w:val="es-ES"/>
              </w:rPr>
            </w:pPr>
          </w:p>
          <w:p w:rsidR="003710B3" w:rsidRPr="00D269BD" w:rsidRDefault="003710B3" w:rsidP="001113AC">
            <w:pPr>
              <w:ind w:right="-115"/>
              <w:rPr>
                <w:rFonts w:ascii="Arial" w:hAnsi="Arial" w:cs="Arial"/>
                <w:sz w:val="16"/>
                <w:szCs w:val="16"/>
                <w:lang w:val="es-ES"/>
              </w:rPr>
            </w:pPr>
            <w:r>
              <w:rPr>
                <w:rFonts w:ascii="Arial" w:hAnsi="Arial" w:cs="Arial"/>
                <w:sz w:val="16"/>
                <w:szCs w:val="16"/>
                <w:lang w:val="es-ES"/>
              </w:rPr>
              <w:t>X**</w:t>
            </w:r>
          </w:p>
        </w:tc>
        <w:tc>
          <w:tcPr>
            <w:tcW w:w="341" w:type="dxa"/>
            <w:shd w:val="clear" w:color="auto" w:fill="auto"/>
          </w:tcPr>
          <w:p w:rsidR="000B55D5" w:rsidRPr="00D269BD" w:rsidRDefault="000B55D5" w:rsidP="002C4EFC">
            <w:pPr>
              <w:rPr>
                <w:rFonts w:ascii="Arial" w:hAnsi="Arial" w:cs="Arial"/>
                <w:sz w:val="16"/>
                <w:szCs w:val="16"/>
                <w:lang w:val="es-ES"/>
              </w:rPr>
            </w:pPr>
          </w:p>
        </w:tc>
        <w:tc>
          <w:tcPr>
            <w:tcW w:w="362" w:type="dxa"/>
            <w:shd w:val="clear" w:color="auto" w:fill="auto"/>
          </w:tcPr>
          <w:p w:rsidR="000B55D5" w:rsidRPr="00D269BD" w:rsidRDefault="000B55D5" w:rsidP="002C4EFC">
            <w:pPr>
              <w:rPr>
                <w:rFonts w:ascii="Arial" w:hAnsi="Arial" w:cs="Arial"/>
                <w:sz w:val="16"/>
                <w:szCs w:val="16"/>
                <w:lang w:val="es-ES"/>
              </w:rPr>
            </w:pPr>
          </w:p>
        </w:tc>
        <w:tc>
          <w:tcPr>
            <w:tcW w:w="258" w:type="dxa"/>
          </w:tcPr>
          <w:p w:rsidR="000B55D5" w:rsidRPr="00D269BD" w:rsidRDefault="000B55D5" w:rsidP="002C4EFC">
            <w:pPr>
              <w:rPr>
                <w:rFonts w:ascii="Arial" w:hAnsi="Arial" w:cs="Arial"/>
                <w:sz w:val="16"/>
                <w:szCs w:val="16"/>
                <w:lang w:val="es-ES"/>
              </w:rPr>
            </w:pPr>
          </w:p>
        </w:tc>
        <w:tc>
          <w:tcPr>
            <w:tcW w:w="299" w:type="dxa"/>
          </w:tcPr>
          <w:p w:rsidR="000B55D5" w:rsidRPr="00D269BD" w:rsidRDefault="000B55D5" w:rsidP="002C4EFC">
            <w:pPr>
              <w:rPr>
                <w:rFonts w:ascii="Arial" w:hAnsi="Arial" w:cs="Arial"/>
                <w:sz w:val="16"/>
                <w:szCs w:val="16"/>
                <w:lang w:val="es-ES"/>
              </w:rPr>
            </w:pPr>
          </w:p>
        </w:tc>
        <w:tc>
          <w:tcPr>
            <w:tcW w:w="341" w:type="dxa"/>
          </w:tcPr>
          <w:p w:rsidR="000B55D5" w:rsidRPr="00D269BD" w:rsidRDefault="000B55D5" w:rsidP="002C4EFC">
            <w:pPr>
              <w:rPr>
                <w:rFonts w:ascii="Arial" w:hAnsi="Arial" w:cs="Arial"/>
                <w:sz w:val="16"/>
                <w:szCs w:val="16"/>
                <w:lang w:val="es-ES"/>
              </w:rPr>
            </w:pPr>
          </w:p>
        </w:tc>
        <w:tc>
          <w:tcPr>
            <w:tcW w:w="362" w:type="dxa"/>
          </w:tcPr>
          <w:p w:rsidR="000B55D5" w:rsidRPr="00D269BD" w:rsidRDefault="000B55D5" w:rsidP="002C4EFC">
            <w:pPr>
              <w:rPr>
                <w:rFonts w:ascii="Arial" w:hAnsi="Arial" w:cs="Arial"/>
                <w:sz w:val="16"/>
                <w:szCs w:val="16"/>
                <w:lang w:val="es-ES"/>
              </w:rPr>
            </w:pPr>
          </w:p>
        </w:tc>
        <w:tc>
          <w:tcPr>
            <w:tcW w:w="258" w:type="dxa"/>
          </w:tcPr>
          <w:p w:rsidR="000B55D5" w:rsidRPr="00D269BD" w:rsidRDefault="000B55D5" w:rsidP="002C4EFC">
            <w:pPr>
              <w:rPr>
                <w:rFonts w:ascii="Arial" w:hAnsi="Arial" w:cs="Arial"/>
                <w:sz w:val="16"/>
                <w:szCs w:val="16"/>
                <w:lang w:val="es-ES"/>
              </w:rPr>
            </w:pPr>
          </w:p>
        </w:tc>
        <w:tc>
          <w:tcPr>
            <w:tcW w:w="299" w:type="dxa"/>
          </w:tcPr>
          <w:p w:rsidR="000B55D5" w:rsidRPr="00D269BD" w:rsidRDefault="000B55D5" w:rsidP="002C4EFC">
            <w:pPr>
              <w:rPr>
                <w:rFonts w:ascii="Arial" w:hAnsi="Arial" w:cs="Arial"/>
                <w:sz w:val="16"/>
                <w:szCs w:val="16"/>
                <w:lang w:val="es-ES"/>
              </w:rPr>
            </w:pPr>
          </w:p>
        </w:tc>
        <w:tc>
          <w:tcPr>
            <w:tcW w:w="341" w:type="dxa"/>
          </w:tcPr>
          <w:p w:rsidR="000B55D5" w:rsidRPr="00D269BD" w:rsidRDefault="000B55D5" w:rsidP="002C4EFC">
            <w:pPr>
              <w:rPr>
                <w:rFonts w:ascii="Arial" w:hAnsi="Arial" w:cs="Arial"/>
                <w:sz w:val="16"/>
                <w:szCs w:val="16"/>
                <w:lang w:val="es-ES"/>
              </w:rPr>
            </w:pPr>
          </w:p>
        </w:tc>
        <w:tc>
          <w:tcPr>
            <w:tcW w:w="362" w:type="dxa"/>
          </w:tcPr>
          <w:p w:rsidR="000B55D5" w:rsidRPr="00D269BD" w:rsidRDefault="000B55D5" w:rsidP="002C4EFC">
            <w:pPr>
              <w:rPr>
                <w:rFonts w:ascii="Arial" w:hAnsi="Arial" w:cs="Arial"/>
                <w:sz w:val="16"/>
                <w:szCs w:val="16"/>
                <w:lang w:val="es-ES"/>
              </w:rPr>
            </w:pPr>
          </w:p>
        </w:tc>
        <w:tc>
          <w:tcPr>
            <w:tcW w:w="258" w:type="dxa"/>
          </w:tcPr>
          <w:p w:rsidR="000B55D5" w:rsidRPr="00D269BD" w:rsidRDefault="000B55D5" w:rsidP="002C4EFC">
            <w:pPr>
              <w:jc w:val="center"/>
              <w:rPr>
                <w:rFonts w:ascii="Arial" w:hAnsi="Arial" w:cs="Arial"/>
                <w:sz w:val="16"/>
                <w:szCs w:val="16"/>
                <w:lang w:val="es-ES"/>
              </w:rPr>
            </w:pPr>
          </w:p>
        </w:tc>
        <w:tc>
          <w:tcPr>
            <w:tcW w:w="320" w:type="dxa"/>
          </w:tcPr>
          <w:p w:rsidR="000B55D5" w:rsidRPr="00D269BD" w:rsidRDefault="000B55D5" w:rsidP="002C4EFC">
            <w:pPr>
              <w:jc w:val="center"/>
              <w:rPr>
                <w:rFonts w:ascii="Arial" w:hAnsi="Arial" w:cs="Arial"/>
                <w:sz w:val="16"/>
                <w:szCs w:val="16"/>
                <w:lang w:val="es-ES"/>
              </w:rPr>
            </w:pPr>
          </w:p>
        </w:tc>
        <w:tc>
          <w:tcPr>
            <w:tcW w:w="341" w:type="dxa"/>
          </w:tcPr>
          <w:p w:rsidR="000B55D5" w:rsidRPr="00D269BD" w:rsidRDefault="000B55D5" w:rsidP="002C4EFC">
            <w:pPr>
              <w:jc w:val="center"/>
              <w:rPr>
                <w:rFonts w:ascii="Arial" w:hAnsi="Arial" w:cs="Arial"/>
                <w:sz w:val="16"/>
                <w:szCs w:val="16"/>
                <w:lang w:val="es-ES"/>
              </w:rPr>
            </w:pPr>
          </w:p>
        </w:tc>
        <w:tc>
          <w:tcPr>
            <w:tcW w:w="362" w:type="dxa"/>
          </w:tcPr>
          <w:p w:rsidR="000B55D5" w:rsidRDefault="000B55D5" w:rsidP="002C4EFC">
            <w:pPr>
              <w:jc w:val="center"/>
              <w:rPr>
                <w:rFonts w:ascii="Arial" w:hAnsi="Arial" w:cs="Arial"/>
                <w:sz w:val="16"/>
                <w:szCs w:val="16"/>
                <w:lang w:val="es-ES"/>
              </w:rPr>
            </w:pPr>
          </w:p>
          <w:p w:rsidR="00DC7A58" w:rsidRDefault="00DC7A58" w:rsidP="002C4EFC">
            <w:pPr>
              <w:jc w:val="center"/>
              <w:rPr>
                <w:rFonts w:ascii="Arial" w:hAnsi="Arial" w:cs="Arial"/>
                <w:sz w:val="16"/>
                <w:szCs w:val="16"/>
                <w:lang w:val="es-ES"/>
              </w:rPr>
            </w:pPr>
          </w:p>
          <w:p w:rsidR="00DC7A58" w:rsidRDefault="00DC7A58" w:rsidP="002C4EFC">
            <w:pPr>
              <w:jc w:val="center"/>
              <w:rPr>
                <w:rFonts w:ascii="Arial" w:hAnsi="Arial" w:cs="Arial"/>
                <w:sz w:val="16"/>
                <w:szCs w:val="16"/>
                <w:lang w:val="es-ES"/>
              </w:rPr>
            </w:pPr>
            <w:r>
              <w:rPr>
                <w:rFonts w:ascii="Arial" w:hAnsi="Arial" w:cs="Arial"/>
                <w:sz w:val="16"/>
                <w:szCs w:val="16"/>
                <w:lang w:val="es-ES"/>
              </w:rPr>
              <w:t>X</w:t>
            </w:r>
          </w:p>
        </w:tc>
        <w:tc>
          <w:tcPr>
            <w:tcW w:w="903" w:type="dxa"/>
            <w:vMerge/>
          </w:tcPr>
          <w:p w:rsidR="000B55D5" w:rsidRPr="00D269BD" w:rsidRDefault="000B55D5" w:rsidP="002C4EFC">
            <w:pPr>
              <w:jc w:val="center"/>
              <w:rPr>
                <w:rFonts w:ascii="Arial" w:hAnsi="Arial" w:cs="Arial"/>
                <w:sz w:val="16"/>
                <w:szCs w:val="16"/>
                <w:lang w:val="es-ES"/>
              </w:rPr>
            </w:pPr>
          </w:p>
        </w:tc>
        <w:tc>
          <w:tcPr>
            <w:tcW w:w="931" w:type="dxa"/>
            <w:vMerge/>
            <w:shd w:val="clear" w:color="auto" w:fill="auto"/>
          </w:tcPr>
          <w:p w:rsidR="000B55D5" w:rsidRPr="00D269BD" w:rsidRDefault="000B55D5" w:rsidP="002C4EFC">
            <w:pPr>
              <w:jc w:val="center"/>
              <w:rPr>
                <w:rFonts w:ascii="Arial" w:hAnsi="Arial" w:cs="Arial"/>
                <w:sz w:val="16"/>
                <w:szCs w:val="16"/>
                <w:lang w:val="es-ES"/>
              </w:rPr>
            </w:pPr>
          </w:p>
        </w:tc>
        <w:tc>
          <w:tcPr>
            <w:tcW w:w="1697" w:type="dxa"/>
            <w:gridSpan w:val="3"/>
            <w:vMerge/>
            <w:shd w:val="clear" w:color="auto" w:fill="auto"/>
            <w:vAlign w:val="center"/>
          </w:tcPr>
          <w:p w:rsidR="000B55D5" w:rsidRPr="00D269BD" w:rsidRDefault="000B55D5" w:rsidP="00A54F05">
            <w:pPr>
              <w:jc w:val="center"/>
              <w:rPr>
                <w:rFonts w:ascii="Arial" w:hAnsi="Arial" w:cs="Arial"/>
                <w:sz w:val="16"/>
                <w:szCs w:val="16"/>
                <w:lang w:val="es-ES"/>
              </w:rPr>
            </w:pPr>
          </w:p>
        </w:tc>
      </w:tr>
      <w:tr w:rsidR="00A54F05" w:rsidRPr="00D269BD" w:rsidTr="001113AC">
        <w:trPr>
          <w:trHeight w:val="612"/>
        </w:trPr>
        <w:tc>
          <w:tcPr>
            <w:tcW w:w="7643" w:type="dxa"/>
          </w:tcPr>
          <w:p w:rsidR="00A54F05" w:rsidRPr="00D269BD" w:rsidRDefault="00A54F05" w:rsidP="00524DCC">
            <w:pPr>
              <w:numPr>
                <w:ilvl w:val="0"/>
                <w:numId w:val="18"/>
              </w:numPr>
              <w:tabs>
                <w:tab w:val="clear" w:pos="834"/>
                <w:tab w:val="num" w:pos="201"/>
              </w:tabs>
              <w:ind w:left="201" w:hanging="201"/>
              <w:rPr>
                <w:rFonts w:ascii="Arial" w:hAnsi="Arial" w:cs="Arial"/>
                <w:sz w:val="16"/>
                <w:szCs w:val="16"/>
                <w:lang w:val="es-ES"/>
              </w:rPr>
            </w:pPr>
            <w:r w:rsidRPr="00D269BD">
              <w:rPr>
                <w:rFonts w:ascii="Arial" w:hAnsi="Arial" w:cs="Arial"/>
                <w:sz w:val="16"/>
                <w:szCs w:val="16"/>
                <w:lang w:val="es-ES"/>
              </w:rPr>
              <w:t>Tiempo de viaje en los tramos intervenidos por el Programa (minutos por viaje por vehículo y promedio ponderado)</w:t>
            </w:r>
          </w:p>
        </w:tc>
        <w:tc>
          <w:tcPr>
            <w:tcW w:w="258" w:type="dxa"/>
            <w:shd w:val="clear" w:color="auto" w:fill="auto"/>
          </w:tcPr>
          <w:p w:rsidR="00A54F05" w:rsidRDefault="00A54F05" w:rsidP="002C4EFC">
            <w:pPr>
              <w:rPr>
                <w:rFonts w:ascii="Arial" w:hAnsi="Arial" w:cs="Arial"/>
                <w:sz w:val="16"/>
                <w:szCs w:val="16"/>
                <w:lang w:val="es-ES"/>
              </w:rPr>
            </w:pPr>
          </w:p>
          <w:p w:rsidR="000B55D5" w:rsidRPr="00D269BD" w:rsidRDefault="00DC7A58" w:rsidP="002C4EFC">
            <w:pPr>
              <w:rPr>
                <w:rFonts w:ascii="Arial" w:hAnsi="Arial" w:cs="Arial"/>
                <w:sz w:val="16"/>
                <w:szCs w:val="16"/>
                <w:lang w:val="es-ES"/>
              </w:rPr>
            </w:pPr>
            <w:r>
              <w:rPr>
                <w:rFonts w:ascii="Arial" w:hAnsi="Arial" w:cs="Arial"/>
                <w:sz w:val="16"/>
                <w:szCs w:val="16"/>
                <w:lang w:val="es-ES"/>
              </w:rPr>
              <w:t>X</w:t>
            </w:r>
          </w:p>
        </w:tc>
        <w:tc>
          <w:tcPr>
            <w:tcW w:w="300" w:type="dxa"/>
            <w:shd w:val="clear" w:color="auto" w:fill="auto"/>
          </w:tcPr>
          <w:p w:rsidR="00A54F05" w:rsidRPr="00D269BD" w:rsidRDefault="00A54F05" w:rsidP="002C4EFC">
            <w:pPr>
              <w:rPr>
                <w:rFonts w:ascii="Arial" w:hAnsi="Arial" w:cs="Arial"/>
                <w:sz w:val="16"/>
                <w:szCs w:val="16"/>
                <w:lang w:val="es-ES"/>
              </w:rPr>
            </w:pPr>
          </w:p>
        </w:tc>
        <w:tc>
          <w:tcPr>
            <w:tcW w:w="341" w:type="dxa"/>
            <w:shd w:val="clear" w:color="auto" w:fill="auto"/>
          </w:tcPr>
          <w:p w:rsidR="00A54F05" w:rsidRDefault="00A54F05" w:rsidP="002C4EFC">
            <w:pPr>
              <w:rPr>
                <w:rFonts w:ascii="Arial" w:hAnsi="Arial" w:cs="Arial"/>
                <w:sz w:val="16"/>
                <w:szCs w:val="16"/>
                <w:lang w:val="es-ES"/>
              </w:rPr>
            </w:pPr>
          </w:p>
          <w:p w:rsidR="003710B3" w:rsidRPr="00D269BD" w:rsidRDefault="003710B3" w:rsidP="001113AC">
            <w:pPr>
              <w:ind w:right="-134"/>
              <w:rPr>
                <w:rFonts w:ascii="Arial" w:hAnsi="Arial" w:cs="Arial"/>
                <w:sz w:val="16"/>
                <w:szCs w:val="16"/>
                <w:lang w:val="es-ES"/>
              </w:rPr>
            </w:pPr>
            <w:r>
              <w:rPr>
                <w:rFonts w:ascii="Arial" w:hAnsi="Arial" w:cs="Arial"/>
                <w:sz w:val="16"/>
                <w:szCs w:val="16"/>
                <w:lang w:val="es-ES"/>
              </w:rPr>
              <w:t>X*</w:t>
            </w:r>
          </w:p>
        </w:tc>
        <w:tc>
          <w:tcPr>
            <w:tcW w:w="362" w:type="dxa"/>
            <w:shd w:val="clear" w:color="auto" w:fill="auto"/>
          </w:tcPr>
          <w:p w:rsidR="00A54F05" w:rsidRPr="00D269BD" w:rsidRDefault="00A54F05" w:rsidP="002C4EFC">
            <w:pPr>
              <w:rPr>
                <w:rFonts w:ascii="Arial" w:hAnsi="Arial" w:cs="Arial"/>
                <w:sz w:val="16"/>
                <w:szCs w:val="16"/>
                <w:lang w:val="es-ES"/>
              </w:rPr>
            </w:pPr>
          </w:p>
        </w:tc>
        <w:tc>
          <w:tcPr>
            <w:tcW w:w="258" w:type="dxa"/>
            <w:shd w:val="clear" w:color="auto" w:fill="auto"/>
          </w:tcPr>
          <w:p w:rsidR="00A54F05" w:rsidRPr="00D269BD" w:rsidRDefault="00A54F05" w:rsidP="002C4EFC">
            <w:pPr>
              <w:rPr>
                <w:rFonts w:ascii="Arial" w:hAnsi="Arial" w:cs="Arial"/>
                <w:sz w:val="16"/>
                <w:szCs w:val="16"/>
                <w:lang w:val="es-ES"/>
              </w:rPr>
            </w:pPr>
          </w:p>
        </w:tc>
        <w:tc>
          <w:tcPr>
            <w:tcW w:w="396" w:type="dxa"/>
            <w:shd w:val="clear" w:color="auto" w:fill="auto"/>
          </w:tcPr>
          <w:p w:rsidR="00A54F05" w:rsidRDefault="00A54F05" w:rsidP="002C4EFC">
            <w:pPr>
              <w:rPr>
                <w:rFonts w:ascii="Arial" w:hAnsi="Arial" w:cs="Arial"/>
                <w:sz w:val="16"/>
                <w:szCs w:val="16"/>
                <w:lang w:val="es-ES"/>
              </w:rPr>
            </w:pPr>
          </w:p>
          <w:p w:rsidR="003710B3" w:rsidRPr="00D269BD" w:rsidRDefault="003710B3" w:rsidP="001113AC">
            <w:pPr>
              <w:ind w:right="-108"/>
              <w:rPr>
                <w:rFonts w:ascii="Arial" w:hAnsi="Arial" w:cs="Arial"/>
                <w:sz w:val="16"/>
                <w:szCs w:val="16"/>
                <w:lang w:val="es-ES"/>
              </w:rPr>
            </w:pPr>
            <w:r>
              <w:rPr>
                <w:rFonts w:ascii="Arial" w:hAnsi="Arial" w:cs="Arial"/>
                <w:sz w:val="16"/>
                <w:szCs w:val="16"/>
                <w:lang w:val="es-ES"/>
              </w:rPr>
              <w:t>X**</w:t>
            </w:r>
          </w:p>
        </w:tc>
        <w:tc>
          <w:tcPr>
            <w:tcW w:w="341" w:type="dxa"/>
            <w:shd w:val="clear" w:color="auto" w:fill="auto"/>
          </w:tcPr>
          <w:p w:rsidR="00A54F05" w:rsidRPr="00D269BD" w:rsidRDefault="00A54F05" w:rsidP="002C4EFC">
            <w:pPr>
              <w:rPr>
                <w:rFonts w:ascii="Arial" w:hAnsi="Arial" w:cs="Arial"/>
                <w:sz w:val="16"/>
                <w:szCs w:val="16"/>
                <w:lang w:val="es-ES"/>
              </w:rPr>
            </w:pPr>
          </w:p>
        </w:tc>
        <w:tc>
          <w:tcPr>
            <w:tcW w:w="362" w:type="dxa"/>
            <w:shd w:val="clear" w:color="auto" w:fill="auto"/>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rPr>
                <w:rFonts w:ascii="Arial" w:hAnsi="Arial" w:cs="Arial"/>
                <w:sz w:val="16"/>
                <w:szCs w:val="16"/>
                <w:lang w:val="es-ES"/>
              </w:rPr>
            </w:pPr>
          </w:p>
        </w:tc>
        <w:tc>
          <w:tcPr>
            <w:tcW w:w="299" w:type="dxa"/>
          </w:tcPr>
          <w:p w:rsidR="00A54F05" w:rsidRPr="00D269BD" w:rsidRDefault="00A54F05" w:rsidP="002C4EFC">
            <w:pPr>
              <w:rPr>
                <w:rFonts w:ascii="Arial" w:hAnsi="Arial" w:cs="Arial"/>
                <w:sz w:val="16"/>
                <w:szCs w:val="16"/>
                <w:lang w:val="es-ES"/>
              </w:rPr>
            </w:pPr>
          </w:p>
        </w:tc>
        <w:tc>
          <w:tcPr>
            <w:tcW w:w="341" w:type="dxa"/>
          </w:tcPr>
          <w:p w:rsidR="00A54F05" w:rsidRPr="00D269BD" w:rsidRDefault="00A54F05" w:rsidP="002C4EFC">
            <w:pPr>
              <w:rPr>
                <w:rFonts w:ascii="Arial" w:hAnsi="Arial" w:cs="Arial"/>
                <w:sz w:val="16"/>
                <w:szCs w:val="16"/>
                <w:lang w:val="es-ES"/>
              </w:rPr>
            </w:pPr>
          </w:p>
        </w:tc>
        <w:tc>
          <w:tcPr>
            <w:tcW w:w="362" w:type="dxa"/>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rPr>
                <w:rFonts w:ascii="Arial" w:hAnsi="Arial" w:cs="Arial"/>
                <w:sz w:val="16"/>
                <w:szCs w:val="16"/>
                <w:lang w:val="es-ES"/>
              </w:rPr>
            </w:pPr>
          </w:p>
        </w:tc>
        <w:tc>
          <w:tcPr>
            <w:tcW w:w="299" w:type="dxa"/>
          </w:tcPr>
          <w:p w:rsidR="00A54F05" w:rsidRPr="00D269BD" w:rsidRDefault="00A54F05" w:rsidP="002C4EFC">
            <w:pPr>
              <w:rPr>
                <w:rFonts w:ascii="Arial" w:hAnsi="Arial" w:cs="Arial"/>
                <w:sz w:val="16"/>
                <w:szCs w:val="16"/>
                <w:lang w:val="es-ES"/>
              </w:rPr>
            </w:pPr>
          </w:p>
        </w:tc>
        <w:tc>
          <w:tcPr>
            <w:tcW w:w="341" w:type="dxa"/>
          </w:tcPr>
          <w:p w:rsidR="00A54F05" w:rsidRPr="00D269BD" w:rsidRDefault="00A54F05" w:rsidP="002C4EFC">
            <w:pPr>
              <w:rPr>
                <w:rFonts w:ascii="Arial" w:hAnsi="Arial" w:cs="Arial"/>
                <w:sz w:val="16"/>
                <w:szCs w:val="16"/>
                <w:lang w:val="es-ES"/>
              </w:rPr>
            </w:pPr>
          </w:p>
        </w:tc>
        <w:tc>
          <w:tcPr>
            <w:tcW w:w="362" w:type="dxa"/>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jc w:val="center"/>
              <w:rPr>
                <w:rFonts w:ascii="Arial" w:hAnsi="Arial" w:cs="Arial"/>
                <w:sz w:val="16"/>
                <w:szCs w:val="16"/>
                <w:lang w:val="es-ES"/>
              </w:rPr>
            </w:pPr>
          </w:p>
        </w:tc>
        <w:tc>
          <w:tcPr>
            <w:tcW w:w="320" w:type="dxa"/>
          </w:tcPr>
          <w:p w:rsidR="00A54F05" w:rsidRPr="00D269BD" w:rsidRDefault="00A54F05" w:rsidP="002C4EFC">
            <w:pPr>
              <w:jc w:val="center"/>
              <w:rPr>
                <w:rFonts w:ascii="Arial" w:hAnsi="Arial" w:cs="Arial"/>
                <w:sz w:val="16"/>
                <w:szCs w:val="16"/>
                <w:lang w:val="es-ES"/>
              </w:rPr>
            </w:pPr>
          </w:p>
        </w:tc>
        <w:tc>
          <w:tcPr>
            <w:tcW w:w="341" w:type="dxa"/>
          </w:tcPr>
          <w:p w:rsidR="00A54F05" w:rsidRPr="00D269BD" w:rsidRDefault="00A54F05" w:rsidP="002C4EFC">
            <w:pPr>
              <w:jc w:val="center"/>
              <w:rPr>
                <w:rFonts w:ascii="Arial" w:hAnsi="Arial" w:cs="Arial"/>
                <w:sz w:val="16"/>
                <w:szCs w:val="16"/>
                <w:lang w:val="es-ES"/>
              </w:rPr>
            </w:pPr>
          </w:p>
        </w:tc>
        <w:tc>
          <w:tcPr>
            <w:tcW w:w="362" w:type="dxa"/>
          </w:tcPr>
          <w:p w:rsidR="00DC7A58" w:rsidRDefault="00DC7A58" w:rsidP="002C4EFC">
            <w:pPr>
              <w:jc w:val="center"/>
              <w:rPr>
                <w:rFonts w:ascii="Arial" w:hAnsi="Arial" w:cs="Arial"/>
                <w:sz w:val="16"/>
                <w:szCs w:val="16"/>
                <w:lang w:val="es-ES"/>
              </w:rPr>
            </w:pPr>
          </w:p>
          <w:p w:rsidR="00A54F05" w:rsidRPr="00D269BD" w:rsidRDefault="00DC7A58" w:rsidP="002C4EFC">
            <w:pPr>
              <w:jc w:val="center"/>
              <w:rPr>
                <w:rFonts w:ascii="Arial" w:hAnsi="Arial" w:cs="Arial"/>
                <w:sz w:val="16"/>
                <w:szCs w:val="16"/>
                <w:lang w:val="es-ES"/>
              </w:rPr>
            </w:pPr>
            <w:r>
              <w:rPr>
                <w:rFonts w:ascii="Arial" w:hAnsi="Arial" w:cs="Arial"/>
                <w:sz w:val="16"/>
                <w:szCs w:val="16"/>
                <w:lang w:val="es-ES"/>
              </w:rPr>
              <w:t>X</w:t>
            </w:r>
          </w:p>
        </w:tc>
        <w:tc>
          <w:tcPr>
            <w:tcW w:w="903" w:type="dxa"/>
            <w:vMerge/>
          </w:tcPr>
          <w:p w:rsidR="00A54F05" w:rsidRPr="00D269BD" w:rsidRDefault="00A54F05" w:rsidP="009D3F65">
            <w:pPr>
              <w:jc w:val="center"/>
              <w:rPr>
                <w:rFonts w:ascii="Arial" w:hAnsi="Arial" w:cs="Arial"/>
                <w:sz w:val="16"/>
                <w:szCs w:val="16"/>
                <w:lang w:val="es-ES"/>
              </w:rPr>
            </w:pPr>
          </w:p>
        </w:tc>
        <w:tc>
          <w:tcPr>
            <w:tcW w:w="931" w:type="dxa"/>
            <w:vMerge/>
            <w:shd w:val="clear" w:color="auto" w:fill="auto"/>
          </w:tcPr>
          <w:p w:rsidR="00A54F05" w:rsidRPr="00D269BD" w:rsidRDefault="00A54F05" w:rsidP="004021F1">
            <w:pPr>
              <w:jc w:val="center"/>
              <w:rPr>
                <w:rFonts w:ascii="Arial" w:hAnsi="Arial" w:cs="Arial"/>
                <w:sz w:val="16"/>
                <w:szCs w:val="16"/>
                <w:lang w:val="es-ES"/>
              </w:rPr>
            </w:pPr>
          </w:p>
        </w:tc>
        <w:tc>
          <w:tcPr>
            <w:tcW w:w="1697" w:type="dxa"/>
            <w:gridSpan w:val="3"/>
            <w:vMerge/>
            <w:shd w:val="clear" w:color="auto" w:fill="auto"/>
          </w:tcPr>
          <w:p w:rsidR="00A54F05" w:rsidRPr="00D269BD" w:rsidRDefault="00A54F05" w:rsidP="004021F1">
            <w:pPr>
              <w:jc w:val="center"/>
              <w:rPr>
                <w:rFonts w:ascii="Arial" w:hAnsi="Arial" w:cs="Arial"/>
                <w:sz w:val="16"/>
                <w:szCs w:val="16"/>
                <w:lang w:val="es-ES"/>
              </w:rPr>
            </w:pPr>
          </w:p>
        </w:tc>
      </w:tr>
      <w:tr w:rsidR="00A54F05" w:rsidRPr="00D269BD" w:rsidTr="001113AC">
        <w:trPr>
          <w:trHeight w:val="288"/>
        </w:trPr>
        <w:tc>
          <w:tcPr>
            <w:tcW w:w="7643" w:type="dxa"/>
          </w:tcPr>
          <w:p w:rsidR="00A54F05" w:rsidRPr="001113AC" w:rsidRDefault="00DC7A58" w:rsidP="001113AC">
            <w:pPr>
              <w:numPr>
                <w:ilvl w:val="0"/>
                <w:numId w:val="18"/>
              </w:numPr>
              <w:tabs>
                <w:tab w:val="clear" w:pos="834"/>
                <w:tab w:val="num" w:pos="201"/>
              </w:tabs>
              <w:ind w:left="201" w:hanging="201"/>
              <w:rPr>
                <w:rFonts w:ascii="Arial" w:hAnsi="Arial" w:cs="Arial"/>
                <w:sz w:val="18"/>
                <w:szCs w:val="18"/>
                <w:lang w:val="es-MX"/>
              </w:rPr>
            </w:pPr>
            <w:r w:rsidRPr="001113AC">
              <w:rPr>
                <w:rFonts w:ascii="Arial" w:hAnsi="Arial" w:cs="Arial"/>
                <w:sz w:val="16"/>
                <w:szCs w:val="16"/>
                <w:lang w:val="es-ES"/>
              </w:rPr>
              <w:t>Tránsito medio diario anual en el tramo entre Jícaro Galán y Nacaome del CPM (veh/día)</w:t>
            </w:r>
          </w:p>
        </w:tc>
        <w:tc>
          <w:tcPr>
            <w:tcW w:w="258" w:type="dxa"/>
            <w:shd w:val="clear" w:color="auto" w:fill="auto"/>
          </w:tcPr>
          <w:p w:rsidR="00A54F05" w:rsidRDefault="00A54F05" w:rsidP="002C4EFC">
            <w:pPr>
              <w:rPr>
                <w:rFonts w:ascii="Arial" w:hAnsi="Arial" w:cs="Arial"/>
                <w:sz w:val="16"/>
                <w:szCs w:val="16"/>
                <w:lang w:val="es-ES"/>
              </w:rPr>
            </w:pPr>
          </w:p>
          <w:p w:rsidR="00DC7A58" w:rsidRPr="00D269BD" w:rsidRDefault="00DC7A58" w:rsidP="002C4EFC">
            <w:pPr>
              <w:rPr>
                <w:rFonts w:ascii="Arial" w:hAnsi="Arial" w:cs="Arial"/>
                <w:sz w:val="16"/>
                <w:szCs w:val="16"/>
                <w:lang w:val="es-ES"/>
              </w:rPr>
            </w:pPr>
            <w:r>
              <w:rPr>
                <w:rFonts w:ascii="Arial" w:hAnsi="Arial" w:cs="Arial"/>
                <w:sz w:val="16"/>
                <w:szCs w:val="16"/>
                <w:lang w:val="es-ES"/>
              </w:rPr>
              <w:t>X</w:t>
            </w:r>
          </w:p>
        </w:tc>
        <w:tc>
          <w:tcPr>
            <w:tcW w:w="300" w:type="dxa"/>
            <w:shd w:val="clear" w:color="auto" w:fill="auto"/>
          </w:tcPr>
          <w:p w:rsidR="00A54F05" w:rsidRPr="00D269BD" w:rsidRDefault="00A54F05" w:rsidP="002C4EFC">
            <w:pPr>
              <w:rPr>
                <w:rFonts w:ascii="Arial" w:hAnsi="Arial" w:cs="Arial"/>
                <w:sz w:val="16"/>
                <w:szCs w:val="16"/>
                <w:lang w:val="es-ES"/>
              </w:rPr>
            </w:pPr>
          </w:p>
        </w:tc>
        <w:tc>
          <w:tcPr>
            <w:tcW w:w="341" w:type="dxa"/>
            <w:shd w:val="clear" w:color="auto" w:fill="auto"/>
          </w:tcPr>
          <w:p w:rsidR="00A54F05" w:rsidRPr="00D269BD" w:rsidRDefault="00A54F05" w:rsidP="002C4EFC">
            <w:pPr>
              <w:rPr>
                <w:rFonts w:ascii="Arial" w:hAnsi="Arial" w:cs="Arial"/>
                <w:sz w:val="16"/>
                <w:szCs w:val="16"/>
                <w:lang w:val="es-ES"/>
              </w:rPr>
            </w:pPr>
          </w:p>
        </w:tc>
        <w:tc>
          <w:tcPr>
            <w:tcW w:w="362" w:type="dxa"/>
            <w:shd w:val="clear" w:color="auto" w:fill="auto"/>
          </w:tcPr>
          <w:p w:rsidR="00A54F05" w:rsidRPr="00D269BD" w:rsidRDefault="00A54F05" w:rsidP="002C4EFC">
            <w:pPr>
              <w:rPr>
                <w:rFonts w:ascii="Arial" w:hAnsi="Arial" w:cs="Arial"/>
                <w:sz w:val="16"/>
                <w:szCs w:val="16"/>
                <w:lang w:val="es-ES"/>
              </w:rPr>
            </w:pPr>
          </w:p>
        </w:tc>
        <w:tc>
          <w:tcPr>
            <w:tcW w:w="258" w:type="dxa"/>
            <w:shd w:val="clear" w:color="auto" w:fill="auto"/>
          </w:tcPr>
          <w:p w:rsidR="00A54F05" w:rsidRPr="00D269BD" w:rsidRDefault="00A54F05" w:rsidP="002C4EFC">
            <w:pPr>
              <w:rPr>
                <w:rFonts w:ascii="Arial" w:hAnsi="Arial" w:cs="Arial"/>
                <w:sz w:val="16"/>
                <w:szCs w:val="16"/>
                <w:lang w:val="es-ES"/>
              </w:rPr>
            </w:pPr>
          </w:p>
        </w:tc>
        <w:tc>
          <w:tcPr>
            <w:tcW w:w="396" w:type="dxa"/>
            <w:shd w:val="clear" w:color="auto" w:fill="auto"/>
          </w:tcPr>
          <w:p w:rsidR="00A54F05" w:rsidRPr="00D269BD" w:rsidRDefault="00A54F05" w:rsidP="002C4EFC">
            <w:pPr>
              <w:rPr>
                <w:rFonts w:ascii="Arial" w:hAnsi="Arial" w:cs="Arial"/>
                <w:sz w:val="16"/>
                <w:szCs w:val="16"/>
                <w:lang w:val="es-ES"/>
              </w:rPr>
            </w:pPr>
          </w:p>
        </w:tc>
        <w:tc>
          <w:tcPr>
            <w:tcW w:w="341" w:type="dxa"/>
            <w:shd w:val="clear" w:color="auto" w:fill="auto"/>
          </w:tcPr>
          <w:p w:rsidR="00A54F05" w:rsidRPr="00D269BD" w:rsidRDefault="00A54F05" w:rsidP="002C4EFC">
            <w:pPr>
              <w:rPr>
                <w:rFonts w:ascii="Arial" w:hAnsi="Arial" w:cs="Arial"/>
                <w:sz w:val="16"/>
                <w:szCs w:val="16"/>
                <w:lang w:val="es-ES"/>
              </w:rPr>
            </w:pPr>
          </w:p>
        </w:tc>
        <w:tc>
          <w:tcPr>
            <w:tcW w:w="362" w:type="dxa"/>
            <w:shd w:val="clear" w:color="auto" w:fill="auto"/>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rPr>
                <w:rFonts w:ascii="Arial" w:hAnsi="Arial" w:cs="Arial"/>
                <w:sz w:val="16"/>
                <w:szCs w:val="16"/>
                <w:lang w:val="es-ES"/>
              </w:rPr>
            </w:pPr>
          </w:p>
        </w:tc>
        <w:tc>
          <w:tcPr>
            <w:tcW w:w="299" w:type="dxa"/>
          </w:tcPr>
          <w:p w:rsidR="00A54F05" w:rsidRPr="00D269BD" w:rsidRDefault="00A54F05" w:rsidP="002C4EFC">
            <w:pPr>
              <w:rPr>
                <w:rFonts w:ascii="Arial" w:hAnsi="Arial" w:cs="Arial"/>
                <w:sz w:val="16"/>
                <w:szCs w:val="16"/>
                <w:lang w:val="es-ES"/>
              </w:rPr>
            </w:pPr>
          </w:p>
        </w:tc>
        <w:tc>
          <w:tcPr>
            <w:tcW w:w="341" w:type="dxa"/>
          </w:tcPr>
          <w:p w:rsidR="00A54F05" w:rsidRPr="00D269BD" w:rsidRDefault="00A54F05" w:rsidP="002C4EFC">
            <w:pPr>
              <w:rPr>
                <w:rFonts w:ascii="Arial" w:hAnsi="Arial" w:cs="Arial"/>
                <w:sz w:val="16"/>
                <w:szCs w:val="16"/>
                <w:lang w:val="es-ES"/>
              </w:rPr>
            </w:pPr>
          </w:p>
        </w:tc>
        <w:tc>
          <w:tcPr>
            <w:tcW w:w="362" w:type="dxa"/>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rPr>
                <w:rFonts w:ascii="Arial" w:hAnsi="Arial" w:cs="Arial"/>
                <w:sz w:val="16"/>
                <w:szCs w:val="16"/>
                <w:lang w:val="es-ES"/>
              </w:rPr>
            </w:pPr>
          </w:p>
        </w:tc>
        <w:tc>
          <w:tcPr>
            <w:tcW w:w="299" w:type="dxa"/>
          </w:tcPr>
          <w:p w:rsidR="00A54F05" w:rsidRPr="00D269BD" w:rsidRDefault="00A54F05" w:rsidP="002C4EFC">
            <w:pPr>
              <w:rPr>
                <w:rFonts w:ascii="Arial" w:hAnsi="Arial" w:cs="Arial"/>
                <w:sz w:val="16"/>
                <w:szCs w:val="16"/>
                <w:lang w:val="es-ES"/>
              </w:rPr>
            </w:pPr>
          </w:p>
        </w:tc>
        <w:tc>
          <w:tcPr>
            <w:tcW w:w="341" w:type="dxa"/>
          </w:tcPr>
          <w:p w:rsidR="00A54F05" w:rsidRPr="00D269BD" w:rsidRDefault="00A54F05" w:rsidP="002C4EFC">
            <w:pPr>
              <w:rPr>
                <w:rFonts w:ascii="Arial" w:hAnsi="Arial" w:cs="Arial"/>
                <w:sz w:val="16"/>
                <w:szCs w:val="16"/>
                <w:lang w:val="es-ES"/>
              </w:rPr>
            </w:pPr>
          </w:p>
        </w:tc>
        <w:tc>
          <w:tcPr>
            <w:tcW w:w="362" w:type="dxa"/>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jc w:val="center"/>
              <w:rPr>
                <w:rFonts w:ascii="Arial" w:hAnsi="Arial" w:cs="Arial"/>
                <w:sz w:val="16"/>
                <w:szCs w:val="16"/>
                <w:lang w:val="es-ES"/>
              </w:rPr>
            </w:pPr>
          </w:p>
        </w:tc>
        <w:tc>
          <w:tcPr>
            <w:tcW w:w="320" w:type="dxa"/>
          </w:tcPr>
          <w:p w:rsidR="00A54F05" w:rsidRPr="00D269BD" w:rsidRDefault="00A54F05" w:rsidP="002C4EFC">
            <w:pPr>
              <w:jc w:val="center"/>
              <w:rPr>
                <w:rFonts w:ascii="Arial" w:hAnsi="Arial" w:cs="Arial"/>
                <w:sz w:val="16"/>
                <w:szCs w:val="16"/>
                <w:lang w:val="es-ES"/>
              </w:rPr>
            </w:pPr>
          </w:p>
        </w:tc>
        <w:tc>
          <w:tcPr>
            <w:tcW w:w="341" w:type="dxa"/>
          </w:tcPr>
          <w:p w:rsidR="00A54F05" w:rsidRPr="00D269BD" w:rsidRDefault="00A54F05" w:rsidP="002C4EFC">
            <w:pPr>
              <w:jc w:val="center"/>
              <w:rPr>
                <w:rFonts w:ascii="Arial" w:hAnsi="Arial" w:cs="Arial"/>
                <w:sz w:val="16"/>
                <w:szCs w:val="16"/>
                <w:lang w:val="es-ES"/>
              </w:rPr>
            </w:pPr>
          </w:p>
        </w:tc>
        <w:tc>
          <w:tcPr>
            <w:tcW w:w="362" w:type="dxa"/>
          </w:tcPr>
          <w:p w:rsidR="00A54F05" w:rsidRPr="00D269BD" w:rsidRDefault="00A54F05" w:rsidP="002C4EFC">
            <w:pPr>
              <w:jc w:val="center"/>
              <w:rPr>
                <w:rFonts w:ascii="Arial" w:hAnsi="Arial" w:cs="Arial"/>
                <w:sz w:val="16"/>
                <w:szCs w:val="16"/>
                <w:lang w:val="es-ES"/>
              </w:rPr>
            </w:pPr>
            <w:r>
              <w:rPr>
                <w:rFonts w:ascii="Arial" w:hAnsi="Arial" w:cs="Arial"/>
                <w:sz w:val="16"/>
                <w:szCs w:val="16"/>
                <w:lang w:val="es-ES"/>
              </w:rPr>
              <w:t>X</w:t>
            </w:r>
          </w:p>
        </w:tc>
        <w:tc>
          <w:tcPr>
            <w:tcW w:w="903" w:type="dxa"/>
            <w:vMerge/>
          </w:tcPr>
          <w:p w:rsidR="00A54F05" w:rsidRPr="00D269BD" w:rsidRDefault="00A54F05" w:rsidP="009D3F65">
            <w:pPr>
              <w:jc w:val="center"/>
              <w:rPr>
                <w:rFonts w:ascii="Arial" w:hAnsi="Arial" w:cs="Arial"/>
                <w:sz w:val="16"/>
                <w:szCs w:val="16"/>
                <w:lang w:val="es-ES"/>
              </w:rPr>
            </w:pPr>
          </w:p>
        </w:tc>
        <w:tc>
          <w:tcPr>
            <w:tcW w:w="931" w:type="dxa"/>
            <w:vMerge/>
            <w:shd w:val="clear" w:color="auto" w:fill="auto"/>
          </w:tcPr>
          <w:p w:rsidR="00A54F05" w:rsidRPr="00D269BD" w:rsidRDefault="00A54F05" w:rsidP="004021F1">
            <w:pPr>
              <w:jc w:val="center"/>
              <w:rPr>
                <w:rFonts w:ascii="Arial" w:hAnsi="Arial" w:cs="Arial"/>
                <w:sz w:val="16"/>
                <w:szCs w:val="16"/>
                <w:lang w:val="es-ES"/>
              </w:rPr>
            </w:pPr>
          </w:p>
        </w:tc>
        <w:tc>
          <w:tcPr>
            <w:tcW w:w="1697" w:type="dxa"/>
            <w:gridSpan w:val="3"/>
            <w:vMerge/>
            <w:shd w:val="clear" w:color="auto" w:fill="auto"/>
          </w:tcPr>
          <w:p w:rsidR="00A54F05" w:rsidRPr="00D269BD" w:rsidRDefault="00A54F05" w:rsidP="004021F1">
            <w:pPr>
              <w:jc w:val="center"/>
              <w:rPr>
                <w:rFonts w:ascii="Arial" w:hAnsi="Arial" w:cs="Arial"/>
                <w:sz w:val="16"/>
                <w:szCs w:val="16"/>
                <w:lang w:val="es-ES"/>
              </w:rPr>
            </w:pPr>
          </w:p>
        </w:tc>
      </w:tr>
      <w:tr w:rsidR="00A54F05" w:rsidRPr="00D269BD" w:rsidTr="001113AC">
        <w:trPr>
          <w:trHeight w:val="315"/>
        </w:trPr>
        <w:tc>
          <w:tcPr>
            <w:tcW w:w="7643" w:type="dxa"/>
          </w:tcPr>
          <w:p w:rsidR="00A54F05" w:rsidRPr="00D269BD" w:rsidRDefault="00DC7A58" w:rsidP="00524DCC">
            <w:pPr>
              <w:numPr>
                <w:ilvl w:val="0"/>
                <w:numId w:val="18"/>
              </w:numPr>
              <w:tabs>
                <w:tab w:val="clear" w:pos="834"/>
                <w:tab w:val="num" w:pos="201"/>
              </w:tabs>
              <w:ind w:left="201" w:hanging="201"/>
              <w:rPr>
                <w:rFonts w:ascii="Arial" w:hAnsi="Arial" w:cs="Arial"/>
                <w:sz w:val="16"/>
                <w:szCs w:val="16"/>
                <w:lang w:val="es-ES"/>
              </w:rPr>
            </w:pPr>
            <w:r w:rsidRPr="001113AC">
              <w:rPr>
                <w:rFonts w:ascii="Arial" w:hAnsi="Arial" w:cs="Arial"/>
                <w:sz w:val="16"/>
                <w:szCs w:val="16"/>
                <w:lang w:val="es-ES"/>
              </w:rPr>
              <w:t>Número de dias de no Transitabilidad por falta de mantenimiento rutinario</w:t>
            </w:r>
            <w:r w:rsidRPr="00DC7A58" w:rsidDel="00DC7A58">
              <w:rPr>
                <w:rFonts w:ascii="Arial" w:hAnsi="Arial" w:cs="Arial"/>
                <w:sz w:val="16"/>
                <w:szCs w:val="16"/>
                <w:lang w:val="es-ES"/>
              </w:rPr>
              <w:t xml:space="preserve"> </w:t>
            </w:r>
          </w:p>
        </w:tc>
        <w:tc>
          <w:tcPr>
            <w:tcW w:w="258" w:type="dxa"/>
            <w:shd w:val="clear" w:color="auto" w:fill="auto"/>
          </w:tcPr>
          <w:p w:rsidR="00A54F05" w:rsidRDefault="00A54F05" w:rsidP="002C4EFC">
            <w:pPr>
              <w:rPr>
                <w:rFonts w:ascii="Arial" w:hAnsi="Arial" w:cs="Arial"/>
                <w:sz w:val="16"/>
                <w:szCs w:val="16"/>
                <w:lang w:val="es-ES"/>
              </w:rPr>
            </w:pPr>
          </w:p>
          <w:p w:rsidR="00DC7A58" w:rsidRPr="00D269BD" w:rsidRDefault="00DC7A58" w:rsidP="002C4EFC">
            <w:pPr>
              <w:rPr>
                <w:rFonts w:ascii="Arial" w:hAnsi="Arial" w:cs="Arial"/>
                <w:sz w:val="16"/>
                <w:szCs w:val="16"/>
                <w:lang w:val="es-ES"/>
              </w:rPr>
            </w:pPr>
            <w:r>
              <w:rPr>
                <w:rFonts w:ascii="Arial" w:hAnsi="Arial" w:cs="Arial"/>
                <w:sz w:val="16"/>
                <w:szCs w:val="16"/>
                <w:lang w:val="es-ES"/>
              </w:rPr>
              <w:t>X</w:t>
            </w:r>
          </w:p>
        </w:tc>
        <w:tc>
          <w:tcPr>
            <w:tcW w:w="300" w:type="dxa"/>
            <w:shd w:val="clear" w:color="auto" w:fill="auto"/>
          </w:tcPr>
          <w:p w:rsidR="00A54F05" w:rsidRPr="00D269BD" w:rsidRDefault="00A54F05" w:rsidP="002C4EFC">
            <w:pPr>
              <w:rPr>
                <w:rFonts w:ascii="Arial" w:hAnsi="Arial" w:cs="Arial"/>
                <w:sz w:val="16"/>
                <w:szCs w:val="16"/>
                <w:lang w:val="es-ES"/>
              </w:rPr>
            </w:pPr>
          </w:p>
        </w:tc>
        <w:tc>
          <w:tcPr>
            <w:tcW w:w="341" w:type="dxa"/>
            <w:shd w:val="clear" w:color="auto" w:fill="auto"/>
          </w:tcPr>
          <w:p w:rsidR="00A54F05" w:rsidRPr="00D269BD" w:rsidRDefault="00A54F05" w:rsidP="002C4EFC">
            <w:pPr>
              <w:rPr>
                <w:rFonts w:ascii="Arial" w:hAnsi="Arial" w:cs="Arial"/>
                <w:sz w:val="16"/>
                <w:szCs w:val="16"/>
                <w:lang w:val="es-ES"/>
              </w:rPr>
            </w:pPr>
          </w:p>
        </w:tc>
        <w:tc>
          <w:tcPr>
            <w:tcW w:w="362" w:type="dxa"/>
            <w:shd w:val="clear" w:color="auto" w:fill="auto"/>
          </w:tcPr>
          <w:p w:rsidR="00A54F05" w:rsidRPr="00D269BD" w:rsidRDefault="00A54F05" w:rsidP="002C4EFC">
            <w:pPr>
              <w:rPr>
                <w:rFonts w:ascii="Arial" w:hAnsi="Arial" w:cs="Arial"/>
                <w:sz w:val="16"/>
                <w:szCs w:val="16"/>
                <w:lang w:val="es-ES"/>
              </w:rPr>
            </w:pPr>
          </w:p>
        </w:tc>
        <w:tc>
          <w:tcPr>
            <w:tcW w:w="258" w:type="dxa"/>
            <w:shd w:val="clear" w:color="auto" w:fill="auto"/>
          </w:tcPr>
          <w:p w:rsidR="00A54F05" w:rsidRPr="00D269BD" w:rsidRDefault="00A54F05" w:rsidP="002C4EFC">
            <w:pPr>
              <w:rPr>
                <w:rFonts w:ascii="Arial" w:hAnsi="Arial" w:cs="Arial"/>
                <w:sz w:val="16"/>
                <w:szCs w:val="16"/>
                <w:lang w:val="es-ES"/>
              </w:rPr>
            </w:pPr>
          </w:p>
        </w:tc>
        <w:tc>
          <w:tcPr>
            <w:tcW w:w="396" w:type="dxa"/>
            <w:shd w:val="clear" w:color="auto" w:fill="auto"/>
          </w:tcPr>
          <w:p w:rsidR="00A54F05" w:rsidRPr="00D269BD" w:rsidRDefault="00A54F05" w:rsidP="002C4EFC">
            <w:pPr>
              <w:rPr>
                <w:rFonts w:ascii="Arial" w:hAnsi="Arial" w:cs="Arial"/>
                <w:sz w:val="16"/>
                <w:szCs w:val="16"/>
                <w:lang w:val="es-ES"/>
              </w:rPr>
            </w:pPr>
          </w:p>
        </w:tc>
        <w:tc>
          <w:tcPr>
            <w:tcW w:w="341" w:type="dxa"/>
            <w:shd w:val="clear" w:color="auto" w:fill="auto"/>
          </w:tcPr>
          <w:p w:rsidR="00A54F05" w:rsidRPr="00D269BD" w:rsidRDefault="00A54F05" w:rsidP="002C4EFC">
            <w:pPr>
              <w:rPr>
                <w:rFonts w:ascii="Arial" w:hAnsi="Arial" w:cs="Arial"/>
                <w:sz w:val="16"/>
                <w:szCs w:val="16"/>
                <w:lang w:val="es-ES"/>
              </w:rPr>
            </w:pPr>
          </w:p>
        </w:tc>
        <w:tc>
          <w:tcPr>
            <w:tcW w:w="362" w:type="dxa"/>
            <w:shd w:val="clear" w:color="auto" w:fill="auto"/>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rPr>
                <w:rFonts w:ascii="Arial" w:hAnsi="Arial" w:cs="Arial"/>
                <w:sz w:val="16"/>
                <w:szCs w:val="16"/>
                <w:lang w:val="es-ES"/>
              </w:rPr>
            </w:pPr>
          </w:p>
        </w:tc>
        <w:tc>
          <w:tcPr>
            <w:tcW w:w="299" w:type="dxa"/>
          </w:tcPr>
          <w:p w:rsidR="00A54F05" w:rsidRPr="00D269BD" w:rsidRDefault="00A54F05" w:rsidP="002C4EFC">
            <w:pPr>
              <w:rPr>
                <w:rFonts w:ascii="Arial" w:hAnsi="Arial" w:cs="Arial"/>
                <w:sz w:val="16"/>
                <w:szCs w:val="16"/>
                <w:lang w:val="es-ES"/>
              </w:rPr>
            </w:pPr>
          </w:p>
        </w:tc>
        <w:tc>
          <w:tcPr>
            <w:tcW w:w="341" w:type="dxa"/>
          </w:tcPr>
          <w:p w:rsidR="00A54F05" w:rsidRPr="00D269BD" w:rsidRDefault="00A54F05" w:rsidP="002C4EFC">
            <w:pPr>
              <w:rPr>
                <w:rFonts w:ascii="Arial" w:hAnsi="Arial" w:cs="Arial"/>
                <w:sz w:val="16"/>
                <w:szCs w:val="16"/>
                <w:lang w:val="es-ES"/>
              </w:rPr>
            </w:pPr>
          </w:p>
        </w:tc>
        <w:tc>
          <w:tcPr>
            <w:tcW w:w="362" w:type="dxa"/>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rPr>
                <w:rFonts w:ascii="Arial" w:hAnsi="Arial" w:cs="Arial"/>
                <w:sz w:val="16"/>
                <w:szCs w:val="16"/>
                <w:lang w:val="es-ES"/>
              </w:rPr>
            </w:pPr>
          </w:p>
        </w:tc>
        <w:tc>
          <w:tcPr>
            <w:tcW w:w="299" w:type="dxa"/>
          </w:tcPr>
          <w:p w:rsidR="00A54F05" w:rsidRPr="00D269BD" w:rsidRDefault="00A54F05" w:rsidP="002C4EFC">
            <w:pPr>
              <w:rPr>
                <w:rFonts w:ascii="Arial" w:hAnsi="Arial" w:cs="Arial"/>
                <w:sz w:val="16"/>
                <w:szCs w:val="16"/>
                <w:lang w:val="es-ES"/>
              </w:rPr>
            </w:pPr>
          </w:p>
        </w:tc>
        <w:tc>
          <w:tcPr>
            <w:tcW w:w="341" w:type="dxa"/>
          </w:tcPr>
          <w:p w:rsidR="00A54F05" w:rsidRPr="00D269BD" w:rsidRDefault="00A54F05" w:rsidP="002C4EFC">
            <w:pPr>
              <w:rPr>
                <w:rFonts w:ascii="Arial" w:hAnsi="Arial" w:cs="Arial"/>
                <w:sz w:val="16"/>
                <w:szCs w:val="16"/>
                <w:lang w:val="es-ES"/>
              </w:rPr>
            </w:pPr>
          </w:p>
        </w:tc>
        <w:tc>
          <w:tcPr>
            <w:tcW w:w="362" w:type="dxa"/>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jc w:val="center"/>
              <w:rPr>
                <w:rFonts w:ascii="Arial" w:hAnsi="Arial" w:cs="Arial"/>
                <w:sz w:val="16"/>
                <w:szCs w:val="16"/>
                <w:lang w:val="es-ES"/>
              </w:rPr>
            </w:pPr>
          </w:p>
        </w:tc>
        <w:tc>
          <w:tcPr>
            <w:tcW w:w="320" w:type="dxa"/>
          </w:tcPr>
          <w:p w:rsidR="00A54F05" w:rsidRPr="00D269BD" w:rsidRDefault="00A54F05" w:rsidP="002C4EFC">
            <w:pPr>
              <w:jc w:val="center"/>
              <w:rPr>
                <w:rFonts w:ascii="Arial" w:hAnsi="Arial" w:cs="Arial"/>
                <w:sz w:val="16"/>
                <w:szCs w:val="16"/>
                <w:lang w:val="es-ES"/>
              </w:rPr>
            </w:pPr>
          </w:p>
        </w:tc>
        <w:tc>
          <w:tcPr>
            <w:tcW w:w="341" w:type="dxa"/>
          </w:tcPr>
          <w:p w:rsidR="00A54F05" w:rsidRPr="00D269BD" w:rsidRDefault="00A54F05" w:rsidP="002C4EFC">
            <w:pPr>
              <w:jc w:val="center"/>
              <w:rPr>
                <w:rFonts w:ascii="Arial" w:hAnsi="Arial" w:cs="Arial"/>
                <w:sz w:val="16"/>
                <w:szCs w:val="16"/>
                <w:lang w:val="es-ES"/>
              </w:rPr>
            </w:pPr>
          </w:p>
        </w:tc>
        <w:tc>
          <w:tcPr>
            <w:tcW w:w="362" w:type="dxa"/>
          </w:tcPr>
          <w:p w:rsidR="00A54F05" w:rsidRPr="00D269BD" w:rsidRDefault="00A54F05" w:rsidP="002C4EFC">
            <w:pPr>
              <w:jc w:val="center"/>
              <w:rPr>
                <w:rFonts w:ascii="Arial" w:hAnsi="Arial" w:cs="Arial"/>
                <w:sz w:val="16"/>
                <w:szCs w:val="16"/>
                <w:lang w:val="es-ES"/>
              </w:rPr>
            </w:pPr>
            <w:r>
              <w:rPr>
                <w:rFonts w:ascii="Arial" w:hAnsi="Arial" w:cs="Arial"/>
                <w:sz w:val="16"/>
                <w:szCs w:val="16"/>
                <w:lang w:val="es-ES"/>
              </w:rPr>
              <w:t>X</w:t>
            </w:r>
          </w:p>
        </w:tc>
        <w:tc>
          <w:tcPr>
            <w:tcW w:w="903" w:type="dxa"/>
            <w:vMerge/>
          </w:tcPr>
          <w:p w:rsidR="00A54F05" w:rsidRPr="00D269BD" w:rsidRDefault="00A54F05" w:rsidP="009D3F65">
            <w:pPr>
              <w:jc w:val="center"/>
              <w:rPr>
                <w:rFonts w:ascii="Arial" w:hAnsi="Arial" w:cs="Arial"/>
                <w:sz w:val="16"/>
                <w:szCs w:val="16"/>
                <w:lang w:val="es-ES"/>
              </w:rPr>
            </w:pPr>
          </w:p>
        </w:tc>
        <w:tc>
          <w:tcPr>
            <w:tcW w:w="931" w:type="dxa"/>
            <w:vMerge/>
            <w:shd w:val="clear" w:color="auto" w:fill="auto"/>
          </w:tcPr>
          <w:p w:rsidR="00A54F05" w:rsidRPr="00D269BD" w:rsidRDefault="00A54F05" w:rsidP="004021F1">
            <w:pPr>
              <w:jc w:val="center"/>
              <w:rPr>
                <w:rFonts w:ascii="Arial" w:hAnsi="Arial" w:cs="Arial"/>
                <w:sz w:val="16"/>
                <w:szCs w:val="16"/>
                <w:lang w:val="es-ES"/>
              </w:rPr>
            </w:pPr>
          </w:p>
        </w:tc>
        <w:tc>
          <w:tcPr>
            <w:tcW w:w="1697" w:type="dxa"/>
            <w:gridSpan w:val="3"/>
            <w:vMerge/>
            <w:shd w:val="clear" w:color="auto" w:fill="auto"/>
          </w:tcPr>
          <w:p w:rsidR="00A54F05" w:rsidRPr="00D269BD" w:rsidRDefault="00A54F05" w:rsidP="004021F1">
            <w:pPr>
              <w:jc w:val="center"/>
              <w:rPr>
                <w:rFonts w:ascii="Arial" w:hAnsi="Arial" w:cs="Arial"/>
                <w:sz w:val="16"/>
                <w:szCs w:val="16"/>
                <w:lang w:val="es-ES"/>
              </w:rPr>
            </w:pPr>
          </w:p>
        </w:tc>
      </w:tr>
      <w:tr w:rsidR="00A54F05" w:rsidRPr="00D269BD" w:rsidTr="001113AC">
        <w:trPr>
          <w:trHeight w:val="365"/>
        </w:trPr>
        <w:tc>
          <w:tcPr>
            <w:tcW w:w="7643" w:type="dxa"/>
          </w:tcPr>
          <w:p w:rsidR="00A54F05" w:rsidRPr="00496407" w:rsidRDefault="00A54F05" w:rsidP="002C4EFC">
            <w:pPr>
              <w:rPr>
                <w:rFonts w:ascii="Arial" w:hAnsi="Arial" w:cs="Arial"/>
                <w:b/>
                <w:sz w:val="16"/>
                <w:szCs w:val="16"/>
                <w:lang w:val="es-ES"/>
              </w:rPr>
            </w:pPr>
            <w:r w:rsidRPr="00496407">
              <w:rPr>
                <w:rFonts w:ascii="Arial" w:hAnsi="Arial" w:cs="Arial"/>
                <w:b/>
                <w:sz w:val="16"/>
                <w:szCs w:val="16"/>
                <w:lang w:val="es-ES"/>
              </w:rPr>
              <w:t>Procesamiento y Análisis de información</w:t>
            </w:r>
          </w:p>
        </w:tc>
        <w:tc>
          <w:tcPr>
            <w:tcW w:w="258" w:type="dxa"/>
            <w:shd w:val="clear" w:color="auto" w:fill="auto"/>
          </w:tcPr>
          <w:p w:rsidR="00A54F05" w:rsidRPr="00D269BD" w:rsidRDefault="00A54F05" w:rsidP="002C4EFC">
            <w:pPr>
              <w:rPr>
                <w:rFonts w:ascii="Arial" w:hAnsi="Arial" w:cs="Arial"/>
                <w:sz w:val="16"/>
                <w:szCs w:val="16"/>
                <w:lang w:val="es-ES"/>
              </w:rPr>
            </w:pPr>
          </w:p>
        </w:tc>
        <w:tc>
          <w:tcPr>
            <w:tcW w:w="300" w:type="dxa"/>
            <w:shd w:val="clear" w:color="auto" w:fill="auto"/>
          </w:tcPr>
          <w:p w:rsidR="00A54F05" w:rsidRPr="00D269BD" w:rsidRDefault="00A54F05" w:rsidP="002C4EFC">
            <w:pPr>
              <w:rPr>
                <w:rFonts w:ascii="Arial" w:hAnsi="Arial" w:cs="Arial"/>
                <w:sz w:val="16"/>
                <w:szCs w:val="16"/>
                <w:lang w:val="es-ES"/>
              </w:rPr>
            </w:pPr>
          </w:p>
        </w:tc>
        <w:tc>
          <w:tcPr>
            <w:tcW w:w="341" w:type="dxa"/>
            <w:shd w:val="clear" w:color="auto" w:fill="auto"/>
          </w:tcPr>
          <w:p w:rsidR="00A54F05" w:rsidRPr="00D269BD" w:rsidRDefault="00A54F05" w:rsidP="002C4EFC">
            <w:pPr>
              <w:rPr>
                <w:rFonts w:ascii="Arial" w:hAnsi="Arial" w:cs="Arial"/>
                <w:sz w:val="16"/>
                <w:szCs w:val="16"/>
                <w:lang w:val="es-ES"/>
              </w:rPr>
            </w:pPr>
          </w:p>
        </w:tc>
        <w:tc>
          <w:tcPr>
            <w:tcW w:w="362" w:type="dxa"/>
            <w:shd w:val="clear" w:color="auto" w:fill="auto"/>
          </w:tcPr>
          <w:p w:rsidR="00A54F05" w:rsidRPr="00D269BD" w:rsidRDefault="00A54F05" w:rsidP="002C4EFC">
            <w:pPr>
              <w:rPr>
                <w:rFonts w:ascii="Arial" w:hAnsi="Arial" w:cs="Arial"/>
                <w:sz w:val="16"/>
                <w:szCs w:val="16"/>
                <w:lang w:val="es-ES"/>
              </w:rPr>
            </w:pPr>
          </w:p>
        </w:tc>
        <w:tc>
          <w:tcPr>
            <w:tcW w:w="258" w:type="dxa"/>
            <w:shd w:val="clear" w:color="auto" w:fill="auto"/>
          </w:tcPr>
          <w:p w:rsidR="00A54F05" w:rsidRPr="00D269BD" w:rsidRDefault="00A54F05" w:rsidP="002C4EFC">
            <w:pPr>
              <w:rPr>
                <w:rFonts w:ascii="Arial" w:hAnsi="Arial" w:cs="Arial"/>
                <w:sz w:val="16"/>
                <w:szCs w:val="16"/>
                <w:lang w:val="es-ES"/>
              </w:rPr>
            </w:pPr>
          </w:p>
        </w:tc>
        <w:tc>
          <w:tcPr>
            <w:tcW w:w="396" w:type="dxa"/>
            <w:shd w:val="clear" w:color="auto" w:fill="auto"/>
          </w:tcPr>
          <w:p w:rsidR="00A54F05" w:rsidRPr="00D269BD" w:rsidRDefault="00A54F05" w:rsidP="002C4EFC">
            <w:pPr>
              <w:rPr>
                <w:rFonts w:ascii="Arial" w:hAnsi="Arial" w:cs="Arial"/>
                <w:sz w:val="16"/>
                <w:szCs w:val="16"/>
                <w:lang w:val="es-ES"/>
              </w:rPr>
            </w:pPr>
          </w:p>
        </w:tc>
        <w:tc>
          <w:tcPr>
            <w:tcW w:w="341" w:type="dxa"/>
            <w:shd w:val="clear" w:color="auto" w:fill="auto"/>
          </w:tcPr>
          <w:p w:rsidR="00A54F05" w:rsidRPr="00D269BD" w:rsidRDefault="00A54F05" w:rsidP="002C4EFC">
            <w:pPr>
              <w:rPr>
                <w:rFonts w:ascii="Arial" w:hAnsi="Arial" w:cs="Arial"/>
                <w:sz w:val="16"/>
                <w:szCs w:val="16"/>
                <w:lang w:val="es-ES"/>
              </w:rPr>
            </w:pPr>
          </w:p>
        </w:tc>
        <w:tc>
          <w:tcPr>
            <w:tcW w:w="362" w:type="dxa"/>
            <w:shd w:val="clear" w:color="auto" w:fill="auto"/>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rPr>
                <w:rFonts w:ascii="Arial" w:hAnsi="Arial" w:cs="Arial"/>
                <w:sz w:val="16"/>
                <w:szCs w:val="16"/>
                <w:lang w:val="es-ES"/>
              </w:rPr>
            </w:pPr>
          </w:p>
        </w:tc>
        <w:tc>
          <w:tcPr>
            <w:tcW w:w="299" w:type="dxa"/>
          </w:tcPr>
          <w:p w:rsidR="00A54F05" w:rsidRPr="00D269BD" w:rsidRDefault="00A54F05" w:rsidP="002C4EFC">
            <w:pPr>
              <w:rPr>
                <w:rFonts w:ascii="Arial" w:hAnsi="Arial" w:cs="Arial"/>
                <w:sz w:val="16"/>
                <w:szCs w:val="16"/>
                <w:lang w:val="es-ES"/>
              </w:rPr>
            </w:pPr>
          </w:p>
        </w:tc>
        <w:tc>
          <w:tcPr>
            <w:tcW w:w="341" w:type="dxa"/>
          </w:tcPr>
          <w:p w:rsidR="00A54F05" w:rsidRPr="00D269BD" w:rsidRDefault="00A54F05" w:rsidP="002C4EFC">
            <w:pPr>
              <w:rPr>
                <w:rFonts w:ascii="Arial" w:hAnsi="Arial" w:cs="Arial"/>
                <w:sz w:val="16"/>
                <w:szCs w:val="16"/>
                <w:lang w:val="es-ES"/>
              </w:rPr>
            </w:pPr>
          </w:p>
        </w:tc>
        <w:tc>
          <w:tcPr>
            <w:tcW w:w="362" w:type="dxa"/>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rPr>
                <w:rFonts w:ascii="Arial" w:hAnsi="Arial" w:cs="Arial"/>
                <w:sz w:val="16"/>
                <w:szCs w:val="16"/>
                <w:lang w:val="es-ES"/>
              </w:rPr>
            </w:pPr>
          </w:p>
        </w:tc>
        <w:tc>
          <w:tcPr>
            <w:tcW w:w="299" w:type="dxa"/>
          </w:tcPr>
          <w:p w:rsidR="00A54F05" w:rsidRPr="00D269BD" w:rsidRDefault="00A54F05" w:rsidP="002C4EFC">
            <w:pPr>
              <w:rPr>
                <w:rFonts w:ascii="Arial" w:hAnsi="Arial" w:cs="Arial"/>
                <w:sz w:val="16"/>
                <w:szCs w:val="16"/>
                <w:lang w:val="es-ES"/>
              </w:rPr>
            </w:pPr>
          </w:p>
        </w:tc>
        <w:tc>
          <w:tcPr>
            <w:tcW w:w="341" w:type="dxa"/>
          </w:tcPr>
          <w:p w:rsidR="00A54F05" w:rsidRPr="00D269BD" w:rsidRDefault="00A54F05" w:rsidP="002C4EFC">
            <w:pPr>
              <w:rPr>
                <w:rFonts w:ascii="Arial" w:hAnsi="Arial" w:cs="Arial"/>
                <w:sz w:val="16"/>
                <w:szCs w:val="16"/>
                <w:lang w:val="es-ES"/>
              </w:rPr>
            </w:pPr>
          </w:p>
        </w:tc>
        <w:tc>
          <w:tcPr>
            <w:tcW w:w="362" w:type="dxa"/>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jc w:val="center"/>
              <w:rPr>
                <w:rFonts w:ascii="Arial" w:hAnsi="Arial" w:cs="Arial"/>
                <w:sz w:val="16"/>
                <w:szCs w:val="16"/>
                <w:lang w:val="es-ES"/>
              </w:rPr>
            </w:pPr>
          </w:p>
        </w:tc>
        <w:tc>
          <w:tcPr>
            <w:tcW w:w="320" w:type="dxa"/>
          </w:tcPr>
          <w:p w:rsidR="00A54F05" w:rsidRPr="00D269BD" w:rsidRDefault="00A54F05" w:rsidP="002C4EFC">
            <w:pPr>
              <w:jc w:val="center"/>
              <w:rPr>
                <w:rFonts w:ascii="Arial" w:hAnsi="Arial" w:cs="Arial"/>
                <w:sz w:val="16"/>
                <w:szCs w:val="16"/>
                <w:lang w:val="es-ES"/>
              </w:rPr>
            </w:pPr>
          </w:p>
        </w:tc>
        <w:tc>
          <w:tcPr>
            <w:tcW w:w="341" w:type="dxa"/>
          </w:tcPr>
          <w:p w:rsidR="00A54F05" w:rsidRPr="00D269BD" w:rsidRDefault="00A54F05" w:rsidP="002C4EFC">
            <w:pPr>
              <w:jc w:val="center"/>
              <w:rPr>
                <w:rFonts w:ascii="Arial" w:hAnsi="Arial" w:cs="Arial"/>
                <w:sz w:val="16"/>
                <w:szCs w:val="16"/>
                <w:lang w:val="es-ES"/>
              </w:rPr>
            </w:pPr>
          </w:p>
        </w:tc>
        <w:tc>
          <w:tcPr>
            <w:tcW w:w="362" w:type="dxa"/>
          </w:tcPr>
          <w:p w:rsidR="00A54F05" w:rsidRPr="00D269BD" w:rsidRDefault="00A54F05" w:rsidP="002C4EFC">
            <w:pPr>
              <w:jc w:val="center"/>
              <w:rPr>
                <w:rFonts w:ascii="Arial" w:hAnsi="Arial" w:cs="Arial"/>
                <w:sz w:val="16"/>
                <w:szCs w:val="16"/>
                <w:lang w:val="es-ES"/>
              </w:rPr>
            </w:pPr>
            <w:r>
              <w:rPr>
                <w:rFonts w:ascii="Arial" w:hAnsi="Arial" w:cs="Arial"/>
                <w:sz w:val="16"/>
                <w:szCs w:val="16"/>
                <w:lang w:val="es-ES"/>
              </w:rPr>
              <w:t>X</w:t>
            </w:r>
          </w:p>
        </w:tc>
        <w:tc>
          <w:tcPr>
            <w:tcW w:w="903" w:type="dxa"/>
            <w:vMerge/>
          </w:tcPr>
          <w:p w:rsidR="00A54F05" w:rsidRPr="00D269BD" w:rsidRDefault="00A54F05" w:rsidP="00D269BD">
            <w:pPr>
              <w:jc w:val="center"/>
              <w:rPr>
                <w:rFonts w:ascii="Arial" w:hAnsi="Arial" w:cs="Arial"/>
                <w:sz w:val="16"/>
                <w:szCs w:val="16"/>
                <w:lang w:val="es-ES"/>
              </w:rPr>
            </w:pPr>
          </w:p>
        </w:tc>
        <w:tc>
          <w:tcPr>
            <w:tcW w:w="931" w:type="dxa"/>
            <w:vMerge/>
            <w:shd w:val="clear" w:color="auto" w:fill="auto"/>
          </w:tcPr>
          <w:p w:rsidR="00A54F05" w:rsidRPr="00D269BD" w:rsidRDefault="00A54F05" w:rsidP="002C4EFC">
            <w:pPr>
              <w:jc w:val="center"/>
              <w:rPr>
                <w:rFonts w:ascii="Arial" w:hAnsi="Arial" w:cs="Arial"/>
                <w:sz w:val="16"/>
                <w:szCs w:val="16"/>
                <w:lang w:val="es-ES"/>
              </w:rPr>
            </w:pPr>
          </w:p>
        </w:tc>
        <w:tc>
          <w:tcPr>
            <w:tcW w:w="1697" w:type="dxa"/>
            <w:gridSpan w:val="3"/>
            <w:vMerge/>
            <w:shd w:val="clear" w:color="auto" w:fill="auto"/>
          </w:tcPr>
          <w:p w:rsidR="00A54F05" w:rsidRPr="00D269BD" w:rsidRDefault="00A54F05" w:rsidP="002C4EFC">
            <w:pPr>
              <w:jc w:val="center"/>
              <w:rPr>
                <w:rFonts w:ascii="Arial" w:hAnsi="Arial" w:cs="Arial"/>
                <w:sz w:val="16"/>
                <w:szCs w:val="16"/>
                <w:lang w:val="es-ES"/>
              </w:rPr>
            </w:pPr>
          </w:p>
        </w:tc>
      </w:tr>
      <w:tr w:rsidR="00A54F05" w:rsidRPr="00D269BD" w:rsidTr="001113AC">
        <w:trPr>
          <w:trHeight w:val="365"/>
        </w:trPr>
        <w:tc>
          <w:tcPr>
            <w:tcW w:w="7643" w:type="dxa"/>
          </w:tcPr>
          <w:p w:rsidR="00A54F05" w:rsidRPr="00496407" w:rsidRDefault="00A54F05" w:rsidP="002C4EFC">
            <w:pPr>
              <w:rPr>
                <w:rFonts w:ascii="Arial" w:hAnsi="Arial" w:cs="Arial"/>
                <w:b/>
                <w:sz w:val="16"/>
                <w:szCs w:val="16"/>
                <w:lang w:val="es-ES"/>
              </w:rPr>
            </w:pPr>
            <w:r w:rsidRPr="00496407">
              <w:rPr>
                <w:rFonts w:ascii="Arial" w:hAnsi="Arial" w:cs="Arial"/>
                <w:b/>
                <w:sz w:val="16"/>
                <w:szCs w:val="16"/>
                <w:lang w:val="es-ES"/>
              </w:rPr>
              <w:t>Informe de evaluación económica Ex Post</w:t>
            </w:r>
          </w:p>
        </w:tc>
        <w:tc>
          <w:tcPr>
            <w:tcW w:w="258" w:type="dxa"/>
            <w:shd w:val="clear" w:color="auto" w:fill="auto"/>
          </w:tcPr>
          <w:p w:rsidR="00A54F05" w:rsidRPr="00D269BD" w:rsidRDefault="00A54F05" w:rsidP="002C4EFC">
            <w:pPr>
              <w:rPr>
                <w:rFonts w:ascii="Arial" w:hAnsi="Arial" w:cs="Arial"/>
                <w:sz w:val="16"/>
                <w:szCs w:val="16"/>
                <w:lang w:val="es-ES"/>
              </w:rPr>
            </w:pPr>
          </w:p>
        </w:tc>
        <w:tc>
          <w:tcPr>
            <w:tcW w:w="300" w:type="dxa"/>
            <w:shd w:val="clear" w:color="auto" w:fill="auto"/>
          </w:tcPr>
          <w:p w:rsidR="00A54F05" w:rsidRPr="00D269BD" w:rsidRDefault="00A54F05" w:rsidP="002C4EFC">
            <w:pPr>
              <w:rPr>
                <w:rFonts w:ascii="Arial" w:hAnsi="Arial" w:cs="Arial"/>
                <w:sz w:val="16"/>
                <w:szCs w:val="16"/>
                <w:lang w:val="es-ES"/>
              </w:rPr>
            </w:pPr>
          </w:p>
        </w:tc>
        <w:tc>
          <w:tcPr>
            <w:tcW w:w="341" w:type="dxa"/>
            <w:shd w:val="clear" w:color="auto" w:fill="auto"/>
          </w:tcPr>
          <w:p w:rsidR="00A54F05" w:rsidRPr="00D269BD" w:rsidRDefault="00A54F05" w:rsidP="002C4EFC">
            <w:pPr>
              <w:rPr>
                <w:rFonts w:ascii="Arial" w:hAnsi="Arial" w:cs="Arial"/>
                <w:sz w:val="16"/>
                <w:szCs w:val="16"/>
                <w:lang w:val="es-ES"/>
              </w:rPr>
            </w:pPr>
          </w:p>
        </w:tc>
        <w:tc>
          <w:tcPr>
            <w:tcW w:w="362" w:type="dxa"/>
            <w:shd w:val="clear" w:color="auto" w:fill="auto"/>
          </w:tcPr>
          <w:p w:rsidR="00A54F05" w:rsidRPr="00D269BD" w:rsidRDefault="00A54F05" w:rsidP="002C4EFC">
            <w:pPr>
              <w:rPr>
                <w:rFonts w:ascii="Arial" w:hAnsi="Arial" w:cs="Arial"/>
                <w:sz w:val="16"/>
                <w:szCs w:val="16"/>
                <w:lang w:val="es-ES"/>
              </w:rPr>
            </w:pPr>
          </w:p>
        </w:tc>
        <w:tc>
          <w:tcPr>
            <w:tcW w:w="258" w:type="dxa"/>
            <w:shd w:val="clear" w:color="auto" w:fill="auto"/>
          </w:tcPr>
          <w:p w:rsidR="00A54F05" w:rsidRPr="00D269BD" w:rsidRDefault="00A54F05" w:rsidP="002C4EFC">
            <w:pPr>
              <w:rPr>
                <w:rFonts w:ascii="Arial" w:hAnsi="Arial" w:cs="Arial"/>
                <w:sz w:val="16"/>
                <w:szCs w:val="16"/>
                <w:lang w:val="es-ES"/>
              </w:rPr>
            </w:pPr>
          </w:p>
        </w:tc>
        <w:tc>
          <w:tcPr>
            <w:tcW w:w="396" w:type="dxa"/>
            <w:shd w:val="clear" w:color="auto" w:fill="auto"/>
          </w:tcPr>
          <w:p w:rsidR="00A54F05" w:rsidRPr="00D269BD" w:rsidRDefault="00A54F05" w:rsidP="002C4EFC">
            <w:pPr>
              <w:rPr>
                <w:rFonts w:ascii="Arial" w:hAnsi="Arial" w:cs="Arial"/>
                <w:sz w:val="16"/>
                <w:szCs w:val="16"/>
                <w:lang w:val="es-ES"/>
              </w:rPr>
            </w:pPr>
          </w:p>
        </w:tc>
        <w:tc>
          <w:tcPr>
            <w:tcW w:w="341" w:type="dxa"/>
            <w:shd w:val="clear" w:color="auto" w:fill="auto"/>
          </w:tcPr>
          <w:p w:rsidR="00A54F05" w:rsidRPr="00D269BD" w:rsidRDefault="00A54F05" w:rsidP="002C4EFC">
            <w:pPr>
              <w:rPr>
                <w:rFonts w:ascii="Arial" w:hAnsi="Arial" w:cs="Arial"/>
                <w:sz w:val="16"/>
                <w:szCs w:val="16"/>
                <w:lang w:val="es-ES"/>
              </w:rPr>
            </w:pPr>
          </w:p>
        </w:tc>
        <w:tc>
          <w:tcPr>
            <w:tcW w:w="362" w:type="dxa"/>
            <w:shd w:val="clear" w:color="auto" w:fill="auto"/>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rPr>
                <w:rFonts w:ascii="Arial" w:hAnsi="Arial" w:cs="Arial"/>
                <w:sz w:val="16"/>
                <w:szCs w:val="16"/>
                <w:lang w:val="es-ES"/>
              </w:rPr>
            </w:pPr>
          </w:p>
        </w:tc>
        <w:tc>
          <w:tcPr>
            <w:tcW w:w="299" w:type="dxa"/>
          </w:tcPr>
          <w:p w:rsidR="00A54F05" w:rsidRPr="00D269BD" w:rsidRDefault="00A54F05" w:rsidP="002C4EFC">
            <w:pPr>
              <w:rPr>
                <w:rFonts w:ascii="Arial" w:hAnsi="Arial" w:cs="Arial"/>
                <w:sz w:val="16"/>
                <w:szCs w:val="16"/>
                <w:lang w:val="es-ES"/>
              </w:rPr>
            </w:pPr>
          </w:p>
        </w:tc>
        <w:tc>
          <w:tcPr>
            <w:tcW w:w="341" w:type="dxa"/>
          </w:tcPr>
          <w:p w:rsidR="00A54F05" w:rsidRPr="00D269BD" w:rsidRDefault="00A54F05" w:rsidP="002C4EFC">
            <w:pPr>
              <w:rPr>
                <w:rFonts w:ascii="Arial" w:hAnsi="Arial" w:cs="Arial"/>
                <w:sz w:val="16"/>
                <w:szCs w:val="16"/>
                <w:lang w:val="es-ES"/>
              </w:rPr>
            </w:pPr>
          </w:p>
        </w:tc>
        <w:tc>
          <w:tcPr>
            <w:tcW w:w="362" w:type="dxa"/>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rPr>
                <w:rFonts w:ascii="Arial" w:hAnsi="Arial" w:cs="Arial"/>
                <w:sz w:val="16"/>
                <w:szCs w:val="16"/>
                <w:lang w:val="es-ES"/>
              </w:rPr>
            </w:pPr>
          </w:p>
        </w:tc>
        <w:tc>
          <w:tcPr>
            <w:tcW w:w="299" w:type="dxa"/>
          </w:tcPr>
          <w:p w:rsidR="00A54F05" w:rsidRPr="00D269BD" w:rsidRDefault="00A54F05" w:rsidP="002C4EFC">
            <w:pPr>
              <w:rPr>
                <w:rFonts w:ascii="Arial" w:hAnsi="Arial" w:cs="Arial"/>
                <w:sz w:val="16"/>
                <w:szCs w:val="16"/>
                <w:lang w:val="es-ES"/>
              </w:rPr>
            </w:pPr>
          </w:p>
        </w:tc>
        <w:tc>
          <w:tcPr>
            <w:tcW w:w="341" w:type="dxa"/>
          </w:tcPr>
          <w:p w:rsidR="00A54F05" w:rsidRPr="00D269BD" w:rsidRDefault="00A54F05" w:rsidP="002C4EFC">
            <w:pPr>
              <w:rPr>
                <w:rFonts w:ascii="Arial" w:hAnsi="Arial" w:cs="Arial"/>
                <w:sz w:val="16"/>
                <w:szCs w:val="16"/>
                <w:lang w:val="es-ES"/>
              </w:rPr>
            </w:pPr>
          </w:p>
        </w:tc>
        <w:tc>
          <w:tcPr>
            <w:tcW w:w="362" w:type="dxa"/>
          </w:tcPr>
          <w:p w:rsidR="00A54F05" w:rsidRPr="00D269BD" w:rsidRDefault="00A54F05" w:rsidP="002C4EFC">
            <w:pPr>
              <w:rPr>
                <w:rFonts w:ascii="Arial" w:hAnsi="Arial" w:cs="Arial"/>
                <w:sz w:val="16"/>
                <w:szCs w:val="16"/>
                <w:lang w:val="es-ES"/>
              </w:rPr>
            </w:pPr>
          </w:p>
        </w:tc>
        <w:tc>
          <w:tcPr>
            <w:tcW w:w="258" w:type="dxa"/>
          </w:tcPr>
          <w:p w:rsidR="00A54F05" w:rsidRPr="00D269BD" w:rsidRDefault="00A54F05" w:rsidP="002C4EFC">
            <w:pPr>
              <w:jc w:val="center"/>
              <w:rPr>
                <w:rFonts w:ascii="Arial" w:hAnsi="Arial" w:cs="Arial"/>
                <w:sz w:val="16"/>
                <w:szCs w:val="16"/>
                <w:lang w:val="es-ES"/>
              </w:rPr>
            </w:pPr>
          </w:p>
        </w:tc>
        <w:tc>
          <w:tcPr>
            <w:tcW w:w="320" w:type="dxa"/>
          </w:tcPr>
          <w:p w:rsidR="00A54F05" w:rsidRPr="00D269BD" w:rsidRDefault="00A54F05" w:rsidP="002C4EFC">
            <w:pPr>
              <w:jc w:val="center"/>
              <w:rPr>
                <w:rFonts w:ascii="Arial" w:hAnsi="Arial" w:cs="Arial"/>
                <w:sz w:val="16"/>
                <w:szCs w:val="16"/>
                <w:lang w:val="es-ES"/>
              </w:rPr>
            </w:pPr>
          </w:p>
        </w:tc>
        <w:tc>
          <w:tcPr>
            <w:tcW w:w="341" w:type="dxa"/>
          </w:tcPr>
          <w:p w:rsidR="00A54F05" w:rsidRPr="00D269BD" w:rsidRDefault="00A54F05" w:rsidP="002C4EFC">
            <w:pPr>
              <w:jc w:val="center"/>
              <w:rPr>
                <w:rFonts w:ascii="Arial" w:hAnsi="Arial" w:cs="Arial"/>
                <w:sz w:val="16"/>
                <w:szCs w:val="16"/>
                <w:lang w:val="es-ES"/>
              </w:rPr>
            </w:pPr>
          </w:p>
        </w:tc>
        <w:tc>
          <w:tcPr>
            <w:tcW w:w="362" w:type="dxa"/>
          </w:tcPr>
          <w:p w:rsidR="00A54F05" w:rsidRPr="00D269BD" w:rsidRDefault="00A54F05" w:rsidP="002C4EFC">
            <w:pPr>
              <w:jc w:val="center"/>
              <w:rPr>
                <w:rFonts w:ascii="Arial" w:hAnsi="Arial" w:cs="Arial"/>
                <w:sz w:val="16"/>
                <w:szCs w:val="16"/>
                <w:lang w:val="es-ES"/>
              </w:rPr>
            </w:pPr>
            <w:r>
              <w:rPr>
                <w:rFonts w:ascii="Arial" w:hAnsi="Arial" w:cs="Arial"/>
                <w:sz w:val="16"/>
                <w:szCs w:val="16"/>
                <w:lang w:val="es-ES"/>
              </w:rPr>
              <w:t>X</w:t>
            </w:r>
          </w:p>
        </w:tc>
        <w:tc>
          <w:tcPr>
            <w:tcW w:w="903" w:type="dxa"/>
            <w:vMerge/>
          </w:tcPr>
          <w:p w:rsidR="00A54F05" w:rsidRPr="00D269BD" w:rsidRDefault="00A54F05" w:rsidP="002C4EFC">
            <w:pPr>
              <w:jc w:val="center"/>
              <w:rPr>
                <w:rFonts w:ascii="Arial" w:hAnsi="Arial" w:cs="Arial"/>
                <w:sz w:val="16"/>
                <w:szCs w:val="16"/>
                <w:lang w:val="es-ES"/>
              </w:rPr>
            </w:pPr>
          </w:p>
        </w:tc>
        <w:tc>
          <w:tcPr>
            <w:tcW w:w="931" w:type="dxa"/>
            <w:vMerge/>
            <w:shd w:val="clear" w:color="auto" w:fill="auto"/>
          </w:tcPr>
          <w:p w:rsidR="00A54F05" w:rsidRPr="00D269BD" w:rsidRDefault="00A54F05" w:rsidP="002C4EFC">
            <w:pPr>
              <w:jc w:val="center"/>
              <w:rPr>
                <w:rFonts w:ascii="Arial" w:hAnsi="Arial" w:cs="Arial"/>
                <w:sz w:val="16"/>
                <w:szCs w:val="16"/>
                <w:lang w:val="es-ES"/>
              </w:rPr>
            </w:pPr>
          </w:p>
        </w:tc>
        <w:tc>
          <w:tcPr>
            <w:tcW w:w="1697" w:type="dxa"/>
            <w:gridSpan w:val="3"/>
            <w:vMerge/>
            <w:shd w:val="clear" w:color="auto" w:fill="auto"/>
          </w:tcPr>
          <w:p w:rsidR="00A54F05" w:rsidRPr="00D269BD" w:rsidRDefault="00A54F05" w:rsidP="002C4EFC">
            <w:pPr>
              <w:jc w:val="center"/>
              <w:rPr>
                <w:rFonts w:ascii="Arial" w:hAnsi="Arial" w:cs="Arial"/>
                <w:sz w:val="16"/>
                <w:szCs w:val="16"/>
                <w:lang w:val="es-ES"/>
              </w:rPr>
            </w:pPr>
          </w:p>
        </w:tc>
      </w:tr>
      <w:tr w:rsidR="00496407" w:rsidRPr="00D269BD" w:rsidTr="001113AC">
        <w:trPr>
          <w:trHeight w:val="438"/>
        </w:trPr>
        <w:tc>
          <w:tcPr>
            <w:tcW w:w="7643" w:type="dxa"/>
          </w:tcPr>
          <w:p w:rsidR="00496407" w:rsidRPr="00D269BD" w:rsidRDefault="00496407" w:rsidP="00524DCC">
            <w:pPr>
              <w:pStyle w:val="ListParagraph"/>
              <w:numPr>
                <w:ilvl w:val="0"/>
                <w:numId w:val="1"/>
              </w:numPr>
              <w:tabs>
                <w:tab w:val="left" w:pos="270"/>
              </w:tabs>
              <w:ind w:left="180" w:hanging="180"/>
              <w:rPr>
                <w:rFonts w:ascii="Arial" w:hAnsi="Arial" w:cs="Arial"/>
                <w:b/>
                <w:sz w:val="16"/>
                <w:szCs w:val="16"/>
                <w:lang w:val="es-ES"/>
              </w:rPr>
            </w:pPr>
            <w:r w:rsidRPr="00D269BD">
              <w:rPr>
                <w:rFonts w:ascii="Arial" w:hAnsi="Arial" w:cs="Arial"/>
                <w:b/>
                <w:sz w:val="16"/>
                <w:szCs w:val="16"/>
                <w:lang w:val="es-ES"/>
              </w:rPr>
              <w:t>Informe de Terminación de Proyecto</w:t>
            </w:r>
          </w:p>
        </w:tc>
        <w:tc>
          <w:tcPr>
            <w:tcW w:w="258" w:type="dxa"/>
            <w:shd w:val="clear" w:color="auto" w:fill="auto"/>
          </w:tcPr>
          <w:p w:rsidR="00496407" w:rsidRPr="00D269BD" w:rsidRDefault="00496407" w:rsidP="002C4EFC">
            <w:pPr>
              <w:rPr>
                <w:rFonts w:ascii="Arial" w:hAnsi="Arial" w:cs="Arial"/>
                <w:sz w:val="16"/>
                <w:szCs w:val="16"/>
                <w:lang w:val="es-ES"/>
              </w:rPr>
            </w:pPr>
          </w:p>
        </w:tc>
        <w:tc>
          <w:tcPr>
            <w:tcW w:w="300" w:type="dxa"/>
            <w:shd w:val="clear" w:color="auto" w:fill="auto"/>
          </w:tcPr>
          <w:p w:rsidR="00496407" w:rsidRPr="00D269BD" w:rsidRDefault="00496407" w:rsidP="002C4EFC">
            <w:pPr>
              <w:rPr>
                <w:rFonts w:ascii="Arial" w:hAnsi="Arial" w:cs="Arial"/>
                <w:sz w:val="16"/>
                <w:szCs w:val="16"/>
                <w:lang w:val="es-ES"/>
              </w:rPr>
            </w:pPr>
          </w:p>
        </w:tc>
        <w:tc>
          <w:tcPr>
            <w:tcW w:w="341" w:type="dxa"/>
            <w:shd w:val="clear" w:color="auto" w:fill="auto"/>
          </w:tcPr>
          <w:p w:rsidR="00496407" w:rsidRPr="00D269BD" w:rsidRDefault="00496407" w:rsidP="002C4EFC">
            <w:pPr>
              <w:rPr>
                <w:rFonts w:ascii="Arial" w:hAnsi="Arial" w:cs="Arial"/>
                <w:sz w:val="16"/>
                <w:szCs w:val="16"/>
                <w:lang w:val="es-ES"/>
              </w:rPr>
            </w:pPr>
          </w:p>
        </w:tc>
        <w:tc>
          <w:tcPr>
            <w:tcW w:w="362" w:type="dxa"/>
            <w:shd w:val="clear" w:color="auto" w:fill="auto"/>
          </w:tcPr>
          <w:p w:rsidR="00496407" w:rsidRPr="00D269BD" w:rsidRDefault="00496407" w:rsidP="002C4EFC">
            <w:pPr>
              <w:rPr>
                <w:rFonts w:ascii="Arial" w:hAnsi="Arial" w:cs="Arial"/>
                <w:sz w:val="16"/>
                <w:szCs w:val="16"/>
                <w:lang w:val="es-ES"/>
              </w:rPr>
            </w:pPr>
          </w:p>
        </w:tc>
        <w:tc>
          <w:tcPr>
            <w:tcW w:w="258" w:type="dxa"/>
            <w:shd w:val="clear" w:color="auto" w:fill="auto"/>
          </w:tcPr>
          <w:p w:rsidR="00496407" w:rsidRPr="00D269BD" w:rsidRDefault="00496407" w:rsidP="002C4EFC">
            <w:pPr>
              <w:rPr>
                <w:rFonts w:ascii="Arial" w:hAnsi="Arial" w:cs="Arial"/>
                <w:sz w:val="16"/>
                <w:szCs w:val="16"/>
                <w:lang w:val="es-ES"/>
              </w:rPr>
            </w:pPr>
          </w:p>
        </w:tc>
        <w:tc>
          <w:tcPr>
            <w:tcW w:w="396" w:type="dxa"/>
            <w:shd w:val="clear" w:color="auto" w:fill="auto"/>
          </w:tcPr>
          <w:p w:rsidR="00496407" w:rsidRPr="00D269BD" w:rsidRDefault="00496407" w:rsidP="002C4EFC">
            <w:pPr>
              <w:rPr>
                <w:rFonts w:ascii="Arial" w:hAnsi="Arial" w:cs="Arial"/>
                <w:sz w:val="16"/>
                <w:szCs w:val="16"/>
                <w:lang w:val="es-ES"/>
              </w:rPr>
            </w:pPr>
          </w:p>
        </w:tc>
        <w:tc>
          <w:tcPr>
            <w:tcW w:w="341" w:type="dxa"/>
            <w:shd w:val="clear" w:color="auto" w:fill="auto"/>
          </w:tcPr>
          <w:p w:rsidR="00496407" w:rsidRPr="00D269BD" w:rsidRDefault="00496407" w:rsidP="002C4EFC">
            <w:pPr>
              <w:rPr>
                <w:rFonts w:ascii="Arial" w:hAnsi="Arial" w:cs="Arial"/>
                <w:sz w:val="16"/>
                <w:szCs w:val="16"/>
                <w:lang w:val="es-ES"/>
              </w:rPr>
            </w:pPr>
          </w:p>
        </w:tc>
        <w:tc>
          <w:tcPr>
            <w:tcW w:w="362" w:type="dxa"/>
            <w:shd w:val="clear" w:color="auto" w:fill="auto"/>
          </w:tcPr>
          <w:p w:rsidR="00496407" w:rsidRPr="00D269BD" w:rsidRDefault="00496407" w:rsidP="002C4EFC">
            <w:pPr>
              <w:rPr>
                <w:rFonts w:ascii="Arial" w:hAnsi="Arial" w:cs="Arial"/>
                <w:sz w:val="16"/>
                <w:szCs w:val="16"/>
                <w:lang w:val="es-ES"/>
              </w:rPr>
            </w:pPr>
          </w:p>
        </w:tc>
        <w:tc>
          <w:tcPr>
            <w:tcW w:w="258" w:type="dxa"/>
          </w:tcPr>
          <w:p w:rsidR="00496407" w:rsidRPr="00D269BD" w:rsidRDefault="00496407" w:rsidP="002C4EFC">
            <w:pPr>
              <w:rPr>
                <w:rFonts w:ascii="Arial" w:hAnsi="Arial" w:cs="Arial"/>
                <w:sz w:val="16"/>
                <w:szCs w:val="16"/>
                <w:lang w:val="es-ES"/>
              </w:rPr>
            </w:pPr>
          </w:p>
        </w:tc>
        <w:tc>
          <w:tcPr>
            <w:tcW w:w="299" w:type="dxa"/>
          </w:tcPr>
          <w:p w:rsidR="00496407" w:rsidRPr="00D269BD" w:rsidRDefault="00496407" w:rsidP="002C4EFC">
            <w:pPr>
              <w:rPr>
                <w:rFonts w:ascii="Arial" w:hAnsi="Arial" w:cs="Arial"/>
                <w:sz w:val="16"/>
                <w:szCs w:val="16"/>
                <w:lang w:val="es-ES"/>
              </w:rPr>
            </w:pPr>
          </w:p>
        </w:tc>
        <w:tc>
          <w:tcPr>
            <w:tcW w:w="341" w:type="dxa"/>
          </w:tcPr>
          <w:p w:rsidR="00496407" w:rsidRPr="00D269BD" w:rsidRDefault="00496407" w:rsidP="002C4EFC">
            <w:pPr>
              <w:rPr>
                <w:rFonts w:ascii="Arial" w:hAnsi="Arial" w:cs="Arial"/>
                <w:sz w:val="16"/>
                <w:szCs w:val="16"/>
                <w:lang w:val="es-ES"/>
              </w:rPr>
            </w:pPr>
          </w:p>
        </w:tc>
        <w:tc>
          <w:tcPr>
            <w:tcW w:w="362" w:type="dxa"/>
          </w:tcPr>
          <w:p w:rsidR="00496407" w:rsidRPr="00D269BD" w:rsidRDefault="00496407" w:rsidP="002C4EFC">
            <w:pPr>
              <w:rPr>
                <w:rFonts w:ascii="Arial" w:hAnsi="Arial" w:cs="Arial"/>
                <w:sz w:val="16"/>
                <w:szCs w:val="16"/>
                <w:lang w:val="es-ES"/>
              </w:rPr>
            </w:pPr>
          </w:p>
        </w:tc>
        <w:tc>
          <w:tcPr>
            <w:tcW w:w="258" w:type="dxa"/>
          </w:tcPr>
          <w:p w:rsidR="00496407" w:rsidRPr="00D269BD" w:rsidRDefault="00496407" w:rsidP="002C4EFC">
            <w:pPr>
              <w:rPr>
                <w:rFonts w:ascii="Arial" w:hAnsi="Arial" w:cs="Arial"/>
                <w:sz w:val="16"/>
                <w:szCs w:val="16"/>
                <w:lang w:val="es-ES"/>
              </w:rPr>
            </w:pPr>
          </w:p>
        </w:tc>
        <w:tc>
          <w:tcPr>
            <w:tcW w:w="299" w:type="dxa"/>
          </w:tcPr>
          <w:p w:rsidR="00496407" w:rsidRPr="00D269BD" w:rsidRDefault="00496407" w:rsidP="002C4EFC">
            <w:pPr>
              <w:rPr>
                <w:rFonts w:ascii="Arial" w:hAnsi="Arial" w:cs="Arial"/>
                <w:sz w:val="16"/>
                <w:szCs w:val="16"/>
                <w:lang w:val="es-ES"/>
              </w:rPr>
            </w:pPr>
          </w:p>
        </w:tc>
        <w:tc>
          <w:tcPr>
            <w:tcW w:w="341" w:type="dxa"/>
          </w:tcPr>
          <w:p w:rsidR="00496407" w:rsidRPr="00D269BD" w:rsidRDefault="00496407" w:rsidP="002C4EFC">
            <w:pPr>
              <w:rPr>
                <w:rFonts w:ascii="Arial" w:hAnsi="Arial" w:cs="Arial"/>
                <w:sz w:val="16"/>
                <w:szCs w:val="16"/>
                <w:lang w:val="es-ES"/>
              </w:rPr>
            </w:pPr>
          </w:p>
        </w:tc>
        <w:tc>
          <w:tcPr>
            <w:tcW w:w="362" w:type="dxa"/>
          </w:tcPr>
          <w:p w:rsidR="00496407" w:rsidRPr="00D269BD" w:rsidRDefault="00496407" w:rsidP="002C4EFC">
            <w:pPr>
              <w:rPr>
                <w:rFonts w:ascii="Arial" w:hAnsi="Arial" w:cs="Arial"/>
                <w:sz w:val="16"/>
                <w:szCs w:val="16"/>
                <w:lang w:val="es-ES"/>
              </w:rPr>
            </w:pPr>
          </w:p>
        </w:tc>
        <w:tc>
          <w:tcPr>
            <w:tcW w:w="258" w:type="dxa"/>
          </w:tcPr>
          <w:p w:rsidR="00496407" w:rsidRPr="00D269BD" w:rsidRDefault="00496407" w:rsidP="002C4EFC">
            <w:pPr>
              <w:jc w:val="center"/>
              <w:rPr>
                <w:rFonts w:ascii="Arial" w:hAnsi="Arial" w:cs="Arial"/>
                <w:sz w:val="16"/>
                <w:szCs w:val="16"/>
                <w:lang w:val="es-ES"/>
              </w:rPr>
            </w:pPr>
          </w:p>
        </w:tc>
        <w:tc>
          <w:tcPr>
            <w:tcW w:w="320" w:type="dxa"/>
          </w:tcPr>
          <w:p w:rsidR="00496407" w:rsidRPr="00D269BD" w:rsidRDefault="00496407" w:rsidP="002C4EFC">
            <w:pPr>
              <w:jc w:val="center"/>
              <w:rPr>
                <w:rFonts w:ascii="Arial" w:hAnsi="Arial" w:cs="Arial"/>
                <w:sz w:val="16"/>
                <w:szCs w:val="16"/>
                <w:lang w:val="es-ES"/>
              </w:rPr>
            </w:pPr>
          </w:p>
        </w:tc>
        <w:tc>
          <w:tcPr>
            <w:tcW w:w="341" w:type="dxa"/>
          </w:tcPr>
          <w:p w:rsidR="00496407" w:rsidRPr="00D269BD" w:rsidRDefault="00496407" w:rsidP="002C4EFC">
            <w:pPr>
              <w:jc w:val="center"/>
              <w:rPr>
                <w:rFonts w:ascii="Arial" w:hAnsi="Arial" w:cs="Arial"/>
                <w:sz w:val="16"/>
                <w:szCs w:val="16"/>
                <w:lang w:val="es-ES"/>
              </w:rPr>
            </w:pPr>
          </w:p>
        </w:tc>
        <w:tc>
          <w:tcPr>
            <w:tcW w:w="362" w:type="dxa"/>
          </w:tcPr>
          <w:p w:rsidR="00496407" w:rsidRPr="00D269BD" w:rsidRDefault="00496407" w:rsidP="002C4EFC">
            <w:pPr>
              <w:jc w:val="center"/>
              <w:rPr>
                <w:rFonts w:ascii="Arial" w:hAnsi="Arial" w:cs="Arial"/>
                <w:sz w:val="16"/>
                <w:szCs w:val="16"/>
                <w:lang w:val="es-ES"/>
              </w:rPr>
            </w:pPr>
            <w:r w:rsidRPr="00D269BD">
              <w:rPr>
                <w:rFonts w:ascii="Arial" w:hAnsi="Arial" w:cs="Arial"/>
                <w:sz w:val="16"/>
                <w:szCs w:val="16"/>
                <w:lang w:val="es-ES"/>
              </w:rPr>
              <w:t>X</w:t>
            </w:r>
          </w:p>
        </w:tc>
        <w:tc>
          <w:tcPr>
            <w:tcW w:w="903" w:type="dxa"/>
          </w:tcPr>
          <w:p w:rsidR="00496407" w:rsidRDefault="00496407" w:rsidP="002C4EFC">
            <w:pPr>
              <w:jc w:val="center"/>
              <w:rPr>
                <w:rFonts w:ascii="Arial" w:hAnsi="Arial" w:cs="Arial"/>
                <w:sz w:val="16"/>
                <w:szCs w:val="16"/>
                <w:lang w:val="es-ES"/>
              </w:rPr>
            </w:pPr>
          </w:p>
          <w:p w:rsidR="00681FDA" w:rsidRPr="00D269BD" w:rsidRDefault="00681FDA" w:rsidP="002C4EFC">
            <w:pPr>
              <w:jc w:val="center"/>
              <w:rPr>
                <w:rFonts w:ascii="Arial" w:hAnsi="Arial" w:cs="Arial"/>
                <w:sz w:val="16"/>
                <w:szCs w:val="16"/>
                <w:lang w:val="es-ES"/>
              </w:rPr>
            </w:pPr>
            <w:r>
              <w:rPr>
                <w:rFonts w:ascii="Arial" w:hAnsi="Arial" w:cs="Arial"/>
                <w:sz w:val="16"/>
                <w:szCs w:val="16"/>
                <w:lang w:val="es-ES"/>
              </w:rPr>
              <w:t>BID</w:t>
            </w:r>
          </w:p>
        </w:tc>
        <w:tc>
          <w:tcPr>
            <w:tcW w:w="931" w:type="dxa"/>
            <w:shd w:val="clear" w:color="auto" w:fill="auto"/>
          </w:tcPr>
          <w:p w:rsidR="00CF553E" w:rsidRDefault="00CF553E" w:rsidP="002C4EFC">
            <w:pPr>
              <w:jc w:val="center"/>
              <w:rPr>
                <w:rFonts w:ascii="Arial" w:hAnsi="Arial" w:cs="Arial"/>
                <w:sz w:val="16"/>
                <w:szCs w:val="16"/>
                <w:lang w:val="es-ES"/>
              </w:rPr>
            </w:pPr>
          </w:p>
          <w:p w:rsidR="00496407" w:rsidRPr="00D269BD" w:rsidRDefault="00CF553E" w:rsidP="002C4EFC">
            <w:pPr>
              <w:jc w:val="center"/>
              <w:rPr>
                <w:rFonts w:ascii="Arial" w:hAnsi="Arial" w:cs="Arial"/>
                <w:sz w:val="16"/>
                <w:szCs w:val="16"/>
                <w:lang w:val="es-ES"/>
              </w:rPr>
            </w:pPr>
            <w:r>
              <w:rPr>
                <w:rFonts w:ascii="Arial" w:hAnsi="Arial" w:cs="Arial"/>
                <w:sz w:val="16"/>
                <w:szCs w:val="16"/>
                <w:lang w:val="es-ES"/>
              </w:rPr>
              <w:t>10.000</w:t>
            </w:r>
          </w:p>
        </w:tc>
        <w:tc>
          <w:tcPr>
            <w:tcW w:w="1697" w:type="dxa"/>
            <w:gridSpan w:val="3"/>
            <w:shd w:val="clear" w:color="auto" w:fill="auto"/>
          </w:tcPr>
          <w:p w:rsidR="00496407" w:rsidRPr="00D269BD" w:rsidRDefault="00496407" w:rsidP="002C4EFC">
            <w:pPr>
              <w:jc w:val="center"/>
              <w:rPr>
                <w:rFonts w:ascii="Arial" w:hAnsi="Arial" w:cs="Arial"/>
                <w:sz w:val="16"/>
                <w:szCs w:val="16"/>
                <w:lang w:val="es-ES"/>
              </w:rPr>
            </w:pPr>
            <w:r w:rsidRPr="00D269BD">
              <w:rPr>
                <w:rFonts w:ascii="Arial" w:hAnsi="Arial" w:cs="Arial"/>
                <w:sz w:val="16"/>
                <w:szCs w:val="16"/>
                <w:lang w:val="es-ES"/>
              </w:rPr>
              <w:t>BID</w:t>
            </w:r>
          </w:p>
          <w:p w:rsidR="00496407" w:rsidRPr="00D269BD" w:rsidRDefault="00496407" w:rsidP="002C4EFC">
            <w:pPr>
              <w:jc w:val="center"/>
              <w:rPr>
                <w:rFonts w:ascii="Arial" w:hAnsi="Arial" w:cs="Arial"/>
                <w:sz w:val="16"/>
                <w:szCs w:val="16"/>
                <w:lang w:val="es-ES"/>
              </w:rPr>
            </w:pPr>
            <w:r w:rsidRPr="00D269BD">
              <w:rPr>
                <w:rFonts w:ascii="Arial" w:hAnsi="Arial" w:cs="Arial"/>
                <w:sz w:val="16"/>
                <w:szCs w:val="16"/>
                <w:lang w:val="es-ES"/>
              </w:rPr>
              <w:t>Fondos Administrativos</w:t>
            </w:r>
          </w:p>
        </w:tc>
      </w:tr>
      <w:tr w:rsidR="00CF553E" w:rsidRPr="00D269BD" w:rsidTr="001113AC">
        <w:trPr>
          <w:gridAfter w:val="1"/>
          <w:wAfter w:w="18" w:type="dxa"/>
          <w:trHeight w:val="298"/>
        </w:trPr>
        <w:tc>
          <w:tcPr>
            <w:tcW w:w="14965" w:type="dxa"/>
            <w:gridSpan w:val="22"/>
            <w:shd w:val="clear" w:color="auto" w:fill="auto"/>
            <w:vAlign w:val="center"/>
          </w:tcPr>
          <w:p w:rsidR="00CF553E" w:rsidRPr="00820C7D" w:rsidRDefault="00CF553E" w:rsidP="002C4EFC">
            <w:pPr>
              <w:jc w:val="right"/>
              <w:rPr>
                <w:rFonts w:ascii="Arial" w:hAnsi="Arial" w:cs="Arial"/>
                <w:b/>
                <w:sz w:val="20"/>
                <w:lang w:val="es-ES"/>
              </w:rPr>
            </w:pPr>
            <w:r w:rsidRPr="00820C7D">
              <w:rPr>
                <w:rFonts w:ascii="Arial" w:hAnsi="Arial" w:cs="Arial"/>
                <w:b/>
                <w:sz w:val="20"/>
                <w:lang w:val="es-ES"/>
              </w:rPr>
              <w:t>Costo total</w:t>
            </w:r>
          </w:p>
        </w:tc>
        <w:tc>
          <w:tcPr>
            <w:tcW w:w="990" w:type="dxa"/>
            <w:gridSpan w:val="2"/>
            <w:shd w:val="clear" w:color="auto" w:fill="auto"/>
            <w:vAlign w:val="center"/>
          </w:tcPr>
          <w:p w:rsidR="00CF553E" w:rsidRPr="00CF553E" w:rsidRDefault="00CF553E" w:rsidP="002C4EFC">
            <w:pPr>
              <w:jc w:val="right"/>
              <w:rPr>
                <w:rFonts w:ascii="Arial" w:hAnsi="Arial" w:cs="Arial"/>
                <w:b/>
                <w:sz w:val="20"/>
                <w:lang w:val="es-ES"/>
              </w:rPr>
            </w:pPr>
            <w:r w:rsidRPr="00CF553E">
              <w:rPr>
                <w:rFonts w:ascii="Arial" w:hAnsi="Arial" w:cs="Arial"/>
                <w:b/>
                <w:sz w:val="20"/>
                <w:lang w:val="es-ES"/>
              </w:rPr>
              <w:t>40.000</w:t>
            </w:r>
          </w:p>
        </w:tc>
        <w:tc>
          <w:tcPr>
            <w:tcW w:w="1620" w:type="dxa"/>
            <w:shd w:val="clear" w:color="auto" w:fill="auto"/>
            <w:vAlign w:val="center"/>
          </w:tcPr>
          <w:p w:rsidR="00CF553E" w:rsidRPr="00CF553E" w:rsidRDefault="00CF553E" w:rsidP="002C4EFC">
            <w:pPr>
              <w:jc w:val="right"/>
              <w:rPr>
                <w:rFonts w:ascii="Arial" w:hAnsi="Arial" w:cs="Arial"/>
                <w:b/>
                <w:sz w:val="20"/>
                <w:lang w:val="es-ES"/>
              </w:rPr>
            </w:pPr>
          </w:p>
        </w:tc>
      </w:tr>
    </w:tbl>
    <w:p w:rsidR="003710B3" w:rsidRDefault="003710B3" w:rsidP="00A31321">
      <w:pPr>
        <w:rPr>
          <w:rFonts w:ascii="Arial" w:eastAsia="Calibri" w:hAnsi="Arial" w:cs="Arial"/>
        </w:rPr>
      </w:pPr>
    </w:p>
    <w:p w:rsidR="002C4EFC" w:rsidRPr="001113AC" w:rsidRDefault="003710B3">
      <w:pPr>
        <w:rPr>
          <w:rFonts w:ascii="Arial" w:eastAsia="Calibri" w:hAnsi="Arial" w:cs="Arial"/>
          <w:sz w:val="16"/>
          <w:szCs w:val="16"/>
        </w:rPr>
      </w:pPr>
      <w:r w:rsidRPr="001113AC">
        <w:rPr>
          <w:rFonts w:ascii="Arial" w:eastAsia="Calibri" w:hAnsi="Arial" w:cs="Arial"/>
          <w:sz w:val="16"/>
          <w:szCs w:val="16"/>
        </w:rPr>
        <w:t xml:space="preserve">* Línea de base de Tramo III: Choluteca-Guasuale </w:t>
      </w:r>
    </w:p>
    <w:p w:rsidR="003710B3" w:rsidRPr="001113AC" w:rsidRDefault="003710B3">
      <w:pPr>
        <w:rPr>
          <w:rFonts w:ascii="Arial" w:eastAsia="Calibri" w:hAnsi="Arial" w:cs="Arial"/>
          <w:sz w:val="16"/>
          <w:szCs w:val="16"/>
        </w:rPr>
      </w:pPr>
      <w:r w:rsidRPr="001113AC">
        <w:rPr>
          <w:rFonts w:ascii="Arial" w:eastAsia="Calibri" w:hAnsi="Arial" w:cs="Arial"/>
          <w:sz w:val="16"/>
          <w:szCs w:val="16"/>
        </w:rPr>
        <w:t>** Línea de base de tramo adicional CPM</w:t>
      </w:r>
    </w:p>
    <w:p w:rsidR="002C4EFC" w:rsidRDefault="002C4EFC" w:rsidP="002C4EFC">
      <w:pPr>
        <w:rPr>
          <w:rFonts w:eastAsia="Calibri"/>
        </w:rPr>
      </w:pPr>
    </w:p>
    <w:p w:rsidR="0038003E" w:rsidRPr="001113AC" w:rsidRDefault="0038003E" w:rsidP="00D33961">
      <w:pPr>
        <w:rPr>
          <w:sz w:val="22"/>
          <w:szCs w:val="22"/>
        </w:rPr>
      </w:pPr>
    </w:p>
    <w:sectPr w:rsidR="0038003E" w:rsidRPr="001113AC" w:rsidSect="002364F8">
      <w:pgSz w:w="20160" w:h="12240" w:orient="landscape" w:code="5"/>
      <w:pgMar w:top="1440" w:right="1440" w:bottom="162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0E3" w:rsidRDefault="00D040E3" w:rsidP="001B5186">
      <w:r>
        <w:separator/>
      </w:r>
    </w:p>
  </w:endnote>
  <w:endnote w:type="continuationSeparator" w:id="0">
    <w:p w:rsidR="00D040E3" w:rsidRDefault="00D040E3"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Dutch801 XBd BT"/>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Gotham Book">
    <w:panose1 w:val="02000604040000020004"/>
    <w:charset w:val="00"/>
    <w:family w:val="modern"/>
    <w:notTrueType/>
    <w:pitch w:val="variable"/>
    <w:sig w:usb0="00000087" w:usb1="00000000"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0E3" w:rsidRDefault="00D040E3"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40E3" w:rsidRDefault="00D040E3" w:rsidP="00077F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0E3" w:rsidRDefault="00D040E3">
    <w:pPr>
      <w:pStyle w:val="Footer"/>
      <w:jc w:val="center"/>
    </w:pPr>
    <w:r>
      <w:t>-</w:t>
    </w:r>
    <w:r>
      <w:fldChar w:fldCharType="begin"/>
    </w:r>
    <w:r>
      <w:instrText xml:space="preserve"> PAGE   \* MERGEFORMAT </w:instrText>
    </w:r>
    <w:r>
      <w:fldChar w:fldCharType="separate"/>
    </w:r>
    <w:r w:rsidR="00DC18E2">
      <w:rPr>
        <w:noProof/>
      </w:rPr>
      <w:t>11</w:t>
    </w:r>
    <w:r>
      <w:rPr>
        <w:noProof/>
      </w:rPr>
      <w:fldChar w:fldCharType="end"/>
    </w:r>
    <w:r>
      <w:t>-</w:t>
    </w:r>
  </w:p>
  <w:p w:rsidR="00D040E3" w:rsidRDefault="00D040E3">
    <w:pPr>
      <w:pStyle w:val="Footer"/>
      <w:jc w:val="center"/>
    </w:pPr>
  </w:p>
  <w:p w:rsidR="00D040E3" w:rsidRDefault="00D040E3" w:rsidP="00077FB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0E3" w:rsidRDefault="00D040E3" w:rsidP="001B5186">
      <w:r>
        <w:separator/>
      </w:r>
    </w:p>
  </w:footnote>
  <w:footnote w:type="continuationSeparator" w:id="0">
    <w:p w:rsidR="00D040E3" w:rsidRDefault="00D040E3" w:rsidP="001B5186">
      <w:r>
        <w:continuationSeparator/>
      </w:r>
    </w:p>
  </w:footnote>
  <w:footnote w:id="1">
    <w:p w:rsidR="00D040E3" w:rsidRPr="00951F1E" w:rsidRDefault="00D040E3" w:rsidP="00487E9F">
      <w:pPr>
        <w:pStyle w:val="FootnoteText"/>
        <w:spacing w:after="0"/>
        <w:rPr>
          <w:rFonts w:ascii="Arial" w:hAnsi="Arial" w:cs="Arial"/>
          <w:sz w:val="18"/>
          <w:szCs w:val="18"/>
        </w:rPr>
      </w:pPr>
      <w:r w:rsidRPr="00951F1E">
        <w:rPr>
          <w:rFonts w:ascii="Arial" w:hAnsi="Arial" w:cs="Arial"/>
          <w:sz w:val="18"/>
          <w:szCs w:val="18"/>
        </w:rPr>
        <w:footnoteRef/>
      </w:r>
      <w:r w:rsidRPr="00951F1E">
        <w:rPr>
          <w:rFonts w:ascii="Arial" w:hAnsi="Arial" w:cs="Arial"/>
          <w:sz w:val="18"/>
          <w:szCs w:val="18"/>
        </w:rPr>
        <w:t xml:space="preserve"> El 23% de la red vial se encuentra en buen estado, el 52% en regular estado y el 25% en mal estado.</w:t>
      </w:r>
      <w:r w:rsidRPr="00951F1E">
        <w:rPr>
          <w:rFonts w:ascii="Arial" w:hAnsi="Arial" w:cs="Arial"/>
          <w:iCs/>
          <w:sz w:val="18"/>
          <w:szCs w:val="18"/>
          <w:lang w:val="es-ES"/>
        </w:rPr>
        <w:t xml:space="preserve"> </w:t>
      </w:r>
    </w:p>
  </w:footnote>
  <w:footnote w:id="2">
    <w:p w:rsidR="00D040E3" w:rsidRPr="00951F1E" w:rsidRDefault="00D040E3" w:rsidP="00487E9F">
      <w:pPr>
        <w:pStyle w:val="FootnoteText"/>
        <w:spacing w:after="0"/>
        <w:rPr>
          <w:rFonts w:ascii="Arial" w:hAnsi="Arial" w:cs="Arial"/>
          <w:sz w:val="18"/>
          <w:szCs w:val="18"/>
          <w:lang w:val="es-US"/>
        </w:rPr>
      </w:pPr>
      <w:r w:rsidRPr="00951F1E">
        <w:rPr>
          <w:rFonts w:ascii="Arial" w:hAnsi="Arial" w:cs="Arial"/>
          <w:spacing w:val="0"/>
          <w:sz w:val="18"/>
          <w:szCs w:val="18"/>
        </w:rPr>
        <w:footnoteRef/>
      </w:r>
      <w:r w:rsidRPr="00951F1E">
        <w:rPr>
          <w:rFonts w:ascii="Arial" w:hAnsi="Arial" w:cs="Arial"/>
          <w:spacing w:val="0"/>
          <w:sz w:val="18"/>
          <w:szCs w:val="18"/>
        </w:rPr>
        <w:t xml:space="preserve"> Datos: </w:t>
      </w:r>
      <w:hyperlink r:id="rId1" w:history="1">
        <w:r w:rsidRPr="00951F1E">
          <w:rPr>
            <w:rFonts w:ascii="Arial" w:hAnsi="Arial" w:cs="Arial"/>
            <w:spacing w:val="0"/>
            <w:sz w:val="18"/>
            <w:szCs w:val="18"/>
          </w:rPr>
          <w:t>Red Vial Nacional</w:t>
        </w:r>
      </w:hyperlink>
      <w:r w:rsidRPr="00951F1E">
        <w:rPr>
          <w:rFonts w:ascii="Arial" w:hAnsi="Arial" w:cs="Arial"/>
          <w:spacing w:val="0"/>
          <w:sz w:val="18"/>
          <w:szCs w:val="18"/>
        </w:rPr>
        <w:t>.</w:t>
      </w:r>
      <w:r w:rsidRPr="00951F1E">
        <w:rPr>
          <w:rFonts w:ascii="Arial" w:hAnsi="Arial" w:cs="Arial"/>
          <w:sz w:val="18"/>
          <w:szCs w:val="18"/>
        </w:rPr>
        <w:t xml:space="preserve"> </w:t>
      </w:r>
    </w:p>
  </w:footnote>
  <w:footnote w:id="3">
    <w:p w:rsidR="00D040E3" w:rsidRPr="00784238" w:rsidRDefault="00D040E3" w:rsidP="00487E9F">
      <w:pPr>
        <w:pStyle w:val="FootnoteText"/>
        <w:rPr>
          <w:rFonts w:ascii="Gotham Book" w:hAnsi="Gotham Book"/>
          <w:spacing w:val="0"/>
          <w:sz w:val="18"/>
          <w:szCs w:val="18"/>
        </w:rPr>
      </w:pPr>
      <w:r w:rsidRPr="00951F1E">
        <w:rPr>
          <w:rFonts w:ascii="Arial" w:hAnsi="Arial" w:cs="Arial"/>
          <w:spacing w:val="0"/>
          <w:sz w:val="18"/>
        </w:rPr>
        <w:footnoteRef/>
      </w:r>
      <w:r w:rsidRPr="00951F1E">
        <w:rPr>
          <w:rFonts w:ascii="Arial" w:hAnsi="Arial" w:cs="Arial"/>
          <w:sz w:val="18"/>
          <w:szCs w:val="18"/>
        </w:rPr>
        <w:t xml:space="preserve"> </w:t>
      </w:r>
      <w:r w:rsidRPr="00951F1E">
        <w:rPr>
          <w:rFonts w:ascii="Arial" w:hAnsi="Arial" w:cs="Arial"/>
          <w:spacing w:val="0"/>
          <w:sz w:val="18"/>
          <w:szCs w:val="18"/>
        </w:rPr>
        <w:t>Es un indicador de desarrollo de la red carretera, de estándar internacional, que se obtiene al dividir el número de km de la red nacional entre la superficie del país.</w:t>
      </w:r>
    </w:p>
  </w:footnote>
  <w:footnote w:id="4">
    <w:p w:rsidR="00D040E3" w:rsidRPr="00951F1E" w:rsidRDefault="00D040E3" w:rsidP="00487E9F">
      <w:pPr>
        <w:pStyle w:val="FootnoteText"/>
        <w:rPr>
          <w:rFonts w:ascii="Arial" w:hAnsi="Arial" w:cs="Arial"/>
          <w:sz w:val="18"/>
          <w:szCs w:val="18"/>
        </w:rPr>
      </w:pPr>
      <w:r w:rsidRPr="00951F1E">
        <w:rPr>
          <w:rFonts w:ascii="Arial" w:hAnsi="Arial" w:cs="Arial"/>
          <w:sz w:val="18"/>
          <w:szCs w:val="18"/>
        </w:rPr>
        <w:footnoteRef/>
      </w:r>
      <w:r w:rsidRPr="00951F1E">
        <w:rPr>
          <w:rFonts w:ascii="Arial" w:hAnsi="Arial" w:cs="Arial"/>
          <w:sz w:val="18"/>
          <w:szCs w:val="18"/>
        </w:rPr>
        <w:t xml:space="preserve"> La RICAM es un sistema de carreteras categorizadas como: (i) corredores principales de integración que se constituyen con el Corredor del Pacífico y el Corredor del Atlántico; y (ii) ramales y conexiones regionales complementarias.</w:t>
      </w:r>
    </w:p>
  </w:footnote>
  <w:footnote w:id="5">
    <w:p w:rsidR="00D040E3" w:rsidRPr="00951F1E" w:rsidRDefault="00D040E3" w:rsidP="00487E9F">
      <w:pPr>
        <w:pStyle w:val="FootnoteText"/>
        <w:rPr>
          <w:rFonts w:ascii="Arial" w:hAnsi="Arial" w:cs="Arial"/>
          <w:sz w:val="18"/>
          <w:szCs w:val="18"/>
        </w:rPr>
      </w:pPr>
      <w:r w:rsidRPr="00951F1E">
        <w:rPr>
          <w:rFonts w:ascii="Arial" w:hAnsi="Arial" w:cs="Arial"/>
          <w:sz w:val="18"/>
          <w:szCs w:val="18"/>
        </w:rPr>
        <w:footnoteRef/>
      </w:r>
      <w:r w:rsidRPr="00951F1E">
        <w:rPr>
          <w:rFonts w:ascii="Arial" w:hAnsi="Arial" w:cs="Arial"/>
          <w:sz w:val="18"/>
          <w:szCs w:val="18"/>
        </w:rPr>
        <w:t xml:space="preserve"> </w:t>
      </w:r>
      <w:hyperlink r:id="rId2" w:history="1">
        <w:r w:rsidRPr="00951F1E">
          <w:rPr>
            <w:rStyle w:val="Hyperlink"/>
            <w:rFonts w:ascii="Arial" w:hAnsi="Arial" w:cs="Arial"/>
            <w:sz w:val="18"/>
            <w:szCs w:val="18"/>
          </w:rPr>
          <w:t>Corredor Pacifico Mesoamericano</w:t>
        </w:r>
      </w:hyperlink>
    </w:p>
  </w:footnote>
  <w:footnote w:id="6">
    <w:p w:rsidR="00D040E3" w:rsidRPr="00197BBD" w:rsidRDefault="00D040E3" w:rsidP="00487E9F">
      <w:pPr>
        <w:pStyle w:val="FootnoteText"/>
        <w:tabs>
          <w:tab w:val="left" w:pos="0"/>
        </w:tabs>
        <w:spacing w:after="0"/>
        <w:rPr>
          <w:rFonts w:ascii="Arial" w:hAnsi="Arial" w:cs="Arial"/>
          <w:sz w:val="22"/>
          <w:szCs w:val="22"/>
        </w:rPr>
      </w:pPr>
      <w:r w:rsidRPr="00951F1E">
        <w:rPr>
          <w:rFonts w:ascii="Arial" w:hAnsi="Arial" w:cs="Arial"/>
          <w:sz w:val="18"/>
          <w:szCs w:val="18"/>
        </w:rPr>
        <w:footnoteRef/>
      </w:r>
      <w:r w:rsidRPr="00951F1E">
        <w:rPr>
          <w:rFonts w:ascii="Arial" w:hAnsi="Arial" w:cs="Arial"/>
          <w:sz w:val="18"/>
          <w:szCs w:val="18"/>
        </w:rPr>
        <w:t xml:space="preserve"> </w:t>
      </w:r>
      <w:r w:rsidRPr="00197BBD">
        <w:rPr>
          <w:rFonts w:ascii="Arial" w:hAnsi="Arial" w:cs="Arial"/>
          <w:sz w:val="18"/>
          <w:szCs w:val="18"/>
        </w:rPr>
        <w:t>De acuerdo a las estadísticas brindadas por el Consejo de Seguridad Vial de Honduras, en el año 2012 se registraron 44,881 accidentes de tráfico, de los cuales 2,166 fueron con víctimas mortales, con una tasa de fallecimiento de 27,3 por cada 100 mil habitantes.</w:t>
      </w:r>
      <w:r>
        <w:rPr>
          <w:rFonts w:ascii="Arial" w:hAnsi="Arial" w:cs="Arial"/>
          <w:sz w:val="18"/>
          <w:szCs w:val="18"/>
        </w:rPr>
        <w:t xml:space="preserve"> </w:t>
      </w:r>
      <w:r w:rsidRPr="00951F1E">
        <w:rPr>
          <w:rFonts w:ascii="Arial" w:hAnsi="Arial" w:cs="Arial"/>
          <w:sz w:val="18"/>
          <w:szCs w:val="18"/>
        </w:rPr>
        <w:t>El promedio en América Latina y el Caribe es de 16,3 por cada 100.000 habitantes.</w:t>
      </w:r>
    </w:p>
  </w:footnote>
  <w:footnote w:id="7">
    <w:p w:rsidR="00D040E3" w:rsidRPr="00951F1E" w:rsidRDefault="00D040E3" w:rsidP="00487E9F">
      <w:pPr>
        <w:pStyle w:val="FootnoteText"/>
        <w:tabs>
          <w:tab w:val="left" w:pos="0"/>
        </w:tabs>
        <w:spacing w:after="0"/>
        <w:rPr>
          <w:rFonts w:ascii="Arial" w:hAnsi="Arial" w:cs="Arial"/>
          <w:sz w:val="18"/>
          <w:szCs w:val="18"/>
        </w:rPr>
      </w:pPr>
      <w:r w:rsidRPr="00951F1E">
        <w:rPr>
          <w:rFonts w:ascii="Arial" w:hAnsi="Arial" w:cs="Arial"/>
          <w:sz w:val="18"/>
          <w:szCs w:val="18"/>
        </w:rPr>
        <w:footnoteRef/>
      </w:r>
      <w:r w:rsidRPr="00951F1E">
        <w:rPr>
          <w:rFonts w:ascii="Arial" w:hAnsi="Arial" w:cs="Arial"/>
          <w:sz w:val="14"/>
          <w:szCs w:val="18"/>
        </w:rPr>
        <w:t xml:space="preserve"> </w:t>
      </w:r>
      <w:r w:rsidRPr="00951F1E">
        <w:rPr>
          <w:rFonts w:ascii="Arial" w:hAnsi="Arial" w:cs="Arial"/>
          <w:sz w:val="18"/>
          <w:szCs w:val="18"/>
        </w:rPr>
        <w:t>Carretera construida en los años 50 y rehabilitada en los 90, presenta deformación en la calzada,  alto grado de grietas y baches.</w:t>
      </w:r>
      <w:r w:rsidRPr="00951F1E">
        <w:rPr>
          <w:rFonts w:ascii="Arial" w:hAnsi="Arial" w:cs="Arial"/>
          <w:sz w:val="22"/>
          <w:szCs w:val="22"/>
        </w:rPr>
        <w:t xml:space="preserve"> </w:t>
      </w:r>
      <w:r w:rsidRPr="00951F1E">
        <w:rPr>
          <w:rFonts w:ascii="Arial" w:hAnsi="Arial" w:cs="Arial"/>
          <w:sz w:val="18"/>
          <w:szCs w:val="18"/>
        </w:rPr>
        <w:t>El corredor registra tránsitos promedios diarios de 5,443 vehículos de Amatillo a Jícaro Galán, 7,736 vehículos de Jícaro Galán a Choluteca y 3,025 vehículos de Choluteca a Gausaule.</w:t>
      </w:r>
    </w:p>
  </w:footnote>
  <w:footnote w:id="8">
    <w:p w:rsidR="00D040E3" w:rsidRPr="00EE4047" w:rsidRDefault="00D040E3" w:rsidP="00EE4047">
      <w:pPr>
        <w:pStyle w:val="FootnoteText"/>
        <w:spacing w:after="0"/>
        <w:rPr>
          <w:rFonts w:ascii="Arial" w:hAnsi="Arial" w:cs="Arial"/>
          <w:sz w:val="18"/>
          <w:szCs w:val="18"/>
          <w:lang w:val="en-US"/>
        </w:rPr>
      </w:pPr>
      <w:r w:rsidRPr="00951F1E">
        <w:rPr>
          <w:rFonts w:ascii="Arial" w:hAnsi="Arial" w:cs="Arial"/>
          <w:sz w:val="18"/>
          <w:szCs w:val="18"/>
        </w:rPr>
        <w:footnoteRef/>
      </w:r>
      <w:r w:rsidRPr="00EE4047">
        <w:rPr>
          <w:rFonts w:ascii="Arial" w:hAnsi="Arial" w:cs="Arial"/>
          <w:sz w:val="18"/>
          <w:szCs w:val="18"/>
          <w:lang w:val="en-US"/>
        </w:rPr>
        <w:t xml:space="preserve"> Fuente: Instituto Nacional de Estadística 2014</w:t>
      </w:r>
    </w:p>
  </w:footnote>
  <w:footnote w:id="9">
    <w:p w:rsidR="00D040E3" w:rsidRPr="00951F1E" w:rsidRDefault="00D040E3" w:rsidP="00EE4047">
      <w:pPr>
        <w:pStyle w:val="FootnoteText"/>
        <w:spacing w:after="0"/>
        <w:rPr>
          <w:rFonts w:ascii="Arial" w:hAnsi="Arial" w:cs="Arial"/>
          <w:sz w:val="18"/>
          <w:szCs w:val="18"/>
        </w:rPr>
      </w:pPr>
      <w:r w:rsidRPr="00951F1E">
        <w:rPr>
          <w:rFonts w:ascii="Arial" w:hAnsi="Arial" w:cs="Arial"/>
          <w:sz w:val="18"/>
          <w:szCs w:val="18"/>
        </w:rPr>
        <w:footnoteRef/>
      </w:r>
      <w:r w:rsidRPr="00951F1E">
        <w:rPr>
          <w:rFonts w:ascii="Arial" w:hAnsi="Arial" w:cs="Arial"/>
          <w:sz w:val="18"/>
          <w:szCs w:val="18"/>
          <w:lang w:val="en-US"/>
        </w:rPr>
        <w:t xml:space="preserve"> Five Explanations to High Costs of Service Provision. </w:t>
      </w:r>
      <w:r w:rsidRPr="00951F1E">
        <w:rPr>
          <w:rFonts w:ascii="Arial" w:hAnsi="Arial" w:cs="Arial"/>
          <w:sz w:val="18"/>
          <w:szCs w:val="18"/>
        </w:rPr>
        <w:t>Ruiz Olmedo, 2007; WTO, 2010.</w:t>
      </w:r>
    </w:p>
  </w:footnote>
  <w:footnote w:id="10">
    <w:p w:rsidR="00D040E3" w:rsidRPr="00951F1E" w:rsidRDefault="00D040E3" w:rsidP="00EE4047">
      <w:pPr>
        <w:pStyle w:val="FootnoteText"/>
        <w:spacing w:after="0"/>
        <w:rPr>
          <w:rFonts w:ascii="Arial" w:hAnsi="Arial" w:cs="Arial"/>
          <w:sz w:val="18"/>
          <w:szCs w:val="18"/>
        </w:rPr>
      </w:pPr>
      <w:r w:rsidRPr="00951F1E">
        <w:rPr>
          <w:rFonts w:ascii="Arial" w:hAnsi="Arial" w:cs="Arial"/>
          <w:sz w:val="18"/>
          <w:szCs w:val="18"/>
        </w:rPr>
        <w:footnoteRef/>
      </w:r>
      <w:r w:rsidRPr="00951F1E">
        <w:rPr>
          <w:rFonts w:ascii="Arial" w:hAnsi="Arial" w:cs="Arial"/>
          <w:sz w:val="18"/>
          <w:szCs w:val="18"/>
        </w:rPr>
        <w:t xml:space="preserve"> Gordillo, Stokenberga, Schwartz, 2010, afirman que el tiempo y el costo de transporte entre un origen y un destino incrementan la distancia “real” entre mercados.</w:t>
      </w:r>
    </w:p>
  </w:footnote>
  <w:footnote w:id="11">
    <w:p w:rsidR="00D040E3" w:rsidRPr="00550332" w:rsidRDefault="00D040E3" w:rsidP="001A29B4">
      <w:pPr>
        <w:pStyle w:val="FootnoteText"/>
        <w:ind w:left="0" w:firstLine="0"/>
        <w:rPr>
          <w:rFonts w:ascii="Gotham Book" w:hAnsi="Gotham Book"/>
          <w:sz w:val="18"/>
          <w:szCs w:val="18"/>
        </w:rPr>
      </w:pPr>
      <w:r w:rsidRPr="00DF7319">
        <w:rPr>
          <w:rFonts w:ascii="Arial" w:hAnsi="Arial" w:cs="Arial"/>
          <w:sz w:val="18"/>
          <w:szCs w:val="18"/>
          <w:vertAlign w:val="superscript"/>
        </w:rPr>
        <w:footnoteRef/>
      </w:r>
      <w:r w:rsidRPr="00586697">
        <w:rPr>
          <w:rFonts w:ascii="Arial" w:hAnsi="Arial" w:cs="Arial"/>
          <w:sz w:val="18"/>
          <w:szCs w:val="18"/>
        </w:rPr>
        <w:t xml:space="preserve"> Reformulado e incluyendo los recursos nuevos del Préstamo HO-L1104.</w:t>
      </w:r>
    </w:p>
  </w:footnote>
  <w:footnote w:id="12">
    <w:p w:rsidR="00D040E3" w:rsidRPr="00F31350" w:rsidRDefault="00D040E3" w:rsidP="008619D8">
      <w:pPr>
        <w:pStyle w:val="FootnoteText"/>
        <w:rPr>
          <w:rFonts w:ascii="Arial" w:hAnsi="Arial" w:cs="Arial"/>
          <w:sz w:val="16"/>
          <w:szCs w:val="16"/>
        </w:rPr>
      </w:pPr>
      <w:r w:rsidRPr="00F31350">
        <w:rPr>
          <w:rStyle w:val="FootnoteReference"/>
          <w:rFonts w:ascii="Arial" w:hAnsi="Arial" w:cs="Arial"/>
          <w:sz w:val="22"/>
          <w:szCs w:val="16"/>
        </w:rPr>
        <w:footnoteRef/>
      </w:r>
      <w:r w:rsidRPr="00F31350">
        <w:rPr>
          <w:rFonts w:ascii="Arial" w:hAnsi="Arial" w:cs="Arial"/>
          <w:sz w:val="22"/>
          <w:szCs w:val="16"/>
        </w:rPr>
        <w:t xml:space="preserve"> </w:t>
      </w:r>
      <w:r w:rsidRPr="00284E83">
        <w:rPr>
          <w:rFonts w:ascii="Arial" w:hAnsi="Arial" w:cs="Arial"/>
          <w:sz w:val="18"/>
          <w:szCs w:val="18"/>
        </w:rPr>
        <w:t>Rehabilitación implica el bacheo selectivo y posteriormente la colocación de una sobrecapa de rodamiento sobre pavimento existente.</w:t>
      </w:r>
      <w:r>
        <w:rPr>
          <w:rFonts w:ascii="Arial" w:hAnsi="Arial" w:cs="Arial"/>
          <w:sz w:val="18"/>
          <w:szCs w:val="18"/>
        </w:rPr>
        <w:t xml:space="preserve"> Asimismo, incluye </w:t>
      </w:r>
      <w:r w:rsidRPr="00284E83">
        <w:rPr>
          <w:rFonts w:ascii="Arial" w:hAnsi="Arial" w:cs="Arial"/>
          <w:sz w:val="18"/>
          <w:szCs w:val="18"/>
          <w:lang w:val="es-MX"/>
        </w:rPr>
        <w:t xml:space="preserve">señalización horizontal </w:t>
      </w:r>
      <w:r>
        <w:rPr>
          <w:rFonts w:ascii="Arial" w:hAnsi="Arial" w:cs="Arial"/>
          <w:sz w:val="18"/>
          <w:szCs w:val="18"/>
          <w:lang w:val="es-MX"/>
        </w:rPr>
        <w:t>(</w:t>
      </w:r>
      <w:r w:rsidRPr="00284E83">
        <w:rPr>
          <w:rFonts w:ascii="Arial" w:hAnsi="Arial" w:cs="Arial"/>
          <w:sz w:val="18"/>
          <w:szCs w:val="18"/>
          <w:lang w:val="es-MX"/>
        </w:rPr>
        <w:t>líneas laterales y líneas centrales separadoras de carril</w:t>
      </w:r>
      <w:r>
        <w:rPr>
          <w:rFonts w:ascii="Arial" w:hAnsi="Arial" w:cs="Arial"/>
          <w:sz w:val="18"/>
          <w:szCs w:val="18"/>
          <w:lang w:val="es-MX"/>
        </w:rPr>
        <w:t>); señalización vertical (</w:t>
      </w:r>
      <w:r w:rsidRPr="00284E83">
        <w:rPr>
          <w:rFonts w:ascii="Arial" w:hAnsi="Arial" w:cs="Arial"/>
          <w:sz w:val="18"/>
          <w:szCs w:val="18"/>
          <w:lang w:val="es-MX"/>
        </w:rPr>
        <w:t>señales de información general, de reducción de velocidad e información de destino</w:t>
      </w:r>
      <w:r>
        <w:rPr>
          <w:rFonts w:ascii="Arial" w:hAnsi="Arial" w:cs="Arial"/>
          <w:sz w:val="18"/>
          <w:szCs w:val="18"/>
          <w:lang w:val="es-MX"/>
        </w:rPr>
        <w:t>; dársenas para su vida y bajada de pasajeros; dispositivos para reducción de velocidad; ciclovías segregadas y otros dispositivos para mejorar la seguridad vial de la carretera.</w:t>
      </w:r>
    </w:p>
  </w:footnote>
  <w:footnote w:id="13">
    <w:p w:rsidR="00D040E3" w:rsidRPr="001E486A" w:rsidRDefault="00D040E3" w:rsidP="00103DD1">
      <w:pPr>
        <w:pStyle w:val="FootnoteText"/>
      </w:pPr>
      <w:r>
        <w:rPr>
          <w:rStyle w:val="FootnoteReference"/>
        </w:rPr>
        <w:footnoteRef/>
      </w:r>
      <w:r>
        <w:t xml:space="preserve"> </w:t>
      </w:r>
      <w:r>
        <w:rPr>
          <w:rFonts w:ascii="Arial" w:hAnsi="Arial" w:cs="Arial"/>
          <w:sz w:val="18"/>
          <w:szCs w:val="18"/>
          <w:lang w:val="es-MX"/>
        </w:rPr>
        <w:t xml:space="preserve">La cantidad de Kilómetros </w:t>
      </w:r>
      <w:r w:rsidRPr="001E486A">
        <w:rPr>
          <w:rFonts w:ascii="Arial" w:hAnsi="Arial" w:cs="Arial"/>
          <w:sz w:val="18"/>
          <w:szCs w:val="18"/>
          <w:lang w:val="es-MX"/>
        </w:rPr>
        <w:t>a ser intervenidos con microempresas de mantenimiento va a ser constante a lo largo del programa, por lo que la Meta es 650 km.</w:t>
      </w:r>
    </w:p>
  </w:footnote>
  <w:footnote w:id="14">
    <w:p w:rsidR="00D040E3" w:rsidRPr="00B17D32" w:rsidRDefault="00D040E3" w:rsidP="00497269">
      <w:pPr>
        <w:pStyle w:val="FootnoteText"/>
        <w:rPr>
          <w:rFonts w:ascii="Arial" w:hAnsi="Arial" w:cs="Arial"/>
          <w:sz w:val="18"/>
          <w:szCs w:val="18"/>
        </w:rPr>
      </w:pPr>
      <w:r w:rsidRPr="00B17D32">
        <w:rPr>
          <w:rFonts w:ascii="Arial" w:hAnsi="Arial" w:cs="Arial"/>
          <w:sz w:val="18"/>
          <w:szCs w:val="18"/>
        </w:rPr>
        <w:footnoteRef/>
      </w:r>
      <w:r w:rsidRPr="00B17D32">
        <w:rPr>
          <w:rFonts w:ascii="Arial" w:hAnsi="Arial" w:cs="Arial"/>
          <w:sz w:val="18"/>
          <w:szCs w:val="18"/>
          <w:vertAlign w:val="superscript"/>
        </w:rPr>
        <w:t xml:space="preserve"> </w:t>
      </w:r>
      <w:r w:rsidRPr="00B17D32">
        <w:rPr>
          <w:rFonts w:ascii="Arial" w:hAnsi="Arial" w:cs="Arial"/>
          <w:sz w:val="18"/>
          <w:szCs w:val="18"/>
        </w:rPr>
        <w:t xml:space="preserve"> El perfil profesional adecuado se define </w:t>
      </w:r>
      <w:r>
        <w:rPr>
          <w:rFonts w:ascii="Arial" w:hAnsi="Arial" w:cs="Arial"/>
          <w:sz w:val="18"/>
          <w:szCs w:val="18"/>
        </w:rPr>
        <w:t xml:space="preserve">siguiendo </w:t>
      </w:r>
      <w:r w:rsidRPr="00B17D32">
        <w:rPr>
          <w:rFonts w:ascii="Arial" w:hAnsi="Arial" w:cs="Arial"/>
          <w:sz w:val="18"/>
          <w:szCs w:val="18"/>
        </w:rPr>
        <w:t xml:space="preserve">los criterios establecidos en los Términos de Referencia </w:t>
      </w:r>
      <w:r>
        <w:rPr>
          <w:rFonts w:ascii="Arial" w:hAnsi="Arial" w:cs="Arial"/>
          <w:sz w:val="18"/>
          <w:szCs w:val="18"/>
        </w:rPr>
        <w:t xml:space="preserve">para la </w:t>
      </w:r>
      <w:r w:rsidRPr="00B17D32">
        <w:rPr>
          <w:rFonts w:ascii="Arial" w:hAnsi="Arial" w:cs="Arial"/>
          <w:sz w:val="18"/>
          <w:szCs w:val="18"/>
        </w:rPr>
        <w:t xml:space="preserve">contratación </w:t>
      </w:r>
      <w:r>
        <w:rPr>
          <w:rFonts w:ascii="Arial" w:hAnsi="Arial" w:cs="Arial"/>
          <w:sz w:val="18"/>
          <w:szCs w:val="18"/>
        </w:rPr>
        <w:t xml:space="preserve">de estos profesionales que han sido </w:t>
      </w:r>
      <w:r w:rsidRPr="00B17D32">
        <w:rPr>
          <w:rFonts w:ascii="Arial" w:hAnsi="Arial" w:cs="Arial"/>
          <w:sz w:val="18"/>
          <w:szCs w:val="18"/>
        </w:rPr>
        <w:t xml:space="preserve">acordados con el Banco y </w:t>
      </w:r>
      <w:r>
        <w:rPr>
          <w:rFonts w:ascii="Arial" w:hAnsi="Arial" w:cs="Arial"/>
          <w:sz w:val="18"/>
          <w:szCs w:val="18"/>
        </w:rPr>
        <w:t>s</w:t>
      </w:r>
      <w:r w:rsidRPr="00B17D32">
        <w:rPr>
          <w:rFonts w:ascii="Arial" w:hAnsi="Arial" w:cs="Arial"/>
          <w:sz w:val="18"/>
          <w:szCs w:val="18"/>
        </w:rPr>
        <w:t>erán inclu</w:t>
      </w:r>
      <w:r>
        <w:rPr>
          <w:rFonts w:ascii="Arial" w:hAnsi="Arial" w:cs="Arial"/>
          <w:sz w:val="18"/>
          <w:szCs w:val="18"/>
        </w:rPr>
        <w:t>i</w:t>
      </w:r>
      <w:r w:rsidRPr="00B17D32">
        <w:rPr>
          <w:rFonts w:ascii="Arial" w:hAnsi="Arial" w:cs="Arial"/>
          <w:sz w:val="18"/>
          <w:szCs w:val="18"/>
        </w:rPr>
        <w:t>dos en el Reglamento Operativo del Programa.</w:t>
      </w:r>
    </w:p>
  </w:footnote>
  <w:footnote w:id="15">
    <w:p w:rsidR="00D040E3" w:rsidRPr="00D51451" w:rsidRDefault="00D040E3" w:rsidP="00C90BE0">
      <w:pPr>
        <w:pStyle w:val="FootnoteText"/>
        <w:rPr>
          <w:rFonts w:ascii="Arial" w:hAnsi="Arial" w:cs="Arial"/>
          <w:sz w:val="18"/>
          <w:szCs w:val="18"/>
          <w:lang w:val="es-HN"/>
        </w:rPr>
      </w:pPr>
      <w:r w:rsidRPr="00D51451">
        <w:rPr>
          <w:rStyle w:val="FootnoteReference"/>
          <w:rFonts w:ascii="Arial" w:hAnsi="Arial" w:cs="Arial"/>
          <w:sz w:val="18"/>
          <w:szCs w:val="18"/>
        </w:rPr>
        <w:footnoteRef/>
      </w:r>
      <w:r w:rsidRPr="00D51451">
        <w:rPr>
          <w:rFonts w:ascii="Arial" w:hAnsi="Arial" w:cs="Arial"/>
          <w:sz w:val="18"/>
          <w:szCs w:val="18"/>
          <w:lang w:val="es-HN"/>
        </w:rPr>
        <w:t xml:space="preserve"> Se incluyen camiones medios, pesados y articulados.</w:t>
      </w:r>
    </w:p>
  </w:footnote>
  <w:footnote w:id="16">
    <w:p w:rsidR="00D040E3" w:rsidRPr="00B17D32" w:rsidRDefault="00D040E3" w:rsidP="006D4FE2">
      <w:pPr>
        <w:pStyle w:val="FootnoteText"/>
      </w:pPr>
      <w:r w:rsidRPr="00B17D32">
        <w:rPr>
          <w:rStyle w:val="FootnoteReference"/>
          <w:rFonts w:ascii="Arial" w:hAnsi="Arial" w:cs="Arial"/>
          <w:sz w:val="18"/>
          <w:szCs w:val="18"/>
        </w:rPr>
        <w:footnoteRef/>
      </w:r>
      <w:r w:rsidRPr="00B17D32">
        <w:t xml:space="preserve"> </w:t>
      </w:r>
      <w:r>
        <w:rPr>
          <w:rFonts w:ascii="Arial" w:hAnsi="Arial" w:cs="Arial"/>
          <w:sz w:val="18"/>
          <w:szCs w:val="18"/>
          <w:lang w:val="es-HN"/>
        </w:rPr>
        <w:t>El indicador no considera los tramos de caminos secundarios y/o vecinales que alimentan al CPM hondureño.</w:t>
      </w:r>
    </w:p>
  </w:footnote>
  <w:footnote w:id="17">
    <w:p w:rsidR="00D040E3" w:rsidRPr="00481658" w:rsidRDefault="00D040E3" w:rsidP="006D4FE2">
      <w:pPr>
        <w:pStyle w:val="FootnoteText"/>
        <w:ind w:left="90" w:hanging="180"/>
        <w:rPr>
          <w:rFonts w:ascii="Arial" w:hAnsi="Arial" w:cs="Arial"/>
          <w:sz w:val="18"/>
          <w:szCs w:val="18"/>
        </w:rPr>
      </w:pPr>
      <w:r w:rsidRPr="00481658">
        <w:rPr>
          <w:rStyle w:val="FootnoteReference"/>
          <w:rFonts w:ascii="Arial" w:hAnsi="Arial" w:cs="Arial"/>
          <w:sz w:val="18"/>
          <w:szCs w:val="18"/>
        </w:rPr>
        <w:footnoteRef/>
      </w:r>
      <w:r w:rsidRPr="00481658">
        <w:rPr>
          <w:rFonts w:ascii="Arial" w:hAnsi="Arial" w:cs="Arial"/>
          <w:sz w:val="18"/>
          <w:szCs w:val="18"/>
        </w:rPr>
        <w:t xml:space="preserve"> </w:t>
      </w:r>
      <w:r w:rsidRPr="00A17B81">
        <w:rPr>
          <w:rFonts w:ascii="Arial" w:hAnsi="Arial" w:cs="Arial"/>
          <w:sz w:val="18"/>
          <w:szCs w:val="18"/>
        </w:rPr>
        <w:t xml:space="preserve">En base al registro oficial </w:t>
      </w:r>
      <w:r>
        <w:rPr>
          <w:rFonts w:ascii="Arial" w:hAnsi="Arial" w:cs="Arial"/>
          <w:sz w:val="18"/>
          <w:szCs w:val="18"/>
        </w:rPr>
        <w:t>p</w:t>
      </w:r>
      <w:r w:rsidRPr="00A17B81">
        <w:rPr>
          <w:rFonts w:ascii="Arial" w:hAnsi="Arial" w:cs="Arial"/>
          <w:sz w:val="18"/>
          <w:szCs w:val="18"/>
        </w:rPr>
        <w:t>luviométrico en la estación Choluteca (promedio 2009-2010-2011) a cargo de COPECO (Comisión Permanente de Contingencias).</w:t>
      </w:r>
      <w:r>
        <w:rPr>
          <w:rFonts w:ascii="Arial" w:hAnsi="Arial" w:cs="Arial"/>
          <w:sz w:val="18"/>
          <w:szCs w:val="18"/>
        </w:rPr>
        <w:t xml:space="preserve"> Corresponde a vías secundarias y/o vecinales no pavimentadas de los Departamentos de Choluteca y Valle.</w:t>
      </w:r>
      <w:r w:rsidRPr="00A17B81">
        <w:rPr>
          <w:rFonts w:ascii="Arial" w:hAnsi="Arial" w:cs="Arial"/>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4FA6"/>
    <w:multiLevelType w:val="hybridMultilevel"/>
    <w:tmpl w:val="7A3E4192"/>
    <w:lvl w:ilvl="0" w:tplc="A832295E">
      <w:start w:val="1"/>
      <w:numFmt w:val="upperLetter"/>
      <w:lvlText w:val="%1."/>
      <w:lvlJc w:val="left"/>
      <w:pPr>
        <w:ind w:left="360" w:hanging="360"/>
      </w:pPr>
      <w:rPr>
        <w:rFonts w:hint="default"/>
        <w:b/>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F41C5"/>
    <w:multiLevelType w:val="hybridMultilevel"/>
    <w:tmpl w:val="05166154"/>
    <w:lvl w:ilvl="0" w:tplc="EB78EE62">
      <w:start w:val="1"/>
      <w:numFmt w:val="upp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B7FC9"/>
    <w:multiLevelType w:val="multilevel"/>
    <w:tmpl w:val="ECF056D6"/>
    <w:lvl w:ilvl="0">
      <w:start w:val="1"/>
      <w:numFmt w:val="upperRoman"/>
      <w:lvlText w:val="%1."/>
      <w:lvlJc w:val="center"/>
      <w:pPr>
        <w:tabs>
          <w:tab w:val="num" w:pos="1080"/>
        </w:tabs>
        <w:ind w:left="432" w:firstLine="288"/>
      </w:pPr>
      <w:rPr>
        <w:b/>
        <w:i w:val="0"/>
      </w:rPr>
    </w:lvl>
    <w:lvl w:ilvl="1">
      <w:start w:val="1"/>
      <w:numFmt w:val="decimal"/>
      <w:isLgl/>
      <w:lvlText w:val="%1.%2"/>
      <w:lvlJc w:val="left"/>
      <w:pPr>
        <w:tabs>
          <w:tab w:val="num" w:pos="1440"/>
        </w:tabs>
        <w:ind w:left="1440" w:hanging="720"/>
      </w:pPr>
      <w:rPr>
        <w:b w:val="0"/>
        <w:lang w:val="es-ES"/>
        <w14:shadow w14:blurRad="0" w14:dist="0" w14:dir="0" w14:sx="0" w14:sy="0" w14:kx="0" w14:ky="0" w14:algn="none">
          <w14:srgbClr w14:val="000000"/>
        </w14:shadow>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4">
    <w:nsid w:val="190F772C"/>
    <w:multiLevelType w:val="hybridMultilevel"/>
    <w:tmpl w:val="B504FE86"/>
    <w:lvl w:ilvl="0" w:tplc="E8BC20DC">
      <w:start w:val="1"/>
      <w:numFmt w:val="upperRoman"/>
      <w:lvlText w:val="%1."/>
      <w:lvlJc w:val="left"/>
      <w:pPr>
        <w:ind w:left="1080" w:hanging="720"/>
      </w:pPr>
      <w:rPr>
        <w:rFonts w:hint="default"/>
      </w:rPr>
    </w:lvl>
    <w:lvl w:ilvl="1" w:tplc="DE202CBE" w:tentative="1">
      <w:start w:val="1"/>
      <w:numFmt w:val="lowerLetter"/>
      <w:lvlText w:val="%2."/>
      <w:lvlJc w:val="left"/>
      <w:pPr>
        <w:ind w:left="1440" w:hanging="360"/>
      </w:pPr>
    </w:lvl>
    <w:lvl w:ilvl="2" w:tplc="D8B42752" w:tentative="1">
      <w:start w:val="1"/>
      <w:numFmt w:val="lowerRoman"/>
      <w:lvlText w:val="%3."/>
      <w:lvlJc w:val="right"/>
      <w:pPr>
        <w:ind w:left="2160" w:hanging="180"/>
      </w:pPr>
    </w:lvl>
    <w:lvl w:ilvl="3" w:tplc="C06A26C6" w:tentative="1">
      <w:start w:val="1"/>
      <w:numFmt w:val="decimal"/>
      <w:lvlText w:val="%4."/>
      <w:lvlJc w:val="left"/>
      <w:pPr>
        <w:ind w:left="2880" w:hanging="360"/>
      </w:pPr>
    </w:lvl>
    <w:lvl w:ilvl="4" w:tplc="C23C33C8" w:tentative="1">
      <w:start w:val="1"/>
      <w:numFmt w:val="lowerLetter"/>
      <w:lvlText w:val="%5."/>
      <w:lvlJc w:val="left"/>
      <w:pPr>
        <w:ind w:left="3600" w:hanging="360"/>
      </w:pPr>
    </w:lvl>
    <w:lvl w:ilvl="5" w:tplc="CB6220F4" w:tentative="1">
      <w:start w:val="1"/>
      <w:numFmt w:val="lowerRoman"/>
      <w:lvlText w:val="%6."/>
      <w:lvlJc w:val="right"/>
      <w:pPr>
        <w:ind w:left="4320" w:hanging="180"/>
      </w:pPr>
    </w:lvl>
    <w:lvl w:ilvl="6" w:tplc="7AE62A3A" w:tentative="1">
      <w:start w:val="1"/>
      <w:numFmt w:val="decimal"/>
      <w:lvlText w:val="%7."/>
      <w:lvlJc w:val="left"/>
      <w:pPr>
        <w:ind w:left="5040" w:hanging="360"/>
      </w:pPr>
    </w:lvl>
    <w:lvl w:ilvl="7" w:tplc="430C7C8A" w:tentative="1">
      <w:start w:val="1"/>
      <w:numFmt w:val="lowerLetter"/>
      <w:lvlText w:val="%8."/>
      <w:lvlJc w:val="left"/>
      <w:pPr>
        <w:ind w:left="5760" w:hanging="360"/>
      </w:pPr>
    </w:lvl>
    <w:lvl w:ilvl="8" w:tplc="2FB22320" w:tentative="1">
      <w:start w:val="1"/>
      <w:numFmt w:val="lowerRoman"/>
      <w:lvlText w:val="%9."/>
      <w:lvlJc w:val="right"/>
      <w:pPr>
        <w:ind w:left="6480" w:hanging="180"/>
      </w:pPr>
    </w:lvl>
  </w:abstractNum>
  <w:abstractNum w:abstractNumId="5">
    <w:nsid w:val="19242B93"/>
    <w:multiLevelType w:val="hybridMultilevel"/>
    <w:tmpl w:val="BCDCD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FE7980"/>
    <w:multiLevelType w:val="hybridMultilevel"/>
    <w:tmpl w:val="85EE8F24"/>
    <w:lvl w:ilvl="0" w:tplc="C32C25F6">
      <w:start w:val="1"/>
      <w:numFmt w:val="lowerRoman"/>
      <w:lvlText w:val="%1)"/>
      <w:lvlJc w:val="left"/>
      <w:pPr>
        <w:ind w:left="1080" w:hanging="720"/>
      </w:pPr>
      <w:rPr>
        <w:rFonts w:hint="default"/>
        <w:b/>
      </w:rPr>
    </w:lvl>
    <w:lvl w:ilvl="1" w:tplc="B938283C" w:tentative="1">
      <w:start w:val="1"/>
      <w:numFmt w:val="lowerLetter"/>
      <w:lvlText w:val="%2."/>
      <w:lvlJc w:val="left"/>
      <w:pPr>
        <w:ind w:left="1440" w:hanging="360"/>
      </w:pPr>
    </w:lvl>
    <w:lvl w:ilvl="2" w:tplc="0DFE18A4" w:tentative="1">
      <w:start w:val="1"/>
      <w:numFmt w:val="lowerRoman"/>
      <w:lvlText w:val="%3."/>
      <w:lvlJc w:val="right"/>
      <w:pPr>
        <w:ind w:left="2160" w:hanging="180"/>
      </w:pPr>
    </w:lvl>
    <w:lvl w:ilvl="3" w:tplc="A12EFA6A" w:tentative="1">
      <w:start w:val="1"/>
      <w:numFmt w:val="decimal"/>
      <w:lvlText w:val="%4."/>
      <w:lvlJc w:val="left"/>
      <w:pPr>
        <w:ind w:left="2880" w:hanging="360"/>
      </w:pPr>
    </w:lvl>
    <w:lvl w:ilvl="4" w:tplc="3BAA6BC4" w:tentative="1">
      <w:start w:val="1"/>
      <w:numFmt w:val="lowerLetter"/>
      <w:lvlText w:val="%5."/>
      <w:lvlJc w:val="left"/>
      <w:pPr>
        <w:ind w:left="3600" w:hanging="360"/>
      </w:pPr>
    </w:lvl>
    <w:lvl w:ilvl="5" w:tplc="D8909B5E" w:tentative="1">
      <w:start w:val="1"/>
      <w:numFmt w:val="lowerRoman"/>
      <w:lvlText w:val="%6."/>
      <w:lvlJc w:val="right"/>
      <w:pPr>
        <w:ind w:left="4320" w:hanging="180"/>
      </w:pPr>
    </w:lvl>
    <w:lvl w:ilvl="6" w:tplc="EAF0C01C" w:tentative="1">
      <w:start w:val="1"/>
      <w:numFmt w:val="decimal"/>
      <w:lvlText w:val="%7."/>
      <w:lvlJc w:val="left"/>
      <w:pPr>
        <w:ind w:left="5040" w:hanging="360"/>
      </w:pPr>
    </w:lvl>
    <w:lvl w:ilvl="7" w:tplc="715E84DA" w:tentative="1">
      <w:start w:val="1"/>
      <w:numFmt w:val="lowerLetter"/>
      <w:lvlText w:val="%8."/>
      <w:lvlJc w:val="left"/>
      <w:pPr>
        <w:ind w:left="5760" w:hanging="360"/>
      </w:pPr>
    </w:lvl>
    <w:lvl w:ilvl="8" w:tplc="0C8490F6" w:tentative="1">
      <w:start w:val="1"/>
      <w:numFmt w:val="lowerRoman"/>
      <w:lvlText w:val="%9."/>
      <w:lvlJc w:val="right"/>
      <w:pPr>
        <w:ind w:left="6480" w:hanging="180"/>
      </w:pPr>
    </w:lvl>
  </w:abstractNum>
  <w:abstractNum w:abstractNumId="7">
    <w:nsid w:val="2BE6429F"/>
    <w:multiLevelType w:val="hybridMultilevel"/>
    <w:tmpl w:val="05166154"/>
    <w:lvl w:ilvl="0" w:tplc="EB78EE62">
      <w:start w:val="1"/>
      <w:numFmt w:val="upp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9">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1">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2">
    <w:nsid w:val="4148283C"/>
    <w:multiLevelType w:val="multilevel"/>
    <w:tmpl w:val="A2C03E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88A1006"/>
    <w:multiLevelType w:val="multilevel"/>
    <w:tmpl w:val="5DD07512"/>
    <w:lvl w:ilvl="0">
      <w:start w:val="1"/>
      <w:numFmt w:val="lowerRoman"/>
      <w:lvlText w:val="%1."/>
      <w:lvlJc w:val="right"/>
      <w:pPr>
        <w:tabs>
          <w:tab w:val="num" w:pos="1308"/>
        </w:tabs>
        <w:ind w:left="1308" w:hanging="360"/>
      </w:p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14">
    <w:nsid w:val="4A846B1A"/>
    <w:multiLevelType w:val="multilevel"/>
    <w:tmpl w:val="18C237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F503804"/>
    <w:multiLevelType w:val="hybridMultilevel"/>
    <w:tmpl w:val="D996D07A"/>
    <w:lvl w:ilvl="0" w:tplc="C764D9AE">
      <w:start w:val="1"/>
      <w:numFmt w:val="upperRoman"/>
      <w:lvlText w:val="%1."/>
      <w:lvlJc w:val="left"/>
      <w:pPr>
        <w:ind w:left="1080" w:hanging="720"/>
      </w:pPr>
      <w:rPr>
        <w:rFonts w:hint="default"/>
        <w:b/>
      </w:rPr>
    </w:lvl>
    <w:lvl w:ilvl="1" w:tplc="992E266C" w:tentative="1">
      <w:start w:val="1"/>
      <w:numFmt w:val="lowerLetter"/>
      <w:lvlText w:val="%2."/>
      <w:lvlJc w:val="left"/>
      <w:pPr>
        <w:ind w:left="1440" w:hanging="360"/>
      </w:pPr>
    </w:lvl>
    <w:lvl w:ilvl="2" w:tplc="870E8D7A" w:tentative="1">
      <w:start w:val="1"/>
      <w:numFmt w:val="lowerRoman"/>
      <w:lvlText w:val="%3."/>
      <w:lvlJc w:val="right"/>
      <w:pPr>
        <w:ind w:left="2160" w:hanging="180"/>
      </w:pPr>
    </w:lvl>
    <w:lvl w:ilvl="3" w:tplc="1C8CA434" w:tentative="1">
      <w:start w:val="1"/>
      <w:numFmt w:val="decimal"/>
      <w:lvlText w:val="%4."/>
      <w:lvlJc w:val="left"/>
      <w:pPr>
        <w:ind w:left="2880" w:hanging="360"/>
      </w:pPr>
    </w:lvl>
    <w:lvl w:ilvl="4" w:tplc="E982E508" w:tentative="1">
      <w:start w:val="1"/>
      <w:numFmt w:val="lowerLetter"/>
      <w:lvlText w:val="%5."/>
      <w:lvlJc w:val="left"/>
      <w:pPr>
        <w:ind w:left="3600" w:hanging="360"/>
      </w:pPr>
    </w:lvl>
    <w:lvl w:ilvl="5" w:tplc="1D361A52" w:tentative="1">
      <w:start w:val="1"/>
      <w:numFmt w:val="lowerRoman"/>
      <w:lvlText w:val="%6."/>
      <w:lvlJc w:val="right"/>
      <w:pPr>
        <w:ind w:left="4320" w:hanging="180"/>
      </w:pPr>
    </w:lvl>
    <w:lvl w:ilvl="6" w:tplc="167C1608" w:tentative="1">
      <w:start w:val="1"/>
      <w:numFmt w:val="decimal"/>
      <w:lvlText w:val="%7."/>
      <w:lvlJc w:val="left"/>
      <w:pPr>
        <w:ind w:left="5040" w:hanging="360"/>
      </w:pPr>
    </w:lvl>
    <w:lvl w:ilvl="7" w:tplc="7610B3C6" w:tentative="1">
      <w:start w:val="1"/>
      <w:numFmt w:val="lowerLetter"/>
      <w:lvlText w:val="%8."/>
      <w:lvlJc w:val="left"/>
      <w:pPr>
        <w:ind w:left="5760" w:hanging="360"/>
      </w:pPr>
    </w:lvl>
    <w:lvl w:ilvl="8" w:tplc="31644D32" w:tentative="1">
      <w:start w:val="1"/>
      <w:numFmt w:val="lowerRoman"/>
      <w:lvlText w:val="%9."/>
      <w:lvlJc w:val="right"/>
      <w:pPr>
        <w:ind w:left="6480" w:hanging="180"/>
      </w:pPr>
    </w:lvl>
  </w:abstractNum>
  <w:abstractNum w:abstractNumId="16">
    <w:nsid w:val="5F7F54CD"/>
    <w:multiLevelType w:val="hybridMultilevel"/>
    <w:tmpl w:val="1EB2D61E"/>
    <w:lvl w:ilvl="0" w:tplc="C764D9AE">
      <w:start w:val="1"/>
      <w:numFmt w:val="bullet"/>
      <w:lvlText w:val=""/>
      <w:lvlJc w:val="left"/>
      <w:pPr>
        <w:tabs>
          <w:tab w:val="num" w:pos="834"/>
        </w:tabs>
        <w:ind w:left="834" w:hanging="360"/>
      </w:pPr>
      <w:rPr>
        <w:rFonts w:ascii="Wingdings" w:hAnsi="Wingdings" w:hint="default"/>
        <w:color w:val="auto"/>
      </w:rPr>
    </w:lvl>
    <w:lvl w:ilvl="1" w:tplc="992E266C" w:tentative="1">
      <w:start w:val="1"/>
      <w:numFmt w:val="bullet"/>
      <w:lvlText w:val="o"/>
      <w:lvlJc w:val="left"/>
      <w:pPr>
        <w:tabs>
          <w:tab w:val="num" w:pos="1194"/>
        </w:tabs>
        <w:ind w:left="1194" w:hanging="360"/>
      </w:pPr>
      <w:rPr>
        <w:rFonts w:ascii="Courier New" w:hAnsi="Courier New" w:cs="Courier New" w:hint="default"/>
      </w:rPr>
    </w:lvl>
    <w:lvl w:ilvl="2" w:tplc="870E8D7A" w:tentative="1">
      <w:start w:val="1"/>
      <w:numFmt w:val="bullet"/>
      <w:lvlText w:val=""/>
      <w:lvlJc w:val="left"/>
      <w:pPr>
        <w:tabs>
          <w:tab w:val="num" w:pos="1914"/>
        </w:tabs>
        <w:ind w:left="1914" w:hanging="360"/>
      </w:pPr>
      <w:rPr>
        <w:rFonts w:ascii="Wingdings" w:hAnsi="Wingdings" w:hint="default"/>
      </w:rPr>
    </w:lvl>
    <w:lvl w:ilvl="3" w:tplc="1C8CA434" w:tentative="1">
      <w:start w:val="1"/>
      <w:numFmt w:val="bullet"/>
      <w:lvlText w:val=""/>
      <w:lvlJc w:val="left"/>
      <w:pPr>
        <w:tabs>
          <w:tab w:val="num" w:pos="2634"/>
        </w:tabs>
        <w:ind w:left="2634" w:hanging="360"/>
      </w:pPr>
      <w:rPr>
        <w:rFonts w:ascii="Symbol" w:hAnsi="Symbol" w:hint="default"/>
      </w:rPr>
    </w:lvl>
    <w:lvl w:ilvl="4" w:tplc="E982E508" w:tentative="1">
      <w:start w:val="1"/>
      <w:numFmt w:val="bullet"/>
      <w:lvlText w:val="o"/>
      <w:lvlJc w:val="left"/>
      <w:pPr>
        <w:tabs>
          <w:tab w:val="num" w:pos="3354"/>
        </w:tabs>
        <w:ind w:left="3354" w:hanging="360"/>
      </w:pPr>
      <w:rPr>
        <w:rFonts w:ascii="Courier New" w:hAnsi="Courier New" w:cs="Courier New" w:hint="default"/>
      </w:rPr>
    </w:lvl>
    <w:lvl w:ilvl="5" w:tplc="1D361A52" w:tentative="1">
      <w:start w:val="1"/>
      <w:numFmt w:val="bullet"/>
      <w:lvlText w:val=""/>
      <w:lvlJc w:val="left"/>
      <w:pPr>
        <w:tabs>
          <w:tab w:val="num" w:pos="4074"/>
        </w:tabs>
        <w:ind w:left="4074" w:hanging="360"/>
      </w:pPr>
      <w:rPr>
        <w:rFonts w:ascii="Wingdings" w:hAnsi="Wingdings" w:hint="default"/>
      </w:rPr>
    </w:lvl>
    <w:lvl w:ilvl="6" w:tplc="167C1608" w:tentative="1">
      <w:start w:val="1"/>
      <w:numFmt w:val="bullet"/>
      <w:lvlText w:val=""/>
      <w:lvlJc w:val="left"/>
      <w:pPr>
        <w:tabs>
          <w:tab w:val="num" w:pos="4794"/>
        </w:tabs>
        <w:ind w:left="4794" w:hanging="360"/>
      </w:pPr>
      <w:rPr>
        <w:rFonts w:ascii="Symbol" w:hAnsi="Symbol" w:hint="default"/>
      </w:rPr>
    </w:lvl>
    <w:lvl w:ilvl="7" w:tplc="7610B3C6" w:tentative="1">
      <w:start w:val="1"/>
      <w:numFmt w:val="bullet"/>
      <w:lvlText w:val="o"/>
      <w:lvlJc w:val="left"/>
      <w:pPr>
        <w:tabs>
          <w:tab w:val="num" w:pos="5514"/>
        </w:tabs>
        <w:ind w:left="5514" w:hanging="360"/>
      </w:pPr>
      <w:rPr>
        <w:rFonts w:ascii="Courier New" w:hAnsi="Courier New" w:cs="Courier New" w:hint="default"/>
      </w:rPr>
    </w:lvl>
    <w:lvl w:ilvl="8" w:tplc="31644D32" w:tentative="1">
      <w:start w:val="1"/>
      <w:numFmt w:val="bullet"/>
      <w:lvlText w:val=""/>
      <w:lvlJc w:val="left"/>
      <w:pPr>
        <w:tabs>
          <w:tab w:val="num" w:pos="6234"/>
        </w:tabs>
        <w:ind w:left="6234" w:hanging="360"/>
      </w:pPr>
      <w:rPr>
        <w:rFonts w:ascii="Wingdings" w:hAnsi="Wingdings" w:hint="default"/>
      </w:rPr>
    </w:lvl>
  </w:abstractNum>
  <w:abstractNum w:abstractNumId="17">
    <w:nsid w:val="609923C8"/>
    <w:multiLevelType w:val="multilevel"/>
    <w:tmpl w:val="CCEE753C"/>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8">
    <w:nsid w:val="65A81A7F"/>
    <w:multiLevelType w:val="multilevel"/>
    <w:tmpl w:val="867E12B8"/>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lvlText w:val="%2."/>
      <w:lvlJc w:val="right"/>
      <w:pPr>
        <w:tabs>
          <w:tab w:val="num" w:pos="720"/>
        </w:tabs>
        <w:ind w:left="720" w:hanging="720"/>
      </w:p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9">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309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1">
    <w:nsid w:val="6EC42374"/>
    <w:multiLevelType w:val="hybridMultilevel"/>
    <w:tmpl w:val="D996D07A"/>
    <w:lvl w:ilvl="0" w:tplc="C764D9AE">
      <w:start w:val="1"/>
      <w:numFmt w:val="upperRoman"/>
      <w:lvlText w:val="%1."/>
      <w:lvlJc w:val="left"/>
      <w:pPr>
        <w:ind w:left="1080" w:hanging="720"/>
      </w:pPr>
      <w:rPr>
        <w:rFonts w:hint="default"/>
        <w:b/>
      </w:rPr>
    </w:lvl>
    <w:lvl w:ilvl="1" w:tplc="992E266C" w:tentative="1">
      <w:start w:val="1"/>
      <w:numFmt w:val="lowerLetter"/>
      <w:lvlText w:val="%2."/>
      <w:lvlJc w:val="left"/>
      <w:pPr>
        <w:ind w:left="1440" w:hanging="360"/>
      </w:pPr>
    </w:lvl>
    <w:lvl w:ilvl="2" w:tplc="870E8D7A" w:tentative="1">
      <w:start w:val="1"/>
      <w:numFmt w:val="lowerRoman"/>
      <w:lvlText w:val="%3."/>
      <w:lvlJc w:val="right"/>
      <w:pPr>
        <w:ind w:left="2160" w:hanging="180"/>
      </w:pPr>
    </w:lvl>
    <w:lvl w:ilvl="3" w:tplc="1C8CA434" w:tentative="1">
      <w:start w:val="1"/>
      <w:numFmt w:val="decimal"/>
      <w:lvlText w:val="%4."/>
      <w:lvlJc w:val="left"/>
      <w:pPr>
        <w:ind w:left="2880" w:hanging="360"/>
      </w:pPr>
    </w:lvl>
    <w:lvl w:ilvl="4" w:tplc="E982E508" w:tentative="1">
      <w:start w:val="1"/>
      <w:numFmt w:val="lowerLetter"/>
      <w:lvlText w:val="%5."/>
      <w:lvlJc w:val="left"/>
      <w:pPr>
        <w:ind w:left="3600" w:hanging="360"/>
      </w:pPr>
    </w:lvl>
    <w:lvl w:ilvl="5" w:tplc="1D361A52" w:tentative="1">
      <w:start w:val="1"/>
      <w:numFmt w:val="lowerRoman"/>
      <w:lvlText w:val="%6."/>
      <w:lvlJc w:val="right"/>
      <w:pPr>
        <w:ind w:left="4320" w:hanging="180"/>
      </w:pPr>
    </w:lvl>
    <w:lvl w:ilvl="6" w:tplc="167C1608" w:tentative="1">
      <w:start w:val="1"/>
      <w:numFmt w:val="decimal"/>
      <w:lvlText w:val="%7."/>
      <w:lvlJc w:val="left"/>
      <w:pPr>
        <w:ind w:left="5040" w:hanging="360"/>
      </w:pPr>
    </w:lvl>
    <w:lvl w:ilvl="7" w:tplc="7610B3C6" w:tentative="1">
      <w:start w:val="1"/>
      <w:numFmt w:val="lowerLetter"/>
      <w:lvlText w:val="%8."/>
      <w:lvlJc w:val="left"/>
      <w:pPr>
        <w:ind w:left="5760" w:hanging="360"/>
      </w:pPr>
    </w:lvl>
    <w:lvl w:ilvl="8" w:tplc="31644D32" w:tentative="1">
      <w:start w:val="1"/>
      <w:numFmt w:val="lowerRoman"/>
      <w:lvlText w:val="%9."/>
      <w:lvlJc w:val="right"/>
      <w:pPr>
        <w:ind w:left="6480" w:hanging="180"/>
      </w:pPr>
    </w:lvl>
  </w:abstractNum>
  <w:abstractNum w:abstractNumId="22">
    <w:nsid w:val="78E65859"/>
    <w:multiLevelType w:val="multilevel"/>
    <w:tmpl w:val="55E466C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nsid w:val="7FD73F95"/>
    <w:multiLevelType w:val="hybridMultilevel"/>
    <w:tmpl w:val="05166154"/>
    <w:lvl w:ilvl="0" w:tplc="EB78EE62">
      <w:start w:val="1"/>
      <w:numFmt w:val="upp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0"/>
  </w:num>
  <w:num w:numId="3">
    <w:abstractNumId w:val="9"/>
  </w:num>
  <w:num w:numId="4">
    <w:abstractNumId w:val="11"/>
  </w:num>
  <w:num w:numId="5">
    <w:abstractNumId w:val="8"/>
  </w:num>
  <w:num w:numId="6">
    <w:abstractNumId w:val="17"/>
  </w:num>
  <w:num w:numId="7">
    <w:abstractNumId w:val="19"/>
  </w:num>
  <w:num w:numId="8">
    <w:abstractNumId w:val="3"/>
  </w:num>
  <w:num w:numId="9">
    <w:abstractNumId w:val="10"/>
  </w:num>
  <w:num w:numId="10">
    <w:abstractNumId w:val="18"/>
  </w:num>
  <w:num w:numId="11">
    <w:abstractNumId w:val="15"/>
  </w:num>
  <w:num w:numId="12">
    <w:abstractNumId w:val="13"/>
  </w:num>
  <w:num w:numId="13">
    <w:abstractNumId w:val="14"/>
  </w:num>
  <w:num w:numId="14">
    <w:abstractNumId w:val="12"/>
  </w:num>
  <w:num w:numId="15">
    <w:abstractNumId w:val="6"/>
  </w:num>
  <w:num w:numId="16">
    <w:abstractNumId w:val="0"/>
  </w:num>
  <w:num w:numId="17">
    <w:abstractNumId w:val="2"/>
  </w:num>
  <w:num w:numId="18">
    <w:abstractNumId w:val="16"/>
  </w:num>
  <w:num w:numId="19">
    <w:abstractNumId w:val="5"/>
  </w:num>
  <w:num w:numId="20">
    <w:abstractNumId w:val="23"/>
  </w:num>
  <w:num w:numId="21">
    <w:abstractNumId w:val="22"/>
  </w:num>
  <w:num w:numId="22">
    <w:abstractNumId w:val="1"/>
  </w:num>
  <w:num w:numId="23">
    <w:abstractNumId w:val="7"/>
  </w:num>
  <w:num w:numId="24">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236C"/>
    <w:rsid w:val="0000263D"/>
    <w:rsid w:val="00004A60"/>
    <w:rsid w:val="00006950"/>
    <w:rsid w:val="00006971"/>
    <w:rsid w:val="0001063E"/>
    <w:rsid w:val="00014C4B"/>
    <w:rsid w:val="00015318"/>
    <w:rsid w:val="00021C9A"/>
    <w:rsid w:val="00025FB5"/>
    <w:rsid w:val="00026209"/>
    <w:rsid w:val="00027783"/>
    <w:rsid w:val="00032536"/>
    <w:rsid w:val="00033598"/>
    <w:rsid w:val="0003534B"/>
    <w:rsid w:val="00035677"/>
    <w:rsid w:val="00042743"/>
    <w:rsid w:val="00042940"/>
    <w:rsid w:val="000439CB"/>
    <w:rsid w:val="0004464B"/>
    <w:rsid w:val="000545F3"/>
    <w:rsid w:val="00057C5A"/>
    <w:rsid w:val="00065F7E"/>
    <w:rsid w:val="000666F5"/>
    <w:rsid w:val="00070411"/>
    <w:rsid w:val="00074EB0"/>
    <w:rsid w:val="00076F40"/>
    <w:rsid w:val="00077FB1"/>
    <w:rsid w:val="00085F9A"/>
    <w:rsid w:val="000942DA"/>
    <w:rsid w:val="000A06A8"/>
    <w:rsid w:val="000A10D8"/>
    <w:rsid w:val="000A3F4E"/>
    <w:rsid w:val="000A53A5"/>
    <w:rsid w:val="000A603C"/>
    <w:rsid w:val="000B39B7"/>
    <w:rsid w:val="000B461F"/>
    <w:rsid w:val="000B55D5"/>
    <w:rsid w:val="000B5CD2"/>
    <w:rsid w:val="000B6BEA"/>
    <w:rsid w:val="000B723F"/>
    <w:rsid w:val="000B7DB1"/>
    <w:rsid w:val="000C085F"/>
    <w:rsid w:val="000C1425"/>
    <w:rsid w:val="000C4CBB"/>
    <w:rsid w:val="000C4DEA"/>
    <w:rsid w:val="000C635B"/>
    <w:rsid w:val="000C7995"/>
    <w:rsid w:val="000D29F5"/>
    <w:rsid w:val="000D495B"/>
    <w:rsid w:val="000D4EA8"/>
    <w:rsid w:val="000E1CA3"/>
    <w:rsid w:val="000E5F94"/>
    <w:rsid w:val="000F0C2D"/>
    <w:rsid w:val="000F31E4"/>
    <w:rsid w:val="000F5080"/>
    <w:rsid w:val="000F61A7"/>
    <w:rsid w:val="000F62B4"/>
    <w:rsid w:val="000F7AE4"/>
    <w:rsid w:val="001012A2"/>
    <w:rsid w:val="00103DD1"/>
    <w:rsid w:val="001058E9"/>
    <w:rsid w:val="00105AFA"/>
    <w:rsid w:val="00105F05"/>
    <w:rsid w:val="00107077"/>
    <w:rsid w:val="00110DDC"/>
    <w:rsid w:val="001113AC"/>
    <w:rsid w:val="00113E0A"/>
    <w:rsid w:val="00115785"/>
    <w:rsid w:val="001158EE"/>
    <w:rsid w:val="00115D80"/>
    <w:rsid w:val="0011719E"/>
    <w:rsid w:val="0012129F"/>
    <w:rsid w:val="00121C68"/>
    <w:rsid w:val="001227CE"/>
    <w:rsid w:val="001232AF"/>
    <w:rsid w:val="00125C26"/>
    <w:rsid w:val="00131BD9"/>
    <w:rsid w:val="00133F7F"/>
    <w:rsid w:val="0013626E"/>
    <w:rsid w:val="00140872"/>
    <w:rsid w:val="0014128D"/>
    <w:rsid w:val="0014406A"/>
    <w:rsid w:val="001458AE"/>
    <w:rsid w:val="00146F71"/>
    <w:rsid w:val="001470CA"/>
    <w:rsid w:val="001522BC"/>
    <w:rsid w:val="001523E1"/>
    <w:rsid w:val="00152C74"/>
    <w:rsid w:val="0016128B"/>
    <w:rsid w:val="00162C63"/>
    <w:rsid w:val="00162C68"/>
    <w:rsid w:val="001678BC"/>
    <w:rsid w:val="00171537"/>
    <w:rsid w:val="001718B2"/>
    <w:rsid w:val="00173D6E"/>
    <w:rsid w:val="00176CB2"/>
    <w:rsid w:val="001838E4"/>
    <w:rsid w:val="00191CCF"/>
    <w:rsid w:val="0019361A"/>
    <w:rsid w:val="00193C8A"/>
    <w:rsid w:val="00194620"/>
    <w:rsid w:val="00194A4F"/>
    <w:rsid w:val="0019710C"/>
    <w:rsid w:val="00197BBD"/>
    <w:rsid w:val="001A29B4"/>
    <w:rsid w:val="001A6861"/>
    <w:rsid w:val="001B1EB9"/>
    <w:rsid w:val="001B28B1"/>
    <w:rsid w:val="001B5186"/>
    <w:rsid w:val="001B5453"/>
    <w:rsid w:val="001B5ED9"/>
    <w:rsid w:val="001B6E34"/>
    <w:rsid w:val="001B76D0"/>
    <w:rsid w:val="001B7D20"/>
    <w:rsid w:val="001C02C5"/>
    <w:rsid w:val="001C268B"/>
    <w:rsid w:val="001C43DC"/>
    <w:rsid w:val="001C50BB"/>
    <w:rsid w:val="001C582A"/>
    <w:rsid w:val="001C6CFB"/>
    <w:rsid w:val="001D0A67"/>
    <w:rsid w:val="001D1C6D"/>
    <w:rsid w:val="001D65F2"/>
    <w:rsid w:val="001D6646"/>
    <w:rsid w:val="001D6CBB"/>
    <w:rsid w:val="001E129F"/>
    <w:rsid w:val="001E1629"/>
    <w:rsid w:val="001E486A"/>
    <w:rsid w:val="001E4C61"/>
    <w:rsid w:val="001E5553"/>
    <w:rsid w:val="001E7248"/>
    <w:rsid w:val="001E791F"/>
    <w:rsid w:val="001E7A20"/>
    <w:rsid w:val="001F17B0"/>
    <w:rsid w:val="001F59AB"/>
    <w:rsid w:val="00200F00"/>
    <w:rsid w:val="00201A08"/>
    <w:rsid w:val="00202F6A"/>
    <w:rsid w:val="0021042F"/>
    <w:rsid w:val="002113B5"/>
    <w:rsid w:val="00213B36"/>
    <w:rsid w:val="00215A56"/>
    <w:rsid w:val="00217612"/>
    <w:rsid w:val="00220F68"/>
    <w:rsid w:val="0022342D"/>
    <w:rsid w:val="00223A0B"/>
    <w:rsid w:val="00227607"/>
    <w:rsid w:val="0023011E"/>
    <w:rsid w:val="002352AA"/>
    <w:rsid w:val="0023554B"/>
    <w:rsid w:val="00236076"/>
    <w:rsid w:val="0023648C"/>
    <w:rsid w:val="002364F8"/>
    <w:rsid w:val="00237ADF"/>
    <w:rsid w:val="00240CC9"/>
    <w:rsid w:val="0024571D"/>
    <w:rsid w:val="00247BA2"/>
    <w:rsid w:val="0025510D"/>
    <w:rsid w:val="0025592C"/>
    <w:rsid w:val="00255A82"/>
    <w:rsid w:val="00261608"/>
    <w:rsid w:val="00265237"/>
    <w:rsid w:val="00273020"/>
    <w:rsid w:val="0027338C"/>
    <w:rsid w:val="00273CA1"/>
    <w:rsid w:val="00274CA4"/>
    <w:rsid w:val="00276433"/>
    <w:rsid w:val="00280175"/>
    <w:rsid w:val="00281B07"/>
    <w:rsid w:val="00282824"/>
    <w:rsid w:val="0028302D"/>
    <w:rsid w:val="00286C85"/>
    <w:rsid w:val="0028764B"/>
    <w:rsid w:val="002961BC"/>
    <w:rsid w:val="002A13A6"/>
    <w:rsid w:val="002A442D"/>
    <w:rsid w:val="002A5F32"/>
    <w:rsid w:val="002B1D06"/>
    <w:rsid w:val="002B5F31"/>
    <w:rsid w:val="002C184D"/>
    <w:rsid w:val="002C2BBD"/>
    <w:rsid w:val="002C4EFC"/>
    <w:rsid w:val="002D1E0B"/>
    <w:rsid w:val="002D3351"/>
    <w:rsid w:val="002D5292"/>
    <w:rsid w:val="002D7531"/>
    <w:rsid w:val="002D7B3E"/>
    <w:rsid w:val="002E4CED"/>
    <w:rsid w:val="002F25FD"/>
    <w:rsid w:val="002F5F50"/>
    <w:rsid w:val="00305D10"/>
    <w:rsid w:val="00305F7C"/>
    <w:rsid w:val="00306491"/>
    <w:rsid w:val="00307194"/>
    <w:rsid w:val="00311ECC"/>
    <w:rsid w:val="00313D20"/>
    <w:rsid w:val="003169DC"/>
    <w:rsid w:val="00317070"/>
    <w:rsid w:val="0032335A"/>
    <w:rsid w:val="003255A9"/>
    <w:rsid w:val="003272A0"/>
    <w:rsid w:val="00327933"/>
    <w:rsid w:val="00332D8A"/>
    <w:rsid w:val="00335A41"/>
    <w:rsid w:val="003407B0"/>
    <w:rsid w:val="003409DC"/>
    <w:rsid w:val="00340AB6"/>
    <w:rsid w:val="0034383C"/>
    <w:rsid w:val="00343B1B"/>
    <w:rsid w:val="00347076"/>
    <w:rsid w:val="00347126"/>
    <w:rsid w:val="00350970"/>
    <w:rsid w:val="00351B2A"/>
    <w:rsid w:val="003527AC"/>
    <w:rsid w:val="003548F9"/>
    <w:rsid w:val="003561C8"/>
    <w:rsid w:val="0035637B"/>
    <w:rsid w:val="003710B3"/>
    <w:rsid w:val="00373350"/>
    <w:rsid w:val="003754A4"/>
    <w:rsid w:val="00377810"/>
    <w:rsid w:val="0038003E"/>
    <w:rsid w:val="00381612"/>
    <w:rsid w:val="00383DDC"/>
    <w:rsid w:val="00386496"/>
    <w:rsid w:val="00387144"/>
    <w:rsid w:val="00387B70"/>
    <w:rsid w:val="00391040"/>
    <w:rsid w:val="0039302B"/>
    <w:rsid w:val="003A11F1"/>
    <w:rsid w:val="003A1362"/>
    <w:rsid w:val="003A248A"/>
    <w:rsid w:val="003A4F29"/>
    <w:rsid w:val="003A6B6D"/>
    <w:rsid w:val="003A6CE9"/>
    <w:rsid w:val="003A75AD"/>
    <w:rsid w:val="003B0350"/>
    <w:rsid w:val="003B0F5D"/>
    <w:rsid w:val="003B1C30"/>
    <w:rsid w:val="003B3586"/>
    <w:rsid w:val="003B37E5"/>
    <w:rsid w:val="003B4FB0"/>
    <w:rsid w:val="003B5F5D"/>
    <w:rsid w:val="003B606E"/>
    <w:rsid w:val="003B6D39"/>
    <w:rsid w:val="003B7021"/>
    <w:rsid w:val="003B7602"/>
    <w:rsid w:val="003B7FE3"/>
    <w:rsid w:val="003C023E"/>
    <w:rsid w:val="003C1A2C"/>
    <w:rsid w:val="003C20C2"/>
    <w:rsid w:val="003C45F9"/>
    <w:rsid w:val="003C515F"/>
    <w:rsid w:val="003C66A3"/>
    <w:rsid w:val="003D21D8"/>
    <w:rsid w:val="003D4314"/>
    <w:rsid w:val="003D5CAE"/>
    <w:rsid w:val="003D6915"/>
    <w:rsid w:val="003D703B"/>
    <w:rsid w:val="003E3037"/>
    <w:rsid w:val="003E386C"/>
    <w:rsid w:val="003E3DA9"/>
    <w:rsid w:val="003E40E1"/>
    <w:rsid w:val="003E69DF"/>
    <w:rsid w:val="003E76D6"/>
    <w:rsid w:val="003F0322"/>
    <w:rsid w:val="003F09BE"/>
    <w:rsid w:val="003F207A"/>
    <w:rsid w:val="003F51AF"/>
    <w:rsid w:val="003F5ACE"/>
    <w:rsid w:val="003F5B9D"/>
    <w:rsid w:val="004005A5"/>
    <w:rsid w:val="004021F1"/>
    <w:rsid w:val="00406870"/>
    <w:rsid w:val="00413652"/>
    <w:rsid w:val="00413D24"/>
    <w:rsid w:val="00415464"/>
    <w:rsid w:val="004172D2"/>
    <w:rsid w:val="00420DEA"/>
    <w:rsid w:val="0042190D"/>
    <w:rsid w:val="00423347"/>
    <w:rsid w:val="004234DE"/>
    <w:rsid w:val="004317F1"/>
    <w:rsid w:val="004332DA"/>
    <w:rsid w:val="004470A7"/>
    <w:rsid w:val="004471B7"/>
    <w:rsid w:val="004522B1"/>
    <w:rsid w:val="004564B5"/>
    <w:rsid w:val="00460B92"/>
    <w:rsid w:val="00462D44"/>
    <w:rsid w:val="00463987"/>
    <w:rsid w:val="00465164"/>
    <w:rsid w:val="004673B5"/>
    <w:rsid w:val="00467629"/>
    <w:rsid w:val="00473964"/>
    <w:rsid w:val="004756F4"/>
    <w:rsid w:val="00477FDB"/>
    <w:rsid w:val="00481A7F"/>
    <w:rsid w:val="004831FF"/>
    <w:rsid w:val="00484382"/>
    <w:rsid w:val="00485CFB"/>
    <w:rsid w:val="00487BA8"/>
    <w:rsid w:val="00487E9F"/>
    <w:rsid w:val="0049313E"/>
    <w:rsid w:val="00495F62"/>
    <w:rsid w:val="00496407"/>
    <w:rsid w:val="00497269"/>
    <w:rsid w:val="004A07B9"/>
    <w:rsid w:val="004A0D94"/>
    <w:rsid w:val="004A15E4"/>
    <w:rsid w:val="004A2684"/>
    <w:rsid w:val="004A2EDF"/>
    <w:rsid w:val="004A5BBE"/>
    <w:rsid w:val="004B03F7"/>
    <w:rsid w:val="004B0F24"/>
    <w:rsid w:val="004B2288"/>
    <w:rsid w:val="004B42D2"/>
    <w:rsid w:val="004B4C73"/>
    <w:rsid w:val="004B77C1"/>
    <w:rsid w:val="004C06FA"/>
    <w:rsid w:val="004C6DFB"/>
    <w:rsid w:val="004C70D7"/>
    <w:rsid w:val="004C7210"/>
    <w:rsid w:val="004D1DF6"/>
    <w:rsid w:val="004D262D"/>
    <w:rsid w:val="004D352C"/>
    <w:rsid w:val="004D7151"/>
    <w:rsid w:val="004D7A99"/>
    <w:rsid w:val="004E4CFE"/>
    <w:rsid w:val="004E4D87"/>
    <w:rsid w:val="004E55C5"/>
    <w:rsid w:val="004E5C63"/>
    <w:rsid w:val="004E7666"/>
    <w:rsid w:val="00500B7B"/>
    <w:rsid w:val="00503269"/>
    <w:rsid w:val="005039EC"/>
    <w:rsid w:val="00503C08"/>
    <w:rsid w:val="00505B29"/>
    <w:rsid w:val="00510044"/>
    <w:rsid w:val="005114FB"/>
    <w:rsid w:val="00512DAA"/>
    <w:rsid w:val="005156DD"/>
    <w:rsid w:val="00522044"/>
    <w:rsid w:val="005237EA"/>
    <w:rsid w:val="00523B1F"/>
    <w:rsid w:val="00524DCC"/>
    <w:rsid w:val="005258AC"/>
    <w:rsid w:val="00531C95"/>
    <w:rsid w:val="005345BB"/>
    <w:rsid w:val="00536B8B"/>
    <w:rsid w:val="0053706F"/>
    <w:rsid w:val="005478A9"/>
    <w:rsid w:val="005478EB"/>
    <w:rsid w:val="00551A62"/>
    <w:rsid w:val="005539C8"/>
    <w:rsid w:val="0055596E"/>
    <w:rsid w:val="00555AD5"/>
    <w:rsid w:val="005700D2"/>
    <w:rsid w:val="005726BE"/>
    <w:rsid w:val="005753E8"/>
    <w:rsid w:val="005816F5"/>
    <w:rsid w:val="00585C1B"/>
    <w:rsid w:val="00586585"/>
    <w:rsid w:val="00592BDE"/>
    <w:rsid w:val="005A11C9"/>
    <w:rsid w:val="005A26F9"/>
    <w:rsid w:val="005A3417"/>
    <w:rsid w:val="005A42B9"/>
    <w:rsid w:val="005B1970"/>
    <w:rsid w:val="005B36C1"/>
    <w:rsid w:val="005B53EC"/>
    <w:rsid w:val="005C17F0"/>
    <w:rsid w:val="005C3679"/>
    <w:rsid w:val="005D5DF9"/>
    <w:rsid w:val="005D6887"/>
    <w:rsid w:val="005E1401"/>
    <w:rsid w:val="005E1C1F"/>
    <w:rsid w:val="005E58B3"/>
    <w:rsid w:val="005E5EDA"/>
    <w:rsid w:val="005F0DFB"/>
    <w:rsid w:val="005F31FE"/>
    <w:rsid w:val="005F5204"/>
    <w:rsid w:val="00604127"/>
    <w:rsid w:val="00610333"/>
    <w:rsid w:val="0061077A"/>
    <w:rsid w:val="006121FB"/>
    <w:rsid w:val="006138BE"/>
    <w:rsid w:val="00620E6B"/>
    <w:rsid w:val="00624386"/>
    <w:rsid w:val="00624FBD"/>
    <w:rsid w:val="00625738"/>
    <w:rsid w:val="00627A56"/>
    <w:rsid w:val="00631DB5"/>
    <w:rsid w:val="00632534"/>
    <w:rsid w:val="0063416D"/>
    <w:rsid w:val="0064381B"/>
    <w:rsid w:val="00644DAA"/>
    <w:rsid w:val="00647544"/>
    <w:rsid w:val="00647A44"/>
    <w:rsid w:val="006511AF"/>
    <w:rsid w:val="00652F3E"/>
    <w:rsid w:val="00653938"/>
    <w:rsid w:val="006546A6"/>
    <w:rsid w:val="006571CA"/>
    <w:rsid w:val="00657F51"/>
    <w:rsid w:val="006730F2"/>
    <w:rsid w:val="00673117"/>
    <w:rsid w:val="00673A5F"/>
    <w:rsid w:val="00677FBB"/>
    <w:rsid w:val="00680FEC"/>
    <w:rsid w:val="00681FDA"/>
    <w:rsid w:val="006828A0"/>
    <w:rsid w:val="0068532F"/>
    <w:rsid w:val="006863C4"/>
    <w:rsid w:val="00686C0F"/>
    <w:rsid w:val="00690986"/>
    <w:rsid w:val="00691A13"/>
    <w:rsid w:val="00695EE6"/>
    <w:rsid w:val="006A1B4F"/>
    <w:rsid w:val="006A508B"/>
    <w:rsid w:val="006A6FE5"/>
    <w:rsid w:val="006B0595"/>
    <w:rsid w:val="006B2921"/>
    <w:rsid w:val="006B2B2D"/>
    <w:rsid w:val="006B381E"/>
    <w:rsid w:val="006B3A82"/>
    <w:rsid w:val="006B3BC4"/>
    <w:rsid w:val="006B5307"/>
    <w:rsid w:val="006B6501"/>
    <w:rsid w:val="006C10FD"/>
    <w:rsid w:val="006C15DB"/>
    <w:rsid w:val="006C37C6"/>
    <w:rsid w:val="006D01D1"/>
    <w:rsid w:val="006D18CD"/>
    <w:rsid w:val="006D3540"/>
    <w:rsid w:val="006D3546"/>
    <w:rsid w:val="006D3B48"/>
    <w:rsid w:val="006D44C5"/>
    <w:rsid w:val="006D49B9"/>
    <w:rsid w:val="006D4FE2"/>
    <w:rsid w:val="006D57FD"/>
    <w:rsid w:val="006D7640"/>
    <w:rsid w:val="006E5147"/>
    <w:rsid w:val="006F544F"/>
    <w:rsid w:val="006F707F"/>
    <w:rsid w:val="0070090D"/>
    <w:rsid w:val="00702FDE"/>
    <w:rsid w:val="00704F4E"/>
    <w:rsid w:val="0070507C"/>
    <w:rsid w:val="00706936"/>
    <w:rsid w:val="00706CA5"/>
    <w:rsid w:val="00710ED1"/>
    <w:rsid w:val="00711F34"/>
    <w:rsid w:val="007122D3"/>
    <w:rsid w:val="00715370"/>
    <w:rsid w:val="007167F1"/>
    <w:rsid w:val="007213C4"/>
    <w:rsid w:val="00721C9D"/>
    <w:rsid w:val="00735654"/>
    <w:rsid w:val="00736793"/>
    <w:rsid w:val="007435AF"/>
    <w:rsid w:val="007463DB"/>
    <w:rsid w:val="00746564"/>
    <w:rsid w:val="00747302"/>
    <w:rsid w:val="00747E0C"/>
    <w:rsid w:val="00753334"/>
    <w:rsid w:val="00753B35"/>
    <w:rsid w:val="00754AD2"/>
    <w:rsid w:val="00754F79"/>
    <w:rsid w:val="007558B5"/>
    <w:rsid w:val="00756383"/>
    <w:rsid w:val="0075754A"/>
    <w:rsid w:val="007608EC"/>
    <w:rsid w:val="00760BAF"/>
    <w:rsid w:val="00763136"/>
    <w:rsid w:val="007663FB"/>
    <w:rsid w:val="0077000B"/>
    <w:rsid w:val="007702AF"/>
    <w:rsid w:val="00770578"/>
    <w:rsid w:val="00773441"/>
    <w:rsid w:val="00773828"/>
    <w:rsid w:val="0077456C"/>
    <w:rsid w:val="00777C67"/>
    <w:rsid w:val="00784EEA"/>
    <w:rsid w:val="0079021F"/>
    <w:rsid w:val="00790AD3"/>
    <w:rsid w:val="007924D8"/>
    <w:rsid w:val="00795BA5"/>
    <w:rsid w:val="007A1208"/>
    <w:rsid w:val="007A1A02"/>
    <w:rsid w:val="007A1B5E"/>
    <w:rsid w:val="007A6211"/>
    <w:rsid w:val="007B276D"/>
    <w:rsid w:val="007B7C05"/>
    <w:rsid w:val="007C0669"/>
    <w:rsid w:val="007C1033"/>
    <w:rsid w:val="007C1D71"/>
    <w:rsid w:val="007C3477"/>
    <w:rsid w:val="007C4CE9"/>
    <w:rsid w:val="007C68AE"/>
    <w:rsid w:val="007C7FAF"/>
    <w:rsid w:val="007D0176"/>
    <w:rsid w:val="007D0FB8"/>
    <w:rsid w:val="007D1E9A"/>
    <w:rsid w:val="007D5E4C"/>
    <w:rsid w:val="007D737F"/>
    <w:rsid w:val="007E260B"/>
    <w:rsid w:val="007E335A"/>
    <w:rsid w:val="007F1FC8"/>
    <w:rsid w:val="007F244D"/>
    <w:rsid w:val="007F305B"/>
    <w:rsid w:val="007F664B"/>
    <w:rsid w:val="007F78B0"/>
    <w:rsid w:val="007F7FBE"/>
    <w:rsid w:val="00800D3F"/>
    <w:rsid w:val="008152C4"/>
    <w:rsid w:val="00815718"/>
    <w:rsid w:val="008167C0"/>
    <w:rsid w:val="00817C9A"/>
    <w:rsid w:val="00820C7D"/>
    <w:rsid w:val="00821A7F"/>
    <w:rsid w:val="00822398"/>
    <w:rsid w:val="00822C3E"/>
    <w:rsid w:val="00823B25"/>
    <w:rsid w:val="00826201"/>
    <w:rsid w:val="008301F7"/>
    <w:rsid w:val="008325F9"/>
    <w:rsid w:val="008348BB"/>
    <w:rsid w:val="00834D76"/>
    <w:rsid w:val="00835C70"/>
    <w:rsid w:val="00836193"/>
    <w:rsid w:val="0084258C"/>
    <w:rsid w:val="00842BE9"/>
    <w:rsid w:val="00842D3C"/>
    <w:rsid w:val="00843601"/>
    <w:rsid w:val="00844ACD"/>
    <w:rsid w:val="00852A08"/>
    <w:rsid w:val="00853144"/>
    <w:rsid w:val="008574A7"/>
    <w:rsid w:val="008579BA"/>
    <w:rsid w:val="008602AA"/>
    <w:rsid w:val="008619D8"/>
    <w:rsid w:val="008651BD"/>
    <w:rsid w:val="0086796E"/>
    <w:rsid w:val="00871476"/>
    <w:rsid w:val="00873FC6"/>
    <w:rsid w:val="00873FF1"/>
    <w:rsid w:val="00875449"/>
    <w:rsid w:val="008762A2"/>
    <w:rsid w:val="00880214"/>
    <w:rsid w:val="0088091B"/>
    <w:rsid w:val="00882612"/>
    <w:rsid w:val="0088387F"/>
    <w:rsid w:val="00885C98"/>
    <w:rsid w:val="008944F0"/>
    <w:rsid w:val="00897C66"/>
    <w:rsid w:val="00897D29"/>
    <w:rsid w:val="008A1B25"/>
    <w:rsid w:val="008A5A33"/>
    <w:rsid w:val="008A6977"/>
    <w:rsid w:val="008A6F7D"/>
    <w:rsid w:val="008C0552"/>
    <w:rsid w:val="008C4A22"/>
    <w:rsid w:val="008D05E8"/>
    <w:rsid w:val="008D1431"/>
    <w:rsid w:val="008D59CB"/>
    <w:rsid w:val="008D5EF1"/>
    <w:rsid w:val="008D6278"/>
    <w:rsid w:val="008D6FBC"/>
    <w:rsid w:val="008D72BC"/>
    <w:rsid w:val="008F1787"/>
    <w:rsid w:val="008F1F8D"/>
    <w:rsid w:val="008F3AF3"/>
    <w:rsid w:val="008F4FE2"/>
    <w:rsid w:val="008F573B"/>
    <w:rsid w:val="0090208D"/>
    <w:rsid w:val="00902AE1"/>
    <w:rsid w:val="00905852"/>
    <w:rsid w:val="00906729"/>
    <w:rsid w:val="0090673D"/>
    <w:rsid w:val="0091229A"/>
    <w:rsid w:val="00914388"/>
    <w:rsid w:val="00916639"/>
    <w:rsid w:val="009168DA"/>
    <w:rsid w:val="00916A6F"/>
    <w:rsid w:val="00916E14"/>
    <w:rsid w:val="009207B0"/>
    <w:rsid w:val="00920C6D"/>
    <w:rsid w:val="00922737"/>
    <w:rsid w:val="009256AB"/>
    <w:rsid w:val="00926628"/>
    <w:rsid w:val="00930A3F"/>
    <w:rsid w:val="00930B45"/>
    <w:rsid w:val="00934051"/>
    <w:rsid w:val="009357C8"/>
    <w:rsid w:val="00935B23"/>
    <w:rsid w:val="00936D43"/>
    <w:rsid w:val="0094280C"/>
    <w:rsid w:val="00943BD3"/>
    <w:rsid w:val="009534AA"/>
    <w:rsid w:val="0095405E"/>
    <w:rsid w:val="00955563"/>
    <w:rsid w:val="00955E0F"/>
    <w:rsid w:val="0095771A"/>
    <w:rsid w:val="00960191"/>
    <w:rsid w:val="00961F1A"/>
    <w:rsid w:val="00964DF3"/>
    <w:rsid w:val="00970C27"/>
    <w:rsid w:val="009806A5"/>
    <w:rsid w:val="009828EC"/>
    <w:rsid w:val="00983F6C"/>
    <w:rsid w:val="009879DE"/>
    <w:rsid w:val="00991F8C"/>
    <w:rsid w:val="00992C7F"/>
    <w:rsid w:val="00995859"/>
    <w:rsid w:val="009966F6"/>
    <w:rsid w:val="009A0C47"/>
    <w:rsid w:val="009A34DE"/>
    <w:rsid w:val="009A7849"/>
    <w:rsid w:val="009B1A4A"/>
    <w:rsid w:val="009B4671"/>
    <w:rsid w:val="009B5B09"/>
    <w:rsid w:val="009C1017"/>
    <w:rsid w:val="009D1A7A"/>
    <w:rsid w:val="009D1D2E"/>
    <w:rsid w:val="009D3F65"/>
    <w:rsid w:val="009D5D7C"/>
    <w:rsid w:val="009E05C6"/>
    <w:rsid w:val="009E6E4B"/>
    <w:rsid w:val="009E737E"/>
    <w:rsid w:val="009E754D"/>
    <w:rsid w:val="009E7B66"/>
    <w:rsid w:val="009F28B4"/>
    <w:rsid w:val="009F43B3"/>
    <w:rsid w:val="009F55E7"/>
    <w:rsid w:val="00A030AF"/>
    <w:rsid w:val="00A0314E"/>
    <w:rsid w:val="00A05F1B"/>
    <w:rsid w:val="00A10EAC"/>
    <w:rsid w:val="00A1181B"/>
    <w:rsid w:val="00A12A8D"/>
    <w:rsid w:val="00A12FD6"/>
    <w:rsid w:val="00A133BE"/>
    <w:rsid w:val="00A17D61"/>
    <w:rsid w:val="00A215C7"/>
    <w:rsid w:val="00A22193"/>
    <w:rsid w:val="00A26B8E"/>
    <w:rsid w:val="00A31321"/>
    <w:rsid w:val="00A313CB"/>
    <w:rsid w:val="00A32635"/>
    <w:rsid w:val="00A358CC"/>
    <w:rsid w:val="00A35DD6"/>
    <w:rsid w:val="00A37FBB"/>
    <w:rsid w:val="00A43AFB"/>
    <w:rsid w:val="00A43D27"/>
    <w:rsid w:val="00A43DD3"/>
    <w:rsid w:val="00A447C3"/>
    <w:rsid w:val="00A45151"/>
    <w:rsid w:val="00A46446"/>
    <w:rsid w:val="00A50E84"/>
    <w:rsid w:val="00A54F05"/>
    <w:rsid w:val="00A551B4"/>
    <w:rsid w:val="00A55B52"/>
    <w:rsid w:val="00A60453"/>
    <w:rsid w:val="00A6381D"/>
    <w:rsid w:val="00A63BFA"/>
    <w:rsid w:val="00A647AC"/>
    <w:rsid w:val="00A654C8"/>
    <w:rsid w:val="00A65B0F"/>
    <w:rsid w:val="00A667C8"/>
    <w:rsid w:val="00A71ECB"/>
    <w:rsid w:val="00A72787"/>
    <w:rsid w:val="00A72CEA"/>
    <w:rsid w:val="00A72D9C"/>
    <w:rsid w:val="00A73C99"/>
    <w:rsid w:val="00A764CB"/>
    <w:rsid w:val="00A774E2"/>
    <w:rsid w:val="00A87D51"/>
    <w:rsid w:val="00A90DB9"/>
    <w:rsid w:val="00A92865"/>
    <w:rsid w:val="00A9359B"/>
    <w:rsid w:val="00A94286"/>
    <w:rsid w:val="00A95B48"/>
    <w:rsid w:val="00A96644"/>
    <w:rsid w:val="00A97EC8"/>
    <w:rsid w:val="00AA13E6"/>
    <w:rsid w:val="00AA1C6C"/>
    <w:rsid w:val="00AA2A17"/>
    <w:rsid w:val="00AA3BBD"/>
    <w:rsid w:val="00AA43D5"/>
    <w:rsid w:val="00AB1E5F"/>
    <w:rsid w:val="00AB2A70"/>
    <w:rsid w:val="00AB34FC"/>
    <w:rsid w:val="00AB453C"/>
    <w:rsid w:val="00AB4F51"/>
    <w:rsid w:val="00AB6368"/>
    <w:rsid w:val="00AB6457"/>
    <w:rsid w:val="00AB759D"/>
    <w:rsid w:val="00AC0CEC"/>
    <w:rsid w:val="00AC5742"/>
    <w:rsid w:val="00AC58A2"/>
    <w:rsid w:val="00AC6536"/>
    <w:rsid w:val="00AD13B8"/>
    <w:rsid w:val="00AD3536"/>
    <w:rsid w:val="00AD5B53"/>
    <w:rsid w:val="00AD5E99"/>
    <w:rsid w:val="00AD5F45"/>
    <w:rsid w:val="00AE21D7"/>
    <w:rsid w:val="00AE25A9"/>
    <w:rsid w:val="00AE2ACB"/>
    <w:rsid w:val="00AE46ED"/>
    <w:rsid w:val="00AE4B4F"/>
    <w:rsid w:val="00AE5F2B"/>
    <w:rsid w:val="00AE7532"/>
    <w:rsid w:val="00AF12E0"/>
    <w:rsid w:val="00AF4CA1"/>
    <w:rsid w:val="00AF5EB1"/>
    <w:rsid w:val="00AF6031"/>
    <w:rsid w:val="00AF6405"/>
    <w:rsid w:val="00AF6A74"/>
    <w:rsid w:val="00B002CA"/>
    <w:rsid w:val="00B0277C"/>
    <w:rsid w:val="00B03E1A"/>
    <w:rsid w:val="00B05E96"/>
    <w:rsid w:val="00B06BF6"/>
    <w:rsid w:val="00B15BCE"/>
    <w:rsid w:val="00B20173"/>
    <w:rsid w:val="00B22660"/>
    <w:rsid w:val="00B24ABA"/>
    <w:rsid w:val="00B270B4"/>
    <w:rsid w:val="00B300EA"/>
    <w:rsid w:val="00B33E0A"/>
    <w:rsid w:val="00B34C64"/>
    <w:rsid w:val="00B35F03"/>
    <w:rsid w:val="00B40AC5"/>
    <w:rsid w:val="00B4183D"/>
    <w:rsid w:val="00B42489"/>
    <w:rsid w:val="00B42B43"/>
    <w:rsid w:val="00B52DB3"/>
    <w:rsid w:val="00B53984"/>
    <w:rsid w:val="00B54E89"/>
    <w:rsid w:val="00B55900"/>
    <w:rsid w:val="00B604CB"/>
    <w:rsid w:val="00B606BF"/>
    <w:rsid w:val="00B61BD9"/>
    <w:rsid w:val="00B63D73"/>
    <w:rsid w:val="00B64AF4"/>
    <w:rsid w:val="00B65079"/>
    <w:rsid w:val="00B6619D"/>
    <w:rsid w:val="00B67B2E"/>
    <w:rsid w:val="00B67D07"/>
    <w:rsid w:val="00B7297A"/>
    <w:rsid w:val="00B766F3"/>
    <w:rsid w:val="00B86728"/>
    <w:rsid w:val="00B87A39"/>
    <w:rsid w:val="00B90312"/>
    <w:rsid w:val="00B90ED8"/>
    <w:rsid w:val="00B93C07"/>
    <w:rsid w:val="00BA0FEF"/>
    <w:rsid w:val="00BA1A11"/>
    <w:rsid w:val="00BA4276"/>
    <w:rsid w:val="00BA452E"/>
    <w:rsid w:val="00BA5A75"/>
    <w:rsid w:val="00BA6C80"/>
    <w:rsid w:val="00BA7FB3"/>
    <w:rsid w:val="00BB1A70"/>
    <w:rsid w:val="00BB1C53"/>
    <w:rsid w:val="00BB3585"/>
    <w:rsid w:val="00BB4DA0"/>
    <w:rsid w:val="00BB604F"/>
    <w:rsid w:val="00BB75FF"/>
    <w:rsid w:val="00BB7E9B"/>
    <w:rsid w:val="00BC147B"/>
    <w:rsid w:val="00BC21F7"/>
    <w:rsid w:val="00BC27DA"/>
    <w:rsid w:val="00BD6C4D"/>
    <w:rsid w:val="00BE050B"/>
    <w:rsid w:val="00BE1083"/>
    <w:rsid w:val="00BE10C3"/>
    <w:rsid w:val="00BE1922"/>
    <w:rsid w:val="00BE2632"/>
    <w:rsid w:val="00BE43AE"/>
    <w:rsid w:val="00BE4E26"/>
    <w:rsid w:val="00BE680F"/>
    <w:rsid w:val="00BF034B"/>
    <w:rsid w:val="00BF0BE9"/>
    <w:rsid w:val="00BF338B"/>
    <w:rsid w:val="00BF4A43"/>
    <w:rsid w:val="00BF7725"/>
    <w:rsid w:val="00C00AFB"/>
    <w:rsid w:val="00C00B55"/>
    <w:rsid w:val="00C0344E"/>
    <w:rsid w:val="00C043F3"/>
    <w:rsid w:val="00C04E48"/>
    <w:rsid w:val="00C066BA"/>
    <w:rsid w:val="00C06E80"/>
    <w:rsid w:val="00C15F12"/>
    <w:rsid w:val="00C2372F"/>
    <w:rsid w:val="00C27091"/>
    <w:rsid w:val="00C3027B"/>
    <w:rsid w:val="00C30AD2"/>
    <w:rsid w:val="00C31381"/>
    <w:rsid w:val="00C3143C"/>
    <w:rsid w:val="00C32A84"/>
    <w:rsid w:val="00C344D0"/>
    <w:rsid w:val="00C36AF8"/>
    <w:rsid w:val="00C42848"/>
    <w:rsid w:val="00C42EC1"/>
    <w:rsid w:val="00C44B62"/>
    <w:rsid w:val="00C45776"/>
    <w:rsid w:val="00C53BCB"/>
    <w:rsid w:val="00C56E35"/>
    <w:rsid w:val="00C5792A"/>
    <w:rsid w:val="00C66D22"/>
    <w:rsid w:val="00C75571"/>
    <w:rsid w:val="00C7740F"/>
    <w:rsid w:val="00C77539"/>
    <w:rsid w:val="00C81AF9"/>
    <w:rsid w:val="00C82462"/>
    <w:rsid w:val="00C828BA"/>
    <w:rsid w:val="00C8479F"/>
    <w:rsid w:val="00C85FB6"/>
    <w:rsid w:val="00C879EF"/>
    <w:rsid w:val="00C90BE0"/>
    <w:rsid w:val="00C93185"/>
    <w:rsid w:val="00C954B7"/>
    <w:rsid w:val="00CA3978"/>
    <w:rsid w:val="00CA3D66"/>
    <w:rsid w:val="00CB0CE0"/>
    <w:rsid w:val="00CB0E1A"/>
    <w:rsid w:val="00CB18D7"/>
    <w:rsid w:val="00CB1BCF"/>
    <w:rsid w:val="00CB23C6"/>
    <w:rsid w:val="00CB25A2"/>
    <w:rsid w:val="00CB5696"/>
    <w:rsid w:val="00CB569C"/>
    <w:rsid w:val="00CB5C82"/>
    <w:rsid w:val="00CB66DB"/>
    <w:rsid w:val="00CB7898"/>
    <w:rsid w:val="00CC0B52"/>
    <w:rsid w:val="00CC0D07"/>
    <w:rsid w:val="00CC1700"/>
    <w:rsid w:val="00CC1DD6"/>
    <w:rsid w:val="00CC77D6"/>
    <w:rsid w:val="00CD5510"/>
    <w:rsid w:val="00CD6467"/>
    <w:rsid w:val="00CE63A4"/>
    <w:rsid w:val="00CE6C25"/>
    <w:rsid w:val="00CE7983"/>
    <w:rsid w:val="00CF021B"/>
    <w:rsid w:val="00CF1060"/>
    <w:rsid w:val="00CF20C0"/>
    <w:rsid w:val="00CF41DC"/>
    <w:rsid w:val="00CF534C"/>
    <w:rsid w:val="00CF553E"/>
    <w:rsid w:val="00CF6499"/>
    <w:rsid w:val="00CF6CD0"/>
    <w:rsid w:val="00D01472"/>
    <w:rsid w:val="00D03C67"/>
    <w:rsid w:val="00D040E3"/>
    <w:rsid w:val="00D06608"/>
    <w:rsid w:val="00D06A70"/>
    <w:rsid w:val="00D10F21"/>
    <w:rsid w:val="00D1140F"/>
    <w:rsid w:val="00D12B65"/>
    <w:rsid w:val="00D14973"/>
    <w:rsid w:val="00D17A23"/>
    <w:rsid w:val="00D206C0"/>
    <w:rsid w:val="00D21180"/>
    <w:rsid w:val="00D269BD"/>
    <w:rsid w:val="00D27C81"/>
    <w:rsid w:val="00D325A7"/>
    <w:rsid w:val="00D33658"/>
    <w:rsid w:val="00D33961"/>
    <w:rsid w:val="00D34864"/>
    <w:rsid w:val="00D35DE8"/>
    <w:rsid w:val="00D35EDC"/>
    <w:rsid w:val="00D4402E"/>
    <w:rsid w:val="00D44C99"/>
    <w:rsid w:val="00D45E1D"/>
    <w:rsid w:val="00D47F07"/>
    <w:rsid w:val="00D52B9E"/>
    <w:rsid w:val="00D52C43"/>
    <w:rsid w:val="00D5408C"/>
    <w:rsid w:val="00D55497"/>
    <w:rsid w:val="00D57DC8"/>
    <w:rsid w:val="00D62750"/>
    <w:rsid w:val="00D642A7"/>
    <w:rsid w:val="00D66269"/>
    <w:rsid w:val="00D66E08"/>
    <w:rsid w:val="00D67BA5"/>
    <w:rsid w:val="00D74C2D"/>
    <w:rsid w:val="00D771A6"/>
    <w:rsid w:val="00D8427B"/>
    <w:rsid w:val="00D84D1F"/>
    <w:rsid w:val="00D85262"/>
    <w:rsid w:val="00D870A9"/>
    <w:rsid w:val="00D905DB"/>
    <w:rsid w:val="00D90C1C"/>
    <w:rsid w:val="00D90CDD"/>
    <w:rsid w:val="00D924C5"/>
    <w:rsid w:val="00D94A50"/>
    <w:rsid w:val="00D95DFD"/>
    <w:rsid w:val="00DA3FA4"/>
    <w:rsid w:val="00DA76AB"/>
    <w:rsid w:val="00DB369E"/>
    <w:rsid w:val="00DB6CD3"/>
    <w:rsid w:val="00DC031E"/>
    <w:rsid w:val="00DC18E2"/>
    <w:rsid w:val="00DC2477"/>
    <w:rsid w:val="00DC6687"/>
    <w:rsid w:val="00DC7A58"/>
    <w:rsid w:val="00DD2D6F"/>
    <w:rsid w:val="00DE3476"/>
    <w:rsid w:val="00DE51F9"/>
    <w:rsid w:val="00DE5332"/>
    <w:rsid w:val="00DE5691"/>
    <w:rsid w:val="00DE60EC"/>
    <w:rsid w:val="00DE6DA5"/>
    <w:rsid w:val="00DF2AD8"/>
    <w:rsid w:val="00DF44D0"/>
    <w:rsid w:val="00DF5352"/>
    <w:rsid w:val="00DF6EE8"/>
    <w:rsid w:val="00DF7A48"/>
    <w:rsid w:val="00E012C6"/>
    <w:rsid w:val="00E01BF5"/>
    <w:rsid w:val="00E02229"/>
    <w:rsid w:val="00E028AA"/>
    <w:rsid w:val="00E0621E"/>
    <w:rsid w:val="00E1245B"/>
    <w:rsid w:val="00E2167A"/>
    <w:rsid w:val="00E22925"/>
    <w:rsid w:val="00E25F6A"/>
    <w:rsid w:val="00E26E98"/>
    <w:rsid w:val="00E27048"/>
    <w:rsid w:val="00E30AFA"/>
    <w:rsid w:val="00E31303"/>
    <w:rsid w:val="00E31648"/>
    <w:rsid w:val="00E33299"/>
    <w:rsid w:val="00E334E7"/>
    <w:rsid w:val="00E36137"/>
    <w:rsid w:val="00E36F0D"/>
    <w:rsid w:val="00E373A9"/>
    <w:rsid w:val="00E4230C"/>
    <w:rsid w:val="00E43F6C"/>
    <w:rsid w:val="00E445CD"/>
    <w:rsid w:val="00E50B46"/>
    <w:rsid w:val="00E513AB"/>
    <w:rsid w:val="00E51F66"/>
    <w:rsid w:val="00E51F71"/>
    <w:rsid w:val="00E54368"/>
    <w:rsid w:val="00E57E6E"/>
    <w:rsid w:val="00E60176"/>
    <w:rsid w:val="00E6051F"/>
    <w:rsid w:val="00E60A4F"/>
    <w:rsid w:val="00E6324F"/>
    <w:rsid w:val="00E63F51"/>
    <w:rsid w:val="00E65DE0"/>
    <w:rsid w:val="00E66C47"/>
    <w:rsid w:val="00E672A5"/>
    <w:rsid w:val="00E706CF"/>
    <w:rsid w:val="00E755AA"/>
    <w:rsid w:val="00E80589"/>
    <w:rsid w:val="00E8085E"/>
    <w:rsid w:val="00E8256C"/>
    <w:rsid w:val="00E83D62"/>
    <w:rsid w:val="00E86B59"/>
    <w:rsid w:val="00E93D41"/>
    <w:rsid w:val="00E95F18"/>
    <w:rsid w:val="00E9626E"/>
    <w:rsid w:val="00EA0165"/>
    <w:rsid w:val="00EA5AD5"/>
    <w:rsid w:val="00EA6DD5"/>
    <w:rsid w:val="00EB0D23"/>
    <w:rsid w:val="00EB60E9"/>
    <w:rsid w:val="00EC05F2"/>
    <w:rsid w:val="00EC261D"/>
    <w:rsid w:val="00EC4A2D"/>
    <w:rsid w:val="00EC63BB"/>
    <w:rsid w:val="00EC79B9"/>
    <w:rsid w:val="00ED4128"/>
    <w:rsid w:val="00ED4AF0"/>
    <w:rsid w:val="00ED5755"/>
    <w:rsid w:val="00ED6FE6"/>
    <w:rsid w:val="00EE0016"/>
    <w:rsid w:val="00EE4047"/>
    <w:rsid w:val="00EF2BE5"/>
    <w:rsid w:val="00F029D3"/>
    <w:rsid w:val="00F02F62"/>
    <w:rsid w:val="00F02F92"/>
    <w:rsid w:val="00F0315E"/>
    <w:rsid w:val="00F06AB2"/>
    <w:rsid w:val="00F06AE3"/>
    <w:rsid w:val="00F06BEB"/>
    <w:rsid w:val="00F10BA6"/>
    <w:rsid w:val="00F208CE"/>
    <w:rsid w:val="00F221CF"/>
    <w:rsid w:val="00F241DB"/>
    <w:rsid w:val="00F2626B"/>
    <w:rsid w:val="00F30D8B"/>
    <w:rsid w:val="00F32AC9"/>
    <w:rsid w:val="00F34341"/>
    <w:rsid w:val="00F40663"/>
    <w:rsid w:val="00F4233C"/>
    <w:rsid w:val="00F44CCD"/>
    <w:rsid w:val="00F46891"/>
    <w:rsid w:val="00F50E74"/>
    <w:rsid w:val="00F512A6"/>
    <w:rsid w:val="00F518B0"/>
    <w:rsid w:val="00F57FC6"/>
    <w:rsid w:val="00F61389"/>
    <w:rsid w:val="00F6584F"/>
    <w:rsid w:val="00F67DE5"/>
    <w:rsid w:val="00F7133F"/>
    <w:rsid w:val="00F7672A"/>
    <w:rsid w:val="00F80132"/>
    <w:rsid w:val="00F82E40"/>
    <w:rsid w:val="00F84380"/>
    <w:rsid w:val="00F84A88"/>
    <w:rsid w:val="00F858B8"/>
    <w:rsid w:val="00F96B88"/>
    <w:rsid w:val="00FA0F6F"/>
    <w:rsid w:val="00FA1B97"/>
    <w:rsid w:val="00FA50C7"/>
    <w:rsid w:val="00FB0BA6"/>
    <w:rsid w:val="00FB1A96"/>
    <w:rsid w:val="00FB24FD"/>
    <w:rsid w:val="00FB3D7F"/>
    <w:rsid w:val="00FC017C"/>
    <w:rsid w:val="00FC37E5"/>
    <w:rsid w:val="00FC45B7"/>
    <w:rsid w:val="00FC5DB6"/>
    <w:rsid w:val="00FC7343"/>
    <w:rsid w:val="00FD3D8F"/>
    <w:rsid w:val="00FD5895"/>
    <w:rsid w:val="00FE3AE2"/>
    <w:rsid w:val="00FE414C"/>
    <w:rsid w:val="00FE5A71"/>
    <w:rsid w:val="00FF0364"/>
    <w:rsid w:val="00FF0542"/>
    <w:rsid w:val="00FF2408"/>
    <w:rsid w:val="00FF3E13"/>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header" w:uiPriority="99"/>
    <w:lsdException w:name="footer" w:uiPriority="99"/>
    <w:lsdException w:name="caption"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Normal (Web)" w:uiPriority="99"/>
    <w:lsdException w:name="HTML Preformatted" w:uiPriority="99"/>
    <w:lsdException w:name="No Lis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6"/>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4"/>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5"/>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6"/>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6"/>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2"/>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9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
    <w:basedOn w:val="Normal"/>
    <w:link w:val="FootnoteTextChar"/>
    <w:uiPriority w:val="99"/>
    <w:qFormat/>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ußnotenzeichen DISS,FC,Style 24,titulo 2,pie pddes,(Ref. de nota al pie),Texto nota al pie,Footnote Reference Number,Footnote Reference_LVL6"/>
    <w:uiPriority w:val="99"/>
    <w:qForma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6"/>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unhideWhenUsed/>
    <w:rsid w:val="00462D44"/>
    <w:pPr>
      <w:spacing w:before="100" w:beforeAutospacing="1" w:after="100" w:afterAutospacing="1"/>
    </w:pPr>
    <w:rPr>
      <w:spacing w:val="0"/>
      <w:szCs w:val="24"/>
      <w:lang w:val="en-US"/>
    </w:rPr>
  </w:style>
  <w:style w:type="paragraph" w:customStyle="1" w:styleId="Prrafodelista2">
    <w:name w:val="Párrafo de lista2"/>
    <w:basedOn w:val="Normal"/>
    <w:uiPriority w:val="34"/>
    <w:qFormat/>
    <w:rsid w:val="006D3540"/>
    <w:pPr>
      <w:spacing w:after="200" w:line="276" w:lineRule="auto"/>
      <w:ind w:left="720"/>
      <w:contextualSpacing/>
    </w:pPr>
    <w:rPr>
      <w:rFonts w:ascii="Calibri" w:eastAsia="Calibri" w:hAnsi="Calibri"/>
      <w:spacing w:val="0"/>
      <w:sz w:val="22"/>
      <w:szCs w:val="22"/>
      <w:lang w:val="es-AR"/>
    </w:rPr>
  </w:style>
  <w:style w:type="paragraph" w:customStyle="1" w:styleId="Default">
    <w:name w:val="Default"/>
    <w:rsid w:val="005A11C9"/>
    <w:pPr>
      <w:autoSpaceDE w:val="0"/>
      <w:autoSpaceDN w:val="0"/>
      <w:adjustRightInd w:val="0"/>
    </w:pPr>
    <w:rPr>
      <w:rFonts w:ascii="Arial" w:hAnsi="Arial" w:cs="Arial"/>
      <w:color w:val="000000"/>
      <w:sz w:val="24"/>
      <w:szCs w:val="24"/>
      <w:lang w:val="es-ES_tradnl"/>
    </w:rPr>
  </w:style>
  <w:style w:type="paragraph" w:customStyle="1" w:styleId="AbbrDesc">
    <w:name w:val="AbbrDesc"/>
    <w:basedOn w:val="Normal"/>
    <w:uiPriority w:val="99"/>
    <w:rsid w:val="008619D8"/>
    <w:pPr>
      <w:tabs>
        <w:tab w:val="left" w:pos="3060"/>
      </w:tabs>
      <w:jc w:val="both"/>
    </w:pPr>
    <w:rPr>
      <w:rFonts w:eastAsia="Batang"/>
      <w:spacing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header" w:uiPriority="99"/>
    <w:lsdException w:name="footer" w:uiPriority="99"/>
    <w:lsdException w:name="caption"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Normal (Web)" w:uiPriority="99"/>
    <w:lsdException w:name="HTML Preformatted" w:uiPriority="99"/>
    <w:lsdException w:name="No Lis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6"/>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4"/>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5"/>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6"/>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6"/>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2"/>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9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
    <w:basedOn w:val="Normal"/>
    <w:link w:val="FootnoteTextChar"/>
    <w:uiPriority w:val="99"/>
    <w:qFormat/>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ußnotenzeichen DISS,FC,Style 24,titulo 2,pie pddes,(Ref. de nota al pie),Texto nota al pie,Footnote Reference Number,Footnote Reference_LVL6"/>
    <w:uiPriority w:val="99"/>
    <w:qForma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6"/>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unhideWhenUsed/>
    <w:rsid w:val="00462D44"/>
    <w:pPr>
      <w:spacing w:before="100" w:beforeAutospacing="1" w:after="100" w:afterAutospacing="1"/>
    </w:pPr>
    <w:rPr>
      <w:spacing w:val="0"/>
      <w:szCs w:val="24"/>
      <w:lang w:val="en-US"/>
    </w:rPr>
  </w:style>
  <w:style w:type="paragraph" w:customStyle="1" w:styleId="Prrafodelista2">
    <w:name w:val="Párrafo de lista2"/>
    <w:basedOn w:val="Normal"/>
    <w:uiPriority w:val="34"/>
    <w:qFormat/>
    <w:rsid w:val="006D3540"/>
    <w:pPr>
      <w:spacing w:after="200" w:line="276" w:lineRule="auto"/>
      <w:ind w:left="720"/>
      <w:contextualSpacing/>
    </w:pPr>
    <w:rPr>
      <w:rFonts w:ascii="Calibri" w:eastAsia="Calibri" w:hAnsi="Calibri"/>
      <w:spacing w:val="0"/>
      <w:sz w:val="22"/>
      <w:szCs w:val="22"/>
      <w:lang w:val="es-AR"/>
    </w:rPr>
  </w:style>
  <w:style w:type="paragraph" w:customStyle="1" w:styleId="Default">
    <w:name w:val="Default"/>
    <w:rsid w:val="005A11C9"/>
    <w:pPr>
      <w:autoSpaceDE w:val="0"/>
      <w:autoSpaceDN w:val="0"/>
      <w:adjustRightInd w:val="0"/>
    </w:pPr>
    <w:rPr>
      <w:rFonts w:ascii="Arial" w:hAnsi="Arial" w:cs="Arial"/>
      <w:color w:val="000000"/>
      <w:sz w:val="24"/>
      <w:szCs w:val="24"/>
      <w:lang w:val="es-ES_tradnl"/>
    </w:rPr>
  </w:style>
  <w:style w:type="paragraph" w:customStyle="1" w:styleId="AbbrDesc">
    <w:name w:val="AbbrDesc"/>
    <w:basedOn w:val="Normal"/>
    <w:uiPriority w:val="99"/>
    <w:rsid w:val="008619D8"/>
    <w:pPr>
      <w:tabs>
        <w:tab w:val="left" w:pos="3060"/>
      </w:tabs>
      <w:jc w:val="both"/>
    </w:pPr>
    <w:rPr>
      <w:rFonts w:eastAsia="Batang"/>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7963831">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683239564">
      <w:bodyDiv w:val="1"/>
      <w:marLeft w:val="0"/>
      <w:marRight w:val="0"/>
      <w:marTop w:val="0"/>
      <w:marBottom w:val="0"/>
      <w:divBdr>
        <w:top w:val="none" w:sz="0" w:space="0" w:color="auto"/>
        <w:left w:val="none" w:sz="0" w:space="0" w:color="auto"/>
        <w:bottom w:val="none" w:sz="0" w:space="0" w:color="auto"/>
        <w:right w:val="none" w:sz="0" w:space="0" w:color="auto"/>
      </w:divBdr>
    </w:div>
    <w:div w:id="713191125">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59257820">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252008646">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1250675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82286428">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2010280654">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4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PCDOCS://IDBDOCS/39826214/1" TargetMode="Externa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PCDOCS://IDBDOCS/39823463/1" TargetMode="Externa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yperlink" Target="PCDOCS://IDBDOCS/39823459/R"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royectomesoamerica.org/joomla/index.php?option=com_content&amp;view=article&amp;id=182&amp;Itemid=111" TargetMode="External"/><Relationship Id="rId1" Type="http://schemas.openxmlformats.org/officeDocument/2006/relationships/hyperlink" Target="http://idbdocs.iadb.org/WSDocs/getDocument.aspx?DOCNUM=3962138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A15514FEEEB6B45BA55A5F9BBF57957" ma:contentTypeVersion="0" ma:contentTypeDescription="A content type to manage public (operations) IDB documents" ma:contentTypeScope="" ma:versionID="e37af7b64583f7861e67a7e77877a2d9">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39823826</IDBDocs_x0020_Number>
    <Document_x0020_Author xmlns="9c571b2f-e523-4ab2-ba2e-09e151a03ef4">Elvira Mastache, Agustin</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HO-L1104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agustin elvira Mastache #2011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32F571C-79EA-484E-A837-C6813AF3F8DA}"/>
</file>

<file path=customXml/itemProps2.xml><?xml version="1.0" encoding="utf-8"?>
<ds:datastoreItem xmlns:ds="http://schemas.openxmlformats.org/officeDocument/2006/customXml" ds:itemID="{21CA539F-5B7C-4950-9C46-CF48EC892F42}"/>
</file>

<file path=customXml/itemProps3.xml><?xml version="1.0" encoding="utf-8"?>
<ds:datastoreItem xmlns:ds="http://schemas.openxmlformats.org/officeDocument/2006/customXml" ds:itemID="{E6B39E76-2D9A-473A-AAC3-EA9C949CD26C}"/>
</file>

<file path=customXml/itemProps4.xml><?xml version="1.0" encoding="utf-8"?>
<ds:datastoreItem xmlns:ds="http://schemas.openxmlformats.org/officeDocument/2006/customXml" ds:itemID="{9692904C-439A-460F-B8D0-252D48323B03}"/>
</file>

<file path=customXml/itemProps5.xml><?xml version="1.0" encoding="utf-8"?>
<ds:datastoreItem xmlns:ds="http://schemas.openxmlformats.org/officeDocument/2006/customXml" ds:itemID="{D81B13C7-44F4-4669-8C1C-46D9E69837B4}"/>
</file>

<file path=customXml/itemProps6.xml><?xml version="1.0" encoding="utf-8"?>
<ds:datastoreItem xmlns:ds="http://schemas.openxmlformats.org/officeDocument/2006/customXml" ds:itemID="{8671CF9B-9191-41F8-8BCD-5D01A142031E}"/>
</file>

<file path=docProps/app.xml><?xml version="1.0" encoding="utf-8"?>
<Properties xmlns="http://schemas.openxmlformats.org/officeDocument/2006/extended-properties" xmlns:vt="http://schemas.openxmlformats.org/officeDocument/2006/docPropsVTypes">
  <Template>Normal.dotm</Template>
  <TotalTime>0</TotalTime>
  <Pages>21</Pages>
  <Words>7738</Words>
  <Characters>44111</Characters>
  <Application>Microsoft Office Word</Application>
  <DocSecurity>0</DocSecurity>
  <Lines>367</Lines>
  <Paragraphs>103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DOCUMENTODEL BANCO INTERAMERICANO DE DESARROLLO</vt:lpstr>
      <vt:lpstr>DOCUMENTODEL BANCO INTERAMERICANO DE DESARROLLO</vt:lpstr>
    </vt:vector>
  </TitlesOfParts>
  <Company>Inter-American Development Bank</Company>
  <LinksUpToDate>false</LinksUpToDate>
  <CharactersWithSpaces>51746</CharactersWithSpaces>
  <SharedDoc>false</SharedDoc>
  <HLinks>
    <vt:vector size="66" baseType="variant">
      <vt:variant>
        <vt:i4>1179784</vt:i4>
      </vt:variant>
      <vt:variant>
        <vt:i4>6</vt:i4>
      </vt:variant>
      <vt:variant>
        <vt:i4>0</vt:i4>
      </vt:variant>
      <vt:variant>
        <vt:i4>5</vt:i4>
      </vt:variant>
      <vt:variant>
        <vt:lpwstr>C:\Documents and Settings\Users\Daniel Padin\AppData\Roaming\Microsoft\Word\Visión General del Modelo HDM4.docx</vt:lpwstr>
      </vt:variant>
      <vt:variant>
        <vt:lpwstr/>
      </vt:variant>
      <vt:variant>
        <vt:i4>4456564</vt:i4>
      </vt:variant>
      <vt:variant>
        <vt:i4>3</vt:i4>
      </vt:variant>
      <vt:variant>
        <vt:i4>0</vt:i4>
      </vt:variant>
      <vt:variant>
        <vt:i4>5</vt:i4>
      </vt:variant>
      <vt:variant>
        <vt:lpwstr>http://www.cvf.gov.ar/red_nacional.html</vt:lpwstr>
      </vt:variant>
      <vt:variant>
        <vt:lpwstr/>
      </vt:variant>
      <vt:variant>
        <vt:i4>3801150</vt:i4>
      </vt:variant>
      <vt:variant>
        <vt:i4>0</vt:i4>
      </vt:variant>
      <vt:variant>
        <vt:i4>0</vt:i4>
      </vt:variant>
      <vt:variant>
        <vt:i4>5</vt:i4>
      </vt:variant>
      <vt:variant>
        <vt:lpwstr>http://www.aacarreteras.org.ar/</vt:lpwstr>
      </vt:variant>
      <vt:variant>
        <vt:lpwstr/>
      </vt:variant>
      <vt:variant>
        <vt:i4>2883699</vt:i4>
      </vt:variant>
      <vt:variant>
        <vt:i4>21</vt:i4>
      </vt:variant>
      <vt:variant>
        <vt:i4>0</vt:i4>
      </vt:variant>
      <vt:variant>
        <vt:i4>5</vt:i4>
      </vt:variant>
      <vt:variant>
        <vt:lpwstr>http://www.un.org/es/roadsafety</vt:lpwstr>
      </vt:variant>
      <vt:variant>
        <vt:lpwstr/>
      </vt:variant>
      <vt:variant>
        <vt:i4>4653128</vt:i4>
      </vt:variant>
      <vt:variant>
        <vt:i4>18</vt:i4>
      </vt:variant>
      <vt:variant>
        <vt:i4>0</vt:i4>
      </vt:variant>
      <vt:variant>
        <vt:i4>5</vt:i4>
      </vt:variant>
      <vt:variant>
        <vt:lpwstr>http://www.irap.net/</vt:lpwstr>
      </vt:variant>
      <vt:variant>
        <vt:lpwstr/>
      </vt:variant>
      <vt:variant>
        <vt:i4>7536754</vt:i4>
      </vt:variant>
      <vt:variant>
        <vt:i4>15</vt:i4>
      </vt:variant>
      <vt:variant>
        <vt:i4>0</vt:i4>
      </vt:variant>
      <vt:variant>
        <vt:i4>5</vt:i4>
      </vt:variant>
      <vt:variant>
        <vt:lpwstr>http://www.planif-territorial.gov.ar/html/pet/</vt:lpwstr>
      </vt:variant>
      <vt:variant>
        <vt:lpwstr/>
      </vt:variant>
      <vt:variant>
        <vt:i4>4259931</vt:i4>
      </vt:variant>
      <vt:variant>
        <vt:i4>12</vt:i4>
      </vt:variant>
      <vt:variant>
        <vt:i4>0</vt:i4>
      </vt:variant>
      <vt:variant>
        <vt:i4>5</vt:i4>
      </vt:variant>
      <vt:variant>
        <vt:lpwstr>http://www.foroagroindustrial.org.ar/</vt:lpwstr>
      </vt:variant>
      <vt:variant>
        <vt:lpwstr/>
      </vt:variant>
      <vt:variant>
        <vt:i4>2687013</vt:i4>
      </vt:variant>
      <vt:variant>
        <vt:i4>9</vt:i4>
      </vt:variant>
      <vt:variant>
        <vt:i4>0</vt:i4>
      </vt:variant>
      <vt:variant>
        <vt:i4>5</vt:i4>
      </vt:variant>
      <vt:variant>
        <vt:lpwstr>http://www.vialidad.gov.ar/</vt:lpwstr>
      </vt:variant>
      <vt:variant>
        <vt:lpwstr/>
      </vt:variant>
      <vt:variant>
        <vt:i4>7143479</vt:i4>
      </vt:variant>
      <vt:variant>
        <vt:i4>6</vt:i4>
      </vt:variant>
      <vt:variant>
        <vt:i4>0</vt:i4>
      </vt:variant>
      <vt:variant>
        <vt:i4>5</vt:i4>
      </vt:variant>
      <vt:variant>
        <vt:lpwstr>http://www.minagri.gob.ar/</vt:lpwstr>
      </vt:variant>
      <vt:variant>
        <vt:lpwstr/>
      </vt:variant>
      <vt:variant>
        <vt:i4>1704006</vt:i4>
      </vt:variant>
      <vt:variant>
        <vt:i4>3</vt:i4>
      </vt:variant>
      <vt:variant>
        <vt:i4>0</vt:i4>
      </vt:variant>
      <vt:variant>
        <vt:i4>5</vt:i4>
      </vt:variant>
      <vt:variant>
        <vt:lpwstr>http://www.indec.gov.ar/</vt:lpwstr>
      </vt:variant>
      <vt:variant>
        <vt:lpwstr/>
      </vt:variant>
      <vt:variant>
        <vt:i4>1310791</vt:i4>
      </vt:variant>
      <vt:variant>
        <vt:i4>0</vt:i4>
      </vt:variant>
      <vt:variant>
        <vt:i4>0</vt:i4>
      </vt:variant>
      <vt:variant>
        <vt:i4>5</vt:i4>
      </vt:variant>
      <vt:variant>
        <vt:lpwstr>http://www.mecon.gov.ar/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EER3_ Plan de Monitoreo y Evaluacion </dc:title>
  <dc:creator>shakirahc</dc:creator>
  <cp:lastModifiedBy>IADB</cp:lastModifiedBy>
  <cp:revision>2</cp:revision>
  <cp:lastPrinted>2015-10-21T19:08:00Z</cp:lastPrinted>
  <dcterms:created xsi:type="dcterms:W3CDTF">2015-11-06T22:04:00Z</dcterms:created>
  <dcterms:modified xsi:type="dcterms:W3CDTF">2015-11-06T22:04:00Z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0x01010046CF21643EE8D14686A648AA6DAD089200DA15514FEEEB6B45BA55A5F9BBF57957</vt:lpwstr>
  </property>
  <property fmtid="{D5CDD505-2E9C-101B-9397-08002B2CF9AE}" pid="9" name="TaxKeywordTaxHTField">
    <vt:lpwstr/>
  </property>
  <property fmtid="{D5CDD505-2E9C-101B-9397-08002B2CF9AE}" pid="10" name="Series Operations IDB">
    <vt:lpwstr>5;#Unclassified|a6dff32e-d477-44cd-a56b-85efe9e0a56c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5;#Unclassified|a6dff32e-d477-44cd-a56b-85efe9e0a56c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6;#IDBDocs|cca77002-e150-4b2d-ab1f-1d7a7cdcae16</vt:lpwstr>
  </property>
</Properties>
</file>