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359" w:rsidRPr="00975F22" w:rsidRDefault="004E5359" w:rsidP="00975F22">
      <w:pPr>
        <w:spacing w:before="120" w:after="120"/>
        <w:jc w:val="both"/>
        <w:rPr>
          <w:b/>
          <w:bCs/>
          <w:lang w:val="en-US"/>
          <w:rPrChange w:id="0" w:author="Dianela Avila" w:date="2014-07-10T19:11:00Z">
            <w:rPr>
              <w:b/>
              <w:bCs/>
              <w:sz w:val="22"/>
              <w:lang w:val="en-US"/>
            </w:rPr>
          </w:rPrChange>
        </w:rPr>
        <w:pPrChange w:id="1" w:author="Dianela Avila" w:date="2014-07-10T19:11:00Z">
          <w:pPr>
            <w:jc w:val="center"/>
          </w:pPr>
        </w:pPrChange>
      </w:pPr>
      <w:r w:rsidRPr="00975F22">
        <w:rPr>
          <w:b/>
          <w:bCs/>
          <w:lang w:val="en-US"/>
          <w:rPrChange w:id="2" w:author="Dianela Avila" w:date="2014-07-10T19:11:00Z">
            <w:rPr>
              <w:b/>
              <w:bCs/>
              <w:sz w:val="22"/>
              <w:lang w:val="en-US"/>
            </w:rPr>
          </w:rPrChange>
        </w:rPr>
        <w:t>Barbados</w:t>
      </w:r>
    </w:p>
    <w:p w:rsidR="004E5359" w:rsidRPr="00975F22" w:rsidDel="00356967" w:rsidRDefault="004E5359" w:rsidP="00975F22">
      <w:pPr>
        <w:spacing w:before="120" w:after="120"/>
        <w:jc w:val="both"/>
        <w:rPr>
          <w:del w:id="3" w:author="Dianela Avila" w:date="2014-07-10T18:40:00Z"/>
          <w:b/>
          <w:bCs/>
          <w:lang w:val="en-US"/>
          <w:rPrChange w:id="4" w:author="Dianela Avila" w:date="2014-07-10T19:11:00Z">
            <w:rPr>
              <w:del w:id="5" w:author="Dianela Avila" w:date="2014-07-10T18:40:00Z"/>
              <w:b/>
              <w:bCs/>
              <w:sz w:val="22"/>
              <w:lang w:val="en-US"/>
            </w:rPr>
          </w:rPrChange>
        </w:rPr>
        <w:pPrChange w:id="6" w:author="Dianela Avila" w:date="2014-07-10T19:11:00Z">
          <w:pPr>
            <w:jc w:val="center"/>
          </w:pPr>
        </w:pPrChange>
      </w:pPr>
    </w:p>
    <w:p w:rsidR="004E5359" w:rsidRPr="00975F22" w:rsidRDefault="004E5359" w:rsidP="00975F22">
      <w:pPr>
        <w:spacing w:before="120" w:after="120"/>
        <w:jc w:val="both"/>
        <w:rPr>
          <w:b/>
          <w:bCs/>
          <w:lang w:val="en-US"/>
          <w:rPrChange w:id="7" w:author="Dianela Avila" w:date="2014-07-10T19:11:00Z">
            <w:rPr>
              <w:b/>
              <w:bCs/>
              <w:sz w:val="22"/>
              <w:lang w:val="en-US"/>
            </w:rPr>
          </w:rPrChange>
        </w:rPr>
        <w:pPrChange w:id="8" w:author="Dianela Avila" w:date="2014-07-10T19:11:00Z">
          <w:pPr>
            <w:jc w:val="center"/>
          </w:pPr>
        </w:pPrChange>
      </w:pPr>
      <w:r w:rsidRPr="00975F22">
        <w:rPr>
          <w:b/>
          <w:bCs/>
          <w:lang w:val="en-US"/>
          <w:rPrChange w:id="9" w:author="Dianela Avila" w:date="2014-07-10T19:11:00Z">
            <w:rPr>
              <w:b/>
              <w:bCs/>
              <w:sz w:val="22"/>
              <w:lang w:val="en-US"/>
            </w:rPr>
          </w:rPrChange>
        </w:rPr>
        <w:t>Implementation of the Emerging and Sustainable Cities Initiative (ESCI) in the city of Bridgetown</w:t>
      </w:r>
    </w:p>
    <w:p w:rsidR="004E5359" w:rsidRPr="00975F22" w:rsidDel="00094F56" w:rsidRDefault="004E5359" w:rsidP="00975F22">
      <w:pPr>
        <w:spacing w:before="120" w:after="120"/>
        <w:jc w:val="both"/>
        <w:rPr>
          <w:del w:id="10" w:author="Dianela Avila" w:date="2014-07-10T18:51:00Z"/>
          <w:b/>
          <w:bCs/>
          <w:lang w:val="en-US"/>
          <w:rPrChange w:id="11" w:author="Dianela Avila" w:date="2014-07-10T19:11:00Z">
            <w:rPr>
              <w:del w:id="12" w:author="Dianela Avila" w:date="2014-07-10T18:51:00Z"/>
              <w:b/>
              <w:bCs/>
              <w:sz w:val="22"/>
              <w:lang w:val="en-US"/>
            </w:rPr>
          </w:rPrChange>
        </w:rPr>
        <w:pPrChange w:id="13" w:author="Dianela Avila" w:date="2014-07-10T19:11:00Z">
          <w:pPr>
            <w:jc w:val="center"/>
          </w:pPr>
        </w:pPrChange>
      </w:pPr>
    </w:p>
    <w:p w:rsidR="00EB1BF9" w:rsidRPr="00975F22" w:rsidRDefault="00170C7E" w:rsidP="00975F22">
      <w:pPr>
        <w:spacing w:before="120" w:after="120"/>
        <w:jc w:val="both"/>
        <w:rPr>
          <w:rStyle w:val="Strong"/>
          <w:lang w:val="en-US"/>
          <w:rPrChange w:id="14" w:author="Dianela Avila" w:date="2014-07-10T19:11:00Z">
            <w:rPr>
              <w:rStyle w:val="Strong"/>
              <w:lang w:val="en-US"/>
            </w:rPr>
          </w:rPrChange>
        </w:rPr>
        <w:pPrChange w:id="15" w:author="Dianela Avila" w:date="2014-07-10T19:11:00Z">
          <w:pPr>
            <w:jc w:val="center"/>
          </w:pPr>
        </w:pPrChange>
      </w:pPr>
      <w:r w:rsidRPr="00975F22">
        <w:rPr>
          <w:rStyle w:val="Strong"/>
          <w:lang w:val="en-US"/>
          <w:rPrChange w:id="16" w:author="Dianela Avila" w:date="2014-07-10T19:11:00Z">
            <w:rPr>
              <w:rStyle w:val="Strong"/>
              <w:lang w:val="en-US"/>
            </w:rPr>
          </w:rPrChange>
        </w:rPr>
        <w:t>S</w:t>
      </w:r>
      <w:r w:rsidR="00EB1BF9" w:rsidRPr="00975F22">
        <w:rPr>
          <w:rStyle w:val="Strong"/>
          <w:lang w:val="en-US"/>
          <w:rPrChange w:id="17" w:author="Dianela Avila" w:date="2014-07-10T19:11:00Z">
            <w:rPr>
              <w:rStyle w:val="Strong"/>
              <w:lang w:val="en-US"/>
            </w:rPr>
          </w:rPrChange>
        </w:rPr>
        <w:t xml:space="preserve">upport to the </w:t>
      </w:r>
      <w:r w:rsidR="00CD5E39" w:rsidRPr="00975F22">
        <w:rPr>
          <w:rStyle w:val="Strong"/>
          <w:lang w:val="en-US"/>
          <w:rPrChange w:id="18" w:author="Dianela Avila" w:date="2014-07-10T19:11:00Z">
            <w:rPr>
              <w:rStyle w:val="Strong"/>
              <w:lang w:val="en-US"/>
            </w:rPr>
          </w:rPrChange>
        </w:rPr>
        <w:t>ESCI</w:t>
      </w:r>
      <w:r w:rsidR="00EB1BF9" w:rsidRPr="00975F22">
        <w:rPr>
          <w:rStyle w:val="Strong"/>
          <w:lang w:val="en-US"/>
          <w:rPrChange w:id="19" w:author="Dianela Avila" w:date="2014-07-10T19:11:00Z">
            <w:rPr>
              <w:rStyle w:val="Strong"/>
              <w:lang w:val="en-US"/>
            </w:rPr>
          </w:rPrChange>
        </w:rPr>
        <w:t xml:space="preserve"> implementation in Bridgetown</w:t>
      </w:r>
    </w:p>
    <w:p w:rsidR="00EB1BF9" w:rsidRPr="00975F22" w:rsidDel="00094F56" w:rsidRDefault="00EB1BF9" w:rsidP="00975F22">
      <w:pPr>
        <w:spacing w:before="120" w:after="120"/>
        <w:jc w:val="both"/>
        <w:rPr>
          <w:del w:id="20" w:author="Dianela Avila" w:date="2014-07-10T18:51:00Z"/>
          <w:b/>
          <w:bCs/>
          <w:lang w:val="en-US"/>
          <w:rPrChange w:id="21" w:author="Dianela Avila" w:date="2014-07-10T19:11:00Z">
            <w:rPr>
              <w:del w:id="22" w:author="Dianela Avila" w:date="2014-07-10T18:51:00Z"/>
              <w:b/>
              <w:bCs/>
              <w:sz w:val="22"/>
              <w:lang w:val="en-US"/>
            </w:rPr>
          </w:rPrChange>
        </w:rPr>
        <w:pPrChange w:id="23" w:author="Dianela Avila" w:date="2014-07-10T19:11:00Z">
          <w:pPr>
            <w:jc w:val="center"/>
          </w:pPr>
        </w:pPrChange>
      </w:pPr>
    </w:p>
    <w:p w:rsidR="004E5359" w:rsidRPr="00975F22" w:rsidRDefault="004E5359" w:rsidP="00975F22">
      <w:pPr>
        <w:spacing w:before="120" w:after="120"/>
        <w:jc w:val="both"/>
        <w:rPr>
          <w:b/>
          <w:bCs/>
          <w:lang w:val="en-US"/>
          <w:rPrChange w:id="24" w:author="Dianela Avila" w:date="2014-07-10T19:11:00Z">
            <w:rPr>
              <w:b/>
              <w:bCs/>
              <w:sz w:val="22"/>
              <w:lang w:val="en-US"/>
            </w:rPr>
          </w:rPrChange>
        </w:rPr>
        <w:pPrChange w:id="25" w:author="Dianela Avila" w:date="2014-07-10T19:11:00Z">
          <w:pPr>
            <w:jc w:val="center"/>
          </w:pPr>
        </w:pPrChange>
      </w:pPr>
      <w:r w:rsidRPr="00975F22">
        <w:rPr>
          <w:b/>
          <w:bCs/>
          <w:lang w:val="en-US"/>
          <w:rPrChange w:id="26" w:author="Dianela Avila" w:date="2014-07-10T19:11:00Z">
            <w:rPr>
              <w:b/>
              <w:bCs/>
              <w:sz w:val="22"/>
              <w:lang w:val="en-US"/>
            </w:rPr>
          </w:rPrChange>
        </w:rPr>
        <w:t>Individual Local Consultant</w:t>
      </w:r>
    </w:p>
    <w:p w:rsidR="004E5359" w:rsidRPr="00975F22" w:rsidDel="00094F56" w:rsidRDefault="004E5359" w:rsidP="00586BFC">
      <w:pPr>
        <w:spacing w:before="120" w:after="120"/>
        <w:jc w:val="both"/>
        <w:rPr>
          <w:del w:id="27" w:author="Dianela Avila" w:date="2014-07-10T18:51:00Z"/>
          <w:b/>
          <w:bCs/>
          <w:lang w:val="en-US"/>
          <w:rPrChange w:id="28" w:author="Dianela Avila" w:date="2014-07-10T19:11:00Z">
            <w:rPr>
              <w:del w:id="29" w:author="Dianela Avila" w:date="2014-07-10T18:51:00Z"/>
              <w:b/>
              <w:bCs/>
              <w:sz w:val="22"/>
              <w:lang w:val="en-US"/>
            </w:rPr>
          </w:rPrChange>
        </w:rPr>
        <w:pPrChange w:id="30" w:author="Dianela Avila" w:date="2014-07-10T19:16:00Z">
          <w:pPr>
            <w:jc w:val="center"/>
          </w:pPr>
        </w:pPrChange>
      </w:pPr>
    </w:p>
    <w:p w:rsidR="004E5359" w:rsidRPr="00975F22" w:rsidDel="00094F56" w:rsidRDefault="004E5359" w:rsidP="00586BFC">
      <w:pPr>
        <w:spacing w:before="120" w:after="120"/>
        <w:jc w:val="both"/>
        <w:rPr>
          <w:del w:id="31" w:author="Dianela Avila" w:date="2014-07-10T18:51:00Z"/>
          <w:b/>
          <w:bCs/>
          <w:lang w:val="en-US"/>
          <w:rPrChange w:id="32" w:author="Dianela Avila" w:date="2014-07-10T19:11:00Z">
            <w:rPr>
              <w:del w:id="33" w:author="Dianela Avila" w:date="2014-07-10T18:51:00Z"/>
              <w:b/>
              <w:bCs/>
              <w:sz w:val="22"/>
              <w:lang w:val="en-US"/>
            </w:rPr>
          </w:rPrChange>
        </w:rPr>
        <w:pPrChange w:id="34" w:author="Dianela Avila" w:date="2014-07-10T19:16:00Z">
          <w:pPr>
            <w:jc w:val="center"/>
          </w:pPr>
        </w:pPrChange>
      </w:pPr>
    </w:p>
    <w:p w:rsidR="004E5359" w:rsidRPr="00975F22" w:rsidDel="00975F22" w:rsidRDefault="004E5359" w:rsidP="00586BFC">
      <w:pPr>
        <w:spacing w:before="120" w:after="120"/>
        <w:jc w:val="both"/>
        <w:rPr>
          <w:del w:id="35" w:author="Dianela Avila" w:date="2014-07-10T19:12:00Z"/>
          <w:b/>
          <w:bCs/>
          <w:lang w:val="en-US"/>
          <w:rPrChange w:id="36" w:author="Dianela Avila" w:date="2014-07-10T19:11:00Z">
            <w:rPr>
              <w:del w:id="37" w:author="Dianela Avila" w:date="2014-07-10T19:12:00Z"/>
              <w:b/>
              <w:bCs/>
              <w:sz w:val="22"/>
              <w:lang w:val="en-US"/>
            </w:rPr>
          </w:rPrChange>
        </w:rPr>
        <w:pPrChange w:id="38" w:author="Dianela Avila" w:date="2014-07-10T19:16:00Z">
          <w:pPr>
            <w:jc w:val="center"/>
          </w:pPr>
        </w:pPrChange>
      </w:pPr>
      <w:r w:rsidRPr="00975F22">
        <w:rPr>
          <w:b/>
          <w:bCs/>
          <w:lang w:val="en-US"/>
          <w:rPrChange w:id="39" w:author="Dianela Avila" w:date="2014-07-10T19:11:00Z">
            <w:rPr>
              <w:b/>
              <w:bCs/>
              <w:sz w:val="22"/>
              <w:lang w:val="en-US"/>
            </w:rPr>
          </w:rPrChange>
        </w:rPr>
        <w:t>TERMS OF REFERENCE</w:t>
      </w:r>
    </w:p>
    <w:p w:rsidR="004E5359" w:rsidDel="00975F22" w:rsidRDefault="004E5359" w:rsidP="00586BFC">
      <w:pPr>
        <w:spacing w:before="120" w:after="120"/>
        <w:jc w:val="both"/>
        <w:rPr>
          <w:del w:id="40" w:author="Dianela Avila" w:date="2014-07-10T19:10:00Z"/>
        </w:rPr>
        <w:pPrChange w:id="41" w:author="Dianela Avila" w:date="2014-07-10T19:16:00Z">
          <w:pPr/>
        </w:pPrChange>
      </w:pPr>
    </w:p>
    <w:p w:rsidR="004E5359" w:rsidDel="00975F22" w:rsidRDefault="004E5359" w:rsidP="00586BFC">
      <w:pPr>
        <w:spacing w:before="120"/>
        <w:rPr>
          <w:del w:id="42" w:author="Dianela Avila" w:date="2014-07-10T19:10:00Z"/>
        </w:rPr>
        <w:pPrChange w:id="43" w:author="Dianela Avila" w:date="2014-07-10T19:16:00Z">
          <w:pPr/>
        </w:pPrChange>
      </w:pPr>
    </w:p>
    <w:p w:rsidR="00975F22" w:rsidRDefault="00975F22" w:rsidP="00586BFC">
      <w:pPr>
        <w:spacing w:before="120"/>
        <w:rPr>
          <w:ins w:id="44" w:author="Dianela Avila" w:date="2014-07-10T19:12:00Z"/>
          <w:lang w:val="en-US"/>
        </w:rPr>
        <w:pPrChange w:id="45" w:author="Dianela Avila" w:date="2014-07-10T19:16:00Z">
          <w:pPr/>
        </w:pPrChange>
      </w:pPr>
    </w:p>
    <w:p w:rsidR="00975F22" w:rsidRDefault="00975F22" w:rsidP="00586BFC">
      <w:pPr>
        <w:spacing w:before="120"/>
        <w:rPr>
          <w:ins w:id="46" w:author="Dianela Avila" w:date="2014-07-10T19:12:00Z"/>
          <w:lang w:val="en-US"/>
        </w:rPr>
        <w:sectPr w:rsidR="00975F22" w:rsidSect="00F76320">
          <w:headerReference w:type="even" r:id="rId9"/>
          <w:headerReference w:type="default" r:id="rId10"/>
          <w:headerReference w:type="first" r:id="rId11"/>
          <w:type w:val="continuous"/>
          <w:pgSz w:w="12240" w:h="15840" w:code="1"/>
          <w:pgMar w:top="1440" w:right="1440" w:bottom="1440" w:left="1797" w:header="720" w:footer="720" w:gutter="0"/>
          <w:cols w:space="720"/>
          <w:titlePg/>
          <w:docGrid w:linePitch="360"/>
        </w:sectPr>
        <w:pPrChange w:id="48" w:author="Dianela Avila" w:date="2014-07-10T19:16:00Z">
          <w:pPr/>
        </w:pPrChange>
      </w:pPr>
    </w:p>
    <w:p w:rsidR="004E5359" w:rsidRPr="00975F22" w:rsidRDefault="004E5359" w:rsidP="00975F22">
      <w:pPr>
        <w:pStyle w:val="Chapter"/>
        <w:rPr>
          <w:rPrChange w:id="49" w:author="Dianela Avila" w:date="2014-07-10T19:11:00Z">
            <w:rPr>
              <w:b/>
              <w:bCs/>
              <w:sz w:val="22"/>
              <w:lang w:val="en-US"/>
            </w:rPr>
          </w:rPrChange>
        </w:rPr>
        <w:pPrChange w:id="50" w:author="Dianela Avila" w:date="2014-07-10T19:12:00Z">
          <w:pPr>
            <w:jc w:val="both"/>
          </w:pPr>
        </w:pPrChange>
      </w:pPr>
      <w:r w:rsidRPr="00975F22">
        <w:rPr>
          <w:rPrChange w:id="51" w:author="Dianela Avila" w:date="2014-07-10T19:11:00Z">
            <w:rPr>
              <w:b/>
              <w:bCs/>
              <w:sz w:val="22"/>
              <w:lang w:val="en-US"/>
            </w:rPr>
          </w:rPrChange>
        </w:rPr>
        <w:t>Background</w:t>
      </w:r>
      <w:bookmarkStart w:id="52" w:name="_GoBack"/>
      <w:bookmarkEnd w:id="52"/>
    </w:p>
    <w:p w:rsidR="004E5359" w:rsidRPr="00975F22" w:rsidDel="005B3486" w:rsidRDefault="004E5359" w:rsidP="00975F22">
      <w:pPr>
        <w:pStyle w:val="Paragraph"/>
        <w:rPr>
          <w:del w:id="53" w:author="Dianela Avila" w:date="2014-07-10T19:10:00Z"/>
          <w:lang w:val="en-US"/>
          <w:rPrChange w:id="54" w:author="Dianela Avila" w:date="2014-07-10T19:11:00Z">
            <w:rPr>
              <w:del w:id="55" w:author="Dianela Avila" w:date="2014-07-10T19:10:00Z"/>
              <w:b/>
              <w:bCs/>
              <w:sz w:val="22"/>
              <w:lang w:val="en-US"/>
            </w:rPr>
          </w:rPrChange>
        </w:rPr>
        <w:pPrChange w:id="56" w:author="Dianela Avila" w:date="2014-07-10T19:12:00Z">
          <w:pPr>
            <w:jc w:val="both"/>
          </w:pPr>
        </w:pPrChange>
      </w:pPr>
    </w:p>
    <w:p w:rsidR="004E5359" w:rsidRPr="00975F22" w:rsidRDefault="004E5359" w:rsidP="00975F22">
      <w:pPr>
        <w:pStyle w:val="Paragraph"/>
        <w:rPr>
          <w:lang w:val="en-US"/>
          <w:rPrChange w:id="57" w:author="Dianela Avila" w:date="2014-07-10T19:11:00Z">
            <w:rPr>
              <w:bCs/>
              <w:sz w:val="22"/>
              <w:lang w:val="en-US"/>
            </w:rPr>
          </w:rPrChange>
        </w:rPr>
        <w:pPrChange w:id="58" w:author="Dianela Avila" w:date="2014-07-10T19:12:00Z">
          <w:pPr>
            <w:jc w:val="both"/>
          </w:pPr>
        </w:pPrChange>
      </w:pPr>
      <w:r w:rsidRPr="00975F22">
        <w:rPr>
          <w:lang w:val="en-US"/>
          <w:rPrChange w:id="59" w:author="Dianela Avila" w:date="2014-07-10T19:11:00Z">
            <w:rPr>
              <w:bCs/>
              <w:sz w:val="22"/>
              <w:lang w:val="en-US"/>
            </w:rPr>
          </w:rPrChange>
        </w:rPr>
        <w:t xml:space="preserve">The Emerging and Sustainable Cities Initiative (ESCI) employs a multidisciplinary approach to addressing the challenges facing the urban areas of LAC, integrating environmental sustainability, comprehensive urban development, fiscal sustainability and good governance. </w:t>
      </w:r>
    </w:p>
    <w:p w:rsidR="004E5359" w:rsidRPr="00975F22" w:rsidDel="005B3486" w:rsidRDefault="004E5359" w:rsidP="00975F22">
      <w:pPr>
        <w:pStyle w:val="Paragraph"/>
        <w:rPr>
          <w:del w:id="60" w:author="Dianela Avila" w:date="2014-07-10T19:10:00Z"/>
          <w:lang w:val="en-US"/>
          <w:rPrChange w:id="61" w:author="Dianela Avila" w:date="2014-07-10T19:11:00Z">
            <w:rPr>
              <w:del w:id="62" w:author="Dianela Avila" w:date="2014-07-10T19:10:00Z"/>
              <w:bCs/>
              <w:sz w:val="22"/>
              <w:lang w:val="en-US"/>
            </w:rPr>
          </w:rPrChange>
        </w:rPr>
        <w:pPrChange w:id="63" w:author="Dianela Avila" w:date="2014-07-10T19:12:00Z">
          <w:pPr>
            <w:jc w:val="both"/>
          </w:pPr>
        </w:pPrChange>
      </w:pPr>
    </w:p>
    <w:p w:rsidR="004E5359" w:rsidRPr="00975F22" w:rsidRDefault="004E5359" w:rsidP="00975F22">
      <w:pPr>
        <w:pStyle w:val="Paragraph"/>
        <w:rPr>
          <w:lang w:val="en-US"/>
          <w:rPrChange w:id="64" w:author="Dianela Avila" w:date="2014-07-10T19:11:00Z">
            <w:rPr>
              <w:bCs/>
              <w:sz w:val="22"/>
              <w:lang w:val="en-US"/>
            </w:rPr>
          </w:rPrChange>
        </w:rPr>
        <w:pPrChange w:id="65" w:author="Dianela Avila" w:date="2014-07-10T19:12:00Z">
          <w:pPr>
            <w:jc w:val="both"/>
          </w:pPr>
        </w:pPrChange>
      </w:pPr>
      <w:r w:rsidRPr="00975F22">
        <w:rPr>
          <w:lang w:val="en-US"/>
          <w:rPrChange w:id="66" w:author="Dianela Avila" w:date="2014-07-10T19:11:00Z">
            <w:rPr>
              <w:bCs/>
              <w:sz w:val="22"/>
              <w:lang w:val="en-US"/>
            </w:rPr>
          </w:rPrChange>
        </w:rPr>
        <w:t xml:space="preserve">The ESCI </w:t>
      </w:r>
      <w:del w:id="67" w:author="Dianela Avila" w:date="2014-07-10T19:12:00Z">
        <w:r w:rsidRPr="00975F22" w:rsidDel="00975F22">
          <w:rPr>
            <w:lang w:val="en-US"/>
            <w:rPrChange w:id="68" w:author="Dianela Avila" w:date="2014-07-10T19:11:00Z">
              <w:rPr>
                <w:bCs/>
                <w:sz w:val="22"/>
                <w:lang w:val="en-US"/>
              </w:rPr>
            </w:rPrChange>
          </w:rPr>
          <w:delText xml:space="preserve"> </w:delText>
        </w:r>
      </w:del>
      <w:r w:rsidRPr="00975F22">
        <w:rPr>
          <w:lang w:val="en-US"/>
          <w:rPrChange w:id="69" w:author="Dianela Avila" w:date="2014-07-10T19:11:00Z">
            <w:rPr>
              <w:bCs/>
              <w:sz w:val="22"/>
              <w:lang w:val="en-US"/>
            </w:rPr>
          </w:rPrChange>
        </w:rPr>
        <w:t>provides a set of tools for intermediate cities to: (i) identify key bottlenecks that they may face in their path towards sustainability; (ii) weigh and prioritize the identified problems to guide investment decisions in the sectors that may generate more positive impacts; (iii) find specific adequate solutions according to their cost-benefit that would pave the road towards increasing sustainability. In addition, solutions should take into consideration different local sources to finance them as well as the institutional capacity for their implementation; and (iv) follow up progress and advances in closing gaps and reaching goals. The work culminates in an action plan for each city, related to the three dimensions.</w:t>
      </w:r>
    </w:p>
    <w:p w:rsidR="004E5359" w:rsidRPr="00975F22" w:rsidDel="005B3486" w:rsidRDefault="004E5359" w:rsidP="00975F22">
      <w:pPr>
        <w:pStyle w:val="Paragraph"/>
        <w:rPr>
          <w:del w:id="70" w:author="Dianela Avila" w:date="2014-07-10T19:10:00Z"/>
          <w:lang w:val="en-US"/>
          <w:rPrChange w:id="71" w:author="Dianela Avila" w:date="2014-07-10T19:11:00Z">
            <w:rPr>
              <w:del w:id="72" w:author="Dianela Avila" w:date="2014-07-10T19:10:00Z"/>
              <w:bCs/>
              <w:sz w:val="22"/>
              <w:lang w:val="en-US"/>
            </w:rPr>
          </w:rPrChange>
        </w:rPr>
        <w:pPrChange w:id="73" w:author="Dianela Avila" w:date="2014-07-10T19:12:00Z">
          <w:pPr>
            <w:jc w:val="both"/>
          </w:pPr>
        </w:pPrChange>
      </w:pPr>
    </w:p>
    <w:p w:rsidR="004E5359" w:rsidRPr="00975F22" w:rsidRDefault="004E5359" w:rsidP="00975F22">
      <w:pPr>
        <w:pStyle w:val="Paragraph"/>
        <w:rPr>
          <w:lang w:val="en-US"/>
          <w:rPrChange w:id="74" w:author="Dianela Avila" w:date="2014-07-10T19:11:00Z">
            <w:rPr>
              <w:bCs/>
              <w:sz w:val="22"/>
              <w:lang w:val="en-US"/>
            </w:rPr>
          </w:rPrChange>
        </w:rPr>
        <w:pPrChange w:id="75" w:author="Dianela Avila" w:date="2014-07-10T19:12:00Z">
          <w:pPr>
            <w:jc w:val="both"/>
          </w:pPr>
        </w:pPrChange>
      </w:pPr>
      <w:r w:rsidRPr="00975F22">
        <w:rPr>
          <w:lang w:val="en-US"/>
          <w:rPrChange w:id="76" w:author="Dianela Avila" w:date="2014-07-10T19:11:00Z">
            <w:rPr>
              <w:bCs/>
              <w:sz w:val="22"/>
              <w:lang w:val="en-US"/>
            </w:rPr>
          </w:rPrChange>
        </w:rPr>
        <w:t xml:space="preserve">The environmental and climate change dimension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4E5359" w:rsidRPr="00975F22" w:rsidDel="005B3486" w:rsidRDefault="004E5359" w:rsidP="00975F22">
      <w:pPr>
        <w:pStyle w:val="Paragraph"/>
        <w:rPr>
          <w:del w:id="77" w:author="Dianela Avila" w:date="2014-07-10T19:10:00Z"/>
          <w:lang w:val="en-US"/>
          <w:rPrChange w:id="78" w:author="Dianela Avila" w:date="2014-07-10T19:11:00Z">
            <w:rPr>
              <w:del w:id="79" w:author="Dianela Avila" w:date="2014-07-10T19:10:00Z"/>
              <w:bCs/>
              <w:sz w:val="22"/>
              <w:lang w:val="en-US"/>
            </w:rPr>
          </w:rPrChange>
        </w:rPr>
        <w:pPrChange w:id="80" w:author="Dianela Avila" w:date="2014-07-10T19:12:00Z">
          <w:pPr>
            <w:jc w:val="both"/>
          </w:pPr>
        </w:pPrChange>
      </w:pPr>
    </w:p>
    <w:p w:rsidR="004E5359" w:rsidRPr="00975F22" w:rsidRDefault="004E5359" w:rsidP="00975F22">
      <w:pPr>
        <w:pStyle w:val="Paragraph"/>
        <w:rPr>
          <w:lang w:val="en-US"/>
          <w:rPrChange w:id="81" w:author="Dianela Avila" w:date="2014-07-10T19:11:00Z">
            <w:rPr>
              <w:bCs/>
              <w:sz w:val="22"/>
              <w:lang w:val="en-US"/>
            </w:rPr>
          </w:rPrChange>
        </w:rPr>
        <w:pPrChange w:id="82" w:author="Dianela Avila" w:date="2014-07-10T19:12:00Z">
          <w:pPr>
            <w:jc w:val="both"/>
          </w:pPr>
        </w:pPrChange>
      </w:pPr>
      <w:r w:rsidRPr="00975F22">
        <w:rPr>
          <w:lang w:val="en-US"/>
          <w:rPrChange w:id="83" w:author="Dianela Avila" w:date="2014-07-10T19:11:00Z">
            <w:rPr>
              <w:bCs/>
              <w:sz w:val="22"/>
              <w:lang w:val="en-US"/>
            </w:rPr>
          </w:rPrChange>
        </w:rPr>
        <w:t xml:space="preserve">The urban development dimension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4E5359" w:rsidRPr="00975F22" w:rsidDel="005B3486" w:rsidRDefault="004E5359" w:rsidP="00975F22">
      <w:pPr>
        <w:pStyle w:val="Paragraph"/>
        <w:rPr>
          <w:del w:id="84" w:author="Dianela Avila" w:date="2014-07-10T19:10:00Z"/>
          <w:lang w:val="en-US"/>
          <w:rPrChange w:id="85" w:author="Dianela Avila" w:date="2014-07-10T19:11:00Z">
            <w:rPr>
              <w:del w:id="86" w:author="Dianela Avila" w:date="2014-07-10T19:10:00Z"/>
              <w:bCs/>
              <w:sz w:val="22"/>
              <w:lang w:val="en-US"/>
            </w:rPr>
          </w:rPrChange>
        </w:rPr>
        <w:pPrChange w:id="87" w:author="Dianela Avila" w:date="2014-07-10T19:12:00Z">
          <w:pPr>
            <w:jc w:val="both"/>
          </w:pPr>
        </w:pPrChange>
      </w:pPr>
    </w:p>
    <w:p w:rsidR="004E5359" w:rsidRPr="00975F22" w:rsidRDefault="004E5359" w:rsidP="00975F22">
      <w:pPr>
        <w:pStyle w:val="Paragraph"/>
        <w:rPr>
          <w:lang w:val="en-US"/>
          <w:rPrChange w:id="88" w:author="Dianela Avila" w:date="2014-07-10T19:11:00Z">
            <w:rPr>
              <w:bCs/>
              <w:sz w:val="22"/>
              <w:lang w:val="en-US"/>
            </w:rPr>
          </w:rPrChange>
        </w:rPr>
        <w:pPrChange w:id="89" w:author="Dianela Avila" w:date="2014-07-10T19:12:00Z">
          <w:pPr>
            <w:jc w:val="both"/>
          </w:pPr>
        </w:pPrChange>
      </w:pPr>
      <w:r w:rsidRPr="00975F22">
        <w:rPr>
          <w:lang w:val="en-US"/>
          <w:rPrChange w:id="90" w:author="Dianela Avila" w:date="2014-07-10T19:11:00Z">
            <w:rPr>
              <w:bCs/>
              <w:sz w:val="22"/>
              <w:lang w:val="en-US"/>
            </w:rPr>
          </w:rPrChange>
        </w:rPr>
        <w:t>The fiscal sustainability dimension is related to the ability of local governments to prioritize and finance needed investments, fund and maintain their urban and social services, adequately control their expenditures and debt, and make decisions in a transparent manner.</w:t>
      </w:r>
    </w:p>
    <w:p w:rsidR="004E5359" w:rsidRPr="00975F22" w:rsidDel="005B3486" w:rsidRDefault="004E5359" w:rsidP="00975F22">
      <w:pPr>
        <w:pStyle w:val="Paragraph"/>
        <w:rPr>
          <w:del w:id="91" w:author="Dianela Avila" w:date="2014-07-10T19:10:00Z"/>
          <w:rPrChange w:id="92" w:author="Dianela Avila" w:date="2014-07-10T19:13:00Z">
            <w:rPr>
              <w:del w:id="93" w:author="Dianela Avila" w:date="2014-07-10T19:10:00Z"/>
              <w:bCs/>
              <w:sz w:val="22"/>
              <w:lang w:val="en-US"/>
            </w:rPr>
          </w:rPrChange>
        </w:rPr>
        <w:pPrChange w:id="94" w:author="Dianela Avila" w:date="2014-07-10T19:13:00Z">
          <w:pPr>
            <w:jc w:val="both"/>
          </w:pPr>
        </w:pPrChange>
      </w:pPr>
    </w:p>
    <w:p w:rsidR="004E5359" w:rsidRPr="00975F22" w:rsidDel="00975F22" w:rsidRDefault="004E5359" w:rsidP="00975F22">
      <w:pPr>
        <w:pStyle w:val="Paragraph"/>
        <w:rPr>
          <w:del w:id="95" w:author="Dianela Avila" w:date="2014-07-10T19:13:00Z"/>
          <w:rPrChange w:id="96" w:author="Dianela Avila" w:date="2014-07-10T19:13:00Z">
            <w:rPr>
              <w:del w:id="97" w:author="Dianela Avila" w:date="2014-07-10T19:13:00Z"/>
              <w:lang w:val="en-US"/>
            </w:rPr>
          </w:rPrChange>
        </w:rPr>
        <w:pPrChange w:id="98" w:author="Dianela Avila" w:date="2014-07-10T19:13:00Z">
          <w:pPr>
            <w:spacing w:before="120" w:after="120"/>
            <w:jc w:val="both"/>
          </w:pPr>
        </w:pPrChange>
      </w:pPr>
      <w:r w:rsidRPr="00975F22">
        <w:rPr>
          <w:rPrChange w:id="99" w:author="Dianela Avila" w:date="2014-07-10T19:13:00Z">
            <w:rPr>
              <w:bCs/>
              <w:sz w:val="22"/>
              <w:lang w:val="en-US"/>
            </w:rPr>
          </w:rPrChange>
        </w:rPr>
        <w:t>As explained above, the Initiative consists of five phases: preparation (Phase 0), analysis and diagnosis (Phase 1), prioritization (Phase 2), development of solutions (Phase 3), action plan and its implementation (Phase 4), and monitoring (Phase 5). One of the major activities of the analysis and diagnosis phase is the collection of data to complete the ESCI’s set of 117 indicators of sustainable urban development for the city. A local consultant is contracted in each city to collect the data needed for the diagnosis, working with local and national institutions and independently researching secondary or tertiary (e.g. interview) source data as needed.</w:t>
      </w:r>
    </w:p>
    <w:p w:rsidR="00975F22" w:rsidRPr="00975F22" w:rsidRDefault="00975F22" w:rsidP="00975F22">
      <w:pPr>
        <w:pStyle w:val="Paragraph"/>
        <w:rPr>
          <w:ins w:id="100" w:author="Dianela Avila" w:date="2014-07-10T19:13:00Z"/>
          <w:rPrChange w:id="101" w:author="Dianela Avila" w:date="2014-07-10T19:13:00Z">
            <w:rPr>
              <w:ins w:id="102" w:author="Dianela Avila" w:date="2014-07-10T19:13:00Z"/>
              <w:bCs/>
              <w:sz w:val="22"/>
              <w:lang w:val="en-US"/>
            </w:rPr>
          </w:rPrChange>
        </w:rPr>
        <w:pPrChange w:id="103" w:author="Dianela Avila" w:date="2014-07-10T19:13:00Z">
          <w:pPr>
            <w:jc w:val="both"/>
          </w:pPr>
        </w:pPrChange>
      </w:pPr>
    </w:p>
    <w:p w:rsidR="004E5359" w:rsidRPr="00975F22" w:rsidDel="005B3486" w:rsidRDefault="004E5359" w:rsidP="00975F22">
      <w:pPr>
        <w:pStyle w:val="Paragraph"/>
        <w:rPr>
          <w:del w:id="104" w:author="Dianela Avila" w:date="2014-07-10T19:10:00Z"/>
          <w:rPrChange w:id="105" w:author="Dianela Avila" w:date="2014-07-10T19:13:00Z">
            <w:rPr>
              <w:del w:id="106" w:author="Dianela Avila" w:date="2014-07-10T19:10:00Z"/>
              <w:bCs/>
              <w:sz w:val="22"/>
              <w:lang w:val="en-US"/>
            </w:rPr>
          </w:rPrChange>
        </w:rPr>
        <w:pPrChange w:id="107" w:author="Dianela Avila" w:date="2014-07-10T19:13:00Z">
          <w:pPr>
            <w:jc w:val="both"/>
          </w:pPr>
        </w:pPrChange>
      </w:pPr>
    </w:p>
    <w:p w:rsidR="004E5359" w:rsidRPr="00975F22" w:rsidDel="00975F22" w:rsidRDefault="004E5359" w:rsidP="00975F22">
      <w:pPr>
        <w:pStyle w:val="Paragraph"/>
        <w:rPr>
          <w:del w:id="108" w:author="Dianela Avila" w:date="2014-07-10T19:12:00Z"/>
          <w:rPrChange w:id="109" w:author="Dianela Avila" w:date="2014-07-10T19:13:00Z">
            <w:rPr>
              <w:del w:id="110" w:author="Dianela Avila" w:date="2014-07-10T19:12:00Z"/>
              <w:bCs/>
              <w:sz w:val="22"/>
              <w:lang w:val="en-US"/>
            </w:rPr>
          </w:rPrChange>
        </w:rPr>
        <w:pPrChange w:id="111" w:author="Dianela Avila" w:date="2014-07-10T19:13:00Z">
          <w:pPr>
            <w:jc w:val="both"/>
          </w:pPr>
        </w:pPrChange>
      </w:pPr>
      <w:r w:rsidRPr="00975F22">
        <w:rPr>
          <w:rPrChange w:id="112" w:author="Dianela Avila" w:date="2014-07-10T19:13:00Z">
            <w:rPr>
              <w:bCs/>
              <w:sz w:val="22"/>
              <w:lang w:val="en-US"/>
            </w:rPr>
          </w:rPrChange>
        </w:rPr>
        <w:lastRenderedPageBreak/>
        <w:t>The Initiative is currently initiating work in Bridgetown, Barbados. A local consultant is needed to help collect and organize the information needed for the assessment of the city.</w:t>
      </w:r>
    </w:p>
    <w:p w:rsidR="004E5359" w:rsidRPr="00975F22" w:rsidDel="00975F22" w:rsidRDefault="004E5359" w:rsidP="00975F22">
      <w:pPr>
        <w:pStyle w:val="Paragraph"/>
        <w:rPr>
          <w:del w:id="113" w:author="Dianela Avila" w:date="2014-07-10T19:10:00Z"/>
          <w:rPrChange w:id="114" w:author="Dianela Avila" w:date="2014-07-10T19:13:00Z">
            <w:rPr>
              <w:del w:id="115" w:author="Dianela Avila" w:date="2014-07-10T19:10:00Z"/>
              <w:lang w:val="en-US"/>
            </w:rPr>
          </w:rPrChange>
        </w:rPr>
        <w:pPrChange w:id="116" w:author="Dianela Avila" w:date="2014-07-10T19:13:00Z">
          <w:pPr>
            <w:spacing w:before="120" w:after="120"/>
            <w:jc w:val="both"/>
          </w:pPr>
        </w:pPrChange>
      </w:pPr>
    </w:p>
    <w:p w:rsidR="004E5359" w:rsidRPr="00975F22" w:rsidDel="00975F22" w:rsidRDefault="004E5359" w:rsidP="00975F22">
      <w:pPr>
        <w:pStyle w:val="Paragraph"/>
        <w:rPr>
          <w:del w:id="117" w:author="Dianela Avila" w:date="2014-07-10T19:10:00Z"/>
          <w:rPrChange w:id="118" w:author="Dianela Avila" w:date="2014-07-10T19:13:00Z">
            <w:rPr>
              <w:del w:id="119" w:author="Dianela Avila" w:date="2014-07-10T19:10:00Z"/>
              <w:bCs/>
              <w:lang w:val="en-US"/>
            </w:rPr>
          </w:rPrChange>
        </w:rPr>
        <w:pPrChange w:id="120" w:author="Dianela Avila" w:date="2014-07-10T19:13:00Z">
          <w:pPr>
            <w:spacing w:before="120" w:after="120"/>
            <w:jc w:val="both"/>
          </w:pPr>
        </w:pPrChange>
      </w:pPr>
    </w:p>
    <w:p w:rsidR="00975F22" w:rsidRPr="00975F22" w:rsidRDefault="00975F22" w:rsidP="00975F22">
      <w:pPr>
        <w:pStyle w:val="Paragraph"/>
        <w:rPr>
          <w:ins w:id="121" w:author="Dianela Avila" w:date="2014-07-10T19:13:00Z"/>
          <w:rPrChange w:id="122" w:author="Dianela Avila" w:date="2014-07-10T19:13:00Z">
            <w:rPr>
              <w:ins w:id="123" w:author="Dianela Avila" w:date="2014-07-10T19:13:00Z"/>
            </w:rPr>
          </w:rPrChange>
        </w:rPr>
        <w:pPrChange w:id="124" w:author="Dianela Avila" w:date="2014-07-10T19:13:00Z">
          <w:pPr>
            <w:jc w:val="both"/>
          </w:pPr>
        </w:pPrChange>
      </w:pPr>
    </w:p>
    <w:p w:rsidR="004E5359" w:rsidRPr="00975F22" w:rsidRDefault="004E5359" w:rsidP="00975F22">
      <w:pPr>
        <w:pStyle w:val="Chapter"/>
        <w:rPr>
          <w:rPrChange w:id="125" w:author="Dianela Avila" w:date="2014-07-10T19:11:00Z">
            <w:rPr>
              <w:b/>
              <w:bCs/>
              <w:sz w:val="22"/>
              <w:lang w:val="en-US"/>
            </w:rPr>
          </w:rPrChange>
        </w:rPr>
        <w:pPrChange w:id="126" w:author="Dianela Avila" w:date="2014-07-10T19:12:00Z">
          <w:pPr>
            <w:jc w:val="both"/>
          </w:pPr>
        </w:pPrChange>
      </w:pPr>
      <w:r w:rsidRPr="00975F22">
        <w:rPr>
          <w:rPrChange w:id="127" w:author="Dianela Avila" w:date="2014-07-10T19:11:00Z">
            <w:rPr>
              <w:b/>
              <w:bCs/>
              <w:sz w:val="22"/>
              <w:lang w:val="en-US"/>
            </w:rPr>
          </w:rPrChange>
        </w:rPr>
        <w:t>Consultancy objective</w:t>
      </w:r>
    </w:p>
    <w:p w:rsidR="004E5359" w:rsidRPr="00975F22" w:rsidDel="005B3486" w:rsidRDefault="004E5359" w:rsidP="00975F22">
      <w:pPr>
        <w:spacing w:before="120" w:after="120"/>
        <w:jc w:val="both"/>
        <w:rPr>
          <w:del w:id="128" w:author="Dianela Avila" w:date="2014-07-10T19:10:00Z"/>
          <w:b/>
          <w:bCs/>
          <w:lang w:val="en-US"/>
          <w:rPrChange w:id="129" w:author="Dianela Avila" w:date="2014-07-10T19:11:00Z">
            <w:rPr>
              <w:del w:id="130" w:author="Dianela Avila" w:date="2014-07-10T19:10:00Z"/>
              <w:b/>
              <w:bCs/>
              <w:sz w:val="22"/>
              <w:lang w:val="en-US"/>
            </w:rPr>
          </w:rPrChange>
        </w:rPr>
        <w:pPrChange w:id="131" w:author="Dianela Avila" w:date="2014-07-10T19:11:00Z">
          <w:pPr>
            <w:jc w:val="both"/>
          </w:pPr>
        </w:pPrChange>
      </w:pPr>
    </w:p>
    <w:p w:rsidR="004E5359" w:rsidRPr="00975F22" w:rsidRDefault="004E5359" w:rsidP="00975F22">
      <w:pPr>
        <w:pStyle w:val="Paragraph"/>
        <w:rPr>
          <w:lang w:val="en-US"/>
          <w:rPrChange w:id="132" w:author="Dianela Avila" w:date="2014-07-10T19:11:00Z">
            <w:rPr>
              <w:bCs/>
              <w:sz w:val="22"/>
              <w:lang w:val="en-US"/>
            </w:rPr>
          </w:rPrChange>
        </w:rPr>
        <w:pPrChange w:id="133" w:author="Dianela Avila" w:date="2014-07-10T19:13:00Z">
          <w:pPr>
            <w:jc w:val="both"/>
          </w:pPr>
        </w:pPrChange>
      </w:pPr>
      <w:r w:rsidRPr="00975F22">
        <w:rPr>
          <w:lang w:val="en-US"/>
          <w:rPrChange w:id="134" w:author="Dianela Avila" w:date="2014-07-10T19:11:00Z">
            <w:rPr>
              <w:bCs/>
              <w:sz w:val="22"/>
              <w:lang w:val="en-US"/>
            </w:rPr>
          </w:rPrChange>
        </w:rPr>
        <w:t>The objective of this consulting assignment is to support the Sustainable Emerging Cities Initiative’s Montego Bay team in collecting the data needed for diagnosis of Montego Bay’s sectors, working with relevant institutions and independently researching secondary or tertiary (e.g. interview) source data as needed.</w:t>
      </w:r>
    </w:p>
    <w:p w:rsidR="004E5359" w:rsidDel="00975F22" w:rsidRDefault="004E5359" w:rsidP="00975F22">
      <w:pPr>
        <w:spacing w:before="120" w:after="120"/>
        <w:jc w:val="both"/>
        <w:rPr>
          <w:del w:id="135" w:author="Dianela Avila" w:date="2014-07-10T19:10:00Z"/>
          <w:bCs/>
          <w:lang w:val="en-US"/>
        </w:rPr>
      </w:pPr>
    </w:p>
    <w:p w:rsidR="00975F22" w:rsidRDefault="00975F22" w:rsidP="00975F22">
      <w:pPr>
        <w:spacing w:before="120" w:after="120"/>
        <w:jc w:val="both"/>
        <w:rPr>
          <w:ins w:id="136" w:author="Dianela Avila" w:date="2014-07-10T19:13:00Z"/>
          <w:bCs/>
          <w:lang w:val="en-US"/>
        </w:rPr>
        <w:sectPr w:rsidR="00975F22" w:rsidSect="00F76320">
          <w:type w:val="continuous"/>
          <w:pgSz w:w="12240" w:h="15840" w:code="1"/>
          <w:pgMar w:top="1440" w:right="1440" w:bottom="1440" w:left="1797" w:header="720" w:footer="720" w:gutter="0"/>
          <w:cols w:space="720"/>
          <w:titlePg/>
          <w:docGrid w:linePitch="360"/>
        </w:sectPr>
      </w:pPr>
    </w:p>
    <w:p w:rsidR="00975F22" w:rsidRPr="00975F22" w:rsidRDefault="00975F22" w:rsidP="00975F22">
      <w:pPr>
        <w:pStyle w:val="Chapter"/>
        <w:rPr>
          <w:ins w:id="137" w:author="Dianela Avila" w:date="2014-07-10T19:13:00Z"/>
          <w:rPrChange w:id="138" w:author="Dianela Avila" w:date="2014-07-10T19:11:00Z">
            <w:rPr>
              <w:ins w:id="139" w:author="Dianela Avila" w:date="2014-07-10T19:13:00Z"/>
              <w:bCs/>
              <w:sz w:val="22"/>
              <w:lang w:val="en-US"/>
            </w:rPr>
          </w:rPrChange>
        </w:rPr>
        <w:pPrChange w:id="140" w:author="Dianela Avila" w:date="2014-07-10T19:13:00Z">
          <w:pPr>
            <w:jc w:val="both"/>
          </w:pPr>
        </w:pPrChange>
      </w:pPr>
      <w:ins w:id="141" w:author="Dianela Avila" w:date="2014-07-10T19:13:00Z">
        <w:r>
          <w:t>Main Activities</w:t>
        </w:r>
      </w:ins>
    </w:p>
    <w:p w:rsidR="004E5359" w:rsidRPr="00975F22" w:rsidDel="00975F22" w:rsidRDefault="004E5359" w:rsidP="00975F22">
      <w:pPr>
        <w:pStyle w:val="Paragraph"/>
        <w:rPr>
          <w:del w:id="142" w:author="Dianela Avila" w:date="2014-07-10T19:13:00Z"/>
          <w:rPrChange w:id="143" w:author="Dianela Avila" w:date="2014-07-10T19:11:00Z">
            <w:rPr>
              <w:del w:id="144" w:author="Dianela Avila" w:date="2014-07-10T19:13:00Z"/>
              <w:b/>
              <w:bCs/>
              <w:sz w:val="22"/>
            </w:rPr>
          </w:rPrChange>
        </w:rPr>
        <w:pPrChange w:id="145" w:author="Dianela Avila" w:date="2014-07-10T19:14:00Z">
          <w:pPr>
            <w:jc w:val="both"/>
          </w:pPr>
        </w:pPrChange>
      </w:pPr>
      <w:del w:id="146" w:author="Dianela Avila" w:date="2014-07-10T19:13:00Z">
        <w:r w:rsidRPr="00975F22" w:rsidDel="00975F22">
          <w:rPr>
            <w:rPrChange w:id="147" w:author="Dianela Avila" w:date="2014-07-10T19:11:00Z">
              <w:rPr>
                <w:b/>
                <w:bCs/>
                <w:sz w:val="22"/>
              </w:rPr>
            </w:rPrChange>
          </w:rPr>
          <w:delText>Main activities</w:delText>
        </w:r>
      </w:del>
    </w:p>
    <w:p w:rsidR="004E5359" w:rsidRPr="00975F22" w:rsidDel="005B3486" w:rsidRDefault="004E5359" w:rsidP="00975F22">
      <w:pPr>
        <w:pStyle w:val="Paragraph"/>
        <w:rPr>
          <w:del w:id="148" w:author="Dianela Avila" w:date="2014-07-10T19:10:00Z"/>
          <w:rPrChange w:id="149" w:author="Dianela Avila" w:date="2014-07-10T19:11:00Z">
            <w:rPr>
              <w:del w:id="150" w:author="Dianela Avila" w:date="2014-07-10T19:10:00Z"/>
            </w:rPr>
          </w:rPrChange>
        </w:rPr>
        <w:pPrChange w:id="151" w:author="Dianela Avila" w:date="2014-07-10T19:14:00Z">
          <w:pPr>
            <w:jc w:val="both"/>
          </w:pPr>
        </w:pPrChange>
      </w:pPr>
    </w:p>
    <w:p w:rsidR="004E5359" w:rsidRPr="00975F22" w:rsidRDefault="004E5359" w:rsidP="00975F22">
      <w:pPr>
        <w:pStyle w:val="Paragraph"/>
        <w:rPr>
          <w:rPrChange w:id="152" w:author="Dianela Avila" w:date="2014-07-10T19:11:00Z">
            <w:rPr>
              <w:bCs/>
              <w:sz w:val="22"/>
              <w:lang w:val="en-US"/>
            </w:rPr>
          </w:rPrChange>
        </w:rPr>
        <w:pPrChange w:id="153" w:author="Dianela Avila" w:date="2014-07-10T19:14:00Z">
          <w:pPr>
            <w:pStyle w:val="ListParagraph"/>
            <w:numPr>
              <w:numId w:val="46"/>
            </w:numPr>
            <w:ind w:left="720" w:hanging="360"/>
            <w:jc w:val="both"/>
          </w:pPr>
        </w:pPrChange>
      </w:pPr>
      <w:r w:rsidRPr="00975F22">
        <w:rPr>
          <w:rPrChange w:id="154" w:author="Dianela Avila" w:date="2014-07-10T19:11:00Z">
            <w:rPr>
              <w:bCs/>
              <w:sz w:val="22"/>
              <w:lang w:val="en-US"/>
            </w:rPr>
          </w:rPrChange>
        </w:rPr>
        <w:t>Research, collect and clean the data required to complete the ESCI’s set of (approximately 117) indicators for Bridgetown, Barbados, including the value, data source and year, political-administrative level of data, and any relevant notes on the particular methodology used, if applicable. Analyze relevancy of data to the ESCI indicators and perform appropriate calculations to transform the data into the indicators described in Annex 2 to the ESCI methodological guide, where relevant. Propose appropriate proxy indicators in cases where data is not available for the ESCI indicators.</w:t>
      </w:r>
    </w:p>
    <w:p w:rsidR="004E5359" w:rsidRPr="00975F22" w:rsidRDefault="004E5359" w:rsidP="00975F22">
      <w:pPr>
        <w:pStyle w:val="Paragraph"/>
        <w:rPr>
          <w:rPrChange w:id="155" w:author="Dianela Avila" w:date="2014-07-10T19:14:00Z">
            <w:rPr>
              <w:bCs/>
              <w:sz w:val="22"/>
              <w:lang w:val="en-US"/>
            </w:rPr>
          </w:rPrChange>
        </w:rPr>
        <w:pPrChange w:id="156" w:author="Dianela Avila" w:date="2014-07-10T19:14:00Z">
          <w:pPr>
            <w:pStyle w:val="ListParagraph"/>
            <w:numPr>
              <w:numId w:val="46"/>
            </w:numPr>
            <w:ind w:left="720" w:hanging="360"/>
            <w:jc w:val="both"/>
          </w:pPr>
        </w:pPrChange>
      </w:pPr>
      <w:r w:rsidRPr="00975F22">
        <w:rPr>
          <w:rPrChange w:id="157" w:author="Dianela Avila" w:date="2014-07-10T19:14:00Z">
            <w:rPr>
              <w:bCs/>
              <w:sz w:val="22"/>
              <w:lang w:val="en-US"/>
            </w:rPr>
          </w:rPrChange>
        </w:rPr>
        <w:t>Organize relevant data and qualitative information presented by IDB specialists, government or other local actors and other members of the ESCI Bridgetown team.</w:t>
      </w:r>
    </w:p>
    <w:p w:rsidR="004E5359" w:rsidRPr="00975F22" w:rsidRDefault="004E5359" w:rsidP="00975F22">
      <w:pPr>
        <w:pStyle w:val="Paragraph"/>
        <w:rPr>
          <w:rPrChange w:id="158" w:author="Dianela Avila" w:date="2014-07-10T19:14:00Z">
            <w:rPr>
              <w:bCs/>
              <w:sz w:val="22"/>
              <w:lang w:val="en-US"/>
            </w:rPr>
          </w:rPrChange>
        </w:rPr>
        <w:pPrChange w:id="159" w:author="Dianela Avila" w:date="2014-07-10T19:14:00Z">
          <w:pPr>
            <w:pStyle w:val="ListParagraph"/>
            <w:numPr>
              <w:numId w:val="46"/>
            </w:numPr>
            <w:ind w:left="720" w:hanging="360"/>
            <w:jc w:val="both"/>
          </w:pPr>
        </w:pPrChange>
      </w:pPr>
      <w:r w:rsidRPr="00975F22">
        <w:rPr>
          <w:rPrChange w:id="160" w:author="Dianela Avila" w:date="2014-07-10T19:14:00Z">
            <w:rPr>
              <w:bCs/>
              <w:sz w:val="22"/>
              <w:lang w:val="en-US"/>
            </w:rPr>
          </w:rPrChange>
        </w:rPr>
        <w:t>Assist in preparing reports based on collected data, specialist analysis, and/or meetings attended, as needed.</w:t>
      </w:r>
    </w:p>
    <w:p w:rsidR="004E5359" w:rsidRPr="00975F22" w:rsidRDefault="004E5359" w:rsidP="00975F22">
      <w:pPr>
        <w:pStyle w:val="Paragraph"/>
        <w:rPr>
          <w:rPrChange w:id="161" w:author="Dianela Avila" w:date="2014-07-10T19:14:00Z">
            <w:rPr>
              <w:bCs/>
              <w:sz w:val="22"/>
              <w:lang w:val="en-US"/>
            </w:rPr>
          </w:rPrChange>
        </w:rPr>
        <w:pPrChange w:id="162" w:author="Dianela Avila" w:date="2014-07-10T19:14:00Z">
          <w:pPr>
            <w:pStyle w:val="ListParagraph"/>
            <w:numPr>
              <w:numId w:val="46"/>
            </w:numPr>
            <w:ind w:left="720" w:hanging="360"/>
            <w:jc w:val="both"/>
          </w:pPr>
        </w:pPrChange>
      </w:pPr>
      <w:r w:rsidRPr="00975F22">
        <w:rPr>
          <w:rPrChange w:id="163" w:author="Dianela Avila" w:date="2014-07-10T19:14:00Z">
            <w:rPr>
              <w:bCs/>
              <w:sz w:val="22"/>
              <w:lang w:val="en-US"/>
            </w:rPr>
          </w:rPrChange>
        </w:rPr>
        <w:t>Prepare tables, charts, or other materials as needed for the presentation of information.</w:t>
      </w:r>
    </w:p>
    <w:p w:rsidR="004E5359" w:rsidRPr="00975F22" w:rsidRDefault="004E5359" w:rsidP="00975F22">
      <w:pPr>
        <w:pStyle w:val="Paragraph"/>
        <w:rPr>
          <w:rPrChange w:id="164" w:author="Dianela Avila" w:date="2014-07-10T19:14:00Z">
            <w:rPr>
              <w:bCs/>
              <w:sz w:val="22"/>
              <w:lang w:val="en-US"/>
            </w:rPr>
          </w:rPrChange>
        </w:rPr>
        <w:pPrChange w:id="165" w:author="Dianela Avila" w:date="2014-07-10T19:14:00Z">
          <w:pPr>
            <w:pStyle w:val="ListParagraph"/>
            <w:numPr>
              <w:numId w:val="46"/>
            </w:numPr>
            <w:ind w:left="720" w:hanging="360"/>
            <w:jc w:val="both"/>
          </w:pPr>
        </w:pPrChange>
      </w:pPr>
      <w:r w:rsidRPr="00975F22">
        <w:rPr>
          <w:rPrChange w:id="166" w:author="Dianela Avila" w:date="2014-07-10T19:14:00Z">
            <w:rPr>
              <w:bCs/>
              <w:sz w:val="22"/>
              <w:lang w:val="en-US"/>
            </w:rPr>
          </w:rPrChange>
        </w:rPr>
        <w:t>Coordinate the collection of data with other members of the ESCI Bridgetown team, including IDB specialists.</w:t>
      </w:r>
    </w:p>
    <w:p w:rsidR="004E5359" w:rsidRPr="00975F22" w:rsidRDefault="004E5359" w:rsidP="00975F22">
      <w:pPr>
        <w:pStyle w:val="Paragraph"/>
        <w:rPr>
          <w:rPrChange w:id="167" w:author="Dianela Avila" w:date="2014-07-10T19:14:00Z">
            <w:rPr>
              <w:bCs/>
              <w:sz w:val="22"/>
            </w:rPr>
          </w:rPrChange>
        </w:rPr>
        <w:pPrChange w:id="168" w:author="Dianela Avila" w:date="2014-07-10T19:14:00Z">
          <w:pPr>
            <w:pStyle w:val="ListParagraph"/>
            <w:numPr>
              <w:numId w:val="46"/>
            </w:numPr>
            <w:ind w:left="720" w:hanging="360"/>
            <w:jc w:val="both"/>
          </w:pPr>
        </w:pPrChange>
      </w:pPr>
      <w:r w:rsidRPr="00975F22">
        <w:rPr>
          <w:rPrChange w:id="169" w:author="Dianela Avila" w:date="2014-07-10T19:14:00Z">
            <w:rPr>
              <w:bCs/>
              <w:sz w:val="22"/>
              <w:lang w:val="en-US"/>
            </w:rPr>
          </w:rPrChange>
        </w:rPr>
        <w:t>Meet with national and local stakeholders in Bridgetown as needed to collect relevant information. Maintain record of meetings and information collected therein.</w:t>
      </w:r>
    </w:p>
    <w:p w:rsidR="004E5359" w:rsidRPr="00975F22" w:rsidRDefault="004E5359" w:rsidP="00975F22">
      <w:pPr>
        <w:pStyle w:val="Paragraph"/>
        <w:rPr>
          <w:rPrChange w:id="170" w:author="Dianela Avila" w:date="2014-07-10T19:14:00Z">
            <w:rPr>
              <w:bCs/>
              <w:sz w:val="22"/>
              <w:lang w:val="en-US"/>
            </w:rPr>
          </w:rPrChange>
        </w:rPr>
        <w:pPrChange w:id="171" w:author="Dianela Avila" w:date="2014-07-10T19:14:00Z">
          <w:pPr>
            <w:pStyle w:val="ListParagraph"/>
            <w:numPr>
              <w:numId w:val="46"/>
            </w:numPr>
            <w:ind w:left="720" w:hanging="360"/>
          </w:pPr>
        </w:pPrChange>
      </w:pPr>
      <w:r w:rsidRPr="00975F22">
        <w:rPr>
          <w:rPrChange w:id="172" w:author="Dianela Avila" w:date="2014-07-10T19:14:00Z">
            <w:rPr>
              <w:bCs/>
              <w:sz w:val="22"/>
              <w:lang w:val="en-US"/>
            </w:rPr>
          </w:rPrChange>
        </w:rPr>
        <w:t>Analyze data and data sources as needed to determine “stoplight color” classification for indicators in Bridgetown.</w:t>
      </w:r>
    </w:p>
    <w:p w:rsidR="004E5359" w:rsidRPr="00975F22" w:rsidRDefault="004E5359" w:rsidP="00975F22">
      <w:pPr>
        <w:pStyle w:val="Paragraph"/>
        <w:rPr>
          <w:rPrChange w:id="173" w:author="Dianela Avila" w:date="2014-07-10T19:14:00Z">
            <w:rPr>
              <w:bCs/>
              <w:sz w:val="22"/>
              <w:lang w:val="en-US"/>
            </w:rPr>
          </w:rPrChange>
        </w:rPr>
        <w:pPrChange w:id="174" w:author="Dianela Avila" w:date="2014-07-10T19:14:00Z">
          <w:pPr>
            <w:pStyle w:val="ListParagraph"/>
            <w:numPr>
              <w:numId w:val="46"/>
            </w:numPr>
            <w:ind w:left="720" w:hanging="360"/>
          </w:pPr>
        </w:pPrChange>
      </w:pPr>
      <w:r w:rsidRPr="00975F22">
        <w:rPr>
          <w:rPrChange w:id="175" w:author="Dianela Avila" w:date="2014-07-10T19:14:00Z">
            <w:rPr>
              <w:bCs/>
              <w:sz w:val="22"/>
              <w:lang w:val="en-US"/>
            </w:rPr>
          </w:rPrChange>
        </w:rPr>
        <w:t>Provide logistical support to the ESCI Bridgetown team, including working with the ESCI Bridgetown team leader and members, government counterparts, and other external actors to organize missions. This includes, but is not limited to, preparing terms of reference, scheduling the corresponding meetings; organizing events and procuring services from vendors, such as catering, meeting rooms, etc.; and drafting mission reports.</w:t>
      </w:r>
    </w:p>
    <w:p w:rsidR="004E5359" w:rsidRPr="00975F22" w:rsidRDefault="004E5359" w:rsidP="00975F22">
      <w:pPr>
        <w:pStyle w:val="Paragraph"/>
        <w:rPr>
          <w:rPrChange w:id="176" w:author="Dianela Avila" w:date="2014-07-10T19:14:00Z">
            <w:rPr>
              <w:bCs/>
              <w:sz w:val="22"/>
              <w:lang w:val="en-US"/>
            </w:rPr>
          </w:rPrChange>
        </w:rPr>
        <w:pPrChange w:id="177" w:author="Dianela Avila" w:date="2014-07-10T19:14:00Z">
          <w:pPr>
            <w:pStyle w:val="ListParagraph"/>
            <w:numPr>
              <w:numId w:val="46"/>
            </w:numPr>
            <w:ind w:left="720" w:hanging="360"/>
          </w:pPr>
        </w:pPrChange>
      </w:pPr>
      <w:r w:rsidRPr="00975F22">
        <w:rPr>
          <w:rPrChange w:id="178" w:author="Dianela Avila" w:date="2014-07-10T19:14:00Z">
            <w:rPr>
              <w:bCs/>
              <w:sz w:val="22"/>
              <w:lang w:val="en-US"/>
            </w:rPr>
          </w:rPrChange>
        </w:rPr>
        <w:t>Advise ESCI Bridgetown team on local matters, such as institutional framework, protocol, cost estimates, relevant current events, and government schedule.</w:t>
      </w:r>
    </w:p>
    <w:p w:rsidR="004E5359" w:rsidDel="00975F22" w:rsidRDefault="004E5359" w:rsidP="00975F22">
      <w:pPr>
        <w:spacing w:before="120" w:after="120"/>
        <w:jc w:val="both"/>
        <w:rPr>
          <w:del w:id="179" w:author="Dianela Avila" w:date="2014-07-10T19:10:00Z"/>
        </w:rPr>
      </w:pPr>
    </w:p>
    <w:p w:rsidR="00975F22" w:rsidRDefault="00975F22" w:rsidP="00975F22">
      <w:pPr>
        <w:spacing w:before="120" w:after="120"/>
        <w:jc w:val="both"/>
        <w:rPr>
          <w:ins w:id="180" w:author="Dianela Avila" w:date="2014-07-10T19:14:00Z"/>
        </w:rPr>
        <w:sectPr w:rsidR="00975F22" w:rsidSect="00F76320">
          <w:type w:val="continuous"/>
          <w:pgSz w:w="12240" w:h="15840" w:code="1"/>
          <w:pgMar w:top="1440" w:right="1440" w:bottom="1440" w:left="1797" w:header="720" w:footer="720" w:gutter="0"/>
          <w:cols w:space="720"/>
          <w:titlePg/>
          <w:docGrid w:linePitch="360"/>
        </w:sectPr>
      </w:pPr>
    </w:p>
    <w:p w:rsidR="004E5359" w:rsidDel="00975F22" w:rsidRDefault="004E5359" w:rsidP="00975F22">
      <w:pPr>
        <w:rPr>
          <w:del w:id="181" w:author="Dianela Avila" w:date="2014-07-10T19:10:00Z"/>
        </w:rPr>
      </w:pPr>
    </w:p>
    <w:p w:rsidR="004E5359" w:rsidRPr="00975F22" w:rsidRDefault="004E5359" w:rsidP="00975F22">
      <w:pPr>
        <w:pStyle w:val="Chapter"/>
        <w:rPr>
          <w:rPrChange w:id="182" w:author="Dianela Avila" w:date="2014-07-10T19:11:00Z">
            <w:rPr>
              <w:b/>
              <w:bCs/>
              <w:sz w:val="22"/>
              <w:lang w:val="en-US"/>
            </w:rPr>
          </w:rPrChange>
        </w:rPr>
        <w:pPrChange w:id="183" w:author="Dianela Avila" w:date="2014-07-10T19:14:00Z">
          <w:pPr>
            <w:jc w:val="both"/>
          </w:pPr>
        </w:pPrChange>
      </w:pPr>
      <w:r w:rsidRPr="00975F22">
        <w:rPr>
          <w:rPrChange w:id="184" w:author="Dianela Avila" w:date="2014-07-10T19:11:00Z">
            <w:rPr>
              <w:b/>
              <w:bCs/>
              <w:sz w:val="22"/>
              <w:lang w:val="en-US"/>
            </w:rPr>
          </w:rPrChange>
        </w:rPr>
        <w:t>Schedule of payment</w:t>
      </w:r>
    </w:p>
    <w:p w:rsidR="004E5359" w:rsidRPr="00975F22" w:rsidDel="005B3486" w:rsidRDefault="004E5359" w:rsidP="00975F22">
      <w:pPr>
        <w:pStyle w:val="Paragraph"/>
        <w:rPr>
          <w:del w:id="185" w:author="Dianela Avila" w:date="2014-07-10T19:11:00Z"/>
          <w:lang w:val="en-US"/>
          <w:rPrChange w:id="186" w:author="Dianela Avila" w:date="2014-07-10T19:11:00Z">
            <w:rPr>
              <w:del w:id="187" w:author="Dianela Avila" w:date="2014-07-10T19:11:00Z"/>
              <w:b/>
              <w:bCs/>
              <w:sz w:val="22"/>
              <w:lang w:val="en-US"/>
            </w:rPr>
          </w:rPrChange>
        </w:rPr>
        <w:pPrChange w:id="188" w:author="Dianela Avila" w:date="2014-07-10T19:14:00Z">
          <w:pPr>
            <w:jc w:val="both"/>
          </w:pPr>
        </w:pPrChange>
      </w:pPr>
    </w:p>
    <w:p w:rsidR="004E5359" w:rsidRPr="00975F22" w:rsidRDefault="004E5359" w:rsidP="00975F22">
      <w:pPr>
        <w:pStyle w:val="Paragraph"/>
        <w:rPr>
          <w:lang w:val="en-US"/>
          <w:rPrChange w:id="189" w:author="Dianela Avila" w:date="2014-07-10T19:11:00Z">
            <w:rPr>
              <w:bCs/>
              <w:sz w:val="22"/>
              <w:lang w:val="en-US"/>
            </w:rPr>
          </w:rPrChange>
        </w:rPr>
        <w:pPrChange w:id="190" w:author="Dianela Avila" w:date="2014-07-10T19:14:00Z">
          <w:pPr>
            <w:jc w:val="both"/>
          </w:pPr>
        </w:pPrChange>
      </w:pPr>
      <w:r w:rsidRPr="00975F22">
        <w:rPr>
          <w:lang w:val="en-US"/>
          <w:rPrChange w:id="191" w:author="Dianela Avila" w:date="2014-07-10T19:11:00Z">
            <w:rPr>
              <w:bCs/>
              <w:sz w:val="22"/>
              <w:lang w:val="en-US"/>
            </w:rPr>
          </w:rPrChange>
        </w:rPr>
        <w:t>The consultant will be paid twice a month.</w:t>
      </w:r>
    </w:p>
    <w:p w:rsidR="004E5359" w:rsidRPr="00975F22" w:rsidDel="005B3486" w:rsidRDefault="004E5359" w:rsidP="00975F22">
      <w:pPr>
        <w:pStyle w:val="Chapter"/>
        <w:rPr>
          <w:del w:id="192" w:author="Dianela Avila" w:date="2014-07-10T19:11:00Z"/>
          <w:rPrChange w:id="193" w:author="Dianela Avila" w:date="2014-07-10T19:11:00Z">
            <w:rPr>
              <w:del w:id="194" w:author="Dianela Avila" w:date="2014-07-10T19:11:00Z"/>
              <w:bCs/>
              <w:sz w:val="22"/>
              <w:lang w:val="en-US"/>
            </w:rPr>
          </w:rPrChange>
        </w:rPr>
        <w:pPrChange w:id="195" w:author="Dianela Avila" w:date="2014-07-10T19:14:00Z">
          <w:pPr>
            <w:jc w:val="both"/>
          </w:pPr>
        </w:pPrChange>
      </w:pPr>
      <w:del w:id="196" w:author="Dianela Avila" w:date="2014-07-10T19:11:00Z">
        <w:r w:rsidRPr="00975F22" w:rsidDel="005B3486">
          <w:rPr>
            <w:rPrChange w:id="197" w:author="Dianela Avila" w:date="2014-07-10T19:11:00Z">
              <w:rPr>
                <w:bCs/>
                <w:sz w:val="22"/>
                <w:lang w:val="en-US"/>
              </w:rPr>
            </w:rPrChange>
          </w:rPr>
          <w:delText xml:space="preserve"> </w:delText>
        </w:r>
      </w:del>
    </w:p>
    <w:p w:rsidR="004E5359" w:rsidRPr="00975F22" w:rsidRDefault="004E5359" w:rsidP="00975F22">
      <w:pPr>
        <w:pStyle w:val="Chapter"/>
        <w:rPr>
          <w:rPrChange w:id="198" w:author="Dianela Avila" w:date="2014-07-10T19:11:00Z">
            <w:rPr>
              <w:b/>
              <w:bCs/>
              <w:sz w:val="22"/>
            </w:rPr>
          </w:rPrChange>
        </w:rPr>
        <w:pPrChange w:id="199" w:author="Dianela Avila" w:date="2014-07-10T19:14:00Z">
          <w:pPr>
            <w:jc w:val="both"/>
          </w:pPr>
        </w:pPrChange>
      </w:pPr>
      <w:r w:rsidRPr="00975F22">
        <w:rPr>
          <w:rPrChange w:id="200" w:author="Dianela Avila" w:date="2014-07-10T19:11:00Z">
            <w:rPr>
              <w:b/>
              <w:bCs/>
              <w:sz w:val="22"/>
            </w:rPr>
          </w:rPrChange>
        </w:rPr>
        <w:t>Coordination</w:t>
      </w:r>
    </w:p>
    <w:p w:rsidR="004E5359" w:rsidRPr="00975F22" w:rsidDel="005B3486" w:rsidRDefault="004E5359" w:rsidP="00975F22">
      <w:pPr>
        <w:pStyle w:val="Paragraph"/>
        <w:rPr>
          <w:del w:id="201" w:author="Dianela Avila" w:date="2014-07-10T19:11:00Z"/>
          <w:rPrChange w:id="202" w:author="Dianela Avila" w:date="2014-07-10T19:11:00Z">
            <w:rPr>
              <w:del w:id="203" w:author="Dianela Avila" w:date="2014-07-10T19:11:00Z"/>
            </w:rPr>
          </w:rPrChange>
        </w:rPr>
        <w:pPrChange w:id="204" w:author="Dianela Avila" w:date="2014-07-10T19:14:00Z">
          <w:pPr>
            <w:jc w:val="both"/>
          </w:pPr>
        </w:pPrChange>
      </w:pPr>
    </w:p>
    <w:p w:rsidR="004E5359" w:rsidRPr="00975F22" w:rsidRDefault="004E5359" w:rsidP="00975F22">
      <w:pPr>
        <w:pStyle w:val="Paragraph"/>
        <w:rPr>
          <w:rPrChange w:id="205" w:author="Dianela Avila" w:date="2014-07-10T19:11:00Z">
            <w:rPr>
              <w:lang w:val="en-US"/>
            </w:rPr>
          </w:rPrChange>
        </w:rPr>
        <w:pPrChange w:id="206" w:author="Dianela Avila" w:date="2014-07-10T19:14:00Z">
          <w:pPr>
            <w:pStyle w:val="ListParagraph"/>
            <w:numPr>
              <w:numId w:val="42"/>
            </w:numPr>
            <w:ind w:left="720" w:hanging="360"/>
            <w:jc w:val="both"/>
          </w:pPr>
        </w:pPrChange>
      </w:pPr>
      <w:r w:rsidRPr="00975F22">
        <w:rPr>
          <w:rPrChange w:id="207" w:author="Dianela Avila" w:date="2014-07-10T19:11:00Z">
            <w:rPr>
              <w:lang w:val="en-US"/>
            </w:rPr>
          </w:rPrChange>
        </w:rPr>
        <w:t>Team Leader or Coordinator:  Huascar Eguino, Fiscal and Municipal Development Lead Specialist (IFD/FMM), Coordinator for the Emerging and Sustainable Cities Initiative for IFD; and Gilberto Chona, Fiscal and Urban Development Economics Lead Specialist (IFD/FMM), Team Leader</w:t>
      </w:r>
    </w:p>
    <w:p w:rsidR="004E5359" w:rsidRPr="00975F22" w:rsidDel="00975F22" w:rsidRDefault="004E5359" w:rsidP="00975F22">
      <w:pPr>
        <w:pStyle w:val="Paragraph"/>
        <w:rPr>
          <w:del w:id="208" w:author="Dianela Avila" w:date="2014-07-10T19:15:00Z"/>
          <w:rPrChange w:id="209" w:author="Dianela Avila" w:date="2014-07-10T19:15:00Z">
            <w:rPr>
              <w:del w:id="210" w:author="Dianela Avila" w:date="2014-07-10T19:15:00Z"/>
            </w:rPr>
          </w:rPrChange>
        </w:rPr>
        <w:pPrChange w:id="211" w:author="Dianela Avila" w:date="2014-07-10T19:15:00Z">
          <w:pPr>
            <w:pStyle w:val="ListParagraph"/>
            <w:numPr>
              <w:numId w:val="42"/>
            </w:numPr>
            <w:ind w:left="720" w:hanging="360"/>
            <w:jc w:val="both"/>
          </w:pPr>
        </w:pPrChange>
      </w:pPr>
      <w:r w:rsidRPr="00975F22">
        <w:rPr>
          <w:rPrChange w:id="212" w:author="Dianela Avila" w:date="2014-07-10T19:11:00Z">
            <w:rPr/>
          </w:rPrChange>
        </w:rPr>
        <w:lastRenderedPageBreak/>
        <w:t>Department/Division:</w:t>
      </w:r>
      <w:del w:id="213" w:author="Dianela Avila" w:date="2014-07-10T19:15:00Z">
        <w:r w:rsidRPr="00975F22" w:rsidDel="00975F22">
          <w:rPr>
            <w:rPrChange w:id="214" w:author="Dianela Avila" w:date="2014-07-10T19:11:00Z">
              <w:rPr/>
            </w:rPrChange>
          </w:rPr>
          <w:delText xml:space="preserve"> </w:delText>
        </w:r>
      </w:del>
      <w:r w:rsidRPr="00975F22">
        <w:rPr>
          <w:rPrChange w:id="215" w:author="Dianela Avila" w:date="2014-07-10T19:11:00Z">
            <w:rPr/>
          </w:rPrChange>
        </w:rPr>
        <w:t xml:space="preserve"> IFD/FMM</w:t>
      </w:r>
    </w:p>
    <w:p w:rsidR="004E5359" w:rsidDel="00975F22" w:rsidRDefault="004E5359" w:rsidP="00975F22">
      <w:pPr>
        <w:pStyle w:val="Paragraph"/>
        <w:rPr>
          <w:del w:id="216" w:author="Dianela Avila" w:date="2014-07-10T19:11:00Z"/>
        </w:rPr>
        <w:pPrChange w:id="217" w:author="Dianela Avila" w:date="2014-07-10T19:15:00Z">
          <w:pPr/>
        </w:pPrChange>
      </w:pPr>
    </w:p>
    <w:p w:rsidR="00975F22" w:rsidRDefault="00975F22" w:rsidP="00975F22">
      <w:pPr>
        <w:pStyle w:val="Paragraph"/>
        <w:rPr>
          <w:ins w:id="218" w:author="Dianela Avila" w:date="2014-07-10T19:15:00Z"/>
          <w:b/>
        </w:rPr>
        <w:pPrChange w:id="219" w:author="Dianela Avila" w:date="2014-07-10T19:15:00Z">
          <w:pPr/>
        </w:pPrChange>
      </w:pPr>
    </w:p>
    <w:p w:rsidR="00975F22" w:rsidRDefault="00975F22" w:rsidP="00975F22">
      <w:pPr>
        <w:rPr>
          <w:ins w:id="220" w:author="Dianela Avila" w:date="2014-07-10T19:15:00Z"/>
          <w:b/>
        </w:rPr>
        <w:sectPr w:rsidR="00975F22" w:rsidSect="00F76320">
          <w:type w:val="continuous"/>
          <w:pgSz w:w="12240" w:h="15840" w:code="1"/>
          <w:pgMar w:top="1440" w:right="1440" w:bottom="1440" w:left="1797" w:header="720" w:footer="720" w:gutter="0"/>
          <w:cols w:space="720"/>
          <w:titlePg/>
          <w:docGrid w:linePitch="360"/>
        </w:sectPr>
      </w:pPr>
    </w:p>
    <w:p w:rsidR="004E5359" w:rsidRPr="00975F22" w:rsidRDefault="004E5359" w:rsidP="00975F22">
      <w:pPr>
        <w:pStyle w:val="Chapter"/>
        <w:rPr>
          <w:rPrChange w:id="221" w:author="Dianela Avila" w:date="2014-07-10T19:11:00Z">
            <w:rPr>
              <w:b/>
              <w:bCs/>
              <w:sz w:val="22"/>
            </w:rPr>
          </w:rPrChange>
        </w:rPr>
        <w:pPrChange w:id="222" w:author="Dianela Avila" w:date="2014-07-10T19:15:00Z">
          <w:pPr>
            <w:jc w:val="both"/>
          </w:pPr>
        </w:pPrChange>
      </w:pPr>
      <w:r w:rsidRPr="00975F22">
        <w:rPr>
          <w:rPrChange w:id="223" w:author="Dianela Avila" w:date="2014-07-10T19:11:00Z">
            <w:rPr>
              <w:b/>
              <w:bCs/>
              <w:sz w:val="22"/>
            </w:rPr>
          </w:rPrChange>
        </w:rPr>
        <w:t>Characteristics of the consultancy</w:t>
      </w:r>
    </w:p>
    <w:p w:rsidR="004E5359" w:rsidRPr="00975F22" w:rsidDel="005B3486" w:rsidRDefault="004E5359" w:rsidP="00975F22">
      <w:pPr>
        <w:pStyle w:val="Paragraph"/>
        <w:rPr>
          <w:del w:id="224" w:author="Dianela Avila" w:date="2014-07-10T19:11:00Z"/>
          <w:rPrChange w:id="225" w:author="Dianela Avila" w:date="2014-07-10T19:11:00Z">
            <w:rPr>
              <w:del w:id="226" w:author="Dianela Avila" w:date="2014-07-10T19:11:00Z"/>
            </w:rPr>
          </w:rPrChange>
        </w:rPr>
        <w:pPrChange w:id="227" w:author="Dianela Avila" w:date="2014-07-10T19:15:00Z">
          <w:pPr>
            <w:jc w:val="both"/>
          </w:pPr>
        </w:pPrChange>
      </w:pPr>
    </w:p>
    <w:p w:rsidR="004E5359" w:rsidRPr="00975F22" w:rsidRDefault="004E5359" w:rsidP="00975F22">
      <w:pPr>
        <w:pStyle w:val="Paragraph"/>
        <w:rPr>
          <w:rPrChange w:id="228" w:author="Dianela Avila" w:date="2014-07-10T19:11:00Z">
            <w:rPr>
              <w:lang w:val="en-US"/>
            </w:rPr>
          </w:rPrChange>
        </w:rPr>
        <w:pPrChange w:id="229" w:author="Dianela Avila" w:date="2014-07-10T19:15:00Z">
          <w:pPr>
            <w:numPr>
              <w:numId w:val="43"/>
            </w:numPr>
            <w:ind w:left="720" w:hanging="360"/>
            <w:jc w:val="both"/>
          </w:pPr>
        </w:pPrChange>
      </w:pPr>
      <w:r w:rsidRPr="00975F22">
        <w:rPr>
          <w:rPrChange w:id="230" w:author="Dianela Avila" w:date="2014-07-10T19:11:00Z">
            <w:rPr>
              <w:lang w:val="en-US"/>
            </w:rPr>
          </w:rPrChange>
        </w:rPr>
        <w:t xml:space="preserve">Consultancy Category &amp; Modality: </w:t>
      </w:r>
      <w:r w:rsidRPr="00975F22">
        <w:rPr>
          <w:rPrChange w:id="231" w:author="Dianela Avila" w:date="2014-07-10T19:11:00Z">
            <w:rPr/>
          </w:rPrChange>
        </w:rPr>
        <w:fldChar w:fldCharType="begin"/>
      </w:r>
      <w:r w:rsidRPr="00975F22">
        <w:rPr>
          <w:rPrChange w:id="232" w:author="Dianela Avila" w:date="2014-07-10T19:11:00Z">
            <w:rPr>
              <w:lang w:val="en-US"/>
            </w:rPr>
          </w:rPrChange>
        </w:rPr>
        <w:instrText xml:space="preserve"> ADDRESSBLOCK  \c  \* MERGEFORMAT </w:instrText>
      </w:r>
      <w:r w:rsidRPr="00975F22">
        <w:rPr>
          <w:rPrChange w:id="233" w:author="Dianela Avila" w:date="2014-07-10T19:11:00Z">
            <w:rPr/>
          </w:rPrChange>
        </w:rPr>
        <w:fldChar w:fldCharType="separate"/>
      </w:r>
      <w:r w:rsidRPr="00975F22">
        <w:rPr>
          <w:rPrChange w:id="234" w:author="Dianela Avila" w:date="2014-07-10T19:11:00Z">
            <w:rPr>
              <w:noProof/>
              <w:lang w:val="en-US"/>
            </w:rPr>
          </w:rPrChange>
        </w:rPr>
        <w:t xml:space="preserve">National Individual Consultancy, </w:t>
      </w:r>
      <w:r w:rsidRPr="00975F22">
        <w:rPr>
          <w:rPrChange w:id="235" w:author="Dianela Avila" w:date="2014-07-10T19:11:00Z">
            <w:rPr/>
          </w:rPrChange>
        </w:rPr>
        <w:fldChar w:fldCharType="end"/>
      </w:r>
      <w:r w:rsidRPr="00975F22">
        <w:rPr>
          <w:rPrChange w:id="236" w:author="Dianela Avila" w:date="2014-07-10T19:11:00Z">
            <w:rPr>
              <w:lang w:val="en-US"/>
            </w:rPr>
          </w:rPrChange>
        </w:rPr>
        <w:t>Monthly</w:t>
      </w:r>
    </w:p>
    <w:p w:rsidR="004E5359" w:rsidRPr="00975F22" w:rsidRDefault="004E5359" w:rsidP="00975F22">
      <w:pPr>
        <w:pStyle w:val="Paragraph"/>
        <w:rPr>
          <w:rPrChange w:id="237" w:author="Dianela Avila" w:date="2014-07-10T19:11:00Z">
            <w:rPr>
              <w:sz w:val="22"/>
            </w:rPr>
          </w:rPrChange>
        </w:rPr>
        <w:pPrChange w:id="238" w:author="Dianela Avila" w:date="2014-07-10T19:15:00Z">
          <w:pPr>
            <w:numPr>
              <w:numId w:val="43"/>
            </w:numPr>
            <w:ind w:left="720" w:hanging="360"/>
            <w:jc w:val="both"/>
          </w:pPr>
        </w:pPrChange>
      </w:pPr>
      <w:r w:rsidRPr="00975F22">
        <w:rPr>
          <w:rPrChange w:id="239" w:author="Dianela Avila" w:date="2014-07-10T19:11:00Z">
            <w:rPr>
              <w:sz w:val="22"/>
            </w:rPr>
          </w:rPrChange>
        </w:rPr>
        <w:t>Contract Duration: 6 months, renewable.</w:t>
      </w:r>
      <w:r w:rsidR="00A53F16" w:rsidRPr="00975F22">
        <w:rPr>
          <w:rPrChange w:id="240" w:author="Dianela Avila" w:date="2014-07-10T19:11:00Z">
            <w:rPr>
              <w:sz w:val="22"/>
            </w:rPr>
          </w:rPrChange>
        </w:rPr>
        <w:t xml:space="preserve"> </w:t>
      </w:r>
      <w:ins w:id="241" w:author="Becky Sabo" w:date="2014-07-09T12:34:00Z">
        <w:r w:rsidR="00075A37" w:rsidRPr="00975F22">
          <w:rPr>
            <w:rPrChange w:id="242" w:author="Dianela Avila" w:date="2014-07-10T19:11:00Z">
              <w:rPr>
                <w:sz w:val="22"/>
              </w:rPr>
            </w:rPrChange>
          </w:rPr>
          <w:t>Estimated start date: August 2014.</w:t>
        </w:r>
      </w:ins>
    </w:p>
    <w:p w:rsidR="004E5359" w:rsidRPr="00975F22" w:rsidRDefault="004E5359" w:rsidP="00975F22">
      <w:pPr>
        <w:pStyle w:val="Paragraph"/>
        <w:rPr>
          <w:lang w:val="en-US"/>
          <w:rPrChange w:id="243" w:author="Dianela Avila" w:date="2014-07-10T19:15:00Z">
            <w:rPr>
              <w:lang w:val="en-US"/>
            </w:rPr>
          </w:rPrChange>
        </w:rPr>
        <w:pPrChange w:id="244" w:author="Dianela Avila" w:date="2014-07-10T19:15:00Z">
          <w:pPr>
            <w:numPr>
              <w:numId w:val="43"/>
            </w:numPr>
            <w:ind w:left="720" w:hanging="360"/>
            <w:jc w:val="both"/>
          </w:pPr>
        </w:pPrChange>
      </w:pPr>
      <w:r w:rsidRPr="00975F22">
        <w:rPr>
          <w:lang w:val="en-US"/>
          <w:rPrChange w:id="245" w:author="Dianela Avila" w:date="2014-07-10T19:15:00Z">
            <w:rPr>
              <w:lang w:val="en-US"/>
            </w:rPr>
          </w:rPrChange>
        </w:rPr>
        <w:t>Place(s) of work: Bridgetown, Barbados.</w:t>
      </w:r>
    </w:p>
    <w:p w:rsidR="004E5359" w:rsidDel="00975F22" w:rsidRDefault="004E5359" w:rsidP="00975F22">
      <w:pPr>
        <w:spacing w:before="120" w:after="120"/>
        <w:jc w:val="both"/>
        <w:rPr>
          <w:del w:id="246" w:author="Dianela Avila" w:date="2014-07-10T19:11:00Z"/>
          <w:lang w:val="en-US"/>
        </w:rPr>
      </w:pPr>
    </w:p>
    <w:p w:rsidR="00975F22" w:rsidRDefault="00975F22" w:rsidP="00975F22">
      <w:pPr>
        <w:spacing w:before="120" w:after="120"/>
        <w:jc w:val="both"/>
        <w:rPr>
          <w:ins w:id="247" w:author="Dianela Avila" w:date="2014-07-10T19:15:00Z"/>
          <w:lang w:val="en-US"/>
        </w:rPr>
        <w:sectPr w:rsidR="00975F22" w:rsidSect="00F76320">
          <w:type w:val="continuous"/>
          <w:pgSz w:w="12240" w:h="15840" w:code="1"/>
          <w:pgMar w:top="1440" w:right="1440" w:bottom="1440" w:left="1797" w:header="720" w:footer="720" w:gutter="0"/>
          <w:cols w:space="720"/>
          <w:titlePg/>
          <w:docGrid w:linePitch="360"/>
        </w:sectPr>
      </w:pPr>
    </w:p>
    <w:p w:rsidR="004E5359" w:rsidRPr="00975F22" w:rsidRDefault="004E5359" w:rsidP="00975F22">
      <w:pPr>
        <w:pStyle w:val="Chapter"/>
        <w:rPr>
          <w:rPrChange w:id="248" w:author="Dianela Avila" w:date="2014-07-10T19:11:00Z">
            <w:rPr>
              <w:b/>
              <w:bCs/>
              <w:sz w:val="22"/>
            </w:rPr>
          </w:rPrChange>
        </w:rPr>
        <w:pPrChange w:id="249" w:author="Dianela Avila" w:date="2014-07-10T19:15:00Z">
          <w:pPr>
            <w:jc w:val="both"/>
          </w:pPr>
        </w:pPrChange>
      </w:pPr>
      <w:r w:rsidRPr="00975F22">
        <w:rPr>
          <w:rPrChange w:id="250" w:author="Dianela Avila" w:date="2014-07-10T19:11:00Z">
            <w:rPr>
              <w:b/>
              <w:bCs/>
              <w:sz w:val="22"/>
            </w:rPr>
          </w:rPrChange>
        </w:rPr>
        <w:t>Qualifications</w:t>
      </w:r>
      <w:del w:id="251" w:author="Dianela Avila" w:date="2014-07-10T19:11:00Z">
        <w:r w:rsidRPr="00975F22" w:rsidDel="005B3486">
          <w:rPr>
            <w:rPrChange w:id="252" w:author="Dianela Avila" w:date="2014-07-10T19:11:00Z">
              <w:rPr>
                <w:b/>
                <w:bCs/>
                <w:sz w:val="22"/>
              </w:rPr>
            </w:rPrChange>
          </w:rPr>
          <w:delText xml:space="preserve">: </w:delText>
        </w:r>
      </w:del>
    </w:p>
    <w:p w:rsidR="004E5359" w:rsidRPr="00975F22" w:rsidDel="005B3486" w:rsidRDefault="004E5359" w:rsidP="00975F22">
      <w:pPr>
        <w:pStyle w:val="Paragraph"/>
        <w:rPr>
          <w:del w:id="253" w:author="Dianela Avila" w:date="2014-07-10T19:11:00Z"/>
          <w:rPrChange w:id="254" w:author="Dianela Avila" w:date="2014-07-10T19:11:00Z">
            <w:rPr>
              <w:del w:id="255" w:author="Dianela Avila" w:date="2014-07-10T19:11:00Z"/>
            </w:rPr>
          </w:rPrChange>
        </w:rPr>
        <w:pPrChange w:id="256" w:author="Dianela Avila" w:date="2014-07-10T19:15:00Z">
          <w:pPr>
            <w:jc w:val="both"/>
          </w:pPr>
        </w:pPrChange>
      </w:pPr>
    </w:p>
    <w:p w:rsidR="004E5359" w:rsidRPr="00975F22" w:rsidRDefault="004E5359" w:rsidP="00975F22">
      <w:pPr>
        <w:pStyle w:val="Paragraph"/>
        <w:rPr>
          <w:rPrChange w:id="257" w:author="Dianela Avila" w:date="2014-07-10T19:11:00Z">
            <w:rPr/>
          </w:rPrChange>
        </w:rPr>
        <w:pPrChange w:id="258" w:author="Dianela Avila" w:date="2014-07-10T19:15:00Z">
          <w:pPr>
            <w:pStyle w:val="ListParagraph"/>
            <w:numPr>
              <w:numId w:val="44"/>
            </w:numPr>
            <w:ind w:left="720" w:hanging="360"/>
            <w:jc w:val="both"/>
          </w:pPr>
        </w:pPrChange>
      </w:pPr>
      <w:r w:rsidRPr="00975F22">
        <w:rPr>
          <w:rPrChange w:id="259" w:author="Dianela Avila" w:date="2014-07-10T19:11:00Z">
            <w:rPr>
              <w:lang w:val="en-US"/>
            </w:rPr>
          </w:rPrChange>
        </w:rPr>
        <w:t>Academic Degree/level and years of professional experience: Bachelor’s or Master’s degree in international development, economics, international relations, or similar related field with an interdisciplinary approach. Minimum one year of experience in a research capacity and one year in a capacity coordinating with government or external clients. Experience in Barbados highly desirable.</w:t>
      </w:r>
    </w:p>
    <w:p w:rsidR="004E5359" w:rsidRPr="00975F22" w:rsidRDefault="004E5359" w:rsidP="00975F22">
      <w:pPr>
        <w:pStyle w:val="Paragraph"/>
        <w:rPr>
          <w:rPrChange w:id="260" w:author="Dianela Avila" w:date="2014-07-10T19:11:00Z">
            <w:rPr>
              <w:lang w:val="en-US"/>
            </w:rPr>
          </w:rPrChange>
        </w:rPr>
        <w:pPrChange w:id="261" w:author="Dianela Avila" w:date="2014-07-10T19:15:00Z">
          <w:pPr>
            <w:pStyle w:val="ListParagraph"/>
            <w:numPr>
              <w:numId w:val="44"/>
            </w:numPr>
            <w:ind w:left="720" w:hanging="360"/>
            <w:jc w:val="both"/>
          </w:pPr>
        </w:pPrChange>
      </w:pPr>
      <w:r w:rsidRPr="00975F22">
        <w:rPr>
          <w:rPrChange w:id="262" w:author="Dianela Avila" w:date="2014-07-10T19:11:00Z">
            <w:rPr>
              <w:lang w:val="en-US"/>
            </w:rPr>
          </w:rPrChange>
        </w:rPr>
        <w:t>Language: English (Spanish desirable for communications with HQ and other ESCI city teams.)</w:t>
      </w:r>
    </w:p>
    <w:p w:rsidR="004E5359" w:rsidRPr="00975F22" w:rsidRDefault="004E5359" w:rsidP="00975F22">
      <w:pPr>
        <w:pStyle w:val="Paragraph"/>
        <w:rPr>
          <w:rPrChange w:id="263" w:author="Dianela Avila" w:date="2014-07-10T19:11:00Z">
            <w:rPr>
              <w:lang w:val="en-US"/>
            </w:rPr>
          </w:rPrChange>
        </w:rPr>
        <w:pPrChange w:id="264" w:author="Dianela Avila" w:date="2014-07-10T19:15:00Z">
          <w:pPr>
            <w:pStyle w:val="ListParagraph"/>
            <w:numPr>
              <w:numId w:val="44"/>
            </w:numPr>
            <w:ind w:left="720" w:hanging="360"/>
            <w:jc w:val="both"/>
          </w:pPr>
        </w:pPrChange>
      </w:pPr>
      <w:r w:rsidRPr="00975F22">
        <w:rPr>
          <w:rPrChange w:id="265" w:author="Dianela Avila" w:date="2014-07-10T19:11:00Z">
            <w:rPr>
              <w:lang w:val="en-US"/>
            </w:rPr>
          </w:rPrChange>
        </w:rPr>
        <w:t>Areas of expertise: international development, Barbados/Caribbean, research methods</w:t>
      </w:r>
    </w:p>
    <w:p w:rsidR="004E5359" w:rsidRPr="00975F22" w:rsidRDefault="004E5359" w:rsidP="00975F22">
      <w:pPr>
        <w:pStyle w:val="Paragraph"/>
        <w:rPr>
          <w:rPrChange w:id="266" w:author="Dianela Avila" w:date="2014-07-10T19:11:00Z">
            <w:rPr>
              <w:lang w:val="en-US"/>
            </w:rPr>
          </w:rPrChange>
        </w:rPr>
        <w:pPrChange w:id="267" w:author="Dianela Avila" w:date="2014-07-10T19:15:00Z">
          <w:pPr>
            <w:pStyle w:val="ListParagraph"/>
            <w:numPr>
              <w:numId w:val="44"/>
            </w:numPr>
            <w:ind w:left="720" w:hanging="360"/>
            <w:jc w:val="both"/>
          </w:pPr>
        </w:pPrChange>
      </w:pPr>
      <w:r w:rsidRPr="00975F22">
        <w:rPr>
          <w:rPrChange w:id="268" w:author="Dianela Avila" w:date="2014-07-10T19:11:00Z">
            <w:rPr>
              <w:lang w:val="en-US"/>
            </w:rPr>
          </w:rPrChange>
        </w:rPr>
        <w:t>Skills: data collection and indicator analysis; excellent written and oral communication in English; cultural sensitivity; ability to liaise with a variety of actors, including local and national government authorities, civil society organizations, and staff of multilateral organizations.</w:t>
      </w:r>
    </w:p>
    <w:sectPr w:rsidR="004E5359" w:rsidRPr="00975F22" w:rsidSect="00F76320">
      <w:type w:val="continuous"/>
      <w:pgSz w:w="12240" w:h="15840" w:code="1"/>
      <w:pgMar w:top="1440" w:right="1440"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359" w:rsidRDefault="004E5359">
      <w:r>
        <w:separator/>
      </w:r>
    </w:p>
  </w:endnote>
  <w:endnote w:type="continuationSeparator" w:id="0">
    <w:p w:rsidR="004E5359" w:rsidRDefault="004E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359" w:rsidRDefault="004E5359">
      <w:r>
        <w:separator/>
      </w:r>
    </w:p>
  </w:footnote>
  <w:footnote w:type="continuationSeparator" w:id="0">
    <w:p w:rsidR="004E5359" w:rsidRDefault="004E53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099149"/>
      <w:docPartObj>
        <w:docPartGallery w:val="Page Numbers (Top of Page)"/>
        <w:docPartUnique/>
      </w:docPartObj>
    </w:sdtPr>
    <w:sdtEndPr>
      <w:rPr>
        <w:noProof/>
      </w:rPr>
    </w:sdtEndPr>
    <w:sdtContent>
      <w:p w:rsidR="000D3C19" w:rsidRPr="00D002BA" w:rsidRDefault="000D3C19" w:rsidP="000D3C19">
        <w:pPr>
          <w:pStyle w:val="Header"/>
          <w:pBdr>
            <w:bottom w:val="none" w:sz="0" w:space="0" w:color="auto"/>
          </w:pBdr>
          <w:jc w:val="right"/>
          <w:rPr>
            <w:b/>
            <w:sz w:val="24"/>
            <w:szCs w:val="24"/>
            <w:lang w:val="fr-FR"/>
          </w:rPr>
        </w:pPr>
        <w:r>
          <w:rPr>
            <w:b/>
            <w:sz w:val="24"/>
            <w:szCs w:val="24"/>
            <w:lang w:val="fr-FR"/>
          </w:rPr>
          <w:t>Annex I</w:t>
        </w:r>
        <w:ins w:id="47" w:author="Dianela Avila" w:date="2014-07-10T19:16:00Z">
          <w:r w:rsidR="00975F22">
            <w:rPr>
              <w:b/>
              <w:sz w:val="24"/>
              <w:szCs w:val="24"/>
              <w:lang w:val="fr-FR"/>
            </w:rPr>
            <w:t>I</w:t>
          </w:r>
        </w:ins>
        <w:r w:rsidRPr="00D002BA">
          <w:rPr>
            <w:b/>
            <w:sz w:val="24"/>
            <w:szCs w:val="24"/>
            <w:lang w:val="fr-FR"/>
          </w:rPr>
          <w:t xml:space="preserve"> – </w:t>
        </w:r>
        <w:r>
          <w:rPr>
            <w:b/>
            <w:sz w:val="24"/>
            <w:szCs w:val="24"/>
            <w:lang w:val="fr-FR"/>
          </w:rPr>
          <w:t>BA-T1030, BA-T1031</w:t>
        </w:r>
      </w:p>
      <w:p w:rsidR="000D3C19" w:rsidRPr="00773760" w:rsidRDefault="000D3C19" w:rsidP="000D3C19">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586BFC">
          <w:rPr>
            <w:noProof/>
            <w:lang w:val="en-US"/>
          </w:rPr>
          <w:t>2</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586BFC">
          <w:rPr>
            <w:noProof/>
            <w:lang w:val="en-US"/>
          </w:rPr>
          <w:t>4</w:t>
        </w:r>
        <w:r w:rsidRPr="000D3C19">
          <w:rPr>
            <w:lang w:val="en-US"/>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903720"/>
      <w:docPartObj>
        <w:docPartGallery w:val="Page Numbers (Top of Page)"/>
        <w:docPartUnique/>
      </w:docPartObj>
    </w:sdtPr>
    <w:sdtEndPr>
      <w:rPr>
        <w:noProof/>
      </w:rPr>
    </w:sdtEndPr>
    <w:sdtContent>
      <w:p w:rsidR="004E5359" w:rsidRPr="00D002BA" w:rsidRDefault="004E5359" w:rsidP="006749B9">
        <w:pPr>
          <w:pStyle w:val="Header"/>
          <w:pBdr>
            <w:bottom w:val="none" w:sz="0" w:space="0" w:color="auto"/>
          </w:pBdr>
          <w:jc w:val="right"/>
          <w:rPr>
            <w:b/>
            <w:sz w:val="24"/>
            <w:szCs w:val="24"/>
            <w:lang w:val="fr-FR"/>
          </w:rPr>
        </w:pPr>
        <w:r>
          <w:rPr>
            <w:b/>
            <w:sz w:val="24"/>
            <w:szCs w:val="24"/>
            <w:lang w:val="fr-FR"/>
          </w:rPr>
          <w:t>An</w:t>
        </w:r>
        <w:r w:rsidR="000D3C19">
          <w:rPr>
            <w:b/>
            <w:sz w:val="24"/>
            <w:szCs w:val="24"/>
            <w:lang w:val="fr-FR"/>
          </w:rPr>
          <w:t>n</w:t>
        </w:r>
        <w:r>
          <w:rPr>
            <w:b/>
            <w:sz w:val="24"/>
            <w:szCs w:val="24"/>
            <w:lang w:val="fr-FR"/>
          </w:rPr>
          <w:t>ex I</w:t>
        </w:r>
        <w:r w:rsidRPr="00D002BA">
          <w:rPr>
            <w:b/>
            <w:sz w:val="24"/>
            <w:szCs w:val="24"/>
            <w:lang w:val="fr-FR"/>
          </w:rPr>
          <w:t xml:space="preserve"> – </w:t>
        </w:r>
        <w:r w:rsidR="000D3C19">
          <w:rPr>
            <w:b/>
            <w:sz w:val="24"/>
            <w:szCs w:val="24"/>
            <w:lang w:val="fr-FR"/>
          </w:rPr>
          <w:t>BA-T1030, BA-T1031</w:t>
        </w:r>
      </w:p>
      <w:p w:rsidR="004E5359" w:rsidRPr="00773760" w:rsidRDefault="000D3C19" w:rsidP="00DF7700">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586BFC">
          <w:rPr>
            <w:noProof/>
            <w:lang w:val="en-US"/>
          </w:rPr>
          <w:t>3</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586BFC">
          <w:rPr>
            <w:noProof/>
            <w:lang w:val="en-US"/>
          </w:rPr>
          <w:t>4</w:t>
        </w:r>
        <w:r w:rsidRPr="000D3C19">
          <w:rPr>
            <w:lang w:val="en-US"/>
          </w:rPr>
          <w:fldChar w:fldCharType="end"/>
        </w:r>
      </w:p>
    </w:sdtContent>
  </w:sdt>
  <w:p w:rsidR="004E5359" w:rsidRPr="00773760" w:rsidRDefault="004E5359" w:rsidP="00DF7700">
    <w:pPr>
      <w:pStyle w:val="Header"/>
      <w:pBdr>
        <w:bottom w:val="none" w:sz="0" w:space="0" w:color="auto"/>
      </w:pBd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845167"/>
      <w:docPartObj>
        <w:docPartGallery w:val="Page Numbers (Top of Page)"/>
        <w:docPartUnique/>
      </w:docPartObj>
    </w:sdtPr>
    <w:sdtEndPr>
      <w:rPr>
        <w:noProof/>
      </w:rPr>
    </w:sdtEndPr>
    <w:sdtContent>
      <w:p w:rsidR="00F76320" w:rsidRPr="00D002BA" w:rsidRDefault="00F76320" w:rsidP="00F76320">
        <w:pPr>
          <w:pStyle w:val="Header"/>
          <w:pBdr>
            <w:bottom w:val="none" w:sz="0" w:space="0" w:color="auto"/>
          </w:pBdr>
          <w:jc w:val="right"/>
          <w:rPr>
            <w:b/>
            <w:sz w:val="24"/>
            <w:szCs w:val="24"/>
            <w:lang w:val="fr-FR"/>
          </w:rPr>
        </w:pPr>
        <w:r>
          <w:rPr>
            <w:b/>
            <w:sz w:val="24"/>
            <w:szCs w:val="24"/>
            <w:lang w:val="fr-FR"/>
          </w:rPr>
          <w:t>Annex I</w:t>
        </w:r>
        <w:r w:rsidR="001D6807">
          <w:rPr>
            <w:b/>
            <w:sz w:val="24"/>
            <w:szCs w:val="24"/>
            <w:lang w:val="fr-FR"/>
          </w:rPr>
          <w:t>I</w:t>
        </w:r>
        <w:r w:rsidRPr="00D002BA">
          <w:rPr>
            <w:b/>
            <w:sz w:val="24"/>
            <w:szCs w:val="24"/>
            <w:lang w:val="fr-FR"/>
          </w:rPr>
          <w:t xml:space="preserve"> – </w:t>
        </w:r>
        <w:r>
          <w:rPr>
            <w:b/>
            <w:sz w:val="24"/>
            <w:szCs w:val="24"/>
            <w:lang w:val="fr-FR"/>
          </w:rPr>
          <w:t>BA-T1030, BA-T1031</w:t>
        </w:r>
      </w:p>
      <w:p w:rsidR="00F76320" w:rsidRPr="00773760" w:rsidRDefault="00F76320" w:rsidP="00F76320">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586BFC">
          <w:rPr>
            <w:noProof/>
            <w:lang w:val="en-US"/>
          </w:rPr>
          <w:t>1</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586BFC">
          <w:rPr>
            <w:noProof/>
            <w:lang w:val="en-US"/>
          </w:rPr>
          <w:t>4</w:t>
        </w:r>
        <w:r w:rsidRPr="000D3C19">
          <w:rPr>
            <w:lang w:val="en-US"/>
          </w:rPr>
          <w:fldChar w:fldCharType="end"/>
        </w:r>
      </w:p>
    </w:sdtContent>
  </w:sdt>
  <w:p w:rsidR="00F76320" w:rsidRPr="00F76320" w:rsidRDefault="00F76320" w:rsidP="00F76320">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5"/>
    <w:multiLevelType w:val="multilevel"/>
    <w:tmpl w:val="00000005"/>
    <w:name w:val="WWNum4"/>
    <w:lvl w:ilvl="0">
      <w:start w:val="1"/>
      <w:numFmt w:val="lowerLetter"/>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4">
    <w:nsid w:val="00DB028E"/>
    <w:multiLevelType w:val="hybridMultilevel"/>
    <w:tmpl w:val="6B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F606A4"/>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6">
    <w:nsid w:val="0D897ECE"/>
    <w:multiLevelType w:val="multilevel"/>
    <w:tmpl w:val="8A08B62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620"/>
        </w:tabs>
        <w:ind w:left="1620" w:hanging="720"/>
      </w:pPr>
      <w:rPr>
        <w:rFonts w:hint="default"/>
        <w:b w:val="0"/>
        <w:i w:val="0"/>
      </w:rPr>
    </w:lvl>
    <w:lvl w:ilvl="2">
      <w:start w:val="1"/>
      <w:numFmt w:val="lowerLetter"/>
      <w:lvlText w:val="%3."/>
      <w:lvlJc w:val="left"/>
      <w:pPr>
        <w:tabs>
          <w:tab w:val="num" w:pos="1152"/>
        </w:tabs>
        <w:ind w:left="1152" w:hanging="432"/>
      </w:pPr>
      <w:rPr>
        <w:rFonts w:hint="default"/>
        <w:b w:val="0"/>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0DDF66A6"/>
    <w:multiLevelType w:val="multilevel"/>
    <w:tmpl w:val="2134327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5E06445"/>
    <w:multiLevelType w:val="hybridMultilevel"/>
    <w:tmpl w:val="70E21A34"/>
    <w:lvl w:ilvl="0" w:tplc="0C0A0003">
      <w:start w:val="1"/>
      <w:numFmt w:val="decimal"/>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9">
    <w:nsid w:val="17927D09"/>
    <w:multiLevelType w:val="multilevel"/>
    <w:tmpl w:val="B38C79D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nsid w:val="18DD19CA"/>
    <w:multiLevelType w:val="hybridMultilevel"/>
    <w:tmpl w:val="3BF6D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960AB2"/>
    <w:multiLevelType w:val="multilevel"/>
    <w:tmpl w:val="BF74806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3">
    <w:nsid w:val="23EC4885"/>
    <w:multiLevelType w:val="multilevel"/>
    <w:tmpl w:val="A150253C"/>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8EC13CC"/>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15">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D7534A"/>
    <w:multiLevelType w:val="multilevel"/>
    <w:tmpl w:val="105E665A"/>
    <w:lvl w:ilvl="0">
      <w:start w:val="1"/>
      <w:numFmt w:val="decimal"/>
      <w:lvlText w:val="%1)"/>
      <w:lvlJc w:val="lef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decimal"/>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17">
    <w:nsid w:val="31A706BA"/>
    <w:multiLevelType w:val="multilevel"/>
    <w:tmpl w:val="348C3302"/>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rPr>
        <w:b w:val="0"/>
        <w:sz w:val="24"/>
        <w:szCs w:val="24"/>
      </w:rPr>
    </w:lvl>
    <w:lvl w:ilvl="8">
      <w:start w:val="1"/>
      <w:numFmt w:val="lowerRoman"/>
      <w:lvlText w:val="%9."/>
      <w:lvlJc w:val="right"/>
      <w:pPr>
        <w:ind w:left="1584" w:hanging="144"/>
      </w:pPr>
    </w:lvl>
  </w:abstractNum>
  <w:abstractNum w:abstractNumId="18">
    <w:nsid w:val="33062593"/>
    <w:multiLevelType w:val="hybridMultilevel"/>
    <w:tmpl w:val="FD0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127FA5"/>
    <w:multiLevelType w:val="multilevel"/>
    <w:tmpl w:val="F8160EE6"/>
    <w:lvl w:ilvl="0">
      <w:start w:val="1"/>
      <w:numFmt w:val="decimal"/>
      <w:lvlText w:val="%1"/>
      <w:lvlJc w:val="left"/>
      <w:pPr>
        <w:ind w:left="3024" w:hanging="432"/>
      </w:pPr>
      <w:rPr>
        <w:b/>
        <w:i w:val="0"/>
      </w:rPr>
    </w:lvl>
    <w:lvl w:ilvl="1">
      <w:start w:val="1"/>
      <w:numFmt w:val="decimal"/>
      <w:lvlText w:val="%1.%2"/>
      <w:lvlJc w:val="left"/>
      <w:pPr>
        <w:ind w:left="3168" w:hanging="576"/>
      </w:pPr>
      <w:rPr>
        <w:b w:val="0"/>
      </w:rPr>
    </w:lvl>
    <w:lvl w:ilvl="2">
      <w:start w:val="1"/>
      <w:numFmt w:val="decimal"/>
      <w:lvlText w:val="%1.%2.%3"/>
      <w:lvlJc w:val="left"/>
      <w:pPr>
        <w:ind w:left="3312" w:hanging="720"/>
      </w:pPr>
    </w:lvl>
    <w:lvl w:ilvl="3">
      <w:start w:val="1"/>
      <w:numFmt w:val="decimal"/>
      <w:lvlText w:val="%1.%2.%3.%4"/>
      <w:lvlJc w:val="left"/>
      <w:pPr>
        <w:ind w:left="3456" w:hanging="864"/>
      </w:pPr>
    </w:lvl>
    <w:lvl w:ilvl="4">
      <w:start w:val="1"/>
      <w:numFmt w:val="decimal"/>
      <w:lvlText w:val="%1.%2.%3.%4.%5"/>
      <w:lvlJc w:val="left"/>
      <w:pPr>
        <w:ind w:left="3600" w:hanging="1008"/>
      </w:pPr>
    </w:lvl>
    <w:lvl w:ilvl="5">
      <w:start w:val="1"/>
      <w:numFmt w:val="decimal"/>
      <w:lvlText w:val="%1.%2.%3.%4.%5.%6"/>
      <w:lvlJc w:val="left"/>
      <w:pPr>
        <w:ind w:left="3744" w:hanging="1152"/>
      </w:pPr>
    </w:lvl>
    <w:lvl w:ilvl="6">
      <w:start w:val="1"/>
      <w:numFmt w:val="decimal"/>
      <w:lvlText w:val="%1.%2.%3.%4.%5.%6.%7"/>
      <w:lvlJc w:val="left"/>
      <w:pPr>
        <w:ind w:left="3888" w:hanging="1296"/>
      </w:pPr>
    </w:lvl>
    <w:lvl w:ilvl="7">
      <w:start w:val="1"/>
      <w:numFmt w:val="decimal"/>
      <w:lvlText w:val="%1.%2.%3.%4.%5.%6.%7.%8"/>
      <w:lvlJc w:val="left"/>
      <w:pPr>
        <w:ind w:left="4032" w:hanging="1440"/>
      </w:pPr>
    </w:lvl>
    <w:lvl w:ilvl="8">
      <w:start w:val="1"/>
      <w:numFmt w:val="decimal"/>
      <w:lvlText w:val="%1.%2.%3.%4.%5.%6.%7.%8.%9"/>
      <w:lvlJc w:val="left"/>
      <w:pPr>
        <w:ind w:left="4176" w:hanging="1584"/>
      </w:pPr>
    </w:lvl>
  </w:abstractNum>
  <w:abstractNum w:abstractNumId="20">
    <w:nsid w:val="38CC2E86"/>
    <w:multiLevelType w:val="multilevel"/>
    <w:tmpl w:val="B90EEE9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1">
    <w:nsid w:val="391A6115"/>
    <w:multiLevelType w:val="hybridMultilevel"/>
    <w:tmpl w:val="51ACC71A"/>
    <w:lvl w:ilvl="0" w:tplc="D116BFD0">
      <w:start w:val="1"/>
      <w:numFmt w:val="lowerRoman"/>
      <w:lvlText w:val="%1."/>
      <w:lvlJc w:val="right"/>
      <w:pPr>
        <w:ind w:left="1980" w:hanging="360"/>
      </w:pPr>
      <w:rPr>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nsid w:val="3DDC6ABC"/>
    <w:multiLevelType w:val="multilevel"/>
    <w:tmpl w:val="0D76C1FA"/>
    <w:lvl w:ilvl="0">
      <w:start w:val="1"/>
      <w:numFmt w:val="lowerRoman"/>
      <w:lvlText w:val="%1."/>
      <w:lvlJc w:val="righ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decimal"/>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23">
    <w:nsid w:val="3E712A02"/>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4">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25">
    <w:nsid w:val="46654BC3"/>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6">
    <w:nsid w:val="492267B7"/>
    <w:multiLevelType w:val="multilevel"/>
    <w:tmpl w:val="7C96161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7">
    <w:nsid w:val="4B9146A9"/>
    <w:multiLevelType w:val="multilevel"/>
    <w:tmpl w:val="AF76BD16"/>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8">
    <w:nsid w:val="4C966122"/>
    <w:multiLevelType w:val="hybridMultilevel"/>
    <w:tmpl w:val="4F4EB274"/>
    <w:name w:val="WWNum32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A85C97"/>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0">
    <w:nsid w:val="5D944E48"/>
    <w:multiLevelType w:val="hybridMultilevel"/>
    <w:tmpl w:val="CDEA39EE"/>
    <w:name w:val="WWNum32"/>
    <w:lvl w:ilvl="0" w:tplc="3CE6A508">
      <w:start w:val="4"/>
      <w:numFmt w:val="upperRoman"/>
      <w:lvlText w:val="%1."/>
      <w:lvlJc w:val="left"/>
      <w:pPr>
        <w:ind w:left="108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1A5213"/>
    <w:multiLevelType w:val="multilevel"/>
    <w:tmpl w:val="E90CEF0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nsid w:val="5E3D1E70"/>
    <w:multiLevelType w:val="multilevel"/>
    <w:tmpl w:val="0866A886"/>
    <w:lvl w:ilvl="0">
      <w:start w:val="1"/>
      <w:numFmt w:val="upperRoman"/>
      <w:lvlText w:val="%1."/>
      <w:lvlJc w:val="left"/>
      <w:pPr>
        <w:ind w:left="1008" w:hanging="720"/>
      </w:pPr>
      <w:rPr>
        <w:rFonts w:hint="default"/>
      </w:rPr>
    </w:lvl>
    <w:lvl w:ilvl="1">
      <w:start w:val="1"/>
      <w:numFmt w:val="decimal"/>
      <w:isLgl/>
      <w:lvlText w:val="%1.%2"/>
      <w:lvlJc w:val="left"/>
      <w:pPr>
        <w:ind w:left="648" w:hanging="360"/>
      </w:pPr>
      <w:rPr>
        <w:rFonts w:hint="default"/>
        <w:b w:val="0"/>
      </w:rPr>
    </w:lvl>
    <w:lvl w:ilvl="2">
      <w:start w:val="1"/>
      <w:numFmt w:val="lowerLetter"/>
      <w:isLgl/>
      <w:lvlText w:val="%3."/>
      <w:lvlJc w:val="left"/>
      <w:pPr>
        <w:ind w:left="1008" w:hanging="720"/>
      </w:pPr>
      <w:rPr>
        <w:rFonts w:ascii="Times New Roman" w:eastAsia="Times New Roman" w:hAnsi="Times New Roman" w:cs="Times New Roman"/>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33">
    <w:nsid w:val="5F5C11D7"/>
    <w:multiLevelType w:val="multilevel"/>
    <w:tmpl w:val="4802C6F2"/>
    <w:lvl w:ilvl="0">
      <w:start w:val="1"/>
      <w:numFmt w:val="lowerLetter"/>
      <w:lvlText w:val="%1)"/>
      <w:lvlJc w:val="lef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34">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9123791"/>
    <w:multiLevelType w:val="multilevel"/>
    <w:tmpl w:val="05EEF22E"/>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rPr>
        <w:b w:val="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7">
    <w:nsid w:val="69CD1B46"/>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38">
    <w:nsid w:val="709D12B2"/>
    <w:multiLevelType w:val="multilevel"/>
    <w:tmpl w:val="CA108694"/>
    <w:lvl w:ilvl="0">
      <w:start w:val="1"/>
      <w:numFmt w:val="lowerLetter"/>
      <w:lvlText w:val="%1."/>
      <w:lvlJc w:val="lef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lowerLetter"/>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39">
    <w:nsid w:val="726E2735"/>
    <w:multiLevelType w:val="hybridMultilevel"/>
    <w:tmpl w:val="B0F2E3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7659B0"/>
    <w:multiLevelType w:val="multilevel"/>
    <w:tmpl w:val="C51C5C4A"/>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41">
    <w:nsid w:val="72AC7526"/>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42">
    <w:nsid w:val="78EF30B3"/>
    <w:multiLevelType w:val="multilevel"/>
    <w:tmpl w:val="0DAA9A32"/>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rPr>
        <w:b w:val="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3">
    <w:nsid w:val="7AC236AB"/>
    <w:multiLevelType w:val="multilevel"/>
    <w:tmpl w:val="285E2A3E"/>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44">
    <w:nsid w:val="7DEA3DAE"/>
    <w:multiLevelType w:val="hybridMultilevel"/>
    <w:tmpl w:val="5FCEE8F6"/>
    <w:lvl w:ilvl="0" w:tplc="A5AA1F28">
      <w:start w:val="1"/>
      <w:numFmt w:val="lowerRoman"/>
      <w:lvlText w:val="%1."/>
      <w:lvlJc w:val="right"/>
      <w:pPr>
        <w:ind w:left="1890" w:hanging="360"/>
      </w:pPr>
      <w:rPr>
        <w:sz w:val="24"/>
        <w:szCs w:val="24"/>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0"/>
  </w:num>
  <w:num w:numId="2">
    <w:abstractNumId w:val="17"/>
  </w:num>
  <w:num w:numId="3">
    <w:abstractNumId w:val="19"/>
  </w:num>
  <w:num w:numId="4">
    <w:abstractNumId w:val="19"/>
    <w:lvlOverride w:ilvl="0">
      <w:startOverride w:val="1"/>
    </w:lvlOverride>
  </w:num>
  <w:num w:numId="5">
    <w:abstractNumId w:val="19"/>
    <w:lvlOverride w:ilvl="0">
      <w:startOverride w:val="1"/>
    </w:lvlOverride>
  </w:num>
  <w:num w:numId="6">
    <w:abstractNumId w:val="19"/>
    <w:lvlOverride w:ilvl="0">
      <w:startOverride w:val="1"/>
    </w:lvlOverride>
  </w:num>
  <w:num w:numId="7">
    <w:abstractNumId w:val="19"/>
    <w:lvlOverride w:ilvl="0">
      <w:startOverride w:val="1"/>
    </w:lvlOverride>
  </w:num>
  <w:num w:numId="8">
    <w:abstractNumId w:val="32"/>
  </w:num>
  <w:num w:numId="9">
    <w:abstractNumId w:val="19"/>
  </w:num>
  <w:num w:numId="10">
    <w:abstractNumId w:val="19"/>
  </w:num>
  <w:num w:numId="11">
    <w:abstractNumId w:val="19"/>
  </w:num>
  <w:num w:numId="12">
    <w:abstractNumId w:val="19"/>
  </w:num>
  <w:num w:numId="13">
    <w:abstractNumId w:val="17"/>
  </w:num>
  <w:num w:numId="14">
    <w:abstractNumId w:val="17"/>
  </w:num>
  <w:num w:numId="15">
    <w:abstractNumId w:val="12"/>
  </w:num>
  <w:num w:numId="16">
    <w:abstractNumId w:val="18"/>
  </w:num>
  <w:num w:numId="17">
    <w:abstractNumId w:val="13"/>
  </w:num>
  <w:num w:numId="18">
    <w:abstractNumId w:val="6"/>
  </w:num>
  <w:num w:numId="19">
    <w:abstractNumId w:val="39"/>
  </w:num>
  <w:num w:numId="20">
    <w:abstractNumId w:val="1"/>
  </w:num>
  <w:num w:numId="21">
    <w:abstractNumId w:val="33"/>
  </w:num>
  <w:num w:numId="22">
    <w:abstractNumId w:val="8"/>
  </w:num>
  <w:num w:numId="23">
    <w:abstractNumId w:val="26"/>
  </w:num>
  <w:num w:numId="24">
    <w:abstractNumId w:val="11"/>
  </w:num>
  <w:num w:numId="25">
    <w:abstractNumId w:val="23"/>
  </w:num>
  <w:num w:numId="26">
    <w:abstractNumId w:val="25"/>
  </w:num>
  <w:num w:numId="27">
    <w:abstractNumId w:val="37"/>
  </w:num>
  <w:num w:numId="28">
    <w:abstractNumId w:val="14"/>
  </w:num>
  <w:num w:numId="29">
    <w:abstractNumId w:val="29"/>
  </w:num>
  <w:num w:numId="30">
    <w:abstractNumId w:val="42"/>
  </w:num>
  <w:num w:numId="31">
    <w:abstractNumId w:val="22"/>
  </w:num>
  <w:num w:numId="32">
    <w:abstractNumId w:val="36"/>
  </w:num>
  <w:num w:numId="33">
    <w:abstractNumId w:val="5"/>
  </w:num>
  <w:num w:numId="34">
    <w:abstractNumId w:val="44"/>
  </w:num>
  <w:num w:numId="35">
    <w:abstractNumId w:val="21"/>
  </w:num>
  <w:num w:numId="36">
    <w:abstractNumId w:val="38"/>
  </w:num>
  <w:num w:numId="37">
    <w:abstractNumId w:val="41"/>
  </w:num>
  <w:num w:numId="38">
    <w:abstractNumId w:val="16"/>
  </w:num>
  <w:num w:numId="39">
    <w:abstractNumId w:val="19"/>
  </w:num>
  <w:num w:numId="40">
    <w:abstractNumId w:val="19"/>
  </w:num>
  <w:num w:numId="41">
    <w:abstractNumId w:val="19"/>
  </w:num>
  <w:num w:numId="42">
    <w:abstractNumId w:val="35"/>
  </w:num>
  <w:num w:numId="4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0"/>
  </w:num>
  <w:num w:numId="47">
    <w:abstractNumId w:val="31"/>
  </w:num>
  <w:num w:numId="48">
    <w:abstractNumId w:val="7"/>
  </w:num>
  <w:num w:numId="49">
    <w:abstractNumId w:val="40"/>
  </w:num>
  <w:num w:numId="50">
    <w:abstractNumId w:val="9"/>
  </w:num>
  <w:num w:numId="51">
    <w:abstractNumId w:val="43"/>
  </w:num>
  <w:num w:numId="52">
    <w:abstractNumId w:val="27"/>
  </w:num>
  <w:num w:numId="53">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PR"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evenAndOddHeaders/>
  <w:drawingGridHorizontalSpacing w:val="120"/>
  <w:displayHorizontalDrawingGridEvery w:val="2"/>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AFA"/>
    <w:rsid w:val="00012882"/>
    <w:rsid w:val="000146C1"/>
    <w:rsid w:val="000148E2"/>
    <w:rsid w:val="00016B35"/>
    <w:rsid w:val="00022311"/>
    <w:rsid w:val="00023424"/>
    <w:rsid w:val="00023443"/>
    <w:rsid w:val="0002352B"/>
    <w:rsid w:val="000253B7"/>
    <w:rsid w:val="000262BA"/>
    <w:rsid w:val="00026D77"/>
    <w:rsid w:val="00027CAA"/>
    <w:rsid w:val="00027F5C"/>
    <w:rsid w:val="000306A2"/>
    <w:rsid w:val="00030A33"/>
    <w:rsid w:val="00030DBD"/>
    <w:rsid w:val="00031BDD"/>
    <w:rsid w:val="00033F1F"/>
    <w:rsid w:val="00034E4A"/>
    <w:rsid w:val="00036D0C"/>
    <w:rsid w:val="00040488"/>
    <w:rsid w:val="000404B1"/>
    <w:rsid w:val="0004317F"/>
    <w:rsid w:val="00043C08"/>
    <w:rsid w:val="00043D6A"/>
    <w:rsid w:val="00044084"/>
    <w:rsid w:val="00044B03"/>
    <w:rsid w:val="000451BB"/>
    <w:rsid w:val="00046458"/>
    <w:rsid w:val="000539A3"/>
    <w:rsid w:val="00055265"/>
    <w:rsid w:val="00060261"/>
    <w:rsid w:val="00060469"/>
    <w:rsid w:val="00062668"/>
    <w:rsid w:val="000632E4"/>
    <w:rsid w:val="000635ED"/>
    <w:rsid w:val="000646A1"/>
    <w:rsid w:val="00071ABC"/>
    <w:rsid w:val="0007246A"/>
    <w:rsid w:val="00075A37"/>
    <w:rsid w:val="00086396"/>
    <w:rsid w:val="00091EC9"/>
    <w:rsid w:val="00093DF0"/>
    <w:rsid w:val="00094F56"/>
    <w:rsid w:val="00097912"/>
    <w:rsid w:val="000A15F8"/>
    <w:rsid w:val="000A58C3"/>
    <w:rsid w:val="000A7159"/>
    <w:rsid w:val="000B0B83"/>
    <w:rsid w:val="000B0F10"/>
    <w:rsid w:val="000B21B1"/>
    <w:rsid w:val="000B50AB"/>
    <w:rsid w:val="000B53FC"/>
    <w:rsid w:val="000B5EFF"/>
    <w:rsid w:val="000B6105"/>
    <w:rsid w:val="000D3C19"/>
    <w:rsid w:val="000D3D18"/>
    <w:rsid w:val="000D4CB3"/>
    <w:rsid w:val="000E17F0"/>
    <w:rsid w:val="000E21DD"/>
    <w:rsid w:val="000E576A"/>
    <w:rsid w:val="000E65F6"/>
    <w:rsid w:val="000F0183"/>
    <w:rsid w:val="000F1B75"/>
    <w:rsid w:val="000F2EA4"/>
    <w:rsid w:val="000F49F7"/>
    <w:rsid w:val="000F63CE"/>
    <w:rsid w:val="00101554"/>
    <w:rsid w:val="00103E18"/>
    <w:rsid w:val="00104062"/>
    <w:rsid w:val="001217B8"/>
    <w:rsid w:val="001220CD"/>
    <w:rsid w:val="001245A3"/>
    <w:rsid w:val="001246BF"/>
    <w:rsid w:val="00126E1C"/>
    <w:rsid w:val="001329FE"/>
    <w:rsid w:val="00135615"/>
    <w:rsid w:val="00135BE6"/>
    <w:rsid w:val="0013686A"/>
    <w:rsid w:val="0014323E"/>
    <w:rsid w:val="00144972"/>
    <w:rsid w:val="00144C61"/>
    <w:rsid w:val="001452FE"/>
    <w:rsid w:val="0014653D"/>
    <w:rsid w:val="00150C3C"/>
    <w:rsid w:val="00151217"/>
    <w:rsid w:val="00151883"/>
    <w:rsid w:val="00154F07"/>
    <w:rsid w:val="00155B38"/>
    <w:rsid w:val="0015780B"/>
    <w:rsid w:val="00161280"/>
    <w:rsid w:val="00162C29"/>
    <w:rsid w:val="0016550E"/>
    <w:rsid w:val="00166199"/>
    <w:rsid w:val="00166737"/>
    <w:rsid w:val="0016674D"/>
    <w:rsid w:val="0016681D"/>
    <w:rsid w:val="00170C7E"/>
    <w:rsid w:val="00171B6F"/>
    <w:rsid w:val="0017597D"/>
    <w:rsid w:val="00184DBB"/>
    <w:rsid w:val="0018707D"/>
    <w:rsid w:val="00190E03"/>
    <w:rsid w:val="00192CE2"/>
    <w:rsid w:val="00193951"/>
    <w:rsid w:val="001A1C31"/>
    <w:rsid w:val="001A427C"/>
    <w:rsid w:val="001A495F"/>
    <w:rsid w:val="001A6ADD"/>
    <w:rsid w:val="001A6CE0"/>
    <w:rsid w:val="001A7C3C"/>
    <w:rsid w:val="001B6745"/>
    <w:rsid w:val="001C1F2F"/>
    <w:rsid w:val="001C6144"/>
    <w:rsid w:val="001C6161"/>
    <w:rsid w:val="001D0871"/>
    <w:rsid w:val="001D38A4"/>
    <w:rsid w:val="001D40E5"/>
    <w:rsid w:val="001D41FD"/>
    <w:rsid w:val="001D503D"/>
    <w:rsid w:val="001D5498"/>
    <w:rsid w:val="001D565A"/>
    <w:rsid w:val="001D6807"/>
    <w:rsid w:val="001D6E6D"/>
    <w:rsid w:val="001E2726"/>
    <w:rsid w:val="001E2AF9"/>
    <w:rsid w:val="001E3B31"/>
    <w:rsid w:val="001E4B3C"/>
    <w:rsid w:val="001E712B"/>
    <w:rsid w:val="001E7F9A"/>
    <w:rsid w:val="001F3979"/>
    <w:rsid w:val="001F4FBD"/>
    <w:rsid w:val="001F6BB3"/>
    <w:rsid w:val="00200ED6"/>
    <w:rsid w:val="00201531"/>
    <w:rsid w:val="00202259"/>
    <w:rsid w:val="00205326"/>
    <w:rsid w:val="002078B5"/>
    <w:rsid w:val="00210BC7"/>
    <w:rsid w:val="00211C67"/>
    <w:rsid w:val="0021594F"/>
    <w:rsid w:val="00217347"/>
    <w:rsid w:val="00221727"/>
    <w:rsid w:val="0022299F"/>
    <w:rsid w:val="002241DB"/>
    <w:rsid w:val="002264F7"/>
    <w:rsid w:val="00235D25"/>
    <w:rsid w:val="002363B4"/>
    <w:rsid w:val="00242094"/>
    <w:rsid w:val="002438CF"/>
    <w:rsid w:val="0024406C"/>
    <w:rsid w:val="00255AA4"/>
    <w:rsid w:val="00256541"/>
    <w:rsid w:val="00256644"/>
    <w:rsid w:val="00256C5D"/>
    <w:rsid w:val="00257152"/>
    <w:rsid w:val="00261F02"/>
    <w:rsid w:val="002624E7"/>
    <w:rsid w:val="00263A9C"/>
    <w:rsid w:val="002644BE"/>
    <w:rsid w:val="00266440"/>
    <w:rsid w:val="00266742"/>
    <w:rsid w:val="00266DA2"/>
    <w:rsid w:val="0027615A"/>
    <w:rsid w:val="00276497"/>
    <w:rsid w:val="002815D4"/>
    <w:rsid w:val="00283AC4"/>
    <w:rsid w:val="00283BEB"/>
    <w:rsid w:val="0028415E"/>
    <w:rsid w:val="00292299"/>
    <w:rsid w:val="002A6E8D"/>
    <w:rsid w:val="002A710F"/>
    <w:rsid w:val="002B021F"/>
    <w:rsid w:val="002B03DA"/>
    <w:rsid w:val="002B060D"/>
    <w:rsid w:val="002B2291"/>
    <w:rsid w:val="002B4395"/>
    <w:rsid w:val="002B5D9B"/>
    <w:rsid w:val="002C3D9C"/>
    <w:rsid w:val="002C3FF6"/>
    <w:rsid w:val="002C43F1"/>
    <w:rsid w:val="002C470D"/>
    <w:rsid w:val="002D0235"/>
    <w:rsid w:val="002D3269"/>
    <w:rsid w:val="002E1BDE"/>
    <w:rsid w:val="002E497B"/>
    <w:rsid w:val="002E5161"/>
    <w:rsid w:val="002E614F"/>
    <w:rsid w:val="002E6227"/>
    <w:rsid w:val="002F337B"/>
    <w:rsid w:val="00300E78"/>
    <w:rsid w:val="00301D81"/>
    <w:rsid w:val="00305511"/>
    <w:rsid w:val="00311D6C"/>
    <w:rsid w:val="00312BE8"/>
    <w:rsid w:val="00315D0B"/>
    <w:rsid w:val="00320708"/>
    <w:rsid w:val="00320DD3"/>
    <w:rsid w:val="00321583"/>
    <w:rsid w:val="00322B02"/>
    <w:rsid w:val="00323B44"/>
    <w:rsid w:val="00324527"/>
    <w:rsid w:val="0033131D"/>
    <w:rsid w:val="00332BB7"/>
    <w:rsid w:val="00333124"/>
    <w:rsid w:val="0033365E"/>
    <w:rsid w:val="003369B1"/>
    <w:rsid w:val="00337700"/>
    <w:rsid w:val="00337CCA"/>
    <w:rsid w:val="0034022B"/>
    <w:rsid w:val="0034331C"/>
    <w:rsid w:val="00347C14"/>
    <w:rsid w:val="00350201"/>
    <w:rsid w:val="00350C26"/>
    <w:rsid w:val="00352BDD"/>
    <w:rsid w:val="00353021"/>
    <w:rsid w:val="00355100"/>
    <w:rsid w:val="00356967"/>
    <w:rsid w:val="00356D36"/>
    <w:rsid w:val="003570F2"/>
    <w:rsid w:val="00357EF4"/>
    <w:rsid w:val="003602E6"/>
    <w:rsid w:val="00360CE6"/>
    <w:rsid w:val="003626E1"/>
    <w:rsid w:val="00363175"/>
    <w:rsid w:val="00364723"/>
    <w:rsid w:val="00366AA7"/>
    <w:rsid w:val="00367A63"/>
    <w:rsid w:val="00375062"/>
    <w:rsid w:val="00380460"/>
    <w:rsid w:val="00384CAD"/>
    <w:rsid w:val="0038576F"/>
    <w:rsid w:val="0039120C"/>
    <w:rsid w:val="003912DD"/>
    <w:rsid w:val="0039410F"/>
    <w:rsid w:val="003948E0"/>
    <w:rsid w:val="0039497B"/>
    <w:rsid w:val="00394D36"/>
    <w:rsid w:val="003954F2"/>
    <w:rsid w:val="003973D7"/>
    <w:rsid w:val="003A0F9E"/>
    <w:rsid w:val="003A12E6"/>
    <w:rsid w:val="003A1AE6"/>
    <w:rsid w:val="003A224E"/>
    <w:rsid w:val="003A5A77"/>
    <w:rsid w:val="003A6942"/>
    <w:rsid w:val="003B1570"/>
    <w:rsid w:val="003B4207"/>
    <w:rsid w:val="003B4256"/>
    <w:rsid w:val="003B4E89"/>
    <w:rsid w:val="003B7996"/>
    <w:rsid w:val="003C5B5D"/>
    <w:rsid w:val="003C5BFD"/>
    <w:rsid w:val="003C6562"/>
    <w:rsid w:val="003C6A40"/>
    <w:rsid w:val="003C77B1"/>
    <w:rsid w:val="003D2DBD"/>
    <w:rsid w:val="003D4487"/>
    <w:rsid w:val="003D4F84"/>
    <w:rsid w:val="003D644E"/>
    <w:rsid w:val="003D6A4E"/>
    <w:rsid w:val="003D6A9A"/>
    <w:rsid w:val="003D6F94"/>
    <w:rsid w:val="003E180A"/>
    <w:rsid w:val="003E3AFE"/>
    <w:rsid w:val="003E3C49"/>
    <w:rsid w:val="003E49EF"/>
    <w:rsid w:val="003F438F"/>
    <w:rsid w:val="003F5EBC"/>
    <w:rsid w:val="0040127A"/>
    <w:rsid w:val="0040259B"/>
    <w:rsid w:val="00402BB8"/>
    <w:rsid w:val="0040408D"/>
    <w:rsid w:val="00410294"/>
    <w:rsid w:val="00416B35"/>
    <w:rsid w:val="00420C0A"/>
    <w:rsid w:val="004243AE"/>
    <w:rsid w:val="00426E10"/>
    <w:rsid w:val="00434188"/>
    <w:rsid w:val="0043451E"/>
    <w:rsid w:val="004352CD"/>
    <w:rsid w:val="004358B5"/>
    <w:rsid w:val="004367D3"/>
    <w:rsid w:val="0043776B"/>
    <w:rsid w:val="0044470D"/>
    <w:rsid w:val="00447176"/>
    <w:rsid w:val="004479C8"/>
    <w:rsid w:val="004523C9"/>
    <w:rsid w:val="0045308A"/>
    <w:rsid w:val="004544CD"/>
    <w:rsid w:val="004551EB"/>
    <w:rsid w:val="00456147"/>
    <w:rsid w:val="004601EA"/>
    <w:rsid w:val="00465A5E"/>
    <w:rsid w:val="00466BCA"/>
    <w:rsid w:val="00466C3D"/>
    <w:rsid w:val="00467399"/>
    <w:rsid w:val="00471691"/>
    <w:rsid w:val="00471870"/>
    <w:rsid w:val="00474FF1"/>
    <w:rsid w:val="0047645B"/>
    <w:rsid w:val="00483CC5"/>
    <w:rsid w:val="00490B7F"/>
    <w:rsid w:val="00493014"/>
    <w:rsid w:val="004951C5"/>
    <w:rsid w:val="0049529A"/>
    <w:rsid w:val="004A2CEA"/>
    <w:rsid w:val="004A3A86"/>
    <w:rsid w:val="004B0907"/>
    <w:rsid w:val="004B2FA8"/>
    <w:rsid w:val="004B34AC"/>
    <w:rsid w:val="004B5E2F"/>
    <w:rsid w:val="004B7720"/>
    <w:rsid w:val="004B7978"/>
    <w:rsid w:val="004C1EFA"/>
    <w:rsid w:val="004C27C5"/>
    <w:rsid w:val="004C3D1A"/>
    <w:rsid w:val="004C3EAD"/>
    <w:rsid w:val="004C4CB9"/>
    <w:rsid w:val="004C5DC5"/>
    <w:rsid w:val="004C7E49"/>
    <w:rsid w:val="004D0337"/>
    <w:rsid w:val="004D137B"/>
    <w:rsid w:val="004D3E93"/>
    <w:rsid w:val="004D46D6"/>
    <w:rsid w:val="004D5802"/>
    <w:rsid w:val="004E5154"/>
    <w:rsid w:val="004E527D"/>
    <w:rsid w:val="004E5359"/>
    <w:rsid w:val="004F41CF"/>
    <w:rsid w:val="004F46B5"/>
    <w:rsid w:val="004F4F5E"/>
    <w:rsid w:val="004F71A9"/>
    <w:rsid w:val="00501A9F"/>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7E"/>
    <w:rsid w:val="00530E64"/>
    <w:rsid w:val="00533C2C"/>
    <w:rsid w:val="00533D45"/>
    <w:rsid w:val="00534802"/>
    <w:rsid w:val="005378CD"/>
    <w:rsid w:val="005400B6"/>
    <w:rsid w:val="005409B5"/>
    <w:rsid w:val="00542593"/>
    <w:rsid w:val="00542A10"/>
    <w:rsid w:val="005439DF"/>
    <w:rsid w:val="00551C2E"/>
    <w:rsid w:val="00552146"/>
    <w:rsid w:val="0055297B"/>
    <w:rsid w:val="005535D4"/>
    <w:rsid w:val="00555FA7"/>
    <w:rsid w:val="005561EA"/>
    <w:rsid w:val="00557B95"/>
    <w:rsid w:val="00560A3E"/>
    <w:rsid w:val="00560DCD"/>
    <w:rsid w:val="005612C2"/>
    <w:rsid w:val="00564FC9"/>
    <w:rsid w:val="00567DCA"/>
    <w:rsid w:val="00567F27"/>
    <w:rsid w:val="00570259"/>
    <w:rsid w:val="0057235C"/>
    <w:rsid w:val="00572612"/>
    <w:rsid w:val="005742A0"/>
    <w:rsid w:val="00581490"/>
    <w:rsid w:val="0058188B"/>
    <w:rsid w:val="00582311"/>
    <w:rsid w:val="00582D1B"/>
    <w:rsid w:val="00583BF2"/>
    <w:rsid w:val="00584A8B"/>
    <w:rsid w:val="00586BFC"/>
    <w:rsid w:val="005909A3"/>
    <w:rsid w:val="00592858"/>
    <w:rsid w:val="00594D08"/>
    <w:rsid w:val="0059765A"/>
    <w:rsid w:val="005A016B"/>
    <w:rsid w:val="005A0EDA"/>
    <w:rsid w:val="005A4710"/>
    <w:rsid w:val="005A53CB"/>
    <w:rsid w:val="005A7066"/>
    <w:rsid w:val="005A7321"/>
    <w:rsid w:val="005B2DC9"/>
    <w:rsid w:val="005B3486"/>
    <w:rsid w:val="005B3C6E"/>
    <w:rsid w:val="005B471E"/>
    <w:rsid w:val="005B4A2C"/>
    <w:rsid w:val="005C48CF"/>
    <w:rsid w:val="005C516E"/>
    <w:rsid w:val="005C6CAC"/>
    <w:rsid w:val="005D083E"/>
    <w:rsid w:val="005D0C8E"/>
    <w:rsid w:val="005D0CE6"/>
    <w:rsid w:val="005D119D"/>
    <w:rsid w:val="005D3356"/>
    <w:rsid w:val="005D6806"/>
    <w:rsid w:val="005D6BC6"/>
    <w:rsid w:val="005E0C63"/>
    <w:rsid w:val="005E3A5A"/>
    <w:rsid w:val="005E5548"/>
    <w:rsid w:val="005E6279"/>
    <w:rsid w:val="005E79F9"/>
    <w:rsid w:val="005F128D"/>
    <w:rsid w:val="005F24E9"/>
    <w:rsid w:val="005F2DDC"/>
    <w:rsid w:val="005F3398"/>
    <w:rsid w:val="005F42CC"/>
    <w:rsid w:val="005F5389"/>
    <w:rsid w:val="005F6F0A"/>
    <w:rsid w:val="005F7204"/>
    <w:rsid w:val="00600B18"/>
    <w:rsid w:val="006025D2"/>
    <w:rsid w:val="006043A1"/>
    <w:rsid w:val="0060538F"/>
    <w:rsid w:val="0060585B"/>
    <w:rsid w:val="00607575"/>
    <w:rsid w:val="006108A8"/>
    <w:rsid w:val="00610C47"/>
    <w:rsid w:val="00613811"/>
    <w:rsid w:val="00613C66"/>
    <w:rsid w:val="0061486F"/>
    <w:rsid w:val="00614870"/>
    <w:rsid w:val="00623DDD"/>
    <w:rsid w:val="00630679"/>
    <w:rsid w:val="00631F48"/>
    <w:rsid w:val="00633B58"/>
    <w:rsid w:val="00633D54"/>
    <w:rsid w:val="00635884"/>
    <w:rsid w:val="00635973"/>
    <w:rsid w:val="0063699E"/>
    <w:rsid w:val="00636ABF"/>
    <w:rsid w:val="00640826"/>
    <w:rsid w:val="00642F0C"/>
    <w:rsid w:val="0064515D"/>
    <w:rsid w:val="0064719C"/>
    <w:rsid w:val="00651815"/>
    <w:rsid w:val="0065442D"/>
    <w:rsid w:val="00657AE2"/>
    <w:rsid w:val="00660B6F"/>
    <w:rsid w:val="00662E2B"/>
    <w:rsid w:val="00670336"/>
    <w:rsid w:val="006713D0"/>
    <w:rsid w:val="0067296A"/>
    <w:rsid w:val="0067349F"/>
    <w:rsid w:val="006740D8"/>
    <w:rsid w:val="006749B9"/>
    <w:rsid w:val="00675A7B"/>
    <w:rsid w:val="0067636D"/>
    <w:rsid w:val="00677074"/>
    <w:rsid w:val="00680EDD"/>
    <w:rsid w:val="00681DCF"/>
    <w:rsid w:val="006828FC"/>
    <w:rsid w:val="0068401D"/>
    <w:rsid w:val="00686FA9"/>
    <w:rsid w:val="006877AF"/>
    <w:rsid w:val="00690495"/>
    <w:rsid w:val="00694F1D"/>
    <w:rsid w:val="006964E6"/>
    <w:rsid w:val="006A0178"/>
    <w:rsid w:val="006A0EDD"/>
    <w:rsid w:val="006A1568"/>
    <w:rsid w:val="006A1653"/>
    <w:rsid w:val="006A1F83"/>
    <w:rsid w:val="006A4B04"/>
    <w:rsid w:val="006A60C2"/>
    <w:rsid w:val="006B125F"/>
    <w:rsid w:val="006B1AB4"/>
    <w:rsid w:val="006B234D"/>
    <w:rsid w:val="006B25DE"/>
    <w:rsid w:val="006B25E6"/>
    <w:rsid w:val="006B4005"/>
    <w:rsid w:val="006B7320"/>
    <w:rsid w:val="006C0B4B"/>
    <w:rsid w:val="006D2D01"/>
    <w:rsid w:val="006D4638"/>
    <w:rsid w:val="006D5753"/>
    <w:rsid w:val="006D71D9"/>
    <w:rsid w:val="006E11EA"/>
    <w:rsid w:val="006E4057"/>
    <w:rsid w:val="006E4418"/>
    <w:rsid w:val="006F045F"/>
    <w:rsid w:val="006F4657"/>
    <w:rsid w:val="006F4CFC"/>
    <w:rsid w:val="006F6F07"/>
    <w:rsid w:val="00702013"/>
    <w:rsid w:val="007073B6"/>
    <w:rsid w:val="00714077"/>
    <w:rsid w:val="0071424E"/>
    <w:rsid w:val="00717970"/>
    <w:rsid w:val="00717A0C"/>
    <w:rsid w:val="0072228C"/>
    <w:rsid w:val="00723C53"/>
    <w:rsid w:val="00724574"/>
    <w:rsid w:val="0072543E"/>
    <w:rsid w:val="00726C11"/>
    <w:rsid w:val="00727BF2"/>
    <w:rsid w:val="00731D4B"/>
    <w:rsid w:val="007340D5"/>
    <w:rsid w:val="00735811"/>
    <w:rsid w:val="00735959"/>
    <w:rsid w:val="00741BB1"/>
    <w:rsid w:val="00741D45"/>
    <w:rsid w:val="00742392"/>
    <w:rsid w:val="0075626E"/>
    <w:rsid w:val="00757EB8"/>
    <w:rsid w:val="00760B9A"/>
    <w:rsid w:val="007620DD"/>
    <w:rsid w:val="007631A5"/>
    <w:rsid w:val="00763C26"/>
    <w:rsid w:val="00765442"/>
    <w:rsid w:val="00766097"/>
    <w:rsid w:val="00766F81"/>
    <w:rsid w:val="0076787A"/>
    <w:rsid w:val="0077192C"/>
    <w:rsid w:val="00771BE7"/>
    <w:rsid w:val="007727AF"/>
    <w:rsid w:val="00773760"/>
    <w:rsid w:val="00774672"/>
    <w:rsid w:val="007805F2"/>
    <w:rsid w:val="00783DB6"/>
    <w:rsid w:val="0078505C"/>
    <w:rsid w:val="0078526C"/>
    <w:rsid w:val="00785D89"/>
    <w:rsid w:val="00787B81"/>
    <w:rsid w:val="007936F9"/>
    <w:rsid w:val="007941F8"/>
    <w:rsid w:val="00795E33"/>
    <w:rsid w:val="007971C0"/>
    <w:rsid w:val="007971C7"/>
    <w:rsid w:val="007A0A80"/>
    <w:rsid w:val="007A28ED"/>
    <w:rsid w:val="007A3600"/>
    <w:rsid w:val="007A3753"/>
    <w:rsid w:val="007A4F83"/>
    <w:rsid w:val="007A6967"/>
    <w:rsid w:val="007A697E"/>
    <w:rsid w:val="007A6E49"/>
    <w:rsid w:val="007A712C"/>
    <w:rsid w:val="007A7B74"/>
    <w:rsid w:val="007B0085"/>
    <w:rsid w:val="007B64FA"/>
    <w:rsid w:val="007B7F7B"/>
    <w:rsid w:val="007C2DD1"/>
    <w:rsid w:val="007C53A6"/>
    <w:rsid w:val="007D3910"/>
    <w:rsid w:val="007E10DB"/>
    <w:rsid w:val="007E180B"/>
    <w:rsid w:val="007E1AB2"/>
    <w:rsid w:val="007E2CA7"/>
    <w:rsid w:val="007E73BC"/>
    <w:rsid w:val="007F6AE5"/>
    <w:rsid w:val="0080087A"/>
    <w:rsid w:val="00800912"/>
    <w:rsid w:val="00801F7F"/>
    <w:rsid w:val="0080479E"/>
    <w:rsid w:val="008052F1"/>
    <w:rsid w:val="00806540"/>
    <w:rsid w:val="00812314"/>
    <w:rsid w:val="00812BF9"/>
    <w:rsid w:val="008174A0"/>
    <w:rsid w:val="0082033D"/>
    <w:rsid w:val="00820BC6"/>
    <w:rsid w:val="00821DA1"/>
    <w:rsid w:val="008245E6"/>
    <w:rsid w:val="00825304"/>
    <w:rsid w:val="00827BD0"/>
    <w:rsid w:val="00831080"/>
    <w:rsid w:val="00832A0E"/>
    <w:rsid w:val="00833E29"/>
    <w:rsid w:val="00835743"/>
    <w:rsid w:val="008378AB"/>
    <w:rsid w:val="00842E9F"/>
    <w:rsid w:val="00843306"/>
    <w:rsid w:val="00843570"/>
    <w:rsid w:val="00844349"/>
    <w:rsid w:val="00844C80"/>
    <w:rsid w:val="00851FE5"/>
    <w:rsid w:val="00852670"/>
    <w:rsid w:val="008527B9"/>
    <w:rsid w:val="0085528C"/>
    <w:rsid w:val="008610F1"/>
    <w:rsid w:val="00861AD8"/>
    <w:rsid w:val="0086252B"/>
    <w:rsid w:val="00863406"/>
    <w:rsid w:val="008702C6"/>
    <w:rsid w:val="00870F24"/>
    <w:rsid w:val="00872565"/>
    <w:rsid w:val="00874C9E"/>
    <w:rsid w:val="008765DE"/>
    <w:rsid w:val="00876C17"/>
    <w:rsid w:val="00877B8A"/>
    <w:rsid w:val="00881616"/>
    <w:rsid w:val="00882E48"/>
    <w:rsid w:val="0088516F"/>
    <w:rsid w:val="00887819"/>
    <w:rsid w:val="00887822"/>
    <w:rsid w:val="00890580"/>
    <w:rsid w:val="00893FA6"/>
    <w:rsid w:val="0089482F"/>
    <w:rsid w:val="00895322"/>
    <w:rsid w:val="0089612E"/>
    <w:rsid w:val="008961CE"/>
    <w:rsid w:val="00896765"/>
    <w:rsid w:val="008A5E7A"/>
    <w:rsid w:val="008B1F4A"/>
    <w:rsid w:val="008B3BFB"/>
    <w:rsid w:val="008B64B5"/>
    <w:rsid w:val="008B7632"/>
    <w:rsid w:val="008C55E5"/>
    <w:rsid w:val="008D0A7C"/>
    <w:rsid w:val="008E2028"/>
    <w:rsid w:val="008E3A3A"/>
    <w:rsid w:val="008E76D7"/>
    <w:rsid w:val="008F0563"/>
    <w:rsid w:val="008F246C"/>
    <w:rsid w:val="008F2563"/>
    <w:rsid w:val="008F4283"/>
    <w:rsid w:val="008F4594"/>
    <w:rsid w:val="008F7E9B"/>
    <w:rsid w:val="009002E6"/>
    <w:rsid w:val="00905672"/>
    <w:rsid w:val="00905EAE"/>
    <w:rsid w:val="00911DC4"/>
    <w:rsid w:val="00914056"/>
    <w:rsid w:val="00917E17"/>
    <w:rsid w:val="00917E60"/>
    <w:rsid w:val="009208E6"/>
    <w:rsid w:val="00922B09"/>
    <w:rsid w:val="00924B4E"/>
    <w:rsid w:val="0092581D"/>
    <w:rsid w:val="00930547"/>
    <w:rsid w:val="0093084A"/>
    <w:rsid w:val="00932046"/>
    <w:rsid w:val="0093267E"/>
    <w:rsid w:val="009407AC"/>
    <w:rsid w:val="00941E89"/>
    <w:rsid w:val="009420D5"/>
    <w:rsid w:val="009425AE"/>
    <w:rsid w:val="0094458F"/>
    <w:rsid w:val="0094517D"/>
    <w:rsid w:val="00951C66"/>
    <w:rsid w:val="0095393D"/>
    <w:rsid w:val="0095504F"/>
    <w:rsid w:val="00955901"/>
    <w:rsid w:val="00962F27"/>
    <w:rsid w:val="00967051"/>
    <w:rsid w:val="00967FF3"/>
    <w:rsid w:val="00974661"/>
    <w:rsid w:val="0097553C"/>
    <w:rsid w:val="0097578D"/>
    <w:rsid w:val="00975F22"/>
    <w:rsid w:val="00976251"/>
    <w:rsid w:val="00977229"/>
    <w:rsid w:val="0099148C"/>
    <w:rsid w:val="009919C6"/>
    <w:rsid w:val="00996293"/>
    <w:rsid w:val="009A10E5"/>
    <w:rsid w:val="009A2BF8"/>
    <w:rsid w:val="009A4DBC"/>
    <w:rsid w:val="009A5FC5"/>
    <w:rsid w:val="009A6424"/>
    <w:rsid w:val="009A78C2"/>
    <w:rsid w:val="009B0360"/>
    <w:rsid w:val="009C393F"/>
    <w:rsid w:val="009D02CE"/>
    <w:rsid w:val="009D14F5"/>
    <w:rsid w:val="009D1FB1"/>
    <w:rsid w:val="009D29ED"/>
    <w:rsid w:val="009D333E"/>
    <w:rsid w:val="009D3623"/>
    <w:rsid w:val="009D64E8"/>
    <w:rsid w:val="009E0121"/>
    <w:rsid w:val="009E0D4F"/>
    <w:rsid w:val="009E1EB1"/>
    <w:rsid w:val="009E2F06"/>
    <w:rsid w:val="009E4920"/>
    <w:rsid w:val="009E71B4"/>
    <w:rsid w:val="009F23D9"/>
    <w:rsid w:val="009F4A6E"/>
    <w:rsid w:val="009F62ED"/>
    <w:rsid w:val="009F6537"/>
    <w:rsid w:val="009F7982"/>
    <w:rsid w:val="00A013A9"/>
    <w:rsid w:val="00A024F6"/>
    <w:rsid w:val="00A03067"/>
    <w:rsid w:val="00A057ED"/>
    <w:rsid w:val="00A06C6B"/>
    <w:rsid w:val="00A078E1"/>
    <w:rsid w:val="00A07902"/>
    <w:rsid w:val="00A12E33"/>
    <w:rsid w:val="00A1326C"/>
    <w:rsid w:val="00A1407D"/>
    <w:rsid w:val="00A2003E"/>
    <w:rsid w:val="00A3118D"/>
    <w:rsid w:val="00A3147F"/>
    <w:rsid w:val="00A336A0"/>
    <w:rsid w:val="00A339D3"/>
    <w:rsid w:val="00A3578C"/>
    <w:rsid w:val="00A36F05"/>
    <w:rsid w:val="00A45EF0"/>
    <w:rsid w:val="00A46605"/>
    <w:rsid w:val="00A47A16"/>
    <w:rsid w:val="00A51D01"/>
    <w:rsid w:val="00A51FBC"/>
    <w:rsid w:val="00A5297E"/>
    <w:rsid w:val="00A5339E"/>
    <w:rsid w:val="00A53F16"/>
    <w:rsid w:val="00A547DF"/>
    <w:rsid w:val="00A562F6"/>
    <w:rsid w:val="00A567B1"/>
    <w:rsid w:val="00A56890"/>
    <w:rsid w:val="00A60A7D"/>
    <w:rsid w:val="00A60EC1"/>
    <w:rsid w:val="00A642BB"/>
    <w:rsid w:val="00A646D6"/>
    <w:rsid w:val="00A64721"/>
    <w:rsid w:val="00A67DBB"/>
    <w:rsid w:val="00A70858"/>
    <w:rsid w:val="00A728EC"/>
    <w:rsid w:val="00A73211"/>
    <w:rsid w:val="00A73881"/>
    <w:rsid w:val="00A820AA"/>
    <w:rsid w:val="00A82D55"/>
    <w:rsid w:val="00A83223"/>
    <w:rsid w:val="00A84FF1"/>
    <w:rsid w:val="00A85C36"/>
    <w:rsid w:val="00A9374A"/>
    <w:rsid w:val="00A945A4"/>
    <w:rsid w:val="00A955D3"/>
    <w:rsid w:val="00AA1BDC"/>
    <w:rsid w:val="00AA1E2E"/>
    <w:rsid w:val="00AA245F"/>
    <w:rsid w:val="00AA2F44"/>
    <w:rsid w:val="00AA4C2A"/>
    <w:rsid w:val="00AA623B"/>
    <w:rsid w:val="00AA7B7A"/>
    <w:rsid w:val="00AB2D94"/>
    <w:rsid w:val="00AB6A02"/>
    <w:rsid w:val="00AC0302"/>
    <w:rsid w:val="00AC165B"/>
    <w:rsid w:val="00AC4597"/>
    <w:rsid w:val="00AC5525"/>
    <w:rsid w:val="00AC650B"/>
    <w:rsid w:val="00AC68B3"/>
    <w:rsid w:val="00AC7905"/>
    <w:rsid w:val="00AC7E13"/>
    <w:rsid w:val="00AD2487"/>
    <w:rsid w:val="00AD6165"/>
    <w:rsid w:val="00AD73A3"/>
    <w:rsid w:val="00AD7A86"/>
    <w:rsid w:val="00AE2C8C"/>
    <w:rsid w:val="00AE3E2D"/>
    <w:rsid w:val="00AE4B3A"/>
    <w:rsid w:val="00AE67AA"/>
    <w:rsid w:val="00AE740C"/>
    <w:rsid w:val="00AF2FC4"/>
    <w:rsid w:val="00AF3108"/>
    <w:rsid w:val="00AF4E4E"/>
    <w:rsid w:val="00AF4FE7"/>
    <w:rsid w:val="00AF5CFB"/>
    <w:rsid w:val="00AF5D93"/>
    <w:rsid w:val="00AF61CB"/>
    <w:rsid w:val="00B02937"/>
    <w:rsid w:val="00B032E9"/>
    <w:rsid w:val="00B03C16"/>
    <w:rsid w:val="00B0489B"/>
    <w:rsid w:val="00B1176D"/>
    <w:rsid w:val="00B11CF4"/>
    <w:rsid w:val="00B13B01"/>
    <w:rsid w:val="00B1419E"/>
    <w:rsid w:val="00B2135B"/>
    <w:rsid w:val="00B22BC4"/>
    <w:rsid w:val="00B27C3E"/>
    <w:rsid w:val="00B3027D"/>
    <w:rsid w:val="00B3033D"/>
    <w:rsid w:val="00B317C3"/>
    <w:rsid w:val="00B358AD"/>
    <w:rsid w:val="00B3736E"/>
    <w:rsid w:val="00B40B1E"/>
    <w:rsid w:val="00B44271"/>
    <w:rsid w:val="00B4565B"/>
    <w:rsid w:val="00B465E9"/>
    <w:rsid w:val="00B46B1E"/>
    <w:rsid w:val="00B508B2"/>
    <w:rsid w:val="00B5288A"/>
    <w:rsid w:val="00B53FED"/>
    <w:rsid w:val="00B54C0B"/>
    <w:rsid w:val="00B54F2F"/>
    <w:rsid w:val="00B60D91"/>
    <w:rsid w:val="00B623F9"/>
    <w:rsid w:val="00B67479"/>
    <w:rsid w:val="00B7041B"/>
    <w:rsid w:val="00B70D41"/>
    <w:rsid w:val="00B74B4C"/>
    <w:rsid w:val="00B80969"/>
    <w:rsid w:val="00B81178"/>
    <w:rsid w:val="00B81C61"/>
    <w:rsid w:val="00B83B9A"/>
    <w:rsid w:val="00B85AF3"/>
    <w:rsid w:val="00B866D2"/>
    <w:rsid w:val="00B950DD"/>
    <w:rsid w:val="00B95AA3"/>
    <w:rsid w:val="00B95D8F"/>
    <w:rsid w:val="00B96525"/>
    <w:rsid w:val="00B96D1E"/>
    <w:rsid w:val="00BA370E"/>
    <w:rsid w:val="00BA418B"/>
    <w:rsid w:val="00BA78FC"/>
    <w:rsid w:val="00BB285F"/>
    <w:rsid w:val="00BB7BDA"/>
    <w:rsid w:val="00BB7C1E"/>
    <w:rsid w:val="00BC11FB"/>
    <w:rsid w:val="00BC2425"/>
    <w:rsid w:val="00BC45D9"/>
    <w:rsid w:val="00BC4C10"/>
    <w:rsid w:val="00BC5775"/>
    <w:rsid w:val="00BD0577"/>
    <w:rsid w:val="00BD26EC"/>
    <w:rsid w:val="00BD2BEF"/>
    <w:rsid w:val="00BD6429"/>
    <w:rsid w:val="00BE12E1"/>
    <w:rsid w:val="00BE2DD9"/>
    <w:rsid w:val="00BE5131"/>
    <w:rsid w:val="00BF22E2"/>
    <w:rsid w:val="00BF7FDC"/>
    <w:rsid w:val="00C0078E"/>
    <w:rsid w:val="00C01C73"/>
    <w:rsid w:val="00C02FA2"/>
    <w:rsid w:val="00C030B2"/>
    <w:rsid w:val="00C030D5"/>
    <w:rsid w:val="00C044F2"/>
    <w:rsid w:val="00C06518"/>
    <w:rsid w:val="00C06C7D"/>
    <w:rsid w:val="00C140C1"/>
    <w:rsid w:val="00C1425F"/>
    <w:rsid w:val="00C1444F"/>
    <w:rsid w:val="00C161F0"/>
    <w:rsid w:val="00C202F8"/>
    <w:rsid w:val="00C21A58"/>
    <w:rsid w:val="00C224BF"/>
    <w:rsid w:val="00C22D36"/>
    <w:rsid w:val="00C230B6"/>
    <w:rsid w:val="00C24A2F"/>
    <w:rsid w:val="00C26202"/>
    <w:rsid w:val="00C265A9"/>
    <w:rsid w:val="00C30A76"/>
    <w:rsid w:val="00C31BCF"/>
    <w:rsid w:val="00C32DFE"/>
    <w:rsid w:val="00C32FEB"/>
    <w:rsid w:val="00C35530"/>
    <w:rsid w:val="00C3648B"/>
    <w:rsid w:val="00C42C0B"/>
    <w:rsid w:val="00C42FCD"/>
    <w:rsid w:val="00C43056"/>
    <w:rsid w:val="00C4365E"/>
    <w:rsid w:val="00C457C1"/>
    <w:rsid w:val="00C46788"/>
    <w:rsid w:val="00C472FB"/>
    <w:rsid w:val="00C50C26"/>
    <w:rsid w:val="00C515AC"/>
    <w:rsid w:val="00C52AF5"/>
    <w:rsid w:val="00C5478F"/>
    <w:rsid w:val="00C567A8"/>
    <w:rsid w:val="00C56D10"/>
    <w:rsid w:val="00C56EA7"/>
    <w:rsid w:val="00C57E27"/>
    <w:rsid w:val="00C60E6E"/>
    <w:rsid w:val="00C61D44"/>
    <w:rsid w:val="00C62220"/>
    <w:rsid w:val="00C641A1"/>
    <w:rsid w:val="00C64A9F"/>
    <w:rsid w:val="00C75023"/>
    <w:rsid w:val="00C82A80"/>
    <w:rsid w:val="00C84BD9"/>
    <w:rsid w:val="00C94392"/>
    <w:rsid w:val="00C946C1"/>
    <w:rsid w:val="00C95AE6"/>
    <w:rsid w:val="00C95E03"/>
    <w:rsid w:val="00C96E86"/>
    <w:rsid w:val="00CA06F2"/>
    <w:rsid w:val="00CA3E4A"/>
    <w:rsid w:val="00CA511C"/>
    <w:rsid w:val="00CB0B27"/>
    <w:rsid w:val="00CB12F2"/>
    <w:rsid w:val="00CB30C1"/>
    <w:rsid w:val="00CB32DA"/>
    <w:rsid w:val="00CB4879"/>
    <w:rsid w:val="00CB6078"/>
    <w:rsid w:val="00CB6E83"/>
    <w:rsid w:val="00CB7C56"/>
    <w:rsid w:val="00CC29CD"/>
    <w:rsid w:val="00CC2AD0"/>
    <w:rsid w:val="00CD3B82"/>
    <w:rsid w:val="00CD5597"/>
    <w:rsid w:val="00CD565D"/>
    <w:rsid w:val="00CD5E39"/>
    <w:rsid w:val="00CD6669"/>
    <w:rsid w:val="00CD6C47"/>
    <w:rsid w:val="00CE5EDA"/>
    <w:rsid w:val="00CE6BC2"/>
    <w:rsid w:val="00CE7353"/>
    <w:rsid w:val="00CE7EE7"/>
    <w:rsid w:val="00CF05EC"/>
    <w:rsid w:val="00CF4F39"/>
    <w:rsid w:val="00CF608D"/>
    <w:rsid w:val="00D002BA"/>
    <w:rsid w:val="00D017C5"/>
    <w:rsid w:val="00D030F0"/>
    <w:rsid w:val="00D03742"/>
    <w:rsid w:val="00D062E6"/>
    <w:rsid w:val="00D115F8"/>
    <w:rsid w:val="00D127B2"/>
    <w:rsid w:val="00D15FA9"/>
    <w:rsid w:val="00D16F84"/>
    <w:rsid w:val="00D17BB0"/>
    <w:rsid w:val="00D215D1"/>
    <w:rsid w:val="00D2278D"/>
    <w:rsid w:val="00D241E1"/>
    <w:rsid w:val="00D260EE"/>
    <w:rsid w:val="00D304D0"/>
    <w:rsid w:val="00D31BAB"/>
    <w:rsid w:val="00D32581"/>
    <w:rsid w:val="00D35E9F"/>
    <w:rsid w:val="00D4275A"/>
    <w:rsid w:val="00D475CE"/>
    <w:rsid w:val="00D51B6A"/>
    <w:rsid w:val="00D53958"/>
    <w:rsid w:val="00D54AED"/>
    <w:rsid w:val="00D56D57"/>
    <w:rsid w:val="00D62A5B"/>
    <w:rsid w:val="00D63C04"/>
    <w:rsid w:val="00D73CA0"/>
    <w:rsid w:val="00D73E45"/>
    <w:rsid w:val="00D76182"/>
    <w:rsid w:val="00D7658C"/>
    <w:rsid w:val="00D76A5C"/>
    <w:rsid w:val="00D80518"/>
    <w:rsid w:val="00D8108E"/>
    <w:rsid w:val="00D84521"/>
    <w:rsid w:val="00D85DD2"/>
    <w:rsid w:val="00D86E48"/>
    <w:rsid w:val="00D90074"/>
    <w:rsid w:val="00D907C1"/>
    <w:rsid w:val="00D907EA"/>
    <w:rsid w:val="00D90C6E"/>
    <w:rsid w:val="00D9674E"/>
    <w:rsid w:val="00D96E50"/>
    <w:rsid w:val="00D97EBF"/>
    <w:rsid w:val="00DA27FB"/>
    <w:rsid w:val="00DA37EC"/>
    <w:rsid w:val="00DA5E91"/>
    <w:rsid w:val="00DA6C05"/>
    <w:rsid w:val="00DA6D96"/>
    <w:rsid w:val="00DA793E"/>
    <w:rsid w:val="00DB37CE"/>
    <w:rsid w:val="00DB3DDF"/>
    <w:rsid w:val="00DB50B0"/>
    <w:rsid w:val="00DB5C67"/>
    <w:rsid w:val="00DB67CD"/>
    <w:rsid w:val="00DC2A0F"/>
    <w:rsid w:val="00DC70C0"/>
    <w:rsid w:val="00DD4330"/>
    <w:rsid w:val="00DD4340"/>
    <w:rsid w:val="00DE1B42"/>
    <w:rsid w:val="00DE1CCE"/>
    <w:rsid w:val="00DE3171"/>
    <w:rsid w:val="00DE31AA"/>
    <w:rsid w:val="00DE4A06"/>
    <w:rsid w:val="00DE5EF3"/>
    <w:rsid w:val="00DF012C"/>
    <w:rsid w:val="00DF1526"/>
    <w:rsid w:val="00DF76BF"/>
    <w:rsid w:val="00DF7700"/>
    <w:rsid w:val="00E07C0C"/>
    <w:rsid w:val="00E11F4F"/>
    <w:rsid w:val="00E12FCE"/>
    <w:rsid w:val="00E260C8"/>
    <w:rsid w:val="00E26AB2"/>
    <w:rsid w:val="00E3078E"/>
    <w:rsid w:val="00E323D4"/>
    <w:rsid w:val="00E34199"/>
    <w:rsid w:val="00E3460E"/>
    <w:rsid w:val="00E3690C"/>
    <w:rsid w:val="00E376A5"/>
    <w:rsid w:val="00E4013F"/>
    <w:rsid w:val="00E40B06"/>
    <w:rsid w:val="00E4170F"/>
    <w:rsid w:val="00E43B75"/>
    <w:rsid w:val="00E45C7C"/>
    <w:rsid w:val="00E50822"/>
    <w:rsid w:val="00E51214"/>
    <w:rsid w:val="00E51AB6"/>
    <w:rsid w:val="00E53C59"/>
    <w:rsid w:val="00E5401D"/>
    <w:rsid w:val="00E5487A"/>
    <w:rsid w:val="00E55312"/>
    <w:rsid w:val="00E554EA"/>
    <w:rsid w:val="00E60429"/>
    <w:rsid w:val="00E64190"/>
    <w:rsid w:val="00E6590A"/>
    <w:rsid w:val="00E72473"/>
    <w:rsid w:val="00E7626D"/>
    <w:rsid w:val="00E7792A"/>
    <w:rsid w:val="00E837EA"/>
    <w:rsid w:val="00E87A2A"/>
    <w:rsid w:val="00E91BED"/>
    <w:rsid w:val="00E97CA0"/>
    <w:rsid w:val="00EA0E73"/>
    <w:rsid w:val="00EA756B"/>
    <w:rsid w:val="00EB1BF9"/>
    <w:rsid w:val="00EB1C8C"/>
    <w:rsid w:val="00EB2131"/>
    <w:rsid w:val="00EB63B2"/>
    <w:rsid w:val="00EB7F39"/>
    <w:rsid w:val="00EC37D7"/>
    <w:rsid w:val="00EC3AA2"/>
    <w:rsid w:val="00EC66FF"/>
    <w:rsid w:val="00ED20A7"/>
    <w:rsid w:val="00ED3D49"/>
    <w:rsid w:val="00ED4501"/>
    <w:rsid w:val="00ED52AA"/>
    <w:rsid w:val="00ED5589"/>
    <w:rsid w:val="00ED55E9"/>
    <w:rsid w:val="00ED72C2"/>
    <w:rsid w:val="00EE168E"/>
    <w:rsid w:val="00EE3E5C"/>
    <w:rsid w:val="00EF189C"/>
    <w:rsid w:val="00EF2AA1"/>
    <w:rsid w:val="00EF5897"/>
    <w:rsid w:val="00EF7973"/>
    <w:rsid w:val="00F01A04"/>
    <w:rsid w:val="00F02EC2"/>
    <w:rsid w:val="00F03B1E"/>
    <w:rsid w:val="00F07E3B"/>
    <w:rsid w:val="00F12FA4"/>
    <w:rsid w:val="00F24AB3"/>
    <w:rsid w:val="00F2604B"/>
    <w:rsid w:val="00F30D0C"/>
    <w:rsid w:val="00F34CA1"/>
    <w:rsid w:val="00F34E79"/>
    <w:rsid w:val="00F40392"/>
    <w:rsid w:val="00F4220C"/>
    <w:rsid w:val="00F435A2"/>
    <w:rsid w:val="00F4567B"/>
    <w:rsid w:val="00F5179D"/>
    <w:rsid w:val="00F558C5"/>
    <w:rsid w:val="00F561E7"/>
    <w:rsid w:val="00F57DEC"/>
    <w:rsid w:val="00F57F6E"/>
    <w:rsid w:val="00F605F7"/>
    <w:rsid w:val="00F61F8F"/>
    <w:rsid w:val="00F634D9"/>
    <w:rsid w:val="00F63A70"/>
    <w:rsid w:val="00F65748"/>
    <w:rsid w:val="00F67070"/>
    <w:rsid w:val="00F67CA6"/>
    <w:rsid w:val="00F71CC7"/>
    <w:rsid w:val="00F71D60"/>
    <w:rsid w:val="00F73655"/>
    <w:rsid w:val="00F76320"/>
    <w:rsid w:val="00F819E3"/>
    <w:rsid w:val="00F83863"/>
    <w:rsid w:val="00F91695"/>
    <w:rsid w:val="00F91FCD"/>
    <w:rsid w:val="00F946A6"/>
    <w:rsid w:val="00F96A8B"/>
    <w:rsid w:val="00FA16D2"/>
    <w:rsid w:val="00FA19A2"/>
    <w:rsid w:val="00FA3403"/>
    <w:rsid w:val="00FA78E7"/>
    <w:rsid w:val="00FB0991"/>
    <w:rsid w:val="00FB277B"/>
    <w:rsid w:val="00FB360C"/>
    <w:rsid w:val="00FB4787"/>
    <w:rsid w:val="00FB51FC"/>
    <w:rsid w:val="00FB5F5D"/>
    <w:rsid w:val="00FB6919"/>
    <w:rsid w:val="00FB7D9D"/>
    <w:rsid w:val="00FC2018"/>
    <w:rsid w:val="00FC41ED"/>
    <w:rsid w:val="00FC5CCA"/>
    <w:rsid w:val="00FC709D"/>
    <w:rsid w:val="00FC7461"/>
    <w:rsid w:val="00FD0E44"/>
    <w:rsid w:val="00FD1505"/>
    <w:rsid w:val="00FD2FDC"/>
    <w:rsid w:val="00FD5B6D"/>
    <w:rsid w:val="00FE0341"/>
    <w:rsid w:val="00FE7BC4"/>
    <w:rsid w:val="00FF1C85"/>
    <w:rsid w:val="00FF1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975F22"/>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975F22"/>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975F22"/>
    <w:pPr>
      <w:numPr>
        <w:ilvl w:val="4"/>
        <w:numId w:val="50"/>
      </w:numPr>
      <w:spacing w:after="240"/>
      <w:outlineLvl w:val="4"/>
    </w:pPr>
    <w:rPr>
      <w:szCs w:val="20"/>
      <w:lang w:val="en-US"/>
    </w:rPr>
  </w:style>
  <w:style w:type="paragraph" w:styleId="Heading6">
    <w:name w:val="heading 6"/>
    <w:basedOn w:val="Normal"/>
    <w:next w:val="BankNormal"/>
    <w:qFormat/>
    <w:rsid w:val="00975F22"/>
    <w:pPr>
      <w:numPr>
        <w:ilvl w:val="5"/>
        <w:numId w:val="50"/>
      </w:numPr>
      <w:spacing w:after="240"/>
      <w:outlineLvl w:val="5"/>
    </w:pPr>
    <w:rPr>
      <w:szCs w:val="20"/>
      <w:lang w:val="en-US"/>
    </w:rPr>
  </w:style>
  <w:style w:type="paragraph" w:styleId="Heading7">
    <w:name w:val="heading 7"/>
    <w:basedOn w:val="Normal"/>
    <w:next w:val="Normal"/>
    <w:qFormat/>
    <w:rsid w:val="00975F22"/>
    <w:pPr>
      <w:keepNext/>
      <w:numPr>
        <w:ilvl w:val="6"/>
        <w:numId w:val="50"/>
      </w:numPr>
      <w:jc w:val="both"/>
      <w:outlineLvl w:val="6"/>
    </w:pPr>
    <w:rPr>
      <w:b/>
      <w:bCs/>
      <w:sz w:val="20"/>
      <w:lang w:val="en-US"/>
    </w:rPr>
  </w:style>
  <w:style w:type="paragraph" w:styleId="Heading8">
    <w:name w:val="heading 8"/>
    <w:basedOn w:val="Normal"/>
    <w:next w:val="Normal"/>
    <w:qFormat/>
    <w:rsid w:val="00975F22"/>
    <w:pPr>
      <w:keepNext/>
      <w:numPr>
        <w:ilvl w:val="7"/>
        <w:numId w:val="50"/>
      </w:numPr>
      <w:jc w:val="both"/>
      <w:outlineLvl w:val="7"/>
    </w:pPr>
    <w:rPr>
      <w:b/>
      <w:bCs/>
      <w:sz w:val="20"/>
      <w:lang w:val="en-US"/>
    </w:rPr>
  </w:style>
  <w:style w:type="paragraph" w:styleId="Heading9">
    <w:name w:val="heading 9"/>
    <w:basedOn w:val="Normal"/>
    <w:next w:val="Normal"/>
    <w:qFormat/>
    <w:rsid w:val="00975F22"/>
    <w:pPr>
      <w:keepNext/>
      <w:numPr>
        <w:ilvl w:val="8"/>
        <w:numId w:val="50"/>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975F22"/>
    <w:pPr>
      <w:numPr>
        <w:ilvl w:val="1"/>
        <w:numId w:val="53"/>
      </w:numPr>
      <w:tabs>
        <w:tab w:val="clear" w:pos="2448"/>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975F22"/>
    <w:pPr>
      <w:keepNext/>
      <w:numPr>
        <w:numId w:val="53"/>
      </w:numPr>
      <w:tabs>
        <w:tab w:val="clear" w:pos="1800"/>
        <w:tab w:val="num" w:pos="648"/>
        <w:tab w:val="left" w:pos="1440"/>
      </w:tabs>
      <w:spacing w:before="240" w:after="240"/>
      <w:ind w:left="0"/>
      <w:jc w:val="center"/>
    </w:pPr>
    <w:rPr>
      <w:b/>
      <w:smallCaps/>
      <w:lang w:val="es-ES"/>
    </w:rPr>
  </w:style>
  <w:style w:type="paragraph" w:customStyle="1" w:styleId="subpar">
    <w:name w:val="subpar"/>
    <w:basedOn w:val="BodyTextIndent3"/>
    <w:rsid w:val="00975F22"/>
    <w:pPr>
      <w:numPr>
        <w:ilvl w:val="2"/>
        <w:numId w:val="53"/>
      </w:numPr>
      <w:tabs>
        <w:tab w:val="clear" w:pos="2304"/>
        <w:tab w:val="num" w:pos="1152"/>
      </w:tabs>
      <w:spacing w:before="120"/>
      <w:ind w:left="1152"/>
      <w:jc w:val="both"/>
      <w:outlineLvl w:val="2"/>
    </w:pPr>
  </w:style>
  <w:style w:type="paragraph" w:customStyle="1" w:styleId="SubSubPar">
    <w:name w:val="SubSubPar"/>
    <w:basedOn w:val="subpar"/>
    <w:rsid w:val="00975F22"/>
    <w:pPr>
      <w:numPr>
        <w:ilvl w:val="3"/>
      </w:numPr>
      <w:tabs>
        <w:tab w:val="clear" w:pos="2736"/>
        <w:tab w:val="left" w:pos="0"/>
        <w:tab w:val="num" w:pos="1296"/>
      </w:tabs>
      <w:ind w:left="1296"/>
    </w:pPr>
  </w:style>
  <w:style w:type="character" w:customStyle="1" w:styleId="ParagraphChar">
    <w:name w:val="Paragraph Char"/>
    <w:link w:val="Paragraph"/>
    <w:rsid w:val="00975F22"/>
    <w:rPr>
      <w:sz w:val="24"/>
      <w:lang w:val="es-ES_tradnl"/>
    </w:rPr>
  </w:style>
  <w:style w:type="paragraph" w:customStyle="1" w:styleId="FirstHeading">
    <w:name w:val="FirstHeading"/>
    <w:basedOn w:val="Normal"/>
    <w:next w:val="Normal"/>
    <w:link w:val="FirstHeadingChar"/>
    <w:rsid w:val="00975F22"/>
    <w:pPr>
      <w:keepNext/>
      <w:numPr>
        <w:numId w:val="50"/>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975F22"/>
    <w:rPr>
      <w:b/>
      <w:sz w:val="24"/>
      <w:szCs w:val="24"/>
      <w:lang w:val="es-ES_tradnl"/>
    </w:rPr>
  </w:style>
  <w:style w:type="paragraph" w:customStyle="1" w:styleId="SecHeading">
    <w:name w:val="SecHeading"/>
    <w:basedOn w:val="Normal"/>
    <w:next w:val="Paragraph"/>
    <w:link w:val="SecHeadingChar"/>
    <w:rsid w:val="00975F22"/>
    <w:pPr>
      <w:keepNext/>
      <w:numPr>
        <w:ilvl w:val="1"/>
        <w:numId w:val="50"/>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975F22"/>
    <w:rPr>
      <w:b/>
      <w:sz w:val="24"/>
      <w:szCs w:val="24"/>
      <w:lang w:val="es-ES_tradnl"/>
    </w:rPr>
  </w:style>
  <w:style w:type="paragraph" w:customStyle="1" w:styleId="SubHeading1">
    <w:name w:val="SubHeading1"/>
    <w:basedOn w:val="SecHeading"/>
    <w:link w:val="SubHeading1Char"/>
    <w:rsid w:val="00975F22"/>
    <w:pPr>
      <w:numPr>
        <w:ilvl w:val="2"/>
      </w:numPr>
      <w:tabs>
        <w:tab w:val="clear" w:pos="5976"/>
        <w:tab w:val="num" w:pos="1872"/>
      </w:tabs>
      <w:ind w:left="1872"/>
    </w:pPr>
  </w:style>
  <w:style w:type="character" w:customStyle="1" w:styleId="SubHeading1Char">
    <w:name w:val="SubHeading1 Char"/>
    <w:basedOn w:val="DefaultParagraphFont"/>
    <w:link w:val="SubHeading1"/>
    <w:rsid w:val="00975F22"/>
    <w:rPr>
      <w:b/>
      <w:sz w:val="24"/>
      <w:szCs w:val="24"/>
      <w:lang w:val="es-ES_tradnl"/>
    </w:rPr>
  </w:style>
  <w:style w:type="paragraph" w:customStyle="1" w:styleId="Subheading2">
    <w:name w:val="Subheading2"/>
    <w:basedOn w:val="SecHeading"/>
    <w:link w:val="Subheading2Char"/>
    <w:rsid w:val="00975F22"/>
    <w:pPr>
      <w:numPr>
        <w:ilvl w:val="3"/>
      </w:numPr>
      <w:tabs>
        <w:tab w:val="clear" w:pos="6480"/>
        <w:tab w:val="num" w:pos="2376"/>
      </w:tabs>
      <w:ind w:left="2376"/>
    </w:pPr>
  </w:style>
  <w:style w:type="character" w:customStyle="1" w:styleId="Subheading2Char">
    <w:name w:val="Subheading2 Char"/>
    <w:basedOn w:val="DefaultParagraphFont"/>
    <w:link w:val="Subheading2"/>
    <w:rsid w:val="00975F22"/>
    <w:rPr>
      <w:b/>
      <w:sz w:val="24"/>
      <w:szCs w:val="24"/>
      <w:lang w:val="es-ES_tradnl"/>
    </w:rPr>
  </w:style>
  <w:style w:type="paragraph" w:customStyle="1" w:styleId="Regtable">
    <w:name w:val="Regtable"/>
    <w:basedOn w:val="Normal"/>
    <w:link w:val="RegtableChar"/>
    <w:rsid w:val="00975F22"/>
    <w:pPr>
      <w:keepLines/>
      <w:framePr w:wrap="around" w:vAnchor="text" w:hAnchor="text" w:y="1"/>
      <w:spacing w:before="20" w:after="20"/>
    </w:pPr>
    <w:rPr>
      <w:sz w:val="20"/>
    </w:rPr>
  </w:style>
  <w:style w:type="character" w:customStyle="1" w:styleId="RegtableChar">
    <w:name w:val="Regtable Char"/>
    <w:basedOn w:val="DefaultParagraphFont"/>
    <w:link w:val="Regtable"/>
    <w:rsid w:val="00975F22"/>
    <w:rPr>
      <w:szCs w:val="24"/>
      <w:lang w:val="es-ES_tradnl"/>
    </w:rPr>
  </w:style>
  <w:style w:type="paragraph" w:customStyle="1" w:styleId="TableTitle">
    <w:name w:val="TableTitle"/>
    <w:basedOn w:val="Normal"/>
    <w:link w:val="TableTitleChar"/>
    <w:rsid w:val="00975F22"/>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75F22"/>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975F22"/>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975F22"/>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975F22"/>
    <w:pPr>
      <w:numPr>
        <w:ilvl w:val="4"/>
        <w:numId w:val="50"/>
      </w:numPr>
      <w:spacing w:after="240"/>
      <w:outlineLvl w:val="4"/>
    </w:pPr>
    <w:rPr>
      <w:szCs w:val="20"/>
      <w:lang w:val="en-US"/>
    </w:rPr>
  </w:style>
  <w:style w:type="paragraph" w:styleId="Heading6">
    <w:name w:val="heading 6"/>
    <w:basedOn w:val="Normal"/>
    <w:next w:val="BankNormal"/>
    <w:qFormat/>
    <w:rsid w:val="00975F22"/>
    <w:pPr>
      <w:numPr>
        <w:ilvl w:val="5"/>
        <w:numId w:val="50"/>
      </w:numPr>
      <w:spacing w:after="240"/>
      <w:outlineLvl w:val="5"/>
    </w:pPr>
    <w:rPr>
      <w:szCs w:val="20"/>
      <w:lang w:val="en-US"/>
    </w:rPr>
  </w:style>
  <w:style w:type="paragraph" w:styleId="Heading7">
    <w:name w:val="heading 7"/>
    <w:basedOn w:val="Normal"/>
    <w:next w:val="Normal"/>
    <w:qFormat/>
    <w:rsid w:val="00975F22"/>
    <w:pPr>
      <w:keepNext/>
      <w:numPr>
        <w:ilvl w:val="6"/>
        <w:numId w:val="50"/>
      </w:numPr>
      <w:jc w:val="both"/>
      <w:outlineLvl w:val="6"/>
    </w:pPr>
    <w:rPr>
      <w:b/>
      <w:bCs/>
      <w:sz w:val="20"/>
      <w:lang w:val="en-US"/>
    </w:rPr>
  </w:style>
  <w:style w:type="paragraph" w:styleId="Heading8">
    <w:name w:val="heading 8"/>
    <w:basedOn w:val="Normal"/>
    <w:next w:val="Normal"/>
    <w:qFormat/>
    <w:rsid w:val="00975F22"/>
    <w:pPr>
      <w:keepNext/>
      <w:numPr>
        <w:ilvl w:val="7"/>
        <w:numId w:val="50"/>
      </w:numPr>
      <w:jc w:val="both"/>
      <w:outlineLvl w:val="7"/>
    </w:pPr>
    <w:rPr>
      <w:b/>
      <w:bCs/>
      <w:sz w:val="20"/>
      <w:lang w:val="en-US"/>
    </w:rPr>
  </w:style>
  <w:style w:type="paragraph" w:styleId="Heading9">
    <w:name w:val="heading 9"/>
    <w:basedOn w:val="Normal"/>
    <w:next w:val="Normal"/>
    <w:qFormat/>
    <w:rsid w:val="00975F22"/>
    <w:pPr>
      <w:keepNext/>
      <w:numPr>
        <w:ilvl w:val="8"/>
        <w:numId w:val="50"/>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975F22"/>
    <w:pPr>
      <w:numPr>
        <w:ilvl w:val="1"/>
        <w:numId w:val="53"/>
      </w:numPr>
      <w:tabs>
        <w:tab w:val="clear" w:pos="2448"/>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975F22"/>
    <w:pPr>
      <w:keepNext/>
      <w:numPr>
        <w:numId w:val="53"/>
      </w:numPr>
      <w:tabs>
        <w:tab w:val="clear" w:pos="1800"/>
        <w:tab w:val="num" w:pos="648"/>
        <w:tab w:val="left" w:pos="1440"/>
      </w:tabs>
      <w:spacing w:before="240" w:after="240"/>
      <w:ind w:left="0"/>
      <w:jc w:val="center"/>
    </w:pPr>
    <w:rPr>
      <w:b/>
      <w:smallCaps/>
      <w:lang w:val="es-ES"/>
    </w:rPr>
  </w:style>
  <w:style w:type="paragraph" w:customStyle="1" w:styleId="subpar">
    <w:name w:val="subpar"/>
    <w:basedOn w:val="BodyTextIndent3"/>
    <w:rsid w:val="00975F22"/>
    <w:pPr>
      <w:numPr>
        <w:ilvl w:val="2"/>
        <w:numId w:val="53"/>
      </w:numPr>
      <w:tabs>
        <w:tab w:val="clear" w:pos="2304"/>
        <w:tab w:val="num" w:pos="1152"/>
      </w:tabs>
      <w:spacing w:before="120"/>
      <w:ind w:left="1152"/>
      <w:jc w:val="both"/>
      <w:outlineLvl w:val="2"/>
    </w:pPr>
  </w:style>
  <w:style w:type="paragraph" w:customStyle="1" w:styleId="SubSubPar">
    <w:name w:val="SubSubPar"/>
    <w:basedOn w:val="subpar"/>
    <w:rsid w:val="00975F22"/>
    <w:pPr>
      <w:numPr>
        <w:ilvl w:val="3"/>
      </w:numPr>
      <w:tabs>
        <w:tab w:val="clear" w:pos="2736"/>
        <w:tab w:val="left" w:pos="0"/>
        <w:tab w:val="num" w:pos="1296"/>
      </w:tabs>
      <w:ind w:left="1296"/>
    </w:pPr>
  </w:style>
  <w:style w:type="character" w:customStyle="1" w:styleId="ParagraphChar">
    <w:name w:val="Paragraph Char"/>
    <w:link w:val="Paragraph"/>
    <w:rsid w:val="00975F22"/>
    <w:rPr>
      <w:sz w:val="24"/>
      <w:lang w:val="es-ES_tradnl"/>
    </w:rPr>
  </w:style>
  <w:style w:type="paragraph" w:customStyle="1" w:styleId="FirstHeading">
    <w:name w:val="FirstHeading"/>
    <w:basedOn w:val="Normal"/>
    <w:next w:val="Normal"/>
    <w:link w:val="FirstHeadingChar"/>
    <w:rsid w:val="00975F22"/>
    <w:pPr>
      <w:keepNext/>
      <w:numPr>
        <w:numId w:val="50"/>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975F22"/>
    <w:rPr>
      <w:b/>
      <w:sz w:val="24"/>
      <w:szCs w:val="24"/>
      <w:lang w:val="es-ES_tradnl"/>
    </w:rPr>
  </w:style>
  <w:style w:type="paragraph" w:customStyle="1" w:styleId="SecHeading">
    <w:name w:val="SecHeading"/>
    <w:basedOn w:val="Normal"/>
    <w:next w:val="Paragraph"/>
    <w:link w:val="SecHeadingChar"/>
    <w:rsid w:val="00975F22"/>
    <w:pPr>
      <w:keepNext/>
      <w:numPr>
        <w:ilvl w:val="1"/>
        <w:numId w:val="50"/>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975F22"/>
    <w:rPr>
      <w:b/>
      <w:sz w:val="24"/>
      <w:szCs w:val="24"/>
      <w:lang w:val="es-ES_tradnl"/>
    </w:rPr>
  </w:style>
  <w:style w:type="paragraph" w:customStyle="1" w:styleId="SubHeading1">
    <w:name w:val="SubHeading1"/>
    <w:basedOn w:val="SecHeading"/>
    <w:link w:val="SubHeading1Char"/>
    <w:rsid w:val="00975F22"/>
    <w:pPr>
      <w:numPr>
        <w:ilvl w:val="2"/>
      </w:numPr>
      <w:tabs>
        <w:tab w:val="clear" w:pos="5976"/>
        <w:tab w:val="num" w:pos="1872"/>
      </w:tabs>
      <w:ind w:left="1872"/>
    </w:pPr>
  </w:style>
  <w:style w:type="character" w:customStyle="1" w:styleId="SubHeading1Char">
    <w:name w:val="SubHeading1 Char"/>
    <w:basedOn w:val="DefaultParagraphFont"/>
    <w:link w:val="SubHeading1"/>
    <w:rsid w:val="00975F22"/>
    <w:rPr>
      <w:b/>
      <w:sz w:val="24"/>
      <w:szCs w:val="24"/>
      <w:lang w:val="es-ES_tradnl"/>
    </w:rPr>
  </w:style>
  <w:style w:type="paragraph" w:customStyle="1" w:styleId="Subheading2">
    <w:name w:val="Subheading2"/>
    <w:basedOn w:val="SecHeading"/>
    <w:link w:val="Subheading2Char"/>
    <w:rsid w:val="00975F22"/>
    <w:pPr>
      <w:numPr>
        <w:ilvl w:val="3"/>
      </w:numPr>
      <w:tabs>
        <w:tab w:val="clear" w:pos="6480"/>
        <w:tab w:val="num" w:pos="2376"/>
      </w:tabs>
      <w:ind w:left="2376"/>
    </w:pPr>
  </w:style>
  <w:style w:type="character" w:customStyle="1" w:styleId="Subheading2Char">
    <w:name w:val="Subheading2 Char"/>
    <w:basedOn w:val="DefaultParagraphFont"/>
    <w:link w:val="Subheading2"/>
    <w:rsid w:val="00975F22"/>
    <w:rPr>
      <w:b/>
      <w:sz w:val="24"/>
      <w:szCs w:val="24"/>
      <w:lang w:val="es-ES_tradnl"/>
    </w:rPr>
  </w:style>
  <w:style w:type="paragraph" w:customStyle="1" w:styleId="Regtable">
    <w:name w:val="Regtable"/>
    <w:basedOn w:val="Normal"/>
    <w:link w:val="RegtableChar"/>
    <w:rsid w:val="00975F22"/>
    <w:pPr>
      <w:keepLines/>
      <w:framePr w:wrap="around" w:vAnchor="text" w:hAnchor="text" w:y="1"/>
      <w:spacing w:before="20" w:after="20"/>
    </w:pPr>
    <w:rPr>
      <w:sz w:val="20"/>
    </w:rPr>
  </w:style>
  <w:style w:type="character" w:customStyle="1" w:styleId="RegtableChar">
    <w:name w:val="Regtable Char"/>
    <w:basedOn w:val="DefaultParagraphFont"/>
    <w:link w:val="Regtable"/>
    <w:rsid w:val="00975F22"/>
    <w:rPr>
      <w:szCs w:val="24"/>
      <w:lang w:val="es-ES_tradnl"/>
    </w:rPr>
  </w:style>
  <w:style w:type="paragraph" w:customStyle="1" w:styleId="TableTitle">
    <w:name w:val="TableTitle"/>
    <w:basedOn w:val="Normal"/>
    <w:link w:val="TableTitleChar"/>
    <w:rsid w:val="00975F22"/>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75F22"/>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69760689F9C224BB627E0159185A055" ma:contentTypeVersion="0" ma:contentTypeDescription="A content type to manage public (operations) IDB documents" ma:contentTypeScope="" ma:versionID="b0a8004ec882a404433f1b7d19d5f7a3">
  <xsd:schema xmlns:xsd="http://www.w3.org/2001/XMLSchema" xmlns:xs="http://www.w3.org/2001/XMLSchema" xmlns:p="http://schemas.microsoft.com/office/2006/metadata/properties" xmlns:ns2="9c571b2f-e523-4ab2-ba2e-09e151a03ef4" targetNamespace="http://schemas.microsoft.com/office/2006/metadata/properties" ma:root="true" ma:fieldsID="a56d0dbe4fde755785e8ba72da0bc2c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e59d2a-2fd3-447f-8c32-b2d4c97c319f}" ma:internalName="TaxCatchAll" ma:showField="CatchAllData"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e59d2a-2fd3-447f-8c32-b2d4c97c319f}" ma:internalName="TaxCatchAllLabel" ma:readOnly="true" ma:showField="CatchAllDataLabel"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38824145</IDBDocs_x0020_Number>
    <Document_x0020_Author xmlns="9c571b2f-e523-4ab2-ba2e-09e151a03ef4">Eguino, Huascar</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BA-T1030,BA-T1031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ATN/OC-14528-BA,ATN/SS-14529-BA</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1AFC617-F87B-41FC-B7A4-F4A64B127D5B}"/>
</file>

<file path=customXml/itemProps2.xml><?xml version="1.0" encoding="utf-8"?>
<ds:datastoreItem xmlns:ds="http://schemas.openxmlformats.org/officeDocument/2006/customXml" ds:itemID="{C9B4A903-8A65-470E-8C59-D8A6DEC44532}"/>
</file>

<file path=customXml/itemProps3.xml><?xml version="1.0" encoding="utf-8"?>
<ds:datastoreItem xmlns:ds="http://schemas.openxmlformats.org/officeDocument/2006/customXml" ds:itemID="{6B89300F-D360-4CC3-B4DD-4B1C26FD74C6}"/>
</file>

<file path=customXml/itemProps4.xml><?xml version="1.0" encoding="utf-8"?>
<ds:datastoreItem xmlns:ds="http://schemas.openxmlformats.org/officeDocument/2006/customXml" ds:itemID="{0EE1C993-C413-4D04-B969-3866918B86D9}"/>
</file>

<file path=customXml/itemProps5.xml><?xml version="1.0" encoding="utf-8"?>
<ds:datastoreItem xmlns:ds="http://schemas.openxmlformats.org/officeDocument/2006/customXml" ds:itemID="{E3B75AA2-0F35-472B-8080-0CEFE0AAA7C8}"/>
</file>

<file path=customXml/itemProps6.xml><?xml version="1.0" encoding="utf-8"?>
<ds:datastoreItem xmlns:ds="http://schemas.openxmlformats.org/officeDocument/2006/customXml" ds:itemID="{7270C6A6-F8C0-4472-B689-BDA9B4529E15}"/>
</file>

<file path=docProps/app.xml><?xml version="1.0" encoding="utf-8"?>
<Properties xmlns="http://schemas.openxmlformats.org/officeDocument/2006/extended-properties" xmlns:vt="http://schemas.openxmlformats.org/officeDocument/2006/docPropsVTypes">
  <Template>Normal.dotm</Template>
  <TotalTime>0</TotalTime>
  <Pages>4</Pages>
  <Words>1025</Words>
  <Characters>5846</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of the ESCI</dc:title>
  <dc:creator>Regional Departments</dc:creator>
  <cp:lastModifiedBy>Dianela Avila</cp:lastModifiedBy>
  <cp:revision>3</cp:revision>
  <cp:lastPrinted>2014-06-26T20:28:00Z</cp:lastPrinted>
  <dcterms:created xsi:type="dcterms:W3CDTF">2014-07-10T23:16:00Z</dcterms:created>
  <dcterms:modified xsi:type="dcterms:W3CDTF">2014-07-10T23:16:00Z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0x01010046CF21643EE8D14686A648AA6DAD089200069760689F9C224BB627E0159185A055</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