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9C5" w:rsidRPr="00FD1261" w:rsidRDefault="00FD1261" w:rsidP="000529C5">
      <w:pPr>
        <w:rPr>
          <w:rFonts w:asciiTheme="minorHAnsi" w:hAnsiTheme="minorHAnsi" w:cs="Arial"/>
          <w:b/>
          <w:sz w:val="24"/>
          <w:szCs w:val="24"/>
          <w:lang w:val="es-ES_tradnl"/>
        </w:rPr>
      </w:pPr>
      <w:bookmarkStart w:id="0" w:name="_GoBack"/>
      <w:bookmarkEnd w:id="0"/>
      <w:r>
        <w:rPr>
          <w:rFonts w:asciiTheme="minorHAnsi" w:hAnsiTheme="minorHAnsi" w:cs="Arial"/>
          <w:b/>
          <w:sz w:val="24"/>
          <w:szCs w:val="24"/>
          <w:lang w:val="es-ES_tradnl"/>
        </w:rPr>
        <w:t>Resumen de b</w:t>
      </w:r>
      <w:r w:rsidR="000529C5" w:rsidRPr="00FD1261">
        <w:rPr>
          <w:rFonts w:asciiTheme="minorHAnsi" w:hAnsiTheme="minorHAnsi" w:cs="Arial"/>
          <w:b/>
          <w:sz w:val="24"/>
          <w:szCs w:val="24"/>
          <w:lang w:val="es-ES_tradnl"/>
        </w:rPr>
        <w:t>ibliografía sobre la efectividad de la intervención.</w:t>
      </w:r>
    </w:p>
    <w:p w:rsidR="000529C5" w:rsidRPr="00FD1261" w:rsidRDefault="000529C5" w:rsidP="000529C5">
      <w:pPr>
        <w:rPr>
          <w:rFonts w:asciiTheme="minorHAnsi" w:hAnsiTheme="minorHAnsi" w:cs="Arial"/>
          <w:lang w:val="es-ES_tradnl"/>
        </w:rPr>
      </w:pPr>
    </w:p>
    <w:p w:rsidR="000529C5" w:rsidRPr="00FD1261" w:rsidRDefault="000529C5" w:rsidP="000529C5">
      <w:pPr>
        <w:rPr>
          <w:rFonts w:asciiTheme="minorHAnsi" w:hAnsiTheme="minorHAnsi" w:cs="Arial"/>
          <w:b/>
          <w:sz w:val="24"/>
          <w:szCs w:val="24"/>
          <w:u w:val="single"/>
          <w:lang w:val="es-ES_tradnl"/>
        </w:rPr>
      </w:pPr>
      <w:r w:rsidRPr="00FD1261">
        <w:rPr>
          <w:rFonts w:asciiTheme="minorHAnsi" w:hAnsiTheme="minorHAnsi" w:cs="Arial"/>
          <w:b/>
          <w:sz w:val="24"/>
          <w:szCs w:val="24"/>
          <w:u w:val="single"/>
          <w:lang w:val="es-ES_tradnl"/>
        </w:rPr>
        <w:t xml:space="preserve">Valoración de los servicios </w:t>
      </w:r>
      <w:proofErr w:type="spellStart"/>
      <w:r w:rsidRPr="00FD1261">
        <w:rPr>
          <w:rFonts w:asciiTheme="minorHAnsi" w:hAnsiTheme="minorHAnsi" w:cs="Arial"/>
          <w:b/>
          <w:sz w:val="24"/>
          <w:szCs w:val="24"/>
          <w:u w:val="single"/>
          <w:lang w:val="es-ES_tradnl"/>
        </w:rPr>
        <w:t>ecosistémicos</w:t>
      </w:r>
      <w:proofErr w:type="spellEnd"/>
      <w:r w:rsidRPr="00FD1261">
        <w:rPr>
          <w:rFonts w:asciiTheme="minorHAnsi" w:hAnsiTheme="minorHAnsi" w:cs="Arial"/>
          <w:b/>
          <w:sz w:val="24"/>
          <w:szCs w:val="24"/>
          <w:u w:val="single"/>
          <w:lang w:val="es-ES_tradnl"/>
        </w:rPr>
        <w:t xml:space="preserve"> provistos por los bosques.</w:t>
      </w:r>
    </w:p>
    <w:p w:rsidR="000529C5" w:rsidRPr="00FD1261" w:rsidRDefault="000529C5" w:rsidP="000529C5">
      <w:pPr>
        <w:rPr>
          <w:rFonts w:asciiTheme="minorHAnsi" w:hAnsiTheme="minorHAnsi" w:cs="Arial"/>
          <w:sz w:val="24"/>
          <w:szCs w:val="24"/>
          <w:lang w:val="es-ES_tradnl"/>
        </w:rPr>
      </w:pPr>
    </w:p>
    <w:p w:rsidR="00747AB9" w:rsidRDefault="00747AB9" w:rsidP="00747AB9">
      <w:pPr>
        <w:ind w:left="720" w:hanging="720"/>
        <w:jc w:val="both"/>
        <w:rPr>
          <w:sz w:val="24"/>
          <w:szCs w:val="24"/>
          <w:lang w:val="es-ES"/>
        </w:rPr>
      </w:pPr>
      <w:proofErr w:type="spellStart"/>
      <w:r w:rsidRPr="00747AB9">
        <w:rPr>
          <w:b/>
          <w:sz w:val="24"/>
          <w:szCs w:val="24"/>
          <w:lang w:val="es-ES"/>
        </w:rPr>
        <w:t>Bockor</w:t>
      </w:r>
      <w:proofErr w:type="spellEnd"/>
      <w:r w:rsidRPr="00747AB9">
        <w:rPr>
          <w:b/>
          <w:sz w:val="24"/>
          <w:szCs w:val="24"/>
          <w:lang w:val="es-ES"/>
        </w:rPr>
        <w:t xml:space="preserve">, I., </w:t>
      </w:r>
      <w:proofErr w:type="spellStart"/>
      <w:r w:rsidRPr="00747AB9">
        <w:rPr>
          <w:b/>
          <w:sz w:val="24"/>
          <w:szCs w:val="24"/>
          <w:lang w:val="es-ES"/>
        </w:rPr>
        <w:t>Escobeda</w:t>
      </w:r>
      <w:proofErr w:type="spellEnd"/>
      <w:r w:rsidRPr="00747AB9">
        <w:rPr>
          <w:b/>
          <w:sz w:val="24"/>
          <w:szCs w:val="24"/>
          <w:lang w:val="es-ES"/>
        </w:rPr>
        <w:t>, M., Salas, E., y M Obando. 2005.</w:t>
      </w:r>
      <w:r w:rsidRPr="009A208D">
        <w:rPr>
          <w:sz w:val="24"/>
          <w:szCs w:val="24"/>
          <w:lang w:val="es-ES"/>
        </w:rPr>
        <w:t xml:space="preserve"> “Valoración del agua como servicio ambiental para el abastecimiento de agua potable en el casco municipal de San Jerónimo, Baja Verapaz”. GTZ DDM. </w:t>
      </w:r>
    </w:p>
    <w:p w:rsidR="00747AB9" w:rsidRPr="009A208D" w:rsidRDefault="00747AB9" w:rsidP="00747AB9">
      <w:pPr>
        <w:ind w:left="720" w:hanging="720"/>
        <w:jc w:val="both"/>
        <w:rPr>
          <w:sz w:val="24"/>
          <w:szCs w:val="24"/>
          <w:lang w:val="es-ES"/>
        </w:rPr>
      </w:pPr>
    </w:p>
    <w:p w:rsidR="00747AB9" w:rsidRPr="009A208D" w:rsidRDefault="00747AB9" w:rsidP="00747AB9">
      <w:pPr>
        <w:ind w:left="720" w:hanging="720"/>
        <w:jc w:val="both"/>
        <w:rPr>
          <w:sz w:val="24"/>
          <w:szCs w:val="24"/>
          <w:lang w:val="es-CR"/>
        </w:rPr>
      </w:pPr>
      <w:r w:rsidRPr="00747AB9">
        <w:rPr>
          <w:b/>
          <w:sz w:val="24"/>
          <w:szCs w:val="24"/>
          <w:lang w:val="es-CR"/>
        </w:rPr>
        <w:t xml:space="preserve">Cisneros </w:t>
      </w:r>
      <w:proofErr w:type="spellStart"/>
      <w:r w:rsidRPr="00747AB9">
        <w:rPr>
          <w:b/>
          <w:sz w:val="24"/>
          <w:szCs w:val="24"/>
          <w:lang w:val="es-CR"/>
        </w:rPr>
        <w:t>Caecedo</w:t>
      </w:r>
      <w:proofErr w:type="spellEnd"/>
      <w:r w:rsidRPr="00747AB9">
        <w:rPr>
          <w:b/>
          <w:sz w:val="24"/>
          <w:szCs w:val="24"/>
          <w:lang w:val="es-CR"/>
        </w:rPr>
        <w:t>, J., 2005.</w:t>
      </w:r>
      <w:r w:rsidRPr="009A208D">
        <w:rPr>
          <w:sz w:val="24"/>
          <w:szCs w:val="24"/>
          <w:lang w:val="es-CR"/>
        </w:rPr>
        <w:t xml:space="preserve"> Valoración económica de los beneficios de la protección del recurso hídrico y propuesta de un marco operativo para el pago por servicios ambientales en Copán ruinas, Honduras. Tesis </w:t>
      </w:r>
      <w:proofErr w:type="spellStart"/>
      <w:r w:rsidRPr="009A208D">
        <w:rPr>
          <w:sz w:val="24"/>
          <w:szCs w:val="24"/>
          <w:lang w:val="es-CR"/>
        </w:rPr>
        <w:t>MSc</w:t>
      </w:r>
      <w:proofErr w:type="spellEnd"/>
      <w:r w:rsidRPr="009A208D">
        <w:rPr>
          <w:sz w:val="24"/>
          <w:szCs w:val="24"/>
          <w:lang w:val="es-CR"/>
        </w:rPr>
        <w:t xml:space="preserve"> CATIE</w:t>
      </w:r>
    </w:p>
    <w:p w:rsidR="00747AB9" w:rsidRPr="00747AB9" w:rsidRDefault="00747AB9" w:rsidP="000529C5">
      <w:pPr>
        <w:pStyle w:val="CM43"/>
        <w:ind w:left="720" w:right="259" w:hanging="720"/>
        <w:jc w:val="both"/>
        <w:rPr>
          <w:rFonts w:asciiTheme="minorHAnsi" w:hAnsiTheme="minorHAnsi" w:cs="Arial"/>
          <w:bCs/>
          <w:lang w:val="es-ES_tradnl"/>
        </w:rPr>
      </w:pPr>
    </w:p>
    <w:p w:rsidR="00513056" w:rsidRPr="00FD1261" w:rsidRDefault="000529C5" w:rsidP="00513056">
      <w:pPr>
        <w:rPr>
          <w:rFonts w:asciiTheme="minorHAnsi" w:hAnsiTheme="minorHAnsi" w:cs="Arial"/>
          <w:b/>
          <w:sz w:val="24"/>
          <w:szCs w:val="24"/>
          <w:u w:val="single"/>
          <w:lang w:val="es-ES_tradnl"/>
        </w:rPr>
      </w:pPr>
      <w:r w:rsidRPr="00FD1261">
        <w:rPr>
          <w:rFonts w:asciiTheme="minorHAnsi" w:hAnsiTheme="minorHAnsi" w:cs="Arial"/>
          <w:b/>
          <w:sz w:val="24"/>
          <w:szCs w:val="24"/>
          <w:u w:val="single"/>
          <w:lang w:val="es-ES_tradnl"/>
        </w:rPr>
        <w:t xml:space="preserve">Efecto de regulación hídrica de los bosques. </w:t>
      </w:r>
    </w:p>
    <w:p w:rsidR="00513056" w:rsidRPr="00FD1261" w:rsidRDefault="00513056" w:rsidP="00513056">
      <w:pPr>
        <w:rPr>
          <w:rFonts w:asciiTheme="minorHAnsi" w:hAnsiTheme="minorHAnsi" w:cs="Arial"/>
          <w:b/>
          <w:sz w:val="28"/>
          <w:szCs w:val="28"/>
          <w:u w:val="single"/>
          <w:lang w:val="es-ES_tradnl"/>
        </w:rPr>
      </w:pPr>
    </w:p>
    <w:p w:rsidR="00747AB9" w:rsidRPr="00747AB9" w:rsidRDefault="00747AB9" w:rsidP="00747AB9">
      <w:pPr>
        <w:pStyle w:val="CM43"/>
        <w:ind w:left="720" w:right="259" w:hanging="720"/>
        <w:jc w:val="both"/>
        <w:rPr>
          <w:rFonts w:asciiTheme="minorHAnsi" w:hAnsiTheme="minorHAnsi" w:cs="Arial"/>
          <w:bCs/>
          <w:sz w:val="22"/>
          <w:szCs w:val="22"/>
          <w:lang w:val="pt-BR"/>
        </w:rPr>
      </w:pPr>
      <w:proofErr w:type="spellStart"/>
      <w:proofErr w:type="gramStart"/>
      <w:r w:rsidRPr="00FD1261">
        <w:rPr>
          <w:rFonts w:asciiTheme="minorHAnsi" w:hAnsiTheme="minorHAnsi" w:cs="Arial"/>
          <w:b/>
          <w:bCs/>
          <w:sz w:val="22"/>
          <w:szCs w:val="22"/>
        </w:rPr>
        <w:t>Dortignac</w:t>
      </w:r>
      <w:proofErr w:type="spellEnd"/>
      <w:r w:rsidRPr="00FD1261">
        <w:rPr>
          <w:rFonts w:asciiTheme="minorHAnsi" w:hAnsiTheme="minorHAnsi" w:cs="Arial"/>
          <w:b/>
          <w:bCs/>
          <w:sz w:val="22"/>
          <w:szCs w:val="22"/>
        </w:rPr>
        <w:t>, E.J. and L.D. Love 1960.</w:t>
      </w:r>
      <w:proofErr w:type="gramEnd"/>
      <w:r w:rsidRPr="00FD1261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Pr="00FD1261">
        <w:rPr>
          <w:rFonts w:asciiTheme="minorHAnsi" w:hAnsiTheme="minorHAnsi" w:cs="Arial"/>
          <w:bCs/>
          <w:sz w:val="22"/>
          <w:szCs w:val="22"/>
        </w:rPr>
        <w:t xml:space="preserve">Relation of plant cover to infiltration and erosion in Ponderosa Pine forests of Colorado. </w:t>
      </w:r>
      <w:proofErr w:type="spellStart"/>
      <w:r w:rsidRPr="00747AB9">
        <w:rPr>
          <w:rFonts w:asciiTheme="minorHAnsi" w:hAnsiTheme="minorHAnsi" w:cs="Arial"/>
          <w:bCs/>
          <w:sz w:val="22"/>
          <w:szCs w:val="22"/>
          <w:lang w:val="pt-BR"/>
        </w:rPr>
        <w:t>Transactions</w:t>
      </w:r>
      <w:proofErr w:type="spellEnd"/>
      <w:r w:rsidRPr="00747AB9">
        <w:rPr>
          <w:rFonts w:asciiTheme="minorHAnsi" w:hAnsiTheme="minorHAnsi" w:cs="Arial"/>
          <w:bCs/>
          <w:sz w:val="22"/>
          <w:szCs w:val="22"/>
          <w:lang w:val="pt-BR"/>
        </w:rPr>
        <w:t xml:space="preserve"> </w:t>
      </w:r>
      <w:proofErr w:type="spellStart"/>
      <w:r w:rsidRPr="00747AB9">
        <w:rPr>
          <w:rFonts w:asciiTheme="minorHAnsi" w:hAnsiTheme="minorHAnsi" w:cs="Arial"/>
          <w:bCs/>
          <w:sz w:val="22"/>
          <w:szCs w:val="22"/>
          <w:lang w:val="pt-BR"/>
        </w:rPr>
        <w:t>of</w:t>
      </w:r>
      <w:proofErr w:type="spellEnd"/>
      <w:r w:rsidRPr="00747AB9">
        <w:rPr>
          <w:rFonts w:asciiTheme="minorHAnsi" w:hAnsiTheme="minorHAnsi" w:cs="Arial"/>
          <w:bCs/>
          <w:sz w:val="22"/>
          <w:szCs w:val="22"/>
          <w:lang w:val="pt-BR"/>
        </w:rPr>
        <w:t xml:space="preserve"> ASEA 1960 p58-61.</w:t>
      </w:r>
    </w:p>
    <w:p w:rsidR="00747AB9" w:rsidRPr="00747AB9" w:rsidRDefault="00747AB9" w:rsidP="00747AB9">
      <w:pPr>
        <w:pStyle w:val="CM43"/>
        <w:ind w:left="720" w:right="259" w:hanging="720"/>
        <w:jc w:val="both"/>
        <w:rPr>
          <w:rFonts w:asciiTheme="minorHAnsi" w:hAnsiTheme="minorHAnsi"/>
          <w:lang w:val="pt-BR"/>
        </w:rPr>
      </w:pPr>
      <w:proofErr w:type="spellStart"/>
      <w:r w:rsidRPr="00747AB9">
        <w:rPr>
          <w:rFonts w:asciiTheme="minorHAnsi" w:hAnsiTheme="minorHAnsi" w:cs="Arial"/>
          <w:bCs/>
          <w:lang w:val="pt-BR"/>
        </w:rPr>
        <w:t>Disponible</w:t>
      </w:r>
      <w:proofErr w:type="spellEnd"/>
      <w:r w:rsidRPr="00747AB9">
        <w:rPr>
          <w:rFonts w:asciiTheme="minorHAnsi" w:hAnsiTheme="minorHAnsi" w:cs="Arial"/>
          <w:bCs/>
          <w:lang w:val="pt-BR"/>
        </w:rPr>
        <w:t xml:space="preserve"> </w:t>
      </w:r>
      <w:proofErr w:type="spellStart"/>
      <w:r w:rsidRPr="00747AB9">
        <w:rPr>
          <w:rFonts w:asciiTheme="minorHAnsi" w:hAnsiTheme="minorHAnsi" w:cs="Arial"/>
          <w:bCs/>
          <w:lang w:val="pt-BR"/>
        </w:rPr>
        <w:t>en</w:t>
      </w:r>
      <w:proofErr w:type="spellEnd"/>
      <w:r w:rsidRPr="00747AB9">
        <w:rPr>
          <w:rFonts w:asciiTheme="minorHAnsi" w:hAnsiTheme="minorHAnsi" w:cs="Arial"/>
          <w:bCs/>
          <w:lang w:val="pt-BR"/>
        </w:rPr>
        <w:t>:</w:t>
      </w:r>
      <w:r w:rsidRPr="00747AB9">
        <w:rPr>
          <w:rFonts w:asciiTheme="minorHAnsi" w:hAnsiTheme="minorHAnsi"/>
          <w:lang w:val="pt-BR"/>
        </w:rPr>
        <w:t xml:space="preserve"> </w:t>
      </w:r>
    </w:p>
    <w:p w:rsidR="00747AB9" w:rsidRPr="00747AB9" w:rsidRDefault="00470FE7" w:rsidP="00747AB9">
      <w:pPr>
        <w:pStyle w:val="CM43"/>
        <w:ind w:left="720" w:right="259" w:hanging="720"/>
        <w:jc w:val="both"/>
        <w:rPr>
          <w:rFonts w:asciiTheme="minorHAnsi" w:hAnsiTheme="minorHAnsi"/>
          <w:lang w:val="pt-BR"/>
        </w:rPr>
      </w:pPr>
      <w:hyperlink r:id="rId6">
        <w:r w:rsidR="00747AB9" w:rsidRPr="00747AB9">
          <w:rPr>
            <w:rFonts w:asciiTheme="minorHAnsi" w:hAnsiTheme="minorHAnsi"/>
            <w:color w:val="0563C1"/>
            <w:u w:val="single"/>
            <w:lang w:val="pt-BR"/>
          </w:rPr>
          <w:t>http://www.fs.fed.us/rm/pubs_exp_forests/manitou/rmrs_1960_dortignac_e001.pdf</w:t>
        </w:r>
      </w:hyperlink>
      <w:r w:rsidR="00747AB9" w:rsidRPr="00747AB9">
        <w:rPr>
          <w:rFonts w:asciiTheme="minorHAnsi" w:hAnsiTheme="minorHAnsi"/>
          <w:lang w:val="pt-BR"/>
        </w:rPr>
        <w:t xml:space="preserve"> </w:t>
      </w:r>
    </w:p>
    <w:p w:rsidR="00747AB9" w:rsidRDefault="00747AB9" w:rsidP="00DE3C26">
      <w:pPr>
        <w:pStyle w:val="CM43"/>
        <w:ind w:left="720" w:right="259" w:hanging="720"/>
        <w:jc w:val="both"/>
        <w:rPr>
          <w:rFonts w:asciiTheme="minorHAnsi" w:hAnsiTheme="minorHAnsi" w:cs="Arial"/>
          <w:b/>
          <w:bCs/>
          <w:sz w:val="22"/>
          <w:szCs w:val="22"/>
          <w:lang w:val="pt-BR"/>
        </w:rPr>
      </w:pPr>
    </w:p>
    <w:p w:rsidR="00513056" w:rsidRPr="00470FE7" w:rsidRDefault="00513056" w:rsidP="00DE3C26">
      <w:pPr>
        <w:pStyle w:val="CM43"/>
        <w:ind w:left="720" w:right="259" w:hanging="720"/>
        <w:jc w:val="both"/>
        <w:rPr>
          <w:rFonts w:asciiTheme="minorHAnsi" w:hAnsiTheme="minorHAnsi" w:cs="Arial"/>
          <w:bCs/>
          <w:sz w:val="22"/>
          <w:szCs w:val="22"/>
          <w:lang w:val="pt-BR"/>
        </w:rPr>
      </w:pPr>
      <w:r w:rsidRPr="00747AB9">
        <w:rPr>
          <w:rFonts w:asciiTheme="minorHAnsi" w:hAnsiTheme="minorHAnsi" w:cs="Arial"/>
          <w:b/>
          <w:bCs/>
          <w:sz w:val="22"/>
          <w:szCs w:val="22"/>
          <w:lang w:val="pt-BR"/>
        </w:rPr>
        <w:t>Innes, J</w:t>
      </w:r>
      <w:proofErr w:type="gramStart"/>
      <w:r w:rsidRPr="00747AB9">
        <w:rPr>
          <w:rFonts w:asciiTheme="minorHAnsi" w:hAnsiTheme="minorHAnsi" w:cs="Arial"/>
          <w:b/>
          <w:bCs/>
          <w:sz w:val="22"/>
          <w:szCs w:val="22"/>
          <w:lang w:val="pt-BR"/>
        </w:rPr>
        <w:t>.,</w:t>
      </w:r>
      <w:proofErr w:type="gramEnd"/>
      <w:r w:rsidRPr="00747AB9">
        <w:rPr>
          <w:rFonts w:asciiTheme="minorHAnsi" w:hAnsiTheme="minorHAnsi" w:cs="Arial"/>
          <w:b/>
          <w:bCs/>
          <w:sz w:val="22"/>
          <w:szCs w:val="22"/>
          <w:lang w:val="pt-BR"/>
        </w:rPr>
        <w:t xml:space="preserve"> Joyce, L.A., </w:t>
      </w:r>
      <w:proofErr w:type="spellStart"/>
      <w:r w:rsidRPr="00747AB9">
        <w:rPr>
          <w:rFonts w:asciiTheme="minorHAnsi" w:hAnsiTheme="minorHAnsi" w:cs="Arial"/>
          <w:b/>
          <w:bCs/>
          <w:sz w:val="22"/>
          <w:szCs w:val="22"/>
          <w:lang w:val="pt-BR"/>
        </w:rPr>
        <w:t>Kellomäki</w:t>
      </w:r>
      <w:proofErr w:type="spellEnd"/>
      <w:r w:rsidRPr="00747AB9">
        <w:rPr>
          <w:rFonts w:asciiTheme="minorHAnsi" w:hAnsiTheme="minorHAnsi" w:cs="Arial"/>
          <w:b/>
          <w:bCs/>
          <w:sz w:val="22"/>
          <w:szCs w:val="22"/>
          <w:lang w:val="pt-BR"/>
        </w:rPr>
        <w:t xml:space="preserve">, S., </w:t>
      </w:r>
      <w:proofErr w:type="spellStart"/>
      <w:r w:rsidRPr="00747AB9">
        <w:rPr>
          <w:rFonts w:asciiTheme="minorHAnsi" w:hAnsiTheme="minorHAnsi" w:cs="Arial"/>
          <w:b/>
          <w:bCs/>
          <w:sz w:val="22"/>
          <w:szCs w:val="22"/>
          <w:lang w:val="pt-BR"/>
        </w:rPr>
        <w:t>Louman</w:t>
      </w:r>
      <w:proofErr w:type="spellEnd"/>
      <w:r w:rsidRPr="00747AB9">
        <w:rPr>
          <w:rFonts w:asciiTheme="minorHAnsi" w:hAnsiTheme="minorHAnsi" w:cs="Arial"/>
          <w:b/>
          <w:bCs/>
          <w:sz w:val="22"/>
          <w:szCs w:val="22"/>
          <w:lang w:val="pt-BR"/>
        </w:rPr>
        <w:t xml:space="preserve">, B., </w:t>
      </w:r>
      <w:proofErr w:type="spellStart"/>
      <w:r w:rsidRPr="00747AB9">
        <w:rPr>
          <w:rFonts w:asciiTheme="minorHAnsi" w:hAnsiTheme="minorHAnsi" w:cs="Arial"/>
          <w:b/>
          <w:bCs/>
          <w:sz w:val="22"/>
          <w:szCs w:val="22"/>
          <w:lang w:val="pt-BR"/>
        </w:rPr>
        <w:t>Ogden</w:t>
      </w:r>
      <w:proofErr w:type="spellEnd"/>
      <w:r w:rsidRPr="00747AB9">
        <w:rPr>
          <w:rFonts w:asciiTheme="minorHAnsi" w:hAnsiTheme="minorHAnsi" w:cs="Arial"/>
          <w:b/>
          <w:bCs/>
          <w:sz w:val="22"/>
          <w:szCs w:val="22"/>
          <w:lang w:val="pt-BR"/>
        </w:rPr>
        <w:t xml:space="preserve">, A., </w:t>
      </w:r>
      <w:proofErr w:type="spellStart"/>
      <w:r w:rsidRPr="00747AB9">
        <w:rPr>
          <w:rFonts w:asciiTheme="minorHAnsi" w:hAnsiTheme="minorHAnsi" w:cs="Arial"/>
          <w:b/>
          <w:bCs/>
          <w:sz w:val="22"/>
          <w:szCs w:val="22"/>
          <w:lang w:val="pt-BR"/>
        </w:rPr>
        <w:t>Parrotta</w:t>
      </w:r>
      <w:proofErr w:type="spellEnd"/>
      <w:r w:rsidRPr="00747AB9">
        <w:rPr>
          <w:rFonts w:asciiTheme="minorHAnsi" w:hAnsiTheme="minorHAnsi" w:cs="Arial"/>
          <w:b/>
          <w:bCs/>
          <w:sz w:val="22"/>
          <w:szCs w:val="22"/>
          <w:lang w:val="pt-BR"/>
        </w:rPr>
        <w:t xml:space="preserve">, J., Thompson, I., Ayres, M., </w:t>
      </w:r>
      <w:proofErr w:type="spellStart"/>
      <w:r w:rsidRPr="00747AB9">
        <w:rPr>
          <w:rFonts w:asciiTheme="minorHAnsi" w:hAnsiTheme="minorHAnsi" w:cs="Arial"/>
          <w:b/>
          <w:bCs/>
          <w:sz w:val="22"/>
          <w:szCs w:val="22"/>
          <w:lang w:val="pt-BR"/>
        </w:rPr>
        <w:t>Ong</w:t>
      </w:r>
      <w:proofErr w:type="spellEnd"/>
      <w:r w:rsidRPr="00747AB9">
        <w:rPr>
          <w:rFonts w:asciiTheme="minorHAnsi" w:hAnsiTheme="minorHAnsi" w:cs="Arial"/>
          <w:b/>
          <w:bCs/>
          <w:sz w:val="22"/>
          <w:szCs w:val="22"/>
          <w:lang w:val="pt-BR"/>
        </w:rPr>
        <w:t xml:space="preserve">, C., </w:t>
      </w:r>
      <w:proofErr w:type="spellStart"/>
      <w:r w:rsidRPr="00747AB9">
        <w:rPr>
          <w:rFonts w:asciiTheme="minorHAnsi" w:hAnsiTheme="minorHAnsi" w:cs="Arial"/>
          <w:b/>
          <w:bCs/>
          <w:sz w:val="22"/>
          <w:szCs w:val="22"/>
          <w:lang w:val="pt-BR"/>
        </w:rPr>
        <w:t>Santoso</w:t>
      </w:r>
      <w:proofErr w:type="spellEnd"/>
      <w:r w:rsidRPr="00747AB9">
        <w:rPr>
          <w:rFonts w:asciiTheme="minorHAnsi" w:hAnsiTheme="minorHAnsi" w:cs="Arial"/>
          <w:b/>
          <w:bCs/>
          <w:sz w:val="22"/>
          <w:szCs w:val="22"/>
          <w:lang w:val="pt-BR"/>
        </w:rPr>
        <w:t xml:space="preserve">, H., </w:t>
      </w:r>
      <w:proofErr w:type="spellStart"/>
      <w:r w:rsidRPr="00747AB9">
        <w:rPr>
          <w:rFonts w:asciiTheme="minorHAnsi" w:hAnsiTheme="minorHAnsi" w:cs="Arial"/>
          <w:b/>
          <w:bCs/>
          <w:sz w:val="22"/>
          <w:szCs w:val="22"/>
          <w:lang w:val="pt-BR"/>
        </w:rPr>
        <w:t>Sohngen</w:t>
      </w:r>
      <w:proofErr w:type="spellEnd"/>
      <w:r w:rsidRPr="00747AB9">
        <w:rPr>
          <w:rFonts w:asciiTheme="minorHAnsi" w:hAnsiTheme="minorHAnsi" w:cs="Arial"/>
          <w:b/>
          <w:bCs/>
          <w:sz w:val="22"/>
          <w:szCs w:val="22"/>
          <w:lang w:val="pt-BR"/>
        </w:rPr>
        <w:t xml:space="preserve">, B., </w:t>
      </w:r>
      <w:proofErr w:type="spellStart"/>
      <w:r w:rsidRPr="00747AB9">
        <w:rPr>
          <w:rFonts w:asciiTheme="minorHAnsi" w:hAnsiTheme="minorHAnsi" w:cs="Arial"/>
          <w:b/>
          <w:bCs/>
          <w:sz w:val="22"/>
          <w:szCs w:val="22"/>
          <w:lang w:val="pt-BR"/>
        </w:rPr>
        <w:t>Wreford</w:t>
      </w:r>
      <w:proofErr w:type="spellEnd"/>
      <w:r w:rsidRPr="00747AB9">
        <w:rPr>
          <w:rFonts w:asciiTheme="minorHAnsi" w:hAnsiTheme="minorHAnsi" w:cs="Arial"/>
          <w:b/>
          <w:bCs/>
          <w:sz w:val="22"/>
          <w:szCs w:val="22"/>
          <w:lang w:val="pt-BR"/>
        </w:rPr>
        <w:t xml:space="preserve">, A., 2009.  </w:t>
      </w:r>
      <w:proofErr w:type="gramStart"/>
      <w:r w:rsidRPr="00FD1261">
        <w:rPr>
          <w:rFonts w:asciiTheme="minorHAnsi" w:hAnsiTheme="minorHAnsi" w:cs="Arial"/>
          <w:bCs/>
          <w:sz w:val="22"/>
          <w:szCs w:val="22"/>
        </w:rPr>
        <w:t>Chapter 6.</w:t>
      </w:r>
      <w:proofErr w:type="gramEnd"/>
      <w:r w:rsidRPr="00FD1261">
        <w:rPr>
          <w:rFonts w:asciiTheme="minorHAnsi" w:hAnsiTheme="minorHAnsi" w:cs="Arial"/>
          <w:bCs/>
          <w:sz w:val="22"/>
          <w:szCs w:val="22"/>
        </w:rPr>
        <w:t xml:space="preserve"> </w:t>
      </w:r>
      <w:proofErr w:type="gramStart"/>
      <w:r w:rsidRPr="00FD1261">
        <w:rPr>
          <w:rFonts w:asciiTheme="minorHAnsi" w:hAnsiTheme="minorHAnsi" w:cs="Arial"/>
          <w:bCs/>
          <w:sz w:val="22"/>
          <w:szCs w:val="22"/>
        </w:rPr>
        <w:t>Management for adaptation.</w:t>
      </w:r>
      <w:proofErr w:type="gramEnd"/>
      <w:r w:rsidRPr="00FD1261">
        <w:rPr>
          <w:rFonts w:asciiTheme="minorHAnsi" w:hAnsiTheme="minorHAnsi" w:cs="Arial"/>
          <w:bCs/>
          <w:sz w:val="22"/>
          <w:szCs w:val="22"/>
        </w:rPr>
        <w:t xml:space="preserve"> In: </w:t>
      </w:r>
      <w:proofErr w:type="spellStart"/>
      <w:r w:rsidRPr="00FD1261">
        <w:rPr>
          <w:rFonts w:asciiTheme="minorHAnsi" w:hAnsiTheme="minorHAnsi" w:cs="Arial"/>
          <w:bCs/>
          <w:sz w:val="22"/>
          <w:szCs w:val="22"/>
        </w:rPr>
        <w:t>Seppala</w:t>
      </w:r>
      <w:proofErr w:type="spellEnd"/>
      <w:r w:rsidRPr="00FD1261">
        <w:rPr>
          <w:rFonts w:asciiTheme="minorHAnsi" w:hAnsiTheme="minorHAnsi" w:cs="Arial"/>
          <w:bCs/>
          <w:sz w:val="22"/>
          <w:szCs w:val="22"/>
        </w:rPr>
        <w:t xml:space="preserve">, Buck and </w:t>
      </w:r>
      <w:proofErr w:type="spellStart"/>
      <w:r w:rsidRPr="00FD1261">
        <w:rPr>
          <w:rFonts w:asciiTheme="minorHAnsi" w:hAnsiTheme="minorHAnsi" w:cs="Arial"/>
          <w:bCs/>
          <w:sz w:val="22"/>
          <w:szCs w:val="22"/>
        </w:rPr>
        <w:t>Katila</w:t>
      </w:r>
      <w:proofErr w:type="spellEnd"/>
      <w:r w:rsidRPr="00FD1261">
        <w:rPr>
          <w:rFonts w:asciiTheme="minorHAnsi" w:hAnsiTheme="minorHAnsi" w:cs="Arial"/>
          <w:bCs/>
          <w:sz w:val="22"/>
          <w:szCs w:val="22"/>
        </w:rPr>
        <w:t xml:space="preserve"> (2009), Adaptation of forests and people to climate change. </w:t>
      </w:r>
      <w:r w:rsidRPr="00470FE7">
        <w:rPr>
          <w:rFonts w:asciiTheme="minorHAnsi" w:hAnsiTheme="minorHAnsi" w:cs="Arial"/>
          <w:bCs/>
          <w:sz w:val="22"/>
          <w:szCs w:val="22"/>
          <w:lang w:val="pt-BR"/>
        </w:rPr>
        <w:t xml:space="preserve">IUFRO World Series 22. </w:t>
      </w:r>
      <w:proofErr w:type="gramStart"/>
      <w:r w:rsidRPr="00470FE7">
        <w:rPr>
          <w:rFonts w:asciiTheme="minorHAnsi" w:hAnsiTheme="minorHAnsi" w:cs="Arial"/>
          <w:bCs/>
          <w:sz w:val="22"/>
          <w:szCs w:val="22"/>
          <w:lang w:val="pt-BR"/>
        </w:rPr>
        <w:t>Pp</w:t>
      </w:r>
      <w:proofErr w:type="gramEnd"/>
      <w:r w:rsidRPr="00470FE7">
        <w:rPr>
          <w:rFonts w:asciiTheme="minorHAnsi" w:hAnsiTheme="minorHAnsi" w:cs="Arial"/>
          <w:bCs/>
          <w:sz w:val="22"/>
          <w:szCs w:val="22"/>
          <w:lang w:val="pt-BR"/>
        </w:rPr>
        <w:t xml:space="preserve"> 135 – 185</w:t>
      </w:r>
    </w:p>
    <w:p w:rsidR="00747AB9" w:rsidRPr="00747AB9" w:rsidRDefault="00747AB9" w:rsidP="00747AB9">
      <w:pPr>
        <w:pStyle w:val="CM43"/>
        <w:ind w:left="720" w:right="259" w:hanging="720"/>
        <w:jc w:val="both"/>
        <w:rPr>
          <w:rFonts w:asciiTheme="minorHAnsi" w:hAnsiTheme="minorHAnsi" w:cs="Arial"/>
          <w:bCs/>
          <w:sz w:val="22"/>
          <w:szCs w:val="22"/>
          <w:lang w:val="pt-BR"/>
        </w:rPr>
      </w:pPr>
    </w:p>
    <w:p w:rsidR="00747AB9" w:rsidRPr="00747AB9" w:rsidRDefault="00747AB9" w:rsidP="00747AB9">
      <w:pPr>
        <w:pStyle w:val="CM43"/>
        <w:ind w:left="720" w:right="259" w:hanging="720"/>
        <w:jc w:val="both"/>
        <w:rPr>
          <w:rFonts w:asciiTheme="minorHAnsi" w:hAnsiTheme="minorHAnsi" w:cs="Arial"/>
          <w:bCs/>
          <w:sz w:val="22"/>
          <w:szCs w:val="22"/>
          <w:lang w:val="es-ES_tradnl"/>
        </w:rPr>
      </w:pPr>
      <w:r w:rsidRPr="00FD1261">
        <w:rPr>
          <w:rFonts w:asciiTheme="minorHAnsi" w:hAnsiTheme="minorHAnsi" w:cs="Arial"/>
          <w:b/>
          <w:bCs/>
          <w:sz w:val="22"/>
          <w:szCs w:val="22"/>
          <w:lang w:val="pt-BR"/>
        </w:rPr>
        <w:t xml:space="preserve">Pinheiro, A., L. Poeta Teixeira, V. </w:t>
      </w:r>
      <w:proofErr w:type="spellStart"/>
      <w:r w:rsidRPr="00FD1261">
        <w:rPr>
          <w:rFonts w:asciiTheme="minorHAnsi" w:hAnsiTheme="minorHAnsi" w:cs="Arial"/>
          <w:b/>
          <w:bCs/>
          <w:sz w:val="22"/>
          <w:szCs w:val="22"/>
          <w:lang w:val="pt-BR"/>
        </w:rPr>
        <w:t>Kaufmann</w:t>
      </w:r>
      <w:proofErr w:type="spellEnd"/>
      <w:r w:rsidRPr="00FD1261">
        <w:rPr>
          <w:rFonts w:asciiTheme="minorHAnsi" w:hAnsiTheme="minorHAnsi" w:cs="Arial"/>
          <w:b/>
          <w:bCs/>
          <w:sz w:val="22"/>
          <w:szCs w:val="22"/>
          <w:lang w:val="pt-BR"/>
        </w:rPr>
        <w:t xml:space="preserve">. </w:t>
      </w:r>
      <w:r w:rsidRPr="00FD1261">
        <w:rPr>
          <w:rFonts w:asciiTheme="minorHAnsi" w:hAnsiTheme="minorHAnsi" w:cs="Arial"/>
          <w:b/>
          <w:bCs/>
          <w:sz w:val="22"/>
          <w:szCs w:val="22"/>
        </w:rPr>
        <w:t xml:space="preserve">2009. </w:t>
      </w:r>
      <w:r w:rsidRPr="00FD1261">
        <w:rPr>
          <w:rFonts w:asciiTheme="minorHAnsi" w:hAnsiTheme="minorHAnsi" w:cs="Arial"/>
          <w:bCs/>
          <w:sz w:val="22"/>
          <w:szCs w:val="22"/>
        </w:rPr>
        <w:t xml:space="preserve">Water infiltration capacity under different lad uses and agricultural management practices. </w:t>
      </w:r>
      <w:r w:rsidRPr="00747AB9">
        <w:rPr>
          <w:rFonts w:asciiTheme="minorHAnsi" w:hAnsiTheme="minorHAnsi" w:cs="Arial"/>
          <w:bCs/>
          <w:sz w:val="22"/>
          <w:szCs w:val="22"/>
          <w:lang w:val="es-ES_tradnl"/>
        </w:rPr>
        <w:t xml:space="preserve">Ambiente e Agua 4(2): 188-199. </w:t>
      </w:r>
    </w:p>
    <w:p w:rsidR="00747AB9" w:rsidRPr="00747AB9" w:rsidRDefault="00747AB9" w:rsidP="00747AB9">
      <w:pPr>
        <w:rPr>
          <w:rFonts w:asciiTheme="minorHAnsi" w:hAnsiTheme="minorHAnsi"/>
          <w:sz w:val="24"/>
          <w:szCs w:val="24"/>
          <w:lang w:val="es-ES_tradnl"/>
        </w:rPr>
      </w:pPr>
      <w:r w:rsidRPr="00747AB9">
        <w:rPr>
          <w:rFonts w:asciiTheme="minorHAnsi" w:hAnsiTheme="minorHAnsi"/>
          <w:sz w:val="24"/>
          <w:szCs w:val="24"/>
          <w:lang w:val="es-ES_tradnl"/>
        </w:rPr>
        <w:t>Disponible en:</w:t>
      </w:r>
    </w:p>
    <w:p w:rsidR="00747AB9" w:rsidRPr="00747AB9" w:rsidRDefault="00470FE7" w:rsidP="00747AB9">
      <w:pPr>
        <w:rPr>
          <w:rFonts w:asciiTheme="minorHAnsi" w:hAnsiTheme="minorHAnsi"/>
          <w:lang w:val="es-ES_tradnl"/>
        </w:rPr>
      </w:pPr>
      <w:hyperlink r:id="rId7">
        <w:r w:rsidR="00747AB9" w:rsidRPr="00747AB9">
          <w:rPr>
            <w:rFonts w:asciiTheme="minorHAnsi" w:hAnsiTheme="minorHAnsi"/>
            <w:color w:val="0563C1"/>
            <w:sz w:val="24"/>
            <w:szCs w:val="24"/>
            <w:u w:val="single"/>
            <w:lang w:val="es-ES_tradnl"/>
          </w:rPr>
          <w:t>http://www.ambi-agua.net/seer/index.php/ambi-agua/article/view/211/pdf_297</w:t>
        </w:r>
      </w:hyperlink>
      <w:r w:rsidR="00747AB9" w:rsidRPr="00747AB9">
        <w:rPr>
          <w:rFonts w:asciiTheme="minorHAnsi" w:hAnsiTheme="minorHAnsi"/>
          <w:sz w:val="24"/>
          <w:szCs w:val="24"/>
          <w:lang w:val="es-ES_tradnl"/>
        </w:rPr>
        <w:t xml:space="preserve"> </w:t>
      </w:r>
    </w:p>
    <w:p w:rsidR="00747AB9" w:rsidRPr="00747AB9" w:rsidRDefault="00747AB9" w:rsidP="00747AB9">
      <w:pPr>
        <w:pStyle w:val="CM43"/>
        <w:ind w:left="720" w:right="259" w:hanging="720"/>
        <w:jc w:val="both"/>
        <w:rPr>
          <w:rFonts w:asciiTheme="minorHAnsi" w:hAnsiTheme="minorHAnsi" w:cs="Arial"/>
          <w:bCs/>
          <w:lang w:val="es-ES_tradnl"/>
        </w:rPr>
      </w:pPr>
    </w:p>
    <w:p w:rsidR="000529C5" w:rsidRPr="00FD1261" w:rsidRDefault="000529C5" w:rsidP="000529C5">
      <w:pPr>
        <w:pStyle w:val="CM43"/>
        <w:ind w:left="720" w:right="259" w:hanging="720"/>
        <w:jc w:val="both"/>
        <w:rPr>
          <w:rFonts w:asciiTheme="minorHAnsi" w:hAnsiTheme="minorHAnsi" w:cs="Arial"/>
          <w:b/>
          <w:bCs/>
          <w:lang w:val="es-ES_tradnl"/>
        </w:rPr>
      </w:pPr>
    </w:p>
    <w:p w:rsidR="000529C5" w:rsidRPr="00FD1261" w:rsidRDefault="000529C5" w:rsidP="000529C5">
      <w:pPr>
        <w:rPr>
          <w:rFonts w:asciiTheme="minorHAnsi" w:hAnsiTheme="minorHAnsi" w:cs="Arial"/>
          <w:b/>
          <w:sz w:val="24"/>
          <w:szCs w:val="24"/>
          <w:u w:val="single"/>
          <w:lang w:val="es-ES_tradnl"/>
        </w:rPr>
      </w:pPr>
      <w:r w:rsidRPr="00FD1261">
        <w:rPr>
          <w:rFonts w:asciiTheme="minorHAnsi" w:hAnsiTheme="minorHAnsi" w:cs="Arial"/>
          <w:b/>
          <w:sz w:val="24"/>
          <w:szCs w:val="24"/>
          <w:u w:val="single"/>
          <w:lang w:val="es-ES_tradnl"/>
        </w:rPr>
        <w:t>Efectividad de Programas de Sanidad Forestal (aplicación de cortar y dejar o cortar y aprovechar a tiempo):</w:t>
      </w:r>
    </w:p>
    <w:p w:rsidR="000529C5" w:rsidRPr="00FD1261" w:rsidRDefault="000529C5" w:rsidP="000529C5">
      <w:pPr>
        <w:rPr>
          <w:rFonts w:asciiTheme="minorHAnsi" w:hAnsiTheme="minorHAnsi" w:cs="Arial"/>
          <w:sz w:val="24"/>
          <w:szCs w:val="24"/>
          <w:lang w:val="es-ES_tradnl"/>
        </w:rPr>
      </w:pPr>
    </w:p>
    <w:p w:rsidR="000529C5" w:rsidRPr="00FD1261" w:rsidRDefault="000529C5" w:rsidP="000529C5">
      <w:pPr>
        <w:pStyle w:val="CM43"/>
        <w:ind w:left="720" w:right="259" w:hanging="720"/>
        <w:jc w:val="both"/>
        <w:rPr>
          <w:rFonts w:asciiTheme="minorHAnsi" w:hAnsiTheme="minorHAnsi" w:cs="Arial"/>
        </w:rPr>
      </w:pPr>
      <w:proofErr w:type="gramStart"/>
      <w:r w:rsidRPr="00FD1261">
        <w:rPr>
          <w:rFonts w:asciiTheme="minorHAnsi" w:hAnsiTheme="minorHAnsi" w:cs="Arial"/>
          <w:b/>
          <w:bCs/>
        </w:rPr>
        <w:t>Clarke, S.R., and R.F. Billings.</w:t>
      </w:r>
      <w:proofErr w:type="gramEnd"/>
      <w:r w:rsidRPr="00FD1261">
        <w:rPr>
          <w:rFonts w:asciiTheme="minorHAnsi" w:hAnsiTheme="minorHAnsi" w:cs="Arial"/>
          <w:b/>
          <w:bCs/>
        </w:rPr>
        <w:t xml:space="preserve"> 2003.</w:t>
      </w:r>
      <w:r w:rsidRPr="00FD1261">
        <w:rPr>
          <w:rFonts w:asciiTheme="minorHAnsi" w:hAnsiTheme="minorHAnsi" w:cs="Arial"/>
        </w:rPr>
        <w:t xml:space="preserve"> Analysis of the southern pine beetle suppression program on the National Forests in Texas in the 1990s. Southern Journal Applied Forestry 27: 122-129.</w:t>
      </w:r>
    </w:p>
    <w:p w:rsidR="000529C5" w:rsidRPr="00FD1261" w:rsidRDefault="000529C5" w:rsidP="000529C5">
      <w:pPr>
        <w:rPr>
          <w:rFonts w:asciiTheme="minorHAnsi" w:hAnsiTheme="minorHAnsi" w:cs="Arial"/>
          <w:sz w:val="24"/>
          <w:szCs w:val="24"/>
        </w:rPr>
      </w:pPr>
    </w:p>
    <w:p w:rsidR="000529C5" w:rsidRPr="00FD1261" w:rsidRDefault="000529C5" w:rsidP="000529C5">
      <w:pPr>
        <w:autoSpaceDE w:val="0"/>
        <w:autoSpaceDN w:val="0"/>
        <w:ind w:left="720" w:hanging="720"/>
        <w:jc w:val="both"/>
        <w:rPr>
          <w:rFonts w:asciiTheme="minorHAnsi" w:hAnsiTheme="minorHAnsi" w:cs="Arial"/>
          <w:sz w:val="24"/>
          <w:szCs w:val="24"/>
        </w:rPr>
      </w:pPr>
      <w:proofErr w:type="gramStart"/>
      <w:r w:rsidRPr="00FD1261">
        <w:rPr>
          <w:rFonts w:asciiTheme="minorHAnsi" w:hAnsiTheme="minorHAnsi" w:cs="Arial"/>
          <w:b/>
          <w:bCs/>
          <w:sz w:val="24"/>
          <w:szCs w:val="24"/>
        </w:rPr>
        <w:t>Redmond, C.H., and W.A. Nettleton.</w:t>
      </w:r>
      <w:proofErr w:type="gramEnd"/>
      <w:r w:rsidRPr="00FD1261">
        <w:rPr>
          <w:rFonts w:asciiTheme="minorHAnsi" w:hAnsiTheme="minorHAnsi" w:cs="Arial"/>
          <w:b/>
          <w:bCs/>
          <w:sz w:val="24"/>
          <w:szCs w:val="24"/>
        </w:rPr>
        <w:t xml:space="preserve"> 1990.</w:t>
      </w:r>
      <w:r w:rsidRPr="00FD1261">
        <w:rPr>
          <w:rFonts w:asciiTheme="minorHAnsi" w:hAnsiTheme="minorHAnsi" w:cs="Arial"/>
          <w:sz w:val="24"/>
          <w:szCs w:val="24"/>
        </w:rPr>
        <w:t xml:space="preserve"> An economic analysis of southern pine beetle suppression activities on the Gulf Coastal Plains National Forest during 1985-1986. Southern Journal Applied Forestry 14: 70-73.</w:t>
      </w:r>
    </w:p>
    <w:p w:rsidR="000529C5" w:rsidRPr="00FD1261" w:rsidRDefault="000529C5" w:rsidP="000529C5">
      <w:pPr>
        <w:rPr>
          <w:rFonts w:asciiTheme="minorHAnsi" w:hAnsiTheme="minorHAnsi" w:cs="Arial"/>
          <w:sz w:val="24"/>
          <w:szCs w:val="24"/>
        </w:rPr>
      </w:pPr>
    </w:p>
    <w:p w:rsidR="00747AB9" w:rsidRDefault="00747AB9" w:rsidP="000529C5">
      <w:pPr>
        <w:rPr>
          <w:rFonts w:asciiTheme="minorHAnsi" w:hAnsiTheme="minorHAnsi" w:cs="Arial"/>
          <w:b/>
          <w:u w:val="single"/>
        </w:rPr>
      </w:pPr>
    </w:p>
    <w:p w:rsidR="00747AB9" w:rsidRDefault="00747AB9" w:rsidP="000529C5">
      <w:pPr>
        <w:rPr>
          <w:rFonts w:asciiTheme="minorHAnsi" w:hAnsiTheme="minorHAnsi" w:cs="Arial"/>
          <w:b/>
          <w:u w:val="single"/>
        </w:rPr>
      </w:pPr>
    </w:p>
    <w:p w:rsidR="00747AB9" w:rsidRDefault="00747AB9" w:rsidP="000529C5">
      <w:pPr>
        <w:rPr>
          <w:rFonts w:asciiTheme="minorHAnsi" w:hAnsiTheme="minorHAnsi" w:cs="Arial"/>
          <w:b/>
          <w:u w:val="single"/>
        </w:rPr>
      </w:pPr>
    </w:p>
    <w:p w:rsidR="00747AB9" w:rsidRDefault="00747AB9" w:rsidP="000529C5">
      <w:pPr>
        <w:rPr>
          <w:rFonts w:asciiTheme="minorHAnsi" w:hAnsiTheme="minorHAnsi" w:cs="Arial"/>
          <w:b/>
          <w:u w:val="single"/>
        </w:rPr>
      </w:pPr>
    </w:p>
    <w:p w:rsidR="000529C5" w:rsidRPr="00FD1261" w:rsidRDefault="000529C5" w:rsidP="000529C5">
      <w:pPr>
        <w:rPr>
          <w:rFonts w:asciiTheme="minorHAnsi" w:hAnsiTheme="minorHAnsi" w:cs="Arial"/>
          <w:b/>
          <w:u w:val="single"/>
        </w:rPr>
      </w:pPr>
      <w:proofErr w:type="spellStart"/>
      <w:r w:rsidRPr="00FD1261">
        <w:rPr>
          <w:rFonts w:asciiTheme="minorHAnsi" w:hAnsiTheme="minorHAnsi" w:cs="Arial"/>
          <w:b/>
          <w:u w:val="single"/>
        </w:rPr>
        <w:lastRenderedPageBreak/>
        <w:t>Efectividad</w:t>
      </w:r>
      <w:proofErr w:type="spellEnd"/>
      <w:r w:rsidRPr="00FD1261">
        <w:rPr>
          <w:rFonts w:asciiTheme="minorHAnsi" w:hAnsiTheme="minorHAnsi" w:cs="Arial"/>
          <w:b/>
          <w:u w:val="single"/>
        </w:rPr>
        <w:t xml:space="preserve"> de los  </w:t>
      </w:r>
      <w:proofErr w:type="spellStart"/>
      <w:r w:rsidRPr="00FD1261">
        <w:rPr>
          <w:rFonts w:asciiTheme="minorHAnsi" w:hAnsiTheme="minorHAnsi" w:cs="Arial"/>
          <w:b/>
          <w:u w:val="single"/>
        </w:rPr>
        <w:t>raleos</w:t>
      </w:r>
      <w:proofErr w:type="spellEnd"/>
      <w:r w:rsidRPr="00FD1261">
        <w:rPr>
          <w:rFonts w:asciiTheme="minorHAnsi" w:hAnsiTheme="minorHAnsi" w:cs="Arial"/>
          <w:b/>
          <w:u w:val="single"/>
        </w:rPr>
        <w:t>:</w:t>
      </w:r>
    </w:p>
    <w:p w:rsidR="000529C5" w:rsidRPr="00FD1261" w:rsidRDefault="000529C5" w:rsidP="000529C5">
      <w:pPr>
        <w:rPr>
          <w:rFonts w:asciiTheme="minorHAnsi" w:hAnsiTheme="minorHAnsi" w:cs="Arial"/>
        </w:rPr>
      </w:pPr>
    </w:p>
    <w:p w:rsidR="00E7174E" w:rsidRPr="00FD1261" w:rsidRDefault="00E7174E" w:rsidP="00FD1261">
      <w:pPr>
        <w:autoSpaceDE w:val="0"/>
        <w:autoSpaceDN w:val="0"/>
        <w:adjustRightInd w:val="0"/>
        <w:ind w:left="720" w:hanging="720"/>
        <w:jc w:val="both"/>
        <w:rPr>
          <w:rFonts w:asciiTheme="minorHAnsi" w:hAnsiTheme="minorHAnsi"/>
          <w:bCs/>
        </w:rPr>
      </w:pPr>
      <w:r w:rsidRPr="00FD1261">
        <w:rPr>
          <w:rFonts w:asciiTheme="minorHAnsi" w:hAnsiTheme="minorHAnsi"/>
          <w:b/>
          <w:bCs/>
        </w:rPr>
        <w:t xml:space="preserve">Billings, R.F., S.R. Clarke, V. Espino Mendoza, P. Cordón Cabrera, B. Meléndez Figueroa, J. Ramón Campos, G. Baeza. 2004. </w:t>
      </w:r>
      <w:r w:rsidRPr="00FD1261">
        <w:rPr>
          <w:rFonts w:asciiTheme="minorHAnsi" w:hAnsiTheme="minorHAnsi"/>
          <w:bCs/>
        </w:rPr>
        <w:t xml:space="preserve">Gorgojo descortezador e incendios: una combinación devastadora para los pinares de América Central. </w:t>
      </w:r>
      <w:proofErr w:type="spellStart"/>
      <w:r w:rsidRPr="00FD1261">
        <w:rPr>
          <w:rFonts w:asciiTheme="minorHAnsi" w:hAnsiTheme="minorHAnsi"/>
          <w:bCs/>
        </w:rPr>
        <w:t>Unasylva</w:t>
      </w:r>
      <w:proofErr w:type="spellEnd"/>
      <w:r w:rsidRPr="00FD1261">
        <w:rPr>
          <w:rFonts w:asciiTheme="minorHAnsi" w:hAnsiTheme="minorHAnsi"/>
          <w:bCs/>
        </w:rPr>
        <w:t xml:space="preserve"> 217: 15-21.</w:t>
      </w:r>
    </w:p>
    <w:p w:rsidR="00E7174E" w:rsidRPr="00FD1261" w:rsidRDefault="00E7174E" w:rsidP="006A6AF3">
      <w:pPr>
        <w:autoSpaceDE w:val="0"/>
        <w:autoSpaceDN w:val="0"/>
        <w:adjustRightInd w:val="0"/>
        <w:ind w:left="720" w:hanging="720"/>
        <w:jc w:val="both"/>
        <w:rPr>
          <w:rFonts w:asciiTheme="minorHAnsi" w:hAnsiTheme="minorHAnsi"/>
          <w:b/>
          <w:bCs/>
          <w:lang w:val="es-CR"/>
        </w:rPr>
      </w:pPr>
    </w:p>
    <w:p w:rsidR="006A6AF3" w:rsidRPr="00FD1261" w:rsidRDefault="006A6AF3" w:rsidP="006A6AF3">
      <w:pPr>
        <w:autoSpaceDE w:val="0"/>
        <w:autoSpaceDN w:val="0"/>
        <w:adjustRightInd w:val="0"/>
        <w:ind w:left="720" w:hanging="720"/>
        <w:jc w:val="both"/>
        <w:rPr>
          <w:rFonts w:asciiTheme="minorHAnsi" w:hAnsiTheme="minorHAnsi"/>
        </w:rPr>
      </w:pPr>
      <w:proofErr w:type="gramStart"/>
      <w:r w:rsidRPr="00FD1261">
        <w:rPr>
          <w:rFonts w:asciiTheme="minorHAnsi" w:hAnsiTheme="minorHAnsi"/>
          <w:b/>
          <w:bCs/>
        </w:rPr>
        <w:t xml:space="preserve">Billings, R.F., L.A. Smith, and M. </w:t>
      </w:r>
      <w:proofErr w:type="spellStart"/>
      <w:r w:rsidRPr="00FD1261">
        <w:rPr>
          <w:rFonts w:asciiTheme="minorHAnsi" w:hAnsiTheme="minorHAnsi"/>
          <w:b/>
          <w:bCs/>
        </w:rPr>
        <w:t>Murphrey</w:t>
      </w:r>
      <w:proofErr w:type="spellEnd"/>
      <w:r w:rsidRPr="00FD1261">
        <w:rPr>
          <w:rFonts w:asciiTheme="minorHAnsi" w:hAnsiTheme="minorHAnsi"/>
          <w:b/>
          <w:bCs/>
        </w:rPr>
        <w:t>.</w:t>
      </w:r>
      <w:proofErr w:type="gramEnd"/>
      <w:r w:rsidRPr="00FD1261">
        <w:rPr>
          <w:rFonts w:asciiTheme="minorHAnsi" w:hAnsiTheme="minorHAnsi"/>
          <w:b/>
          <w:bCs/>
        </w:rPr>
        <w:t xml:space="preserve"> 2006.</w:t>
      </w:r>
      <w:r w:rsidRPr="00FD1261">
        <w:rPr>
          <w:rFonts w:asciiTheme="minorHAnsi" w:hAnsiTheme="minorHAnsi"/>
        </w:rPr>
        <w:t xml:space="preserve"> How to prevent southern pine beetle infestations: A guide to cost sharing thinning operations in east Texas. Texas Forest Service Publication 3/06/5000, College Station, TX. </w:t>
      </w:r>
      <w:proofErr w:type="gramStart"/>
      <w:r w:rsidRPr="00FD1261">
        <w:rPr>
          <w:rFonts w:asciiTheme="minorHAnsi" w:hAnsiTheme="minorHAnsi"/>
        </w:rPr>
        <w:t>19 p.</w:t>
      </w:r>
      <w:proofErr w:type="gramEnd"/>
    </w:p>
    <w:p w:rsidR="000529C5" w:rsidRPr="00FD1261" w:rsidRDefault="000529C5" w:rsidP="000529C5">
      <w:pPr>
        <w:rPr>
          <w:rFonts w:asciiTheme="minorHAnsi" w:hAnsiTheme="minorHAnsi" w:cs="Arial"/>
        </w:rPr>
      </w:pPr>
    </w:p>
    <w:p w:rsidR="00FD1261" w:rsidRPr="00FD1261" w:rsidRDefault="00FD1261" w:rsidP="00FD1261">
      <w:pPr>
        <w:autoSpaceDE w:val="0"/>
        <w:autoSpaceDN w:val="0"/>
        <w:adjustRightInd w:val="0"/>
        <w:ind w:left="720" w:hanging="720"/>
        <w:jc w:val="both"/>
        <w:rPr>
          <w:rFonts w:asciiTheme="minorHAnsi" w:hAnsiTheme="minorHAnsi"/>
        </w:rPr>
      </w:pPr>
      <w:proofErr w:type="gramStart"/>
      <w:r w:rsidRPr="00FD1261">
        <w:rPr>
          <w:rFonts w:asciiTheme="minorHAnsi" w:hAnsiTheme="minorHAnsi"/>
          <w:b/>
          <w:bCs/>
        </w:rPr>
        <w:t>Cameron, R.S., and R.F. Billings.</w:t>
      </w:r>
      <w:proofErr w:type="gramEnd"/>
      <w:r w:rsidRPr="00FD1261">
        <w:rPr>
          <w:rFonts w:asciiTheme="minorHAnsi" w:hAnsiTheme="minorHAnsi"/>
          <w:b/>
          <w:bCs/>
        </w:rPr>
        <w:t xml:space="preserve"> 1988.</w:t>
      </w:r>
      <w:r w:rsidRPr="00FD1261">
        <w:rPr>
          <w:rFonts w:asciiTheme="minorHAnsi" w:hAnsiTheme="minorHAnsi"/>
        </w:rPr>
        <w:t xml:space="preserve"> Southern Pine Beetle: Factors associated with spot occurrence and spread in young plantations. Southern Journal of Applied Forestry 12: 208-214.</w:t>
      </w:r>
    </w:p>
    <w:p w:rsidR="008D5AE6" w:rsidRPr="00FD1261" w:rsidRDefault="008D5AE6" w:rsidP="00E7174E">
      <w:pPr>
        <w:autoSpaceDE w:val="0"/>
        <w:autoSpaceDN w:val="0"/>
        <w:adjustRightInd w:val="0"/>
        <w:ind w:left="720" w:hanging="720"/>
        <w:jc w:val="both"/>
        <w:rPr>
          <w:rFonts w:asciiTheme="minorHAnsi" w:hAnsiTheme="minorHAnsi"/>
          <w:b/>
          <w:bCs/>
        </w:rPr>
      </w:pPr>
    </w:p>
    <w:p w:rsidR="00FF6FE0" w:rsidRPr="00FD1261" w:rsidRDefault="006A6AF3" w:rsidP="00E7174E">
      <w:pPr>
        <w:autoSpaceDE w:val="0"/>
        <w:autoSpaceDN w:val="0"/>
        <w:adjustRightInd w:val="0"/>
        <w:ind w:left="720" w:hanging="720"/>
        <w:jc w:val="both"/>
        <w:rPr>
          <w:rFonts w:asciiTheme="minorHAnsi" w:hAnsiTheme="minorHAnsi"/>
          <w:bCs/>
        </w:rPr>
      </w:pPr>
      <w:proofErr w:type="spellStart"/>
      <w:proofErr w:type="gramStart"/>
      <w:r w:rsidRPr="00FD1261">
        <w:rPr>
          <w:rFonts w:asciiTheme="minorHAnsi" w:hAnsiTheme="minorHAnsi"/>
          <w:b/>
          <w:bCs/>
        </w:rPr>
        <w:t>Coster</w:t>
      </w:r>
      <w:proofErr w:type="spellEnd"/>
      <w:r w:rsidRPr="00FD1261">
        <w:rPr>
          <w:rFonts w:asciiTheme="minorHAnsi" w:hAnsiTheme="minorHAnsi"/>
          <w:b/>
          <w:bCs/>
        </w:rPr>
        <w:t>, J.E., and P.C. Johnson.</w:t>
      </w:r>
      <w:proofErr w:type="gramEnd"/>
      <w:r w:rsidRPr="00FD1261">
        <w:rPr>
          <w:rFonts w:asciiTheme="minorHAnsi" w:hAnsiTheme="minorHAnsi"/>
          <w:b/>
          <w:bCs/>
        </w:rPr>
        <w:t xml:space="preserve"> 1979. </w:t>
      </w:r>
      <w:r w:rsidRPr="00FD1261">
        <w:rPr>
          <w:rFonts w:asciiTheme="minorHAnsi" w:hAnsiTheme="minorHAnsi"/>
          <w:bCs/>
        </w:rPr>
        <w:t>Characterizing flight aggregation of the southern pine beetle. Environmental Entomology 8: 381-387</w:t>
      </w:r>
    </w:p>
    <w:p w:rsidR="00FD1261" w:rsidRPr="00FD1261" w:rsidRDefault="00FD1261" w:rsidP="006A6AF3">
      <w:pPr>
        <w:autoSpaceDE w:val="0"/>
        <w:autoSpaceDN w:val="0"/>
        <w:adjustRightInd w:val="0"/>
        <w:ind w:left="720" w:hanging="720"/>
        <w:jc w:val="both"/>
        <w:rPr>
          <w:rFonts w:asciiTheme="minorHAnsi" w:hAnsiTheme="minorHAnsi"/>
          <w:b/>
          <w:bCs/>
        </w:rPr>
      </w:pPr>
    </w:p>
    <w:p w:rsidR="006A6AF3" w:rsidRPr="00FD1261" w:rsidRDefault="006A6AF3" w:rsidP="006A6AF3">
      <w:pPr>
        <w:autoSpaceDE w:val="0"/>
        <w:autoSpaceDN w:val="0"/>
        <w:adjustRightInd w:val="0"/>
        <w:ind w:left="720" w:hanging="720"/>
        <w:jc w:val="both"/>
        <w:rPr>
          <w:rFonts w:asciiTheme="minorHAnsi" w:hAnsiTheme="minorHAnsi"/>
          <w:bCs/>
        </w:rPr>
      </w:pPr>
      <w:r w:rsidRPr="00FD1261">
        <w:rPr>
          <w:rFonts w:asciiTheme="minorHAnsi" w:hAnsiTheme="minorHAnsi"/>
          <w:b/>
          <w:bCs/>
        </w:rPr>
        <w:t xml:space="preserve">Coulson, R.N., R.O. </w:t>
      </w:r>
      <w:proofErr w:type="spellStart"/>
      <w:r w:rsidRPr="00FD1261">
        <w:rPr>
          <w:rFonts w:asciiTheme="minorHAnsi" w:hAnsiTheme="minorHAnsi"/>
          <w:b/>
          <w:bCs/>
        </w:rPr>
        <w:t>Flamm</w:t>
      </w:r>
      <w:proofErr w:type="spellEnd"/>
      <w:r w:rsidRPr="00FD1261">
        <w:rPr>
          <w:rFonts w:asciiTheme="minorHAnsi" w:hAnsiTheme="minorHAnsi"/>
          <w:b/>
          <w:bCs/>
        </w:rPr>
        <w:t xml:space="preserve">, T.L. Wagner, E.J. </w:t>
      </w:r>
      <w:proofErr w:type="spellStart"/>
      <w:r w:rsidRPr="00FD1261">
        <w:rPr>
          <w:rFonts w:asciiTheme="minorHAnsi" w:hAnsiTheme="minorHAnsi"/>
          <w:b/>
          <w:bCs/>
        </w:rPr>
        <w:t>Rykiel</w:t>
      </w:r>
      <w:proofErr w:type="spellEnd"/>
      <w:r w:rsidRPr="00FD1261">
        <w:rPr>
          <w:rFonts w:asciiTheme="minorHAnsi" w:hAnsiTheme="minorHAnsi"/>
          <w:b/>
          <w:bCs/>
        </w:rPr>
        <w:t xml:space="preserve">, P.J.H. Sharpe, T.L. Payne, and S.K. Lin. 1985. Population dynamics of initiation and growth of southern pine beetle infestations. USDA </w:t>
      </w:r>
      <w:r w:rsidRPr="00FD1261">
        <w:rPr>
          <w:rFonts w:asciiTheme="minorHAnsi" w:hAnsiTheme="minorHAnsi"/>
          <w:bCs/>
        </w:rPr>
        <w:t xml:space="preserve">Forest Service Southern Forest Experiment Station, General Technical Report SO-56, Pineville, LA. </w:t>
      </w:r>
      <w:proofErr w:type="gramStart"/>
      <w:r w:rsidRPr="00FD1261">
        <w:rPr>
          <w:rFonts w:asciiTheme="minorHAnsi" w:hAnsiTheme="minorHAnsi"/>
          <w:bCs/>
        </w:rPr>
        <w:t>383 p.</w:t>
      </w:r>
      <w:proofErr w:type="gramEnd"/>
    </w:p>
    <w:p w:rsidR="00FD1261" w:rsidRPr="00FD1261" w:rsidRDefault="00FD1261" w:rsidP="00FD1261">
      <w:pPr>
        <w:autoSpaceDE w:val="0"/>
        <w:autoSpaceDN w:val="0"/>
        <w:adjustRightInd w:val="0"/>
        <w:ind w:left="720" w:hanging="720"/>
        <w:jc w:val="both"/>
        <w:rPr>
          <w:rFonts w:asciiTheme="minorHAnsi" w:hAnsiTheme="minorHAnsi"/>
          <w:b/>
          <w:bCs/>
        </w:rPr>
      </w:pPr>
    </w:p>
    <w:p w:rsidR="00FD1261" w:rsidRPr="00FD1261" w:rsidRDefault="00E7174E" w:rsidP="00FD1261">
      <w:pPr>
        <w:autoSpaceDE w:val="0"/>
        <w:autoSpaceDN w:val="0"/>
        <w:adjustRightInd w:val="0"/>
        <w:ind w:left="720" w:hanging="720"/>
        <w:jc w:val="both"/>
        <w:rPr>
          <w:rFonts w:asciiTheme="minorHAnsi" w:hAnsiTheme="minorHAnsi"/>
        </w:rPr>
      </w:pPr>
      <w:proofErr w:type="spellStart"/>
      <w:proofErr w:type="gramStart"/>
      <w:r w:rsidRPr="00FD1261">
        <w:rPr>
          <w:rFonts w:asciiTheme="minorHAnsi" w:hAnsiTheme="minorHAnsi"/>
          <w:b/>
          <w:bCs/>
        </w:rPr>
        <w:t>Hedden</w:t>
      </w:r>
      <w:proofErr w:type="spellEnd"/>
      <w:r w:rsidRPr="00FD1261">
        <w:rPr>
          <w:rFonts w:asciiTheme="minorHAnsi" w:hAnsiTheme="minorHAnsi"/>
          <w:b/>
          <w:bCs/>
        </w:rPr>
        <w:t>, R.L., and R.F. Billings.</w:t>
      </w:r>
      <w:proofErr w:type="gramEnd"/>
      <w:r w:rsidRPr="00FD1261">
        <w:rPr>
          <w:rFonts w:asciiTheme="minorHAnsi" w:hAnsiTheme="minorHAnsi"/>
          <w:b/>
          <w:bCs/>
        </w:rPr>
        <w:t xml:space="preserve"> 1979.</w:t>
      </w:r>
      <w:r w:rsidRPr="00FD1261">
        <w:rPr>
          <w:rFonts w:asciiTheme="minorHAnsi" w:hAnsiTheme="minorHAnsi"/>
        </w:rPr>
        <w:t xml:space="preserve"> Southern pine beetle: Factors influencing the growth and decline of summer infestations in east Texas. Forest Science 25: 547-556.</w:t>
      </w:r>
    </w:p>
    <w:p w:rsidR="00FD1261" w:rsidRPr="00FD1261" w:rsidRDefault="00FD1261" w:rsidP="00FD1261">
      <w:pPr>
        <w:autoSpaceDE w:val="0"/>
        <w:autoSpaceDN w:val="0"/>
        <w:adjustRightInd w:val="0"/>
        <w:ind w:left="720" w:hanging="720"/>
        <w:jc w:val="both"/>
        <w:rPr>
          <w:rFonts w:asciiTheme="minorHAnsi" w:hAnsiTheme="minorHAnsi"/>
          <w:b/>
          <w:bCs/>
        </w:rPr>
      </w:pPr>
    </w:p>
    <w:p w:rsidR="00FD1261" w:rsidRPr="00FD1261" w:rsidRDefault="00FD1261" w:rsidP="00FD1261">
      <w:pPr>
        <w:autoSpaceDE w:val="0"/>
        <w:autoSpaceDN w:val="0"/>
        <w:adjustRightInd w:val="0"/>
        <w:ind w:left="720" w:hanging="720"/>
        <w:jc w:val="both"/>
        <w:rPr>
          <w:rFonts w:asciiTheme="minorHAnsi" w:hAnsiTheme="minorHAnsi"/>
          <w:bCs/>
        </w:rPr>
      </w:pPr>
      <w:r w:rsidRPr="00FD1261">
        <w:rPr>
          <w:rFonts w:asciiTheme="minorHAnsi" w:hAnsiTheme="minorHAnsi"/>
          <w:b/>
          <w:bCs/>
        </w:rPr>
        <w:t xml:space="preserve"> </w:t>
      </w:r>
      <w:proofErr w:type="gramStart"/>
      <w:r w:rsidRPr="00FD1261">
        <w:rPr>
          <w:rFonts w:asciiTheme="minorHAnsi" w:hAnsiTheme="minorHAnsi"/>
          <w:b/>
          <w:bCs/>
        </w:rPr>
        <w:t xml:space="preserve">Novak, J.T., J.R. Meeker, D.R. </w:t>
      </w:r>
      <w:proofErr w:type="spellStart"/>
      <w:r w:rsidRPr="00FD1261">
        <w:rPr>
          <w:rFonts w:asciiTheme="minorHAnsi" w:hAnsiTheme="minorHAnsi"/>
          <w:b/>
          <w:bCs/>
        </w:rPr>
        <w:t>Coyke</w:t>
      </w:r>
      <w:proofErr w:type="spellEnd"/>
      <w:r w:rsidRPr="00FD1261">
        <w:rPr>
          <w:rFonts w:asciiTheme="minorHAnsi" w:hAnsiTheme="minorHAnsi"/>
          <w:b/>
          <w:bCs/>
        </w:rPr>
        <w:t>, C. A. Steiner, and C. Brownie.</w:t>
      </w:r>
      <w:proofErr w:type="gramEnd"/>
      <w:r w:rsidRPr="00FD1261">
        <w:rPr>
          <w:rFonts w:asciiTheme="minorHAnsi" w:hAnsiTheme="minorHAnsi"/>
          <w:b/>
          <w:bCs/>
        </w:rPr>
        <w:t xml:space="preserve"> 2015. </w:t>
      </w:r>
      <w:r w:rsidRPr="00FD1261">
        <w:rPr>
          <w:rFonts w:asciiTheme="minorHAnsi" w:hAnsiTheme="minorHAnsi"/>
          <w:bCs/>
        </w:rPr>
        <w:t xml:space="preserve">Southern pine beetle infestations in relation to forest stand conditions, previous thinning, and prescribed burning: Evaluation of the southern pine beetle prevention program. </w:t>
      </w:r>
      <w:hyperlink r:id="rId8" w:history="1">
        <w:r w:rsidRPr="00FD1261">
          <w:rPr>
            <w:rFonts w:asciiTheme="minorHAnsi" w:hAnsiTheme="minorHAnsi"/>
            <w:bCs/>
          </w:rPr>
          <w:t>http://www.srs.fs.usda.gov/pubs/ja/2015/ja_2015_nowak_001.pdf</w:t>
        </w:r>
      </w:hyperlink>
      <w:r w:rsidRPr="00FD1261">
        <w:rPr>
          <w:rFonts w:asciiTheme="minorHAnsi" w:hAnsiTheme="minorHAnsi"/>
          <w:bCs/>
        </w:rPr>
        <w:t xml:space="preserve"> .</w:t>
      </w:r>
    </w:p>
    <w:p w:rsidR="00E7174E" w:rsidRDefault="00E7174E" w:rsidP="00E7174E">
      <w:pPr>
        <w:autoSpaceDE w:val="0"/>
        <w:autoSpaceDN w:val="0"/>
        <w:adjustRightInd w:val="0"/>
        <w:ind w:left="720" w:hanging="720"/>
        <w:jc w:val="both"/>
        <w:rPr>
          <w:rFonts w:asciiTheme="minorHAnsi" w:hAnsiTheme="minorHAnsi"/>
        </w:rPr>
      </w:pPr>
    </w:p>
    <w:p w:rsidR="00470FE7" w:rsidRPr="007C5570" w:rsidRDefault="00470FE7" w:rsidP="00470FE7">
      <w:pPr>
        <w:rPr>
          <w:ins w:id="1" w:author="IADB" w:date="2016-10-29T16:47:00Z"/>
          <w:rFonts w:asciiTheme="minorHAnsi" w:hAnsiTheme="minorHAnsi" w:cs="Arial"/>
          <w:b/>
          <w:u w:val="single"/>
          <w:lang w:val="es-ES_tradnl"/>
        </w:rPr>
      </w:pPr>
      <w:ins w:id="2" w:author="IADB" w:date="2016-10-29T16:47:00Z">
        <w:r w:rsidRPr="007C5570">
          <w:rPr>
            <w:rFonts w:asciiTheme="minorHAnsi" w:hAnsiTheme="minorHAnsi" w:cs="Arial"/>
            <w:b/>
            <w:u w:val="single"/>
            <w:lang w:val="es-ES_tradnl"/>
          </w:rPr>
          <w:t xml:space="preserve">Efectividad de los  incentivos para la </w:t>
        </w:r>
        <w:r>
          <w:rPr>
            <w:rFonts w:asciiTheme="minorHAnsi" w:hAnsiTheme="minorHAnsi" w:cs="Arial"/>
            <w:b/>
            <w:u w:val="single"/>
            <w:lang w:val="es-ES_tradnl"/>
          </w:rPr>
          <w:t>conservación del bosque</w:t>
        </w:r>
        <w:r w:rsidRPr="007C5570">
          <w:rPr>
            <w:rFonts w:asciiTheme="minorHAnsi" w:hAnsiTheme="minorHAnsi" w:cs="Arial"/>
            <w:b/>
            <w:u w:val="single"/>
            <w:lang w:val="es-ES_tradnl"/>
          </w:rPr>
          <w:t>:</w:t>
        </w:r>
      </w:ins>
    </w:p>
    <w:p w:rsidR="00470FE7" w:rsidRPr="007C5570" w:rsidRDefault="00470FE7" w:rsidP="00470FE7">
      <w:pPr>
        <w:rPr>
          <w:ins w:id="3" w:author="IADB" w:date="2016-10-29T16:47:00Z"/>
          <w:rFonts w:asciiTheme="minorHAnsi" w:hAnsiTheme="minorHAnsi" w:cs="Arial"/>
          <w:lang w:val="es-ES_tradnl"/>
        </w:rPr>
      </w:pPr>
    </w:p>
    <w:p w:rsidR="00470FE7" w:rsidRPr="00CF290B" w:rsidRDefault="00470FE7" w:rsidP="00470FE7">
      <w:pPr>
        <w:ind w:left="720" w:hanging="720"/>
        <w:jc w:val="both"/>
        <w:rPr>
          <w:ins w:id="4" w:author="IADB" w:date="2016-10-29T16:47:00Z"/>
          <w:sz w:val="24"/>
          <w:szCs w:val="24"/>
        </w:rPr>
      </w:pPr>
      <w:proofErr w:type="gramStart"/>
      <w:ins w:id="5" w:author="IADB" w:date="2016-10-29T16:47:00Z">
        <w:r w:rsidRPr="007C5570">
          <w:rPr>
            <w:b/>
            <w:sz w:val="24"/>
            <w:szCs w:val="24"/>
          </w:rPr>
          <w:t>Jones, K.W., Holland, M.B., Naughton-Treves, L., Morales, M., Suarez, L., Keenan, K., 2016.</w:t>
        </w:r>
        <w:proofErr w:type="gramEnd"/>
        <w:r w:rsidRPr="007C5570">
          <w:rPr>
            <w:sz w:val="24"/>
            <w:szCs w:val="24"/>
          </w:rPr>
          <w:t xml:space="preserve"> </w:t>
        </w:r>
        <w:proofErr w:type="gramStart"/>
        <w:r>
          <w:rPr>
            <w:sz w:val="24"/>
            <w:szCs w:val="24"/>
          </w:rPr>
          <w:t>“</w:t>
        </w:r>
        <w:r w:rsidRPr="00D9050B">
          <w:rPr>
            <w:sz w:val="24"/>
            <w:szCs w:val="24"/>
          </w:rPr>
          <w:t>Forest conservation incentives and deforestation in the Ecuadorian Amazon.</w:t>
        </w:r>
        <w:proofErr w:type="gramEnd"/>
        <w:r w:rsidRPr="00D9050B">
          <w:rPr>
            <w:sz w:val="24"/>
            <w:szCs w:val="24"/>
          </w:rPr>
          <w:t xml:space="preserve"> </w:t>
        </w:r>
        <w:r w:rsidRPr="00CF290B">
          <w:rPr>
            <w:sz w:val="24"/>
            <w:szCs w:val="24"/>
          </w:rPr>
          <w:t>Environmental Conservation</w:t>
        </w:r>
        <w:r>
          <w:rPr>
            <w:sz w:val="24"/>
            <w:szCs w:val="24"/>
          </w:rPr>
          <w:t>”</w:t>
        </w:r>
        <w:r w:rsidRPr="00CF290B">
          <w:rPr>
            <w:sz w:val="24"/>
            <w:szCs w:val="24"/>
          </w:rPr>
          <w:t xml:space="preserve"> pp 1-10. </w:t>
        </w:r>
        <w:proofErr w:type="spellStart"/>
        <w:proofErr w:type="gramStart"/>
        <w:r w:rsidRPr="00CF290B">
          <w:rPr>
            <w:rFonts w:ascii="Helvetica" w:hAnsi="Helvetica" w:cs="Arial"/>
            <w:sz w:val="21"/>
            <w:szCs w:val="21"/>
          </w:rPr>
          <w:t>doi</w:t>
        </w:r>
        <w:proofErr w:type="spellEnd"/>
        <w:proofErr w:type="gramEnd"/>
        <w:r w:rsidRPr="00CF290B">
          <w:rPr>
            <w:rFonts w:ascii="Helvetica" w:hAnsi="Helvetica" w:cs="Arial"/>
            <w:sz w:val="21"/>
            <w:szCs w:val="21"/>
          </w:rPr>
          <w:t>: 10.1017/S0376892916000308</w:t>
        </w:r>
        <w:r w:rsidRPr="00CF290B">
          <w:rPr>
            <w:sz w:val="24"/>
            <w:szCs w:val="24"/>
          </w:rPr>
          <w:t xml:space="preserve"> </w:t>
        </w:r>
      </w:ins>
    </w:p>
    <w:p w:rsidR="00470FE7" w:rsidRPr="007C5570" w:rsidRDefault="00470FE7" w:rsidP="00470FE7">
      <w:pPr>
        <w:rPr>
          <w:ins w:id="6" w:author="IADB" w:date="2016-10-29T16:47:00Z"/>
          <w:rFonts w:asciiTheme="minorHAnsi" w:hAnsiTheme="minorHAnsi" w:cs="Arial"/>
          <w:sz w:val="24"/>
          <w:szCs w:val="24"/>
        </w:rPr>
      </w:pPr>
    </w:p>
    <w:p w:rsidR="00470FE7" w:rsidRPr="00FD1261" w:rsidRDefault="00470FE7" w:rsidP="00E7174E">
      <w:pPr>
        <w:autoSpaceDE w:val="0"/>
        <w:autoSpaceDN w:val="0"/>
        <w:adjustRightInd w:val="0"/>
        <w:ind w:left="720" w:hanging="720"/>
        <w:jc w:val="both"/>
        <w:rPr>
          <w:rFonts w:asciiTheme="minorHAnsi" w:hAnsiTheme="minorHAnsi"/>
        </w:rPr>
      </w:pPr>
    </w:p>
    <w:p w:rsidR="006A6AF3" w:rsidRPr="00FD1261" w:rsidRDefault="006A6AF3">
      <w:pPr>
        <w:rPr>
          <w:rFonts w:asciiTheme="minorHAnsi" w:hAnsiTheme="minorHAnsi" w:cs="Arial"/>
        </w:rPr>
      </w:pPr>
    </w:p>
    <w:p w:rsidR="00FF6FE0" w:rsidRPr="00747AB9" w:rsidRDefault="00FF6FE0">
      <w:pPr>
        <w:rPr>
          <w:rFonts w:asciiTheme="minorHAnsi" w:hAnsiTheme="minorHAnsi" w:cs="Arial"/>
        </w:rPr>
      </w:pPr>
    </w:p>
    <w:p w:rsidR="00FF6FE0" w:rsidRPr="00747AB9" w:rsidRDefault="00FF6FE0">
      <w:pPr>
        <w:rPr>
          <w:rFonts w:asciiTheme="minorHAnsi" w:hAnsiTheme="minorHAnsi" w:cs="Arial"/>
          <w:sz w:val="24"/>
          <w:szCs w:val="24"/>
        </w:rPr>
      </w:pPr>
    </w:p>
    <w:sectPr w:rsidR="00FF6FE0" w:rsidRPr="00747A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A67A1"/>
    <w:multiLevelType w:val="multilevel"/>
    <w:tmpl w:val="24541E74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4410"/>
        </w:tabs>
        <w:ind w:left="3762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2736"/>
        </w:tabs>
        <w:ind w:left="2736" w:hanging="1296"/>
      </w:pPr>
      <w:rPr>
        <w:rFonts w:ascii="Arial" w:hAnsi="Arial" w:cs="Arial" w:hint="default"/>
        <w:sz w:val="22"/>
        <w:szCs w:val="22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2592"/>
        </w:tabs>
        <w:ind w:left="2592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3024"/>
        </w:tabs>
        <w:ind w:left="3024" w:hanging="288"/>
      </w:pPr>
    </w:lvl>
    <w:lvl w:ilvl="4">
      <w:start w:val="1"/>
      <w:numFmt w:val="decimal"/>
      <w:lvlText w:val="%1.%2.%3.%4.%5"/>
      <w:lvlJc w:val="left"/>
      <w:pPr>
        <w:ind w:left="2448" w:hanging="1008"/>
      </w:pPr>
    </w:lvl>
    <w:lvl w:ilvl="5">
      <w:start w:val="1"/>
      <w:numFmt w:val="decimal"/>
      <w:lvlText w:val="%1.%2.%3.%4.%5.%6"/>
      <w:lvlJc w:val="left"/>
      <w:pPr>
        <w:ind w:left="2592" w:hanging="1152"/>
      </w:pPr>
    </w:lvl>
    <w:lvl w:ilvl="6">
      <w:start w:val="1"/>
      <w:numFmt w:val="decimal"/>
      <w:lvlText w:val="%1.%2.%3.%4.%5.%6.%7"/>
      <w:lvlJc w:val="left"/>
      <w:pPr>
        <w:ind w:left="2736" w:hanging="1296"/>
      </w:pPr>
    </w:lvl>
    <w:lvl w:ilvl="7">
      <w:start w:val="1"/>
      <w:numFmt w:val="decimal"/>
      <w:lvlText w:val="%1.%2.%3.%4.%5.%6.%7.%8"/>
      <w:lvlJc w:val="left"/>
      <w:pPr>
        <w:ind w:left="2880" w:hanging="1440"/>
      </w:pPr>
    </w:lvl>
    <w:lvl w:ilvl="8">
      <w:start w:val="1"/>
      <w:numFmt w:val="decimal"/>
      <w:lvlText w:val="%1.%2.%3.%4.%5.%6.%7.%8.%9"/>
      <w:lvlJc w:val="left"/>
      <w:pPr>
        <w:ind w:left="3024" w:hanging="1584"/>
      </w:pPr>
    </w:lvl>
  </w:abstractNum>
  <w:abstractNum w:abstractNumId="1">
    <w:nsid w:val="359B4991"/>
    <w:multiLevelType w:val="multilevel"/>
    <w:tmpl w:val="03402A6C"/>
    <w:lvl w:ilvl="0">
      <w:start w:val="1"/>
      <w:numFmt w:val="decimal"/>
      <w:lvlText w:val="%1"/>
      <w:lvlJc w:val="left"/>
      <w:pPr>
        <w:ind w:left="1872" w:hanging="432"/>
      </w:pPr>
      <w:rPr>
        <w:b/>
        <w:i w:val="0"/>
      </w:rPr>
    </w:lvl>
    <w:lvl w:ilvl="1">
      <w:start w:val="1"/>
      <w:numFmt w:val="decimal"/>
      <w:lvlText w:val="%1.%2"/>
      <w:lvlJc w:val="left"/>
      <w:pPr>
        <w:ind w:left="3006" w:hanging="576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304" w:hanging="864"/>
      </w:pPr>
    </w:lvl>
    <w:lvl w:ilvl="4">
      <w:start w:val="1"/>
      <w:numFmt w:val="decimal"/>
      <w:lvlText w:val="%1.%2.%3.%4.%5"/>
      <w:lvlJc w:val="left"/>
      <w:pPr>
        <w:ind w:left="2448" w:hanging="1008"/>
      </w:pPr>
    </w:lvl>
    <w:lvl w:ilvl="5">
      <w:start w:val="1"/>
      <w:numFmt w:val="decimal"/>
      <w:lvlText w:val="%1.%2.%3.%4.%5.%6"/>
      <w:lvlJc w:val="left"/>
      <w:pPr>
        <w:ind w:left="2592" w:hanging="1152"/>
      </w:pPr>
    </w:lvl>
    <w:lvl w:ilvl="6">
      <w:start w:val="1"/>
      <w:numFmt w:val="decimal"/>
      <w:lvlText w:val="%1.%2.%3.%4.%5.%6.%7"/>
      <w:lvlJc w:val="left"/>
      <w:pPr>
        <w:ind w:left="2736" w:hanging="1296"/>
      </w:pPr>
    </w:lvl>
    <w:lvl w:ilvl="7">
      <w:start w:val="1"/>
      <w:numFmt w:val="decimal"/>
      <w:lvlText w:val="%1.%2.%3.%4.%5.%6.%7.%8"/>
      <w:lvlJc w:val="left"/>
      <w:pPr>
        <w:ind w:left="2880" w:hanging="1440"/>
      </w:pPr>
    </w:lvl>
    <w:lvl w:ilvl="8">
      <w:start w:val="1"/>
      <w:numFmt w:val="decimal"/>
      <w:lvlText w:val="%1.%2.%3.%4.%5.%6.%7.%8.%9"/>
      <w:lvlJc w:val="left"/>
      <w:pPr>
        <w:ind w:left="302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9C5"/>
    <w:rsid w:val="000529C5"/>
    <w:rsid w:val="001C102A"/>
    <w:rsid w:val="00470FE7"/>
    <w:rsid w:val="00513056"/>
    <w:rsid w:val="006A6AF3"/>
    <w:rsid w:val="00747AB9"/>
    <w:rsid w:val="008D5AE6"/>
    <w:rsid w:val="00DE3C26"/>
    <w:rsid w:val="00E7174E"/>
    <w:rsid w:val="00FD1261"/>
    <w:rsid w:val="00FF6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9C5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529C5"/>
    <w:rPr>
      <w:color w:val="0000FF"/>
      <w:u w:val="single"/>
    </w:rPr>
  </w:style>
  <w:style w:type="paragraph" w:customStyle="1" w:styleId="CM43">
    <w:name w:val="CM43"/>
    <w:basedOn w:val="Normal"/>
    <w:uiPriority w:val="99"/>
    <w:rsid w:val="000529C5"/>
    <w:pPr>
      <w:autoSpaceDE w:val="0"/>
      <w:autoSpaceDN w:val="0"/>
    </w:pPr>
    <w:rPr>
      <w:rFonts w:ascii="Times New Roman" w:hAnsi="Times New Roman"/>
      <w:sz w:val="24"/>
      <w:szCs w:val="24"/>
    </w:rPr>
  </w:style>
  <w:style w:type="paragraph" w:customStyle="1" w:styleId="Chapter">
    <w:name w:val="Chapter"/>
    <w:basedOn w:val="Normal"/>
    <w:next w:val="Normal"/>
    <w:rsid w:val="00FF6FE0"/>
    <w:pPr>
      <w:keepNext/>
      <w:numPr>
        <w:numId w:val="2"/>
      </w:numPr>
      <w:tabs>
        <w:tab w:val="clear" w:pos="4410"/>
        <w:tab w:val="num" w:pos="648"/>
        <w:tab w:val="left" w:pos="1440"/>
      </w:tabs>
      <w:spacing w:before="240" w:after="240"/>
      <w:ind w:left="0"/>
      <w:jc w:val="center"/>
    </w:pPr>
    <w:rPr>
      <w:rFonts w:ascii="Times New Roman" w:eastAsia="Times New Roman" w:hAnsi="Times New Roman"/>
      <w:b/>
      <w:smallCaps/>
      <w:sz w:val="24"/>
      <w:szCs w:val="20"/>
      <w:lang w:val="es-ES"/>
    </w:rPr>
  </w:style>
  <w:style w:type="paragraph" w:customStyle="1" w:styleId="Paragraph">
    <w:name w:val="Paragraph"/>
    <w:aliases w:val="paragraph,p,PARAGRAPH,PG,pa,at"/>
    <w:basedOn w:val="BodyTextIndent"/>
    <w:link w:val="ParagraphChar"/>
    <w:qFormat/>
    <w:rsid w:val="00FF6FE0"/>
    <w:pPr>
      <w:numPr>
        <w:ilvl w:val="1"/>
        <w:numId w:val="2"/>
      </w:numPr>
      <w:spacing w:before="120"/>
      <w:jc w:val="both"/>
      <w:outlineLvl w:val="1"/>
    </w:pPr>
    <w:rPr>
      <w:rFonts w:ascii="Times New Roman" w:eastAsia="Times New Roman" w:hAnsi="Times New Roman"/>
      <w:sz w:val="24"/>
      <w:szCs w:val="20"/>
      <w:lang w:val="es-ES"/>
    </w:rPr>
  </w:style>
  <w:style w:type="paragraph" w:customStyle="1" w:styleId="subpar">
    <w:name w:val="subpar"/>
    <w:basedOn w:val="BodyTextIndent3"/>
    <w:rsid w:val="00FF6FE0"/>
    <w:pPr>
      <w:numPr>
        <w:ilvl w:val="2"/>
        <w:numId w:val="2"/>
      </w:numPr>
      <w:tabs>
        <w:tab w:val="clear" w:pos="2592"/>
        <w:tab w:val="num" w:pos="360"/>
      </w:tabs>
      <w:spacing w:before="120"/>
      <w:ind w:left="360" w:firstLine="0"/>
      <w:jc w:val="both"/>
      <w:outlineLvl w:val="2"/>
    </w:pPr>
    <w:rPr>
      <w:rFonts w:ascii="Times New Roman" w:eastAsia="Times New Roman" w:hAnsi="Times New Roman"/>
      <w:sz w:val="24"/>
      <w:szCs w:val="20"/>
      <w:lang w:val="es-ES_tradnl"/>
    </w:rPr>
  </w:style>
  <w:style w:type="paragraph" w:customStyle="1" w:styleId="SubSubPar">
    <w:name w:val="SubSubPar"/>
    <w:basedOn w:val="subpar"/>
    <w:uiPriority w:val="99"/>
    <w:rsid w:val="00FF6FE0"/>
    <w:pPr>
      <w:numPr>
        <w:ilvl w:val="3"/>
      </w:numPr>
      <w:tabs>
        <w:tab w:val="clear" w:pos="3024"/>
        <w:tab w:val="left" w:pos="0"/>
        <w:tab w:val="num" w:pos="360"/>
        <w:tab w:val="num" w:pos="1296"/>
      </w:tabs>
      <w:ind w:left="1296"/>
    </w:pPr>
  </w:style>
  <w:style w:type="character" w:customStyle="1" w:styleId="ParagraphChar">
    <w:name w:val="Paragraph Char"/>
    <w:link w:val="Paragraph"/>
    <w:rsid w:val="00FF6FE0"/>
    <w:rPr>
      <w:rFonts w:ascii="Times New Roman" w:eastAsia="Times New Roman" w:hAnsi="Times New Roman" w:cs="Times New Roman"/>
      <w:sz w:val="24"/>
      <w:szCs w:val="20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F6FE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F6FE0"/>
    <w:rPr>
      <w:rFonts w:ascii="Calibri" w:hAnsi="Calibri" w:cs="Times New Roman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F6FE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FF6FE0"/>
    <w:rPr>
      <w:rFonts w:ascii="Calibri" w:hAnsi="Calibri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9C5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529C5"/>
    <w:rPr>
      <w:color w:val="0000FF"/>
      <w:u w:val="single"/>
    </w:rPr>
  </w:style>
  <w:style w:type="paragraph" w:customStyle="1" w:styleId="CM43">
    <w:name w:val="CM43"/>
    <w:basedOn w:val="Normal"/>
    <w:uiPriority w:val="99"/>
    <w:rsid w:val="000529C5"/>
    <w:pPr>
      <w:autoSpaceDE w:val="0"/>
      <w:autoSpaceDN w:val="0"/>
    </w:pPr>
    <w:rPr>
      <w:rFonts w:ascii="Times New Roman" w:hAnsi="Times New Roman"/>
      <w:sz w:val="24"/>
      <w:szCs w:val="24"/>
    </w:rPr>
  </w:style>
  <w:style w:type="paragraph" w:customStyle="1" w:styleId="Chapter">
    <w:name w:val="Chapter"/>
    <w:basedOn w:val="Normal"/>
    <w:next w:val="Normal"/>
    <w:rsid w:val="00FF6FE0"/>
    <w:pPr>
      <w:keepNext/>
      <w:numPr>
        <w:numId w:val="2"/>
      </w:numPr>
      <w:tabs>
        <w:tab w:val="clear" w:pos="4410"/>
        <w:tab w:val="num" w:pos="648"/>
        <w:tab w:val="left" w:pos="1440"/>
      </w:tabs>
      <w:spacing w:before="240" w:after="240"/>
      <w:ind w:left="0"/>
      <w:jc w:val="center"/>
    </w:pPr>
    <w:rPr>
      <w:rFonts w:ascii="Times New Roman" w:eastAsia="Times New Roman" w:hAnsi="Times New Roman"/>
      <w:b/>
      <w:smallCaps/>
      <w:sz w:val="24"/>
      <w:szCs w:val="20"/>
      <w:lang w:val="es-ES"/>
    </w:rPr>
  </w:style>
  <w:style w:type="paragraph" w:customStyle="1" w:styleId="Paragraph">
    <w:name w:val="Paragraph"/>
    <w:aliases w:val="paragraph,p,PARAGRAPH,PG,pa,at"/>
    <w:basedOn w:val="BodyTextIndent"/>
    <w:link w:val="ParagraphChar"/>
    <w:qFormat/>
    <w:rsid w:val="00FF6FE0"/>
    <w:pPr>
      <w:numPr>
        <w:ilvl w:val="1"/>
        <w:numId w:val="2"/>
      </w:numPr>
      <w:spacing w:before="120"/>
      <w:jc w:val="both"/>
      <w:outlineLvl w:val="1"/>
    </w:pPr>
    <w:rPr>
      <w:rFonts w:ascii="Times New Roman" w:eastAsia="Times New Roman" w:hAnsi="Times New Roman"/>
      <w:sz w:val="24"/>
      <w:szCs w:val="20"/>
      <w:lang w:val="es-ES"/>
    </w:rPr>
  </w:style>
  <w:style w:type="paragraph" w:customStyle="1" w:styleId="subpar">
    <w:name w:val="subpar"/>
    <w:basedOn w:val="BodyTextIndent3"/>
    <w:rsid w:val="00FF6FE0"/>
    <w:pPr>
      <w:numPr>
        <w:ilvl w:val="2"/>
        <w:numId w:val="2"/>
      </w:numPr>
      <w:tabs>
        <w:tab w:val="clear" w:pos="2592"/>
        <w:tab w:val="num" w:pos="360"/>
      </w:tabs>
      <w:spacing w:before="120"/>
      <w:ind w:left="360" w:firstLine="0"/>
      <w:jc w:val="both"/>
      <w:outlineLvl w:val="2"/>
    </w:pPr>
    <w:rPr>
      <w:rFonts w:ascii="Times New Roman" w:eastAsia="Times New Roman" w:hAnsi="Times New Roman"/>
      <w:sz w:val="24"/>
      <w:szCs w:val="20"/>
      <w:lang w:val="es-ES_tradnl"/>
    </w:rPr>
  </w:style>
  <w:style w:type="paragraph" w:customStyle="1" w:styleId="SubSubPar">
    <w:name w:val="SubSubPar"/>
    <w:basedOn w:val="subpar"/>
    <w:uiPriority w:val="99"/>
    <w:rsid w:val="00FF6FE0"/>
    <w:pPr>
      <w:numPr>
        <w:ilvl w:val="3"/>
      </w:numPr>
      <w:tabs>
        <w:tab w:val="clear" w:pos="3024"/>
        <w:tab w:val="left" w:pos="0"/>
        <w:tab w:val="num" w:pos="360"/>
        <w:tab w:val="num" w:pos="1296"/>
      </w:tabs>
      <w:ind w:left="1296"/>
    </w:pPr>
  </w:style>
  <w:style w:type="character" w:customStyle="1" w:styleId="ParagraphChar">
    <w:name w:val="Paragraph Char"/>
    <w:link w:val="Paragraph"/>
    <w:rsid w:val="00FF6FE0"/>
    <w:rPr>
      <w:rFonts w:ascii="Times New Roman" w:eastAsia="Times New Roman" w:hAnsi="Times New Roman" w:cs="Times New Roman"/>
      <w:sz w:val="24"/>
      <w:szCs w:val="20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F6FE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F6FE0"/>
    <w:rPr>
      <w:rFonts w:ascii="Calibri" w:hAnsi="Calibri" w:cs="Times New Roman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F6FE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FF6FE0"/>
    <w:rPr>
      <w:rFonts w:ascii="Calibri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4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rs.fs.usda.gov/pubs/ja/2015/ja_2015_nowak_001.pdf" TargetMode="Externa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hyperlink" Target="http://www.ambi-agua.net/seer/index.php/ambi-agua/article/view/211/pdf_297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s.fed.us/rm/pubs_exp_forests/manitou/rmrs_1960_dortignac_e001.pdf" TargetMode="Externa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40695451</IDBDocs_x0020_Number>
    <TaxCatchAll xmlns="9c571b2f-e523-4ab2-ba2e-09e151a03ef4">
      <Value>5</Value>
      <Value>6</Value>
    </TaxCatchAll>
    <Phase xmlns="9c571b2f-e523-4ab2-ba2e-09e151a03ef4" xsi:nil="true"/>
    <SISCOR_x0020_Number xmlns="9c571b2f-e523-4ab2-ba2e-09e151a03ef4" xsi:nil="true"/>
    <Division_x0020_or_x0020_Unit xmlns="9c571b2f-e523-4ab2-ba2e-09e151a03ef4">CSD/RND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Suarez Vazquez, Gines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2016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HO-L1179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TECFILE</Identifier>
    <Disclosure_x0020_Activity xmlns="9c571b2f-e523-4ab2-ba2e-09e151a03ef4">Loan Proposal</Disclosure_x0020_Activity>
    <Webtopic xmlns="9c571b2f-e523-4ab2-ba2e-09e151a03ef4">AG-ADR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?mso-contentType ?>
<spe:Receivers xmlns:spe="http://schemas.microsoft.com/sharepoint/events"/>
</file>

<file path=customXml/item4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D67106B296E83D4C8D96F810318F7547" ma:contentTypeVersion="0" ma:contentTypeDescription="A content type to manage public (operations) IDB documents" ma:contentTypeScope="" ma:versionID="fd522bd2f24e0e94222aa3a9356dbb61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4f32c5dd488d5d8caf8715745ccb806d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bb7b6cc8-aa77-492b-a3d9-e2df0bc5e2b3}" ma:internalName="TaxCatchAll" ma:showField="CatchAllData" ma:web="2797acde-cc60-4331-81ae-cdd226a035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bb7b6cc8-aa77-492b-a3d9-e2df0bc5e2b3}" ma:internalName="TaxCatchAllLabel" ma:readOnly="true" ma:showField="CatchAllDataLabel" ma:web="2797acde-cc60-4331-81ae-cdd226a035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035627-4844-4E2F-B986-A90BC10FFF00}"/>
</file>

<file path=customXml/itemProps2.xml><?xml version="1.0" encoding="utf-8"?>
<ds:datastoreItem xmlns:ds="http://schemas.openxmlformats.org/officeDocument/2006/customXml" ds:itemID="{CE3807AD-EB58-488C-BF52-F0D86672A9F3}"/>
</file>

<file path=customXml/itemProps3.xml><?xml version="1.0" encoding="utf-8"?>
<ds:datastoreItem xmlns:ds="http://schemas.openxmlformats.org/officeDocument/2006/customXml" ds:itemID="{E8AB3657-6216-42A8-8C9A-1A07C47211B8}"/>
</file>

<file path=customXml/itemProps4.xml><?xml version="1.0" encoding="utf-8"?>
<ds:datastoreItem xmlns:ds="http://schemas.openxmlformats.org/officeDocument/2006/customXml" ds:itemID="{568B56EE-9935-4246-9462-429432B49DE3}"/>
</file>

<file path=customXml/itemProps5.xml><?xml version="1.0" encoding="utf-8"?>
<ds:datastoreItem xmlns:ds="http://schemas.openxmlformats.org/officeDocument/2006/customXml" ds:itemID="{302726DD-4C59-4058-851D-BC044542E8B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621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4153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LP - Resumen de bibliografia sobre la efectividad de la intervencion (HO-L1179) </dc:title>
  <dc:creator>IADB</dc:creator>
  <cp:lastModifiedBy>IADB</cp:lastModifiedBy>
  <cp:revision>3</cp:revision>
  <dcterms:created xsi:type="dcterms:W3CDTF">2016-10-05T16:39:00Z</dcterms:created>
  <dcterms:modified xsi:type="dcterms:W3CDTF">2016-10-29T22:47:00Z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0x01010046CF21643EE8D14686A648AA6DAD089200D67106B296E83D4C8D96F810318F7547</vt:lpwstr>
  </property>
  <property fmtid="{D5CDD505-2E9C-101B-9397-08002B2CF9AE}" pid="3" name="TaxKeyword">
    <vt:lpwstr/>
  </property>
  <property fmtid="{D5CDD505-2E9C-101B-9397-08002B2CF9AE}" pid="4" name="Function Operations IDB">
    <vt:lpwstr>6;#IDBDocs|cca77002-e150-4b2d-ab1f-1d7a7cdcae16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5;#Unclassified|a6dff32e-d477-44cd-a56b-85efe9e0a56c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5;#Unclassified|a6dff32e-d477-44cd-a56b-85efe9e0a56c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