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FA05E" w14:textId="3B5CBCEB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BO"/>
        </w:rPr>
      </w:pPr>
      <w:r>
        <w:rPr>
          <w:rFonts w:ascii="Arial" w:hAnsi="Arial" w:cs="Arial"/>
          <w:b/>
          <w:bCs/>
          <w:lang w:val="es-BO"/>
        </w:rPr>
        <w:t>Resumen del Programa</w:t>
      </w:r>
      <w:r w:rsidR="003E543F">
        <w:rPr>
          <w:rFonts w:ascii="Arial" w:hAnsi="Arial" w:cs="Arial"/>
          <w:b/>
          <w:bCs/>
          <w:lang w:val="es-BO"/>
        </w:rPr>
        <w:t xml:space="preserve"> de Consolidación Fiscal para Guatemala</w:t>
      </w:r>
      <w:r>
        <w:rPr>
          <w:rStyle w:val="FootnoteReference"/>
          <w:rFonts w:ascii="Arial" w:hAnsi="Arial" w:cs="Arial"/>
          <w:b/>
          <w:bCs/>
          <w:lang w:val="es-BO"/>
        </w:rPr>
        <w:footnoteReference w:id="1"/>
      </w:r>
    </w:p>
    <w:p w14:paraId="6FC84D79" w14:textId="77777777" w:rsidR="00461F88" w:rsidRDefault="00461F88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BO"/>
        </w:rPr>
      </w:pPr>
    </w:p>
    <w:p w14:paraId="6ECB68B7" w14:textId="78B541E9" w:rsidR="0002407C" w:rsidDel="5EFE1A88" w:rsidRDefault="0002407C" w:rsidP="0002407C">
      <w:pPr>
        <w:autoSpaceDE w:val="0"/>
        <w:autoSpaceDN w:val="0"/>
        <w:adjustRightInd w:val="0"/>
        <w:spacing w:after="0" w:line="240" w:lineRule="auto"/>
        <w:rPr>
          <w:del w:id="0" w:author="Lora Rocha, Oscar" w:date="2018-11-20T17:30:00Z"/>
          <w:rFonts w:ascii="Arial" w:hAnsi="Arial" w:cs="Arial"/>
          <w:b/>
          <w:bCs/>
          <w:lang w:val="es-BO"/>
        </w:rPr>
      </w:pPr>
    </w:p>
    <w:p w14:paraId="5CAE7EA1" w14:textId="16195610" w:rsidR="00461F88" w:rsidRPr="00820F33" w:rsidDel="5EFE1A88" w:rsidRDefault="00461F88" w:rsidP="00461F88">
      <w:pPr>
        <w:autoSpaceDE w:val="0"/>
        <w:autoSpaceDN w:val="0"/>
        <w:adjustRightInd w:val="0"/>
        <w:spacing w:after="0" w:line="240" w:lineRule="auto"/>
        <w:jc w:val="center"/>
        <w:rPr>
          <w:del w:id="1" w:author="Lora Rocha, Oscar" w:date="2018-11-20T17:30:00Z"/>
          <w:rFonts w:ascii="Arial" w:hAnsi="Arial" w:cs="Arial"/>
          <w:b/>
          <w:bCs/>
          <w:rPrChange w:id="2" w:author="IADB" w:date="2018-11-16T10:42:00Z">
            <w:rPr>
              <w:del w:id="3" w:author="Lora Rocha, Oscar" w:date="2018-11-20T17:30:00Z"/>
              <w:rFonts w:ascii="Arial" w:hAnsi="Arial" w:cs="Arial"/>
              <w:b/>
              <w:bCs/>
              <w:lang w:val="es-BO"/>
            </w:rPr>
          </w:rPrChange>
        </w:rPr>
      </w:pPr>
      <w:del w:id="4" w:author="IADB" w:date="2018-11-16T10:42:00Z">
        <w:r w:rsidRPr="00461F88" w:rsidDel="00820F33">
          <w:rPr>
            <w:noProof/>
          </w:rPr>
          <w:drawing>
            <wp:inline distT="0" distB="0" distL="0" distR="0" wp14:anchorId="42F2F152" wp14:editId="6507612D">
              <wp:extent cx="5206621" cy="3144554"/>
              <wp:effectExtent l="0" t="0" r="0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7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16804" cy="315070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113A8AB4" w14:textId="0DE7E1E7" w:rsidR="00461F88" w:rsidDel="5EFE1A88" w:rsidRDefault="00461F88" w:rsidP="0002407C">
      <w:pPr>
        <w:autoSpaceDE w:val="0"/>
        <w:autoSpaceDN w:val="0"/>
        <w:adjustRightInd w:val="0"/>
        <w:spacing w:after="0" w:line="240" w:lineRule="auto"/>
        <w:rPr>
          <w:del w:id="5" w:author="Lora Rocha, Oscar" w:date="2018-11-20T17:30:00Z"/>
          <w:rFonts w:ascii="Arial" w:hAnsi="Arial" w:cs="Arial"/>
          <w:b/>
          <w:bCs/>
          <w:lang w:val="es-BO"/>
        </w:rPr>
      </w:pPr>
    </w:p>
    <w:p w14:paraId="13D20B79" w14:textId="62572DA2" w:rsidR="00461F88" w:rsidRDefault="00820F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BO"/>
        </w:rPr>
        <w:pPrChange w:id="6" w:author="IADB" w:date="2018-11-16T10:44:00Z">
          <w:pPr>
            <w:autoSpaceDE w:val="0"/>
            <w:autoSpaceDN w:val="0"/>
            <w:adjustRightInd w:val="0"/>
            <w:spacing w:after="0" w:line="240" w:lineRule="auto"/>
          </w:pPr>
        </w:pPrChange>
      </w:pPr>
      <w:ins w:id="7" w:author="IADB" w:date="2018-11-16T10:44:00Z">
        <w:r w:rsidRPr="00820F33">
          <w:rPr>
            <w:noProof/>
          </w:rPr>
          <w:drawing>
            <wp:inline distT="0" distB="0" distL="0" distR="0" wp14:anchorId="457E981D" wp14:editId="65B88C0E">
              <wp:extent cx="5467350" cy="3431113"/>
              <wp:effectExtent l="0" t="0" r="0" b="0"/>
              <wp:docPr id="7" name="Pictur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5699" cy="343635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D31194C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s-BO"/>
        </w:rPr>
      </w:pPr>
      <w:r>
        <w:rPr>
          <w:rFonts w:ascii="Arial" w:hAnsi="Arial" w:cs="Arial"/>
          <w:b/>
          <w:bCs/>
          <w:lang w:val="es-BO"/>
        </w:rPr>
        <w:t xml:space="preserve">1. </w:t>
      </w:r>
      <w:r w:rsidRPr="0002407C">
        <w:rPr>
          <w:rFonts w:ascii="Arial" w:hAnsi="Arial" w:cs="Arial"/>
          <w:b/>
          <w:bCs/>
          <w:lang w:val="es-BO"/>
        </w:rPr>
        <w:t>Diagnóstico</w:t>
      </w:r>
    </w:p>
    <w:p w14:paraId="40999951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</w:p>
    <w:p w14:paraId="51690D71" w14:textId="2C0D74D1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Las finanzas públicas de Guatemala presentan cuatro problemas fundamentales: (i) bajos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ingresos tributarios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y susceptibles a choques internacionales, dado que su estructura está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lastRenderedPageBreak/>
        <w:t>basada en impuestos indirectos, y a que el impuesto sobre la renta3, debido a que provee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espacio legal a la elusión debido a su diseño, tiene poca capacidad de recaudación;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(ii) poca capacidad institucional y de articulación entre el Ministerio de Finanzas Públicas (MINFIN) y la SAT, que impiden hacer frente a los desafíos en materia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transparencia y tributación internacional; (iii) leyes y normas presupuestarias rígidas que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han impedido el mejor uso y focalización del gasto para alcanzar resultados medibles;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(iv) un proceso de descentralización fiscal institucionalmente débil dada la baja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coordinación entre las instituciones del gobierno central y las municipalidades, que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impide el registro y monitoreo adecuado del endeudamiento municipal; y (v) baja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capacidad financiera e institucional a nivel municipal en la provisión de servicios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públicos.</w:t>
      </w:r>
    </w:p>
    <w:p w14:paraId="78628C42" w14:textId="77777777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</w:p>
    <w:p w14:paraId="0AD54C3B" w14:textId="505188B2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La estructura tributaria guatemalteca tiene una alta dependencia de los impuestos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indirectos, especialmente del Impuesto al Valor Agregado (IVA), que en las últimas dos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décadas han aumentado su participación de manera sostenida. En la coyuntura de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crisis global de 2009, la dependencia del IVA puso de manifiesto la alta vulnerabilidad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del sistema impositivo a las influencias externas, al sufrir la recaudación una caída del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4,6% en 2009 con respecto a 2008, explicada en un 74% por la caída del IVA y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particularmente el de las importaciones, rubro altamente dependiente de la recaudación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del petróleo y sus derivados. Para reforzar y complementar la política tributaria, se hace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necesario cerrar espacios a la elusión y evasión con medidas administrativas. Esto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requiere una batería de medidas legales que abarquen tanto disposiciones del Código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Tributario que regulen la relación entre el contribuyente y el fisco, hasta delimitaciones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específicas de los principales impuestos respecto de su base imponible</w:t>
      </w:r>
      <w:r w:rsidR="003E543F">
        <w:rPr>
          <w:rFonts w:ascii="Arial" w:hAnsi="Arial" w:cs="Arial"/>
          <w:lang w:val="es-BO"/>
        </w:rPr>
        <w:t>.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Ello motiva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necesidad de fortalecer la imposición directa y diversificar la base tributaria.</w:t>
      </w:r>
    </w:p>
    <w:p w14:paraId="0C9AA267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BO"/>
        </w:rPr>
      </w:pPr>
    </w:p>
    <w:p w14:paraId="4B681804" w14:textId="2FDCDDCF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En cuanto al Impuesto sobre la Renta (ISR) en Guatemala, éste se ha caracterizado por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un régimen de imposición que es muy complejo y su recaudación es exigua. El sistema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está compuesto por varias piezas interrelacionadas: (i) un impuesto general a la tasa del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5% sobre las rentas brutas; (ii) un impuesto optativo a la tasa del 31% sobre las rentas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netas; (iii) un impuesto a la tasa del 1% sobre el valor de los activos netos o de los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ingresos brutos según corresponda, deducible al ISR (actualmente denominado Impuesto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 Solidaridad); y (iv) un impuesto progresivo a la renta del trabajo en relación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dependencia, entre otros regímenes adicionales. Al existir la posibilidad de cambiar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un régimen a otro con una casi total facilidad en todos los ejercicios (del general al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optativo o viceversa), donde los contribuyentes sólo necesitan avisar sobre su decisión 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la SAT antes del inicio de cada año calendario, el sistema ha dado posibilidades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elusión permanente en beneficio del contribuyente. Asimismo, el ISR presentaba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problemas muy significativos como ser el crédito por el IVA en las compras de los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contribuyentes, la inclusión de varias rentas de capital en detrimento de otras, por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ejemplo dividendos, y la carencia de disposiciones de tributación internacional.</w:t>
      </w:r>
    </w:p>
    <w:p w14:paraId="6F10DE6B" w14:textId="77777777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BO"/>
        </w:rPr>
      </w:pPr>
    </w:p>
    <w:p w14:paraId="03ADD50B" w14:textId="7FB2698C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lang w:val="es-BO"/>
        </w:rPr>
        <w:t>En el ámbito de la transparencia y cooperación tributaria internacional, producto de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crisis financiera de 2008, surgió un movimiento internacional a favor de la transparencia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fiscal y la cooperación internacional contra el fraude tributario. Esto se ha visto reflejado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en los estándares de transparencia tributaria establecidos por la Organización para el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Cooperación y Desarrollo Económico (OCDE), cuya aplicación legal y administración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 xml:space="preserve">está siendo evaluada por el Foro Global (FG) que es integrado por más de 100 países, </w:t>
      </w:r>
      <w:r w:rsidRPr="0002407C">
        <w:rPr>
          <w:rFonts w:ascii="Arial" w:hAnsi="Arial" w:cs="Arial"/>
          <w:color w:val="000000"/>
          <w:lang w:val="es-BO"/>
        </w:rPr>
        <w:t>siendo así que todas las jurisdicciones serán alcanzadas en el lapso de un quinquenio. El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resultado de la primera fase de revisión del FG dio que Guatemala no cumple con el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estándar internacional sobre transparencia e intercambio de información tributaria.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Guatemala es uno de los pocos países latinoamericanos que permanece en la lista gris de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paraísos fiscales de la OCDE, que impide compartir información para propósitos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tributarios.</w:t>
      </w:r>
    </w:p>
    <w:p w14:paraId="7A881C16" w14:textId="77777777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</w:p>
    <w:p w14:paraId="72D7D307" w14:textId="468FB57C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color w:val="000000"/>
          <w:lang w:val="es-BO"/>
        </w:rPr>
        <w:lastRenderedPageBreak/>
        <w:t>La descentralización fiscal en Guatemala se caracteriza por tener un marco institucional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y de endeudamiento municipal débil, debido a la ausencia de una regulación fiscal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apropiada, ya que el MINFIN carece de una unidad especializada para tal efecto.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Asimismo, el Instituto de Fomento Municipal (INFOM) requiere ser fortalecido en su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papel intermediador y financiador de la inversión municipal para que cumpla sus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funciones de evaluación ex ante de la capacidad de endeudamiento municipal, y de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 xml:space="preserve">control y seguimiento </w:t>
      </w:r>
      <w:proofErr w:type="gramStart"/>
      <w:r w:rsidRPr="0002407C">
        <w:rPr>
          <w:rFonts w:ascii="Arial" w:hAnsi="Arial" w:cs="Arial"/>
          <w:color w:val="000000"/>
          <w:lang w:val="es-BO"/>
        </w:rPr>
        <w:t>del mismo</w:t>
      </w:r>
      <w:proofErr w:type="gramEnd"/>
      <w:r w:rsidRPr="0002407C">
        <w:rPr>
          <w:rFonts w:ascii="Arial" w:hAnsi="Arial" w:cs="Arial"/>
          <w:color w:val="000000"/>
          <w:lang w:val="es-BO"/>
        </w:rPr>
        <w:t>.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Según datos del 2010, los ingresos propios municipales son muy bajos, el 1% del PIB y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el indicador de auto sostenibilidad (gastos de funcionamiento sobre ingresos propios)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para el agregado de los 334 municipios es de 108%. El 74% del total de los ingresos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municipales provienen de la administración central, mientras que el 26% restante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proviene del Impuesto Único Sobre el Inmueble (IUSI), arbitrios y tasas municipales.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Debido a la baja recaudación, las municipalidades se endeudan para financiarse. Un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ejemplo, es el financiamiento del flujo de caja de corto plazo para pagar los salarios de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los empleados municipales6, lo que se convierte en deuda a corto plazo en condiciones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onerosas para las finanzas municipales.</w:t>
      </w:r>
    </w:p>
    <w:p w14:paraId="26CBECC2" w14:textId="77777777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BO"/>
        </w:rPr>
      </w:pPr>
    </w:p>
    <w:p w14:paraId="5C0203E2" w14:textId="491A7F35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color w:val="000000"/>
          <w:lang w:val="es-BO"/>
        </w:rPr>
        <w:t xml:space="preserve">La deuda pública municipal se ha mantenido, </w:t>
      </w:r>
      <w:proofErr w:type="gramStart"/>
      <w:r w:rsidRPr="0002407C">
        <w:rPr>
          <w:rFonts w:ascii="Arial" w:hAnsi="Arial" w:cs="Arial"/>
          <w:color w:val="000000"/>
          <w:lang w:val="es-BO"/>
        </w:rPr>
        <w:t>de acuerdo a</w:t>
      </w:r>
      <w:proofErr w:type="gramEnd"/>
      <w:r w:rsidRPr="0002407C">
        <w:rPr>
          <w:rFonts w:ascii="Arial" w:hAnsi="Arial" w:cs="Arial"/>
          <w:color w:val="000000"/>
          <w:lang w:val="es-BO"/>
        </w:rPr>
        <w:t xml:space="preserve"> los registros en SIAF-</w:t>
      </w:r>
      <w:proofErr w:type="spellStart"/>
      <w:r w:rsidRPr="0002407C">
        <w:rPr>
          <w:rFonts w:ascii="Arial" w:hAnsi="Arial" w:cs="Arial"/>
          <w:color w:val="000000"/>
          <w:lang w:val="es-BO"/>
        </w:rPr>
        <w:t>Muni</w:t>
      </w:r>
      <w:proofErr w:type="spellEnd"/>
      <w:r w:rsidRPr="0002407C">
        <w:rPr>
          <w:rFonts w:ascii="Arial" w:hAnsi="Arial" w:cs="Arial"/>
          <w:color w:val="000000"/>
          <w:lang w:val="es-BO"/>
        </w:rPr>
        <w:t xml:space="preserve"> y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el INFOM, en el período 2007 al 2010 por debajo del 1% del PIB, llegando a su nivel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más alto en 2009—0,7%—y bajando al 0,4% del PIB durante el penúltimo año de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gestión de los gobiernos locales. No existe un dato oficial validado del saldo de la deuda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municipal. Por ejemplo, según registros del INFOM, las municipalidades tienen deuda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con el INFOM y con la banca comercial, en 2010, de aproximadamente 0,53% del PIB).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Por otra parte, según los registros del Sistema de Administración Financiera Municipal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(SIAF-MUNI), la deuda total es de aproximadamente (0,43% del PIB). La falta de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registros fiables que integren todos los pasivos de las municipalidades, combinado con la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falta de monitoreo financiero del endeudamiento municipal, llevó al Congreso de la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República a aprobar una reforma del Artículo 110 del Código Municipal, en la cual se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estableció la restricción para que las municipalidades contraten empréstitos que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impliquen compromisos de pago más allá del período de gobierno municipal.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La falta de control de la deuda municipal y la baja inversión municipal (0,4 % del PIB)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son resultados de un proceso de descentralización fiscal que no es regulado por el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MINFIN y que delega al Instituto de Fomento Municipal (INFOM) el papel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intermediador crediticio, que exige únicamente verificar que una municipalidad tenga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espacio para pagar servicios de deuda del total del aporte constitucional y el IVA-Paz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que le es transferido por el gobierno central.</w:t>
      </w:r>
    </w:p>
    <w:p w14:paraId="1B9CD110" w14:textId="77777777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</w:p>
    <w:p w14:paraId="4AB4015C" w14:textId="0FB3CB13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En 2010, por iniciativa del Gobierno de Guatemala y con el apoyo del Banco, el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Banco Mundial y la Unión Europea, se realizó la preparación del Informe de Desempeñó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 xml:space="preserve">de la Gestión de las Finanzas Públicas (PEFA por sus siglas en inglés </w:t>
      </w:r>
      <w:proofErr w:type="spellStart"/>
      <w:r w:rsidRPr="0002407C">
        <w:rPr>
          <w:rFonts w:ascii="Arial" w:hAnsi="Arial" w:cs="Arial"/>
          <w:i/>
          <w:iCs/>
          <w:lang w:val="es-BO"/>
        </w:rPr>
        <w:t>Public</w:t>
      </w:r>
      <w:proofErr w:type="spellEnd"/>
      <w:r>
        <w:rPr>
          <w:rFonts w:ascii="Arial" w:hAnsi="Arial" w:cs="Arial"/>
          <w:i/>
          <w:iCs/>
          <w:lang w:val="es-BO"/>
        </w:rPr>
        <w:t xml:space="preserve"> </w:t>
      </w:r>
      <w:proofErr w:type="spellStart"/>
      <w:r w:rsidRPr="0002407C">
        <w:rPr>
          <w:rFonts w:ascii="Arial" w:hAnsi="Arial" w:cs="Arial"/>
          <w:i/>
          <w:iCs/>
          <w:lang w:val="es-BO"/>
        </w:rPr>
        <w:t>Expenditure</w:t>
      </w:r>
      <w:proofErr w:type="spellEnd"/>
      <w:r w:rsidRPr="0002407C">
        <w:rPr>
          <w:rFonts w:ascii="Arial" w:hAnsi="Arial" w:cs="Arial"/>
          <w:i/>
          <w:iCs/>
          <w:lang w:val="es-BO"/>
        </w:rPr>
        <w:t xml:space="preserve"> and </w:t>
      </w:r>
      <w:proofErr w:type="spellStart"/>
      <w:r w:rsidRPr="0002407C">
        <w:rPr>
          <w:rFonts w:ascii="Arial" w:hAnsi="Arial" w:cs="Arial"/>
          <w:i/>
          <w:iCs/>
          <w:lang w:val="es-BO"/>
        </w:rPr>
        <w:t>Financial</w:t>
      </w:r>
      <w:proofErr w:type="spellEnd"/>
      <w:r w:rsidRPr="0002407C">
        <w:rPr>
          <w:rFonts w:ascii="Arial" w:hAnsi="Arial" w:cs="Arial"/>
          <w:i/>
          <w:iCs/>
          <w:lang w:val="es-BO"/>
        </w:rPr>
        <w:t xml:space="preserve"> </w:t>
      </w:r>
      <w:proofErr w:type="spellStart"/>
      <w:r w:rsidRPr="0002407C">
        <w:rPr>
          <w:rFonts w:ascii="Arial" w:hAnsi="Arial" w:cs="Arial"/>
          <w:i/>
          <w:iCs/>
          <w:lang w:val="es-BO"/>
        </w:rPr>
        <w:t>Accountability</w:t>
      </w:r>
      <w:proofErr w:type="spellEnd"/>
      <w:r w:rsidRPr="0002407C">
        <w:rPr>
          <w:rFonts w:ascii="Arial" w:hAnsi="Arial" w:cs="Arial"/>
          <w:lang w:val="es-BO"/>
        </w:rPr>
        <w:t>), el cual revela que Guatemala ha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desarrollado en los últimos 15 años un proceso de reforma de la administración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financiera pública que ha logrado avances muy importantes. El informe PEFA revela,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que existen varios aspectos del sistema de administración financiera que limitan sus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bondades, tales como: (i) la desarticulación del presupuesto con las necesidades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sectoriales, ya que si bien se respeta el techo anual de presupuesto aprobado por el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Congreso de la Republica, las reasignaciones inter institucionales son significativas,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distorsionando las metas sectoriales; y (ii) la continua aplicación de prácticas paralelas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para la ejecución del presupuesto, lo cual limita la credibilidad de la información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financiera pública y acentúa la percepción de falta de transparencia por el no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cumplimiento de las normas del sistema de adquisiciones vigente.</w:t>
      </w:r>
    </w:p>
    <w:p w14:paraId="7F825FFB" w14:textId="77777777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</w:p>
    <w:p w14:paraId="68D374F3" w14:textId="3C168D3F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Lo anterior se enmarca dentro de los condicionantes constitucionales y de política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pública imbuidos dentro de las leyes de presupuesto aprobadas por el Congreso, que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provocan una alta rigidez presupuestaria, al estar comprometidos el 89% de los recursos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en destinos sectoriales específicos (38,6%), remuneraciones (21,3%), servicio de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 xml:space="preserve">deuda pública (14%), aportes a </w:t>
      </w:r>
      <w:r w:rsidRPr="0002407C">
        <w:rPr>
          <w:rFonts w:ascii="Arial" w:hAnsi="Arial" w:cs="Arial"/>
          <w:lang w:val="es-BO"/>
        </w:rPr>
        <w:lastRenderedPageBreak/>
        <w:t>instituciones públicas (8,5%) y pensiones (6,6%),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quedando únicamente un 11,1% del presupuesto para disponer libremente en decisiones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 política fiscal y social. Lo anterior ha derivado en que la mayor parte de los recursos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se destine a gasto corriente, en perjuicio de la inversión pública y la consecución de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gestión por resultados.</w:t>
      </w:r>
    </w:p>
    <w:p w14:paraId="44A16F8F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BO"/>
        </w:rPr>
      </w:pPr>
    </w:p>
    <w:p w14:paraId="1B3A27B4" w14:textId="6D490459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Guatemala necesita avanzar tanto en la cultura de planeación y proyección de sus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cuentas públicas así como en el monitoreo y la evaluación de los gastos públicos. Dados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los compromisos del nuevo gobierno, como Plan Hambre Cero, fortalecimiento de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seguridad pública, y la necesidad de modernizar la infraestructura productiva, el país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necesita una mayor previsibilidad de las finanzas del gobierno mediante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implementación de un presupuesto plurianual. Es imprescindible la institucionalización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del presupuesto plurianual y que éste se acompañe de la estimación del marco fiscal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mediano plazo y el establecimiento de una política de endeudamiento público nacional y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local. De la misma manera, la escasez de ingresos fiscales hace perentorio mantener una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evaluación actualizada de su gasto público; comenzar la aplicación del presupuesto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basado en resultados; y fortalecer las finanzas municipales, para aumentar la cantidad y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calidad de la inversión municipal.</w:t>
      </w:r>
    </w:p>
    <w:p w14:paraId="0D93C8F8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BO"/>
        </w:rPr>
      </w:pPr>
    </w:p>
    <w:p w14:paraId="6D56784A" w14:textId="589A16C7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 xml:space="preserve">Las debilidades financieras de las </w:t>
      </w:r>
      <w:proofErr w:type="spellStart"/>
      <w:r w:rsidRPr="0002407C">
        <w:rPr>
          <w:rFonts w:ascii="Arial" w:hAnsi="Arial" w:cs="Arial"/>
          <w:lang w:val="es-BO"/>
        </w:rPr>
        <w:t>municipalidades</w:t>
      </w:r>
      <w:bookmarkStart w:id="8" w:name="_GoBack"/>
      <w:bookmarkEnd w:id="8"/>
      <w:del w:id="9" w:author="Champi Ticona, Diana Carla" w:date="2018-11-29T01:53:00Z">
        <w:r w:rsidRPr="0002407C" w:rsidDel="009416E3">
          <w:rPr>
            <w:rFonts w:ascii="Arial" w:hAnsi="Arial" w:cs="Arial"/>
            <w:lang w:val="es-BO"/>
          </w:rPr>
          <w:delText xml:space="preserve"> </w:delText>
        </w:r>
      </w:del>
      <w:r w:rsidRPr="0002407C">
        <w:rPr>
          <w:rFonts w:ascii="Arial" w:hAnsi="Arial" w:cs="Arial"/>
          <w:lang w:val="es-BO"/>
        </w:rPr>
        <w:t>urbanas</w:t>
      </w:r>
      <w:proofErr w:type="spellEnd"/>
      <w:r w:rsidRPr="0002407C">
        <w:rPr>
          <w:rFonts w:ascii="Arial" w:hAnsi="Arial" w:cs="Arial"/>
          <w:lang w:val="es-BO"/>
        </w:rPr>
        <w:t>, generan presiones para que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el gobierno central asuma inversiones públicas municipales. Al mismo tiempo, a nivel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municipal se están formando asociaciones de municipios8 para aunar fuerzas financieras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 institucionales en la producción de bienes públicos municipales y la provisión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servicios municipales. La inter-relación de estos hechos, ha llevado al MINFIN 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promover el fortalecimiento institucional de las mancomunidades. Para experimentar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con este nuevo tipo de organización municipal, el GOGU escogió fortalecer la nueva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Mancomunidad de la Gran Ciudad del Sur (GCS), compuesta por las Municipalidades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 Mixco, Villa Nueva, San Miguel Petapa, Amatitlán, Villa Canales, y Santa Catarina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Pinula. La GCS es una micro-región urbana del área metropolitana de la Ciudad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Guatemala en la cual, de acuerdo con las proyecciones de población del Instituto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Nacional de Estadística (INE), para el año 2020 habitarán el 50% de la población urbana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del Departamento de Guatemala. Las 6 municipalidades exhiben diferentes grados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solvencia financiera y cobertura de servicios públicos como agua, saneamiento y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desechos sólidos9. En resumen, una baja recaudación tributaria y rigideces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presupuestarias impiden al gobierno canalizar y focalizar el gasto y la inversión en los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temas prioritarios para el desarrollo económico y social local del país.</w:t>
      </w:r>
    </w:p>
    <w:p w14:paraId="0B3CD892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BO"/>
        </w:rPr>
      </w:pPr>
    </w:p>
    <w:p w14:paraId="08EB56A5" w14:textId="71D13AE4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BO"/>
        </w:rPr>
      </w:pPr>
      <w:r>
        <w:rPr>
          <w:rFonts w:ascii="Arial" w:hAnsi="Arial" w:cs="Arial"/>
          <w:b/>
          <w:bCs/>
          <w:lang w:val="es-BO"/>
        </w:rPr>
        <w:t xml:space="preserve">2. </w:t>
      </w:r>
      <w:r w:rsidRPr="0002407C">
        <w:rPr>
          <w:rFonts w:ascii="Arial" w:hAnsi="Arial" w:cs="Arial"/>
          <w:b/>
          <w:bCs/>
          <w:lang w:val="es-BO"/>
        </w:rPr>
        <w:t>Justificación</w:t>
      </w:r>
    </w:p>
    <w:p w14:paraId="02CD2AFA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BO"/>
        </w:rPr>
      </w:pPr>
    </w:p>
    <w:p w14:paraId="11CCDA30" w14:textId="172DE0C9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El Gobierno de Guatemala solicitó al Banco su apoyo para fortalecer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política fiscal y crear un nuevo marco institucional que permita la consolidación fiscal de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 xml:space="preserve">Guatemala. Ese esfuerzo </w:t>
      </w:r>
      <w:proofErr w:type="gramStart"/>
      <w:r w:rsidRPr="0002407C">
        <w:rPr>
          <w:rFonts w:ascii="Arial" w:hAnsi="Arial" w:cs="Arial"/>
          <w:lang w:val="es-BO"/>
        </w:rPr>
        <w:t>se enmarca dentro de</w:t>
      </w:r>
      <w:proofErr w:type="gramEnd"/>
      <w:r w:rsidRPr="0002407C">
        <w:rPr>
          <w:rFonts w:ascii="Arial" w:hAnsi="Arial" w:cs="Arial"/>
          <w:lang w:val="es-BO"/>
        </w:rPr>
        <w:t xml:space="preserve"> la política actual del Gobierno de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República, cuyos pilares son el Pacto Fiscal y de Competitividad, Pacto Hambre Cero y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el Pacto Paz, Seguridad y Justicia. La operación se encuentra alineada con la Estrategia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del Banco para Guatemala 2008-2011 (vigente), específicamente con el cuarto objetivo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 xml:space="preserve">de </w:t>
      </w:r>
      <w:proofErr w:type="gramStart"/>
      <w:r w:rsidRPr="0002407C">
        <w:rPr>
          <w:rFonts w:ascii="Arial" w:hAnsi="Arial" w:cs="Arial"/>
          <w:lang w:val="es-BO"/>
        </w:rPr>
        <w:t>la misma</w:t>
      </w:r>
      <w:proofErr w:type="gramEnd"/>
      <w:r w:rsidRPr="0002407C">
        <w:rPr>
          <w:rFonts w:ascii="Arial" w:hAnsi="Arial" w:cs="Arial"/>
          <w:lang w:val="es-BO"/>
        </w:rPr>
        <w:t>, que busca avanzar en el cumplimiento de las metas de recaudación de los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Acuerdos de Paz, mediante el aumento de la carga tributaria global al 13,5% del PIB.</w:t>
      </w:r>
      <w:r>
        <w:rPr>
          <w:rFonts w:ascii="Arial" w:hAnsi="Arial" w:cs="Arial"/>
          <w:lang w:val="es-BO"/>
        </w:rPr>
        <w:t xml:space="preserve"> </w:t>
      </w:r>
    </w:p>
    <w:p w14:paraId="561533FE" w14:textId="77777777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</w:p>
    <w:p w14:paraId="686E9E1C" w14:textId="42A86FD1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Las leyes de actualización tributaria y de lucha contra el contrabando y la evasión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implican un aumento del 1% del PIB de la recaudación tributaria, lo cual es significativo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para el país. Asimismo, esta operación apoya el alcance de dos de las metas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contempladas en el Noveno Aumento General de Capital (GCI-9): (i) financiamiento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para los países pequeños y vulnerables; y (ii) financiamiento para reducción de la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 xml:space="preserve">pobreza y aumento de la equidad. El programa también </w:t>
      </w:r>
      <w:r w:rsidRPr="0002407C">
        <w:rPr>
          <w:rFonts w:ascii="Arial" w:hAnsi="Arial" w:cs="Arial"/>
          <w:lang w:val="es-BO"/>
        </w:rPr>
        <w:lastRenderedPageBreak/>
        <w:t>es consistente con la Estrategia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 País 2012–2016, en proceso de preparación, la cual se considera la consolidación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fiscal como un área prioritaria de intervención del Banco.</w:t>
      </w:r>
    </w:p>
    <w:p w14:paraId="08D5A1DF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BO"/>
        </w:rPr>
      </w:pPr>
    </w:p>
    <w:p w14:paraId="71B0987A" w14:textId="5C8289C4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BO"/>
        </w:rPr>
      </w:pPr>
      <w:r>
        <w:rPr>
          <w:rFonts w:ascii="Arial" w:hAnsi="Arial" w:cs="Arial"/>
          <w:b/>
          <w:bCs/>
          <w:lang w:val="es-BO"/>
        </w:rPr>
        <w:t xml:space="preserve">3. </w:t>
      </w:r>
      <w:r w:rsidRPr="0002407C">
        <w:rPr>
          <w:rFonts w:ascii="Arial" w:hAnsi="Arial" w:cs="Arial"/>
          <w:b/>
          <w:bCs/>
          <w:lang w:val="es-BO"/>
        </w:rPr>
        <w:t>Objetivos y componentes</w:t>
      </w:r>
    </w:p>
    <w:p w14:paraId="16EC0E3B" w14:textId="77777777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BO"/>
        </w:rPr>
      </w:pPr>
    </w:p>
    <w:p w14:paraId="1C8F68B9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El objetivo de este programa es consolidar la sostenibilidad fiscal de Guatemala, a través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del incremento de los ingresos fiscales, el fortalecimiento de los mecanismos de control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del endeudamiento nacional y municipal, y mejorar la calidad del gasto en un marco</w:t>
      </w:r>
      <w:r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 xml:space="preserve">fiscal de mediano plazo. </w:t>
      </w:r>
    </w:p>
    <w:p w14:paraId="5D1C7C4C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</w:p>
    <w:p w14:paraId="7FE29015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lang w:val="es-BO"/>
        </w:rPr>
        <w:t xml:space="preserve">El programa se estructura en un PBL en la modalidad de tramos </w:t>
      </w:r>
      <w:r w:rsidRPr="0002407C">
        <w:rPr>
          <w:rFonts w:ascii="Arial" w:hAnsi="Arial" w:cs="Arial"/>
          <w:color w:val="000000"/>
          <w:lang w:val="es-BO"/>
        </w:rPr>
        <w:t>múltiples y una Cooperación Técnica Reembolsable (CTR). El PBL consta de una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operación con dos tramos iguales, por un monto total de US$234 millones y la CTR es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por un monto total de US$3,2 millones. El componente correspondiente a la CTR se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concentrará en el fortalecimiento institucional de actores públicos que participarán en el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proceso fiscal y financiero de la descentralización: MINFIN, INFOM, la mancomunidad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 xml:space="preserve">de la Gran Ciudad del </w:t>
      </w:r>
      <w:r>
        <w:rPr>
          <w:rFonts w:ascii="Arial" w:hAnsi="Arial" w:cs="Arial"/>
          <w:color w:val="000000"/>
          <w:lang w:val="es-BO"/>
        </w:rPr>
        <w:t>S</w:t>
      </w:r>
      <w:r w:rsidRPr="0002407C">
        <w:rPr>
          <w:rFonts w:ascii="Arial" w:hAnsi="Arial" w:cs="Arial"/>
          <w:color w:val="000000"/>
          <w:lang w:val="es-BO"/>
        </w:rPr>
        <w:t xml:space="preserve">ur. </w:t>
      </w:r>
    </w:p>
    <w:p w14:paraId="7239E404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</w:p>
    <w:p w14:paraId="233D447E" w14:textId="7DA5AB90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color w:val="000000"/>
          <w:lang w:val="es-BO"/>
        </w:rPr>
        <w:t>Los componentes que corresponden al PBL, se presentan 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continuación:</w:t>
      </w:r>
    </w:p>
    <w:p w14:paraId="24D23714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BO"/>
        </w:rPr>
      </w:pPr>
    </w:p>
    <w:p w14:paraId="754AF73C" w14:textId="68DC5BFA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FF"/>
          <w:lang w:val="es-BO"/>
        </w:rPr>
      </w:pPr>
      <w:r w:rsidRPr="0002407C">
        <w:rPr>
          <w:rFonts w:ascii="Arial" w:hAnsi="Arial" w:cs="Arial"/>
          <w:b/>
          <w:bCs/>
          <w:color w:val="000000"/>
          <w:lang w:val="es-BO"/>
        </w:rPr>
        <w:t xml:space="preserve">Componente I. Estabilidad macroeconómica. </w:t>
      </w:r>
      <w:r w:rsidRPr="0002407C">
        <w:rPr>
          <w:rFonts w:ascii="Arial" w:hAnsi="Arial" w:cs="Arial"/>
          <w:color w:val="000000"/>
          <w:lang w:val="es-BO"/>
        </w:rPr>
        <w:t>Para apoyar el manejo macroeconómico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prudente de la economía de Guatemala, este programa requiere como condición general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al desembolso de ambos tramos, el mantenimiento de una política macroeconómica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estable, consistente con los objetivos del programa y con los lineamientos establecidos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en la carta de política sectorial del país</w:t>
      </w:r>
      <w:r w:rsidRPr="0002407C">
        <w:rPr>
          <w:rFonts w:ascii="Arial" w:hAnsi="Arial" w:cs="Arial"/>
          <w:color w:val="0000FF"/>
          <w:lang w:val="es-BO"/>
        </w:rPr>
        <w:t>.</w:t>
      </w:r>
    </w:p>
    <w:p w14:paraId="5F23552F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BO"/>
        </w:rPr>
      </w:pPr>
    </w:p>
    <w:p w14:paraId="7004B902" w14:textId="1213E0FD" w:rsidR="0002407C" w:rsidRPr="0002407C" w:rsidRDefault="0002407C" w:rsidP="000240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b/>
          <w:bCs/>
          <w:color w:val="000000"/>
          <w:lang w:val="es-BO"/>
        </w:rPr>
        <w:t xml:space="preserve">Componente II. Reforma tributaria. </w:t>
      </w:r>
      <w:r w:rsidRPr="0002407C">
        <w:rPr>
          <w:rFonts w:ascii="Arial" w:hAnsi="Arial" w:cs="Arial"/>
          <w:color w:val="000000"/>
          <w:lang w:val="es-BO"/>
        </w:rPr>
        <w:t>Para fortalecer el pilar tributario de la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sostenibilidad fiscal, en febrero de 2012 se aprobó la Ley de Actualización Tributaria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(Decreto 10-2012), que contiene una nueva Ley del Impuesto sobre la Renta, Ley del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Impuesto a la Primera Matrícula (IPRIMA) de vehículos automotores terrestres, Ley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Aduanera Nacional y reformas a la Ley del Impuesto sobre Circulación de Vehículos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 xml:space="preserve">Terrestres, Marítimos y Aéreos. Estas leyes </w:t>
      </w:r>
      <w:proofErr w:type="gramStart"/>
      <w:r w:rsidRPr="0002407C">
        <w:rPr>
          <w:rFonts w:ascii="Arial" w:hAnsi="Arial" w:cs="Arial"/>
          <w:color w:val="000000"/>
          <w:lang w:val="es-BO"/>
        </w:rPr>
        <w:t>entran en vigencia</w:t>
      </w:r>
      <w:proofErr w:type="gramEnd"/>
      <w:r w:rsidRPr="0002407C">
        <w:rPr>
          <w:rFonts w:ascii="Arial" w:hAnsi="Arial" w:cs="Arial"/>
          <w:color w:val="000000"/>
          <w:lang w:val="es-BO"/>
        </w:rPr>
        <w:t xml:space="preserve"> en 2012, con excepción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de la Ley de Impuesto sobre la Renta que entra en vigor en el 2013.</w:t>
      </w:r>
    </w:p>
    <w:p w14:paraId="7C82BF3F" w14:textId="77777777" w:rsidR="0002407C" w:rsidRDefault="0002407C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BO"/>
        </w:rPr>
      </w:pPr>
    </w:p>
    <w:p w14:paraId="1AA3725F" w14:textId="42CFDF70" w:rsidR="0002407C" w:rsidRP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color w:val="000000"/>
          <w:lang w:val="es-BO"/>
        </w:rPr>
        <w:t>Respecto al Impuesto sobre la Renta: (i) se introduce la fiscalidad internacional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adoptando mejores prácticas internacionales, entre ellas, precios de transferencia, reglas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de subcapitalización, y la definición de establecimiento permanente y residencia; (ii) se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amplía la base tributaria incluyendo todas las rentas de capital y ganancias de capital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tanto para personas naturales como empresas (sistema dual); (iii) se delimitan y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actualizan las deducciones, en especial, se elimina el crédito por las compras IVA y se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convierte en una deducción simple y con un máximo de Q12.000; y (iv) se aumenta el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régimen de tributación simplificada por ingresos brutos en 40% (nueva tasa 7%). La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creación del IPRIMA establece tasas entre el 5% y 20%, dependiendo del tipo de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vehículo, y se aumentaron a casi el doble las tarifas del impuesto sobre la circulación de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vehículos terrestres. Finalmente, se actualizó la Ley Aduanera Nacional que establece</w:t>
      </w:r>
      <w:r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los procedimientos y disposiciones complementarias a la legislación aduanera regional,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infracciones administrativas y sus respectivas sanciones.</w:t>
      </w:r>
    </w:p>
    <w:p w14:paraId="26519A2B" w14:textId="77777777" w:rsidR="003E543F" w:rsidRDefault="003E543F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BO"/>
        </w:rPr>
      </w:pPr>
    </w:p>
    <w:p w14:paraId="34AE48B5" w14:textId="54E503C2" w:rsid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color w:val="000000"/>
          <w:lang w:val="es-BO"/>
        </w:rPr>
        <w:t>La Ley de Disposiciones para el Sistema del Fortalecimiento del Sistema Tributario y de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Combate a la Defraudación y al Contrabando (conocida como Ley Anti-evasión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II)-Decreto 4-2012-, que fue aprobada por el Congreso a finales de enero de 2012,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contiene disposiciones con el objeto de cerrar espacios de elusión: (i) en el ISR, a través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de la reducción y delimitación más específica de las deducciones y la ampliación de la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base mediante la implementación de la factura especial y la retención a los pequeños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 xml:space="preserve">exportadores de productos agropecuarios, artesanos y reciclados; </w:t>
      </w:r>
      <w:r w:rsidRPr="0002407C">
        <w:rPr>
          <w:rFonts w:ascii="Arial" w:hAnsi="Arial" w:cs="Arial"/>
          <w:color w:val="000000"/>
          <w:lang w:val="es-BO"/>
        </w:rPr>
        <w:lastRenderedPageBreak/>
        <w:t>y (ii) en el IVA, a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través de la eliminación del crédito fiscal en las facturas emitidas por los pequeños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contribuyentes, uso de facturas especiales, así como en la creación de nuevas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obligaciones de retenciones y de informar a la administración tributaria detalles de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operaciones de compras y ventas de bienes y servicios. Se restableció la base imponible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del impuesto a los productos del tabaco y se actualizaron las tasas del impuesto de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timbres fiscales y papel sellado especial para protocolos, entre otros.</w:t>
      </w:r>
    </w:p>
    <w:p w14:paraId="70CE1825" w14:textId="77777777" w:rsidR="003E543F" w:rsidRPr="0002407C" w:rsidRDefault="003E543F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</w:p>
    <w:p w14:paraId="065C95A4" w14:textId="05EC35C9" w:rsidR="0002407C" w:rsidRP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En el segundo tramo se espera fortalecer la gestión tributaria mediante: (i) la creación del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Departamento de Tributación Internacional en el Viceministerio de Ingresos y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Evaluación Fiscal del MINFIN, que tiene, entre otras, la tarea de la negociación de los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Convenios de Tributación (</w:t>
      </w:r>
      <w:proofErr w:type="spellStart"/>
      <w:r w:rsidRPr="0002407C">
        <w:rPr>
          <w:rFonts w:ascii="Arial" w:hAnsi="Arial" w:cs="Arial"/>
          <w:lang w:val="es-BO"/>
        </w:rPr>
        <w:t>CdeT</w:t>
      </w:r>
      <w:proofErr w:type="spellEnd"/>
      <w:r w:rsidRPr="0002407C">
        <w:rPr>
          <w:rFonts w:ascii="Arial" w:hAnsi="Arial" w:cs="Arial"/>
          <w:lang w:val="es-BO"/>
        </w:rPr>
        <w:t>) y los Tratados de Intercambio de Información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Tributaria (TIIT); y (ii) la reglamentación de la Ley de Actualización Tributaria y la Ley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Anti</w:t>
      </w:r>
      <w:r w:rsidR="003E543F">
        <w:rPr>
          <w:rFonts w:ascii="Arial" w:hAnsi="Arial" w:cs="Arial"/>
          <w:lang w:val="es-BO"/>
        </w:rPr>
        <w:t>-</w:t>
      </w:r>
      <w:r w:rsidRPr="0002407C">
        <w:rPr>
          <w:rFonts w:ascii="Arial" w:hAnsi="Arial" w:cs="Arial"/>
          <w:lang w:val="es-BO"/>
        </w:rPr>
        <w:t>evasión II a efectos de su aplicación efectiva. También se prevé la suscripción de al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menos doce convenios de intercambio de información fiscal con otros países. Esto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permitirá al país la negociación de la salida de la lista de paraísos fiscales de la OCDE y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evitar ser discriminado en el tratamiento tributario por otras jurisdicciones.</w:t>
      </w:r>
    </w:p>
    <w:p w14:paraId="689C0A60" w14:textId="77777777" w:rsidR="003E543F" w:rsidRDefault="003E543F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BO"/>
        </w:rPr>
      </w:pPr>
    </w:p>
    <w:p w14:paraId="00453AB6" w14:textId="21E27BFF" w:rsid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b/>
          <w:bCs/>
          <w:lang w:val="es-BO"/>
        </w:rPr>
        <w:t>Componente III. Regulación de las finanzas municipales</w:t>
      </w:r>
      <w:r w:rsidRPr="0002407C">
        <w:rPr>
          <w:rFonts w:ascii="Arial" w:hAnsi="Arial" w:cs="Arial"/>
          <w:lang w:val="es-BO"/>
        </w:rPr>
        <w:t>. Para fortalecer el marco de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institucionalidad fiscal, en especial, la capacidad del MINFIN como entidad responsable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 la reglamentación, monitoreo y seguimiento de las finanzas públicas municipales13, se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pondrá en marcha la Dirección de Asistencia a la Administración Financiera Municipal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(DAAFIM) en el MINFIN. Esta tendrá como tareas principales: (i) coordinar la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elaboración de estudios de finanzas municipales (ingresos, gastos, y transferencias);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(ii) desarrollar indicadores de sostenibilidad financiera y fiscal en el ámbito municipal;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(iii) diseñar e implementar lineamientos que orienten la acción de los municipios en el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desarrollo de sus finanzas municipales; y (iv) brindar asistencia técnica a las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municipalidades en materia de administración financiera y endeudamiento municipal.</w:t>
      </w:r>
      <w:r w:rsidR="003E543F">
        <w:rPr>
          <w:rFonts w:ascii="Arial" w:hAnsi="Arial" w:cs="Arial"/>
          <w:lang w:val="es-BO"/>
        </w:rPr>
        <w:t xml:space="preserve"> </w:t>
      </w:r>
    </w:p>
    <w:p w14:paraId="08BBA1E2" w14:textId="77777777" w:rsidR="003E543F" w:rsidRPr="0002407C" w:rsidRDefault="003E543F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</w:p>
    <w:p w14:paraId="3FC0BC2F" w14:textId="76426E95" w:rsid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lang w:val="es-BO"/>
        </w:rPr>
        <w:t>En el segundo tramo, se prioriza la gestión y control del endeudamiento municipal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mediante el cumplimiento por parte del MINFIN de las siguientes tareas: (i) elaboración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 implementación de los lineamientos de organización, funciones, normas y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procedimientos de la DAAFIM; (ii) diseño e implementación de un mecanismo de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seguimiento de las finanzas municipales que permita su monitoreo permanente por parte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 la DAAFIM; y que servirá de insumo para la Dirección de Crédito Público y el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INFOM; y (iii) consolidación de una metodología para la cuantificación del saldo de la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deuda por cada municipio. Por parte del INFOM, elaborar los lineamientos de la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organización, funciones, normas y procedimientos de las áreas de Crédito y Cartera de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su Dirección Administrativa y Financiera, que se enmarquen en su Plan de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Reorganización Administrativa y Financiera.</w:t>
      </w:r>
    </w:p>
    <w:p w14:paraId="6D993B0B" w14:textId="77777777" w:rsidR="003E543F" w:rsidRPr="0002407C" w:rsidRDefault="003E543F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</w:p>
    <w:p w14:paraId="1CF1528C" w14:textId="79EC10A5" w:rsidR="0002407C" w:rsidRP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BO"/>
        </w:rPr>
      </w:pPr>
      <w:r w:rsidRPr="0002407C">
        <w:rPr>
          <w:rFonts w:ascii="Arial" w:hAnsi="Arial" w:cs="Arial"/>
          <w:b/>
          <w:bCs/>
          <w:lang w:val="es-BO"/>
        </w:rPr>
        <w:t>Componente IV. Programación fiscal de mediano plazo y gestión por resultados.</w:t>
      </w:r>
      <w:r w:rsidR="003E543F">
        <w:rPr>
          <w:rFonts w:ascii="Arial" w:hAnsi="Arial" w:cs="Arial"/>
          <w:b/>
          <w:bCs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Dadas las conclusiones de la evaluación del PEFA, el MINFIN, por intermedio del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proyecto de Apoyo a la Gestión Presupuestaria (AGEP) financiado por la Unión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Europea al Gobierno de Guatemala, se preparó en el año 2010 un plan de acción para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subsanar o enfrentar las limitaciones observadas. Se estima conveniente que en el año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2012 se realice una actualización del PEFA a efecto de validar los avances logrados a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raíz del Plan de Acción elaborado, en coordinación con MINFIN, la Unión Europea, el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Banco y el Banco Mundial, actualizarán el PEFA.</w:t>
      </w:r>
    </w:p>
    <w:p w14:paraId="000AA78B" w14:textId="77777777" w:rsidR="003E543F" w:rsidRDefault="003E543F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BO"/>
        </w:rPr>
      </w:pPr>
    </w:p>
    <w:p w14:paraId="647BA77E" w14:textId="03EDD10C" w:rsid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lang w:val="es-BO"/>
        </w:rPr>
        <w:t>Para el segundo desembolso, basado en las recomendaciones del PEFA, se pondrá en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marcha un plan piloto de gestión por resultados en el Programa de Fomento de la Salud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y Medicina Preventiva del Ministerio de Salud que es parte central del Eje de Inclusión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lang w:val="es-BO"/>
        </w:rPr>
        <w:t>Social del Programa del gobierno 2012-2016. Adicionalmente, a efectos de iniciar el</w:t>
      </w:r>
      <w:r w:rsidR="003E543F">
        <w:rPr>
          <w:rFonts w:ascii="Arial" w:hAnsi="Arial" w:cs="Arial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proceso de presupuesto plurianual, se implementará el marco de programación fiscal de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 xml:space="preserve">mediano plazo, que incluya un </w:t>
      </w:r>
      <w:r w:rsidRPr="0002407C">
        <w:rPr>
          <w:rFonts w:ascii="Arial" w:hAnsi="Arial" w:cs="Arial"/>
          <w:color w:val="000000"/>
          <w:lang w:val="es-BO"/>
        </w:rPr>
        <w:lastRenderedPageBreak/>
        <w:t>análisis y lineamiento del endeudamiento nacional y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municipal. En éste se incluirán las estimaciones del comportamiento de los principales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 xml:space="preserve">agregados fiscales de mediano plazo y se publicará en la página </w:t>
      </w:r>
      <w:r w:rsidRPr="0002407C">
        <w:rPr>
          <w:rFonts w:ascii="Arial" w:hAnsi="Arial" w:cs="Arial"/>
          <w:i/>
          <w:iCs/>
          <w:color w:val="000000"/>
          <w:lang w:val="es-BO"/>
        </w:rPr>
        <w:t xml:space="preserve">Web </w:t>
      </w:r>
      <w:r w:rsidRPr="0002407C">
        <w:rPr>
          <w:rFonts w:ascii="Arial" w:hAnsi="Arial" w:cs="Arial"/>
          <w:color w:val="000000"/>
          <w:lang w:val="es-BO"/>
        </w:rPr>
        <w:t>del MINFIN como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parte de la preparación del proyecto de presupuesto del 2014.</w:t>
      </w:r>
    </w:p>
    <w:p w14:paraId="55796FE8" w14:textId="77777777" w:rsidR="003E543F" w:rsidRPr="0002407C" w:rsidRDefault="003E543F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</w:p>
    <w:p w14:paraId="2719FF6D" w14:textId="69F2F4E7" w:rsidR="003E543F" w:rsidRPr="0002407C" w:rsidRDefault="003E543F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color w:val="000000"/>
          <w:lang w:val="es-BO"/>
        </w:rPr>
        <w:t>Los componentes que corresponden a</w:t>
      </w:r>
      <w:r>
        <w:rPr>
          <w:rFonts w:ascii="Arial" w:hAnsi="Arial" w:cs="Arial"/>
          <w:color w:val="000000"/>
          <w:lang w:val="es-BO"/>
        </w:rPr>
        <w:t xml:space="preserve"> la CTR son los siguientes:</w:t>
      </w:r>
    </w:p>
    <w:p w14:paraId="19E2A67E" w14:textId="77777777" w:rsidR="003E543F" w:rsidRDefault="003E543F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BO"/>
        </w:rPr>
      </w:pPr>
    </w:p>
    <w:p w14:paraId="095B9BDD" w14:textId="60D8A000" w:rsidR="0002407C" w:rsidRP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b/>
          <w:bCs/>
          <w:color w:val="000000"/>
          <w:lang w:val="es-BO"/>
        </w:rPr>
        <w:t>Componente I. Fortalecimiento de las funciones de regulación, coordinación y</w:t>
      </w:r>
      <w:r w:rsidR="003E543F">
        <w:rPr>
          <w:rFonts w:ascii="Arial" w:hAnsi="Arial" w:cs="Arial"/>
          <w:b/>
          <w:bCs/>
          <w:color w:val="000000"/>
          <w:lang w:val="es-BO"/>
        </w:rPr>
        <w:t xml:space="preserve"> </w:t>
      </w:r>
      <w:r w:rsidRPr="0002407C">
        <w:rPr>
          <w:rFonts w:ascii="Arial" w:hAnsi="Arial" w:cs="Arial"/>
          <w:b/>
          <w:bCs/>
          <w:color w:val="000000"/>
          <w:lang w:val="es-BO"/>
        </w:rPr>
        <w:t>planificación (US$1 millón)</w:t>
      </w:r>
      <w:r w:rsidRPr="0002407C">
        <w:rPr>
          <w:rFonts w:ascii="Arial" w:hAnsi="Arial" w:cs="Arial"/>
          <w:color w:val="000000"/>
          <w:lang w:val="es-BO"/>
        </w:rPr>
        <w:t>. Este componente está orientado a incrementar la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coordinación y capacidad institucional de los órganos responsables de las finanzas y el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endeudamiento de los gobiernos municipales mediante: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(i) fortalecimiento en la capacidad analítica de la Dirección de Crédito Público y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DAAFIM; (ii) diseño y aplicación de indicadores de solvencia financiera y fiscal</w:t>
      </w:r>
    </w:p>
    <w:p w14:paraId="2C8F155E" w14:textId="3337EA74" w:rsid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color w:val="000000"/>
          <w:lang w:val="es-BO"/>
        </w:rPr>
        <w:t>municipal, a nivel nacional y municipal; y (iii) capacitación del personal de la DAAFIM,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Dirección de Crédito Público y del INFOM en sus tareas de análisis, control y asesoría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de las finanzas</w:t>
      </w:r>
      <w:r w:rsidR="003E543F">
        <w:rPr>
          <w:rFonts w:ascii="Arial" w:hAnsi="Arial" w:cs="Arial"/>
          <w:color w:val="000000"/>
          <w:lang w:val="es-BO"/>
        </w:rPr>
        <w:t xml:space="preserve"> m</w:t>
      </w:r>
      <w:r w:rsidRPr="0002407C">
        <w:rPr>
          <w:rFonts w:ascii="Arial" w:hAnsi="Arial" w:cs="Arial"/>
          <w:color w:val="000000"/>
          <w:lang w:val="es-BO"/>
        </w:rPr>
        <w:t>unicipales. También se financiará la puesta en marcha y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funcionamiento de la Unidad Ejecutora que tendrá a su cargo la ejecución de este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Componente.</w:t>
      </w:r>
    </w:p>
    <w:p w14:paraId="3DB0535E" w14:textId="77777777" w:rsidR="003E543F" w:rsidRPr="0002407C" w:rsidRDefault="003E543F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BO"/>
        </w:rPr>
      </w:pPr>
    </w:p>
    <w:p w14:paraId="5244679E" w14:textId="71001E72" w:rsid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b/>
          <w:bCs/>
          <w:color w:val="000000"/>
          <w:lang w:val="es-BO"/>
        </w:rPr>
        <w:t>Componente II (US$1 millón). Fortalecimiento de la capacidad técnica del INFOM.</w:t>
      </w:r>
      <w:r w:rsidR="003E543F">
        <w:rPr>
          <w:rFonts w:ascii="Arial" w:hAnsi="Arial" w:cs="Arial"/>
          <w:b/>
          <w:bCs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Apoyar el proceso de reforma organizacional y fortalecimiento institucional del INFOM,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en su papel de agente financiero e intermediario del crédito municipal y en sus tareas de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 xml:space="preserve">asistencia técnica a las municipalidades basado en su Plan de </w:t>
      </w:r>
      <w:proofErr w:type="gramStart"/>
      <w:r w:rsidRPr="0002407C">
        <w:rPr>
          <w:rFonts w:ascii="Arial" w:hAnsi="Arial" w:cs="Arial"/>
          <w:color w:val="000000"/>
          <w:lang w:val="es-BO"/>
        </w:rPr>
        <w:t>Modernización(</w:t>
      </w:r>
      <w:proofErr w:type="gramEnd"/>
      <w:r w:rsidRPr="0002407C">
        <w:rPr>
          <w:rFonts w:ascii="Arial" w:hAnsi="Arial" w:cs="Arial"/>
          <w:color w:val="000000"/>
          <w:lang w:val="es-BO"/>
        </w:rPr>
        <w:t>que a su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 xml:space="preserve">vez es una condición de </w:t>
      </w:r>
      <w:r w:rsidR="003E543F">
        <w:rPr>
          <w:rFonts w:ascii="Arial" w:hAnsi="Arial" w:cs="Arial"/>
          <w:color w:val="000000"/>
          <w:lang w:val="es-BO"/>
        </w:rPr>
        <w:t>d</w:t>
      </w:r>
      <w:r w:rsidRPr="0002407C">
        <w:rPr>
          <w:rFonts w:ascii="Arial" w:hAnsi="Arial" w:cs="Arial"/>
          <w:color w:val="000000"/>
          <w:lang w:val="es-BO"/>
        </w:rPr>
        <w:t>esembolso del segundo tramo del Componente Municipal del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PBL). Este componente implementará un nuevo modelo organizacional de la institución,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fortalecerá el papel del INFOM en el proceso de intermediación de deuda municipal, 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implementará un nuevo modelo de ejecución de las inversiones públicas municipales.</w:t>
      </w:r>
    </w:p>
    <w:p w14:paraId="763FD14E" w14:textId="77777777" w:rsidR="003E543F" w:rsidRPr="0002407C" w:rsidRDefault="003E543F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BO"/>
        </w:rPr>
      </w:pPr>
    </w:p>
    <w:p w14:paraId="5900558D" w14:textId="1E700144" w:rsidR="0002407C" w:rsidRPr="0002407C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b/>
          <w:bCs/>
          <w:color w:val="000000"/>
          <w:lang w:val="es-BO"/>
        </w:rPr>
        <w:t>Componente III (US$1,2 millones). Fortalecimiento de la Mancomunidad de la</w:t>
      </w:r>
      <w:r w:rsidR="003E543F">
        <w:rPr>
          <w:rFonts w:ascii="Arial" w:hAnsi="Arial" w:cs="Arial"/>
          <w:b/>
          <w:bCs/>
          <w:color w:val="000000"/>
          <w:lang w:val="es-BO"/>
        </w:rPr>
        <w:t xml:space="preserve"> </w:t>
      </w:r>
      <w:r w:rsidRPr="0002407C">
        <w:rPr>
          <w:rFonts w:ascii="Arial" w:hAnsi="Arial" w:cs="Arial"/>
          <w:b/>
          <w:bCs/>
          <w:color w:val="000000"/>
          <w:lang w:val="es-BO"/>
        </w:rPr>
        <w:t xml:space="preserve">Gran Ciudad del Sur y las municipalidades que la forman (plan piloto). </w:t>
      </w:r>
      <w:r w:rsidRPr="0002407C">
        <w:rPr>
          <w:rFonts w:ascii="Arial" w:hAnsi="Arial" w:cs="Arial"/>
          <w:color w:val="000000"/>
          <w:lang w:val="es-BO"/>
        </w:rPr>
        <w:t>A solicitud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del MINFIN, se desarrollará un plan piloto de fortalecimiento institucional de la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Mancomunidad de la Gran Ciudad del Sur. Las actividades de este componente serán: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(i) diseño, implementación y seguimiento de los Planes de Fortalecimiento Institucional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Mancomunado; (ii) diseño y aplicación de tarifas y regulación de cobros de tasas por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servicios mancomunados; (iii) talleres de divulgación y socialización de los proyectos de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inversión mancomunados entre los diversos sectores de la mancomunidad; y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(iv) estudios de factibilidad y pre-inversión para las obras mancomunadas.</w:t>
      </w:r>
    </w:p>
    <w:p w14:paraId="32C41B84" w14:textId="77777777" w:rsidR="003E543F" w:rsidRDefault="003E543F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BO"/>
        </w:rPr>
      </w:pPr>
    </w:p>
    <w:p w14:paraId="1A841AC4" w14:textId="160D8584" w:rsidR="0002407C" w:rsidRPr="0002407C" w:rsidRDefault="003E543F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BO"/>
        </w:rPr>
      </w:pPr>
      <w:r>
        <w:rPr>
          <w:rFonts w:ascii="Arial" w:hAnsi="Arial" w:cs="Arial"/>
          <w:b/>
          <w:bCs/>
          <w:color w:val="000000"/>
          <w:lang w:val="es-BO"/>
        </w:rPr>
        <w:t xml:space="preserve">4. </w:t>
      </w:r>
      <w:r w:rsidR="0002407C" w:rsidRPr="0002407C">
        <w:rPr>
          <w:rFonts w:ascii="Arial" w:hAnsi="Arial" w:cs="Arial"/>
          <w:b/>
          <w:bCs/>
          <w:color w:val="000000"/>
          <w:lang w:val="es-BO"/>
        </w:rPr>
        <w:t>Principales resultados e indicadores</w:t>
      </w:r>
    </w:p>
    <w:p w14:paraId="526FC1CD" w14:textId="77777777" w:rsidR="003E543F" w:rsidRDefault="003E543F" w:rsidP="0002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s-BO"/>
        </w:rPr>
      </w:pPr>
    </w:p>
    <w:p w14:paraId="4B6FA491" w14:textId="297B2DF4" w:rsidR="00273088" w:rsidRDefault="0002407C" w:rsidP="003E54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BO"/>
        </w:rPr>
      </w:pPr>
      <w:r w:rsidRPr="0002407C">
        <w:rPr>
          <w:rFonts w:ascii="Arial" w:hAnsi="Arial" w:cs="Arial"/>
          <w:color w:val="000000"/>
          <w:lang w:val="es-BO"/>
        </w:rPr>
        <w:t>Los principales resultados esperados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del programa son: (i) contribuir a un crecimiento estable y sostenido dentro de un marco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de equilibrio macroeconómico; (ii) recaudar adicionalmente al menos 1% del PIB;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(iii) fortalecer la capacidad del MINFIN para regular y orientar las finanzas municipales;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y (iv) mejorar la política presupuestaria y de control de gestión del gasto, dentro de un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marco fiscal de mediano plazo como herramienta de política, y brindar mayor acceso</w:t>
      </w:r>
      <w:r w:rsidR="003E543F">
        <w:rPr>
          <w:rFonts w:ascii="Arial" w:hAnsi="Arial" w:cs="Arial"/>
          <w:color w:val="000000"/>
          <w:lang w:val="es-BO"/>
        </w:rPr>
        <w:t xml:space="preserve"> </w:t>
      </w:r>
      <w:r w:rsidRPr="0002407C">
        <w:rPr>
          <w:rFonts w:ascii="Arial" w:hAnsi="Arial" w:cs="Arial"/>
          <w:color w:val="000000"/>
          <w:lang w:val="es-BO"/>
        </w:rPr>
        <w:t>ciudadano a la información sobre la gestión pública.</w:t>
      </w:r>
    </w:p>
    <w:p w14:paraId="759EA0DC" w14:textId="77777777" w:rsidR="00273088" w:rsidRDefault="00273088">
      <w:pPr>
        <w:rPr>
          <w:rFonts w:ascii="Arial" w:hAnsi="Arial" w:cs="Arial"/>
          <w:color w:val="000000"/>
          <w:lang w:val="es-BO"/>
        </w:rPr>
      </w:pPr>
      <w:r>
        <w:rPr>
          <w:rFonts w:ascii="Arial" w:hAnsi="Arial" w:cs="Arial"/>
          <w:color w:val="000000"/>
          <w:lang w:val="es-BO"/>
        </w:rPr>
        <w:br w:type="page"/>
      </w:r>
    </w:p>
    <w:p w14:paraId="65DB4F39" w14:textId="0BB02B29" w:rsidR="0002407C" w:rsidRDefault="00273088" w:rsidP="002730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BO"/>
        </w:rPr>
      </w:pPr>
      <w:r w:rsidRPr="00273088">
        <w:rPr>
          <w:rFonts w:ascii="Arial" w:hAnsi="Arial" w:cs="Arial"/>
          <w:b/>
          <w:bCs/>
          <w:color w:val="000000"/>
          <w:lang w:val="es-BO"/>
        </w:rPr>
        <w:lastRenderedPageBreak/>
        <w:t>5. Matriz de Políticas</w:t>
      </w:r>
    </w:p>
    <w:p w14:paraId="0074780D" w14:textId="0F2E2806" w:rsidR="00273088" w:rsidRPr="00273088" w:rsidRDefault="00273088" w:rsidP="002730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"/>
          <w:lang w:val="es-BO"/>
        </w:rPr>
      </w:pPr>
    </w:p>
    <w:p w14:paraId="78C2227A" w14:textId="6C34704F" w:rsidR="00273088" w:rsidRDefault="00273088" w:rsidP="002730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BO"/>
        </w:rPr>
      </w:pPr>
      <w:r>
        <w:rPr>
          <w:noProof/>
        </w:rPr>
        <w:drawing>
          <wp:inline distT="0" distB="0" distL="0" distR="0" wp14:anchorId="32C56928" wp14:editId="20438B1E">
            <wp:extent cx="5715000" cy="39137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8315" cy="392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08250" w14:textId="426FF501" w:rsidR="00273088" w:rsidRDefault="00273088" w:rsidP="00273088">
      <w:pPr>
        <w:autoSpaceDE w:val="0"/>
        <w:autoSpaceDN w:val="0"/>
        <w:adjustRightInd w:val="0"/>
        <w:spacing w:after="0" w:line="240" w:lineRule="auto"/>
        <w:ind w:left="180"/>
        <w:rPr>
          <w:rFonts w:ascii="Arial" w:hAnsi="Arial" w:cs="Arial"/>
          <w:b/>
          <w:bCs/>
          <w:color w:val="000000"/>
          <w:lang w:val="es-BO"/>
        </w:rPr>
      </w:pPr>
      <w:r>
        <w:rPr>
          <w:noProof/>
        </w:rPr>
        <w:drawing>
          <wp:inline distT="0" distB="0" distL="0" distR="0" wp14:anchorId="22461AA4" wp14:editId="54508E3E">
            <wp:extent cx="5727668" cy="3940832"/>
            <wp:effectExtent l="0" t="0" r="698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9485" cy="395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6EE2B" w14:textId="77777777" w:rsidR="00273088" w:rsidRDefault="00273088" w:rsidP="002730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BO"/>
        </w:rPr>
      </w:pPr>
    </w:p>
    <w:p w14:paraId="6CE49B8F" w14:textId="1C948EE2" w:rsidR="00273088" w:rsidRDefault="00273088" w:rsidP="002730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BO"/>
        </w:rPr>
      </w:pPr>
      <w:r>
        <w:rPr>
          <w:noProof/>
        </w:rPr>
        <w:lastRenderedPageBreak/>
        <w:drawing>
          <wp:inline distT="0" distB="0" distL="0" distR="0" wp14:anchorId="417B2DC9" wp14:editId="0C20AF3F">
            <wp:extent cx="5765800" cy="3954131"/>
            <wp:effectExtent l="0" t="0" r="635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73633" cy="3959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A2ACE" w14:textId="3E78B062" w:rsidR="00273088" w:rsidRPr="00273088" w:rsidRDefault="00273088" w:rsidP="002730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BO"/>
        </w:rPr>
      </w:pPr>
      <w:r>
        <w:rPr>
          <w:noProof/>
        </w:rPr>
        <w:drawing>
          <wp:inline distT="0" distB="0" distL="0" distR="0" wp14:anchorId="3713838F" wp14:editId="53A8FFFB">
            <wp:extent cx="5775774" cy="25787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99589" cy="2589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3088" w:rsidRPr="00273088" w:rsidSect="009416E3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CB315" w14:textId="77777777" w:rsidR="0057365F" w:rsidRDefault="0057365F" w:rsidP="0002407C">
      <w:pPr>
        <w:spacing w:after="0" w:line="240" w:lineRule="auto"/>
      </w:pPr>
      <w:r>
        <w:separator/>
      </w:r>
    </w:p>
  </w:endnote>
  <w:endnote w:type="continuationSeparator" w:id="0">
    <w:p w14:paraId="69C06937" w14:textId="77777777" w:rsidR="0057365F" w:rsidRDefault="0057365F" w:rsidP="00024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D84C2" w14:textId="77777777" w:rsidR="0002407C" w:rsidRPr="0002407C" w:rsidRDefault="0002407C">
    <w:pPr>
      <w:pStyle w:val="Footer"/>
      <w:tabs>
        <w:tab w:val="clear" w:pos="4680"/>
        <w:tab w:val="clear" w:pos="9360"/>
      </w:tabs>
      <w:jc w:val="center"/>
      <w:rPr>
        <w:caps/>
        <w:noProof/>
        <w:color w:val="000000" w:themeColor="text1"/>
      </w:rPr>
    </w:pPr>
    <w:r w:rsidRPr="0002407C">
      <w:rPr>
        <w:caps/>
        <w:color w:val="000000" w:themeColor="text1"/>
      </w:rPr>
      <w:fldChar w:fldCharType="begin"/>
    </w:r>
    <w:r w:rsidRPr="0002407C">
      <w:rPr>
        <w:caps/>
        <w:color w:val="000000" w:themeColor="text1"/>
      </w:rPr>
      <w:instrText xml:space="preserve"> PAGE   \* MERGEFORMAT </w:instrText>
    </w:r>
    <w:r w:rsidRPr="0002407C">
      <w:rPr>
        <w:caps/>
        <w:color w:val="000000" w:themeColor="text1"/>
      </w:rPr>
      <w:fldChar w:fldCharType="separate"/>
    </w:r>
    <w:r w:rsidRPr="0002407C">
      <w:rPr>
        <w:caps/>
        <w:noProof/>
        <w:color w:val="000000" w:themeColor="text1"/>
      </w:rPr>
      <w:t>2</w:t>
    </w:r>
    <w:r w:rsidRPr="0002407C">
      <w:rPr>
        <w:caps/>
        <w:noProof/>
        <w:color w:val="000000" w:themeColor="text1"/>
      </w:rPr>
      <w:fldChar w:fldCharType="end"/>
    </w:r>
  </w:p>
  <w:p w14:paraId="385D45FF" w14:textId="77777777" w:rsidR="0002407C" w:rsidRDefault="000240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9ABB3" w14:textId="77777777" w:rsidR="0057365F" w:rsidRDefault="0057365F" w:rsidP="0002407C">
      <w:pPr>
        <w:spacing w:after="0" w:line="240" w:lineRule="auto"/>
      </w:pPr>
      <w:r>
        <w:separator/>
      </w:r>
    </w:p>
  </w:footnote>
  <w:footnote w:type="continuationSeparator" w:id="0">
    <w:p w14:paraId="7F168982" w14:textId="77777777" w:rsidR="0057365F" w:rsidRDefault="0057365F" w:rsidP="0002407C">
      <w:pPr>
        <w:spacing w:after="0" w:line="240" w:lineRule="auto"/>
      </w:pPr>
      <w:r>
        <w:continuationSeparator/>
      </w:r>
    </w:p>
  </w:footnote>
  <w:footnote w:id="1">
    <w:p w14:paraId="30E2B003" w14:textId="1D48D6A7" w:rsidR="0002407C" w:rsidRPr="0002407C" w:rsidRDefault="0002407C">
      <w:pPr>
        <w:pStyle w:val="FootnoteText"/>
        <w:rPr>
          <w:rFonts w:ascii="Arial" w:hAnsi="Arial" w:cs="Arial"/>
          <w:lang w:val="es-BO"/>
        </w:rPr>
      </w:pPr>
      <w:r w:rsidRPr="0002407C">
        <w:rPr>
          <w:rStyle w:val="FootnoteReference"/>
          <w:rFonts w:ascii="Arial" w:hAnsi="Arial" w:cs="Arial"/>
        </w:rPr>
        <w:footnoteRef/>
      </w:r>
      <w:r w:rsidRPr="0002407C">
        <w:rPr>
          <w:rFonts w:ascii="Arial" w:hAnsi="Arial" w:cs="Arial"/>
          <w:lang w:val="es-BO"/>
        </w:rPr>
        <w:t xml:space="preserve"> Este anexo es un extracto de la Propuesta de Préstamo de la operación GU-L1064.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68390D53" w14:paraId="5B12F526" w14:textId="77777777" w:rsidTr="5EFE1A88">
      <w:trPr>
        <w:ins w:id="10" w:author="Lora Rocha, Oscar" w:date="2018-11-20T17:29:00Z"/>
      </w:trPr>
      <w:tc>
        <w:tcPr>
          <w:tcW w:w="3120" w:type="dxa"/>
        </w:tcPr>
        <w:p w14:paraId="27D8A9FB" w14:textId="735DCDB5" w:rsidR="68390D53" w:rsidRDefault="68390D53">
          <w:pPr>
            <w:pStyle w:val="Header"/>
            <w:ind w:left="-115"/>
            <w:rPr>
              <w:ins w:id="11" w:author="Lora Rocha, Oscar" w:date="2018-11-20T17:29:00Z"/>
            </w:rPr>
            <w:pPrChange w:id="12" w:author="Lora Rocha, Oscar" w:date="2018-11-20T17:29:00Z">
              <w:pPr/>
            </w:pPrChange>
          </w:pPr>
        </w:p>
      </w:tc>
      <w:tc>
        <w:tcPr>
          <w:tcW w:w="3120" w:type="dxa"/>
        </w:tcPr>
        <w:p w14:paraId="5AFAD220" w14:textId="0A95E689" w:rsidR="68390D53" w:rsidRDefault="68390D53">
          <w:pPr>
            <w:pStyle w:val="Header"/>
            <w:jc w:val="center"/>
            <w:rPr>
              <w:ins w:id="13" w:author="Lora Rocha, Oscar" w:date="2018-11-20T17:29:00Z"/>
            </w:rPr>
            <w:pPrChange w:id="14" w:author="Lora Rocha, Oscar" w:date="2018-11-20T17:29:00Z">
              <w:pPr/>
            </w:pPrChange>
          </w:pPr>
        </w:p>
      </w:tc>
      <w:tc>
        <w:tcPr>
          <w:tcW w:w="3120" w:type="dxa"/>
        </w:tcPr>
        <w:p w14:paraId="461C966B" w14:textId="785D1649" w:rsidR="68390D53" w:rsidRDefault="68390D53">
          <w:pPr>
            <w:pStyle w:val="Header"/>
            <w:ind w:right="-115"/>
            <w:jc w:val="right"/>
            <w:rPr>
              <w:ins w:id="15" w:author="Lora Rocha, Oscar" w:date="2018-11-20T17:29:00Z"/>
            </w:rPr>
            <w:pPrChange w:id="16" w:author="Lora Rocha, Oscar" w:date="2018-11-20T17:29:00Z">
              <w:pPr/>
            </w:pPrChange>
          </w:pPr>
        </w:p>
      </w:tc>
    </w:tr>
  </w:tbl>
  <w:p w14:paraId="080D4442" w14:textId="2DDD32E5" w:rsidR="68390D53" w:rsidRDefault="68390D53">
    <w:pPr>
      <w:pStyle w:val="Header"/>
      <w:pPrChange w:id="17" w:author="Lora Rocha, Oscar" w:date="2018-11-20T17:29:00Z">
        <w:pPr/>
      </w:pPrChange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ADB">
    <w15:presenceInfo w15:providerId="None" w15:userId="IADB"/>
  </w15:person>
  <w15:person w15:author="Champi Ticona, Diana Carla">
    <w15:presenceInfo w15:providerId="AD" w15:userId="S::dianac@iadb.org::b673e304-6319-4576-ad76-3b020412e4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07C"/>
    <w:rsid w:val="0002407C"/>
    <w:rsid w:val="00134D20"/>
    <w:rsid w:val="00273088"/>
    <w:rsid w:val="002F1BB8"/>
    <w:rsid w:val="003E543F"/>
    <w:rsid w:val="00461F88"/>
    <w:rsid w:val="004E2FFA"/>
    <w:rsid w:val="00515443"/>
    <w:rsid w:val="0057365F"/>
    <w:rsid w:val="00710E91"/>
    <w:rsid w:val="00820F33"/>
    <w:rsid w:val="009416E3"/>
    <w:rsid w:val="009D05E2"/>
    <w:rsid w:val="00AB07FC"/>
    <w:rsid w:val="00CD7115"/>
    <w:rsid w:val="00D16B9D"/>
    <w:rsid w:val="00D84438"/>
    <w:rsid w:val="5EFE1A88"/>
    <w:rsid w:val="6839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68216"/>
  <w15:chartTrackingRefBased/>
  <w15:docId w15:val="{36EDEFE0-99B0-4F7F-BD1D-F3616C9C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240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40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407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24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07C"/>
  </w:style>
  <w:style w:type="paragraph" w:styleId="Footer">
    <w:name w:val="footer"/>
    <w:basedOn w:val="Normal"/>
    <w:link w:val="FooterChar"/>
    <w:uiPriority w:val="99"/>
    <w:unhideWhenUsed/>
    <w:rsid w:val="000240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07C"/>
  </w:style>
  <w:style w:type="paragraph" w:styleId="BalloonText">
    <w:name w:val="Balloon Text"/>
    <w:basedOn w:val="Normal"/>
    <w:link w:val="BalloonTextChar"/>
    <w:uiPriority w:val="99"/>
    <w:semiHidden/>
    <w:unhideWhenUsed/>
    <w:rsid w:val="00820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F3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DCBEB-56D5-4BB5-A560-7A02BA7C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3517</Words>
  <Characters>20053</Characters>
  <Application>Microsoft Office Word</Application>
  <DocSecurity>0</DocSecurity>
  <Lines>167</Lines>
  <Paragraphs>47</Paragraphs>
  <ScaleCrop>false</ScaleCrop>
  <Company/>
  <LinksUpToDate>false</LinksUpToDate>
  <CharactersWithSpaces>23523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IADB</dc:creator>
  <cp:keywords/>
  <dc:description/>
  <cp:lastModifiedBy>Champi Ticona, Diana Carla</cp:lastModifiedBy>
  <cp:revision>6</cp:revision>
  <dcterms:created xsi:type="dcterms:W3CDTF">2018-11-16T16:39:00Z</dcterms:created>
  <dcterms:modified xsi:type="dcterms:W3CDTF">2018-11-29T06:53:00Z</dcterms:modified>
</cp:coreProperties>
</file>