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90" w:rsidRPr="00136CB9" w:rsidRDefault="00A6665E" w:rsidP="00064013">
      <w:pPr>
        <w:spacing w:after="120"/>
        <w:jc w:val="center"/>
        <w:rPr>
          <w:rStyle w:val="BookTitle"/>
          <w:rFonts w:ascii="Times New Roman" w:hAnsi="Times New Roman" w:cs="Times New Roman"/>
          <w:sz w:val="24"/>
        </w:rPr>
      </w:pPr>
      <w:r w:rsidRPr="00136CB9">
        <w:rPr>
          <w:rStyle w:val="BookTitle"/>
          <w:rFonts w:ascii="Times New Roman" w:hAnsi="Times New Roman" w:cs="Times New Roman"/>
          <w:sz w:val="24"/>
        </w:rPr>
        <w:t>Enhanced access to credit for productivity project</w:t>
      </w:r>
    </w:p>
    <w:p w:rsidR="00281C90" w:rsidRPr="00136CB9" w:rsidRDefault="00281C90" w:rsidP="00064013">
      <w:pPr>
        <w:spacing w:after="120"/>
        <w:jc w:val="center"/>
        <w:rPr>
          <w:rStyle w:val="BookTitle"/>
          <w:rFonts w:ascii="Times New Roman" w:hAnsi="Times New Roman" w:cs="Times New Roman"/>
          <w:sz w:val="24"/>
        </w:rPr>
      </w:pPr>
      <w:r w:rsidRPr="00136CB9">
        <w:rPr>
          <w:rStyle w:val="BookTitle"/>
          <w:rFonts w:ascii="Times New Roman" w:hAnsi="Times New Roman" w:cs="Times New Roman"/>
          <w:sz w:val="24"/>
        </w:rPr>
        <w:t>(</w:t>
      </w:r>
      <w:r w:rsidR="00A6665E" w:rsidRPr="00136CB9">
        <w:rPr>
          <w:rStyle w:val="BookTitle"/>
          <w:rFonts w:ascii="Times New Roman" w:hAnsi="Times New Roman" w:cs="Times New Roman"/>
          <w:sz w:val="24"/>
        </w:rPr>
        <w:t>BA-L1034</w:t>
      </w:r>
      <w:r w:rsidRPr="00136CB9">
        <w:rPr>
          <w:rStyle w:val="BookTitle"/>
          <w:rFonts w:ascii="Times New Roman" w:hAnsi="Times New Roman" w:cs="Times New Roman"/>
          <w:sz w:val="24"/>
        </w:rPr>
        <w:t>)</w:t>
      </w:r>
    </w:p>
    <w:p w:rsidR="00281C90" w:rsidRPr="00136CB9" w:rsidRDefault="00281C90" w:rsidP="007D629D"/>
    <w:p w:rsidR="007D629D" w:rsidRPr="00136CB9" w:rsidRDefault="00281C90" w:rsidP="00064013">
      <w:pPr>
        <w:jc w:val="center"/>
        <w:rPr>
          <w:rStyle w:val="BookTitle"/>
          <w:rFonts w:ascii="Times New Roman" w:hAnsi="Times New Roman" w:cs="Times New Roman"/>
        </w:rPr>
      </w:pPr>
      <w:r w:rsidRPr="00136CB9">
        <w:rPr>
          <w:rStyle w:val="BookTitle"/>
          <w:rFonts w:ascii="Times New Roman" w:hAnsi="Times New Roman" w:cs="Times New Roman"/>
        </w:rPr>
        <w:t>ENVIRONMENTAL AN</w:t>
      </w:r>
      <w:r w:rsidR="003C4F7A">
        <w:rPr>
          <w:rStyle w:val="BookTitle"/>
          <w:rFonts w:ascii="Times New Roman" w:hAnsi="Times New Roman" w:cs="Times New Roman"/>
        </w:rPr>
        <w:t>D SOCIAL MANAGEMENT REPORT (ESMR</w:t>
      </w:r>
      <w:r w:rsidRPr="00136CB9">
        <w:rPr>
          <w:rStyle w:val="BookTitle"/>
          <w:rFonts w:ascii="Times New Roman" w:hAnsi="Times New Roman" w:cs="Times New Roman"/>
        </w:rPr>
        <w:t>)</w:t>
      </w:r>
    </w:p>
    <w:p w:rsidR="007D629D" w:rsidRPr="00136CB9" w:rsidRDefault="007D629D" w:rsidP="007D629D">
      <w:pPr>
        <w:sectPr w:rsidR="007D629D" w:rsidRPr="00136CB9" w:rsidSect="0084151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440" w:bottom="1440" w:left="1440" w:header="720" w:footer="720" w:gutter="0"/>
          <w:cols w:space="720"/>
          <w:docGrid w:linePitch="360"/>
        </w:sectPr>
      </w:pPr>
    </w:p>
    <w:p w:rsidR="00281C90" w:rsidRPr="00136CB9" w:rsidRDefault="00281C90" w:rsidP="007D629D">
      <w:pPr>
        <w:pStyle w:val="Chapter"/>
      </w:pPr>
      <w:r w:rsidRPr="00136CB9">
        <w:lastRenderedPageBreak/>
        <w:t xml:space="preserve">Project Description and Background </w:t>
      </w:r>
    </w:p>
    <w:p w:rsidR="00A6665E" w:rsidRPr="00264CB9" w:rsidRDefault="00A6665E" w:rsidP="00E12745">
      <w:pPr>
        <w:pStyle w:val="Paragraph"/>
        <w:rPr>
          <w:lang w:val="en-US"/>
        </w:rPr>
      </w:pPr>
      <w:r w:rsidRPr="00136CB9">
        <w:rPr>
          <w:lang w:val="en-US"/>
        </w:rPr>
        <w:t xml:space="preserve">Barbados is a small open economy with </w:t>
      </w:r>
      <w:r w:rsidRPr="004A7483">
        <w:t>a concentrated domestic production base, predominantly driven by the services industries (</w:t>
      </w:r>
      <w:r w:rsidR="001B2524" w:rsidRPr="004A7483">
        <w:t>more than 80</w:t>
      </w:r>
      <w:r w:rsidRPr="004A7483">
        <w:t>% of GDP)</w:t>
      </w:r>
      <w:r w:rsidR="00E12745">
        <w:rPr>
          <w:lang w:val="en-US"/>
        </w:rPr>
        <w:t xml:space="preserve">. </w:t>
      </w:r>
      <w:r w:rsidRPr="00E12745">
        <w:rPr>
          <w:lang w:val="en-US"/>
        </w:rPr>
        <w:t xml:space="preserve">In the last 5 years the country has been facing growth and macroeconomic stability challenges, </w:t>
      </w:r>
      <w:r w:rsidR="004A7483">
        <w:rPr>
          <w:lang w:val="en-US"/>
        </w:rPr>
        <w:t xml:space="preserve">which are </w:t>
      </w:r>
      <w:r w:rsidRPr="00E12745">
        <w:rPr>
          <w:lang w:val="en-US"/>
        </w:rPr>
        <w:t>projected to persist in 2014. Ho</w:t>
      </w:r>
      <w:r w:rsidRPr="00264CB9">
        <w:rPr>
          <w:lang w:val="en-US"/>
        </w:rPr>
        <w:t>wever, the economy is expected to grow in the medium-term with the start of new tourism-related capital projects.</w:t>
      </w:r>
    </w:p>
    <w:p w:rsidR="003750E0" w:rsidRPr="00136CB9" w:rsidRDefault="00A6665E" w:rsidP="00A6665E">
      <w:pPr>
        <w:pStyle w:val="Paragraph"/>
        <w:rPr>
          <w:lang w:val="en-US"/>
        </w:rPr>
      </w:pPr>
      <w:r w:rsidRPr="00136CB9">
        <w:rPr>
          <w:lang w:val="en-US"/>
        </w:rPr>
        <w:t xml:space="preserve">The tourism industry is the main driver of the Barbados economy, has worsened in the past two years, recording a 6% and 5.6% decline in long-stay arrivals in 2012 and 2013, respectively. The challenges facing the tourism industry have also adversely impacted related sectors. The government of Barbados has been developing a strategy to promote alternative models for the tourism industry to attract new visitors, tap in other markets of types of tourists in the United States of America, Canada and Latin American countries, and to promote private investments in the industry. As a consequence, the private sector, in particular Small and Medium Enterprises (SMEs), will need to adapt and modernize </w:t>
      </w:r>
      <w:proofErr w:type="gramStart"/>
      <w:r w:rsidRPr="00136CB9">
        <w:rPr>
          <w:lang w:val="en-US"/>
        </w:rPr>
        <w:t>their</w:t>
      </w:r>
      <w:proofErr w:type="gramEnd"/>
      <w:r w:rsidRPr="00136CB9">
        <w:rPr>
          <w:lang w:val="en-US"/>
        </w:rPr>
        <w:t xml:space="preserve"> businesses in order to be more competitive.</w:t>
      </w:r>
    </w:p>
    <w:p w:rsidR="00D131F9" w:rsidRPr="004A7483" w:rsidRDefault="00136CB9" w:rsidP="00D131F9">
      <w:pPr>
        <w:pStyle w:val="Paragraph"/>
        <w:rPr>
          <w:lang w:val="en-US"/>
        </w:rPr>
      </w:pPr>
      <w:r w:rsidRPr="004A7483">
        <w:rPr>
          <w:lang w:val="en-US"/>
        </w:rPr>
        <w:t>Commercial banks are the largest players within the financial industry both in terms of holdings of deposits as well as public and private sector credit.</w:t>
      </w:r>
      <w:r w:rsidR="004A7483" w:rsidRPr="004A7483">
        <w:rPr>
          <w:lang w:val="en-US"/>
        </w:rPr>
        <w:t xml:space="preserve"> </w:t>
      </w:r>
      <w:r w:rsidRPr="004A7483">
        <w:rPr>
          <w:lang w:val="en-US"/>
        </w:rPr>
        <w:t xml:space="preserve">There are currently six commercial banks operating on the island, most of which are branches or subsidiaries of Canadian banks, though some consolidation has occurred within the industry in recent years (CIBC and Barclays merged to form CIBC </w:t>
      </w:r>
      <w:proofErr w:type="spellStart"/>
      <w:proofErr w:type="gramStart"/>
      <w:r w:rsidRPr="004A7483">
        <w:rPr>
          <w:lang w:val="en-US"/>
        </w:rPr>
        <w:t>FirstCaribbean</w:t>
      </w:r>
      <w:proofErr w:type="spellEnd"/>
      <w:r w:rsidRPr="004A7483">
        <w:rPr>
          <w:lang w:val="en-US"/>
        </w:rPr>
        <w:t xml:space="preserve">  and</w:t>
      </w:r>
      <w:proofErr w:type="gramEnd"/>
      <w:r w:rsidRPr="004A7483">
        <w:rPr>
          <w:lang w:val="en-US"/>
        </w:rPr>
        <w:t xml:space="preserve"> RBTT and Royal Bank merged to form RBC Barbados).  The level of public involvement within the financial system has also declined with the government’s divesture of the majority shares in the Barbados National Bank.</w:t>
      </w:r>
      <w:r w:rsidR="00D131F9" w:rsidRPr="004A7483">
        <w:rPr>
          <w:lang w:val="en-US"/>
        </w:rPr>
        <w:t xml:space="preserve"> Three institutions dominate the banking system: Scotiabank, Republic Bank and CIBC </w:t>
      </w:r>
      <w:proofErr w:type="spellStart"/>
      <w:r w:rsidR="00D131F9" w:rsidRPr="004A7483">
        <w:rPr>
          <w:lang w:val="en-US"/>
        </w:rPr>
        <w:t>FirstCaribbean</w:t>
      </w:r>
      <w:proofErr w:type="spellEnd"/>
      <w:r w:rsidR="00D131F9" w:rsidRPr="004A7483">
        <w:rPr>
          <w:lang w:val="en-US"/>
        </w:rPr>
        <w:t xml:space="preserve"> International Bank.  Together these institutions accounted for almost 64 per cent of total assets of the banking system at the end of 2010.</w:t>
      </w:r>
    </w:p>
    <w:p w:rsidR="00A6665E" w:rsidRPr="00136CB9" w:rsidRDefault="00A6665E" w:rsidP="00A6665E">
      <w:pPr>
        <w:pStyle w:val="Paragraph"/>
        <w:rPr>
          <w:lang w:val="en-US"/>
        </w:rPr>
      </w:pPr>
      <w:r w:rsidRPr="00136CB9">
        <w:rPr>
          <w:lang w:val="en-US"/>
        </w:rPr>
        <w:t>The project will be in the form of a loan of $</w:t>
      </w:r>
      <w:r w:rsidR="008C7C75" w:rsidRPr="00136CB9">
        <w:rPr>
          <w:lang w:val="en-US"/>
        </w:rPr>
        <w:t>3</w:t>
      </w:r>
      <w:r w:rsidRPr="00136CB9">
        <w:rPr>
          <w:lang w:val="en-US"/>
        </w:rPr>
        <w:t>5 million</w:t>
      </w:r>
      <w:r w:rsidR="004A7483">
        <w:rPr>
          <w:lang w:val="en-US"/>
        </w:rPr>
        <w:t xml:space="preserve"> (US$ 17.5 million from IDB and US$ 17.5 million from the China Trust Fund)</w:t>
      </w:r>
      <w:r w:rsidRPr="00136CB9">
        <w:rPr>
          <w:lang w:val="en-US"/>
        </w:rPr>
        <w:t xml:space="preserve">, to </w:t>
      </w:r>
      <w:r w:rsidRPr="00136CB9">
        <w:rPr>
          <w:b/>
          <w:lang w:val="en-US"/>
        </w:rPr>
        <w:t xml:space="preserve">establish a guarantee mechanism to facilitate access to medium- and long-term financing for SMEs through the local </w:t>
      </w:r>
      <w:r w:rsidR="004F74BF">
        <w:rPr>
          <w:b/>
          <w:lang w:val="en-US"/>
        </w:rPr>
        <w:t>intermediary financial institutions (IFIs)</w:t>
      </w:r>
      <w:r w:rsidRPr="00136CB9">
        <w:rPr>
          <w:lang w:val="en-US"/>
        </w:rPr>
        <w:t>; the mechanism will be managed by the Central Bank of Barbados.</w:t>
      </w:r>
    </w:p>
    <w:p w:rsidR="00A6665E" w:rsidRPr="00136CB9" w:rsidRDefault="00A6665E" w:rsidP="00B27A08">
      <w:pPr>
        <w:pStyle w:val="Paragraph"/>
        <w:rPr>
          <w:lang w:val="en-US"/>
        </w:rPr>
        <w:sectPr w:rsidR="00A6665E" w:rsidRPr="00136CB9" w:rsidSect="00841516">
          <w:type w:val="continuous"/>
          <w:pgSz w:w="12240" w:h="15840"/>
          <w:pgMar w:top="1440" w:right="1440" w:bottom="1440" w:left="1440" w:header="720" w:footer="720" w:gutter="0"/>
          <w:cols w:space="720"/>
          <w:docGrid w:linePitch="360"/>
        </w:sectPr>
      </w:pPr>
    </w:p>
    <w:p w:rsidR="00281C90" w:rsidRPr="00136CB9" w:rsidRDefault="00281C90" w:rsidP="007D629D">
      <w:pPr>
        <w:pStyle w:val="Chapter"/>
      </w:pPr>
      <w:r w:rsidRPr="00136CB9">
        <w:lastRenderedPageBreak/>
        <w:t xml:space="preserve">Project Status and Compliance </w:t>
      </w:r>
    </w:p>
    <w:p w:rsidR="00281C90" w:rsidRPr="00136CB9" w:rsidRDefault="00281C90" w:rsidP="007D629D">
      <w:pPr>
        <w:pStyle w:val="Paragraph"/>
        <w:rPr>
          <w:lang w:val="en-US"/>
        </w:rPr>
      </w:pPr>
      <w:r w:rsidRPr="00136CB9">
        <w:rPr>
          <w:lang w:val="en-US"/>
        </w:rPr>
        <w:t xml:space="preserve">Based on Directive B.13 of the Environment and Safeguards Compliance Policy (OP-703), the Project is classified as a financial intermediary and as such is not categorized according to its potential environment and social (E&amp;S) impacts and risks.  </w:t>
      </w:r>
    </w:p>
    <w:p w:rsidR="00281C90" w:rsidRPr="00AB3F04" w:rsidRDefault="00A6665E" w:rsidP="004A7483">
      <w:pPr>
        <w:pStyle w:val="Paragraph"/>
      </w:pPr>
      <w:r w:rsidRPr="00136CB9">
        <w:rPr>
          <w:lang w:val="en-US"/>
        </w:rPr>
        <w:t>The Central Bank of Barbados</w:t>
      </w:r>
      <w:r w:rsidR="003750E0" w:rsidRPr="00136CB9">
        <w:rPr>
          <w:lang w:val="en-US"/>
        </w:rPr>
        <w:t xml:space="preserve"> </w:t>
      </w:r>
      <w:r w:rsidR="00281C90" w:rsidRPr="00136CB9">
        <w:rPr>
          <w:lang w:val="en-US"/>
        </w:rPr>
        <w:t xml:space="preserve">has confirmed </w:t>
      </w:r>
      <w:r w:rsidR="00485B7B" w:rsidRPr="00136CB9">
        <w:rPr>
          <w:lang w:val="en-US"/>
        </w:rPr>
        <w:t xml:space="preserve">to the Project team </w:t>
      </w:r>
      <w:r w:rsidR="00281C90" w:rsidRPr="00136CB9">
        <w:rPr>
          <w:lang w:val="en-US"/>
        </w:rPr>
        <w:t>that it is in compliance with Directive B.2 of IDB Environmental and Safeguards Compliance Policy</w:t>
      </w:r>
      <w:r w:rsidR="00504A8D" w:rsidRPr="00136CB9">
        <w:rPr>
          <w:lang w:val="en-US"/>
        </w:rPr>
        <w:t xml:space="preserve"> (country laws and regulations)</w:t>
      </w:r>
      <w:r w:rsidR="00281C90" w:rsidRPr="00136CB9">
        <w:rPr>
          <w:lang w:val="en-US"/>
        </w:rPr>
        <w:t>, complying with all applicable legal and regulatory environmental, social, health and safety, and labor (ESHS&amp;L) laws and regulations.</w:t>
      </w:r>
    </w:p>
    <w:p w:rsidR="001B2524" w:rsidRPr="00136CB9" w:rsidRDefault="009108DB" w:rsidP="00B27A08">
      <w:pPr>
        <w:pStyle w:val="Paragraph"/>
        <w:rPr>
          <w:lang w:val="en-US"/>
        </w:rPr>
      </w:pPr>
      <w:r w:rsidRPr="00136CB9">
        <w:rPr>
          <w:lang w:val="en-US"/>
        </w:rPr>
        <w:t xml:space="preserve">It is expected that the portfolio guaranteed by the facility will reflect the macroeconomic reality of the Country with a very heavy weight of the services sector (88% of GDP). </w:t>
      </w:r>
    </w:p>
    <w:tbl>
      <w:tblPr>
        <w:tblW w:w="6661" w:type="dxa"/>
        <w:jc w:val="center"/>
        <w:tblInd w:w="790" w:type="dxa"/>
        <w:tblCellMar>
          <w:left w:w="70" w:type="dxa"/>
          <w:right w:w="70" w:type="dxa"/>
        </w:tblCellMar>
        <w:tblLook w:val="04A0" w:firstRow="1" w:lastRow="0" w:firstColumn="1" w:lastColumn="0" w:noHBand="0" w:noVBand="1"/>
      </w:tblPr>
      <w:tblGrid>
        <w:gridCol w:w="5061"/>
        <w:gridCol w:w="1600"/>
      </w:tblGrid>
      <w:tr w:rsidR="001B2524" w:rsidRPr="001B2524" w:rsidTr="0034759F">
        <w:trPr>
          <w:trHeight w:val="315"/>
          <w:jc w:val="center"/>
        </w:trPr>
        <w:tc>
          <w:tcPr>
            <w:tcW w:w="50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2011</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 xml:space="preserve">Finance &amp; Business Services </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31.99%</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 xml:space="preserve">Government Services </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15.16%</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Hotels &amp; Restaurants</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14.38%</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 xml:space="preserve">Wholesale &amp; Retail Trade </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9.11%</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 xml:space="preserve">Transport, Storage &amp; Communications </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8.40%</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Manufacturing</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6.82%</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 xml:space="preserve">Construction </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5.16%</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Personal &amp; Other Services Incl. Private Education &amp; Health</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4.02%</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 xml:space="preserve">Electricity, Gas &amp; Water </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3.06%</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Agriculture</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1.48%</w:t>
            </w:r>
          </w:p>
        </w:tc>
      </w:tr>
      <w:tr w:rsidR="001B2524" w:rsidRPr="001B2524" w:rsidTr="0034759F">
        <w:trPr>
          <w:trHeight w:val="315"/>
          <w:jc w:val="center"/>
        </w:trPr>
        <w:tc>
          <w:tcPr>
            <w:tcW w:w="5061" w:type="dxa"/>
            <w:tcBorders>
              <w:top w:val="nil"/>
              <w:left w:val="single" w:sz="4" w:space="0" w:color="auto"/>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 xml:space="preserve">Mining and Quarrying </w:t>
            </w:r>
          </w:p>
        </w:tc>
        <w:tc>
          <w:tcPr>
            <w:tcW w:w="1600" w:type="dxa"/>
            <w:tcBorders>
              <w:top w:val="nil"/>
              <w:left w:val="nil"/>
              <w:bottom w:val="single" w:sz="4" w:space="0" w:color="auto"/>
              <w:right w:val="single" w:sz="4" w:space="0" w:color="auto"/>
            </w:tcBorders>
            <w:shd w:val="clear" w:color="auto" w:fill="auto"/>
            <w:noWrap/>
            <w:vAlign w:val="bottom"/>
            <w:hideMark/>
          </w:tcPr>
          <w:p w:rsidR="001B2524" w:rsidRPr="001B2524" w:rsidRDefault="001B2524" w:rsidP="001B2524">
            <w:pPr>
              <w:spacing w:after="0" w:line="240" w:lineRule="auto"/>
              <w:ind w:left="720"/>
              <w:jc w:val="right"/>
              <w:rPr>
                <w:rFonts w:ascii="Times New Roman" w:eastAsia="Times New Roman" w:hAnsi="Times New Roman" w:cs="Times New Roman"/>
                <w:color w:val="000000"/>
                <w:sz w:val="24"/>
                <w:szCs w:val="24"/>
                <w:lang w:eastAsia="es-ES"/>
              </w:rPr>
            </w:pPr>
            <w:r w:rsidRPr="001B2524">
              <w:rPr>
                <w:rFonts w:ascii="Times New Roman" w:eastAsia="Times New Roman" w:hAnsi="Times New Roman" w:cs="Times New Roman"/>
                <w:color w:val="000000"/>
                <w:sz w:val="24"/>
                <w:szCs w:val="24"/>
                <w:lang w:eastAsia="es-ES"/>
              </w:rPr>
              <w:t>0.43%</w:t>
            </w:r>
          </w:p>
        </w:tc>
      </w:tr>
    </w:tbl>
    <w:p w:rsidR="001B2524" w:rsidRPr="00136CB9" w:rsidRDefault="001B2524" w:rsidP="0034759F">
      <w:pPr>
        <w:pStyle w:val="Paragraph"/>
        <w:numPr>
          <w:ilvl w:val="0"/>
          <w:numId w:val="0"/>
        </w:numPr>
        <w:spacing w:before="0"/>
        <w:ind w:left="720"/>
        <w:jc w:val="center"/>
        <w:rPr>
          <w:i/>
          <w:lang w:val="en-US"/>
        </w:rPr>
      </w:pPr>
      <w:r w:rsidRPr="00136CB9">
        <w:rPr>
          <w:i/>
          <w:lang w:val="en-US"/>
        </w:rPr>
        <w:t>Source: Central Bank of Barbados</w:t>
      </w:r>
    </w:p>
    <w:p w:rsidR="001B2524" w:rsidRPr="00136CB9" w:rsidRDefault="009108DB" w:rsidP="00B27A08">
      <w:pPr>
        <w:pStyle w:val="Paragraph"/>
        <w:rPr>
          <w:lang w:val="en-US"/>
        </w:rPr>
      </w:pPr>
      <w:r w:rsidRPr="00136CB9">
        <w:rPr>
          <w:lang w:val="en-US"/>
        </w:rPr>
        <w:t xml:space="preserve">It is also expected that the average </w:t>
      </w:r>
      <w:r w:rsidR="00FF638E">
        <w:rPr>
          <w:lang w:val="en-US"/>
        </w:rPr>
        <w:t xml:space="preserve">value of the </w:t>
      </w:r>
      <w:r w:rsidRPr="00136CB9">
        <w:rPr>
          <w:lang w:val="en-US"/>
        </w:rPr>
        <w:t xml:space="preserve">guaranteed </w:t>
      </w:r>
      <w:r w:rsidR="004F74BF">
        <w:rPr>
          <w:lang w:val="en-US"/>
        </w:rPr>
        <w:t>sub-</w:t>
      </w:r>
      <w:r w:rsidRPr="00136CB9">
        <w:rPr>
          <w:lang w:val="en-US"/>
        </w:rPr>
        <w:t>loan</w:t>
      </w:r>
      <w:r w:rsidR="004F74BF">
        <w:rPr>
          <w:lang w:val="en-US"/>
        </w:rPr>
        <w:t>s</w:t>
      </w:r>
      <w:r w:rsidRPr="00136CB9">
        <w:rPr>
          <w:lang w:val="en-US"/>
        </w:rPr>
        <w:t xml:space="preserve"> </w:t>
      </w:r>
      <w:r w:rsidR="00FF638E">
        <w:rPr>
          <w:lang w:val="en-US"/>
        </w:rPr>
        <w:t xml:space="preserve">will </w:t>
      </w:r>
      <w:r w:rsidRPr="00136CB9">
        <w:rPr>
          <w:lang w:val="en-US"/>
        </w:rPr>
        <w:t>be below US$</w:t>
      </w:r>
      <w:r w:rsidR="00F825CB">
        <w:rPr>
          <w:lang w:val="en-US"/>
        </w:rPr>
        <w:t>200</w:t>
      </w:r>
      <w:r w:rsidRPr="00136CB9">
        <w:rPr>
          <w:lang w:val="en-US"/>
        </w:rPr>
        <w:t xml:space="preserve">,000. </w:t>
      </w:r>
    </w:p>
    <w:p w:rsidR="001B2524" w:rsidRPr="00136CB9" w:rsidRDefault="001B2524" w:rsidP="00B27A08">
      <w:pPr>
        <w:pStyle w:val="Paragraph"/>
        <w:rPr>
          <w:lang w:val="en-US"/>
        </w:rPr>
      </w:pPr>
      <w:r w:rsidRPr="00136CB9">
        <w:rPr>
          <w:lang w:val="en-US"/>
        </w:rPr>
        <w:t>No project</w:t>
      </w:r>
      <w:r w:rsidR="004A7483">
        <w:rPr>
          <w:lang w:val="en-US"/>
        </w:rPr>
        <w:t>s</w:t>
      </w:r>
      <w:r w:rsidRPr="00136CB9">
        <w:rPr>
          <w:lang w:val="en-US"/>
        </w:rPr>
        <w:t xml:space="preserve"> above US$1 million will be eligible to guaranteeing via the program</w:t>
      </w:r>
      <w:r w:rsidR="004F74BF">
        <w:rPr>
          <w:lang w:val="en-US"/>
        </w:rPr>
        <w:t>.</w:t>
      </w:r>
    </w:p>
    <w:p w:rsidR="007D629D" w:rsidRPr="00136CB9" w:rsidRDefault="009108DB" w:rsidP="00B27A08">
      <w:pPr>
        <w:pStyle w:val="Paragraph"/>
        <w:rPr>
          <w:lang w:val="en-US"/>
        </w:rPr>
      </w:pPr>
      <w:r w:rsidRPr="00136CB9">
        <w:rPr>
          <w:lang w:val="en-US"/>
        </w:rPr>
        <w:t>Overall</w:t>
      </w:r>
      <w:r w:rsidR="001B2524" w:rsidRPr="00136CB9">
        <w:rPr>
          <w:lang w:val="en-US"/>
        </w:rPr>
        <w:t>,</w:t>
      </w:r>
      <w:r w:rsidRPr="00136CB9">
        <w:rPr>
          <w:lang w:val="en-US"/>
        </w:rPr>
        <w:t xml:space="preserve"> it is expected that the guaranteed </w:t>
      </w:r>
      <w:r w:rsidR="00281C90" w:rsidRPr="00136CB9">
        <w:rPr>
          <w:lang w:val="en-US"/>
        </w:rPr>
        <w:t xml:space="preserve">portfolio present low to </w:t>
      </w:r>
      <w:r w:rsidR="00597221" w:rsidRPr="00136CB9">
        <w:rPr>
          <w:lang w:val="en-US"/>
        </w:rPr>
        <w:t>medium</w:t>
      </w:r>
      <w:r w:rsidR="00281C90" w:rsidRPr="00136CB9">
        <w:rPr>
          <w:lang w:val="en-US"/>
        </w:rPr>
        <w:t xml:space="preserve"> risk.  Based on </w:t>
      </w:r>
      <w:r w:rsidR="0032568E" w:rsidRPr="00136CB9">
        <w:rPr>
          <w:lang w:val="en-US"/>
        </w:rPr>
        <w:t xml:space="preserve">the current </w:t>
      </w:r>
      <w:r w:rsidRPr="00136CB9">
        <w:rPr>
          <w:lang w:val="en-US"/>
        </w:rPr>
        <w:t>analysis</w:t>
      </w:r>
      <w:r w:rsidR="00597221" w:rsidRPr="00136CB9">
        <w:rPr>
          <w:lang w:val="en-US"/>
        </w:rPr>
        <w:t xml:space="preserve"> as well as </w:t>
      </w:r>
      <w:r w:rsidR="00281C90" w:rsidRPr="00136CB9">
        <w:rPr>
          <w:lang w:val="en-US"/>
        </w:rPr>
        <w:t>the intended use o</w:t>
      </w:r>
      <w:r w:rsidR="0032568E" w:rsidRPr="00136CB9">
        <w:rPr>
          <w:lang w:val="en-US"/>
        </w:rPr>
        <w:t xml:space="preserve">f proceeds as further described, </w:t>
      </w:r>
      <w:r w:rsidR="00281C90" w:rsidRPr="00136CB9">
        <w:rPr>
          <w:lang w:val="en-US"/>
        </w:rPr>
        <w:t xml:space="preserve">this operation is classified as </w:t>
      </w:r>
      <w:r w:rsidR="00933470" w:rsidRPr="00136CB9">
        <w:rPr>
          <w:lang w:val="en-US"/>
        </w:rPr>
        <w:t xml:space="preserve">low </w:t>
      </w:r>
      <w:r w:rsidR="0032568E" w:rsidRPr="00136CB9">
        <w:rPr>
          <w:lang w:val="en-US"/>
        </w:rPr>
        <w:t>risk (FI-3</w:t>
      </w:r>
      <w:r w:rsidR="00281C90" w:rsidRPr="00136CB9">
        <w:rPr>
          <w:lang w:val="en-US"/>
        </w:rPr>
        <w:t>).</w:t>
      </w:r>
    </w:p>
    <w:p w:rsidR="007D629D" w:rsidRPr="00136CB9" w:rsidRDefault="007D629D" w:rsidP="007D629D">
      <w:pPr>
        <w:pStyle w:val="Paragraph"/>
        <w:numPr>
          <w:ilvl w:val="0"/>
          <w:numId w:val="0"/>
        </w:numPr>
        <w:rPr>
          <w:lang w:val="en-US"/>
        </w:rPr>
      </w:pPr>
    </w:p>
    <w:p w:rsidR="007D629D" w:rsidRPr="00136CB9" w:rsidRDefault="007D629D" w:rsidP="007D629D">
      <w:pPr>
        <w:pStyle w:val="Paragraph"/>
        <w:numPr>
          <w:ilvl w:val="0"/>
          <w:numId w:val="0"/>
        </w:numPr>
        <w:rPr>
          <w:lang w:val="en-US"/>
        </w:rPr>
        <w:sectPr w:rsidR="007D629D" w:rsidRPr="00136CB9" w:rsidSect="00841516">
          <w:type w:val="continuous"/>
          <w:pgSz w:w="12240" w:h="15840"/>
          <w:pgMar w:top="1440" w:right="1440" w:bottom="1440" w:left="1440" w:header="720" w:footer="720" w:gutter="0"/>
          <w:cols w:space="720"/>
          <w:docGrid w:linePitch="360"/>
        </w:sectPr>
      </w:pPr>
    </w:p>
    <w:p w:rsidR="00281C90" w:rsidRPr="00136CB9" w:rsidRDefault="00281C90" w:rsidP="00064013">
      <w:pPr>
        <w:pStyle w:val="Chapter"/>
        <w:spacing w:before="0"/>
      </w:pPr>
      <w:r w:rsidRPr="00136CB9">
        <w:lastRenderedPageBreak/>
        <w:t xml:space="preserve">Environmental and Social Risks and Impacts </w:t>
      </w:r>
    </w:p>
    <w:p w:rsidR="00BB4CA3" w:rsidRPr="00136CB9" w:rsidRDefault="00281C90" w:rsidP="007D629D">
      <w:pPr>
        <w:pStyle w:val="Paragraph"/>
        <w:rPr>
          <w:lang w:val="en-US"/>
        </w:rPr>
      </w:pPr>
      <w:r w:rsidRPr="00136CB9">
        <w:rPr>
          <w:lang w:val="en-US"/>
        </w:rPr>
        <w:t xml:space="preserve">The environmental, social, health and safety (ESHS) and labor impacts and risks associated with </w:t>
      </w:r>
      <w:r w:rsidR="008144B0" w:rsidRPr="00136CB9">
        <w:rPr>
          <w:lang w:val="en-US"/>
        </w:rPr>
        <w:t xml:space="preserve">guaranteed </w:t>
      </w:r>
      <w:r w:rsidRPr="00136CB9">
        <w:rPr>
          <w:lang w:val="en-US"/>
        </w:rPr>
        <w:t xml:space="preserve">sub-loans are likely to be low to </w:t>
      </w:r>
      <w:r w:rsidR="008D2822" w:rsidRPr="00136CB9">
        <w:rPr>
          <w:lang w:val="en-US"/>
        </w:rPr>
        <w:t>moderate</w:t>
      </w:r>
      <w:r w:rsidR="00794C25" w:rsidRPr="00136CB9">
        <w:rPr>
          <w:lang w:val="en-US"/>
        </w:rPr>
        <w:t>.</w:t>
      </w:r>
      <w:r w:rsidR="009108DB" w:rsidRPr="00136CB9">
        <w:rPr>
          <w:lang w:val="en-US"/>
        </w:rPr>
        <w:t xml:space="preserve"> As stated above it is expected that the guaranteed portfolio will mirror the country’s macroeconomic profile </w:t>
      </w:r>
      <w:r w:rsidR="009108DB" w:rsidRPr="00136CB9">
        <w:rPr>
          <w:lang w:val="en-US"/>
        </w:rPr>
        <w:lastRenderedPageBreak/>
        <w:t xml:space="preserve">with more than 80% of projects in the services industry and </w:t>
      </w:r>
      <w:r w:rsidR="00FF638E">
        <w:rPr>
          <w:lang w:val="en-US"/>
        </w:rPr>
        <w:t>the</w:t>
      </w:r>
      <w:r w:rsidR="00FF638E" w:rsidRPr="00136CB9">
        <w:rPr>
          <w:lang w:val="en-US"/>
        </w:rPr>
        <w:t xml:space="preserve"> </w:t>
      </w:r>
      <w:r w:rsidR="009108DB" w:rsidRPr="00136CB9">
        <w:rPr>
          <w:lang w:val="en-US"/>
        </w:rPr>
        <w:t xml:space="preserve">average </w:t>
      </w:r>
      <w:r w:rsidR="00FF638E">
        <w:rPr>
          <w:lang w:val="en-US"/>
        </w:rPr>
        <w:t xml:space="preserve">value </w:t>
      </w:r>
      <w:r w:rsidR="009108DB" w:rsidRPr="00136CB9">
        <w:rPr>
          <w:lang w:val="en-US"/>
        </w:rPr>
        <w:t xml:space="preserve">of </w:t>
      </w:r>
      <w:r w:rsidR="00FF638E">
        <w:rPr>
          <w:lang w:val="en-US"/>
        </w:rPr>
        <w:t xml:space="preserve">sub-loans </w:t>
      </w:r>
      <w:r w:rsidR="00034528">
        <w:rPr>
          <w:lang w:val="en-US"/>
        </w:rPr>
        <w:t>below US$200</w:t>
      </w:r>
      <w:r w:rsidR="009108DB" w:rsidRPr="00136CB9">
        <w:rPr>
          <w:lang w:val="en-US"/>
        </w:rPr>
        <w:t>,000.</w:t>
      </w:r>
      <w:r w:rsidR="00794C25" w:rsidRPr="00136CB9">
        <w:rPr>
          <w:lang w:val="en-US"/>
        </w:rPr>
        <w:t xml:space="preserve"> </w:t>
      </w:r>
      <w:r w:rsidR="009E70DD" w:rsidRPr="00136CB9">
        <w:rPr>
          <w:lang w:val="en-US"/>
        </w:rPr>
        <w:t xml:space="preserve">Furthermore, the sub-loans will be required to comply with the local legal requirements. </w:t>
      </w:r>
    </w:p>
    <w:p w:rsidR="0068680B" w:rsidRPr="00136CB9" w:rsidRDefault="0068680B" w:rsidP="0068680B">
      <w:pPr>
        <w:pStyle w:val="Paragraph"/>
        <w:rPr>
          <w:lang w:val="en-US"/>
        </w:rPr>
      </w:pPr>
      <w:r w:rsidRPr="00136CB9">
        <w:rPr>
          <w:lang w:val="en-US"/>
        </w:rPr>
        <w:t xml:space="preserve">Following </w:t>
      </w:r>
      <w:proofErr w:type="spellStart"/>
      <w:r w:rsidRPr="00136CB9">
        <w:rPr>
          <w:lang w:val="en-US"/>
        </w:rPr>
        <w:t>ESRNet</w:t>
      </w:r>
      <w:proofErr w:type="spellEnd"/>
      <w:r w:rsidRPr="00136CB9">
        <w:rPr>
          <w:lang w:val="en-US"/>
        </w:rPr>
        <w:t xml:space="preserve"> guidelines and based on the nature of the program, the project team evaluated the capacity of the program to comply with the Policy Environment and Safeguards Compliance Policy, in particular, Directive B.13 (GN 2208 -20 and OP-703). </w:t>
      </w:r>
    </w:p>
    <w:p w:rsidR="0068680B" w:rsidRPr="00136CB9" w:rsidRDefault="0068680B" w:rsidP="0068680B">
      <w:pPr>
        <w:pStyle w:val="Paragraph"/>
        <w:rPr>
          <w:lang w:val="en-US"/>
        </w:rPr>
      </w:pPr>
      <w:r w:rsidRPr="00136CB9">
        <w:rPr>
          <w:lang w:val="en-US"/>
        </w:rPr>
        <w:t xml:space="preserve">The Central Bank of Barbados, by its nature, and given its role as guarantor in the program, would not make ex-ante checks of </w:t>
      </w:r>
      <w:r w:rsidR="009E70DD" w:rsidRPr="00136CB9">
        <w:rPr>
          <w:lang w:val="en-US"/>
        </w:rPr>
        <w:t xml:space="preserve">the compliance of </w:t>
      </w:r>
      <w:r w:rsidRPr="00136CB9">
        <w:rPr>
          <w:lang w:val="en-US"/>
        </w:rPr>
        <w:t xml:space="preserve">each </w:t>
      </w:r>
      <w:r w:rsidR="008144B0" w:rsidRPr="00136CB9">
        <w:rPr>
          <w:lang w:val="en-US"/>
        </w:rPr>
        <w:t xml:space="preserve">guaranteed </w:t>
      </w:r>
      <w:r w:rsidR="009E70DD" w:rsidRPr="00136CB9">
        <w:rPr>
          <w:lang w:val="en-US"/>
        </w:rPr>
        <w:t>sub-loan with the local laws and regulation</w:t>
      </w:r>
      <w:r w:rsidRPr="00136CB9">
        <w:rPr>
          <w:lang w:val="en-US"/>
        </w:rPr>
        <w:t xml:space="preserve">, leaving </w:t>
      </w:r>
      <w:r w:rsidR="009E70DD" w:rsidRPr="00136CB9">
        <w:rPr>
          <w:lang w:val="en-US"/>
        </w:rPr>
        <w:t xml:space="preserve">this task to participating </w:t>
      </w:r>
      <w:r w:rsidR="00CF08A4" w:rsidRPr="00136CB9">
        <w:rPr>
          <w:lang w:val="en-US"/>
        </w:rPr>
        <w:t>Commercial B</w:t>
      </w:r>
      <w:r w:rsidR="009E70DD" w:rsidRPr="00136CB9">
        <w:rPr>
          <w:lang w:val="en-US"/>
        </w:rPr>
        <w:t xml:space="preserve">anks </w:t>
      </w:r>
      <w:r w:rsidRPr="00136CB9">
        <w:rPr>
          <w:lang w:val="en-US"/>
        </w:rPr>
        <w:t xml:space="preserve">under the terms of the current legislation. </w:t>
      </w:r>
    </w:p>
    <w:p w:rsidR="00281C90" w:rsidRPr="00136CB9" w:rsidRDefault="00281C90" w:rsidP="007D629D">
      <w:pPr>
        <w:pStyle w:val="Chapter"/>
      </w:pPr>
      <w:r w:rsidRPr="00136CB9">
        <w:t xml:space="preserve">Environmental and Social Management </w:t>
      </w:r>
    </w:p>
    <w:p w:rsidR="009E70DD" w:rsidRPr="00136CB9" w:rsidRDefault="008144B0" w:rsidP="00546BDC">
      <w:pPr>
        <w:pStyle w:val="Paragraph"/>
        <w:rPr>
          <w:lang w:val="en-US"/>
        </w:rPr>
      </w:pPr>
      <w:r w:rsidRPr="00136CB9">
        <w:rPr>
          <w:lang w:val="en-US"/>
        </w:rPr>
        <w:t>Environmental laws and regulations</w:t>
      </w:r>
      <w:r w:rsidR="00CF08A4" w:rsidRPr="00136CB9">
        <w:rPr>
          <w:rStyle w:val="FootnoteReference"/>
          <w:lang w:val="en-US"/>
        </w:rPr>
        <w:footnoteReference w:id="1"/>
      </w:r>
      <w:r w:rsidRPr="00136CB9">
        <w:rPr>
          <w:lang w:val="en-US"/>
        </w:rPr>
        <w:t xml:space="preserve">. </w:t>
      </w:r>
      <w:r w:rsidR="009E70DD" w:rsidRPr="00136CB9">
        <w:rPr>
          <w:lang w:val="en-US"/>
        </w:rPr>
        <w:t>Barbados has an Environmental Protection Department, which was established in 1971 and operates under the Ministry of Environment</w:t>
      </w:r>
      <w:r w:rsidR="00DB0104" w:rsidRPr="00136CB9">
        <w:rPr>
          <w:lang w:val="en-US"/>
        </w:rPr>
        <w:t xml:space="preserve"> and Drainage</w:t>
      </w:r>
      <w:r w:rsidR="009E70DD" w:rsidRPr="00136CB9">
        <w:rPr>
          <w:lang w:val="en-US"/>
        </w:rPr>
        <w:t>. The</w:t>
      </w:r>
      <w:r w:rsidRPr="00136CB9">
        <w:rPr>
          <w:lang w:val="en-US"/>
        </w:rPr>
        <w:t xml:space="preserve"> </w:t>
      </w:r>
      <w:r w:rsidR="009E70DD" w:rsidRPr="00136CB9">
        <w:rPr>
          <w:lang w:val="en-US"/>
        </w:rPr>
        <w:t>Department is the pollution prevention, sampling, monitoring and control department and is responsible for the monitoring and control of conditions likely to affect the quality of land, air and water and the general health and environmental well-being of the inhabitants of Barbados. Its functions are exercised throughout the entire island.</w:t>
      </w:r>
      <w:r w:rsidR="00546BDC" w:rsidRPr="00136CB9">
        <w:rPr>
          <w:lang w:val="en-US"/>
        </w:rPr>
        <w:t xml:space="preserve"> </w:t>
      </w:r>
      <w:r w:rsidR="009E70DD" w:rsidRPr="00136CB9">
        <w:rPr>
          <w:lang w:val="en-US"/>
        </w:rPr>
        <w:t xml:space="preserve">Environmental protection is covered within the Town and Country Planning Act (1985 TCPA), and the Coastal Zone Management Act (1998 CZM, updated recently with IDB support). </w:t>
      </w:r>
    </w:p>
    <w:p w:rsidR="009E70DD" w:rsidRPr="00136CB9" w:rsidRDefault="009E70DD" w:rsidP="009E70DD">
      <w:pPr>
        <w:pStyle w:val="Paragraph"/>
        <w:rPr>
          <w:lang w:val="en-US"/>
        </w:rPr>
      </w:pPr>
      <w:r w:rsidRPr="00136CB9">
        <w:rPr>
          <w:lang w:val="en-US"/>
        </w:rPr>
        <w:t xml:space="preserve">The TCPA is implemented by the Town and Country Development Planning Office (TCDPO), is the agency that oversees development in Barbados. </w:t>
      </w:r>
    </w:p>
    <w:p w:rsidR="009E70DD" w:rsidRPr="00136CB9" w:rsidRDefault="009E70DD" w:rsidP="009E70DD">
      <w:pPr>
        <w:pStyle w:val="Paragraph"/>
        <w:rPr>
          <w:lang w:val="en-US"/>
        </w:rPr>
      </w:pPr>
      <w:r w:rsidRPr="00136CB9">
        <w:rPr>
          <w:lang w:val="en-US"/>
        </w:rPr>
        <w:t xml:space="preserve">The Coastal Zone Management Unit (CZMU) performs a variety of coastal management functions to ensure the effective management of the coastal resources of Barbados. It stipulates policies, strategies and standards for the development and maintenance of structures in the coastal zone management areas, as well as the standards for an EIA for development activities that may affect coastal resources. The CZMU also establishes regulations for water quality in coastal and marine areas to affect the maintenance, rehabilitation and enhancement of coastal and marine habitats. </w:t>
      </w:r>
    </w:p>
    <w:p w:rsidR="009E70DD" w:rsidRPr="00136CB9" w:rsidRDefault="009E70DD" w:rsidP="009E70DD">
      <w:pPr>
        <w:pStyle w:val="Paragraph"/>
        <w:rPr>
          <w:lang w:val="en-US"/>
        </w:rPr>
      </w:pPr>
      <w:r w:rsidRPr="00136CB9">
        <w:rPr>
          <w:lang w:val="en-US"/>
        </w:rPr>
        <w:t>The G</w:t>
      </w:r>
      <w:r w:rsidR="00546BDC" w:rsidRPr="00136CB9">
        <w:rPr>
          <w:lang w:val="en-US"/>
        </w:rPr>
        <w:t xml:space="preserve">overnment of </w:t>
      </w:r>
      <w:r w:rsidRPr="00136CB9">
        <w:rPr>
          <w:lang w:val="en-US"/>
        </w:rPr>
        <w:t>B</w:t>
      </w:r>
      <w:r w:rsidR="00546BDC" w:rsidRPr="00136CB9">
        <w:rPr>
          <w:lang w:val="en-US"/>
        </w:rPr>
        <w:t>arbados</w:t>
      </w:r>
      <w:r w:rsidRPr="00136CB9">
        <w:rPr>
          <w:lang w:val="en-US"/>
        </w:rPr>
        <w:t xml:space="preserve"> is also establishing a National Disaster and Emergency Management System to ensure that disaster management policies and strategies become an essential part of the national development and planning process</w:t>
      </w:r>
      <w:r w:rsidR="00546BDC" w:rsidRPr="00136CB9">
        <w:rPr>
          <w:lang w:val="en-US"/>
        </w:rPr>
        <w:t>, complying then with the I</w:t>
      </w:r>
      <w:r w:rsidR="008144B0" w:rsidRPr="00136CB9">
        <w:rPr>
          <w:lang w:val="en-US"/>
        </w:rPr>
        <w:t xml:space="preserve">DB safeguard OP-704. </w:t>
      </w:r>
    </w:p>
    <w:p w:rsidR="009E70DD" w:rsidRPr="00136CB9" w:rsidRDefault="008144B0" w:rsidP="008144B0">
      <w:pPr>
        <w:pStyle w:val="Paragraph"/>
        <w:rPr>
          <w:lang w:val="en-US"/>
        </w:rPr>
      </w:pPr>
      <w:r w:rsidRPr="00136CB9">
        <w:rPr>
          <w:lang w:val="en-US"/>
        </w:rPr>
        <w:t xml:space="preserve">Other laws and regulations having an environmental impact are the Fisheries Act and the Tourism Development </w:t>
      </w:r>
      <w:del w:id="0" w:author="Daniel Fonseca" w:date="2014-11-10T11:06:00Z">
        <w:r w:rsidRPr="00136CB9" w:rsidDel="000E4B04">
          <w:rPr>
            <w:lang w:val="en-US"/>
          </w:rPr>
          <w:delText xml:space="preserve">Bill </w:delText>
        </w:r>
      </w:del>
      <w:ins w:id="1" w:author="Daniel Fonseca" w:date="2014-11-10T11:06:00Z">
        <w:r w:rsidR="000E4B04">
          <w:rPr>
            <w:lang w:val="en-US"/>
          </w:rPr>
          <w:t>A</w:t>
        </w:r>
        <w:bookmarkStart w:id="2" w:name="_GoBack"/>
        <w:bookmarkEnd w:id="2"/>
        <w:r w:rsidR="000E4B04">
          <w:rPr>
            <w:lang w:val="en-US"/>
          </w:rPr>
          <w:t>ct</w:t>
        </w:r>
        <w:r w:rsidR="000E4B04" w:rsidRPr="00136CB9">
          <w:rPr>
            <w:lang w:val="en-US"/>
          </w:rPr>
          <w:t xml:space="preserve"> </w:t>
        </w:r>
      </w:ins>
      <w:r w:rsidRPr="00136CB9">
        <w:rPr>
          <w:lang w:val="en-US"/>
        </w:rPr>
        <w:t>of 2002.</w:t>
      </w:r>
    </w:p>
    <w:p w:rsidR="008144B0" w:rsidRPr="00136CB9" w:rsidRDefault="008144B0" w:rsidP="009E70DD">
      <w:pPr>
        <w:pStyle w:val="Paragraph"/>
        <w:rPr>
          <w:lang w:val="en-US"/>
        </w:rPr>
      </w:pPr>
      <w:r w:rsidRPr="00136CB9">
        <w:rPr>
          <w:lang w:val="en-US"/>
        </w:rPr>
        <w:t>Barbados is Signatory of CITES, UN Convention on Biodiversity</w:t>
      </w:r>
    </w:p>
    <w:p w:rsidR="008144B0" w:rsidRPr="00136CB9" w:rsidRDefault="008144B0" w:rsidP="009E70DD">
      <w:pPr>
        <w:pStyle w:val="Paragraph"/>
        <w:rPr>
          <w:lang w:val="en-US"/>
        </w:rPr>
      </w:pPr>
      <w:r w:rsidRPr="00136CB9">
        <w:rPr>
          <w:lang w:val="en-US"/>
        </w:rPr>
        <w:t>The program potential environmental and social risks will be managed</w:t>
      </w:r>
    </w:p>
    <w:p w:rsidR="00281C90" w:rsidRPr="00136CB9" w:rsidRDefault="008144B0" w:rsidP="008144B0">
      <w:pPr>
        <w:pStyle w:val="subpar"/>
      </w:pPr>
      <w:r w:rsidRPr="00136CB9">
        <w:t>With the application of a</w:t>
      </w:r>
      <w:r w:rsidR="00D131F9">
        <w:t xml:space="preserve"> </w:t>
      </w:r>
      <w:r w:rsidRPr="00136CB9">
        <w:t>list of exclusion</w:t>
      </w:r>
      <w:r w:rsidR="00066737" w:rsidRPr="00136CB9">
        <w:t xml:space="preserve"> </w:t>
      </w:r>
    </w:p>
    <w:p w:rsidR="008144B0" w:rsidRPr="00136CB9" w:rsidRDefault="008144B0" w:rsidP="008144B0">
      <w:pPr>
        <w:pStyle w:val="subpar"/>
      </w:pPr>
      <w:r w:rsidRPr="00136CB9">
        <w:t>With requirements per guaranteed sub-loan defined in accordance with the guaranteed sub-loan size (see below)</w:t>
      </w:r>
    </w:p>
    <w:p w:rsidR="00DB70C4" w:rsidRPr="00136CB9" w:rsidRDefault="008144B0" w:rsidP="00B27A08">
      <w:pPr>
        <w:pStyle w:val="Paragraph"/>
        <w:rPr>
          <w:lang w:val="en-US"/>
        </w:rPr>
      </w:pPr>
      <w:r w:rsidRPr="00136CB9">
        <w:rPr>
          <w:lang w:val="en-US"/>
        </w:rPr>
        <w:t>The guarantee agreement between the Central Bank and the participating Commercial Bank will determine</w:t>
      </w:r>
      <w:r w:rsidR="00FF144A" w:rsidRPr="00136CB9">
        <w:rPr>
          <w:lang w:val="en-US"/>
        </w:rPr>
        <w:t xml:space="preserve"> that</w:t>
      </w:r>
      <w:r w:rsidRPr="00136CB9">
        <w:rPr>
          <w:lang w:val="en-US"/>
        </w:rPr>
        <w:t>,</w:t>
      </w:r>
      <w:r w:rsidR="00FF144A" w:rsidRPr="00136CB9">
        <w:rPr>
          <w:lang w:val="en-US"/>
        </w:rPr>
        <w:t xml:space="preserve"> if a given operation </w:t>
      </w:r>
      <w:r w:rsidR="008E6ED4" w:rsidRPr="00136CB9">
        <w:rPr>
          <w:lang w:val="en-US"/>
        </w:rPr>
        <w:t xml:space="preserve">results in </w:t>
      </w:r>
      <w:r w:rsidR="00FF144A" w:rsidRPr="00136CB9">
        <w:rPr>
          <w:lang w:val="en-US"/>
        </w:rPr>
        <w:t>environmental harm</w:t>
      </w:r>
      <w:r w:rsidR="009D6F92" w:rsidRPr="00136CB9">
        <w:rPr>
          <w:lang w:val="en-US"/>
        </w:rPr>
        <w:t xml:space="preserve"> or fall within the exclusion list</w:t>
      </w:r>
      <w:r w:rsidR="0009495C" w:rsidRPr="00136CB9">
        <w:rPr>
          <w:lang w:val="en-US"/>
        </w:rPr>
        <w:t xml:space="preserve">, the </w:t>
      </w:r>
      <w:r w:rsidR="005E0CA3" w:rsidRPr="00136CB9">
        <w:rPr>
          <w:lang w:val="en-US"/>
        </w:rPr>
        <w:t xml:space="preserve">participating Commercial Bank </w:t>
      </w:r>
      <w:r w:rsidR="0009495C" w:rsidRPr="00136CB9">
        <w:rPr>
          <w:lang w:val="en-US"/>
        </w:rPr>
        <w:t>should remedy the environmental d</w:t>
      </w:r>
      <w:r w:rsidR="006A2458" w:rsidRPr="00136CB9">
        <w:rPr>
          <w:lang w:val="en-US"/>
        </w:rPr>
        <w:t>amage</w:t>
      </w:r>
      <w:r w:rsidR="008E6ED4" w:rsidRPr="00136CB9">
        <w:rPr>
          <w:lang w:val="en-US"/>
        </w:rPr>
        <w:t xml:space="preserve"> in a specific timeframe</w:t>
      </w:r>
      <w:r w:rsidR="006A2458" w:rsidRPr="00136CB9">
        <w:rPr>
          <w:lang w:val="en-US"/>
        </w:rPr>
        <w:t xml:space="preserve">, </w:t>
      </w:r>
      <w:proofErr w:type="gramStart"/>
      <w:r w:rsidR="006A2458" w:rsidRPr="00136CB9">
        <w:rPr>
          <w:lang w:val="en-US"/>
        </w:rPr>
        <w:t>otherwise</w:t>
      </w:r>
      <w:proofErr w:type="gramEnd"/>
      <w:r w:rsidR="006A2458" w:rsidRPr="00136CB9">
        <w:rPr>
          <w:lang w:val="en-US"/>
        </w:rPr>
        <w:t xml:space="preserve"> </w:t>
      </w:r>
      <w:r w:rsidR="002F0638" w:rsidRPr="00136CB9">
        <w:rPr>
          <w:lang w:val="en-US"/>
        </w:rPr>
        <w:t xml:space="preserve">financing is cancelled.  </w:t>
      </w:r>
    </w:p>
    <w:p w:rsidR="00281C90" w:rsidRPr="00136CB9" w:rsidRDefault="00281C90" w:rsidP="00064013">
      <w:pPr>
        <w:pStyle w:val="Chapter"/>
      </w:pPr>
      <w:r w:rsidRPr="00136CB9">
        <w:t xml:space="preserve">Environmental and Social Requirements </w:t>
      </w:r>
    </w:p>
    <w:p w:rsidR="00281C90" w:rsidRPr="00136CB9" w:rsidRDefault="00281C90" w:rsidP="00064013">
      <w:pPr>
        <w:pStyle w:val="Paragraph"/>
        <w:rPr>
          <w:lang w:val="en-US"/>
        </w:rPr>
      </w:pPr>
      <w:r w:rsidRPr="00136CB9">
        <w:rPr>
          <w:lang w:val="en-US"/>
        </w:rPr>
        <w:t xml:space="preserve">For this Project, </w:t>
      </w:r>
      <w:r w:rsidR="00A769A4" w:rsidRPr="00136CB9">
        <w:rPr>
          <w:lang w:val="en-US"/>
        </w:rPr>
        <w:t xml:space="preserve">within the framework of eligibility requirements established for the sub-projects in agreement with IDB, </w:t>
      </w:r>
      <w:r w:rsidRPr="00136CB9">
        <w:rPr>
          <w:lang w:val="en-US"/>
        </w:rPr>
        <w:t xml:space="preserve">the Bank will require </w:t>
      </w:r>
      <w:r w:rsidR="0068680B" w:rsidRPr="00136CB9">
        <w:rPr>
          <w:lang w:val="en-US"/>
        </w:rPr>
        <w:t>the Central Bank</w:t>
      </w:r>
      <w:r w:rsidR="00053202" w:rsidRPr="00136CB9">
        <w:rPr>
          <w:lang w:val="en-US"/>
        </w:rPr>
        <w:t xml:space="preserve"> </w:t>
      </w:r>
      <w:r w:rsidR="00D43CF1" w:rsidRPr="00136CB9">
        <w:rPr>
          <w:lang w:val="en-US"/>
        </w:rPr>
        <w:t>to</w:t>
      </w:r>
      <w:r w:rsidRPr="00136CB9">
        <w:rPr>
          <w:lang w:val="en-US"/>
        </w:rPr>
        <w:t>:</w:t>
      </w:r>
    </w:p>
    <w:p w:rsidR="005E0CA3" w:rsidRPr="00136CB9" w:rsidRDefault="00FF638E" w:rsidP="00064013">
      <w:pPr>
        <w:pStyle w:val="subpar"/>
      </w:pPr>
      <w:r>
        <w:t>C</w:t>
      </w:r>
      <w:r w:rsidRPr="00156E20">
        <w:t>omply with all applicable</w:t>
      </w:r>
      <w:r>
        <w:t xml:space="preserve"> Barbadian </w:t>
      </w:r>
      <w:r w:rsidR="004F74BF">
        <w:t>ESHS</w:t>
      </w:r>
      <w:r w:rsidRPr="00156E20">
        <w:t>, and labor regulatory requirements</w:t>
      </w:r>
      <w:r w:rsidR="005E0CA3" w:rsidRPr="00136CB9">
        <w:t>.</w:t>
      </w:r>
    </w:p>
    <w:p w:rsidR="005E0CA3" w:rsidRPr="00136CB9" w:rsidRDefault="004F74BF" w:rsidP="00064013">
      <w:pPr>
        <w:pStyle w:val="subpar"/>
      </w:pPr>
      <w:r>
        <w:t xml:space="preserve">Along with the </w:t>
      </w:r>
      <w:r w:rsidR="005E0CA3" w:rsidRPr="00136CB9">
        <w:t xml:space="preserve">guarantee agreement with the participating </w:t>
      </w:r>
      <w:r>
        <w:t>IFIs</w:t>
      </w:r>
      <w:r w:rsidR="00FF638E">
        <w:t xml:space="preserve">, </w:t>
      </w:r>
      <w:r w:rsidR="005E0CA3" w:rsidRPr="00136CB9">
        <w:t>confirm</w:t>
      </w:r>
      <w:r w:rsidR="00FF638E">
        <w:t xml:space="preserve"> in the form of an affidavit that</w:t>
      </w:r>
      <w:r w:rsidR="005E0CA3" w:rsidRPr="00136CB9">
        <w:t xml:space="preserve"> (</w:t>
      </w:r>
      <w:proofErr w:type="spellStart"/>
      <w:r w:rsidR="005E0CA3" w:rsidRPr="00136CB9">
        <w:t>i</w:t>
      </w:r>
      <w:proofErr w:type="spellEnd"/>
      <w:r w:rsidR="005E0CA3" w:rsidRPr="00136CB9">
        <w:t xml:space="preserve">) </w:t>
      </w:r>
      <w:r w:rsidR="00857D79">
        <w:t>the sub-loan</w:t>
      </w:r>
      <w:r w:rsidR="00857D79" w:rsidRPr="00136CB9">
        <w:t xml:space="preserve"> </w:t>
      </w:r>
      <w:r w:rsidR="00FF638E">
        <w:t>complies with</w:t>
      </w:r>
      <w:r w:rsidR="005E0CA3" w:rsidRPr="00136CB9">
        <w:t xml:space="preserve"> ESHS and labor regulatory requirements, and with the Fundamental Principles of the Rights at Work</w:t>
      </w:r>
      <w:r w:rsidR="00546BDC" w:rsidRPr="00136CB9">
        <w:t xml:space="preserve"> and (ii)</w:t>
      </w:r>
      <w:r w:rsidR="00FF638E">
        <w:t xml:space="preserve"> that</w:t>
      </w:r>
      <w:r w:rsidR="00546BDC" w:rsidRPr="00136CB9">
        <w:t xml:space="preserve"> </w:t>
      </w:r>
      <w:r w:rsidR="00857D79">
        <w:t xml:space="preserve">the IFI </w:t>
      </w:r>
      <w:r w:rsidR="005E0CA3" w:rsidRPr="00136CB9">
        <w:t>applies a fair and equitable credit analysis and approval process for potential and eligible beneficiaries.</w:t>
      </w:r>
    </w:p>
    <w:p w:rsidR="00684CA3" w:rsidRPr="00136CB9" w:rsidRDefault="00684CA3" w:rsidP="005E0CA3">
      <w:pPr>
        <w:pStyle w:val="subpar"/>
      </w:pPr>
      <w:r w:rsidRPr="00136CB9">
        <w:t>Integrate the IDB exclusion</w:t>
      </w:r>
      <w:r w:rsidR="00A769A4" w:rsidRPr="00136CB9">
        <w:t xml:space="preserve">s </w:t>
      </w:r>
      <w:r w:rsidR="00264CB9">
        <w:t xml:space="preserve">list </w:t>
      </w:r>
      <w:r w:rsidR="00A769A4" w:rsidRPr="00136CB9">
        <w:t>(see Annex II)</w:t>
      </w:r>
      <w:r w:rsidR="00290C82" w:rsidRPr="00136CB9">
        <w:t xml:space="preserve"> </w:t>
      </w:r>
      <w:r w:rsidRPr="00136CB9">
        <w:t xml:space="preserve">in the </w:t>
      </w:r>
      <w:r w:rsidR="00264CB9">
        <w:t>sub-</w:t>
      </w:r>
      <w:r w:rsidRPr="00136CB9">
        <w:t xml:space="preserve">project approval process. </w:t>
      </w:r>
    </w:p>
    <w:p w:rsidR="00DB70C4" w:rsidRPr="00136CB9" w:rsidRDefault="003C0F45" w:rsidP="00064013">
      <w:pPr>
        <w:pStyle w:val="subpar"/>
      </w:pPr>
      <w:r w:rsidRPr="00136CB9">
        <w:t xml:space="preserve">Require an </w:t>
      </w:r>
      <w:r w:rsidR="005E0CA3" w:rsidRPr="00136CB9">
        <w:t xml:space="preserve">affidavit </w:t>
      </w:r>
      <w:r w:rsidR="00332242" w:rsidRPr="00136CB9">
        <w:t xml:space="preserve">(see Annex I) </w:t>
      </w:r>
      <w:r w:rsidR="005E0CA3" w:rsidRPr="00136CB9">
        <w:t xml:space="preserve">from the participating Commercial Bank </w:t>
      </w:r>
      <w:r w:rsidR="00DB70C4" w:rsidRPr="00136CB9">
        <w:t>for operations above USD</w:t>
      </w:r>
      <w:r w:rsidR="00D131F9">
        <w:t>50</w:t>
      </w:r>
      <w:r w:rsidR="00DB70C4" w:rsidRPr="00136CB9">
        <w:t>0</w:t>
      </w:r>
      <w:r w:rsidRPr="00136CB9">
        <w:t>,000</w:t>
      </w:r>
      <w:r w:rsidR="00B760AC">
        <w:t>, confirming that sub-borrowers are in possession of necessary operating and ESHS permits</w:t>
      </w:r>
      <w:r w:rsidR="009A4CA9" w:rsidRPr="00136CB9">
        <w:t>.</w:t>
      </w:r>
    </w:p>
    <w:p w:rsidR="00684CA3" w:rsidRPr="00136CB9" w:rsidRDefault="00684CA3" w:rsidP="00495962">
      <w:pPr>
        <w:pStyle w:val="Paragraph"/>
        <w:rPr>
          <w:lang w:val="en-US"/>
        </w:rPr>
      </w:pPr>
      <w:r w:rsidRPr="00136CB9">
        <w:rPr>
          <w:lang w:val="en-US"/>
        </w:rPr>
        <w:t xml:space="preserve">Present an Annual Environmental and Social Compliance Report (ESCR) with information on </w:t>
      </w:r>
      <w:r w:rsidR="00495962" w:rsidRPr="00136CB9">
        <w:rPr>
          <w:lang w:val="en-US"/>
        </w:rPr>
        <w:t>the guaranteed</w:t>
      </w:r>
      <w:r w:rsidRPr="00136CB9">
        <w:rPr>
          <w:lang w:val="en-US"/>
        </w:rPr>
        <w:t xml:space="preserve"> portfolio</w:t>
      </w:r>
      <w:r w:rsidR="00F50DE4" w:rsidRPr="00136CB9">
        <w:rPr>
          <w:lang w:val="en-US"/>
        </w:rPr>
        <w:t xml:space="preserve"> </w:t>
      </w:r>
      <w:r w:rsidRPr="00136CB9">
        <w:rPr>
          <w:lang w:val="en-US"/>
        </w:rPr>
        <w:t>and any particular risk issues identified during screening, mitigation measures agreed with clients as well as compliance status.</w:t>
      </w:r>
    </w:p>
    <w:p w:rsidR="00290C82" w:rsidRPr="00136CB9" w:rsidRDefault="00281C90" w:rsidP="00064013">
      <w:pPr>
        <w:pStyle w:val="Paragraph"/>
        <w:rPr>
          <w:lang w:val="en-US"/>
        </w:rPr>
      </w:pPr>
      <w:r w:rsidRPr="00136CB9">
        <w:rPr>
          <w:lang w:val="en-US"/>
        </w:rPr>
        <w:t>The IDB will supervise the ESHS and labor aspects related to the use of the proceeds of the IDB loan, as necessary either by an IDB in-house specialist or with external consultants</w:t>
      </w:r>
      <w:r w:rsidR="006C74AA" w:rsidRPr="00136CB9">
        <w:rPr>
          <w:lang w:val="en-US"/>
        </w:rPr>
        <w:t>, hired by the IDB.</w:t>
      </w:r>
      <w:r w:rsidR="001C4EB1" w:rsidRPr="00136CB9">
        <w:rPr>
          <w:lang w:val="en-US"/>
        </w:rPr>
        <w:t xml:space="preserve"> </w:t>
      </w:r>
      <w:r w:rsidRPr="00136CB9">
        <w:rPr>
          <w:lang w:val="en-US"/>
        </w:rPr>
        <w:t xml:space="preserve"> To this end, </w:t>
      </w:r>
      <w:r w:rsidR="00495962" w:rsidRPr="00136CB9">
        <w:rPr>
          <w:lang w:val="en-US"/>
        </w:rPr>
        <w:t>the Central Bank</w:t>
      </w:r>
      <w:r w:rsidRPr="00136CB9">
        <w:rPr>
          <w:lang w:val="en-US"/>
        </w:rPr>
        <w:t xml:space="preserve"> will provide and facilitate access by IDB to all relevant documentation, personnel and </w:t>
      </w:r>
      <w:r w:rsidR="00495962" w:rsidRPr="00136CB9">
        <w:rPr>
          <w:lang w:val="en-US"/>
        </w:rPr>
        <w:t xml:space="preserve">guaranteed </w:t>
      </w:r>
      <w:r w:rsidRPr="00136CB9">
        <w:rPr>
          <w:lang w:val="en-US"/>
        </w:rPr>
        <w:t>sub-</w:t>
      </w:r>
      <w:r w:rsidR="00495962" w:rsidRPr="00136CB9">
        <w:rPr>
          <w:lang w:val="en-US"/>
        </w:rPr>
        <w:t>loans</w:t>
      </w:r>
      <w:r w:rsidRPr="00136CB9">
        <w:rPr>
          <w:lang w:val="en-US"/>
        </w:rPr>
        <w:t xml:space="preserve"> facilities. </w:t>
      </w:r>
    </w:p>
    <w:p w:rsidR="00A604AB" w:rsidRPr="00136CB9" w:rsidRDefault="00290C82" w:rsidP="00064013">
      <w:pPr>
        <w:pStyle w:val="Paragraph"/>
        <w:rPr>
          <w:lang w:val="en-US"/>
        </w:rPr>
      </w:pPr>
      <w:r w:rsidRPr="00136CB9">
        <w:rPr>
          <w:lang w:val="en-US"/>
        </w:rPr>
        <w:t xml:space="preserve">If necessary, IDB and </w:t>
      </w:r>
      <w:r w:rsidR="00495962" w:rsidRPr="00136CB9">
        <w:rPr>
          <w:lang w:val="en-US"/>
        </w:rPr>
        <w:t>the Central Bank</w:t>
      </w:r>
      <w:r w:rsidRPr="00136CB9">
        <w:rPr>
          <w:lang w:val="en-US"/>
        </w:rPr>
        <w:t xml:space="preserve"> will agree on corrective actions or measures necessary to address impacts and risks and/or to enhance their management. </w:t>
      </w:r>
    </w:p>
    <w:p w:rsidR="001C4EB1" w:rsidRPr="00136CB9" w:rsidRDefault="00CB4A40" w:rsidP="00495962">
      <w:pPr>
        <w:rPr>
          <w:rFonts w:ascii="Times New Roman" w:hAnsi="Times New Roman" w:cs="Times New Roman"/>
          <w:b/>
          <w:sz w:val="24"/>
          <w:szCs w:val="24"/>
        </w:rPr>
      </w:pPr>
      <w:r w:rsidRPr="00136CB9">
        <w:br w:type="page"/>
      </w:r>
    </w:p>
    <w:p w:rsidR="001C4EB1" w:rsidRPr="00136CB9" w:rsidRDefault="00EB5FD8" w:rsidP="00EB5FD8">
      <w:pPr>
        <w:spacing w:after="0"/>
        <w:jc w:val="center"/>
        <w:rPr>
          <w:rFonts w:ascii="Times New Roman" w:hAnsi="Times New Roman" w:cs="Times New Roman"/>
          <w:b/>
          <w:sz w:val="24"/>
          <w:szCs w:val="24"/>
        </w:rPr>
      </w:pPr>
      <w:r w:rsidRPr="00136CB9">
        <w:rPr>
          <w:rFonts w:ascii="Times New Roman" w:hAnsi="Times New Roman" w:cs="Times New Roman"/>
          <w:b/>
          <w:sz w:val="24"/>
          <w:szCs w:val="24"/>
        </w:rPr>
        <w:t>ANNEX I</w:t>
      </w:r>
    </w:p>
    <w:p w:rsidR="00EB5FD8" w:rsidRPr="00136CB9" w:rsidRDefault="00EB5FD8" w:rsidP="003E081D">
      <w:pPr>
        <w:spacing w:after="0"/>
        <w:jc w:val="right"/>
        <w:rPr>
          <w:rFonts w:ascii="Times New Roman" w:hAnsi="Times New Roman" w:cs="Times New Roman"/>
          <w:b/>
          <w:sz w:val="24"/>
          <w:szCs w:val="24"/>
        </w:rPr>
      </w:pPr>
    </w:p>
    <w:p w:rsidR="008F5506" w:rsidRPr="00136CB9" w:rsidRDefault="008F5506" w:rsidP="008F5506">
      <w:pPr>
        <w:autoSpaceDE w:val="0"/>
        <w:autoSpaceDN w:val="0"/>
        <w:spacing w:after="240"/>
        <w:jc w:val="center"/>
        <w:rPr>
          <w:rFonts w:ascii="Times New Roman" w:hAnsi="Times New Roman"/>
          <w:lang w:eastAsia="zh-CN"/>
        </w:rPr>
      </w:pPr>
      <w:r w:rsidRPr="00136CB9">
        <w:rPr>
          <w:rFonts w:ascii="Times New Roman" w:hAnsi="Times New Roman"/>
          <w:b/>
          <w:bCs/>
          <w:lang w:eastAsia="zh-CN"/>
        </w:rPr>
        <w:t>DRAFT</w:t>
      </w:r>
      <w:r w:rsidR="005B2665" w:rsidRPr="00136CB9">
        <w:rPr>
          <w:rFonts w:ascii="Times New Roman" w:hAnsi="Times New Roman"/>
          <w:b/>
          <w:bCs/>
          <w:lang w:eastAsia="zh-CN"/>
        </w:rPr>
        <w:t xml:space="preserve"> - </w:t>
      </w:r>
      <w:r w:rsidRPr="00136CB9">
        <w:rPr>
          <w:rFonts w:ascii="Times New Roman" w:hAnsi="Times New Roman"/>
          <w:b/>
          <w:bCs/>
          <w:u w:val="single"/>
          <w:lang w:eastAsia="zh-CN"/>
        </w:rPr>
        <w:t>Form of Borrower’s Certificate Regarding Environmental and Social Compliance</w:t>
      </w:r>
      <w:r w:rsidR="00D131F9">
        <w:rPr>
          <w:rFonts w:ascii="Times New Roman" w:hAnsi="Times New Roman"/>
          <w:b/>
          <w:bCs/>
          <w:u w:val="single"/>
          <w:lang w:eastAsia="zh-CN"/>
        </w:rPr>
        <w:t xml:space="preserve"> (in case of operations above US$500,000)</w:t>
      </w:r>
    </w:p>
    <w:p w:rsidR="008F5506" w:rsidRPr="00136CB9" w:rsidRDefault="008F5506" w:rsidP="008F5506">
      <w:pPr>
        <w:jc w:val="both"/>
        <w:rPr>
          <w:rFonts w:ascii="Times New Roman" w:hAnsi="Times New Roman"/>
          <w:i/>
          <w:iCs/>
          <w:color w:val="000000"/>
          <w:lang w:eastAsia="zh-CN"/>
        </w:rPr>
      </w:pPr>
      <w:r w:rsidRPr="00136CB9">
        <w:rPr>
          <w:rFonts w:ascii="Times New Roman" w:hAnsi="Times New Roman"/>
          <w:i/>
          <w:iCs/>
          <w:color w:val="000000"/>
          <w:lang w:eastAsia="zh-CN"/>
        </w:rPr>
        <w:t>[Date]</w:t>
      </w: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Mr</w:t>
      </w:r>
      <w:proofErr w:type="gramStart"/>
      <w:r w:rsidRPr="00136CB9">
        <w:rPr>
          <w:rFonts w:ascii="Times New Roman" w:hAnsi="Times New Roman"/>
          <w:color w:val="000000"/>
          <w:lang w:eastAsia="zh-CN"/>
        </w:rPr>
        <w:t>./</w:t>
      </w:r>
      <w:proofErr w:type="gramEnd"/>
      <w:r w:rsidRPr="00136CB9">
        <w:rPr>
          <w:rFonts w:ascii="Times New Roman" w:hAnsi="Times New Roman"/>
          <w:color w:val="000000"/>
          <w:lang w:eastAsia="zh-CN"/>
        </w:rPr>
        <w:t>Ms. ______________________</w:t>
      </w: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Central Bank of Barbados</w:t>
      </w:r>
    </w:p>
    <w:p w:rsidR="008F5506" w:rsidRPr="00136CB9" w:rsidRDefault="008F5506" w:rsidP="008F5506">
      <w:pPr>
        <w:jc w:val="both"/>
        <w:rPr>
          <w:rFonts w:ascii="Times New Roman" w:hAnsi="Times New Roman"/>
          <w:i/>
          <w:iCs/>
          <w:color w:val="000000"/>
          <w:lang w:eastAsia="zh-CN"/>
        </w:rPr>
      </w:pPr>
      <w:r w:rsidRPr="00136CB9">
        <w:rPr>
          <w:rFonts w:ascii="Times New Roman" w:hAnsi="Times New Roman"/>
          <w:color w:val="000000"/>
          <w:lang w:eastAsia="zh-CN"/>
        </w:rPr>
        <w:t>[</w:t>
      </w:r>
      <w:r w:rsidRPr="00136CB9">
        <w:rPr>
          <w:rFonts w:ascii="Times New Roman" w:hAnsi="Times New Roman"/>
          <w:i/>
          <w:iCs/>
          <w:color w:val="000000"/>
          <w:lang w:eastAsia="zh-CN"/>
        </w:rPr>
        <w:t>Address]</w:t>
      </w:r>
    </w:p>
    <w:p w:rsidR="008F5506" w:rsidRPr="00136CB9" w:rsidRDefault="008F5506" w:rsidP="008F5506">
      <w:pPr>
        <w:jc w:val="both"/>
        <w:rPr>
          <w:rFonts w:ascii="Times New Roman" w:hAnsi="Times New Roman"/>
          <w:i/>
          <w:iCs/>
          <w:color w:val="000000"/>
          <w:lang w:eastAsia="zh-CN"/>
        </w:rPr>
      </w:pP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Dear Sirs:</w:t>
      </w: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 xml:space="preserve">Reference is made to the </w:t>
      </w:r>
      <w:r w:rsidRPr="00136CB9">
        <w:rPr>
          <w:rFonts w:ascii="Times New Roman" w:hAnsi="Times New Roman"/>
          <w:color w:val="000000"/>
        </w:rPr>
        <w:t>guarantee agreement dated as of [_____________], 2014 (</w:t>
      </w:r>
      <w:r w:rsidRPr="00136CB9">
        <w:rPr>
          <w:rFonts w:ascii="Times New Roman" w:hAnsi="Times New Roman"/>
          <w:b/>
          <w:bCs/>
          <w:i/>
          <w:iCs/>
          <w:color w:val="000000"/>
        </w:rPr>
        <w:t>Guarantee Agreement</w:t>
      </w:r>
      <w:r w:rsidRPr="00136CB9">
        <w:rPr>
          <w:rFonts w:ascii="Times New Roman" w:hAnsi="Times New Roman"/>
          <w:color w:val="000000"/>
        </w:rPr>
        <w:t xml:space="preserve">) among, </w:t>
      </w:r>
      <w:proofErr w:type="spellStart"/>
      <w:r w:rsidRPr="00136CB9">
        <w:rPr>
          <w:rFonts w:ascii="Times New Roman" w:hAnsi="Times New Roman"/>
          <w:color w:val="000000"/>
        </w:rPr>
        <w:t>xxxxx</w:t>
      </w:r>
      <w:proofErr w:type="spellEnd"/>
      <w:r w:rsidRPr="00136CB9">
        <w:rPr>
          <w:rFonts w:ascii="Times New Roman" w:hAnsi="Times New Roman"/>
          <w:color w:val="000000"/>
        </w:rPr>
        <w:t xml:space="preserve"> organized under the laws of Barbados (the </w:t>
      </w:r>
      <w:r w:rsidRPr="00136CB9">
        <w:rPr>
          <w:rFonts w:ascii="Times New Roman" w:hAnsi="Times New Roman"/>
          <w:b/>
          <w:bCs/>
          <w:i/>
          <w:iCs/>
          <w:color w:val="000000"/>
        </w:rPr>
        <w:t>Borrower</w:t>
      </w:r>
      <w:r w:rsidRPr="00136CB9">
        <w:rPr>
          <w:rFonts w:ascii="Times New Roman" w:hAnsi="Times New Roman"/>
          <w:color w:val="000000"/>
        </w:rPr>
        <w:t xml:space="preserve">), and the Central Bank of Barbados as the </w:t>
      </w:r>
      <w:bookmarkStart w:id="3" w:name="El231O"/>
      <w:r w:rsidRPr="00136CB9">
        <w:rPr>
          <w:rFonts w:ascii="Times New Roman" w:hAnsi="Times New Roman"/>
          <w:b/>
          <w:bCs/>
          <w:i/>
          <w:iCs/>
          <w:color w:val="000000"/>
        </w:rPr>
        <w:t>Lender</w:t>
      </w:r>
      <w:bookmarkEnd w:id="3"/>
      <w:r w:rsidRPr="00136CB9">
        <w:rPr>
          <w:rFonts w:ascii="Times New Roman" w:hAnsi="Times New Roman"/>
          <w:color w:val="000000"/>
          <w:lang w:eastAsia="zh-CN"/>
        </w:rPr>
        <w:t>. With respect to the Environmental and Social Requirements of said Guarantee Agreement:</w:t>
      </w: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The Borrower is in compliance with all applicable laws relating to environmental or social matters</w:t>
      </w:r>
      <w:proofErr w:type="gramStart"/>
      <w:r w:rsidRPr="00136CB9">
        <w:rPr>
          <w:rFonts w:ascii="Times New Roman" w:hAnsi="Times New Roman"/>
          <w:color w:val="000000"/>
          <w:lang w:eastAsia="zh-CN"/>
        </w:rPr>
        <w:t>][</w:t>
      </w:r>
      <w:proofErr w:type="gramEnd"/>
      <w:r w:rsidRPr="00136CB9">
        <w:rPr>
          <w:rFonts w:ascii="Times New Roman" w:hAnsi="Times New Roman"/>
          <w:color w:val="000000"/>
          <w:lang w:eastAsia="zh-CN"/>
        </w:rPr>
        <w:t xml:space="preserve">Environmental or Social Matters] having taken all reasonable measures in good faith to achieve such compliance. </w:t>
      </w:r>
      <w:r w:rsidRPr="00136CB9">
        <w:rPr>
          <w:rFonts w:ascii="Times New Roman" w:hAnsi="Times New Roman"/>
          <w:i/>
          <w:iCs/>
          <w:color w:val="000000"/>
          <w:lang w:eastAsia="zh-CN"/>
        </w:rPr>
        <w:t>[Note: Include in this model the capitalized text if a separate definition of “Environmental or Social Matters” is to be included]</w:t>
      </w: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The Borrower is in compliance with the Environmental and Social Requirements, or if not so incompliance, is diligently implementing a Corrective Action Plan.</w:t>
      </w: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Except as specifically set forth herein, to the best of the Borrower’s knowledge after due inquiry, each Sub-Borrower and Sub-Loan is in compliance with the respective Environmental and Social Requirements, or if not so in compliance is diligently implementing a Corrective Action Plan agreed with the Borrower.</w:t>
      </w: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 xml:space="preserve">There </w:t>
      </w:r>
      <w:proofErr w:type="gramStart"/>
      <w:r w:rsidRPr="00136CB9">
        <w:rPr>
          <w:rFonts w:ascii="Times New Roman" w:hAnsi="Times New Roman"/>
          <w:color w:val="000000"/>
          <w:lang w:eastAsia="zh-CN"/>
        </w:rPr>
        <w:t>are</w:t>
      </w:r>
      <w:proofErr w:type="gramEnd"/>
      <w:r w:rsidRPr="00136CB9">
        <w:rPr>
          <w:rFonts w:ascii="Times New Roman" w:hAnsi="Times New Roman"/>
          <w:color w:val="000000"/>
          <w:lang w:eastAsia="zh-CN"/>
        </w:rPr>
        <w:t xml:space="preserve"> no pending or, to the best of the Borrower’s knowledge, thr</w:t>
      </w:r>
      <w:r w:rsidR="00D57829" w:rsidRPr="00136CB9">
        <w:rPr>
          <w:rFonts w:ascii="Times New Roman" w:hAnsi="Times New Roman"/>
          <w:color w:val="000000"/>
          <w:lang w:eastAsia="zh-CN"/>
        </w:rPr>
        <w:t xml:space="preserve">eatened claims with respect to </w:t>
      </w:r>
      <w:r w:rsidRPr="00136CB9">
        <w:rPr>
          <w:rFonts w:ascii="Times New Roman" w:hAnsi="Times New Roman"/>
          <w:color w:val="000000"/>
          <w:lang w:eastAsia="zh-CN"/>
        </w:rPr>
        <w:t>environmental or social matters</w:t>
      </w:r>
      <w:r w:rsidR="00D57829" w:rsidRPr="00136CB9">
        <w:rPr>
          <w:rFonts w:ascii="Times New Roman" w:hAnsi="Times New Roman"/>
          <w:color w:val="000000"/>
          <w:lang w:eastAsia="zh-CN"/>
        </w:rPr>
        <w:t xml:space="preserve"> </w:t>
      </w:r>
      <w:r w:rsidRPr="00136CB9">
        <w:rPr>
          <w:rFonts w:ascii="Times New Roman" w:hAnsi="Times New Roman"/>
          <w:color w:val="000000"/>
          <w:lang w:eastAsia="zh-CN"/>
        </w:rPr>
        <w:t>related to the Borrower or, to the best of the Borrower’s knowledge, any Sub-Borrower or Sub-Loan.</w:t>
      </w: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Unless specifically disclosed herein, there are no existing adverse ri</w:t>
      </w:r>
      <w:r w:rsidR="00D57829" w:rsidRPr="00136CB9">
        <w:rPr>
          <w:rFonts w:ascii="Times New Roman" w:hAnsi="Times New Roman"/>
          <w:color w:val="000000"/>
          <w:lang w:eastAsia="zh-CN"/>
        </w:rPr>
        <w:t xml:space="preserve">sks or impacts with respect to </w:t>
      </w:r>
      <w:r w:rsidRPr="00136CB9">
        <w:rPr>
          <w:rFonts w:ascii="Times New Roman" w:hAnsi="Times New Roman"/>
          <w:color w:val="000000"/>
          <w:lang w:eastAsia="zh-CN"/>
        </w:rPr>
        <w:t>environmental or social matters that have not been adequately mitigated that are known, or should reasonably have been known, to the Borrower as of the date of issue of this certificate.</w:t>
      </w:r>
    </w:p>
    <w:p w:rsidR="008F5506" w:rsidRPr="00136CB9" w:rsidRDefault="008F5506" w:rsidP="008F5506">
      <w:pPr>
        <w:jc w:val="both"/>
        <w:rPr>
          <w:rFonts w:ascii="Times New Roman" w:hAnsi="Times New Roman"/>
          <w:color w:val="000000"/>
          <w:lang w:eastAsia="zh-CN"/>
        </w:rPr>
      </w:pPr>
      <w:r w:rsidRPr="00136CB9">
        <w:rPr>
          <w:rFonts w:ascii="Times New Roman" w:hAnsi="Times New Roman"/>
          <w:color w:val="000000"/>
          <w:lang w:eastAsia="zh-CN"/>
        </w:rPr>
        <w:t>Sincerely,</w:t>
      </w:r>
    </w:p>
    <w:p w:rsidR="008F5506" w:rsidRPr="00136CB9" w:rsidRDefault="008F5506" w:rsidP="008F5506">
      <w:pPr>
        <w:rPr>
          <w:rFonts w:ascii="Calibri" w:hAnsi="Calibri"/>
        </w:rPr>
      </w:pPr>
      <w:r w:rsidRPr="00136CB9">
        <w:rPr>
          <w:rFonts w:ascii="Times New Roman" w:hAnsi="Times New Roman"/>
          <w:color w:val="000000"/>
          <w:lang w:eastAsia="zh-CN"/>
        </w:rPr>
        <w:t>[Manager/Officer]</w:t>
      </w:r>
    </w:p>
    <w:p w:rsidR="00EB5FD8" w:rsidRPr="00136CB9" w:rsidRDefault="00EB5FD8" w:rsidP="003E081D">
      <w:pPr>
        <w:spacing w:after="0"/>
        <w:jc w:val="right"/>
        <w:rPr>
          <w:rFonts w:ascii="Times New Roman" w:hAnsi="Times New Roman" w:cs="Times New Roman"/>
          <w:b/>
          <w:sz w:val="24"/>
          <w:szCs w:val="24"/>
        </w:rPr>
        <w:sectPr w:rsidR="00EB5FD8" w:rsidRPr="00136CB9" w:rsidSect="00841516">
          <w:type w:val="continuous"/>
          <w:pgSz w:w="12240" w:h="15840"/>
          <w:pgMar w:top="1440" w:right="1440" w:bottom="1440" w:left="1440" w:header="720" w:footer="720" w:gutter="0"/>
          <w:cols w:space="720"/>
          <w:docGrid w:linePitch="360"/>
        </w:sectPr>
      </w:pPr>
    </w:p>
    <w:p w:rsidR="001C4EB1" w:rsidRPr="00136CB9" w:rsidRDefault="00495962" w:rsidP="00EB5FD8">
      <w:pPr>
        <w:spacing w:after="0"/>
        <w:jc w:val="center"/>
        <w:rPr>
          <w:rFonts w:ascii="Times New Roman" w:hAnsi="Times New Roman" w:cs="Times New Roman"/>
          <w:b/>
          <w:sz w:val="24"/>
          <w:szCs w:val="24"/>
        </w:rPr>
      </w:pPr>
      <w:r w:rsidRPr="00136CB9">
        <w:rPr>
          <w:rFonts w:ascii="Times New Roman" w:hAnsi="Times New Roman" w:cs="Times New Roman"/>
          <w:b/>
          <w:sz w:val="24"/>
          <w:szCs w:val="24"/>
        </w:rPr>
        <w:t>ANNEX I</w:t>
      </w:r>
      <w:r w:rsidR="00EB5FD8" w:rsidRPr="00136CB9">
        <w:rPr>
          <w:rFonts w:ascii="Times New Roman" w:hAnsi="Times New Roman" w:cs="Times New Roman"/>
          <w:b/>
          <w:sz w:val="24"/>
          <w:szCs w:val="24"/>
        </w:rPr>
        <w:t>I</w:t>
      </w:r>
    </w:p>
    <w:p w:rsidR="004955AB" w:rsidRPr="00136CB9" w:rsidRDefault="004955AB" w:rsidP="00DE4B0E">
      <w:pPr>
        <w:spacing w:before="120" w:after="120" w:line="240" w:lineRule="auto"/>
        <w:jc w:val="center"/>
        <w:rPr>
          <w:rFonts w:ascii="Times New Roman" w:hAnsi="Times New Roman" w:cs="Times New Roman"/>
          <w:b/>
          <w:sz w:val="24"/>
          <w:szCs w:val="24"/>
        </w:rPr>
      </w:pPr>
    </w:p>
    <w:p w:rsidR="004955AB" w:rsidRPr="00136CB9" w:rsidRDefault="00495962" w:rsidP="00DE4B0E">
      <w:pPr>
        <w:spacing w:before="120" w:after="120" w:line="240" w:lineRule="auto"/>
        <w:jc w:val="center"/>
        <w:rPr>
          <w:rFonts w:ascii="Times New Roman" w:hAnsi="Times New Roman" w:cs="Times New Roman"/>
          <w:b/>
          <w:bCs/>
          <w:sz w:val="24"/>
          <w:szCs w:val="24"/>
        </w:rPr>
      </w:pPr>
      <w:r w:rsidRPr="00136CB9">
        <w:rPr>
          <w:rFonts w:ascii="Times New Roman" w:hAnsi="Times New Roman" w:cs="Times New Roman"/>
          <w:b/>
          <w:sz w:val="24"/>
          <w:szCs w:val="24"/>
        </w:rPr>
        <w:t>Exclusion list to be applied to projects financed by the IDB operation</w:t>
      </w:r>
    </w:p>
    <w:p w:rsidR="006260D1" w:rsidRPr="006260D1" w:rsidRDefault="006260D1" w:rsidP="00DE4B0E">
      <w:pPr>
        <w:pStyle w:val="ListParagraph"/>
        <w:numPr>
          <w:ilvl w:val="0"/>
          <w:numId w:val="20"/>
        </w:numPr>
        <w:spacing w:before="120" w:after="120" w:line="240" w:lineRule="auto"/>
        <w:jc w:val="both"/>
        <w:rPr>
          <w:rFonts w:ascii="Times New Roman" w:eastAsia="Times New Roman" w:hAnsi="Times New Roman" w:cs="Times New Roman"/>
          <w:sz w:val="24"/>
          <w:szCs w:val="20"/>
          <w:lang w:eastAsia="x-none"/>
        </w:rPr>
      </w:pPr>
      <w:r w:rsidRPr="006260D1">
        <w:rPr>
          <w:rFonts w:ascii="Times New Roman" w:eastAsia="Times New Roman" w:hAnsi="Times New Roman" w:cs="Times New Roman"/>
          <w:sz w:val="24"/>
          <w:szCs w:val="20"/>
          <w:lang w:eastAsia="x-none"/>
        </w:rPr>
        <w:t>LIST OF EXCLUDED ACTIVITIES FOR NON-SOVEREIGN-GUARANTEED (NSG) OPERATIONS</w:t>
      </w:r>
      <w:r w:rsidRPr="006260D1">
        <w:rPr>
          <w:rFonts w:ascii="Times New Roman" w:hAnsi="Times New Roman" w:cs="Times New Roman"/>
          <w:sz w:val="24"/>
          <w:szCs w:val="24"/>
        </w:rPr>
        <w:t xml:space="preserve"> </w:t>
      </w:r>
    </w:p>
    <w:p w:rsidR="006260D1" w:rsidRDefault="006260D1" w:rsidP="00DE4B0E">
      <w:pPr>
        <w:pStyle w:val="ListParagraph"/>
        <w:spacing w:before="120" w:after="120" w:line="240" w:lineRule="auto"/>
        <w:ind w:left="1080"/>
        <w:jc w:val="both"/>
        <w:rPr>
          <w:rFonts w:ascii="Times New Roman" w:hAnsi="Times New Roman" w:cs="Times New Roman"/>
          <w:sz w:val="24"/>
          <w:szCs w:val="24"/>
        </w:rPr>
      </w:pPr>
    </w:p>
    <w:p w:rsidR="006260D1" w:rsidRPr="006260D1" w:rsidRDefault="006260D1" w:rsidP="00DE4B0E">
      <w:pPr>
        <w:pStyle w:val="ListParagraph"/>
        <w:spacing w:before="120" w:after="120" w:line="240" w:lineRule="auto"/>
        <w:ind w:left="1080"/>
        <w:jc w:val="both"/>
        <w:rPr>
          <w:rFonts w:ascii="Times New Roman" w:hAnsi="Times New Roman" w:cs="Times New Roman"/>
          <w:sz w:val="24"/>
          <w:szCs w:val="24"/>
        </w:rPr>
      </w:pPr>
      <w:r w:rsidRPr="006260D1">
        <w:rPr>
          <w:rFonts w:ascii="Times New Roman" w:hAnsi="Times New Roman" w:cs="Times New Roman"/>
          <w:sz w:val="24"/>
          <w:szCs w:val="24"/>
        </w:rPr>
        <w:t xml:space="preserve">The IDB does not finance projects or companies involved in the production, trade, or use of the products, substances or activities listed below. </w:t>
      </w:r>
    </w:p>
    <w:p w:rsidR="006260D1" w:rsidRPr="006260D1"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6260D1">
        <w:rPr>
          <w:rFonts w:ascii="Times New Roman" w:hAnsi="Times New Roman" w:cs="Times New Roman"/>
          <w:sz w:val="24"/>
          <w:szCs w:val="24"/>
        </w:rPr>
        <w:t>Those that are illegal under host country laws, regulations or ratified international conventions and agreements</w:t>
      </w:r>
    </w:p>
    <w:p w:rsidR="006260D1"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6260D1">
        <w:rPr>
          <w:rFonts w:ascii="Times New Roman" w:hAnsi="Times New Roman" w:cs="Times New Roman"/>
          <w:sz w:val="24"/>
          <w:szCs w:val="24"/>
        </w:rPr>
        <w:t xml:space="preserve">Weapons and ammunitions </w:t>
      </w:r>
    </w:p>
    <w:p w:rsidR="006260D1"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Tobacco</w:t>
      </w:r>
      <w:r>
        <w:rPr>
          <w:rStyle w:val="FootnoteReference"/>
          <w:rFonts w:ascii="Times New Roman" w:hAnsi="Times New Roman" w:cs="Times New Roman"/>
          <w:sz w:val="24"/>
          <w:szCs w:val="24"/>
        </w:rPr>
        <w:footnoteReference w:id="2"/>
      </w:r>
    </w:p>
    <w:p w:rsidR="006260D1"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6260D1">
        <w:rPr>
          <w:rFonts w:ascii="Times New Roman" w:hAnsi="Times New Roman" w:cs="Times New Roman"/>
          <w:sz w:val="24"/>
          <w:szCs w:val="24"/>
        </w:rPr>
        <w:t>Gambling, casinos and equivalent enterprises</w:t>
      </w:r>
      <w:r>
        <w:rPr>
          <w:rStyle w:val="FootnoteReference"/>
          <w:rFonts w:ascii="Times New Roman" w:hAnsi="Times New Roman" w:cs="Times New Roman"/>
          <w:sz w:val="24"/>
          <w:szCs w:val="24"/>
        </w:rPr>
        <w:footnoteReference w:id="3"/>
      </w:r>
    </w:p>
    <w:p w:rsidR="006260D1"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6260D1">
        <w:rPr>
          <w:rFonts w:ascii="Times New Roman" w:hAnsi="Times New Roman" w:cs="Times New Roman"/>
          <w:sz w:val="24"/>
          <w:szCs w:val="24"/>
        </w:rPr>
        <w:t>Wildlife or wildlife products regulated under Co</w:t>
      </w:r>
      <w:r>
        <w:rPr>
          <w:rFonts w:ascii="Times New Roman" w:hAnsi="Times New Roman" w:cs="Times New Roman"/>
          <w:sz w:val="24"/>
          <w:szCs w:val="24"/>
        </w:rPr>
        <w:t xml:space="preserve">nvention on International Trade </w:t>
      </w:r>
      <w:r w:rsidRPr="006260D1">
        <w:rPr>
          <w:rFonts w:ascii="Times New Roman" w:hAnsi="Times New Roman" w:cs="Times New Roman"/>
          <w:sz w:val="24"/>
          <w:szCs w:val="24"/>
        </w:rPr>
        <w:t>in Endangered Species of Wild Fauna and Flora (CITES)</w:t>
      </w:r>
      <w:r>
        <w:rPr>
          <w:rStyle w:val="FootnoteReference"/>
          <w:rFonts w:ascii="Times New Roman" w:hAnsi="Times New Roman" w:cs="Times New Roman"/>
          <w:sz w:val="24"/>
          <w:szCs w:val="24"/>
        </w:rPr>
        <w:footnoteReference w:id="4"/>
      </w:r>
    </w:p>
    <w:p w:rsidR="006260D1"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6260D1">
        <w:rPr>
          <w:rFonts w:ascii="Times New Roman" w:hAnsi="Times New Roman" w:cs="Times New Roman"/>
          <w:sz w:val="24"/>
          <w:szCs w:val="24"/>
        </w:rPr>
        <w:t>Radioactive materials</w:t>
      </w:r>
      <w:r>
        <w:rPr>
          <w:rStyle w:val="FootnoteReference"/>
          <w:rFonts w:ascii="Times New Roman" w:hAnsi="Times New Roman" w:cs="Times New Roman"/>
          <w:sz w:val="24"/>
          <w:szCs w:val="24"/>
        </w:rPr>
        <w:footnoteReference w:id="5"/>
      </w:r>
    </w:p>
    <w:p w:rsidR="006260D1"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Unbonded</w:t>
      </w:r>
      <w:proofErr w:type="spellEnd"/>
      <w:r>
        <w:rPr>
          <w:rFonts w:ascii="Times New Roman" w:hAnsi="Times New Roman" w:cs="Times New Roman"/>
          <w:sz w:val="24"/>
          <w:szCs w:val="24"/>
        </w:rPr>
        <w:t xml:space="preserve"> asbestos fibers</w:t>
      </w:r>
      <w:r>
        <w:rPr>
          <w:rStyle w:val="FootnoteReference"/>
          <w:rFonts w:ascii="Times New Roman" w:hAnsi="Times New Roman" w:cs="Times New Roman"/>
          <w:sz w:val="24"/>
          <w:szCs w:val="24"/>
        </w:rPr>
        <w:footnoteReference w:id="6"/>
      </w:r>
    </w:p>
    <w:p w:rsidR="00AD3B23"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6260D1">
        <w:rPr>
          <w:rFonts w:ascii="Times New Roman" w:hAnsi="Times New Roman" w:cs="Times New Roman"/>
          <w:sz w:val="24"/>
          <w:szCs w:val="24"/>
        </w:rPr>
        <w:t xml:space="preserve">Forestry projects or operations that are not consistent with the Bank’s </w:t>
      </w:r>
      <w:r w:rsidRPr="00AD3B23">
        <w:rPr>
          <w:rFonts w:ascii="Times New Roman" w:hAnsi="Times New Roman" w:cs="Times New Roman"/>
          <w:sz w:val="24"/>
          <w:szCs w:val="24"/>
        </w:rPr>
        <w:t xml:space="preserve">Environment and Safeguards Compliance Policy (GN-2208-20) </w:t>
      </w:r>
    </w:p>
    <w:p w:rsidR="00AD3B23"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AD3B23">
        <w:rPr>
          <w:rFonts w:ascii="Times New Roman" w:hAnsi="Times New Roman" w:cs="Times New Roman"/>
          <w:sz w:val="24"/>
          <w:szCs w:val="24"/>
        </w:rPr>
        <w:t>Polychlori</w:t>
      </w:r>
      <w:r w:rsidR="00AD3B23">
        <w:rPr>
          <w:rFonts w:ascii="Times New Roman" w:hAnsi="Times New Roman" w:cs="Times New Roman"/>
          <w:sz w:val="24"/>
          <w:szCs w:val="24"/>
        </w:rPr>
        <w:t>nated biphenyl compounds (PCBs)</w:t>
      </w:r>
    </w:p>
    <w:p w:rsidR="00AD3B23"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AD3B23">
        <w:rPr>
          <w:rFonts w:ascii="Times New Roman" w:hAnsi="Times New Roman" w:cs="Times New Roman"/>
          <w:sz w:val="24"/>
          <w:szCs w:val="24"/>
        </w:rPr>
        <w:t>Pharmaceuticals subject to international phase outs or bans</w:t>
      </w:r>
      <w:r w:rsidR="00AD3B23">
        <w:rPr>
          <w:rStyle w:val="FootnoteReference"/>
          <w:rFonts w:ascii="Times New Roman" w:hAnsi="Times New Roman" w:cs="Times New Roman"/>
          <w:sz w:val="24"/>
          <w:szCs w:val="24"/>
        </w:rPr>
        <w:footnoteReference w:id="7"/>
      </w:r>
    </w:p>
    <w:p w:rsidR="00AD3B23"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AD3B23">
        <w:rPr>
          <w:rFonts w:ascii="Times New Roman" w:hAnsi="Times New Roman" w:cs="Times New Roman"/>
          <w:sz w:val="24"/>
          <w:szCs w:val="24"/>
        </w:rPr>
        <w:t>Pesticides/herbicides subject to international phase outs or bans</w:t>
      </w:r>
      <w:r w:rsidR="00AD3B23">
        <w:rPr>
          <w:rStyle w:val="FootnoteReference"/>
          <w:rFonts w:ascii="Times New Roman" w:hAnsi="Times New Roman" w:cs="Times New Roman"/>
          <w:sz w:val="24"/>
          <w:szCs w:val="24"/>
        </w:rPr>
        <w:footnoteReference w:id="8"/>
      </w:r>
    </w:p>
    <w:p w:rsidR="00AD3B23"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AD3B23">
        <w:rPr>
          <w:rFonts w:ascii="Times New Roman" w:hAnsi="Times New Roman" w:cs="Times New Roman"/>
          <w:sz w:val="24"/>
          <w:szCs w:val="24"/>
        </w:rPr>
        <w:t>Ozone depleting substances subject to international phase out</w:t>
      </w:r>
      <w:r w:rsidR="00AD3B23">
        <w:rPr>
          <w:rStyle w:val="FootnoteReference"/>
          <w:rFonts w:ascii="Times New Roman" w:hAnsi="Times New Roman" w:cs="Times New Roman"/>
          <w:sz w:val="24"/>
          <w:szCs w:val="24"/>
        </w:rPr>
        <w:footnoteReference w:id="9"/>
      </w:r>
    </w:p>
    <w:p w:rsidR="004955AB" w:rsidRDefault="006260D1" w:rsidP="00DE4B0E">
      <w:pPr>
        <w:pStyle w:val="ListParagraph"/>
        <w:numPr>
          <w:ilvl w:val="1"/>
          <w:numId w:val="24"/>
        </w:numPr>
        <w:spacing w:before="120" w:after="120" w:line="240" w:lineRule="auto"/>
        <w:jc w:val="both"/>
        <w:rPr>
          <w:rFonts w:ascii="Times New Roman" w:hAnsi="Times New Roman" w:cs="Times New Roman"/>
          <w:sz w:val="24"/>
          <w:szCs w:val="24"/>
        </w:rPr>
      </w:pPr>
      <w:r w:rsidRPr="00AD3B23">
        <w:rPr>
          <w:rFonts w:ascii="Times New Roman" w:hAnsi="Times New Roman" w:cs="Times New Roman"/>
          <w:sz w:val="24"/>
          <w:szCs w:val="24"/>
        </w:rPr>
        <w:t xml:space="preserve">Drift net fishing in the marine environment using nets in excess of 2.5 km. in </w:t>
      </w:r>
      <w:r w:rsidR="00AD3B23">
        <w:rPr>
          <w:rFonts w:ascii="Times New Roman" w:hAnsi="Times New Roman" w:cs="Times New Roman"/>
          <w:sz w:val="24"/>
          <w:szCs w:val="24"/>
        </w:rPr>
        <w:t xml:space="preserve">length </w:t>
      </w:r>
    </w:p>
    <w:p w:rsidR="00AD3B23" w:rsidRPr="00AD3B23" w:rsidRDefault="00AD3B23" w:rsidP="00DE4B0E">
      <w:pPr>
        <w:pStyle w:val="ListParagraph"/>
        <w:numPr>
          <w:ilvl w:val="1"/>
          <w:numId w:val="24"/>
        </w:numPr>
        <w:spacing w:before="120" w:after="120" w:line="240" w:lineRule="auto"/>
        <w:jc w:val="both"/>
        <w:rPr>
          <w:rFonts w:ascii="Times New Roman" w:hAnsi="Times New Roman" w:cs="Times New Roman"/>
          <w:sz w:val="24"/>
          <w:szCs w:val="24"/>
        </w:rPr>
      </w:pPr>
      <w:proofErr w:type="spellStart"/>
      <w:r w:rsidRPr="00AD3B23">
        <w:rPr>
          <w:rFonts w:ascii="Times New Roman" w:hAnsi="Times New Roman" w:cs="Times New Roman"/>
          <w:sz w:val="24"/>
          <w:szCs w:val="24"/>
        </w:rPr>
        <w:t>Transboundary</w:t>
      </w:r>
      <w:proofErr w:type="spellEnd"/>
      <w:r w:rsidRPr="00AD3B23">
        <w:rPr>
          <w:rFonts w:ascii="Times New Roman" w:hAnsi="Times New Roman" w:cs="Times New Roman"/>
          <w:sz w:val="24"/>
          <w:szCs w:val="24"/>
        </w:rPr>
        <w:t xml:space="preserve"> trade in waste or waste products</w:t>
      </w:r>
      <w:r>
        <w:rPr>
          <w:rStyle w:val="FootnoteReference"/>
          <w:rFonts w:ascii="Times New Roman" w:hAnsi="Times New Roman" w:cs="Times New Roman"/>
          <w:sz w:val="24"/>
          <w:szCs w:val="24"/>
        </w:rPr>
        <w:footnoteReference w:id="10"/>
      </w:r>
      <w:r w:rsidRPr="00AD3B23">
        <w:rPr>
          <w:rFonts w:ascii="Times New Roman" w:hAnsi="Times New Roman" w:cs="Times New Roman"/>
          <w:sz w:val="24"/>
          <w:szCs w:val="24"/>
        </w:rPr>
        <w:t xml:space="preserve">, except for non-hazardous waste destined for recycling </w:t>
      </w:r>
    </w:p>
    <w:p w:rsidR="00AD3B23" w:rsidRPr="00AD3B23" w:rsidRDefault="00AD3B23" w:rsidP="00DE4B0E">
      <w:pPr>
        <w:pStyle w:val="ListParagraph"/>
        <w:numPr>
          <w:ilvl w:val="1"/>
          <w:numId w:val="24"/>
        </w:numPr>
        <w:spacing w:before="120" w:after="120" w:line="240" w:lineRule="auto"/>
        <w:jc w:val="both"/>
        <w:rPr>
          <w:rFonts w:ascii="Times New Roman" w:hAnsi="Times New Roman" w:cs="Times New Roman"/>
          <w:sz w:val="24"/>
          <w:szCs w:val="24"/>
        </w:rPr>
      </w:pPr>
      <w:r w:rsidRPr="00AD3B23">
        <w:rPr>
          <w:rFonts w:ascii="Times New Roman" w:hAnsi="Times New Roman" w:cs="Times New Roman"/>
          <w:sz w:val="24"/>
          <w:szCs w:val="24"/>
        </w:rPr>
        <w:t>Persistent Organic Pollutants (POPs)</w:t>
      </w:r>
      <w:r>
        <w:rPr>
          <w:rStyle w:val="FootnoteReference"/>
          <w:rFonts w:ascii="Times New Roman" w:hAnsi="Times New Roman" w:cs="Times New Roman"/>
          <w:sz w:val="24"/>
          <w:szCs w:val="24"/>
        </w:rPr>
        <w:footnoteReference w:id="11"/>
      </w:r>
      <w:r w:rsidRPr="00AD3B23">
        <w:rPr>
          <w:rFonts w:ascii="Times New Roman" w:hAnsi="Times New Roman" w:cs="Times New Roman"/>
          <w:sz w:val="24"/>
          <w:szCs w:val="24"/>
        </w:rPr>
        <w:t xml:space="preserve"> </w:t>
      </w:r>
    </w:p>
    <w:p w:rsidR="00AD3B23" w:rsidRDefault="00AD3B23" w:rsidP="00400E0C">
      <w:pPr>
        <w:pStyle w:val="ListParagraph"/>
        <w:numPr>
          <w:ilvl w:val="1"/>
          <w:numId w:val="24"/>
        </w:numPr>
        <w:spacing w:before="120" w:after="120" w:line="240" w:lineRule="auto"/>
        <w:jc w:val="both"/>
        <w:rPr>
          <w:rFonts w:ascii="Times New Roman" w:hAnsi="Times New Roman" w:cs="Times New Roman"/>
          <w:sz w:val="24"/>
          <w:szCs w:val="24"/>
        </w:rPr>
      </w:pPr>
      <w:r w:rsidRPr="00AD3B23">
        <w:rPr>
          <w:rFonts w:ascii="Times New Roman" w:hAnsi="Times New Roman" w:cs="Times New Roman"/>
          <w:sz w:val="24"/>
          <w:szCs w:val="24"/>
        </w:rPr>
        <w:t>Non-compliance with workers fundamental principles and rights at work</w:t>
      </w:r>
      <w:r>
        <w:rPr>
          <w:rStyle w:val="FootnoteReference"/>
          <w:rFonts w:ascii="Times New Roman" w:hAnsi="Times New Roman" w:cs="Times New Roman"/>
          <w:sz w:val="24"/>
          <w:szCs w:val="24"/>
        </w:rPr>
        <w:footnoteReference w:id="12"/>
      </w:r>
    </w:p>
    <w:p w:rsidR="00AD3B23" w:rsidRPr="00AD3B23" w:rsidRDefault="00AD3B23" w:rsidP="00400E0C">
      <w:pPr>
        <w:pStyle w:val="ListParagraph"/>
        <w:spacing w:before="120" w:after="120" w:line="240" w:lineRule="auto"/>
        <w:ind w:left="1440"/>
        <w:jc w:val="both"/>
        <w:rPr>
          <w:rFonts w:ascii="Times New Roman" w:hAnsi="Times New Roman" w:cs="Times New Roman"/>
          <w:sz w:val="24"/>
          <w:szCs w:val="24"/>
        </w:rPr>
      </w:pPr>
    </w:p>
    <w:p w:rsidR="00F30DAC" w:rsidRPr="00DE4B0E" w:rsidRDefault="00F30DAC" w:rsidP="00DE4B0E">
      <w:pPr>
        <w:pStyle w:val="ListParagraph"/>
        <w:numPr>
          <w:ilvl w:val="0"/>
          <w:numId w:val="24"/>
        </w:numPr>
        <w:spacing w:before="120" w:after="120" w:line="240" w:lineRule="auto"/>
        <w:rPr>
          <w:rFonts w:ascii="Times New Roman" w:hAnsi="Times New Roman" w:cs="Times New Roman"/>
          <w:sz w:val="24"/>
          <w:szCs w:val="24"/>
        </w:rPr>
      </w:pPr>
      <w:r w:rsidRPr="00DE4B0E">
        <w:rPr>
          <w:rFonts w:ascii="Times New Roman" w:hAnsi="Times New Roman" w:cs="Times New Roman"/>
          <w:sz w:val="24"/>
          <w:szCs w:val="24"/>
        </w:rPr>
        <w:t xml:space="preserve">IDB </w:t>
      </w:r>
      <w:r w:rsidR="00264CB9" w:rsidRPr="00DE4B0E">
        <w:rPr>
          <w:rFonts w:ascii="Times New Roman" w:hAnsi="Times New Roman" w:cs="Times New Roman"/>
          <w:sz w:val="24"/>
          <w:szCs w:val="24"/>
        </w:rPr>
        <w:t>Safeguard Filter</w:t>
      </w:r>
    </w:p>
    <w:p w:rsidR="00264CB9" w:rsidRPr="00DE4B0E" w:rsidRDefault="00DE4B0E" w:rsidP="00DE4B0E">
      <w:pPr>
        <w:pStyle w:val="ListParagraph"/>
        <w:numPr>
          <w:ilvl w:val="0"/>
          <w:numId w:val="26"/>
        </w:numPr>
        <w:spacing w:before="120" w:after="120" w:line="240" w:lineRule="auto"/>
        <w:rPr>
          <w:rFonts w:ascii="Times New Roman" w:hAnsi="Times New Roman" w:cs="Times New Roman"/>
          <w:sz w:val="24"/>
          <w:szCs w:val="24"/>
        </w:rPr>
      </w:pPr>
      <w:r>
        <w:rPr>
          <w:rFonts w:ascii="Times New Roman" w:hAnsi="Times New Roman" w:cs="Times New Roman"/>
          <w:sz w:val="24"/>
          <w:szCs w:val="24"/>
        </w:rPr>
        <w:t xml:space="preserve">Exclude </w:t>
      </w:r>
      <w:r w:rsidR="00264CB9" w:rsidRPr="00DE4B0E">
        <w:rPr>
          <w:rFonts w:ascii="Times New Roman" w:hAnsi="Times New Roman" w:cs="Times New Roman"/>
          <w:sz w:val="24"/>
          <w:szCs w:val="24"/>
        </w:rPr>
        <w:t>activities that materially affect land in an adverse way, or have a potentially adverse environmental and/or social impact (including impacts on involuntary resettlement)</w:t>
      </w:r>
    </w:p>
    <w:p w:rsidR="004955AB" w:rsidRDefault="00264CB9" w:rsidP="00400E0C">
      <w:pPr>
        <w:spacing w:before="120" w:after="120" w:line="240" w:lineRule="auto"/>
        <w:ind w:firstLine="360"/>
        <w:rPr>
          <w:rFonts w:ascii="Times New Roman" w:hAnsi="Times New Roman" w:cs="Times New Roman"/>
          <w:sz w:val="24"/>
          <w:szCs w:val="24"/>
        </w:rPr>
      </w:pPr>
      <w:r>
        <w:rPr>
          <w:rFonts w:ascii="Times New Roman" w:hAnsi="Times New Roman" w:cs="Times New Roman"/>
          <w:sz w:val="24"/>
          <w:szCs w:val="24"/>
        </w:rPr>
        <w:t>3.  Sector Exclusions</w:t>
      </w:r>
    </w:p>
    <w:p w:rsidR="00264CB9" w:rsidRPr="00400E0C" w:rsidRDefault="00264CB9" w:rsidP="00400E0C">
      <w:pPr>
        <w:pStyle w:val="ListParagraph"/>
        <w:numPr>
          <w:ilvl w:val="0"/>
          <w:numId w:val="25"/>
        </w:numPr>
        <w:spacing w:before="120" w:after="120" w:line="240" w:lineRule="auto"/>
        <w:rPr>
          <w:rFonts w:ascii="Times New Roman" w:hAnsi="Times New Roman" w:cs="Times New Roman"/>
          <w:sz w:val="24"/>
          <w:szCs w:val="24"/>
        </w:rPr>
      </w:pPr>
      <w:r>
        <w:rPr>
          <w:rFonts w:ascii="Times New Roman" w:hAnsi="Times New Roman" w:cs="Times New Roman"/>
          <w:sz w:val="24"/>
          <w:szCs w:val="24"/>
        </w:rPr>
        <w:t>Exclude sub-loan lending in Mining and Quarrying</w:t>
      </w:r>
    </w:p>
    <w:sectPr w:rsidR="00264CB9" w:rsidRPr="00400E0C" w:rsidSect="00EB5F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7C8" w:rsidRDefault="00AA17C8" w:rsidP="00281C90">
      <w:pPr>
        <w:spacing w:after="0" w:line="240" w:lineRule="auto"/>
      </w:pPr>
      <w:r>
        <w:separator/>
      </w:r>
    </w:p>
  </w:endnote>
  <w:endnote w:type="continuationSeparator" w:id="0">
    <w:p w:rsidR="00AA17C8" w:rsidRDefault="00AA17C8" w:rsidP="00281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E0F" w:rsidRDefault="009D6E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617067"/>
      <w:docPartObj>
        <w:docPartGallery w:val="Page Numbers (Bottom of Page)"/>
        <w:docPartUnique/>
      </w:docPartObj>
    </w:sdtPr>
    <w:sdtEndPr>
      <w:rPr>
        <w:noProof/>
      </w:rPr>
    </w:sdtEndPr>
    <w:sdtContent>
      <w:p w:rsidR="009D6E0F" w:rsidRDefault="009D6E0F">
        <w:pPr>
          <w:pStyle w:val="Footer"/>
          <w:jc w:val="center"/>
        </w:pPr>
        <w:r>
          <w:fldChar w:fldCharType="begin"/>
        </w:r>
        <w:r>
          <w:instrText xml:space="preserve"> PAGE   \* MERGEFORMAT </w:instrText>
        </w:r>
        <w:r>
          <w:fldChar w:fldCharType="separate"/>
        </w:r>
        <w:r w:rsidR="000E4B04">
          <w:rPr>
            <w:noProof/>
          </w:rPr>
          <w:t>4</w:t>
        </w:r>
        <w:r>
          <w:rPr>
            <w:noProof/>
          </w:rPr>
          <w:fldChar w:fldCharType="end"/>
        </w:r>
      </w:p>
    </w:sdtContent>
  </w:sdt>
  <w:p w:rsidR="009D6E0F" w:rsidRDefault="009D6E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E0F" w:rsidRDefault="009D6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7C8" w:rsidRDefault="00AA17C8" w:rsidP="00281C90">
      <w:pPr>
        <w:spacing w:after="0" w:line="240" w:lineRule="auto"/>
      </w:pPr>
      <w:r>
        <w:separator/>
      </w:r>
    </w:p>
  </w:footnote>
  <w:footnote w:type="continuationSeparator" w:id="0">
    <w:p w:rsidR="00AA17C8" w:rsidRDefault="00AA17C8" w:rsidP="00281C90">
      <w:pPr>
        <w:spacing w:after="0" w:line="240" w:lineRule="auto"/>
      </w:pPr>
      <w:r>
        <w:continuationSeparator/>
      </w:r>
    </w:p>
  </w:footnote>
  <w:footnote w:id="1">
    <w:p w:rsidR="00CF08A4" w:rsidRPr="009A4CA9" w:rsidRDefault="00CF08A4" w:rsidP="0034759F">
      <w:pPr>
        <w:pStyle w:val="FootnoteText"/>
        <w:ind w:left="90" w:hanging="90"/>
        <w:jc w:val="left"/>
      </w:pPr>
      <w:r>
        <w:rPr>
          <w:rStyle w:val="FootnoteReference"/>
        </w:rPr>
        <w:footnoteRef/>
      </w:r>
      <w:r>
        <w:t xml:space="preserve"> </w:t>
      </w:r>
      <w:r w:rsidRPr="009A4CA9">
        <w:t xml:space="preserve">Source – ESMR of operation  BA-L1027 – Four Seasons Hotel </w:t>
      </w:r>
      <w:hyperlink r:id="rId1" w:history="1">
        <w:r w:rsidR="0034759F" w:rsidRPr="0080095A">
          <w:rPr>
            <w:rStyle w:val="Hyperlink"/>
          </w:rPr>
          <w:t>http://idbdocs.iadb.org/wsdocs/getdocument.aspx?docnum=36594358</w:t>
        </w:r>
      </w:hyperlink>
      <w:r w:rsidR="0034759F">
        <w:t xml:space="preserve"> </w:t>
      </w:r>
    </w:p>
  </w:footnote>
  <w:footnote w:id="2">
    <w:p w:rsidR="006260D1" w:rsidRDefault="006260D1" w:rsidP="00DE4B0E">
      <w:pPr>
        <w:pStyle w:val="FootnoteText"/>
        <w:spacing w:after="0"/>
      </w:pPr>
      <w:r>
        <w:rPr>
          <w:rStyle w:val="FootnoteReference"/>
        </w:rPr>
        <w:footnoteRef/>
      </w:r>
      <w:r>
        <w:t xml:space="preserve"> This does not apply to project sponsors who are not substantially involved in these activities. “Not </w:t>
      </w:r>
    </w:p>
    <w:p w:rsidR="006260D1" w:rsidRDefault="006260D1" w:rsidP="00FE5571">
      <w:pPr>
        <w:pStyle w:val="FootnoteText"/>
        <w:spacing w:after="0"/>
        <w:ind w:hanging="198"/>
      </w:pPr>
      <w:r>
        <w:t xml:space="preserve">substantially involved” means that the activity concerned is ancillary to a project sponsor’s primary </w:t>
      </w:r>
    </w:p>
    <w:p w:rsidR="006260D1" w:rsidRDefault="006260D1" w:rsidP="00FE5571">
      <w:pPr>
        <w:pStyle w:val="FootnoteText"/>
        <w:spacing w:after="0"/>
        <w:ind w:hanging="198"/>
      </w:pPr>
      <w:proofErr w:type="gramStart"/>
      <w:r>
        <w:t>operations</w:t>
      </w:r>
      <w:proofErr w:type="gramEnd"/>
      <w:r>
        <w:t>.</w:t>
      </w:r>
    </w:p>
  </w:footnote>
  <w:footnote w:id="3">
    <w:p w:rsidR="006260D1" w:rsidRDefault="006260D1" w:rsidP="00DE4B0E">
      <w:pPr>
        <w:pStyle w:val="FootnoteText"/>
        <w:spacing w:after="0"/>
      </w:pPr>
      <w:r>
        <w:rPr>
          <w:rStyle w:val="FootnoteReference"/>
        </w:rPr>
        <w:footnoteRef/>
      </w:r>
      <w:r>
        <w:t xml:space="preserve"> This does not apply to project sponsors who are not substantially involved in these activities. “Not </w:t>
      </w:r>
    </w:p>
    <w:p w:rsidR="006260D1" w:rsidRDefault="006260D1" w:rsidP="00FE5571">
      <w:pPr>
        <w:pStyle w:val="FootnoteText"/>
        <w:spacing w:after="0"/>
        <w:ind w:hanging="198"/>
      </w:pPr>
      <w:r>
        <w:t xml:space="preserve">substantially involved” means that the activity concerned is ancillary to a project sponsor’s primary </w:t>
      </w:r>
    </w:p>
    <w:p w:rsidR="006260D1" w:rsidRDefault="006260D1" w:rsidP="00FE5571">
      <w:pPr>
        <w:pStyle w:val="FootnoteText"/>
        <w:spacing w:after="0"/>
        <w:ind w:hanging="198"/>
      </w:pPr>
      <w:proofErr w:type="gramStart"/>
      <w:r>
        <w:t>operations</w:t>
      </w:r>
      <w:proofErr w:type="gramEnd"/>
      <w:r>
        <w:t>.</w:t>
      </w:r>
    </w:p>
  </w:footnote>
  <w:footnote w:id="4">
    <w:p w:rsidR="006260D1" w:rsidRDefault="006260D1" w:rsidP="00DE4B0E">
      <w:pPr>
        <w:pStyle w:val="FootnoteText"/>
        <w:spacing w:after="0"/>
      </w:pPr>
      <w:r>
        <w:rPr>
          <w:rStyle w:val="FootnoteReference"/>
        </w:rPr>
        <w:footnoteRef/>
      </w:r>
      <w:r>
        <w:t xml:space="preserve"> </w:t>
      </w:r>
      <w:r w:rsidRPr="006260D1">
        <w:t>www.cites.org.</w:t>
      </w:r>
    </w:p>
  </w:footnote>
  <w:footnote w:id="5">
    <w:p w:rsidR="006260D1" w:rsidRDefault="006260D1" w:rsidP="00DE4B0E">
      <w:pPr>
        <w:pStyle w:val="FootnoteText"/>
        <w:spacing w:after="0"/>
      </w:pPr>
      <w:r>
        <w:rPr>
          <w:rStyle w:val="FootnoteReference"/>
        </w:rPr>
        <w:footnoteRef/>
      </w:r>
      <w:r>
        <w:t xml:space="preserve"> This does not apply to the purchase of medical equipment, quality control (measurement) </w:t>
      </w:r>
    </w:p>
    <w:p w:rsidR="006260D1" w:rsidRDefault="006260D1" w:rsidP="00FE5571">
      <w:pPr>
        <w:pStyle w:val="FootnoteText"/>
        <w:spacing w:after="0"/>
        <w:ind w:hanging="198"/>
      </w:pPr>
      <w:r>
        <w:t xml:space="preserve">equipment and any equipment where it can be demonstrated that the radioactive source is to be </w:t>
      </w:r>
    </w:p>
    <w:p w:rsidR="006260D1" w:rsidRDefault="006260D1" w:rsidP="00FE5571">
      <w:pPr>
        <w:pStyle w:val="FootnoteText"/>
        <w:spacing w:after="0"/>
        <w:ind w:hanging="198"/>
      </w:pPr>
      <w:proofErr w:type="gramStart"/>
      <w:r>
        <w:t>trivial</w:t>
      </w:r>
      <w:proofErr w:type="gramEnd"/>
      <w:r>
        <w:t xml:space="preserve"> and/or adequately shielded.</w:t>
      </w:r>
    </w:p>
  </w:footnote>
  <w:footnote w:id="6">
    <w:p w:rsidR="006260D1" w:rsidRDefault="006260D1" w:rsidP="00DE4B0E">
      <w:pPr>
        <w:pStyle w:val="FootnoteText"/>
        <w:spacing w:after="0"/>
      </w:pPr>
      <w:r>
        <w:rPr>
          <w:rStyle w:val="FootnoteReference"/>
        </w:rPr>
        <w:footnoteRef/>
      </w:r>
      <w:r>
        <w:t xml:space="preserve"> This does not apply to the purchase and use of bonded asbestos cement sheeting where the </w:t>
      </w:r>
    </w:p>
    <w:p w:rsidR="006260D1" w:rsidRDefault="006260D1" w:rsidP="00FE5571">
      <w:pPr>
        <w:pStyle w:val="FootnoteText"/>
        <w:spacing w:after="0"/>
        <w:ind w:hanging="198"/>
      </w:pPr>
      <w:proofErr w:type="gramStart"/>
      <w:r>
        <w:t>asbestos</w:t>
      </w:r>
      <w:proofErr w:type="gramEnd"/>
      <w:r>
        <w:t xml:space="preserve"> content is &lt;20%.</w:t>
      </w:r>
    </w:p>
  </w:footnote>
  <w:footnote w:id="7">
    <w:p w:rsidR="00AD3B23" w:rsidRDefault="00AD3B23" w:rsidP="00DE4B0E">
      <w:pPr>
        <w:pStyle w:val="FootnoteText"/>
        <w:spacing w:after="0"/>
      </w:pPr>
      <w:r>
        <w:rPr>
          <w:rStyle w:val="FootnoteReference"/>
        </w:rPr>
        <w:footnoteRef/>
      </w:r>
      <w:r>
        <w:t xml:space="preserve"> Pharmaceutical products subject to phase outs or bans in United Nations, Banned Products: </w:t>
      </w:r>
    </w:p>
    <w:p w:rsidR="00AD3B23" w:rsidRDefault="00AD3B23" w:rsidP="00FE5571">
      <w:pPr>
        <w:pStyle w:val="FootnoteText"/>
        <w:spacing w:after="0"/>
        <w:ind w:hanging="198"/>
      </w:pPr>
      <w:r>
        <w:t xml:space="preserve">Consolidated List of Products Whose Consumption and/or Sale Have Been Banned, Withdrawn, </w:t>
      </w:r>
    </w:p>
    <w:p w:rsidR="00AD3B23" w:rsidRDefault="00AD3B23" w:rsidP="00FE5571">
      <w:pPr>
        <w:pStyle w:val="FootnoteText"/>
        <w:spacing w:after="0"/>
        <w:ind w:hanging="198"/>
      </w:pPr>
      <w:r>
        <w:t xml:space="preserve">Severely </w:t>
      </w:r>
      <w:proofErr w:type="gramStart"/>
      <w:r>
        <w:t>Restricted</w:t>
      </w:r>
      <w:proofErr w:type="gramEnd"/>
      <w:r>
        <w:t xml:space="preserve"> or not Approved by Governments. (Last version 2001, </w:t>
      </w:r>
    </w:p>
    <w:p w:rsidR="00AD3B23" w:rsidRDefault="00AD3B23" w:rsidP="00FE5571">
      <w:pPr>
        <w:pStyle w:val="FootnoteText"/>
        <w:spacing w:after="0"/>
        <w:ind w:hanging="198"/>
      </w:pPr>
      <w:r>
        <w:t>www.who.int/medicines/library/qsm/edm-qsm-2001-3/edm-qsm-2001_3.pdf)</w:t>
      </w:r>
    </w:p>
  </w:footnote>
  <w:footnote w:id="8">
    <w:p w:rsidR="00AD3B23" w:rsidRDefault="00AD3B23" w:rsidP="00DE4B0E">
      <w:pPr>
        <w:pStyle w:val="FootnoteText"/>
        <w:spacing w:after="0"/>
      </w:pPr>
      <w:r>
        <w:rPr>
          <w:rStyle w:val="FootnoteReference"/>
        </w:rPr>
        <w:footnoteRef/>
      </w:r>
      <w:r>
        <w:t xml:space="preserve"> Pesticides and herbicides subject to phase outs or bans included in both the Rotterdam Convention </w:t>
      </w:r>
    </w:p>
    <w:p w:rsidR="00AD3B23" w:rsidRDefault="00AD3B23" w:rsidP="00FE5571">
      <w:pPr>
        <w:pStyle w:val="FootnoteText"/>
        <w:spacing w:after="0"/>
        <w:ind w:hanging="198"/>
      </w:pPr>
      <w:r>
        <w:t>(www.pic.int) and the Stockholm Convention (www.pops.int)</w:t>
      </w:r>
    </w:p>
  </w:footnote>
  <w:footnote w:id="9">
    <w:p w:rsidR="00AD3B23" w:rsidRDefault="00AD3B23" w:rsidP="00DE4B0E">
      <w:pPr>
        <w:pStyle w:val="FootnoteText"/>
        <w:spacing w:after="0"/>
      </w:pPr>
      <w:r>
        <w:rPr>
          <w:rStyle w:val="FootnoteReference"/>
        </w:rPr>
        <w:footnoteRef/>
      </w:r>
      <w:r>
        <w:t xml:space="preserve"> Ozone Depleting Substances (ODSs) are chemical compounds which react with and deplete </w:t>
      </w:r>
    </w:p>
    <w:p w:rsidR="00AD3B23" w:rsidRDefault="00AD3B23" w:rsidP="00FE5571">
      <w:pPr>
        <w:pStyle w:val="FootnoteText"/>
        <w:spacing w:after="0"/>
        <w:ind w:hanging="198"/>
      </w:pPr>
      <w:proofErr w:type="gramStart"/>
      <w:r>
        <w:t>stratospheric</w:t>
      </w:r>
      <w:proofErr w:type="gramEnd"/>
      <w:r>
        <w:t xml:space="preserve"> ozone, resulting in the widely publicized ‘ozone holes’. The Montreal Protocol lists </w:t>
      </w:r>
    </w:p>
    <w:p w:rsidR="00AD3B23" w:rsidRDefault="00AD3B23" w:rsidP="00FE5571">
      <w:pPr>
        <w:pStyle w:val="FootnoteText"/>
        <w:spacing w:after="0"/>
        <w:ind w:hanging="198"/>
      </w:pPr>
      <w:r>
        <w:t xml:space="preserve">ODSs and their target reduction and phase out dates. The chemical compounds regulated by the </w:t>
      </w:r>
    </w:p>
    <w:p w:rsidR="00AD3B23" w:rsidRDefault="00AD3B23" w:rsidP="00FE5571">
      <w:pPr>
        <w:pStyle w:val="FootnoteText"/>
        <w:spacing w:after="0"/>
        <w:ind w:hanging="198"/>
      </w:pPr>
      <w:r>
        <w:t xml:space="preserve">Montreal Protocol include aerosols, refrigerants, foam blowing agents, solvents, and fire </w:t>
      </w:r>
    </w:p>
    <w:p w:rsidR="00AD3B23" w:rsidRDefault="00AD3B23" w:rsidP="00FE5571">
      <w:pPr>
        <w:pStyle w:val="FootnoteText"/>
        <w:spacing w:after="0"/>
        <w:ind w:hanging="198"/>
      </w:pPr>
      <w:proofErr w:type="gramStart"/>
      <w:r>
        <w:t>protection</w:t>
      </w:r>
      <w:proofErr w:type="gramEnd"/>
      <w:r>
        <w:t xml:space="preserve"> agents. (www.unep.org/ozone/montreal.shtml).</w:t>
      </w:r>
    </w:p>
  </w:footnote>
  <w:footnote w:id="10">
    <w:p w:rsidR="00AD3B23" w:rsidRDefault="00AD3B23" w:rsidP="00DE4B0E">
      <w:pPr>
        <w:pStyle w:val="FootnoteText"/>
        <w:spacing w:after="0"/>
      </w:pPr>
      <w:r>
        <w:rPr>
          <w:rStyle w:val="FootnoteReference"/>
        </w:rPr>
        <w:footnoteRef/>
      </w:r>
      <w:r>
        <w:t xml:space="preserve"> </w:t>
      </w:r>
      <w:r w:rsidRPr="00AD3B23">
        <w:t>Defined by the Basel Convention (www.basel.int)</w:t>
      </w:r>
    </w:p>
  </w:footnote>
  <w:footnote w:id="11">
    <w:p w:rsidR="00AD3B23" w:rsidRDefault="00AD3B23" w:rsidP="00DE4B0E">
      <w:pPr>
        <w:pStyle w:val="FootnoteText"/>
        <w:spacing w:after="0"/>
      </w:pPr>
      <w:r>
        <w:rPr>
          <w:rStyle w:val="FootnoteReference"/>
        </w:rPr>
        <w:footnoteRef/>
      </w:r>
      <w:r>
        <w:t xml:space="preserve"> Defined by the International Convention on the reduction and elimination of persistent organic </w:t>
      </w:r>
    </w:p>
    <w:p w:rsidR="00AD3B23" w:rsidRDefault="00AD3B23" w:rsidP="00FE5571">
      <w:pPr>
        <w:pStyle w:val="FootnoteText"/>
        <w:spacing w:after="0"/>
        <w:ind w:hanging="108"/>
      </w:pPr>
      <w:r>
        <w:t xml:space="preserve">pollutants (POPs)(September 1999) and presently include the pesticides </w:t>
      </w:r>
      <w:proofErr w:type="spellStart"/>
      <w:r>
        <w:t>aldrin</w:t>
      </w:r>
      <w:proofErr w:type="spellEnd"/>
      <w:r>
        <w:t xml:space="preserve">, chlordane, </w:t>
      </w:r>
    </w:p>
    <w:p w:rsidR="00AD3B23" w:rsidRDefault="00AD3B23" w:rsidP="00FE5571">
      <w:pPr>
        <w:pStyle w:val="FootnoteText"/>
        <w:spacing w:after="0"/>
        <w:ind w:hanging="108"/>
      </w:pPr>
      <w:proofErr w:type="spellStart"/>
      <w:r>
        <w:t>dieldrin</w:t>
      </w:r>
      <w:proofErr w:type="spellEnd"/>
      <w:r>
        <w:t xml:space="preserve">, </w:t>
      </w:r>
      <w:proofErr w:type="spellStart"/>
      <w:r>
        <w:t>endrin</w:t>
      </w:r>
      <w:proofErr w:type="spellEnd"/>
      <w:r>
        <w:t xml:space="preserve">, heptachlor, </w:t>
      </w:r>
      <w:proofErr w:type="spellStart"/>
      <w:r>
        <w:t>mirex</w:t>
      </w:r>
      <w:proofErr w:type="spellEnd"/>
      <w:r>
        <w:t xml:space="preserve">, and </w:t>
      </w:r>
      <w:proofErr w:type="spellStart"/>
      <w:r>
        <w:t>toxaphene</w:t>
      </w:r>
      <w:proofErr w:type="spellEnd"/>
      <w:r>
        <w:t xml:space="preserve">, as well as the industrial chemical </w:t>
      </w:r>
    </w:p>
    <w:p w:rsidR="00AD3B23" w:rsidRDefault="00AD3B23" w:rsidP="00FE5571">
      <w:pPr>
        <w:pStyle w:val="FootnoteText"/>
        <w:spacing w:after="0"/>
        <w:ind w:hanging="108"/>
      </w:pPr>
      <w:r>
        <w:t>chlorobenzene (www.pops.int)</w:t>
      </w:r>
    </w:p>
  </w:footnote>
  <w:footnote w:id="12">
    <w:p w:rsidR="00AD3B23" w:rsidRDefault="00AD3B23" w:rsidP="00DE4B0E">
      <w:pPr>
        <w:pStyle w:val="FootnoteText"/>
        <w:spacing w:after="0"/>
      </w:pPr>
      <w:r>
        <w:rPr>
          <w:rStyle w:val="FootnoteReference"/>
        </w:rPr>
        <w:footnoteRef/>
      </w:r>
      <w:r>
        <w:t xml:space="preserve"> Fundamental Principles and Rights at Work means (</w:t>
      </w:r>
      <w:proofErr w:type="spellStart"/>
      <w:r>
        <w:t>i</w:t>
      </w:r>
      <w:proofErr w:type="spellEnd"/>
      <w:r>
        <w:t xml:space="preserve">) freedom of association and the effective </w:t>
      </w:r>
    </w:p>
    <w:p w:rsidR="00AD3B23" w:rsidRDefault="00AD3B23" w:rsidP="00FE5571">
      <w:pPr>
        <w:pStyle w:val="FootnoteText"/>
        <w:spacing w:after="0"/>
        <w:ind w:left="180" w:firstLine="0"/>
      </w:pPr>
      <w:r>
        <w:t xml:space="preserve">recognition of the right to collective bargaining; (ii) prohibition of all forms of forced or </w:t>
      </w:r>
    </w:p>
    <w:p w:rsidR="00AD3B23" w:rsidRDefault="00AD3B23" w:rsidP="00FE5571">
      <w:pPr>
        <w:pStyle w:val="FootnoteText"/>
        <w:spacing w:after="0"/>
        <w:ind w:left="180" w:firstLine="0"/>
      </w:pPr>
      <w:r>
        <w:t xml:space="preserve">compulsory labor; (iii) prohibition of child labor, including without limitation the prohibition of </w:t>
      </w:r>
    </w:p>
    <w:p w:rsidR="00AD3B23" w:rsidRDefault="00AD3B23" w:rsidP="00FE5571">
      <w:pPr>
        <w:pStyle w:val="FootnoteText"/>
        <w:spacing w:after="0"/>
        <w:ind w:left="180" w:firstLine="0"/>
      </w:pPr>
      <w:r>
        <w:t xml:space="preserve">persons under 18 from working in hazardous conditions (which includes construction activities), </w:t>
      </w:r>
    </w:p>
    <w:p w:rsidR="00AD3B23" w:rsidRDefault="00AD3B23" w:rsidP="00FE5571">
      <w:pPr>
        <w:pStyle w:val="FootnoteText"/>
        <w:spacing w:after="0"/>
        <w:ind w:left="180" w:firstLine="0"/>
      </w:pPr>
      <w:r>
        <w:t xml:space="preserve">persons under 18 from working at night, and that persons under 18 be found fit to work via </w:t>
      </w:r>
    </w:p>
    <w:p w:rsidR="00AD3B23" w:rsidRDefault="00AD3B23" w:rsidP="00FE5571">
      <w:pPr>
        <w:pStyle w:val="FootnoteText"/>
        <w:spacing w:after="0"/>
        <w:ind w:left="180" w:firstLine="0"/>
      </w:pPr>
      <w:r>
        <w:t xml:space="preserve">medical examination; (iv) elimination of discrimination in respect of employment and occupation, </w:t>
      </w:r>
    </w:p>
    <w:p w:rsidR="00AD3B23" w:rsidRDefault="00AD3B23" w:rsidP="00FE5571">
      <w:pPr>
        <w:pStyle w:val="FootnoteText"/>
        <w:spacing w:after="0"/>
        <w:ind w:left="180" w:firstLine="0"/>
      </w:pPr>
      <w:r>
        <w:t xml:space="preserve">where discrimination is defined as any distinction, exclusion or preference based on race, color, </w:t>
      </w:r>
    </w:p>
    <w:p w:rsidR="00AD3B23" w:rsidRDefault="00AD3B23" w:rsidP="00FE5571">
      <w:pPr>
        <w:pStyle w:val="FootnoteText"/>
        <w:spacing w:after="0"/>
        <w:ind w:left="180" w:firstLine="0"/>
      </w:pPr>
      <w:proofErr w:type="gramStart"/>
      <w:r>
        <w:t>sex</w:t>
      </w:r>
      <w:proofErr w:type="gramEnd"/>
      <w:r>
        <w:t xml:space="preserve">, religion, political opinion, national extraction, or social origin. (International Labor </w:t>
      </w:r>
    </w:p>
    <w:p w:rsidR="00AD3B23" w:rsidRDefault="00AD3B23" w:rsidP="00FE5571">
      <w:pPr>
        <w:pStyle w:val="FootnoteText"/>
        <w:spacing w:after="0"/>
        <w:ind w:left="180" w:firstLine="0"/>
      </w:pPr>
      <w:r>
        <w:t>Organization: www.ilo.org)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E0F" w:rsidRDefault="009D6E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E0F" w:rsidRDefault="009D6E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E0F" w:rsidRDefault="009D6E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50D2"/>
    <w:multiLevelType w:val="hybridMultilevel"/>
    <w:tmpl w:val="AC8052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E823B84"/>
    <w:multiLevelType w:val="multilevel"/>
    <w:tmpl w:val="A8BA7B5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15046623"/>
    <w:multiLevelType w:val="multilevel"/>
    <w:tmpl w:val="39B2BF8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1693481F"/>
    <w:multiLevelType w:val="hybridMultilevel"/>
    <w:tmpl w:val="FCECA6C4"/>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180D6587"/>
    <w:multiLevelType w:val="hybridMultilevel"/>
    <w:tmpl w:val="CA0825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9602C8D"/>
    <w:multiLevelType w:val="multilevel"/>
    <w:tmpl w:val="408CD00E"/>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2C06B26"/>
    <w:multiLevelType w:val="multilevel"/>
    <w:tmpl w:val="748CA23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2B7E4539"/>
    <w:multiLevelType w:val="hybridMultilevel"/>
    <w:tmpl w:val="A654664A"/>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2D0140FD"/>
    <w:multiLevelType w:val="multilevel"/>
    <w:tmpl w:val="239A15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numFmt w:val="bullet"/>
      <w:lvlText w:val="•"/>
      <w:lvlJc w:val="left"/>
      <w:pPr>
        <w:ind w:left="2340" w:hanging="360"/>
      </w:pPr>
      <w:rPr>
        <w:rFonts w:ascii="Times New Roman" w:eastAsiaTheme="minorHAnsi" w:hAnsi="Times New Roman" w:cs="Times New Roman"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34072E8E"/>
    <w:multiLevelType w:val="hybridMultilevel"/>
    <w:tmpl w:val="748CA2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702091B"/>
    <w:multiLevelType w:val="multilevel"/>
    <w:tmpl w:val="CB180BF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370743A8"/>
    <w:multiLevelType w:val="multilevel"/>
    <w:tmpl w:val="CA024A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37EC25B1"/>
    <w:multiLevelType w:val="multilevel"/>
    <w:tmpl w:val="17EE497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3DA51C2D"/>
    <w:multiLevelType w:val="multilevel"/>
    <w:tmpl w:val="93B4CAA8"/>
    <w:lvl w:ilvl="0">
      <w:start w:val="2"/>
      <w:numFmt w:val="decimal"/>
      <w:lvlText w:val="%1."/>
      <w:lvlJc w:val="left"/>
      <w:pPr>
        <w:ind w:left="0" w:hanging="360"/>
      </w:pPr>
      <w:rPr>
        <w:rFonts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14">
    <w:nsid w:val="3F766363"/>
    <w:multiLevelType w:val="hybridMultilevel"/>
    <w:tmpl w:val="2BEEB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2C704AC"/>
    <w:multiLevelType w:val="hybridMultilevel"/>
    <w:tmpl w:val="B002C78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5E11237"/>
    <w:multiLevelType w:val="multilevel"/>
    <w:tmpl w:val="97ECA7D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7">
    <w:nsid w:val="4C0B127F"/>
    <w:multiLevelType w:val="hybridMultilevel"/>
    <w:tmpl w:val="846829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CF63388"/>
    <w:multiLevelType w:val="hybridMultilevel"/>
    <w:tmpl w:val="327E94B6"/>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nsid w:val="5CBF56D3"/>
    <w:multiLevelType w:val="hybridMultilevel"/>
    <w:tmpl w:val="FB0EC9CE"/>
    <w:lvl w:ilvl="0" w:tplc="0C0A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nsid w:val="61507BB5"/>
    <w:multiLevelType w:val="hybridMultilevel"/>
    <w:tmpl w:val="537AF44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67F26A07"/>
    <w:multiLevelType w:val="multilevel"/>
    <w:tmpl w:val="239A15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numFmt w:val="bullet"/>
      <w:lvlText w:val="•"/>
      <w:lvlJc w:val="left"/>
      <w:pPr>
        <w:ind w:left="2340" w:hanging="360"/>
      </w:pPr>
      <w:rPr>
        <w:rFonts w:ascii="Times New Roman" w:eastAsiaTheme="minorHAnsi" w:hAnsi="Times New Roman" w:cs="Times New Roman"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69E833AF"/>
    <w:multiLevelType w:val="hybridMultilevel"/>
    <w:tmpl w:val="E05EF3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A7F68D4"/>
    <w:multiLevelType w:val="multilevel"/>
    <w:tmpl w:val="93B4CAA8"/>
    <w:lvl w:ilvl="0">
      <w:start w:val="2"/>
      <w:numFmt w:val="decimal"/>
      <w:lvlText w:val="%1."/>
      <w:lvlJc w:val="left"/>
      <w:pPr>
        <w:ind w:left="0" w:hanging="360"/>
      </w:pPr>
      <w:rPr>
        <w:rFonts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4">
    <w:nsid w:val="6F9E5919"/>
    <w:multiLevelType w:val="multilevel"/>
    <w:tmpl w:val="6A1E662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78A101A5"/>
    <w:multiLevelType w:val="multilevel"/>
    <w:tmpl w:val="B8040A9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3"/>
  </w:num>
  <w:num w:numId="2">
    <w:abstractNumId w:val="15"/>
  </w:num>
  <w:num w:numId="3">
    <w:abstractNumId w:val="4"/>
  </w:num>
  <w:num w:numId="4">
    <w:abstractNumId w:val="20"/>
  </w:num>
  <w:num w:numId="5">
    <w:abstractNumId w:val="1"/>
  </w:num>
  <w:num w:numId="6">
    <w:abstractNumId w:val="5"/>
  </w:num>
  <w:num w:numId="7">
    <w:abstractNumId w:val="11"/>
  </w:num>
  <w:num w:numId="8">
    <w:abstractNumId w:val="10"/>
  </w:num>
  <w:num w:numId="9">
    <w:abstractNumId w:val="24"/>
  </w:num>
  <w:num w:numId="10">
    <w:abstractNumId w:val="2"/>
  </w:num>
  <w:num w:numId="11">
    <w:abstractNumId w:val="25"/>
  </w:num>
  <w:num w:numId="12">
    <w:abstractNumId w:val="12"/>
  </w:num>
  <w:num w:numId="13">
    <w:abstractNumId w:val="16"/>
  </w:num>
  <w:num w:numId="14">
    <w:abstractNumId w:val="0"/>
  </w:num>
  <w:num w:numId="15">
    <w:abstractNumId w:val="18"/>
  </w:num>
  <w:num w:numId="16">
    <w:abstractNumId w:val="22"/>
  </w:num>
  <w:num w:numId="17">
    <w:abstractNumId w:val="23"/>
  </w:num>
  <w:num w:numId="18">
    <w:abstractNumId w:val="9"/>
  </w:num>
  <w:num w:numId="19">
    <w:abstractNumId w:val="6"/>
  </w:num>
  <w:num w:numId="20">
    <w:abstractNumId w:val="19"/>
  </w:num>
  <w:num w:numId="21">
    <w:abstractNumId w:val="7"/>
  </w:num>
  <w:num w:numId="22">
    <w:abstractNumId w:val="3"/>
  </w:num>
  <w:num w:numId="23">
    <w:abstractNumId w:val="8"/>
  </w:num>
  <w:num w:numId="24">
    <w:abstractNumId w:val="21"/>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C90"/>
    <w:rsid w:val="000331EB"/>
    <w:rsid w:val="00033654"/>
    <w:rsid w:val="00034528"/>
    <w:rsid w:val="00050923"/>
    <w:rsid w:val="00053202"/>
    <w:rsid w:val="00064013"/>
    <w:rsid w:val="00066737"/>
    <w:rsid w:val="00071023"/>
    <w:rsid w:val="0009495C"/>
    <w:rsid w:val="000B0AC3"/>
    <w:rsid w:val="000E03B7"/>
    <w:rsid w:val="000E4B04"/>
    <w:rsid w:val="00106B75"/>
    <w:rsid w:val="001126D7"/>
    <w:rsid w:val="00114E93"/>
    <w:rsid w:val="00120A21"/>
    <w:rsid w:val="00136CB9"/>
    <w:rsid w:val="001A3AFD"/>
    <w:rsid w:val="001B2524"/>
    <w:rsid w:val="001B64DC"/>
    <w:rsid w:val="001C0D94"/>
    <w:rsid w:val="001C4EB1"/>
    <w:rsid w:val="00217574"/>
    <w:rsid w:val="00217AAF"/>
    <w:rsid w:val="00222A25"/>
    <w:rsid w:val="00264CB9"/>
    <w:rsid w:val="00274D6B"/>
    <w:rsid w:val="00281C90"/>
    <w:rsid w:val="002872AA"/>
    <w:rsid w:val="0029010F"/>
    <w:rsid w:val="00290C82"/>
    <w:rsid w:val="002A0207"/>
    <w:rsid w:val="002F0638"/>
    <w:rsid w:val="002F5DEE"/>
    <w:rsid w:val="00303071"/>
    <w:rsid w:val="003143E9"/>
    <w:rsid w:val="00317C2C"/>
    <w:rsid w:val="003225F8"/>
    <w:rsid w:val="0032568E"/>
    <w:rsid w:val="00332242"/>
    <w:rsid w:val="00344557"/>
    <w:rsid w:val="0034759F"/>
    <w:rsid w:val="003750E0"/>
    <w:rsid w:val="00381C92"/>
    <w:rsid w:val="00393C26"/>
    <w:rsid w:val="003A1E34"/>
    <w:rsid w:val="003C0F45"/>
    <w:rsid w:val="003C4F7A"/>
    <w:rsid w:val="003D4789"/>
    <w:rsid w:val="003E081D"/>
    <w:rsid w:val="003E431D"/>
    <w:rsid w:val="00400E0C"/>
    <w:rsid w:val="00413C2F"/>
    <w:rsid w:val="00442C8B"/>
    <w:rsid w:val="00456598"/>
    <w:rsid w:val="00472AD0"/>
    <w:rsid w:val="00485B7B"/>
    <w:rsid w:val="00486EC9"/>
    <w:rsid w:val="004955AB"/>
    <w:rsid w:val="00495962"/>
    <w:rsid w:val="004A7483"/>
    <w:rsid w:val="004C3FC4"/>
    <w:rsid w:val="004E2999"/>
    <w:rsid w:val="004F1AA3"/>
    <w:rsid w:val="004F7246"/>
    <w:rsid w:val="004F74BF"/>
    <w:rsid w:val="00504A8D"/>
    <w:rsid w:val="00537AC3"/>
    <w:rsid w:val="00546BDC"/>
    <w:rsid w:val="00547C3D"/>
    <w:rsid w:val="00550903"/>
    <w:rsid w:val="00562D7D"/>
    <w:rsid w:val="00597221"/>
    <w:rsid w:val="005B1E2A"/>
    <w:rsid w:val="005B2665"/>
    <w:rsid w:val="005D3C35"/>
    <w:rsid w:val="005E0CA3"/>
    <w:rsid w:val="005E29CD"/>
    <w:rsid w:val="00604BA8"/>
    <w:rsid w:val="006260D1"/>
    <w:rsid w:val="00632A9A"/>
    <w:rsid w:val="006773B5"/>
    <w:rsid w:val="00684CA3"/>
    <w:rsid w:val="0068680B"/>
    <w:rsid w:val="006A2458"/>
    <w:rsid w:val="006A2F14"/>
    <w:rsid w:val="006C4F98"/>
    <w:rsid w:val="006C74AA"/>
    <w:rsid w:val="00705D66"/>
    <w:rsid w:val="00706C69"/>
    <w:rsid w:val="00746676"/>
    <w:rsid w:val="00752C81"/>
    <w:rsid w:val="00781914"/>
    <w:rsid w:val="00794C25"/>
    <w:rsid w:val="007B6C38"/>
    <w:rsid w:val="007D629D"/>
    <w:rsid w:val="007F76B8"/>
    <w:rsid w:val="008144B0"/>
    <w:rsid w:val="00821E7B"/>
    <w:rsid w:val="00826283"/>
    <w:rsid w:val="00834DDF"/>
    <w:rsid w:val="008411E4"/>
    <w:rsid w:val="00841516"/>
    <w:rsid w:val="008465A2"/>
    <w:rsid w:val="00857D79"/>
    <w:rsid w:val="008809E8"/>
    <w:rsid w:val="008C0987"/>
    <w:rsid w:val="008C3EBA"/>
    <w:rsid w:val="008C7C75"/>
    <w:rsid w:val="008D2822"/>
    <w:rsid w:val="008E551A"/>
    <w:rsid w:val="008E6ED4"/>
    <w:rsid w:val="008F2C9C"/>
    <w:rsid w:val="008F5506"/>
    <w:rsid w:val="00901351"/>
    <w:rsid w:val="009108DB"/>
    <w:rsid w:val="00925BDB"/>
    <w:rsid w:val="00930112"/>
    <w:rsid w:val="00933470"/>
    <w:rsid w:val="00967CC9"/>
    <w:rsid w:val="009A4CA9"/>
    <w:rsid w:val="009D6E0F"/>
    <w:rsid w:val="009D6F92"/>
    <w:rsid w:val="009E70DD"/>
    <w:rsid w:val="009E7949"/>
    <w:rsid w:val="00A11898"/>
    <w:rsid w:val="00A17952"/>
    <w:rsid w:val="00A604AB"/>
    <w:rsid w:val="00A6665E"/>
    <w:rsid w:val="00A70B0E"/>
    <w:rsid w:val="00A769A4"/>
    <w:rsid w:val="00A945D5"/>
    <w:rsid w:val="00AA17C8"/>
    <w:rsid w:val="00AA5AD8"/>
    <w:rsid w:val="00AB3F04"/>
    <w:rsid w:val="00AD3B23"/>
    <w:rsid w:val="00AF1EFA"/>
    <w:rsid w:val="00AF4BF8"/>
    <w:rsid w:val="00B2240E"/>
    <w:rsid w:val="00B27A08"/>
    <w:rsid w:val="00B67676"/>
    <w:rsid w:val="00B760AC"/>
    <w:rsid w:val="00B87982"/>
    <w:rsid w:val="00B905AA"/>
    <w:rsid w:val="00B90A08"/>
    <w:rsid w:val="00BB4CA3"/>
    <w:rsid w:val="00BC63A3"/>
    <w:rsid w:val="00BE1983"/>
    <w:rsid w:val="00C31CBC"/>
    <w:rsid w:val="00C53A5D"/>
    <w:rsid w:val="00C6312B"/>
    <w:rsid w:val="00C7782F"/>
    <w:rsid w:val="00CB47CD"/>
    <w:rsid w:val="00CB4A40"/>
    <w:rsid w:val="00CB7824"/>
    <w:rsid w:val="00CC6D34"/>
    <w:rsid w:val="00CF08A4"/>
    <w:rsid w:val="00CF6A59"/>
    <w:rsid w:val="00D131F9"/>
    <w:rsid w:val="00D43CF1"/>
    <w:rsid w:val="00D57829"/>
    <w:rsid w:val="00D66C4A"/>
    <w:rsid w:val="00DB0104"/>
    <w:rsid w:val="00DB70C4"/>
    <w:rsid w:val="00DC6F6A"/>
    <w:rsid w:val="00DE160D"/>
    <w:rsid w:val="00DE4B0E"/>
    <w:rsid w:val="00DE5074"/>
    <w:rsid w:val="00E12745"/>
    <w:rsid w:val="00E40B32"/>
    <w:rsid w:val="00E54B49"/>
    <w:rsid w:val="00E56373"/>
    <w:rsid w:val="00E6149A"/>
    <w:rsid w:val="00E90328"/>
    <w:rsid w:val="00EB5FD8"/>
    <w:rsid w:val="00EF774C"/>
    <w:rsid w:val="00F053B5"/>
    <w:rsid w:val="00F1286F"/>
    <w:rsid w:val="00F149B5"/>
    <w:rsid w:val="00F21907"/>
    <w:rsid w:val="00F30DAC"/>
    <w:rsid w:val="00F42A2B"/>
    <w:rsid w:val="00F50DE4"/>
    <w:rsid w:val="00F56211"/>
    <w:rsid w:val="00F771F6"/>
    <w:rsid w:val="00F825CB"/>
    <w:rsid w:val="00FA377C"/>
    <w:rsid w:val="00FB675F"/>
    <w:rsid w:val="00FC1ABC"/>
    <w:rsid w:val="00FD40C1"/>
    <w:rsid w:val="00FE5571"/>
    <w:rsid w:val="00FF144A"/>
    <w:rsid w:val="00FF51E7"/>
    <w:rsid w:val="00FF63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C90"/>
  </w:style>
  <w:style w:type="paragraph" w:styleId="Heading2">
    <w:name w:val="heading 2"/>
    <w:basedOn w:val="Normal"/>
    <w:next w:val="Normal"/>
    <w:link w:val="Heading2Char"/>
    <w:uiPriority w:val="9"/>
    <w:semiHidden/>
    <w:unhideWhenUsed/>
    <w:qFormat/>
    <w:rsid w:val="007D62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29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D629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D629D"/>
    <w:pPr>
      <w:keepNext/>
      <w:keepLines/>
      <w:numPr>
        <w:ilvl w:val="4"/>
        <w:numId w:val="1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D629D"/>
    <w:pPr>
      <w:keepNext/>
      <w:keepLines/>
      <w:numPr>
        <w:ilvl w:val="5"/>
        <w:numId w:val="1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D629D"/>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D629D"/>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D629D"/>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aliases w:val="p,PARAGRAPH,PG,pa,at"/>
    <w:basedOn w:val="BodyTextIndent"/>
    <w:link w:val="ParagraphChar"/>
    <w:rsid w:val="007D629D"/>
    <w:pPr>
      <w:numPr>
        <w:ilvl w:val="1"/>
        <w:numId w:val="5"/>
      </w:numPr>
      <w:tabs>
        <w:tab w:val="clear" w:pos="2448"/>
        <w:tab w:val="num" w:pos="720"/>
      </w:tabs>
      <w:spacing w:before="120"/>
      <w:ind w:left="720" w:hanging="720"/>
      <w:jc w:val="both"/>
      <w:outlineLvl w:val="1"/>
    </w:pPr>
    <w:rPr>
      <w:rFonts w:eastAsia="Times New Roman"/>
      <w:szCs w:val="20"/>
      <w:lang w:val="x-none" w:eastAsia="x-none"/>
    </w:rPr>
  </w:style>
  <w:style w:type="character" w:customStyle="1" w:styleId="ParagraphChar">
    <w:name w:val="Paragraph Char"/>
    <w:link w:val="Paragraph"/>
    <w:rsid w:val="007D629D"/>
    <w:rPr>
      <w:rFonts w:ascii="Times New Roman" w:eastAsia="Times New Roman" w:hAnsi="Times New Roman" w:cs="Times New Roman"/>
      <w:sz w:val="24"/>
      <w:szCs w:val="20"/>
      <w:lang w:val="x-none" w:eastAsia="x-none"/>
    </w:rPr>
  </w:style>
  <w:style w:type="paragraph" w:customStyle="1" w:styleId="Newpage">
    <w:name w:val="Newpage"/>
    <w:basedOn w:val="Normal"/>
    <w:rsid w:val="00281C90"/>
    <w:pPr>
      <w:keepNext/>
      <w:tabs>
        <w:tab w:val="left" w:pos="1440"/>
        <w:tab w:val="left" w:pos="3060"/>
      </w:tabs>
      <w:spacing w:before="240" w:after="0" w:line="240" w:lineRule="auto"/>
      <w:jc w:val="center"/>
    </w:pPr>
    <w:rPr>
      <w:rFonts w:ascii="Times New Roman" w:eastAsia="Times New Roman" w:hAnsi="Times New Roman" w:cs="Times New Roman"/>
      <w:b/>
      <w:smallCaps/>
      <w:sz w:val="24"/>
      <w:szCs w:val="20"/>
    </w:rPr>
  </w:style>
  <w:style w:type="paragraph" w:styleId="FootnoteText">
    <w:name w:val="footnote text"/>
    <w:aliases w:val="F,ft,fn,footnote,Texto nota pie IIRSA,foottextfra,Style 25,f,footno,St,Styl,Texto,nota,pie,Ref.,al,Texto1,nota1,pie1,Ref.1,al1,Texto2,nota2,pie2,Ref.2,al2,Texto3,nota3,pie3,Ref.3,al3,Texto4,nota4,pie4,Ref.4,al4,Texto5,nota5,pie5"/>
    <w:basedOn w:val="Normal"/>
    <w:link w:val="FootnoteTextChar"/>
    <w:uiPriority w:val="99"/>
    <w:rsid w:val="00281C90"/>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 Char,ft Char,fn Char,footnote Char,Texto nota pie IIRSA Char,foottextfra Char,Style 25 Char,f Char,footno Char,St Char,Styl Char,Texto Char,nota Char,pie Char,Ref. Char,al Char,Texto1 Char,nota1 Char,pie1 Char,Ref.1 Char,al1 Char"/>
    <w:basedOn w:val="DefaultParagraphFont"/>
    <w:link w:val="FootnoteText"/>
    <w:uiPriority w:val="99"/>
    <w:rsid w:val="00281C90"/>
    <w:rPr>
      <w:rFonts w:ascii="Times New Roman" w:eastAsia="Times New Roman" w:hAnsi="Times New Roman" w:cs="Times New Roman"/>
      <w:spacing w:val="-3"/>
      <w:sz w:val="20"/>
      <w:szCs w:val="20"/>
    </w:rPr>
  </w:style>
  <w:style w:type="character" w:styleId="FootnoteReference">
    <w:name w:val="footnote reference"/>
    <w:aliases w:val="Style 24,Style 2,Sty,Style,titulo 2"/>
    <w:uiPriority w:val="99"/>
    <w:rsid w:val="00281C90"/>
    <w:rPr>
      <w:vertAlign w:val="superscript"/>
    </w:rPr>
  </w:style>
  <w:style w:type="paragraph" w:styleId="Header">
    <w:name w:val="header"/>
    <w:basedOn w:val="Normal"/>
    <w:link w:val="HeaderChar"/>
    <w:uiPriority w:val="99"/>
    <w:unhideWhenUsed/>
    <w:rsid w:val="00281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C90"/>
  </w:style>
  <w:style w:type="paragraph" w:styleId="Footer">
    <w:name w:val="footer"/>
    <w:basedOn w:val="Normal"/>
    <w:link w:val="FooterChar"/>
    <w:uiPriority w:val="99"/>
    <w:unhideWhenUsed/>
    <w:rsid w:val="00281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C90"/>
  </w:style>
  <w:style w:type="paragraph" w:styleId="BodyTextIndent">
    <w:name w:val="Body Text Indent"/>
    <w:basedOn w:val="Normal"/>
    <w:link w:val="BodyTextIndentChar"/>
    <w:uiPriority w:val="99"/>
    <w:semiHidden/>
    <w:unhideWhenUsed/>
    <w:rsid w:val="00281C9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281C90"/>
    <w:rPr>
      <w:rFonts w:ascii="Times New Roman" w:hAnsi="Times New Roman" w:cs="Times New Roman"/>
      <w:sz w:val="24"/>
    </w:rPr>
  </w:style>
  <w:style w:type="character" w:styleId="CommentReference">
    <w:name w:val="annotation reference"/>
    <w:basedOn w:val="DefaultParagraphFont"/>
    <w:uiPriority w:val="99"/>
    <w:semiHidden/>
    <w:unhideWhenUsed/>
    <w:rsid w:val="003750E0"/>
    <w:rPr>
      <w:sz w:val="16"/>
      <w:szCs w:val="16"/>
    </w:rPr>
  </w:style>
  <w:style w:type="paragraph" w:styleId="CommentText">
    <w:name w:val="annotation text"/>
    <w:basedOn w:val="Normal"/>
    <w:link w:val="CommentTextChar"/>
    <w:uiPriority w:val="99"/>
    <w:semiHidden/>
    <w:unhideWhenUsed/>
    <w:rsid w:val="003750E0"/>
    <w:pPr>
      <w:spacing w:line="240" w:lineRule="auto"/>
    </w:pPr>
    <w:rPr>
      <w:sz w:val="20"/>
      <w:szCs w:val="20"/>
    </w:rPr>
  </w:style>
  <w:style w:type="character" w:customStyle="1" w:styleId="CommentTextChar">
    <w:name w:val="Comment Text Char"/>
    <w:basedOn w:val="DefaultParagraphFont"/>
    <w:link w:val="CommentText"/>
    <w:uiPriority w:val="99"/>
    <w:semiHidden/>
    <w:rsid w:val="003750E0"/>
    <w:rPr>
      <w:sz w:val="20"/>
      <w:szCs w:val="20"/>
    </w:rPr>
  </w:style>
  <w:style w:type="paragraph" w:styleId="BalloonText">
    <w:name w:val="Balloon Text"/>
    <w:basedOn w:val="Normal"/>
    <w:link w:val="BalloonTextChar"/>
    <w:uiPriority w:val="99"/>
    <w:semiHidden/>
    <w:unhideWhenUsed/>
    <w:rsid w:val="00375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0E0"/>
    <w:rPr>
      <w:rFonts w:ascii="Tahoma" w:hAnsi="Tahoma" w:cs="Tahoma"/>
      <w:sz w:val="16"/>
      <w:szCs w:val="16"/>
    </w:rPr>
  </w:style>
  <w:style w:type="paragraph" w:styleId="NormalWeb">
    <w:name w:val="Normal (Web)"/>
    <w:basedOn w:val="Normal"/>
    <w:uiPriority w:val="99"/>
    <w:unhideWhenUsed/>
    <w:rsid w:val="003A1E34"/>
    <w:pPr>
      <w:spacing w:before="100" w:beforeAutospacing="1" w:after="100" w:afterAutospacing="1" w:line="240" w:lineRule="auto"/>
    </w:pPr>
    <w:rPr>
      <w:rFonts w:ascii="Times New Roman" w:hAnsi="Times New Roman" w:cs="Times New Roman"/>
      <w:sz w:val="24"/>
      <w:szCs w:val="24"/>
    </w:rPr>
  </w:style>
  <w:style w:type="table" w:styleId="LightGrid">
    <w:name w:val="Light Grid"/>
    <w:basedOn w:val="TableNormal"/>
    <w:uiPriority w:val="62"/>
    <w:rsid w:val="003A1E3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Paragraph">
    <w:name w:val="List Paragraph"/>
    <w:basedOn w:val="Normal"/>
    <w:uiPriority w:val="34"/>
    <w:qFormat/>
    <w:rsid w:val="00684CA3"/>
    <w:pPr>
      <w:ind w:left="720"/>
      <w:contextualSpacing/>
    </w:pPr>
  </w:style>
  <w:style w:type="paragraph" w:styleId="CommentSubject">
    <w:name w:val="annotation subject"/>
    <w:basedOn w:val="CommentText"/>
    <w:next w:val="CommentText"/>
    <w:link w:val="CommentSubjectChar"/>
    <w:uiPriority w:val="99"/>
    <w:semiHidden/>
    <w:unhideWhenUsed/>
    <w:rsid w:val="00E54B49"/>
    <w:rPr>
      <w:b/>
      <w:bCs/>
    </w:rPr>
  </w:style>
  <w:style w:type="character" w:customStyle="1" w:styleId="CommentSubjectChar">
    <w:name w:val="Comment Subject Char"/>
    <w:basedOn w:val="CommentTextChar"/>
    <w:link w:val="CommentSubject"/>
    <w:uiPriority w:val="99"/>
    <w:semiHidden/>
    <w:rsid w:val="00E54B49"/>
    <w:rPr>
      <w:b/>
      <w:bCs/>
      <w:sz w:val="20"/>
      <w:szCs w:val="20"/>
    </w:rPr>
  </w:style>
  <w:style w:type="character" w:styleId="Hyperlink">
    <w:name w:val="Hyperlink"/>
    <w:basedOn w:val="DefaultParagraphFont"/>
    <w:uiPriority w:val="99"/>
    <w:unhideWhenUsed/>
    <w:rsid w:val="004955AB"/>
    <w:rPr>
      <w:color w:val="0000FF" w:themeColor="hyperlink"/>
      <w:u w:val="single"/>
    </w:rPr>
  </w:style>
  <w:style w:type="paragraph" w:styleId="Subtitle">
    <w:name w:val="Subtitle"/>
    <w:basedOn w:val="Normal"/>
    <w:next w:val="Normal"/>
    <w:link w:val="SubtitleChar"/>
    <w:uiPriority w:val="11"/>
    <w:qFormat/>
    <w:rsid w:val="004955AB"/>
    <w:pPr>
      <w:spacing w:after="60" w:line="240" w:lineRule="auto"/>
      <w:jc w:val="center"/>
      <w:outlineLvl w:val="1"/>
    </w:pPr>
    <w:rPr>
      <w:rFonts w:asciiTheme="majorHAnsi" w:eastAsiaTheme="majorEastAsia" w:hAnsiTheme="majorHAnsi" w:cs="Times New Roman"/>
      <w:sz w:val="24"/>
      <w:szCs w:val="24"/>
      <w:lang w:bidi="en-US"/>
    </w:rPr>
  </w:style>
  <w:style w:type="character" w:customStyle="1" w:styleId="SubtitleChar">
    <w:name w:val="Subtitle Char"/>
    <w:basedOn w:val="DefaultParagraphFont"/>
    <w:link w:val="Subtitle"/>
    <w:uiPriority w:val="11"/>
    <w:rsid w:val="004955AB"/>
    <w:rPr>
      <w:rFonts w:asciiTheme="majorHAnsi" w:eastAsiaTheme="majorEastAsia" w:hAnsiTheme="majorHAnsi" w:cs="Times New Roman"/>
      <w:sz w:val="24"/>
      <w:szCs w:val="24"/>
      <w:lang w:bidi="en-US"/>
    </w:rPr>
  </w:style>
  <w:style w:type="paragraph" w:customStyle="1" w:styleId="Chapter">
    <w:name w:val="Chapter"/>
    <w:basedOn w:val="Normal"/>
    <w:next w:val="Normal"/>
    <w:link w:val="ChapterChar"/>
    <w:rsid w:val="007D629D"/>
    <w:pPr>
      <w:keepNext/>
      <w:numPr>
        <w:numId w:val="5"/>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7D629D"/>
    <w:rPr>
      <w:rFonts w:ascii="Times New Roman" w:hAnsi="Times New Roman" w:cs="Times New Roman"/>
      <w:b/>
      <w:smallCaps/>
      <w:sz w:val="24"/>
    </w:rPr>
  </w:style>
  <w:style w:type="paragraph" w:customStyle="1" w:styleId="FirstHeading">
    <w:name w:val="FirstHeading"/>
    <w:basedOn w:val="Normal"/>
    <w:next w:val="Normal"/>
    <w:link w:val="FirstHeadingChar"/>
    <w:rsid w:val="007D629D"/>
    <w:pPr>
      <w:keepNext/>
      <w:numPr>
        <w:numId w:val="13"/>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7D629D"/>
    <w:rPr>
      <w:rFonts w:ascii="Times New Roman" w:hAnsi="Times New Roman" w:cs="Times New Roman"/>
      <w:b/>
      <w:sz w:val="24"/>
    </w:rPr>
  </w:style>
  <w:style w:type="paragraph" w:customStyle="1" w:styleId="SecHeading">
    <w:name w:val="SecHeading"/>
    <w:basedOn w:val="Normal"/>
    <w:next w:val="Paragraph"/>
    <w:link w:val="SecHeadingChar"/>
    <w:rsid w:val="007D629D"/>
    <w:pPr>
      <w:keepNext/>
      <w:numPr>
        <w:ilvl w:val="1"/>
        <w:numId w:val="13"/>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7D629D"/>
    <w:rPr>
      <w:rFonts w:ascii="Times New Roman" w:hAnsi="Times New Roman" w:cs="Times New Roman"/>
      <w:b/>
      <w:sz w:val="24"/>
    </w:rPr>
  </w:style>
  <w:style w:type="paragraph" w:customStyle="1" w:styleId="SubHeading1">
    <w:name w:val="SubHeading1"/>
    <w:basedOn w:val="SecHeading"/>
    <w:link w:val="SubHeading1Char"/>
    <w:rsid w:val="007D629D"/>
    <w:pPr>
      <w:numPr>
        <w:ilvl w:val="2"/>
      </w:numPr>
      <w:tabs>
        <w:tab w:val="clear" w:pos="5976"/>
        <w:tab w:val="num" w:pos="1872"/>
      </w:tabs>
      <w:ind w:left="1872"/>
    </w:pPr>
  </w:style>
  <w:style w:type="character" w:customStyle="1" w:styleId="SubHeading1Char">
    <w:name w:val="SubHeading1 Char"/>
    <w:basedOn w:val="DefaultParagraphFont"/>
    <w:link w:val="SubHeading1"/>
    <w:rsid w:val="007D629D"/>
    <w:rPr>
      <w:rFonts w:ascii="Times New Roman" w:hAnsi="Times New Roman" w:cs="Times New Roman"/>
      <w:b/>
      <w:sz w:val="24"/>
    </w:rPr>
  </w:style>
  <w:style w:type="paragraph" w:customStyle="1" w:styleId="Subheading2">
    <w:name w:val="Subheading2"/>
    <w:basedOn w:val="SecHeading"/>
    <w:link w:val="Subheading2Char"/>
    <w:rsid w:val="007D629D"/>
    <w:pPr>
      <w:numPr>
        <w:ilvl w:val="3"/>
      </w:numPr>
      <w:tabs>
        <w:tab w:val="clear" w:pos="6480"/>
        <w:tab w:val="num" w:pos="2376"/>
      </w:tabs>
      <w:ind w:left="2376"/>
    </w:pPr>
  </w:style>
  <w:style w:type="character" w:customStyle="1" w:styleId="Subheading2Char">
    <w:name w:val="Subheading2 Char"/>
    <w:basedOn w:val="DefaultParagraphFont"/>
    <w:link w:val="Subheading2"/>
    <w:rsid w:val="007D629D"/>
    <w:rPr>
      <w:rFonts w:ascii="Times New Roman" w:hAnsi="Times New Roman" w:cs="Times New Roman"/>
      <w:b/>
      <w:sz w:val="24"/>
    </w:rPr>
  </w:style>
  <w:style w:type="paragraph" w:customStyle="1" w:styleId="subpar">
    <w:name w:val="subpar"/>
    <w:basedOn w:val="BodyTextIndent3"/>
    <w:link w:val="subparChar"/>
    <w:rsid w:val="007D629D"/>
    <w:pPr>
      <w:numPr>
        <w:ilvl w:val="2"/>
        <w:numId w:val="5"/>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7D629D"/>
    <w:rPr>
      <w:rFonts w:ascii="Times New Roman" w:hAnsi="Times New Roman" w:cs="Times New Roman"/>
      <w:sz w:val="24"/>
      <w:szCs w:val="16"/>
    </w:rPr>
  </w:style>
  <w:style w:type="paragraph" w:customStyle="1" w:styleId="SubSubPar">
    <w:name w:val="SubSubPar"/>
    <w:basedOn w:val="subpar"/>
    <w:link w:val="SubSubParChar"/>
    <w:rsid w:val="007D629D"/>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7D629D"/>
    <w:rPr>
      <w:rFonts w:ascii="Times New Roman" w:hAnsi="Times New Roman" w:cs="Times New Roman"/>
      <w:sz w:val="24"/>
      <w:szCs w:val="16"/>
    </w:rPr>
  </w:style>
  <w:style w:type="paragraph" w:customStyle="1" w:styleId="Regtable">
    <w:name w:val="Regtable"/>
    <w:basedOn w:val="Normal"/>
    <w:link w:val="RegtableChar"/>
    <w:rsid w:val="007D629D"/>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7D629D"/>
    <w:rPr>
      <w:rFonts w:ascii="Times New Roman" w:hAnsi="Times New Roman" w:cs="Times New Roman"/>
      <w:sz w:val="20"/>
    </w:rPr>
  </w:style>
  <w:style w:type="paragraph" w:customStyle="1" w:styleId="TableTitle">
    <w:name w:val="TableTitle"/>
    <w:basedOn w:val="Normal"/>
    <w:link w:val="TableTitleChar"/>
    <w:rsid w:val="007D629D"/>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D629D"/>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B27A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27A0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27A0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D629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D629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D62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D629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629D"/>
    <w:rPr>
      <w:rFonts w:asciiTheme="majorHAnsi" w:eastAsiaTheme="majorEastAsia" w:hAnsiTheme="majorHAnsi" w:cstheme="majorBidi"/>
      <w:i/>
      <w:iCs/>
      <w:color w:val="404040" w:themeColor="text1" w:themeTint="BF"/>
      <w:sz w:val="20"/>
      <w:szCs w:val="20"/>
    </w:rPr>
  </w:style>
  <w:style w:type="paragraph" w:styleId="BodyTextIndent3">
    <w:name w:val="Body Text Indent 3"/>
    <w:basedOn w:val="Normal"/>
    <w:link w:val="BodyTextIndent3Char"/>
    <w:uiPriority w:val="99"/>
    <w:semiHidden/>
    <w:unhideWhenUsed/>
    <w:rsid w:val="00B27A08"/>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27A08"/>
    <w:rPr>
      <w:rFonts w:ascii="Times New Roman" w:hAnsi="Times New Roman" w:cs="Times New Roman"/>
      <w:sz w:val="24"/>
      <w:szCs w:val="16"/>
    </w:rPr>
  </w:style>
  <w:style w:type="character" w:styleId="BookTitle">
    <w:name w:val="Book Title"/>
    <w:basedOn w:val="DefaultParagraphFont"/>
    <w:uiPriority w:val="33"/>
    <w:qFormat/>
    <w:rsid w:val="00841516"/>
    <w:rPr>
      <w:b/>
      <w:bCs/>
      <w:smallCaps/>
      <w:spacing w:val="5"/>
    </w:rPr>
  </w:style>
  <w:style w:type="paragraph" w:customStyle="1" w:styleId="AEFootnote">
    <w:name w:val="AE Footnote"/>
    <w:basedOn w:val="Normal"/>
    <w:qFormat/>
    <w:rsid w:val="00136CB9"/>
    <w:pPr>
      <w:spacing w:after="0" w:line="240" w:lineRule="auto"/>
      <w:jc w:val="both"/>
    </w:pPr>
    <w:rPr>
      <w:rFonts w:ascii="Garamond" w:eastAsiaTheme="minorEastAsia" w:hAnsi="Garamond"/>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C90"/>
  </w:style>
  <w:style w:type="paragraph" w:styleId="Heading2">
    <w:name w:val="heading 2"/>
    <w:basedOn w:val="Normal"/>
    <w:next w:val="Normal"/>
    <w:link w:val="Heading2Char"/>
    <w:uiPriority w:val="9"/>
    <w:semiHidden/>
    <w:unhideWhenUsed/>
    <w:qFormat/>
    <w:rsid w:val="007D62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29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D629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D629D"/>
    <w:pPr>
      <w:keepNext/>
      <w:keepLines/>
      <w:numPr>
        <w:ilvl w:val="4"/>
        <w:numId w:val="1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D629D"/>
    <w:pPr>
      <w:keepNext/>
      <w:keepLines/>
      <w:numPr>
        <w:ilvl w:val="5"/>
        <w:numId w:val="1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D629D"/>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D629D"/>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D629D"/>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aliases w:val="p,PARAGRAPH,PG,pa,at"/>
    <w:basedOn w:val="BodyTextIndent"/>
    <w:link w:val="ParagraphChar"/>
    <w:rsid w:val="007D629D"/>
    <w:pPr>
      <w:numPr>
        <w:ilvl w:val="1"/>
        <w:numId w:val="5"/>
      </w:numPr>
      <w:tabs>
        <w:tab w:val="clear" w:pos="2448"/>
        <w:tab w:val="num" w:pos="720"/>
      </w:tabs>
      <w:spacing w:before="120"/>
      <w:ind w:left="720" w:hanging="720"/>
      <w:jc w:val="both"/>
      <w:outlineLvl w:val="1"/>
    </w:pPr>
    <w:rPr>
      <w:rFonts w:eastAsia="Times New Roman"/>
      <w:szCs w:val="20"/>
      <w:lang w:val="x-none" w:eastAsia="x-none"/>
    </w:rPr>
  </w:style>
  <w:style w:type="character" w:customStyle="1" w:styleId="ParagraphChar">
    <w:name w:val="Paragraph Char"/>
    <w:link w:val="Paragraph"/>
    <w:rsid w:val="007D629D"/>
    <w:rPr>
      <w:rFonts w:ascii="Times New Roman" w:eastAsia="Times New Roman" w:hAnsi="Times New Roman" w:cs="Times New Roman"/>
      <w:sz w:val="24"/>
      <w:szCs w:val="20"/>
      <w:lang w:val="x-none" w:eastAsia="x-none"/>
    </w:rPr>
  </w:style>
  <w:style w:type="paragraph" w:customStyle="1" w:styleId="Newpage">
    <w:name w:val="Newpage"/>
    <w:basedOn w:val="Normal"/>
    <w:rsid w:val="00281C90"/>
    <w:pPr>
      <w:keepNext/>
      <w:tabs>
        <w:tab w:val="left" w:pos="1440"/>
        <w:tab w:val="left" w:pos="3060"/>
      </w:tabs>
      <w:spacing w:before="240" w:after="0" w:line="240" w:lineRule="auto"/>
      <w:jc w:val="center"/>
    </w:pPr>
    <w:rPr>
      <w:rFonts w:ascii="Times New Roman" w:eastAsia="Times New Roman" w:hAnsi="Times New Roman" w:cs="Times New Roman"/>
      <w:b/>
      <w:smallCaps/>
      <w:sz w:val="24"/>
      <w:szCs w:val="20"/>
    </w:rPr>
  </w:style>
  <w:style w:type="paragraph" w:styleId="FootnoteText">
    <w:name w:val="footnote text"/>
    <w:aliases w:val="F,ft,fn,footnote,Texto nota pie IIRSA,foottextfra,Style 25,f,footno,St,Styl,Texto,nota,pie,Ref.,al,Texto1,nota1,pie1,Ref.1,al1,Texto2,nota2,pie2,Ref.2,al2,Texto3,nota3,pie3,Ref.3,al3,Texto4,nota4,pie4,Ref.4,al4,Texto5,nota5,pie5"/>
    <w:basedOn w:val="Normal"/>
    <w:link w:val="FootnoteTextChar"/>
    <w:uiPriority w:val="99"/>
    <w:rsid w:val="00281C90"/>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 Char,ft Char,fn Char,footnote Char,Texto nota pie IIRSA Char,foottextfra Char,Style 25 Char,f Char,footno Char,St Char,Styl Char,Texto Char,nota Char,pie Char,Ref. Char,al Char,Texto1 Char,nota1 Char,pie1 Char,Ref.1 Char,al1 Char"/>
    <w:basedOn w:val="DefaultParagraphFont"/>
    <w:link w:val="FootnoteText"/>
    <w:uiPriority w:val="99"/>
    <w:rsid w:val="00281C90"/>
    <w:rPr>
      <w:rFonts w:ascii="Times New Roman" w:eastAsia="Times New Roman" w:hAnsi="Times New Roman" w:cs="Times New Roman"/>
      <w:spacing w:val="-3"/>
      <w:sz w:val="20"/>
      <w:szCs w:val="20"/>
    </w:rPr>
  </w:style>
  <w:style w:type="character" w:styleId="FootnoteReference">
    <w:name w:val="footnote reference"/>
    <w:aliases w:val="Style 24,Style 2,Sty,Style,titulo 2"/>
    <w:uiPriority w:val="99"/>
    <w:rsid w:val="00281C90"/>
    <w:rPr>
      <w:vertAlign w:val="superscript"/>
    </w:rPr>
  </w:style>
  <w:style w:type="paragraph" w:styleId="Header">
    <w:name w:val="header"/>
    <w:basedOn w:val="Normal"/>
    <w:link w:val="HeaderChar"/>
    <w:uiPriority w:val="99"/>
    <w:unhideWhenUsed/>
    <w:rsid w:val="00281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C90"/>
  </w:style>
  <w:style w:type="paragraph" w:styleId="Footer">
    <w:name w:val="footer"/>
    <w:basedOn w:val="Normal"/>
    <w:link w:val="FooterChar"/>
    <w:uiPriority w:val="99"/>
    <w:unhideWhenUsed/>
    <w:rsid w:val="00281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C90"/>
  </w:style>
  <w:style w:type="paragraph" w:styleId="BodyTextIndent">
    <w:name w:val="Body Text Indent"/>
    <w:basedOn w:val="Normal"/>
    <w:link w:val="BodyTextIndentChar"/>
    <w:uiPriority w:val="99"/>
    <w:semiHidden/>
    <w:unhideWhenUsed/>
    <w:rsid w:val="00281C9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281C90"/>
    <w:rPr>
      <w:rFonts w:ascii="Times New Roman" w:hAnsi="Times New Roman" w:cs="Times New Roman"/>
      <w:sz w:val="24"/>
    </w:rPr>
  </w:style>
  <w:style w:type="character" w:styleId="CommentReference">
    <w:name w:val="annotation reference"/>
    <w:basedOn w:val="DefaultParagraphFont"/>
    <w:uiPriority w:val="99"/>
    <w:semiHidden/>
    <w:unhideWhenUsed/>
    <w:rsid w:val="003750E0"/>
    <w:rPr>
      <w:sz w:val="16"/>
      <w:szCs w:val="16"/>
    </w:rPr>
  </w:style>
  <w:style w:type="paragraph" w:styleId="CommentText">
    <w:name w:val="annotation text"/>
    <w:basedOn w:val="Normal"/>
    <w:link w:val="CommentTextChar"/>
    <w:uiPriority w:val="99"/>
    <w:semiHidden/>
    <w:unhideWhenUsed/>
    <w:rsid w:val="003750E0"/>
    <w:pPr>
      <w:spacing w:line="240" w:lineRule="auto"/>
    </w:pPr>
    <w:rPr>
      <w:sz w:val="20"/>
      <w:szCs w:val="20"/>
    </w:rPr>
  </w:style>
  <w:style w:type="character" w:customStyle="1" w:styleId="CommentTextChar">
    <w:name w:val="Comment Text Char"/>
    <w:basedOn w:val="DefaultParagraphFont"/>
    <w:link w:val="CommentText"/>
    <w:uiPriority w:val="99"/>
    <w:semiHidden/>
    <w:rsid w:val="003750E0"/>
    <w:rPr>
      <w:sz w:val="20"/>
      <w:szCs w:val="20"/>
    </w:rPr>
  </w:style>
  <w:style w:type="paragraph" w:styleId="BalloonText">
    <w:name w:val="Balloon Text"/>
    <w:basedOn w:val="Normal"/>
    <w:link w:val="BalloonTextChar"/>
    <w:uiPriority w:val="99"/>
    <w:semiHidden/>
    <w:unhideWhenUsed/>
    <w:rsid w:val="00375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0E0"/>
    <w:rPr>
      <w:rFonts w:ascii="Tahoma" w:hAnsi="Tahoma" w:cs="Tahoma"/>
      <w:sz w:val="16"/>
      <w:szCs w:val="16"/>
    </w:rPr>
  </w:style>
  <w:style w:type="paragraph" w:styleId="NormalWeb">
    <w:name w:val="Normal (Web)"/>
    <w:basedOn w:val="Normal"/>
    <w:uiPriority w:val="99"/>
    <w:unhideWhenUsed/>
    <w:rsid w:val="003A1E34"/>
    <w:pPr>
      <w:spacing w:before="100" w:beforeAutospacing="1" w:after="100" w:afterAutospacing="1" w:line="240" w:lineRule="auto"/>
    </w:pPr>
    <w:rPr>
      <w:rFonts w:ascii="Times New Roman" w:hAnsi="Times New Roman" w:cs="Times New Roman"/>
      <w:sz w:val="24"/>
      <w:szCs w:val="24"/>
    </w:rPr>
  </w:style>
  <w:style w:type="table" w:styleId="LightGrid">
    <w:name w:val="Light Grid"/>
    <w:basedOn w:val="TableNormal"/>
    <w:uiPriority w:val="62"/>
    <w:rsid w:val="003A1E3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Paragraph">
    <w:name w:val="List Paragraph"/>
    <w:basedOn w:val="Normal"/>
    <w:uiPriority w:val="34"/>
    <w:qFormat/>
    <w:rsid w:val="00684CA3"/>
    <w:pPr>
      <w:ind w:left="720"/>
      <w:contextualSpacing/>
    </w:pPr>
  </w:style>
  <w:style w:type="paragraph" w:styleId="CommentSubject">
    <w:name w:val="annotation subject"/>
    <w:basedOn w:val="CommentText"/>
    <w:next w:val="CommentText"/>
    <w:link w:val="CommentSubjectChar"/>
    <w:uiPriority w:val="99"/>
    <w:semiHidden/>
    <w:unhideWhenUsed/>
    <w:rsid w:val="00E54B49"/>
    <w:rPr>
      <w:b/>
      <w:bCs/>
    </w:rPr>
  </w:style>
  <w:style w:type="character" w:customStyle="1" w:styleId="CommentSubjectChar">
    <w:name w:val="Comment Subject Char"/>
    <w:basedOn w:val="CommentTextChar"/>
    <w:link w:val="CommentSubject"/>
    <w:uiPriority w:val="99"/>
    <w:semiHidden/>
    <w:rsid w:val="00E54B49"/>
    <w:rPr>
      <w:b/>
      <w:bCs/>
      <w:sz w:val="20"/>
      <w:szCs w:val="20"/>
    </w:rPr>
  </w:style>
  <w:style w:type="character" w:styleId="Hyperlink">
    <w:name w:val="Hyperlink"/>
    <w:basedOn w:val="DefaultParagraphFont"/>
    <w:uiPriority w:val="99"/>
    <w:unhideWhenUsed/>
    <w:rsid w:val="004955AB"/>
    <w:rPr>
      <w:color w:val="0000FF" w:themeColor="hyperlink"/>
      <w:u w:val="single"/>
    </w:rPr>
  </w:style>
  <w:style w:type="paragraph" w:styleId="Subtitle">
    <w:name w:val="Subtitle"/>
    <w:basedOn w:val="Normal"/>
    <w:next w:val="Normal"/>
    <w:link w:val="SubtitleChar"/>
    <w:uiPriority w:val="11"/>
    <w:qFormat/>
    <w:rsid w:val="004955AB"/>
    <w:pPr>
      <w:spacing w:after="60" w:line="240" w:lineRule="auto"/>
      <w:jc w:val="center"/>
      <w:outlineLvl w:val="1"/>
    </w:pPr>
    <w:rPr>
      <w:rFonts w:asciiTheme="majorHAnsi" w:eastAsiaTheme="majorEastAsia" w:hAnsiTheme="majorHAnsi" w:cs="Times New Roman"/>
      <w:sz w:val="24"/>
      <w:szCs w:val="24"/>
      <w:lang w:bidi="en-US"/>
    </w:rPr>
  </w:style>
  <w:style w:type="character" w:customStyle="1" w:styleId="SubtitleChar">
    <w:name w:val="Subtitle Char"/>
    <w:basedOn w:val="DefaultParagraphFont"/>
    <w:link w:val="Subtitle"/>
    <w:uiPriority w:val="11"/>
    <w:rsid w:val="004955AB"/>
    <w:rPr>
      <w:rFonts w:asciiTheme="majorHAnsi" w:eastAsiaTheme="majorEastAsia" w:hAnsiTheme="majorHAnsi" w:cs="Times New Roman"/>
      <w:sz w:val="24"/>
      <w:szCs w:val="24"/>
      <w:lang w:bidi="en-US"/>
    </w:rPr>
  </w:style>
  <w:style w:type="paragraph" w:customStyle="1" w:styleId="Chapter">
    <w:name w:val="Chapter"/>
    <w:basedOn w:val="Normal"/>
    <w:next w:val="Normal"/>
    <w:link w:val="ChapterChar"/>
    <w:rsid w:val="007D629D"/>
    <w:pPr>
      <w:keepNext/>
      <w:numPr>
        <w:numId w:val="5"/>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7D629D"/>
    <w:rPr>
      <w:rFonts w:ascii="Times New Roman" w:hAnsi="Times New Roman" w:cs="Times New Roman"/>
      <w:b/>
      <w:smallCaps/>
      <w:sz w:val="24"/>
    </w:rPr>
  </w:style>
  <w:style w:type="paragraph" w:customStyle="1" w:styleId="FirstHeading">
    <w:name w:val="FirstHeading"/>
    <w:basedOn w:val="Normal"/>
    <w:next w:val="Normal"/>
    <w:link w:val="FirstHeadingChar"/>
    <w:rsid w:val="007D629D"/>
    <w:pPr>
      <w:keepNext/>
      <w:numPr>
        <w:numId w:val="13"/>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7D629D"/>
    <w:rPr>
      <w:rFonts w:ascii="Times New Roman" w:hAnsi="Times New Roman" w:cs="Times New Roman"/>
      <w:b/>
      <w:sz w:val="24"/>
    </w:rPr>
  </w:style>
  <w:style w:type="paragraph" w:customStyle="1" w:styleId="SecHeading">
    <w:name w:val="SecHeading"/>
    <w:basedOn w:val="Normal"/>
    <w:next w:val="Paragraph"/>
    <w:link w:val="SecHeadingChar"/>
    <w:rsid w:val="007D629D"/>
    <w:pPr>
      <w:keepNext/>
      <w:numPr>
        <w:ilvl w:val="1"/>
        <w:numId w:val="13"/>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7D629D"/>
    <w:rPr>
      <w:rFonts w:ascii="Times New Roman" w:hAnsi="Times New Roman" w:cs="Times New Roman"/>
      <w:b/>
      <w:sz w:val="24"/>
    </w:rPr>
  </w:style>
  <w:style w:type="paragraph" w:customStyle="1" w:styleId="SubHeading1">
    <w:name w:val="SubHeading1"/>
    <w:basedOn w:val="SecHeading"/>
    <w:link w:val="SubHeading1Char"/>
    <w:rsid w:val="007D629D"/>
    <w:pPr>
      <w:numPr>
        <w:ilvl w:val="2"/>
      </w:numPr>
      <w:tabs>
        <w:tab w:val="clear" w:pos="5976"/>
        <w:tab w:val="num" w:pos="1872"/>
      </w:tabs>
      <w:ind w:left="1872"/>
    </w:pPr>
  </w:style>
  <w:style w:type="character" w:customStyle="1" w:styleId="SubHeading1Char">
    <w:name w:val="SubHeading1 Char"/>
    <w:basedOn w:val="DefaultParagraphFont"/>
    <w:link w:val="SubHeading1"/>
    <w:rsid w:val="007D629D"/>
    <w:rPr>
      <w:rFonts w:ascii="Times New Roman" w:hAnsi="Times New Roman" w:cs="Times New Roman"/>
      <w:b/>
      <w:sz w:val="24"/>
    </w:rPr>
  </w:style>
  <w:style w:type="paragraph" w:customStyle="1" w:styleId="Subheading2">
    <w:name w:val="Subheading2"/>
    <w:basedOn w:val="SecHeading"/>
    <w:link w:val="Subheading2Char"/>
    <w:rsid w:val="007D629D"/>
    <w:pPr>
      <w:numPr>
        <w:ilvl w:val="3"/>
      </w:numPr>
      <w:tabs>
        <w:tab w:val="clear" w:pos="6480"/>
        <w:tab w:val="num" w:pos="2376"/>
      </w:tabs>
      <w:ind w:left="2376"/>
    </w:pPr>
  </w:style>
  <w:style w:type="character" w:customStyle="1" w:styleId="Subheading2Char">
    <w:name w:val="Subheading2 Char"/>
    <w:basedOn w:val="DefaultParagraphFont"/>
    <w:link w:val="Subheading2"/>
    <w:rsid w:val="007D629D"/>
    <w:rPr>
      <w:rFonts w:ascii="Times New Roman" w:hAnsi="Times New Roman" w:cs="Times New Roman"/>
      <w:b/>
      <w:sz w:val="24"/>
    </w:rPr>
  </w:style>
  <w:style w:type="paragraph" w:customStyle="1" w:styleId="subpar">
    <w:name w:val="subpar"/>
    <w:basedOn w:val="BodyTextIndent3"/>
    <w:link w:val="subparChar"/>
    <w:rsid w:val="007D629D"/>
    <w:pPr>
      <w:numPr>
        <w:ilvl w:val="2"/>
        <w:numId w:val="5"/>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7D629D"/>
    <w:rPr>
      <w:rFonts w:ascii="Times New Roman" w:hAnsi="Times New Roman" w:cs="Times New Roman"/>
      <w:sz w:val="24"/>
      <w:szCs w:val="16"/>
    </w:rPr>
  </w:style>
  <w:style w:type="paragraph" w:customStyle="1" w:styleId="SubSubPar">
    <w:name w:val="SubSubPar"/>
    <w:basedOn w:val="subpar"/>
    <w:link w:val="SubSubParChar"/>
    <w:rsid w:val="007D629D"/>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7D629D"/>
    <w:rPr>
      <w:rFonts w:ascii="Times New Roman" w:hAnsi="Times New Roman" w:cs="Times New Roman"/>
      <w:sz w:val="24"/>
      <w:szCs w:val="16"/>
    </w:rPr>
  </w:style>
  <w:style w:type="paragraph" w:customStyle="1" w:styleId="Regtable">
    <w:name w:val="Regtable"/>
    <w:basedOn w:val="Normal"/>
    <w:link w:val="RegtableChar"/>
    <w:rsid w:val="007D629D"/>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7D629D"/>
    <w:rPr>
      <w:rFonts w:ascii="Times New Roman" w:hAnsi="Times New Roman" w:cs="Times New Roman"/>
      <w:sz w:val="20"/>
    </w:rPr>
  </w:style>
  <w:style w:type="paragraph" w:customStyle="1" w:styleId="TableTitle">
    <w:name w:val="TableTitle"/>
    <w:basedOn w:val="Normal"/>
    <w:link w:val="TableTitleChar"/>
    <w:rsid w:val="007D629D"/>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D629D"/>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B27A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27A0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27A0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D629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D629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D62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D629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629D"/>
    <w:rPr>
      <w:rFonts w:asciiTheme="majorHAnsi" w:eastAsiaTheme="majorEastAsia" w:hAnsiTheme="majorHAnsi" w:cstheme="majorBidi"/>
      <w:i/>
      <w:iCs/>
      <w:color w:val="404040" w:themeColor="text1" w:themeTint="BF"/>
      <w:sz w:val="20"/>
      <w:szCs w:val="20"/>
    </w:rPr>
  </w:style>
  <w:style w:type="paragraph" w:styleId="BodyTextIndent3">
    <w:name w:val="Body Text Indent 3"/>
    <w:basedOn w:val="Normal"/>
    <w:link w:val="BodyTextIndent3Char"/>
    <w:uiPriority w:val="99"/>
    <w:semiHidden/>
    <w:unhideWhenUsed/>
    <w:rsid w:val="00B27A08"/>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27A08"/>
    <w:rPr>
      <w:rFonts w:ascii="Times New Roman" w:hAnsi="Times New Roman" w:cs="Times New Roman"/>
      <w:sz w:val="24"/>
      <w:szCs w:val="16"/>
    </w:rPr>
  </w:style>
  <w:style w:type="character" w:styleId="BookTitle">
    <w:name w:val="Book Title"/>
    <w:basedOn w:val="DefaultParagraphFont"/>
    <w:uiPriority w:val="33"/>
    <w:qFormat/>
    <w:rsid w:val="00841516"/>
    <w:rPr>
      <w:b/>
      <w:bCs/>
      <w:smallCaps/>
      <w:spacing w:val="5"/>
    </w:rPr>
  </w:style>
  <w:style w:type="paragraph" w:customStyle="1" w:styleId="AEFootnote">
    <w:name w:val="AE Footnote"/>
    <w:basedOn w:val="Normal"/>
    <w:qFormat/>
    <w:rsid w:val="00136CB9"/>
    <w:pPr>
      <w:spacing w:after="0" w:line="240" w:lineRule="auto"/>
      <w:jc w:val="both"/>
    </w:pPr>
    <w:rPr>
      <w:rFonts w:ascii="Garamond" w:eastAsiaTheme="minorEastAsia" w:hAnsi="Garamond"/>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13552">
      <w:bodyDiv w:val="1"/>
      <w:marLeft w:val="0"/>
      <w:marRight w:val="0"/>
      <w:marTop w:val="0"/>
      <w:marBottom w:val="0"/>
      <w:divBdr>
        <w:top w:val="none" w:sz="0" w:space="0" w:color="auto"/>
        <w:left w:val="none" w:sz="0" w:space="0" w:color="auto"/>
        <w:bottom w:val="none" w:sz="0" w:space="0" w:color="auto"/>
        <w:right w:val="none" w:sz="0" w:space="0" w:color="auto"/>
      </w:divBdr>
      <w:divsChild>
        <w:div w:id="2112164719">
          <w:marLeft w:val="1440"/>
          <w:marRight w:val="0"/>
          <w:marTop w:val="0"/>
          <w:marBottom w:val="0"/>
          <w:divBdr>
            <w:top w:val="none" w:sz="0" w:space="0" w:color="auto"/>
            <w:left w:val="none" w:sz="0" w:space="0" w:color="auto"/>
            <w:bottom w:val="none" w:sz="0" w:space="0" w:color="auto"/>
            <w:right w:val="none" w:sz="0" w:space="0" w:color="auto"/>
          </w:divBdr>
        </w:div>
        <w:div w:id="187257093">
          <w:marLeft w:val="1440"/>
          <w:marRight w:val="0"/>
          <w:marTop w:val="0"/>
          <w:marBottom w:val="0"/>
          <w:divBdr>
            <w:top w:val="none" w:sz="0" w:space="0" w:color="auto"/>
            <w:left w:val="none" w:sz="0" w:space="0" w:color="auto"/>
            <w:bottom w:val="none" w:sz="0" w:space="0" w:color="auto"/>
            <w:right w:val="none" w:sz="0" w:space="0" w:color="auto"/>
          </w:divBdr>
        </w:div>
        <w:div w:id="1591430410">
          <w:marLeft w:val="1440"/>
          <w:marRight w:val="0"/>
          <w:marTop w:val="0"/>
          <w:marBottom w:val="0"/>
          <w:divBdr>
            <w:top w:val="none" w:sz="0" w:space="0" w:color="auto"/>
            <w:left w:val="none" w:sz="0" w:space="0" w:color="auto"/>
            <w:bottom w:val="none" w:sz="0" w:space="0" w:color="auto"/>
            <w:right w:val="none" w:sz="0" w:space="0" w:color="auto"/>
          </w:divBdr>
        </w:div>
      </w:divsChild>
    </w:div>
    <w:div w:id="213322452">
      <w:bodyDiv w:val="1"/>
      <w:marLeft w:val="0"/>
      <w:marRight w:val="0"/>
      <w:marTop w:val="0"/>
      <w:marBottom w:val="0"/>
      <w:divBdr>
        <w:top w:val="none" w:sz="0" w:space="0" w:color="auto"/>
        <w:left w:val="none" w:sz="0" w:space="0" w:color="auto"/>
        <w:bottom w:val="none" w:sz="0" w:space="0" w:color="auto"/>
        <w:right w:val="none" w:sz="0" w:space="0" w:color="auto"/>
      </w:divBdr>
      <w:divsChild>
        <w:div w:id="91633790">
          <w:marLeft w:val="720"/>
          <w:marRight w:val="0"/>
          <w:marTop w:val="0"/>
          <w:marBottom w:val="0"/>
          <w:divBdr>
            <w:top w:val="none" w:sz="0" w:space="0" w:color="auto"/>
            <w:left w:val="none" w:sz="0" w:space="0" w:color="auto"/>
            <w:bottom w:val="none" w:sz="0" w:space="0" w:color="auto"/>
            <w:right w:val="none" w:sz="0" w:space="0" w:color="auto"/>
          </w:divBdr>
        </w:div>
        <w:div w:id="1522205046">
          <w:marLeft w:val="720"/>
          <w:marRight w:val="0"/>
          <w:marTop w:val="0"/>
          <w:marBottom w:val="0"/>
          <w:divBdr>
            <w:top w:val="none" w:sz="0" w:space="0" w:color="auto"/>
            <w:left w:val="none" w:sz="0" w:space="0" w:color="auto"/>
            <w:bottom w:val="none" w:sz="0" w:space="0" w:color="auto"/>
            <w:right w:val="none" w:sz="0" w:space="0" w:color="auto"/>
          </w:divBdr>
        </w:div>
      </w:divsChild>
    </w:div>
    <w:div w:id="393940102">
      <w:bodyDiv w:val="1"/>
      <w:marLeft w:val="0"/>
      <w:marRight w:val="0"/>
      <w:marTop w:val="0"/>
      <w:marBottom w:val="0"/>
      <w:divBdr>
        <w:top w:val="none" w:sz="0" w:space="0" w:color="auto"/>
        <w:left w:val="none" w:sz="0" w:space="0" w:color="auto"/>
        <w:bottom w:val="none" w:sz="0" w:space="0" w:color="auto"/>
        <w:right w:val="none" w:sz="0" w:space="0" w:color="auto"/>
      </w:divBdr>
    </w:div>
    <w:div w:id="575169804">
      <w:bodyDiv w:val="1"/>
      <w:marLeft w:val="0"/>
      <w:marRight w:val="0"/>
      <w:marTop w:val="0"/>
      <w:marBottom w:val="0"/>
      <w:divBdr>
        <w:top w:val="none" w:sz="0" w:space="0" w:color="auto"/>
        <w:left w:val="none" w:sz="0" w:space="0" w:color="auto"/>
        <w:bottom w:val="none" w:sz="0" w:space="0" w:color="auto"/>
        <w:right w:val="none" w:sz="0" w:space="0" w:color="auto"/>
      </w:divBdr>
    </w:div>
    <w:div w:id="774247784">
      <w:bodyDiv w:val="1"/>
      <w:marLeft w:val="0"/>
      <w:marRight w:val="0"/>
      <w:marTop w:val="0"/>
      <w:marBottom w:val="0"/>
      <w:divBdr>
        <w:top w:val="none" w:sz="0" w:space="0" w:color="auto"/>
        <w:left w:val="none" w:sz="0" w:space="0" w:color="auto"/>
        <w:bottom w:val="none" w:sz="0" w:space="0" w:color="auto"/>
        <w:right w:val="none" w:sz="0" w:space="0" w:color="auto"/>
      </w:divBdr>
    </w:div>
    <w:div w:id="1140028144">
      <w:bodyDiv w:val="1"/>
      <w:marLeft w:val="0"/>
      <w:marRight w:val="0"/>
      <w:marTop w:val="0"/>
      <w:marBottom w:val="0"/>
      <w:divBdr>
        <w:top w:val="none" w:sz="0" w:space="0" w:color="auto"/>
        <w:left w:val="none" w:sz="0" w:space="0" w:color="auto"/>
        <w:bottom w:val="none" w:sz="0" w:space="0" w:color="auto"/>
        <w:right w:val="none" w:sz="0" w:space="0" w:color="auto"/>
      </w:divBdr>
    </w:div>
    <w:div w:id="19622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65943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E63116011BFBB4E99A0456DF4C1B898" ma:contentTypeVersion="0" ma:contentTypeDescription="A content type to manage public (operations) IDB documents" ma:contentTypeScope="" ma:versionID="a12dd140d54d2a3bc2b7423ed23ef244">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38991953</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Netto de A. C. Schneider, Maria E.</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BA-L1034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6ACBE64D-F658-44BA-82E3-7FC807293111}"/>
</file>

<file path=customXml/itemProps2.xml><?xml version="1.0" encoding="utf-8"?>
<ds:datastoreItem xmlns:ds="http://schemas.openxmlformats.org/officeDocument/2006/customXml" ds:itemID="{575D1340-D263-49E0-9B9F-A2068C188BA0}"/>
</file>

<file path=customXml/itemProps3.xml><?xml version="1.0" encoding="utf-8"?>
<ds:datastoreItem xmlns:ds="http://schemas.openxmlformats.org/officeDocument/2006/customXml" ds:itemID="{6FC90558-CFC3-4CEF-A0CE-254EB1859150}"/>
</file>

<file path=customXml/itemProps4.xml><?xml version="1.0" encoding="utf-8"?>
<ds:datastoreItem xmlns:ds="http://schemas.openxmlformats.org/officeDocument/2006/customXml" ds:itemID="{AE98E682-D9AF-4039-8C43-3D12677975D4}"/>
</file>

<file path=customXml/itemProps5.xml><?xml version="1.0" encoding="utf-8"?>
<ds:datastoreItem xmlns:ds="http://schemas.openxmlformats.org/officeDocument/2006/customXml" ds:itemID="{F1797903-6AB4-46DF-A893-458A80609B8A}"/>
</file>

<file path=customXml/itemProps6.xml><?xml version="1.0" encoding="utf-8"?>
<ds:datastoreItem xmlns:ds="http://schemas.openxmlformats.org/officeDocument/2006/customXml" ds:itemID="{5DB77A25-47E5-48D9-B0FA-DC2E15E67F97}"/>
</file>

<file path=docProps/app.xml><?xml version="1.0" encoding="utf-8"?>
<Properties xmlns="http://schemas.openxmlformats.org/officeDocument/2006/extended-properties" xmlns:vt="http://schemas.openxmlformats.org/officeDocument/2006/docPropsVTypes">
  <Template>Normal.dotm</Template>
  <TotalTime>3</TotalTime>
  <Pages>7</Pages>
  <Words>1916</Words>
  <Characters>10922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ESMR </dc:title>
  <dc:creator>Test</dc:creator>
  <cp:lastModifiedBy>Daniel Fonseca</cp:lastModifiedBy>
  <cp:revision>5</cp:revision>
  <cp:lastPrinted>2014-05-16T19:17:00Z</cp:lastPrinted>
  <dcterms:created xsi:type="dcterms:W3CDTF">2014-08-18T17:45:00Z</dcterms:created>
  <dcterms:modified xsi:type="dcterms:W3CDTF">2014-11-10T16:06:00Z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0x01010046CF21643EE8D14686A648AA6DAD0892001E63116011BFBB4E99A0456DF4C1B898</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