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people.xml" ContentType="application/vnd.openxmlformats-officedocument.wordprocessingml.people+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5B07B3" w14:textId="77777777" w:rsidR="00810CC2" w:rsidRPr="001763FC" w:rsidRDefault="00810CC2" w:rsidP="00806136">
      <w:pPr>
        <w:pStyle w:val="Ttulo"/>
        <w:tabs>
          <w:tab w:val="clear" w:pos="1440"/>
          <w:tab w:val="clear" w:pos="3060"/>
        </w:tabs>
        <w:outlineLvl w:val="9"/>
        <w:rPr>
          <w:rFonts w:ascii="Arial" w:hAnsi="Arial" w:cs="Arial"/>
          <w:smallCaps/>
          <w:szCs w:val="24"/>
        </w:rPr>
      </w:pPr>
      <w:r w:rsidRPr="001763FC">
        <w:rPr>
          <w:rFonts w:ascii="Arial" w:hAnsi="Arial" w:cs="Arial"/>
          <w:smallCaps/>
          <w:szCs w:val="24"/>
        </w:rPr>
        <w:t>Document of the Inter-American Development Bank</w:t>
      </w:r>
    </w:p>
    <w:p w14:paraId="3B432B5B" w14:textId="77777777" w:rsidR="00810CC2" w:rsidRPr="001763FC" w:rsidRDefault="00810CC2" w:rsidP="00806136">
      <w:pPr>
        <w:pStyle w:val="Prrafodelista"/>
        <w:spacing w:before="120" w:after="0" w:line="360" w:lineRule="auto"/>
        <w:ind w:left="0"/>
        <w:jc w:val="center"/>
        <w:rPr>
          <w:rFonts w:ascii="Arial" w:hAnsi="Arial" w:cs="Arial"/>
          <w:b/>
          <w:sz w:val="24"/>
          <w:szCs w:val="24"/>
        </w:rPr>
      </w:pPr>
    </w:p>
    <w:p w14:paraId="1AE306EC" w14:textId="77777777" w:rsidR="00810CC2" w:rsidRPr="001763FC" w:rsidRDefault="00810CC2" w:rsidP="00806136">
      <w:pPr>
        <w:tabs>
          <w:tab w:val="left" w:pos="1440"/>
          <w:tab w:val="left" w:pos="3060"/>
        </w:tabs>
        <w:jc w:val="center"/>
        <w:rPr>
          <w:rFonts w:ascii="Arial" w:hAnsi="Arial" w:cs="Arial"/>
          <w:b/>
          <w:smallCaps/>
          <w:sz w:val="24"/>
          <w:szCs w:val="24"/>
        </w:rPr>
      </w:pPr>
    </w:p>
    <w:p w14:paraId="128D3C71" w14:textId="77777777" w:rsidR="00810CC2" w:rsidRPr="001763FC" w:rsidRDefault="00810CC2" w:rsidP="00806136">
      <w:pPr>
        <w:tabs>
          <w:tab w:val="left" w:pos="1440"/>
          <w:tab w:val="left" w:pos="3060"/>
        </w:tabs>
        <w:jc w:val="center"/>
        <w:rPr>
          <w:rFonts w:ascii="Arial" w:hAnsi="Arial" w:cs="Arial"/>
          <w:b/>
          <w:smallCaps/>
          <w:sz w:val="24"/>
          <w:szCs w:val="24"/>
        </w:rPr>
      </w:pPr>
    </w:p>
    <w:p w14:paraId="4F547113" w14:textId="77777777" w:rsidR="00810CC2" w:rsidRPr="001763FC" w:rsidRDefault="00DC2EE9" w:rsidP="00806136">
      <w:pPr>
        <w:tabs>
          <w:tab w:val="left" w:pos="1440"/>
          <w:tab w:val="left" w:pos="3060"/>
        </w:tabs>
        <w:jc w:val="center"/>
        <w:rPr>
          <w:rFonts w:ascii="Arial" w:hAnsi="Arial" w:cs="Arial"/>
          <w:b/>
          <w:smallCaps/>
          <w:sz w:val="24"/>
          <w:szCs w:val="24"/>
        </w:rPr>
      </w:pPr>
      <w:r w:rsidRPr="001763FC">
        <w:rPr>
          <w:rFonts w:ascii="Arial" w:hAnsi="Arial" w:cs="Arial"/>
          <w:b/>
          <w:smallCaps/>
          <w:sz w:val="24"/>
          <w:szCs w:val="24"/>
        </w:rPr>
        <w:t>Guyana</w:t>
      </w:r>
    </w:p>
    <w:p w14:paraId="7582BE51" w14:textId="77777777" w:rsidR="00810CC2" w:rsidRPr="001763FC" w:rsidRDefault="00810CC2" w:rsidP="00806136">
      <w:pPr>
        <w:tabs>
          <w:tab w:val="left" w:pos="1440"/>
          <w:tab w:val="left" w:pos="3060"/>
        </w:tabs>
        <w:jc w:val="center"/>
        <w:rPr>
          <w:rFonts w:ascii="Arial" w:hAnsi="Arial" w:cs="Arial"/>
          <w:b/>
          <w:smallCaps/>
          <w:sz w:val="24"/>
          <w:szCs w:val="24"/>
          <w:highlight w:val="lightGray"/>
        </w:rPr>
      </w:pPr>
    </w:p>
    <w:p w14:paraId="33CC1027" w14:textId="77777777" w:rsidR="00A92F66" w:rsidRPr="001763FC" w:rsidRDefault="00A92F66" w:rsidP="00806136">
      <w:pPr>
        <w:tabs>
          <w:tab w:val="left" w:pos="1440"/>
          <w:tab w:val="left" w:pos="3060"/>
        </w:tabs>
        <w:jc w:val="center"/>
        <w:rPr>
          <w:rFonts w:ascii="Arial" w:hAnsi="Arial" w:cs="Arial"/>
          <w:b/>
          <w:smallCaps/>
          <w:sz w:val="24"/>
          <w:szCs w:val="24"/>
          <w:highlight w:val="lightGray"/>
        </w:rPr>
      </w:pPr>
    </w:p>
    <w:p w14:paraId="36948335" w14:textId="77777777" w:rsidR="00A92F66" w:rsidRPr="001763FC" w:rsidRDefault="00A92F66" w:rsidP="00806136">
      <w:pPr>
        <w:tabs>
          <w:tab w:val="left" w:pos="1440"/>
          <w:tab w:val="left" w:pos="3060"/>
        </w:tabs>
        <w:jc w:val="center"/>
        <w:rPr>
          <w:rFonts w:ascii="Arial" w:hAnsi="Arial" w:cs="Arial"/>
          <w:b/>
          <w:smallCaps/>
          <w:sz w:val="24"/>
          <w:szCs w:val="24"/>
          <w:highlight w:val="lightGray"/>
        </w:rPr>
      </w:pPr>
    </w:p>
    <w:p w14:paraId="7A7A5653" w14:textId="77777777" w:rsidR="00A92F66" w:rsidRPr="001763FC" w:rsidRDefault="00A92F66" w:rsidP="00806136">
      <w:pPr>
        <w:tabs>
          <w:tab w:val="left" w:pos="1440"/>
          <w:tab w:val="left" w:pos="3060"/>
        </w:tabs>
        <w:jc w:val="center"/>
        <w:rPr>
          <w:rFonts w:ascii="Arial" w:hAnsi="Arial" w:cs="Arial"/>
          <w:b/>
          <w:smallCaps/>
          <w:sz w:val="24"/>
          <w:szCs w:val="24"/>
          <w:highlight w:val="lightGray"/>
        </w:rPr>
      </w:pPr>
    </w:p>
    <w:p w14:paraId="424EB8B2" w14:textId="77777777" w:rsidR="00810CC2" w:rsidRPr="001763FC" w:rsidRDefault="00810CC2" w:rsidP="00806136">
      <w:pPr>
        <w:tabs>
          <w:tab w:val="left" w:pos="1440"/>
          <w:tab w:val="left" w:pos="3060"/>
        </w:tabs>
        <w:jc w:val="center"/>
        <w:rPr>
          <w:rFonts w:ascii="Arial" w:hAnsi="Arial" w:cs="Arial"/>
          <w:b/>
          <w:smallCaps/>
          <w:sz w:val="24"/>
          <w:szCs w:val="24"/>
          <w:highlight w:val="lightGray"/>
        </w:rPr>
      </w:pPr>
    </w:p>
    <w:p w14:paraId="611058F5" w14:textId="77777777" w:rsidR="00301E6F" w:rsidRPr="001763FC" w:rsidRDefault="00301E6F" w:rsidP="00806136">
      <w:pPr>
        <w:tabs>
          <w:tab w:val="left" w:pos="1440"/>
          <w:tab w:val="left" w:pos="3060"/>
        </w:tabs>
        <w:jc w:val="center"/>
        <w:rPr>
          <w:rFonts w:ascii="Arial" w:hAnsi="Arial" w:cs="Arial"/>
          <w:b/>
          <w:smallCaps/>
          <w:sz w:val="24"/>
          <w:szCs w:val="24"/>
        </w:rPr>
      </w:pPr>
      <w:r w:rsidRPr="001763FC">
        <w:rPr>
          <w:rFonts w:ascii="Arial" w:hAnsi="Arial" w:cs="Arial"/>
          <w:b/>
          <w:smallCaps/>
          <w:sz w:val="24"/>
          <w:szCs w:val="24"/>
        </w:rPr>
        <w:t xml:space="preserve">Cost-Benefit Analysis of Establishing an Electronic Single Window for Trade </w:t>
      </w:r>
    </w:p>
    <w:p w14:paraId="4B31961B" w14:textId="77777777" w:rsidR="00810CC2" w:rsidRPr="001763FC" w:rsidRDefault="00301E6F" w:rsidP="00806136">
      <w:pPr>
        <w:tabs>
          <w:tab w:val="left" w:pos="1440"/>
          <w:tab w:val="left" w:pos="3060"/>
        </w:tabs>
        <w:jc w:val="center"/>
        <w:rPr>
          <w:rFonts w:ascii="Arial" w:hAnsi="Arial" w:cs="Arial"/>
          <w:b/>
          <w:smallCaps/>
          <w:sz w:val="24"/>
          <w:szCs w:val="24"/>
        </w:rPr>
      </w:pPr>
      <w:r w:rsidRPr="001763FC">
        <w:rPr>
          <w:rFonts w:ascii="Arial" w:hAnsi="Arial" w:cs="Arial"/>
          <w:b/>
          <w:smallCaps/>
          <w:sz w:val="24"/>
          <w:szCs w:val="24"/>
        </w:rPr>
        <w:t>(GY-L1064)</w:t>
      </w:r>
    </w:p>
    <w:p w14:paraId="48586140" w14:textId="77777777" w:rsidR="00810CC2" w:rsidRPr="001763FC" w:rsidRDefault="00810CC2" w:rsidP="00806136">
      <w:pPr>
        <w:pStyle w:val="Newpage"/>
        <w:rPr>
          <w:rFonts w:ascii="Arial" w:hAnsi="Arial"/>
          <w:b w:val="0"/>
          <w:caps/>
          <w:smallCaps w:val="0"/>
          <w:szCs w:val="24"/>
        </w:rPr>
      </w:pPr>
    </w:p>
    <w:p w14:paraId="0197AD1E" w14:textId="77777777" w:rsidR="00A92F66" w:rsidRPr="001763FC" w:rsidRDefault="00A92F66" w:rsidP="00806136">
      <w:pPr>
        <w:pStyle w:val="Newpage"/>
        <w:rPr>
          <w:rFonts w:ascii="Arial" w:hAnsi="Arial"/>
          <w:b w:val="0"/>
          <w:caps/>
          <w:smallCaps w:val="0"/>
          <w:szCs w:val="24"/>
        </w:rPr>
      </w:pPr>
    </w:p>
    <w:p w14:paraId="32D91BB6" w14:textId="77777777" w:rsidR="00A92F66" w:rsidRPr="001763FC" w:rsidRDefault="00A92F66" w:rsidP="00806136">
      <w:pPr>
        <w:pStyle w:val="Newpage"/>
        <w:rPr>
          <w:rFonts w:ascii="Arial" w:hAnsi="Arial"/>
          <w:b w:val="0"/>
          <w:caps/>
          <w:smallCaps w:val="0"/>
          <w:szCs w:val="24"/>
        </w:rPr>
      </w:pPr>
    </w:p>
    <w:p w14:paraId="4E08D75B" w14:textId="77777777" w:rsidR="00A92F66" w:rsidRPr="001763FC" w:rsidRDefault="00A92F66" w:rsidP="00806136">
      <w:pPr>
        <w:pStyle w:val="Newpage"/>
        <w:rPr>
          <w:rFonts w:ascii="Arial" w:hAnsi="Arial"/>
          <w:b w:val="0"/>
          <w:caps/>
          <w:smallCaps w:val="0"/>
          <w:szCs w:val="24"/>
        </w:rPr>
      </w:pPr>
    </w:p>
    <w:p w14:paraId="443A92EA" w14:textId="77777777" w:rsidR="00810CC2" w:rsidRPr="001763FC" w:rsidRDefault="00810CC2" w:rsidP="00806136">
      <w:pPr>
        <w:tabs>
          <w:tab w:val="left" w:pos="1440"/>
          <w:tab w:val="left" w:pos="3060"/>
        </w:tabs>
        <w:jc w:val="center"/>
        <w:rPr>
          <w:rFonts w:ascii="Arial" w:hAnsi="Arial" w:cs="Arial"/>
          <w:smallCaps/>
          <w:sz w:val="24"/>
          <w:szCs w:val="24"/>
        </w:rPr>
      </w:pPr>
    </w:p>
    <w:p w14:paraId="1622FCDE" w14:textId="77777777" w:rsidR="00A92F66" w:rsidRPr="001763FC" w:rsidRDefault="00A92F66" w:rsidP="00806136">
      <w:pPr>
        <w:tabs>
          <w:tab w:val="left" w:pos="1440"/>
          <w:tab w:val="left" w:pos="3060"/>
        </w:tabs>
        <w:jc w:val="center"/>
        <w:rPr>
          <w:rFonts w:ascii="Arial" w:hAnsi="Arial" w:cs="Arial"/>
          <w:smallCaps/>
          <w:sz w:val="24"/>
          <w:szCs w:val="24"/>
        </w:rPr>
      </w:pPr>
    </w:p>
    <w:p w14:paraId="574B8CAA" w14:textId="77777777" w:rsidR="00A92F66" w:rsidRPr="001763FC" w:rsidRDefault="00A92F66" w:rsidP="00FB379E">
      <w:pPr>
        <w:jc w:val="center"/>
        <w:rPr>
          <w:rFonts w:ascii="Arial" w:hAnsi="Arial" w:cs="Arial"/>
          <w:sz w:val="24"/>
          <w:szCs w:val="24"/>
        </w:rPr>
      </w:pPr>
    </w:p>
    <w:p w14:paraId="0860428F" w14:textId="77777777" w:rsidR="00810CC2" w:rsidRPr="001763FC" w:rsidRDefault="00810CC2" w:rsidP="00FB379E">
      <w:pPr>
        <w:jc w:val="center"/>
        <w:rPr>
          <w:rFonts w:ascii="Arial" w:hAnsi="Arial" w:cs="Arial"/>
          <w:b/>
          <w:sz w:val="24"/>
          <w:szCs w:val="24"/>
        </w:rPr>
      </w:pPr>
      <w:r w:rsidRPr="001763FC">
        <w:rPr>
          <w:rFonts w:ascii="Arial" w:hAnsi="Arial" w:cs="Arial"/>
          <w:b/>
          <w:sz w:val="24"/>
          <w:szCs w:val="24"/>
        </w:rPr>
        <w:t>Economic Analysis Annex</w:t>
      </w:r>
    </w:p>
    <w:p w14:paraId="6FE61188" w14:textId="77777777" w:rsidR="00810CC2" w:rsidRPr="001763FC" w:rsidRDefault="00810CC2" w:rsidP="00806136">
      <w:pPr>
        <w:tabs>
          <w:tab w:val="left" w:pos="1440"/>
          <w:tab w:val="left" w:pos="3060"/>
        </w:tabs>
        <w:jc w:val="center"/>
        <w:outlineLvl w:val="0"/>
        <w:rPr>
          <w:rFonts w:ascii="Arial" w:hAnsi="Arial" w:cs="Arial"/>
          <w:b/>
          <w:smallCaps/>
          <w:sz w:val="24"/>
          <w:szCs w:val="24"/>
        </w:rPr>
      </w:pPr>
    </w:p>
    <w:p w14:paraId="683B8757" w14:textId="77777777" w:rsidR="00810CC2" w:rsidRPr="001763FC" w:rsidRDefault="00810CC2" w:rsidP="009E47DC">
      <w:pPr>
        <w:pStyle w:val="Prrafodelista"/>
        <w:spacing w:before="120" w:after="0" w:line="360" w:lineRule="auto"/>
        <w:ind w:left="1080"/>
        <w:jc w:val="both"/>
        <w:rPr>
          <w:rFonts w:ascii="Arial" w:hAnsi="Arial" w:cs="Arial"/>
          <w:b/>
          <w:sz w:val="24"/>
          <w:szCs w:val="24"/>
        </w:rPr>
      </w:pPr>
    </w:p>
    <w:p w14:paraId="4E9C51B4" w14:textId="77777777" w:rsidR="00810CC2" w:rsidRPr="001763FC" w:rsidRDefault="00810CC2" w:rsidP="009E47DC">
      <w:pPr>
        <w:tabs>
          <w:tab w:val="left" w:pos="1440"/>
          <w:tab w:val="left" w:pos="3060"/>
        </w:tabs>
        <w:jc w:val="both"/>
        <w:rPr>
          <w:rFonts w:ascii="Arial" w:hAnsi="Arial" w:cs="Arial"/>
          <w:sz w:val="24"/>
          <w:szCs w:val="24"/>
        </w:rPr>
      </w:pPr>
    </w:p>
    <w:p w14:paraId="5DF754C2" w14:textId="3B187EEE" w:rsidR="00810CC2" w:rsidRPr="001763FC" w:rsidRDefault="00810CC2" w:rsidP="009E47DC">
      <w:pPr>
        <w:pStyle w:val="Textoindependiente"/>
        <w:pBdr>
          <w:top w:val="single" w:sz="4" w:space="1" w:color="auto"/>
          <w:left w:val="single" w:sz="4" w:space="4" w:color="auto"/>
          <w:bottom w:val="single" w:sz="4" w:space="1" w:color="auto"/>
          <w:right w:val="single" w:sz="4" w:space="4" w:color="auto"/>
        </w:pBdr>
        <w:tabs>
          <w:tab w:val="left" w:pos="1440"/>
        </w:tabs>
        <w:jc w:val="both"/>
        <w:rPr>
          <w:rFonts w:ascii="Arial" w:hAnsi="Arial" w:cs="Arial"/>
        </w:rPr>
      </w:pPr>
      <w:r w:rsidRPr="001763FC">
        <w:rPr>
          <w:rFonts w:ascii="Arial" w:hAnsi="Arial" w:cs="Arial"/>
        </w:rPr>
        <w:t>This document was prepared by:</w:t>
      </w:r>
      <w:r w:rsidR="003F5324" w:rsidRPr="001763FC">
        <w:rPr>
          <w:rFonts w:ascii="Arial" w:hAnsi="Arial" w:cs="Arial"/>
        </w:rPr>
        <w:t xml:space="preserve"> </w:t>
      </w:r>
      <w:r w:rsidR="00DC2EE9" w:rsidRPr="001763FC">
        <w:rPr>
          <w:rFonts w:ascii="Arial" w:hAnsi="Arial" w:cs="Arial"/>
        </w:rPr>
        <w:t>Juan Labraga (External Consultant)</w:t>
      </w:r>
    </w:p>
    <w:p w14:paraId="747B85AB" w14:textId="77777777" w:rsidR="00810CC2" w:rsidRPr="001763FC" w:rsidRDefault="00810CC2" w:rsidP="009E47DC">
      <w:pPr>
        <w:pStyle w:val="Textoindependiente"/>
        <w:pBdr>
          <w:top w:val="single" w:sz="4" w:space="1" w:color="auto"/>
          <w:left w:val="single" w:sz="4" w:space="4" w:color="auto"/>
          <w:bottom w:val="single" w:sz="4" w:space="1" w:color="auto"/>
          <w:right w:val="single" w:sz="4" w:space="4" w:color="auto"/>
        </w:pBdr>
        <w:tabs>
          <w:tab w:val="left" w:pos="1440"/>
        </w:tabs>
        <w:jc w:val="both"/>
        <w:rPr>
          <w:rFonts w:ascii="Arial" w:hAnsi="Arial" w:cs="Arial"/>
        </w:rPr>
      </w:pPr>
    </w:p>
    <w:p w14:paraId="41C3E03D" w14:textId="77777777" w:rsidR="00810CC2" w:rsidRPr="001763FC" w:rsidRDefault="00810CC2" w:rsidP="009E47DC">
      <w:pPr>
        <w:pStyle w:val="Textoindependiente"/>
        <w:pBdr>
          <w:top w:val="single" w:sz="4" w:space="1" w:color="auto"/>
          <w:left w:val="single" w:sz="4" w:space="4" w:color="auto"/>
          <w:bottom w:val="single" w:sz="4" w:space="1" w:color="auto"/>
          <w:right w:val="single" w:sz="4" w:space="4" w:color="auto"/>
        </w:pBdr>
        <w:tabs>
          <w:tab w:val="left" w:pos="1440"/>
        </w:tabs>
        <w:jc w:val="both"/>
        <w:rPr>
          <w:rFonts w:ascii="Arial" w:hAnsi="Arial" w:cs="Arial"/>
        </w:rPr>
      </w:pPr>
    </w:p>
    <w:p w14:paraId="127E6C63" w14:textId="77777777" w:rsidR="00810CC2" w:rsidRPr="001763FC" w:rsidRDefault="00810CC2" w:rsidP="009E47DC">
      <w:pPr>
        <w:pStyle w:val="Textoindependiente"/>
        <w:pBdr>
          <w:top w:val="single" w:sz="4" w:space="1" w:color="auto"/>
          <w:left w:val="single" w:sz="4" w:space="4" w:color="auto"/>
          <w:bottom w:val="single" w:sz="4" w:space="1" w:color="auto"/>
          <w:right w:val="single" w:sz="4" w:space="4" w:color="auto"/>
        </w:pBdr>
        <w:tabs>
          <w:tab w:val="left" w:pos="1440"/>
        </w:tabs>
        <w:jc w:val="both"/>
        <w:rPr>
          <w:rFonts w:ascii="Arial" w:hAnsi="Arial" w:cs="Arial"/>
        </w:rPr>
      </w:pPr>
    </w:p>
    <w:p w14:paraId="1710DED8" w14:textId="77777777" w:rsidR="00810CC2" w:rsidRPr="001763FC" w:rsidRDefault="00810CC2" w:rsidP="009E47DC">
      <w:pPr>
        <w:pStyle w:val="Textoindependiente"/>
        <w:pBdr>
          <w:top w:val="single" w:sz="4" w:space="1" w:color="auto"/>
          <w:left w:val="single" w:sz="4" w:space="4" w:color="auto"/>
          <w:bottom w:val="single" w:sz="4" w:space="1" w:color="auto"/>
          <w:right w:val="single" w:sz="4" w:space="4" w:color="auto"/>
        </w:pBdr>
        <w:tabs>
          <w:tab w:val="left" w:pos="1440"/>
        </w:tabs>
        <w:jc w:val="both"/>
        <w:rPr>
          <w:rFonts w:ascii="Arial" w:hAnsi="Arial" w:cs="Arial"/>
          <w:b/>
        </w:rPr>
      </w:pPr>
    </w:p>
    <w:p w14:paraId="7D41C5E1" w14:textId="77777777" w:rsidR="00810CC2" w:rsidRPr="001763FC" w:rsidRDefault="00810CC2" w:rsidP="009E47DC">
      <w:pPr>
        <w:spacing w:line="240" w:lineRule="auto"/>
        <w:jc w:val="both"/>
        <w:rPr>
          <w:rFonts w:ascii="Arial" w:hAnsi="Arial" w:cs="Arial"/>
          <w:b/>
          <w:sz w:val="24"/>
          <w:szCs w:val="24"/>
        </w:rPr>
      </w:pPr>
      <w:r w:rsidRPr="001763FC">
        <w:rPr>
          <w:rFonts w:ascii="Arial" w:hAnsi="Arial" w:cs="Arial"/>
          <w:b/>
          <w:sz w:val="24"/>
          <w:szCs w:val="24"/>
        </w:rPr>
        <w:br w:type="page"/>
      </w:r>
    </w:p>
    <w:p w14:paraId="5F513888" w14:textId="77777777" w:rsidR="00810CC2" w:rsidRPr="001763FC" w:rsidRDefault="00810CC2" w:rsidP="001763FC">
      <w:pPr>
        <w:pStyle w:val="Prrafodelista"/>
        <w:spacing w:before="120" w:after="0" w:line="360" w:lineRule="auto"/>
        <w:ind w:left="0"/>
        <w:jc w:val="center"/>
        <w:rPr>
          <w:rFonts w:ascii="Arial" w:hAnsi="Arial" w:cs="Arial"/>
          <w:b/>
          <w:smallCaps/>
          <w:sz w:val="24"/>
          <w:szCs w:val="24"/>
        </w:rPr>
      </w:pPr>
      <w:r w:rsidRPr="001763FC">
        <w:rPr>
          <w:rFonts w:ascii="Arial" w:hAnsi="Arial" w:cs="Arial"/>
          <w:b/>
          <w:smallCaps/>
          <w:sz w:val="24"/>
          <w:szCs w:val="24"/>
        </w:rPr>
        <w:lastRenderedPageBreak/>
        <w:t>Cost-Benefit Analysis</w:t>
      </w:r>
    </w:p>
    <w:sdt>
      <w:sdtPr>
        <w:rPr>
          <w:rFonts w:ascii="Arial" w:hAnsi="Arial" w:cs="Arial" w:eastAsiaTheme="minorHAnsi"/>
          <w:color w:val="auto"/>
          <w:sz w:val="24"/>
          <w:szCs w:val="24"/>
          <w:lang w:val="es-ES" w:eastAsia="en-US"/>
        </w:rPr>
        <w:id w:val="-1307621728"/>
        <w:docPartObj>
          <w:docPartGallery w:val="Table of Contents"/>
          <w:docPartUnique/>
        </w:docPartObj>
      </w:sdtPr>
      <w:sdtEndPr>
        <w:rPr>
          <w:b/>
          <w:bCs/>
        </w:rPr>
      </w:sdtEndPr>
      <w:sdtContent>
        <w:p w14:paraId="49F2938B" w14:textId="30230E07" w:rsidR="00FB379E" w:rsidRPr="001763FC" w:rsidRDefault="00FB379E" w:rsidP="00D968EE">
          <w:pPr>
            <w:pStyle w:val="TtuloTDC"/>
            <w:jc w:val="center"/>
            <w:rPr>
              <w:rFonts w:ascii="Arial" w:hAnsi="Arial" w:cs="Arial"/>
              <w:b/>
              <w:smallCaps/>
              <w:color w:val="auto"/>
              <w:sz w:val="24"/>
              <w:szCs w:val="24"/>
              <w:lang w:val="en-US"/>
            </w:rPr>
          </w:pPr>
          <w:r w:rsidRPr="001763FC">
            <w:rPr>
              <w:rFonts w:ascii="Arial" w:hAnsi="Arial" w:cs="Arial"/>
              <w:b/>
              <w:smallCaps/>
              <w:color w:val="auto"/>
              <w:sz w:val="24"/>
              <w:szCs w:val="24"/>
              <w:lang w:val="en-US"/>
            </w:rPr>
            <w:t>Conten</w:t>
          </w:r>
          <w:r w:rsidR="00D968EE" w:rsidRPr="001763FC">
            <w:rPr>
              <w:rFonts w:ascii="Arial" w:hAnsi="Arial" w:cs="Arial"/>
              <w:b/>
              <w:smallCaps/>
              <w:color w:val="auto"/>
              <w:sz w:val="24"/>
              <w:szCs w:val="24"/>
              <w:lang w:val="en-US"/>
            </w:rPr>
            <w:t>ts</w:t>
          </w:r>
        </w:p>
        <w:p w14:paraId="72B307DE" w14:textId="5D814E14" w:rsidR="00622418" w:rsidRPr="001763FC" w:rsidRDefault="00FB379E">
          <w:pPr>
            <w:pStyle w:val="TDC1"/>
            <w:tabs>
              <w:tab w:val="right" w:leader="dot" w:pos="9350"/>
            </w:tabs>
            <w:rPr>
              <w:rFonts w:ascii="Arial" w:eastAsiaTheme="minorEastAsia" w:hAnsi="Arial" w:cs="Arial"/>
              <w:noProof/>
              <w:sz w:val="24"/>
              <w:szCs w:val="24"/>
              <w:lang w:val="es-UY" w:eastAsia="es-UY"/>
            </w:rPr>
          </w:pPr>
          <w:r w:rsidRPr="001763FC">
            <w:rPr>
              <w:rFonts w:ascii="Arial" w:hAnsi="Arial" w:cs="Arial"/>
              <w:b/>
              <w:bCs/>
              <w:sz w:val="24"/>
              <w:szCs w:val="24"/>
              <w:lang w:val="es-ES"/>
            </w:rPr>
            <w:fldChar w:fldCharType="begin"/>
          </w:r>
          <w:r w:rsidRPr="001763FC">
            <w:rPr>
              <w:rFonts w:ascii="Arial" w:hAnsi="Arial" w:cs="Arial"/>
              <w:b/>
              <w:bCs/>
              <w:sz w:val="24"/>
              <w:szCs w:val="24"/>
              <w:lang w:val="es-ES"/>
            </w:rPr>
            <w:instrText xml:space="preserve"> TOC \o "1-3" \h \z \u </w:instrText>
          </w:r>
          <w:r w:rsidRPr="001763FC">
            <w:rPr>
              <w:rFonts w:ascii="Arial" w:hAnsi="Arial" w:cs="Arial"/>
              <w:b/>
              <w:bCs/>
              <w:sz w:val="24"/>
              <w:szCs w:val="24"/>
              <w:lang w:val="es-ES"/>
            </w:rPr>
            <w:fldChar w:fldCharType="separate"/>
          </w:r>
          <w:hyperlink w:anchor="_Toc521624291" w:history="1">
            <w:r w:rsidR="00622418" w:rsidRPr="001763FC">
              <w:rPr>
                <w:rStyle w:val="Hipervnculo"/>
                <w:rFonts w:ascii="Arial" w:hAnsi="Arial" w:cs="Arial"/>
                <w:noProof/>
                <w:color w:val="auto"/>
                <w:sz w:val="24"/>
                <w:szCs w:val="24"/>
              </w:rPr>
              <w:t>Introduction</w:t>
            </w:r>
            <w:r w:rsidR="00622418" w:rsidRPr="001763FC">
              <w:rPr>
                <w:rFonts w:ascii="Arial" w:hAnsi="Arial" w:cs="Arial"/>
                <w:noProof/>
                <w:webHidden/>
                <w:sz w:val="24"/>
                <w:szCs w:val="24"/>
              </w:rPr>
              <w:tab/>
            </w:r>
            <w:r w:rsidR="00622418" w:rsidRPr="001763FC">
              <w:rPr>
                <w:rFonts w:ascii="Arial" w:hAnsi="Arial" w:cs="Arial"/>
                <w:noProof/>
                <w:webHidden/>
                <w:sz w:val="24"/>
                <w:szCs w:val="24"/>
              </w:rPr>
              <w:fldChar w:fldCharType="begin"/>
            </w:r>
            <w:r w:rsidR="00622418" w:rsidRPr="001763FC">
              <w:rPr>
                <w:rFonts w:ascii="Arial" w:hAnsi="Arial" w:cs="Arial"/>
                <w:noProof/>
                <w:webHidden/>
                <w:sz w:val="24"/>
                <w:szCs w:val="24"/>
              </w:rPr>
              <w:instrText xml:space="preserve"> PAGEREF _Toc521624291 \h </w:instrText>
            </w:r>
            <w:r w:rsidR="00622418" w:rsidRPr="001763FC">
              <w:rPr>
                <w:rFonts w:ascii="Arial" w:hAnsi="Arial" w:cs="Arial"/>
                <w:noProof/>
                <w:webHidden/>
                <w:sz w:val="24"/>
                <w:szCs w:val="24"/>
              </w:rPr>
            </w:r>
            <w:r w:rsidR="00622418" w:rsidRPr="001763FC">
              <w:rPr>
                <w:rFonts w:ascii="Arial" w:hAnsi="Arial" w:cs="Arial"/>
                <w:noProof/>
                <w:webHidden/>
                <w:sz w:val="24"/>
                <w:szCs w:val="24"/>
              </w:rPr>
              <w:fldChar w:fldCharType="separate"/>
            </w:r>
            <w:r w:rsidR="002C152A" w:rsidRPr="001763FC">
              <w:rPr>
                <w:rFonts w:ascii="Arial" w:hAnsi="Arial" w:cs="Arial"/>
                <w:noProof/>
                <w:webHidden/>
                <w:sz w:val="24"/>
                <w:szCs w:val="24"/>
              </w:rPr>
              <w:t>1</w:t>
            </w:r>
            <w:r w:rsidR="00622418" w:rsidRPr="001763FC">
              <w:rPr>
                <w:rFonts w:ascii="Arial" w:hAnsi="Arial" w:cs="Arial"/>
                <w:noProof/>
                <w:webHidden/>
                <w:sz w:val="24"/>
                <w:szCs w:val="24"/>
              </w:rPr>
              <w:fldChar w:fldCharType="end"/>
            </w:r>
          </w:hyperlink>
        </w:p>
        <w:p w14:paraId="5941CDE7" w14:textId="74C60853" w:rsidR="00622418" w:rsidRPr="001763FC" w:rsidRDefault="005855AF">
          <w:pPr>
            <w:pStyle w:val="TDC1"/>
            <w:tabs>
              <w:tab w:val="left" w:pos="440"/>
              <w:tab w:val="right" w:leader="dot" w:pos="9350"/>
            </w:tabs>
            <w:rPr>
              <w:rFonts w:ascii="Arial" w:eastAsiaTheme="minorEastAsia" w:hAnsi="Arial" w:cs="Arial"/>
              <w:noProof/>
              <w:sz w:val="24"/>
              <w:szCs w:val="24"/>
              <w:lang w:val="es-UY" w:eastAsia="es-UY"/>
            </w:rPr>
          </w:pPr>
          <w:hyperlink w:anchor="_Toc521624292" w:history="1">
            <w:r w:rsidR="00622418" w:rsidRPr="001763FC">
              <w:rPr>
                <w:rStyle w:val="Hipervnculo"/>
                <w:rFonts w:ascii="Arial" w:hAnsi="Arial" w:cs="Arial"/>
                <w:noProof/>
                <w:color w:val="auto"/>
                <w:sz w:val="24"/>
                <w:szCs w:val="24"/>
              </w:rPr>
              <w:t>I</w:t>
            </w:r>
            <w:r w:rsidR="00622418" w:rsidRPr="001763FC">
              <w:rPr>
                <w:rFonts w:ascii="Arial" w:hAnsi="Arial" w:cs="Arial" w:eastAsiaTheme="minorEastAsia"/>
                <w:noProof/>
                <w:sz w:val="24"/>
                <w:szCs w:val="24"/>
                <w:lang w:val="es-UY" w:eastAsia="es-UY"/>
              </w:rPr>
              <w:tab/>
            </w:r>
            <w:r w:rsidR="00622418" w:rsidRPr="001763FC">
              <w:rPr>
                <w:rStyle w:val="Hipervnculo"/>
                <w:rFonts w:ascii="Arial" w:hAnsi="Arial" w:cs="Arial"/>
                <w:noProof/>
                <w:color w:val="auto"/>
                <w:sz w:val="24"/>
                <w:szCs w:val="24"/>
              </w:rPr>
              <w:t>Methodology and Assumptions</w:t>
            </w:r>
            <w:r w:rsidR="00622418" w:rsidRPr="001763FC">
              <w:rPr>
                <w:rFonts w:ascii="Arial" w:hAnsi="Arial" w:cs="Arial"/>
                <w:noProof/>
                <w:webHidden/>
                <w:sz w:val="24"/>
                <w:szCs w:val="24"/>
              </w:rPr>
              <w:tab/>
            </w:r>
            <w:r w:rsidR="00622418" w:rsidRPr="001763FC">
              <w:rPr>
                <w:rFonts w:ascii="Arial" w:hAnsi="Arial" w:cs="Arial"/>
                <w:noProof/>
                <w:webHidden/>
                <w:sz w:val="24"/>
                <w:szCs w:val="24"/>
              </w:rPr>
              <w:fldChar w:fldCharType="begin"/>
            </w:r>
            <w:r w:rsidR="00622418" w:rsidRPr="001763FC">
              <w:rPr>
                <w:rFonts w:ascii="Arial" w:hAnsi="Arial" w:cs="Arial"/>
                <w:noProof/>
                <w:webHidden/>
                <w:sz w:val="24"/>
                <w:szCs w:val="24"/>
              </w:rPr>
              <w:instrText xml:space="preserve"> PAGEREF _Toc521624292 \h </w:instrText>
            </w:r>
            <w:r w:rsidR="00622418" w:rsidRPr="001763FC">
              <w:rPr>
                <w:rFonts w:ascii="Arial" w:hAnsi="Arial" w:cs="Arial"/>
                <w:noProof/>
                <w:webHidden/>
                <w:sz w:val="24"/>
                <w:szCs w:val="24"/>
              </w:rPr>
            </w:r>
            <w:r w:rsidR="00622418" w:rsidRPr="001763FC">
              <w:rPr>
                <w:rFonts w:ascii="Arial" w:hAnsi="Arial" w:cs="Arial"/>
                <w:noProof/>
                <w:webHidden/>
                <w:sz w:val="24"/>
                <w:szCs w:val="24"/>
              </w:rPr>
              <w:fldChar w:fldCharType="separate"/>
            </w:r>
            <w:r w:rsidR="002C152A" w:rsidRPr="001763FC">
              <w:rPr>
                <w:rFonts w:ascii="Arial" w:hAnsi="Arial" w:cs="Arial"/>
                <w:noProof/>
                <w:webHidden/>
                <w:sz w:val="24"/>
                <w:szCs w:val="24"/>
              </w:rPr>
              <w:t>1</w:t>
            </w:r>
            <w:r w:rsidR="00622418" w:rsidRPr="001763FC">
              <w:rPr>
                <w:rFonts w:ascii="Arial" w:hAnsi="Arial" w:cs="Arial"/>
                <w:noProof/>
                <w:webHidden/>
                <w:sz w:val="24"/>
                <w:szCs w:val="24"/>
              </w:rPr>
              <w:fldChar w:fldCharType="end"/>
            </w:r>
          </w:hyperlink>
        </w:p>
        <w:p w14:paraId="4C84F34E" w14:textId="6A58079A" w:rsidR="00622418" w:rsidRPr="001763FC" w:rsidRDefault="005855AF">
          <w:pPr>
            <w:pStyle w:val="TDC1"/>
            <w:tabs>
              <w:tab w:val="left" w:pos="440"/>
              <w:tab w:val="right" w:leader="dot" w:pos="9350"/>
            </w:tabs>
            <w:rPr>
              <w:rFonts w:ascii="Arial" w:eastAsiaTheme="minorEastAsia" w:hAnsi="Arial" w:cs="Arial"/>
              <w:noProof/>
              <w:sz w:val="24"/>
              <w:szCs w:val="24"/>
              <w:lang w:val="es-UY" w:eastAsia="es-UY"/>
            </w:rPr>
          </w:pPr>
          <w:hyperlink w:anchor="_Toc521624293" w:history="1">
            <w:r w:rsidR="00622418" w:rsidRPr="001763FC">
              <w:rPr>
                <w:rStyle w:val="Hipervnculo"/>
                <w:rFonts w:ascii="Arial" w:hAnsi="Arial" w:cs="Arial"/>
                <w:noProof/>
                <w:color w:val="auto"/>
                <w:sz w:val="24"/>
                <w:szCs w:val="24"/>
              </w:rPr>
              <w:t>II</w:t>
            </w:r>
            <w:r w:rsidR="00622418" w:rsidRPr="001763FC">
              <w:rPr>
                <w:rFonts w:ascii="Arial" w:hAnsi="Arial" w:cs="Arial" w:eastAsiaTheme="minorEastAsia"/>
                <w:noProof/>
                <w:sz w:val="24"/>
                <w:szCs w:val="24"/>
                <w:lang w:val="es-UY" w:eastAsia="es-UY"/>
              </w:rPr>
              <w:tab/>
            </w:r>
            <w:r w:rsidR="00622418" w:rsidRPr="001763FC">
              <w:rPr>
                <w:rStyle w:val="Hipervnculo"/>
                <w:rFonts w:ascii="Arial" w:hAnsi="Arial" w:cs="Arial"/>
                <w:noProof/>
                <w:color w:val="auto"/>
                <w:sz w:val="24"/>
                <w:szCs w:val="24"/>
              </w:rPr>
              <w:t>Economic Benefits</w:t>
            </w:r>
            <w:r w:rsidR="00622418" w:rsidRPr="001763FC">
              <w:rPr>
                <w:rFonts w:ascii="Arial" w:hAnsi="Arial" w:cs="Arial"/>
                <w:noProof/>
                <w:webHidden/>
                <w:sz w:val="24"/>
                <w:szCs w:val="24"/>
              </w:rPr>
              <w:tab/>
            </w:r>
            <w:r w:rsidR="00622418" w:rsidRPr="001763FC">
              <w:rPr>
                <w:rFonts w:ascii="Arial" w:hAnsi="Arial" w:cs="Arial"/>
                <w:noProof/>
                <w:webHidden/>
                <w:sz w:val="24"/>
                <w:szCs w:val="24"/>
              </w:rPr>
              <w:fldChar w:fldCharType="begin"/>
            </w:r>
            <w:r w:rsidR="00622418" w:rsidRPr="001763FC">
              <w:rPr>
                <w:rFonts w:ascii="Arial" w:hAnsi="Arial" w:cs="Arial"/>
                <w:noProof/>
                <w:webHidden/>
                <w:sz w:val="24"/>
                <w:szCs w:val="24"/>
              </w:rPr>
              <w:instrText xml:space="preserve"> PAGEREF _Toc521624293 \h </w:instrText>
            </w:r>
            <w:r w:rsidR="00622418" w:rsidRPr="001763FC">
              <w:rPr>
                <w:rFonts w:ascii="Arial" w:hAnsi="Arial" w:cs="Arial"/>
                <w:noProof/>
                <w:webHidden/>
                <w:sz w:val="24"/>
                <w:szCs w:val="24"/>
              </w:rPr>
            </w:r>
            <w:r w:rsidR="00622418" w:rsidRPr="001763FC">
              <w:rPr>
                <w:rFonts w:ascii="Arial" w:hAnsi="Arial" w:cs="Arial"/>
                <w:noProof/>
                <w:webHidden/>
                <w:sz w:val="24"/>
                <w:szCs w:val="24"/>
              </w:rPr>
              <w:fldChar w:fldCharType="separate"/>
            </w:r>
            <w:r w:rsidR="002C152A" w:rsidRPr="001763FC">
              <w:rPr>
                <w:rFonts w:ascii="Arial" w:hAnsi="Arial" w:cs="Arial"/>
                <w:noProof/>
                <w:webHidden/>
                <w:sz w:val="24"/>
                <w:szCs w:val="24"/>
              </w:rPr>
              <w:t>3</w:t>
            </w:r>
            <w:r w:rsidR="00622418" w:rsidRPr="001763FC">
              <w:rPr>
                <w:rFonts w:ascii="Arial" w:hAnsi="Arial" w:cs="Arial"/>
                <w:noProof/>
                <w:webHidden/>
                <w:sz w:val="24"/>
                <w:szCs w:val="24"/>
              </w:rPr>
              <w:fldChar w:fldCharType="end"/>
            </w:r>
          </w:hyperlink>
        </w:p>
        <w:p w14:paraId="2376CFC1" w14:textId="1194BF7F" w:rsidR="00622418" w:rsidRPr="001763FC" w:rsidRDefault="005855AF">
          <w:pPr>
            <w:pStyle w:val="TDC1"/>
            <w:tabs>
              <w:tab w:val="left" w:pos="440"/>
              <w:tab w:val="right" w:leader="dot" w:pos="9350"/>
            </w:tabs>
            <w:rPr>
              <w:rFonts w:ascii="Arial" w:eastAsiaTheme="minorEastAsia" w:hAnsi="Arial" w:cs="Arial"/>
              <w:noProof/>
              <w:sz w:val="24"/>
              <w:szCs w:val="24"/>
              <w:lang w:val="es-UY" w:eastAsia="es-UY"/>
            </w:rPr>
          </w:pPr>
          <w:hyperlink w:anchor="_Toc521624294" w:history="1">
            <w:r w:rsidR="00622418" w:rsidRPr="001763FC">
              <w:rPr>
                <w:rStyle w:val="Hipervnculo"/>
                <w:rFonts w:ascii="Arial" w:hAnsi="Arial" w:cs="Arial"/>
                <w:noProof/>
                <w:color w:val="auto"/>
                <w:sz w:val="24"/>
                <w:szCs w:val="24"/>
              </w:rPr>
              <w:t>III</w:t>
            </w:r>
            <w:r w:rsidR="00622418" w:rsidRPr="001763FC">
              <w:rPr>
                <w:rFonts w:ascii="Arial" w:hAnsi="Arial" w:cs="Arial" w:eastAsiaTheme="minorEastAsia"/>
                <w:noProof/>
                <w:sz w:val="24"/>
                <w:szCs w:val="24"/>
                <w:lang w:val="es-UY" w:eastAsia="es-UY"/>
              </w:rPr>
              <w:tab/>
            </w:r>
            <w:r w:rsidR="00622418" w:rsidRPr="001763FC">
              <w:rPr>
                <w:rStyle w:val="Hipervnculo"/>
                <w:rFonts w:ascii="Arial" w:hAnsi="Arial" w:cs="Arial"/>
                <w:noProof/>
                <w:color w:val="auto"/>
                <w:sz w:val="24"/>
                <w:szCs w:val="24"/>
              </w:rPr>
              <w:t>Economic Costs</w:t>
            </w:r>
            <w:r w:rsidR="00622418" w:rsidRPr="001763FC">
              <w:rPr>
                <w:rFonts w:ascii="Arial" w:hAnsi="Arial" w:cs="Arial"/>
                <w:noProof/>
                <w:webHidden/>
                <w:sz w:val="24"/>
                <w:szCs w:val="24"/>
              </w:rPr>
              <w:tab/>
            </w:r>
            <w:r w:rsidR="00622418" w:rsidRPr="001763FC">
              <w:rPr>
                <w:rFonts w:ascii="Arial" w:hAnsi="Arial" w:cs="Arial"/>
                <w:noProof/>
                <w:webHidden/>
                <w:sz w:val="24"/>
                <w:szCs w:val="24"/>
              </w:rPr>
              <w:fldChar w:fldCharType="begin"/>
            </w:r>
            <w:r w:rsidR="00622418" w:rsidRPr="001763FC">
              <w:rPr>
                <w:rFonts w:ascii="Arial" w:hAnsi="Arial" w:cs="Arial"/>
                <w:noProof/>
                <w:webHidden/>
                <w:sz w:val="24"/>
                <w:szCs w:val="24"/>
              </w:rPr>
              <w:instrText xml:space="preserve"> PAGEREF _Toc521624294 \h </w:instrText>
            </w:r>
            <w:r w:rsidR="00622418" w:rsidRPr="001763FC">
              <w:rPr>
                <w:rFonts w:ascii="Arial" w:hAnsi="Arial" w:cs="Arial"/>
                <w:noProof/>
                <w:webHidden/>
                <w:sz w:val="24"/>
                <w:szCs w:val="24"/>
              </w:rPr>
            </w:r>
            <w:r w:rsidR="00622418" w:rsidRPr="001763FC">
              <w:rPr>
                <w:rFonts w:ascii="Arial" w:hAnsi="Arial" w:cs="Arial"/>
                <w:noProof/>
                <w:webHidden/>
                <w:sz w:val="24"/>
                <w:szCs w:val="24"/>
              </w:rPr>
              <w:fldChar w:fldCharType="separate"/>
            </w:r>
            <w:r w:rsidR="002C152A" w:rsidRPr="001763FC">
              <w:rPr>
                <w:rFonts w:ascii="Arial" w:hAnsi="Arial" w:cs="Arial"/>
                <w:noProof/>
                <w:webHidden/>
                <w:sz w:val="24"/>
                <w:szCs w:val="24"/>
              </w:rPr>
              <w:t>6</w:t>
            </w:r>
            <w:r w:rsidR="00622418" w:rsidRPr="001763FC">
              <w:rPr>
                <w:rFonts w:ascii="Arial" w:hAnsi="Arial" w:cs="Arial"/>
                <w:noProof/>
                <w:webHidden/>
                <w:sz w:val="24"/>
                <w:szCs w:val="24"/>
              </w:rPr>
              <w:fldChar w:fldCharType="end"/>
            </w:r>
          </w:hyperlink>
        </w:p>
        <w:p w14:paraId="200CDF7B" w14:textId="7C3C7117" w:rsidR="00622418" w:rsidRPr="001763FC" w:rsidRDefault="005855AF">
          <w:pPr>
            <w:pStyle w:val="TDC1"/>
            <w:tabs>
              <w:tab w:val="left" w:pos="440"/>
              <w:tab w:val="right" w:leader="dot" w:pos="9350"/>
            </w:tabs>
            <w:rPr>
              <w:rFonts w:ascii="Arial" w:eastAsiaTheme="minorEastAsia" w:hAnsi="Arial" w:cs="Arial"/>
              <w:noProof/>
              <w:sz w:val="24"/>
              <w:szCs w:val="24"/>
              <w:lang w:val="es-UY" w:eastAsia="es-UY"/>
            </w:rPr>
          </w:pPr>
          <w:hyperlink w:anchor="_Toc521624295" w:history="1">
            <w:r w:rsidR="00622418" w:rsidRPr="001763FC">
              <w:rPr>
                <w:rStyle w:val="Hipervnculo"/>
                <w:rFonts w:ascii="Arial" w:hAnsi="Arial" w:cs="Arial"/>
                <w:noProof/>
                <w:color w:val="auto"/>
                <w:sz w:val="24"/>
                <w:szCs w:val="24"/>
              </w:rPr>
              <w:t>IV</w:t>
            </w:r>
            <w:r w:rsidR="00622418" w:rsidRPr="001763FC">
              <w:rPr>
                <w:rFonts w:ascii="Arial" w:hAnsi="Arial" w:cs="Arial" w:eastAsiaTheme="minorEastAsia"/>
                <w:noProof/>
                <w:sz w:val="24"/>
                <w:szCs w:val="24"/>
                <w:lang w:val="es-UY" w:eastAsia="es-UY"/>
              </w:rPr>
              <w:tab/>
            </w:r>
            <w:r w:rsidR="00622418" w:rsidRPr="001763FC">
              <w:rPr>
                <w:rStyle w:val="Hipervnculo"/>
                <w:rFonts w:ascii="Arial" w:hAnsi="Arial" w:cs="Arial"/>
                <w:noProof/>
                <w:color w:val="auto"/>
                <w:sz w:val="24"/>
                <w:szCs w:val="24"/>
              </w:rPr>
              <w:t>Economic Returns</w:t>
            </w:r>
            <w:r w:rsidR="00622418" w:rsidRPr="001763FC">
              <w:rPr>
                <w:rFonts w:ascii="Arial" w:hAnsi="Arial" w:cs="Arial"/>
                <w:noProof/>
                <w:webHidden/>
                <w:sz w:val="24"/>
                <w:szCs w:val="24"/>
              </w:rPr>
              <w:tab/>
            </w:r>
            <w:r w:rsidR="00622418" w:rsidRPr="001763FC">
              <w:rPr>
                <w:rFonts w:ascii="Arial" w:hAnsi="Arial" w:cs="Arial"/>
                <w:noProof/>
                <w:webHidden/>
                <w:sz w:val="24"/>
                <w:szCs w:val="24"/>
              </w:rPr>
              <w:fldChar w:fldCharType="begin"/>
            </w:r>
            <w:r w:rsidR="00622418" w:rsidRPr="001763FC">
              <w:rPr>
                <w:rFonts w:ascii="Arial" w:hAnsi="Arial" w:cs="Arial"/>
                <w:noProof/>
                <w:webHidden/>
                <w:sz w:val="24"/>
                <w:szCs w:val="24"/>
              </w:rPr>
              <w:instrText xml:space="preserve"> PAGEREF _Toc521624295 \h </w:instrText>
            </w:r>
            <w:r w:rsidR="00622418" w:rsidRPr="001763FC">
              <w:rPr>
                <w:rFonts w:ascii="Arial" w:hAnsi="Arial" w:cs="Arial"/>
                <w:noProof/>
                <w:webHidden/>
                <w:sz w:val="24"/>
                <w:szCs w:val="24"/>
              </w:rPr>
            </w:r>
            <w:r w:rsidR="00622418" w:rsidRPr="001763FC">
              <w:rPr>
                <w:rFonts w:ascii="Arial" w:hAnsi="Arial" w:cs="Arial"/>
                <w:noProof/>
                <w:webHidden/>
                <w:sz w:val="24"/>
                <w:szCs w:val="24"/>
              </w:rPr>
              <w:fldChar w:fldCharType="separate"/>
            </w:r>
            <w:r w:rsidR="002C152A" w:rsidRPr="001763FC">
              <w:rPr>
                <w:rFonts w:ascii="Arial" w:hAnsi="Arial" w:cs="Arial"/>
                <w:noProof/>
                <w:webHidden/>
                <w:sz w:val="24"/>
                <w:szCs w:val="24"/>
              </w:rPr>
              <w:t>7</w:t>
            </w:r>
            <w:r w:rsidR="00622418" w:rsidRPr="001763FC">
              <w:rPr>
                <w:rFonts w:ascii="Arial" w:hAnsi="Arial" w:cs="Arial"/>
                <w:noProof/>
                <w:webHidden/>
                <w:sz w:val="24"/>
                <w:szCs w:val="24"/>
              </w:rPr>
              <w:fldChar w:fldCharType="end"/>
            </w:r>
          </w:hyperlink>
        </w:p>
        <w:p w14:paraId="28E62649" w14:textId="61F38BCB" w:rsidR="00622418" w:rsidRPr="001763FC" w:rsidRDefault="005855AF">
          <w:pPr>
            <w:pStyle w:val="TDC1"/>
            <w:tabs>
              <w:tab w:val="left" w:pos="440"/>
              <w:tab w:val="right" w:leader="dot" w:pos="9350"/>
            </w:tabs>
            <w:rPr>
              <w:rFonts w:ascii="Arial" w:eastAsiaTheme="minorEastAsia" w:hAnsi="Arial" w:cs="Arial"/>
              <w:noProof/>
              <w:sz w:val="24"/>
              <w:szCs w:val="24"/>
              <w:lang w:val="es-UY" w:eastAsia="es-UY"/>
            </w:rPr>
          </w:pPr>
          <w:hyperlink w:anchor="_Toc521624296" w:history="1">
            <w:r w:rsidR="00622418" w:rsidRPr="001763FC">
              <w:rPr>
                <w:rStyle w:val="Hipervnculo"/>
                <w:rFonts w:ascii="Arial" w:hAnsi="Arial" w:cs="Arial"/>
                <w:noProof/>
                <w:color w:val="auto"/>
                <w:sz w:val="24"/>
                <w:szCs w:val="24"/>
              </w:rPr>
              <w:t>V</w:t>
            </w:r>
            <w:r w:rsidR="00622418" w:rsidRPr="001763FC">
              <w:rPr>
                <w:rFonts w:ascii="Arial" w:hAnsi="Arial" w:cs="Arial" w:eastAsiaTheme="minorEastAsia"/>
                <w:noProof/>
                <w:sz w:val="24"/>
                <w:szCs w:val="24"/>
                <w:lang w:val="es-UY" w:eastAsia="es-UY"/>
              </w:rPr>
              <w:tab/>
            </w:r>
            <w:r w:rsidR="00622418" w:rsidRPr="001763FC">
              <w:rPr>
                <w:rStyle w:val="Hipervnculo"/>
                <w:rFonts w:ascii="Arial" w:hAnsi="Arial" w:cs="Arial"/>
                <w:noProof/>
                <w:color w:val="auto"/>
                <w:sz w:val="24"/>
                <w:szCs w:val="24"/>
              </w:rPr>
              <w:t>Sensitivity analysis</w:t>
            </w:r>
            <w:r w:rsidR="00622418" w:rsidRPr="001763FC">
              <w:rPr>
                <w:rFonts w:ascii="Arial" w:hAnsi="Arial" w:cs="Arial"/>
                <w:noProof/>
                <w:webHidden/>
                <w:sz w:val="24"/>
                <w:szCs w:val="24"/>
              </w:rPr>
              <w:tab/>
            </w:r>
            <w:r w:rsidR="00622418" w:rsidRPr="001763FC">
              <w:rPr>
                <w:rFonts w:ascii="Arial" w:hAnsi="Arial" w:cs="Arial"/>
                <w:noProof/>
                <w:webHidden/>
                <w:sz w:val="24"/>
                <w:szCs w:val="24"/>
              </w:rPr>
              <w:fldChar w:fldCharType="begin"/>
            </w:r>
            <w:r w:rsidR="00622418" w:rsidRPr="001763FC">
              <w:rPr>
                <w:rFonts w:ascii="Arial" w:hAnsi="Arial" w:cs="Arial"/>
                <w:noProof/>
                <w:webHidden/>
                <w:sz w:val="24"/>
                <w:szCs w:val="24"/>
              </w:rPr>
              <w:instrText xml:space="preserve"> PAGEREF _Toc521624296 \h </w:instrText>
            </w:r>
            <w:r w:rsidR="00622418" w:rsidRPr="001763FC">
              <w:rPr>
                <w:rFonts w:ascii="Arial" w:hAnsi="Arial" w:cs="Arial"/>
                <w:noProof/>
                <w:webHidden/>
                <w:sz w:val="24"/>
                <w:szCs w:val="24"/>
              </w:rPr>
            </w:r>
            <w:r w:rsidR="00622418" w:rsidRPr="001763FC">
              <w:rPr>
                <w:rFonts w:ascii="Arial" w:hAnsi="Arial" w:cs="Arial"/>
                <w:noProof/>
                <w:webHidden/>
                <w:sz w:val="24"/>
                <w:szCs w:val="24"/>
              </w:rPr>
              <w:fldChar w:fldCharType="separate"/>
            </w:r>
            <w:r w:rsidR="002C152A" w:rsidRPr="001763FC">
              <w:rPr>
                <w:rFonts w:ascii="Arial" w:hAnsi="Arial" w:cs="Arial"/>
                <w:noProof/>
                <w:webHidden/>
                <w:sz w:val="24"/>
                <w:szCs w:val="24"/>
              </w:rPr>
              <w:t>7</w:t>
            </w:r>
            <w:r w:rsidR="00622418" w:rsidRPr="001763FC">
              <w:rPr>
                <w:rFonts w:ascii="Arial" w:hAnsi="Arial" w:cs="Arial"/>
                <w:noProof/>
                <w:webHidden/>
                <w:sz w:val="24"/>
                <w:szCs w:val="24"/>
              </w:rPr>
              <w:fldChar w:fldCharType="end"/>
            </w:r>
          </w:hyperlink>
        </w:p>
        <w:p w14:paraId="205785A1" w14:textId="7A32DECE" w:rsidR="00622418" w:rsidRPr="001763FC" w:rsidRDefault="005855AF">
          <w:pPr>
            <w:pStyle w:val="TDC1"/>
            <w:tabs>
              <w:tab w:val="right" w:leader="dot" w:pos="9350"/>
            </w:tabs>
            <w:rPr>
              <w:rFonts w:ascii="Arial" w:eastAsiaTheme="minorEastAsia" w:hAnsi="Arial" w:cs="Arial"/>
              <w:noProof/>
              <w:sz w:val="24"/>
              <w:szCs w:val="24"/>
              <w:lang w:val="es-UY" w:eastAsia="es-UY"/>
            </w:rPr>
          </w:pPr>
          <w:hyperlink w:anchor="_Toc521624297" w:history="1">
            <w:r w:rsidR="00622418" w:rsidRPr="001763FC">
              <w:rPr>
                <w:rStyle w:val="Hipervnculo"/>
                <w:rFonts w:ascii="Arial" w:hAnsi="Arial" w:eastAsia="Times New Roman" w:cs="Arial"/>
                <w:noProof/>
                <w:color w:val="auto"/>
                <w:sz w:val="24"/>
                <w:szCs w:val="24"/>
              </w:rPr>
              <w:t>Conclusions</w:t>
            </w:r>
            <w:r w:rsidR="00622418" w:rsidRPr="001763FC">
              <w:rPr>
                <w:rFonts w:ascii="Arial" w:hAnsi="Arial" w:cs="Arial"/>
                <w:noProof/>
                <w:webHidden/>
                <w:sz w:val="24"/>
                <w:szCs w:val="24"/>
              </w:rPr>
              <w:tab/>
            </w:r>
            <w:r w:rsidR="00622418" w:rsidRPr="001763FC">
              <w:rPr>
                <w:rFonts w:ascii="Arial" w:hAnsi="Arial" w:cs="Arial"/>
                <w:noProof/>
                <w:webHidden/>
                <w:sz w:val="24"/>
                <w:szCs w:val="24"/>
              </w:rPr>
              <w:fldChar w:fldCharType="begin"/>
            </w:r>
            <w:r w:rsidR="00622418" w:rsidRPr="001763FC">
              <w:rPr>
                <w:rFonts w:ascii="Arial" w:hAnsi="Arial" w:cs="Arial"/>
                <w:noProof/>
                <w:webHidden/>
                <w:sz w:val="24"/>
                <w:szCs w:val="24"/>
              </w:rPr>
              <w:instrText xml:space="preserve"> PAGEREF _Toc521624297 \h </w:instrText>
            </w:r>
            <w:r w:rsidR="00622418" w:rsidRPr="001763FC">
              <w:rPr>
                <w:rFonts w:ascii="Arial" w:hAnsi="Arial" w:cs="Arial"/>
                <w:noProof/>
                <w:webHidden/>
                <w:sz w:val="24"/>
                <w:szCs w:val="24"/>
              </w:rPr>
            </w:r>
            <w:r w:rsidR="00622418" w:rsidRPr="001763FC">
              <w:rPr>
                <w:rFonts w:ascii="Arial" w:hAnsi="Arial" w:cs="Arial"/>
                <w:noProof/>
                <w:webHidden/>
                <w:sz w:val="24"/>
                <w:szCs w:val="24"/>
              </w:rPr>
              <w:fldChar w:fldCharType="separate"/>
            </w:r>
            <w:r w:rsidR="002C152A" w:rsidRPr="001763FC">
              <w:rPr>
                <w:rFonts w:ascii="Arial" w:hAnsi="Arial" w:cs="Arial"/>
                <w:noProof/>
                <w:webHidden/>
                <w:sz w:val="24"/>
                <w:szCs w:val="24"/>
              </w:rPr>
              <w:t>8</w:t>
            </w:r>
            <w:r w:rsidR="00622418" w:rsidRPr="001763FC">
              <w:rPr>
                <w:rFonts w:ascii="Arial" w:hAnsi="Arial" w:cs="Arial"/>
                <w:noProof/>
                <w:webHidden/>
                <w:sz w:val="24"/>
                <w:szCs w:val="24"/>
              </w:rPr>
              <w:fldChar w:fldCharType="end"/>
            </w:r>
          </w:hyperlink>
        </w:p>
        <w:p w14:paraId="17976125" w14:textId="4B681323" w:rsidR="00FB379E" w:rsidRPr="001763FC" w:rsidRDefault="00FB379E">
          <w:pPr>
            <w:rPr>
              <w:rFonts w:ascii="Arial" w:hAnsi="Arial" w:cs="Arial"/>
              <w:sz w:val="24"/>
              <w:szCs w:val="24"/>
            </w:rPr>
          </w:pPr>
          <w:r w:rsidRPr="001763FC">
            <w:rPr>
              <w:rFonts w:ascii="Arial" w:hAnsi="Arial" w:cs="Arial"/>
              <w:b/>
              <w:bCs/>
              <w:sz w:val="24"/>
              <w:szCs w:val="24"/>
              <w:lang w:val="es-ES"/>
            </w:rPr>
            <w:fldChar w:fldCharType="end"/>
          </w:r>
        </w:p>
      </w:sdtContent>
    </w:sdt>
    <w:p w14:paraId="2576947F" w14:textId="77777777" w:rsidR="00FB379E" w:rsidRPr="001763FC" w:rsidRDefault="00FB379E" w:rsidP="009E47DC">
      <w:pPr>
        <w:pStyle w:val="Prrafodelista"/>
        <w:spacing w:before="120" w:after="0" w:line="360" w:lineRule="auto"/>
        <w:ind w:left="0"/>
        <w:jc w:val="both"/>
        <w:rPr>
          <w:rFonts w:ascii="Arial" w:hAnsi="Arial" w:cs="Arial"/>
          <w:b/>
          <w:sz w:val="24"/>
          <w:szCs w:val="24"/>
          <w:u w:val="single"/>
        </w:rPr>
      </w:pPr>
    </w:p>
    <w:p w14:paraId="512B8DA0" w14:textId="77777777" w:rsidR="00810CC2" w:rsidRPr="001763FC" w:rsidRDefault="00810CC2" w:rsidP="00947607">
      <w:pPr>
        <w:pStyle w:val="Prrafodelista"/>
        <w:spacing w:before="120" w:after="0" w:line="360" w:lineRule="auto"/>
        <w:ind w:left="0"/>
        <w:jc w:val="both"/>
        <w:rPr>
          <w:rFonts w:ascii="Arial" w:hAnsi="Arial" w:cs="Arial"/>
          <w:b/>
          <w:sz w:val="24"/>
          <w:szCs w:val="24"/>
        </w:rPr>
      </w:pPr>
    </w:p>
    <w:p w14:paraId="0EE50387" w14:textId="77777777" w:rsidR="00810CC2" w:rsidRPr="001763FC" w:rsidRDefault="00810CC2" w:rsidP="009E47DC">
      <w:pPr>
        <w:pStyle w:val="Prrafodelista"/>
        <w:spacing w:before="120" w:after="0" w:line="360" w:lineRule="auto"/>
        <w:ind w:left="0"/>
        <w:jc w:val="both"/>
        <w:rPr>
          <w:rFonts w:ascii="Arial" w:hAnsi="Arial" w:cs="Arial"/>
          <w:sz w:val="24"/>
          <w:szCs w:val="24"/>
        </w:rPr>
      </w:pPr>
    </w:p>
    <w:p w14:paraId="02C501B4" w14:textId="77777777" w:rsidR="00810CC2" w:rsidRPr="001763FC" w:rsidRDefault="00810CC2" w:rsidP="009E47DC">
      <w:pPr>
        <w:pStyle w:val="Prrafodelista"/>
        <w:spacing w:before="120" w:after="0" w:line="360" w:lineRule="auto"/>
        <w:ind w:left="360"/>
        <w:jc w:val="both"/>
        <w:rPr>
          <w:rFonts w:ascii="Arial" w:hAnsi="Arial" w:cs="Arial"/>
          <w:sz w:val="24"/>
          <w:szCs w:val="24"/>
        </w:rPr>
      </w:pPr>
    </w:p>
    <w:p w14:paraId="5ADEF795" w14:textId="77777777" w:rsidR="00257C0E" w:rsidRPr="001763FC" w:rsidRDefault="00257C0E" w:rsidP="009E47DC">
      <w:pPr>
        <w:pStyle w:val="Prrafodelista"/>
        <w:spacing w:before="120" w:after="0" w:line="360" w:lineRule="auto"/>
        <w:ind w:left="0"/>
        <w:jc w:val="both"/>
        <w:rPr>
          <w:rFonts w:ascii="Arial" w:hAnsi="Arial" w:cs="Arial"/>
          <w:b/>
          <w:sz w:val="24"/>
          <w:szCs w:val="24"/>
        </w:rPr>
        <w:sectPr w:rsidR="00257C0E" w:rsidRPr="001763FC" w:rsidSect="001763FC">
          <w:headerReference w:type="default" r:id="rId8"/>
          <w:footerReference w:type="default" r:id="rId9"/>
          <w:pgSz w:w="12240" w:h="15840"/>
          <w:pgMar w:top="1440" w:right="1440" w:bottom="1440" w:left="1440" w:header="720" w:footer="720" w:gutter="0"/>
          <w:cols w:space="720"/>
          <w:titlePg/>
          <w:docGrid w:linePitch="360"/>
        </w:sectPr>
      </w:pPr>
    </w:p>
    <w:p w14:paraId="36CCFAE1" w14:textId="1AD46D1B" w:rsidR="007229F6" w:rsidRPr="001763FC" w:rsidRDefault="00810CC2" w:rsidP="007A7445">
      <w:pPr>
        <w:pStyle w:val="Ttulo1"/>
        <w:rPr>
          <w:rFonts w:ascii="Arial" w:hAnsi="Arial" w:cs="Arial"/>
          <w:b/>
          <w:color w:val="auto"/>
          <w:sz w:val="24"/>
          <w:szCs w:val="24"/>
        </w:rPr>
      </w:pPr>
      <w:bookmarkStart w:id="0" w:name="_Toc521624291"/>
      <w:r w:rsidRPr="001763FC">
        <w:rPr>
          <w:rFonts w:ascii="Arial" w:hAnsi="Arial" w:cs="Arial"/>
          <w:b/>
          <w:color w:val="auto"/>
          <w:sz w:val="24"/>
          <w:szCs w:val="24"/>
        </w:rPr>
        <w:lastRenderedPageBreak/>
        <w:t>Introduction</w:t>
      </w:r>
      <w:bookmarkEnd w:id="0"/>
    </w:p>
    <w:p w14:paraId="626A5A75" w14:textId="77777777" w:rsidR="002C152A" w:rsidRPr="001763FC" w:rsidRDefault="002C152A" w:rsidP="002C152A">
      <w:pPr>
        <w:rPr>
          <w:rFonts w:ascii="Arial" w:hAnsi="Arial" w:cs="Arial"/>
          <w:sz w:val="24"/>
          <w:szCs w:val="24"/>
        </w:rPr>
      </w:pPr>
    </w:p>
    <w:p w14:paraId="70C15BDB" w14:textId="77777777" w:rsidR="00B347C7" w:rsidRPr="001763FC" w:rsidRDefault="00947607" w:rsidP="009E47DC">
      <w:pPr>
        <w:jc w:val="both"/>
        <w:rPr>
          <w:rFonts w:ascii="Arial" w:hAnsi="Arial" w:cs="Arial"/>
          <w:sz w:val="24"/>
          <w:szCs w:val="24"/>
        </w:rPr>
      </w:pPr>
      <w:r w:rsidRPr="001763FC">
        <w:rPr>
          <w:rFonts w:ascii="Arial" w:hAnsi="Arial" w:cs="Arial"/>
          <w:sz w:val="24"/>
          <w:szCs w:val="24"/>
        </w:rPr>
        <w:t>The main objective of the project is to improve the trade facilitation performance of Guyana through the modular development of the Electronic Single Window (ESW). The project specific objective</w:t>
      </w:r>
      <w:r w:rsidR="00FB0C56" w:rsidRPr="001763FC">
        <w:rPr>
          <w:rFonts w:ascii="Arial" w:hAnsi="Arial" w:cs="Arial"/>
          <w:sz w:val="24"/>
          <w:szCs w:val="24"/>
        </w:rPr>
        <w:t xml:space="preserve"> is to</w:t>
      </w:r>
      <w:r w:rsidRPr="001763FC">
        <w:rPr>
          <w:rFonts w:ascii="Arial" w:hAnsi="Arial" w:cs="Arial"/>
          <w:sz w:val="24"/>
          <w:szCs w:val="24"/>
        </w:rPr>
        <w:t xml:space="preserve"> reduce the time and costs of</w:t>
      </w:r>
      <w:r w:rsidR="00FB0C56" w:rsidRPr="001763FC">
        <w:rPr>
          <w:rFonts w:ascii="Arial" w:hAnsi="Arial" w:cs="Arial"/>
          <w:sz w:val="24"/>
          <w:szCs w:val="24"/>
        </w:rPr>
        <w:t xml:space="preserve"> trade processes</w:t>
      </w:r>
      <w:r w:rsidR="00B347C7" w:rsidRPr="001763FC">
        <w:rPr>
          <w:rFonts w:ascii="Arial" w:hAnsi="Arial" w:cs="Arial"/>
          <w:sz w:val="24"/>
          <w:szCs w:val="24"/>
        </w:rPr>
        <w:t xml:space="preserve">. </w:t>
      </w:r>
      <w:r w:rsidRPr="001763FC">
        <w:rPr>
          <w:rFonts w:ascii="Arial" w:hAnsi="Arial" w:cs="Arial"/>
          <w:sz w:val="24"/>
          <w:szCs w:val="24"/>
        </w:rPr>
        <w:t>Guyana</w:t>
      </w:r>
      <w:r w:rsidR="008F7055" w:rsidRPr="001763FC">
        <w:rPr>
          <w:rFonts w:ascii="Arial" w:hAnsi="Arial" w:cs="Arial"/>
          <w:sz w:val="24"/>
          <w:szCs w:val="24"/>
        </w:rPr>
        <w:t xml:space="preserve"> currently</w:t>
      </w:r>
      <w:r w:rsidR="00B347C7" w:rsidRPr="001763FC">
        <w:rPr>
          <w:rFonts w:ascii="Arial" w:hAnsi="Arial" w:cs="Arial"/>
          <w:sz w:val="24"/>
          <w:szCs w:val="24"/>
        </w:rPr>
        <w:t xml:space="preserve"> places </w:t>
      </w:r>
      <w:r w:rsidR="00B4300A" w:rsidRPr="001763FC">
        <w:rPr>
          <w:rFonts w:ascii="Arial" w:hAnsi="Arial" w:cs="Arial"/>
          <w:sz w:val="24"/>
          <w:szCs w:val="24"/>
        </w:rPr>
        <w:t>142</w:t>
      </w:r>
      <w:r w:rsidR="00B347C7" w:rsidRPr="001763FC">
        <w:rPr>
          <w:rFonts w:ascii="Arial" w:hAnsi="Arial" w:cs="Arial"/>
          <w:sz w:val="24"/>
          <w:szCs w:val="24"/>
        </w:rPr>
        <w:t xml:space="preserve">th out of 189 economies on the Doing Business ranking for trading across borders. </w:t>
      </w:r>
    </w:p>
    <w:p w14:paraId="44EDE3C2" w14:textId="77777777" w:rsidR="00B347C7" w:rsidRPr="001763FC" w:rsidRDefault="00B4300A" w:rsidP="009E47DC">
      <w:pPr>
        <w:jc w:val="both"/>
        <w:rPr>
          <w:rFonts w:ascii="Arial" w:hAnsi="Arial" w:cs="Arial"/>
          <w:sz w:val="24"/>
          <w:szCs w:val="24"/>
        </w:rPr>
      </w:pPr>
      <w:r w:rsidRPr="001763FC">
        <w:rPr>
          <w:rFonts w:ascii="Arial" w:hAnsi="Arial" w:cs="Arial"/>
          <w:sz w:val="24"/>
          <w:szCs w:val="24"/>
        </w:rPr>
        <w:t>The implementation of an Electronic Single Window (ESW) has a lot of benefits</w:t>
      </w:r>
      <w:r w:rsidR="00D96E01" w:rsidRPr="001763FC">
        <w:rPr>
          <w:rFonts w:ascii="Arial" w:hAnsi="Arial" w:cs="Arial"/>
          <w:sz w:val="24"/>
          <w:szCs w:val="24"/>
        </w:rPr>
        <w:t>, among others the reduction of time</w:t>
      </w:r>
      <w:r w:rsidR="00AD43FC" w:rsidRPr="001763FC">
        <w:rPr>
          <w:rFonts w:ascii="Arial" w:hAnsi="Arial" w:cs="Arial"/>
          <w:sz w:val="24"/>
          <w:szCs w:val="24"/>
        </w:rPr>
        <w:t xml:space="preserve">, costs and documents necessary for border compliance in order to reduce the time and transaction costs for foreign trade and business processes. The implementation of a modern ESW requires </w:t>
      </w:r>
      <w:r w:rsidR="00B347C7" w:rsidRPr="001763FC">
        <w:rPr>
          <w:rFonts w:ascii="Arial" w:hAnsi="Arial" w:cs="Arial"/>
          <w:sz w:val="24"/>
          <w:szCs w:val="24"/>
        </w:rPr>
        <w:t>the interoperability</w:t>
      </w:r>
      <w:r w:rsidR="00AD43FC" w:rsidRPr="001763FC">
        <w:rPr>
          <w:rFonts w:ascii="Arial" w:hAnsi="Arial" w:cs="Arial"/>
          <w:sz w:val="24"/>
          <w:szCs w:val="24"/>
        </w:rPr>
        <w:t xml:space="preserve"> of the systems</w:t>
      </w:r>
      <w:r w:rsidR="00B347C7" w:rsidRPr="001763FC">
        <w:rPr>
          <w:rFonts w:ascii="Arial" w:hAnsi="Arial" w:cs="Arial"/>
          <w:sz w:val="24"/>
          <w:szCs w:val="24"/>
        </w:rPr>
        <w:t xml:space="preserve"> between agencies</w:t>
      </w:r>
      <w:r w:rsidR="00AD43FC" w:rsidRPr="001763FC">
        <w:rPr>
          <w:rFonts w:ascii="Arial" w:hAnsi="Arial" w:cs="Arial"/>
          <w:sz w:val="24"/>
          <w:szCs w:val="24"/>
        </w:rPr>
        <w:t>. This process generally also allows to adjust</w:t>
      </w:r>
      <w:r w:rsidR="00B347C7" w:rsidRPr="001763FC">
        <w:rPr>
          <w:rFonts w:ascii="Arial" w:hAnsi="Arial" w:cs="Arial"/>
          <w:sz w:val="24"/>
          <w:szCs w:val="24"/>
        </w:rPr>
        <w:t xml:space="preserve"> </w:t>
      </w:r>
      <w:r w:rsidR="008F7055" w:rsidRPr="001763FC">
        <w:rPr>
          <w:rFonts w:ascii="Arial" w:hAnsi="Arial" w:cs="Arial"/>
          <w:sz w:val="24"/>
          <w:szCs w:val="24"/>
        </w:rPr>
        <w:t xml:space="preserve">operational processes </w:t>
      </w:r>
      <w:r w:rsidR="00AD43FC" w:rsidRPr="001763FC">
        <w:rPr>
          <w:rFonts w:ascii="Arial" w:hAnsi="Arial" w:cs="Arial"/>
          <w:sz w:val="24"/>
          <w:szCs w:val="24"/>
        </w:rPr>
        <w:t>to</w:t>
      </w:r>
      <w:r w:rsidR="008F7055" w:rsidRPr="001763FC">
        <w:rPr>
          <w:rFonts w:ascii="Arial" w:hAnsi="Arial" w:cs="Arial"/>
          <w:sz w:val="24"/>
          <w:szCs w:val="24"/>
        </w:rPr>
        <w:t xml:space="preserve"> current international best practices</w:t>
      </w:r>
      <w:r w:rsidR="00AD43FC" w:rsidRPr="001763FC">
        <w:rPr>
          <w:rFonts w:ascii="Arial" w:hAnsi="Arial" w:cs="Arial"/>
          <w:sz w:val="24"/>
          <w:szCs w:val="24"/>
        </w:rPr>
        <w:t xml:space="preserve"> and the implementation of a </w:t>
      </w:r>
      <w:r w:rsidR="008F7055" w:rsidRPr="001763FC">
        <w:rPr>
          <w:rFonts w:ascii="Arial" w:hAnsi="Arial" w:cs="Arial"/>
          <w:sz w:val="24"/>
          <w:szCs w:val="24"/>
        </w:rPr>
        <w:t>risk management strategy</w:t>
      </w:r>
      <w:r w:rsidR="00AD43FC" w:rsidRPr="001763FC">
        <w:rPr>
          <w:rFonts w:ascii="Arial" w:hAnsi="Arial" w:cs="Arial"/>
          <w:sz w:val="24"/>
          <w:szCs w:val="24"/>
        </w:rPr>
        <w:t>. An ESW usually calls for the improvement and development of the</w:t>
      </w:r>
      <w:r w:rsidR="008F7055" w:rsidRPr="001763FC">
        <w:rPr>
          <w:rFonts w:ascii="Arial" w:hAnsi="Arial" w:cs="Arial"/>
          <w:sz w:val="24"/>
          <w:szCs w:val="24"/>
        </w:rPr>
        <w:t xml:space="preserve"> electronic payment capabilities. </w:t>
      </w:r>
    </w:p>
    <w:p w14:paraId="75476569" w14:textId="557BB409" w:rsidR="003F5324" w:rsidRPr="001763FC" w:rsidRDefault="007229F6" w:rsidP="009E47DC">
      <w:pPr>
        <w:jc w:val="both"/>
        <w:rPr>
          <w:rFonts w:ascii="Arial" w:hAnsi="Arial" w:cs="Arial"/>
          <w:sz w:val="24"/>
          <w:szCs w:val="24"/>
        </w:rPr>
      </w:pPr>
      <w:r w:rsidRPr="001763FC">
        <w:rPr>
          <w:rFonts w:ascii="Arial" w:hAnsi="Arial" w:cs="Arial"/>
          <w:sz w:val="24"/>
          <w:szCs w:val="24"/>
        </w:rPr>
        <w:t xml:space="preserve">The following </w:t>
      </w:r>
      <w:r w:rsidR="00AD43FC" w:rsidRPr="001763FC">
        <w:rPr>
          <w:rFonts w:ascii="Arial" w:hAnsi="Arial" w:cs="Arial"/>
          <w:sz w:val="24"/>
          <w:szCs w:val="24"/>
        </w:rPr>
        <w:t>cost-benefit</w:t>
      </w:r>
      <w:r w:rsidRPr="001763FC">
        <w:rPr>
          <w:rFonts w:ascii="Arial" w:hAnsi="Arial" w:cs="Arial"/>
          <w:sz w:val="24"/>
          <w:szCs w:val="24"/>
        </w:rPr>
        <w:t xml:space="preserve"> analysis was undertaken to assess if the expected benefits of the program</w:t>
      </w:r>
      <w:r w:rsidR="00523AF1" w:rsidRPr="001763FC">
        <w:rPr>
          <w:rFonts w:ascii="Arial" w:hAnsi="Arial" w:cs="Arial"/>
          <w:sz w:val="24"/>
          <w:szCs w:val="24"/>
        </w:rPr>
        <w:t xml:space="preserve"> exceed its cost</w:t>
      </w:r>
      <w:r w:rsidRPr="001763FC">
        <w:rPr>
          <w:rFonts w:ascii="Arial" w:hAnsi="Arial" w:cs="Arial"/>
          <w:sz w:val="24"/>
          <w:szCs w:val="24"/>
        </w:rPr>
        <w:t xml:space="preserve">. </w:t>
      </w:r>
      <w:r w:rsidR="007F6AFB" w:rsidRPr="001763FC">
        <w:rPr>
          <w:rFonts w:ascii="Arial" w:hAnsi="Arial" w:cs="Arial"/>
          <w:sz w:val="24"/>
          <w:szCs w:val="24"/>
        </w:rPr>
        <w:t xml:space="preserve">The analysis </w:t>
      </w:r>
      <w:r w:rsidR="0025352B" w:rsidRPr="001763FC">
        <w:rPr>
          <w:rFonts w:ascii="Arial" w:hAnsi="Arial" w:cs="Arial"/>
          <w:sz w:val="24"/>
          <w:szCs w:val="24"/>
        </w:rPr>
        <w:t>demonstrates</w:t>
      </w:r>
      <w:r w:rsidRPr="001763FC">
        <w:rPr>
          <w:rFonts w:ascii="Arial" w:hAnsi="Arial" w:cs="Arial"/>
          <w:sz w:val="24"/>
          <w:szCs w:val="24"/>
        </w:rPr>
        <w:t xml:space="preserve"> that </w:t>
      </w:r>
      <w:r w:rsidR="007F6AFB" w:rsidRPr="001763FC">
        <w:rPr>
          <w:rFonts w:ascii="Arial" w:hAnsi="Arial" w:cs="Arial"/>
          <w:sz w:val="24"/>
          <w:szCs w:val="24"/>
        </w:rPr>
        <w:t>if the target reductions to processing time</w:t>
      </w:r>
      <w:r w:rsidR="00A44F7F" w:rsidRPr="001763FC">
        <w:rPr>
          <w:rFonts w:ascii="Arial" w:hAnsi="Arial" w:cs="Arial"/>
          <w:sz w:val="24"/>
          <w:szCs w:val="24"/>
        </w:rPr>
        <w:t xml:space="preserve"> and costs for foreign trade</w:t>
      </w:r>
      <w:r w:rsidR="007F6AFB" w:rsidRPr="001763FC">
        <w:rPr>
          <w:rFonts w:ascii="Arial" w:hAnsi="Arial" w:cs="Arial"/>
          <w:sz w:val="24"/>
          <w:szCs w:val="24"/>
        </w:rPr>
        <w:t xml:space="preserve"> are achieved, </w:t>
      </w:r>
      <w:r w:rsidRPr="001763FC">
        <w:rPr>
          <w:rFonts w:ascii="Arial" w:hAnsi="Arial" w:cs="Arial"/>
          <w:sz w:val="24"/>
          <w:szCs w:val="24"/>
        </w:rPr>
        <w:t xml:space="preserve">the </w:t>
      </w:r>
      <w:r w:rsidR="007F6AFB" w:rsidRPr="001763FC">
        <w:rPr>
          <w:rFonts w:ascii="Arial" w:hAnsi="Arial" w:cs="Arial"/>
          <w:sz w:val="24"/>
          <w:szCs w:val="24"/>
        </w:rPr>
        <w:t xml:space="preserve">economic returns to the stakeholders justify the </w:t>
      </w:r>
      <w:r w:rsidRPr="001763FC">
        <w:rPr>
          <w:rFonts w:ascii="Arial" w:hAnsi="Arial" w:cs="Arial"/>
          <w:sz w:val="24"/>
          <w:szCs w:val="24"/>
        </w:rPr>
        <w:t>investment</w:t>
      </w:r>
      <w:r w:rsidR="007F6AFB" w:rsidRPr="001763FC">
        <w:rPr>
          <w:rFonts w:ascii="Arial" w:hAnsi="Arial" w:cs="Arial"/>
          <w:sz w:val="24"/>
          <w:szCs w:val="24"/>
        </w:rPr>
        <w:t xml:space="preserve"> in the </w:t>
      </w:r>
      <w:r w:rsidR="007E3CA7" w:rsidRPr="001763FC">
        <w:rPr>
          <w:rFonts w:ascii="Arial" w:hAnsi="Arial" w:cs="Arial"/>
          <w:sz w:val="24"/>
          <w:szCs w:val="24"/>
        </w:rPr>
        <w:t>development of the ESW</w:t>
      </w:r>
      <w:r w:rsidRPr="001763FC">
        <w:rPr>
          <w:rFonts w:ascii="Arial" w:hAnsi="Arial" w:cs="Arial"/>
          <w:sz w:val="24"/>
          <w:szCs w:val="24"/>
        </w:rPr>
        <w:t xml:space="preserve">. </w:t>
      </w:r>
    </w:p>
    <w:p w14:paraId="4F0A687A" w14:textId="77777777" w:rsidR="007A7445" w:rsidRPr="001763FC" w:rsidRDefault="007A7445" w:rsidP="009E47DC">
      <w:pPr>
        <w:jc w:val="both"/>
        <w:rPr>
          <w:rFonts w:ascii="Arial" w:hAnsi="Arial" w:cs="Arial"/>
          <w:sz w:val="24"/>
          <w:szCs w:val="24"/>
        </w:rPr>
      </w:pPr>
      <w:r w:rsidRPr="001763FC">
        <w:rPr>
          <w:rFonts w:ascii="Arial" w:hAnsi="Arial" w:cs="Arial"/>
          <w:sz w:val="24"/>
          <w:szCs w:val="24"/>
        </w:rPr>
        <w:t>This analysis is structured in this introduction and f</w:t>
      </w:r>
      <w:r w:rsidR="00250E9B" w:rsidRPr="001763FC">
        <w:rPr>
          <w:rFonts w:ascii="Arial" w:hAnsi="Arial" w:cs="Arial"/>
          <w:sz w:val="24"/>
          <w:szCs w:val="24"/>
        </w:rPr>
        <w:t>ive</w:t>
      </w:r>
      <w:r w:rsidRPr="001763FC">
        <w:rPr>
          <w:rFonts w:ascii="Arial" w:hAnsi="Arial" w:cs="Arial"/>
          <w:sz w:val="24"/>
          <w:szCs w:val="24"/>
        </w:rPr>
        <w:t xml:space="preserve"> other sections.</w:t>
      </w:r>
    </w:p>
    <w:p w14:paraId="5D56E98F" w14:textId="77777777" w:rsidR="006626B1" w:rsidRPr="001763FC" w:rsidRDefault="006626B1" w:rsidP="009E47DC">
      <w:pPr>
        <w:jc w:val="both"/>
        <w:rPr>
          <w:rFonts w:ascii="Arial" w:hAnsi="Arial" w:cs="Arial"/>
          <w:sz w:val="24"/>
          <w:szCs w:val="24"/>
        </w:rPr>
      </w:pPr>
    </w:p>
    <w:p w14:paraId="6A4AF999" w14:textId="21AD5C1B" w:rsidR="006626B1" w:rsidRPr="001763FC" w:rsidRDefault="007A7445" w:rsidP="006626B1">
      <w:pPr>
        <w:pStyle w:val="Ttulo1"/>
        <w:rPr>
          <w:rFonts w:ascii="Arial" w:hAnsi="Arial" w:cs="Arial"/>
          <w:b/>
          <w:color w:val="auto"/>
          <w:sz w:val="24"/>
          <w:szCs w:val="24"/>
        </w:rPr>
      </w:pPr>
      <w:bookmarkStart w:id="1" w:name="_Toc521624292"/>
      <w:r w:rsidRPr="001763FC">
        <w:rPr>
          <w:rFonts w:ascii="Arial" w:hAnsi="Arial" w:cs="Arial"/>
          <w:b/>
          <w:color w:val="auto"/>
          <w:sz w:val="24"/>
          <w:szCs w:val="24"/>
        </w:rPr>
        <w:t>I</w:t>
      </w:r>
      <w:r w:rsidRPr="001763FC">
        <w:rPr>
          <w:rFonts w:ascii="Arial" w:hAnsi="Arial" w:cs="Arial"/>
          <w:b/>
          <w:color w:val="auto"/>
          <w:sz w:val="24"/>
          <w:szCs w:val="24"/>
        </w:rPr>
        <w:tab/>
      </w:r>
      <w:r w:rsidR="00380BF2" w:rsidRPr="001763FC">
        <w:rPr>
          <w:rFonts w:ascii="Arial" w:hAnsi="Arial" w:cs="Arial"/>
          <w:b/>
          <w:color w:val="auto"/>
          <w:sz w:val="24"/>
          <w:szCs w:val="24"/>
        </w:rPr>
        <w:t>Methodology</w:t>
      </w:r>
      <w:r w:rsidR="00AE6D2A" w:rsidRPr="001763FC">
        <w:rPr>
          <w:rFonts w:ascii="Arial" w:hAnsi="Arial" w:cs="Arial"/>
          <w:b/>
          <w:color w:val="auto"/>
          <w:sz w:val="24"/>
          <w:szCs w:val="24"/>
        </w:rPr>
        <w:t xml:space="preserve"> and Assumptions</w:t>
      </w:r>
      <w:bookmarkEnd w:id="1"/>
    </w:p>
    <w:p w14:paraId="59565CF0" w14:textId="77777777" w:rsidR="006626B1" w:rsidRPr="001763FC" w:rsidRDefault="006626B1" w:rsidP="006626B1">
      <w:pPr>
        <w:rPr>
          <w:rFonts w:ascii="Arial" w:hAnsi="Arial" w:cs="Arial"/>
          <w:sz w:val="24"/>
          <w:szCs w:val="24"/>
        </w:rPr>
      </w:pPr>
    </w:p>
    <w:p w14:paraId="613854C7" w14:textId="2D9A4E54" w:rsidR="006C4D3A" w:rsidRDefault="00321713" w:rsidP="009E47DC">
      <w:pPr>
        <w:jc w:val="both"/>
        <w:rPr>
          <w:ins w:id="2" w:author="Juan Labraga" w:date="2018-09-10T23:03:00Z"/>
          <w:rFonts w:ascii="Arial" w:hAnsi="Arial" w:cs="Arial"/>
          <w:sz w:val="24"/>
          <w:szCs w:val="24"/>
        </w:rPr>
      </w:pPr>
      <w:r w:rsidRPr="001763FC">
        <w:rPr>
          <w:rFonts w:ascii="Arial" w:hAnsi="Arial" w:cs="Arial"/>
          <w:sz w:val="24"/>
          <w:szCs w:val="24"/>
        </w:rPr>
        <w:t xml:space="preserve">It seems clear that </w:t>
      </w:r>
      <w:r w:rsidR="006C4D3A" w:rsidRPr="001763FC">
        <w:rPr>
          <w:rFonts w:ascii="Arial" w:hAnsi="Arial" w:cs="Arial"/>
          <w:sz w:val="24"/>
          <w:szCs w:val="24"/>
        </w:rPr>
        <w:t>the imp</w:t>
      </w:r>
      <w:r w:rsidRPr="001763FC">
        <w:rPr>
          <w:rFonts w:ascii="Arial" w:hAnsi="Arial" w:cs="Arial"/>
          <w:sz w:val="24"/>
          <w:szCs w:val="24"/>
        </w:rPr>
        <w:t>lementation of an Electronic Single Window (ESW)</w:t>
      </w:r>
      <w:r w:rsidR="006C4D3A" w:rsidRPr="001763FC">
        <w:rPr>
          <w:rFonts w:ascii="Arial" w:hAnsi="Arial" w:cs="Arial"/>
          <w:sz w:val="24"/>
          <w:szCs w:val="24"/>
        </w:rPr>
        <w:t xml:space="preserve"> would potentially streamline </w:t>
      </w:r>
      <w:r w:rsidR="004045BC" w:rsidRPr="001763FC">
        <w:rPr>
          <w:rFonts w:ascii="Arial" w:hAnsi="Arial" w:cs="Arial"/>
          <w:sz w:val="24"/>
          <w:szCs w:val="24"/>
        </w:rPr>
        <w:t>various</w:t>
      </w:r>
      <w:r w:rsidR="006C4D3A" w:rsidRPr="001763FC">
        <w:rPr>
          <w:rFonts w:ascii="Arial" w:hAnsi="Arial" w:cs="Arial"/>
          <w:sz w:val="24"/>
          <w:szCs w:val="24"/>
        </w:rPr>
        <w:t xml:space="preserve"> business and trade processes, the primary target for improvement is processing of import</w:t>
      </w:r>
      <w:r w:rsidRPr="001763FC">
        <w:rPr>
          <w:rFonts w:ascii="Arial" w:hAnsi="Arial" w:cs="Arial"/>
          <w:sz w:val="24"/>
          <w:szCs w:val="24"/>
        </w:rPr>
        <w:t xml:space="preserve"> and exports</w:t>
      </w:r>
      <w:r w:rsidR="006C4D3A" w:rsidRPr="001763FC">
        <w:rPr>
          <w:rFonts w:ascii="Arial" w:hAnsi="Arial" w:cs="Arial"/>
          <w:sz w:val="24"/>
          <w:szCs w:val="24"/>
        </w:rPr>
        <w:t xml:space="preserve"> permits and licenses.</w:t>
      </w:r>
      <w:r w:rsidR="00484B7D" w:rsidRPr="001763FC">
        <w:rPr>
          <w:rFonts w:ascii="Arial" w:hAnsi="Arial" w:cs="Arial"/>
          <w:sz w:val="24"/>
          <w:szCs w:val="24"/>
        </w:rPr>
        <w:t xml:space="preserve"> Specifically, it</w:t>
      </w:r>
      <w:r w:rsidR="006C4D3A" w:rsidRPr="001763FC">
        <w:rPr>
          <w:rFonts w:ascii="Arial" w:hAnsi="Arial" w:cs="Arial"/>
          <w:sz w:val="24"/>
          <w:szCs w:val="24"/>
        </w:rPr>
        <w:t xml:space="preserve"> is expected that the program activities will reduce the number of </w:t>
      </w:r>
      <w:r w:rsidR="00ED3E0C" w:rsidRPr="001763FC">
        <w:rPr>
          <w:rFonts w:ascii="Arial" w:hAnsi="Arial" w:cs="Arial"/>
          <w:sz w:val="24"/>
          <w:szCs w:val="24"/>
        </w:rPr>
        <w:t>hours</w:t>
      </w:r>
      <w:r w:rsidR="006C4D3A" w:rsidRPr="001763FC">
        <w:rPr>
          <w:rFonts w:ascii="Arial" w:hAnsi="Arial" w:cs="Arial"/>
          <w:sz w:val="24"/>
          <w:szCs w:val="24"/>
        </w:rPr>
        <w:t xml:space="preserve"> that importers</w:t>
      </w:r>
      <w:r w:rsidRPr="001763FC">
        <w:rPr>
          <w:rFonts w:ascii="Arial" w:hAnsi="Arial" w:cs="Arial"/>
          <w:sz w:val="24"/>
          <w:szCs w:val="24"/>
        </w:rPr>
        <w:t xml:space="preserve"> and exporters</w:t>
      </w:r>
      <w:r w:rsidR="009E0493" w:rsidRPr="001763FC">
        <w:rPr>
          <w:rFonts w:ascii="Arial" w:hAnsi="Arial" w:cs="Arial"/>
          <w:sz w:val="24"/>
          <w:szCs w:val="24"/>
        </w:rPr>
        <w:t xml:space="preserve"> of goods</w:t>
      </w:r>
      <w:r w:rsidR="006C4D3A" w:rsidRPr="001763FC">
        <w:rPr>
          <w:rFonts w:ascii="Arial" w:hAnsi="Arial" w:cs="Arial"/>
          <w:sz w:val="24"/>
          <w:szCs w:val="24"/>
        </w:rPr>
        <w:t xml:space="preserve"> spend on document preparation, customs clearance, and inspections</w:t>
      </w:r>
      <w:r w:rsidRPr="001763FC">
        <w:rPr>
          <w:rFonts w:ascii="Arial" w:hAnsi="Arial" w:cs="Arial"/>
          <w:sz w:val="24"/>
          <w:szCs w:val="24"/>
        </w:rPr>
        <w:t xml:space="preserve"> and the costs associated with these processes.</w:t>
      </w:r>
    </w:p>
    <w:p w14:paraId="13BBBE1E" w14:textId="46D00511" w:rsidR="0073233E" w:rsidRPr="001763FC" w:rsidRDefault="0073233E" w:rsidP="009E47DC">
      <w:pPr>
        <w:jc w:val="both"/>
        <w:rPr>
          <w:rFonts w:ascii="Arial" w:hAnsi="Arial" w:cs="Arial"/>
          <w:sz w:val="24"/>
          <w:szCs w:val="24"/>
        </w:rPr>
      </w:pPr>
      <w:ins w:id="3" w:author="Juan Labraga" w:date="2018-09-10T23:03:00Z">
        <w:r>
          <w:rPr>
            <w:rFonts w:ascii="Arial" w:hAnsi="Arial" w:cs="Arial"/>
            <w:sz w:val="24"/>
            <w:szCs w:val="24"/>
          </w:rPr>
          <w:t>The results matri</w:t>
        </w:r>
      </w:ins>
      <w:ins w:id="4" w:author="Juan Labraga" w:date="2018-09-10T23:04:00Z">
        <w:r>
          <w:rPr>
            <w:rFonts w:ascii="Arial" w:hAnsi="Arial" w:cs="Arial"/>
            <w:sz w:val="24"/>
            <w:szCs w:val="24"/>
          </w:rPr>
          <w:t xml:space="preserve">x </w:t>
        </w:r>
      </w:ins>
      <w:ins w:id="5" w:author="Juan Labraga" w:date="2018-09-10T23:06:00Z">
        <w:r w:rsidR="00A52383">
          <w:rPr>
            <w:rFonts w:ascii="Arial" w:hAnsi="Arial" w:cs="Arial"/>
            <w:sz w:val="24"/>
            <w:szCs w:val="24"/>
          </w:rPr>
          <w:t xml:space="preserve">has goals in </w:t>
        </w:r>
      </w:ins>
      <w:ins w:id="6" w:author="Juan Labraga" w:date="2018-09-10T23:08:00Z">
        <w:r w:rsidR="00A52383">
          <w:rPr>
            <w:rFonts w:ascii="Arial" w:hAnsi="Arial" w:cs="Arial"/>
            <w:sz w:val="24"/>
            <w:szCs w:val="24"/>
          </w:rPr>
          <w:t>terms of time and costs. The metho</w:t>
        </w:r>
      </w:ins>
      <w:ins w:id="7" w:author="Juan Labraga" w:date="2018-09-10T23:10:00Z">
        <w:r w:rsidR="00A52383">
          <w:rPr>
            <w:rFonts w:ascii="Arial" w:hAnsi="Arial" w:cs="Arial"/>
            <w:sz w:val="24"/>
            <w:szCs w:val="24"/>
          </w:rPr>
          <w:t>do</w:t>
        </w:r>
      </w:ins>
      <w:ins w:id="8" w:author="Juan Labraga" w:date="2018-09-10T23:08:00Z">
        <w:r w:rsidR="00A52383">
          <w:rPr>
            <w:rFonts w:ascii="Arial" w:hAnsi="Arial" w:cs="Arial"/>
            <w:sz w:val="24"/>
            <w:szCs w:val="24"/>
          </w:rPr>
          <w:t>logy proposed measures both components. First</w:t>
        </w:r>
      </w:ins>
      <w:ins w:id="9" w:author="Juan Labraga" w:date="2018-09-10T23:09:00Z">
        <w:r w:rsidR="00A52383">
          <w:rPr>
            <w:rFonts w:ascii="Arial" w:hAnsi="Arial" w:cs="Arial"/>
            <w:sz w:val="24"/>
            <w:szCs w:val="24"/>
          </w:rPr>
          <w:t xml:space="preserve"> of all, we compute the benefits of save time in export and import processing </w:t>
        </w:r>
      </w:ins>
      <w:ins w:id="10" w:author="Juan Labraga" w:date="2018-09-10T23:10:00Z">
        <w:r w:rsidR="00A52383">
          <w:rPr>
            <w:rFonts w:ascii="Arial" w:hAnsi="Arial" w:cs="Arial"/>
            <w:sz w:val="24"/>
            <w:szCs w:val="24"/>
          </w:rPr>
          <w:t xml:space="preserve">time </w:t>
        </w:r>
      </w:ins>
      <w:ins w:id="11" w:author="Juan Labraga" w:date="2018-09-10T23:09:00Z">
        <w:r w:rsidR="00A52383">
          <w:rPr>
            <w:rFonts w:ascii="Arial" w:hAnsi="Arial" w:cs="Arial"/>
            <w:sz w:val="24"/>
            <w:szCs w:val="24"/>
          </w:rPr>
          <w:t>(equation 1). In second term, we calculate the save of money</w:t>
        </w:r>
      </w:ins>
      <w:ins w:id="12" w:author="Juan Labraga" w:date="2018-09-10T23:10:00Z">
        <w:r w:rsidR="00A52383">
          <w:rPr>
            <w:rFonts w:ascii="Arial" w:hAnsi="Arial" w:cs="Arial"/>
            <w:sz w:val="24"/>
            <w:szCs w:val="24"/>
          </w:rPr>
          <w:t>, costs</w:t>
        </w:r>
      </w:ins>
      <w:ins w:id="13" w:author="Juan Labraga" w:date="2018-09-10T23:09:00Z">
        <w:r w:rsidR="00A52383">
          <w:rPr>
            <w:rFonts w:ascii="Arial" w:hAnsi="Arial" w:cs="Arial"/>
            <w:sz w:val="24"/>
            <w:szCs w:val="24"/>
          </w:rPr>
          <w:t xml:space="preserve"> </w:t>
        </w:r>
      </w:ins>
      <w:ins w:id="14" w:author="Juan Labraga" w:date="2018-09-10T23:10:00Z">
        <w:r w:rsidR="00A52383">
          <w:rPr>
            <w:rFonts w:ascii="Arial" w:hAnsi="Arial" w:cs="Arial"/>
            <w:sz w:val="24"/>
            <w:szCs w:val="24"/>
          </w:rPr>
          <w:t>(equation 2).</w:t>
        </w:r>
      </w:ins>
    </w:p>
    <w:p w14:paraId="49193E38" w14:textId="77777777" w:rsidR="00AD5C43" w:rsidRPr="001763FC" w:rsidRDefault="009E0493" w:rsidP="00AD5C43">
      <w:pPr>
        <w:jc w:val="both"/>
        <w:rPr>
          <w:rFonts w:ascii="Arial" w:hAnsi="Arial" w:cs="Arial"/>
          <w:sz w:val="24"/>
          <w:szCs w:val="24"/>
        </w:rPr>
      </w:pPr>
      <w:r w:rsidRPr="001763FC">
        <w:rPr>
          <w:rFonts w:ascii="Arial" w:hAnsi="Arial" w:cs="Arial"/>
          <w:sz w:val="24"/>
          <w:szCs w:val="24"/>
        </w:rPr>
        <w:lastRenderedPageBreak/>
        <w:t>There are a number of transaction costs related to the time spent in processing, includ</w:t>
      </w:r>
      <w:r w:rsidR="002624E5" w:rsidRPr="001763FC">
        <w:rPr>
          <w:rFonts w:ascii="Arial" w:hAnsi="Arial" w:cs="Arial"/>
          <w:sz w:val="24"/>
          <w:szCs w:val="24"/>
        </w:rPr>
        <w:t xml:space="preserve">ing the cost of rent, utilities </w:t>
      </w:r>
      <w:r w:rsidRPr="001763FC">
        <w:rPr>
          <w:rFonts w:ascii="Arial" w:hAnsi="Arial" w:cs="Arial"/>
          <w:sz w:val="24"/>
          <w:szCs w:val="24"/>
        </w:rPr>
        <w:t>and insurance</w:t>
      </w:r>
      <w:r w:rsidR="002624E5" w:rsidRPr="001763FC">
        <w:rPr>
          <w:rFonts w:ascii="Arial" w:hAnsi="Arial" w:cs="Arial"/>
          <w:sz w:val="24"/>
          <w:szCs w:val="24"/>
        </w:rPr>
        <w:t>, handling costs, deterioration and obsolescence (particularly in the case of perishables)</w:t>
      </w:r>
      <w:r w:rsidR="00E6068F" w:rsidRPr="001763FC">
        <w:rPr>
          <w:rFonts w:ascii="Arial" w:hAnsi="Arial" w:cs="Arial"/>
          <w:sz w:val="24"/>
          <w:szCs w:val="24"/>
        </w:rPr>
        <w:t>, and the opportunity cost of capital of the inventory for the duration that it is held</w:t>
      </w:r>
      <w:r w:rsidR="002624E5" w:rsidRPr="001763FC">
        <w:rPr>
          <w:rFonts w:ascii="Arial" w:hAnsi="Arial" w:cs="Arial"/>
          <w:sz w:val="24"/>
          <w:szCs w:val="24"/>
        </w:rPr>
        <w:t xml:space="preserve">. </w:t>
      </w:r>
      <w:r w:rsidR="00E6068F" w:rsidRPr="001763FC">
        <w:rPr>
          <w:rFonts w:ascii="Arial" w:hAnsi="Arial" w:cs="Arial"/>
          <w:sz w:val="24"/>
          <w:szCs w:val="24"/>
        </w:rPr>
        <w:t xml:space="preserve">As a simplifying assumption, this analysis focuses on the opportunity cost of capital to quantify the transaction cost savings. </w:t>
      </w:r>
      <w:r w:rsidR="00AD5C43" w:rsidRPr="001763FC">
        <w:rPr>
          <w:rFonts w:ascii="Arial" w:hAnsi="Arial" w:cs="Arial"/>
          <w:sz w:val="24"/>
          <w:szCs w:val="24"/>
        </w:rPr>
        <w:t xml:space="preserve">The choice to limit analysis to the primary economic impact of the project avoids the use of more tenuous assumptions due to data availability, and represents a </w:t>
      </w:r>
      <w:r w:rsidR="00E16006" w:rsidRPr="001763FC">
        <w:rPr>
          <w:rFonts w:ascii="Arial" w:hAnsi="Arial" w:cs="Arial"/>
          <w:sz w:val="24"/>
          <w:szCs w:val="24"/>
        </w:rPr>
        <w:t xml:space="preserve">conservative approach </w:t>
      </w:r>
      <w:r w:rsidR="00AD5C43" w:rsidRPr="001763FC">
        <w:rPr>
          <w:rFonts w:ascii="Arial" w:hAnsi="Arial" w:cs="Arial"/>
          <w:sz w:val="24"/>
          <w:szCs w:val="24"/>
        </w:rPr>
        <w:t xml:space="preserve">which </w:t>
      </w:r>
      <w:r w:rsidR="008D14BF" w:rsidRPr="001763FC">
        <w:rPr>
          <w:rFonts w:ascii="Arial" w:hAnsi="Arial" w:cs="Arial"/>
          <w:sz w:val="24"/>
          <w:szCs w:val="24"/>
        </w:rPr>
        <w:t xml:space="preserve">understates total </w:t>
      </w:r>
      <w:r w:rsidR="00AD5C43" w:rsidRPr="001763FC">
        <w:rPr>
          <w:rFonts w:ascii="Arial" w:hAnsi="Arial" w:cs="Arial"/>
          <w:sz w:val="24"/>
          <w:szCs w:val="24"/>
        </w:rPr>
        <w:t>benefits in the analysis.</w:t>
      </w:r>
    </w:p>
    <w:p w14:paraId="6874C1B5" w14:textId="77777777" w:rsidR="00E6068F" w:rsidRPr="001763FC" w:rsidRDefault="00FE5EAF" w:rsidP="009E47DC">
      <w:pPr>
        <w:jc w:val="both"/>
        <w:rPr>
          <w:rFonts w:ascii="Arial" w:hAnsi="Arial" w:cs="Arial"/>
          <w:sz w:val="24"/>
          <w:szCs w:val="24"/>
        </w:rPr>
      </w:pPr>
      <w:r w:rsidRPr="001763FC">
        <w:rPr>
          <w:rFonts w:ascii="Arial" w:hAnsi="Arial" w:cs="Arial"/>
          <w:sz w:val="24"/>
          <w:szCs w:val="24"/>
        </w:rPr>
        <w:t xml:space="preserve">The marginal savings </w:t>
      </w:r>
      <w:r w:rsidR="003C6BF4" w:rsidRPr="001763FC">
        <w:rPr>
          <w:rFonts w:ascii="Arial" w:hAnsi="Arial" w:cs="Arial"/>
          <w:sz w:val="24"/>
          <w:szCs w:val="24"/>
        </w:rPr>
        <w:t xml:space="preserve">of time </w:t>
      </w:r>
      <w:r w:rsidR="00F33EA2" w:rsidRPr="001763FC">
        <w:rPr>
          <w:rFonts w:ascii="Arial" w:hAnsi="Arial" w:cs="Arial"/>
          <w:sz w:val="24"/>
          <w:szCs w:val="24"/>
        </w:rPr>
        <w:t>to</w:t>
      </w:r>
      <w:r w:rsidR="003C6BF4" w:rsidRPr="001763FC">
        <w:rPr>
          <w:rFonts w:ascii="Arial" w:hAnsi="Arial" w:cs="Arial"/>
          <w:sz w:val="24"/>
          <w:szCs w:val="24"/>
        </w:rPr>
        <w:t xml:space="preserve"> exporters and</w:t>
      </w:r>
      <w:r w:rsidR="00F33EA2" w:rsidRPr="001763FC">
        <w:rPr>
          <w:rFonts w:ascii="Arial" w:hAnsi="Arial" w:cs="Arial"/>
          <w:sz w:val="24"/>
          <w:szCs w:val="24"/>
        </w:rPr>
        <w:t xml:space="preserve"> </w:t>
      </w:r>
      <w:r w:rsidRPr="001763FC">
        <w:rPr>
          <w:rFonts w:ascii="Arial" w:hAnsi="Arial" w:cs="Arial"/>
          <w:sz w:val="24"/>
          <w:szCs w:val="24"/>
        </w:rPr>
        <w:t xml:space="preserve">importers as a result of project implementation are estimated as follows for year </w:t>
      </w:r>
      <w:r w:rsidRPr="001763FC">
        <w:rPr>
          <w:rFonts w:ascii="Arial" w:hAnsi="Arial" w:cs="Arial"/>
          <w:i/>
          <w:sz w:val="24"/>
          <w:szCs w:val="24"/>
        </w:rPr>
        <w:t>n</w:t>
      </w:r>
      <w:r w:rsidRPr="001763FC">
        <w:rPr>
          <w:rFonts w:ascii="Arial" w:hAnsi="Arial" w:cs="Arial"/>
          <w:sz w:val="24"/>
          <w:szCs w:val="24"/>
        </w:rPr>
        <w:t>:</w:t>
      </w:r>
    </w:p>
    <w:p w14:paraId="62383503" w14:textId="77777777" w:rsidR="003C6BF4" w:rsidRPr="001763FC" w:rsidRDefault="003C6BF4" w:rsidP="009E47DC">
      <w:pPr>
        <w:jc w:val="both"/>
        <w:rPr>
          <w:rFonts w:ascii="Arial" w:hAnsi="Arial" w:cs="Arial"/>
          <w:sz w:val="24"/>
          <w:szCs w:val="24"/>
        </w:rPr>
      </w:pPr>
      <m:oMath>
        <m:r>
          <w:rPr>
            <w:rFonts w:ascii="Cambria Math" w:hAnsi="Cambria Math" w:cs="Arial"/>
            <w:sz w:val="24"/>
            <w:szCs w:val="24"/>
          </w:rPr>
          <m:t>Benefit</m:t>
        </m:r>
        <m:sSub>
          <m:sSubPr>
            <m:ctrlPr>
              <w:rPr>
                <w:rFonts w:ascii="Cambria Math" w:hAnsi="Cambria Math" w:cs="Arial"/>
                <w:i/>
                <w:sz w:val="24"/>
                <w:szCs w:val="24"/>
              </w:rPr>
            </m:ctrlPr>
          </m:sSubPr>
          <m:e>
            <m:r>
              <w:rPr>
                <w:rFonts w:ascii="Cambria Math" w:hAnsi="Cambria Math" w:cs="Arial"/>
                <w:sz w:val="24"/>
                <w:szCs w:val="24"/>
              </w:rPr>
              <m:t>(time)</m:t>
            </m:r>
          </m:e>
          <m:sub>
            <m:r>
              <w:rPr>
                <w:rFonts w:ascii="Cambria Math" w:hAnsi="Cambria Math" w:cs="Arial"/>
                <w:sz w:val="24"/>
                <w:szCs w:val="24"/>
              </w:rPr>
              <m:t>n</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IM</m:t>
            </m:r>
          </m:e>
          <m:sub>
            <m:r>
              <w:rPr>
                <w:rFonts w:ascii="Cambria Math" w:hAnsi="Cambria Math" w:cs="Arial"/>
                <w:sz w:val="24"/>
                <w:szCs w:val="24"/>
              </w:rPr>
              <m:t>n</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UM</m:t>
            </m:r>
          </m:e>
          <m:sub>
            <m:r>
              <w:rPr>
                <w:rFonts w:ascii="Cambria Math" w:hAnsi="Cambria Math" w:cs="Arial"/>
                <w:sz w:val="24"/>
                <w:szCs w:val="24"/>
              </w:rPr>
              <m:t>n</m:t>
            </m:r>
          </m:sub>
        </m:sSub>
        <m:r>
          <w:rPr>
            <w:rFonts w:ascii="Cambria Math" w:hAnsi="Cambria Math" w:cs="Arial"/>
            <w:sz w:val="24"/>
            <w:szCs w:val="24"/>
          </w:rPr>
          <m:t>*</m:t>
        </m:r>
        <m:d>
          <m:dPr>
            <m:ctrlPr>
              <w:rPr>
                <w:rFonts w:ascii="Cambria Math" w:hAnsi="Cambria Math" w:cs="Arial"/>
                <w:i/>
                <w:sz w:val="24"/>
                <w:szCs w:val="24"/>
              </w:rPr>
            </m:ctrlPr>
          </m:dPr>
          <m:e>
            <m:sSup>
              <m:sSupPr>
                <m:ctrlPr>
                  <w:rPr>
                    <w:rFonts w:ascii="Cambria Math" w:hAnsi="Cambria Math" w:cs="Arial"/>
                    <w:i/>
                    <w:sz w:val="24"/>
                    <w:szCs w:val="24"/>
                  </w:rPr>
                </m:ctrlPr>
              </m:sSupPr>
              <m:e>
                <m:d>
                  <m:dPr>
                    <m:ctrlPr>
                      <w:rPr>
                        <w:rFonts w:ascii="Cambria Math" w:hAnsi="Cambria Math" w:cs="Arial"/>
                        <w:i/>
                        <w:sz w:val="24"/>
                        <w:szCs w:val="24"/>
                      </w:rPr>
                    </m:ctrlPr>
                  </m:dPr>
                  <m:e>
                    <m:r>
                      <w:rPr>
                        <w:rFonts w:ascii="Cambria Math" w:hAnsi="Cambria Math" w:cs="Arial"/>
                        <w:sz w:val="24"/>
                        <w:szCs w:val="24"/>
                      </w:rPr>
                      <m:t>1+</m:t>
                    </m:r>
                    <m:sSub>
                      <m:sSubPr>
                        <m:ctrlPr>
                          <w:rPr>
                            <w:rFonts w:ascii="Cambria Math" w:hAnsi="Cambria Math" w:cs="Arial"/>
                            <w:i/>
                            <w:sz w:val="24"/>
                            <w:szCs w:val="24"/>
                          </w:rPr>
                        </m:ctrlPr>
                      </m:sSubPr>
                      <m:e>
                        <m:r>
                          <w:rPr>
                            <w:rFonts w:ascii="Cambria Math" w:hAnsi="Cambria Math" w:cs="Arial"/>
                            <w:sz w:val="24"/>
                            <w:szCs w:val="24"/>
                          </w:rPr>
                          <m:t>COC</m:t>
                        </m:r>
                      </m:e>
                      <m:sub>
                        <m:r>
                          <w:rPr>
                            <w:rFonts w:ascii="Cambria Math" w:hAnsi="Cambria Math" w:cs="Arial"/>
                            <w:sz w:val="24"/>
                            <w:szCs w:val="24"/>
                          </w:rPr>
                          <m:t>x</m:t>
                        </m:r>
                      </m:sub>
                    </m:sSub>
                  </m:e>
                </m:d>
              </m:e>
              <m:sup>
                <m:d>
                  <m:dPr>
                    <m:ctrlPr>
                      <w:rPr>
                        <w:rFonts w:ascii="Cambria Math" w:hAnsi="Cambria Math" w:cs="Arial"/>
                        <w:i/>
                        <w:sz w:val="24"/>
                        <w:szCs w:val="24"/>
                      </w:rPr>
                    </m:ctrlPr>
                  </m:dPr>
                  <m:e>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hAnsi="Cambria Math" w:cs="Arial"/>
                                <w:sz w:val="24"/>
                                <w:szCs w:val="24"/>
                              </w:rPr>
                              <m:t>HI</m:t>
                            </m:r>
                          </m:e>
                          <m:sub>
                            <m:r>
                              <w:rPr>
                                <w:rFonts w:ascii="Cambria Math" w:hAnsi="Cambria Math" w:cs="Arial"/>
                                <w:sz w:val="24"/>
                                <w:szCs w:val="24"/>
                              </w:rPr>
                              <m:t>n</m:t>
                            </m:r>
                          </m:sub>
                        </m:sSub>
                      </m:num>
                      <m:den>
                        <m:r>
                          <w:rPr>
                            <w:rFonts w:ascii="Cambria Math" w:hAnsi="Cambria Math" w:cs="Arial"/>
                            <w:sz w:val="24"/>
                            <w:szCs w:val="24"/>
                          </w:rPr>
                          <m:t>8,760</m:t>
                        </m:r>
                      </m:den>
                    </m:f>
                  </m:e>
                </m:d>
              </m:sup>
            </m:sSup>
            <m:r>
              <w:rPr>
                <w:rFonts w:ascii="Cambria Math" w:hAnsi="Cambria Math" w:cs="Arial"/>
                <w:sz w:val="24"/>
                <w:szCs w:val="24"/>
              </w:rPr>
              <m:t>-1</m:t>
            </m:r>
          </m:e>
        </m:d>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EX</m:t>
            </m:r>
          </m:e>
          <m:sub>
            <m:r>
              <w:rPr>
                <w:rFonts w:ascii="Cambria Math" w:hAnsi="Cambria Math" w:cs="Arial"/>
                <w:sz w:val="24"/>
                <w:szCs w:val="24"/>
              </w:rPr>
              <m:t>n</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UX</m:t>
            </m:r>
          </m:e>
          <m:sub>
            <m:r>
              <w:rPr>
                <w:rFonts w:ascii="Cambria Math" w:hAnsi="Cambria Math" w:cs="Arial"/>
                <w:sz w:val="24"/>
                <w:szCs w:val="24"/>
              </w:rPr>
              <m:t>n</m:t>
            </m:r>
          </m:sub>
        </m:sSub>
        <m:r>
          <w:rPr>
            <w:rFonts w:ascii="Cambria Math" w:hAnsi="Cambria Math" w:cs="Arial"/>
            <w:sz w:val="24"/>
            <w:szCs w:val="24"/>
          </w:rPr>
          <m:t>*(</m:t>
        </m:r>
        <m:sSup>
          <m:sSupPr>
            <m:ctrlPr>
              <w:rPr>
                <w:rFonts w:ascii="Cambria Math" w:hAnsi="Cambria Math" w:cs="Arial"/>
                <w:i/>
                <w:sz w:val="24"/>
                <w:szCs w:val="24"/>
              </w:rPr>
            </m:ctrlPr>
          </m:sSupPr>
          <m:e>
            <m:d>
              <m:dPr>
                <m:ctrlPr>
                  <w:rPr>
                    <w:rFonts w:ascii="Cambria Math" w:hAnsi="Cambria Math" w:cs="Arial"/>
                    <w:i/>
                    <w:sz w:val="24"/>
                    <w:szCs w:val="24"/>
                  </w:rPr>
                </m:ctrlPr>
              </m:dPr>
              <m:e>
                <m:r>
                  <w:rPr>
                    <w:rFonts w:ascii="Cambria Math" w:hAnsi="Cambria Math" w:cs="Arial"/>
                    <w:sz w:val="24"/>
                    <w:szCs w:val="24"/>
                  </w:rPr>
                  <m:t>1+</m:t>
                </m:r>
                <m:sSub>
                  <m:sSubPr>
                    <m:ctrlPr>
                      <w:rPr>
                        <w:rFonts w:ascii="Cambria Math" w:hAnsi="Cambria Math" w:cs="Arial"/>
                        <w:i/>
                        <w:sz w:val="24"/>
                        <w:szCs w:val="24"/>
                      </w:rPr>
                    </m:ctrlPr>
                  </m:sSubPr>
                  <m:e>
                    <m:r>
                      <w:rPr>
                        <w:rFonts w:ascii="Cambria Math" w:hAnsi="Cambria Math" w:cs="Arial"/>
                        <w:sz w:val="24"/>
                        <w:szCs w:val="24"/>
                      </w:rPr>
                      <m:t>COC</m:t>
                    </m:r>
                  </m:e>
                  <m:sub>
                    <m:r>
                      <w:rPr>
                        <w:rFonts w:ascii="Cambria Math" w:hAnsi="Cambria Math" w:cs="Arial"/>
                        <w:sz w:val="24"/>
                        <w:szCs w:val="24"/>
                      </w:rPr>
                      <m:t>x</m:t>
                    </m:r>
                  </m:sub>
                </m:sSub>
              </m:e>
            </m:d>
          </m:e>
          <m:sup>
            <m:d>
              <m:dPr>
                <m:ctrlPr>
                  <w:rPr>
                    <w:rFonts w:ascii="Cambria Math" w:hAnsi="Cambria Math" w:cs="Arial"/>
                    <w:i/>
                    <w:sz w:val="24"/>
                    <w:szCs w:val="24"/>
                  </w:rPr>
                </m:ctrlPr>
              </m:dPr>
              <m:e>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hAnsi="Cambria Math" w:cs="Arial"/>
                            <w:sz w:val="24"/>
                            <w:szCs w:val="24"/>
                          </w:rPr>
                          <m:t>HE</m:t>
                        </m:r>
                      </m:e>
                      <m:sub>
                        <m:r>
                          <w:rPr>
                            <w:rFonts w:ascii="Cambria Math" w:hAnsi="Cambria Math" w:cs="Arial"/>
                            <w:sz w:val="24"/>
                            <w:szCs w:val="24"/>
                          </w:rPr>
                          <m:t>n</m:t>
                        </m:r>
                      </m:sub>
                    </m:sSub>
                  </m:num>
                  <m:den>
                    <m:r>
                      <w:rPr>
                        <w:rFonts w:ascii="Cambria Math" w:hAnsi="Cambria Math" w:cs="Arial"/>
                        <w:sz w:val="24"/>
                        <w:szCs w:val="24"/>
                      </w:rPr>
                      <m:t>8,760</m:t>
                    </m:r>
                  </m:den>
                </m:f>
              </m:e>
            </m:d>
          </m:sup>
        </m:sSup>
        <m:r>
          <w:rPr>
            <w:rFonts w:ascii="Cambria Math" w:hAnsi="Cambria Math" w:cs="Arial"/>
            <w:sz w:val="24"/>
            <w:szCs w:val="24"/>
          </w:rPr>
          <m:t>-1)</m:t>
        </m:r>
      </m:oMath>
      <w:r w:rsidR="0049095E" w:rsidRPr="001763FC">
        <w:rPr>
          <w:rFonts w:ascii="Arial" w:hAnsi="Arial" w:cs="Arial" w:eastAsiaTheme="minorEastAsia"/>
          <w:sz w:val="24"/>
          <w:szCs w:val="24"/>
        </w:rPr>
        <w:t xml:space="preserve">     (1)</w:t>
      </w:r>
      <w:r w:rsidR="0049095E" w:rsidRPr="001763FC">
        <w:rPr>
          <w:rFonts w:ascii="Arial" w:hAnsi="Arial" w:cs="Arial" w:eastAsiaTheme="minorEastAsia"/>
          <w:sz w:val="24"/>
          <w:szCs w:val="24"/>
        </w:rPr>
        <w:tab/>
      </w:r>
    </w:p>
    <w:p w14:paraId="2156A263" w14:textId="644B1B11" w:rsidR="003F2F3D" w:rsidRPr="00D31897" w:rsidDel="002E3FCC" w:rsidRDefault="007B4825" w:rsidP="009E47DC">
      <w:pPr>
        <w:jc w:val="both"/>
        <w:rPr>
          <w:del w:id="15" w:author="Juan Labraga" w:date="2018-09-10T22:49:00Z"/>
          <w:rFonts w:ascii="Arial" w:hAnsi="Arial" w:cs="Arial"/>
          <w:sz w:val="24"/>
          <w:szCs w:val="24"/>
          <w:vertAlign w:val="subscript"/>
          <w:rPrChange w:id="16" w:author="Juan Labraga" w:date="2018-09-13T10:53:00Z">
            <w:rPr>
              <w:del w:id="17" w:author="Juan Labraga" w:date="2018-09-10T22:49:00Z"/>
              <w:rFonts w:ascii="Arial" w:hAnsi="Arial" w:cs="Arial"/>
              <w:sz w:val="24"/>
              <w:szCs w:val="24"/>
            </w:rPr>
          </w:rPrChange>
        </w:rPr>
      </w:pPr>
      <w:r w:rsidRPr="001763FC">
        <w:rPr>
          <w:rFonts w:ascii="Arial" w:hAnsi="Arial" w:cs="Arial"/>
          <w:sz w:val="24"/>
          <w:szCs w:val="24"/>
        </w:rPr>
        <w:t>w</w:t>
      </w:r>
      <w:r w:rsidR="003F2F3D" w:rsidRPr="001763FC">
        <w:rPr>
          <w:rFonts w:ascii="Arial" w:hAnsi="Arial" w:cs="Arial"/>
          <w:sz w:val="24"/>
          <w:szCs w:val="24"/>
        </w:rPr>
        <w:t xml:space="preserve">here </w:t>
      </w:r>
      <m:oMath>
        <m:sSub>
          <m:sSubPr>
            <m:ctrlPr>
              <w:rPr>
                <w:rFonts w:ascii="Cambria Math" w:hAnsi="Cambria Math" w:cs="Arial"/>
                <w:i/>
                <w:sz w:val="24"/>
                <w:szCs w:val="24"/>
              </w:rPr>
            </m:ctrlPr>
          </m:sSubPr>
          <m:e>
            <m:r>
              <w:rPr>
                <w:rFonts w:ascii="Cambria Math" w:hAnsi="Cambria Math" w:cs="Arial"/>
                <w:sz w:val="24"/>
                <w:szCs w:val="24"/>
              </w:rPr>
              <m:t>IM</m:t>
            </m:r>
          </m:e>
          <m:sub>
            <m:r>
              <w:rPr>
                <w:rFonts w:ascii="Cambria Math" w:hAnsi="Cambria Math" w:cs="Arial"/>
                <w:sz w:val="24"/>
                <w:szCs w:val="24"/>
              </w:rPr>
              <m:t>n</m:t>
            </m:r>
          </m:sub>
        </m:sSub>
      </m:oMath>
      <w:r w:rsidR="003F2F3D" w:rsidRPr="001763FC">
        <w:rPr>
          <w:rFonts w:ascii="Arial" w:hAnsi="Arial" w:cs="Arial"/>
          <w:sz w:val="24"/>
          <w:szCs w:val="24"/>
          <w:vertAlign w:val="subscript"/>
        </w:rPr>
        <w:t xml:space="preserve"> </w:t>
      </w:r>
      <w:r w:rsidR="003F2F3D" w:rsidRPr="001763FC">
        <w:rPr>
          <w:rFonts w:ascii="Arial" w:hAnsi="Arial" w:cs="Arial"/>
          <w:sz w:val="24"/>
          <w:szCs w:val="24"/>
        </w:rPr>
        <w:t xml:space="preserve">is the value of total imports, </w:t>
      </w:r>
      <m:oMath>
        <m:sSub>
          <m:sSubPr>
            <m:ctrlPr>
              <w:rPr>
                <w:rFonts w:ascii="Cambria Math" w:hAnsi="Cambria Math" w:cs="Arial"/>
                <w:i/>
                <w:sz w:val="24"/>
                <w:szCs w:val="24"/>
              </w:rPr>
            </m:ctrlPr>
          </m:sSubPr>
          <m:e>
            <m:r>
              <w:rPr>
                <w:rFonts w:ascii="Cambria Math" w:hAnsi="Cambria Math" w:cs="Arial"/>
                <w:sz w:val="24"/>
                <w:szCs w:val="24"/>
              </w:rPr>
              <m:t>EX</m:t>
            </m:r>
          </m:e>
          <m:sub>
            <m:r>
              <w:rPr>
                <w:rFonts w:ascii="Cambria Math" w:hAnsi="Cambria Math" w:cs="Arial"/>
                <w:sz w:val="24"/>
                <w:szCs w:val="24"/>
              </w:rPr>
              <m:t>n</m:t>
            </m:r>
          </m:sub>
        </m:sSub>
      </m:oMath>
      <w:r w:rsidR="003C6BF4" w:rsidRPr="001763FC">
        <w:rPr>
          <w:rFonts w:ascii="Arial" w:hAnsi="Arial" w:cs="Arial" w:eastAsiaTheme="minorEastAsia"/>
          <w:sz w:val="24"/>
          <w:szCs w:val="24"/>
        </w:rPr>
        <w:t xml:space="preserve"> is the value of total exports, </w:t>
      </w:r>
      <w:proofErr w:type="spellStart"/>
      <w:r w:rsidR="00F51FF0" w:rsidRPr="001763FC">
        <w:rPr>
          <w:rFonts w:ascii="Arial" w:hAnsi="Arial" w:cs="Arial"/>
          <w:sz w:val="24"/>
          <w:szCs w:val="24"/>
        </w:rPr>
        <w:t>U</w:t>
      </w:r>
      <w:r w:rsidR="003C6BF4" w:rsidRPr="001763FC">
        <w:rPr>
          <w:rFonts w:ascii="Arial" w:hAnsi="Arial" w:cs="Arial"/>
          <w:sz w:val="24"/>
          <w:szCs w:val="24"/>
        </w:rPr>
        <w:t>M</w:t>
      </w:r>
      <w:r w:rsidR="00F51FF0" w:rsidRPr="001763FC">
        <w:rPr>
          <w:rFonts w:ascii="Arial" w:hAnsi="Arial" w:cs="Arial"/>
          <w:sz w:val="24"/>
          <w:szCs w:val="24"/>
          <w:vertAlign w:val="subscript"/>
        </w:rPr>
        <w:t>n</w:t>
      </w:r>
      <w:proofErr w:type="spellEnd"/>
      <w:r w:rsidR="00F51FF0" w:rsidRPr="001763FC">
        <w:rPr>
          <w:rFonts w:ascii="Arial" w:hAnsi="Arial" w:cs="Arial"/>
          <w:sz w:val="24"/>
          <w:szCs w:val="24"/>
          <w:vertAlign w:val="subscript"/>
        </w:rPr>
        <w:t xml:space="preserve"> </w:t>
      </w:r>
      <w:r w:rsidR="00F51FF0" w:rsidRPr="001763FC">
        <w:rPr>
          <w:rFonts w:ascii="Arial" w:hAnsi="Arial" w:cs="Arial"/>
          <w:i/>
          <w:sz w:val="24"/>
          <w:szCs w:val="24"/>
          <w:vertAlign w:val="subscript"/>
        </w:rPr>
        <w:t xml:space="preserve"> </w:t>
      </w:r>
      <w:r w:rsidR="00F51FF0" w:rsidRPr="001763FC">
        <w:rPr>
          <w:rFonts w:ascii="Arial" w:hAnsi="Arial" w:cs="Arial"/>
          <w:sz w:val="24"/>
          <w:szCs w:val="24"/>
        </w:rPr>
        <w:t xml:space="preserve">is the percentage of imports using the </w:t>
      </w:r>
      <w:r w:rsidR="0049095E" w:rsidRPr="001763FC">
        <w:rPr>
          <w:rFonts w:ascii="Arial" w:hAnsi="Arial" w:cs="Arial"/>
          <w:sz w:val="24"/>
          <w:szCs w:val="24"/>
        </w:rPr>
        <w:t>ES</w:t>
      </w:r>
      <w:r w:rsidR="005F2122" w:rsidRPr="001763FC">
        <w:rPr>
          <w:rFonts w:ascii="Arial" w:hAnsi="Arial" w:cs="Arial"/>
          <w:sz w:val="24"/>
          <w:szCs w:val="24"/>
        </w:rPr>
        <w:t>W</w:t>
      </w:r>
      <w:r w:rsidR="0049095E" w:rsidRPr="001763FC">
        <w:rPr>
          <w:rFonts w:ascii="Arial" w:hAnsi="Arial" w:cs="Arial"/>
          <w:sz w:val="24"/>
          <w:szCs w:val="24"/>
        </w:rPr>
        <w:t xml:space="preserve"> in the year n</w:t>
      </w:r>
      <w:r w:rsidR="00F51FF0" w:rsidRPr="001763FC">
        <w:rPr>
          <w:rFonts w:ascii="Arial" w:hAnsi="Arial" w:cs="Arial"/>
          <w:sz w:val="24"/>
          <w:szCs w:val="24"/>
        </w:rPr>
        <w:t>,</w:t>
      </w:r>
      <w:r w:rsidR="0049095E" w:rsidRPr="001763FC">
        <w:rPr>
          <w:rFonts w:ascii="Arial" w:hAnsi="Arial" w:cs="Arial"/>
          <w:sz w:val="24"/>
          <w:szCs w:val="24"/>
        </w:rPr>
        <w:t xml:space="preserve"> </w:t>
      </w:r>
      <w:r w:rsidR="00F51FF0" w:rsidRPr="001763FC">
        <w:rPr>
          <w:rFonts w:ascii="Arial" w:hAnsi="Arial" w:cs="Arial"/>
          <w:sz w:val="24"/>
          <w:szCs w:val="24"/>
        </w:rPr>
        <w:t xml:space="preserve"> </w:t>
      </w:r>
      <m:oMath>
        <m:sSub>
          <m:sSubPr>
            <m:ctrlPr>
              <w:rPr>
                <w:rFonts w:ascii="Cambria Math" w:hAnsi="Cambria Math" w:cs="Arial"/>
                <w:i/>
                <w:sz w:val="24"/>
                <w:szCs w:val="24"/>
              </w:rPr>
            </m:ctrlPr>
          </m:sSubPr>
          <m:e>
            <m:r>
              <w:rPr>
                <w:rFonts w:ascii="Cambria Math" w:hAnsi="Cambria Math" w:cs="Arial"/>
                <w:sz w:val="24"/>
                <w:szCs w:val="24"/>
              </w:rPr>
              <m:t>UX</m:t>
            </m:r>
          </m:e>
          <m:sub>
            <m:r>
              <w:rPr>
                <w:rFonts w:ascii="Cambria Math" w:hAnsi="Cambria Math" w:cs="Arial"/>
                <w:sz w:val="24"/>
                <w:szCs w:val="24"/>
              </w:rPr>
              <m:t>n</m:t>
            </m:r>
          </m:sub>
        </m:sSub>
      </m:oMath>
      <w:r w:rsidR="0049095E" w:rsidRPr="001763FC">
        <w:rPr>
          <w:rFonts w:ascii="Arial" w:hAnsi="Arial" w:cs="Arial" w:eastAsiaTheme="minorEastAsia"/>
          <w:sz w:val="24"/>
          <w:szCs w:val="24"/>
        </w:rPr>
        <w:t xml:space="preserve">is the percentage of exports using the ESW in year n, </w:t>
      </w:r>
      <w:proofErr w:type="spellStart"/>
      <w:r w:rsidR="00862BCE" w:rsidRPr="001763FC">
        <w:rPr>
          <w:rFonts w:ascii="Arial" w:hAnsi="Arial" w:cs="Arial"/>
          <w:sz w:val="24"/>
          <w:szCs w:val="24"/>
        </w:rPr>
        <w:t>COC</w:t>
      </w:r>
      <w:r w:rsidR="00FA26CF" w:rsidRPr="001763FC">
        <w:rPr>
          <w:rFonts w:ascii="Arial" w:hAnsi="Arial" w:cs="Arial"/>
          <w:sz w:val="24"/>
          <w:szCs w:val="24"/>
          <w:vertAlign w:val="subscript"/>
        </w:rPr>
        <w:t>x</w:t>
      </w:r>
      <w:proofErr w:type="spellEnd"/>
      <w:r w:rsidR="00862BCE" w:rsidRPr="001763FC">
        <w:rPr>
          <w:rFonts w:ascii="Arial" w:hAnsi="Arial" w:cs="Arial"/>
          <w:sz w:val="24"/>
          <w:szCs w:val="24"/>
        </w:rPr>
        <w:t xml:space="preserve"> is the annual cost of capital for country </w:t>
      </w:r>
      <w:r w:rsidR="00862BCE" w:rsidRPr="001763FC">
        <w:rPr>
          <w:rFonts w:ascii="Arial" w:hAnsi="Arial" w:cs="Arial"/>
          <w:i/>
          <w:sz w:val="24"/>
          <w:szCs w:val="24"/>
        </w:rPr>
        <w:t>x</w:t>
      </w:r>
      <w:r w:rsidR="00862BCE" w:rsidRPr="001763FC">
        <w:rPr>
          <w:rFonts w:ascii="Arial" w:hAnsi="Arial" w:cs="Arial"/>
          <w:sz w:val="24"/>
          <w:szCs w:val="24"/>
        </w:rPr>
        <w:t xml:space="preserve">, and </w:t>
      </w:r>
      <w:proofErr w:type="spellStart"/>
      <w:r w:rsidR="0049095E" w:rsidRPr="001763FC">
        <w:rPr>
          <w:rFonts w:ascii="Arial" w:hAnsi="Arial" w:cs="Arial"/>
          <w:sz w:val="24"/>
          <w:szCs w:val="24"/>
        </w:rPr>
        <w:t>HI</w:t>
      </w:r>
      <w:r w:rsidR="00862BCE" w:rsidRPr="001763FC">
        <w:rPr>
          <w:rFonts w:ascii="Arial" w:hAnsi="Arial" w:cs="Arial"/>
          <w:sz w:val="24"/>
          <w:szCs w:val="24"/>
          <w:vertAlign w:val="subscript"/>
        </w:rPr>
        <w:t>n</w:t>
      </w:r>
      <w:proofErr w:type="spellEnd"/>
      <w:r w:rsidR="00862BCE" w:rsidRPr="001763FC">
        <w:rPr>
          <w:rFonts w:ascii="Arial" w:hAnsi="Arial" w:cs="Arial"/>
          <w:sz w:val="24"/>
          <w:szCs w:val="24"/>
          <w:vertAlign w:val="subscript"/>
        </w:rPr>
        <w:t xml:space="preserve"> </w:t>
      </w:r>
      <w:r w:rsidR="00862BCE" w:rsidRPr="001763FC">
        <w:rPr>
          <w:rFonts w:ascii="Arial" w:hAnsi="Arial" w:cs="Arial"/>
          <w:sz w:val="24"/>
          <w:szCs w:val="24"/>
        </w:rPr>
        <w:t xml:space="preserve">is the marginal </w:t>
      </w:r>
      <w:r w:rsidR="004F35CD" w:rsidRPr="001763FC">
        <w:rPr>
          <w:rFonts w:ascii="Arial" w:hAnsi="Arial" w:cs="Arial"/>
          <w:sz w:val="24"/>
          <w:szCs w:val="24"/>
        </w:rPr>
        <w:t xml:space="preserve">number of </w:t>
      </w:r>
      <w:r w:rsidR="0049095E" w:rsidRPr="001763FC">
        <w:rPr>
          <w:rFonts w:ascii="Arial" w:hAnsi="Arial" w:cs="Arial"/>
          <w:sz w:val="24"/>
          <w:szCs w:val="24"/>
        </w:rPr>
        <w:t>hours</w:t>
      </w:r>
      <w:r w:rsidR="00862BCE" w:rsidRPr="001763FC">
        <w:rPr>
          <w:rFonts w:ascii="Arial" w:hAnsi="Arial" w:cs="Arial"/>
          <w:sz w:val="24"/>
          <w:szCs w:val="24"/>
        </w:rPr>
        <w:t xml:space="preserve"> saved </w:t>
      </w:r>
      <w:r w:rsidR="0049095E" w:rsidRPr="001763FC">
        <w:rPr>
          <w:rFonts w:ascii="Arial" w:hAnsi="Arial" w:cs="Arial"/>
          <w:sz w:val="24"/>
          <w:szCs w:val="24"/>
        </w:rPr>
        <w:t xml:space="preserve">in processing imports </w:t>
      </w:r>
      <w:r w:rsidR="00862BCE" w:rsidRPr="001763FC">
        <w:rPr>
          <w:rFonts w:ascii="Arial" w:hAnsi="Arial" w:cs="Arial"/>
          <w:sz w:val="24"/>
          <w:szCs w:val="24"/>
        </w:rPr>
        <w:t>over the baseline</w:t>
      </w:r>
      <w:r w:rsidR="0049095E" w:rsidRPr="001763FC">
        <w:rPr>
          <w:rFonts w:ascii="Arial" w:hAnsi="Arial" w:cs="Arial"/>
          <w:sz w:val="24"/>
          <w:szCs w:val="24"/>
        </w:rPr>
        <w:t xml:space="preserve"> and </w:t>
      </w:r>
      <w:proofErr w:type="spellStart"/>
      <w:r w:rsidR="0049095E" w:rsidRPr="001763FC">
        <w:rPr>
          <w:rFonts w:ascii="Arial" w:hAnsi="Arial" w:cs="Arial"/>
          <w:sz w:val="24"/>
          <w:szCs w:val="24"/>
        </w:rPr>
        <w:t>HE</w:t>
      </w:r>
      <w:r w:rsidR="0049095E" w:rsidRPr="001763FC">
        <w:rPr>
          <w:rFonts w:ascii="Arial" w:hAnsi="Arial" w:cs="Arial"/>
          <w:sz w:val="24"/>
          <w:szCs w:val="24"/>
          <w:vertAlign w:val="subscript"/>
        </w:rPr>
        <w:t>n</w:t>
      </w:r>
      <w:proofErr w:type="spellEnd"/>
      <w:r w:rsidR="0049095E" w:rsidRPr="001763FC">
        <w:rPr>
          <w:rFonts w:ascii="Arial" w:hAnsi="Arial" w:cs="Arial"/>
          <w:sz w:val="24"/>
          <w:szCs w:val="24"/>
          <w:vertAlign w:val="subscript"/>
        </w:rPr>
        <w:t xml:space="preserve"> </w:t>
      </w:r>
      <w:r w:rsidR="0049095E" w:rsidRPr="001763FC">
        <w:rPr>
          <w:rFonts w:ascii="Arial" w:hAnsi="Arial" w:cs="Arial"/>
          <w:sz w:val="24"/>
          <w:szCs w:val="24"/>
        </w:rPr>
        <w:t>is the marginal number of hours saved in processing exports over the baseline.</w:t>
      </w:r>
      <w:ins w:id="18" w:author="Juan Labraga" w:date="2018-09-10T22:46:00Z">
        <w:r w:rsidR="00B001C1">
          <w:rPr>
            <w:rFonts w:ascii="Arial" w:hAnsi="Arial" w:cs="Arial"/>
            <w:sz w:val="24"/>
            <w:szCs w:val="24"/>
          </w:rPr>
          <w:t xml:space="preserve"> </w:t>
        </w:r>
        <w:r w:rsidR="00B001C1" w:rsidRPr="00D31897">
          <w:rPr>
            <w:rFonts w:ascii="Arial" w:hAnsi="Arial" w:cs="Arial"/>
            <w:sz w:val="24"/>
            <w:szCs w:val="24"/>
          </w:rPr>
          <w:t xml:space="preserve">Without the implementation of the ESW </w:t>
        </w:r>
      </w:ins>
      <w:proofErr w:type="spellStart"/>
      <w:ins w:id="19" w:author="Juan Labraga" w:date="2018-09-10T22:47:00Z">
        <w:r w:rsidR="00B001C1" w:rsidRPr="00D31897">
          <w:rPr>
            <w:rFonts w:ascii="Cambria Math" w:hAnsi="Cambria Math" w:cs="Arial"/>
            <w:i/>
            <w:sz w:val="24"/>
            <w:szCs w:val="24"/>
            <w:rPrChange w:author="Juan Labraga" w:date="2018-09-13T10:53:00Z" w:id="20">
              <w:rPr>
                <w:rFonts w:ascii="Arial" w:hAnsi="Arial" w:cs="Arial"/>
                <w:sz w:val="24"/>
                <w:szCs w:val="24"/>
              </w:rPr>
            </w:rPrChange>
          </w:rPr>
          <w:t>UM</w:t>
        </w:r>
        <w:r w:rsidR="00B001C1" w:rsidRPr="00D31897">
          <w:rPr>
            <w:rFonts w:ascii="Cambria Math" w:hAnsi="Cambria Math" w:cs="Arial"/>
            <w:i/>
            <w:sz w:val="24"/>
            <w:szCs w:val="24"/>
            <w:rPrChange w:author="Juan Labraga" w:date="2018-09-13T10:53:00Z" w:id="21">
              <w:rPr>
                <w:rFonts w:ascii="Arial" w:hAnsi="Arial" w:cs="Arial"/>
                <w:sz w:val="24"/>
                <w:szCs w:val="24"/>
                <w:vertAlign w:val="subscript"/>
              </w:rPr>
            </w:rPrChange>
          </w:rPr>
          <w:t>n</w:t>
        </w:r>
        <w:proofErr w:type="spellEnd"/>
        <w:r w:rsidR="00B001C1" w:rsidRPr="00D31897">
          <w:rPr>
            <w:rFonts w:ascii="Cambria Math" w:hAnsi="Cambria Math" w:cs="Arial"/>
            <w:i/>
            <w:sz w:val="24"/>
            <w:szCs w:val="24"/>
            <w:rPrChange w:author="Juan Labraga" w:date="2018-09-13T10:53:00Z" w:id="22">
              <w:rPr>
                <w:rFonts w:ascii="Arial" w:hAnsi="Arial" w:cs="Arial"/>
                <w:sz w:val="24"/>
                <w:szCs w:val="24"/>
              </w:rPr>
            </w:rPrChange>
          </w:rPr>
          <w:t xml:space="preserve">=0 </w:t>
        </w:r>
        <w:r w:rsidR="00B001C1" w:rsidRPr="00D31897">
          <w:rPr>
            <w:rFonts w:ascii="Arial" w:hAnsi="Arial" w:cs="Arial"/>
            <w:sz w:val="24"/>
            <w:szCs w:val="24"/>
          </w:rPr>
          <w:t xml:space="preserve">and </w:t>
        </w:r>
        <m:oMath>
          <m:sSub>
            <m:sSubPr>
              <m:ctrlPr>
                <w:rPr>
                  <w:rFonts w:ascii="Cambria Math" w:hAnsi="Cambria Math" w:cs="Arial"/>
                  <w:i/>
                  <w:sz w:val="24"/>
                  <w:szCs w:val="24"/>
                </w:rPr>
              </m:ctrlPr>
            </m:sSubPr>
            <m:e>
              <m:r>
                <w:rPr>
                  <w:rFonts w:ascii="Cambria Math" w:hAnsi="Cambria Math" w:cs="Arial"/>
                  <w:sz w:val="24"/>
                  <w:szCs w:val="24"/>
                </w:rPr>
                <m:t>UX</m:t>
              </m:r>
            </m:e>
            <m:sub>
              <m:r>
                <w:rPr>
                  <w:rFonts w:ascii="Cambria Math" w:hAnsi="Cambria Math" w:cs="Arial"/>
                  <w:sz w:val="24"/>
                  <w:szCs w:val="24"/>
                </w:rPr>
                <m:t>n</m:t>
              </m:r>
            </m:sub>
          </m:sSub>
        </m:oMath>
        <w:r w:rsidR="00B001C1" w:rsidRPr="00D31897">
          <w:rPr>
            <w:rFonts w:ascii="Arial" w:hAnsi="Arial" w:cs="Arial" w:eastAsiaTheme="minorEastAsia"/>
            <w:sz w:val="24"/>
            <w:szCs w:val="24"/>
          </w:rPr>
          <w:t>=0</w:t>
        </w:r>
      </w:ins>
      <w:ins w:id="23" w:author="Juan Labraga" w:date="2018-09-10T22:48:00Z">
        <w:r w:rsidR="00B001C1" w:rsidRPr="00D31897">
          <w:rPr>
            <w:rFonts w:ascii="Arial" w:hAnsi="Arial" w:cs="Arial" w:eastAsiaTheme="minorEastAsia"/>
            <w:sz w:val="24"/>
            <w:szCs w:val="24"/>
          </w:rPr>
          <w:t xml:space="preserve"> so </w:t>
        </w:r>
        <w:r w:rsidR="002E3FCC" w:rsidRPr="00D31897">
          <w:rPr>
            <w:rFonts w:ascii="Arial" w:hAnsi="Arial" w:cs="Arial" w:eastAsiaTheme="minorEastAsia"/>
            <w:sz w:val="24"/>
            <w:szCs w:val="24"/>
          </w:rPr>
          <w:t>the marginal benefit of time is equal to zero. With the implementation of the project the hours saved in process imports and expor</w:t>
        </w:r>
      </w:ins>
      <w:ins w:id="24" w:author="Juan Labraga" w:date="2018-09-10T22:49:00Z">
        <w:r w:rsidR="002E3FCC" w:rsidRPr="00D31897">
          <w:rPr>
            <w:rFonts w:ascii="Arial" w:hAnsi="Arial" w:cs="Arial" w:eastAsiaTheme="minorEastAsia"/>
            <w:sz w:val="24"/>
            <w:szCs w:val="24"/>
          </w:rPr>
          <w:t xml:space="preserve">ts are reflect in the value of </w:t>
        </w:r>
        <w:proofErr w:type="spellStart"/>
        <w:r w:rsidR="002E3FCC" w:rsidRPr="00D31897">
          <w:rPr>
            <w:rFonts w:ascii="Cambria Math" w:hAnsi="Cambria Math" w:cs="Arial"/>
            <w:i/>
            <w:sz w:val="24"/>
            <w:szCs w:val="24"/>
            <w:rPrChange w:author="Juan Labraga" w:date="2018-09-13T10:53:00Z" w:id="25">
              <w:rPr>
                <w:rFonts w:ascii="Arial" w:hAnsi="Arial" w:cs="Arial"/>
                <w:sz w:val="24"/>
                <w:szCs w:val="24"/>
              </w:rPr>
            </w:rPrChange>
          </w:rPr>
          <w:t>HI</w:t>
        </w:r>
      </w:ins>
      <w:ins w:id="26" w:author="Juan Labraga" w:date="2018-09-13T10:55:00Z">
        <w:r w:rsidR="00D31897">
          <w:rPr>
            <w:rFonts w:ascii="Cambria Math" w:hAnsi="Cambria Math" w:cs="Arial"/>
            <w:i/>
            <w:sz w:val="24"/>
            <w:szCs w:val="24"/>
            <w:vertAlign w:val="subscript"/>
          </w:rPr>
          <w:t>n</w:t>
        </w:r>
      </w:ins>
      <w:proofErr w:type="spellEnd"/>
      <w:ins w:id="27" w:author="Juan Labraga" w:date="2018-09-10T22:49:00Z">
        <w:r w:rsidR="002E3FCC" w:rsidRPr="00D31897">
          <w:rPr>
            <w:rFonts w:ascii="Arial" w:hAnsi="Arial" w:cs="Arial"/>
            <w:sz w:val="24"/>
            <w:szCs w:val="24"/>
            <w:vertAlign w:val="subscript"/>
          </w:rPr>
          <w:t xml:space="preserve"> </w:t>
        </w:r>
        <w:r w:rsidR="002E3FCC" w:rsidRPr="00D31897">
          <w:rPr>
            <w:rFonts w:ascii="Arial" w:hAnsi="Arial" w:cs="Arial"/>
            <w:sz w:val="24"/>
            <w:szCs w:val="24"/>
          </w:rPr>
          <w:t xml:space="preserve">and </w:t>
        </w:r>
        <w:proofErr w:type="spellStart"/>
        <w:r w:rsidR="002E3FCC" w:rsidRPr="00D31897">
          <w:rPr>
            <w:rFonts w:ascii="Cambria Math" w:hAnsi="Cambria Math" w:cs="Arial"/>
            <w:i/>
            <w:sz w:val="24"/>
            <w:szCs w:val="24"/>
            <w:rPrChange w:author="Juan Labraga" w:date="2018-09-13T10:53:00Z" w:id="28">
              <w:rPr>
                <w:rFonts w:ascii="Arial" w:hAnsi="Arial" w:cs="Arial"/>
                <w:sz w:val="24"/>
                <w:szCs w:val="24"/>
              </w:rPr>
            </w:rPrChange>
          </w:rPr>
          <w:t>HE</w:t>
        </w:r>
      </w:ins>
      <w:ins w:id="29" w:author="Juan Labraga" w:date="2018-09-13T10:55:00Z">
        <w:r w:rsidR="00D31897">
          <w:rPr>
            <w:rFonts w:ascii="Cambria Math" w:hAnsi="Cambria Math" w:cs="Arial"/>
            <w:i/>
            <w:sz w:val="24"/>
            <w:szCs w:val="24"/>
            <w:vertAlign w:val="subscript"/>
          </w:rPr>
          <w:t>n</w:t>
        </w:r>
      </w:ins>
      <w:proofErr w:type="spellEnd"/>
      <w:ins w:id="30" w:author="Juan Labraga" w:date="2018-09-10T22:50:00Z">
        <w:r w:rsidR="002E3FCC" w:rsidRPr="00D31897">
          <w:rPr>
            <w:rFonts w:ascii="Arial" w:hAnsi="Arial" w:cs="Arial"/>
            <w:sz w:val="24"/>
            <w:szCs w:val="24"/>
          </w:rPr>
          <w:t xml:space="preserve">. When the project will begin </w:t>
        </w:r>
      </w:ins>
      <w:ins w:id="31" w:author="Juan Labraga" w:date="2018-09-10T22:51:00Z">
        <w:r w:rsidR="002E3FCC" w:rsidRPr="00D31897">
          <w:rPr>
            <w:rFonts w:ascii="Arial" w:hAnsi="Arial" w:cs="Arial" w:eastAsiaTheme="minorEastAsia"/>
            <w:sz w:val="24"/>
            <w:szCs w:val="24"/>
          </w:rPr>
          <w:t xml:space="preserve">of </w:t>
        </w:r>
        <w:proofErr w:type="spellStart"/>
        <w:r w:rsidR="002E3FCC" w:rsidRPr="00D31897">
          <w:rPr>
            <w:rFonts w:ascii="Cambria Math" w:hAnsi="Cambria Math" w:cs="Arial"/>
            <w:i/>
            <w:sz w:val="24"/>
            <w:szCs w:val="24"/>
            <w:rPrChange w:author="Juan Labraga" w:date="2018-09-13T10:54:00Z" w:id="32">
              <w:rPr>
                <w:rFonts w:ascii="Arial" w:hAnsi="Arial" w:cs="Arial"/>
                <w:sz w:val="29"/>
                <w:szCs w:val="24"/>
              </w:rPr>
            </w:rPrChange>
          </w:rPr>
          <w:t>HI</w:t>
        </w:r>
      </w:ins>
      <w:ins w:id="33" w:author="Juan Labraga" w:date="2018-09-13T10:55:00Z">
        <w:r w:rsidR="00D31897">
          <w:rPr>
            <w:rFonts w:ascii="Cambria Math" w:hAnsi="Cambria Math" w:cs="Arial"/>
            <w:i/>
            <w:sz w:val="24"/>
            <w:szCs w:val="24"/>
            <w:vertAlign w:val="subscript"/>
          </w:rPr>
          <w:t>n</w:t>
        </w:r>
      </w:ins>
      <w:proofErr w:type="spellEnd"/>
      <w:ins w:id="34" w:author="Juan Labraga" w:date="2018-09-10T22:51:00Z">
        <w:r w:rsidR="002E3FCC" w:rsidRPr="00D31897">
          <w:rPr>
            <w:rFonts w:ascii="Arial" w:hAnsi="Arial" w:cs="Arial"/>
            <w:sz w:val="24"/>
            <w:szCs w:val="24"/>
            <w:vertAlign w:val="subscript"/>
            <w:rPrChange w:author="Juan Labraga" w:date="2018-09-13T10:53:00Z" w:id="35">
              <w:rPr>
                <w:rFonts w:ascii="Arial" w:hAnsi="Arial" w:cs="Arial"/>
                <w:sz w:val="29"/>
                <w:szCs w:val="24"/>
                <w:vertAlign w:val="subscript"/>
              </w:rPr>
            </w:rPrChange>
          </w:rPr>
          <w:t xml:space="preserve"> </w:t>
        </w:r>
        <w:r w:rsidR="002E3FCC" w:rsidRPr="00D31897">
          <w:rPr>
            <w:rFonts w:ascii="Arial" w:hAnsi="Arial" w:cs="Arial"/>
            <w:sz w:val="24"/>
            <w:szCs w:val="24"/>
            <w:rPrChange w:author="Juan Labraga" w:date="2018-09-13T10:53:00Z" w:id="36">
              <w:rPr>
                <w:rFonts w:ascii="Arial" w:hAnsi="Arial" w:cs="Arial"/>
                <w:sz w:val="29"/>
                <w:szCs w:val="24"/>
              </w:rPr>
            </w:rPrChange>
          </w:rPr>
          <w:t xml:space="preserve">and </w:t>
        </w:r>
        <w:proofErr w:type="spellStart"/>
        <w:r w:rsidR="002E3FCC" w:rsidRPr="00D31897">
          <w:rPr>
            <w:rFonts w:ascii="Cambria Math" w:hAnsi="Cambria Math" w:cs="Arial"/>
            <w:i/>
            <w:sz w:val="24"/>
            <w:szCs w:val="24"/>
            <w:rPrChange w:author="Juan Labraga" w:date="2018-09-13T10:54:00Z" w:id="37">
              <w:rPr>
                <w:rFonts w:ascii="Arial" w:hAnsi="Arial" w:cs="Arial"/>
                <w:sz w:val="29"/>
                <w:szCs w:val="24"/>
              </w:rPr>
            </w:rPrChange>
          </w:rPr>
          <w:t>HE</w:t>
        </w:r>
      </w:ins>
      <w:ins w:id="38" w:author="Juan Labraga" w:date="2018-09-13T10:55:00Z">
        <w:r w:rsidR="00D31897">
          <w:rPr>
            <w:rFonts w:ascii="Cambria Math" w:hAnsi="Cambria Math" w:cs="Arial"/>
            <w:i/>
            <w:sz w:val="24"/>
            <w:szCs w:val="24"/>
            <w:vertAlign w:val="subscript"/>
          </w:rPr>
          <w:t>n</w:t>
        </w:r>
      </w:ins>
      <w:proofErr w:type="spellEnd"/>
      <w:ins w:id="39" w:author="Juan Labraga" w:date="2018-09-10T22:51:00Z">
        <w:r w:rsidR="002E3FCC" w:rsidRPr="00D31897">
          <w:rPr>
            <w:rFonts w:ascii="Arial" w:hAnsi="Arial" w:cs="Arial"/>
            <w:sz w:val="24"/>
            <w:szCs w:val="24"/>
          </w:rPr>
          <w:t xml:space="preserve"> take the values</w:t>
        </w:r>
      </w:ins>
      <w:ins w:id="40" w:author="Juan Labraga" w:date="2018-09-10T22:52:00Z">
        <w:r w:rsidR="002E3FCC" w:rsidRPr="00D31897">
          <w:rPr>
            <w:rFonts w:ascii="Arial" w:hAnsi="Arial" w:cs="Arial"/>
            <w:sz w:val="24"/>
            <w:szCs w:val="24"/>
          </w:rPr>
          <w:t xml:space="preserve"> of the baseline line in the matrix of results (in matters of time) and at the end of the project </w:t>
        </w:r>
        <w:proofErr w:type="spellStart"/>
        <w:r w:rsidR="002E3FCC" w:rsidRPr="00D31897">
          <w:rPr>
            <w:rFonts w:ascii="Cambria Math" w:hAnsi="Cambria Math" w:cs="Arial"/>
            <w:i/>
            <w:sz w:val="24"/>
            <w:szCs w:val="24"/>
            <w:rPrChange w:author="Juan Labraga" w:date="2018-09-13T10:54:00Z" w:id="41">
              <w:rPr>
                <w:rFonts w:ascii="Arial" w:hAnsi="Arial" w:cs="Arial"/>
                <w:sz w:val="29"/>
                <w:szCs w:val="24"/>
              </w:rPr>
            </w:rPrChange>
          </w:rPr>
          <w:t>HI</w:t>
        </w:r>
      </w:ins>
      <w:ins w:id="42" w:author="Juan Labraga" w:date="2018-09-13T10:55:00Z">
        <w:r w:rsidR="00D31897">
          <w:rPr>
            <w:rFonts w:ascii="Cambria Math" w:hAnsi="Cambria Math" w:cs="Arial"/>
            <w:i/>
            <w:sz w:val="24"/>
            <w:szCs w:val="24"/>
            <w:vertAlign w:val="subscript"/>
          </w:rPr>
          <w:t>n</w:t>
        </w:r>
      </w:ins>
      <w:proofErr w:type="spellEnd"/>
      <w:ins w:id="43" w:author="Juan Labraga" w:date="2018-09-10T22:52:00Z">
        <w:r w:rsidR="002E3FCC" w:rsidRPr="00D31897">
          <w:rPr>
            <w:rFonts w:ascii="Arial" w:hAnsi="Arial" w:cs="Arial"/>
            <w:sz w:val="24"/>
            <w:szCs w:val="24"/>
            <w:vertAlign w:val="subscript"/>
            <w:rPrChange w:author="Juan Labraga" w:date="2018-09-13T10:53:00Z" w:id="44">
              <w:rPr>
                <w:rFonts w:ascii="Arial" w:hAnsi="Arial" w:cs="Arial"/>
                <w:sz w:val="29"/>
                <w:szCs w:val="24"/>
                <w:vertAlign w:val="subscript"/>
              </w:rPr>
            </w:rPrChange>
          </w:rPr>
          <w:t xml:space="preserve"> </w:t>
        </w:r>
        <w:r w:rsidR="002E3FCC" w:rsidRPr="00D31897">
          <w:rPr>
            <w:rFonts w:ascii="Arial" w:hAnsi="Arial" w:cs="Arial"/>
            <w:sz w:val="24"/>
            <w:szCs w:val="24"/>
            <w:rPrChange w:author="Juan Labraga" w:date="2018-09-13T10:53:00Z" w:id="45">
              <w:rPr>
                <w:rFonts w:ascii="Arial" w:hAnsi="Arial" w:cs="Arial"/>
                <w:sz w:val="29"/>
                <w:szCs w:val="24"/>
              </w:rPr>
            </w:rPrChange>
          </w:rPr>
          <w:t xml:space="preserve">and </w:t>
        </w:r>
        <w:proofErr w:type="spellStart"/>
        <w:r w:rsidR="002E3FCC" w:rsidRPr="00D31897">
          <w:rPr>
            <w:rFonts w:ascii="Cambria Math" w:hAnsi="Cambria Math" w:cs="Arial"/>
            <w:i/>
            <w:sz w:val="24"/>
            <w:szCs w:val="24"/>
            <w:rPrChange w:author="Juan Labraga" w:date="2018-09-13T10:54:00Z" w:id="46">
              <w:rPr>
                <w:rFonts w:ascii="Arial" w:hAnsi="Arial" w:cs="Arial"/>
                <w:sz w:val="29"/>
                <w:szCs w:val="24"/>
              </w:rPr>
            </w:rPrChange>
          </w:rPr>
          <w:t>HE</w:t>
        </w:r>
      </w:ins>
      <w:ins w:id="47" w:author="Juan Labraga" w:date="2018-09-13T10:55:00Z">
        <w:r w:rsidR="00D31897">
          <w:rPr>
            <w:rFonts w:ascii="Cambria Math" w:hAnsi="Cambria Math" w:cs="Arial"/>
            <w:i/>
            <w:sz w:val="24"/>
            <w:szCs w:val="24"/>
            <w:vertAlign w:val="subscript"/>
          </w:rPr>
          <w:t>n</w:t>
        </w:r>
      </w:ins>
      <w:proofErr w:type="spellEnd"/>
      <w:ins w:id="48" w:author="Juan Labraga" w:date="2018-09-10T22:52:00Z">
        <w:r w:rsidR="002E3FCC" w:rsidRPr="00D31897">
          <w:rPr>
            <w:rFonts w:ascii="Cambria Math" w:hAnsi="Cambria Math" w:cs="Arial"/>
            <w:i/>
            <w:sz w:val="24"/>
            <w:szCs w:val="24"/>
            <w:rPrChange w:author="Juan Labraga" w:date="2018-09-13T10:54:00Z" w:id="49">
              <w:rPr>
                <w:rFonts w:ascii="Arial" w:hAnsi="Arial" w:cs="Arial"/>
                <w:sz w:val="24"/>
                <w:szCs w:val="24"/>
              </w:rPr>
            </w:rPrChange>
          </w:rPr>
          <w:t xml:space="preserve"> </w:t>
        </w:r>
        <w:r w:rsidR="002E3FCC" w:rsidRPr="00D31897">
          <w:rPr>
            <w:rFonts w:ascii="Arial" w:hAnsi="Arial" w:cs="Arial"/>
            <w:sz w:val="24"/>
            <w:szCs w:val="24"/>
          </w:rPr>
          <w:t>will take the values</w:t>
        </w:r>
      </w:ins>
      <w:ins w:id="50" w:author="Juan Labraga" w:date="2018-09-10T22:53:00Z">
        <w:r w:rsidR="002E3FCC" w:rsidRPr="00D31897">
          <w:rPr>
            <w:rFonts w:ascii="Arial" w:hAnsi="Arial" w:cs="Arial"/>
            <w:sz w:val="24"/>
            <w:szCs w:val="24"/>
          </w:rPr>
          <w:t xml:space="preserve"> of the goals at 2024</w:t>
        </w:r>
      </w:ins>
      <w:ins w:id="51" w:author="Juan Labraga" w:date="2018-09-10T22:54:00Z">
        <w:r w:rsidR="002E3FCC" w:rsidRPr="00D31897">
          <w:rPr>
            <w:rFonts w:ascii="Arial" w:hAnsi="Arial" w:cs="Arial"/>
            <w:sz w:val="24"/>
            <w:szCs w:val="24"/>
          </w:rPr>
          <w:t xml:space="preserve"> in matters of time.</w:t>
        </w:r>
      </w:ins>
      <w:ins w:id="52" w:author="Juan Labraga" w:date="2018-09-13T10:48:00Z">
        <w:r w:rsidR="00D30447" w:rsidRPr="00D31897">
          <w:rPr>
            <w:rFonts w:ascii="Arial" w:hAnsi="Arial" w:cs="Arial"/>
            <w:sz w:val="24"/>
            <w:szCs w:val="24"/>
          </w:rPr>
          <w:t xml:space="preserve"> </w:t>
        </w:r>
      </w:ins>
      <w:proofErr w:type="spellStart"/>
      <w:ins w:id="53" w:author="Juan Labraga" w:date="2018-09-13T10:49:00Z">
        <w:r w:rsidR="00D30447" w:rsidRPr="00D31897">
          <w:rPr>
            <w:rFonts w:ascii="Cambria Math" w:hAnsi="Cambria Math" w:cs="Arial"/>
            <w:i/>
            <w:sz w:val="24"/>
            <w:szCs w:val="24"/>
            <w:rPrChange w:author="Juan Labraga" w:date="2018-09-13T10:56:00Z" w:id="54">
              <w:rPr>
                <w:rFonts w:ascii="Arial" w:hAnsi="Arial" w:cs="Arial"/>
                <w:sz w:val="29"/>
                <w:szCs w:val="24"/>
              </w:rPr>
            </w:rPrChange>
          </w:rPr>
          <w:t>HI</w:t>
        </w:r>
        <w:r w:rsidR="00D30447" w:rsidRPr="00D31897">
          <w:rPr>
            <w:rFonts w:ascii="Cambria Math" w:hAnsi="Cambria Math" w:cs="Arial"/>
            <w:i/>
            <w:sz w:val="24"/>
            <w:szCs w:val="24"/>
            <w:rPrChange w:author="Juan Labraga" w:date="2018-09-13T10:56:00Z" w:id="55">
              <w:rPr>
                <w:rFonts w:ascii="Arial" w:hAnsi="Arial" w:cs="Arial"/>
                <w:sz w:val="29"/>
                <w:szCs w:val="24"/>
                <w:vertAlign w:val="subscript"/>
              </w:rPr>
            </w:rPrChange>
          </w:rPr>
          <w:t>n</w:t>
        </w:r>
        <w:proofErr w:type="spellEnd"/>
        <w:r w:rsidR="00D30447" w:rsidRPr="00D31897">
          <w:rPr>
            <w:rFonts w:ascii="Arial" w:hAnsi="Arial" w:cs="Arial"/>
            <w:sz w:val="24"/>
            <w:szCs w:val="24"/>
            <w:vertAlign w:val="subscript"/>
            <w:rPrChange w:author="Juan Labraga" w:date="2018-09-13T10:53:00Z" w:id="56">
              <w:rPr>
                <w:rFonts w:ascii="Arial" w:hAnsi="Arial" w:cs="Arial"/>
                <w:sz w:val="29"/>
                <w:szCs w:val="24"/>
                <w:vertAlign w:val="subscript"/>
              </w:rPr>
            </w:rPrChange>
          </w:rPr>
          <w:t xml:space="preserve"> </w:t>
        </w:r>
        <w:r w:rsidR="00D30447" w:rsidRPr="00D31897">
          <w:rPr>
            <w:rFonts w:ascii="Arial" w:hAnsi="Arial" w:cs="Arial"/>
            <w:sz w:val="24"/>
            <w:szCs w:val="24"/>
            <w:rPrChange w:author="Juan Labraga" w:date="2018-09-13T10:53:00Z" w:id="57">
              <w:rPr>
                <w:rFonts w:ascii="Arial" w:hAnsi="Arial" w:cs="Arial"/>
                <w:sz w:val="29"/>
                <w:szCs w:val="24"/>
              </w:rPr>
            </w:rPrChange>
          </w:rPr>
          <w:t>is the marginal number of hours saved in processing imports, it means</w:t>
        </w:r>
        <w:r w:rsidR="00D31897" w:rsidRPr="00D31897">
          <w:rPr>
            <w:rFonts w:ascii="Arial" w:hAnsi="Arial" w:cs="Arial"/>
            <w:sz w:val="24"/>
            <w:szCs w:val="24"/>
            <w:rPrChange w:author="Juan Labraga" w:date="2018-09-13T10:53:00Z" w:id="58">
              <w:rPr>
                <w:rFonts w:ascii="Arial" w:hAnsi="Arial" w:cs="Arial"/>
                <w:sz w:val="29"/>
                <w:szCs w:val="24"/>
              </w:rPr>
            </w:rPrChange>
          </w:rPr>
          <w:t xml:space="preserve"> the time </w:t>
        </w:r>
      </w:ins>
      <w:ins w:id="59" w:author="Juan Labraga" w:date="2018-09-13T10:50:00Z">
        <w:r w:rsidR="00D31897" w:rsidRPr="00D31897">
          <w:rPr>
            <w:rFonts w:ascii="Arial" w:hAnsi="Arial" w:cs="Arial"/>
            <w:sz w:val="24"/>
            <w:szCs w:val="24"/>
            <w:rPrChange w:author="Juan Labraga" w:date="2018-09-13T10:53:00Z" w:id="60">
              <w:rPr>
                <w:rFonts w:ascii="Arial" w:hAnsi="Arial" w:cs="Arial"/>
                <w:sz w:val="29"/>
                <w:szCs w:val="24"/>
              </w:rPr>
            </w:rPrChange>
          </w:rPr>
          <w:t>to import (</w:t>
        </w:r>
        <w:proofErr w:type="spellStart"/>
        <w:r w:rsidR="00D31897" w:rsidRPr="00D31897">
          <w:rPr>
            <w:rFonts w:ascii="Cambria Math" w:hAnsi="Cambria Math" w:cs="Arial"/>
            <w:i/>
            <w:sz w:val="24"/>
            <w:szCs w:val="24"/>
            <w:rPrChange w:author="Juan Labraga" w:date="2018-09-13T10:54:00Z" w:id="61">
              <w:rPr>
                <w:rFonts w:ascii="Arial" w:hAnsi="Arial" w:cs="Arial"/>
                <w:sz w:val="29"/>
                <w:szCs w:val="24"/>
              </w:rPr>
            </w:rPrChange>
          </w:rPr>
          <w:t>TI</w:t>
        </w:r>
      </w:ins>
      <w:ins w:id="62" w:author="Juan Labraga" w:date="2018-09-13T10:55:00Z">
        <w:r w:rsidR="00D31897">
          <w:rPr>
            <w:rFonts w:ascii="Cambria Math" w:hAnsi="Cambria Math" w:cs="Arial"/>
            <w:i/>
            <w:sz w:val="24"/>
            <w:szCs w:val="24"/>
            <w:vertAlign w:val="subscript"/>
          </w:rPr>
          <w:t>n</w:t>
        </w:r>
      </w:ins>
      <w:proofErr w:type="spellEnd"/>
      <w:ins w:id="63" w:author="Juan Labraga" w:date="2018-09-13T10:50:00Z">
        <w:r w:rsidR="00D31897" w:rsidRPr="00D31897">
          <w:rPr>
            <w:rFonts w:ascii="Arial" w:hAnsi="Arial" w:cs="Arial"/>
            <w:sz w:val="24"/>
            <w:szCs w:val="24"/>
            <w:rPrChange w:author="Juan Labraga" w:date="2018-09-13T10:53:00Z" w:id="64">
              <w:rPr>
                <w:rFonts w:ascii="Arial" w:hAnsi="Arial" w:cs="Arial"/>
                <w:sz w:val="29"/>
                <w:szCs w:val="24"/>
              </w:rPr>
            </w:rPrChange>
          </w:rPr>
          <w:t xml:space="preserve">) in the year n in </w:t>
        </w:r>
        <w:proofErr w:type="spellStart"/>
        <w:r w:rsidR="00D31897" w:rsidRPr="00D31897">
          <w:rPr>
            <w:rFonts w:ascii="Arial" w:hAnsi="Arial" w:cs="Arial"/>
            <w:sz w:val="24"/>
            <w:szCs w:val="24"/>
            <w:rPrChange w:author="Juan Labraga" w:date="2018-09-13T10:53:00Z" w:id="65">
              <w:rPr>
                <w:rFonts w:ascii="Arial" w:hAnsi="Arial" w:cs="Arial"/>
                <w:sz w:val="29"/>
                <w:szCs w:val="24"/>
              </w:rPr>
            </w:rPrChange>
          </w:rPr>
          <w:t>comparision</w:t>
        </w:r>
        <w:proofErr w:type="spellEnd"/>
        <w:r w:rsidR="00D31897" w:rsidRPr="00D31897">
          <w:rPr>
            <w:rFonts w:ascii="Arial" w:hAnsi="Arial" w:cs="Arial"/>
            <w:sz w:val="24"/>
            <w:szCs w:val="24"/>
            <w:rPrChange w:author="Juan Labraga" w:date="2018-09-13T10:53:00Z" w:id="66">
              <w:rPr>
                <w:rFonts w:ascii="Arial" w:hAnsi="Arial" w:cs="Arial"/>
                <w:sz w:val="29"/>
                <w:szCs w:val="24"/>
              </w:rPr>
            </w:rPrChange>
          </w:rPr>
          <w:t xml:space="preserve"> with the time to import in </w:t>
        </w:r>
      </w:ins>
      <w:ins w:id="67" w:author="Juan Labraga" w:date="2018-09-13T10:52:00Z">
        <w:r w:rsidR="00D31897" w:rsidRPr="00D31897">
          <w:rPr>
            <w:rFonts w:ascii="Arial" w:hAnsi="Arial" w:cs="Arial"/>
            <w:sz w:val="24"/>
            <w:szCs w:val="24"/>
            <w:rPrChange w:author="Juan Labraga" w:date="2018-09-13T10:53:00Z" w:id="68">
              <w:rPr>
                <w:rFonts w:ascii="Arial" w:hAnsi="Arial" w:cs="Arial"/>
                <w:sz w:val="29"/>
                <w:szCs w:val="24"/>
              </w:rPr>
            </w:rPrChange>
          </w:rPr>
          <w:t xml:space="preserve">baseline </w:t>
        </w:r>
      </w:ins>
      <w:ins w:id="69" w:author="Juan Labraga" w:date="2018-09-13T10:50:00Z">
        <w:r w:rsidR="00D31897" w:rsidRPr="00D31897">
          <w:rPr>
            <w:rFonts w:ascii="Arial" w:hAnsi="Arial" w:cs="Arial"/>
            <w:sz w:val="24"/>
            <w:szCs w:val="24"/>
            <w:rPrChange w:author="Juan Labraga" w:date="2018-09-13T10:53:00Z" w:id="70">
              <w:rPr>
                <w:rFonts w:ascii="Arial" w:hAnsi="Arial" w:cs="Arial"/>
                <w:sz w:val="29"/>
                <w:szCs w:val="24"/>
              </w:rPr>
            </w:rPrChange>
          </w:rPr>
          <w:t>year</w:t>
        </w:r>
      </w:ins>
      <w:ins w:id="71" w:author="Juan Labraga" w:date="2018-09-13T10:51:00Z">
        <w:r w:rsidR="00D31897" w:rsidRPr="00D31897">
          <w:rPr>
            <w:rFonts w:ascii="Arial" w:hAnsi="Arial" w:cs="Arial"/>
            <w:sz w:val="24"/>
            <w:szCs w:val="24"/>
            <w:rPrChange w:author="Juan Labraga" w:date="2018-09-13T10:53:00Z" w:id="72">
              <w:rPr>
                <w:rFonts w:ascii="Arial" w:hAnsi="Arial" w:cs="Arial"/>
                <w:sz w:val="29"/>
                <w:szCs w:val="24"/>
              </w:rPr>
            </w:rPrChange>
          </w:rPr>
          <w:t xml:space="preserve"> (</w:t>
        </w:r>
        <w:r w:rsidR="00D31897" w:rsidRPr="00D31897">
          <w:rPr>
            <w:rFonts w:ascii="Cambria Math" w:hAnsi="Cambria Math" w:cs="Arial"/>
            <w:i/>
            <w:sz w:val="24"/>
            <w:szCs w:val="24"/>
            <w:rPrChange w:author="Juan Labraga" w:date="2018-09-13T10:54:00Z" w:id="73">
              <w:rPr>
                <w:rFonts w:ascii="Arial" w:hAnsi="Arial" w:cs="Arial"/>
                <w:sz w:val="29"/>
                <w:szCs w:val="24"/>
              </w:rPr>
            </w:rPrChange>
          </w:rPr>
          <w:t>TI</w:t>
        </w:r>
      </w:ins>
      <w:ins w:id="74" w:author="Juan Labraga" w:date="2018-09-13T10:54:00Z">
        <w:r w:rsidR="00D31897">
          <w:rPr>
            <w:rFonts w:ascii="Cambria Math" w:hAnsi="Cambria Math" w:cs="Arial"/>
            <w:i/>
            <w:sz w:val="24"/>
            <w:szCs w:val="24"/>
            <w:vertAlign w:val="subscript"/>
          </w:rPr>
          <w:t>0</w:t>
        </w:r>
      </w:ins>
      <w:ins w:id="75" w:author="Juan Labraga" w:date="2018-09-13T10:51:00Z">
        <w:r w:rsidR="00D31897" w:rsidRPr="00D31897">
          <w:rPr>
            <w:rFonts w:ascii="Arial" w:hAnsi="Arial" w:cs="Arial"/>
            <w:sz w:val="24"/>
            <w:szCs w:val="24"/>
            <w:rPrChange w:author="Juan Labraga" w:date="2018-09-13T10:53:00Z" w:id="76">
              <w:rPr>
                <w:rFonts w:ascii="Arial" w:hAnsi="Arial" w:cs="Arial"/>
                <w:sz w:val="29"/>
                <w:szCs w:val="24"/>
              </w:rPr>
            </w:rPrChange>
          </w:rPr>
          <w:t xml:space="preserve">) and </w:t>
        </w:r>
        <w:proofErr w:type="spellStart"/>
        <w:r w:rsidR="00D31897" w:rsidRPr="00D31897">
          <w:rPr>
            <w:rFonts w:ascii="Cambria Math" w:hAnsi="Cambria Math" w:cs="Arial"/>
            <w:i/>
            <w:sz w:val="24"/>
            <w:szCs w:val="24"/>
            <w:rPrChange w:author="Juan Labraga" w:date="2018-09-13T10:56:00Z" w:id="77">
              <w:rPr>
                <w:rFonts w:ascii="Arial" w:hAnsi="Arial" w:cs="Arial"/>
                <w:sz w:val="29"/>
                <w:szCs w:val="24"/>
              </w:rPr>
            </w:rPrChange>
          </w:rPr>
          <w:t>H</w:t>
        </w:r>
      </w:ins>
      <w:ins w:id="78" w:author="Juan Labraga" w:date="2018-09-13T10:52:00Z">
        <w:r w:rsidR="00D31897" w:rsidRPr="00D31897">
          <w:rPr>
            <w:rFonts w:ascii="Cambria Math" w:hAnsi="Cambria Math" w:cs="Arial"/>
            <w:i/>
            <w:sz w:val="24"/>
            <w:szCs w:val="24"/>
            <w:rPrChange w:author="Juan Labraga" w:date="2018-09-13T10:56:00Z" w:id="79">
              <w:rPr>
                <w:rFonts w:ascii="Arial" w:hAnsi="Arial" w:cs="Arial"/>
                <w:sz w:val="29"/>
                <w:szCs w:val="24"/>
              </w:rPr>
            </w:rPrChange>
          </w:rPr>
          <w:t>E</w:t>
        </w:r>
      </w:ins>
      <w:ins w:id="80" w:author="Juan Labraga" w:date="2018-09-13T10:56:00Z">
        <w:r w:rsidR="00D31897">
          <w:rPr>
            <w:rFonts w:ascii="Cambria Math" w:hAnsi="Cambria Math" w:cs="Arial"/>
            <w:i/>
            <w:sz w:val="24"/>
            <w:szCs w:val="24"/>
            <w:vertAlign w:val="subscript"/>
          </w:rPr>
          <w:t>n</w:t>
        </w:r>
      </w:ins>
      <w:proofErr w:type="spellEnd"/>
      <w:ins w:id="81" w:author="Juan Labraga" w:date="2018-09-13T10:51:00Z">
        <w:r w:rsidR="00D31897" w:rsidRPr="00D31897">
          <w:rPr>
            <w:rFonts w:ascii="Arial" w:hAnsi="Arial" w:cs="Arial"/>
            <w:sz w:val="24"/>
            <w:szCs w:val="24"/>
            <w:vertAlign w:val="subscript"/>
            <w:rPrChange w:author="Juan Labraga" w:date="2018-09-13T10:53:00Z" w:id="82">
              <w:rPr>
                <w:rFonts w:ascii="Arial" w:hAnsi="Arial" w:cs="Arial"/>
                <w:sz w:val="29"/>
                <w:szCs w:val="24"/>
                <w:vertAlign w:val="subscript"/>
              </w:rPr>
            </w:rPrChange>
          </w:rPr>
          <w:t xml:space="preserve"> </w:t>
        </w:r>
        <w:r w:rsidR="00D31897" w:rsidRPr="00D31897">
          <w:rPr>
            <w:rFonts w:ascii="Arial" w:hAnsi="Arial" w:cs="Arial"/>
            <w:sz w:val="24"/>
            <w:szCs w:val="24"/>
            <w:rPrChange w:author="Juan Labraga" w:date="2018-09-13T10:53:00Z" w:id="83">
              <w:rPr>
                <w:rFonts w:ascii="Arial" w:hAnsi="Arial" w:cs="Arial"/>
                <w:sz w:val="29"/>
                <w:szCs w:val="24"/>
              </w:rPr>
            </w:rPrChange>
          </w:rPr>
          <w:t xml:space="preserve">is the marginal number of hours saved in processing </w:t>
        </w:r>
      </w:ins>
      <w:ins w:id="84" w:author="Juan Labraga" w:date="2018-09-13T10:52:00Z">
        <w:r w:rsidR="00D31897" w:rsidRPr="00D31897">
          <w:rPr>
            <w:rFonts w:ascii="Arial" w:hAnsi="Arial" w:cs="Arial"/>
            <w:sz w:val="24"/>
            <w:szCs w:val="24"/>
            <w:rPrChange w:author="Juan Labraga" w:date="2018-09-13T10:53:00Z" w:id="85">
              <w:rPr>
                <w:rFonts w:ascii="Arial" w:hAnsi="Arial" w:cs="Arial"/>
                <w:sz w:val="29"/>
                <w:szCs w:val="24"/>
              </w:rPr>
            </w:rPrChange>
          </w:rPr>
          <w:t>ex</w:t>
        </w:r>
      </w:ins>
      <w:ins w:id="86" w:author="Juan Labraga" w:date="2018-09-13T10:51:00Z">
        <w:r w:rsidR="00D31897" w:rsidRPr="00D31897">
          <w:rPr>
            <w:rFonts w:ascii="Arial" w:hAnsi="Arial" w:cs="Arial"/>
            <w:sz w:val="24"/>
            <w:szCs w:val="24"/>
            <w:rPrChange w:author="Juan Labraga" w:date="2018-09-13T10:53:00Z" w:id="87">
              <w:rPr>
                <w:rFonts w:ascii="Arial" w:hAnsi="Arial" w:cs="Arial"/>
                <w:sz w:val="29"/>
                <w:szCs w:val="24"/>
              </w:rPr>
            </w:rPrChange>
          </w:rPr>
          <w:t xml:space="preserve">ports, it means the time to </w:t>
        </w:r>
      </w:ins>
      <w:ins w:id="88" w:author="Juan Labraga" w:date="2018-09-13T10:52:00Z">
        <w:r w:rsidR="00D31897" w:rsidRPr="00D31897">
          <w:rPr>
            <w:rFonts w:ascii="Arial" w:hAnsi="Arial" w:cs="Arial"/>
            <w:sz w:val="24"/>
            <w:szCs w:val="24"/>
            <w:rPrChange w:author="Juan Labraga" w:date="2018-09-13T10:53:00Z" w:id="89">
              <w:rPr>
                <w:rFonts w:ascii="Arial" w:hAnsi="Arial" w:cs="Arial"/>
                <w:sz w:val="29"/>
                <w:szCs w:val="24"/>
              </w:rPr>
            </w:rPrChange>
          </w:rPr>
          <w:t>ex</w:t>
        </w:r>
      </w:ins>
      <w:ins w:id="90" w:author="Juan Labraga" w:date="2018-09-13T10:51:00Z">
        <w:r w:rsidR="00D31897" w:rsidRPr="00D31897">
          <w:rPr>
            <w:rFonts w:ascii="Arial" w:hAnsi="Arial" w:cs="Arial"/>
            <w:sz w:val="24"/>
            <w:szCs w:val="24"/>
            <w:rPrChange w:author="Juan Labraga" w:date="2018-09-13T10:53:00Z" w:id="91">
              <w:rPr>
                <w:rFonts w:ascii="Arial" w:hAnsi="Arial" w:cs="Arial"/>
                <w:sz w:val="29"/>
                <w:szCs w:val="24"/>
              </w:rPr>
            </w:rPrChange>
          </w:rPr>
          <w:t>port (</w:t>
        </w:r>
        <w:proofErr w:type="spellStart"/>
        <w:r w:rsidR="00D31897" w:rsidRPr="00D31897">
          <w:rPr>
            <w:rFonts w:ascii="Cambria Math" w:hAnsi="Cambria Math" w:cs="Arial"/>
            <w:i/>
            <w:sz w:val="24"/>
            <w:szCs w:val="24"/>
            <w:rPrChange w:author="Juan Labraga" w:date="2018-09-13T10:56:00Z" w:id="92">
              <w:rPr>
                <w:rFonts w:ascii="Arial" w:hAnsi="Arial" w:cs="Arial"/>
                <w:sz w:val="29"/>
                <w:szCs w:val="24"/>
              </w:rPr>
            </w:rPrChange>
          </w:rPr>
          <w:t>T</w:t>
        </w:r>
      </w:ins>
      <w:ins w:id="93" w:author="Juan Labraga" w:date="2018-09-13T10:52:00Z">
        <w:r w:rsidR="00D31897" w:rsidRPr="00D31897">
          <w:rPr>
            <w:rFonts w:ascii="Cambria Math" w:hAnsi="Cambria Math" w:cs="Arial"/>
            <w:i/>
            <w:sz w:val="24"/>
            <w:szCs w:val="24"/>
            <w:rPrChange w:author="Juan Labraga" w:date="2018-09-13T10:56:00Z" w:id="94">
              <w:rPr>
                <w:rFonts w:ascii="Arial" w:hAnsi="Arial" w:cs="Arial"/>
                <w:sz w:val="29"/>
                <w:szCs w:val="24"/>
              </w:rPr>
            </w:rPrChange>
          </w:rPr>
          <w:t>E</w:t>
        </w:r>
      </w:ins>
      <w:ins w:id="95" w:author="Juan Labraga" w:date="2018-09-13T10:56:00Z">
        <w:r w:rsidR="00D31897">
          <w:rPr>
            <w:rFonts w:ascii="Cambria Math" w:hAnsi="Cambria Math" w:cs="Arial"/>
            <w:i/>
            <w:sz w:val="24"/>
            <w:szCs w:val="24"/>
            <w:vertAlign w:val="subscript"/>
          </w:rPr>
          <w:t>n</w:t>
        </w:r>
      </w:ins>
      <w:proofErr w:type="spellEnd"/>
      <w:ins w:id="96" w:author="Juan Labraga" w:date="2018-09-13T10:51:00Z">
        <w:r w:rsidR="00D31897" w:rsidRPr="00D31897">
          <w:rPr>
            <w:rFonts w:ascii="Cambria Math" w:hAnsi="Cambria Math" w:cs="Arial"/>
            <w:i/>
            <w:sz w:val="24"/>
            <w:szCs w:val="24"/>
            <w:rPrChange w:author="Juan Labraga" w:date="2018-09-13T10:56:00Z" w:id="97">
              <w:rPr>
                <w:rFonts w:ascii="Arial" w:hAnsi="Arial" w:cs="Arial"/>
                <w:sz w:val="29"/>
                <w:szCs w:val="24"/>
              </w:rPr>
            </w:rPrChange>
          </w:rPr>
          <w:t>)</w:t>
        </w:r>
        <w:r w:rsidR="00D31897" w:rsidRPr="00D31897">
          <w:rPr>
            <w:rFonts w:ascii="Arial" w:hAnsi="Arial" w:cs="Arial"/>
            <w:sz w:val="24"/>
            <w:szCs w:val="24"/>
            <w:rPrChange w:author="Juan Labraga" w:date="2018-09-13T10:53:00Z" w:id="98">
              <w:rPr>
                <w:rFonts w:ascii="Arial" w:hAnsi="Arial" w:cs="Arial"/>
                <w:sz w:val="29"/>
                <w:szCs w:val="24"/>
              </w:rPr>
            </w:rPrChange>
          </w:rPr>
          <w:t xml:space="preserve"> in the year n in </w:t>
        </w:r>
        <w:proofErr w:type="spellStart"/>
        <w:r w:rsidR="00D31897" w:rsidRPr="00D31897">
          <w:rPr>
            <w:rFonts w:ascii="Arial" w:hAnsi="Arial" w:cs="Arial"/>
            <w:sz w:val="24"/>
            <w:szCs w:val="24"/>
            <w:rPrChange w:author="Juan Labraga" w:date="2018-09-13T10:53:00Z" w:id="99">
              <w:rPr>
                <w:rFonts w:ascii="Arial" w:hAnsi="Arial" w:cs="Arial"/>
                <w:sz w:val="29"/>
                <w:szCs w:val="24"/>
              </w:rPr>
            </w:rPrChange>
          </w:rPr>
          <w:t>comparision</w:t>
        </w:r>
        <w:proofErr w:type="spellEnd"/>
        <w:r w:rsidR="00D31897" w:rsidRPr="00D31897">
          <w:rPr>
            <w:rFonts w:ascii="Arial" w:hAnsi="Arial" w:cs="Arial"/>
            <w:sz w:val="24"/>
            <w:szCs w:val="24"/>
            <w:rPrChange w:author="Juan Labraga" w:date="2018-09-13T10:53:00Z" w:id="100">
              <w:rPr>
                <w:rFonts w:ascii="Arial" w:hAnsi="Arial" w:cs="Arial"/>
                <w:sz w:val="29"/>
                <w:szCs w:val="24"/>
              </w:rPr>
            </w:rPrChange>
          </w:rPr>
          <w:t xml:space="preserve"> with the time to </w:t>
        </w:r>
      </w:ins>
      <w:ins w:id="101" w:author="Juan Labraga" w:date="2018-09-13T10:52:00Z">
        <w:r w:rsidR="00D31897" w:rsidRPr="00D31897">
          <w:rPr>
            <w:rFonts w:ascii="Arial" w:hAnsi="Arial" w:cs="Arial"/>
            <w:sz w:val="24"/>
            <w:szCs w:val="24"/>
            <w:rPrChange w:author="Juan Labraga" w:date="2018-09-13T10:53:00Z" w:id="102">
              <w:rPr>
                <w:rFonts w:ascii="Arial" w:hAnsi="Arial" w:cs="Arial"/>
                <w:sz w:val="29"/>
                <w:szCs w:val="24"/>
              </w:rPr>
            </w:rPrChange>
          </w:rPr>
          <w:t>ex</w:t>
        </w:r>
      </w:ins>
      <w:ins w:id="103" w:author="Juan Labraga" w:date="2018-09-13T10:51:00Z">
        <w:r w:rsidR="00D31897" w:rsidRPr="00D31897">
          <w:rPr>
            <w:rFonts w:ascii="Arial" w:hAnsi="Arial" w:cs="Arial"/>
            <w:sz w:val="24"/>
            <w:szCs w:val="24"/>
            <w:rPrChange w:author="Juan Labraga" w:date="2018-09-13T10:53:00Z" w:id="104">
              <w:rPr>
                <w:rFonts w:ascii="Arial" w:hAnsi="Arial" w:cs="Arial"/>
                <w:sz w:val="29"/>
                <w:szCs w:val="24"/>
              </w:rPr>
            </w:rPrChange>
          </w:rPr>
          <w:t xml:space="preserve">port in </w:t>
        </w:r>
      </w:ins>
      <w:ins w:id="105" w:author="Juan Labraga" w:date="2018-09-13T10:52:00Z">
        <w:r w:rsidR="00D31897" w:rsidRPr="00D31897">
          <w:rPr>
            <w:rFonts w:ascii="Arial" w:hAnsi="Arial" w:cs="Arial"/>
            <w:sz w:val="24"/>
            <w:szCs w:val="24"/>
            <w:rPrChange w:author="Juan Labraga" w:date="2018-09-13T10:53:00Z" w:id="106">
              <w:rPr>
                <w:rFonts w:ascii="Arial" w:hAnsi="Arial" w:cs="Arial"/>
                <w:sz w:val="29"/>
                <w:szCs w:val="24"/>
              </w:rPr>
            </w:rPrChange>
          </w:rPr>
          <w:t xml:space="preserve">baseline </w:t>
        </w:r>
      </w:ins>
      <w:ins w:id="107" w:author="Juan Labraga" w:date="2018-09-13T10:51:00Z">
        <w:r w:rsidR="00D31897" w:rsidRPr="00D31897">
          <w:rPr>
            <w:rFonts w:ascii="Arial" w:hAnsi="Arial" w:cs="Arial"/>
            <w:sz w:val="24"/>
            <w:szCs w:val="24"/>
            <w:rPrChange w:author="Juan Labraga" w:date="2018-09-13T10:53:00Z" w:id="108">
              <w:rPr>
                <w:rFonts w:ascii="Arial" w:hAnsi="Arial" w:cs="Arial"/>
                <w:sz w:val="29"/>
                <w:szCs w:val="24"/>
              </w:rPr>
            </w:rPrChange>
          </w:rPr>
          <w:t>year (</w:t>
        </w:r>
        <w:r w:rsidR="00D31897" w:rsidRPr="00D31897">
          <w:rPr>
            <w:rFonts w:ascii="Cambria Math" w:hAnsi="Cambria Math" w:cs="Arial"/>
            <w:i/>
            <w:sz w:val="24"/>
            <w:szCs w:val="24"/>
            <w:rPrChange w:author="Juan Labraga" w:date="2018-09-13T10:56:00Z" w:id="109">
              <w:rPr>
                <w:rFonts w:ascii="Arial" w:hAnsi="Arial" w:cs="Arial"/>
                <w:sz w:val="29"/>
                <w:szCs w:val="24"/>
              </w:rPr>
            </w:rPrChange>
          </w:rPr>
          <w:t>T</w:t>
        </w:r>
      </w:ins>
      <w:ins w:id="110" w:author="Juan Labraga" w:date="2018-09-13T10:52:00Z">
        <w:r w:rsidR="00D31897" w:rsidRPr="00D31897">
          <w:rPr>
            <w:rFonts w:ascii="Cambria Math" w:hAnsi="Cambria Math" w:cs="Arial"/>
            <w:i/>
            <w:sz w:val="24"/>
            <w:szCs w:val="24"/>
            <w:rPrChange w:author="Juan Labraga" w:date="2018-09-13T10:56:00Z" w:id="111">
              <w:rPr>
                <w:rFonts w:ascii="Arial" w:hAnsi="Arial" w:cs="Arial"/>
                <w:sz w:val="29"/>
                <w:szCs w:val="24"/>
              </w:rPr>
            </w:rPrChange>
          </w:rPr>
          <w:t>E</w:t>
        </w:r>
      </w:ins>
      <w:ins w:id="112" w:author="Juan Labraga" w:date="2018-09-13T10:56:00Z">
        <w:r w:rsidR="00D31897">
          <w:rPr>
            <w:rFonts w:ascii="Cambria Math" w:hAnsi="Cambria Math" w:cs="Arial"/>
            <w:i/>
            <w:sz w:val="24"/>
            <w:szCs w:val="24"/>
            <w:vertAlign w:val="subscript"/>
          </w:rPr>
          <w:t>0</w:t>
        </w:r>
      </w:ins>
      <w:ins w:id="113" w:author="Juan Labraga" w:date="2018-09-13T10:51:00Z">
        <w:r w:rsidR="00D31897" w:rsidRPr="00D31897">
          <w:rPr>
            <w:rFonts w:ascii="Arial" w:hAnsi="Arial" w:cs="Arial"/>
            <w:sz w:val="24"/>
            <w:szCs w:val="24"/>
            <w:rPrChange w:author="Juan Labraga" w:date="2018-09-13T10:53:00Z" w:id="114">
              <w:rPr>
                <w:rFonts w:ascii="Arial" w:hAnsi="Arial" w:cs="Arial"/>
                <w:sz w:val="29"/>
                <w:szCs w:val="24"/>
              </w:rPr>
            </w:rPrChange>
          </w:rPr>
          <w:t>)</w:t>
        </w:r>
      </w:ins>
    </w:p>
    <w:p w14:paraId="13A071D4" w14:textId="2221D4E5" w:rsidR="00415F99" w:rsidRPr="001763FC" w:rsidRDefault="00415F99" w:rsidP="00415F99">
      <w:pPr>
        <w:jc w:val="both"/>
        <w:rPr>
          <w:rFonts w:ascii="Arial" w:hAnsi="Arial" w:cs="Arial"/>
          <w:sz w:val="24"/>
          <w:szCs w:val="24"/>
        </w:rPr>
      </w:pPr>
      <w:r w:rsidRPr="001763FC">
        <w:rPr>
          <w:rFonts w:ascii="Arial" w:hAnsi="Arial" w:cs="Arial"/>
          <w:sz w:val="24"/>
          <w:szCs w:val="24"/>
        </w:rPr>
        <w:t>Our next step, it needs to add to equation (1) the marginal savings of money (reductions in costs) to exporters and importers as a result of project implementation.</w:t>
      </w:r>
      <w:r w:rsidR="00C315D2" w:rsidRPr="001763FC">
        <w:rPr>
          <w:rFonts w:ascii="Arial" w:hAnsi="Arial" w:cs="Arial"/>
          <w:sz w:val="24"/>
          <w:szCs w:val="24"/>
        </w:rPr>
        <w:t xml:space="preserve"> We compute the monetary benefit in this way:</w:t>
      </w:r>
    </w:p>
    <w:p w14:paraId="0D3B9EE5" w14:textId="77777777" w:rsidR="00C315D2" w:rsidRPr="001763FC" w:rsidRDefault="00C315D2" w:rsidP="00415F99">
      <w:pPr>
        <w:jc w:val="both"/>
        <w:rPr>
          <w:rFonts w:ascii="Arial" w:eastAsiaTheme="minorEastAsia" w:hAnsi="Arial" w:cs="Arial"/>
          <w:sz w:val="24"/>
          <w:szCs w:val="24"/>
        </w:rPr>
      </w:pPr>
      <m:oMath>
        <m:r>
          <w:rPr>
            <w:rFonts w:ascii="Cambria Math" w:hAnsi="Cambria Math" w:cs="Arial"/>
            <w:sz w:val="24"/>
            <w:szCs w:val="24"/>
          </w:rPr>
          <m:t>Benefit</m:t>
        </m:r>
        <m:sSub>
          <m:sSubPr>
            <m:ctrlPr>
              <w:rPr>
                <w:rFonts w:ascii="Cambria Math" w:hAnsi="Cambria Math" w:cs="Arial"/>
                <w:i/>
                <w:sz w:val="24"/>
                <w:szCs w:val="24"/>
              </w:rPr>
            </m:ctrlPr>
          </m:sSubPr>
          <m:e>
            <m:r>
              <w:rPr>
                <w:rFonts w:ascii="Cambria Math" w:hAnsi="Cambria Math" w:cs="Arial"/>
                <w:sz w:val="24"/>
                <w:szCs w:val="24"/>
              </w:rPr>
              <m:t>(cost)</m:t>
            </m:r>
          </m:e>
          <m:sub>
            <m:r>
              <w:rPr>
                <w:rFonts w:ascii="Cambria Math" w:hAnsi="Cambria Math" w:cs="Arial"/>
                <w:sz w:val="24"/>
                <w:szCs w:val="24"/>
              </w:rPr>
              <m:t>n</m:t>
            </m:r>
          </m:sub>
        </m:sSub>
        <m:r>
          <w:rPr>
            <w:rFonts w:ascii="Cambria Math" w:hAnsi="Cambria Math" w:cs="Arial"/>
            <w:sz w:val="24"/>
            <w:szCs w:val="24"/>
          </w:rPr>
          <m:t>=</m:t>
        </m:r>
        <m:sSub>
          <m:sSubPr>
            <m:ctrlPr>
              <w:rPr>
                <w:rFonts w:ascii="Cambria Math" w:hAnsi="Cambria Math" w:cs="Arial"/>
                <w:i/>
                <w:sz w:val="24"/>
                <w:szCs w:val="24"/>
              </w:rPr>
            </m:ctrlPr>
          </m:sSubPr>
          <m:e>
            <m:d>
              <m:dPr>
                <m:ctrlPr>
                  <w:rPr>
                    <w:rFonts w:ascii="Cambria Math" w:hAnsi="Cambria Math" w:cs="Arial"/>
                    <w:i/>
                    <w:sz w:val="24"/>
                    <w:szCs w:val="24"/>
                  </w:rPr>
                </m:ctrlPr>
              </m:dPr>
              <m:e>
                <m:sSub>
                  <m:sSubPr>
                    <m:ctrlPr>
                      <w:rPr>
                        <w:rFonts w:ascii="Cambria Math" w:hAnsi="Cambria Math" w:cs="Arial"/>
                        <w:i/>
                        <w:sz w:val="24"/>
                        <w:szCs w:val="24"/>
                      </w:rPr>
                    </m:ctrlPr>
                  </m:sSubPr>
                  <m:e>
                    <m:r>
                      <w:rPr>
                        <w:rFonts w:ascii="Cambria Math" w:hAnsi="Cambria Math" w:cs="Arial"/>
                        <w:sz w:val="24"/>
                        <w:szCs w:val="24"/>
                      </w:rPr>
                      <m:t>EX cost</m:t>
                    </m:r>
                  </m:e>
                  <m:sub>
                    <m:r>
                      <w:rPr>
                        <w:rFonts w:ascii="Cambria Math" w:hAnsi="Cambria Math" w:cs="Arial"/>
                        <w:sz w:val="24"/>
                        <w:szCs w:val="24"/>
                      </w:rPr>
                      <m:t>0</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EX cost</m:t>
                    </m:r>
                  </m:e>
                  <m:sub>
                    <m:r>
                      <w:rPr>
                        <w:rFonts w:ascii="Cambria Math" w:hAnsi="Cambria Math" w:cs="Arial"/>
                        <w:sz w:val="24"/>
                        <w:szCs w:val="24"/>
                      </w:rPr>
                      <m:t>n</m:t>
                    </m:r>
                  </m:sub>
                </m:sSub>
              </m:e>
            </m:d>
            <m:r>
              <w:rPr>
                <w:rFonts w:ascii="Cambria Math" w:hAnsi="Cambria Math" w:cs="Arial"/>
                <w:sz w:val="24"/>
                <w:szCs w:val="24"/>
              </w:rPr>
              <m:t>*N°EX</m:t>
            </m:r>
          </m:e>
          <m:sub>
            <m:r>
              <w:rPr>
                <w:rFonts w:ascii="Cambria Math" w:hAnsi="Cambria Math" w:cs="Arial"/>
                <w:sz w:val="24"/>
                <w:szCs w:val="24"/>
              </w:rPr>
              <m:t>0</m:t>
            </m:r>
          </m:sub>
        </m:sSub>
        <m:r>
          <w:rPr>
            <w:rFonts w:ascii="Cambria Math" w:hAnsi="Cambria Math" w:cs="Arial"/>
            <w:sz w:val="24"/>
            <w:szCs w:val="24"/>
          </w:rPr>
          <m:t>+</m:t>
        </m:r>
        <m:sSub>
          <m:sSubPr>
            <m:ctrlPr>
              <w:rPr>
                <w:rFonts w:ascii="Cambria Math" w:hAnsi="Cambria Math" w:cs="Arial"/>
                <w:i/>
                <w:sz w:val="24"/>
                <w:szCs w:val="24"/>
              </w:rPr>
            </m:ctrlPr>
          </m:sSubPr>
          <m:e>
            <m:d>
              <m:dPr>
                <m:ctrlPr>
                  <w:rPr>
                    <w:rFonts w:ascii="Cambria Math" w:hAnsi="Cambria Math" w:cs="Arial"/>
                    <w:i/>
                    <w:sz w:val="24"/>
                    <w:szCs w:val="24"/>
                  </w:rPr>
                </m:ctrlPr>
              </m:dPr>
              <m:e>
                <m:sSub>
                  <m:sSubPr>
                    <m:ctrlPr>
                      <w:rPr>
                        <w:rFonts w:ascii="Cambria Math" w:hAnsi="Cambria Math" w:cs="Arial"/>
                        <w:i/>
                        <w:sz w:val="24"/>
                        <w:szCs w:val="24"/>
                      </w:rPr>
                    </m:ctrlPr>
                  </m:sSubPr>
                  <m:e>
                    <m:r>
                      <w:rPr>
                        <w:rFonts w:ascii="Cambria Math" w:hAnsi="Cambria Math" w:cs="Arial"/>
                        <w:sz w:val="24"/>
                        <w:szCs w:val="24"/>
                      </w:rPr>
                      <m:t>IM cost</m:t>
                    </m:r>
                  </m:e>
                  <m:sub>
                    <m:r>
                      <w:rPr>
                        <w:rFonts w:ascii="Cambria Math" w:hAnsi="Cambria Math" w:cs="Arial"/>
                        <w:sz w:val="24"/>
                        <w:szCs w:val="24"/>
                      </w:rPr>
                      <m:t>0</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IM cost</m:t>
                    </m:r>
                  </m:e>
                  <m:sub>
                    <m:r>
                      <w:rPr>
                        <w:rFonts w:ascii="Cambria Math" w:hAnsi="Cambria Math" w:cs="Arial"/>
                        <w:sz w:val="24"/>
                        <w:szCs w:val="24"/>
                      </w:rPr>
                      <m:t>n</m:t>
                    </m:r>
                  </m:sub>
                </m:sSub>
              </m:e>
            </m:d>
            <m:r>
              <w:rPr>
                <w:rFonts w:ascii="Cambria Math" w:hAnsi="Cambria Math" w:cs="Arial"/>
                <w:sz w:val="24"/>
                <w:szCs w:val="24"/>
              </w:rPr>
              <m:t>*N°IM</m:t>
            </m:r>
          </m:e>
          <m:sub>
            <m:r>
              <w:rPr>
                <w:rFonts w:ascii="Cambria Math" w:hAnsi="Cambria Math" w:cs="Arial"/>
                <w:sz w:val="24"/>
                <w:szCs w:val="24"/>
              </w:rPr>
              <m:t>0</m:t>
            </m:r>
          </m:sub>
        </m:sSub>
      </m:oMath>
      <w:r w:rsidRPr="001763FC">
        <w:rPr>
          <w:rFonts w:ascii="Arial" w:hAnsi="Arial" w:cs="Arial" w:eastAsiaTheme="minorEastAsia"/>
          <w:sz w:val="24"/>
          <w:szCs w:val="24"/>
        </w:rPr>
        <w:tab/>
      </w:r>
      <w:r w:rsidRPr="001763FC">
        <w:rPr>
          <w:rFonts w:ascii="Arial" w:hAnsi="Arial" w:cs="Arial" w:eastAsiaTheme="minorEastAsia"/>
          <w:sz w:val="24"/>
          <w:szCs w:val="24"/>
        </w:rPr>
        <w:tab/>
      </w:r>
      <w:r w:rsidRPr="001763FC">
        <w:rPr>
          <w:rFonts w:ascii="Arial" w:hAnsi="Arial" w:cs="Arial" w:eastAsiaTheme="minorEastAsia"/>
          <w:sz w:val="24"/>
          <w:szCs w:val="24"/>
        </w:rPr>
        <w:t>(2)</w:t>
      </w:r>
    </w:p>
    <w:p w14:paraId="434B789B" w14:textId="758B3663" w:rsidR="00C315D2" w:rsidRPr="001763FC" w:rsidRDefault="00C315D2" w:rsidP="00415F99">
      <w:pPr>
        <w:jc w:val="both"/>
        <w:rPr>
          <w:rFonts w:ascii="Arial" w:hAnsi="Arial" w:cs="Arial"/>
          <w:sz w:val="24"/>
          <w:szCs w:val="24"/>
        </w:rPr>
      </w:pPr>
      <w:r w:rsidRPr="001763FC">
        <w:rPr>
          <w:rFonts w:ascii="Arial" w:hAnsi="Arial" w:cs="Arial"/>
          <w:sz w:val="24"/>
          <w:szCs w:val="24"/>
        </w:rPr>
        <w:t xml:space="preserve">Where </w:t>
      </w:r>
      <m:oMath>
        <m:d>
          <m:dPr>
            <m:ctrlPr>
              <w:rPr>
                <w:rFonts w:ascii="Cambria Math" w:hAnsi="Cambria Math" w:cs="Arial"/>
                <w:i/>
                <w:sz w:val="24"/>
                <w:szCs w:val="24"/>
              </w:rPr>
            </m:ctrlPr>
          </m:dPr>
          <m:e>
            <m:sSub>
              <m:sSubPr>
                <m:ctrlPr>
                  <w:rPr>
                    <w:rFonts w:ascii="Cambria Math" w:hAnsi="Cambria Math" w:cs="Arial"/>
                    <w:i/>
                    <w:sz w:val="24"/>
                    <w:szCs w:val="24"/>
                  </w:rPr>
                </m:ctrlPr>
              </m:sSubPr>
              <m:e>
                <m:r>
                  <w:rPr>
                    <w:rFonts w:ascii="Cambria Math" w:hAnsi="Cambria Math" w:cs="Arial"/>
                    <w:sz w:val="24"/>
                    <w:szCs w:val="24"/>
                  </w:rPr>
                  <m:t>EX cost</m:t>
                </m:r>
              </m:e>
              <m:sub>
                <m:r>
                  <w:rPr>
                    <w:rFonts w:ascii="Cambria Math" w:hAnsi="Cambria Math" w:cs="Arial"/>
                    <w:sz w:val="24"/>
                    <w:szCs w:val="24"/>
                  </w:rPr>
                  <m:t>0</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EX cost</m:t>
                </m:r>
              </m:e>
              <m:sub>
                <m:r>
                  <w:rPr>
                    <w:rFonts w:ascii="Cambria Math" w:hAnsi="Cambria Math" w:cs="Arial"/>
                    <w:sz w:val="24"/>
                    <w:szCs w:val="24"/>
                  </w:rPr>
                  <m:t>n</m:t>
                </m:r>
              </m:sub>
            </m:sSub>
          </m:e>
        </m:d>
      </m:oMath>
      <w:r w:rsidR="00BD7A74" w:rsidRPr="001763FC">
        <w:rPr>
          <w:rFonts w:ascii="Arial" w:hAnsi="Arial" w:cs="Arial" w:eastAsiaTheme="minorEastAsia"/>
          <w:sz w:val="24"/>
          <w:szCs w:val="24"/>
        </w:rPr>
        <w:t xml:space="preserve"> is the net savings of money to process an export and </w:t>
      </w:r>
      <m:oMath>
        <m:sSub>
          <m:sSubPr>
            <m:ctrlPr>
              <w:rPr>
                <w:rFonts w:ascii="Cambria Math" w:hAnsi="Cambria Math" w:cs="Arial"/>
                <w:i/>
                <w:sz w:val="24"/>
                <w:szCs w:val="24"/>
              </w:rPr>
            </m:ctrlPr>
          </m:sSubPr>
          <m:e>
            <m:d>
              <m:dPr>
                <m:ctrlPr>
                  <w:rPr>
                    <w:rFonts w:ascii="Cambria Math" w:hAnsi="Cambria Math" w:cs="Arial"/>
                    <w:i/>
                    <w:sz w:val="24"/>
                    <w:szCs w:val="24"/>
                  </w:rPr>
                </m:ctrlPr>
              </m:dPr>
              <m:e>
                <m:sSub>
                  <m:sSubPr>
                    <m:ctrlPr>
                      <w:rPr>
                        <w:rFonts w:ascii="Cambria Math" w:hAnsi="Cambria Math" w:cs="Arial"/>
                        <w:i/>
                        <w:sz w:val="24"/>
                        <w:szCs w:val="24"/>
                      </w:rPr>
                    </m:ctrlPr>
                  </m:sSubPr>
                  <m:e>
                    <m:r>
                      <w:rPr>
                        <w:rFonts w:ascii="Cambria Math" w:hAnsi="Cambria Math" w:cs="Arial"/>
                        <w:sz w:val="24"/>
                        <w:szCs w:val="24"/>
                      </w:rPr>
                      <m:t>IM cost</m:t>
                    </m:r>
                  </m:e>
                  <m:sub>
                    <m:r>
                      <w:rPr>
                        <w:rFonts w:ascii="Cambria Math" w:hAnsi="Cambria Math" w:cs="Arial"/>
                        <w:sz w:val="24"/>
                        <w:szCs w:val="24"/>
                      </w:rPr>
                      <m:t>0</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IM cost</m:t>
                    </m:r>
                  </m:e>
                  <m:sub>
                    <m:r>
                      <w:rPr>
                        <w:rFonts w:ascii="Cambria Math" w:hAnsi="Cambria Math" w:cs="Arial"/>
                        <w:sz w:val="24"/>
                        <w:szCs w:val="24"/>
                      </w:rPr>
                      <m:t>n</m:t>
                    </m:r>
                  </m:sub>
                </m:sSub>
              </m:e>
            </m:d>
          </m:e>
          <m:sub/>
        </m:sSub>
      </m:oMath>
      <w:r w:rsidR="00BD7A74" w:rsidRPr="001763FC">
        <w:rPr>
          <w:rFonts w:ascii="Arial" w:hAnsi="Arial" w:cs="Arial" w:eastAsiaTheme="minorEastAsia"/>
          <w:sz w:val="24"/>
          <w:szCs w:val="24"/>
        </w:rPr>
        <w:t xml:space="preserve"> is the net savings to process an import operation, N°EX and N°IM are the number of export and import operations per year.</w:t>
      </w:r>
      <w:ins w:id="115" w:author="Juan Labraga" w:date="2018-09-10T23:11:00Z">
        <w:r w:rsidR="00A52383">
          <w:rPr>
            <w:rFonts w:ascii="Arial" w:hAnsi="Arial" w:cs="Arial" w:eastAsiaTheme="minorEastAsia"/>
            <w:sz w:val="24"/>
            <w:szCs w:val="24"/>
          </w:rPr>
          <w:t xml:space="preserve"> </w:t>
        </w:r>
        <w:r w:rsidR="00A52383">
          <w:rPr>
            <w:rFonts w:ascii="Arial" w:hAnsi="Arial" w:cs="Arial"/>
            <w:sz w:val="24"/>
            <w:szCs w:val="24"/>
          </w:rPr>
          <w:t xml:space="preserve">Without the implementation of is assumed that the costs will be the same </w:t>
        </w:r>
      </w:ins>
      <w:ins w:id="116" w:author="Juan Labraga" w:date="2018-09-10T23:12:00Z">
        <w:r w:rsidR="00A52383">
          <w:rPr>
            <w:rFonts w:ascii="Arial" w:hAnsi="Arial" w:cs="Arial"/>
            <w:sz w:val="24"/>
            <w:szCs w:val="24"/>
          </w:rPr>
          <w:t>to the baseline year, so equation (2) also will be equal to zero.</w:t>
        </w:r>
      </w:ins>
      <w:ins w:id="117" w:author="Juan Labraga" w:date="2018-09-10T23:11:00Z">
        <w:r w:rsidR="00A52383">
          <w:rPr>
            <w:rFonts w:ascii="Arial" w:hAnsi="Arial" w:cs="Arial" w:eastAsiaTheme="minorEastAsia"/>
            <w:sz w:val="24"/>
            <w:szCs w:val="24"/>
          </w:rPr>
          <w:t xml:space="preserve"> With the implementation of the project the </w:t>
        </w:r>
      </w:ins>
      <w:ins w:id="118" w:author="Juan Labraga" w:date="2018-09-10T23:12:00Z">
        <w:r w:rsidR="00A52383">
          <w:rPr>
            <w:rFonts w:ascii="Arial" w:hAnsi="Arial" w:cs="Arial" w:eastAsiaTheme="minorEastAsia"/>
            <w:sz w:val="24"/>
            <w:szCs w:val="24"/>
          </w:rPr>
          <w:t>costs</w:t>
        </w:r>
      </w:ins>
      <w:ins w:id="119" w:author="Juan Labraga" w:date="2018-09-10T23:11:00Z">
        <w:r w:rsidR="00A52383">
          <w:rPr>
            <w:rFonts w:ascii="Arial" w:hAnsi="Arial" w:cs="Arial" w:eastAsiaTheme="minorEastAsia"/>
            <w:sz w:val="24"/>
            <w:szCs w:val="24"/>
          </w:rPr>
          <w:t xml:space="preserve"> saved in process </w:t>
        </w:r>
        <w:r w:rsidR="00A52383">
          <w:rPr>
            <w:rFonts w:ascii="Arial" w:hAnsi="Arial" w:cs="Arial" w:eastAsiaTheme="minorEastAsia"/>
            <w:sz w:val="24"/>
            <w:szCs w:val="24"/>
          </w:rPr>
          <w:lastRenderedPageBreak/>
          <w:t xml:space="preserve">imports and exports </w:t>
        </w:r>
      </w:ins>
      <w:ins w:id="120" w:author="Juan Labraga" w:date="2018-09-10T23:13:00Z">
        <w:r w:rsidR="00A52383">
          <w:rPr>
            <w:rFonts w:ascii="Arial" w:hAnsi="Arial" w:cs="Arial" w:eastAsiaTheme="minorEastAsia"/>
            <w:sz w:val="24"/>
            <w:szCs w:val="24"/>
          </w:rPr>
          <w:t xml:space="preserve">will be </w:t>
        </w:r>
        <w:proofErr w:type="spellStart"/>
        <w:r w:rsidR="00A52383">
          <w:rPr>
            <w:rFonts w:ascii="Arial" w:hAnsi="Arial" w:cs="Arial" w:eastAsiaTheme="minorEastAsia"/>
            <w:sz w:val="24"/>
            <w:szCs w:val="24"/>
          </w:rPr>
          <w:t>incresed</w:t>
        </w:r>
      </w:ins>
      <w:proofErr w:type="spellEnd"/>
      <w:ins w:id="121" w:author="Juan Labraga" w:date="2018-09-10T23:11:00Z">
        <w:r w:rsidR="00A52383">
          <w:rPr>
            <w:rFonts w:ascii="Arial" w:hAnsi="Arial" w:cs="Arial"/>
            <w:sz w:val="24"/>
            <w:szCs w:val="24"/>
          </w:rPr>
          <w:t xml:space="preserve">. When the project will begin </w:t>
        </w:r>
      </w:ins>
      <m:oMath>
        <m:sSub>
          <m:sSubPr>
            <m:ctrlPr>
              <w:ins w:id="122" w:author="Juan Labraga" w:date="2018-09-10T23:13:00Z">
                <w:rPr>
                  <w:rFonts w:ascii="Cambria Math" w:hAnsi="Cambria Math" w:cs="Arial"/>
                  <w:i/>
                  <w:sz w:val="24"/>
                  <w:szCs w:val="24"/>
                </w:rPr>
              </w:ins>
            </m:ctrlPr>
          </m:sSubPr>
          <m:e>
            <m:r>
              <w:ins w:id="123" w:author="Juan Labraga" w:date="2018-09-10T23:13:00Z">
                <w:rPr>
                  <w:rFonts w:ascii="Cambria Math" w:hAnsi="Cambria Math" w:cs="Arial"/>
                  <w:sz w:val="24"/>
                  <w:szCs w:val="24"/>
                </w:rPr>
                <m:t>EX cost</m:t>
              </w:ins>
            </m:r>
          </m:e>
          <m:sub>
            <m:r>
              <w:ins w:id="124" w:author="Juan Labraga" w:date="2018-09-10T23:13:00Z">
                <w:rPr>
                  <w:rFonts w:ascii="Cambria Math" w:hAnsi="Cambria Math" w:cs="Arial"/>
                  <w:sz w:val="24"/>
                  <w:szCs w:val="24"/>
                </w:rPr>
                <m:t>0</m:t>
              </w:ins>
            </m:r>
          </m:sub>
        </m:sSub>
      </m:oMath>
      <w:ins w:id="125" w:author="Juan Labraga" w:date="2018-09-10T23:14:00Z">
        <w:r w:rsidR="00A52383">
          <w:rPr>
            <w:rFonts w:ascii="Arial" w:hAnsi="Arial" w:cs="Arial" w:eastAsiaTheme="minorEastAsia"/>
            <w:sz w:val="24"/>
            <w:szCs w:val="24"/>
          </w:rPr>
          <w:t xml:space="preserve"> and </w:t>
        </w:r>
      </w:ins>
      <w:ins w:id="126" w:author="Juan Labraga" w:date="2018-09-10T23:11:00Z">
        <w:r w:rsidR="00A52383" w:rsidRPr="009D001B">
          <w:rPr>
            <w:rFonts w:ascii="Arial" w:hAnsi="Arial" w:cs="Arial"/>
            <w:sz w:val="29"/>
            <w:szCs w:val="24"/>
            <w:vertAlign w:val="subscript"/>
          </w:rPr>
          <w:t xml:space="preserve"> </w:t>
        </w:r>
      </w:ins>
      <m:oMath>
        <m:sSub>
          <m:sSubPr>
            <m:ctrlPr>
              <w:ins w:id="127" w:author="Juan Labraga" w:date="2018-09-10T23:13:00Z">
                <w:rPr>
                  <w:rFonts w:ascii="Cambria Math" w:hAnsi="Cambria Math" w:cs="Arial"/>
                  <w:i/>
                  <w:sz w:val="24"/>
                  <w:szCs w:val="24"/>
                </w:rPr>
              </w:ins>
            </m:ctrlPr>
          </m:sSubPr>
          <m:e>
            <m:r>
              <w:ins w:id="128" w:author="Juan Labraga" w:date="2018-09-10T23:13:00Z">
                <w:rPr>
                  <w:rFonts w:ascii="Cambria Math" w:hAnsi="Cambria Math" w:cs="Arial"/>
                  <w:sz w:val="24"/>
                  <w:szCs w:val="24"/>
                </w:rPr>
                <m:t>IM cost</m:t>
              </w:ins>
            </m:r>
          </m:e>
          <m:sub>
            <m:r>
              <w:ins w:id="129" w:author="Juan Labraga" w:date="2018-09-10T23:13:00Z">
                <w:rPr>
                  <w:rFonts w:ascii="Cambria Math" w:hAnsi="Cambria Math" w:cs="Arial"/>
                  <w:sz w:val="24"/>
                  <w:szCs w:val="24"/>
                </w:rPr>
                <m:t>0</m:t>
              </w:ins>
            </m:r>
          </m:sub>
        </m:sSub>
      </m:oMath>
      <w:ins w:id="130" w:author="Juan Labraga" w:date="2018-09-10T23:14:00Z">
        <w:r w:rsidR="00A52383">
          <w:rPr>
            <w:rFonts w:ascii="Arial" w:hAnsi="Arial" w:cs="Arial"/>
            <w:sz w:val="29"/>
            <w:szCs w:val="24"/>
          </w:rPr>
          <w:t xml:space="preserve"> will take</w:t>
        </w:r>
      </w:ins>
      <w:ins w:id="131" w:author="Juan Labraga" w:date="2018-09-10T23:11:00Z">
        <w:r w:rsidR="00A52383">
          <w:rPr>
            <w:rFonts w:ascii="Arial" w:hAnsi="Arial" w:cs="Arial"/>
            <w:sz w:val="24"/>
            <w:szCs w:val="24"/>
          </w:rPr>
          <w:t xml:space="preserve"> the values of the baseline line in the matrix of results (in matters of </w:t>
        </w:r>
      </w:ins>
      <w:ins w:id="132" w:author="Juan Labraga" w:date="2018-09-10T23:14:00Z">
        <w:r w:rsidR="00A52383">
          <w:rPr>
            <w:rFonts w:ascii="Arial" w:hAnsi="Arial" w:cs="Arial"/>
            <w:sz w:val="24"/>
            <w:szCs w:val="24"/>
          </w:rPr>
          <w:t>costs</w:t>
        </w:r>
      </w:ins>
      <w:ins w:id="133" w:author="Juan Labraga" w:date="2018-09-10T23:11:00Z">
        <w:r w:rsidR="00A52383">
          <w:rPr>
            <w:rFonts w:ascii="Arial" w:hAnsi="Arial" w:cs="Arial"/>
            <w:sz w:val="24"/>
            <w:szCs w:val="24"/>
          </w:rPr>
          <w:t>) and at the end of the project</w:t>
        </w:r>
      </w:ins>
      <w:ins w:id="134" w:author="Juan Labraga" w:date="2018-09-10T23:14:00Z">
        <w:r w:rsidR="0093169B">
          <w:rPr>
            <w:rFonts w:ascii="Arial" w:hAnsi="Arial" w:cs="Arial"/>
            <w:sz w:val="24"/>
            <w:szCs w:val="24"/>
          </w:rPr>
          <w:t xml:space="preserve"> </w:t>
        </w:r>
        <m:oMath>
          <m:sSub>
            <m:sSubPr>
              <m:ctrlPr>
                <w:rPr>
                  <w:rFonts w:ascii="Cambria Math" w:hAnsi="Cambria Math" w:cs="Arial"/>
                  <w:i/>
                  <w:sz w:val="24"/>
                  <w:szCs w:val="24"/>
                </w:rPr>
              </m:ctrlPr>
            </m:sSubPr>
            <m:e>
              <m:r>
                <w:rPr>
                  <w:rFonts w:ascii="Cambria Math" w:hAnsi="Cambria Math" w:cs="Arial"/>
                  <w:sz w:val="24"/>
                  <w:szCs w:val="24"/>
                </w:rPr>
                <m:t>EX cost</m:t>
              </m:r>
            </m:e>
            <m:sub>
              <m:r>
                <w:rPr>
                  <w:rFonts w:ascii="Cambria Math" w:hAnsi="Cambria Math" w:cs="Arial"/>
                  <w:sz w:val="24"/>
                  <w:szCs w:val="24"/>
                </w:rPr>
                <m:t>n</m:t>
              </m:r>
            </m:sub>
          </m:sSub>
        </m:oMath>
      </w:ins>
      <w:ins w:id="135" w:author="Juan Labraga" w:date="2018-09-10T23:11:00Z">
        <w:r w:rsidR="00A52383">
          <w:rPr>
            <w:rFonts w:ascii="Arial" w:hAnsi="Arial" w:cs="Arial"/>
            <w:sz w:val="24"/>
            <w:szCs w:val="24"/>
          </w:rPr>
          <w:t xml:space="preserve"> </w:t>
        </w:r>
        <w:r w:rsidR="00A52383" w:rsidRPr="009D001B">
          <w:rPr>
            <w:rFonts w:ascii="Arial" w:hAnsi="Arial" w:cs="Arial"/>
            <w:sz w:val="29"/>
            <w:szCs w:val="24"/>
          </w:rPr>
          <w:t xml:space="preserve">and </w:t>
        </w:r>
      </w:ins>
      <m:oMath>
        <m:sSub>
          <m:sSubPr>
            <m:ctrlPr>
              <w:ins w:id="136" w:author="Juan Labraga" w:date="2018-09-10T23:14:00Z">
                <w:rPr>
                  <w:rFonts w:ascii="Cambria Math" w:hAnsi="Cambria Math" w:cs="Arial"/>
                  <w:i/>
                  <w:sz w:val="24"/>
                  <w:szCs w:val="24"/>
                </w:rPr>
              </w:ins>
            </m:ctrlPr>
          </m:sSubPr>
          <m:e>
            <m:r>
              <w:ins w:id="137" w:author="Juan Labraga" w:date="2018-09-10T23:14:00Z">
                <w:rPr>
                  <w:rFonts w:ascii="Cambria Math" w:hAnsi="Cambria Math" w:cs="Arial"/>
                  <w:sz w:val="24"/>
                  <w:szCs w:val="24"/>
                </w:rPr>
                <m:t>IM cost</m:t>
              </w:ins>
            </m:r>
          </m:e>
          <m:sub>
            <m:r>
              <w:ins w:id="138" w:author="Juan Labraga" w:date="2018-09-10T23:14:00Z">
                <w:rPr>
                  <w:rFonts w:ascii="Cambria Math" w:hAnsi="Cambria Math" w:cs="Arial"/>
                  <w:sz w:val="24"/>
                  <w:szCs w:val="24"/>
                </w:rPr>
                <m:t>n</m:t>
              </w:ins>
            </m:r>
          </m:sub>
        </m:sSub>
      </m:oMath>
      <w:ins w:id="139" w:author="Juan Labraga" w:date="2018-09-10T23:11:00Z">
        <w:r w:rsidR="00A52383">
          <w:rPr>
            <w:rFonts w:ascii="Arial" w:hAnsi="Arial" w:cs="Arial"/>
            <w:sz w:val="24"/>
            <w:szCs w:val="24"/>
          </w:rPr>
          <w:t xml:space="preserve">will take the values of the goals at 2024 in matters of </w:t>
        </w:r>
      </w:ins>
      <w:ins w:id="140" w:author="Juan Labraga" w:date="2018-09-10T23:15:00Z">
        <w:r w:rsidR="0093169B">
          <w:rPr>
            <w:rFonts w:ascii="Arial" w:hAnsi="Arial" w:cs="Arial"/>
            <w:sz w:val="24"/>
            <w:szCs w:val="24"/>
          </w:rPr>
          <w:t>costs (see matrix of results)</w:t>
        </w:r>
      </w:ins>
      <w:ins w:id="141" w:author="Juan Labraga" w:date="2018-09-10T23:11:00Z">
        <w:r w:rsidR="00A52383">
          <w:rPr>
            <w:rFonts w:ascii="Arial" w:hAnsi="Arial" w:cs="Arial"/>
            <w:sz w:val="24"/>
            <w:szCs w:val="24"/>
          </w:rPr>
          <w:t>.</w:t>
        </w:r>
      </w:ins>
    </w:p>
    <w:p w14:paraId="415E9BBD" w14:textId="0CEC3233" w:rsidR="00F71C76" w:rsidRPr="001763FC" w:rsidRDefault="001136B3" w:rsidP="00BD7A74">
      <w:pPr>
        <w:jc w:val="both"/>
        <w:rPr>
          <w:rFonts w:ascii="Arial" w:hAnsi="Arial" w:cs="Arial"/>
          <w:sz w:val="24"/>
          <w:szCs w:val="24"/>
        </w:rPr>
      </w:pPr>
      <w:r w:rsidRPr="001763FC">
        <w:rPr>
          <w:rFonts w:ascii="Arial" w:hAnsi="Arial" w:cs="Arial"/>
          <w:sz w:val="24"/>
          <w:szCs w:val="24"/>
        </w:rPr>
        <w:t xml:space="preserve">For the cost-benefit analysis of the implementation of the Electronic Single Widow, it is proposed to quantify the resulting benefit and compare it with the cost of the project. This classical financial approach allows calculating both the Net Present Value (NPV) as well as </w:t>
      </w:r>
      <w:r w:rsidR="00520CB4" w:rsidRPr="001763FC">
        <w:rPr>
          <w:rFonts w:ascii="Arial" w:hAnsi="Arial" w:cs="Arial"/>
          <w:sz w:val="24"/>
          <w:szCs w:val="24"/>
        </w:rPr>
        <w:t>an Economic</w:t>
      </w:r>
      <w:r w:rsidRPr="001763FC">
        <w:rPr>
          <w:rFonts w:ascii="Arial" w:hAnsi="Arial" w:cs="Arial"/>
          <w:sz w:val="24"/>
          <w:szCs w:val="24"/>
        </w:rPr>
        <w:t xml:space="preserve"> Rate of Return (</w:t>
      </w:r>
      <w:r w:rsidR="00520CB4" w:rsidRPr="001763FC">
        <w:rPr>
          <w:rFonts w:ascii="Arial" w:hAnsi="Arial" w:cs="Arial"/>
          <w:sz w:val="24"/>
          <w:szCs w:val="24"/>
        </w:rPr>
        <w:t>E</w:t>
      </w:r>
      <w:r w:rsidRPr="001763FC">
        <w:rPr>
          <w:rFonts w:ascii="Arial" w:hAnsi="Arial" w:cs="Arial"/>
          <w:sz w:val="24"/>
          <w:szCs w:val="24"/>
        </w:rPr>
        <w:t xml:space="preserve">RR) of the Project. While the cost is directly the present value of the financial cost of meeting the payments established in the project, the benefits require the establishment of social valuation criteria for a determined flow of economic variables. For the calculation of the benefits, </w:t>
      </w:r>
      <w:ins w:id="142" w:author="Juan Labraga" w:date="2018-09-10T23:15:00Z">
        <w:r w:rsidR="00EF7CFD">
          <w:rPr>
            <w:rFonts w:ascii="Arial" w:hAnsi="Arial" w:cs="Arial"/>
            <w:sz w:val="24"/>
            <w:szCs w:val="24"/>
          </w:rPr>
          <w:t xml:space="preserve">and taking account that the project goals </w:t>
        </w:r>
      </w:ins>
      <w:ins w:id="143" w:author="Juan Labraga" w:date="2018-09-10T23:16:00Z">
        <w:r w:rsidR="00EF7CFD">
          <w:rPr>
            <w:rFonts w:ascii="Arial" w:hAnsi="Arial" w:cs="Arial"/>
            <w:sz w:val="24"/>
            <w:szCs w:val="24"/>
          </w:rPr>
          <w:t xml:space="preserve">look to </w:t>
        </w:r>
        <w:proofErr w:type="spellStart"/>
        <w:r w:rsidR="00EF7CFD">
          <w:rPr>
            <w:rFonts w:ascii="Arial" w:hAnsi="Arial" w:cs="Arial"/>
            <w:sz w:val="24"/>
            <w:szCs w:val="24"/>
          </w:rPr>
          <w:t>achive</w:t>
        </w:r>
        <w:proofErr w:type="spellEnd"/>
        <w:r w:rsidR="00EF7CFD">
          <w:rPr>
            <w:rFonts w:ascii="Arial" w:hAnsi="Arial" w:cs="Arial"/>
            <w:sz w:val="24"/>
            <w:szCs w:val="24"/>
          </w:rPr>
          <w:t xml:space="preserve"> results in terms of save time and money, </w:t>
        </w:r>
      </w:ins>
      <w:r w:rsidRPr="001763FC">
        <w:rPr>
          <w:rFonts w:ascii="Arial" w:hAnsi="Arial" w:cs="Arial"/>
          <w:sz w:val="24"/>
          <w:szCs w:val="24"/>
        </w:rPr>
        <w:t>this study uses the formulas presented in (1) and (2)</w:t>
      </w:r>
      <w:ins w:id="144" w:author="Juan Labraga" w:date="2018-09-10T23:16:00Z">
        <w:r w:rsidR="00EF7CFD">
          <w:rPr>
            <w:rFonts w:ascii="Arial" w:hAnsi="Arial" w:cs="Arial"/>
            <w:sz w:val="24"/>
            <w:szCs w:val="24"/>
          </w:rPr>
          <w:t xml:space="preserve"> to aggregate these results</w:t>
        </w:r>
      </w:ins>
      <w:del w:id="145" w:author="Juan Labraga" w:date="2018-09-10T23:16:00Z">
        <w:r w:rsidRPr="001763FC" w:rsidDel="00EF7CFD">
          <w:rPr>
            <w:rFonts w:ascii="Arial" w:hAnsi="Arial" w:cs="Arial"/>
            <w:sz w:val="24"/>
            <w:szCs w:val="24"/>
          </w:rPr>
          <w:delText>.</w:delText>
        </w:r>
      </w:del>
      <w:ins w:id="146" w:author="Juan Labraga" w:date="2018-09-13T10:57:00Z">
        <w:r w:rsidR="00D6770B">
          <w:rPr>
            <w:rFonts w:ascii="Arial" w:hAnsi="Arial" w:cs="Arial"/>
            <w:sz w:val="24"/>
            <w:szCs w:val="24"/>
          </w:rPr>
          <w:t xml:space="preserve"> So the benefits of the prog</w:t>
        </w:r>
      </w:ins>
      <w:ins w:id="147" w:author="Juan Labraga" w:date="2018-09-13T10:58:00Z">
        <w:r w:rsidR="00D6770B">
          <w:rPr>
            <w:rFonts w:ascii="Arial" w:hAnsi="Arial" w:cs="Arial"/>
            <w:sz w:val="24"/>
            <w:szCs w:val="24"/>
          </w:rPr>
          <w:t>ram are (</w:t>
        </w:r>
        <w:proofErr w:type="gramStart"/>
        <w:r w:rsidR="00D6770B">
          <w:rPr>
            <w:rFonts w:ascii="Arial" w:hAnsi="Arial" w:cs="Arial"/>
            <w:sz w:val="24"/>
            <w:szCs w:val="24"/>
          </w:rPr>
          <w:t>1)+(</w:t>
        </w:r>
        <w:proofErr w:type="gramEnd"/>
        <w:r w:rsidR="00D6770B">
          <w:rPr>
            <w:rFonts w:ascii="Arial" w:hAnsi="Arial" w:cs="Arial"/>
            <w:sz w:val="24"/>
            <w:szCs w:val="24"/>
          </w:rPr>
          <w:t>2).</w:t>
        </w:r>
      </w:ins>
    </w:p>
    <w:p w14:paraId="65897BCC" w14:textId="77777777" w:rsidR="0048761F" w:rsidRPr="001763FC" w:rsidRDefault="00730193" w:rsidP="009E47DC">
      <w:pPr>
        <w:jc w:val="both"/>
        <w:rPr>
          <w:rFonts w:ascii="Arial" w:hAnsi="Arial" w:cs="Arial"/>
          <w:sz w:val="24"/>
          <w:szCs w:val="24"/>
        </w:rPr>
      </w:pPr>
      <w:r w:rsidRPr="001763FC">
        <w:rPr>
          <w:rFonts w:ascii="Arial" w:hAnsi="Arial" w:cs="Arial"/>
          <w:sz w:val="24"/>
          <w:szCs w:val="24"/>
        </w:rPr>
        <w:t>The time horizon of the analysis</w:t>
      </w:r>
      <w:r w:rsidR="0048761F" w:rsidRPr="001763FC">
        <w:rPr>
          <w:rFonts w:ascii="Arial" w:hAnsi="Arial" w:cs="Arial"/>
          <w:sz w:val="24"/>
          <w:szCs w:val="24"/>
        </w:rPr>
        <w:t xml:space="preserve"> reflects t</w:t>
      </w:r>
      <w:r w:rsidRPr="001763FC">
        <w:rPr>
          <w:rFonts w:ascii="Arial" w:hAnsi="Arial" w:cs="Arial"/>
          <w:sz w:val="24"/>
          <w:szCs w:val="24"/>
        </w:rPr>
        <w:t>hat the improvements to the platform, once implemented, will enable users to accrue the marginal benefit</w:t>
      </w:r>
      <w:r w:rsidR="006F4B9F" w:rsidRPr="001763FC">
        <w:rPr>
          <w:rFonts w:ascii="Arial" w:hAnsi="Arial" w:cs="Arial"/>
          <w:sz w:val="24"/>
          <w:szCs w:val="24"/>
        </w:rPr>
        <w:t xml:space="preserve">s for the long term. A </w:t>
      </w:r>
      <w:r w:rsidR="00C56521" w:rsidRPr="001763FC">
        <w:rPr>
          <w:rFonts w:ascii="Arial" w:hAnsi="Arial" w:cs="Arial"/>
          <w:sz w:val="24"/>
          <w:szCs w:val="24"/>
        </w:rPr>
        <w:t>5</w:t>
      </w:r>
      <w:r w:rsidR="006F4B9F" w:rsidRPr="001763FC">
        <w:rPr>
          <w:rFonts w:ascii="Arial" w:hAnsi="Arial" w:cs="Arial"/>
          <w:sz w:val="24"/>
          <w:szCs w:val="24"/>
        </w:rPr>
        <w:t xml:space="preserve">-year </w:t>
      </w:r>
      <w:r w:rsidRPr="001763FC">
        <w:rPr>
          <w:rFonts w:ascii="Arial" w:hAnsi="Arial" w:cs="Arial"/>
          <w:sz w:val="24"/>
          <w:szCs w:val="24"/>
        </w:rPr>
        <w:t>perspective is lengthy enough to see benefits in force</w:t>
      </w:r>
      <w:r w:rsidR="00FB379E" w:rsidRPr="001763FC">
        <w:rPr>
          <w:rFonts w:ascii="Arial" w:hAnsi="Arial" w:cs="Arial"/>
          <w:sz w:val="24"/>
          <w:szCs w:val="24"/>
        </w:rPr>
        <w:t>, but to see the full benefits of the program is needed a 10-year perspect</w:t>
      </w:r>
      <w:r w:rsidR="00FB0C56" w:rsidRPr="001763FC">
        <w:rPr>
          <w:rFonts w:ascii="Arial" w:hAnsi="Arial" w:cs="Arial"/>
          <w:sz w:val="24"/>
          <w:szCs w:val="24"/>
        </w:rPr>
        <w:t>i</w:t>
      </w:r>
      <w:r w:rsidR="00FB379E" w:rsidRPr="001763FC">
        <w:rPr>
          <w:rFonts w:ascii="Arial" w:hAnsi="Arial" w:cs="Arial"/>
          <w:sz w:val="24"/>
          <w:szCs w:val="24"/>
        </w:rPr>
        <w:t>ve</w:t>
      </w:r>
      <w:r w:rsidRPr="001763FC">
        <w:rPr>
          <w:rFonts w:ascii="Arial" w:hAnsi="Arial" w:cs="Arial"/>
          <w:sz w:val="24"/>
          <w:szCs w:val="24"/>
        </w:rPr>
        <w:t>, while also limiting the horizon to a reasonable period for macro</w:t>
      </w:r>
      <w:r w:rsidR="00E41638" w:rsidRPr="001763FC">
        <w:rPr>
          <w:rFonts w:ascii="Arial" w:hAnsi="Arial" w:cs="Arial"/>
          <w:sz w:val="24"/>
          <w:szCs w:val="24"/>
        </w:rPr>
        <w:t>economic</w:t>
      </w:r>
      <w:r w:rsidRPr="001763FC">
        <w:rPr>
          <w:rFonts w:ascii="Arial" w:hAnsi="Arial" w:cs="Arial"/>
          <w:sz w:val="24"/>
          <w:szCs w:val="24"/>
        </w:rPr>
        <w:t xml:space="preserve"> projections. It is also assumed that over the </w:t>
      </w:r>
      <w:r w:rsidR="001C2887" w:rsidRPr="001763FC">
        <w:rPr>
          <w:rFonts w:ascii="Arial" w:hAnsi="Arial" w:cs="Arial"/>
          <w:sz w:val="24"/>
          <w:szCs w:val="24"/>
        </w:rPr>
        <w:t>5</w:t>
      </w:r>
      <w:r w:rsidRPr="001763FC">
        <w:rPr>
          <w:rFonts w:ascii="Arial" w:hAnsi="Arial" w:cs="Arial"/>
          <w:sz w:val="24"/>
          <w:szCs w:val="24"/>
        </w:rPr>
        <w:t>-year</w:t>
      </w:r>
      <w:r w:rsidR="00FB379E" w:rsidRPr="001763FC">
        <w:rPr>
          <w:rFonts w:ascii="Arial" w:hAnsi="Arial" w:cs="Arial"/>
          <w:sz w:val="24"/>
          <w:szCs w:val="24"/>
        </w:rPr>
        <w:t xml:space="preserve"> or 10-year</w:t>
      </w:r>
      <w:r w:rsidRPr="001763FC">
        <w:rPr>
          <w:rFonts w:ascii="Arial" w:hAnsi="Arial" w:cs="Arial"/>
          <w:sz w:val="24"/>
          <w:szCs w:val="24"/>
        </w:rPr>
        <w:t xml:space="preserve"> timespan, regular maintenance</w:t>
      </w:r>
      <w:r w:rsidR="00FA0473" w:rsidRPr="001763FC">
        <w:rPr>
          <w:rFonts w:ascii="Arial" w:hAnsi="Arial" w:cs="Arial"/>
          <w:sz w:val="24"/>
          <w:szCs w:val="24"/>
        </w:rPr>
        <w:t xml:space="preserve"> to the </w:t>
      </w:r>
      <w:r w:rsidR="005F2122" w:rsidRPr="001763FC">
        <w:rPr>
          <w:rFonts w:ascii="Arial" w:hAnsi="Arial" w:cs="Arial"/>
          <w:sz w:val="24"/>
          <w:szCs w:val="24"/>
        </w:rPr>
        <w:t>E</w:t>
      </w:r>
      <w:r w:rsidR="001C2887" w:rsidRPr="001763FC">
        <w:rPr>
          <w:rFonts w:ascii="Arial" w:hAnsi="Arial" w:cs="Arial"/>
          <w:sz w:val="24"/>
          <w:szCs w:val="24"/>
        </w:rPr>
        <w:t>S</w:t>
      </w:r>
      <w:r w:rsidR="005F2122" w:rsidRPr="001763FC">
        <w:rPr>
          <w:rFonts w:ascii="Arial" w:hAnsi="Arial" w:cs="Arial"/>
          <w:sz w:val="24"/>
          <w:szCs w:val="24"/>
        </w:rPr>
        <w:t>W</w:t>
      </w:r>
      <w:r w:rsidRPr="001763FC">
        <w:rPr>
          <w:rFonts w:ascii="Arial" w:hAnsi="Arial" w:cs="Arial"/>
          <w:sz w:val="24"/>
          <w:szCs w:val="24"/>
        </w:rPr>
        <w:t xml:space="preserve"> will take place whose costs would not exceed the maintenance that would have occurred had the project not been implemented, and that any </w:t>
      </w:r>
      <w:r w:rsidR="00F46CDD" w:rsidRPr="001763FC">
        <w:rPr>
          <w:rFonts w:ascii="Arial" w:hAnsi="Arial" w:cs="Arial"/>
          <w:sz w:val="24"/>
          <w:szCs w:val="24"/>
        </w:rPr>
        <w:t xml:space="preserve">additional upgrading of the </w:t>
      </w:r>
      <w:r w:rsidR="005F2122" w:rsidRPr="001763FC">
        <w:rPr>
          <w:rFonts w:ascii="Arial" w:hAnsi="Arial" w:cs="Arial"/>
          <w:sz w:val="24"/>
          <w:szCs w:val="24"/>
        </w:rPr>
        <w:t>E</w:t>
      </w:r>
      <w:r w:rsidR="001C2887" w:rsidRPr="001763FC">
        <w:rPr>
          <w:rFonts w:ascii="Arial" w:hAnsi="Arial" w:cs="Arial"/>
          <w:sz w:val="24"/>
          <w:szCs w:val="24"/>
        </w:rPr>
        <w:t>S</w:t>
      </w:r>
      <w:r w:rsidR="005F2122" w:rsidRPr="001763FC">
        <w:rPr>
          <w:rFonts w:ascii="Arial" w:hAnsi="Arial" w:cs="Arial"/>
          <w:sz w:val="24"/>
          <w:szCs w:val="24"/>
        </w:rPr>
        <w:t>W</w:t>
      </w:r>
      <w:r w:rsidRPr="001763FC">
        <w:rPr>
          <w:rFonts w:ascii="Arial" w:hAnsi="Arial" w:cs="Arial"/>
          <w:sz w:val="24"/>
          <w:szCs w:val="24"/>
        </w:rPr>
        <w:t xml:space="preserve"> would occur beyond the </w:t>
      </w:r>
      <w:r w:rsidR="001C2887" w:rsidRPr="001763FC">
        <w:rPr>
          <w:rFonts w:ascii="Arial" w:hAnsi="Arial" w:cs="Arial"/>
          <w:sz w:val="24"/>
          <w:szCs w:val="24"/>
        </w:rPr>
        <w:t>5</w:t>
      </w:r>
      <w:r w:rsidRPr="001763FC">
        <w:rPr>
          <w:rFonts w:ascii="Arial" w:hAnsi="Arial" w:cs="Arial"/>
          <w:sz w:val="24"/>
          <w:szCs w:val="24"/>
        </w:rPr>
        <w:t>-year horizon.</w:t>
      </w:r>
      <w:r w:rsidR="006B75EA" w:rsidRPr="001763FC">
        <w:rPr>
          <w:rFonts w:ascii="Arial" w:hAnsi="Arial" w:cs="Arial"/>
          <w:sz w:val="24"/>
          <w:szCs w:val="24"/>
        </w:rPr>
        <w:t xml:space="preserve"> </w:t>
      </w:r>
      <w:r w:rsidR="00FB379E" w:rsidRPr="001763FC">
        <w:rPr>
          <w:rFonts w:ascii="Arial" w:hAnsi="Arial" w:cs="Arial"/>
          <w:sz w:val="24"/>
          <w:szCs w:val="24"/>
        </w:rPr>
        <w:t>The time</w:t>
      </w:r>
      <w:r w:rsidR="006B75EA" w:rsidRPr="001763FC">
        <w:rPr>
          <w:rFonts w:ascii="Arial" w:hAnsi="Arial" w:cs="Arial"/>
          <w:sz w:val="24"/>
          <w:szCs w:val="24"/>
        </w:rPr>
        <w:t xml:space="preserve"> horizon does present challenges for </w:t>
      </w:r>
      <w:r w:rsidR="001C2887" w:rsidRPr="001763FC">
        <w:rPr>
          <w:rFonts w:ascii="Arial" w:hAnsi="Arial" w:cs="Arial"/>
          <w:sz w:val="24"/>
          <w:szCs w:val="24"/>
        </w:rPr>
        <w:t>f</w:t>
      </w:r>
      <w:r w:rsidR="00D73243" w:rsidRPr="001763FC">
        <w:rPr>
          <w:rFonts w:ascii="Arial" w:hAnsi="Arial" w:cs="Arial"/>
          <w:sz w:val="24"/>
          <w:szCs w:val="24"/>
        </w:rPr>
        <w:t>o</w:t>
      </w:r>
      <w:r w:rsidR="001C2887" w:rsidRPr="001763FC">
        <w:rPr>
          <w:rFonts w:ascii="Arial" w:hAnsi="Arial" w:cs="Arial"/>
          <w:sz w:val="24"/>
          <w:szCs w:val="24"/>
        </w:rPr>
        <w:t>reign trade</w:t>
      </w:r>
      <w:r w:rsidR="006B75EA" w:rsidRPr="001763FC">
        <w:rPr>
          <w:rFonts w:ascii="Arial" w:hAnsi="Arial" w:cs="Arial"/>
          <w:sz w:val="24"/>
          <w:szCs w:val="24"/>
        </w:rPr>
        <w:t xml:space="preserve"> projections. As such, the variability of </w:t>
      </w:r>
      <w:r w:rsidR="001C2887" w:rsidRPr="001763FC">
        <w:rPr>
          <w:rFonts w:ascii="Arial" w:hAnsi="Arial" w:cs="Arial"/>
          <w:sz w:val="24"/>
          <w:szCs w:val="24"/>
        </w:rPr>
        <w:t xml:space="preserve">exports and </w:t>
      </w:r>
      <w:r w:rsidR="006B75EA" w:rsidRPr="001763FC">
        <w:rPr>
          <w:rFonts w:ascii="Arial" w:hAnsi="Arial" w:cs="Arial"/>
          <w:sz w:val="24"/>
          <w:szCs w:val="24"/>
        </w:rPr>
        <w:t>import</w:t>
      </w:r>
      <w:r w:rsidR="001C2887" w:rsidRPr="001763FC">
        <w:rPr>
          <w:rFonts w:ascii="Arial" w:hAnsi="Arial" w:cs="Arial"/>
          <w:sz w:val="24"/>
          <w:szCs w:val="24"/>
        </w:rPr>
        <w:t>s</w:t>
      </w:r>
      <w:r w:rsidR="006B75EA" w:rsidRPr="001763FC">
        <w:rPr>
          <w:rFonts w:ascii="Arial" w:hAnsi="Arial" w:cs="Arial"/>
          <w:sz w:val="24"/>
          <w:szCs w:val="24"/>
        </w:rPr>
        <w:t xml:space="preserve"> growth ha</w:t>
      </w:r>
      <w:r w:rsidR="001C2887" w:rsidRPr="001763FC">
        <w:rPr>
          <w:rFonts w:ascii="Arial" w:hAnsi="Arial" w:cs="Arial"/>
          <w:sz w:val="24"/>
          <w:szCs w:val="24"/>
        </w:rPr>
        <w:t>ve</w:t>
      </w:r>
      <w:r w:rsidR="006B75EA" w:rsidRPr="001763FC">
        <w:rPr>
          <w:rFonts w:ascii="Arial" w:hAnsi="Arial" w:cs="Arial"/>
          <w:sz w:val="24"/>
          <w:szCs w:val="24"/>
        </w:rPr>
        <w:t xml:space="preserve"> been assessed in the sensitivity analysis.</w:t>
      </w:r>
    </w:p>
    <w:p w14:paraId="665F2EA7" w14:textId="7ED73992" w:rsidR="00CD4C0E" w:rsidRPr="001763FC" w:rsidRDefault="00AE6D2A" w:rsidP="009E47DC">
      <w:pPr>
        <w:jc w:val="both"/>
        <w:rPr>
          <w:rFonts w:ascii="Arial" w:hAnsi="Arial" w:cs="Arial"/>
          <w:sz w:val="24"/>
          <w:szCs w:val="24"/>
        </w:rPr>
      </w:pPr>
      <w:r w:rsidRPr="001763FC">
        <w:rPr>
          <w:rFonts w:ascii="Arial" w:hAnsi="Arial" w:cs="Arial"/>
          <w:sz w:val="24"/>
          <w:szCs w:val="24"/>
        </w:rPr>
        <w:t>As it is standard in the literature, we assumed an</w:t>
      </w:r>
      <w:r w:rsidR="00CD4C0E" w:rsidRPr="001763FC">
        <w:rPr>
          <w:rFonts w:ascii="Arial" w:hAnsi="Arial" w:cs="Arial"/>
          <w:sz w:val="24"/>
          <w:szCs w:val="24"/>
        </w:rPr>
        <w:t xml:space="preserve"> opportunity cost of capital</w:t>
      </w:r>
      <w:r w:rsidR="001C2887" w:rsidRPr="001763FC">
        <w:rPr>
          <w:rFonts w:ascii="Arial" w:hAnsi="Arial" w:cs="Arial"/>
          <w:sz w:val="24"/>
          <w:szCs w:val="24"/>
        </w:rPr>
        <w:t xml:space="preserve"> (12%)</w:t>
      </w:r>
      <w:r w:rsidR="00CD4C0E" w:rsidRPr="001763FC">
        <w:rPr>
          <w:rFonts w:ascii="Arial" w:hAnsi="Arial" w:cs="Arial"/>
          <w:sz w:val="24"/>
          <w:szCs w:val="24"/>
        </w:rPr>
        <w:t xml:space="preserve"> </w:t>
      </w:r>
      <w:r w:rsidRPr="001763FC">
        <w:rPr>
          <w:rFonts w:ascii="Arial" w:hAnsi="Arial" w:cs="Arial"/>
          <w:sz w:val="24"/>
          <w:szCs w:val="24"/>
        </w:rPr>
        <w:t>in</w:t>
      </w:r>
      <w:r w:rsidR="00CD4C0E" w:rsidRPr="001763FC">
        <w:rPr>
          <w:rFonts w:ascii="Arial" w:hAnsi="Arial" w:cs="Arial"/>
          <w:sz w:val="24"/>
          <w:szCs w:val="24"/>
        </w:rPr>
        <w:t xml:space="preserve"> the analysis</w:t>
      </w:r>
      <w:r w:rsidRPr="001763FC">
        <w:rPr>
          <w:rFonts w:ascii="Arial" w:hAnsi="Arial" w:cs="Arial"/>
          <w:sz w:val="24"/>
          <w:szCs w:val="24"/>
        </w:rPr>
        <w:t>. T</w:t>
      </w:r>
      <w:r w:rsidR="00CD4C0E" w:rsidRPr="001763FC">
        <w:rPr>
          <w:rFonts w:ascii="Arial" w:hAnsi="Arial" w:cs="Arial"/>
          <w:sz w:val="24"/>
          <w:szCs w:val="24"/>
        </w:rPr>
        <w:t>his</w:t>
      </w:r>
      <w:r w:rsidRPr="001763FC">
        <w:rPr>
          <w:rFonts w:ascii="Arial" w:hAnsi="Arial" w:cs="Arial"/>
          <w:sz w:val="24"/>
          <w:szCs w:val="24"/>
        </w:rPr>
        <w:t xml:space="preserve"> estimation</w:t>
      </w:r>
      <w:r w:rsidR="00CD4C0E" w:rsidRPr="001763FC">
        <w:rPr>
          <w:rFonts w:ascii="Arial" w:hAnsi="Arial" w:cs="Arial"/>
          <w:sz w:val="24"/>
          <w:szCs w:val="24"/>
        </w:rPr>
        <w:t xml:space="preserve"> was </w:t>
      </w:r>
      <w:r w:rsidR="004F3765" w:rsidRPr="001763FC">
        <w:rPr>
          <w:rFonts w:ascii="Arial" w:hAnsi="Arial" w:cs="Arial"/>
          <w:sz w:val="24"/>
          <w:szCs w:val="24"/>
        </w:rPr>
        <w:t xml:space="preserve">also utilized as the </w:t>
      </w:r>
      <w:r w:rsidR="00CD4C0E" w:rsidRPr="001763FC">
        <w:rPr>
          <w:rFonts w:ascii="Arial" w:hAnsi="Arial" w:cs="Arial"/>
          <w:sz w:val="24"/>
          <w:szCs w:val="24"/>
        </w:rPr>
        <w:t>discount rate</w:t>
      </w:r>
      <w:r w:rsidR="004F3765" w:rsidRPr="001763FC">
        <w:rPr>
          <w:rFonts w:ascii="Arial" w:hAnsi="Arial" w:cs="Arial"/>
          <w:sz w:val="24"/>
          <w:szCs w:val="24"/>
        </w:rPr>
        <w:t xml:space="preserve"> for assessing the present value of the costs and benefits of the program</w:t>
      </w:r>
      <w:r w:rsidR="00CD4C0E" w:rsidRPr="001763FC">
        <w:rPr>
          <w:rFonts w:ascii="Arial" w:hAnsi="Arial" w:cs="Arial"/>
          <w:sz w:val="24"/>
          <w:szCs w:val="24"/>
        </w:rPr>
        <w:t xml:space="preserve">. </w:t>
      </w:r>
    </w:p>
    <w:p w14:paraId="1209E5EA" w14:textId="77777777" w:rsidR="002A3AC7" w:rsidRPr="001763FC" w:rsidRDefault="00B67025" w:rsidP="00B67025">
      <w:pPr>
        <w:pStyle w:val="Ttulo1"/>
        <w:rPr>
          <w:rFonts w:ascii="Arial" w:hAnsi="Arial" w:cs="Arial"/>
          <w:b/>
          <w:color w:val="auto"/>
          <w:sz w:val="24"/>
          <w:szCs w:val="24"/>
        </w:rPr>
      </w:pPr>
      <w:bookmarkStart w:id="148" w:name="_Toc521624293"/>
      <w:r w:rsidRPr="001763FC">
        <w:rPr>
          <w:rFonts w:ascii="Arial" w:hAnsi="Arial" w:cs="Arial"/>
          <w:b/>
          <w:color w:val="auto"/>
          <w:sz w:val="24"/>
          <w:szCs w:val="24"/>
        </w:rPr>
        <w:t>II</w:t>
      </w:r>
      <w:r w:rsidRPr="001763FC">
        <w:rPr>
          <w:rFonts w:ascii="Arial" w:hAnsi="Arial" w:cs="Arial"/>
          <w:b/>
          <w:color w:val="auto"/>
          <w:sz w:val="24"/>
          <w:szCs w:val="24"/>
        </w:rPr>
        <w:tab/>
      </w:r>
      <w:r w:rsidR="00810CC2" w:rsidRPr="001763FC">
        <w:rPr>
          <w:rFonts w:ascii="Arial" w:hAnsi="Arial" w:cs="Arial"/>
          <w:b/>
          <w:color w:val="auto"/>
          <w:sz w:val="24"/>
          <w:szCs w:val="24"/>
        </w:rPr>
        <w:t>Economic Benefits</w:t>
      </w:r>
      <w:bookmarkEnd w:id="148"/>
    </w:p>
    <w:p w14:paraId="66EE5621" w14:textId="04F81F7A" w:rsidR="002A3AC7" w:rsidRPr="001763FC" w:rsidRDefault="002A3AC7" w:rsidP="002A3AC7">
      <w:pPr>
        <w:jc w:val="both"/>
        <w:rPr>
          <w:rFonts w:ascii="Arial" w:hAnsi="Arial" w:cs="Arial"/>
          <w:sz w:val="24"/>
          <w:szCs w:val="24"/>
        </w:rPr>
      </w:pPr>
      <w:r w:rsidRPr="001763FC">
        <w:rPr>
          <w:rFonts w:ascii="Arial" w:hAnsi="Arial" w:cs="Arial"/>
          <w:sz w:val="24"/>
          <w:szCs w:val="24"/>
        </w:rPr>
        <w:t xml:space="preserve">Since the economic benefit </w:t>
      </w:r>
      <w:r w:rsidR="0050737D" w:rsidRPr="001763FC">
        <w:rPr>
          <w:rFonts w:ascii="Arial" w:hAnsi="Arial" w:cs="Arial"/>
          <w:sz w:val="24"/>
          <w:szCs w:val="24"/>
        </w:rPr>
        <w:t xml:space="preserve">in the model is the opportunity cost of capital </w:t>
      </w:r>
      <w:r w:rsidR="00CC21E1" w:rsidRPr="001763FC">
        <w:rPr>
          <w:rFonts w:ascii="Arial" w:hAnsi="Arial" w:cs="Arial"/>
          <w:sz w:val="24"/>
          <w:szCs w:val="24"/>
        </w:rPr>
        <w:t>over</w:t>
      </w:r>
      <w:r w:rsidR="0050737D" w:rsidRPr="001763FC">
        <w:rPr>
          <w:rFonts w:ascii="Arial" w:hAnsi="Arial" w:cs="Arial"/>
          <w:sz w:val="24"/>
          <w:szCs w:val="24"/>
        </w:rPr>
        <w:t xml:space="preserve"> the </w:t>
      </w:r>
      <w:r w:rsidR="00220A50" w:rsidRPr="001763FC">
        <w:rPr>
          <w:rFonts w:ascii="Arial" w:hAnsi="Arial" w:cs="Arial"/>
          <w:sz w:val="24"/>
          <w:szCs w:val="24"/>
        </w:rPr>
        <w:t xml:space="preserve">period of </w:t>
      </w:r>
      <w:r w:rsidR="00081D69" w:rsidRPr="001763FC">
        <w:rPr>
          <w:rFonts w:ascii="Arial" w:hAnsi="Arial" w:cs="Arial"/>
          <w:sz w:val="24"/>
          <w:szCs w:val="24"/>
        </w:rPr>
        <w:t>hours</w:t>
      </w:r>
      <w:r w:rsidR="00220A50" w:rsidRPr="001763FC">
        <w:rPr>
          <w:rFonts w:ascii="Arial" w:hAnsi="Arial" w:cs="Arial"/>
          <w:sz w:val="24"/>
          <w:szCs w:val="24"/>
        </w:rPr>
        <w:t xml:space="preserve"> saved by merchandise importers</w:t>
      </w:r>
      <w:r w:rsidR="00081D69" w:rsidRPr="001763FC">
        <w:rPr>
          <w:rFonts w:ascii="Arial" w:hAnsi="Arial" w:cs="Arial"/>
          <w:sz w:val="24"/>
          <w:szCs w:val="24"/>
        </w:rPr>
        <w:t xml:space="preserve"> and exporters</w:t>
      </w:r>
      <w:ins w:id="149" w:author="Juan Labraga" w:date="2018-09-10T23:21:00Z">
        <w:r w:rsidR="007823E0">
          <w:rPr>
            <w:rFonts w:ascii="Arial" w:hAnsi="Arial" w:cs="Arial"/>
            <w:sz w:val="24"/>
            <w:szCs w:val="24"/>
          </w:rPr>
          <w:t xml:space="preserve"> (equation 1)</w:t>
        </w:r>
      </w:ins>
      <w:r w:rsidR="00220A50" w:rsidRPr="001763FC">
        <w:rPr>
          <w:rFonts w:ascii="Arial" w:hAnsi="Arial" w:cs="Arial"/>
          <w:sz w:val="24"/>
          <w:szCs w:val="24"/>
        </w:rPr>
        <w:t xml:space="preserve"> </w:t>
      </w:r>
      <w:r w:rsidR="00684018" w:rsidRPr="001763FC">
        <w:rPr>
          <w:rFonts w:ascii="Arial" w:hAnsi="Arial" w:cs="Arial"/>
          <w:sz w:val="24"/>
          <w:szCs w:val="24"/>
        </w:rPr>
        <w:t xml:space="preserve">and the savings of money for border and documents compliance for exports and imports </w:t>
      </w:r>
      <w:r w:rsidR="00220A50" w:rsidRPr="001763FC">
        <w:rPr>
          <w:rFonts w:ascii="Arial" w:hAnsi="Arial" w:cs="Arial"/>
          <w:sz w:val="24"/>
          <w:szCs w:val="24"/>
        </w:rPr>
        <w:t>through implementation of the program</w:t>
      </w:r>
      <w:ins w:id="150" w:author="Juan Labraga" w:date="2018-09-10T23:21:00Z">
        <w:r w:rsidR="007823E0">
          <w:rPr>
            <w:rFonts w:ascii="Arial" w:hAnsi="Arial" w:cs="Arial"/>
            <w:sz w:val="24"/>
            <w:szCs w:val="24"/>
          </w:rPr>
          <w:t xml:space="preserve"> (equation 2)</w:t>
        </w:r>
      </w:ins>
      <w:r w:rsidR="0050737D" w:rsidRPr="001763FC">
        <w:rPr>
          <w:rFonts w:ascii="Arial" w:hAnsi="Arial" w:cs="Arial"/>
          <w:sz w:val="24"/>
          <w:szCs w:val="24"/>
        </w:rPr>
        <w:t xml:space="preserve">, </w:t>
      </w:r>
      <w:r w:rsidR="00684018" w:rsidRPr="001763FC">
        <w:rPr>
          <w:rFonts w:ascii="Arial" w:hAnsi="Arial" w:cs="Arial"/>
          <w:sz w:val="24"/>
          <w:szCs w:val="24"/>
        </w:rPr>
        <w:t xml:space="preserve">the </w:t>
      </w:r>
      <w:r w:rsidR="0050737D" w:rsidRPr="001763FC">
        <w:rPr>
          <w:rFonts w:ascii="Arial" w:hAnsi="Arial" w:cs="Arial"/>
          <w:sz w:val="24"/>
          <w:szCs w:val="24"/>
        </w:rPr>
        <w:t>estimation of th</w:t>
      </w:r>
      <w:r w:rsidR="00684018" w:rsidRPr="001763FC">
        <w:rPr>
          <w:rFonts w:ascii="Arial" w:hAnsi="Arial" w:cs="Arial"/>
          <w:sz w:val="24"/>
          <w:szCs w:val="24"/>
        </w:rPr>
        <w:t>e</w:t>
      </w:r>
      <w:r w:rsidR="0050737D" w:rsidRPr="001763FC">
        <w:rPr>
          <w:rFonts w:ascii="Arial" w:hAnsi="Arial" w:cs="Arial"/>
          <w:sz w:val="24"/>
          <w:szCs w:val="24"/>
        </w:rPr>
        <w:t xml:space="preserve"> number of </w:t>
      </w:r>
      <w:r w:rsidR="00684018" w:rsidRPr="001763FC">
        <w:rPr>
          <w:rFonts w:ascii="Arial" w:hAnsi="Arial" w:cs="Arial"/>
          <w:sz w:val="24"/>
          <w:szCs w:val="24"/>
        </w:rPr>
        <w:t>hours</w:t>
      </w:r>
      <w:r w:rsidR="0050737D" w:rsidRPr="001763FC">
        <w:rPr>
          <w:rFonts w:ascii="Arial" w:hAnsi="Arial" w:cs="Arial"/>
          <w:sz w:val="24"/>
          <w:szCs w:val="24"/>
        </w:rPr>
        <w:t xml:space="preserve"> </w:t>
      </w:r>
      <w:r w:rsidR="00684018" w:rsidRPr="001763FC">
        <w:rPr>
          <w:rFonts w:ascii="Arial" w:hAnsi="Arial" w:cs="Arial"/>
          <w:sz w:val="24"/>
          <w:szCs w:val="24"/>
        </w:rPr>
        <w:t>and costs</w:t>
      </w:r>
      <w:r w:rsidR="0050737D" w:rsidRPr="001763FC">
        <w:rPr>
          <w:rFonts w:ascii="Arial" w:hAnsi="Arial" w:cs="Arial"/>
          <w:sz w:val="24"/>
          <w:szCs w:val="24"/>
        </w:rPr>
        <w:t xml:space="preserve"> for</w:t>
      </w:r>
      <w:r w:rsidR="00684018" w:rsidRPr="001763FC">
        <w:rPr>
          <w:rFonts w:ascii="Arial" w:hAnsi="Arial" w:cs="Arial"/>
          <w:sz w:val="24"/>
          <w:szCs w:val="24"/>
        </w:rPr>
        <w:t xml:space="preserve"> processing both exports and imports</w:t>
      </w:r>
      <w:r w:rsidR="0050737D" w:rsidRPr="001763FC">
        <w:rPr>
          <w:rFonts w:ascii="Arial" w:hAnsi="Arial" w:cs="Arial"/>
          <w:sz w:val="24"/>
          <w:szCs w:val="24"/>
        </w:rPr>
        <w:t xml:space="preserve"> each year of analysis is critical to the estimation of benefits.</w:t>
      </w:r>
      <w:r w:rsidRPr="001763FC">
        <w:rPr>
          <w:rFonts w:ascii="Arial" w:hAnsi="Arial" w:cs="Arial"/>
          <w:sz w:val="24"/>
          <w:szCs w:val="24"/>
        </w:rPr>
        <w:t xml:space="preserve"> </w:t>
      </w:r>
    </w:p>
    <w:p w14:paraId="606B185D" w14:textId="57105B27" w:rsidR="00CB62AE" w:rsidRPr="001763FC" w:rsidRDefault="001A5579" w:rsidP="002A3AC7">
      <w:pPr>
        <w:jc w:val="both"/>
        <w:rPr>
          <w:rFonts w:ascii="Arial" w:hAnsi="Arial" w:cs="Arial"/>
          <w:sz w:val="24"/>
          <w:szCs w:val="24"/>
        </w:rPr>
      </w:pPr>
      <w:r w:rsidRPr="001763FC">
        <w:rPr>
          <w:rFonts w:ascii="Arial" w:hAnsi="Arial" w:cs="Arial"/>
          <w:sz w:val="24"/>
          <w:szCs w:val="24"/>
        </w:rPr>
        <w:t>The project proposed is structured in three component</w:t>
      </w:r>
      <w:r w:rsidR="0083556A" w:rsidRPr="001763FC">
        <w:rPr>
          <w:rFonts w:ascii="Arial" w:hAnsi="Arial" w:cs="Arial"/>
          <w:sz w:val="24"/>
          <w:szCs w:val="24"/>
        </w:rPr>
        <w:t>s and, a</w:t>
      </w:r>
      <w:r w:rsidR="001B1938" w:rsidRPr="001763FC">
        <w:rPr>
          <w:rFonts w:ascii="Arial" w:hAnsi="Arial" w:cs="Arial"/>
          <w:sz w:val="24"/>
          <w:szCs w:val="24"/>
        </w:rPr>
        <w:t>mong others t</w:t>
      </w:r>
      <w:r w:rsidR="00CB62AE" w:rsidRPr="001763FC">
        <w:rPr>
          <w:rFonts w:ascii="Arial" w:hAnsi="Arial" w:cs="Arial"/>
          <w:sz w:val="24"/>
          <w:szCs w:val="24"/>
        </w:rPr>
        <w:t xml:space="preserve">he following project activities are expected to contribute to the reduction </w:t>
      </w:r>
      <w:r w:rsidR="001B1938" w:rsidRPr="001763FC">
        <w:rPr>
          <w:rFonts w:ascii="Arial" w:hAnsi="Arial" w:cs="Arial"/>
          <w:sz w:val="24"/>
          <w:szCs w:val="24"/>
        </w:rPr>
        <w:t>of</w:t>
      </w:r>
      <w:r w:rsidR="00CB62AE" w:rsidRPr="001763FC">
        <w:rPr>
          <w:rFonts w:ascii="Arial" w:hAnsi="Arial" w:cs="Arial"/>
          <w:sz w:val="24"/>
          <w:szCs w:val="24"/>
        </w:rPr>
        <w:t xml:space="preserve"> </w:t>
      </w:r>
      <w:r w:rsidR="001B1938" w:rsidRPr="001763FC">
        <w:rPr>
          <w:rFonts w:ascii="Arial" w:hAnsi="Arial" w:cs="Arial"/>
          <w:sz w:val="24"/>
          <w:szCs w:val="24"/>
        </w:rPr>
        <w:t>costs and hours</w:t>
      </w:r>
      <w:r w:rsidR="00CB62AE" w:rsidRPr="001763FC">
        <w:rPr>
          <w:rFonts w:ascii="Arial" w:hAnsi="Arial" w:cs="Arial"/>
          <w:sz w:val="24"/>
          <w:szCs w:val="24"/>
        </w:rPr>
        <w:t xml:space="preserve"> </w:t>
      </w:r>
      <w:r w:rsidR="00514A25" w:rsidRPr="001763FC">
        <w:rPr>
          <w:rFonts w:ascii="Arial" w:hAnsi="Arial" w:cs="Arial"/>
          <w:sz w:val="24"/>
          <w:szCs w:val="24"/>
        </w:rPr>
        <w:t xml:space="preserve">to </w:t>
      </w:r>
      <w:r w:rsidR="001B1938" w:rsidRPr="001763FC">
        <w:rPr>
          <w:rFonts w:ascii="Arial" w:hAnsi="Arial" w:cs="Arial"/>
          <w:sz w:val="24"/>
          <w:szCs w:val="24"/>
        </w:rPr>
        <w:t>process a foreign trade operation:</w:t>
      </w:r>
    </w:p>
    <w:p w14:paraId="4F2BB08B" w14:textId="18F7D522" w:rsidR="0083556A" w:rsidRPr="001763FC" w:rsidRDefault="0083556A" w:rsidP="000E4C35">
      <w:pPr>
        <w:pStyle w:val="Prrafodelista"/>
        <w:numPr>
          <w:ilvl w:val="0"/>
          <w:numId w:val="18"/>
        </w:numPr>
        <w:jc w:val="both"/>
        <w:rPr>
          <w:rFonts w:ascii="Arial" w:hAnsi="Arial" w:cs="Arial"/>
          <w:sz w:val="24"/>
          <w:szCs w:val="24"/>
        </w:rPr>
      </w:pPr>
      <w:r w:rsidRPr="001763FC">
        <w:rPr>
          <w:rFonts w:ascii="Arial" w:hAnsi="Arial" w:cs="Arial"/>
          <w:sz w:val="24"/>
          <w:szCs w:val="24"/>
        </w:rPr>
        <w:lastRenderedPageBreak/>
        <w:t>Component 1: Modernization of the operational and regulatory environment (US$370,000). The objective of this component is to set the foundation for the development of a fully-fledged single window environment in Guyana by streamlining processes, harmonizing documents and data requirements. The specific activities to be financed under this component are the following:</w:t>
      </w:r>
    </w:p>
    <w:p w14:paraId="348BC170" w14:textId="77777777" w:rsidR="000E4C35" w:rsidRPr="001763FC" w:rsidRDefault="000E4C35" w:rsidP="000E4C35">
      <w:pPr>
        <w:pStyle w:val="Prrafodelista"/>
        <w:jc w:val="both"/>
        <w:rPr>
          <w:rFonts w:ascii="Arial" w:hAnsi="Arial" w:cs="Arial"/>
          <w:sz w:val="24"/>
          <w:szCs w:val="24"/>
        </w:rPr>
      </w:pPr>
    </w:p>
    <w:p w14:paraId="45EF74D5" w14:textId="77777777" w:rsidR="000E4C35" w:rsidRPr="001763FC" w:rsidRDefault="000E4C35" w:rsidP="000E4C35">
      <w:pPr>
        <w:pStyle w:val="Prrafodelista"/>
        <w:numPr>
          <w:ilvl w:val="1"/>
          <w:numId w:val="18"/>
        </w:numPr>
        <w:jc w:val="both"/>
        <w:rPr>
          <w:rFonts w:ascii="Arial" w:hAnsi="Arial" w:cs="Arial"/>
          <w:sz w:val="24"/>
          <w:szCs w:val="24"/>
        </w:rPr>
      </w:pPr>
      <w:r w:rsidRPr="001763FC">
        <w:rPr>
          <w:rFonts w:ascii="Arial" w:hAnsi="Arial" w:cs="Arial"/>
          <w:sz w:val="24"/>
          <w:szCs w:val="24"/>
        </w:rPr>
        <w:t>Regulatory review</w:t>
      </w:r>
    </w:p>
    <w:p w14:paraId="76B84121" w14:textId="77777777" w:rsidR="000E4C35" w:rsidRPr="001763FC" w:rsidRDefault="000E4C35" w:rsidP="000E4C35">
      <w:pPr>
        <w:pStyle w:val="Prrafodelista"/>
        <w:jc w:val="both"/>
        <w:rPr>
          <w:rFonts w:ascii="Arial" w:hAnsi="Arial" w:cs="Arial"/>
          <w:sz w:val="24"/>
          <w:szCs w:val="24"/>
        </w:rPr>
      </w:pPr>
    </w:p>
    <w:p w14:paraId="2D08E528" w14:textId="6A352DE9" w:rsidR="000E4C35" w:rsidRPr="001763FC" w:rsidRDefault="000E4C35" w:rsidP="000E4C35">
      <w:pPr>
        <w:pStyle w:val="Prrafodelista"/>
        <w:numPr>
          <w:ilvl w:val="0"/>
          <w:numId w:val="18"/>
        </w:numPr>
        <w:jc w:val="both"/>
        <w:rPr>
          <w:rFonts w:ascii="Arial" w:hAnsi="Arial" w:cs="Arial"/>
          <w:sz w:val="24"/>
          <w:szCs w:val="24"/>
        </w:rPr>
      </w:pPr>
      <w:r w:rsidRPr="001763FC">
        <w:rPr>
          <w:rFonts w:ascii="Arial" w:hAnsi="Arial" w:cs="Arial"/>
          <w:sz w:val="24"/>
          <w:szCs w:val="24"/>
        </w:rPr>
        <w:t>Component 2: Design and Deployment of Guyana’s ESW (US$3,724,000). The objective of this component is to design and deploy Guyana’s ESW infrastructure. Following lessons learned from similar projects, the implementation of the system will follow the modality of “Design-Build-Operate-Transfer”. The specific activities to be financed under this component are the following:</w:t>
      </w:r>
    </w:p>
    <w:p w14:paraId="4EE2701F" w14:textId="77777777" w:rsidR="009650CD" w:rsidRPr="001763FC" w:rsidRDefault="009650CD" w:rsidP="00B06DDE">
      <w:pPr>
        <w:pStyle w:val="Prrafodelista"/>
        <w:jc w:val="both"/>
        <w:rPr>
          <w:rFonts w:ascii="Arial" w:hAnsi="Arial" w:cs="Arial"/>
          <w:sz w:val="24"/>
          <w:szCs w:val="24"/>
        </w:rPr>
      </w:pPr>
    </w:p>
    <w:p w14:paraId="5093BDBA" w14:textId="77777777" w:rsidR="009650CD" w:rsidRPr="001763FC" w:rsidRDefault="009650CD" w:rsidP="009650CD">
      <w:pPr>
        <w:pStyle w:val="Prrafodelista"/>
        <w:numPr>
          <w:ilvl w:val="1"/>
          <w:numId w:val="18"/>
        </w:numPr>
        <w:jc w:val="both"/>
        <w:rPr>
          <w:rFonts w:ascii="Arial" w:hAnsi="Arial" w:cs="Arial"/>
          <w:sz w:val="24"/>
          <w:szCs w:val="24"/>
        </w:rPr>
      </w:pPr>
      <w:r w:rsidRPr="001763FC">
        <w:rPr>
          <w:rFonts w:ascii="Arial" w:hAnsi="Arial" w:cs="Arial"/>
          <w:sz w:val="24"/>
          <w:szCs w:val="24"/>
        </w:rPr>
        <w:t xml:space="preserve">Business process reengineering. </w:t>
      </w:r>
    </w:p>
    <w:p w14:paraId="2E2AEA65" w14:textId="77777777" w:rsidR="000E4C35" w:rsidRPr="001763FC" w:rsidRDefault="000E4C35" w:rsidP="000E4C35">
      <w:pPr>
        <w:pStyle w:val="Prrafodelista"/>
        <w:jc w:val="both"/>
        <w:rPr>
          <w:rFonts w:ascii="Arial" w:hAnsi="Arial" w:cs="Arial"/>
          <w:sz w:val="24"/>
          <w:szCs w:val="24"/>
        </w:rPr>
      </w:pPr>
    </w:p>
    <w:p w14:paraId="3F6EF5EA" w14:textId="286BF07B" w:rsidR="000E4C35" w:rsidRPr="001763FC" w:rsidRDefault="000E4C35" w:rsidP="000E4C35">
      <w:pPr>
        <w:pStyle w:val="Prrafodelista"/>
        <w:numPr>
          <w:ilvl w:val="1"/>
          <w:numId w:val="18"/>
        </w:numPr>
        <w:jc w:val="both"/>
        <w:rPr>
          <w:rFonts w:ascii="Arial" w:hAnsi="Arial" w:cs="Arial"/>
          <w:sz w:val="24"/>
          <w:szCs w:val="24"/>
        </w:rPr>
      </w:pPr>
      <w:r w:rsidRPr="001763FC">
        <w:rPr>
          <w:rFonts w:ascii="Arial" w:hAnsi="Arial" w:cs="Arial"/>
          <w:sz w:val="24"/>
          <w:szCs w:val="24"/>
        </w:rPr>
        <w:t xml:space="preserve">Development of a license, certificate and permits (LCPs) module. This module will serve as the single-entry point and management system for all LCPs issued by the participating agencies for imports and exports.  </w:t>
      </w:r>
    </w:p>
    <w:p w14:paraId="4FF575F9" w14:textId="77777777" w:rsidR="00C141A7" w:rsidRPr="001763FC" w:rsidRDefault="00C141A7" w:rsidP="00C141A7">
      <w:pPr>
        <w:pStyle w:val="Prrafodelista"/>
        <w:jc w:val="both"/>
        <w:rPr>
          <w:rFonts w:ascii="Arial" w:hAnsi="Arial" w:cs="Arial"/>
          <w:sz w:val="24"/>
          <w:szCs w:val="24"/>
        </w:rPr>
      </w:pPr>
    </w:p>
    <w:p w14:paraId="7ED0F869" w14:textId="77777777" w:rsidR="00C141A7" w:rsidRPr="001763FC" w:rsidRDefault="000E4C35" w:rsidP="00C141A7">
      <w:pPr>
        <w:pStyle w:val="Prrafodelista"/>
        <w:numPr>
          <w:ilvl w:val="1"/>
          <w:numId w:val="18"/>
        </w:numPr>
        <w:jc w:val="both"/>
        <w:rPr>
          <w:rFonts w:ascii="Arial" w:hAnsi="Arial" w:cs="Arial"/>
          <w:sz w:val="24"/>
          <w:szCs w:val="24"/>
        </w:rPr>
      </w:pPr>
      <w:r w:rsidRPr="001763FC">
        <w:rPr>
          <w:rFonts w:ascii="Arial" w:hAnsi="Arial" w:cs="Arial"/>
          <w:sz w:val="24"/>
          <w:szCs w:val="24"/>
        </w:rPr>
        <w:t xml:space="preserve">Development of an inter-agency goods declaration module. </w:t>
      </w:r>
    </w:p>
    <w:p w14:paraId="4D647090" w14:textId="77777777" w:rsidR="00C141A7" w:rsidRPr="001763FC" w:rsidRDefault="00C141A7" w:rsidP="00C141A7">
      <w:pPr>
        <w:pStyle w:val="Prrafodelista"/>
        <w:rPr>
          <w:rFonts w:ascii="Arial" w:hAnsi="Arial" w:cs="Arial"/>
          <w:sz w:val="24"/>
          <w:szCs w:val="24"/>
        </w:rPr>
      </w:pPr>
    </w:p>
    <w:p w14:paraId="1BBB3C3B" w14:textId="7F9128A3" w:rsidR="000E4C35" w:rsidRPr="001763FC" w:rsidRDefault="000E4C35" w:rsidP="00C141A7">
      <w:pPr>
        <w:pStyle w:val="Prrafodelista"/>
        <w:numPr>
          <w:ilvl w:val="1"/>
          <w:numId w:val="18"/>
        </w:numPr>
        <w:jc w:val="both"/>
        <w:rPr>
          <w:rFonts w:ascii="Arial" w:hAnsi="Arial" w:cs="Arial"/>
          <w:sz w:val="24"/>
          <w:szCs w:val="24"/>
        </w:rPr>
      </w:pPr>
      <w:r w:rsidRPr="001763FC">
        <w:rPr>
          <w:rFonts w:ascii="Arial" w:hAnsi="Arial" w:cs="Arial"/>
          <w:sz w:val="24"/>
          <w:szCs w:val="24"/>
        </w:rPr>
        <w:t xml:space="preserve">Development of an integrated risk management system (IRMS). The IRMS will include the following features: i) a sophisticated risk rule engine for all participating agencies with, at least, deductive and inductive risk criteria to differentiate between low risk and high risk cargo; ii) a post clearance audit tool with a powerful data analytics and visualization engine that will aggregate, search and analyze data from disparate databases to optimize revenue collection and identify malpractices; and iii) a GPS tracking system for cargo released to the importer premises for physical inspection. </w:t>
      </w:r>
    </w:p>
    <w:p w14:paraId="152F3BC2" w14:textId="77777777" w:rsidR="000E4C35" w:rsidRPr="001763FC" w:rsidRDefault="000E4C35" w:rsidP="000E4C35">
      <w:pPr>
        <w:pStyle w:val="Prrafodelista"/>
        <w:jc w:val="both"/>
        <w:rPr>
          <w:rFonts w:ascii="Arial" w:hAnsi="Arial" w:cs="Arial"/>
          <w:sz w:val="24"/>
          <w:szCs w:val="24"/>
        </w:rPr>
      </w:pPr>
    </w:p>
    <w:p w14:paraId="730ED65C" w14:textId="2DC2AEAC" w:rsidR="000C78E4" w:rsidRPr="001763FC" w:rsidRDefault="000E4C35" w:rsidP="0083556A">
      <w:pPr>
        <w:pStyle w:val="Prrafodelista"/>
        <w:numPr>
          <w:ilvl w:val="0"/>
          <w:numId w:val="18"/>
        </w:numPr>
        <w:jc w:val="both"/>
        <w:rPr>
          <w:rFonts w:ascii="Arial" w:hAnsi="Arial" w:cs="Arial"/>
          <w:sz w:val="24"/>
          <w:szCs w:val="24"/>
        </w:rPr>
      </w:pPr>
      <w:bookmarkStart w:id="151" w:name="_Hlk521408254"/>
      <w:r w:rsidRPr="001763FC">
        <w:rPr>
          <w:rFonts w:ascii="Arial" w:hAnsi="Arial" w:cs="Arial"/>
          <w:sz w:val="24"/>
          <w:szCs w:val="24"/>
        </w:rPr>
        <w:t>Component 3: Institutional Strengthening for ESW Stakeholders (US$868,000). This component will: i) modernize the institutional capacity and human resource policies of the participating agencies; and ii) provide a robust capacity building program for the future users of the ESW in the private and public participating agencies.</w:t>
      </w:r>
      <w:bookmarkEnd w:id="151"/>
    </w:p>
    <w:p w14:paraId="1B42721F" w14:textId="706C6A2B" w:rsidR="006C4D3A" w:rsidRPr="001763FC" w:rsidRDefault="00CB62AE" w:rsidP="006C4D3A">
      <w:pPr>
        <w:jc w:val="both"/>
        <w:rPr>
          <w:rFonts w:ascii="Arial" w:hAnsi="Arial" w:cs="Arial"/>
          <w:sz w:val="24"/>
          <w:szCs w:val="24"/>
        </w:rPr>
      </w:pPr>
      <w:r w:rsidRPr="001763FC">
        <w:rPr>
          <w:rFonts w:ascii="Arial" w:hAnsi="Arial" w:cs="Arial"/>
          <w:sz w:val="24"/>
          <w:szCs w:val="24"/>
        </w:rPr>
        <w:t xml:space="preserve">Since the BPR is expected to be completed by the beginning of project year </w:t>
      </w:r>
      <w:r w:rsidR="00FC3436" w:rsidRPr="001763FC">
        <w:rPr>
          <w:rFonts w:ascii="Arial" w:hAnsi="Arial" w:cs="Arial"/>
          <w:sz w:val="24"/>
          <w:szCs w:val="24"/>
        </w:rPr>
        <w:t>2</w:t>
      </w:r>
      <w:r w:rsidRPr="001763FC">
        <w:rPr>
          <w:rFonts w:ascii="Arial" w:hAnsi="Arial" w:cs="Arial"/>
          <w:sz w:val="24"/>
          <w:szCs w:val="24"/>
        </w:rPr>
        <w:t xml:space="preserve"> (20</w:t>
      </w:r>
      <w:r w:rsidR="001B1938" w:rsidRPr="001763FC">
        <w:rPr>
          <w:rFonts w:ascii="Arial" w:hAnsi="Arial" w:cs="Arial"/>
          <w:sz w:val="24"/>
          <w:szCs w:val="24"/>
        </w:rPr>
        <w:t>2</w:t>
      </w:r>
      <w:r w:rsidR="00FC3436" w:rsidRPr="001763FC">
        <w:rPr>
          <w:rFonts w:ascii="Arial" w:hAnsi="Arial" w:cs="Arial"/>
          <w:sz w:val="24"/>
          <w:szCs w:val="24"/>
        </w:rPr>
        <w:t>1</w:t>
      </w:r>
      <w:r w:rsidRPr="001763FC">
        <w:rPr>
          <w:rFonts w:ascii="Arial" w:hAnsi="Arial" w:cs="Arial"/>
          <w:sz w:val="24"/>
          <w:szCs w:val="24"/>
        </w:rPr>
        <w:t xml:space="preserve">), that is when benefits begin to accrue in the model. </w:t>
      </w:r>
      <w:r w:rsidR="00FE002E" w:rsidRPr="001763FC">
        <w:rPr>
          <w:rFonts w:ascii="Arial" w:hAnsi="Arial" w:cs="Arial"/>
          <w:sz w:val="24"/>
          <w:szCs w:val="24"/>
        </w:rPr>
        <w:t>All of the</w:t>
      </w:r>
      <w:r w:rsidRPr="001763FC">
        <w:rPr>
          <w:rFonts w:ascii="Arial" w:hAnsi="Arial" w:cs="Arial"/>
          <w:sz w:val="24"/>
          <w:szCs w:val="24"/>
        </w:rPr>
        <w:t xml:space="preserve"> activities which streamline procedures are expected to be in force by project year 5 (202</w:t>
      </w:r>
      <w:r w:rsidR="00FB0C56" w:rsidRPr="001763FC">
        <w:rPr>
          <w:rFonts w:ascii="Arial" w:hAnsi="Arial" w:cs="Arial"/>
          <w:sz w:val="24"/>
          <w:szCs w:val="24"/>
        </w:rPr>
        <w:t>4</w:t>
      </w:r>
      <w:r w:rsidRPr="001763FC">
        <w:rPr>
          <w:rFonts w:ascii="Arial" w:hAnsi="Arial" w:cs="Arial"/>
          <w:sz w:val="24"/>
          <w:szCs w:val="24"/>
        </w:rPr>
        <w:t>).</w:t>
      </w:r>
    </w:p>
    <w:p w14:paraId="5F20DBE9" w14:textId="77777777" w:rsidR="009F111A" w:rsidRPr="001763FC" w:rsidRDefault="009F111A" w:rsidP="006C4D3A">
      <w:pPr>
        <w:jc w:val="both"/>
        <w:rPr>
          <w:rFonts w:ascii="Arial" w:hAnsi="Arial" w:cs="Arial"/>
          <w:sz w:val="24"/>
          <w:szCs w:val="24"/>
        </w:rPr>
      </w:pPr>
      <w:r w:rsidRPr="001763FC">
        <w:rPr>
          <w:rFonts w:ascii="Arial" w:hAnsi="Arial" w:cs="Arial"/>
          <w:sz w:val="24"/>
          <w:szCs w:val="24"/>
        </w:rPr>
        <w:lastRenderedPageBreak/>
        <w:t xml:space="preserve">While it is clear </w:t>
      </w:r>
      <w:r w:rsidR="00815435" w:rsidRPr="001763FC">
        <w:rPr>
          <w:rFonts w:ascii="Arial" w:hAnsi="Arial" w:cs="Arial"/>
          <w:sz w:val="24"/>
          <w:szCs w:val="24"/>
        </w:rPr>
        <w:t xml:space="preserve">that the implementation of the ESW </w:t>
      </w:r>
      <w:r w:rsidRPr="001763FC">
        <w:rPr>
          <w:rFonts w:ascii="Arial" w:hAnsi="Arial" w:cs="Arial"/>
          <w:sz w:val="24"/>
          <w:szCs w:val="24"/>
        </w:rPr>
        <w:t xml:space="preserve">will reduce the time </w:t>
      </w:r>
      <w:r w:rsidR="00815435" w:rsidRPr="001763FC">
        <w:rPr>
          <w:rFonts w:ascii="Arial" w:hAnsi="Arial" w:cs="Arial"/>
          <w:sz w:val="24"/>
          <w:szCs w:val="24"/>
        </w:rPr>
        <w:t xml:space="preserve">and the costs </w:t>
      </w:r>
      <w:r w:rsidRPr="001763FC">
        <w:rPr>
          <w:rFonts w:ascii="Arial" w:hAnsi="Arial" w:cs="Arial"/>
          <w:sz w:val="24"/>
          <w:szCs w:val="24"/>
        </w:rPr>
        <w:t>to import</w:t>
      </w:r>
      <w:r w:rsidR="00815435" w:rsidRPr="001763FC">
        <w:rPr>
          <w:rFonts w:ascii="Arial" w:hAnsi="Arial" w:cs="Arial"/>
          <w:sz w:val="24"/>
          <w:szCs w:val="24"/>
        </w:rPr>
        <w:t xml:space="preserve"> and export</w:t>
      </w:r>
      <w:r w:rsidRPr="001763FC">
        <w:rPr>
          <w:rFonts w:ascii="Arial" w:hAnsi="Arial" w:cs="Arial"/>
          <w:sz w:val="24"/>
          <w:szCs w:val="24"/>
        </w:rPr>
        <w:t xml:space="preserve">, it is more challenging to quantify the number of </w:t>
      </w:r>
      <w:r w:rsidR="00815435" w:rsidRPr="001763FC">
        <w:rPr>
          <w:rFonts w:ascii="Arial" w:hAnsi="Arial" w:cs="Arial"/>
          <w:sz w:val="24"/>
          <w:szCs w:val="24"/>
        </w:rPr>
        <w:t>hours</w:t>
      </w:r>
      <w:r w:rsidRPr="001763FC">
        <w:rPr>
          <w:rFonts w:ascii="Arial" w:hAnsi="Arial" w:cs="Arial"/>
          <w:sz w:val="24"/>
          <w:szCs w:val="24"/>
        </w:rPr>
        <w:t xml:space="preserve"> saved</w:t>
      </w:r>
      <w:r w:rsidR="00815435" w:rsidRPr="001763FC">
        <w:rPr>
          <w:rFonts w:ascii="Arial" w:hAnsi="Arial" w:cs="Arial"/>
          <w:sz w:val="24"/>
          <w:szCs w:val="24"/>
        </w:rPr>
        <w:t xml:space="preserve"> and the exact amount of money saved</w:t>
      </w:r>
      <w:r w:rsidRPr="001763FC">
        <w:rPr>
          <w:rFonts w:ascii="Arial" w:hAnsi="Arial" w:cs="Arial"/>
          <w:sz w:val="24"/>
          <w:szCs w:val="24"/>
        </w:rPr>
        <w:t xml:space="preserve">. </w:t>
      </w:r>
      <w:r w:rsidR="00370F11" w:rsidRPr="001763FC">
        <w:rPr>
          <w:rFonts w:ascii="Arial" w:hAnsi="Arial" w:cs="Arial"/>
          <w:sz w:val="24"/>
          <w:szCs w:val="24"/>
        </w:rPr>
        <w:t>Currently, according to the Doing Business 201</w:t>
      </w:r>
      <w:r w:rsidR="008525A4" w:rsidRPr="001763FC">
        <w:rPr>
          <w:rFonts w:ascii="Arial" w:hAnsi="Arial" w:cs="Arial"/>
          <w:sz w:val="24"/>
          <w:szCs w:val="24"/>
        </w:rPr>
        <w:t>8</w:t>
      </w:r>
      <w:r w:rsidR="00370F11" w:rsidRPr="001763FC">
        <w:rPr>
          <w:rFonts w:ascii="Arial" w:hAnsi="Arial" w:cs="Arial"/>
          <w:sz w:val="24"/>
          <w:szCs w:val="24"/>
        </w:rPr>
        <w:t xml:space="preserve"> report, document preparation</w:t>
      </w:r>
      <w:r w:rsidR="005A7F35" w:rsidRPr="001763FC">
        <w:rPr>
          <w:rFonts w:ascii="Arial" w:hAnsi="Arial" w:cs="Arial"/>
          <w:sz w:val="24"/>
          <w:szCs w:val="24"/>
        </w:rPr>
        <w:t xml:space="preserve"> </w:t>
      </w:r>
      <w:r w:rsidR="00830113" w:rsidRPr="001763FC">
        <w:rPr>
          <w:rFonts w:ascii="Arial" w:hAnsi="Arial" w:cs="Arial"/>
          <w:sz w:val="24"/>
          <w:szCs w:val="24"/>
        </w:rPr>
        <w:t xml:space="preserve">for export </w:t>
      </w:r>
      <w:r w:rsidR="005A7F35" w:rsidRPr="001763FC">
        <w:rPr>
          <w:rFonts w:ascii="Arial" w:hAnsi="Arial" w:cs="Arial"/>
          <w:sz w:val="24"/>
          <w:szCs w:val="24"/>
        </w:rPr>
        <w:t xml:space="preserve">in </w:t>
      </w:r>
      <w:r w:rsidR="00830113" w:rsidRPr="001763FC">
        <w:rPr>
          <w:rFonts w:ascii="Arial" w:hAnsi="Arial" w:cs="Arial"/>
          <w:sz w:val="24"/>
          <w:szCs w:val="24"/>
        </w:rPr>
        <w:t>Guyana</w:t>
      </w:r>
      <w:r w:rsidR="00370F11" w:rsidRPr="001763FC">
        <w:rPr>
          <w:rFonts w:ascii="Arial" w:hAnsi="Arial" w:cs="Arial"/>
          <w:sz w:val="24"/>
          <w:szCs w:val="24"/>
        </w:rPr>
        <w:t xml:space="preserve"> takes </w:t>
      </w:r>
      <w:r w:rsidR="00830113" w:rsidRPr="001763FC">
        <w:rPr>
          <w:rFonts w:ascii="Arial" w:hAnsi="Arial" w:cs="Arial"/>
          <w:sz w:val="24"/>
          <w:szCs w:val="24"/>
        </w:rPr>
        <w:t>200</w:t>
      </w:r>
      <w:r w:rsidR="00370F11" w:rsidRPr="001763FC">
        <w:rPr>
          <w:rFonts w:ascii="Arial" w:hAnsi="Arial" w:cs="Arial"/>
          <w:sz w:val="24"/>
          <w:szCs w:val="24"/>
        </w:rPr>
        <w:t xml:space="preserve"> </w:t>
      </w:r>
      <w:r w:rsidR="00830113" w:rsidRPr="001763FC">
        <w:rPr>
          <w:rFonts w:ascii="Arial" w:hAnsi="Arial" w:cs="Arial"/>
          <w:sz w:val="24"/>
          <w:szCs w:val="24"/>
        </w:rPr>
        <w:t>hours</w:t>
      </w:r>
      <w:r w:rsidR="00370F11" w:rsidRPr="001763FC">
        <w:rPr>
          <w:rFonts w:ascii="Arial" w:hAnsi="Arial" w:cs="Arial"/>
          <w:sz w:val="24"/>
          <w:szCs w:val="24"/>
        </w:rPr>
        <w:t xml:space="preserve"> and customs clearance and inspections require </w:t>
      </w:r>
      <w:r w:rsidR="00830113" w:rsidRPr="001763FC">
        <w:rPr>
          <w:rFonts w:ascii="Arial" w:hAnsi="Arial" w:cs="Arial"/>
          <w:sz w:val="24"/>
          <w:szCs w:val="24"/>
        </w:rPr>
        <w:t>72</w:t>
      </w:r>
      <w:r w:rsidR="00370F11" w:rsidRPr="001763FC">
        <w:rPr>
          <w:rFonts w:ascii="Arial" w:hAnsi="Arial" w:cs="Arial"/>
          <w:sz w:val="24"/>
          <w:szCs w:val="24"/>
        </w:rPr>
        <w:t xml:space="preserve"> </w:t>
      </w:r>
      <w:r w:rsidR="00830113" w:rsidRPr="001763FC">
        <w:rPr>
          <w:rFonts w:ascii="Arial" w:hAnsi="Arial" w:cs="Arial"/>
          <w:sz w:val="24"/>
          <w:szCs w:val="24"/>
        </w:rPr>
        <w:t>hours</w:t>
      </w:r>
      <w:r w:rsidR="00370F11" w:rsidRPr="001763FC">
        <w:rPr>
          <w:rFonts w:ascii="Arial" w:hAnsi="Arial" w:cs="Arial"/>
          <w:sz w:val="24"/>
          <w:szCs w:val="24"/>
        </w:rPr>
        <w:t xml:space="preserve">, for a total of </w:t>
      </w:r>
      <w:r w:rsidR="00831C07" w:rsidRPr="001763FC">
        <w:rPr>
          <w:rFonts w:ascii="Arial" w:hAnsi="Arial" w:cs="Arial"/>
          <w:sz w:val="24"/>
          <w:szCs w:val="24"/>
        </w:rPr>
        <w:t>272</w:t>
      </w:r>
      <w:r w:rsidR="00370F11" w:rsidRPr="001763FC">
        <w:rPr>
          <w:rFonts w:ascii="Arial" w:hAnsi="Arial" w:cs="Arial"/>
          <w:sz w:val="24"/>
          <w:szCs w:val="24"/>
        </w:rPr>
        <w:t xml:space="preserve"> </w:t>
      </w:r>
      <w:r w:rsidR="00831C07" w:rsidRPr="001763FC">
        <w:rPr>
          <w:rFonts w:ascii="Arial" w:hAnsi="Arial" w:cs="Arial"/>
          <w:sz w:val="24"/>
          <w:szCs w:val="24"/>
        </w:rPr>
        <w:t>hours</w:t>
      </w:r>
      <w:r w:rsidR="00370F11" w:rsidRPr="001763FC">
        <w:rPr>
          <w:rFonts w:ascii="Arial" w:hAnsi="Arial" w:cs="Arial"/>
          <w:sz w:val="24"/>
          <w:szCs w:val="24"/>
        </w:rPr>
        <w:t>.</w:t>
      </w:r>
      <w:r w:rsidR="00831C07" w:rsidRPr="001763FC">
        <w:rPr>
          <w:rFonts w:ascii="Arial" w:hAnsi="Arial" w:cs="Arial"/>
          <w:sz w:val="24"/>
          <w:szCs w:val="24"/>
        </w:rPr>
        <w:t xml:space="preserve"> In the case of imports, documents preparation takes 156 hours and customs clearance and inspection 84 hours.</w:t>
      </w:r>
      <w:r w:rsidR="00370F11" w:rsidRPr="001763FC">
        <w:rPr>
          <w:rFonts w:ascii="Arial" w:hAnsi="Arial" w:cs="Arial"/>
          <w:sz w:val="24"/>
          <w:szCs w:val="24"/>
        </w:rPr>
        <w:t xml:space="preserve"> </w:t>
      </w:r>
      <w:r w:rsidR="00831C07" w:rsidRPr="001763FC">
        <w:rPr>
          <w:rFonts w:ascii="Arial" w:hAnsi="Arial" w:cs="Arial"/>
          <w:sz w:val="24"/>
          <w:szCs w:val="24"/>
        </w:rPr>
        <w:t xml:space="preserve">The following table presented the hours and costs reported in the </w:t>
      </w:r>
      <w:r w:rsidR="00040F39" w:rsidRPr="001763FC">
        <w:rPr>
          <w:rFonts w:ascii="Arial" w:hAnsi="Arial" w:cs="Arial"/>
          <w:sz w:val="24"/>
          <w:szCs w:val="24"/>
        </w:rPr>
        <w:t>trading</w:t>
      </w:r>
      <w:r w:rsidR="00831C07" w:rsidRPr="001763FC">
        <w:rPr>
          <w:rFonts w:ascii="Arial" w:hAnsi="Arial" w:cs="Arial"/>
          <w:sz w:val="24"/>
          <w:szCs w:val="24"/>
        </w:rPr>
        <w:t xml:space="preserve"> across border indicator of the Doing Business 2018 report.</w:t>
      </w:r>
    </w:p>
    <w:p w14:paraId="0AA172E2" w14:textId="6D346BC5" w:rsidR="00831C07" w:rsidRPr="001763FC" w:rsidRDefault="00831C07" w:rsidP="0000762C">
      <w:pPr>
        <w:jc w:val="center"/>
        <w:rPr>
          <w:rFonts w:ascii="Arial" w:hAnsi="Arial" w:cs="Arial"/>
          <w:b/>
          <w:sz w:val="24"/>
          <w:szCs w:val="24"/>
        </w:rPr>
      </w:pPr>
      <w:r w:rsidRPr="001763FC">
        <w:rPr>
          <w:rFonts w:ascii="Arial" w:hAnsi="Arial" w:cs="Arial"/>
          <w:b/>
          <w:sz w:val="24"/>
          <w:szCs w:val="24"/>
        </w:rPr>
        <w:t>Table 1</w:t>
      </w:r>
      <w:r w:rsidR="005F3D7A" w:rsidRPr="001763FC">
        <w:rPr>
          <w:rFonts w:ascii="Arial" w:hAnsi="Arial" w:cs="Arial"/>
          <w:b/>
          <w:sz w:val="24"/>
          <w:szCs w:val="24"/>
        </w:rPr>
        <w:t>:</w:t>
      </w:r>
      <w:r w:rsidR="00040F39" w:rsidRPr="001763FC">
        <w:rPr>
          <w:rFonts w:ascii="Arial" w:hAnsi="Arial" w:cs="Arial"/>
          <w:b/>
          <w:sz w:val="24"/>
          <w:szCs w:val="24"/>
        </w:rPr>
        <w:t xml:space="preserve"> </w:t>
      </w:r>
      <w:r w:rsidRPr="001763FC">
        <w:rPr>
          <w:rFonts w:ascii="Arial" w:hAnsi="Arial" w:cs="Arial"/>
          <w:b/>
          <w:sz w:val="24"/>
          <w:szCs w:val="24"/>
        </w:rPr>
        <w:t>Hours and Costs in USD dollars of import and export operations in selected countries and regions</w:t>
      </w:r>
    </w:p>
    <w:tbl>
      <w:tblPr>
        <w:tblStyle w:val="GridTable1Light-Accent11"/>
        <w:tblW w:w="9351" w:type="dxa"/>
        <w:tblLook w:val="04A0" w:firstRow="1" w:lastRow="0" w:firstColumn="1" w:lastColumn="0" w:noHBand="0" w:noVBand="1"/>
      </w:tblPr>
      <w:tblGrid>
        <w:gridCol w:w="2547"/>
        <w:gridCol w:w="1559"/>
        <w:gridCol w:w="1418"/>
        <w:gridCol w:w="1701"/>
        <w:gridCol w:w="2126"/>
      </w:tblGrid>
      <w:tr w:rsidR="00D968EE" w:rsidRPr="001763FC" w14:paraId="5A11D9F6" w14:textId="77777777" w:rsidTr="00831C07">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547" w:type="dxa"/>
            <w:noWrap/>
            <w:hideMark/>
          </w:tcPr>
          <w:p w14:paraId="6EC0F787" w14:textId="77777777" w:rsidR="00831C07" w:rsidRPr="001763FC" w:rsidRDefault="00831C07" w:rsidP="00831C07">
            <w:pPr>
              <w:rPr>
                <w:rFonts w:ascii="Arial" w:eastAsia="Times New Roman" w:hAnsi="Arial" w:cs="Arial"/>
                <w:sz w:val="24"/>
                <w:szCs w:val="24"/>
                <w:lang w:eastAsia="es-UY"/>
              </w:rPr>
            </w:pPr>
            <w:r w:rsidRPr="001763FC">
              <w:rPr>
                <w:rFonts w:ascii="Arial" w:hAnsi="Arial" w:eastAsia="Times New Roman" w:cs="Arial"/>
                <w:sz w:val="24"/>
                <w:szCs w:val="24"/>
                <w:lang w:eastAsia="es-UY"/>
              </w:rPr>
              <w:t> </w:t>
            </w:r>
          </w:p>
        </w:tc>
        <w:tc>
          <w:tcPr>
            <w:tcW w:w="1559" w:type="dxa"/>
            <w:noWrap/>
            <w:hideMark/>
          </w:tcPr>
          <w:p w14:paraId="7BE4F56B" w14:textId="77777777" w:rsidR="00831C07" w:rsidRPr="001763FC" w:rsidRDefault="00831C07" w:rsidP="00831C0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Guyana</w:t>
            </w:r>
          </w:p>
        </w:tc>
        <w:tc>
          <w:tcPr>
            <w:tcW w:w="1418" w:type="dxa"/>
            <w:noWrap/>
            <w:hideMark/>
          </w:tcPr>
          <w:p w14:paraId="19A801FC" w14:textId="77777777" w:rsidR="00831C07" w:rsidRPr="001763FC" w:rsidRDefault="00831C07" w:rsidP="00831C0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proofErr w:type="spellStart"/>
            <w:r w:rsidRPr="001763FC">
              <w:rPr>
                <w:rFonts w:ascii="Arial" w:hAnsi="Arial" w:eastAsia="Times New Roman" w:cs="Arial"/>
                <w:sz w:val="24"/>
                <w:szCs w:val="24"/>
                <w:lang w:val="es-UY" w:eastAsia="es-UY"/>
              </w:rPr>
              <w:t>Average</w:t>
            </w:r>
            <w:proofErr w:type="spellEnd"/>
            <w:r w:rsidRPr="001763FC">
              <w:rPr>
                <w:rFonts w:ascii="Arial" w:hAnsi="Arial" w:eastAsia="Times New Roman" w:cs="Arial"/>
                <w:sz w:val="24"/>
                <w:szCs w:val="24"/>
                <w:lang w:val="es-UY" w:eastAsia="es-UY"/>
              </w:rPr>
              <w:t xml:space="preserve"> </w:t>
            </w:r>
            <w:proofErr w:type="spellStart"/>
            <w:r w:rsidRPr="001763FC">
              <w:rPr>
                <w:rFonts w:ascii="Arial" w:hAnsi="Arial" w:eastAsia="Times New Roman" w:cs="Arial"/>
                <w:sz w:val="24"/>
                <w:szCs w:val="24"/>
                <w:lang w:val="es-UY" w:eastAsia="es-UY"/>
              </w:rPr>
              <w:t>Caribbean</w:t>
            </w:r>
            <w:proofErr w:type="spellEnd"/>
          </w:p>
        </w:tc>
        <w:tc>
          <w:tcPr>
            <w:tcW w:w="1701" w:type="dxa"/>
            <w:noWrap/>
            <w:hideMark/>
          </w:tcPr>
          <w:p w14:paraId="5D60DA9D" w14:textId="77777777" w:rsidR="00831C07" w:rsidRPr="001763FC" w:rsidRDefault="00831C07" w:rsidP="00831C0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El Salvador</w:t>
            </w:r>
          </w:p>
        </w:tc>
        <w:tc>
          <w:tcPr>
            <w:tcW w:w="2126" w:type="dxa"/>
            <w:noWrap/>
            <w:hideMark/>
          </w:tcPr>
          <w:p w14:paraId="67AFB078" w14:textId="77777777" w:rsidR="00831C07" w:rsidRPr="001763FC" w:rsidRDefault="00831C07" w:rsidP="00831C0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Trinidad y Tobago</w:t>
            </w:r>
          </w:p>
        </w:tc>
      </w:tr>
      <w:tr w:rsidR="00D968EE" w:rsidRPr="001763FC" w14:paraId="2E2C3A5A" w14:textId="77777777" w:rsidTr="00831C07">
        <w:trPr>
          <w:trHeight w:val="290"/>
        </w:trPr>
        <w:tc>
          <w:tcPr>
            <w:cnfStyle w:val="001000000000" w:firstRow="0" w:lastRow="0" w:firstColumn="1" w:lastColumn="0" w:oddVBand="0" w:evenVBand="0" w:oddHBand="0" w:evenHBand="0" w:firstRowFirstColumn="0" w:firstRowLastColumn="0" w:lastRowFirstColumn="0" w:lastRowLastColumn="0"/>
            <w:tcW w:w="2547" w:type="dxa"/>
            <w:noWrap/>
            <w:hideMark/>
          </w:tcPr>
          <w:p w14:paraId="79E3A18F" w14:textId="77777777" w:rsidR="00831C07" w:rsidRPr="001763FC" w:rsidRDefault="00831C07" w:rsidP="00831C07">
            <w:pPr>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 xml:space="preserve">Time </w:t>
            </w:r>
            <w:proofErr w:type="spellStart"/>
            <w:r w:rsidRPr="001763FC">
              <w:rPr>
                <w:rFonts w:ascii="Arial" w:hAnsi="Arial" w:eastAsia="Times New Roman" w:cs="Arial"/>
                <w:sz w:val="24"/>
                <w:szCs w:val="24"/>
                <w:lang w:val="es-UY" w:eastAsia="es-UY"/>
              </w:rPr>
              <w:t>to</w:t>
            </w:r>
            <w:proofErr w:type="spellEnd"/>
            <w:r w:rsidRPr="001763FC">
              <w:rPr>
                <w:rFonts w:ascii="Arial" w:hAnsi="Arial" w:eastAsia="Times New Roman" w:cs="Arial"/>
                <w:sz w:val="24"/>
                <w:szCs w:val="24"/>
                <w:lang w:val="es-UY" w:eastAsia="es-UY"/>
              </w:rPr>
              <w:t xml:space="preserve"> </w:t>
            </w:r>
            <w:proofErr w:type="spellStart"/>
            <w:r w:rsidRPr="001763FC">
              <w:rPr>
                <w:rFonts w:ascii="Arial" w:hAnsi="Arial" w:eastAsia="Times New Roman" w:cs="Arial"/>
                <w:sz w:val="24"/>
                <w:szCs w:val="24"/>
                <w:lang w:val="es-UY" w:eastAsia="es-UY"/>
              </w:rPr>
              <w:t>export</w:t>
            </w:r>
            <w:proofErr w:type="spellEnd"/>
            <w:r w:rsidRPr="001763FC">
              <w:rPr>
                <w:rFonts w:ascii="Arial" w:hAnsi="Arial" w:eastAsia="Times New Roman" w:cs="Arial"/>
                <w:sz w:val="24"/>
                <w:szCs w:val="24"/>
                <w:lang w:val="es-UY" w:eastAsia="es-UY"/>
              </w:rPr>
              <w:t xml:space="preserve"> (</w:t>
            </w:r>
            <w:proofErr w:type="spellStart"/>
            <w:r w:rsidRPr="001763FC">
              <w:rPr>
                <w:rFonts w:ascii="Arial" w:hAnsi="Arial" w:eastAsia="Times New Roman" w:cs="Arial"/>
                <w:sz w:val="24"/>
                <w:szCs w:val="24"/>
                <w:lang w:val="es-UY" w:eastAsia="es-UY"/>
              </w:rPr>
              <w:t>hours</w:t>
            </w:r>
            <w:proofErr w:type="spellEnd"/>
            <w:r w:rsidRPr="001763FC">
              <w:rPr>
                <w:rFonts w:ascii="Arial" w:hAnsi="Arial" w:eastAsia="Times New Roman" w:cs="Arial"/>
                <w:sz w:val="24"/>
                <w:szCs w:val="24"/>
                <w:lang w:val="es-UY" w:eastAsia="es-UY"/>
              </w:rPr>
              <w:t>)</w:t>
            </w:r>
          </w:p>
        </w:tc>
        <w:tc>
          <w:tcPr>
            <w:tcW w:w="1559" w:type="dxa"/>
            <w:noWrap/>
            <w:hideMark/>
          </w:tcPr>
          <w:p w14:paraId="2CB9DA12" w14:textId="77777777" w:rsidR="00831C07" w:rsidRPr="001763FC" w:rsidRDefault="00831C07" w:rsidP="00831C0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272</w:t>
            </w:r>
          </w:p>
        </w:tc>
        <w:tc>
          <w:tcPr>
            <w:tcW w:w="1418" w:type="dxa"/>
            <w:noWrap/>
            <w:hideMark/>
          </w:tcPr>
          <w:p w14:paraId="70EFA666" w14:textId="77777777" w:rsidR="00831C07" w:rsidRPr="001763FC" w:rsidRDefault="00831C07" w:rsidP="00831C0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123</w:t>
            </w:r>
          </w:p>
        </w:tc>
        <w:tc>
          <w:tcPr>
            <w:tcW w:w="1701" w:type="dxa"/>
            <w:noWrap/>
            <w:hideMark/>
          </w:tcPr>
          <w:p w14:paraId="34CF8A4C" w14:textId="77777777" w:rsidR="00831C07" w:rsidRPr="001763FC" w:rsidRDefault="00831C07" w:rsidP="00831C0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39</w:t>
            </w:r>
          </w:p>
        </w:tc>
        <w:tc>
          <w:tcPr>
            <w:tcW w:w="2126" w:type="dxa"/>
            <w:noWrap/>
            <w:hideMark/>
          </w:tcPr>
          <w:p w14:paraId="18F9472D" w14:textId="77777777" w:rsidR="00831C07" w:rsidRPr="001763FC" w:rsidRDefault="00831C07" w:rsidP="00831C0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92</w:t>
            </w:r>
          </w:p>
        </w:tc>
      </w:tr>
      <w:tr w:rsidR="00D968EE" w:rsidRPr="001763FC" w14:paraId="7F82A3C0" w14:textId="77777777" w:rsidTr="00831C07">
        <w:trPr>
          <w:trHeight w:val="290"/>
        </w:trPr>
        <w:tc>
          <w:tcPr>
            <w:cnfStyle w:val="001000000000" w:firstRow="0" w:lastRow="0" w:firstColumn="1" w:lastColumn="0" w:oddVBand="0" w:evenVBand="0" w:oddHBand="0" w:evenHBand="0" w:firstRowFirstColumn="0" w:firstRowLastColumn="0" w:lastRowFirstColumn="0" w:lastRowLastColumn="0"/>
            <w:tcW w:w="2547" w:type="dxa"/>
            <w:noWrap/>
            <w:hideMark/>
          </w:tcPr>
          <w:p w14:paraId="71C76097" w14:textId="77777777" w:rsidR="00831C07" w:rsidRPr="001763FC" w:rsidRDefault="00831C07" w:rsidP="00831C07">
            <w:pPr>
              <w:rPr>
                <w:rFonts w:ascii="Arial" w:eastAsia="Times New Roman" w:hAnsi="Arial" w:cs="Arial"/>
                <w:sz w:val="24"/>
                <w:szCs w:val="24"/>
                <w:lang w:val="es-UY" w:eastAsia="es-UY"/>
              </w:rPr>
            </w:pPr>
            <w:proofErr w:type="spellStart"/>
            <w:r w:rsidRPr="001763FC">
              <w:rPr>
                <w:rFonts w:ascii="Arial" w:hAnsi="Arial" w:eastAsia="Times New Roman" w:cs="Arial"/>
                <w:sz w:val="24"/>
                <w:szCs w:val="24"/>
                <w:lang w:val="es-UY" w:eastAsia="es-UY"/>
              </w:rPr>
              <w:t>Cost</w:t>
            </w:r>
            <w:proofErr w:type="spellEnd"/>
            <w:r w:rsidRPr="001763FC">
              <w:rPr>
                <w:rFonts w:ascii="Arial" w:hAnsi="Arial" w:eastAsia="Times New Roman" w:cs="Arial"/>
                <w:sz w:val="24"/>
                <w:szCs w:val="24"/>
                <w:lang w:val="es-UY" w:eastAsia="es-UY"/>
              </w:rPr>
              <w:t xml:space="preserve"> </w:t>
            </w:r>
            <w:proofErr w:type="spellStart"/>
            <w:r w:rsidRPr="001763FC">
              <w:rPr>
                <w:rFonts w:ascii="Arial" w:hAnsi="Arial" w:eastAsia="Times New Roman" w:cs="Arial"/>
                <w:sz w:val="24"/>
                <w:szCs w:val="24"/>
                <w:lang w:val="es-UY" w:eastAsia="es-UY"/>
              </w:rPr>
              <w:t>to</w:t>
            </w:r>
            <w:proofErr w:type="spellEnd"/>
            <w:r w:rsidRPr="001763FC">
              <w:rPr>
                <w:rFonts w:ascii="Arial" w:hAnsi="Arial" w:eastAsia="Times New Roman" w:cs="Arial"/>
                <w:sz w:val="24"/>
                <w:szCs w:val="24"/>
                <w:lang w:val="es-UY" w:eastAsia="es-UY"/>
              </w:rPr>
              <w:t xml:space="preserve"> </w:t>
            </w:r>
            <w:proofErr w:type="spellStart"/>
            <w:r w:rsidRPr="001763FC">
              <w:rPr>
                <w:rFonts w:ascii="Arial" w:hAnsi="Arial" w:eastAsia="Times New Roman" w:cs="Arial"/>
                <w:sz w:val="24"/>
                <w:szCs w:val="24"/>
                <w:lang w:val="es-UY" w:eastAsia="es-UY"/>
              </w:rPr>
              <w:t>export</w:t>
            </w:r>
            <w:proofErr w:type="spellEnd"/>
            <w:r w:rsidRPr="001763FC">
              <w:rPr>
                <w:rFonts w:ascii="Arial" w:hAnsi="Arial" w:eastAsia="Times New Roman" w:cs="Arial"/>
                <w:sz w:val="24"/>
                <w:szCs w:val="24"/>
                <w:lang w:val="es-UY" w:eastAsia="es-UY"/>
              </w:rPr>
              <w:t xml:space="preserve"> (USD)</w:t>
            </w:r>
          </w:p>
        </w:tc>
        <w:tc>
          <w:tcPr>
            <w:tcW w:w="1559" w:type="dxa"/>
            <w:noWrap/>
            <w:hideMark/>
          </w:tcPr>
          <w:p w14:paraId="08D16F27" w14:textId="77777777" w:rsidR="00831C07" w:rsidRPr="001763FC" w:rsidRDefault="00831C07" w:rsidP="00831C0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456</w:t>
            </w:r>
          </w:p>
        </w:tc>
        <w:tc>
          <w:tcPr>
            <w:tcW w:w="1418" w:type="dxa"/>
            <w:noWrap/>
            <w:hideMark/>
          </w:tcPr>
          <w:p w14:paraId="65A1ED07" w14:textId="77777777" w:rsidR="00831C07" w:rsidRPr="001763FC" w:rsidRDefault="00831C07" w:rsidP="00831C0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654</w:t>
            </w:r>
          </w:p>
        </w:tc>
        <w:tc>
          <w:tcPr>
            <w:tcW w:w="1701" w:type="dxa"/>
            <w:noWrap/>
            <w:hideMark/>
          </w:tcPr>
          <w:p w14:paraId="100F18C9" w14:textId="77777777" w:rsidR="00831C07" w:rsidRPr="001763FC" w:rsidRDefault="00831C07" w:rsidP="00831C0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178</w:t>
            </w:r>
          </w:p>
        </w:tc>
        <w:tc>
          <w:tcPr>
            <w:tcW w:w="2126" w:type="dxa"/>
            <w:noWrap/>
            <w:hideMark/>
          </w:tcPr>
          <w:p w14:paraId="2E36986F" w14:textId="77777777" w:rsidR="00831C07" w:rsidRPr="001763FC" w:rsidRDefault="00831C07" w:rsidP="00831C0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749</w:t>
            </w:r>
          </w:p>
        </w:tc>
      </w:tr>
      <w:tr w:rsidR="00D968EE" w:rsidRPr="001763FC" w14:paraId="1FAB35E4" w14:textId="77777777" w:rsidTr="00831C07">
        <w:trPr>
          <w:trHeight w:val="290"/>
        </w:trPr>
        <w:tc>
          <w:tcPr>
            <w:cnfStyle w:val="001000000000" w:firstRow="0" w:lastRow="0" w:firstColumn="1" w:lastColumn="0" w:oddVBand="0" w:evenVBand="0" w:oddHBand="0" w:evenHBand="0" w:firstRowFirstColumn="0" w:firstRowLastColumn="0" w:lastRowFirstColumn="0" w:lastRowLastColumn="0"/>
            <w:tcW w:w="2547" w:type="dxa"/>
            <w:noWrap/>
            <w:hideMark/>
          </w:tcPr>
          <w:p w14:paraId="51D0FD40" w14:textId="77777777" w:rsidR="00831C07" w:rsidRPr="001763FC" w:rsidRDefault="00831C07" w:rsidP="00831C07">
            <w:pPr>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 xml:space="preserve">Time </w:t>
            </w:r>
            <w:proofErr w:type="spellStart"/>
            <w:r w:rsidRPr="001763FC">
              <w:rPr>
                <w:rFonts w:ascii="Arial" w:hAnsi="Arial" w:eastAsia="Times New Roman" w:cs="Arial"/>
                <w:sz w:val="24"/>
                <w:szCs w:val="24"/>
                <w:lang w:val="es-UY" w:eastAsia="es-UY"/>
              </w:rPr>
              <w:t>to</w:t>
            </w:r>
            <w:proofErr w:type="spellEnd"/>
            <w:r w:rsidRPr="001763FC">
              <w:rPr>
                <w:rFonts w:ascii="Arial" w:hAnsi="Arial" w:eastAsia="Times New Roman" w:cs="Arial"/>
                <w:sz w:val="24"/>
                <w:szCs w:val="24"/>
                <w:lang w:val="es-UY" w:eastAsia="es-UY"/>
              </w:rPr>
              <w:t xml:space="preserve"> </w:t>
            </w:r>
            <w:proofErr w:type="spellStart"/>
            <w:r w:rsidRPr="001763FC">
              <w:rPr>
                <w:rFonts w:ascii="Arial" w:hAnsi="Arial" w:eastAsia="Times New Roman" w:cs="Arial"/>
                <w:sz w:val="24"/>
                <w:szCs w:val="24"/>
                <w:lang w:val="es-UY" w:eastAsia="es-UY"/>
              </w:rPr>
              <w:t>import</w:t>
            </w:r>
            <w:proofErr w:type="spellEnd"/>
            <w:r w:rsidRPr="001763FC">
              <w:rPr>
                <w:rFonts w:ascii="Arial" w:hAnsi="Arial" w:eastAsia="Times New Roman" w:cs="Arial"/>
                <w:sz w:val="24"/>
                <w:szCs w:val="24"/>
                <w:lang w:val="es-UY" w:eastAsia="es-UY"/>
              </w:rPr>
              <w:t xml:space="preserve"> (</w:t>
            </w:r>
            <w:proofErr w:type="spellStart"/>
            <w:r w:rsidRPr="001763FC">
              <w:rPr>
                <w:rFonts w:ascii="Arial" w:hAnsi="Arial" w:eastAsia="Times New Roman" w:cs="Arial"/>
                <w:sz w:val="24"/>
                <w:szCs w:val="24"/>
                <w:lang w:val="es-UY" w:eastAsia="es-UY"/>
              </w:rPr>
              <w:t>hours</w:t>
            </w:r>
            <w:proofErr w:type="spellEnd"/>
            <w:r w:rsidRPr="001763FC">
              <w:rPr>
                <w:rFonts w:ascii="Arial" w:hAnsi="Arial" w:eastAsia="Times New Roman" w:cs="Arial"/>
                <w:sz w:val="24"/>
                <w:szCs w:val="24"/>
                <w:lang w:val="es-UY" w:eastAsia="es-UY"/>
              </w:rPr>
              <w:t>)</w:t>
            </w:r>
          </w:p>
        </w:tc>
        <w:tc>
          <w:tcPr>
            <w:tcW w:w="1559" w:type="dxa"/>
            <w:noWrap/>
            <w:hideMark/>
          </w:tcPr>
          <w:p w14:paraId="59906DDE" w14:textId="77777777" w:rsidR="00831C07" w:rsidRPr="001763FC" w:rsidRDefault="00831C07" w:rsidP="00831C0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240</w:t>
            </w:r>
          </w:p>
        </w:tc>
        <w:tc>
          <w:tcPr>
            <w:tcW w:w="1418" w:type="dxa"/>
            <w:noWrap/>
            <w:hideMark/>
          </w:tcPr>
          <w:p w14:paraId="14D3D3E3" w14:textId="77777777" w:rsidR="00831C07" w:rsidRPr="001763FC" w:rsidRDefault="00831C07" w:rsidP="00831C0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154</w:t>
            </w:r>
          </w:p>
        </w:tc>
        <w:tc>
          <w:tcPr>
            <w:tcW w:w="1701" w:type="dxa"/>
            <w:noWrap/>
            <w:hideMark/>
          </w:tcPr>
          <w:p w14:paraId="1D747712" w14:textId="77777777" w:rsidR="00831C07" w:rsidRPr="001763FC" w:rsidRDefault="00831C07" w:rsidP="00831C0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49</w:t>
            </w:r>
          </w:p>
        </w:tc>
        <w:tc>
          <w:tcPr>
            <w:tcW w:w="2126" w:type="dxa"/>
            <w:noWrap/>
            <w:hideMark/>
          </w:tcPr>
          <w:p w14:paraId="1808AB95" w14:textId="77777777" w:rsidR="00831C07" w:rsidRPr="001763FC" w:rsidRDefault="00831C07" w:rsidP="00831C0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122</w:t>
            </w:r>
          </w:p>
        </w:tc>
      </w:tr>
      <w:tr w:rsidR="00D968EE" w:rsidRPr="001763FC" w14:paraId="79F7DCE3" w14:textId="77777777" w:rsidTr="00831C07">
        <w:trPr>
          <w:trHeight w:val="300"/>
        </w:trPr>
        <w:tc>
          <w:tcPr>
            <w:cnfStyle w:val="001000000000" w:firstRow="0" w:lastRow="0" w:firstColumn="1" w:lastColumn="0" w:oddVBand="0" w:evenVBand="0" w:oddHBand="0" w:evenHBand="0" w:firstRowFirstColumn="0" w:firstRowLastColumn="0" w:lastRowFirstColumn="0" w:lastRowLastColumn="0"/>
            <w:tcW w:w="2547" w:type="dxa"/>
            <w:noWrap/>
            <w:hideMark/>
          </w:tcPr>
          <w:p w14:paraId="063F3F9A" w14:textId="77777777" w:rsidR="00831C07" w:rsidRPr="001763FC" w:rsidRDefault="00831C07" w:rsidP="00831C07">
            <w:pPr>
              <w:rPr>
                <w:rFonts w:ascii="Arial" w:eastAsia="Times New Roman" w:hAnsi="Arial" w:cs="Arial"/>
                <w:sz w:val="24"/>
                <w:szCs w:val="24"/>
                <w:lang w:val="es-UY" w:eastAsia="es-UY"/>
              </w:rPr>
            </w:pPr>
            <w:proofErr w:type="spellStart"/>
            <w:r w:rsidRPr="001763FC">
              <w:rPr>
                <w:rFonts w:ascii="Arial" w:hAnsi="Arial" w:eastAsia="Times New Roman" w:cs="Arial"/>
                <w:sz w:val="24"/>
                <w:szCs w:val="24"/>
                <w:lang w:val="es-UY" w:eastAsia="es-UY"/>
              </w:rPr>
              <w:t>Cost</w:t>
            </w:r>
            <w:proofErr w:type="spellEnd"/>
            <w:r w:rsidRPr="001763FC">
              <w:rPr>
                <w:rFonts w:ascii="Arial" w:hAnsi="Arial" w:eastAsia="Times New Roman" w:cs="Arial"/>
                <w:sz w:val="24"/>
                <w:szCs w:val="24"/>
                <w:lang w:val="es-UY" w:eastAsia="es-UY"/>
              </w:rPr>
              <w:t xml:space="preserve"> </w:t>
            </w:r>
            <w:proofErr w:type="spellStart"/>
            <w:r w:rsidRPr="001763FC">
              <w:rPr>
                <w:rFonts w:ascii="Arial" w:hAnsi="Arial" w:eastAsia="Times New Roman" w:cs="Arial"/>
                <w:sz w:val="24"/>
                <w:szCs w:val="24"/>
                <w:lang w:val="es-UY" w:eastAsia="es-UY"/>
              </w:rPr>
              <w:t>to</w:t>
            </w:r>
            <w:proofErr w:type="spellEnd"/>
            <w:r w:rsidRPr="001763FC">
              <w:rPr>
                <w:rFonts w:ascii="Arial" w:hAnsi="Arial" w:eastAsia="Times New Roman" w:cs="Arial"/>
                <w:sz w:val="24"/>
                <w:szCs w:val="24"/>
                <w:lang w:val="es-UY" w:eastAsia="es-UY"/>
              </w:rPr>
              <w:t xml:space="preserve"> </w:t>
            </w:r>
            <w:proofErr w:type="spellStart"/>
            <w:r w:rsidRPr="001763FC">
              <w:rPr>
                <w:rFonts w:ascii="Arial" w:hAnsi="Arial" w:eastAsia="Times New Roman" w:cs="Arial"/>
                <w:sz w:val="24"/>
                <w:szCs w:val="24"/>
                <w:lang w:val="es-UY" w:eastAsia="es-UY"/>
              </w:rPr>
              <w:t>import</w:t>
            </w:r>
            <w:proofErr w:type="spellEnd"/>
            <w:r w:rsidRPr="001763FC">
              <w:rPr>
                <w:rFonts w:ascii="Arial" w:hAnsi="Arial" w:eastAsia="Times New Roman" w:cs="Arial"/>
                <w:sz w:val="24"/>
                <w:szCs w:val="24"/>
                <w:lang w:val="es-UY" w:eastAsia="es-UY"/>
              </w:rPr>
              <w:t xml:space="preserve"> (USD)</w:t>
            </w:r>
          </w:p>
        </w:tc>
        <w:tc>
          <w:tcPr>
            <w:tcW w:w="1559" w:type="dxa"/>
            <w:noWrap/>
            <w:hideMark/>
          </w:tcPr>
          <w:p w14:paraId="4377AD45" w14:textId="77777777" w:rsidR="00831C07" w:rsidRPr="001763FC" w:rsidRDefault="00831C07" w:rsidP="00831C0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328</w:t>
            </w:r>
          </w:p>
        </w:tc>
        <w:tc>
          <w:tcPr>
            <w:tcW w:w="1418" w:type="dxa"/>
            <w:noWrap/>
            <w:hideMark/>
          </w:tcPr>
          <w:p w14:paraId="613EFDFD" w14:textId="77777777" w:rsidR="00831C07" w:rsidRPr="001763FC" w:rsidRDefault="00831C07" w:rsidP="00831C0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896</w:t>
            </w:r>
          </w:p>
        </w:tc>
        <w:tc>
          <w:tcPr>
            <w:tcW w:w="1701" w:type="dxa"/>
            <w:noWrap/>
            <w:hideMark/>
          </w:tcPr>
          <w:p w14:paraId="48A2CF84" w14:textId="77777777" w:rsidR="00831C07" w:rsidRPr="001763FC" w:rsidRDefault="00831C07" w:rsidP="00831C0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195</w:t>
            </w:r>
          </w:p>
        </w:tc>
        <w:tc>
          <w:tcPr>
            <w:tcW w:w="2126" w:type="dxa"/>
            <w:noWrap/>
            <w:hideMark/>
          </w:tcPr>
          <w:p w14:paraId="28FFD76B" w14:textId="77777777" w:rsidR="00831C07" w:rsidRPr="001763FC" w:rsidRDefault="00831C07" w:rsidP="00831C0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885</w:t>
            </w:r>
          </w:p>
        </w:tc>
      </w:tr>
    </w:tbl>
    <w:p w14:paraId="34E1F96F" w14:textId="77777777" w:rsidR="00831C07" w:rsidRPr="001763FC" w:rsidRDefault="009B1E3B" w:rsidP="006C4D3A">
      <w:pPr>
        <w:jc w:val="both"/>
        <w:rPr>
          <w:rFonts w:ascii="Arial" w:hAnsi="Arial" w:cs="Arial"/>
          <w:sz w:val="24"/>
          <w:szCs w:val="24"/>
        </w:rPr>
      </w:pPr>
      <w:r w:rsidRPr="001763FC">
        <w:rPr>
          <w:rFonts w:ascii="Arial" w:hAnsi="Arial" w:cs="Arial"/>
          <w:sz w:val="24"/>
          <w:szCs w:val="24"/>
        </w:rPr>
        <w:t>Source: Doing Business 2018</w:t>
      </w:r>
    </w:p>
    <w:p w14:paraId="5C2AF2A9" w14:textId="0F17581C" w:rsidR="001A6459" w:rsidRPr="001763FC" w:rsidRDefault="001A6459" w:rsidP="00C85F49">
      <w:pPr>
        <w:jc w:val="both"/>
        <w:rPr>
          <w:rFonts w:ascii="Arial" w:hAnsi="Arial" w:cs="Arial"/>
          <w:sz w:val="24"/>
          <w:szCs w:val="24"/>
        </w:rPr>
      </w:pPr>
      <w:r w:rsidRPr="001763FC">
        <w:rPr>
          <w:rFonts w:ascii="Arial" w:hAnsi="Arial" w:cs="Arial"/>
          <w:sz w:val="24"/>
          <w:szCs w:val="24"/>
        </w:rPr>
        <w:t>Table 1 shows that Guyana has a good performance with respect to the other Caribbean countries in respect to cost to export and cost to import. On the other hand, Guyana has a bad score in time required to export and import.</w:t>
      </w:r>
    </w:p>
    <w:p w14:paraId="76AC2757" w14:textId="77777777" w:rsidR="00D055C2" w:rsidRPr="001763FC" w:rsidRDefault="00C85F49" w:rsidP="00C85F49">
      <w:pPr>
        <w:jc w:val="both"/>
        <w:rPr>
          <w:rFonts w:ascii="Arial" w:hAnsi="Arial" w:cs="Arial"/>
          <w:sz w:val="24"/>
          <w:szCs w:val="24"/>
        </w:rPr>
      </w:pPr>
      <w:r w:rsidRPr="001763FC">
        <w:rPr>
          <w:rFonts w:ascii="Arial" w:hAnsi="Arial" w:cs="Arial"/>
          <w:sz w:val="24"/>
          <w:szCs w:val="24"/>
        </w:rPr>
        <w:t xml:space="preserve">Singapore is widely considered the global best practice country, having implemented one of the world’s first </w:t>
      </w:r>
      <w:r w:rsidR="005F2122" w:rsidRPr="001763FC">
        <w:rPr>
          <w:rFonts w:ascii="Arial" w:hAnsi="Arial" w:cs="Arial"/>
          <w:sz w:val="24"/>
          <w:szCs w:val="24"/>
        </w:rPr>
        <w:t>E</w:t>
      </w:r>
      <w:r w:rsidR="00D055C2" w:rsidRPr="001763FC">
        <w:rPr>
          <w:rFonts w:ascii="Arial" w:hAnsi="Arial" w:cs="Arial"/>
          <w:sz w:val="24"/>
          <w:szCs w:val="24"/>
        </w:rPr>
        <w:t>S</w:t>
      </w:r>
      <w:r w:rsidR="005F2122" w:rsidRPr="001763FC">
        <w:rPr>
          <w:rFonts w:ascii="Arial" w:hAnsi="Arial" w:cs="Arial"/>
          <w:sz w:val="24"/>
          <w:szCs w:val="24"/>
        </w:rPr>
        <w:t>W</w:t>
      </w:r>
      <w:r w:rsidRPr="001763FC">
        <w:rPr>
          <w:rFonts w:ascii="Arial" w:hAnsi="Arial" w:cs="Arial"/>
          <w:sz w:val="24"/>
          <w:szCs w:val="24"/>
        </w:rPr>
        <w:t>s in 1994, and today</w:t>
      </w:r>
      <w:r w:rsidR="007F726D" w:rsidRPr="001763FC">
        <w:rPr>
          <w:rFonts w:ascii="Arial" w:hAnsi="Arial" w:cs="Arial"/>
          <w:sz w:val="24"/>
          <w:szCs w:val="24"/>
        </w:rPr>
        <w:t>, in the case of exports,</w:t>
      </w:r>
      <w:r w:rsidRPr="001763FC">
        <w:rPr>
          <w:rFonts w:ascii="Arial" w:hAnsi="Arial" w:cs="Arial"/>
          <w:sz w:val="24"/>
          <w:szCs w:val="24"/>
        </w:rPr>
        <w:t xml:space="preserve"> has a total document preparation time of </w:t>
      </w:r>
      <w:r w:rsidR="007F726D" w:rsidRPr="001763FC">
        <w:rPr>
          <w:rFonts w:ascii="Arial" w:hAnsi="Arial" w:cs="Arial"/>
          <w:sz w:val="24"/>
          <w:szCs w:val="24"/>
        </w:rPr>
        <w:t>2</w:t>
      </w:r>
      <w:r w:rsidR="00C744B0" w:rsidRPr="001763FC">
        <w:rPr>
          <w:rFonts w:ascii="Arial" w:hAnsi="Arial" w:cs="Arial"/>
          <w:sz w:val="24"/>
          <w:szCs w:val="24"/>
        </w:rPr>
        <w:t xml:space="preserve"> </w:t>
      </w:r>
      <w:r w:rsidR="007F726D" w:rsidRPr="001763FC">
        <w:rPr>
          <w:rFonts w:ascii="Arial" w:hAnsi="Arial" w:cs="Arial"/>
          <w:sz w:val="24"/>
          <w:szCs w:val="24"/>
        </w:rPr>
        <w:t>hours</w:t>
      </w:r>
      <w:r w:rsidRPr="001763FC">
        <w:rPr>
          <w:rFonts w:ascii="Arial" w:hAnsi="Arial" w:cs="Arial"/>
          <w:sz w:val="24"/>
          <w:szCs w:val="24"/>
        </w:rPr>
        <w:t xml:space="preserve"> and </w:t>
      </w:r>
      <w:r w:rsidR="00C744B0" w:rsidRPr="001763FC">
        <w:rPr>
          <w:rFonts w:ascii="Arial" w:hAnsi="Arial" w:cs="Arial"/>
          <w:sz w:val="24"/>
          <w:szCs w:val="24"/>
        </w:rPr>
        <w:t xml:space="preserve">a </w:t>
      </w:r>
      <w:r w:rsidRPr="001763FC">
        <w:rPr>
          <w:rFonts w:ascii="Arial" w:hAnsi="Arial" w:cs="Arial"/>
          <w:sz w:val="24"/>
          <w:szCs w:val="24"/>
        </w:rPr>
        <w:t>customs clearance and inspection time of 1</w:t>
      </w:r>
      <w:r w:rsidR="007F726D" w:rsidRPr="001763FC">
        <w:rPr>
          <w:rFonts w:ascii="Arial" w:hAnsi="Arial" w:cs="Arial"/>
          <w:sz w:val="24"/>
          <w:szCs w:val="24"/>
        </w:rPr>
        <w:t>0</w:t>
      </w:r>
      <w:r w:rsidR="00C744B0" w:rsidRPr="001763FC">
        <w:rPr>
          <w:rFonts w:ascii="Arial" w:hAnsi="Arial" w:cs="Arial"/>
          <w:sz w:val="24"/>
          <w:szCs w:val="24"/>
        </w:rPr>
        <w:t xml:space="preserve"> </w:t>
      </w:r>
      <w:r w:rsidR="007F726D" w:rsidRPr="001763FC">
        <w:rPr>
          <w:rFonts w:ascii="Arial" w:hAnsi="Arial" w:cs="Arial"/>
          <w:sz w:val="24"/>
          <w:szCs w:val="24"/>
        </w:rPr>
        <w:t>hours</w:t>
      </w:r>
      <w:r w:rsidRPr="001763FC">
        <w:rPr>
          <w:rFonts w:ascii="Arial" w:hAnsi="Arial" w:cs="Arial"/>
          <w:sz w:val="24"/>
          <w:szCs w:val="24"/>
        </w:rPr>
        <w:t xml:space="preserve">, for a total of </w:t>
      </w:r>
      <w:r w:rsidR="007F726D" w:rsidRPr="001763FC">
        <w:rPr>
          <w:rFonts w:ascii="Arial" w:hAnsi="Arial" w:cs="Arial"/>
          <w:sz w:val="24"/>
          <w:szCs w:val="24"/>
        </w:rPr>
        <w:t>1</w:t>
      </w:r>
      <w:r w:rsidRPr="001763FC">
        <w:rPr>
          <w:rFonts w:ascii="Arial" w:hAnsi="Arial" w:cs="Arial"/>
          <w:sz w:val="24"/>
          <w:szCs w:val="24"/>
        </w:rPr>
        <w:t xml:space="preserve">2 </w:t>
      </w:r>
      <w:r w:rsidR="007F726D" w:rsidRPr="001763FC">
        <w:rPr>
          <w:rFonts w:ascii="Arial" w:hAnsi="Arial" w:cs="Arial"/>
          <w:sz w:val="24"/>
          <w:szCs w:val="24"/>
        </w:rPr>
        <w:t>hours</w:t>
      </w:r>
      <w:r w:rsidRPr="001763FC">
        <w:rPr>
          <w:rFonts w:ascii="Arial" w:hAnsi="Arial" w:cs="Arial"/>
          <w:sz w:val="24"/>
          <w:szCs w:val="24"/>
        </w:rPr>
        <w:t xml:space="preserve">. </w:t>
      </w:r>
    </w:p>
    <w:p w14:paraId="456E2EAA" w14:textId="0D9BE13F" w:rsidR="00C85F49" w:rsidRPr="001763FC" w:rsidRDefault="00C85F49" w:rsidP="00C85F49">
      <w:pPr>
        <w:jc w:val="both"/>
        <w:rPr>
          <w:rFonts w:ascii="Arial" w:hAnsi="Arial" w:cs="Arial"/>
          <w:sz w:val="24"/>
          <w:szCs w:val="24"/>
        </w:rPr>
      </w:pPr>
      <w:r w:rsidRPr="001763FC">
        <w:rPr>
          <w:rFonts w:ascii="Arial" w:hAnsi="Arial" w:cs="Arial"/>
          <w:sz w:val="24"/>
          <w:szCs w:val="24"/>
        </w:rPr>
        <w:t>Another smaller country</w:t>
      </w:r>
      <w:r w:rsidR="00025D42" w:rsidRPr="001763FC">
        <w:rPr>
          <w:rFonts w:ascii="Arial" w:hAnsi="Arial" w:cs="Arial"/>
          <w:sz w:val="24"/>
          <w:szCs w:val="24"/>
        </w:rPr>
        <w:t xml:space="preserve"> from within</w:t>
      </w:r>
      <w:r w:rsidRPr="001763FC">
        <w:rPr>
          <w:rFonts w:ascii="Arial" w:hAnsi="Arial" w:cs="Arial"/>
          <w:sz w:val="24"/>
          <w:szCs w:val="24"/>
        </w:rPr>
        <w:t xml:space="preserve"> the</w:t>
      </w:r>
      <w:r w:rsidR="00844802" w:rsidRPr="001763FC">
        <w:rPr>
          <w:rFonts w:ascii="Arial" w:hAnsi="Arial" w:cs="Arial"/>
          <w:sz w:val="24"/>
          <w:szCs w:val="24"/>
        </w:rPr>
        <w:t xml:space="preserve"> LAC</w:t>
      </w:r>
      <w:r w:rsidR="00025D42" w:rsidRPr="001763FC">
        <w:rPr>
          <w:rFonts w:ascii="Arial" w:hAnsi="Arial" w:cs="Arial"/>
          <w:sz w:val="24"/>
          <w:szCs w:val="24"/>
        </w:rPr>
        <w:t xml:space="preserve"> </w:t>
      </w:r>
      <w:r w:rsidRPr="001763FC">
        <w:rPr>
          <w:rFonts w:ascii="Arial" w:hAnsi="Arial" w:cs="Arial"/>
          <w:sz w:val="24"/>
          <w:szCs w:val="24"/>
        </w:rPr>
        <w:t xml:space="preserve">region, El Salvador, is </w:t>
      </w:r>
      <w:r w:rsidR="00E852A4" w:rsidRPr="001763FC">
        <w:rPr>
          <w:rFonts w:ascii="Arial" w:hAnsi="Arial" w:cs="Arial"/>
          <w:sz w:val="24"/>
          <w:szCs w:val="24"/>
        </w:rPr>
        <w:t xml:space="preserve">arguably </w:t>
      </w:r>
      <w:r w:rsidRPr="001763FC">
        <w:rPr>
          <w:rFonts w:ascii="Arial" w:hAnsi="Arial" w:cs="Arial"/>
          <w:sz w:val="24"/>
          <w:szCs w:val="24"/>
        </w:rPr>
        <w:t>one of the best benchmarks</w:t>
      </w:r>
      <w:r w:rsidR="00E852A4" w:rsidRPr="001763FC">
        <w:rPr>
          <w:rFonts w:ascii="Arial" w:hAnsi="Arial" w:cs="Arial"/>
          <w:sz w:val="24"/>
          <w:szCs w:val="24"/>
        </w:rPr>
        <w:t xml:space="preserve"> for </w:t>
      </w:r>
      <w:r w:rsidR="00B413B7" w:rsidRPr="001763FC">
        <w:rPr>
          <w:rFonts w:ascii="Arial" w:hAnsi="Arial" w:cs="Arial"/>
          <w:sz w:val="24"/>
          <w:szCs w:val="24"/>
        </w:rPr>
        <w:t>Guyana</w:t>
      </w:r>
      <w:r w:rsidRPr="001763FC">
        <w:rPr>
          <w:rFonts w:ascii="Arial" w:hAnsi="Arial" w:cs="Arial"/>
          <w:sz w:val="24"/>
          <w:szCs w:val="24"/>
        </w:rPr>
        <w:t>. El Salvador set up a single window linking customs, government ministries and tax and social security authorities, reducing the number of docume</w:t>
      </w:r>
      <w:r w:rsidR="001A35BB" w:rsidRPr="001763FC">
        <w:rPr>
          <w:rFonts w:ascii="Arial" w:hAnsi="Arial" w:cs="Arial"/>
          <w:sz w:val="24"/>
          <w:szCs w:val="24"/>
        </w:rPr>
        <w:t>nts traders need to submit. The</w:t>
      </w:r>
      <w:r w:rsidR="00025D42" w:rsidRPr="001763FC">
        <w:rPr>
          <w:rFonts w:ascii="Arial" w:hAnsi="Arial" w:cs="Arial"/>
          <w:sz w:val="24"/>
          <w:szCs w:val="24"/>
        </w:rPr>
        <w:t xml:space="preserve">ir performance in the most </w:t>
      </w:r>
      <w:r w:rsidR="00674EC2" w:rsidRPr="001763FC">
        <w:rPr>
          <w:rFonts w:ascii="Arial" w:hAnsi="Arial" w:cs="Arial"/>
          <w:sz w:val="24"/>
          <w:szCs w:val="24"/>
        </w:rPr>
        <w:t xml:space="preserve">recent </w:t>
      </w:r>
      <w:r w:rsidRPr="001763FC">
        <w:rPr>
          <w:rFonts w:ascii="Arial" w:hAnsi="Arial" w:cs="Arial"/>
          <w:sz w:val="24"/>
          <w:szCs w:val="24"/>
        </w:rPr>
        <w:t>Doing Business report is 3</w:t>
      </w:r>
      <w:r w:rsidR="00B413B7" w:rsidRPr="001763FC">
        <w:rPr>
          <w:rFonts w:ascii="Arial" w:hAnsi="Arial" w:cs="Arial"/>
          <w:sz w:val="24"/>
          <w:szCs w:val="24"/>
        </w:rPr>
        <w:t>9</w:t>
      </w:r>
      <w:r w:rsidRPr="001763FC">
        <w:rPr>
          <w:rFonts w:ascii="Arial" w:hAnsi="Arial" w:cs="Arial"/>
          <w:sz w:val="24"/>
          <w:szCs w:val="24"/>
        </w:rPr>
        <w:t xml:space="preserve"> </w:t>
      </w:r>
      <w:r w:rsidR="00B413B7" w:rsidRPr="001763FC">
        <w:rPr>
          <w:rFonts w:ascii="Arial" w:hAnsi="Arial" w:cs="Arial"/>
          <w:sz w:val="24"/>
          <w:szCs w:val="24"/>
        </w:rPr>
        <w:t>hours and 178 USD dollars for exports</w:t>
      </w:r>
      <w:r w:rsidRPr="001763FC">
        <w:rPr>
          <w:rFonts w:ascii="Arial" w:hAnsi="Arial" w:cs="Arial"/>
          <w:sz w:val="24"/>
          <w:szCs w:val="24"/>
        </w:rPr>
        <w:t xml:space="preserve"> and </w:t>
      </w:r>
      <w:r w:rsidR="00B413B7" w:rsidRPr="001763FC">
        <w:rPr>
          <w:rFonts w:ascii="Arial" w:hAnsi="Arial" w:cs="Arial"/>
          <w:sz w:val="24"/>
          <w:szCs w:val="24"/>
        </w:rPr>
        <w:t>49</w:t>
      </w:r>
      <w:r w:rsidRPr="001763FC">
        <w:rPr>
          <w:rFonts w:ascii="Arial" w:hAnsi="Arial" w:cs="Arial"/>
          <w:sz w:val="24"/>
          <w:szCs w:val="24"/>
        </w:rPr>
        <w:t xml:space="preserve"> </w:t>
      </w:r>
      <w:r w:rsidR="00B413B7" w:rsidRPr="001763FC">
        <w:rPr>
          <w:rFonts w:ascii="Arial" w:hAnsi="Arial" w:cs="Arial"/>
          <w:sz w:val="24"/>
          <w:szCs w:val="24"/>
        </w:rPr>
        <w:t>hours and 195 USD for process an import</w:t>
      </w:r>
      <w:r w:rsidR="00876E99" w:rsidRPr="001763FC">
        <w:rPr>
          <w:rFonts w:ascii="Arial" w:hAnsi="Arial" w:cs="Arial"/>
          <w:sz w:val="24"/>
          <w:szCs w:val="24"/>
        </w:rPr>
        <w:t>.</w:t>
      </w:r>
      <w:r w:rsidR="00650FA7" w:rsidRPr="001763FC">
        <w:rPr>
          <w:rFonts w:ascii="Arial" w:hAnsi="Arial" w:cs="Arial"/>
          <w:sz w:val="24"/>
          <w:szCs w:val="24"/>
        </w:rPr>
        <w:t xml:space="preserve"> Also within the region, </w:t>
      </w:r>
      <w:r w:rsidR="00B413B7" w:rsidRPr="001763FC">
        <w:rPr>
          <w:rFonts w:ascii="Arial" w:hAnsi="Arial" w:cs="Arial"/>
          <w:sz w:val="24"/>
          <w:szCs w:val="24"/>
        </w:rPr>
        <w:t>Trinidad y Tobago is</w:t>
      </w:r>
      <w:r w:rsidR="00650FA7" w:rsidRPr="001763FC">
        <w:rPr>
          <w:rFonts w:ascii="Arial" w:hAnsi="Arial" w:cs="Arial"/>
          <w:sz w:val="24"/>
          <w:szCs w:val="24"/>
        </w:rPr>
        <w:t xml:space="preserve"> implement</w:t>
      </w:r>
      <w:r w:rsidR="00B413B7" w:rsidRPr="001763FC">
        <w:rPr>
          <w:rFonts w:ascii="Arial" w:hAnsi="Arial" w:cs="Arial"/>
          <w:sz w:val="24"/>
          <w:szCs w:val="24"/>
        </w:rPr>
        <w:t>ing</w:t>
      </w:r>
      <w:r w:rsidR="00650FA7" w:rsidRPr="001763FC">
        <w:rPr>
          <w:rFonts w:ascii="Arial" w:hAnsi="Arial" w:cs="Arial"/>
          <w:sz w:val="24"/>
          <w:szCs w:val="24"/>
        </w:rPr>
        <w:t xml:space="preserve"> a</w:t>
      </w:r>
      <w:r w:rsidR="00B413B7" w:rsidRPr="001763FC">
        <w:rPr>
          <w:rFonts w:ascii="Arial" w:hAnsi="Arial" w:cs="Arial"/>
          <w:sz w:val="24"/>
          <w:szCs w:val="24"/>
        </w:rPr>
        <w:t xml:space="preserve">n electronic single window and </w:t>
      </w:r>
      <w:r w:rsidR="00543107" w:rsidRPr="001763FC">
        <w:rPr>
          <w:rFonts w:ascii="Arial" w:hAnsi="Arial" w:cs="Arial"/>
          <w:sz w:val="24"/>
          <w:szCs w:val="24"/>
        </w:rPr>
        <w:t>it has made great advances in time to export and import.</w:t>
      </w:r>
      <w:r w:rsidRPr="001763FC">
        <w:rPr>
          <w:rFonts w:ascii="Arial" w:hAnsi="Arial" w:cs="Arial"/>
          <w:sz w:val="24"/>
          <w:szCs w:val="24"/>
        </w:rPr>
        <w:t xml:space="preserve"> </w:t>
      </w:r>
    </w:p>
    <w:p w14:paraId="264FB111" w14:textId="65728367" w:rsidR="004304BB" w:rsidRDefault="001A6459" w:rsidP="00C85F49">
      <w:pPr>
        <w:jc w:val="both"/>
        <w:rPr>
          <w:ins w:id="152" w:author="Juan Labraga" w:date="2018-09-10T23:41:00Z"/>
          <w:rFonts w:ascii="Arial" w:hAnsi="Arial" w:cs="Arial"/>
          <w:sz w:val="24"/>
          <w:szCs w:val="24"/>
        </w:rPr>
      </w:pPr>
      <w:r w:rsidRPr="001763FC">
        <w:rPr>
          <w:rFonts w:ascii="Arial" w:hAnsi="Arial" w:cs="Arial"/>
          <w:sz w:val="24"/>
          <w:szCs w:val="24"/>
        </w:rPr>
        <w:t>I</w:t>
      </w:r>
      <w:r w:rsidR="007D3C50" w:rsidRPr="001763FC">
        <w:rPr>
          <w:rFonts w:ascii="Arial" w:hAnsi="Arial" w:cs="Arial"/>
          <w:sz w:val="24"/>
          <w:szCs w:val="24"/>
        </w:rPr>
        <w:t xml:space="preserve">n sum, in this report we expect that the implementation of ESW allow to </w:t>
      </w:r>
      <w:r w:rsidR="00D257A1" w:rsidRPr="001763FC">
        <w:rPr>
          <w:rFonts w:ascii="Arial" w:hAnsi="Arial" w:cs="Arial"/>
          <w:sz w:val="24"/>
          <w:szCs w:val="24"/>
        </w:rPr>
        <w:t>achieve</w:t>
      </w:r>
      <w:r w:rsidR="007D3C50" w:rsidRPr="001763FC">
        <w:rPr>
          <w:rFonts w:ascii="Arial" w:hAnsi="Arial" w:cs="Arial"/>
          <w:sz w:val="24"/>
          <w:szCs w:val="24"/>
        </w:rPr>
        <w:t xml:space="preserve"> the time results of the average of the Caribbean countries in 2021</w:t>
      </w:r>
      <w:r w:rsidR="00317F88" w:rsidRPr="001763FC">
        <w:rPr>
          <w:rFonts w:ascii="Arial" w:hAnsi="Arial" w:cs="Arial"/>
          <w:sz w:val="24"/>
          <w:szCs w:val="24"/>
        </w:rPr>
        <w:t xml:space="preserve"> </w:t>
      </w:r>
      <w:ins w:id="153" w:author="Juan Labraga" w:date="2018-09-10T23:34:00Z">
        <w:r w:rsidR="004304BB">
          <w:rPr>
            <w:rFonts w:ascii="Arial" w:hAnsi="Arial" w:cs="Arial"/>
            <w:sz w:val="24"/>
            <w:szCs w:val="24"/>
          </w:rPr>
          <w:t>and El Salvador results in</w:t>
        </w:r>
      </w:ins>
      <w:del w:id="154" w:author="Juan Labraga" w:date="2018-09-10T23:34:00Z">
        <w:r w:rsidR="00317F88" w:rsidRPr="001763FC" w:rsidDel="004304BB">
          <w:rPr>
            <w:rFonts w:ascii="Arial" w:hAnsi="Arial" w:cs="Arial"/>
            <w:sz w:val="24"/>
            <w:szCs w:val="24"/>
          </w:rPr>
          <w:delText>or</w:delText>
        </w:r>
      </w:del>
      <w:r w:rsidR="00317F88" w:rsidRPr="001763FC">
        <w:rPr>
          <w:rFonts w:ascii="Arial" w:hAnsi="Arial" w:cs="Arial"/>
          <w:sz w:val="24"/>
          <w:szCs w:val="24"/>
        </w:rPr>
        <w:t xml:space="preserve"> 202</w:t>
      </w:r>
      <w:r w:rsidR="00622F95" w:rsidRPr="001763FC">
        <w:rPr>
          <w:rFonts w:ascii="Arial" w:hAnsi="Arial" w:cs="Arial"/>
          <w:sz w:val="24"/>
          <w:szCs w:val="24"/>
        </w:rPr>
        <w:t>4</w:t>
      </w:r>
      <w:r w:rsidR="007D3C50" w:rsidRPr="001763FC">
        <w:rPr>
          <w:rFonts w:ascii="Arial" w:hAnsi="Arial" w:cs="Arial"/>
          <w:sz w:val="24"/>
          <w:szCs w:val="24"/>
        </w:rPr>
        <w:t xml:space="preserve"> </w:t>
      </w:r>
      <w:ins w:id="155" w:author="Juan Labraga" w:date="2018-09-10T23:34:00Z">
        <w:r w:rsidR="004304BB">
          <w:rPr>
            <w:rFonts w:ascii="Arial" w:hAnsi="Arial" w:cs="Arial"/>
            <w:sz w:val="24"/>
            <w:szCs w:val="24"/>
          </w:rPr>
          <w:t xml:space="preserve">at </w:t>
        </w:r>
      </w:ins>
      <w:del w:id="156" w:author="Juan Labraga" w:date="2018-09-10T23:34:00Z">
        <w:r w:rsidR="007D3C50" w:rsidRPr="001763FC" w:rsidDel="004304BB">
          <w:rPr>
            <w:rFonts w:ascii="Arial" w:hAnsi="Arial" w:cs="Arial"/>
            <w:sz w:val="24"/>
            <w:szCs w:val="24"/>
          </w:rPr>
          <w:delText xml:space="preserve">and to </w:delText>
        </w:r>
        <w:r w:rsidR="00D257A1" w:rsidRPr="001763FC" w:rsidDel="004304BB">
          <w:rPr>
            <w:rFonts w:ascii="Arial" w:hAnsi="Arial" w:cs="Arial"/>
            <w:sz w:val="24"/>
            <w:szCs w:val="24"/>
          </w:rPr>
          <w:delText>achieve</w:delText>
        </w:r>
        <w:r w:rsidR="007D3C50" w:rsidRPr="001763FC" w:rsidDel="004304BB">
          <w:rPr>
            <w:rFonts w:ascii="Arial" w:hAnsi="Arial" w:cs="Arial"/>
            <w:sz w:val="24"/>
            <w:szCs w:val="24"/>
          </w:rPr>
          <w:delText xml:space="preserve"> El Salvador goals to</w:delText>
        </w:r>
      </w:del>
      <w:r w:rsidR="007D3C50" w:rsidRPr="001763FC">
        <w:rPr>
          <w:rFonts w:ascii="Arial" w:hAnsi="Arial" w:cs="Arial"/>
          <w:sz w:val="24"/>
          <w:szCs w:val="24"/>
        </w:rPr>
        <w:t xml:space="preserve"> the end </w:t>
      </w:r>
      <w:del w:id="157" w:author="Juan Labraga" w:date="2018-09-10T23:34:00Z">
        <w:r w:rsidR="007D3C50" w:rsidRPr="001763FC" w:rsidDel="004304BB">
          <w:rPr>
            <w:rFonts w:ascii="Arial" w:hAnsi="Arial" w:cs="Arial"/>
            <w:sz w:val="24"/>
            <w:szCs w:val="24"/>
          </w:rPr>
          <w:delText>of</w:delText>
        </w:r>
      </w:del>
      <w:r w:rsidR="007D3C50" w:rsidRPr="001763FC">
        <w:rPr>
          <w:rFonts w:ascii="Arial" w:hAnsi="Arial" w:cs="Arial"/>
          <w:sz w:val="24"/>
          <w:szCs w:val="24"/>
        </w:rPr>
        <w:t xml:space="preserve"> the 5-years period.</w:t>
      </w:r>
      <w:r w:rsidR="00D257A1" w:rsidRPr="001763FC">
        <w:rPr>
          <w:rFonts w:ascii="Arial" w:hAnsi="Arial" w:cs="Arial"/>
          <w:sz w:val="24"/>
          <w:szCs w:val="24"/>
        </w:rPr>
        <w:t xml:space="preserve"> </w:t>
      </w:r>
      <w:ins w:id="158" w:author="Juan Labraga" w:date="2018-09-10T23:36:00Z">
        <w:r w:rsidR="004304BB">
          <w:rPr>
            <w:rFonts w:ascii="Arial" w:hAnsi="Arial" w:cs="Arial"/>
            <w:sz w:val="24"/>
            <w:szCs w:val="24"/>
          </w:rPr>
          <w:t xml:space="preserve">For the cost </w:t>
        </w:r>
        <w:r w:rsidR="004304BB">
          <w:rPr>
            <w:rFonts w:ascii="Arial" w:hAnsi="Arial" w:cs="Arial"/>
            <w:sz w:val="24"/>
            <w:szCs w:val="24"/>
          </w:rPr>
          <w:lastRenderedPageBreak/>
          <w:t xml:space="preserve">saved we assume the results of the El Salvador will be </w:t>
        </w:r>
        <w:proofErr w:type="spellStart"/>
        <w:r w:rsidR="004304BB">
          <w:rPr>
            <w:rFonts w:ascii="Arial" w:hAnsi="Arial" w:cs="Arial"/>
            <w:sz w:val="24"/>
            <w:szCs w:val="24"/>
          </w:rPr>
          <w:t>achived</w:t>
        </w:r>
        <w:proofErr w:type="spellEnd"/>
        <w:r w:rsidR="004304BB">
          <w:rPr>
            <w:rFonts w:ascii="Arial" w:hAnsi="Arial" w:cs="Arial"/>
            <w:sz w:val="24"/>
            <w:szCs w:val="24"/>
          </w:rPr>
          <w:t xml:space="preserve"> in 2024. </w:t>
        </w:r>
      </w:ins>
      <w:r w:rsidR="00622F95" w:rsidRPr="001763FC">
        <w:rPr>
          <w:rFonts w:ascii="Arial" w:hAnsi="Arial" w:cs="Arial"/>
          <w:sz w:val="24"/>
          <w:szCs w:val="24"/>
        </w:rPr>
        <w:t>Expected benefits are consistent with the baseline in the Results Matrix</w:t>
      </w:r>
      <w:r w:rsidR="009650CD" w:rsidRPr="001763FC">
        <w:rPr>
          <w:rFonts w:ascii="Arial" w:hAnsi="Arial" w:cs="Arial"/>
          <w:sz w:val="24"/>
          <w:szCs w:val="24"/>
        </w:rPr>
        <w:t>; while calculations in this analysis have been used to set up intermediate and final goals</w:t>
      </w:r>
      <w:r w:rsidR="00622F95" w:rsidRPr="001763FC">
        <w:rPr>
          <w:rFonts w:ascii="Arial" w:hAnsi="Arial" w:cs="Arial"/>
          <w:sz w:val="24"/>
          <w:szCs w:val="24"/>
        </w:rPr>
        <w:t xml:space="preserve"> (</w:t>
      </w:r>
      <w:del w:id="159" w:author="Juan Labraga" w:date="2018-09-10T23:40:00Z">
        <w:r w:rsidR="00622F95" w:rsidRPr="001763FC" w:rsidDel="004304BB">
          <w:rPr>
            <w:rFonts w:ascii="Arial" w:hAnsi="Arial" w:cs="Arial"/>
            <w:sz w:val="24"/>
            <w:szCs w:val="24"/>
          </w:rPr>
          <w:delText xml:space="preserve">see </w:delText>
        </w:r>
        <w:r w:rsidR="009650CD" w:rsidRPr="001763FC" w:rsidDel="004304BB">
          <w:rPr>
            <w:rFonts w:ascii="Arial" w:hAnsi="Arial" w:cs="Arial"/>
            <w:sz w:val="24"/>
            <w:szCs w:val="24"/>
          </w:rPr>
          <w:delText xml:space="preserve">Annex I </w:delText>
        </w:r>
      </w:del>
      <w:del w:id="160" w:author="Juan Labraga" w:date="2018-09-10T23:37:00Z">
        <w:r w:rsidR="00622F95" w:rsidRPr="001763FC" w:rsidDel="004304BB">
          <w:rPr>
            <w:rFonts w:ascii="Arial" w:hAnsi="Arial" w:cs="Arial"/>
            <w:sz w:val="24"/>
            <w:szCs w:val="24"/>
          </w:rPr>
          <w:delText>Results Matrix</w:delText>
        </w:r>
      </w:del>
      <w:r w:rsidR="00622F95" w:rsidRPr="001763FC">
        <w:rPr>
          <w:rFonts w:ascii="Arial" w:hAnsi="Arial" w:cs="Arial"/>
          <w:sz w:val="24"/>
          <w:szCs w:val="24"/>
        </w:rPr>
        <w:t xml:space="preserve">). </w:t>
      </w:r>
    </w:p>
    <w:p w14:paraId="6B96F2B1" w14:textId="77777777" w:rsidR="004304BB" w:rsidRDefault="004304BB">
      <w:pPr>
        <w:rPr>
          <w:ins w:id="161" w:author="Juan Labraga" w:date="2018-09-10T23:42:00Z"/>
          <w:rFonts w:ascii="Arial" w:hAnsi="Arial" w:cs="Arial"/>
          <w:sz w:val="24"/>
          <w:szCs w:val="24"/>
        </w:rPr>
        <w:sectPr w:rsidR="004304BB" w:rsidSect="00565D75">
          <w:footerReference w:type="default" r:id="rId10"/>
          <w:pgSz w:w="12240" w:h="15840"/>
          <w:pgMar w:top="1440" w:right="1440" w:bottom="1440" w:left="1440" w:header="720" w:footer="720" w:gutter="0"/>
          <w:pgNumType w:start="1"/>
          <w:cols w:space="720"/>
          <w:docGrid w:linePitch="360"/>
        </w:sectPr>
      </w:pPr>
      <w:ins w:id="162" w:author="Juan Labraga" w:date="2018-09-10T23:42:00Z">
        <w:r>
          <w:rPr>
            <w:rFonts w:ascii="Arial" w:hAnsi="Arial" w:cs="Arial"/>
            <w:sz w:val="24"/>
            <w:szCs w:val="24"/>
          </w:rPr>
          <w:br w:type="page"/>
        </w:r>
      </w:ins>
    </w:p>
    <w:p w14:paraId="2F39D275" w14:textId="6E5F4A70" w:rsidR="004304BB" w:rsidRDefault="004304BB" w:rsidP="00C85F49">
      <w:pPr>
        <w:jc w:val="both"/>
        <w:rPr>
          <w:ins w:id="163" w:author="Juan Labraga" w:date="2018-09-10T23:42:00Z"/>
          <w:rFonts w:ascii="Arial" w:hAnsi="Arial" w:cs="Arial"/>
          <w:sz w:val="24"/>
          <w:szCs w:val="24"/>
        </w:rPr>
      </w:pPr>
      <w:ins w:id="164" w:author="Juan Labraga" w:date="2018-09-10T23:41:00Z">
        <w:r>
          <w:rPr>
            <w:rFonts w:ascii="Arial" w:hAnsi="Arial" w:cs="Arial"/>
            <w:sz w:val="24"/>
            <w:szCs w:val="24"/>
          </w:rPr>
          <w:lastRenderedPageBreak/>
          <w:t>Table N°2 Estimation of the results</w:t>
        </w:r>
      </w:ins>
    </w:p>
    <w:tbl>
      <w:tblPr>
        <w:tblW w:w="12736" w:type="dxa"/>
        <w:tblLayout w:type="fixed"/>
        <w:tblCellMar>
          <w:left w:w="70" w:type="dxa"/>
          <w:right w:w="70" w:type="dxa"/>
        </w:tblCellMar>
        <w:tblLook w:val="04A0" w:firstRow="1" w:lastRow="0" w:firstColumn="1" w:lastColumn="0" w:noHBand="0" w:noVBand="1"/>
        <w:tblPrChange w:id="165" w:author="Juan Labraga" w:date="2018-09-13T10:39:00Z">
          <w:tblPr>
            <w:tblW w:w="13173" w:type="dxa"/>
            <w:tblLayout w:type="fixed"/>
            <w:tblCellMar>
              <w:left w:w="70" w:type="dxa"/>
              <w:right w:w="70" w:type="dxa"/>
            </w:tblCellMar>
            <w:tblLook w:val="04A0" w:firstRow="1" w:lastRow="0" w:firstColumn="1" w:lastColumn="0" w:noHBand="0" w:noVBand="1"/>
          </w:tblPr>
        </w:tblPrChange>
      </w:tblPr>
      <w:tblGrid>
        <w:gridCol w:w="1833"/>
        <w:gridCol w:w="1559"/>
        <w:gridCol w:w="993"/>
        <w:gridCol w:w="697"/>
        <w:gridCol w:w="708"/>
        <w:gridCol w:w="851"/>
        <w:gridCol w:w="992"/>
        <w:gridCol w:w="851"/>
        <w:gridCol w:w="708"/>
        <w:gridCol w:w="721"/>
        <w:gridCol w:w="709"/>
        <w:gridCol w:w="708"/>
        <w:gridCol w:w="697"/>
        <w:gridCol w:w="709"/>
        <w:tblGridChange w:id="166">
          <w:tblGrid>
            <w:gridCol w:w="2283"/>
            <w:gridCol w:w="1251"/>
            <w:gridCol w:w="851"/>
            <w:gridCol w:w="697"/>
            <w:gridCol w:w="708"/>
            <w:gridCol w:w="851"/>
            <w:gridCol w:w="992"/>
            <w:gridCol w:w="851"/>
            <w:gridCol w:w="708"/>
            <w:gridCol w:w="913"/>
            <w:gridCol w:w="603"/>
            <w:gridCol w:w="752"/>
            <w:gridCol w:w="567"/>
            <w:gridCol w:w="709"/>
          </w:tblGrid>
        </w:tblGridChange>
      </w:tblGrid>
      <w:tr w:rsidR="00AF2B3D" w:rsidRPr="004304BB" w14:paraId="26809C5A" w14:textId="77777777" w:rsidTr="00096FFC">
        <w:trPr>
          <w:trHeight w:val="290"/>
          <w:ins w:id="167" w:author="Juan Labraga" w:date="2018-09-10T23:44:00Z"/>
          <w:trPrChange w:id="168" w:author="Juan Labraga" w:date="2018-09-13T10:39:00Z">
            <w:trPr>
              <w:trHeight w:val="290"/>
            </w:trPr>
          </w:trPrChange>
        </w:trPr>
        <w:tc>
          <w:tcPr>
            <w:tcW w:w="1833" w:type="dxa"/>
            <w:tcBorders>
              <w:top w:val="single" w:sz="8" w:space="0" w:color="auto"/>
              <w:left w:val="single" w:sz="8" w:space="0" w:color="auto"/>
              <w:bottom w:val="single" w:sz="4" w:space="0" w:color="auto"/>
              <w:right w:val="single" w:sz="4" w:space="0" w:color="auto"/>
            </w:tcBorders>
            <w:shd w:val="clear" w:color="auto" w:fill="auto"/>
            <w:noWrap/>
            <w:vAlign w:val="bottom"/>
            <w:hideMark/>
            <w:tcPrChange w:id="169" w:author="Juan Labraga" w:date="2018-09-13T10:39:00Z">
              <w:tcPr>
                <w:tcW w:w="2283" w:type="dxa"/>
                <w:tcBorders>
                  <w:top w:val="single" w:sz="8" w:space="0" w:color="auto"/>
                  <w:left w:val="single" w:sz="8" w:space="0" w:color="auto"/>
                  <w:bottom w:val="single" w:sz="4" w:space="0" w:color="auto"/>
                  <w:right w:val="single" w:sz="4" w:space="0" w:color="auto"/>
                </w:tcBorders>
                <w:shd w:val="clear" w:color="auto" w:fill="auto"/>
                <w:noWrap/>
                <w:vAlign w:val="bottom"/>
                <w:hideMark/>
              </w:tcPr>
            </w:tcPrChange>
          </w:tcPr>
          <w:p w14:paraId="6EA030D2" w14:textId="357569B1" w:rsidR="00AF2B3D" w:rsidRPr="000F2DE3" w:rsidRDefault="00AF2B3D" w:rsidP="004304BB">
            <w:pPr>
              <w:spacing w:after="0" w:line="240" w:lineRule="auto"/>
              <w:jc w:val="center"/>
              <w:rPr>
                <w:ins w:id="170" w:author="Juan Labraga" w:date="2018-09-10T23:44:00Z"/>
                <w:rFonts w:ascii="Calibri" w:eastAsia="Times New Roman" w:hAnsi="Calibri" w:cs="Calibri"/>
                <w:b/>
                <w:color w:val="000000"/>
                <w:lang w:val="es-UY" w:eastAsia="es-UY"/>
                <w:rPrChange w:id="171" w:author="Juan Labraga" w:date="2018-09-13T10:29:00Z">
                  <w:rPr>
                    <w:ins w:id="172" w:author="Juan Labraga" w:date="2018-09-10T23:44:00Z"/>
                    <w:rFonts w:ascii="Calibri" w:eastAsia="Times New Roman" w:hAnsi="Calibri" w:cs="Calibri"/>
                    <w:color w:val="000000"/>
                    <w:lang w:val="es-UY" w:eastAsia="es-UY"/>
                  </w:rPr>
                </w:rPrChange>
              </w:rPr>
            </w:pPr>
            <w:ins w:id="173" w:author="Juan Labraga" w:date="2018-09-10T23:44:00Z">
              <w:r w:rsidRPr="000F2DE3">
                <w:rPr>
                  <w:rFonts w:ascii="Calibri" w:hAnsi="Calibri" w:eastAsia="Times New Roman" w:cs="Calibri"/>
                  <w:b/>
                  <w:color w:val="000000"/>
                  <w:lang w:val="es-UY" w:eastAsia="es-UY"/>
                  <w:rPrChange w:author="Juan Labraga" w:date="2018-09-13T10:29:00Z" w:id="174">
                    <w:rPr>
                      <w:rFonts w:ascii="Calibri" w:hAnsi="Calibri" w:eastAsia="Times New Roman" w:cs="Calibri"/>
                      <w:color w:val="000000"/>
                      <w:lang w:val="es-UY" w:eastAsia="es-UY"/>
                    </w:rPr>
                  </w:rPrChange>
                </w:rPr>
                <w:t> </w:t>
              </w:r>
            </w:ins>
            <w:ins w:id="175" w:author="Juan Labraga" w:date="2018-09-13T10:28:00Z">
              <w:r w:rsidRPr="000F2DE3">
                <w:rPr>
                  <w:rFonts w:ascii="Calibri" w:hAnsi="Calibri" w:eastAsia="Times New Roman" w:cs="Calibri"/>
                  <w:b/>
                  <w:color w:val="000000"/>
                  <w:lang w:val="es-UY" w:eastAsia="es-UY"/>
                  <w:rPrChange w:author="Juan Labraga" w:date="2018-09-13T10:29:00Z" w:id="176">
                    <w:rPr>
                      <w:rFonts w:ascii="Calibri" w:hAnsi="Calibri" w:eastAsia="Times New Roman" w:cs="Calibri"/>
                      <w:color w:val="000000"/>
                      <w:lang w:val="es-UY" w:eastAsia="es-UY"/>
                    </w:rPr>
                  </w:rPrChange>
                </w:rPr>
                <w:t>Data</w:t>
              </w:r>
            </w:ins>
          </w:p>
        </w:tc>
        <w:tc>
          <w:tcPr>
            <w:tcW w:w="1559" w:type="dxa"/>
            <w:tcBorders>
              <w:top w:val="single" w:sz="8" w:space="0" w:color="auto"/>
              <w:left w:val="nil"/>
              <w:bottom w:val="single" w:sz="4" w:space="0" w:color="auto"/>
              <w:right w:val="single" w:sz="4" w:space="0" w:color="auto"/>
            </w:tcBorders>
            <w:shd w:val="clear" w:color="auto" w:fill="auto"/>
            <w:noWrap/>
            <w:vAlign w:val="center"/>
            <w:tcPrChange w:id="177" w:author="Juan Labraga" w:date="2018-09-13T10:39:00Z">
              <w:tcPr>
                <w:tcW w:w="1251" w:type="dxa"/>
                <w:tcBorders>
                  <w:top w:val="single" w:sz="8" w:space="0" w:color="auto"/>
                  <w:left w:val="nil"/>
                  <w:bottom w:val="single" w:sz="4" w:space="0" w:color="auto"/>
                  <w:right w:val="single" w:sz="4" w:space="0" w:color="auto"/>
                </w:tcBorders>
                <w:shd w:val="clear" w:color="auto" w:fill="auto"/>
                <w:noWrap/>
                <w:vAlign w:val="center"/>
              </w:tcPr>
            </w:tcPrChange>
          </w:tcPr>
          <w:p w14:paraId="127DD863" w14:textId="29352DFC" w:rsidR="00AF2B3D" w:rsidRPr="004304BB" w:rsidRDefault="00AF2B3D" w:rsidP="004304BB">
            <w:pPr>
              <w:spacing w:after="0" w:line="240" w:lineRule="auto"/>
              <w:jc w:val="center"/>
              <w:rPr>
                <w:ins w:id="178" w:author="Juan Labraga" w:date="2018-09-10T23:44:00Z"/>
                <w:rFonts w:ascii="Calibri" w:eastAsia="Times New Roman" w:hAnsi="Calibri" w:cs="Calibri"/>
                <w:b/>
                <w:bCs/>
                <w:color w:val="000000"/>
                <w:lang w:val="es-UY" w:eastAsia="es-UY"/>
              </w:rPr>
            </w:pPr>
          </w:p>
        </w:tc>
        <w:tc>
          <w:tcPr>
            <w:tcW w:w="993" w:type="dxa"/>
            <w:tcBorders>
              <w:top w:val="single" w:sz="4" w:space="0" w:color="auto"/>
              <w:left w:val="nil"/>
              <w:bottom w:val="single" w:sz="4" w:space="0" w:color="auto"/>
              <w:right w:val="single" w:sz="4" w:space="0" w:color="auto"/>
            </w:tcBorders>
            <w:tcPrChange w:id="179" w:author="Juan Labraga" w:date="2018-09-13T10:39:00Z">
              <w:tcPr>
                <w:tcW w:w="851" w:type="dxa"/>
                <w:tcBorders>
                  <w:top w:val="single" w:sz="4" w:space="0" w:color="auto"/>
                  <w:left w:val="nil"/>
                  <w:bottom w:val="single" w:sz="4" w:space="0" w:color="auto"/>
                  <w:right w:val="single" w:sz="4" w:space="0" w:color="auto"/>
                </w:tcBorders>
              </w:tcPr>
            </w:tcPrChange>
          </w:tcPr>
          <w:p w14:paraId="195A2DD0" w14:textId="50ABCC9B" w:rsidR="00AF2B3D" w:rsidRPr="00502CFF" w:rsidRDefault="00AF2B3D" w:rsidP="004304BB">
            <w:pPr>
              <w:spacing w:after="0" w:line="240" w:lineRule="auto"/>
              <w:jc w:val="center"/>
              <w:rPr>
                <w:ins w:id="180" w:author="Juan Labraga" w:date="2018-09-13T10:33:00Z"/>
                <w:rFonts w:ascii="Calibri" w:eastAsia="Times New Roman" w:hAnsi="Calibri" w:cs="Calibri"/>
                <w:bCs/>
                <w:color w:val="000000"/>
                <w:sz w:val="20"/>
                <w:szCs w:val="20"/>
                <w:lang w:val="es-UY" w:eastAsia="es-UY"/>
                <w:rPrChange w:id="181" w:author="Juan Labraga" w:date="2018-09-13T10:38:00Z">
                  <w:rPr>
                    <w:ins w:id="182" w:author="Juan Labraga" w:date="2018-09-13T10:33:00Z"/>
                    <w:rFonts w:ascii="Calibri" w:eastAsia="Times New Roman" w:hAnsi="Calibri" w:cs="Calibri"/>
                    <w:b/>
                    <w:bCs/>
                    <w:color w:val="000000"/>
                    <w:lang w:val="es-UY" w:eastAsia="es-UY"/>
                  </w:rPr>
                </w:rPrChange>
              </w:rPr>
            </w:pPr>
            <w:proofErr w:type="spellStart"/>
            <w:ins w:id="183" w:author="Juan Labraga" w:date="2018-09-13T10:33:00Z">
              <w:r w:rsidRPr="00502CFF">
                <w:rPr>
                  <w:rFonts w:ascii="Calibri" w:hAnsi="Calibri" w:eastAsia="Times New Roman" w:cs="Calibri"/>
                  <w:bCs/>
                  <w:color w:val="000000"/>
                  <w:sz w:val="20"/>
                  <w:szCs w:val="20"/>
                  <w:lang w:val="es-UY" w:eastAsia="es-UY"/>
                  <w:rPrChange w:author="Juan Labraga" w:date="2018-09-13T10:38:00Z" w:id="184">
                    <w:rPr>
                      <w:rFonts w:ascii="Calibri" w:hAnsi="Calibri" w:eastAsia="Times New Roman" w:cs="Calibri"/>
                      <w:b/>
                      <w:bCs/>
                      <w:color w:val="000000"/>
                      <w:lang w:val="es-UY" w:eastAsia="es-UY"/>
                    </w:rPr>
                  </w:rPrChange>
                </w:rPr>
                <w:t>Equation</w:t>
              </w:r>
              <w:proofErr w:type="spellEnd"/>
            </w:ins>
          </w:p>
        </w:tc>
        <w:tc>
          <w:tcPr>
            <w:tcW w:w="697" w:type="dxa"/>
            <w:tcBorders>
              <w:top w:val="single" w:sz="8" w:space="0" w:color="auto"/>
              <w:left w:val="nil"/>
              <w:bottom w:val="single" w:sz="4" w:space="0" w:color="auto"/>
              <w:right w:val="single" w:sz="4" w:space="0" w:color="auto"/>
            </w:tcBorders>
            <w:shd w:val="clear" w:color="auto" w:fill="auto"/>
            <w:noWrap/>
            <w:vAlign w:val="bottom"/>
            <w:hideMark/>
            <w:tcPrChange w:id="185" w:author="Juan Labraga" w:date="2018-09-13T10:39:00Z">
              <w:tcPr>
                <w:tcW w:w="697" w:type="dxa"/>
                <w:tcBorders>
                  <w:top w:val="single" w:sz="8" w:space="0" w:color="auto"/>
                  <w:left w:val="nil"/>
                  <w:bottom w:val="single" w:sz="4" w:space="0" w:color="auto"/>
                  <w:right w:val="single" w:sz="4" w:space="0" w:color="auto"/>
                </w:tcBorders>
                <w:shd w:val="clear" w:color="auto" w:fill="auto"/>
                <w:noWrap/>
                <w:vAlign w:val="bottom"/>
                <w:hideMark/>
              </w:tcPr>
            </w:tcPrChange>
          </w:tcPr>
          <w:p w14:paraId="00E2F741" w14:textId="3143DF7B" w:rsidR="00AF2B3D" w:rsidRPr="004304BB" w:rsidRDefault="00AF2B3D" w:rsidP="004304BB">
            <w:pPr>
              <w:spacing w:after="0" w:line="240" w:lineRule="auto"/>
              <w:jc w:val="center"/>
              <w:rPr>
                <w:ins w:id="186" w:author="Juan Labraga" w:date="2018-09-10T23:44:00Z"/>
                <w:rFonts w:ascii="Calibri" w:eastAsia="Times New Roman" w:hAnsi="Calibri" w:cs="Calibri"/>
                <w:b/>
                <w:bCs/>
                <w:color w:val="000000"/>
                <w:lang w:val="es-UY" w:eastAsia="es-UY"/>
              </w:rPr>
            </w:pPr>
            <w:ins w:id="187" w:author="Juan Labraga" w:date="2018-09-10T23:44:00Z">
              <w:r w:rsidRPr="004304BB">
                <w:rPr>
                  <w:rFonts w:ascii="Calibri" w:hAnsi="Calibri" w:eastAsia="Times New Roman" w:cs="Calibri"/>
                  <w:b/>
                  <w:bCs/>
                  <w:color w:val="000000"/>
                  <w:lang w:val="es-UY" w:eastAsia="es-UY"/>
                </w:rPr>
                <w:t>2018</w:t>
              </w:r>
            </w:ins>
          </w:p>
        </w:tc>
        <w:tc>
          <w:tcPr>
            <w:tcW w:w="708" w:type="dxa"/>
            <w:tcBorders>
              <w:top w:val="single" w:sz="8" w:space="0" w:color="auto"/>
              <w:left w:val="nil"/>
              <w:bottom w:val="single" w:sz="4" w:space="0" w:color="auto"/>
              <w:right w:val="single" w:sz="4" w:space="0" w:color="auto"/>
            </w:tcBorders>
            <w:shd w:val="clear" w:color="auto" w:fill="auto"/>
            <w:noWrap/>
            <w:vAlign w:val="bottom"/>
            <w:hideMark/>
            <w:tcPrChange w:id="188" w:author="Juan Labraga" w:date="2018-09-13T10:39:00Z">
              <w:tcPr>
                <w:tcW w:w="708" w:type="dxa"/>
                <w:tcBorders>
                  <w:top w:val="single" w:sz="8" w:space="0" w:color="auto"/>
                  <w:left w:val="nil"/>
                  <w:bottom w:val="single" w:sz="4" w:space="0" w:color="auto"/>
                  <w:right w:val="single" w:sz="4" w:space="0" w:color="auto"/>
                </w:tcBorders>
                <w:shd w:val="clear" w:color="auto" w:fill="auto"/>
                <w:noWrap/>
                <w:vAlign w:val="bottom"/>
                <w:hideMark/>
              </w:tcPr>
            </w:tcPrChange>
          </w:tcPr>
          <w:p w14:paraId="1E342F50" w14:textId="77777777" w:rsidR="00AF2B3D" w:rsidRPr="004304BB" w:rsidRDefault="00AF2B3D" w:rsidP="004304BB">
            <w:pPr>
              <w:spacing w:after="0" w:line="240" w:lineRule="auto"/>
              <w:jc w:val="center"/>
              <w:rPr>
                <w:ins w:id="189" w:author="Juan Labraga" w:date="2018-09-10T23:44:00Z"/>
                <w:rFonts w:ascii="Calibri" w:eastAsia="Times New Roman" w:hAnsi="Calibri" w:cs="Calibri"/>
                <w:b/>
                <w:bCs/>
                <w:color w:val="000000"/>
                <w:lang w:val="es-UY" w:eastAsia="es-UY"/>
              </w:rPr>
            </w:pPr>
            <w:ins w:id="190" w:author="Juan Labraga" w:date="2018-09-10T23:44:00Z">
              <w:r w:rsidRPr="004304BB">
                <w:rPr>
                  <w:rFonts w:ascii="Calibri" w:hAnsi="Calibri" w:eastAsia="Times New Roman" w:cs="Calibri"/>
                  <w:b/>
                  <w:bCs/>
                  <w:color w:val="000000"/>
                  <w:lang w:val="es-UY" w:eastAsia="es-UY"/>
                </w:rPr>
                <w:t>2019</w:t>
              </w:r>
            </w:ins>
          </w:p>
        </w:tc>
        <w:tc>
          <w:tcPr>
            <w:tcW w:w="851" w:type="dxa"/>
            <w:tcBorders>
              <w:top w:val="single" w:sz="8" w:space="0" w:color="auto"/>
              <w:left w:val="nil"/>
              <w:bottom w:val="single" w:sz="4" w:space="0" w:color="auto"/>
              <w:right w:val="single" w:sz="4" w:space="0" w:color="auto"/>
            </w:tcBorders>
            <w:shd w:val="clear" w:color="auto" w:fill="auto"/>
            <w:noWrap/>
            <w:vAlign w:val="bottom"/>
            <w:hideMark/>
            <w:tcPrChange w:id="191" w:author="Juan Labraga" w:date="2018-09-13T10:39:00Z">
              <w:tcPr>
                <w:tcW w:w="851" w:type="dxa"/>
                <w:tcBorders>
                  <w:top w:val="single" w:sz="8" w:space="0" w:color="auto"/>
                  <w:left w:val="nil"/>
                  <w:bottom w:val="single" w:sz="4" w:space="0" w:color="auto"/>
                  <w:right w:val="single" w:sz="4" w:space="0" w:color="auto"/>
                </w:tcBorders>
                <w:shd w:val="clear" w:color="auto" w:fill="auto"/>
                <w:noWrap/>
                <w:vAlign w:val="bottom"/>
                <w:hideMark/>
              </w:tcPr>
            </w:tcPrChange>
          </w:tcPr>
          <w:p w14:paraId="5307DA77" w14:textId="77777777" w:rsidR="00AF2B3D" w:rsidRPr="004304BB" w:rsidRDefault="00AF2B3D" w:rsidP="004304BB">
            <w:pPr>
              <w:spacing w:after="0" w:line="240" w:lineRule="auto"/>
              <w:jc w:val="center"/>
              <w:rPr>
                <w:ins w:id="192" w:author="Juan Labraga" w:date="2018-09-10T23:44:00Z"/>
                <w:rFonts w:ascii="Calibri" w:eastAsia="Times New Roman" w:hAnsi="Calibri" w:cs="Calibri"/>
                <w:b/>
                <w:bCs/>
                <w:color w:val="000000"/>
                <w:lang w:val="es-UY" w:eastAsia="es-UY"/>
              </w:rPr>
            </w:pPr>
            <w:ins w:id="193" w:author="Juan Labraga" w:date="2018-09-10T23:44:00Z">
              <w:r w:rsidRPr="004304BB">
                <w:rPr>
                  <w:rFonts w:ascii="Calibri" w:hAnsi="Calibri" w:eastAsia="Times New Roman" w:cs="Calibri"/>
                  <w:b/>
                  <w:bCs/>
                  <w:color w:val="000000"/>
                  <w:lang w:val="es-UY" w:eastAsia="es-UY"/>
                </w:rPr>
                <w:t>2020</w:t>
              </w:r>
            </w:ins>
          </w:p>
        </w:tc>
        <w:tc>
          <w:tcPr>
            <w:tcW w:w="992" w:type="dxa"/>
            <w:tcBorders>
              <w:top w:val="single" w:sz="8" w:space="0" w:color="auto"/>
              <w:left w:val="nil"/>
              <w:bottom w:val="single" w:sz="4" w:space="0" w:color="auto"/>
              <w:right w:val="single" w:sz="4" w:space="0" w:color="auto"/>
            </w:tcBorders>
            <w:shd w:val="clear" w:color="auto" w:fill="auto"/>
            <w:noWrap/>
            <w:vAlign w:val="bottom"/>
            <w:hideMark/>
            <w:tcPrChange w:id="194" w:author="Juan Labraga" w:date="2018-09-13T10:39:00Z">
              <w:tcPr>
                <w:tcW w:w="992" w:type="dxa"/>
                <w:tcBorders>
                  <w:top w:val="single" w:sz="8" w:space="0" w:color="auto"/>
                  <w:left w:val="nil"/>
                  <w:bottom w:val="single" w:sz="4" w:space="0" w:color="auto"/>
                  <w:right w:val="single" w:sz="4" w:space="0" w:color="auto"/>
                </w:tcBorders>
                <w:shd w:val="clear" w:color="auto" w:fill="auto"/>
                <w:noWrap/>
                <w:vAlign w:val="bottom"/>
                <w:hideMark/>
              </w:tcPr>
            </w:tcPrChange>
          </w:tcPr>
          <w:p w14:paraId="6F54FABB" w14:textId="77777777" w:rsidR="00AF2B3D" w:rsidRPr="004304BB" w:rsidRDefault="00AF2B3D" w:rsidP="004304BB">
            <w:pPr>
              <w:spacing w:after="0" w:line="240" w:lineRule="auto"/>
              <w:jc w:val="center"/>
              <w:rPr>
                <w:ins w:id="195" w:author="Juan Labraga" w:date="2018-09-10T23:44:00Z"/>
                <w:rFonts w:ascii="Calibri" w:eastAsia="Times New Roman" w:hAnsi="Calibri" w:cs="Calibri"/>
                <w:b/>
                <w:bCs/>
                <w:color w:val="000000"/>
                <w:lang w:val="es-UY" w:eastAsia="es-UY"/>
              </w:rPr>
            </w:pPr>
            <w:ins w:id="196" w:author="Juan Labraga" w:date="2018-09-10T23:44:00Z">
              <w:r w:rsidRPr="004304BB">
                <w:rPr>
                  <w:rFonts w:ascii="Calibri" w:hAnsi="Calibri" w:eastAsia="Times New Roman" w:cs="Calibri"/>
                  <w:b/>
                  <w:bCs/>
                  <w:color w:val="000000"/>
                  <w:lang w:val="es-UY" w:eastAsia="es-UY"/>
                </w:rPr>
                <w:t>2021</w:t>
              </w:r>
            </w:ins>
          </w:p>
        </w:tc>
        <w:tc>
          <w:tcPr>
            <w:tcW w:w="851" w:type="dxa"/>
            <w:tcBorders>
              <w:top w:val="single" w:sz="8" w:space="0" w:color="auto"/>
              <w:left w:val="nil"/>
              <w:bottom w:val="single" w:sz="4" w:space="0" w:color="auto"/>
              <w:right w:val="single" w:sz="4" w:space="0" w:color="auto"/>
            </w:tcBorders>
            <w:shd w:val="clear" w:color="auto" w:fill="auto"/>
            <w:noWrap/>
            <w:vAlign w:val="bottom"/>
            <w:hideMark/>
            <w:tcPrChange w:id="197" w:author="Juan Labraga" w:date="2018-09-13T10:39:00Z">
              <w:tcPr>
                <w:tcW w:w="851" w:type="dxa"/>
                <w:tcBorders>
                  <w:top w:val="single" w:sz="8" w:space="0" w:color="auto"/>
                  <w:left w:val="nil"/>
                  <w:bottom w:val="single" w:sz="4" w:space="0" w:color="auto"/>
                  <w:right w:val="single" w:sz="4" w:space="0" w:color="auto"/>
                </w:tcBorders>
                <w:shd w:val="clear" w:color="auto" w:fill="auto"/>
                <w:noWrap/>
                <w:vAlign w:val="bottom"/>
                <w:hideMark/>
              </w:tcPr>
            </w:tcPrChange>
          </w:tcPr>
          <w:p w14:paraId="2A23C4E2" w14:textId="77777777" w:rsidR="00AF2B3D" w:rsidRPr="004304BB" w:rsidRDefault="00AF2B3D" w:rsidP="004304BB">
            <w:pPr>
              <w:spacing w:after="0" w:line="240" w:lineRule="auto"/>
              <w:jc w:val="center"/>
              <w:rPr>
                <w:ins w:id="198" w:author="Juan Labraga" w:date="2018-09-10T23:44:00Z"/>
                <w:rFonts w:ascii="Calibri" w:eastAsia="Times New Roman" w:hAnsi="Calibri" w:cs="Calibri"/>
                <w:b/>
                <w:bCs/>
                <w:color w:val="000000"/>
                <w:lang w:val="es-UY" w:eastAsia="es-UY"/>
              </w:rPr>
            </w:pPr>
            <w:ins w:id="199" w:author="Juan Labraga" w:date="2018-09-10T23:44:00Z">
              <w:r w:rsidRPr="004304BB">
                <w:rPr>
                  <w:rFonts w:ascii="Calibri" w:hAnsi="Calibri" w:eastAsia="Times New Roman" w:cs="Calibri"/>
                  <w:b/>
                  <w:bCs/>
                  <w:color w:val="000000"/>
                  <w:lang w:val="es-UY" w:eastAsia="es-UY"/>
                </w:rPr>
                <w:t>2022</w:t>
              </w:r>
            </w:ins>
          </w:p>
        </w:tc>
        <w:tc>
          <w:tcPr>
            <w:tcW w:w="708" w:type="dxa"/>
            <w:tcBorders>
              <w:top w:val="single" w:sz="8" w:space="0" w:color="auto"/>
              <w:left w:val="nil"/>
              <w:bottom w:val="single" w:sz="4" w:space="0" w:color="auto"/>
              <w:right w:val="single" w:sz="4" w:space="0" w:color="auto"/>
            </w:tcBorders>
            <w:shd w:val="clear" w:color="auto" w:fill="auto"/>
            <w:noWrap/>
            <w:vAlign w:val="bottom"/>
            <w:hideMark/>
            <w:tcPrChange w:id="200" w:author="Juan Labraga" w:date="2018-09-13T10:39:00Z">
              <w:tcPr>
                <w:tcW w:w="708" w:type="dxa"/>
                <w:tcBorders>
                  <w:top w:val="single" w:sz="8" w:space="0" w:color="auto"/>
                  <w:left w:val="nil"/>
                  <w:bottom w:val="single" w:sz="4" w:space="0" w:color="auto"/>
                  <w:right w:val="single" w:sz="4" w:space="0" w:color="auto"/>
                </w:tcBorders>
                <w:shd w:val="clear" w:color="auto" w:fill="auto"/>
                <w:noWrap/>
                <w:vAlign w:val="bottom"/>
                <w:hideMark/>
              </w:tcPr>
            </w:tcPrChange>
          </w:tcPr>
          <w:p w14:paraId="3944C9C6" w14:textId="77777777" w:rsidR="00AF2B3D" w:rsidRPr="004304BB" w:rsidRDefault="00AF2B3D" w:rsidP="004304BB">
            <w:pPr>
              <w:spacing w:after="0" w:line="240" w:lineRule="auto"/>
              <w:jc w:val="center"/>
              <w:rPr>
                <w:ins w:id="201" w:author="Juan Labraga" w:date="2018-09-10T23:44:00Z"/>
                <w:rFonts w:ascii="Calibri" w:eastAsia="Times New Roman" w:hAnsi="Calibri" w:cs="Calibri"/>
                <w:b/>
                <w:bCs/>
                <w:color w:val="000000"/>
                <w:lang w:val="es-UY" w:eastAsia="es-UY"/>
              </w:rPr>
            </w:pPr>
            <w:ins w:id="202" w:author="Juan Labraga" w:date="2018-09-10T23:44:00Z">
              <w:r w:rsidRPr="004304BB">
                <w:rPr>
                  <w:rFonts w:ascii="Calibri" w:hAnsi="Calibri" w:eastAsia="Times New Roman" w:cs="Calibri"/>
                  <w:b/>
                  <w:bCs/>
                  <w:color w:val="000000"/>
                  <w:lang w:val="es-UY" w:eastAsia="es-UY"/>
                </w:rPr>
                <w:t>2023</w:t>
              </w:r>
            </w:ins>
          </w:p>
        </w:tc>
        <w:tc>
          <w:tcPr>
            <w:tcW w:w="721" w:type="dxa"/>
            <w:tcBorders>
              <w:top w:val="single" w:sz="8" w:space="0" w:color="auto"/>
              <w:left w:val="nil"/>
              <w:bottom w:val="single" w:sz="4" w:space="0" w:color="auto"/>
              <w:right w:val="single" w:sz="4" w:space="0" w:color="auto"/>
            </w:tcBorders>
            <w:shd w:val="clear" w:color="auto" w:fill="auto"/>
            <w:noWrap/>
            <w:vAlign w:val="bottom"/>
            <w:hideMark/>
            <w:tcPrChange w:id="203" w:author="Juan Labraga" w:date="2018-09-13T10:39:00Z">
              <w:tcPr>
                <w:tcW w:w="913" w:type="dxa"/>
                <w:tcBorders>
                  <w:top w:val="single" w:sz="8" w:space="0" w:color="auto"/>
                  <w:left w:val="nil"/>
                  <w:bottom w:val="single" w:sz="4" w:space="0" w:color="auto"/>
                  <w:right w:val="single" w:sz="4" w:space="0" w:color="auto"/>
                </w:tcBorders>
                <w:shd w:val="clear" w:color="auto" w:fill="auto"/>
                <w:noWrap/>
                <w:vAlign w:val="bottom"/>
                <w:hideMark/>
              </w:tcPr>
            </w:tcPrChange>
          </w:tcPr>
          <w:p w14:paraId="1EFD8933" w14:textId="77777777" w:rsidR="00AF2B3D" w:rsidRPr="004304BB" w:rsidRDefault="00AF2B3D" w:rsidP="004304BB">
            <w:pPr>
              <w:spacing w:after="0" w:line="240" w:lineRule="auto"/>
              <w:jc w:val="center"/>
              <w:rPr>
                <w:ins w:id="204" w:author="Juan Labraga" w:date="2018-09-10T23:44:00Z"/>
                <w:rFonts w:ascii="Calibri" w:eastAsia="Times New Roman" w:hAnsi="Calibri" w:cs="Calibri"/>
                <w:b/>
                <w:bCs/>
                <w:color w:val="000000"/>
                <w:lang w:val="es-UY" w:eastAsia="es-UY"/>
              </w:rPr>
            </w:pPr>
            <w:ins w:id="205" w:author="Juan Labraga" w:date="2018-09-10T23:44:00Z">
              <w:r w:rsidRPr="004304BB">
                <w:rPr>
                  <w:rFonts w:ascii="Calibri" w:hAnsi="Calibri" w:eastAsia="Times New Roman" w:cs="Calibri"/>
                  <w:b/>
                  <w:bCs/>
                  <w:color w:val="000000"/>
                  <w:lang w:val="es-UY" w:eastAsia="es-UY"/>
                </w:rPr>
                <w:t>2024</w:t>
              </w:r>
            </w:ins>
          </w:p>
        </w:tc>
        <w:tc>
          <w:tcPr>
            <w:tcW w:w="709" w:type="dxa"/>
            <w:tcBorders>
              <w:top w:val="single" w:sz="8" w:space="0" w:color="auto"/>
              <w:left w:val="nil"/>
              <w:bottom w:val="single" w:sz="4" w:space="0" w:color="auto"/>
              <w:right w:val="single" w:sz="4" w:space="0" w:color="auto"/>
            </w:tcBorders>
            <w:shd w:val="clear" w:color="auto" w:fill="auto"/>
            <w:noWrap/>
            <w:vAlign w:val="bottom"/>
            <w:hideMark/>
            <w:tcPrChange w:id="206" w:author="Juan Labraga" w:date="2018-09-13T10:39:00Z">
              <w:tcPr>
                <w:tcW w:w="603" w:type="dxa"/>
                <w:tcBorders>
                  <w:top w:val="single" w:sz="8" w:space="0" w:color="auto"/>
                  <w:left w:val="nil"/>
                  <w:bottom w:val="single" w:sz="4" w:space="0" w:color="auto"/>
                  <w:right w:val="single" w:sz="4" w:space="0" w:color="auto"/>
                </w:tcBorders>
                <w:shd w:val="clear" w:color="auto" w:fill="auto"/>
                <w:noWrap/>
                <w:vAlign w:val="bottom"/>
                <w:hideMark/>
              </w:tcPr>
            </w:tcPrChange>
          </w:tcPr>
          <w:p w14:paraId="7F851BF3" w14:textId="77777777" w:rsidR="00AF2B3D" w:rsidRPr="004304BB" w:rsidRDefault="00AF2B3D" w:rsidP="004304BB">
            <w:pPr>
              <w:spacing w:after="0" w:line="240" w:lineRule="auto"/>
              <w:jc w:val="center"/>
              <w:rPr>
                <w:ins w:id="207" w:author="Juan Labraga" w:date="2018-09-10T23:44:00Z"/>
                <w:rFonts w:ascii="Calibri" w:eastAsia="Times New Roman" w:hAnsi="Calibri" w:cs="Calibri"/>
                <w:b/>
                <w:bCs/>
                <w:color w:val="000000"/>
                <w:lang w:val="es-UY" w:eastAsia="es-UY"/>
              </w:rPr>
            </w:pPr>
            <w:ins w:id="208" w:author="Juan Labraga" w:date="2018-09-10T23:44:00Z">
              <w:r w:rsidRPr="004304BB">
                <w:rPr>
                  <w:rFonts w:ascii="Calibri" w:hAnsi="Calibri" w:eastAsia="Times New Roman" w:cs="Calibri"/>
                  <w:b/>
                  <w:bCs/>
                  <w:color w:val="000000"/>
                  <w:lang w:val="es-UY" w:eastAsia="es-UY"/>
                </w:rPr>
                <w:t>2025</w:t>
              </w:r>
            </w:ins>
          </w:p>
        </w:tc>
        <w:tc>
          <w:tcPr>
            <w:tcW w:w="708" w:type="dxa"/>
            <w:tcBorders>
              <w:top w:val="single" w:sz="8" w:space="0" w:color="auto"/>
              <w:left w:val="nil"/>
              <w:bottom w:val="single" w:sz="4" w:space="0" w:color="auto"/>
              <w:right w:val="single" w:sz="4" w:space="0" w:color="auto"/>
            </w:tcBorders>
            <w:shd w:val="clear" w:color="auto" w:fill="auto"/>
            <w:noWrap/>
            <w:vAlign w:val="bottom"/>
            <w:hideMark/>
            <w:tcPrChange w:id="209" w:author="Juan Labraga" w:date="2018-09-13T10:39:00Z">
              <w:tcPr>
                <w:tcW w:w="752" w:type="dxa"/>
                <w:tcBorders>
                  <w:top w:val="single" w:sz="8" w:space="0" w:color="auto"/>
                  <w:left w:val="nil"/>
                  <w:bottom w:val="single" w:sz="4" w:space="0" w:color="auto"/>
                  <w:right w:val="single" w:sz="4" w:space="0" w:color="auto"/>
                </w:tcBorders>
                <w:shd w:val="clear" w:color="auto" w:fill="auto"/>
                <w:noWrap/>
                <w:vAlign w:val="bottom"/>
                <w:hideMark/>
              </w:tcPr>
            </w:tcPrChange>
          </w:tcPr>
          <w:p w14:paraId="308E42D9" w14:textId="77777777" w:rsidR="00AF2B3D" w:rsidRPr="004304BB" w:rsidRDefault="00AF2B3D" w:rsidP="004304BB">
            <w:pPr>
              <w:spacing w:after="0" w:line="240" w:lineRule="auto"/>
              <w:jc w:val="center"/>
              <w:rPr>
                <w:ins w:id="210" w:author="Juan Labraga" w:date="2018-09-10T23:44:00Z"/>
                <w:rFonts w:ascii="Calibri" w:eastAsia="Times New Roman" w:hAnsi="Calibri" w:cs="Calibri"/>
                <w:b/>
                <w:bCs/>
                <w:color w:val="000000"/>
                <w:lang w:val="es-UY" w:eastAsia="es-UY"/>
              </w:rPr>
            </w:pPr>
            <w:ins w:id="211" w:author="Juan Labraga" w:date="2018-09-10T23:44:00Z">
              <w:r w:rsidRPr="004304BB">
                <w:rPr>
                  <w:rFonts w:ascii="Calibri" w:hAnsi="Calibri" w:eastAsia="Times New Roman" w:cs="Calibri"/>
                  <w:b/>
                  <w:bCs/>
                  <w:color w:val="000000"/>
                  <w:lang w:val="es-UY" w:eastAsia="es-UY"/>
                </w:rPr>
                <w:t>2026</w:t>
              </w:r>
            </w:ins>
          </w:p>
        </w:tc>
        <w:tc>
          <w:tcPr>
            <w:tcW w:w="697" w:type="dxa"/>
            <w:tcBorders>
              <w:top w:val="single" w:sz="8" w:space="0" w:color="auto"/>
              <w:left w:val="nil"/>
              <w:bottom w:val="single" w:sz="4" w:space="0" w:color="auto"/>
              <w:right w:val="single" w:sz="4" w:space="0" w:color="auto"/>
            </w:tcBorders>
            <w:shd w:val="clear" w:color="auto" w:fill="auto"/>
            <w:noWrap/>
            <w:vAlign w:val="bottom"/>
            <w:hideMark/>
            <w:tcPrChange w:id="212" w:author="Juan Labraga" w:date="2018-09-13T10:39:00Z">
              <w:tcPr>
                <w:tcW w:w="567" w:type="dxa"/>
                <w:tcBorders>
                  <w:top w:val="single" w:sz="8" w:space="0" w:color="auto"/>
                  <w:left w:val="nil"/>
                  <w:bottom w:val="single" w:sz="4" w:space="0" w:color="auto"/>
                  <w:right w:val="single" w:sz="4" w:space="0" w:color="auto"/>
                </w:tcBorders>
                <w:shd w:val="clear" w:color="auto" w:fill="auto"/>
                <w:noWrap/>
                <w:vAlign w:val="bottom"/>
                <w:hideMark/>
              </w:tcPr>
            </w:tcPrChange>
          </w:tcPr>
          <w:p w14:paraId="5CA74530" w14:textId="77777777" w:rsidR="00AF2B3D" w:rsidRPr="004304BB" w:rsidRDefault="00AF2B3D" w:rsidP="004304BB">
            <w:pPr>
              <w:spacing w:after="0" w:line="240" w:lineRule="auto"/>
              <w:jc w:val="center"/>
              <w:rPr>
                <w:ins w:id="213" w:author="Juan Labraga" w:date="2018-09-10T23:44:00Z"/>
                <w:rFonts w:ascii="Calibri" w:eastAsia="Times New Roman" w:hAnsi="Calibri" w:cs="Calibri"/>
                <w:b/>
                <w:bCs/>
                <w:color w:val="000000"/>
                <w:lang w:val="es-UY" w:eastAsia="es-UY"/>
              </w:rPr>
            </w:pPr>
            <w:ins w:id="214" w:author="Juan Labraga" w:date="2018-09-10T23:44:00Z">
              <w:r w:rsidRPr="004304BB">
                <w:rPr>
                  <w:rFonts w:ascii="Calibri" w:hAnsi="Calibri" w:eastAsia="Times New Roman" w:cs="Calibri"/>
                  <w:b/>
                  <w:bCs/>
                  <w:color w:val="000000"/>
                  <w:lang w:val="es-UY" w:eastAsia="es-UY"/>
                </w:rPr>
                <w:t>2027</w:t>
              </w:r>
            </w:ins>
          </w:p>
        </w:tc>
        <w:tc>
          <w:tcPr>
            <w:tcW w:w="709" w:type="dxa"/>
            <w:tcBorders>
              <w:top w:val="single" w:sz="8" w:space="0" w:color="auto"/>
              <w:left w:val="nil"/>
              <w:bottom w:val="single" w:sz="4" w:space="0" w:color="auto"/>
              <w:right w:val="single" w:sz="8" w:space="0" w:color="auto"/>
            </w:tcBorders>
            <w:shd w:val="clear" w:color="auto" w:fill="auto"/>
            <w:noWrap/>
            <w:vAlign w:val="bottom"/>
            <w:hideMark/>
            <w:tcPrChange w:id="215" w:author="Juan Labraga" w:date="2018-09-13T10:39:00Z">
              <w:tcPr>
                <w:tcW w:w="709" w:type="dxa"/>
                <w:tcBorders>
                  <w:top w:val="single" w:sz="8" w:space="0" w:color="auto"/>
                  <w:left w:val="nil"/>
                  <w:bottom w:val="single" w:sz="4" w:space="0" w:color="auto"/>
                  <w:right w:val="single" w:sz="8" w:space="0" w:color="auto"/>
                </w:tcBorders>
                <w:shd w:val="clear" w:color="auto" w:fill="auto"/>
                <w:noWrap/>
                <w:vAlign w:val="bottom"/>
                <w:hideMark/>
              </w:tcPr>
            </w:tcPrChange>
          </w:tcPr>
          <w:p w14:paraId="181631C9" w14:textId="77777777" w:rsidR="00AF2B3D" w:rsidRPr="004304BB" w:rsidRDefault="00AF2B3D" w:rsidP="004304BB">
            <w:pPr>
              <w:spacing w:after="0" w:line="240" w:lineRule="auto"/>
              <w:jc w:val="center"/>
              <w:rPr>
                <w:ins w:id="216" w:author="Juan Labraga" w:date="2018-09-10T23:44:00Z"/>
                <w:rFonts w:ascii="Calibri" w:eastAsia="Times New Roman" w:hAnsi="Calibri" w:cs="Calibri"/>
                <w:b/>
                <w:bCs/>
                <w:color w:val="000000"/>
                <w:lang w:val="es-UY" w:eastAsia="es-UY"/>
              </w:rPr>
            </w:pPr>
            <w:ins w:id="217" w:author="Juan Labraga" w:date="2018-09-10T23:44:00Z">
              <w:r w:rsidRPr="004304BB">
                <w:rPr>
                  <w:rFonts w:ascii="Calibri" w:hAnsi="Calibri" w:eastAsia="Times New Roman" w:cs="Calibri"/>
                  <w:b/>
                  <w:bCs/>
                  <w:color w:val="000000"/>
                  <w:lang w:val="es-UY" w:eastAsia="es-UY"/>
                </w:rPr>
                <w:t>2028</w:t>
              </w:r>
            </w:ins>
          </w:p>
        </w:tc>
      </w:tr>
      <w:tr w:rsidR="00AF2B3D" w:rsidRPr="004304BB" w14:paraId="15603DD9" w14:textId="77777777" w:rsidTr="00096FFC">
        <w:trPr>
          <w:trHeight w:val="290"/>
          <w:ins w:id="218" w:author="Juan Labraga" w:date="2018-09-10T23:44:00Z"/>
          <w:trPrChange w:id="219"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auto" w:fill="auto"/>
            <w:noWrap/>
            <w:vAlign w:val="center"/>
            <w:hideMark/>
            <w:tcPrChange w:id="220" w:author="Juan Labraga" w:date="2018-09-13T10:39:00Z">
              <w:tcPr>
                <w:tcW w:w="2283" w:type="dxa"/>
                <w:tcBorders>
                  <w:top w:val="nil"/>
                  <w:left w:val="single" w:sz="8" w:space="0" w:color="auto"/>
                  <w:bottom w:val="single" w:sz="4" w:space="0" w:color="auto"/>
                  <w:right w:val="single" w:sz="4" w:space="0" w:color="auto"/>
                </w:tcBorders>
                <w:shd w:val="clear" w:color="auto" w:fill="auto"/>
                <w:noWrap/>
                <w:vAlign w:val="center"/>
                <w:hideMark/>
              </w:tcPr>
            </w:tcPrChange>
          </w:tcPr>
          <w:p w14:paraId="2EFAE23E" w14:textId="77777777" w:rsidR="00AF2B3D" w:rsidRPr="000F2DE3" w:rsidRDefault="00AF2B3D" w:rsidP="009C6239">
            <w:pPr>
              <w:spacing w:after="0" w:line="240" w:lineRule="auto"/>
              <w:jc w:val="center"/>
              <w:rPr>
                <w:ins w:id="221" w:author="Juan Labraga" w:date="2018-09-10T23:44:00Z"/>
                <w:rFonts w:ascii="Calibri" w:eastAsia="Times New Roman" w:hAnsi="Calibri" w:cs="Calibri"/>
                <w:bCs/>
                <w:color w:val="000000"/>
                <w:lang w:val="es-UY" w:eastAsia="es-UY"/>
                <w:rPrChange w:id="222" w:author="Juan Labraga" w:date="2018-09-13T10:29:00Z">
                  <w:rPr>
                    <w:ins w:id="223" w:author="Juan Labraga" w:date="2018-09-10T23:44:00Z"/>
                    <w:rFonts w:ascii="Calibri" w:eastAsia="Times New Roman" w:hAnsi="Calibri" w:cs="Calibri"/>
                    <w:b/>
                    <w:bCs/>
                    <w:color w:val="000000"/>
                    <w:lang w:val="es-UY" w:eastAsia="es-UY"/>
                  </w:rPr>
                </w:rPrChange>
              </w:rPr>
            </w:pPr>
            <w:ins w:id="224" w:author="Juan Labraga" w:date="2018-09-10T23:44:00Z">
              <w:r w:rsidRPr="000F2DE3">
                <w:rPr>
                  <w:rFonts w:ascii="Calibri" w:hAnsi="Calibri" w:eastAsia="Times New Roman" w:cs="Calibri"/>
                  <w:bCs/>
                  <w:color w:val="000000"/>
                  <w:lang w:val="es-UY" w:eastAsia="es-UY"/>
                  <w:rPrChange w:author="Juan Labraga" w:date="2018-09-13T10:29:00Z" w:id="225">
                    <w:rPr>
                      <w:rFonts w:ascii="Calibri" w:hAnsi="Calibri" w:eastAsia="Times New Roman" w:cs="Calibri"/>
                      <w:b/>
                      <w:bCs/>
                      <w:color w:val="000000"/>
                      <w:lang w:val="es-UY" w:eastAsia="es-UY"/>
                    </w:rPr>
                  </w:rPrChange>
                </w:rPr>
                <w:t xml:space="preserve">Time </w:t>
              </w:r>
              <w:proofErr w:type="spellStart"/>
              <w:r w:rsidRPr="000F2DE3">
                <w:rPr>
                  <w:rFonts w:ascii="Calibri" w:hAnsi="Calibri" w:eastAsia="Times New Roman" w:cs="Calibri"/>
                  <w:bCs/>
                  <w:color w:val="000000"/>
                  <w:lang w:val="es-UY" w:eastAsia="es-UY"/>
                  <w:rPrChange w:author="Juan Labraga" w:date="2018-09-13T10:29:00Z" w:id="226">
                    <w:rPr>
                      <w:rFonts w:ascii="Calibri" w:hAnsi="Calibri" w:eastAsia="Times New Roman" w:cs="Calibri"/>
                      <w:b/>
                      <w:bCs/>
                      <w:color w:val="000000"/>
                      <w:lang w:val="es-UY" w:eastAsia="es-UY"/>
                    </w:rPr>
                  </w:rPrChange>
                </w:rPr>
                <w:t>to</w:t>
              </w:r>
              <w:proofErr w:type="spellEnd"/>
              <w:r w:rsidRPr="000F2DE3">
                <w:rPr>
                  <w:rFonts w:ascii="Calibri" w:hAnsi="Calibri" w:eastAsia="Times New Roman" w:cs="Calibri"/>
                  <w:bCs/>
                  <w:color w:val="000000"/>
                  <w:lang w:val="es-UY" w:eastAsia="es-UY"/>
                  <w:rPrChange w:author="Juan Labraga" w:date="2018-09-13T10:29:00Z" w:id="227">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228">
                    <w:rPr>
                      <w:rFonts w:ascii="Calibri" w:hAnsi="Calibri" w:eastAsia="Times New Roman" w:cs="Calibri"/>
                      <w:b/>
                      <w:bCs/>
                      <w:color w:val="000000"/>
                      <w:lang w:val="es-UY" w:eastAsia="es-UY"/>
                    </w:rPr>
                  </w:rPrChange>
                </w:rPr>
                <w:t>export</w:t>
              </w:r>
              <w:proofErr w:type="spellEnd"/>
              <w:r w:rsidRPr="000F2DE3">
                <w:rPr>
                  <w:rFonts w:ascii="Calibri" w:hAnsi="Calibri" w:eastAsia="Times New Roman" w:cs="Calibri"/>
                  <w:bCs/>
                  <w:color w:val="000000"/>
                  <w:lang w:val="es-UY" w:eastAsia="es-UY"/>
                  <w:rPrChange w:author="Juan Labraga" w:date="2018-09-13T10:29:00Z" w:id="229">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230">
                    <w:rPr>
                      <w:rFonts w:ascii="Calibri" w:hAnsi="Calibri" w:eastAsia="Times New Roman" w:cs="Calibri"/>
                      <w:b/>
                      <w:bCs/>
                      <w:color w:val="000000"/>
                      <w:lang w:val="es-UY" w:eastAsia="es-UY"/>
                    </w:rPr>
                  </w:rPrChange>
                </w:rPr>
                <w:t>Border</w:t>
              </w:r>
              <w:proofErr w:type="spellEnd"/>
              <w:r w:rsidRPr="000F2DE3">
                <w:rPr>
                  <w:rFonts w:ascii="Calibri" w:hAnsi="Calibri" w:eastAsia="Times New Roman" w:cs="Calibri"/>
                  <w:bCs/>
                  <w:color w:val="000000"/>
                  <w:lang w:val="es-UY" w:eastAsia="es-UY"/>
                  <w:rPrChange w:author="Juan Labraga" w:date="2018-09-13T10:29:00Z" w:id="231">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232">
                    <w:rPr>
                      <w:rFonts w:ascii="Calibri" w:hAnsi="Calibri" w:eastAsia="Times New Roman" w:cs="Calibri"/>
                      <w:b/>
                      <w:bCs/>
                      <w:color w:val="000000"/>
                      <w:lang w:val="es-UY" w:eastAsia="es-UY"/>
                    </w:rPr>
                  </w:rPrChange>
                </w:rPr>
                <w:t>compliance</w:t>
              </w:r>
              <w:proofErr w:type="spellEnd"/>
              <w:r w:rsidRPr="000F2DE3">
                <w:rPr>
                  <w:rFonts w:ascii="Calibri" w:hAnsi="Calibri" w:eastAsia="Times New Roman" w:cs="Calibri"/>
                  <w:bCs/>
                  <w:color w:val="000000"/>
                  <w:lang w:val="es-UY" w:eastAsia="es-UY"/>
                  <w:rPrChange w:author="Juan Labraga" w:date="2018-09-13T10:29:00Z" w:id="233">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234">
                    <w:rPr>
                      <w:rFonts w:ascii="Calibri" w:hAnsi="Calibri" w:eastAsia="Times New Roman" w:cs="Calibri"/>
                      <w:b/>
                      <w:bCs/>
                      <w:color w:val="000000"/>
                      <w:lang w:val="es-UY" w:eastAsia="es-UY"/>
                    </w:rPr>
                  </w:rPrChange>
                </w:rPr>
                <w:t>hours</w:t>
              </w:r>
              <w:proofErr w:type="spellEnd"/>
              <w:r w:rsidRPr="000F2DE3">
                <w:rPr>
                  <w:rFonts w:ascii="Calibri" w:hAnsi="Calibri" w:eastAsia="Times New Roman" w:cs="Calibri"/>
                  <w:bCs/>
                  <w:color w:val="000000"/>
                  <w:lang w:val="es-UY" w:eastAsia="es-UY"/>
                  <w:rPrChange w:author="Juan Labraga" w:date="2018-09-13T10:29:00Z" w:id="235">
                    <w:rPr>
                      <w:rFonts w:ascii="Calibri" w:hAnsi="Calibri" w:eastAsia="Times New Roman" w:cs="Calibri"/>
                      <w:b/>
                      <w:bCs/>
                      <w:color w:val="000000"/>
                      <w:lang w:val="es-UY" w:eastAsia="es-UY"/>
                    </w:rPr>
                  </w:rPrChange>
                </w:rPr>
                <w:t>)</w:t>
              </w:r>
            </w:ins>
          </w:p>
        </w:tc>
        <w:tc>
          <w:tcPr>
            <w:tcW w:w="1559" w:type="dxa"/>
            <w:tcBorders>
              <w:top w:val="nil"/>
              <w:left w:val="nil"/>
              <w:bottom w:val="single" w:sz="4" w:space="0" w:color="auto"/>
              <w:right w:val="single" w:sz="4" w:space="0" w:color="auto"/>
            </w:tcBorders>
            <w:shd w:val="clear" w:color="auto" w:fill="auto"/>
            <w:noWrap/>
            <w:vAlign w:val="center"/>
            <w:tcPrChange w:id="236" w:author="Juan Labraga" w:date="2018-09-13T10:39:00Z">
              <w:tcPr>
                <w:tcW w:w="1251" w:type="dxa"/>
                <w:tcBorders>
                  <w:top w:val="nil"/>
                  <w:left w:val="nil"/>
                  <w:bottom w:val="single" w:sz="4" w:space="0" w:color="auto"/>
                  <w:right w:val="single" w:sz="4" w:space="0" w:color="auto"/>
                </w:tcBorders>
                <w:shd w:val="clear" w:color="auto" w:fill="auto"/>
                <w:noWrap/>
                <w:vAlign w:val="center"/>
              </w:tcPr>
            </w:tcPrChange>
          </w:tcPr>
          <w:p w14:paraId="69C62B2E" w14:textId="1390B431" w:rsidR="00AF2B3D" w:rsidRPr="000F2DE3" w:rsidRDefault="00AF2B3D" w:rsidP="009C6239">
            <w:pPr>
              <w:spacing w:after="0" w:line="240" w:lineRule="auto"/>
              <w:jc w:val="center"/>
              <w:rPr>
                <w:ins w:id="237" w:author="Juan Labraga" w:date="2018-09-10T23:44:00Z"/>
                <w:rFonts w:ascii="Calibri" w:eastAsia="Times New Roman" w:hAnsi="Calibri" w:cs="Calibri"/>
                <w:bCs/>
                <w:color w:val="000000"/>
                <w:lang w:val="es-UY" w:eastAsia="es-UY"/>
                <w:rPrChange w:id="238" w:author="Juan Labraga" w:date="2018-09-13T10:29:00Z">
                  <w:rPr>
                    <w:ins w:id="239" w:author="Juan Labraga" w:date="2018-09-10T23:44:00Z"/>
                    <w:rFonts w:ascii="Calibri" w:eastAsia="Times New Roman" w:hAnsi="Calibri" w:cs="Calibri"/>
                    <w:b/>
                    <w:bCs/>
                    <w:color w:val="000000"/>
                    <w:lang w:val="es-UY" w:eastAsia="es-UY"/>
                  </w:rPr>
                </w:rPrChange>
              </w:rPr>
            </w:pPr>
            <w:ins w:id="240" w:author="Juan Labraga" w:date="2018-09-13T10:26:00Z">
              <w:r w:rsidRPr="000F2DE3">
                <w:rPr>
                  <w:rFonts w:ascii="Calibri" w:hAnsi="Calibri" w:eastAsia="Times New Roman" w:cs="Calibri"/>
                  <w:bCs/>
                  <w:color w:val="000000"/>
                  <w:lang w:val="es-UY" w:eastAsia="es-UY"/>
                  <w:rPrChange w:author="Juan Labraga" w:date="2018-09-13T10:29:00Z" w:id="241">
                    <w:rPr>
                      <w:rFonts w:ascii="Calibri" w:hAnsi="Calibri" w:eastAsia="Times New Roman" w:cs="Calibri"/>
                      <w:b/>
                      <w:bCs/>
                      <w:color w:val="000000"/>
                      <w:lang w:val="es-UY" w:eastAsia="es-UY"/>
                    </w:rPr>
                  </w:rPrChange>
                </w:rPr>
                <w:t>1</w:t>
              </w:r>
              <w:r w:rsidRPr="000F2DE3">
                <w:rPr>
                  <w:rFonts w:ascii="Calibri" w:hAnsi="Calibri" w:eastAsia="Times New Roman" w:cs="Calibri"/>
                  <w:bCs/>
                  <w:color w:val="000000"/>
                  <w:lang w:val="es-UY" w:eastAsia="es-UY"/>
                  <w:rPrChange w:author="Juan Labraga" w:date="2018-09-13T10:29:00Z" w:id="242">
                    <w:rPr>
                      <w:rFonts w:ascii="Calibri" w:hAnsi="Calibri" w:eastAsia="Times New Roman" w:cs="Calibri"/>
                      <w:b/>
                      <w:bCs/>
                      <w:color w:val="000000"/>
                      <w:lang w:val="es-UY" w:eastAsia="es-UY"/>
                    </w:rPr>
                  </w:rPrChange>
                </w:rPr>
                <w:t xml:space="preserve"> </w:t>
              </w:r>
            </w:ins>
            <w:ins w:id="243" w:author="Juan Labraga" w:date="2018-09-13T10:27:00Z">
              <w:r w:rsidRPr="000F2DE3">
                <w:rPr>
                  <w:rFonts w:ascii="Calibri" w:hAnsi="Calibri" w:eastAsia="Times New Roman" w:cs="Calibri"/>
                  <w:bCs/>
                  <w:color w:val="000000"/>
                  <w:lang w:val="es-UY" w:eastAsia="es-UY"/>
                  <w:rPrChange w:author="Juan Labraga" w:date="2018-09-13T10:29:00Z" w:id="244">
                    <w:rPr>
                      <w:rFonts w:ascii="Calibri" w:hAnsi="Calibri" w:eastAsia="Times New Roman" w:cs="Calibri"/>
                      <w:b/>
                      <w:bCs/>
                      <w:color w:val="000000"/>
                      <w:lang w:val="es-UY" w:eastAsia="es-UY"/>
                    </w:rPr>
                  </w:rPrChange>
                </w:rPr>
                <w:t>DB</w:t>
              </w:r>
            </w:ins>
          </w:p>
        </w:tc>
        <w:tc>
          <w:tcPr>
            <w:tcW w:w="993" w:type="dxa"/>
            <w:tcBorders>
              <w:top w:val="single" w:sz="4" w:space="0" w:color="auto"/>
              <w:left w:val="nil"/>
              <w:bottom w:val="single" w:sz="4" w:space="0" w:color="auto"/>
              <w:right w:val="single" w:sz="4" w:space="0" w:color="auto"/>
            </w:tcBorders>
            <w:tcPrChange w:id="245" w:author="Juan Labraga" w:date="2018-09-13T10:39:00Z">
              <w:tcPr>
                <w:tcW w:w="851" w:type="dxa"/>
                <w:tcBorders>
                  <w:top w:val="single" w:sz="4" w:space="0" w:color="auto"/>
                  <w:left w:val="nil"/>
                  <w:bottom w:val="single" w:sz="4" w:space="0" w:color="auto"/>
                  <w:right w:val="single" w:sz="4" w:space="0" w:color="auto"/>
                </w:tcBorders>
              </w:tcPr>
            </w:tcPrChange>
          </w:tcPr>
          <w:p w14:paraId="0D43B09B" w14:textId="77777777" w:rsidR="00AF2B3D" w:rsidRPr="004304BB" w:rsidRDefault="00AF2B3D" w:rsidP="009C6239">
            <w:pPr>
              <w:spacing w:after="0" w:line="240" w:lineRule="auto"/>
              <w:jc w:val="center"/>
              <w:rPr>
                <w:ins w:id="246" w:author="Juan Labraga" w:date="2018-09-13T10:33:00Z"/>
                <w:rFonts w:ascii="Calibri" w:eastAsia="Times New Roman" w:hAnsi="Calibri" w:cs="Calibri"/>
                <w:color w:val="000000"/>
                <w:lang w:val="es-UY" w:eastAsia="es-UY"/>
              </w:rPr>
            </w:pPr>
          </w:p>
        </w:tc>
        <w:tc>
          <w:tcPr>
            <w:tcW w:w="697" w:type="dxa"/>
            <w:tcBorders>
              <w:top w:val="nil"/>
              <w:left w:val="nil"/>
              <w:bottom w:val="single" w:sz="4" w:space="0" w:color="auto"/>
              <w:right w:val="single" w:sz="4" w:space="0" w:color="auto"/>
            </w:tcBorders>
            <w:shd w:val="clear" w:color="auto" w:fill="auto"/>
            <w:noWrap/>
            <w:vAlign w:val="center"/>
            <w:hideMark/>
            <w:tcPrChange w:id="247" w:author="Juan Labraga" w:date="2018-09-13T10:39:00Z">
              <w:tcPr>
                <w:tcW w:w="697" w:type="dxa"/>
                <w:tcBorders>
                  <w:top w:val="nil"/>
                  <w:left w:val="nil"/>
                  <w:bottom w:val="single" w:sz="4" w:space="0" w:color="auto"/>
                  <w:right w:val="single" w:sz="4" w:space="0" w:color="auto"/>
                </w:tcBorders>
                <w:shd w:val="clear" w:color="auto" w:fill="auto"/>
                <w:noWrap/>
                <w:vAlign w:val="center"/>
                <w:hideMark/>
              </w:tcPr>
            </w:tcPrChange>
          </w:tcPr>
          <w:p w14:paraId="72736890" w14:textId="428BC2D7" w:rsidR="00AF2B3D" w:rsidRPr="004304BB" w:rsidRDefault="00AF2B3D" w:rsidP="009C6239">
            <w:pPr>
              <w:spacing w:after="0" w:line="240" w:lineRule="auto"/>
              <w:jc w:val="center"/>
              <w:rPr>
                <w:ins w:id="248" w:author="Juan Labraga" w:date="2018-09-10T23:44:00Z"/>
                <w:rFonts w:ascii="Calibri" w:eastAsia="Times New Roman" w:hAnsi="Calibri" w:cs="Calibri"/>
                <w:color w:val="000000"/>
                <w:lang w:val="es-UY" w:eastAsia="es-UY"/>
              </w:rPr>
            </w:pPr>
            <w:ins w:id="249" w:author="Juan Labraga" w:date="2018-09-10T23:44:00Z">
              <w:r w:rsidRPr="004304BB">
                <w:rPr>
                  <w:rFonts w:ascii="Calibri" w:hAnsi="Calibri" w:eastAsia="Times New Roman" w:cs="Calibri"/>
                  <w:color w:val="000000"/>
                  <w:lang w:val="es-UY" w:eastAsia="es-UY"/>
                </w:rPr>
                <w:t>72</w:t>
              </w:r>
            </w:ins>
          </w:p>
        </w:tc>
        <w:tc>
          <w:tcPr>
            <w:tcW w:w="708" w:type="dxa"/>
            <w:tcBorders>
              <w:top w:val="nil"/>
              <w:left w:val="nil"/>
              <w:bottom w:val="single" w:sz="4" w:space="0" w:color="auto"/>
              <w:right w:val="single" w:sz="4" w:space="0" w:color="auto"/>
            </w:tcBorders>
            <w:shd w:val="clear" w:color="auto" w:fill="auto"/>
            <w:noWrap/>
            <w:vAlign w:val="center"/>
            <w:hideMark/>
            <w:tcPrChange w:id="250" w:author="Juan Labraga" w:date="2018-09-13T10:39:00Z">
              <w:tcPr>
                <w:tcW w:w="708" w:type="dxa"/>
                <w:tcBorders>
                  <w:top w:val="nil"/>
                  <w:left w:val="nil"/>
                  <w:bottom w:val="single" w:sz="4" w:space="0" w:color="auto"/>
                  <w:right w:val="single" w:sz="4" w:space="0" w:color="auto"/>
                </w:tcBorders>
                <w:shd w:val="clear" w:color="auto" w:fill="auto"/>
                <w:noWrap/>
                <w:vAlign w:val="center"/>
                <w:hideMark/>
              </w:tcPr>
            </w:tcPrChange>
          </w:tcPr>
          <w:p w14:paraId="507F48E2" w14:textId="77777777" w:rsidR="00AF2B3D" w:rsidRPr="004304BB" w:rsidRDefault="00AF2B3D" w:rsidP="009C6239">
            <w:pPr>
              <w:spacing w:after="0" w:line="240" w:lineRule="auto"/>
              <w:jc w:val="center"/>
              <w:rPr>
                <w:ins w:id="251" w:author="Juan Labraga" w:date="2018-09-10T23:44:00Z"/>
                <w:rFonts w:ascii="Calibri" w:eastAsia="Times New Roman" w:hAnsi="Calibri" w:cs="Calibri"/>
                <w:color w:val="000000"/>
                <w:lang w:val="es-UY" w:eastAsia="es-UY"/>
              </w:rPr>
            </w:pPr>
            <w:ins w:id="252" w:author="Juan Labraga" w:date="2018-09-10T23:44:00Z">
              <w:r w:rsidRPr="004304BB">
                <w:rPr>
                  <w:rFonts w:ascii="Calibri" w:hAnsi="Calibri" w:eastAsia="Times New Roman" w:cs="Calibri"/>
                  <w:color w:val="000000"/>
                  <w:lang w:val="es-UY" w:eastAsia="es-UY"/>
                </w:rPr>
                <w:t>72</w:t>
              </w:r>
            </w:ins>
          </w:p>
        </w:tc>
        <w:tc>
          <w:tcPr>
            <w:tcW w:w="851" w:type="dxa"/>
            <w:tcBorders>
              <w:top w:val="nil"/>
              <w:left w:val="nil"/>
              <w:bottom w:val="single" w:sz="4" w:space="0" w:color="auto"/>
              <w:right w:val="single" w:sz="4" w:space="0" w:color="auto"/>
            </w:tcBorders>
            <w:shd w:val="clear" w:color="auto" w:fill="auto"/>
            <w:noWrap/>
            <w:vAlign w:val="center"/>
            <w:hideMark/>
            <w:tcPrChange w:id="253" w:author="Juan Labraga" w:date="2018-09-13T10:39:00Z">
              <w:tcPr>
                <w:tcW w:w="851" w:type="dxa"/>
                <w:tcBorders>
                  <w:top w:val="nil"/>
                  <w:left w:val="nil"/>
                  <w:bottom w:val="single" w:sz="4" w:space="0" w:color="auto"/>
                  <w:right w:val="single" w:sz="4" w:space="0" w:color="auto"/>
                </w:tcBorders>
                <w:shd w:val="clear" w:color="auto" w:fill="auto"/>
                <w:noWrap/>
                <w:vAlign w:val="center"/>
                <w:hideMark/>
              </w:tcPr>
            </w:tcPrChange>
          </w:tcPr>
          <w:p w14:paraId="3E1BE795" w14:textId="77777777" w:rsidR="00AF2B3D" w:rsidRPr="004304BB" w:rsidRDefault="00AF2B3D" w:rsidP="009C6239">
            <w:pPr>
              <w:spacing w:after="0" w:line="240" w:lineRule="auto"/>
              <w:jc w:val="center"/>
              <w:rPr>
                <w:ins w:id="254" w:author="Juan Labraga" w:date="2018-09-10T23:44:00Z"/>
                <w:rFonts w:ascii="Calibri" w:eastAsia="Times New Roman" w:hAnsi="Calibri" w:cs="Calibri"/>
                <w:color w:val="000000"/>
                <w:lang w:val="es-UY" w:eastAsia="es-UY"/>
              </w:rPr>
            </w:pPr>
            <w:ins w:id="255" w:author="Juan Labraga" w:date="2018-09-10T23:44:00Z">
              <w:r w:rsidRPr="004304BB">
                <w:rPr>
                  <w:rFonts w:ascii="Calibri" w:hAnsi="Calibri" w:eastAsia="Times New Roman" w:cs="Calibri"/>
                  <w:color w:val="000000"/>
                  <w:lang w:val="es-UY" w:eastAsia="es-UY"/>
                </w:rPr>
                <w:t>62</w:t>
              </w:r>
            </w:ins>
          </w:p>
        </w:tc>
        <w:tc>
          <w:tcPr>
            <w:tcW w:w="992" w:type="dxa"/>
            <w:tcBorders>
              <w:top w:val="nil"/>
              <w:left w:val="nil"/>
              <w:bottom w:val="single" w:sz="4" w:space="0" w:color="auto"/>
              <w:right w:val="single" w:sz="4" w:space="0" w:color="auto"/>
            </w:tcBorders>
            <w:shd w:val="clear" w:color="auto" w:fill="auto"/>
            <w:noWrap/>
            <w:vAlign w:val="center"/>
            <w:hideMark/>
            <w:tcPrChange w:id="256" w:author="Juan Labraga" w:date="2018-09-13T10:39:00Z">
              <w:tcPr>
                <w:tcW w:w="992" w:type="dxa"/>
                <w:tcBorders>
                  <w:top w:val="nil"/>
                  <w:left w:val="nil"/>
                  <w:bottom w:val="single" w:sz="4" w:space="0" w:color="auto"/>
                  <w:right w:val="single" w:sz="4" w:space="0" w:color="auto"/>
                </w:tcBorders>
                <w:shd w:val="clear" w:color="auto" w:fill="auto"/>
                <w:noWrap/>
                <w:vAlign w:val="center"/>
                <w:hideMark/>
              </w:tcPr>
            </w:tcPrChange>
          </w:tcPr>
          <w:p w14:paraId="4F902508" w14:textId="77777777" w:rsidR="00AF2B3D" w:rsidRPr="004304BB" w:rsidRDefault="00AF2B3D" w:rsidP="009C6239">
            <w:pPr>
              <w:spacing w:after="0" w:line="240" w:lineRule="auto"/>
              <w:jc w:val="center"/>
              <w:rPr>
                <w:ins w:id="257" w:author="Juan Labraga" w:date="2018-09-10T23:44:00Z"/>
                <w:rFonts w:ascii="Calibri" w:eastAsia="Times New Roman" w:hAnsi="Calibri" w:cs="Calibri"/>
                <w:color w:val="000000"/>
                <w:lang w:val="es-UY" w:eastAsia="es-UY"/>
              </w:rPr>
            </w:pPr>
            <w:ins w:id="258" w:author="Juan Labraga" w:date="2018-09-10T23:44:00Z">
              <w:r w:rsidRPr="004304BB">
                <w:rPr>
                  <w:rFonts w:ascii="Calibri" w:hAnsi="Calibri" w:eastAsia="Times New Roman" w:cs="Calibri"/>
                  <w:color w:val="000000"/>
                  <w:lang w:val="es-UY" w:eastAsia="es-UY"/>
                </w:rPr>
                <w:t>62</w:t>
              </w:r>
            </w:ins>
          </w:p>
        </w:tc>
        <w:tc>
          <w:tcPr>
            <w:tcW w:w="851" w:type="dxa"/>
            <w:tcBorders>
              <w:top w:val="nil"/>
              <w:left w:val="nil"/>
              <w:bottom w:val="single" w:sz="4" w:space="0" w:color="auto"/>
              <w:right w:val="single" w:sz="4" w:space="0" w:color="auto"/>
            </w:tcBorders>
            <w:shd w:val="clear" w:color="auto" w:fill="auto"/>
            <w:noWrap/>
            <w:vAlign w:val="center"/>
            <w:hideMark/>
            <w:tcPrChange w:id="259" w:author="Juan Labraga" w:date="2018-09-13T10:39:00Z">
              <w:tcPr>
                <w:tcW w:w="851" w:type="dxa"/>
                <w:tcBorders>
                  <w:top w:val="nil"/>
                  <w:left w:val="nil"/>
                  <w:bottom w:val="single" w:sz="4" w:space="0" w:color="auto"/>
                  <w:right w:val="single" w:sz="4" w:space="0" w:color="auto"/>
                </w:tcBorders>
                <w:shd w:val="clear" w:color="auto" w:fill="auto"/>
                <w:noWrap/>
                <w:vAlign w:val="center"/>
                <w:hideMark/>
              </w:tcPr>
            </w:tcPrChange>
          </w:tcPr>
          <w:p w14:paraId="67E97EF1" w14:textId="77777777" w:rsidR="00AF2B3D" w:rsidRPr="004304BB" w:rsidRDefault="00AF2B3D" w:rsidP="009C6239">
            <w:pPr>
              <w:spacing w:after="0" w:line="240" w:lineRule="auto"/>
              <w:jc w:val="center"/>
              <w:rPr>
                <w:ins w:id="260" w:author="Juan Labraga" w:date="2018-09-10T23:44:00Z"/>
                <w:rFonts w:ascii="Calibri" w:eastAsia="Times New Roman" w:hAnsi="Calibri" w:cs="Calibri"/>
                <w:color w:val="000000"/>
                <w:lang w:val="es-UY" w:eastAsia="es-UY"/>
              </w:rPr>
            </w:pPr>
            <w:ins w:id="261" w:author="Juan Labraga" w:date="2018-09-10T23:44:00Z">
              <w:r w:rsidRPr="004304BB">
                <w:rPr>
                  <w:rFonts w:ascii="Calibri" w:hAnsi="Calibri" w:eastAsia="Times New Roman" w:cs="Calibri"/>
                  <w:color w:val="000000"/>
                  <w:lang w:val="es-UY" w:eastAsia="es-UY"/>
                </w:rPr>
                <w:t>30</w:t>
              </w:r>
            </w:ins>
          </w:p>
        </w:tc>
        <w:tc>
          <w:tcPr>
            <w:tcW w:w="708" w:type="dxa"/>
            <w:tcBorders>
              <w:top w:val="nil"/>
              <w:left w:val="nil"/>
              <w:bottom w:val="single" w:sz="4" w:space="0" w:color="auto"/>
              <w:right w:val="single" w:sz="4" w:space="0" w:color="auto"/>
            </w:tcBorders>
            <w:shd w:val="clear" w:color="auto" w:fill="auto"/>
            <w:noWrap/>
            <w:vAlign w:val="center"/>
            <w:hideMark/>
            <w:tcPrChange w:id="262" w:author="Juan Labraga" w:date="2018-09-13T10:39:00Z">
              <w:tcPr>
                <w:tcW w:w="708" w:type="dxa"/>
                <w:tcBorders>
                  <w:top w:val="nil"/>
                  <w:left w:val="nil"/>
                  <w:bottom w:val="single" w:sz="4" w:space="0" w:color="auto"/>
                  <w:right w:val="single" w:sz="4" w:space="0" w:color="auto"/>
                </w:tcBorders>
                <w:shd w:val="clear" w:color="auto" w:fill="auto"/>
                <w:noWrap/>
                <w:vAlign w:val="center"/>
                <w:hideMark/>
              </w:tcPr>
            </w:tcPrChange>
          </w:tcPr>
          <w:p w14:paraId="03B7D7FE" w14:textId="77777777" w:rsidR="00AF2B3D" w:rsidRPr="004304BB" w:rsidRDefault="00AF2B3D" w:rsidP="009C6239">
            <w:pPr>
              <w:spacing w:after="0" w:line="240" w:lineRule="auto"/>
              <w:jc w:val="center"/>
              <w:rPr>
                <w:ins w:id="263" w:author="Juan Labraga" w:date="2018-09-10T23:44:00Z"/>
                <w:rFonts w:ascii="Calibri" w:eastAsia="Times New Roman" w:hAnsi="Calibri" w:cs="Calibri"/>
                <w:color w:val="000000"/>
                <w:lang w:val="es-UY" w:eastAsia="es-UY"/>
              </w:rPr>
            </w:pPr>
            <w:ins w:id="264" w:author="Juan Labraga" w:date="2018-09-10T23:44:00Z">
              <w:r w:rsidRPr="004304BB">
                <w:rPr>
                  <w:rFonts w:ascii="Calibri" w:hAnsi="Calibri" w:eastAsia="Times New Roman" w:cs="Calibri"/>
                  <w:color w:val="000000"/>
                  <w:lang w:val="es-UY" w:eastAsia="es-UY"/>
                </w:rPr>
                <w:t>30</w:t>
              </w:r>
            </w:ins>
          </w:p>
        </w:tc>
        <w:tc>
          <w:tcPr>
            <w:tcW w:w="721" w:type="dxa"/>
            <w:tcBorders>
              <w:top w:val="nil"/>
              <w:left w:val="nil"/>
              <w:bottom w:val="single" w:sz="4" w:space="0" w:color="auto"/>
              <w:right w:val="single" w:sz="4" w:space="0" w:color="auto"/>
            </w:tcBorders>
            <w:shd w:val="clear" w:color="auto" w:fill="auto"/>
            <w:noWrap/>
            <w:vAlign w:val="center"/>
            <w:hideMark/>
            <w:tcPrChange w:id="265" w:author="Juan Labraga" w:date="2018-09-13T10:39:00Z">
              <w:tcPr>
                <w:tcW w:w="913" w:type="dxa"/>
                <w:tcBorders>
                  <w:top w:val="nil"/>
                  <w:left w:val="nil"/>
                  <w:bottom w:val="single" w:sz="4" w:space="0" w:color="auto"/>
                  <w:right w:val="single" w:sz="4" w:space="0" w:color="auto"/>
                </w:tcBorders>
                <w:shd w:val="clear" w:color="auto" w:fill="auto"/>
                <w:noWrap/>
                <w:vAlign w:val="center"/>
                <w:hideMark/>
              </w:tcPr>
            </w:tcPrChange>
          </w:tcPr>
          <w:p w14:paraId="3EE5E917" w14:textId="77777777" w:rsidR="00AF2B3D" w:rsidRPr="004304BB" w:rsidRDefault="00AF2B3D" w:rsidP="009C6239">
            <w:pPr>
              <w:spacing w:after="0" w:line="240" w:lineRule="auto"/>
              <w:jc w:val="center"/>
              <w:rPr>
                <w:ins w:id="266" w:author="Juan Labraga" w:date="2018-09-10T23:44:00Z"/>
                <w:rFonts w:ascii="Calibri" w:eastAsia="Times New Roman" w:hAnsi="Calibri" w:cs="Calibri"/>
                <w:color w:val="000000"/>
                <w:lang w:val="es-UY" w:eastAsia="es-UY"/>
              </w:rPr>
            </w:pPr>
            <w:ins w:id="267" w:author="Juan Labraga" w:date="2018-09-10T23:44:00Z">
              <w:r w:rsidRPr="004304BB">
                <w:rPr>
                  <w:rFonts w:ascii="Calibri" w:hAnsi="Calibri" w:eastAsia="Times New Roman" w:cs="Calibri"/>
                  <w:color w:val="000000"/>
                  <w:lang w:val="es-UY" w:eastAsia="es-UY"/>
                </w:rPr>
                <w:t>30</w:t>
              </w:r>
            </w:ins>
          </w:p>
        </w:tc>
        <w:tc>
          <w:tcPr>
            <w:tcW w:w="709" w:type="dxa"/>
            <w:tcBorders>
              <w:top w:val="nil"/>
              <w:left w:val="nil"/>
              <w:bottom w:val="single" w:sz="4" w:space="0" w:color="auto"/>
              <w:right w:val="single" w:sz="4" w:space="0" w:color="auto"/>
            </w:tcBorders>
            <w:shd w:val="clear" w:color="auto" w:fill="auto"/>
            <w:noWrap/>
            <w:vAlign w:val="center"/>
            <w:hideMark/>
            <w:tcPrChange w:id="268" w:author="Juan Labraga" w:date="2018-09-13T10:39:00Z">
              <w:tcPr>
                <w:tcW w:w="603" w:type="dxa"/>
                <w:tcBorders>
                  <w:top w:val="nil"/>
                  <w:left w:val="nil"/>
                  <w:bottom w:val="single" w:sz="4" w:space="0" w:color="auto"/>
                  <w:right w:val="single" w:sz="4" w:space="0" w:color="auto"/>
                </w:tcBorders>
                <w:shd w:val="clear" w:color="auto" w:fill="auto"/>
                <w:noWrap/>
                <w:vAlign w:val="center"/>
                <w:hideMark/>
              </w:tcPr>
            </w:tcPrChange>
          </w:tcPr>
          <w:p w14:paraId="152BEB94" w14:textId="77777777" w:rsidR="00AF2B3D" w:rsidRPr="004304BB" w:rsidRDefault="00AF2B3D" w:rsidP="009C6239">
            <w:pPr>
              <w:spacing w:after="0" w:line="240" w:lineRule="auto"/>
              <w:jc w:val="center"/>
              <w:rPr>
                <w:ins w:id="269" w:author="Juan Labraga" w:date="2018-09-10T23:44:00Z"/>
                <w:rFonts w:ascii="Calibri" w:eastAsia="Times New Roman" w:hAnsi="Calibri" w:cs="Calibri"/>
                <w:color w:val="000000"/>
                <w:lang w:val="es-UY" w:eastAsia="es-UY"/>
              </w:rPr>
            </w:pPr>
            <w:ins w:id="270" w:author="Juan Labraga" w:date="2018-09-10T23:44:00Z">
              <w:r w:rsidRPr="004304BB">
                <w:rPr>
                  <w:rFonts w:ascii="Calibri" w:hAnsi="Calibri" w:eastAsia="Times New Roman" w:cs="Calibri"/>
                  <w:color w:val="000000"/>
                  <w:lang w:val="es-UY" w:eastAsia="es-UY"/>
                </w:rPr>
                <w:t>30</w:t>
              </w:r>
            </w:ins>
          </w:p>
        </w:tc>
        <w:tc>
          <w:tcPr>
            <w:tcW w:w="708" w:type="dxa"/>
            <w:tcBorders>
              <w:top w:val="nil"/>
              <w:left w:val="nil"/>
              <w:bottom w:val="single" w:sz="4" w:space="0" w:color="auto"/>
              <w:right w:val="single" w:sz="4" w:space="0" w:color="auto"/>
            </w:tcBorders>
            <w:shd w:val="clear" w:color="auto" w:fill="auto"/>
            <w:noWrap/>
            <w:vAlign w:val="center"/>
            <w:hideMark/>
            <w:tcPrChange w:id="271" w:author="Juan Labraga" w:date="2018-09-13T10:39:00Z">
              <w:tcPr>
                <w:tcW w:w="752" w:type="dxa"/>
                <w:tcBorders>
                  <w:top w:val="nil"/>
                  <w:left w:val="nil"/>
                  <w:bottom w:val="single" w:sz="4" w:space="0" w:color="auto"/>
                  <w:right w:val="single" w:sz="4" w:space="0" w:color="auto"/>
                </w:tcBorders>
                <w:shd w:val="clear" w:color="auto" w:fill="auto"/>
                <w:noWrap/>
                <w:vAlign w:val="center"/>
                <w:hideMark/>
              </w:tcPr>
            </w:tcPrChange>
          </w:tcPr>
          <w:p w14:paraId="50F94689" w14:textId="77777777" w:rsidR="00AF2B3D" w:rsidRPr="004304BB" w:rsidRDefault="00AF2B3D" w:rsidP="009C6239">
            <w:pPr>
              <w:spacing w:after="0" w:line="240" w:lineRule="auto"/>
              <w:jc w:val="center"/>
              <w:rPr>
                <w:ins w:id="272" w:author="Juan Labraga" w:date="2018-09-10T23:44:00Z"/>
                <w:rFonts w:ascii="Calibri" w:eastAsia="Times New Roman" w:hAnsi="Calibri" w:cs="Calibri"/>
                <w:color w:val="000000"/>
                <w:lang w:val="es-UY" w:eastAsia="es-UY"/>
              </w:rPr>
            </w:pPr>
            <w:ins w:id="273" w:author="Juan Labraga" w:date="2018-09-10T23:44:00Z">
              <w:r w:rsidRPr="004304BB">
                <w:rPr>
                  <w:rFonts w:ascii="Calibri" w:hAnsi="Calibri" w:eastAsia="Times New Roman" w:cs="Calibri"/>
                  <w:color w:val="000000"/>
                  <w:lang w:val="es-UY" w:eastAsia="es-UY"/>
                </w:rPr>
                <w:t>30</w:t>
              </w:r>
            </w:ins>
          </w:p>
        </w:tc>
        <w:tc>
          <w:tcPr>
            <w:tcW w:w="697" w:type="dxa"/>
            <w:tcBorders>
              <w:top w:val="nil"/>
              <w:left w:val="nil"/>
              <w:bottom w:val="single" w:sz="4" w:space="0" w:color="auto"/>
              <w:right w:val="single" w:sz="4" w:space="0" w:color="auto"/>
            </w:tcBorders>
            <w:shd w:val="clear" w:color="auto" w:fill="auto"/>
            <w:noWrap/>
            <w:vAlign w:val="center"/>
            <w:hideMark/>
            <w:tcPrChange w:id="274" w:author="Juan Labraga" w:date="2018-09-13T10:39:00Z">
              <w:tcPr>
                <w:tcW w:w="567" w:type="dxa"/>
                <w:tcBorders>
                  <w:top w:val="nil"/>
                  <w:left w:val="nil"/>
                  <w:bottom w:val="single" w:sz="4" w:space="0" w:color="auto"/>
                  <w:right w:val="single" w:sz="4" w:space="0" w:color="auto"/>
                </w:tcBorders>
                <w:shd w:val="clear" w:color="auto" w:fill="auto"/>
                <w:noWrap/>
                <w:vAlign w:val="center"/>
                <w:hideMark/>
              </w:tcPr>
            </w:tcPrChange>
          </w:tcPr>
          <w:p w14:paraId="0613D156" w14:textId="77777777" w:rsidR="00AF2B3D" w:rsidRPr="004304BB" w:rsidRDefault="00AF2B3D" w:rsidP="009C6239">
            <w:pPr>
              <w:spacing w:after="0" w:line="240" w:lineRule="auto"/>
              <w:jc w:val="center"/>
              <w:rPr>
                <w:ins w:id="275" w:author="Juan Labraga" w:date="2018-09-10T23:44:00Z"/>
                <w:rFonts w:ascii="Calibri" w:eastAsia="Times New Roman" w:hAnsi="Calibri" w:cs="Calibri"/>
                <w:color w:val="000000"/>
                <w:lang w:val="es-UY" w:eastAsia="es-UY"/>
              </w:rPr>
            </w:pPr>
            <w:ins w:id="276" w:author="Juan Labraga" w:date="2018-09-10T23:44:00Z">
              <w:r w:rsidRPr="004304BB">
                <w:rPr>
                  <w:rFonts w:ascii="Calibri" w:hAnsi="Calibri" w:eastAsia="Times New Roman" w:cs="Calibri"/>
                  <w:color w:val="000000"/>
                  <w:lang w:val="es-UY" w:eastAsia="es-UY"/>
                </w:rPr>
                <w:t>30</w:t>
              </w:r>
            </w:ins>
          </w:p>
        </w:tc>
        <w:tc>
          <w:tcPr>
            <w:tcW w:w="709" w:type="dxa"/>
            <w:tcBorders>
              <w:top w:val="nil"/>
              <w:left w:val="nil"/>
              <w:bottom w:val="single" w:sz="4" w:space="0" w:color="auto"/>
              <w:right w:val="single" w:sz="8" w:space="0" w:color="auto"/>
            </w:tcBorders>
            <w:shd w:val="clear" w:color="auto" w:fill="auto"/>
            <w:noWrap/>
            <w:vAlign w:val="center"/>
            <w:hideMark/>
            <w:tcPrChange w:id="277" w:author="Juan Labraga" w:date="2018-09-13T10:39:00Z">
              <w:tcPr>
                <w:tcW w:w="709" w:type="dxa"/>
                <w:tcBorders>
                  <w:top w:val="nil"/>
                  <w:left w:val="nil"/>
                  <w:bottom w:val="single" w:sz="4" w:space="0" w:color="auto"/>
                  <w:right w:val="single" w:sz="8" w:space="0" w:color="auto"/>
                </w:tcBorders>
                <w:shd w:val="clear" w:color="auto" w:fill="auto"/>
                <w:noWrap/>
                <w:vAlign w:val="center"/>
                <w:hideMark/>
              </w:tcPr>
            </w:tcPrChange>
          </w:tcPr>
          <w:p w14:paraId="4152825F" w14:textId="77777777" w:rsidR="00AF2B3D" w:rsidRPr="004304BB" w:rsidRDefault="00AF2B3D" w:rsidP="009C6239">
            <w:pPr>
              <w:spacing w:after="0" w:line="240" w:lineRule="auto"/>
              <w:jc w:val="center"/>
              <w:rPr>
                <w:ins w:id="278" w:author="Juan Labraga" w:date="2018-09-10T23:44:00Z"/>
                <w:rFonts w:ascii="Calibri" w:eastAsia="Times New Roman" w:hAnsi="Calibri" w:cs="Calibri"/>
                <w:color w:val="000000"/>
                <w:lang w:val="es-UY" w:eastAsia="es-UY"/>
              </w:rPr>
            </w:pPr>
            <w:ins w:id="279" w:author="Juan Labraga" w:date="2018-09-10T23:44:00Z">
              <w:r w:rsidRPr="004304BB">
                <w:rPr>
                  <w:rFonts w:ascii="Calibri" w:hAnsi="Calibri" w:eastAsia="Times New Roman" w:cs="Calibri"/>
                  <w:color w:val="000000"/>
                  <w:lang w:val="es-UY" w:eastAsia="es-UY"/>
                </w:rPr>
                <w:t>30</w:t>
              </w:r>
            </w:ins>
          </w:p>
        </w:tc>
      </w:tr>
      <w:tr w:rsidR="00AF2B3D" w:rsidRPr="004304BB" w14:paraId="655FE921" w14:textId="77777777" w:rsidTr="00096FFC">
        <w:trPr>
          <w:trHeight w:val="290"/>
          <w:ins w:id="280" w:author="Juan Labraga" w:date="2018-09-10T23:44:00Z"/>
          <w:trPrChange w:id="281"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auto" w:fill="auto"/>
            <w:noWrap/>
            <w:vAlign w:val="center"/>
            <w:hideMark/>
            <w:tcPrChange w:id="282" w:author="Juan Labraga" w:date="2018-09-13T10:39:00Z">
              <w:tcPr>
                <w:tcW w:w="2283" w:type="dxa"/>
                <w:tcBorders>
                  <w:top w:val="nil"/>
                  <w:left w:val="single" w:sz="8" w:space="0" w:color="auto"/>
                  <w:bottom w:val="single" w:sz="4" w:space="0" w:color="auto"/>
                  <w:right w:val="single" w:sz="4" w:space="0" w:color="auto"/>
                </w:tcBorders>
                <w:shd w:val="clear" w:color="auto" w:fill="auto"/>
                <w:noWrap/>
                <w:vAlign w:val="center"/>
                <w:hideMark/>
              </w:tcPr>
            </w:tcPrChange>
          </w:tcPr>
          <w:p w14:paraId="28315E50" w14:textId="77777777" w:rsidR="00AF2B3D" w:rsidRPr="000F2DE3" w:rsidRDefault="00AF2B3D" w:rsidP="009C6239">
            <w:pPr>
              <w:spacing w:after="0" w:line="240" w:lineRule="auto"/>
              <w:jc w:val="center"/>
              <w:rPr>
                <w:ins w:id="283" w:author="Juan Labraga" w:date="2018-09-10T23:44:00Z"/>
                <w:rFonts w:ascii="Calibri" w:eastAsia="Times New Roman" w:hAnsi="Calibri" w:cs="Calibri"/>
                <w:bCs/>
                <w:color w:val="000000"/>
                <w:lang w:val="es-UY" w:eastAsia="es-UY"/>
                <w:rPrChange w:id="284" w:author="Juan Labraga" w:date="2018-09-13T10:29:00Z">
                  <w:rPr>
                    <w:ins w:id="285" w:author="Juan Labraga" w:date="2018-09-10T23:44:00Z"/>
                    <w:rFonts w:ascii="Calibri" w:eastAsia="Times New Roman" w:hAnsi="Calibri" w:cs="Calibri"/>
                    <w:b/>
                    <w:bCs/>
                    <w:color w:val="000000"/>
                    <w:lang w:val="es-UY" w:eastAsia="es-UY"/>
                  </w:rPr>
                </w:rPrChange>
              </w:rPr>
            </w:pPr>
            <w:proofErr w:type="spellStart"/>
            <w:ins w:id="286" w:author="Juan Labraga" w:date="2018-09-10T23:44:00Z">
              <w:r w:rsidRPr="000F2DE3">
                <w:rPr>
                  <w:rFonts w:ascii="Calibri" w:hAnsi="Calibri" w:eastAsia="Times New Roman" w:cs="Calibri"/>
                  <w:bCs/>
                  <w:color w:val="000000"/>
                  <w:lang w:val="es-UY" w:eastAsia="es-UY"/>
                  <w:rPrChange w:author="Juan Labraga" w:date="2018-09-13T10:29:00Z" w:id="287">
                    <w:rPr>
                      <w:rFonts w:ascii="Calibri" w:hAnsi="Calibri" w:eastAsia="Times New Roman" w:cs="Calibri"/>
                      <w:b/>
                      <w:bCs/>
                      <w:color w:val="000000"/>
                      <w:lang w:val="es-UY" w:eastAsia="es-UY"/>
                    </w:rPr>
                  </w:rPrChange>
                </w:rPr>
                <w:t>Cost</w:t>
              </w:r>
              <w:proofErr w:type="spellEnd"/>
              <w:r w:rsidRPr="000F2DE3">
                <w:rPr>
                  <w:rFonts w:ascii="Calibri" w:hAnsi="Calibri" w:eastAsia="Times New Roman" w:cs="Calibri"/>
                  <w:bCs/>
                  <w:color w:val="000000"/>
                  <w:lang w:val="es-UY" w:eastAsia="es-UY"/>
                  <w:rPrChange w:author="Juan Labraga" w:date="2018-09-13T10:29:00Z" w:id="288">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289">
                    <w:rPr>
                      <w:rFonts w:ascii="Calibri" w:hAnsi="Calibri" w:eastAsia="Times New Roman" w:cs="Calibri"/>
                      <w:b/>
                      <w:bCs/>
                      <w:color w:val="000000"/>
                      <w:lang w:val="es-UY" w:eastAsia="es-UY"/>
                    </w:rPr>
                  </w:rPrChange>
                </w:rPr>
                <w:t>to</w:t>
              </w:r>
              <w:proofErr w:type="spellEnd"/>
              <w:r w:rsidRPr="000F2DE3">
                <w:rPr>
                  <w:rFonts w:ascii="Calibri" w:hAnsi="Calibri" w:eastAsia="Times New Roman" w:cs="Calibri"/>
                  <w:bCs/>
                  <w:color w:val="000000"/>
                  <w:lang w:val="es-UY" w:eastAsia="es-UY"/>
                  <w:rPrChange w:author="Juan Labraga" w:date="2018-09-13T10:29:00Z" w:id="290">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291">
                    <w:rPr>
                      <w:rFonts w:ascii="Calibri" w:hAnsi="Calibri" w:eastAsia="Times New Roman" w:cs="Calibri"/>
                      <w:b/>
                      <w:bCs/>
                      <w:color w:val="000000"/>
                      <w:lang w:val="es-UY" w:eastAsia="es-UY"/>
                    </w:rPr>
                  </w:rPrChange>
                </w:rPr>
                <w:t>export</w:t>
              </w:r>
              <w:proofErr w:type="spellEnd"/>
              <w:r w:rsidRPr="000F2DE3">
                <w:rPr>
                  <w:rFonts w:ascii="Calibri" w:hAnsi="Calibri" w:eastAsia="Times New Roman" w:cs="Calibri"/>
                  <w:bCs/>
                  <w:color w:val="000000"/>
                  <w:lang w:val="es-UY" w:eastAsia="es-UY"/>
                  <w:rPrChange w:author="Juan Labraga" w:date="2018-09-13T10:29:00Z" w:id="292">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293">
                    <w:rPr>
                      <w:rFonts w:ascii="Calibri" w:hAnsi="Calibri" w:eastAsia="Times New Roman" w:cs="Calibri"/>
                      <w:b/>
                      <w:bCs/>
                      <w:color w:val="000000"/>
                      <w:lang w:val="es-UY" w:eastAsia="es-UY"/>
                    </w:rPr>
                  </w:rPrChange>
                </w:rPr>
                <w:t>Border</w:t>
              </w:r>
              <w:proofErr w:type="spellEnd"/>
              <w:r w:rsidRPr="000F2DE3">
                <w:rPr>
                  <w:rFonts w:ascii="Calibri" w:hAnsi="Calibri" w:eastAsia="Times New Roman" w:cs="Calibri"/>
                  <w:bCs/>
                  <w:color w:val="000000"/>
                  <w:lang w:val="es-UY" w:eastAsia="es-UY"/>
                  <w:rPrChange w:author="Juan Labraga" w:date="2018-09-13T10:29:00Z" w:id="294">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295">
                    <w:rPr>
                      <w:rFonts w:ascii="Calibri" w:hAnsi="Calibri" w:eastAsia="Times New Roman" w:cs="Calibri"/>
                      <w:b/>
                      <w:bCs/>
                      <w:color w:val="000000"/>
                      <w:lang w:val="es-UY" w:eastAsia="es-UY"/>
                    </w:rPr>
                  </w:rPrChange>
                </w:rPr>
                <w:t>compliance</w:t>
              </w:r>
              <w:proofErr w:type="spellEnd"/>
              <w:r w:rsidRPr="000F2DE3">
                <w:rPr>
                  <w:rFonts w:ascii="Calibri" w:hAnsi="Calibri" w:eastAsia="Times New Roman" w:cs="Calibri"/>
                  <w:bCs/>
                  <w:color w:val="000000"/>
                  <w:lang w:val="es-UY" w:eastAsia="es-UY"/>
                  <w:rPrChange w:author="Juan Labraga" w:date="2018-09-13T10:29:00Z" w:id="296">
                    <w:rPr>
                      <w:rFonts w:ascii="Calibri" w:hAnsi="Calibri" w:eastAsia="Times New Roman" w:cs="Calibri"/>
                      <w:b/>
                      <w:bCs/>
                      <w:color w:val="000000"/>
                      <w:lang w:val="es-UY" w:eastAsia="es-UY"/>
                    </w:rPr>
                  </w:rPrChange>
                </w:rPr>
                <w:t xml:space="preserve"> (USD)</w:t>
              </w:r>
            </w:ins>
          </w:p>
        </w:tc>
        <w:tc>
          <w:tcPr>
            <w:tcW w:w="1559" w:type="dxa"/>
            <w:tcBorders>
              <w:top w:val="nil"/>
              <w:left w:val="nil"/>
              <w:bottom w:val="single" w:sz="4" w:space="0" w:color="auto"/>
              <w:right w:val="single" w:sz="4" w:space="0" w:color="auto"/>
            </w:tcBorders>
            <w:shd w:val="clear" w:color="auto" w:fill="auto"/>
            <w:noWrap/>
            <w:vAlign w:val="center"/>
            <w:tcPrChange w:id="297" w:author="Juan Labraga" w:date="2018-09-13T10:39:00Z">
              <w:tcPr>
                <w:tcW w:w="1251" w:type="dxa"/>
                <w:tcBorders>
                  <w:top w:val="nil"/>
                  <w:left w:val="nil"/>
                  <w:bottom w:val="single" w:sz="4" w:space="0" w:color="auto"/>
                  <w:right w:val="single" w:sz="4" w:space="0" w:color="auto"/>
                </w:tcBorders>
                <w:shd w:val="clear" w:color="auto" w:fill="auto"/>
                <w:noWrap/>
                <w:vAlign w:val="center"/>
              </w:tcPr>
            </w:tcPrChange>
          </w:tcPr>
          <w:p w14:paraId="08FBEA8C" w14:textId="353D5645" w:rsidR="00AF2B3D" w:rsidRPr="000F2DE3" w:rsidRDefault="00AF2B3D" w:rsidP="009C6239">
            <w:pPr>
              <w:spacing w:after="0" w:line="240" w:lineRule="auto"/>
              <w:jc w:val="center"/>
              <w:rPr>
                <w:ins w:id="298" w:author="Juan Labraga" w:date="2018-09-10T23:44:00Z"/>
                <w:rFonts w:ascii="Calibri" w:eastAsia="Times New Roman" w:hAnsi="Calibri" w:cs="Calibri"/>
                <w:bCs/>
                <w:color w:val="000000"/>
                <w:lang w:val="es-UY" w:eastAsia="es-UY"/>
                <w:rPrChange w:id="299" w:author="Juan Labraga" w:date="2018-09-13T10:29:00Z">
                  <w:rPr>
                    <w:ins w:id="300" w:author="Juan Labraga" w:date="2018-09-10T23:44:00Z"/>
                    <w:rFonts w:ascii="Calibri" w:eastAsia="Times New Roman" w:hAnsi="Calibri" w:cs="Calibri"/>
                    <w:b/>
                    <w:bCs/>
                    <w:color w:val="000000"/>
                    <w:lang w:val="es-UY" w:eastAsia="es-UY"/>
                  </w:rPr>
                </w:rPrChange>
              </w:rPr>
            </w:pPr>
            <w:ins w:id="301" w:author="Juan Labraga" w:date="2018-09-13T10:26:00Z">
              <w:r w:rsidRPr="000F2DE3">
                <w:rPr>
                  <w:rFonts w:ascii="Calibri" w:hAnsi="Calibri" w:eastAsia="Times New Roman" w:cs="Calibri"/>
                  <w:bCs/>
                  <w:color w:val="000000"/>
                  <w:lang w:val="es-UY" w:eastAsia="es-UY"/>
                  <w:rPrChange w:author="Juan Labraga" w:date="2018-09-13T10:29:00Z" w:id="302">
                    <w:rPr>
                      <w:rFonts w:ascii="Calibri" w:hAnsi="Calibri" w:eastAsia="Times New Roman" w:cs="Calibri"/>
                      <w:b/>
                      <w:bCs/>
                      <w:color w:val="000000"/>
                      <w:lang w:val="es-UY" w:eastAsia="es-UY"/>
                    </w:rPr>
                  </w:rPrChange>
                </w:rPr>
                <w:t>2</w:t>
              </w:r>
            </w:ins>
            <w:ins w:id="303" w:author="Juan Labraga" w:date="2018-09-13T10:27:00Z">
              <w:r w:rsidRPr="000F2DE3">
                <w:rPr>
                  <w:rFonts w:ascii="Calibri" w:hAnsi="Calibri" w:eastAsia="Times New Roman" w:cs="Calibri"/>
                  <w:bCs/>
                  <w:color w:val="000000"/>
                  <w:lang w:val="es-UY" w:eastAsia="es-UY"/>
                  <w:rPrChange w:author="Juan Labraga" w:date="2018-09-13T10:29:00Z" w:id="304">
                    <w:rPr>
                      <w:rFonts w:ascii="Calibri" w:hAnsi="Calibri" w:eastAsia="Times New Roman" w:cs="Calibri"/>
                      <w:b/>
                      <w:bCs/>
                      <w:color w:val="000000"/>
                      <w:lang w:val="es-UY" w:eastAsia="es-UY"/>
                    </w:rPr>
                  </w:rPrChange>
                </w:rPr>
                <w:t xml:space="preserve"> DB</w:t>
              </w:r>
            </w:ins>
          </w:p>
        </w:tc>
        <w:tc>
          <w:tcPr>
            <w:tcW w:w="993" w:type="dxa"/>
            <w:tcBorders>
              <w:top w:val="single" w:sz="4" w:space="0" w:color="auto"/>
              <w:left w:val="nil"/>
              <w:bottom w:val="single" w:sz="4" w:space="0" w:color="auto"/>
              <w:right w:val="single" w:sz="4" w:space="0" w:color="auto"/>
            </w:tcBorders>
            <w:tcPrChange w:id="305" w:author="Juan Labraga" w:date="2018-09-13T10:39:00Z">
              <w:tcPr>
                <w:tcW w:w="851" w:type="dxa"/>
                <w:tcBorders>
                  <w:top w:val="single" w:sz="4" w:space="0" w:color="auto"/>
                  <w:left w:val="nil"/>
                  <w:bottom w:val="single" w:sz="4" w:space="0" w:color="auto"/>
                  <w:right w:val="single" w:sz="4" w:space="0" w:color="auto"/>
                </w:tcBorders>
              </w:tcPr>
            </w:tcPrChange>
          </w:tcPr>
          <w:p w14:paraId="022FFA87" w14:textId="77777777" w:rsidR="00AF2B3D" w:rsidRPr="004304BB" w:rsidRDefault="00AF2B3D" w:rsidP="009C6239">
            <w:pPr>
              <w:spacing w:after="0" w:line="240" w:lineRule="auto"/>
              <w:jc w:val="center"/>
              <w:rPr>
                <w:ins w:id="306" w:author="Juan Labraga" w:date="2018-09-13T10:33:00Z"/>
                <w:rFonts w:ascii="Calibri" w:eastAsia="Times New Roman" w:hAnsi="Calibri" w:cs="Calibri"/>
                <w:color w:val="000000"/>
                <w:lang w:val="es-UY" w:eastAsia="es-UY"/>
              </w:rPr>
            </w:pPr>
          </w:p>
        </w:tc>
        <w:tc>
          <w:tcPr>
            <w:tcW w:w="697" w:type="dxa"/>
            <w:tcBorders>
              <w:top w:val="nil"/>
              <w:left w:val="nil"/>
              <w:bottom w:val="single" w:sz="4" w:space="0" w:color="auto"/>
              <w:right w:val="single" w:sz="4" w:space="0" w:color="auto"/>
            </w:tcBorders>
            <w:shd w:val="clear" w:color="auto" w:fill="auto"/>
            <w:noWrap/>
            <w:vAlign w:val="center"/>
            <w:hideMark/>
            <w:tcPrChange w:id="307" w:author="Juan Labraga" w:date="2018-09-13T10:39:00Z">
              <w:tcPr>
                <w:tcW w:w="697" w:type="dxa"/>
                <w:tcBorders>
                  <w:top w:val="nil"/>
                  <w:left w:val="nil"/>
                  <w:bottom w:val="single" w:sz="4" w:space="0" w:color="auto"/>
                  <w:right w:val="single" w:sz="4" w:space="0" w:color="auto"/>
                </w:tcBorders>
                <w:shd w:val="clear" w:color="auto" w:fill="auto"/>
                <w:noWrap/>
                <w:vAlign w:val="center"/>
                <w:hideMark/>
              </w:tcPr>
            </w:tcPrChange>
          </w:tcPr>
          <w:p w14:paraId="4361BB46" w14:textId="540EF6FC" w:rsidR="00AF2B3D" w:rsidRPr="004304BB" w:rsidRDefault="00AF2B3D" w:rsidP="009C6239">
            <w:pPr>
              <w:spacing w:after="0" w:line="240" w:lineRule="auto"/>
              <w:jc w:val="center"/>
              <w:rPr>
                <w:ins w:id="308" w:author="Juan Labraga" w:date="2018-09-10T23:44:00Z"/>
                <w:rFonts w:ascii="Calibri" w:eastAsia="Times New Roman" w:hAnsi="Calibri" w:cs="Calibri"/>
                <w:color w:val="000000"/>
                <w:lang w:val="es-UY" w:eastAsia="es-UY"/>
              </w:rPr>
            </w:pPr>
            <w:ins w:id="309" w:author="Juan Labraga" w:date="2018-09-10T23:44:00Z">
              <w:r w:rsidRPr="004304BB">
                <w:rPr>
                  <w:rFonts w:ascii="Calibri" w:hAnsi="Calibri" w:eastAsia="Times New Roman" w:cs="Calibri"/>
                  <w:color w:val="000000"/>
                  <w:lang w:val="es-UY" w:eastAsia="es-UY"/>
                </w:rPr>
                <w:t>378</w:t>
              </w:r>
            </w:ins>
          </w:p>
        </w:tc>
        <w:tc>
          <w:tcPr>
            <w:tcW w:w="708" w:type="dxa"/>
            <w:tcBorders>
              <w:top w:val="nil"/>
              <w:left w:val="nil"/>
              <w:bottom w:val="single" w:sz="4" w:space="0" w:color="auto"/>
              <w:right w:val="single" w:sz="4" w:space="0" w:color="auto"/>
            </w:tcBorders>
            <w:shd w:val="clear" w:color="auto" w:fill="auto"/>
            <w:noWrap/>
            <w:vAlign w:val="center"/>
            <w:hideMark/>
            <w:tcPrChange w:id="310" w:author="Juan Labraga" w:date="2018-09-13T10:39:00Z">
              <w:tcPr>
                <w:tcW w:w="708" w:type="dxa"/>
                <w:tcBorders>
                  <w:top w:val="nil"/>
                  <w:left w:val="nil"/>
                  <w:bottom w:val="single" w:sz="4" w:space="0" w:color="auto"/>
                  <w:right w:val="single" w:sz="4" w:space="0" w:color="auto"/>
                </w:tcBorders>
                <w:shd w:val="clear" w:color="auto" w:fill="auto"/>
                <w:noWrap/>
                <w:vAlign w:val="center"/>
                <w:hideMark/>
              </w:tcPr>
            </w:tcPrChange>
          </w:tcPr>
          <w:p w14:paraId="175A5209" w14:textId="77777777" w:rsidR="00AF2B3D" w:rsidRPr="004304BB" w:rsidRDefault="00AF2B3D" w:rsidP="009C6239">
            <w:pPr>
              <w:spacing w:after="0" w:line="240" w:lineRule="auto"/>
              <w:jc w:val="center"/>
              <w:rPr>
                <w:ins w:id="311" w:author="Juan Labraga" w:date="2018-09-10T23:44:00Z"/>
                <w:rFonts w:ascii="Calibri" w:eastAsia="Times New Roman" w:hAnsi="Calibri" w:cs="Calibri"/>
                <w:color w:val="000000"/>
                <w:lang w:val="es-UY" w:eastAsia="es-UY"/>
              </w:rPr>
            </w:pPr>
            <w:ins w:id="312" w:author="Juan Labraga" w:date="2018-09-10T23:44:00Z">
              <w:r w:rsidRPr="004304BB">
                <w:rPr>
                  <w:rFonts w:ascii="Calibri" w:hAnsi="Calibri" w:eastAsia="Times New Roman" w:cs="Calibri"/>
                  <w:color w:val="000000"/>
                  <w:lang w:val="es-UY" w:eastAsia="es-UY"/>
                </w:rPr>
                <w:t>378</w:t>
              </w:r>
            </w:ins>
          </w:p>
        </w:tc>
        <w:tc>
          <w:tcPr>
            <w:tcW w:w="851" w:type="dxa"/>
            <w:tcBorders>
              <w:top w:val="nil"/>
              <w:left w:val="nil"/>
              <w:bottom w:val="single" w:sz="4" w:space="0" w:color="auto"/>
              <w:right w:val="single" w:sz="4" w:space="0" w:color="auto"/>
            </w:tcBorders>
            <w:shd w:val="clear" w:color="auto" w:fill="auto"/>
            <w:noWrap/>
            <w:vAlign w:val="center"/>
            <w:hideMark/>
            <w:tcPrChange w:id="313" w:author="Juan Labraga" w:date="2018-09-13T10:39:00Z">
              <w:tcPr>
                <w:tcW w:w="851" w:type="dxa"/>
                <w:tcBorders>
                  <w:top w:val="nil"/>
                  <w:left w:val="nil"/>
                  <w:bottom w:val="single" w:sz="4" w:space="0" w:color="auto"/>
                  <w:right w:val="single" w:sz="4" w:space="0" w:color="auto"/>
                </w:tcBorders>
                <w:shd w:val="clear" w:color="auto" w:fill="auto"/>
                <w:noWrap/>
                <w:vAlign w:val="center"/>
                <w:hideMark/>
              </w:tcPr>
            </w:tcPrChange>
          </w:tcPr>
          <w:p w14:paraId="7F09E26E" w14:textId="77777777" w:rsidR="00AF2B3D" w:rsidRPr="004304BB" w:rsidRDefault="00AF2B3D" w:rsidP="009C6239">
            <w:pPr>
              <w:spacing w:after="0" w:line="240" w:lineRule="auto"/>
              <w:jc w:val="center"/>
              <w:rPr>
                <w:ins w:id="314" w:author="Juan Labraga" w:date="2018-09-10T23:44:00Z"/>
                <w:rFonts w:ascii="Calibri" w:eastAsia="Times New Roman" w:hAnsi="Calibri" w:cs="Calibri"/>
                <w:color w:val="000000"/>
                <w:lang w:val="es-UY" w:eastAsia="es-UY"/>
              </w:rPr>
            </w:pPr>
            <w:ins w:id="315" w:author="Juan Labraga" w:date="2018-09-10T23:44:00Z">
              <w:r w:rsidRPr="004304BB">
                <w:rPr>
                  <w:rFonts w:ascii="Calibri" w:hAnsi="Calibri" w:eastAsia="Times New Roman" w:cs="Calibri"/>
                  <w:color w:val="000000"/>
                  <w:lang w:val="es-UY" w:eastAsia="es-UY"/>
                </w:rPr>
                <w:t>278</w:t>
              </w:r>
            </w:ins>
          </w:p>
        </w:tc>
        <w:tc>
          <w:tcPr>
            <w:tcW w:w="992" w:type="dxa"/>
            <w:tcBorders>
              <w:top w:val="nil"/>
              <w:left w:val="nil"/>
              <w:bottom w:val="single" w:sz="4" w:space="0" w:color="auto"/>
              <w:right w:val="single" w:sz="4" w:space="0" w:color="auto"/>
            </w:tcBorders>
            <w:shd w:val="clear" w:color="auto" w:fill="auto"/>
            <w:noWrap/>
            <w:vAlign w:val="center"/>
            <w:hideMark/>
            <w:tcPrChange w:id="316" w:author="Juan Labraga" w:date="2018-09-13T10:39:00Z">
              <w:tcPr>
                <w:tcW w:w="992" w:type="dxa"/>
                <w:tcBorders>
                  <w:top w:val="nil"/>
                  <w:left w:val="nil"/>
                  <w:bottom w:val="single" w:sz="4" w:space="0" w:color="auto"/>
                  <w:right w:val="single" w:sz="4" w:space="0" w:color="auto"/>
                </w:tcBorders>
                <w:shd w:val="clear" w:color="auto" w:fill="auto"/>
                <w:noWrap/>
                <w:vAlign w:val="center"/>
                <w:hideMark/>
              </w:tcPr>
            </w:tcPrChange>
          </w:tcPr>
          <w:p w14:paraId="39409AE2" w14:textId="77777777" w:rsidR="00AF2B3D" w:rsidRPr="004304BB" w:rsidRDefault="00AF2B3D" w:rsidP="009C6239">
            <w:pPr>
              <w:spacing w:after="0" w:line="240" w:lineRule="auto"/>
              <w:jc w:val="center"/>
              <w:rPr>
                <w:ins w:id="317" w:author="Juan Labraga" w:date="2018-09-10T23:44:00Z"/>
                <w:rFonts w:ascii="Calibri" w:eastAsia="Times New Roman" w:hAnsi="Calibri" w:cs="Calibri"/>
                <w:color w:val="000000"/>
                <w:lang w:val="es-UY" w:eastAsia="es-UY"/>
              </w:rPr>
            </w:pPr>
            <w:ins w:id="318" w:author="Juan Labraga" w:date="2018-09-10T23:44:00Z">
              <w:r w:rsidRPr="004304BB">
                <w:rPr>
                  <w:rFonts w:ascii="Calibri" w:hAnsi="Calibri" w:eastAsia="Times New Roman" w:cs="Calibri"/>
                  <w:color w:val="000000"/>
                  <w:lang w:val="es-UY" w:eastAsia="es-UY"/>
                </w:rPr>
                <w:t>278</w:t>
              </w:r>
            </w:ins>
          </w:p>
        </w:tc>
        <w:tc>
          <w:tcPr>
            <w:tcW w:w="851" w:type="dxa"/>
            <w:tcBorders>
              <w:top w:val="nil"/>
              <w:left w:val="nil"/>
              <w:bottom w:val="single" w:sz="4" w:space="0" w:color="auto"/>
              <w:right w:val="single" w:sz="4" w:space="0" w:color="auto"/>
            </w:tcBorders>
            <w:shd w:val="clear" w:color="auto" w:fill="auto"/>
            <w:noWrap/>
            <w:vAlign w:val="center"/>
            <w:hideMark/>
            <w:tcPrChange w:id="319" w:author="Juan Labraga" w:date="2018-09-13T10:39:00Z">
              <w:tcPr>
                <w:tcW w:w="851" w:type="dxa"/>
                <w:tcBorders>
                  <w:top w:val="nil"/>
                  <w:left w:val="nil"/>
                  <w:bottom w:val="single" w:sz="4" w:space="0" w:color="auto"/>
                  <w:right w:val="single" w:sz="4" w:space="0" w:color="auto"/>
                </w:tcBorders>
                <w:shd w:val="clear" w:color="auto" w:fill="auto"/>
                <w:noWrap/>
                <w:vAlign w:val="center"/>
                <w:hideMark/>
              </w:tcPr>
            </w:tcPrChange>
          </w:tcPr>
          <w:p w14:paraId="7E82B2EE" w14:textId="77777777" w:rsidR="00AF2B3D" w:rsidRPr="004304BB" w:rsidRDefault="00AF2B3D" w:rsidP="009C6239">
            <w:pPr>
              <w:spacing w:after="0" w:line="240" w:lineRule="auto"/>
              <w:jc w:val="center"/>
              <w:rPr>
                <w:ins w:id="320" w:author="Juan Labraga" w:date="2018-09-10T23:44:00Z"/>
                <w:rFonts w:ascii="Calibri" w:eastAsia="Times New Roman" w:hAnsi="Calibri" w:cs="Calibri"/>
                <w:color w:val="000000"/>
                <w:lang w:val="es-UY" w:eastAsia="es-UY"/>
              </w:rPr>
            </w:pPr>
            <w:ins w:id="321" w:author="Juan Labraga" w:date="2018-09-10T23:44:00Z">
              <w:r w:rsidRPr="004304BB">
                <w:rPr>
                  <w:rFonts w:ascii="Calibri" w:hAnsi="Calibri" w:eastAsia="Times New Roman" w:cs="Calibri"/>
                  <w:color w:val="000000"/>
                  <w:lang w:val="es-UY" w:eastAsia="es-UY"/>
                </w:rPr>
                <w:t>128</w:t>
              </w:r>
            </w:ins>
          </w:p>
        </w:tc>
        <w:tc>
          <w:tcPr>
            <w:tcW w:w="708" w:type="dxa"/>
            <w:tcBorders>
              <w:top w:val="nil"/>
              <w:left w:val="nil"/>
              <w:bottom w:val="single" w:sz="4" w:space="0" w:color="auto"/>
              <w:right w:val="single" w:sz="4" w:space="0" w:color="auto"/>
            </w:tcBorders>
            <w:shd w:val="clear" w:color="auto" w:fill="auto"/>
            <w:noWrap/>
            <w:vAlign w:val="center"/>
            <w:hideMark/>
            <w:tcPrChange w:id="322" w:author="Juan Labraga" w:date="2018-09-13T10:39:00Z">
              <w:tcPr>
                <w:tcW w:w="708" w:type="dxa"/>
                <w:tcBorders>
                  <w:top w:val="nil"/>
                  <w:left w:val="nil"/>
                  <w:bottom w:val="single" w:sz="4" w:space="0" w:color="auto"/>
                  <w:right w:val="single" w:sz="4" w:space="0" w:color="auto"/>
                </w:tcBorders>
                <w:shd w:val="clear" w:color="auto" w:fill="auto"/>
                <w:noWrap/>
                <w:vAlign w:val="center"/>
                <w:hideMark/>
              </w:tcPr>
            </w:tcPrChange>
          </w:tcPr>
          <w:p w14:paraId="771744B3" w14:textId="77777777" w:rsidR="00AF2B3D" w:rsidRPr="004304BB" w:rsidRDefault="00AF2B3D" w:rsidP="009C6239">
            <w:pPr>
              <w:spacing w:after="0" w:line="240" w:lineRule="auto"/>
              <w:jc w:val="center"/>
              <w:rPr>
                <w:ins w:id="323" w:author="Juan Labraga" w:date="2018-09-10T23:44:00Z"/>
                <w:rFonts w:ascii="Calibri" w:eastAsia="Times New Roman" w:hAnsi="Calibri" w:cs="Calibri"/>
                <w:color w:val="000000"/>
                <w:lang w:val="es-UY" w:eastAsia="es-UY"/>
              </w:rPr>
            </w:pPr>
            <w:ins w:id="324" w:author="Juan Labraga" w:date="2018-09-10T23:44:00Z">
              <w:r w:rsidRPr="004304BB">
                <w:rPr>
                  <w:rFonts w:ascii="Calibri" w:hAnsi="Calibri" w:eastAsia="Times New Roman" w:cs="Calibri"/>
                  <w:color w:val="000000"/>
                  <w:lang w:val="es-UY" w:eastAsia="es-UY"/>
                </w:rPr>
                <w:t>128</w:t>
              </w:r>
            </w:ins>
          </w:p>
        </w:tc>
        <w:tc>
          <w:tcPr>
            <w:tcW w:w="721" w:type="dxa"/>
            <w:tcBorders>
              <w:top w:val="nil"/>
              <w:left w:val="nil"/>
              <w:bottom w:val="single" w:sz="4" w:space="0" w:color="auto"/>
              <w:right w:val="single" w:sz="4" w:space="0" w:color="auto"/>
            </w:tcBorders>
            <w:shd w:val="clear" w:color="auto" w:fill="auto"/>
            <w:noWrap/>
            <w:vAlign w:val="center"/>
            <w:hideMark/>
            <w:tcPrChange w:id="325" w:author="Juan Labraga" w:date="2018-09-13T10:39:00Z">
              <w:tcPr>
                <w:tcW w:w="913" w:type="dxa"/>
                <w:tcBorders>
                  <w:top w:val="nil"/>
                  <w:left w:val="nil"/>
                  <w:bottom w:val="single" w:sz="4" w:space="0" w:color="auto"/>
                  <w:right w:val="single" w:sz="4" w:space="0" w:color="auto"/>
                </w:tcBorders>
                <w:shd w:val="clear" w:color="auto" w:fill="auto"/>
                <w:noWrap/>
                <w:vAlign w:val="center"/>
                <w:hideMark/>
              </w:tcPr>
            </w:tcPrChange>
          </w:tcPr>
          <w:p w14:paraId="52B38B20" w14:textId="77777777" w:rsidR="00AF2B3D" w:rsidRPr="004304BB" w:rsidRDefault="00AF2B3D" w:rsidP="009C6239">
            <w:pPr>
              <w:spacing w:after="0" w:line="240" w:lineRule="auto"/>
              <w:jc w:val="center"/>
              <w:rPr>
                <w:ins w:id="326" w:author="Juan Labraga" w:date="2018-09-10T23:44:00Z"/>
                <w:rFonts w:ascii="Calibri" w:eastAsia="Times New Roman" w:hAnsi="Calibri" w:cs="Calibri"/>
                <w:color w:val="000000"/>
                <w:lang w:val="es-UY" w:eastAsia="es-UY"/>
              </w:rPr>
            </w:pPr>
            <w:ins w:id="327" w:author="Juan Labraga" w:date="2018-09-10T23:44:00Z">
              <w:r w:rsidRPr="004304BB">
                <w:rPr>
                  <w:rFonts w:ascii="Calibri" w:hAnsi="Calibri" w:eastAsia="Times New Roman" w:cs="Calibri"/>
                  <w:color w:val="000000"/>
                  <w:lang w:val="es-UY" w:eastAsia="es-UY"/>
                </w:rPr>
                <w:t>128</w:t>
              </w:r>
            </w:ins>
          </w:p>
        </w:tc>
        <w:tc>
          <w:tcPr>
            <w:tcW w:w="709" w:type="dxa"/>
            <w:tcBorders>
              <w:top w:val="nil"/>
              <w:left w:val="nil"/>
              <w:bottom w:val="single" w:sz="4" w:space="0" w:color="auto"/>
              <w:right w:val="single" w:sz="4" w:space="0" w:color="auto"/>
            </w:tcBorders>
            <w:shd w:val="clear" w:color="auto" w:fill="auto"/>
            <w:noWrap/>
            <w:vAlign w:val="center"/>
            <w:hideMark/>
            <w:tcPrChange w:id="328" w:author="Juan Labraga" w:date="2018-09-13T10:39:00Z">
              <w:tcPr>
                <w:tcW w:w="603" w:type="dxa"/>
                <w:tcBorders>
                  <w:top w:val="nil"/>
                  <w:left w:val="nil"/>
                  <w:bottom w:val="single" w:sz="4" w:space="0" w:color="auto"/>
                  <w:right w:val="single" w:sz="4" w:space="0" w:color="auto"/>
                </w:tcBorders>
                <w:shd w:val="clear" w:color="auto" w:fill="auto"/>
                <w:noWrap/>
                <w:vAlign w:val="center"/>
                <w:hideMark/>
              </w:tcPr>
            </w:tcPrChange>
          </w:tcPr>
          <w:p w14:paraId="4CED2D74" w14:textId="77777777" w:rsidR="00AF2B3D" w:rsidRPr="004304BB" w:rsidRDefault="00AF2B3D" w:rsidP="009C6239">
            <w:pPr>
              <w:spacing w:after="0" w:line="240" w:lineRule="auto"/>
              <w:jc w:val="center"/>
              <w:rPr>
                <w:ins w:id="329" w:author="Juan Labraga" w:date="2018-09-10T23:44:00Z"/>
                <w:rFonts w:ascii="Calibri" w:eastAsia="Times New Roman" w:hAnsi="Calibri" w:cs="Calibri"/>
                <w:color w:val="000000"/>
                <w:lang w:val="es-UY" w:eastAsia="es-UY"/>
              </w:rPr>
            </w:pPr>
            <w:ins w:id="330" w:author="Juan Labraga" w:date="2018-09-10T23:44:00Z">
              <w:r w:rsidRPr="004304BB">
                <w:rPr>
                  <w:rFonts w:ascii="Calibri" w:hAnsi="Calibri" w:eastAsia="Times New Roman" w:cs="Calibri"/>
                  <w:color w:val="000000"/>
                  <w:lang w:val="es-UY" w:eastAsia="es-UY"/>
                </w:rPr>
                <w:t>128</w:t>
              </w:r>
            </w:ins>
          </w:p>
        </w:tc>
        <w:tc>
          <w:tcPr>
            <w:tcW w:w="708" w:type="dxa"/>
            <w:tcBorders>
              <w:top w:val="nil"/>
              <w:left w:val="nil"/>
              <w:bottom w:val="single" w:sz="4" w:space="0" w:color="auto"/>
              <w:right w:val="single" w:sz="4" w:space="0" w:color="auto"/>
            </w:tcBorders>
            <w:shd w:val="clear" w:color="auto" w:fill="auto"/>
            <w:noWrap/>
            <w:vAlign w:val="center"/>
            <w:hideMark/>
            <w:tcPrChange w:id="331" w:author="Juan Labraga" w:date="2018-09-13T10:39:00Z">
              <w:tcPr>
                <w:tcW w:w="752" w:type="dxa"/>
                <w:tcBorders>
                  <w:top w:val="nil"/>
                  <w:left w:val="nil"/>
                  <w:bottom w:val="single" w:sz="4" w:space="0" w:color="auto"/>
                  <w:right w:val="single" w:sz="4" w:space="0" w:color="auto"/>
                </w:tcBorders>
                <w:shd w:val="clear" w:color="auto" w:fill="auto"/>
                <w:noWrap/>
                <w:vAlign w:val="center"/>
                <w:hideMark/>
              </w:tcPr>
            </w:tcPrChange>
          </w:tcPr>
          <w:p w14:paraId="41F5AB62" w14:textId="77777777" w:rsidR="00AF2B3D" w:rsidRPr="004304BB" w:rsidRDefault="00AF2B3D" w:rsidP="009C6239">
            <w:pPr>
              <w:spacing w:after="0" w:line="240" w:lineRule="auto"/>
              <w:jc w:val="center"/>
              <w:rPr>
                <w:ins w:id="332" w:author="Juan Labraga" w:date="2018-09-10T23:44:00Z"/>
                <w:rFonts w:ascii="Calibri" w:eastAsia="Times New Roman" w:hAnsi="Calibri" w:cs="Calibri"/>
                <w:color w:val="000000"/>
                <w:lang w:val="es-UY" w:eastAsia="es-UY"/>
              </w:rPr>
            </w:pPr>
            <w:ins w:id="333" w:author="Juan Labraga" w:date="2018-09-10T23:44:00Z">
              <w:r w:rsidRPr="004304BB">
                <w:rPr>
                  <w:rFonts w:ascii="Calibri" w:hAnsi="Calibri" w:eastAsia="Times New Roman" w:cs="Calibri"/>
                  <w:color w:val="000000"/>
                  <w:lang w:val="es-UY" w:eastAsia="es-UY"/>
                </w:rPr>
                <w:t>128</w:t>
              </w:r>
            </w:ins>
          </w:p>
        </w:tc>
        <w:tc>
          <w:tcPr>
            <w:tcW w:w="697" w:type="dxa"/>
            <w:tcBorders>
              <w:top w:val="nil"/>
              <w:left w:val="nil"/>
              <w:bottom w:val="single" w:sz="4" w:space="0" w:color="auto"/>
              <w:right w:val="single" w:sz="4" w:space="0" w:color="auto"/>
            </w:tcBorders>
            <w:shd w:val="clear" w:color="auto" w:fill="auto"/>
            <w:noWrap/>
            <w:vAlign w:val="center"/>
            <w:hideMark/>
            <w:tcPrChange w:id="334" w:author="Juan Labraga" w:date="2018-09-13T10:39:00Z">
              <w:tcPr>
                <w:tcW w:w="567" w:type="dxa"/>
                <w:tcBorders>
                  <w:top w:val="nil"/>
                  <w:left w:val="nil"/>
                  <w:bottom w:val="single" w:sz="4" w:space="0" w:color="auto"/>
                  <w:right w:val="single" w:sz="4" w:space="0" w:color="auto"/>
                </w:tcBorders>
                <w:shd w:val="clear" w:color="auto" w:fill="auto"/>
                <w:noWrap/>
                <w:vAlign w:val="center"/>
                <w:hideMark/>
              </w:tcPr>
            </w:tcPrChange>
          </w:tcPr>
          <w:p w14:paraId="08BCAC31" w14:textId="77777777" w:rsidR="00AF2B3D" w:rsidRPr="004304BB" w:rsidRDefault="00AF2B3D" w:rsidP="009C6239">
            <w:pPr>
              <w:spacing w:after="0" w:line="240" w:lineRule="auto"/>
              <w:jc w:val="center"/>
              <w:rPr>
                <w:ins w:id="335" w:author="Juan Labraga" w:date="2018-09-10T23:44:00Z"/>
                <w:rFonts w:ascii="Calibri" w:eastAsia="Times New Roman" w:hAnsi="Calibri" w:cs="Calibri"/>
                <w:color w:val="000000"/>
                <w:lang w:val="es-UY" w:eastAsia="es-UY"/>
              </w:rPr>
            </w:pPr>
            <w:ins w:id="336" w:author="Juan Labraga" w:date="2018-09-10T23:44:00Z">
              <w:r w:rsidRPr="004304BB">
                <w:rPr>
                  <w:rFonts w:ascii="Calibri" w:hAnsi="Calibri" w:eastAsia="Times New Roman" w:cs="Calibri"/>
                  <w:color w:val="000000"/>
                  <w:lang w:val="es-UY" w:eastAsia="es-UY"/>
                </w:rPr>
                <w:t>128</w:t>
              </w:r>
            </w:ins>
          </w:p>
        </w:tc>
        <w:tc>
          <w:tcPr>
            <w:tcW w:w="709" w:type="dxa"/>
            <w:tcBorders>
              <w:top w:val="nil"/>
              <w:left w:val="nil"/>
              <w:bottom w:val="single" w:sz="4" w:space="0" w:color="auto"/>
              <w:right w:val="single" w:sz="8" w:space="0" w:color="auto"/>
            </w:tcBorders>
            <w:shd w:val="clear" w:color="auto" w:fill="auto"/>
            <w:noWrap/>
            <w:vAlign w:val="center"/>
            <w:hideMark/>
            <w:tcPrChange w:id="337" w:author="Juan Labraga" w:date="2018-09-13T10:39:00Z">
              <w:tcPr>
                <w:tcW w:w="709" w:type="dxa"/>
                <w:tcBorders>
                  <w:top w:val="nil"/>
                  <w:left w:val="nil"/>
                  <w:bottom w:val="single" w:sz="4" w:space="0" w:color="auto"/>
                  <w:right w:val="single" w:sz="8" w:space="0" w:color="auto"/>
                </w:tcBorders>
                <w:shd w:val="clear" w:color="auto" w:fill="auto"/>
                <w:noWrap/>
                <w:vAlign w:val="center"/>
                <w:hideMark/>
              </w:tcPr>
            </w:tcPrChange>
          </w:tcPr>
          <w:p w14:paraId="49268242" w14:textId="77777777" w:rsidR="00AF2B3D" w:rsidRPr="004304BB" w:rsidRDefault="00AF2B3D" w:rsidP="009C6239">
            <w:pPr>
              <w:spacing w:after="0" w:line="240" w:lineRule="auto"/>
              <w:jc w:val="center"/>
              <w:rPr>
                <w:ins w:id="338" w:author="Juan Labraga" w:date="2018-09-10T23:44:00Z"/>
                <w:rFonts w:ascii="Calibri" w:eastAsia="Times New Roman" w:hAnsi="Calibri" w:cs="Calibri"/>
                <w:color w:val="000000"/>
                <w:lang w:val="es-UY" w:eastAsia="es-UY"/>
              </w:rPr>
            </w:pPr>
            <w:ins w:id="339" w:author="Juan Labraga" w:date="2018-09-10T23:44:00Z">
              <w:r w:rsidRPr="004304BB">
                <w:rPr>
                  <w:rFonts w:ascii="Calibri" w:hAnsi="Calibri" w:eastAsia="Times New Roman" w:cs="Calibri"/>
                  <w:color w:val="000000"/>
                  <w:lang w:val="es-UY" w:eastAsia="es-UY"/>
                </w:rPr>
                <w:t>128</w:t>
              </w:r>
            </w:ins>
          </w:p>
        </w:tc>
      </w:tr>
      <w:tr w:rsidR="00AF2B3D" w:rsidRPr="004304BB" w14:paraId="09B5966A" w14:textId="77777777" w:rsidTr="00096FFC">
        <w:trPr>
          <w:trHeight w:val="290"/>
          <w:ins w:id="340" w:author="Juan Labraga" w:date="2018-09-10T23:44:00Z"/>
          <w:trPrChange w:id="341"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auto" w:fill="auto"/>
            <w:noWrap/>
            <w:vAlign w:val="center"/>
            <w:hideMark/>
            <w:tcPrChange w:id="342" w:author="Juan Labraga" w:date="2018-09-13T10:39:00Z">
              <w:tcPr>
                <w:tcW w:w="2283" w:type="dxa"/>
                <w:tcBorders>
                  <w:top w:val="nil"/>
                  <w:left w:val="single" w:sz="8" w:space="0" w:color="auto"/>
                  <w:bottom w:val="single" w:sz="4" w:space="0" w:color="auto"/>
                  <w:right w:val="single" w:sz="4" w:space="0" w:color="auto"/>
                </w:tcBorders>
                <w:shd w:val="clear" w:color="auto" w:fill="auto"/>
                <w:noWrap/>
                <w:vAlign w:val="center"/>
                <w:hideMark/>
              </w:tcPr>
            </w:tcPrChange>
          </w:tcPr>
          <w:p w14:paraId="2B7F77F2" w14:textId="77777777" w:rsidR="00AF2B3D" w:rsidRPr="000F2DE3" w:rsidRDefault="00AF2B3D" w:rsidP="009C6239">
            <w:pPr>
              <w:spacing w:after="0" w:line="240" w:lineRule="auto"/>
              <w:jc w:val="center"/>
              <w:rPr>
                <w:ins w:id="343" w:author="Juan Labraga" w:date="2018-09-10T23:44:00Z"/>
                <w:rFonts w:ascii="Calibri" w:eastAsia="Times New Roman" w:hAnsi="Calibri" w:cs="Calibri"/>
                <w:bCs/>
                <w:color w:val="000000"/>
                <w:lang w:val="es-UY" w:eastAsia="es-UY"/>
                <w:rPrChange w:id="344" w:author="Juan Labraga" w:date="2018-09-13T10:29:00Z">
                  <w:rPr>
                    <w:ins w:id="345" w:author="Juan Labraga" w:date="2018-09-10T23:44:00Z"/>
                    <w:rFonts w:ascii="Calibri" w:eastAsia="Times New Roman" w:hAnsi="Calibri" w:cs="Calibri"/>
                    <w:b/>
                    <w:bCs/>
                    <w:color w:val="000000"/>
                    <w:lang w:val="es-UY" w:eastAsia="es-UY"/>
                  </w:rPr>
                </w:rPrChange>
              </w:rPr>
            </w:pPr>
            <w:ins w:id="346" w:author="Juan Labraga" w:date="2018-09-10T23:44:00Z">
              <w:r w:rsidRPr="000F2DE3">
                <w:rPr>
                  <w:rFonts w:ascii="Calibri" w:hAnsi="Calibri" w:eastAsia="Times New Roman" w:cs="Calibri"/>
                  <w:bCs/>
                  <w:color w:val="000000"/>
                  <w:lang w:val="es-UY" w:eastAsia="es-UY"/>
                  <w:rPrChange w:author="Juan Labraga" w:date="2018-09-13T10:29:00Z" w:id="347">
                    <w:rPr>
                      <w:rFonts w:ascii="Calibri" w:hAnsi="Calibri" w:eastAsia="Times New Roman" w:cs="Calibri"/>
                      <w:b/>
                      <w:bCs/>
                      <w:color w:val="000000"/>
                      <w:lang w:val="es-UY" w:eastAsia="es-UY"/>
                    </w:rPr>
                  </w:rPrChange>
                </w:rPr>
                <w:t xml:space="preserve">Time </w:t>
              </w:r>
              <w:proofErr w:type="spellStart"/>
              <w:r w:rsidRPr="000F2DE3">
                <w:rPr>
                  <w:rFonts w:ascii="Calibri" w:hAnsi="Calibri" w:eastAsia="Times New Roman" w:cs="Calibri"/>
                  <w:bCs/>
                  <w:color w:val="000000"/>
                  <w:lang w:val="es-UY" w:eastAsia="es-UY"/>
                  <w:rPrChange w:author="Juan Labraga" w:date="2018-09-13T10:29:00Z" w:id="348">
                    <w:rPr>
                      <w:rFonts w:ascii="Calibri" w:hAnsi="Calibri" w:eastAsia="Times New Roman" w:cs="Calibri"/>
                      <w:b/>
                      <w:bCs/>
                      <w:color w:val="000000"/>
                      <w:lang w:val="es-UY" w:eastAsia="es-UY"/>
                    </w:rPr>
                  </w:rPrChange>
                </w:rPr>
                <w:t>to</w:t>
              </w:r>
              <w:proofErr w:type="spellEnd"/>
              <w:r w:rsidRPr="000F2DE3">
                <w:rPr>
                  <w:rFonts w:ascii="Calibri" w:hAnsi="Calibri" w:eastAsia="Times New Roman" w:cs="Calibri"/>
                  <w:bCs/>
                  <w:color w:val="000000"/>
                  <w:lang w:val="es-UY" w:eastAsia="es-UY"/>
                  <w:rPrChange w:author="Juan Labraga" w:date="2018-09-13T10:29:00Z" w:id="349">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350">
                    <w:rPr>
                      <w:rFonts w:ascii="Calibri" w:hAnsi="Calibri" w:eastAsia="Times New Roman" w:cs="Calibri"/>
                      <w:b/>
                      <w:bCs/>
                      <w:color w:val="000000"/>
                      <w:lang w:val="es-UY" w:eastAsia="es-UY"/>
                    </w:rPr>
                  </w:rPrChange>
                </w:rPr>
                <w:t>export</w:t>
              </w:r>
              <w:proofErr w:type="spellEnd"/>
              <w:r w:rsidRPr="000F2DE3">
                <w:rPr>
                  <w:rFonts w:ascii="Calibri" w:hAnsi="Calibri" w:eastAsia="Times New Roman" w:cs="Calibri"/>
                  <w:bCs/>
                  <w:color w:val="000000"/>
                  <w:lang w:val="es-UY" w:eastAsia="es-UY"/>
                  <w:rPrChange w:author="Juan Labraga" w:date="2018-09-13T10:29:00Z" w:id="351">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352">
                    <w:rPr>
                      <w:rFonts w:ascii="Calibri" w:hAnsi="Calibri" w:eastAsia="Times New Roman" w:cs="Calibri"/>
                      <w:b/>
                      <w:bCs/>
                      <w:color w:val="000000"/>
                      <w:lang w:val="es-UY" w:eastAsia="es-UY"/>
                    </w:rPr>
                  </w:rPrChange>
                </w:rPr>
                <w:t>Documentary</w:t>
              </w:r>
              <w:proofErr w:type="spellEnd"/>
              <w:r w:rsidRPr="000F2DE3">
                <w:rPr>
                  <w:rFonts w:ascii="Calibri" w:hAnsi="Calibri" w:eastAsia="Times New Roman" w:cs="Calibri"/>
                  <w:bCs/>
                  <w:color w:val="000000"/>
                  <w:lang w:val="es-UY" w:eastAsia="es-UY"/>
                  <w:rPrChange w:author="Juan Labraga" w:date="2018-09-13T10:29:00Z" w:id="353">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354">
                    <w:rPr>
                      <w:rFonts w:ascii="Calibri" w:hAnsi="Calibri" w:eastAsia="Times New Roman" w:cs="Calibri"/>
                      <w:b/>
                      <w:bCs/>
                      <w:color w:val="000000"/>
                      <w:lang w:val="es-UY" w:eastAsia="es-UY"/>
                    </w:rPr>
                  </w:rPrChange>
                </w:rPr>
                <w:t>compliance</w:t>
              </w:r>
              <w:proofErr w:type="spellEnd"/>
              <w:r w:rsidRPr="000F2DE3">
                <w:rPr>
                  <w:rFonts w:ascii="Calibri" w:hAnsi="Calibri" w:eastAsia="Times New Roman" w:cs="Calibri"/>
                  <w:bCs/>
                  <w:color w:val="000000"/>
                  <w:lang w:val="es-UY" w:eastAsia="es-UY"/>
                  <w:rPrChange w:author="Juan Labraga" w:date="2018-09-13T10:29:00Z" w:id="355">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356">
                    <w:rPr>
                      <w:rFonts w:ascii="Calibri" w:hAnsi="Calibri" w:eastAsia="Times New Roman" w:cs="Calibri"/>
                      <w:b/>
                      <w:bCs/>
                      <w:color w:val="000000"/>
                      <w:lang w:val="es-UY" w:eastAsia="es-UY"/>
                    </w:rPr>
                  </w:rPrChange>
                </w:rPr>
                <w:t>hours</w:t>
              </w:r>
              <w:proofErr w:type="spellEnd"/>
              <w:r w:rsidRPr="000F2DE3">
                <w:rPr>
                  <w:rFonts w:ascii="Calibri" w:hAnsi="Calibri" w:eastAsia="Times New Roman" w:cs="Calibri"/>
                  <w:bCs/>
                  <w:color w:val="000000"/>
                  <w:lang w:val="es-UY" w:eastAsia="es-UY"/>
                  <w:rPrChange w:author="Juan Labraga" w:date="2018-09-13T10:29:00Z" w:id="357">
                    <w:rPr>
                      <w:rFonts w:ascii="Calibri" w:hAnsi="Calibri" w:eastAsia="Times New Roman" w:cs="Calibri"/>
                      <w:b/>
                      <w:bCs/>
                      <w:color w:val="000000"/>
                      <w:lang w:val="es-UY" w:eastAsia="es-UY"/>
                    </w:rPr>
                  </w:rPrChange>
                </w:rPr>
                <w:t>)</w:t>
              </w:r>
            </w:ins>
          </w:p>
        </w:tc>
        <w:tc>
          <w:tcPr>
            <w:tcW w:w="1559" w:type="dxa"/>
            <w:tcBorders>
              <w:top w:val="nil"/>
              <w:left w:val="nil"/>
              <w:bottom w:val="single" w:sz="4" w:space="0" w:color="auto"/>
              <w:right w:val="single" w:sz="4" w:space="0" w:color="auto"/>
            </w:tcBorders>
            <w:shd w:val="clear" w:color="auto" w:fill="auto"/>
            <w:noWrap/>
            <w:vAlign w:val="center"/>
            <w:tcPrChange w:id="358" w:author="Juan Labraga" w:date="2018-09-13T10:39:00Z">
              <w:tcPr>
                <w:tcW w:w="1251" w:type="dxa"/>
                <w:tcBorders>
                  <w:top w:val="nil"/>
                  <w:left w:val="nil"/>
                  <w:bottom w:val="single" w:sz="4" w:space="0" w:color="auto"/>
                  <w:right w:val="single" w:sz="4" w:space="0" w:color="auto"/>
                </w:tcBorders>
                <w:shd w:val="clear" w:color="auto" w:fill="auto"/>
                <w:noWrap/>
                <w:vAlign w:val="center"/>
              </w:tcPr>
            </w:tcPrChange>
          </w:tcPr>
          <w:p w14:paraId="54295A67" w14:textId="7BA218D0" w:rsidR="00AF2B3D" w:rsidRPr="000F2DE3" w:rsidRDefault="00AF2B3D" w:rsidP="009C6239">
            <w:pPr>
              <w:spacing w:after="0" w:line="240" w:lineRule="auto"/>
              <w:jc w:val="center"/>
              <w:rPr>
                <w:ins w:id="359" w:author="Juan Labraga" w:date="2018-09-10T23:44:00Z"/>
                <w:rFonts w:ascii="Calibri" w:eastAsia="Times New Roman" w:hAnsi="Calibri" w:cs="Calibri"/>
                <w:bCs/>
                <w:color w:val="000000"/>
                <w:lang w:val="es-UY" w:eastAsia="es-UY"/>
                <w:rPrChange w:id="360" w:author="Juan Labraga" w:date="2018-09-13T10:29:00Z">
                  <w:rPr>
                    <w:ins w:id="361" w:author="Juan Labraga" w:date="2018-09-10T23:44:00Z"/>
                    <w:rFonts w:ascii="Calibri" w:eastAsia="Times New Roman" w:hAnsi="Calibri" w:cs="Calibri"/>
                    <w:b/>
                    <w:bCs/>
                    <w:color w:val="000000"/>
                    <w:lang w:val="es-UY" w:eastAsia="es-UY"/>
                  </w:rPr>
                </w:rPrChange>
              </w:rPr>
            </w:pPr>
            <w:ins w:id="362" w:author="Juan Labraga" w:date="2018-09-13T10:26:00Z">
              <w:r w:rsidRPr="000F2DE3">
                <w:rPr>
                  <w:rFonts w:ascii="Calibri" w:hAnsi="Calibri" w:eastAsia="Times New Roman" w:cs="Calibri"/>
                  <w:bCs/>
                  <w:color w:val="000000"/>
                  <w:lang w:val="es-UY" w:eastAsia="es-UY"/>
                  <w:rPrChange w:author="Juan Labraga" w:date="2018-09-13T10:29:00Z" w:id="363">
                    <w:rPr>
                      <w:rFonts w:ascii="Calibri" w:hAnsi="Calibri" w:eastAsia="Times New Roman" w:cs="Calibri"/>
                      <w:b/>
                      <w:bCs/>
                      <w:color w:val="000000"/>
                      <w:lang w:val="es-UY" w:eastAsia="es-UY"/>
                    </w:rPr>
                  </w:rPrChange>
                </w:rPr>
                <w:t>3</w:t>
              </w:r>
            </w:ins>
            <w:ins w:id="364" w:author="Juan Labraga" w:date="2018-09-13T10:27:00Z">
              <w:r w:rsidRPr="000F2DE3">
                <w:rPr>
                  <w:rFonts w:ascii="Calibri" w:hAnsi="Calibri" w:eastAsia="Times New Roman" w:cs="Calibri"/>
                  <w:bCs/>
                  <w:color w:val="000000"/>
                  <w:lang w:val="es-UY" w:eastAsia="es-UY"/>
                  <w:rPrChange w:author="Juan Labraga" w:date="2018-09-13T10:29:00Z" w:id="365">
                    <w:rPr>
                      <w:rFonts w:ascii="Calibri" w:hAnsi="Calibri" w:eastAsia="Times New Roman" w:cs="Calibri"/>
                      <w:b/>
                      <w:bCs/>
                      <w:color w:val="000000"/>
                      <w:lang w:val="es-UY" w:eastAsia="es-UY"/>
                    </w:rPr>
                  </w:rPrChange>
                </w:rPr>
                <w:t xml:space="preserve"> DB</w:t>
              </w:r>
            </w:ins>
          </w:p>
        </w:tc>
        <w:tc>
          <w:tcPr>
            <w:tcW w:w="993" w:type="dxa"/>
            <w:tcBorders>
              <w:top w:val="single" w:sz="4" w:space="0" w:color="auto"/>
              <w:left w:val="nil"/>
              <w:bottom w:val="single" w:sz="4" w:space="0" w:color="auto"/>
              <w:right w:val="single" w:sz="4" w:space="0" w:color="auto"/>
            </w:tcBorders>
            <w:tcPrChange w:id="366" w:author="Juan Labraga" w:date="2018-09-13T10:39:00Z">
              <w:tcPr>
                <w:tcW w:w="851" w:type="dxa"/>
                <w:tcBorders>
                  <w:top w:val="single" w:sz="4" w:space="0" w:color="auto"/>
                  <w:left w:val="nil"/>
                  <w:bottom w:val="single" w:sz="4" w:space="0" w:color="auto"/>
                  <w:right w:val="single" w:sz="4" w:space="0" w:color="auto"/>
                </w:tcBorders>
              </w:tcPr>
            </w:tcPrChange>
          </w:tcPr>
          <w:p w14:paraId="033DF945" w14:textId="77777777" w:rsidR="00AF2B3D" w:rsidRPr="004304BB" w:rsidRDefault="00AF2B3D" w:rsidP="009C6239">
            <w:pPr>
              <w:spacing w:after="0" w:line="240" w:lineRule="auto"/>
              <w:jc w:val="center"/>
              <w:rPr>
                <w:ins w:id="367" w:author="Juan Labraga" w:date="2018-09-13T10:33:00Z"/>
                <w:rFonts w:ascii="Calibri" w:eastAsia="Times New Roman" w:hAnsi="Calibri" w:cs="Calibri"/>
                <w:color w:val="000000"/>
                <w:lang w:val="es-UY" w:eastAsia="es-UY"/>
              </w:rPr>
            </w:pPr>
          </w:p>
        </w:tc>
        <w:tc>
          <w:tcPr>
            <w:tcW w:w="697" w:type="dxa"/>
            <w:tcBorders>
              <w:top w:val="nil"/>
              <w:left w:val="nil"/>
              <w:bottom w:val="single" w:sz="4" w:space="0" w:color="auto"/>
              <w:right w:val="single" w:sz="4" w:space="0" w:color="auto"/>
            </w:tcBorders>
            <w:shd w:val="clear" w:color="auto" w:fill="auto"/>
            <w:noWrap/>
            <w:vAlign w:val="center"/>
            <w:hideMark/>
            <w:tcPrChange w:id="368" w:author="Juan Labraga" w:date="2018-09-13T10:39:00Z">
              <w:tcPr>
                <w:tcW w:w="697" w:type="dxa"/>
                <w:tcBorders>
                  <w:top w:val="nil"/>
                  <w:left w:val="nil"/>
                  <w:bottom w:val="single" w:sz="4" w:space="0" w:color="auto"/>
                  <w:right w:val="single" w:sz="4" w:space="0" w:color="auto"/>
                </w:tcBorders>
                <w:shd w:val="clear" w:color="auto" w:fill="auto"/>
                <w:noWrap/>
                <w:vAlign w:val="center"/>
                <w:hideMark/>
              </w:tcPr>
            </w:tcPrChange>
          </w:tcPr>
          <w:p w14:paraId="517DF2F0" w14:textId="1865B165" w:rsidR="00AF2B3D" w:rsidRPr="004304BB" w:rsidRDefault="00AF2B3D" w:rsidP="009C6239">
            <w:pPr>
              <w:spacing w:after="0" w:line="240" w:lineRule="auto"/>
              <w:jc w:val="center"/>
              <w:rPr>
                <w:ins w:id="369" w:author="Juan Labraga" w:date="2018-09-10T23:44:00Z"/>
                <w:rFonts w:ascii="Calibri" w:eastAsia="Times New Roman" w:hAnsi="Calibri" w:cs="Calibri"/>
                <w:color w:val="000000"/>
                <w:lang w:val="es-UY" w:eastAsia="es-UY"/>
              </w:rPr>
            </w:pPr>
            <w:ins w:id="370" w:author="Juan Labraga" w:date="2018-09-10T23:44:00Z">
              <w:r w:rsidRPr="004304BB">
                <w:rPr>
                  <w:rFonts w:ascii="Calibri" w:hAnsi="Calibri" w:eastAsia="Times New Roman" w:cs="Calibri"/>
                  <w:color w:val="000000"/>
                  <w:lang w:val="es-UY" w:eastAsia="es-UY"/>
                </w:rPr>
                <w:t>200</w:t>
              </w:r>
            </w:ins>
          </w:p>
        </w:tc>
        <w:tc>
          <w:tcPr>
            <w:tcW w:w="708" w:type="dxa"/>
            <w:tcBorders>
              <w:top w:val="nil"/>
              <w:left w:val="nil"/>
              <w:bottom w:val="single" w:sz="4" w:space="0" w:color="auto"/>
              <w:right w:val="single" w:sz="4" w:space="0" w:color="auto"/>
            </w:tcBorders>
            <w:shd w:val="clear" w:color="auto" w:fill="auto"/>
            <w:noWrap/>
            <w:vAlign w:val="center"/>
            <w:hideMark/>
            <w:tcPrChange w:id="371" w:author="Juan Labraga" w:date="2018-09-13T10:39:00Z">
              <w:tcPr>
                <w:tcW w:w="708" w:type="dxa"/>
                <w:tcBorders>
                  <w:top w:val="nil"/>
                  <w:left w:val="nil"/>
                  <w:bottom w:val="single" w:sz="4" w:space="0" w:color="auto"/>
                  <w:right w:val="single" w:sz="4" w:space="0" w:color="auto"/>
                </w:tcBorders>
                <w:shd w:val="clear" w:color="auto" w:fill="auto"/>
                <w:noWrap/>
                <w:vAlign w:val="center"/>
                <w:hideMark/>
              </w:tcPr>
            </w:tcPrChange>
          </w:tcPr>
          <w:p w14:paraId="67DDD300" w14:textId="77777777" w:rsidR="00AF2B3D" w:rsidRPr="004304BB" w:rsidRDefault="00AF2B3D" w:rsidP="009C6239">
            <w:pPr>
              <w:spacing w:after="0" w:line="240" w:lineRule="auto"/>
              <w:jc w:val="center"/>
              <w:rPr>
                <w:ins w:id="372" w:author="Juan Labraga" w:date="2018-09-10T23:44:00Z"/>
                <w:rFonts w:ascii="Calibri" w:eastAsia="Times New Roman" w:hAnsi="Calibri" w:cs="Calibri"/>
                <w:color w:val="000000"/>
                <w:lang w:val="es-UY" w:eastAsia="es-UY"/>
              </w:rPr>
            </w:pPr>
            <w:ins w:id="373" w:author="Juan Labraga" w:date="2018-09-10T23:44:00Z">
              <w:r w:rsidRPr="004304BB">
                <w:rPr>
                  <w:rFonts w:ascii="Calibri" w:hAnsi="Calibri" w:eastAsia="Times New Roman" w:cs="Calibri"/>
                  <w:color w:val="000000"/>
                  <w:lang w:val="es-UY" w:eastAsia="es-UY"/>
                </w:rPr>
                <w:t>200</w:t>
              </w:r>
            </w:ins>
          </w:p>
        </w:tc>
        <w:tc>
          <w:tcPr>
            <w:tcW w:w="851" w:type="dxa"/>
            <w:tcBorders>
              <w:top w:val="nil"/>
              <w:left w:val="nil"/>
              <w:bottom w:val="single" w:sz="4" w:space="0" w:color="auto"/>
              <w:right w:val="single" w:sz="4" w:space="0" w:color="auto"/>
            </w:tcBorders>
            <w:shd w:val="clear" w:color="auto" w:fill="auto"/>
            <w:noWrap/>
            <w:vAlign w:val="center"/>
            <w:hideMark/>
            <w:tcPrChange w:id="374" w:author="Juan Labraga" w:date="2018-09-13T10:39:00Z">
              <w:tcPr>
                <w:tcW w:w="851" w:type="dxa"/>
                <w:tcBorders>
                  <w:top w:val="nil"/>
                  <w:left w:val="nil"/>
                  <w:bottom w:val="single" w:sz="4" w:space="0" w:color="auto"/>
                  <w:right w:val="single" w:sz="4" w:space="0" w:color="auto"/>
                </w:tcBorders>
                <w:shd w:val="clear" w:color="auto" w:fill="auto"/>
                <w:noWrap/>
                <w:vAlign w:val="center"/>
                <w:hideMark/>
              </w:tcPr>
            </w:tcPrChange>
          </w:tcPr>
          <w:p w14:paraId="43F4A3D5" w14:textId="77777777" w:rsidR="00AF2B3D" w:rsidRPr="004304BB" w:rsidRDefault="00AF2B3D" w:rsidP="009C6239">
            <w:pPr>
              <w:spacing w:after="0" w:line="240" w:lineRule="auto"/>
              <w:jc w:val="center"/>
              <w:rPr>
                <w:ins w:id="375" w:author="Juan Labraga" w:date="2018-09-10T23:44:00Z"/>
                <w:rFonts w:ascii="Calibri" w:eastAsia="Times New Roman" w:hAnsi="Calibri" w:cs="Calibri"/>
                <w:color w:val="000000"/>
                <w:lang w:val="es-UY" w:eastAsia="es-UY"/>
              </w:rPr>
            </w:pPr>
            <w:ins w:id="376" w:author="Juan Labraga" w:date="2018-09-10T23:44:00Z">
              <w:r w:rsidRPr="004304BB">
                <w:rPr>
                  <w:rFonts w:ascii="Calibri" w:hAnsi="Calibri" w:eastAsia="Times New Roman" w:cs="Calibri"/>
                  <w:color w:val="000000"/>
                  <w:lang w:val="es-UY" w:eastAsia="es-UY"/>
                </w:rPr>
                <w:t>161</w:t>
              </w:r>
            </w:ins>
          </w:p>
        </w:tc>
        <w:tc>
          <w:tcPr>
            <w:tcW w:w="992" w:type="dxa"/>
            <w:tcBorders>
              <w:top w:val="nil"/>
              <w:left w:val="nil"/>
              <w:bottom w:val="single" w:sz="4" w:space="0" w:color="auto"/>
              <w:right w:val="single" w:sz="4" w:space="0" w:color="auto"/>
            </w:tcBorders>
            <w:shd w:val="clear" w:color="auto" w:fill="auto"/>
            <w:noWrap/>
            <w:vAlign w:val="center"/>
            <w:hideMark/>
            <w:tcPrChange w:id="377" w:author="Juan Labraga" w:date="2018-09-13T10:39:00Z">
              <w:tcPr>
                <w:tcW w:w="992" w:type="dxa"/>
                <w:tcBorders>
                  <w:top w:val="nil"/>
                  <w:left w:val="nil"/>
                  <w:bottom w:val="single" w:sz="4" w:space="0" w:color="auto"/>
                  <w:right w:val="single" w:sz="4" w:space="0" w:color="auto"/>
                </w:tcBorders>
                <w:shd w:val="clear" w:color="auto" w:fill="auto"/>
                <w:noWrap/>
                <w:vAlign w:val="center"/>
                <w:hideMark/>
              </w:tcPr>
            </w:tcPrChange>
          </w:tcPr>
          <w:p w14:paraId="1B3DED62" w14:textId="77777777" w:rsidR="00AF2B3D" w:rsidRPr="004304BB" w:rsidRDefault="00AF2B3D" w:rsidP="009C6239">
            <w:pPr>
              <w:spacing w:after="0" w:line="240" w:lineRule="auto"/>
              <w:jc w:val="center"/>
              <w:rPr>
                <w:ins w:id="378" w:author="Juan Labraga" w:date="2018-09-10T23:44:00Z"/>
                <w:rFonts w:ascii="Calibri" w:eastAsia="Times New Roman" w:hAnsi="Calibri" w:cs="Calibri"/>
                <w:color w:val="000000"/>
                <w:lang w:val="es-UY" w:eastAsia="es-UY"/>
              </w:rPr>
            </w:pPr>
            <w:ins w:id="379" w:author="Juan Labraga" w:date="2018-09-10T23:44:00Z">
              <w:r w:rsidRPr="004304BB">
                <w:rPr>
                  <w:rFonts w:ascii="Calibri" w:hAnsi="Calibri" w:eastAsia="Times New Roman" w:cs="Calibri"/>
                  <w:color w:val="000000"/>
                  <w:lang w:val="es-UY" w:eastAsia="es-UY"/>
                </w:rPr>
                <w:t>161</w:t>
              </w:r>
            </w:ins>
          </w:p>
        </w:tc>
        <w:tc>
          <w:tcPr>
            <w:tcW w:w="851" w:type="dxa"/>
            <w:tcBorders>
              <w:top w:val="nil"/>
              <w:left w:val="nil"/>
              <w:bottom w:val="single" w:sz="4" w:space="0" w:color="auto"/>
              <w:right w:val="single" w:sz="4" w:space="0" w:color="auto"/>
            </w:tcBorders>
            <w:shd w:val="clear" w:color="auto" w:fill="auto"/>
            <w:noWrap/>
            <w:vAlign w:val="center"/>
            <w:hideMark/>
            <w:tcPrChange w:id="380" w:author="Juan Labraga" w:date="2018-09-13T10:39:00Z">
              <w:tcPr>
                <w:tcW w:w="851" w:type="dxa"/>
                <w:tcBorders>
                  <w:top w:val="nil"/>
                  <w:left w:val="nil"/>
                  <w:bottom w:val="single" w:sz="4" w:space="0" w:color="auto"/>
                  <w:right w:val="single" w:sz="4" w:space="0" w:color="auto"/>
                </w:tcBorders>
                <w:shd w:val="clear" w:color="auto" w:fill="auto"/>
                <w:noWrap/>
                <w:vAlign w:val="center"/>
                <w:hideMark/>
              </w:tcPr>
            </w:tcPrChange>
          </w:tcPr>
          <w:p w14:paraId="31C89BA0" w14:textId="77777777" w:rsidR="00AF2B3D" w:rsidRPr="004304BB" w:rsidRDefault="00AF2B3D" w:rsidP="009C6239">
            <w:pPr>
              <w:spacing w:after="0" w:line="240" w:lineRule="auto"/>
              <w:jc w:val="center"/>
              <w:rPr>
                <w:ins w:id="381" w:author="Juan Labraga" w:date="2018-09-10T23:44:00Z"/>
                <w:rFonts w:ascii="Calibri" w:eastAsia="Times New Roman" w:hAnsi="Calibri" w:cs="Calibri"/>
                <w:color w:val="000000"/>
                <w:lang w:val="es-UY" w:eastAsia="es-UY"/>
              </w:rPr>
            </w:pPr>
            <w:ins w:id="382" w:author="Juan Labraga" w:date="2018-09-10T23:44:00Z">
              <w:r w:rsidRPr="004304BB">
                <w:rPr>
                  <w:rFonts w:ascii="Calibri" w:hAnsi="Calibri" w:eastAsia="Times New Roman" w:cs="Calibri"/>
                  <w:color w:val="000000"/>
                  <w:lang w:val="es-UY" w:eastAsia="es-UY"/>
                </w:rPr>
                <w:t>61</w:t>
              </w:r>
            </w:ins>
          </w:p>
        </w:tc>
        <w:tc>
          <w:tcPr>
            <w:tcW w:w="708" w:type="dxa"/>
            <w:tcBorders>
              <w:top w:val="nil"/>
              <w:left w:val="nil"/>
              <w:bottom w:val="single" w:sz="4" w:space="0" w:color="auto"/>
              <w:right w:val="single" w:sz="4" w:space="0" w:color="auto"/>
            </w:tcBorders>
            <w:shd w:val="clear" w:color="auto" w:fill="auto"/>
            <w:noWrap/>
            <w:vAlign w:val="center"/>
            <w:hideMark/>
            <w:tcPrChange w:id="383" w:author="Juan Labraga" w:date="2018-09-13T10:39:00Z">
              <w:tcPr>
                <w:tcW w:w="708" w:type="dxa"/>
                <w:tcBorders>
                  <w:top w:val="nil"/>
                  <w:left w:val="nil"/>
                  <w:bottom w:val="single" w:sz="4" w:space="0" w:color="auto"/>
                  <w:right w:val="single" w:sz="4" w:space="0" w:color="auto"/>
                </w:tcBorders>
                <w:shd w:val="clear" w:color="auto" w:fill="auto"/>
                <w:noWrap/>
                <w:vAlign w:val="center"/>
                <w:hideMark/>
              </w:tcPr>
            </w:tcPrChange>
          </w:tcPr>
          <w:p w14:paraId="7807067D" w14:textId="77777777" w:rsidR="00AF2B3D" w:rsidRPr="004304BB" w:rsidRDefault="00AF2B3D" w:rsidP="009C6239">
            <w:pPr>
              <w:spacing w:after="0" w:line="240" w:lineRule="auto"/>
              <w:jc w:val="center"/>
              <w:rPr>
                <w:ins w:id="384" w:author="Juan Labraga" w:date="2018-09-10T23:44:00Z"/>
                <w:rFonts w:ascii="Calibri" w:eastAsia="Times New Roman" w:hAnsi="Calibri" w:cs="Calibri"/>
                <w:color w:val="000000"/>
                <w:lang w:val="es-UY" w:eastAsia="es-UY"/>
              </w:rPr>
            </w:pPr>
            <w:ins w:id="385" w:author="Juan Labraga" w:date="2018-09-10T23:44:00Z">
              <w:r w:rsidRPr="004304BB">
                <w:rPr>
                  <w:rFonts w:ascii="Calibri" w:hAnsi="Calibri" w:eastAsia="Times New Roman" w:cs="Calibri"/>
                  <w:color w:val="000000"/>
                  <w:lang w:val="es-UY" w:eastAsia="es-UY"/>
                </w:rPr>
                <w:t>61</w:t>
              </w:r>
            </w:ins>
          </w:p>
        </w:tc>
        <w:tc>
          <w:tcPr>
            <w:tcW w:w="721" w:type="dxa"/>
            <w:tcBorders>
              <w:top w:val="nil"/>
              <w:left w:val="nil"/>
              <w:bottom w:val="single" w:sz="4" w:space="0" w:color="auto"/>
              <w:right w:val="single" w:sz="4" w:space="0" w:color="auto"/>
            </w:tcBorders>
            <w:shd w:val="clear" w:color="auto" w:fill="auto"/>
            <w:noWrap/>
            <w:vAlign w:val="center"/>
            <w:hideMark/>
            <w:tcPrChange w:id="386" w:author="Juan Labraga" w:date="2018-09-13T10:39:00Z">
              <w:tcPr>
                <w:tcW w:w="913" w:type="dxa"/>
                <w:tcBorders>
                  <w:top w:val="nil"/>
                  <w:left w:val="nil"/>
                  <w:bottom w:val="single" w:sz="4" w:space="0" w:color="auto"/>
                  <w:right w:val="single" w:sz="4" w:space="0" w:color="auto"/>
                </w:tcBorders>
                <w:shd w:val="clear" w:color="auto" w:fill="auto"/>
                <w:noWrap/>
                <w:vAlign w:val="center"/>
                <w:hideMark/>
              </w:tcPr>
            </w:tcPrChange>
          </w:tcPr>
          <w:p w14:paraId="4090E08C" w14:textId="77777777" w:rsidR="00AF2B3D" w:rsidRPr="004304BB" w:rsidRDefault="00AF2B3D" w:rsidP="009C6239">
            <w:pPr>
              <w:spacing w:after="0" w:line="240" w:lineRule="auto"/>
              <w:jc w:val="center"/>
              <w:rPr>
                <w:ins w:id="387" w:author="Juan Labraga" w:date="2018-09-10T23:44:00Z"/>
                <w:rFonts w:ascii="Calibri" w:eastAsia="Times New Roman" w:hAnsi="Calibri" w:cs="Calibri"/>
                <w:color w:val="000000"/>
                <w:lang w:val="es-UY" w:eastAsia="es-UY"/>
              </w:rPr>
            </w:pPr>
            <w:ins w:id="388" w:author="Juan Labraga" w:date="2018-09-10T23:44:00Z">
              <w:r w:rsidRPr="004304BB">
                <w:rPr>
                  <w:rFonts w:ascii="Calibri" w:hAnsi="Calibri" w:eastAsia="Times New Roman" w:cs="Calibri"/>
                  <w:color w:val="000000"/>
                  <w:lang w:val="es-UY" w:eastAsia="es-UY"/>
                </w:rPr>
                <w:t>61</w:t>
              </w:r>
            </w:ins>
          </w:p>
        </w:tc>
        <w:tc>
          <w:tcPr>
            <w:tcW w:w="709" w:type="dxa"/>
            <w:tcBorders>
              <w:top w:val="nil"/>
              <w:left w:val="nil"/>
              <w:bottom w:val="single" w:sz="4" w:space="0" w:color="auto"/>
              <w:right w:val="single" w:sz="4" w:space="0" w:color="auto"/>
            </w:tcBorders>
            <w:shd w:val="clear" w:color="auto" w:fill="auto"/>
            <w:noWrap/>
            <w:vAlign w:val="center"/>
            <w:hideMark/>
            <w:tcPrChange w:id="389" w:author="Juan Labraga" w:date="2018-09-13T10:39:00Z">
              <w:tcPr>
                <w:tcW w:w="603" w:type="dxa"/>
                <w:tcBorders>
                  <w:top w:val="nil"/>
                  <w:left w:val="nil"/>
                  <w:bottom w:val="single" w:sz="4" w:space="0" w:color="auto"/>
                  <w:right w:val="single" w:sz="4" w:space="0" w:color="auto"/>
                </w:tcBorders>
                <w:shd w:val="clear" w:color="auto" w:fill="auto"/>
                <w:noWrap/>
                <w:vAlign w:val="center"/>
                <w:hideMark/>
              </w:tcPr>
            </w:tcPrChange>
          </w:tcPr>
          <w:p w14:paraId="11032D82" w14:textId="77777777" w:rsidR="00AF2B3D" w:rsidRPr="004304BB" w:rsidRDefault="00AF2B3D" w:rsidP="009C6239">
            <w:pPr>
              <w:spacing w:after="0" w:line="240" w:lineRule="auto"/>
              <w:jc w:val="center"/>
              <w:rPr>
                <w:ins w:id="390" w:author="Juan Labraga" w:date="2018-09-10T23:44:00Z"/>
                <w:rFonts w:ascii="Calibri" w:eastAsia="Times New Roman" w:hAnsi="Calibri" w:cs="Calibri"/>
                <w:color w:val="000000"/>
                <w:lang w:val="es-UY" w:eastAsia="es-UY"/>
              </w:rPr>
            </w:pPr>
            <w:ins w:id="391" w:author="Juan Labraga" w:date="2018-09-10T23:44:00Z">
              <w:r w:rsidRPr="004304BB">
                <w:rPr>
                  <w:rFonts w:ascii="Calibri" w:hAnsi="Calibri" w:eastAsia="Times New Roman" w:cs="Calibri"/>
                  <w:color w:val="000000"/>
                  <w:lang w:val="es-UY" w:eastAsia="es-UY"/>
                </w:rPr>
                <w:t>61</w:t>
              </w:r>
            </w:ins>
          </w:p>
        </w:tc>
        <w:tc>
          <w:tcPr>
            <w:tcW w:w="708" w:type="dxa"/>
            <w:tcBorders>
              <w:top w:val="nil"/>
              <w:left w:val="nil"/>
              <w:bottom w:val="single" w:sz="4" w:space="0" w:color="auto"/>
              <w:right w:val="single" w:sz="4" w:space="0" w:color="auto"/>
            </w:tcBorders>
            <w:shd w:val="clear" w:color="auto" w:fill="auto"/>
            <w:noWrap/>
            <w:vAlign w:val="center"/>
            <w:hideMark/>
            <w:tcPrChange w:id="392" w:author="Juan Labraga" w:date="2018-09-13T10:39:00Z">
              <w:tcPr>
                <w:tcW w:w="752" w:type="dxa"/>
                <w:tcBorders>
                  <w:top w:val="nil"/>
                  <w:left w:val="nil"/>
                  <w:bottom w:val="single" w:sz="4" w:space="0" w:color="auto"/>
                  <w:right w:val="single" w:sz="4" w:space="0" w:color="auto"/>
                </w:tcBorders>
                <w:shd w:val="clear" w:color="auto" w:fill="auto"/>
                <w:noWrap/>
                <w:vAlign w:val="center"/>
                <w:hideMark/>
              </w:tcPr>
            </w:tcPrChange>
          </w:tcPr>
          <w:p w14:paraId="41F5951D" w14:textId="77777777" w:rsidR="00AF2B3D" w:rsidRPr="004304BB" w:rsidRDefault="00AF2B3D" w:rsidP="009C6239">
            <w:pPr>
              <w:spacing w:after="0" w:line="240" w:lineRule="auto"/>
              <w:jc w:val="center"/>
              <w:rPr>
                <w:ins w:id="393" w:author="Juan Labraga" w:date="2018-09-10T23:44:00Z"/>
                <w:rFonts w:ascii="Calibri" w:eastAsia="Times New Roman" w:hAnsi="Calibri" w:cs="Calibri"/>
                <w:color w:val="000000"/>
                <w:lang w:val="es-UY" w:eastAsia="es-UY"/>
              </w:rPr>
            </w:pPr>
            <w:ins w:id="394" w:author="Juan Labraga" w:date="2018-09-10T23:44:00Z">
              <w:r w:rsidRPr="004304BB">
                <w:rPr>
                  <w:rFonts w:ascii="Calibri" w:hAnsi="Calibri" w:eastAsia="Times New Roman" w:cs="Calibri"/>
                  <w:color w:val="000000"/>
                  <w:lang w:val="es-UY" w:eastAsia="es-UY"/>
                </w:rPr>
                <w:t>61</w:t>
              </w:r>
            </w:ins>
          </w:p>
        </w:tc>
        <w:tc>
          <w:tcPr>
            <w:tcW w:w="697" w:type="dxa"/>
            <w:tcBorders>
              <w:top w:val="nil"/>
              <w:left w:val="nil"/>
              <w:bottom w:val="single" w:sz="4" w:space="0" w:color="auto"/>
              <w:right w:val="single" w:sz="4" w:space="0" w:color="auto"/>
            </w:tcBorders>
            <w:shd w:val="clear" w:color="auto" w:fill="auto"/>
            <w:noWrap/>
            <w:vAlign w:val="center"/>
            <w:hideMark/>
            <w:tcPrChange w:id="395" w:author="Juan Labraga" w:date="2018-09-13T10:39:00Z">
              <w:tcPr>
                <w:tcW w:w="567" w:type="dxa"/>
                <w:tcBorders>
                  <w:top w:val="nil"/>
                  <w:left w:val="nil"/>
                  <w:bottom w:val="single" w:sz="4" w:space="0" w:color="auto"/>
                  <w:right w:val="single" w:sz="4" w:space="0" w:color="auto"/>
                </w:tcBorders>
                <w:shd w:val="clear" w:color="auto" w:fill="auto"/>
                <w:noWrap/>
                <w:vAlign w:val="center"/>
                <w:hideMark/>
              </w:tcPr>
            </w:tcPrChange>
          </w:tcPr>
          <w:p w14:paraId="05665EEB" w14:textId="77777777" w:rsidR="00AF2B3D" w:rsidRPr="004304BB" w:rsidRDefault="00AF2B3D" w:rsidP="009C6239">
            <w:pPr>
              <w:spacing w:after="0" w:line="240" w:lineRule="auto"/>
              <w:jc w:val="center"/>
              <w:rPr>
                <w:ins w:id="396" w:author="Juan Labraga" w:date="2018-09-10T23:44:00Z"/>
                <w:rFonts w:ascii="Calibri" w:eastAsia="Times New Roman" w:hAnsi="Calibri" w:cs="Calibri"/>
                <w:color w:val="000000"/>
                <w:lang w:val="es-UY" w:eastAsia="es-UY"/>
              </w:rPr>
            </w:pPr>
            <w:ins w:id="397" w:author="Juan Labraga" w:date="2018-09-10T23:44:00Z">
              <w:r w:rsidRPr="004304BB">
                <w:rPr>
                  <w:rFonts w:ascii="Calibri" w:hAnsi="Calibri" w:eastAsia="Times New Roman" w:cs="Calibri"/>
                  <w:color w:val="000000"/>
                  <w:lang w:val="es-UY" w:eastAsia="es-UY"/>
                </w:rPr>
                <w:t>61</w:t>
              </w:r>
            </w:ins>
          </w:p>
        </w:tc>
        <w:tc>
          <w:tcPr>
            <w:tcW w:w="709" w:type="dxa"/>
            <w:tcBorders>
              <w:top w:val="nil"/>
              <w:left w:val="nil"/>
              <w:bottom w:val="single" w:sz="4" w:space="0" w:color="auto"/>
              <w:right w:val="single" w:sz="8" w:space="0" w:color="auto"/>
            </w:tcBorders>
            <w:shd w:val="clear" w:color="auto" w:fill="auto"/>
            <w:noWrap/>
            <w:vAlign w:val="center"/>
            <w:hideMark/>
            <w:tcPrChange w:id="398" w:author="Juan Labraga" w:date="2018-09-13T10:39:00Z">
              <w:tcPr>
                <w:tcW w:w="709" w:type="dxa"/>
                <w:tcBorders>
                  <w:top w:val="nil"/>
                  <w:left w:val="nil"/>
                  <w:bottom w:val="single" w:sz="4" w:space="0" w:color="auto"/>
                  <w:right w:val="single" w:sz="8" w:space="0" w:color="auto"/>
                </w:tcBorders>
                <w:shd w:val="clear" w:color="auto" w:fill="auto"/>
                <w:noWrap/>
                <w:vAlign w:val="center"/>
                <w:hideMark/>
              </w:tcPr>
            </w:tcPrChange>
          </w:tcPr>
          <w:p w14:paraId="435407A1" w14:textId="77777777" w:rsidR="00AF2B3D" w:rsidRPr="004304BB" w:rsidRDefault="00AF2B3D" w:rsidP="009C6239">
            <w:pPr>
              <w:spacing w:after="0" w:line="240" w:lineRule="auto"/>
              <w:jc w:val="center"/>
              <w:rPr>
                <w:ins w:id="399" w:author="Juan Labraga" w:date="2018-09-10T23:44:00Z"/>
                <w:rFonts w:ascii="Calibri" w:eastAsia="Times New Roman" w:hAnsi="Calibri" w:cs="Calibri"/>
                <w:color w:val="000000"/>
                <w:lang w:val="es-UY" w:eastAsia="es-UY"/>
              </w:rPr>
            </w:pPr>
            <w:ins w:id="400" w:author="Juan Labraga" w:date="2018-09-10T23:44:00Z">
              <w:r w:rsidRPr="004304BB">
                <w:rPr>
                  <w:rFonts w:ascii="Calibri" w:hAnsi="Calibri" w:eastAsia="Times New Roman" w:cs="Calibri"/>
                  <w:color w:val="000000"/>
                  <w:lang w:val="es-UY" w:eastAsia="es-UY"/>
                </w:rPr>
                <w:t>61</w:t>
              </w:r>
            </w:ins>
          </w:p>
        </w:tc>
      </w:tr>
      <w:tr w:rsidR="00AF2B3D" w:rsidRPr="004304BB" w14:paraId="27D450BA" w14:textId="77777777" w:rsidTr="00096FFC">
        <w:trPr>
          <w:trHeight w:val="290"/>
          <w:ins w:id="401" w:author="Juan Labraga" w:date="2018-09-10T23:44:00Z"/>
          <w:trPrChange w:id="402"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auto" w:fill="auto"/>
            <w:noWrap/>
            <w:vAlign w:val="center"/>
            <w:hideMark/>
            <w:tcPrChange w:id="403" w:author="Juan Labraga" w:date="2018-09-13T10:39:00Z">
              <w:tcPr>
                <w:tcW w:w="2283" w:type="dxa"/>
                <w:tcBorders>
                  <w:top w:val="nil"/>
                  <w:left w:val="single" w:sz="8" w:space="0" w:color="auto"/>
                  <w:bottom w:val="single" w:sz="4" w:space="0" w:color="auto"/>
                  <w:right w:val="single" w:sz="4" w:space="0" w:color="auto"/>
                </w:tcBorders>
                <w:shd w:val="clear" w:color="auto" w:fill="auto"/>
                <w:noWrap/>
                <w:vAlign w:val="center"/>
                <w:hideMark/>
              </w:tcPr>
            </w:tcPrChange>
          </w:tcPr>
          <w:p w14:paraId="16581BB4" w14:textId="77777777" w:rsidR="00AF2B3D" w:rsidRPr="000F2DE3" w:rsidRDefault="00AF2B3D" w:rsidP="009C6239">
            <w:pPr>
              <w:spacing w:after="0" w:line="240" w:lineRule="auto"/>
              <w:jc w:val="center"/>
              <w:rPr>
                <w:ins w:id="404" w:author="Juan Labraga" w:date="2018-09-10T23:44:00Z"/>
                <w:rFonts w:ascii="Calibri" w:eastAsia="Times New Roman" w:hAnsi="Calibri" w:cs="Calibri"/>
                <w:bCs/>
                <w:color w:val="000000"/>
                <w:lang w:val="es-UY" w:eastAsia="es-UY"/>
                <w:rPrChange w:id="405" w:author="Juan Labraga" w:date="2018-09-13T10:29:00Z">
                  <w:rPr>
                    <w:ins w:id="406" w:author="Juan Labraga" w:date="2018-09-10T23:44:00Z"/>
                    <w:rFonts w:ascii="Calibri" w:eastAsia="Times New Roman" w:hAnsi="Calibri" w:cs="Calibri"/>
                    <w:b/>
                    <w:bCs/>
                    <w:color w:val="000000"/>
                    <w:lang w:val="es-UY" w:eastAsia="es-UY"/>
                  </w:rPr>
                </w:rPrChange>
              </w:rPr>
            </w:pPr>
            <w:proofErr w:type="spellStart"/>
            <w:ins w:id="407" w:author="Juan Labraga" w:date="2018-09-10T23:44:00Z">
              <w:r w:rsidRPr="000F2DE3">
                <w:rPr>
                  <w:rFonts w:ascii="Calibri" w:hAnsi="Calibri" w:eastAsia="Times New Roman" w:cs="Calibri"/>
                  <w:bCs/>
                  <w:color w:val="000000"/>
                  <w:lang w:val="es-UY" w:eastAsia="es-UY"/>
                  <w:rPrChange w:author="Juan Labraga" w:date="2018-09-13T10:29:00Z" w:id="408">
                    <w:rPr>
                      <w:rFonts w:ascii="Calibri" w:hAnsi="Calibri" w:eastAsia="Times New Roman" w:cs="Calibri"/>
                      <w:b/>
                      <w:bCs/>
                      <w:color w:val="000000"/>
                      <w:lang w:val="es-UY" w:eastAsia="es-UY"/>
                    </w:rPr>
                  </w:rPrChange>
                </w:rPr>
                <w:t>Cost</w:t>
              </w:r>
              <w:proofErr w:type="spellEnd"/>
              <w:r w:rsidRPr="000F2DE3">
                <w:rPr>
                  <w:rFonts w:ascii="Calibri" w:hAnsi="Calibri" w:eastAsia="Times New Roman" w:cs="Calibri"/>
                  <w:bCs/>
                  <w:color w:val="000000"/>
                  <w:lang w:val="es-UY" w:eastAsia="es-UY"/>
                  <w:rPrChange w:author="Juan Labraga" w:date="2018-09-13T10:29:00Z" w:id="409">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410">
                    <w:rPr>
                      <w:rFonts w:ascii="Calibri" w:hAnsi="Calibri" w:eastAsia="Times New Roman" w:cs="Calibri"/>
                      <w:b/>
                      <w:bCs/>
                      <w:color w:val="000000"/>
                      <w:lang w:val="es-UY" w:eastAsia="es-UY"/>
                    </w:rPr>
                  </w:rPrChange>
                </w:rPr>
                <w:t>to</w:t>
              </w:r>
              <w:proofErr w:type="spellEnd"/>
              <w:r w:rsidRPr="000F2DE3">
                <w:rPr>
                  <w:rFonts w:ascii="Calibri" w:hAnsi="Calibri" w:eastAsia="Times New Roman" w:cs="Calibri"/>
                  <w:bCs/>
                  <w:color w:val="000000"/>
                  <w:lang w:val="es-UY" w:eastAsia="es-UY"/>
                  <w:rPrChange w:author="Juan Labraga" w:date="2018-09-13T10:29:00Z" w:id="411">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412">
                    <w:rPr>
                      <w:rFonts w:ascii="Calibri" w:hAnsi="Calibri" w:eastAsia="Times New Roman" w:cs="Calibri"/>
                      <w:b/>
                      <w:bCs/>
                      <w:color w:val="000000"/>
                      <w:lang w:val="es-UY" w:eastAsia="es-UY"/>
                    </w:rPr>
                  </w:rPrChange>
                </w:rPr>
                <w:t>export</w:t>
              </w:r>
              <w:proofErr w:type="spellEnd"/>
              <w:r w:rsidRPr="000F2DE3">
                <w:rPr>
                  <w:rFonts w:ascii="Calibri" w:hAnsi="Calibri" w:eastAsia="Times New Roman" w:cs="Calibri"/>
                  <w:bCs/>
                  <w:color w:val="000000"/>
                  <w:lang w:val="es-UY" w:eastAsia="es-UY"/>
                  <w:rPrChange w:author="Juan Labraga" w:date="2018-09-13T10:29:00Z" w:id="413">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414">
                    <w:rPr>
                      <w:rFonts w:ascii="Calibri" w:hAnsi="Calibri" w:eastAsia="Times New Roman" w:cs="Calibri"/>
                      <w:b/>
                      <w:bCs/>
                      <w:color w:val="000000"/>
                      <w:lang w:val="es-UY" w:eastAsia="es-UY"/>
                    </w:rPr>
                  </w:rPrChange>
                </w:rPr>
                <w:t>Documentary</w:t>
              </w:r>
              <w:proofErr w:type="spellEnd"/>
              <w:r w:rsidRPr="000F2DE3">
                <w:rPr>
                  <w:rFonts w:ascii="Calibri" w:hAnsi="Calibri" w:eastAsia="Times New Roman" w:cs="Calibri"/>
                  <w:bCs/>
                  <w:color w:val="000000"/>
                  <w:lang w:val="es-UY" w:eastAsia="es-UY"/>
                  <w:rPrChange w:author="Juan Labraga" w:date="2018-09-13T10:29:00Z" w:id="415">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416">
                    <w:rPr>
                      <w:rFonts w:ascii="Calibri" w:hAnsi="Calibri" w:eastAsia="Times New Roman" w:cs="Calibri"/>
                      <w:b/>
                      <w:bCs/>
                      <w:color w:val="000000"/>
                      <w:lang w:val="es-UY" w:eastAsia="es-UY"/>
                    </w:rPr>
                  </w:rPrChange>
                </w:rPr>
                <w:t>compliance</w:t>
              </w:r>
              <w:proofErr w:type="spellEnd"/>
              <w:r w:rsidRPr="000F2DE3">
                <w:rPr>
                  <w:rFonts w:ascii="Calibri" w:hAnsi="Calibri" w:eastAsia="Times New Roman" w:cs="Calibri"/>
                  <w:bCs/>
                  <w:color w:val="000000"/>
                  <w:lang w:val="es-UY" w:eastAsia="es-UY"/>
                  <w:rPrChange w:author="Juan Labraga" w:date="2018-09-13T10:29:00Z" w:id="417">
                    <w:rPr>
                      <w:rFonts w:ascii="Calibri" w:hAnsi="Calibri" w:eastAsia="Times New Roman" w:cs="Calibri"/>
                      <w:b/>
                      <w:bCs/>
                      <w:color w:val="000000"/>
                      <w:lang w:val="es-UY" w:eastAsia="es-UY"/>
                    </w:rPr>
                  </w:rPrChange>
                </w:rPr>
                <w:t xml:space="preserve"> (USD)</w:t>
              </w:r>
            </w:ins>
          </w:p>
        </w:tc>
        <w:tc>
          <w:tcPr>
            <w:tcW w:w="1559" w:type="dxa"/>
            <w:tcBorders>
              <w:top w:val="nil"/>
              <w:left w:val="nil"/>
              <w:bottom w:val="single" w:sz="4" w:space="0" w:color="auto"/>
              <w:right w:val="single" w:sz="4" w:space="0" w:color="auto"/>
            </w:tcBorders>
            <w:shd w:val="clear" w:color="auto" w:fill="auto"/>
            <w:noWrap/>
            <w:vAlign w:val="center"/>
            <w:tcPrChange w:id="418" w:author="Juan Labraga" w:date="2018-09-13T10:39:00Z">
              <w:tcPr>
                <w:tcW w:w="1251" w:type="dxa"/>
                <w:tcBorders>
                  <w:top w:val="nil"/>
                  <w:left w:val="nil"/>
                  <w:bottom w:val="single" w:sz="4" w:space="0" w:color="auto"/>
                  <w:right w:val="single" w:sz="4" w:space="0" w:color="auto"/>
                </w:tcBorders>
                <w:shd w:val="clear" w:color="auto" w:fill="auto"/>
                <w:noWrap/>
                <w:vAlign w:val="center"/>
              </w:tcPr>
            </w:tcPrChange>
          </w:tcPr>
          <w:p w14:paraId="4D2B8EE6" w14:textId="72E01F90" w:rsidR="00AF2B3D" w:rsidRPr="000F2DE3" w:rsidRDefault="00AF2B3D" w:rsidP="009C6239">
            <w:pPr>
              <w:spacing w:after="0" w:line="240" w:lineRule="auto"/>
              <w:jc w:val="center"/>
              <w:rPr>
                <w:ins w:id="419" w:author="Juan Labraga" w:date="2018-09-10T23:44:00Z"/>
                <w:rFonts w:ascii="Calibri" w:eastAsia="Times New Roman" w:hAnsi="Calibri" w:cs="Calibri"/>
                <w:bCs/>
                <w:color w:val="000000"/>
                <w:lang w:val="es-UY" w:eastAsia="es-UY"/>
                <w:rPrChange w:id="420" w:author="Juan Labraga" w:date="2018-09-13T10:29:00Z">
                  <w:rPr>
                    <w:ins w:id="421" w:author="Juan Labraga" w:date="2018-09-10T23:44:00Z"/>
                    <w:rFonts w:ascii="Calibri" w:eastAsia="Times New Roman" w:hAnsi="Calibri" w:cs="Calibri"/>
                    <w:b/>
                    <w:bCs/>
                    <w:color w:val="000000"/>
                    <w:lang w:val="es-UY" w:eastAsia="es-UY"/>
                  </w:rPr>
                </w:rPrChange>
              </w:rPr>
            </w:pPr>
            <w:ins w:id="422" w:author="Juan Labraga" w:date="2018-09-13T10:26:00Z">
              <w:r w:rsidRPr="000F2DE3">
                <w:rPr>
                  <w:rFonts w:ascii="Calibri" w:hAnsi="Calibri" w:eastAsia="Times New Roman" w:cs="Calibri"/>
                  <w:bCs/>
                  <w:color w:val="000000"/>
                  <w:lang w:val="es-UY" w:eastAsia="es-UY"/>
                  <w:rPrChange w:author="Juan Labraga" w:date="2018-09-13T10:29:00Z" w:id="423">
                    <w:rPr>
                      <w:rFonts w:ascii="Calibri" w:hAnsi="Calibri" w:eastAsia="Times New Roman" w:cs="Calibri"/>
                      <w:b/>
                      <w:bCs/>
                      <w:color w:val="000000"/>
                      <w:lang w:val="es-UY" w:eastAsia="es-UY"/>
                    </w:rPr>
                  </w:rPrChange>
                </w:rPr>
                <w:t>4</w:t>
              </w:r>
            </w:ins>
            <w:ins w:id="424" w:author="Juan Labraga" w:date="2018-09-13T10:27:00Z">
              <w:r w:rsidRPr="000F2DE3">
                <w:rPr>
                  <w:rFonts w:ascii="Calibri" w:hAnsi="Calibri" w:eastAsia="Times New Roman" w:cs="Calibri"/>
                  <w:bCs/>
                  <w:color w:val="000000"/>
                  <w:lang w:val="es-UY" w:eastAsia="es-UY"/>
                  <w:rPrChange w:author="Juan Labraga" w:date="2018-09-13T10:29:00Z" w:id="425">
                    <w:rPr>
                      <w:rFonts w:ascii="Calibri" w:hAnsi="Calibri" w:eastAsia="Times New Roman" w:cs="Calibri"/>
                      <w:b/>
                      <w:bCs/>
                      <w:color w:val="000000"/>
                      <w:lang w:val="es-UY" w:eastAsia="es-UY"/>
                    </w:rPr>
                  </w:rPrChange>
                </w:rPr>
                <w:t xml:space="preserve"> DB</w:t>
              </w:r>
            </w:ins>
          </w:p>
        </w:tc>
        <w:tc>
          <w:tcPr>
            <w:tcW w:w="993" w:type="dxa"/>
            <w:tcBorders>
              <w:top w:val="single" w:sz="4" w:space="0" w:color="auto"/>
              <w:left w:val="nil"/>
              <w:bottom w:val="single" w:sz="4" w:space="0" w:color="auto"/>
              <w:right w:val="single" w:sz="4" w:space="0" w:color="auto"/>
            </w:tcBorders>
            <w:tcPrChange w:id="426" w:author="Juan Labraga" w:date="2018-09-13T10:39:00Z">
              <w:tcPr>
                <w:tcW w:w="851" w:type="dxa"/>
                <w:tcBorders>
                  <w:top w:val="single" w:sz="4" w:space="0" w:color="auto"/>
                  <w:left w:val="nil"/>
                  <w:bottom w:val="single" w:sz="4" w:space="0" w:color="auto"/>
                  <w:right w:val="single" w:sz="4" w:space="0" w:color="auto"/>
                </w:tcBorders>
              </w:tcPr>
            </w:tcPrChange>
          </w:tcPr>
          <w:p w14:paraId="717C4D0E" w14:textId="77777777" w:rsidR="00AF2B3D" w:rsidRPr="004304BB" w:rsidRDefault="00AF2B3D" w:rsidP="009C6239">
            <w:pPr>
              <w:spacing w:after="0" w:line="240" w:lineRule="auto"/>
              <w:jc w:val="center"/>
              <w:rPr>
                <w:ins w:id="427" w:author="Juan Labraga" w:date="2018-09-13T10:33:00Z"/>
                <w:rFonts w:ascii="Calibri" w:eastAsia="Times New Roman" w:hAnsi="Calibri" w:cs="Calibri"/>
                <w:color w:val="000000"/>
                <w:lang w:val="es-UY" w:eastAsia="es-UY"/>
              </w:rPr>
            </w:pPr>
          </w:p>
        </w:tc>
        <w:tc>
          <w:tcPr>
            <w:tcW w:w="697" w:type="dxa"/>
            <w:tcBorders>
              <w:top w:val="nil"/>
              <w:left w:val="nil"/>
              <w:bottom w:val="single" w:sz="4" w:space="0" w:color="auto"/>
              <w:right w:val="single" w:sz="4" w:space="0" w:color="auto"/>
            </w:tcBorders>
            <w:shd w:val="clear" w:color="auto" w:fill="auto"/>
            <w:noWrap/>
            <w:vAlign w:val="center"/>
            <w:hideMark/>
            <w:tcPrChange w:id="428" w:author="Juan Labraga" w:date="2018-09-13T10:39:00Z">
              <w:tcPr>
                <w:tcW w:w="697" w:type="dxa"/>
                <w:tcBorders>
                  <w:top w:val="nil"/>
                  <w:left w:val="nil"/>
                  <w:bottom w:val="single" w:sz="4" w:space="0" w:color="auto"/>
                  <w:right w:val="single" w:sz="4" w:space="0" w:color="auto"/>
                </w:tcBorders>
                <w:shd w:val="clear" w:color="auto" w:fill="auto"/>
                <w:noWrap/>
                <w:vAlign w:val="center"/>
                <w:hideMark/>
              </w:tcPr>
            </w:tcPrChange>
          </w:tcPr>
          <w:p w14:paraId="1B15E479" w14:textId="60C3B6EE" w:rsidR="00AF2B3D" w:rsidRPr="004304BB" w:rsidRDefault="00AF2B3D" w:rsidP="009C6239">
            <w:pPr>
              <w:spacing w:after="0" w:line="240" w:lineRule="auto"/>
              <w:jc w:val="center"/>
              <w:rPr>
                <w:ins w:id="429" w:author="Juan Labraga" w:date="2018-09-10T23:44:00Z"/>
                <w:rFonts w:ascii="Calibri" w:eastAsia="Times New Roman" w:hAnsi="Calibri" w:cs="Calibri"/>
                <w:color w:val="000000"/>
                <w:lang w:val="es-UY" w:eastAsia="es-UY"/>
              </w:rPr>
            </w:pPr>
            <w:ins w:id="430" w:author="Juan Labraga" w:date="2018-09-10T23:44:00Z">
              <w:r w:rsidRPr="004304BB">
                <w:rPr>
                  <w:rFonts w:ascii="Calibri" w:hAnsi="Calibri" w:eastAsia="Times New Roman" w:cs="Calibri"/>
                  <w:color w:val="000000"/>
                  <w:lang w:val="es-UY" w:eastAsia="es-UY"/>
                </w:rPr>
                <w:t>78</w:t>
              </w:r>
            </w:ins>
          </w:p>
        </w:tc>
        <w:tc>
          <w:tcPr>
            <w:tcW w:w="708" w:type="dxa"/>
            <w:tcBorders>
              <w:top w:val="nil"/>
              <w:left w:val="nil"/>
              <w:bottom w:val="single" w:sz="4" w:space="0" w:color="auto"/>
              <w:right w:val="single" w:sz="4" w:space="0" w:color="auto"/>
            </w:tcBorders>
            <w:shd w:val="clear" w:color="auto" w:fill="auto"/>
            <w:noWrap/>
            <w:vAlign w:val="center"/>
            <w:hideMark/>
            <w:tcPrChange w:id="431" w:author="Juan Labraga" w:date="2018-09-13T10:39:00Z">
              <w:tcPr>
                <w:tcW w:w="708" w:type="dxa"/>
                <w:tcBorders>
                  <w:top w:val="nil"/>
                  <w:left w:val="nil"/>
                  <w:bottom w:val="single" w:sz="4" w:space="0" w:color="auto"/>
                  <w:right w:val="single" w:sz="4" w:space="0" w:color="auto"/>
                </w:tcBorders>
                <w:shd w:val="clear" w:color="auto" w:fill="auto"/>
                <w:noWrap/>
                <w:vAlign w:val="center"/>
                <w:hideMark/>
              </w:tcPr>
            </w:tcPrChange>
          </w:tcPr>
          <w:p w14:paraId="31EAC468" w14:textId="77777777" w:rsidR="00AF2B3D" w:rsidRPr="004304BB" w:rsidRDefault="00AF2B3D" w:rsidP="009C6239">
            <w:pPr>
              <w:spacing w:after="0" w:line="240" w:lineRule="auto"/>
              <w:jc w:val="center"/>
              <w:rPr>
                <w:ins w:id="432" w:author="Juan Labraga" w:date="2018-09-10T23:44:00Z"/>
                <w:rFonts w:ascii="Calibri" w:eastAsia="Times New Roman" w:hAnsi="Calibri" w:cs="Calibri"/>
                <w:color w:val="000000"/>
                <w:lang w:val="es-UY" w:eastAsia="es-UY"/>
              </w:rPr>
            </w:pPr>
            <w:ins w:id="433" w:author="Juan Labraga" w:date="2018-09-10T23:44:00Z">
              <w:r w:rsidRPr="004304BB">
                <w:rPr>
                  <w:rFonts w:ascii="Calibri" w:hAnsi="Calibri" w:eastAsia="Times New Roman" w:cs="Calibri"/>
                  <w:color w:val="000000"/>
                  <w:lang w:val="es-UY" w:eastAsia="es-UY"/>
                </w:rPr>
                <w:t>78</w:t>
              </w:r>
            </w:ins>
          </w:p>
        </w:tc>
        <w:tc>
          <w:tcPr>
            <w:tcW w:w="851" w:type="dxa"/>
            <w:tcBorders>
              <w:top w:val="nil"/>
              <w:left w:val="nil"/>
              <w:bottom w:val="single" w:sz="4" w:space="0" w:color="auto"/>
              <w:right w:val="single" w:sz="4" w:space="0" w:color="auto"/>
            </w:tcBorders>
            <w:shd w:val="clear" w:color="auto" w:fill="auto"/>
            <w:noWrap/>
            <w:vAlign w:val="center"/>
            <w:hideMark/>
            <w:tcPrChange w:id="434" w:author="Juan Labraga" w:date="2018-09-13T10:39:00Z">
              <w:tcPr>
                <w:tcW w:w="851" w:type="dxa"/>
                <w:tcBorders>
                  <w:top w:val="nil"/>
                  <w:left w:val="nil"/>
                  <w:bottom w:val="single" w:sz="4" w:space="0" w:color="auto"/>
                  <w:right w:val="single" w:sz="4" w:space="0" w:color="auto"/>
                </w:tcBorders>
                <w:shd w:val="clear" w:color="auto" w:fill="auto"/>
                <w:noWrap/>
                <w:vAlign w:val="center"/>
                <w:hideMark/>
              </w:tcPr>
            </w:tcPrChange>
          </w:tcPr>
          <w:p w14:paraId="167DAA71" w14:textId="77777777" w:rsidR="00AF2B3D" w:rsidRPr="004304BB" w:rsidRDefault="00AF2B3D" w:rsidP="009C6239">
            <w:pPr>
              <w:spacing w:after="0" w:line="240" w:lineRule="auto"/>
              <w:jc w:val="center"/>
              <w:rPr>
                <w:ins w:id="435" w:author="Juan Labraga" w:date="2018-09-10T23:44:00Z"/>
                <w:rFonts w:ascii="Calibri" w:eastAsia="Times New Roman" w:hAnsi="Calibri" w:cs="Calibri"/>
                <w:color w:val="000000"/>
                <w:lang w:val="es-UY" w:eastAsia="es-UY"/>
              </w:rPr>
            </w:pPr>
            <w:ins w:id="436" w:author="Juan Labraga" w:date="2018-09-10T23:44:00Z">
              <w:r w:rsidRPr="004304BB">
                <w:rPr>
                  <w:rFonts w:ascii="Calibri" w:hAnsi="Calibri" w:eastAsia="Times New Roman" w:cs="Calibri"/>
                  <w:color w:val="000000"/>
                  <w:lang w:val="es-UY" w:eastAsia="es-UY"/>
                </w:rPr>
                <w:t>68</w:t>
              </w:r>
            </w:ins>
          </w:p>
        </w:tc>
        <w:tc>
          <w:tcPr>
            <w:tcW w:w="992" w:type="dxa"/>
            <w:tcBorders>
              <w:top w:val="nil"/>
              <w:left w:val="nil"/>
              <w:bottom w:val="single" w:sz="4" w:space="0" w:color="auto"/>
              <w:right w:val="single" w:sz="4" w:space="0" w:color="auto"/>
            </w:tcBorders>
            <w:shd w:val="clear" w:color="auto" w:fill="auto"/>
            <w:noWrap/>
            <w:vAlign w:val="center"/>
            <w:hideMark/>
            <w:tcPrChange w:id="437" w:author="Juan Labraga" w:date="2018-09-13T10:39:00Z">
              <w:tcPr>
                <w:tcW w:w="992" w:type="dxa"/>
                <w:tcBorders>
                  <w:top w:val="nil"/>
                  <w:left w:val="nil"/>
                  <w:bottom w:val="single" w:sz="4" w:space="0" w:color="auto"/>
                  <w:right w:val="single" w:sz="4" w:space="0" w:color="auto"/>
                </w:tcBorders>
                <w:shd w:val="clear" w:color="auto" w:fill="auto"/>
                <w:noWrap/>
                <w:vAlign w:val="center"/>
                <w:hideMark/>
              </w:tcPr>
            </w:tcPrChange>
          </w:tcPr>
          <w:p w14:paraId="6E0070AA" w14:textId="77777777" w:rsidR="00AF2B3D" w:rsidRPr="004304BB" w:rsidRDefault="00AF2B3D" w:rsidP="009C6239">
            <w:pPr>
              <w:spacing w:after="0" w:line="240" w:lineRule="auto"/>
              <w:jc w:val="center"/>
              <w:rPr>
                <w:ins w:id="438" w:author="Juan Labraga" w:date="2018-09-10T23:44:00Z"/>
                <w:rFonts w:ascii="Calibri" w:eastAsia="Times New Roman" w:hAnsi="Calibri" w:cs="Calibri"/>
                <w:color w:val="000000"/>
                <w:lang w:val="es-UY" w:eastAsia="es-UY"/>
              </w:rPr>
            </w:pPr>
            <w:ins w:id="439" w:author="Juan Labraga" w:date="2018-09-10T23:44:00Z">
              <w:r w:rsidRPr="004304BB">
                <w:rPr>
                  <w:rFonts w:ascii="Calibri" w:hAnsi="Calibri" w:eastAsia="Times New Roman" w:cs="Calibri"/>
                  <w:color w:val="000000"/>
                  <w:lang w:val="es-UY" w:eastAsia="es-UY"/>
                </w:rPr>
                <w:t>68</w:t>
              </w:r>
            </w:ins>
          </w:p>
        </w:tc>
        <w:tc>
          <w:tcPr>
            <w:tcW w:w="851" w:type="dxa"/>
            <w:tcBorders>
              <w:top w:val="nil"/>
              <w:left w:val="nil"/>
              <w:bottom w:val="single" w:sz="4" w:space="0" w:color="auto"/>
              <w:right w:val="single" w:sz="4" w:space="0" w:color="auto"/>
            </w:tcBorders>
            <w:shd w:val="clear" w:color="auto" w:fill="auto"/>
            <w:noWrap/>
            <w:vAlign w:val="center"/>
            <w:hideMark/>
            <w:tcPrChange w:id="440" w:author="Juan Labraga" w:date="2018-09-13T10:39:00Z">
              <w:tcPr>
                <w:tcW w:w="851" w:type="dxa"/>
                <w:tcBorders>
                  <w:top w:val="nil"/>
                  <w:left w:val="nil"/>
                  <w:bottom w:val="single" w:sz="4" w:space="0" w:color="auto"/>
                  <w:right w:val="single" w:sz="4" w:space="0" w:color="auto"/>
                </w:tcBorders>
                <w:shd w:val="clear" w:color="auto" w:fill="auto"/>
                <w:noWrap/>
                <w:vAlign w:val="center"/>
                <w:hideMark/>
              </w:tcPr>
            </w:tcPrChange>
          </w:tcPr>
          <w:p w14:paraId="21EF0BC4" w14:textId="77777777" w:rsidR="00AF2B3D" w:rsidRPr="004304BB" w:rsidRDefault="00AF2B3D" w:rsidP="009C6239">
            <w:pPr>
              <w:spacing w:after="0" w:line="240" w:lineRule="auto"/>
              <w:jc w:val="center"/>
              <w:rPr>
                <w:ins w:id="441" w:author="Juan Labraga" w:date="2018-09-10T23:44:00Z"/>
                <w:rFonts w:ascii="Calibri" w:eastAsia="Times New Roman" w:hAnsi="Calibri" w:cs="Calibri"/>
                <w:color w:val="000000"/>
                <w:lang w:val="es-UY" w:eastAsia="es-UY"/>
              </w:rPr>
            </w:pPr>
            <w:ins w:id="442" w:author="Juan Labraga" w:date="2018-09-10T23:44:00Z">
              <w:r w:rsidRPr="004304BB">
                <w:rPr>
                  <w:rFonts w:ascii="Calibri" w:hAnsi="Calibri" w:eastAsia="Times New Roman" w:cs="Calibri"/>
                  <w:color w:val="000000"/>
                  <w:lang w:val="es-UY" w:eastAsia="es-UY"/>
                </w:rPr>
                <w:t>50</w:t>
              </w:r>
            </w:ins>
          </w:p>
        </w:tc>
        <w:tc>
          <w:tcPr>
            <w:tcW w:w="708" w:type="dxa"/>
            <w:tcBorders>
              <w:top w:val="nil"/>
              <w:left w:val="nil"/>
              <w:bottom w:val="single" w:sz="4" w:space="0" w:color="auto"/>
              <w:right w:val="single" w:sz="4" w:space="0" w:color="auto"/>
            </w:tcBorders>
            <w:shd w:val="clear" w:color="auto" w:fill="auto"/>
            <w:noWrap/>
            <w:vAlign w:val="center"/>
            <w:hideMark/>
            <w:tcPrChange w:id="443" w:author="Juan Labraga" w:date="2018-09-13T10:39:00Z">
              <w:tcPr>
                <w:tcW w:w="708" w:type="dxa"/>
                <w:tcBorders>
                  <w:top w:val="nil"/>
                  <w:left w:val="nil"/>
                  <w:bottom w:val="single" w:sz="4" w:space="0" w:color="auto"/>
                  <w:right w:val="single" w:sz="4" w:space="0" w:color="auto"/>
                </w:tcBorders>
                <w:shd w:val="clear" w:color="auto" w:fill="auto"/>
                <w:noWrap/>
                <w:vAlign w:val="center"/>
                <w:hideMark/>
              </w:tcPr>
            </w:tcPrChange>
          </w:tcPr>
          <w:p w14:paraId="6AA32828" w14:textId="77777777" w:rsidR="00AF2B3D" w:rsidRPr="004304BB" w:rsidRDefault="00AF2B3D" w:rsidP="009C6239">
            <w:pPr>
              <w:spacing w:after="0" w:line="240" w:lineRule="auto"/>
              <w:jc w:val="center"/>
              <w:rPr>
                <w:ins w:id="444" w:author="Juan Labraga" w:date="2018-09-10T23:44:00Z"/>
                <w:rFonts w:ascii="Calibri" w:eastAsia="Times New Roman" w:hAnsi="Calibri" w:cs="Calibri"/>
                <w:color w:val="000000"/>
                <w:lang w:val="es-UY" w:eastAsia="es-UY"/>
              </w:rPr>
            </w:pPr>
            <w:ins w:id="445" w:author="Juan Labraga" w:date="2018-09-10T23:44:00Z">
              <w:r w:rsidRPr="004304BB">
                <w:rPr>
                  <w:rFonts w:ascii="Calibri" w:hAnsi="Calibri" w:eastAsia="Times New Roman" w:cs="Calibri"/>
                  <w:color w:val="000000"/>
                  <w:lang w:val="es-UY" w:eastAsia="es-UY"/>
                </w:rPr>
                <w:t>50</w:t>
              </w:r>
            </w:ins>
          </w:p>
        </w:tc>
        <w:tc>
          <w:tcPr>
            <w:tcW w:w="721" w:type="dxa"/>
            <w:tcBorders>
              <w:top w:val="nil"/>
              <w:left w:val="nil"/>
              <w:bottom w:val="single" w:sz="4" w:space="0" w:color="auto"/>
              <w:right w:val="single" w:sz="4" w:space="0" w:color="auto"/>
            </w:tcBorders>
            <w:shd w:val="clear" w:color="auto" w:fill="auto"/>
            <w:noWrap/>
            <w:vAlign w:val="center"/>
            <w:hideMark/>
            <w:tcPrChange w:id="446" w:author="Juan Labraga" w:date="2018-09-13T10:39:00Z">
              <w:tcPr>
                <w:tcW w:w="913" w:type="dxa"/>
                <w:tcBorders>
                  <w:top w:val="nil"/>
                  <w:left w:val="nil"/>
                  <w:bottom w:val="single" w:sz="4" w:space="0" w:color="auto"/>
                  <w:right w:val="single" w:sz="4" w:space="0" w:color="auto"/>
                </w:tcBorders>
                <w:shd w:val="clear" w:color="auto" w:fill="auto"/>
                <w:noWrap/>
                <w:vAlign w:val="center"/>
                <w:hideMark/>
              </w:tcPr>
            </w:tcPrChange>
          </w:tcPr>
          <w:p w14:paraId="10486B17" w14:textId="77777777" w:rsidR="00AF2B3D" w:rsidRPr="004304BB" w:rsidRDefault="00AF2B3D" w:rsidP="009C6239">
            <w:pPr>
              <w:spacing w:after="0" w:line="240" w:lineRule="auto"/>
              <w:jc w:val="center"/>
              <w:rPr>
                <w:ins w:id="447" w:author="Juan Labraga" w:date="2018-09-10T23:44:00Z"/>
                <w:rFonts w:ascii="Calibri" w:eastAsia="Times New Roman" w:hAnsi="Calibri" w:cs="Calibri"/>
                <w:color w:val="000000"/>
                <w:lang w:val="es-UY" w:eastAsia="es-UY"/>
              </w:rPr>
            </w:pPr>
            <w:ins w:id="448" w:author="Juan Labraga" w:date="2018-09-10T23:44:00Z">
              <w:r w:rsidRPr="004304BB">
                <w:rPr>
                  <w:rFonts w:ascii="Calibri" w:hAnsi="Calibri" w:eastAsia="Times New Roman" w:cs="Calibri"/>
                  <w:color w:val="000000"/>
                  <w:lang w:val="es-UY" w:eastAsia="es-UY"/>
                </w:rPr>
                <w:t>50</w:t>
              </w:r>
            </w:ins>
          </w:p>
        </w:tc>
        <w:tc>
          <w:tcPr>
            <w:tcW w:w="709" w:type="dxa"/>
            <w:tcBorders>
              <w:top w:val="nil"/>
              <w:left w:val="nil"/>
              <w:bottom w:val="single" w:sz="4" w:space="0" w:color="auto"/>
              <w:right w:val="single" w:sz="4" w:space="0" w:color="auto"/>
            </w:tcBorders>
            <w:shd w:val="clear" w:color="auto" w:fill="auto"/>
            <w:noWrap/>
            <w:vAlign w:val="center"/>
            <w:hideMark/>
            <w:tcPrChange w:id="449" w:author="Juan Labraga" w:date="2018-09-13T10:39:00Z">
              <w:tcPr>
                <w:tcW w:w="603" w:type="dxa"/>
                <w:tcBorders>
                  <w:top w:val="nil"/>
                  <w:left w:val="nil"/>
                  <w:bottom w:val="single" w:sz="4" w:space="0" w:color="auto"/>
                  <w:right w:val="single" w:sz="4" w:space="0" w:color="auto"/>
                </w:tcBorders>
                <w:shd w:val="clear" w:color="auto" w:fill="auto"/>
                <w:noWrap/>
                <w:vAlign w:val="center"/>
                <w:hideMark/>
              </w:tcPr>
            </w:tcPrChange>
          </w:tcPr>
          <w:p w14:paraId="4540FBB1" w14:textId="77777777" w:rsidR="00AF2B3D" w:rsidRPr="004304BB" w:rsidRDefault="00AF2B3D" w:rsidP="009C6239">
            <w:pPr>
              <w:spacing w:after="0" w:line="240" w:lineRule="auto"/>
              <w:jc w:val="center"/>
              <w:rPr>
                <w:ins w:id="450" w:author="Juan Labraga" w:date="2018-09-10T23:44:00Z"/>
                <w:rFonts w:ascii="Calibri" w:eastAsia="Times New Roman" w:hAnsi="Calibri" w:cs="Calibri"/>
                <w:color w:val="000000"/>
                <w:lang w:val="es-UY" w:eastAsia="es-UY"/>
              </w:rPr>
            </w:pPr>
            <w:ins w:id="451" w:author="Juan Labraga" w:date="2018-09-10T23:44:00Z">
              <w:r w:rsidRPr="004304BB">
                <w:rPr>
                  <w:rFonts w:ascii="Calibri" w:hAnsi="Calibri" w:eastAsia="Times New Roman" w:cs="Calibri"/>
                  <w:color w:val="000000"/>
                  <w:lang w:val="es-UY" w:eastAsia="es-UY"/>
                </w:rPr>
                <w:t>50</w:t>
              </w:r>
            </w:ins>
          </w:p>
        </w:tc>
        <w:tc>
          <w:tcPr>
            <w:tcW w:w="708" w:type="dxa"/>
            <w:tcBorders>
              <w:top w:val="nil"/>
              <w:left w:val="nil"/>
              <w:bottom w:val="single" w:sz="4" w:space="0" w:color="auto"/>
              <w:right w:val="single" w:sz="4" w:space="0" w:color="auto"/>
            </w:tcBorders>
            <w:shd w:val="clear" w:color="auto" w:fill="auto"/>
            <w:noWrap/>
            <w:vAlign w:val="center"/>
            <w:hideMark/>
            <w:tcPrChange w:id="452" w:author="Juan Labraga" w:date="2018-09-13T10:39:00Z">
              <w:tcPr>
                <w:tcW w:w="752" w:type="dxa"/>
                <w:tcBorders>
                  <w:top w:val="nil"/>
                  <w:left w:val="nil"/>
                  <w:bottom w:val="single" w:sz="4" w:space="0" w:color="auto"/>
                  <w:right w:val="single" w:sz="4" w:space="0" w:color="auto"/>
                </w:tcBorders>
                <w:shd w:val="clear" w:color="auto" w:fill="auto"/>
                <w:noWrap/>
                <w:vAlign w:val="center"/>
                <w:hideMark/>
              </w:tcPr>
            </w:tcPrChange>
          </w:tcPr>
          <w:p w14:paraId="690480D4" w14:textId="77777777" w:rsidR="00AF2B3D" w:rsidRPr="004304BB" w:rsidRDefault="00AF2B3D" w:rsidP="009C6239">
            <w:pPr>
              <w:spacing w:after="0" w:line="240" w:lineRule="auto"/>
              <w:jc w:val="center"/>
              <w:rPr>
                <w:ins w:id="453" w:author="Juan Labraga" w:date="2018-09-10T23:44:00Z"/>
                <w:rFonts w:ascii="Calibri" w:eastAsia="Times New Roman" w:hAnsi="Calibri" w:cs="Calibri"/>
                <w:color w:val="000000"/>
                <w:lang w:val="es-UY" w:eastAsia="es-UY"/>
              </w:rPr>
            </w:pPr>
            <w:ins w:id="454" w:author="Juan Labraga" w:date="2018-09-10T23:44:00Z">
              <w:r w:rsidRPr="004304BB">
                <w:rPr>
                  <w:rFonts w:ascii="Calibri" w:hAnsi="Calibri" w:eastAsia="Times New Roman" w:cs="Calibri"/>
                  <w:color w:val="000000"/>
                  <w:lang w:val="es-UY" w:eastAsia="es-UY"/>
                </w:rPr>
                <w:t>50</w:t>
              </w:r>
            </w:ins>
          </w:p>
        </w:tc>
        <w:tc>
          <w:tcPr>
            <w:tcW w:w="697" w:type="dxa"/>
            <w:tcBorders>
              <w:top w:val="nil"/>
              <w:left w:val="nil"/>
              <w:bottom w:val="single" w:sz="4" w:space="0" w:color="auto"/>
              <w:right w:val="single" w:sz="4" w:space="0" w:color="auto"/>
            </w:tcBorders>
            <w:shd w:val="clear" w:color="auto" w:fill="auto"/>
            <w:noWrap/>
            <w:vAlign w:val="center"/>
            <w:hideMark/>
            <w:tcPrChange w:id="455" w:author="Juan Labraga" w:date="2018-09-13T10:39:00Z">
              <w:tcPr>
                <w:tcW w:w="567" w:type="dxa"/>
                <w:tcBorders>
                  <w:top w:val="nil"/>
                  <w:left w:val="nil"/>
                  <w:bottom w:val="single" w:sz="4" w:space="0" w:color="auto"/>
                  <w:right w:val="single" w:sz="4" w:space="0" w:color="auto"/>
                </w:tcBorders>
                <w:shd w:val="clear" w:color="auto" w:fill="auto"/>
                <w:noWrap/>
                <w:vAlign w:val="center"/>
                <w:hideMark/>
              </w:tcPr>
            </w:tcPrChange>
          </w:tcPr>
          <w:p w14:paraId="6CCF2273" w14:textId="77777777" w:rsidR="00AF2B3D" w:rsidRPr="004304BB" w:rsidRDefault="00AF2B3D" w:rsidP="009C6239">
            <w:pPr>
              <w:spacing w:after="0" w:line="240" w:lineRule="auto"/>
              <w:jc w:val="center"/>
              <w:rPr>
                <w:ins w:id="456" w:author="Juan Labraga" w:date="2018-09-10T23:44:00Z"/>
                <w:rFonts w:ascii="Calibri" w:eastAsia="Times New Roman" w:hAnsi="Calibri" w:cs="Calibri"/>
                <w:color w:val="000000"/>
                <w:lang w:val="es-UY" w:eastAsia="es-UY"/>
              </w:rPr>
            </w:pPr>
            <w:ins w:id="457" w:author="Juan Labraga" w:date="2018-09-10T23:44:00Z">
              <w:r w:rsidRPr="004304BB">
                <w:rPr>
                  <w:rFonts w:ascii="Calibri" w:hAnsi="Calibri" w:eastAsia="Times New Roman" w:cs="Calibri"/>
                  <w:color w:val="000000"/>
                  <w:lang w:val="es-UY" w:eastAsia="es-UY"/>
                </w:rPr>
                <w:t>50</w:t>
              </w:r>
            </w:ins>
          </w:p>
        </w:tc>
        <w:tc>
          <w:tcPr>
            <w:tcW w:w="709" w:type="dxa"/>
            <w:tcBorders>
              <w:top w:val="nil"/>
              <w:left w:val="nil"/>
              <w:bottom w:val="single" w:sz="4" w:space="0" w:color="auto"/>
              <w:right w:val="single" w:sz="8" w:space="0" w:color="auto"/>
            </w:tcBorders>
            <w:shd w:val="clear" w:color="auto" w:fill="auto"/>
            <w:noWrap/>
            <w:vAlign w:val="center"/>
            <w:hideMark/>
            <w:tcPrChange w:id="458" w:author="Juan Labraga" w:date="2018-09-13T10:39:00Z">
              <w:tcPr>
                <w:tcW w:w="709" w:type="dxa"/>
                <w:tcBorders>
                  <w:top w:val="nil"/>
                  <w:left w:val="nil"/>
                  <w:bottom w:val="single" w:sz="4" w:space="0" w:color="auto"/>
                  <w:right w:val="single" w:sz="8" w:space="0" w:color="auto"/>
                </w:tcBorders>
                <w:shd w:val="clear" w:color="auto" w:fill="auto"/>
                <w:noWrap/>
                <w:vAlign w:val="center"/>
                <w:hideMark/>
              </w:tcPr>
            </w:tcPrChange>
          </w:tcPr>
          <w:p w14:paraId="61698305" w14:textId="77777777" w:rsidR="00AF2B3D" w:rsidRPr="004304BB" w:rsidRDefault="00AF2B3D" w:rsidP="009C6239">
            <w:pPr>
              <w:spacing w:after="0" w:line="240" w:lineRule="auto"/>
              <w:jc w:val="center"/>
              <w:rPr>
                <w:ins w:id="459" w:author="Juan Labraga" w:date="2018-09-10T23:44:00Z"/>
                <w:rFonts w:ascii="Calibri" w:eastAsia="Times New Roman" w:hAnsi="Calibri" w:cs="Calibri"/>
                <w:color w:val="000000"/>
                <w:lang w:val="es-UY" w:eastAsia="es-UY"/>
              </w:rPr>
            </w:pPr>
            <w:ins w:id="460" w:author="Juan Labraga" w:date="2018-09-10T23:44:00Z">
              <w:r w:rsidRPr="004304BB">
                <w:rPr>
                  <w:rFonts w:ascii="Calibri" w:hAnsi="Calibri" w:eastAsia="Times New Roman" w:cs="Calibri"/>
                  <w:color w:val="000000"/>
                  <w:lang w:val="es-UY" w:eastAsia="es-UY"/>
                </w:rPr>
                <w:t>50</w:t>
              </w:r>
            </w:ins>
          </w:p>
        </w:tc>
      </w:tr>
      <w:tr w:rsidR="00AF2B3D" w:rsidRPr="004304BB" w14:paraId="480FC0BB" w14:textId="77777777" w:rsidTr="00096FFC">
        <w:trPr>
          <w:trHeight w:val="290"/>
          <w:ins w:id="461" w:author="Juan Labraga" w:date="2018-09-10T23:44:00Z"/>
          <w:trPrChange w:id="462"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auto" w:fill="auto"/>
            <w:noWrap/>
            <w:vAlign w:val="center"/>
            <w:hideMark/>
            <w:tcPrChange w:id="463" w:author="Juan Labraga" w:date="2018-09-13T10:39:00Z">
              <w:tcPr>
                <w:tcW w:w="2283" w:type="dxa"/>
                <w:tcBorders>
                  <w:top w:val="nil"/>
                  <w:left w:val="single" w:sz="8" w:space="0" w:color="auto"/>
                  <w:bottom w:val="single" w:sz="4" w:space="0" w:color="auto"/>
                  <w:right w:val="single" w:sz="4" w:space="0" w:color="auto"/>
                </w:tcBorders>
                <w:shd w:val="clear" w:color="auto" w:fill="auto"/>
                <w:noWrap/>
                <w:vAlign w:val="center"/>
                <w:hideMark/>
              </w:tcPr>
            </w:tcPrChange>
          </w:tcPr>
          <w:p w14:paraId="1729B75B" w14:textId="77777777" w:rsidR="00AF2B3D" w:rsidRPr="000F2DE3" w:rsidRDefault="00AF2B3D" w:rsidP="009C6239">
            <w:pPr>
              <w:spacing w:after="0" w:line="240" w:lineRule="auto"/>
              <w:jc w:val="center"/>
              <w:rPr>
                <w:ins w:id="464" w:author="Juan Labraga" w:date="2018-09-10T23:44:00Z"/>
                <w:rFonts w:ascii="Calibri" w:eastAsia="Times New Roman" w:hAnsi="Calibri" w:cs="Calibri"/>
                <w:bCs/>
                <w:color w:val="000000"/>
                <w:lang w:val="es-UY" w:eastAsia="es-UY"/>
                <w:rPrChange w:id="465" w:author="Juan Labraga" w:date="2018-09-13T10:29:00Z">
                  <w:rPr>
                    <w:ins w:id="466" w:author="Juan Labraga" w:date="2018-09-10T23:44:00Z"/>
                    <w:rFonts w:ascii="Calibri" w:eastAsia="Times New Roman" w:hAnsi="Calibri" w:cs="Calibri"/>
                    <w:b/>
                    <w:bCs/>
                    <w:color w:val="000000"/>
                    <w:lang w:val="es-UY" w:eastAsia="es-UY"/>
                  </w:rPr>
                </w:rPrChange>
              </w:rPr>
            </w:pPr>
            <w:ins w:id="467" w:author="Juan Labraga" w:date="2018-09-10T23:44:00Z">
              <w:r w:rsidRPr="000F2DE3">
                <w:rPr>
                  <w:rFonts w:ascii="Calibri" w:hAnsi="Calibri" w:eastAsia="Times New Roman" w:cs="Calibri"/>
                  <w:bCs/>
                  <w:color w:val="000000"/>
                  <w:lang w:val="es-UY" w:eastAsia="es-UY"/>
                  <w:rPrChange w:author="Juan Labraga" w:date="2018-09-13T10:29:00Z" w:id="468">
                    <w:rPr>
                      <w:rFonts w:ascii="Calibri" w:hAnsi="Calibri" w:eastAsia="Times New Roman" w:cs="Calibri"/>
                      <w:b/>
                      <w:bCs/>
                      <w:color w:val="000000"/>
                      <w:lang w:val="es-UY" w:eastAsia="es-UY"/>
                    </w:rPr>
                  </w:rPrChange>
                </w:rPr>
                <w:t xml:space="preserve">Time </w:t>
              </w:r>
              <w:proofErr w:type="spellStart"/>
              <w:r w:rsidRPr="000F2DE3">
                <w:rPr>
                  <w:rFonts w:ascii="Calibri" w:hAnsi="Calibri" w:eastAsia="Times New Roman" w:cs="Calibri"/>
                  <w:bCs/>
                  <w:color w:val="000000"/>
                  <w:lang w:val="es-UY" w:eastAsia="es-UY"/>
                  <w:rPrChange w:author="Juan Labraga" w:date="2018-09-13T10:29:00Z" w:id="469">
                    <w:rPr>
                      <w:rFonts w:ascii="Calibri" w:hAnsi="Calibri" w:eastAsia="Times New Roman" w:cs="Calibri"/>
                      <w:b/>
                      <w:bCs/>
                      <w:color w:val="000000"/>
                      <w:lang w:val="es-UY" w:eastAsia="es-UY"/>
                    </w:rPr>
                  </w:rPrChange>
                </w:rPr>
                <w:t>to</w:t>
              </w:r>
              <w:proofErr w:type="spellEnd"/>
              <w:r w:rsidRPr="000F2DE3">
                <w:rPr>
                  <w:rFonts w:ascii="Calibri" w:hAnsi="Calibri" w:eastAsia="Times New Roman" w:cs="Calibri"/>
                  <w:bCs/>
                  <w:color w:val="000000"/>
                  <w:lang w:val="es-UY" w:eastAsia="es-UY"/>
                  <w:rPrChange w:author="Juan Labraga" w:date="2018-09-13T10:29:00Z" w:id="470">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471">
                    <w:rPr>
                      <w:rFonts w:ascii="Calibri" w:hAnsi="Calibri" w:eastAsia="Times New Roman" w:cs="Calibri"/>
                      <w:b/>
                      <w:bCs/>
                      <w:color w:val="000000"/>
                      <w:lang w:val="es-UY" w:eastAsia="es-UY"/>
                    </w:rPr>
                  </w:rPrChange>
                </w:rPr>
                <w:t>import</w:t>
              </w:r>
              <w:proofErr w:type="spellEnd"/>
              <w:r w:rsidRPr="000F2DE3">
                <w:rPr>
                  <w:rFonts w:ascii="Calibri" w:hAnsi="Calibri" w:eastAsia="Times New Roman" w:cs="Calibri"/>
                  <w:bCs/>
                  <w:color w:val="000000"/>
                  <w:lang w:val="es-UY" w:eastAsia="es-UY"/>
                  <w:rPrChange w:author="Juan Labraga" w:date="2018-09-13T10:29:00Z" w:id="472">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473">
                    <w:rPr>
                      <w:rFonts w:ascii="Calibri" w:hAnsi="Calibri" w:eastAsia="Times New Roman" w:cs="Calibri"/>
                      <w:b/>
                      <w:bCs/>
                      <w:color w:val="000000"/>
                      <w:lang w:val="es-UY" w:eastAsia="es-UY"/>
                    </w:rPr>
                  </w:rPrChange>
                </w:rPr>
                <w:t>Border</w:t>
              </w:r>
              <w:proofErr w:type="spellEnd"/>
              <w:r w:rsidRPr="000F2DE3">
                <w:rPr>
                  <w:rFonts w:ascii="Calibri" w:hAnsi="Calibri" w:eastAsia="Times New Roman" w:cs="Calibri"/>
                  <w:bCs/>
                  <w:color w:val="000000"/>
                  <w:lang w:val="es-UY" w:eastAsia="es-UY"/>
                  <w:rPrChange w:author="Juan Labraga" w:date="2018-09-13T10:29:00Z" w:id="474">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475">
                    <w:rPr>
                      <w:rFonts w:ascii="Calibri" w:hAnsi="Calibri" w:eastAsia="Times New Roman" w:cs="Calibri"/>
                      <w:b/>
                      <w:bCs/>
                      <w:color w:val="000000"/>
                      <w:lang w:val="es-UY" w:eastAsia="es-UY"/>
                    </w:rPr>
                  </w:rPrChange>
                </w:rPr>
                <w:t>compliance</w:t>
              </w:r>
              <w:proofErr w:type="spellEnd"/>
              <w:r w:rsidRPr="000F2DE3">
                <w:rPr>
                  <w:rFonts w:ascii="Calibri" w:hAnsi="Calibri" w:eastAsia="Times New Roman" w:cs="Calibri"/>
                  <w:bCs/>
                  <w:color w:val="000000"/>
                  <w:lang w:val="es-UY" w:eastAsia="es-UY"/>
                  <w:rPrChange w:author="Juan Labraga" w:date="2018-09-13T10:29:00Z" w:id="476">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477">
                    <w:rPr>
                      <w:rFonts w:ascii="Calibri" w:hAnsi="Calibri" w:eastAsia="Times New Roman" w:cs="Calibri"/>
                      <w:b/>
                      <w:bCs/>
                      <w:color w:val="000000"/>
                      <w:lang w:val="es-UY" w:eastAsia="es-UY"/>
                    </w:rPr>
                  </w:rPrChange>
                </w:rPr>
                <w:t>hours</w:t>
              </w:r>
              <w:proofErr w:type="spellEnd"/>
              <w:r w:rsidRPr="000F2DE3">
                <w:rPr>
                  <w:rFonts w:ascii="Calibri" w:hAnsi="Calibri" w:eastAsia="Times New Roman" w:cs="Calibri"/>
                  <w:bCs/>
                  <w:color w:val="000000"/>
                  <w:lang w:val="es-UY" w:eastAsia="es-UY"/>
                  <w:rPrChange w:author="Juan Labraga" w:date="2018-09-13T10:29:00Z" w:id="478">
                    <w:rPr>
                      <w:rFonts w:ascii="Calibri" w:hAnsi="Calibri" w:eastAsia="Times New Roman" w:cs="Calibri"/>
                      <w:b/>
                      <w:bCs/>
                      <w:color w:val="000000"/>
                      <w:lang w:val="es-UY" w:eastAsia="es-UY"/>
                    </w:rPr>
                  </w:rPrChange>
                </w:rPr>
                <w:t>)</w:t>
              </w:r>
            </w:ins>
          </w:p>
        </w:tc>
        <w:tc>
          <w:tcPr>
            <w:tcW w:w="1559" w:type="dxa"/>
            <w:tcBorders>
              <w:top w:val="nil"/>
              <w:left w:val="nil"/>
              <w:bottom w:val="single" w:sz="4" w:space="0" w:color="auto"/>
              <w:right w:val="single" w:sz="4" w:space="0" w:color="auto"/>
            </w:tcBorders>
            <w:shd w:val="clear" w:color="auto" w:fill="auto"/>
            <w:noWrap/>
            <w:vAlign w:val="center"/>
            <w:tcPrChange w:id="479" w:author="Juan Labraga" w:date="2018-09-13T10:39:00Z">
              <w:tcPr>
                <w:tcW w:w="1251" w:type="dxa"/>
                <w:tcBorders>
                  <w:top w:val="nil"/>
                  <w:left w:val="nil"/>
                  <w:bottom w:val="single" w:sz="4" w:space="0" w:color="auto"/>
                  <w:right w:val="single" w:sz="4" w:space="0" w:color="auto"/>
                </w:tcBorders>
                <w:shd w:val="clear" w:color="auto" w:fill="auto"/>
                <w:noWrap/>
                <w:vAlign w:val="center"/>
              </w:tcPr>
            </w:tcPrChange>
          </w:tcPr>
          <w:p w14:paraId="366BD1FC" w14:textId="5C119C0A" w:rsidR="00AF2B3D" w:rsidRPr="000F2DE3" w:rsidRDefault="00AF2B3D" w:rsidP="009C6239">
            <w:pPr>
              <w:spacing w:after="0" w:line="240" w:lineRule="auto"/>
              <w:jc w:val="center"/>
              <w:rPr>
                <w:ins w:id="480" w:author="Juan Labraga" w:date="2018-09-10T23:44:00Z"/>
                <w:rFonts w:ascii="Calibri" w:eastAsia="Times New Roman" w:hAnsi="Calibri" w:cs="Calibri"/>
                <w:bCs/>
                <w:color w:val="000000"/>
                <w:lang w:val="es-UY" w:eastAsia="es-UY"/>
                <w:rPrChange w:id="481" w:author="Juan Labraga" w:date="2018-09-13T10:29:00Z">
                  <w:rPr>
                    <w:ins w:id="482" w:author="Juan Labraga" w:date="2018-09-10T23:44:00Z"/>
                    <w:rFonts w:ascii="Calibri" w:eastAsia="Times New Roman" w:hAnsi="Calibri" w:cs="Calibri"/>
                    <w:b/>
                    <w:bCs/>
                    <w:color w:val="000000"/>
                    <w:lang w:val="es-UY" w:eastAsia="es-UY"/>
                  </w:rPr>
                </w:rPrChange>
              </w:rPr>
            </w:pPr>
            <w:ins w:id="483" w:author="Juan Labraga" w:date="2018-09-13T10:26:00Z">
              <w:r w:rsidRPr="000F2DE3">
                <w:rPr>
                  <w:rFonts w:ascii="Calibri" w:hAnsi="Calibri" w:eastAsia="Times New Roman" w:cs="Calibri"/>
                  <w:bCs/>
                  <w:color w:val="000000"/>
                  <w:lang w:val="es-UY" w:eastAsia="es-UY"/>
                  <w:rPrChange w:author="Juan Labraga" w:date="2018-09-13T10:29:00Z" w:id="484">
                    <w:rPr>
                      <w:rFonts w:ascii="Calibri" w:hAnsi="Calibri" w:eastAsia="Times New Roman" w:cs="Calibri"/>
                      <w:b/>
                      <w:bCs/>
                      <w:color w:val="000000"/>
                      <w:lang w:val="es-UY" w:eastAsia="es-UY"/>
                    </w:rPr>
                  </w:rPrChange>
                </w:rPr>
                <w:t>5</w:t>
              </w:r>
            </w:ins>
            <w:ins w:id="485" w:author="Juan Labraga" w:date="2018-09-13T10:27:00Z">
              <w:r w:rsidRPr="000F2DE3">
                <w:rPr>
                  <w:rFonts w:ascii="Calibri" w:hAnsi="Calibri" w:eastAsia="Times New Roman" w:cs="Calibri"/>
                  <w:bCs/>
                  <w:color w:val="000000"/>
                  <w:lang w:val="es-UY" w:eastAsia="es-UY"/>
                  <w:rPrChange w:author="Juan Labraga" w:date="2018-09-13T10:29:00Z" w:id="486">
                    <w:rPr>
                      <w:rFonts w:ascii="Calibri" w:hAnsi="Calibri" w:eastAsia="Times New Roman" w:cs="Calibri"/>
                      <w:b/>
                      <w:bCs/>
                      <w:color w:val="000000"/>
                      <w:lang w:val="es-UY" w:eastAsia="es-UY"/>
                    </w:rPr>
                  </w:rPrChange>
                </w:rPr>
                <w:t xml:space="preserve"> DB</w:t>
              </w:r>
            </w:ins>
          </w:p>
        </w:tc>
        <w:tc>
          <w:tcPr>
            <w:tcW w:w="993" w:type="dxa"/>
            <w:tcBorders>
              <w:top w:val="single" w:sz="4" w:space="0" w:color="auto"/>
              <w:left w:val="nil"/>
              <w:bottom w:val="single" w:sz="4" w:space="0" w:color="auto"/>
              <w:right w:val="single" w:sz="4" w:space="0" w:color="auto"/>
            </w:tcBorders>
            <w:tcPrChange w:id="487" w:author="Juan Labraga" w:date="2018-09-13T10:39:00Z">
              <w:tcPr>
                <w:tcW w:w="851" w:type="dxa"/>
                <w:tcBorders>
                  <w:top w:val="single" w:sz="4" w:space="0" w:color="auto"/>
                  <w:left w:val="nil"/>
                  <w:bottom w:val="single" w:sz="4" w:space="0" w:color="auto"/>
                  <w:right w:val="single" w:sz="4" w:space="0" w:color="auto"/>
                </w:tcBorders>
              </w:tcPr>
            </w:tcPrChange>
          </w:tcPr>
          <w:p w14:paraId="7D8DCBB7" w14:textId="77777777" w:rsidR="00AF2B3D" w:rsidRPr="004304BB" w:rsidRDefault="00AF2B3D" w:rsidP="009C6239">
            <w:pPr>
              <w:spacing w:after="0" w:line="240" w:lineRule="auto"/>
              <w:jc w:val="center"/>
              <w:rPr>
                <w:ins w:id="488" w:author="Juan Labraga" w:date="2018-09-13T10:33:00Z"/>
                <w:rFonts w:ascii="Calibri" w:eastAsia="Times New Roman" w:hAnsi="Calibri" w:cs="Calibri"/>
                <w:color w:val="000000"/>
                <w:lang w:val="es-UY" w:eastAsia="es-UY"/>
              </w:rPr>
            </w:pPr>
          </w:p>
        </w:tc>
        <w:tc>
          <w:tcPr>
            <w:tcW w:w="697" w:type="dxa"/>
            <w:tcBorders>
              <w:top w:val="nil"/>
              <w:left w:val="nil"/>
              <w:bottom w:val="single" w:sz="4" w:space="0" w:color="auto"/>
              <w:right w:val="single" w:sz="4" w:space="0" w:color="auto"/>
            </w:tcBorders>
            <w:shd w:val="clear" w:color="auto" w:fill="auto"/>
            <w:noWrap/>
            <w:vAlign w:val="center"/>
            <w:hideMark/>
            <w:tcPrChange w:id="489" w:author="Juan Labraga" w:date="2018-09-13T10:39:00Z">
              <w:tcPr>
                <w:tcW w:w="697" w:type="dxa"/>
                <w:tcBorders>
                  <w:top w:val="nil"/>
                  <w:left w:val="nil"/>
                  <w:bottom w:val="single" w:sz="4" w:space="0" w:color="auto"/>
                  <w:right w:val="single" w:sz="4" w:space="0" w:color="auto"/>
                </w:tcBorders>
                <w:shd w:val="clear" w:color="auto" w:fill="auto"/>
                <w:noWrap/>
                <w:vAlign w:val="center"/>
                <w:hideMark/>
              </w:tcPr>
            </w:tcPrChange>
          </w:tcPr>
          <w:p w14:paraId="616385AA" w14:textId="7177A8B6" w:rsidR="00AF2B3D" w:rsidRPr="004304BB" w:rsidRDefault="00AF2B3D" w:rsidP="009C6239">
            <w:pPr>
              <w:spacing w:after="0" w:line="240" w:lineRule="auto"/>
              <w:jc w:val="center"/>
              <w:rPr>
                <w:ins w:id="490" w:author="Juan Labraga" w:date="2018-09-10T23:44:00Z"/>
                <w:rFonts w:ascii="Calibri" w:eastAsia="Times New Roman" w:hAnsi="Calibri" w:cs="Calibri"/>
                <w:color w:val="000000"/>
                <w:lang w:val="es-UY" w:eastAsia="es-UY"/>
              </w:rPr>
            </w:pPr>
            <w:ins w:id="491" w:author="Juan Labraga" w:date="2018-09-10T23:44:00Z">
              <w:r w:rsidRPr="004304BB">
                <w:rPr>
                  <w:rFonts w:ascii="Calibri" w:hAnsi="Calibri" w:eastAsia="Times New Roman" w:cs="Calibri"/>
                  <w:color w:val="000000"/>
                  <w:lang w:val="es-UY" w:eastAsia="es-UY"/>
                </w:rPr>
                <w:t>84</w:t>
              </w:r>
            </w:ins>
          </w:p>
        </w:tc>
        <w:tc>
          <w:tcPr>
            <w:tcW w:w="708" w:type="dxa"/>
            <w:tcBorders>
              <w:top w:val="nil"/>
              <w:left w:val="nil"/>
              <w:bottom w:val="single" w:sz="4" w:space="0" w:color="auto"/>
              <w:right w:val="single" w:sz="4" w:space="0" w:color="auto"/>
            </w:tcBorders>
            <w:shd w:val="clear" w:color="auto" w:fill="auto"/>
            <w:noWrap/>
            <w:vAlign w:val="center"/>
            <w:hideMark/>
            <w:tcPrChange w:id="492" w:author="Juan Labraga" w:date="2018-09-13T10:39:00Z">
              <w:tcPr>
                <w:tcW w:w="708" w:type="dxa"/>
                <w:tcBorders>
                  <w:top w:val="nil"/>
                  <w:left w:val="nil"/>
                  <w:bottom w:val="single" w:sz="4" w:space="0" w:color="auto"/>
                  <w:right w:val="single" w:sz="4" w:space="0" w:color="auto"/>
                </w:tcBorders>
                <w:shd w:val="clear" w:color="auto" w:fill="auto"/>
                <w:noWrap/>
                <w:vAlign w:val="center"/>
                <w:hideMark/>
              </w:tcPr>
            </w:tcPrChange>
          </w:tcPr>
          <w:p w14:paraId="420BB1C9" w14:textId="77777777" w:rsidR="00AF2B3D" w:rsidRPr="004304BB" w:rsidRDefault="00AF2B3D" w:rsidP="009C6239">
            <w:pPr>
              <w:spacing w:after="0" w:line="240" w:lineRule="auto"/>
              <w:jc w:val="center"/>
              <w:rPr>
                <w:ins w:id="493" w:author="Juan Labraga" w:date="2018-09-10T23:44:00Z"/>
                <w:rFonts w:ascii="Calibri" w:eastAsia="Times New Roman" w:hAnsi="Calibri" w:cs="Calibri"/>
                <w:color w:val="000000"/>
                <w:lang w:val="es-UY" w:eastAsia="es-UY"/>
              </w:rPr>
            </w:pPr>
            <w:ins w:id="494" w:author="Juan Labraga" w:date="2018-09-10T23:44:00Z">
              <w:r w:rsidRPr="004304BB">
                <w:rPr>
                  <w:rFonts w:ascii="Calibri" w:hAnsi="Calibri" w:eastAsia="Times New Roman" w:cs="Calibri"/>
                  <w:color w:val="000000"/>
                  <w:lang w:val="es-UY" w:eastAsia="es-UY"/>
                </w:rPr>
                <w:t>84</w:t>
              </w:r>
            </w:ins>
          </w:p>
        </w:tc>
        <w:tc>
          <w:tcPr>
            <w:tcW w:w="851" w:type="dxa"/>
            <w:tcBorders>
              <w:top w:val="nil"/>
              <w:left w:val="nil"/>
              <w:bottom w:val="single" w:sz="4" w:space="0" w:color="auto"/>
              <w:right w:val="single" w:sz="4" w:space="0" w:color="auto"/>
            </w:tcBorders>
            <w:shd w:val="clear" w:color="auto" w:fill="auto"/>
            <w:noWrap/>
            <w:vAlign w:val="center"/>
            <w:hideMark/>
            <w:tcPrChange w:id="495" w:author="Juan Labraga" w:date="2018-09-13T10:39:00Z">
              <w:tcPr>
                <w:tcW w:w="851" w:type="dxa"/>
                <w:tcBorders>
                  <w:top w:val="nil"/>
                  <w:left w:val="nil"/>
                  <w:bottom w:val="single" w:sz="4" w:space="0" w:color="auto"/>
                  <w:right w:val="single" w:sz="4" w:space="0" w:color="auto"/>
                </w:tcBorders>
                <w:shd w:val="clear" w:color="auto" w:fill="auto"/>
                <w:noWrap/>
                <w:vAlign w:val="center"/>
                <w:hideMark/>
              </w:tcPr>
            </w:tcPrChange>
          </w:tcPr>
          <w:p w14:paraId="55B03C7E" w14:textId="77777777" w:rsidR="00AF2B3D" w:rsidRPr="004304BB" w:rsidRDefault="00AF2B3D" w:rsidP="009C6239">
            <w:pPr>
              <w:spacing w:after="0" w:line="240" w:lineRule="auto"/>
              <w:jc w:val="center"/>
              <w:rPr>
                <w:ins w:id="496" w:author="Juan Labraga" w:date="2018-09-10T23:44:00Z"/>
                <w:rFonts w:ascii="Calibri" w:eastAsia="Times New Roman" w:hAnsi="Calibri" w:cs="Calibri"/>
                <w:color w:val="000000"/>
                <w:lang w:val="es-UY" w:eastAsia="es-UY"/>
              </w:rPr>
            </w:pPr>
            <w:ins w:id="497" w:author="Juan Labraga" w:date="2018-09-10T23:44:00Z">
              <w:r w:rsidRPr="004304BB">
                <w:rPr>
                  <w:rFonts w:ascii="Calibri" w:hAnsi="Calibri" w:eastAsia="Times New Roman" w:cs="Calibri"/>
                  <w:color w:val="000000"/>
                  <w:lang w:val="es-UY" w:eastAsia="es-UY"/>
                </w:rPr>
                <w:t>67</w:t>
              </w:r>
            </w:ins>
          </w:p>
        </w:tc>
        <w:tc>
          <w:tcPr>
            <w:tcW w:w="992" w:type="dxa"/>
            <w:tcBorders>
              <w:top w:val="nil"/>
              <w:left w:val="nil"/>
              <w:bottom w:val="single" w:sz="4" w:space="0" w:color="auto"/>
              <w:right w:val="single" w:sz="4" w:space="0" w:color="auto"/>
            </w:tcBorders>
            <w:shd w:val="clear" w:color="auto" w:fill="auto"/>
            <w:noWrap/>
            <w:vAlign w:val="center"/>
            <w:hideMark/>
            <w:tcPrChange w:id="498" w:author="Juan Labraga" w:date="2018-09-13T10:39:00Z">
              <w:tcPr>
                <w:tcW w:w="992" w:type="dxa"/>
                <w:tcBorders>
                  <w:top w:val="nil"/>
                  <w:left w:val="nil"/>
                  <w:bottom w:val="single" w:sz="4" w:space="0" w:color="auto"/>
                  <w:right w:val="single" w:sz="4" w:space="0" w:color="auto"/>
                </w:tcBorders>
                <w:shd w:val="clear" w:color="auto" w:fill="auto"/>
                <w:noWrap/>
                <w:vAlign w:val="center"/>
                <w:hideMark/>
              </w:tcPr>
            </w:tcPrChange>
          </w:tcPr>
          <w:p w14:paraId="650D8AC2" w14:textId="77777777" w:rsidR="00AF2B3D" w:rsidRPr="004304BB" w:rsidRDefault="00AF2B3D" w:rsidP="009C6239">
            <w:pPr>
              <w:spacing w:after="0" w:line="240" w:lineRule="auto"/>
              <w:jc w:val="center"/>
              <w:rPr>
                <w:ins w:id="499" w:author="Juan Labraga" w:date="2018-09-10T23:44:00Z"/>
                <w:rFonts w:ascii="Calibri" w:eastAsia="Times New Roman" w:hAnsi="Calibri" w:cs="Calibri"/>
                <w:color w:val="000000"/>
                <w:lang w:val="es-UY" w:eastAsia="es-UY"/>
              </w:rPr>
            </w:pPr>
            <w:ins w:id="500" w:author="Juan Labraga" w:date="2018-09-10T23:44:00Z">
              <w:r w:rsidRPr="004304BB">
                <w:rPr>
                  <w:rFonts w:ascii="Calibri" w:hAnsi="Calibri" w:eastAsia="Times New Roman" w:cs="Calibri"/>
                  <w:color w:val="000000"/>
                  <w:lang w:val="es-UY" w:eastAsia="es-UY"/>
                </w:rPr>
                <w:t>67</w:t>
              </w:r>
            </w:ins>
          </w:p>
        </w:tc>
        <w:tc>
          <w:tcPr>
            <w:tcW w:w="851" w:type="dxa"/>
            <w:tcBorders>
              <w:top w:val="nil"/>
              <w:left w:val="nil"/>
              <w:bottom w:val="single" w:sz="4" w:space="0" w:color="auto"/>
              <w:right w:val="single" w:sz="4" w:space="0" w:color="auto"/>
            </w:tcBorders>
            <w:shd w:val="clear" w:color="auto" w:fill="auto"/>
            <w:noWrap/>
            <w:vAlign w:val="center"/>
            <w:hideMark/>
            <w:tcPrChange w:id="501" w:author="Juan Labraga" w:date="2018-09-13T10:39:00Z">
              <w:tcPr>
                <w:tcW w:w="851" w:type="dxa"/>
                <w:tcBorders>
                  <w:top w:val="nil"/>
                  <w:left w:val="nil"/>
                  <w:bottom w:val="single" w:sz="4" w:space="0" w:color="auto"/>
                  <w:right w:val="single" w:sz="4" w:space="0" w:color="auto"/>
                </w:tcBorders>
                <w:shd w:val="clear" w:color="auto" w:fill="auto"/>
                <w:noWrap/>
                <w:vAlign w:val="center"/>
                <w:hideMark/>
              </w:tcPr>
            </w:tcPrChange>
          </w:tcPr>
          <w:p w14:paraId="53911E46" w14:textId="77777777" w:rsidR="00AF2B3D" w:rsidRPr="004304BB" w:rsidRDefault="00AF2B3D" w:rsidP="009C6239">
            <w:pPr>
              <w:spacing w:after="0" w:line="240" w:lineRule="auto"/>
              <w:jc w:val="center"/>
              <w:rPr>
                <w:ins w:id="502" w:author="Juan Labraga" w:date="2018-09-10T23:44:00Z"/>
                <w:rFonts w:ascii="Calibri" w:eastAsia="Times New Roman" w:hAnsi="Calibri" w:cs="Calibri"/>
                <w:color w:val="000000"/>
                <w:lang w:val="es-UY" w:eastAsia="es-UY"/>
              </w:rPr>
            </w:pPr>
            <w:ins w:id="503" w:author="Juan Labraga" w:date="2018-09-10T23:44:00Z">
              <w:r w:rsidRPr="004304BB">
                <w:rPr>
                  <w:rFonts w:ascii="Calibri" w:hAnsi="Calibri" w:eastAsia="Times New Roman" w:cs="Calibri"/>
                  <w:color w:val="000000"/>
                  <w:lang w:val="es-UY" w:eastAsia="es-UY"/>
                </w:rPr>
                <w:t>36</w:t>
              </w:r>
            </w:ins>
          </w:p>
        </w:tc>
        <w:tc>
          <w:tcPr>
            <w:tcW w:w="708" w:type="dxa"/>
            <w:tcBorders>
              <w:top w:val="nil"/>
              <w:left w:val="nil"/>
              <w:bottom w:val="single" w:sz="4" w:space="0" w:color="auto"/>
              <w:right w:val="single" w:sz="4" w:space="0" w:color="auto"/>
            </w:tcBorders>
            <w:shd w:val="clear" w:color="auto" w:fill="auto"/>
            <w:noWrap/>
            <w:vAlign w:val="center"/>
            <w:hideMark/>
            <w:tcPrChange w:id="504" w:author="Juan Labraga" w:date="2018-09-13T10:39:00Z">
              <w:tcPr>
                <w:tcW w:w="708" w:type="dxa"/>
                <w:tcBorders>
                  <w:top w:val="nil"/>
                  <w:left w:val="nil"/>
                  <w:bottom w:val="single" w:sz="4" w:space="0" w:color="auto"/>
                  <w:right w:val="single" w:sz="4" w:space="0" w:color="auto"/>
                </w:tcBorders>
                <w:shd w:val="clear" w:color="auto" w:fill="auto"/>
                <w:noWrap/>
                <w:vAlign w:val="center"/>
                <w:hideMark/>
              </w:tcPr>
            </w:tcPrChange>
          </w:tcPr>
          <w:p w14:paraId="01434F8E" w14:textId="77777777" w:rsidR="00AF2B3D" w:rsidRPr="004304BB" w:rsidRDefault="00AF2B3D" w:rsidP="009C6239">
            <w:pPr>
              <w:spacing w:after="0" w:line="240" w:lineRule="auto"/>
              <w:jc w:val="center"/>
              <w:rPr>
                <w:ins w:id="505" w:author="Juan Labraga" w:date="2018-09-10T23:44:00Z"/>
                <w:rFonts w:ascii="Calibri" w:eastAsia="Times New Roman" w:hAnsi="Calibri" w:cs="Calibri"/>
                <w:color w:val="000000"/>
                <w:lang w:val="es-UY" w:eastAsia="es-UY"/>
              </w:rPr>
            </w:pPr>
            <w:ins w:id="506" w:author="Juan Labraga" w:date="2018-09-10T23:44:00Z">
              <w:r w:rsidRPr="004304BB">
                <w:rPr>
                  <w:rFonts w:ascii="Calibri" w:hAnsi="Calibri" w:eastAsia="Times New Roman" w:cs="Calibri"/>
                  <w:color w:val="000000"/>
                  <w:lang w:val="es-UY" w:eastAsia="es-UY"/>
                </w:rPr>
                <w:t>36</w:t>
              </w:r>
            </w:ins>
          </w:p>
        </w:tc>
        <w:tc>
          <w:tcPr>
            <w:tcW w:w="721" w:type="dxa"/>
            <w:tcBorders>
              <w:top w:val="nil"/>
              <w:left w:val="nil"/>
              <w:bottom w:val="single" w:sz="4" w:space="0" w:color="auto"/>
              <w:right w:val="single" w:sz="4" w:space="0" w:color="auto"/>
            </w:tcBorders>
            <w:shd w:val="clear" w:color="auto" w:fill="auto"/>
            <w:noWrap/>
            <w:vAlign w:val="center"/>
            <w:hideMark/>
            <w:tcPrChange w:id="507" w:author="Juan Labraga" w:date="2018-09-13T10:39:00Z">
              <w:tcPr>
                <w:tcW w:w="913" w:type="dxa"/>
                <w:tcBorders>
                  <w:top w:val="nil"/>
                  <w:left w:val="nil"/>
                  <w:bottom w:val="single" w:sz="4" w:space="0" w:color="auto"/>
                  <w:right w:val="single" w:sz="4" w:space="0" w:color="auto"/>
                </w:tcBorders>
                <w:shd w:val="clear" w:color="auto" w:fill="auto"/>
                <w:noWrap/>
                <w:vAlign w:val="center"/>
                <w:hideMark/>
              </w:tcPr>
            </w:tcPrChange>
          </w:tcPr>
          <w:p w14:paraId="0E4FB230" w14:textId="77777777" w:rsidR="00AF2B3D" w:rsidRPr="004304BB" w:rsidRDefault="00AF2B3D" w:rsidP="009C6239">
            <w:pPr>
              <w:spacing w:after="0" w:line="240" w:lineRule="auto"/>
              <w:jc w:val="center"/>
              <w:rPr>
                <w:ins w:id="508" w:author="Juan Labraga" w:date="2018-09-10T23:44:00Z"/>
                <w:rFonts w:ascii="Calibri" w:eastAsia="Times New Roman" w:hAnsi="Calibri" w:cs="Calibri"/>
                <w:color w:val="000000"/>
                <w:lang w:val="es-UY" w:eastAsia="es-UY"/>
              </w:rPr>
            </w:pPr>
            <w:ins w:id="509" w:author="Juan Labraga" w:date="2018-09-10T23:44:00Z">
              <w:r w:rsidRPr="004304BB">
                <w:rPr>
                  <w:rFonts w:ascii="Calibri" w:hAnsi="Calibri" w:eastAsia="Times New Roman" w:cs="Calibri"/>
                  <w:color w:val="000000"/>
                  <w:lang w:val="es-UY" w:eastAsia="es-UY"/>
                </w:rPr>
                <w:t>36</w:t>
              </w:r>
            </w:ins>
          </w:p>
        </w:tc>
        <w:tc>
          <w:tcPr>
            <w:tcW w:w="709" w:type="dxa"/>
            <w:tcBorders>
              <w:top w:val="nil"/>
              <w:left w:val="nil"/>
              <w:bottom w:val="single" w:sz="4" w:space="0" w:color="auto"/>
              <w:right w:val="single" w:sz="4" w:space="0" w:color="auto"/>
            </w:tcBorders>
            <w:shd w:val="clear" w:color="auto" w:fill="auto"/>
            <w:noWrap/>
            <w:vAlign w:val="center"/>
            <w:hideMark/>
            <w:tcPrChange w:id="510" w:author="Juan Labraga" w:date="2018-09-13T10:39:00Z">
              <w:tcPr>
                <w:tcW w:w="603" w:type="dxa"/>
                <w:tcBorders>
                  <w:top w:val="nil"/>
                  <w:left w:val="nil"/>
                  <w:bottom w:val="single" w:sz="4" w:space="0" w:color="auto"/>
                  <w:right w:val="single" w:sz="4" w:space="0" w:color="auto"/>
                </w:tcBorders>
                <w:shd w:val="clear" w:color="auto" w:fill="auto"/>
                <w:noWrap/>
                <w:vAlign w:val="center"/>
                <w:hideMark/>
              </w:tcPr>
            </w:tcPrChange>
          </w:tcPr>
          <w:p w14:paraId="22738660" w14:textId="77777777" w:rsidR="00AF2B3D" w:rsidRPr="004304BB" w:rsidRDefault="00AF2B3D" w:rsidP="009C6239">
            <w:pPr>
              <w:spacing w:after="0" w:line="240" w:lineRule="auto"/>
              <w:jc w:val="center"/>
              <w:rPr>
                <w:ins w:id="511" w:author="Juan Labraga" w:date="2018-09-10T23:44:00Z"/>
                <w:rFonts w:ascii="Calibri" w:eastAsia="Times New Roman" w:hAnsi="Calibri" w:cs="Calibri"/>
                <w:color w:val="000000"/>
                <w:lang w:val="es-UY" w:eastAsia="es-UY"/>
              </w:rPr>
            </w:pPr>
            <w:ins w:id="512" w:author="Juan Labraga" w:date="2018-09-10T23:44:00Z">
              <w:r w:rsidRPr="004304BB">
                <w:rPr>
                  <w:rFonts w:ascii="Calibri" w:hAnsi="Calibri" w:eastAsia="Times New Roman" w:cs="Calibri"/>
                  <w:color w:val="000000"/>
                  <w:lang w:val="es-UY" w:eastAsia="es-UY"/>
                </w:rPr>
                <w:t>36</w:t>
              </w:r>
            </w:ins>
          </w:p>
        </w:tc>
        <w:tc>
          <w:tcPr>
            <w:tcW w:w="708" w:type="dxa"/>
            <w:tcBorders>
              <w:top w:val="nil"/>
              <w:left w:val="nil"/>
              <w:bottom w:val="single" w:sz="4" w:space="0" w:color="auto"/>
              <w:right w:val="single" w:sz="4" w:space="0" w:color="auto"/>
            </w:tcBorders>
            <w:shd w:val="clear" w:color="auto" w:fill="auto"/>
            <w:noWrap/>
            <w:vAlign w:val="center"/>
            <w:hideMark/>
            <w:tcPrChange w:id="513" w:author="Juan Labraga" w:date="2018-09-13T10:39:00Z">
              <w:tcPr>
                <w:tcW w:w="752" w:type="dxa"/>
                <w:tcBorders>
                  <w:top w:val="nil"/>
                  <w:left w:val="nil"/>
                  <w:bottom w:val="single" w:sz="4" w:space="0" w:color="auto"/>
                  <w:right w:val="single" w:sz="4" w:space="0" w:color="auto"/>
                </w:tcBorders>
                <w:shd w:val="clear" w:color="auto" w:fill="auto"/>
                <w:noWrap/>
                <w:vAlign w:val="center"/>
                <w:hideMark/>
              </w:tcPr>
            </w:tcPrChange>
          </w:tcPr>
          <w:p w14:paraId="44F6D2ED" w14:textId="77777777" w:rsidR="00AF2B3D" w:rsidRPr="004304BB" w:rsidRDefault="00AF2B3D" w:rsidP="009C6239">
            <w:pPr>
              <w:spacing w:after="0" w:line="240" w:lineRule="auto"/>
              <w:jc w:val="center"/>
              <w:rPr>
                <w:ins w:id="514" w:author="Juan Labraga" w:date="2018-09-10T23:44:00Z"/>
                <w:rFonts w:ascii="Calibri" w:eastAsia="Times New Roman" w:hAnsi="Calibri" w:cs="Calibri"/>
                <w:color w:val="000000"/>
                <w:lang w:val="es-UY" w:eastAsia="es-UY"/>
              </w:rPr>
            </w:pPr>
            <w:ins w:id="515" w:author="Juan Labraga" w:date="2018-09-10T23:44:00Z">
              <w:r w:rsidRPr="004304BB">
                <w:rPr>
                  <w:rFonts w:ascii="Calibri" w:hAnsi="Calibri" w:eastAsia="Times New Roman" w:cs="Calibri"/>
                  <w:color w:val="000000"/>
                  <w:lang w:val="es-UY" w:eastAsia="es-UY"/>
                </w:rPr>
                <w:t>36</w:t>
              </w:r>
            </w:ins>
          </w:p>
        </w:tc>
        <w:tc>
          <w:tcPr>
            <w:tcW w:w="697" w:type="dxa"/>
            <w:tcBorders>
              <w:top w:val="nil"/>
              <w:left w:val="nil"/>
              <w:bottom w:val="single" w:sz="4" w:space="0" w:color="auto"/>
              <w:right w:val="single" w:sz="4" w:space="0" w:color="auto"/>
            </w:tcBorders>
            <w:shd w:val="clear" w:color="auto" w:fill="auto"/>
            <w:noWrap/>
            <w:vAlign w:val="center"/>
            <w:hideMark/>
            <w:tcPrChange w:id="516" w:author="Juan Labraga" w:date="2018-09-13T10:39:00Z">
              <w:tcPr>
                <w:tcW w:w="567" w:type="dxa"/>
                <w:tcBorders>
                  <w:top w:val="nil"/>
                  <w:left w:val="nil"/>
                  <w:bottom w:val="single" w:sz="4" w:space="0" w:color="auto"/>
                  <w:right w:val="single" w:sz="4" w:space="0" w:color="auto"/>
                </w:tcBorders>
                <w:shd w:val="clear" w:color="auto" w:fill="auto"/>
                <w:noWrap/>
                <w:vAlign w:val="center"/>
                <w:hideMark/>
              </w:tcPr>
            </w:tcPrChange>
          </w:tcPr>
          <w:p w14:paraId="4C069936" w14:textId="77777777" w:rsidR="00AF2B3D" w:rsidRPr="004304BB" w:rsidRDefault="00AF2B3D" w:rsidP="009C6239">
            <w:pPr>
              <w:spacing w:after="0" w:line="240" w:lineRule="auto"/>
              <w:jc w:val="center"/>
              <w:rPr>
                <w:ins w:id="517" w:author="Juan Labraga" w:date="2018-09-10T23:44:00Z"/>
                <w:rFonts w:ascii="Calibri" w:eastAsia="Times New Roman" w:hAnsi="Calibri" w:cs="Calibri"/>
                <w:color w:val="000000"/>
                <w:lang w:val="es-UY" w:eastAsia="es-UY"/>
              </w:rPr>
            </w:pPr>
            <w:ins w:id="518" w:author="Juan Labraga" w:date="2018-09-10T23:44:00Z">
              <w:r w:rsidRPr="004304BB">
                <w:rPr>
                  <w:rFonts w:ascii="Calibri" w:hAnsi="Calibri" w:eastAsia="Times New Roman" w:cs="Calibri"/>
                  <w:color w:val="000000"/>
                  <w:lang w:val="es-UY" w:eastAsia="es-UY"/>
                </w:rPr>
                <w:t>36</w:t>
              </w:r>
            </w:ins>
          </w:p>
        </w:tc>
        <w:tc>
          <w:tcPr>
            <w:tcW w:w="709" w:type="dxa"/>
            <w:tcBorders>
              <w:top w:val="nil"/>
              <w:left w:val="nil"/>
              <w:bottom w:val="single" w:sz="4" w:space="0" w:color="auto"/>
              <w:right w:val="single" w:sz="8" w:space="0" w:color="auto"/>
            </w:tcBorders>
            <w:shd w:val="clear" w:color="auto" w:fill="auto"/>
            <w:noWrap/>
            <w:vAlign w:val="center"/>
            <w:hideMark/>
            <w:tcPrChange w:id="519" w:author="Juan Labraga" w:date="2018-09-13T10:39:00Z">
              <w:tcPr>
                <w:tcW w:w="709" w:type="dxa"/>
                <w:tcBorders>
                  <w:top w:val="nil"/>
                  <w:left w:val="nil"/>
                  <w:bottom w:val="single" w:sz="4" w:space="0" w:color="auto"/>
                  <w:right w:val="single" w:sz="8" w:space="0" w:color="auto"/>
                </w:tcBorders>
                <w:shd w:val="clear" w:color="auto" w:fill="auto"/>
                <w:noWrap/>
                <w:vAlign w:val="center"/>
                <w:hideMark/>
              </w:tcPr>
            </w:tcPrChange>
          </w:tcPr>
          <w:p w14:paraId="34309D4F" w14:textId="77777777" w:rsidR="00AF2B3D" w:rsidRPr="004304BB" w:rsidRDefault="00AF2B3D" w:rsidP="009C6239">
            <w:pPr>
              <w:spacing w:after="0" w:line="240" w:lineRule="auto"/>
              <w:jc w:val="center"/>
              <w:rPr>
                <w:ins w:id="520" w:author="Juan Labraga" w:date="2018-09-10T23:44:00Z"/>
                <w:rFonts w:ascii="Calibri" w:eastAsia="Times New Roman" w:hAnsi="Calibri" w:cs="Calibri"/>
                <w:color w:val="000000"/>
                <w:lang w:val="es-UY" w:eastAsia="es-UY"/>
              </w:rPr>
            </w:pPr>
            <w:ins w:id="521" w:author="Juan Labraga" w:date="2018-09-10T23:44:00Z">
              <w:r w:rsidRPr="004304BB">
                <w:rPr>
                  <w:rFonts w:ascii="Calibri" w:hAnsi="Calibri" w:eastAsia="Times New Roman" w:cs="Calibri"/>
                  <w:color w:val="000000"/>
                  <w:lang w:val="es-UY" w:eastAsia="es-UY"/>
                </w:rPr>
                <w:t>36</w:t>
              </w:r>
            </w:ins>
          </w:p>
        </w:tc>
      </w:tr>
      <w:tr w:rsidR="00AF2B3D" w:rsidRPr="004304BB" w14:paraId="7BB05225" w14:textId="77777777" w:rsidTr="00096FFC">
        <w:trPr>
          <w:trHeight w:val="290"/>
          <w:ins w:id="522" w:author="Juan Labraga" w:date="2018-09-10T23:44:00Z"/>
          <w:trPrChange w:id="523"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auto" w:fill="auto"/>
            <w:noWrap/>
            <w:vAlign w:val="center"/>
            <w:hideMark/>
            <w:tcPrChange w:id="524" w:author="Juan Labraga" w:date="2018-09-13T10:39:00Z">
              <w:tcPr>
                <w:tcW w:w="2283" w:type="dxa"/>
                <w:tcBorders>
                  <w:top w:val="nil"/>
                  <w:left w:val="single" w:sz="8" w:space="0" w:color="auto"/>
                  <w:bottom w:val="single" w:sz="4" w:space="0" w:color="auto"/>
                  <w:right w:val="single" w:sz="4" w:space="0" w:color="auto"/>
                </w:tcBorders>
                <w:shd w:val="clear" w:color="auto" w:fill="auto"/>
                <w:noWrap/>
                <w:vAlign w:val="center"/>
                <w:hideMark/>
              </w:tcPr>
            </w:tcPrChange>
          </w:tcPr>
          <w:p w14:paraId="1F61A864" w14:textId="77777777" w:rsidR="00AF2B3D" w:rsidRPr="000F2DE3" w:rsidRDefault="00AF2B3D" w:rsidP="009C6239">
            <w:pPr>
              <w:spacing w:after="0" w:line="240" w:lineRule="auto"/>
              <w:jc w:val="center"/>
              <w:rPr>
                <w:ins w:id="525" w:author="Juan Labraga" w:date="2018-09-10T23:44:00Z"/>
                <w:rFonts w:ascii="Calibri" w:eastAsia="Times New Roman" w:hAnsi="Calibri" w:cs="Calibri"/>
                <w:bCs/>
                <w:color w:val="000000"/>
                <w:lang w:val="es-UY" w:eastAsia="es-UY"/>
                <w:rPrChange w:id="526" w:author="Juan Labraga" w:date="2018-09-13T10:29:00Z">
                  <w:rPr>
                    <w:ins w:id="527" w:author="Juan Labraga" w:date="2018-09-10T23:44:00Z"/>
                    <w:rFonts w:ascii="Calibri" w:eastAsia="Times New Roman" w:hAnsi="Calibri" w:cs="Calibri"/>
                    <w:b/>
                    <w:bCs/>
                    <w:color w:val="000000"/>
                    <w:lang w:val="es-UY" w:eastAsia="es-UY"/>
                  </w:rPr>
                </w:rPrChange>
              </w:rPr>
            </w:pPr>
            <w:proofErr w:type="spellStart"/>
            <w:ins w:id="528" w:author="Juan Labraga" w:date="2018-09-10T23:44:00Z">
              <w:r w:rsidRPr="000F2DE3">
                <w:rPr>
                  <w:rFonts w:ascii="Calibri" w:hAnsi="Calibri" w:eastAsia="Times New Roman" w:cs="Calibri"/>
                  <w:bCs/>
                  <w:color w:val="000000"/>
                  <w:lang w:val="es-UY" w:eastAsia="es-UY"/>
                  <w:rPrChange w:author="Juan Labraga" w:date="2018-09-13T10:29:00Z" w:id="529">
                    <w:rPr>
                      <w:rFonts w:ascii="Calibri" w:hAnsi="Calibri" w:eastAsia="Times New Roman" w:cs="Calibri"/>
                      <w:b/>
                      <w:bCs/>
                      <w:color w:val="000000"/>
                      <w:lang w:val="es-UY" w:eastAsia="es-UY"/>
                    </w:rPr>
                  </w:rPrChange>
                </w:rPr>
                <w:t>Cost</w:t>
              </w:r>
              <w:proofErr w:type="spellEnd"/>
              <w:r w:rsidRPr="000F2DE3">
                <w:rPr>
                  <w:rFonts w:ascii="Calibri" w:hAnsi="Calibri" w:eastAsia="Times New Roman" w:cs="Calibri"/>
                  <w:bCs/>
                  <w:color w:val="000000"/>
                  <w:lang w:val="es-UY" w:eastAsia="es-UY"/>
                  <w:rPrChange w:author="Juan Labraga" w:date="2018-09-13T10:29:00Z" w:id="530">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531">
                    <w:rPr>
                      <w:rFonts w:ascii="Calibri" w:hAnsi="Calibri" w:eastAsia="Times New Roman" w:cs="Calibri"/>
                      <w:b/>
                      <w:bCs/>
                      <w:color w:val="000000"/>
                      <w:lang w:val="es-UY" w:eastAsia="es-UY"/>
                    </w:rPr>
                  </w:rPrChange>
                </w:rPr>
                <w:t>to</w:t>
              </w:r>
              <w:proofErr w:type="spellEnd"/>
              <w:r w:rsidRPr="000F2DE3">
                <w:rPr>
                  <w:rFonts w:ascii="Calibri" w:hAnsi="Calibri" w:eastAsia="Times New Roman" w:cs="Calibri"/>
                  <w:bCs/>
                  <w:color w:val="000000"/>
                  <w:lang w:val="es-UY" w:eastAsia="es-UY"/>
                  <w:rPrChange w:author="Juan Labraga" w:date="2018-09-13T10:29:00Z" w:id="532">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533">
                    <w:rPr>
                      <w:rFonts w:ascii="Calibri" w:hAnsi="Calibri" w:eastAsia="Times New Roman" w:cs="Calibri"/>
                      <w:b/>
                      <w:bCs/>
                      <w:color w:val="000000"/>
                      <w:lang w:val="es-UY" w:eastAsia="es-UY"/>
                    </w:rPr>
                  </w:rPrChange>
                </w:rPr>
                <w:t>import</w:t>
              </w:r>
              <w:proofErr w:type="spellEnd"/>
              <w:r w:rsidRPr="000F2DE3">
                <w:rPr>
                  <w:rFonts w:ascii="Calibri" w:hAnsi="Calibri" w:eastAsia="Times New Roman" w:cs="Calibri"/>
                  <w:bCs/>
                  <w:color w:val="000000"/>
                  <w:lang w:val="es-UY" w:eastAsia="es-UY"/>
                  <w:rPrChange w:author="Juan Labraga" w:date="2018-09-13T10:29:00Z" w:id="534">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535">
                    <w:rPr>
                      <w:rFonts w:ascii="Calibri" w:hAnsi="Calibri" w:eastAsia="Times New Roman" w:cs="Calibri"/>
                      <w:b/>
                      <w:bCs/>
                      <w:color w:val="000000"/>
                      <w:lang w:val="es-UY" w:eastAsia="es-UY"/>
                    </w:rPr>
                  </w:rPrChange>
                </w:rPr>
                <w:t>Border</w:t>
              </w:r>
              <w:proofErr w:type="spellEnd"/>
              <w:r w:rsidRPr="000F2DE3">
                <w:rPr>
                  <w:rFonts w:ascii="Calibri" w:hAnsi="Calibri" w:eastAsia="Times New Roman" w:cs="Calibri"/>
                  <w:bCs/>
                  <w:color w:val="000000"/>
                  <w:lang w:val="es-UY" w:eastAsia="es-UY"/>
                  <w:rPrChange w:author="Juan Labraga" w:date="2018-09-13T10:29:00Z" w:id="536">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537">
                    <w:rPr>
                      <w:rFonts w:ascii="Calibri" w:hAnsi="Calibri" w:eastAsia="Times New Roman" w:cs="Calibri"/>
                      <w:b/>
                      <w:bCs/>
                      <w:color w:val="000000"/>
                      <w:lang w:val="es-UY" w:eastAsia="es-UY"/>
                    </w:rPr>
                  </w:rPrChange>
                </w:rPr>
                <w:t>compliance</w:t>
              </w:r>
              <w:proofErr w:type="spellEnd"/>
              <w:r w:rsidRPr="000F2DE3">
                <w:rPr>
                  <w:rFonts w:ascii="Calibri" w:hAnsi="Calibri" w:eastAsia="Times New Roman" w:cs="Calibri"/>
                  <w:bCs/>
                  <w:color w:val="000000"/>
                  <w:lang w:val="es-UY" w:eastAsia="es-UY"/>
                  <w:rPrChange w:author="Juan Labraga" w:date="2018-09-13T10:29:00Z" w:id="538">
                    <w:rPr>
                      <w:rFonts w:ascii="Calibri" w:hAnsi="Calibri" w:eastAsia="Times New Roman" w:cs="Calibri"/>
                      <w:b/>
                      <w:bCs/>
                      <w:color w:val="000000"/>
                      <w:lang w:val="es-UY" w:eastAsia="es-UY"/>
                    </w:rPr>
                  </w:rPrChange>
                </w:rPr>
                <w:t xml:space="preserve"> (USD)</w:t>
              </w:r>
            </w:ins>
          </w:p>
        </w:tc>
        <w:tc>
          <w:tcPr>
            <w:tcW w:w="1559" w:type="dxa"/>
            <w:tcBorders>
              <w:top w:val="nil"/>
              <w:left w:val="nil"/>
              <w:bottom w:val="single" w:sz="4" w:space="0" w:color="auto"/>
              <w:right w:val="single" w:sz="4" w:space="0" w:color="auto"/>
            </w:tcBorders>
            <w:shd w:val="clear" w:color="auto" w:fill="auto"/>
            <w:noWrap/>
            <w:vAlign w:val="center"/>
            <w:tcPrChange w:id="539" w:author="Juan Labraga" w:date="2018-09-13T10:39:00Z">
              <w:tcPr>
                <w:tcW w:w="1251" w:type="dxa"/>
                <w:tcBorders>
                  <w:top w:val="nil"/>
                  <w:left w:val="nil"/>
                  <w:bottom w:val="single" w:sz="4" w:space="0" w:color="auto"/>
                  <w:right w:val="single" w:sz="4" w:space="0" w:color="auto"/>
                </w:tcBorders>
                <w:shd w:val="clear" w:color="auto" w:fill="auto"/>
                <w:noWrap/>
                <w:vAlign w:val="center"/>
              </w:tcPr>
            </w:tcPrChange>
          </w:tcPr>
          <w:p w14:paraId="0085D1BC" w14:textId="1776B024" w:rsidR="00AF2B3D" w:rsidRPr="000F2DE3" w:rsidRDefault="00AF2B3D" w:rsidP="009C6239">
            <w:pPr>
              <w:spacing w:after="0" w:line="240" w:lineRule="auto"/>
              <w:jc w:val="center"/>
              <w:rPr>
                <w:ins w:id="540" w:author="Juan Labraga" w:date="2018-09-10T23:44:00Z"/>
                <w:rFonts w:ascii="Calibri" w:eastAsia="Times New Roman" w:hAnsi="Calibri" w:cs="Calibri"/>
                <w:bCs/>
                <w:color w:val="000000"/>
                <w:lang w:val="es-UY" w:eastAsia="es-UY"/>
                <w:rPrChange w:id="541" w:author="Juan Labraga" w:date="2018-09-13T10:29:00Z">
                  <w:rPr>
                    <w:ins w:id="542" w:author="Juan Labraga" w:date="2018-09-10T23:44:00Z"/>
                    <w:rFonts w:ascii="Calibri" w:eastAsia="Times New Roman" w:hAnsi="Calibri" w:cs="Calibri"/>
                    <w:b/>
                    <w:bCs/>
                    <w:color w:val="000000"/>
                    <w:lang w:val="es-UY" w:eastAsia="es-UY"/>
                  </w:rPr>
                </w:rPrChange>
              </w:rPr>
            </w:pPr>
            <w:ins w:id="543" w:author="Juan Labraga" w:date="2018-09-13T10:26:00Z">
              <w:r w:rsidRPr="000F2DE3">
                <w:rPr>
                  <w:rFonts w:ascii="Calibri" w:hAnsi="Calibri" w:eastAsia="Times New Roman" w:cs="Calibri"/>
                  <w:bCs/>
                  <w:color w:val="000000"/>
                  <w:lang w:val="es-UY" w:eastAsia="es-UY"/>
                  <w:rPrChange w:author="Juan Labraga" w:date="2018-09-13T10:29:00Z" w:id="544">
                    <w:rPr>
                      <w:rFonts w:ascii="Calibri" w:hAnsi="Calibri" w:eastAsia="Times New Roman" w:cs="Calibri"/>
                      <w:b/>
                      <w:bCs/>
                      <w:color w:val="000000"/>
                      <w:lang w:val="es-UY" w:eastAsia="es-UY"/>
                    </w:rPr>
                  </w:rPrChange>
                </w:rPr>
                <w:t>6</w:t>
              </w:r>
            </w:ins>
            <w:ins w:id="545" w:author="Juan Labraga" w:date="2018-09-13T10:27:00Z">
              <w:r w:rsidRPr="000F2DE3">
                <w:rPr>
                  <w:rFonts w:ascii="Calibri" w:hAnsi="Calibri" w:eastAsia="Times New Roman" w:cs="Calibri"/>
                  <w:bCs/>
                  <w:color w:val="000000"/>
                  <w:lang w:val="es-UY" w:eastAsia="es-UY"/>
                  <w:rPrChange w:author="Juan Labraga" w:date="2018-09-13T10:29:00Z" w:id="546">
                    <w:rPr>
                      <w:rFonts w:ascii="Calibri" w:hAnsi="Calibri" w:eastAsia="Times New Roman" w:cs="Calibri"/>
                      <w:b/>
                      <w:bCs/>
                      <w:color w:val="000000"/>
                      <w:lang w:val="es-UY" w:eastAsia="es-UY"/>
                    </w:rPr>
                  </w:rPrChange>
                </w:rPr>
                <w:t xml:space="preserve"> DB</w:t>
              </w:r>
            </w:ins>
          </w:p>
        </w:tc>
        <w:tc>
          <w:tcPr>
            <w:tcW w:w="993" w:type="dxa"/>
            <w:tcBorders>
              <w:top w:val="single" w:sz="4" w:space="0" w:color="auto"/>
              <w:left w:val="nil"/>
              <w:bottom w:val="single" w:sz="4" w:space="0" w:color="auto"/>
              <w:right w:val="single" w:sz="4" w:space="0" w:color="auto"/>
            </w:tcBorders>
            <w:tcPrChange w:id="547" w:author="Juan Labraga" w:date="2018-09-13T10:39:00Z">
              <w:tcPr>
                <w:tcW w:w="851" w:type="dxa"/>
                <w:tcBorders>
                  <w:top w:val="single" w:sz="4" w:space="0" w:color="auto"/>
                  <w:left w:val="nil"/>
                  <w:bottom w:val="single" w:sz="4" w:space="0" w:color="auto"/>
                  <w:right w:val="single" w:sz="4" w:space="0" w:color="auto"/>
                </w:tcBorders>
              </w:tcPr>
            </w:tcPrChange>
          </w:tcPr>
          <w:p w14:paraId="3120099A" w14:textId="77777777" w:rsidR="00AF2B3D" w:rsidRPr="004304BB" w:rsidRDefault="00AF2B3D" w:rsidP="009C6239">
            <w:pPr>
              <w:spacing w:after="0" w:line="240" w:lineRule="auto"/>
              <w:jc w:val="center"/>
              <w:rPr>
                <w:ins w:id="548" w:author="Juan Labraga" w:date="2018-09-13T10:33:00Z"/>
                <w:rFonts w:ascii="Calibri" w:eastAsia="Times New Roman" w:hAnsi="Calibri" w:cs="Calibri"/>
                <w:color w:val="000000"/>
                <w:lang w:val="es-UY" w:eastAsia="es-UY"/>
              </w:rPr>
            </w:pPr>
          </w:p>
        </w:tc>
        <w:tc>
          <w:tcPr>
            <w:tcW w:w="697" w:type="dxa"/>
            <w:tcBorders>
              <w:top w:val="nil"/>
              <w:left w:val="nil"/>
              <w:bottom w:val="single" w:sz="4" w:space="0" w:color="auto"/>
              <w:right w:val="single" w:sz="4" w:space="0" w:color="auto"/>
            </w:tcBorders>
            <w:shd w:val="clear" w:color="auto" w:fill="auto"/>
            <w:noWrap/>
            <w:vAlign w:val="center"/>
            <w:hideMark/>
            <w:tcPrChange w:id="549" w:author="Juan Labraga" w:date="2018-09-13T10:39:00Z">
              <w:tcPr>
                <w:tcW w:w="697" w:type="dxa"/>
                <w:tcBorders>
                  <w:top w:val="nil"/>
                  <w:left w:val="nil"/>
                  <w:bottom w:val="single" w:sz="4" w:space="0" w:color="auto"/>
                  <w:right w:val="single" w:sz="4" w:space="0" w:color="auto"/>
                </w:tcBorders>
                <w:shd w:val="clear" w:color="auto" w:fill="auto"/>
                <w:noWrap/>
                <w:vAlign w:val="center"/>
                <w:hideMark/>
              </w:tcPr>
            </w:tcPrChange>
          </w:tcPr>
          <w:p w14:paraId="28CBBEC3" w14:textId="34C3E375" w:rsidR="00AF2B3D" w:rsidRPr="004304BB" w:rsidRDefault="00AF2B3D" w:rsidP="009C6239">
            <w:pPr>
              <w:spacing w:after="0" w:line="240" w:lineRule="auto"/>
              <w:jc w:val="center"/>
              <w:rPr>
                <w:ins w:id="550" w:author="Juan Labraga" w:date="2018-09-10T23:44:00Z"/>
                <w:rFonts w:ascii="Calibri" w:eastAsia="Times New Roman" w:hAnsi="Calibri" w:cs="Calibri"/>
                <w:color w:val="000000"/>
                <w:lang w:val="es-UY" w:eastAsia="es-UY"/>
              </w:rPr>
            </w:pPr>
            <w:ins w:id="551" w:author="Juan Labraga" w:date="2018-09-10T23:44:00Z">
              <w:r w:rsidRPr="004304BB">
                <w:rPr>
                  <w:rFonts w:ascii="Calibri" w:hAnsi="Calibri" w:eastAsia="Times New Roman" w:cs="Calibri"/>
                  <w:color w:val="000000"/>
                  <w:lang w:val="es-UY" w:eastAsia="es-UY"/>
                </w:rPr>
                <w:t>265</w:t>
              </w:r>
            </w:ins>
          </w:p>
        </w:tc>
        <w:tc>
          <w:tcPr>
            <w:tcW w:w="708" w:type="dxa"/>
            <w:tcBorders>
              <w:top w:val="nil"/>
              <w:left w:val="nil"/>
              <w:bottom w:val="single" w:sz="4" w:space="0" w:color="auto"/>
              <w:right w:val="single" w:sz="4" w:space="0" w:color="auto"/>
            </w:tcBorders>
            <w:shd w:val="clear" w:color="auto" w:fill="auto"/>
            <w:noWrap/>
            <w:vAlign w:val="center"/>
            <w:hideMark/>
            <w:tcPrChange w:id="552" w:author="Juan Labraga" w:date="2018-09-13T10:39:00Z">
              <w:tcPr>
                <w:tcW w:w="708" w:type="dxa"/>
                <w:tcBorders>
                  <w:top w:val="nil"/>
                  <w:left w:val="nil"/>
                  <w:bottom w:val="single" w:sz="4" w:space="0" w:color="auto"/>
                  <w:right w:val="single" w:sz="4" w:space="0" w:color="auto"/>
                </w:tcBorders>
                <w:shd w:val="clear" w:color="auto" w:fill="auto"/>
                <w:noWrap/>
                <w:vAlign w:val="center"/>
                <w:hideMark/>
              </w:tcPr>
            </w:tcPrChange>
          </w:tcPr>
          <w:p w14:paraId="2B6211CA" w14:textId="77777777" w:rsidR="00AF2B3D" w:rsidRPr="004304BB" w:rsidRDefault="00AF2B3D" w:rsidP="009C6239">
            <w:pPr>
              <w:spacing w:after="0" w:line="240" w:lineRule="auto"/>
              <w:jc w:val="center"/>
              <w:rPr>
                <w:ins w:id="553" w:author="Juan Labraga" w:date="2018-09-10T23:44:00Z"/>
                <w:rFonts w:ascii="Calibri" w:eastAsia="Times New Roman" w:hAnsi="Calibri" w:cs="Calibri"/>
                <w:color w:val="000000"/>
                <w:lang w:val="es-UY" w:eastAsia="es-UY"/>
              </w:rPr>
            </w:pPr>
            <w:ins w:id="554" w:author="Juan Labraga" w:date="2018-09-10T23:44:00Z">
              <w:r w:rsidRPr="004304BB">
                <w:rPr>
                  <w:rFonts w:ascii="Calibri" w:hAnsi="Calibri" w:eastAsia="Times New Roman" w:cs="Calibri"/>
                  <w:color w:val="000000"/>
                  <w:lang w:val="es-UY" w:eastAsia="es-UY"/>
                </w:rPr>
                <w:t>265</w:t>
              </w:r>
            </w:ins>
          </w:p>
        </w:tc>
        <w:tc>
          <w:tcPr>
            <w:tcW w:w="851" w:type="dxa"/>
            <w:tcBorders>
              <w:top w:val="nil"/>
              <w:left w:val="nil"/>
              <w:bottom w:val="single" w:sz="4" w:space="0" w:color="auto"/>
              <w:right w:val="single" w:sz="4" w:space="0" w:color="auto"/>
            </w:tcBorders>
            <w:shd w:val="clear" w:color="auto" w:fill="auto"/>
            <w:noWrap/>
            <w:vAlign w:val="center"/>
            <w:hideMark/>
            <w:tcPrChange w:id="555" w:author="Juan Labraga" w:date="2018-09-13T10:39:00Z">
              <w:tcPr>
                <w:tcW w:w="851" w:type="dxa"/>
                <w:tcBorders>
                  <w:top w:val="nil"/>
                  <w:left w:val="nil"/>
                  <w:bottom w:val="single" w:sz="4" w:space="0" w:color="auto"/>
                  <w:right w:val="single" w:sz="4" w:space="0" w:color="auto"/>
                </w:tcBorders>
                <w:shd w:val="clear" w:color="auto" w:fill="auto"/>
                <w:noWrap/>
                <w:vAlign w:val="center"/>
                <w:hideMark/>
              </w:tcPr>
            </w:tcPrChange>
          </w:tcPr>
          <w:p w14:paraId="6C513448" w14:textId="77777777" w:rsidR="00AF2B3D" w:rsidRPr="004304BB" w:rsidRDefault="00AF2B3D" w:rsidP="009C6239">
            <w:pPr>
              <w:spacing w:after="0" w:line="240" w:lineRule="auto"/>
              <w:jc w:val="center"/>
              <w:rPr>
                <w:ins w:id="556" w:author="Juan Labraga" w:date="2018-09-10T23:44:00Z"/>
                <w:rFonts w:ascii="Calibri" w:eastAsia="Times New Roman" w:hAnsi="Calibri" w:cs="Calibri"/>
                <w:color w:val="000000"/>
                <w:lang w:val="es-UY" w:eastAsia="es-UY"/>
              </w:rPr>
            </w:pPr>
            <w:ins w:id="557" w:author="Juan Labraga" w:date="2018-09-10T23:44:00Z">
              <w:r w:rsidRPr="004304BB">
                <w:rPr>
                  <w:rFonts w:ascii="Calibri" w:hAnsi="Calibri" w:eastAsia="Times New Roman" w:cs="Calibri"/>
                  <w:color w:val="000000"/>
                  <w:lang w:val="es-UY" w:eastAsia="es-UY"/>
                </w:rPr>
                <w:t>213</w:t>
              </w:r>
            </w:ins>
          </w:p>
        </w:tc>
        <w:tc>
          <w:tcPr>
            <w:tcW w:w="992" w:type="dxa"/>
            <w:tcBorders>
              <w:top w:val="nil"/>
              <w:left w:val="nil"/>
              <w:bottom w:val="single" w:sz="4" w:space="0" w:color="auto"/>
              <w:right w:val="single" w:sz="4" w:space="0" w:color="auto"/>
            </w:tcBorders>
            <w:shd w:val="clear" w:color="auto" w:fill="auto"/>
            <w:noWrap/>
            <w:vAlign w:val="center"/>
            <w:hideMark/>
            <w:tcPrChange w:id="558" w:author="Juan Labraga" w:date="2018-09-13T10:39:00Z">
              <w:tcPr>
                <w:tcW w:w="992" w:type="dxa"/>
                <w:tcBorders>
                  <w:top w:val="nil"/>
                  <w:left w:val="nil"/>
                  <w:bottom w:val="single" w:sz="4" w:space="0" w:color="auto"/>
                  <w:right w:val="single" w:sz="4" w:space="0" w:color="auto"/>
                </w:tcBorders>
                <w:shd w:val="clear" w:color="auto" w:fill="auto"/>
                <w:noWrap/>
                <w:vAlign w:val="center"/>
                <w:hideMark/>
              </w:tcPr>
            </w:tcPrChange>
          </w:tcPr>
          <w:p w14:paraId="024F91B4" w14:textId="77777777" w:rsidR="00AF2B3D" w:rsidRPr="004304BB" w:rsidRDefault="00AF2B3D" w:rsidP="009C6239">
            <w:pPr>
              <w:spacing w:after="0" w:line="240" w:lineRule="auto"/>
              <w:jc w:val="center"/>
              <w:rPr>
                <w:ins w:id="559" w:author="Juan Labraga" w:date="2018-09-10T23:44:00Z"/>
                <w:rFonts w:ascii="Calibri" w:eastAsia="Times New Roman" w:hAnsi="Calibri" w:cs="Calibri"/>
                <w:color w:val="000000"/>
                <w:lang w:val="es-UY" w:eastAsia="es-UY"/>
              </w:rPr>
            </w:pPr>
            <w:ins w:id="560" w:author="Juan Labraga" w:date="2018-09-10T23:44:00Z">
              <w:r w:rsidRPr="004304BB">
                <w:rPr>
                  <w:rFonts w:ascii="Calibri" w:hAnsi="Calibri" w:eastAsia="Times New Roman" w:cs="Calibri"/>
                  <w:color w:val="000000"/>
                  <w:lang w:val="es-UY" w:eastAsia="es-UY"/>
                </w:rPr>
                <w:t>213</w:t>
              </w:r>
            </w:ins>
          </w:p>
        </w:tc>
        <w:tc>
          <w:tcPr>
            <w:tcW w:w="851" w:type="dxa"/>
            <w:tcBorders>
              <w:top w:val="nil"/>
              <w:left w:val="nil"/>
              <w:bottom w:val="single" w:sz="4" w:space="0" w:color="auto"/>
              <w:right w:val="single" w:sz="4" w:space="0" w:color="auto"/>
            </w:tcBorders>
            <w:shd w:val="clear" w:color="auto" w:fill="auto"/>
            <w:noWrap/>
            <w:vAlign w:val="center"/>
            <w:hideMark/>
            <w:tcPrChange w:id="561" w:author="Juan Labraga" w:date="2018-09-13T10:39:00Z">
              <w:tcPr>
                <w:tcW w:w="851" w:type="dxa"/>
                <w:tcBorders>
                  <w:top w:val="nil"/>
                  <w:left w:val="nil"/>
                  <w:bottom w:val="single" w:sz="4" w:space="0" w:color="auto"/>
                  <w:right w:val="single" w:sz="4" w:space="0" w:color="auto"/>
                </w:tcBorders>
                <w:shd w:val="clear" w:color="auto" w:fill="auto"/>
                <w:noWrap/>
                <w:vAlign w:val="center"/>
                <w:hideMark/>
              </w:tcPr>
            </w:tcPrChange>
          </w:tcPr>
          <w:p w14:paraId="419552AC" w14:textId="77777777" w:rsidR="00AF2B3D" w:rsidRPr="004304BB" w:rsidRDefault="00AF2B3D" w:rsidP="009C6239">
            <w:pPr>
              <w:spacing w:after="0" w:line="240" w:lineRule="auto"/>
              <w:jc w:val="center"/>
              <w:rPr>
                <w:ins w:id="562" w:author="Juan Labraga" w:date="2018-09-10T23:44:00Z"/>
                <w:rFonts w:ascii="Calibri" w:eastAsia="Times New Roman" w:hAnsi="Calibri" w:cs="Calibri"/>
                <w:color w:val="000000"/>
                <w:lang w:val="es-UY" w:eastAsia="es-UY"/>
              </w:rPr>
            </w:pPr>
            <w:ins w:id="563" w:author="Juan Labraga" w:date="2018-09-10T23:44:00Z">
              <w:r w:rsidRPr="004304BB">
                <w:rPr>
                  <w:rFonts w:ascii="Calibri" w:hAnsi="Calibri" w:eastAsia="Times New Roman" w:cs="Calibri"/>
                  <w:color w:val="000000"/>
                  <w:lang w:val="es-UY" w:eastAsia="es-UY"/>
                </w:rPr>
                <w:t>128</w:t>
              </w:r>
            </w:ins>
          </w:p>
        </w:tc>
        <w:tc>
          <w:tcPr>
            <w:tcW w:w="708" w:type="dxa"/>
            <w:tcBorders>
              <w:top w:val="nil"/>
              <w:left w:val="nil"/>
              <w:bottom w:val="single" w:sz="4" w:space="0" w:color="auto"/>
              <w:right w:val="single" w:sz="4" w:space="0" w:color="auto"/>
            </w:tcBorders>
            <w:shd w:val="clear" w:color="auto" w:fill="auto"/>
            <w:noWrap/>
            <w:vAlign w:val="center"/>
            <w:hideMark/>
            <w:tcPrChange w:id="564" w:author="Juan Labraga" w:date="2018-09-13T10:39:00Z">
              <w:tcPr>
                <w:tcW w:w="708" w:type="dxa"/>
                <w:tcBorders>
                  <w:top w:val="nil"/>
                  <w:left w:val="nil"/>
                  <w:bottom w:val="single" w:sz="4" w:space="0" w:color="auto"/>
                  <w:right w:val="single" w:sz="4" w:space="0" w:color="auto"/>
                </w:tcBorders>
                <w:shd w:val="clear" w:color="auto" w:fill="auto"/>
                <w:noWrap/>
                <w:vAlign w:val="center"/>
                <w:hideMark/>
              </w:tcPr>
            </w:tcPrChange>
          </w:tcPr>
          <w:p w14:paraId="189177BE" w14:textId="77777777" w:rsidR="00AF2B3D" w:rsidRPr="004304BB" w:rsidRDefault="00AF2B3D" w:rsidP="009C6239">
            <w:pPr>
              <w:spacing w:after="0" w:line="240" w:lineRule="auto"/>
              <w:jc w:val="center"/>
              <w:rPr>
                <w:ins w:id="565" w:author="Juan Labraga" w:date="2018-09-10T23:44:00Z"/>
                <w:rFonts w:ascii="Calibri" w:eastAsia="Times New Roman" w:hAnsi="Calibri" w:cs="Calibri"/>
                <w:color w:val="000000"/>
                <w:lang w:val="es-UY" w:eastAsia="es-UY"/>
              </w:rPr>
            </w:pPr>
            <w:ins w:id="566" w:author="Juan Labraga" w:date="2018-09-10T23:44:00Z">
              <w:r w:rsidRPr="004304BB">
                <w:rPr>
                  <w:rFonts w:ascii="Calibri" w:hAnsi="Calibri" w:eastAsia="Times New Roman" w:cs="Calibri"/>
                  <w:color w:val="000000"/>
                  <w:lang w:val="es-UY" w:eastAsia="es-UY"/>
                </w:rPr>
                <w:t>128</w:t>
              </w:r>
            </w:ins>
          </w:p>
        </w:tc>
        <w:tc>
          <w:tcPr>
            <w:tcW w:w="721" w:type="dxa"/>
            <w:tcBorders>
              <w:top w:val="nil"/>
              <w:left w:val="nil"/>
              <w:bottom w:val="single" w:sz="4" w:space="0" w:color="auto"/>
              <w:right w:val="single" w:sz="4" w:space="0" w:color="auto"/>
            </w:tcBorders>
            <w:shd w:val="clear" w:color="auto" w:fill="auto"/>
            <w:noWrap/>
            <w:vAlign w:val="center"/>
            <w:hideMark/>
            <w:tcPrChange w:id="567" w:author="Juan Labraga" w:date="2018-09-13T10:39:00Z">
              <w:tcPr>
                <w:tcW w:w="913" w:type="dxa"/>
                <w:tcBorders>
                  <w:top w:val="nil"/>
                  <w:left w:val="nil"/>
                  <w:bottom w:val="single" w:sz="4" w:space="0" w:color="auto"/>
                  <w:right w:val="single" w:sz="4" w:space="0" w:color="auto"/>
                </w:tcBorders>
                <w:shd w:val="clear" w:color="auto" w:fill="auto"/>
                <w:noWrap/>
                <w:vAlign w:val="center"/>
                <w:hideMark/>
              </w:tcPr>
            </w:tcPrChange>
          </w:tcPr>
          <w:p w14:paraId="1FAB63AE" w14:textId="77777777" w:rsidR="00AF2B3D" w:rsidRPr="004304BB" w:rsidRDefault="00AF2B3D" w:rsidP="009C6239">
            <w:pPr>
              <w:spacing w:after="0" w:line="240" w:lineRule="auto"/>
              <w:jc w:val="center"/>
              <w:rPr>
                <w:ins w:id="568" w:author="Juan Labraga" w:date="2018-09-10T23:44:00Z"/>
                <w:rFonts w:ascii="Calibri" w:eastAsia="Times New Roman" w:hAnsi="Calibri" w:cs="Calibri"/>
                <w:color w:val="000000"/>
                <w:lang w:val="es-UY" w:eastAsia="es-UY"/>
              </w:rPr>
            </w:pPr>
            <w:ins w:id="569" w:author="Juan Labraga" w:date="2018-09-10T23:44:00Z">
              <w:r w:rsidRPr="004304BB">
                <w:rPr>
                  <w:rFonts w:ascii="Calibri" w:hAnsi="Calibri" w:eastAsia="Times New Roman" w:cs="Calibri"/>
                  <w:color w:val="000000"/>
                  <w:lang w:val="es-UY" w:eastAsia="es-UY"/>
                </w:rPr>
                <w:t>128</w:t>
              </w:r>
            </w:ins>
          </w:p>
        </w:tc>
        <w:tc>
          <w:tcPr>
            <w:tcW w:w="709" w:type="dxa"/>
            <w:tcBorders>
              <w:top w:val="nil"/>
              <w:left w:val="nil"/>
              <w:bottom w:val="single" w:sz="4" w:space="0" w:color="auto"/>
              <w:right w:val="single" w:sz="4" w:space="0" w:color="auto"/>
            </w:tcBorders>
            <w:shd w:val="clear" w:color="auto" w:fill="auto"/>
            <w:noWrap/>
            <w:vAlign w:val="center"/>
            <w:hideMark/>
            <w:tcPrChange w:id="570" w:author="Juan Labraga" w:date="2018-09-13T10:39:00Z">
              <w:tcPr>
                <w:tcW w:w="603" w:type="dxa"/>
                <w:tcBorders>
                  <w:top w:val="nil"/>
                  <w:left w:val="nil"/>
                  <w:bottom w:val="single" w:sz="4" w:space="0" w:color="auto"/>
                  <w:right w:val="single" w:sz="4" w:space="0" w:color="auto"/>
                </w:tcBorders>
                <w:shd w:val="clear" w:color="auto" w:fill="auto"/>
                <w:noWrap/>
                <w:vAlign w:val="center"/>
                <w:hideMark/>
              </w:tcPr>
            </w:tcPrChange>
          </w:tcPr>
          <w:p w14:paraId="0D1BD1C5" w14:textId="77777777" w:rsidR="00AF2B3D" w:rsidRPr="004304BB" w:rsidRDefault="00AF2B3D" w:rsidP="009C6239">
            <w:pPr>
              <w:spacing w:after="0" w:line="240" w:lineRule="auto"/>
              <w:jc w:val="center"/>
              <w:rPr>
                <w:ins w:id="571" w:author="Juan Labraga" w:date="2018-09-10T23:44:00Z"/>
                <w:rFonts w:ascii="Calibri" w:eastAsia="Times New Roman" w:hAnsi="Calibri" w:cs="Calibri"/>
                <w:color w:val="000000"/>
                <w:lang w:val="es-UY" w:eastAsia="es-UY"/>
              </w:rPr>
            </w:pPr>
            <w:ins w:id="572" w:author="Juan Labraga" w:date="2018-09-10T23:44:00Z">
              <w:r w:rsidRPr="004304BB">
                <w:rPr>
                  <w:rFonts w:ascii="Calibri" w:hAnsi="Calibri" w:eastAsia="Times New Roman" w:cs="Calibri"/>
                  <w:color w:val="000000"/>
                  <w:lang w:val="es-UY" w:eastAsia="es-UY"/>
                </w:rPr>
                <w:t>128</w:t>
              </w:r>
            </w:ins>
          </w:p>
        </w:tc>
        <w:tc>
          <w:tcPr>
            <w:tcW w:w="708" w:type="dxa"/>
            <w:tcBorders>
              <w:top w:val="nil"/>
              <w:left w:val="nil"/>
              <w:bottom w:val="single" w:sz="4" w:space="0" w:color="auto"/>
              <w:right w:val="single" w:sz="4" w:space="0" w:color="auto"/>
            </w:tcBorders>
            <w:shd w:val="clear" w:color="auto" w:fill="auto"/>
            <w:noWrap/>
            <w:vAlign w:val="center"/>
            <w:hideMark/>
            <w:tcPrChange w:id="573" w:author="Juan Labraga" w:date="2018-09-13T10:39:00Z">
              <w:tcPr>
                <w:tcW w:w="752" w:type="dxa"/>
                <w:tcBorders>
                  <w:top w:val="nil"/>
                  <w:left w:val="nil"/>
                  <w:bottom w:val="single" w:sz="4" w:space="0" w:color="auto"/>
                  <w:right w:val="single" w:sz="4" w:space="0" w:color="auto"/>
                </w:tcBorders>
                <w:shd w:val="clear" w:color="auto" w:fill="auto"/>
                <w:noWrap/>
                <w:vAlign w:val="center"/>
                <w:hideMark/>
              </w:tcPr>
            </w:tcPrChange>
          </w:tcPr>
          <w:p w14:paraId="7F4B37F2" w14:textId="77777777" w:rsidR="00AF2B3D" w:rsidRPr="004304BB" w:rsidRDefault="00AF2B3D" w:rsidP="009C6239">
            <w:pPr>
              <w:spacing w:after="0" w:line="240" w:lineRule="auto"/>
              <w:jc w:val="center"/>
              <w:rPr>
                <w:ins w:id="574" w:author="Juan Labraga" w:date="2018-09-10T23:44:00Z"/>
                <w:rFonts w:ascii="Calibri" w:eastAsia="Times New Roman" w:hAnsi="Calibri" w:cs="Calibri"/>
                <w:color w:val="000000"/>
                <w:lang w:val="es-UY" w:eastAsia="es-UY"/>
              </w:rPr>
            </w:pPr>
            <w:ins w:id="575" w:author="Juan Labraga" w:date="2018-09-10T23:44:00Z">
              <w:r w:rsidRPr="004304BB">
                <w:rPr>
                  <w:rFonts w:ascii="Calibri" w:hAnsi="Calibri" w:eastAsia="Times New Roman" w:cs="Calibri"/>
                  <w:color w:val="000000"/>
                  <w:lang w:val="es-UY" w:eastAsia="es-UY"/>
                </w:rPr>
                <w:t>128</w:t>
              </w:r>
            </w:ins>
          </w:p>
        </w:tc>
        <w:tc>
          <w:tcPr>
            <w:tcW w:w="697" w:type="dxa"/>
            <w:tcBorders>
              <w:top w:val="nil"/>
              <w:left w:val="nil"/>
              <w:bottom w:val="single" w:sz="4" w:space="0" w:color="auto"/>
              <w:right w:val="single" w:sz="4" w:space="0" w:color="auto"/>
            </w:tcBorders>
            <w:shd w:val="clear" w:color="auto" w:fill="auto"/>
            <w:noWrap/>
            <w:vAlign w:val="center"/>
            <w:hideMark/>
            <w:tcPrChange w:id="576" w:author="Juan Labraga" w:date="2018-09-13T10:39:00Z">
              <w:tcPr>
                <w:tcW w:w="567" w:type="dxa"/>
                <w:tcBorders>
                  <w:top w:val="nil"/>
                  <w:left w:val="nil"/>
                  <w:bottom w:val="single" w:sz="4" w:space="0" w:color="auto"/>
                  <w:right w:val="single" w:sz="4" w:space="0" w:color="auto"/>
                </w:tcBorders>
                <w:shd w:val="clear" w:color="auto" w:fill="auto"/>
                <w:noWrap/>
                <w:vAlign w:val="center"/>
                <w:hideMark/>
              </w:tcPr>
            </w:tcPrChange>
          </w:tcPr>
          <w:p w14:paraId="03AE46C3" w14:textId="77777777" w:rsidR="00AF2B3D" w:rsidRPr="004304BB" w:rsidRDefault="00AF2B3D" w:rsidP="009C6239">
            <w:pPr>
              <w:spacing w:after="0" w:line="240" w:lineRule="auto"/>
              <w:jc w:val="center"/>
              <w:rPr>
                <w:ins w:id="577" w:author="Juan Labraga" w:date="2018-09-10T23:44:00Z"/>
                <w:rFonts w:ascii="Calibri" w:eastAsia="Times New Roman" w:hAnsi="Calibri" w:cs="Calibri"/>
                <w:color w:val="000000"/>
                <w:lang w:val="es-UY" w:eastAsia="es-UY"/>
              </w:rPr>
            </w:pPr>
            <w:ins w:id="578" w:author="Juan Labraga" w:date="2018-09-10T23:44:00Z">
              <w:r w:rsidRPr="004304BB">
                <w:rPr>
                  <w:rFonts w:ascii="Calibri" w:hAnsi="Calibri" w:eastAsia="Times New Roman" w:cs="Calibri"/>
                  <w:color w:val="000000"/>
                  <w:lang w:val="es-UY" w:eastAsia="es-UY"/>
                </w:rPr>
                <w:t>128</w:t>
              </w:r>
            </w:ins>
          </w:p>
        </w:tc>
        <w:tc>
          <w:tcPr>
            <w:tcW w:w="709" w:type="dxa"/>
            <w:tcBorders>
              <w:top w:val="nil"/>
              <w:left w:val="nil"/>
              <w:bottom w:val="single" w:sz="4" w:space="0" w:color="auto"/>
              <w:right w:val="single" w:sz="8" w:space="0" w:color="auto"/>
            </w:tcBorders>
            <w:shd w:val="clear" w:color="auto" w:fill="auto"/>
            <w:noWrap/>
            <w:vAlign w:val="center"/>
            <w:hideMark/>
            <w:tcPrChange w:id="579" w:author="Juan Labraga" w:date="2018-09-13T10:39:00Z">
              <w:tcPr>
                <w:tcW w:w="709" w:type="dxa"/>
                <w:tcBorders>
                  <w:top w:val="nil"/>
                  <w:left w:val="nil"/>
                  <w:bottom w:val="single" w:sz="4" w:space="0" w:color="auto"/>
                  <w:right w:val="single" w:sz="8" w:space="0" w:color="auto"/>
                </w:tcBorders>
                <w:shd w:val="clear" w:color="auto" w:fill="auto"/>
                <w:noWrap/>
                <w:vAlign w:val="center"/>
                <w:hideMark/>
              </w:tcPr>
            </w:tcPrChange>
          </w:tcPr>
          <w:p w14:paraId="4FDD6674" w14:textId="77777777" w:rsidR="00AF2B3D" w:rsidRPr="004304BB" w:rsidRDefault="00AF2B3D" w:rsidP="009C6239">
            <w:pPr>
              <w:spacing w:after="0" w:line="240" w:lineRule="auto"/>
              <w:jc w:val="center"/>
              <w:rPr>
                <w:ins w:id="580" w:author="Juan Labraga" w:date="2018-09-10T23:44:00Z"/>
                <w:rFonts w:ascii="Calibri" w:eastAsia="Times New Roman" w:hAnsi="Calibri" w:cs="Calibri"/>
                <w:color w:val="000000"/>
                <w:lang w:val="es-UY" w:eastAsia="es-UY"/>
              </w:rPr>
            </w:pPr>
            <w:ins w:id="581" w:author="Juan Labraga" w:date="2018-09-10T23:44:00Z">
              <w:r w:rsidRPr="004304BB">
                <w:rPr>
                  <w:rFonts w:ascii="Calibri" w:hAnsi="Calibri" w:eastAsia="Times New Roman" w:cs="Calibri"/>
                  <w:color w:val="000000"/>
                  <w:lang w:val="es-UY" w:eastAsia="es-UY"/>
                </w:rPr>
                <w:t>128</w:t>
              </w:r>
            </w:ins>
          </w:p>
        </w:tc>
      </w:tr>
      <w:tr w:rsidR="00AF2B3D" w:rsidRPr="004304BB" w14:paraId="1AD00825" w14:textId="77777777" w:rsidTr="00096FFC">
        <w:trPr>
          <w:trHeight w:val="290"/>
          <w:ins w:id="582" w:author="Juan Labraga" w:date="2018-09-10T23:44:00Z"/>
          <w:trPrChange w:id="583"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auto" w:fill="auto"/>
            <w:noWrap/>
            <w:vAlign w:val="center"/>
            <w:hideMark/>
            <w:tcPrChange w:id="584" w:author="Juan Labraga" w:date="2018-09-13T10:39:00Z">
              <w:tcPr>
                <w:tcW w:w="2283" w:type="dxa"/>
                <w:tcBorders>
                  <w:top w:val="nil"/>
                  <w:left w:val="single" w:sz="8" w:space="0" w:color="auto"/>
                  <w:bottom w:val="single" w:sz="4" w:space="0" w:color="auto"/>
                  <w:right w:val="single" w:sz="4" w:space="0" w:color="auto"/>
                </w:tcBorders>
                <w:shd w:val="clear" w:color="auto" w:fill="auto"/>
                <w:noWrap/>
                <w:vAlign w:val="center"/>
                <w:hideMark/>
              </w:tcPr>
            </w:tcPrChange>
          </w:tcPr>
          <w:p w14:paraId="364C45C3" w14:textId="77777777" w:rsidR="00AF2B3D" w:rsidRPr="000F2DE3" w:rsidRDefault="00AF2B3D" w:rsidP="009C6239">
            <w:pPr>
              <w:spacing w:after="0" w:line="240" w:lineRule="auto"/>
              <w:jc w:val="center"/>
              <w:rPr>
                <w:ins w:id="585" w:author="Juan Labraga" w:date="2018-09-10T23:44:00Z"/>
                <w:rFonts w:ascii="Calibri" w:eastAsia="Times New Roman" w:hAnsi="Calibri" w:cs="Calibri"/>
                <w:bCs/>
                <w:color w:val="000000"/>
                <w:lang w:val="es-UY" w:eastAsia="es-UY"/>
                <w:rPrChange w:id="586" w:author="Juan Labraga" w:date="2018-09-13T10:29:00Z">
                  <w:rPr>
                    <w:ins w:id="587" w:author="Juan Labraga" w:date="2018-09-10T23:44:00Z"/>
                    <w:rFonts w:ascii="Calibri" w:eastAsia="Times New Roman" w:hAnsi="Calibri" w:cs="Calibri"/>
                    <w:b/>
                    <w:bCs/>
                    <w:color w:val="000000"/>
                    <w:lang w:val="es-UY" w:eastAsia="es-UY"/>
                  </w:rPr>
                </w:rPrChange>
              </w:rPr>
            </w:pPr>
            <w:ins w:id="588" w:author="Juan Labraga" w:date="2018-09-10T23:44:00Z">
              <w:r w:rsidRPr="000F2DE3">
                <w:rPr>
                  <w:rFonts w:ascii="Calibri" w:hAnsi="Calibri" w:eastAsia="Times New Roman" w:cs="Calibri"/>
                  <w:bCs/>
                  <w:color w:val="000000"/>
                  <w:lang w:val="es-UY" w:eastAsia="es-UY"/>
                  <w:rPrChange w:author="Juan Labraga" w:date="2018-09-13T10:29:00Z" w:id="589">
                    <w:rPr>
                      <w:rFonts w:ascii="Calibri" w:hAnsi="Calibri" w:eastAsia="Times New Roman" w:cs="Calibri"/>
                      <w:b/>
                      <w:bCs/>
                      <w:color w:val="000000"/>
                      <w:lang w:val="es-UY" w:eastAsia="es-UY"/>
                    </w:rPr>
                  </w:rPrChange>
                </w:rPr>
                <w:t xml:space="preserve">Time </w:t>
              </w:r>
              <w:proofErr w:type="spellStart"/>
              <w:r w:rsidRPr="000F2DE3">
                <w:rPr>
                  <w:rFonts w:ascii="Calibri" w:hAnsi="Calibri" w:eastAsia="Times New Roman" w:cs="Calibri"/>
                  <w:bCs/>
                  <w:color w:val="000000"/>
                  <w:lang w:val="es-UY" w:eastAsia="es-UY"/>
                  <w:rPrChange w:author="Juan Labraga" w:date="2018-09-13T10:29:00Z" w:id="590">
                    <w:rPr>
                      <w:rFonts w:ascii="Calibri" w:hAnsi="Calibri" w:eastAsia="Times New Roman" w:cs="Calibri"/>
                      <w:b/>
                      <w:bCs/>
                      <w:color w:val="000000"/>
                      <w:lang w:val="es-UY" w:eastAsia="es-UY"/>
                    </w:rPr>
                  </w:rPrChange>
                </w:rPr>
                <w:t>to</w:t>
              </w:r>
              <w:proofErr w:type="spellEnd"/>
              <w:r w:rsidRPr="000F2DE3">
                <w:rPr>
                  <w:rFonts w:ascii="Calibri" w:hAnsi="Calibri" w:eastAsia="Times New Roman" w:cs="Calibri"/>
                  <w:bCs/>
                  <w:color w:val="000000"/>
                  <w:lang w:val="es-UY" w:eastAsia="es-UY"/>
                  <w:rPrChange w:author="Juan Labraga" w:date="2018-09-13T10:29:00Z" w:id="591">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592">
                    <w:rPr>
                      <w:rFonts w:ascii="Calibri" w:hAnsi="Calibri" w:eastAsia="Times New Roman" w:cs="Calibri"/>
                      <w:b/>
                      <w:bCs/>
                      <w:color w:val="000000"/>
                      <w:lang w:val="es-UY" w:eastAsia="es-UY"/>
                    </w:rPr>
                  </w:rPrChange>
                </w:rPr>
                <w:t>import</w:t>
              </w:r>
              <w:proofErr w:type="spellEnd"/>
              <w:r w:rsidRPr="000F2DE3">
                <w:rPr>
                  <w:rFonts w:ascii="Calibri" w:hAnsi="Calibri" w:eastAsia="Times New Roman" w:cs="Calibri"/>
                  <w:bCs/>
                  <w:color w:val="000000"/>
                  <w:lang w:val="es-UY" w:eastAsia="es-UY"/>
                  <w:rPrChange w:author="Juan Labraga" w:date="2018-09-13T10:29:00Z" w:id="593">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594">
                    <w:rPr>
                      <w:rFonts w:ascii="Calibri" w:hAnsi="Calibri" w:eastAsia="Times New Roman" w:cs="Calibri"/>
                      <w:b/>
                      <w:bCs/>
                      <w:color w:val="000000"/>
                      <w:lang w:val="es-UY" w:eastAsia="es-UY"/>
                    </w:rPr>
                  </w:rPrChange>
                </w:rPr>
                <w:t>Documentary</w:t>
              </w:r>
              <w:proofErr w:type="spellEnd"/>
              <w:r w:rsidRPr="000F2DE3">
                <w:rPr>
                  <w:rFonts w:ascii="Calibri" w:hAnsi="Calibri" w:eastAsia="Times New Roman" w:cs="Calibri"/>
                  <w:bCs/>
                  <w:color w:val="000000"/>
                  <w:lang w:val="es-UY" w:eastAsia="es-UY"/>
                  <w:rPrChange w:author="Juan Labraga" w:date="2018-09-13T10:29:00Z" w:id="595">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596">
                    <w:rPr>
                      <w:rFonts w:ascii="Calibri" w:hAnsi="Calibri" w:eastAsia="Times New Roman" w:cs="Calibri"/>
                      <w:b/>
                      <w:bCs/>
                      <w:color w:val="000000"/>
                      <w:lang w:val="es-UY" w:eastAsia="es-UY"/>
                    </w:rPr>
                  </w:rPrChange>
                </w:rPr>
                <w:t>compliance</w:t>
              </w:r>
              <w:proofErr w:type="spellEnd"/>
              <w:r w:rsidRPr="000F2DE3">
                <w:rPr>
                  <w:rFonts w:ascii="Calibri" w:hAnsi="Calibri" w:eastAsia="Times New Roman" w:cs="Calibri"/>
                  <w:bCs/>
                  <w:color w:val="000000"/>
                  <w:lang w:val="es-UY" w:eastAsia="es-UY"/>
                  <w:rPrChange w:author="Juan Labraga" w:date="2018-09-13T10:29:00Z" w:id="597">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598">
                    <w:rPr>
                      <w:rFonts w:ascii="Calibri" w:hAnsi="Calibri" w:eastAsia="Times New Roman" w:cs="Calibri"/>
                      <w:b/>
                      <w:bCs/>
                      <w:color w:val="000000"/>
                      <w:lang w:val="es-UY" w:eastAsia="es-UY"/>
                    </w:rPr>
                  </w:rPrChange>
                </w:rPr>
                <w:t>hours</w:t>
              </w:r>
              <w:proofErr w:type="spellEnd"/>
              <w:r w:rsidRPr="000F2DE3">
                <w:rPr>
                  <w:rFonts w:ascii="Calibri" w:hAnsi="Calibri" w:eastAsia="Times New Roman" w:cs="Calibri"/>
                  <w:bCs/>
                  <w:color w:val="000000"/>
                  <w:lang w:val="es-UY" w:eastAsia="es-UY"/>
                  <w:rPrChange w:author="Juan Labraga" w:date="2018-09-13T10:29:00Z" w:id="599">
                    <w:rPr>
                      <w:rFonts w:ascii="Calibri" w:hAnsi="Calibri" w:eastAsia="Times New Roman" w:cs="Calibri"/>
                      <w:b/>
                      <w:bCs/>
                      <w:color w:val="000000"/>
                      <w:lang w:val="es-UY" w:eastAsia="es-UY"/>
                    </w:rPr>
                  </w:rPrChange>
                </w:rPr>
                <w:t>)</w:t>
              </w:r>
            </w:ins>
          </w:p>
        </w:tc>
        <w:tc>
          <w:tcPr>
            <w:tcW w:w="1559" w:type="dxa"/>
            <w:tcBorders>
              <w:top w:val="nil"/>
              <w:left w:val="nil"/>
              <w:bottom w:val="single" w:sz="4" w:space="0" w:color="auto"/>
              <w:right w:val="single" w:sz="4" w:space="0" w:color="auto"/>
            </w:tcBorders>
            <w:shd w:val="clear" w:color="auto" w:fill="auto"/>
            <w:noWrap/>
            <w:vAlign w:val="center"/>
            <w:tcPrChange w:id="600" w:author="Juan Labraga" w:date="2018-09-13T10:39:00Z">
              <w:tcPr>
                <w:tcW w:w="1251" w:type="dxa"/>
                <w:tcBorders>
                  <w:top w:val="nil"/>
                  <w:left w:val="nil"/>
                  <w:bottom w:val="single" w:sz="4" w:space="0" w:color="auto"/>
                  <w:right w:val="single" w:sz="4" w:space="0" w:color="auto"/>
                </w:tcBorders>
                <w:shd w:val="clear" w:color="auto" w:fill="auto"/>
                <w:noWrap/>
                <w:vAlign w:val="center"/>
              </w:tcPr>
            </w:tcPrChange>
          </w:tcPr>
          <w:p w14:paraId="271D081B" w14:textId="41B6F894" w:rsidR="00AF2B3D" w:rsidRPr="000F2DE3" w:rsidRDefault="00AF2B3D" w:rsidP="009C6239">
            <w:pPr>
              <w:spacing w:after="0" w:line="240" w:lineRule="auto"/>
              <w:jc w:val="center"/>
              <w:rPr>
                <w:ins w:id="601" w:author="Juan Labraga" w:date="2018-09-10T23:44:00Z"/>
                <w:rFonts w:ascii="Calibri" w:eastAsia="Times New Roman" w:hAnsi="Calibri" w:cs="Calibri"/>
                <w:bCs/>
                <w:color w:val="000000"/>
                <w:lang w:val="es-UY" w:eastAsia="es-UY"/>
                <w:rPrChange w:id="602" w:author="Juan Labraga" w:date="2018-09-13T10:29:00Z">
                  <w:rPr>
                    <w:ins w:id="603" w:author="Juan Labraga" w:date="2018-09-10T23:44:00Z"/>
                    <w:rFonts w:ascii="Calibri" w:eastAsia="Times New Roman" w:hAnsi="Calibri" w:cs="Calibri"/>
                    <w:b/>
                    <w:bCs/>
                    <w:color w:val="000000"/>
                    <w:lang w:val="es-UY" w:eastAsia="es-UY"/>
                  </w:rPr>
                </w:rPrChange>
              </w:rPr>
            </w:pPr>
            <w:ins w:id="604" w:author="Juan Labraga" w:date="2018-09-13T10:26:00Z">
              <w:r w:rsidRPr="000F2DE3">
                <w:rPr>
                  <w:rFonts w:ascii="Calibri" w:hAnsi="Calibri" w:eastAsia="Times New Roman" w:cs="Calibri"/>
                  <w:bCs/>
                  <w:color w:val="000000"/>
                  <w:lang w:val="es-UY" w:eastAsia="es-UY"/>
                  <w:rPrChange w:author="Juan Labraga" w:date="2018-09-13T10:29:00Z" w:id="605">
                    <w:rPr>
                      <w:rFonts w:ascii="Calibri" w:hAnsi="Calibri" w:eastAsia="Times New Roman" w:cs="Calibri"/>
                      <w:b/>
                      <w:bCs/>
                      <w:color w:val="000000"/>
                      <w:lang w:val="es-UY" w:eastAsia="es-UY"/>
                    </w:rPr>
                  </w:rPrChange>
                </w:rPr>
                <w:t>7</w:t>
              </w:r>
            </w:ins>
            <w:ins w:id="606" w:author="Juan Labraga" w:date="2018-09-13T10:27:00Z">
              <w:r w:rsidRPr="000F2DE3">
                <w:rPr>
                  <w:rFonts w:ascii="Calibri" w:hAnsi="Calibri" w:eastAsia="Times New Roman" w:cs="Calibri"/>
                  <w:bCs/>
                  <w:color w:val="000000"/>
                  <w:lang w:val="es-UY" w:eastAsia="es-UY"/>
                  <w:rPrChange w:author="Juan Labraga" w:date="2018-09-13T10:29:00Z" w:id="607">
                    <w:rPr>
                      <w:rFonts w:ascii="Calibri" w:hAnsi="Calibri" w:eastAsia="Times New Roman" w:cs="Calibri"/>
                      <w:b/>
                      <w:bCs/>
                      <w:color w:val="000000"/>
                      <w:lang w:val="es-UY" w:eastAsia="es-UY"/>
                    </w:rPr>
                  </w:rPrChange>
                </w:rPr>
                <w:t xml:space="preserve"> DB</w:t>
              </w:r>
            </w:ins>
          </w:p>
        </w:tc>
        <w:tc>
          <w:tcPr>
            <w:tcW w:w="993" w:type="dxa"/>
            <w:tcBorders>
              <w:top w:val="single" w:sz="4" w:space="0" w:color="auto"/>
              <w:left w:val="nil"/>
              <w:bottom w:val="single" w:sz="4" w:space="0" w:color="auto"/>
              <w:right w:val="single" w:sz="4" w:space="0" w:color="auto"/>
            </w:tcBorders>
            <w:tcPrChange w:id="608" w:author="Juan Labraga" w:date="2018-09-13T10:39:00Z">
              <w:tcPr>
                <w:tcW w:w="851" w:type="dxa"/>
                <w:tcBorders>
                  <w:top w:val="single" w:sz="4" w:space="0" w:color="auto"/>
                  <w:left w:val="nil"/>
                  <w:bottom w:val="single" w:sz="4" w:space="0" w:color="auto"/>
                  <w:right w:val="single" w:sz="4" w:space="0" w:color="auto"/>
                </w:tcBorders>
              </w:tcPr>
            </w:tcPrChange>
          </w:tcPr>
          <w:p w14:paraId="390A5F08" w14:textId="77777777" w:rsidR="00AF2B3D" w:rsidRPr="004304BB" w:rsidRDefault="00AF2B3D" w:rsidP="009C6239">
            <w:pPr>
              <w:spacing w:after="0" w:line="240" w:lineRule="auto"/>
              <w:jc w:val="center"/>
              <w:rPr>
                <w:ins w:id="609" w:author="Juan Labraga" w:date="2018-09-13T10:33:00Z"/>
                <w:rFonts w:ascii="Calibri" w:eastAsia="Times New Roman" w:hAnsi="Calibri" w:cs="Calibri"/>
                <w:color w:val="000000"/>
                <w:lang w:val="es-UY" w:eastAsia="es-UY"/>
              </w:rPr>
            </w:pPr>
          </w:p>
        </w:tc>
        <w:tc>
          <w:tcPr>
            <w:tcW w:w="697" w:type="dxa"/>
            <w:tcBorders>
              <w:top w:val="nil"/>
              <w:left w:val="nil"/>
              <w:bottom w:val="single" w:sz="4" w:space="0" w:color="auto"/>
              <w:right w:val="single" w:sz="4" w:space="0" w:color="auto"/>
            </w:tcBorders>
            <w:shd w:val="clear" w:color="auto" w:fill="auto"/>
            <w:noWrap/>
            <w:vAlign w:val="center"/>
            <w:hideMark/>
            <w:tcPrChange w:id="610" w:author="Juan Labraga" w:date="2018-09-13T10:39:00Z">
              <w:tcPr>
                <w:tcW w:w="697" w:type="dxa"/>
                <w:tcBorders>
                  <w:top w:val="nil"/>
                  <w:left w:val="nil"/>
                  <w:bottom w:val="single" w:sz="4" w:space="0" w:color="auto"/>
                  <w:right w:val="single" w:sz="4" w:space="0" w:color="auto"/>
                </w:tcBorders>
                <w:shd w:val="clear" w:color="auto" w:fill="auto"/>
                <w:noWrap/>
                <w:vAlign w:val="center"/>
                <w:hideMark/>
              </w:tcPr>
            </w:tcPrChange>
          </w:tcPr>
          <w:p w14:paraId="1FCCCB7A" w14:textId="5EFA4ED3" w:rsidR="00AF2B3D" w:rsidRPr="004304BB" w:rsidRDefault="00AF2B3D" w:rsidP="009C6239">
            <w:pPr>
              <w:spacing w:after="0" w:line="240" w:lineRule="auto"/>
              <w:jc w:val="center"/>
              <w:rPr>
                <w:ins w:id="611" w:author="Juan Labraga" w:date="2018-09-10T23:44:00Z"/>
                <w:rFonts w:ascii="Calibri" w:eastAsia="Times New Roman" w:hAnsi="Calibri" w:cs="Calibri"/>
                <w:color w:val="000000"/>
                <w:lang w:val="es-UY" w:eastAsia="es-UY"/>
              </w:rPr>
            </w:pPr>
            <w:ins w:id="612" w:author="Juan Labraga" w:date="2018-09-10T23:44:00Z">
              <w:r w:rsidRPr="004304BB">
                <w:rPr>
                  <w:rFonts w:ascii="Calibri" w:hAnsi="Calibri" w:eastAsia="Times New Roman" w:cs="Calibri"/>
                  <w:color w:val="000000"/>
                  <w:lang w:val="es-UY" w:eastAsia="es-UY"/>
                </w:rPr>
                <w:t>156</w:t>
              </w:r>
            </w:ins>
          </w:p>
        </w:tc>
        <w:tc>
          <w:tcPr>
            <w:tcW w:w="708" w:type="dxa"/>
            <w:tcBorders>
              <w:top w:val="nil"/>
              <w:left w:val="nil"/>
              <w:bottom w:val="single" w:sz="4" w:space="0" w:color="auto"/>
              <w:right w:val="single" w:sz="4" w:space="0" w:color="auto"/>
            </w:tcBorders>
            <w:shd w:val="clear" w:color="auto" w:fill="auto"/>
            <w:noWrap/>
            <w:vAlign w:val="center"/>
            <w:hideMark/>
            <w:tcPrChange w:id="613" w:author="Juan Labraga" w:date="2018-09-13T10:39:00Z">
              <w:tcPr>
                <w:tcW w:w="708" w:type="dxa"/>
                <w:tcBorders>
                  <w:top w:val="nil"/>
                  <w:left w:val="nil"/>
                  <w:bottom w:val="single" w:sz="4" w:space="0" w:color="auto"/>
                  <w:right w:val="single" w:sz="4" w:space="0" w:color="auto"/>
                </w:tcBorders>
                <w:shd w:val="clear" w:color="auto" w:fill="auto"/>
                <w:noWrap/>
                <w:vAlign w:val="center"/>
                <w:hideMark/>
              </w:tcPr>
            </w:tcPrChange>
          </w:tcPr>
          <w:p w14:paraId="0EA6CEBB" w14:textId="77777777" w:rsidR="00AF2B3D" w:rsidRPr="004304BB" w:rsidRDefault="00AF2B3D" w:rsidP="009C6239">
            <w:pPr>
              <w:spacing w:after="0" w:line="240" w:lineRule="auto"/>
              <w:jc w:val="center"/>
              <w:rPr>
                <w:ins w:id="614" w:author="Juan Labraga" w:date="2018-09-10T23:44:00Z"/>
                <w:rFonts w:ascii="Calibri" w:eastAsia="Times New Roman" w:hAnsi="Calibri" w:cs="Calibri"/>
                <w:color w:val="000000"/>
                <w:lang w:val="es-UY" w:eastAsia="es-UY"/>
              </w:rPr>
            </w:pPr>
            <w:ins w:id="615" w:author="Juan Labraga" w:date="2018-09-10T23:44:00Z">
              <w:r w:rsidRPr="004304BB">
                <w:rPr>
                  <w:rFonts w:ascii="Calibri" w:hAnsi="Calibri" w:eastAsia="Times New Roman" w:cs="Calibri"/>
                  <w:color w:val="000000"/>
                  <w:lang w:val="es-UY" w:eastAsia="es-UY"/>
                </w:rPr>
                <w:t>156</w:t>
              </w:r>
            </w:ins>
          </w:p>
        </w:tc>
        <w:tc>
          <w:tcPr>
            <w:tcW w:w="851" w:type="dxa"/>
            <w:tcBorders>
              <w:top w:val="nil"/>
              <w:left w:val="nil"/>
              <w:bottom w:val="single" w:sz="4" w:space="0" w:color="auto"/>
              <w:right w:val="single" w:sz="4" w:space="0" w:color="auto"/>
            </w:tcBorders>
            <w:shd w:val="clear" w:color="auto" w:fill="auto"/>
            <w:noWrap/>
            <w:vAlign w:val="center"/>
            <w:hideMark/>
            <w:tcPrChange w:id="616" w:author="Juan Labraga" w:date="2018-09-13T10:39:00Z">
              <w:tcPr>
                <w:tcW w:w="851" w:type="dxa"/>
                <w:tcBorders>
                  <w:top w:val="nil"/>
                  <w:left w:val="nil"/>
                  <w:bottom w:val="single" w:sz="4" w:space="0" w:color="auto"/>
                  <w:right w:val="single" w:sz="4" w:space="0" w:color="auto"/>
                </w:tcBorders>
                <w:shd w:val="clear" w:color="auto" w:fill="auto"/>
                <w:noWrap/>
                <w:vAlign w:val="center"/>
                <w:hideMark/>
              </w:tcPr>
            </w:tcPrChange>
          </w:tcPr>
          <w:p w14:paraId="30559362" w14:textId="77777777" w:rsidR="00AF2B3D" w:rsidRPr="004304BB" w:rsidRDefault="00AF2B3D" w:rsidP="009C6239">
            <w:pPr>
              <w:spacing w:after="0" w:line="240" w:lineRule="auto"/>
              <w:jc w:val="center"/>
              <w:rPr>
                <w:ins w:id="617" w:author="Juan Labraga" w:date="2018-09-10T23:44:00Z"/>
                <w:rFonts w:ascii="Calibri" w:eastAsia="Times New Roman" w:hAnsi="Calibri" w:cs="Calibri"/>
                <w:color w:val="000000"/>
                <w:lang w:val="es-UY" w:eastAsia="es-UY"/>
              </w:rPr>
            </w:pPr>
            <w:ins w:id="618" w:author="Juan Labraga" w:date="2018-09-10T23:44:00Z">
              <w:r w:rsidRPr="004304BB">
                <w:rPr>
                  <w:rFonts w:ascii="Calibri" w:hAnsi="Calibri" w:eastAsia="Times New Roman" w:cs="Calibri"/>
                  <w:color w:val="000000"/>
                  <w:lang w:val="es-UY" w:eastAsia="es-UY"/>
                </w:rPr>
                <w:t>107</w:t>
              </w:r>
            </w:ins>
          </w:p>
        </w:tc>
        <w:tc>
          <w:tcPr>
            <w:tcW w:w="992" w:type="dxa"/>
            <w:tcBorders>
              <w:top w:val="nil"/>
              <w:left w:val="nil"/>
              <w:bottom w:val="single" w:sz="4" w:space="0" w:color="auto"/>
              <w:right w:val="single" w:sz="4" w:space="0" w:color="auto"/>
            </w:tcBorders>
            <w:shd w:val="clear" w:color="auto" w:fill="auto"/>
            <w:noWrap/>
            <w:vAlign w:val="center"/>
            <w:hideMark/>
            <w:tcPrChange w:id="619" w:author="Juan Labraga" w:date="2018-09-13T10:39:00Z">
              <w:tcPr>
                <w:tcW w:w="992" w:type="dxa"/>
                <w:tcBorders>
                  <w:top w:val="nil"/>
                  <w:left w:val="nil"/>
                  <w:bottom w:val="single" w:sz="4" w:space="0" w:color="auto"/>
                  <w:right w:val="single" w:sz="4" w:space="0" w:color="auto"/>
                </w:tcBorders>
                <w:shd w:val="clear" w:color="auto" w:fill="auto"/>
                <w:noWrap/>
                <w:vAlign w:val="center"/>
                <w:hideMark/>
              </w:tcPr>
            </w:tcPrChange>
          </w:tcPr>
          <w:p w14:paraId="5E03D9F6" w14:textId="77777777" w:rsidR="00AF2B3D" w:rsidRPr="004304BB" w:rsidRDefault="00AF2B3D" w:rsidP="009C6239">
            <w:pPr>
              <w:spacing w:after="0" w:line="240" w:lineRule="auto"/>
              <w:jc w:val="center"/>
              <w:rPr>
                <w:ins w:id="620" w:author="Juan Labraga" w:date="2018-09-10T23:44:00Z"/>
                <w:rFonts w:ascii="Calibri" w:eastAsia="Times New Roman" w:hAnsi="Calibri" w:cs="Calibri"/>
                <w:color w:val="000000"/>
                <w:lang w:val="es-UY" w:eastAsia="es-UY"/>
              </w:rPr>
            </w:pPr>
            <w:ins w:id="621" w:author="Juan Labraga" w:date="2018-09-10T23:44:00Z">
              <w:r w:rsidRPr="004304BB">
                <w:rPr>
                  <w:rFonts w:ascii="Calibri" w:hAnsi="Calibri" w:eastAsia="Times New Roman" w:cs="Calibri"/>
                  <w:color w:val="000000"/>
                  <w:lang w:val="es-UY" w:eastAsia="es-UY"/>
                </w:rPr>
                <w:t>107</w:t>
              </w:r>
            </w:ins>
          </w:p>
        </w:tc>
        <w:tc>
          <w:tcPr>
            <w:tcW w:w="851" w:type="dxa"/>
            <w:tcBorders>
              <w:top w:val="nil"/>
              <w:left w:val="nil"/>
              <w:bottom w:val="single" w:sz="4" w:space="0" w:color="auto"/>
              <w:right w:val="single" w:sz="4" w:space="0" w:color="auto"/>
            </w:tcBorders>
            <w:shd w:val="clear" w:color="auto" w:fill="auto"/>
            <w:noWrap/>
            <w:vAlign w:val="center"/>
            <w:hideMark/>
            <w:tcPrChange w:id="622" w:author="Juan Labraga" w:date="2018-09-13T10:39:00Z">
              <w:tcPr>
                <w:tcW w:w="851" w:type="dxa"/>
                <w:tcBorders>
                  <w:top w:val="nil"/>
                  <w:left w:val="nil"/>
                  <w:bottom w:val="single" w:sz="4" w:space="0" w:color="auto"/>
                  <w:right w:val="single" w:sz="4" w:space="0" w:color="auto"/>
                </w:tcBorders>
                <w:shd w:val="clear" w:color="auto" w:fill="auto"/>
                <w:noWrap/>
                <w:vAlign w:val="center"/>
                <w:hideMark/>
              </w:tcPr>
            </w:tcPrChange>
          </w:tcPr>
          <w:p w14:paraId="54CD9785" w14:textId="77777777" w:rsidR="00AF2B3D" w:rsidRPr="004304BB" w:rsidRDefault="00AF2B3D" w:rsidP="009C6239">
            <w:pPr>
              <w:spacing w:after="0" w:line="240" w:lineRule="auto"/>
              <w:jc w:val="center"/>
              <w:rPr>
                <w:ins w:id="623" w:author="Juan Labraga" w:date="2018-09-10T23:44:00Z"/>
                <w:rFonts w:ascii="Calibri" w:eastAsia="Times New Roman" w:hAnsi="Calibri" w:cs="Calibri"/>
                <w:color w:val="000000"/>
                <w:lang w:val="es-UY" w:eastAsia="es-UY"/>
              </w:rPr>
            </w:pPr>
            <w:ins w:id="624" w:author="Juan Labraga" w:date="2018-09-10T23:44:00Z">
              <w:r w:rsidRPr="004304BB">
                <w:rPr>
                  <w:rFonts w:ascii="Calibri" w:hAnsi="Calibri" w:eastAsia="Times New Roman" w:cs="Calibri"/>
                  <w:color w:val="000000"/>
                  <w:lang w:val="es-UY" w:eastAsia="es-UY"/>
                </w:rPr>
                <w:t>87</w:t>
              </w:r>
            </w:ins>
          </w:p>
        </w:tc>
        <w:tc>
          <w:tcPr>
            <w:tcW w:w="708" w:type="dxa"/>
            <w:tcBorders>
              <w:top w:val="nil"/>
              <w:left w:val="nil"/>
              <w:bottom w:val="single" w:sz="4" w:space="0" w:color="auto"/>
              <w:right w:val="single" w:sz="4" w:space="0" w:color="auto"/>
            </w:tcBorders>
            <w:shd w:val="clear" w:color="auto" w:fill="auto"/>
            <w:noWrap/>
            <w:vAlign w:val="center"/>
            <w:hideMark/>
            <w:tcPrChange w:id="625" w:author="Juan Labraga" w:date="2018-09-13T10:39:00Z">
              <w:tcPr>
                <w:tcW w:w="708" w:type="dxa"/>
                <w:tcBorders>
                  <w:top w:val="nil"/>
                  <w:left w:val="nil"/>
                  <w:bottom w:val="single" w:sz="4" w:space="0" w:color="auto"/>
                  <w:right w:val="single" w:sz="4" w:space="0" w:color="auto"/>
                </w:tcBorders>
                <w:shd w:val="clear" w:color="auto" w:fill="auto"/>
                <w:noWrap/>
                <w:vAlign w:val="center"/>
                <w:hideMark/>
              </w:tcPr>
            </w:tcPrChange>
          </w:tcPr>
          <w:p w14:paraId="6E3AAB65" w14:textId="77777777" w:rsidR="00AF2B3D" w:rsidRPr="004304BB" w:rsidRDefault="00AF2B3D" w:rsidP="009C6239">
            <w:pPr>
              <w:spacing w:after="0" w:line="240" w:lineRule="auto"/>
              <w:jc w:val="center"/>
              <w:rPr>
                <w:ins w:id="626" w:author="Juan Labraga" w:date="2018-09-10T23:44:00Z"/>
                <w:rFonts w:ascii="Calibri" w:eastAsia="Times New Roman" w:hAnsi="Calibri" w:cs="Calibri"/>
                <w:color w:val="000000"/>
                <w:lang w:val="es-UY" w:eastAsia="es-UY"/>
              </w:rPr>
            </w:pPr>
            <w:ins w:id="627" w:author="Juan Labraga" w:date="2018-09-10T23:44:00Z">
              <w:r w:rsidRPr="004304BB">
                <w:rPr>
                  <w:rFonts w:ascii="Calibri" w:hAnsi="Calibri" w:eastAsia="Times New Roman" w:cs="Calibri"/>
                  <w:color w:val="000000"/>
                  <w:lang w:val="es-UY" w:eastAsia="es-UY"/>
                </w:rPr>
                <w:t>87</w:t>
              </w:r>
            </w:ins>
          </w:p>
        </w:tc>
        <w:tc>
          <w:tcPr>
            <w:tcW w:w="721" w:type="dxa"/>
            <w:tcBorders>
              <w:top w:val="nil"/>
              <w:left w:val="nil"/>
              <w:bottom w:val="single" w:sz="4" w:space="0" w:color="auto"/>
              <w:right w:val="single" w:sz="4" w:space="0" w:color="auto"/>
            </w:tcBorders>
            <w:shd w:val="clear" w:color="auto" w:fill="auto"/>
            <w:noWrap/>
            <w:vAlign w:val="center"/>
            <w:hideMark/>
            <w:tcPrChange w:id="628" w:author="Juan Labraga" w:date="2018-09-13T10:39:00Z">
              <w:tcPr>
                <w:tcW w:w="913" w:type="dxa"/>
                <w:tcBorders>
                  <w:top w:val="nil"/>
                  <w:left w:val="nil"/>
                  <w:bottom w:val="single" w:sz="4" w:space="0" w:color="auto"/>
                  <w:right w:val="single" w:sz="4" w:space="0" w:color="auto"/>
                </w:tcBorders>
                <w:shd w:val="clear" w:color="auto" w:fill="auto"/>
                <w:noWrap/>
                <w:vAlign w:val="center"/>
                <w:hideMark/>
              </w:tcPr>
            </w:tcPrChange>
          </w:tcPr>
          <w:p w14:paraId="5BCE38FA" w14:textId="77777777" w:rsidR="00AF2B3D" w:rsidRPr="004304BB" w:rsidRDefault="00AF2B3D" w:rsidP="009C6239">
            <w:pPr>
              <w:spacing w:after="0" w:line="240" w:lineRule="auto"/>
              <w:jc w:val="center"/>
              <w:rPr>
                <w:ins w:id="629" w:author="Juan Labraga" w:date="2018-09-10T23:44:00Z"/>
                <w:rFonts w:ascii="Calibri" w:eastAsia="Times New Roman" w:hAnsi="Calibri" w:cs="Calibri"/>
                <w:color w:val="000000"/>
                <w:lang w:val="es-UY" w:eastAsia="es-UY"/>
              </w:rPr>
            </w:pPr>
            <w:ins w:id="630" w:author="Juan Labraga" w:date="2018-09-10T23:44:00Z">
              <w:r w:rsidRPr="004304BB">
                <w:rPr>
                  <w:rFonts w:ascii="Calibri" w:hAnsi="Calibri" w:eastAsia="Times New Roman" w:cs="Calibri"/>
                  <w:color w:val="000000"/>
                  <w:lang w:val="es-UY" w:eastAsia="es-UY"/>
                </w:rPr>
                <w:t>87</w:t>
              </w:r>
            </w:ins>
          </w:p>
        </w:tc>
        <w:tc>
          <w:tcPr>
            <w:tcW w:w="709" w:type="dxa"/>
            <w:tcBorders>
              <w:top w:val="nil"/>
              <w:left w:val="nil"/>
              <w:bottom w:val="single" w:sz="4" w:space="0" w:color="auto"/>
              <w:right w:val="single" w:sz="4" w:space="0" w:color="auto"/>
            </w:tcBorders>
            <w:shd w:val="clear" w:color="auto" w:fill="auto"/>
            <w:noWrap/>
            <w:vAlign w:val="center"/>
            <w:hideMark/>
            <w:tcPrChange w:id="631" w:author="Juan Labraga" w:date="2018-09-13T10:39:00Z">
              <w:tcPr>
                <w:tcW w:w="603" w:type="dxa"/>
                <w:tcBorders>
                  <w:top w:val="nil"/>
                  <w:left w:val="nil"/>
                  <w:bottom w:val="single" w:sz="4" w:space="0" w:color="auto"/>
                  <w:right w:val="single" w:sz="4" w:space="0" w:color="auto"/>
                </w:tcBorders>
                <w:shd w:val="clear" w:color="auto" w:fill="auto"/>
                <w:noWrap/>
                <w:vAlign w:val="center"/>
                <w:hideMark/>
              </w:tcPr>
            </w:tcPrChange>
          </w:tcPr>
          <w:p w14:paraId="116CAF42" w14:textId="77777777" w:rsidR="00AF2B3D" w:rsidRPr="004304BB" w:rsidRDefault="00AF2B3D" w:rsidP="009C6239">
            <w:pPr>
              <w:spacing w:after="0" w:line="240" w:lineRule="auto"/>
              <w:jc w:val="center"/>
              <w:rPr>
                <w:ins w:id="632" w:author="Juan Labraga" w:date="2018-09-10T23:44:00Z"/>
                <w:rFonts w:ascii="Calibri" w:eastAsia="Times New Roman" w:hAnsi="Calibri" w:cs="Calibri"/>
                <w:color w:val="000000"/>
                <w:lang w:val="es-UY" w:eastAsia="es-UY"/>
              </w:rPr>
            </w:pPr>
            <w:ins w:id="633" w:author="Juan Labraga" w:date="2018-09-10T23:44:00Z">
              <w:r w:rsidRPr="004304BB">
                <w:rPr>
                  <w:rFonts w:ascii="Calibri" w:hAnsi="Calibri" w:eastAsia="Times New Roman" w:cs="Calibri"/>
                  <w:color w:val="000000"/>
                  <w:lang w:val="es-UY" w:eastAsia="es-UY"/>
                </w:rPr>
                <w:t>87</w:t>
              </w:r>
            </w:ins>
          </w:p>
        </w:tc>
        <w:tc>
          <w:tcPr>
            <w:tcW w:w="708" w:type="dxa"/>
            <w:tcBorders>
              <w:top w:val="nil"/>
              <w:left w:val="nil"/>
              <w:bottom w:val="single" w:sz="4" w:space="0" w:color="auto"/>
              <w:right w:val="single" w:sz="4" w:space="0" w:color="auto"/>
            </w:tcBorders>
            <w:shd w:val="clear" w:color="auto" w:fill="auto"/>
            <w:noWrap/>
            <w:vAlign w:val="center"/>
            <w:hideMark/>
            <w:tcPrChange w:id="634" w:author="Juan Labraga" w:date="2018-09-13T10:39:00Z">
              <w:tcPr>
                <w:tcW w:w="752" w:type="dxa"/>
                <w:tcBorders>
                  <w:top w:val="nil"/>
                  <w:left w:val="nil"/>
                  <w:bottom w:val="single" w:sz="4" w:space="0" w:color="auto"/>
                  <w:right w:val="single" w:sz="4" w:space="0" w:color="auto"/>
                </w:tcBorders>
                <w:shd w:val="clear" w:color="auto" w:fill="auto"/>
                <w:noWrap/>
                <w:vAlign w:val="center"/>
                <w:hideMark/>
              </w:tcPr>
            </w:tcPrChange>
          </w:tcPr>
          <w:p w14:paraId="118C21B0" w14:textId="77777777" w:rsidR="00AF2B3D" w:rsidRPr="004304BB" w:rsidRDefault="00AF2B3D" w:rsidP="009C6239">
            <w:pPr>
              <w:spacing w:after="0" w:line="240" w:lineRule="auto"/>
              <w:jc w:val="center"/>
              <w:rPr>
                <w:ins w:id="635" w:author="Juan Labraga" w:date="2018-09-10T23:44:00Z"/>
                <w:rFonts w:ascii="Calibri" w:eastAsia="Times New Roman" w:hAnsi="Calibri" w:cs="Calibri"/>
                <w:color w:val="000000"/>
                <w:lang w:val="es-UY" w:eastAsia="es-UY"/>
              </w:rPr>
            </w:pPr>
            <w:ins w:id="636" w:author="Juan Labraga" w:date="2018-09-10T23:44:00Z">
              <w:r w:rsidRPr="004304BB">
                <w:rPr>
                  <w:rFonts w:ascii="Calibri" w:hAnsi="Calibri" w:eastAsia="Times New Roman" w:cs="Calibri"/>
                  <w:color w:val="000000"/>
                  <w:lang w:val="es-UY" w:eastAsia="es-UY"/>
                </w:rPr>
                <w:t>87</w:t>
              </w:r>
            </w:ins>
          </w:p>
        </w:tc>
        <w:tc>
          <w:tcPr>
            <w:tcW w:w="697" w:type="dxa"/>
            <w:tcBorders>
              <w:top w:val="nil"/>
              <w:left w:val="nil"/>
              <w:bottom w:val="single" w:sz="4" w:space="0" w:color="auto"/>
              <w:right w:val="single" w:sz="4" w:space="0" w:color="auto"/>
            </w:tcBorders>
            <w:shd w:val="clear" w:color="auto" w:fill="auto"/>
            <w:noWrap/>
            <w:vAlign w:val="center"/>
            <w:hideMark/>
            <w:tcPrChange w:id="637" w:author="Juan Labraga" w:date="2018-09-13T10:39:00Z">
              <w:tcPr>
                <w:tcW w:w="567" w:type="dxa"/>
                <w:tcBorders>
                  <w:top w:val="nil"/>
                  <w:left w:val="nil"/>
                  <w:bottom w:val="single" w:sz="4" w:space="0" w:color="auto"/>
                  <w:right w:val="single" w:sz="4" w:space="0" w:color="auto"/>
                </w:tcBorders>
                <w:shd w:val="clear" w:color="auto" w:fill="auto"/>
                <w:noWrap/>
                <w:vAlign w:val="center"/>
                <w:hideMark/>
              </w:tcPr>
            </w:tcPrChange>
          </w:tcPr>
          <w:p w14:paraId="47F524F2" w14:textId="77777777" w:rsidR="00AF2B3D" w:rsidRPr="004304BB" w:rsidRDefault="00AF2B3D" w:rsidP="009C6239">
            <w:pPr>
              <w:spacing w:after="0" w:line="240" w:lineRule="auto"/>
              <w:jc w:val="center"/>
              <w:rPr>
                <w:ins w:id="638" w:author="Juan Labraga" w:date="2018-09-10T23:44:00Z"/>
                <w:rFonts w:ascii="Calibri" w:eastAsia="Times New Roman" w:hAnsi="Calibri" w:cs="Calibri"/>
                <w:color w:val="000000"/>
                <w:lang w:val="es-UY" w:eastAsia="es-UY"/>
              </w:rPr>
            </w:pPr>
            <w:ins w:id="639" w:author="Juan Labraga" w:date="2018-09-10T23:44:00Z">
              <w:r w:rsidRPr="004304BB">
                <w:rPr>
                  <w:rFonts w:ascii="Calibri" w:hAnsi="Calibri" w:eastAsia="Times New Roman" w:cs="Calibri"/>
                  <w:color w:val="000000"/>
                  <w:lang w:val="es-UY" w:eastAsia="es-UY"/>
                </w:rPr>
                <w:t>87</w:t>
              </w:r>
            </w:ins>
          </w:p>
        </w:tc>
        <w:tc>
          <w:tcPr>
            <w:tcW w:w="709" w:type="dxa"/>
            <w:tcBorders>
              <w:top w:val="nil"/>
              <w:left w:val="nil"/>
              <w:bottom w:val="single" w:sz="4" w:space="0" w:color="auto"/>
              <w:right w:val="single" w:sz="8" w:space="0" w:color="auto"/>
            </w:tcBorders>
            <w:shd w:val="clear" w:color="auto" w:fill="auto"/>
            <w:noWrap/>
            <w:vAlign w:val="center"/>
            <w:hideMark/>
            <w:tcPrChange w:id="640" w:author="Juan Labraga" w:date="2018-09-13T10:39:00Z">
              <w:tcPr>
                <w:tcW w:w="709" w:type="dxa"/>
                <w:tcBorders>
                  <w:top w:val="nil"/>
                  <w:left w:val="nil"/>
                  <w:bottom w:val="single" w:sz="4" w:space="0" w:color="auto"/>
                  <w:right w:val="single" w:sz="8" w:space="0" w:color="auto"/>
                </w:tcBorders>
                <w:shd w:val="clear" w:color="auto" w:fill="auto"/>
                <w:noWrap/>
                <w:vAlign w:val="center"/>
                <w:hideMark/>
              </w:tcPr>
            </w:tcPrChange>
          </w:tcPr>
          <w:p w14:paraId="229720BF" w14:textId="77777777" w:rsidR="00AF2B3D" w:rsidRPr="004304BB" w:rsidRDefault="00AF2B3D" w:rsidP="009C6239">
            <w:pPr>
              <w:spacing w:after="0" w:line="240" w:lineRule="auto"/>
              <w:jc w:val="center"/>
              <w:rPr>
                <w:ins w:id="641" w:author="Juan Labraga" w:date="2018-09-10T23:44:00Z"/>
                <w:rFonts w:ascii="Calibri" w:eastAsia="Times New Roman" w:hAnsi="Calibri" w:cs="Calibri"/>
                <w:color w:val="000000"/>
                <w:lang w:val="es-UY" w:eastAsia="es-UY"/>
              </w:rPr>
            </w:pPr>
            <w:ins w:id="642" w:author="Juan Labraga" w:date="2018-09-10T23:44:00Z">
              <w:r w:rsidRPr="004304BB">
                <w:rPr>
                  <w:rFonts w:ascii="Calibri" w:hAnsi="Calibri" w:eastAsia="Times New Roman" w:cs="Calibri"/>
                  <w:color w:val="000000"/>
                  <w:lang w:val="es-UY" w:eastAsia="es-UY"/>
                </w:rPr>
                <w:t>87</w:t>
              </w:r>
            </w:ins>
          </w:p>
        </w:tc>
      </w:tr>
      <w:tr w:rsidR="00AF2B3D" w:rsidRPr="004304BB" w14:paraId="5547EAA7" w14:textId="77777777" w:rsidTr="00096FFC">
        <w:trPr>
          <w:trHeight w:val="290"/>
          <w:ins w:id="643" w:author="Juan Labraga" w:date="2018-09-10T23:44:00Z"/>
          <w:trPrChange w:id="644"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auto" w:fill="auto"/>
            <w:noWrap/>
            <w:vAlign w:val="center"/>
            <w:hideMark/>
            <w:tcPrChange w:id="645" w:author="Juan Labraga" w:date="2018-09-13T10:39:00Z">
              <w:tcPr>
                <w:tcW w:w="2283" w:type="dxa"/>
                <w:tcBorders>
                  <w:top w:val="nil"/>
                  <w:left w:val="single" w:sz="8" w:space="0" w:color="auto"/>
                  <w:bottom w:val="single" w:sz="4" w:space="0" w:color="auto"/>
                  <w:right w:val="single" w:sz="4" w:space="0" w:color="auto"/>
                </w:tcBorders>
                <w:shd w:val="clear" w:color="auto" w:fill="auto"/>
                <w:noWrap/>
                <w:vAlign w:val="center"/>
                <w:hideMark/>
              </w:tcPr>
            </w:tcPrChange>
          </w:tcPr>
          <w:p w14:paraId="39D5353B" w14:textId="77777777" w:rsidR="00AF2B3D" w:rsidRPr="000F2DE3" w:rsidRDefault="00AF2B3D" w:rsidP="009C6239">
            <w:pPr>
              <w:spacing w:after="0" w:line="240" w:lineRule="auto"/>
              <w:jc w:val="center"/>
              <w:rPr>
                <w:ins w:id="646" w:author="Juan Labraga" w:date="2018-09-10T23:44:00Z"/>
                <w:rFonts w:ascii="Calibri" w:eastAsia="Times New Roman" w:hAnsi="Calibri" w:cs="Calibri"/>
                <w:bCs/>
                <w:color w:val="000000"/>
                <w:lang w:val="es-UY" w:eastAsia="es-UY"/>
                <w:rPrChange w:id="647" w:author="Juan Labraga" w:date="2018-09-13T10:29:00Z">
                  <w:rPr>
                    <w:ins w:id="648" w:author="Juan Labraga" w:date="2018-09-10T23:44:00Z"/>
                    <w:rFonts w:ascii="Calibri" w:eastAsia="Times New Roman" w:hAnsi="Calibri" w:cs="Calibri"/>
                    <w:b/>
                    <w:bCs/>
                    <w:color w:val="000000"/>
                    <w:lang w:val="es-UY" w:eastAsia="es-UY"/>
                  </w:rPr>
                </w:rPrChange>
              </w:rPr>
            </w:pPr>
            <w:proofErr w:type="spellStart"/>
            <w:ins w:id="649" w:author="Juan Labraga" w:date="2018-09-10T23:44:00Z">
              <w:r w:rsidRPr="000F2DE3">
                <w:rPr>
                  <w:rFonts w:ascii="Calibri" w:hAnsi="Calibri" w:eastAsia="Times New Roman" w:cs="Calibri"/>
                  <w:bCs/>
                  <w:color w:val="000000"/>
                  <w:lang w:val="es-UY" w:eastAsia="es-UY"/>
                  <w:rPrChange w:author="Juan Labraga" w:date="2018-09-13T10:29:00Z" w:id="650">
                    <w:rPr>
                      <w:rFonts w:ascii="Calibri" w:hAnsi="Calibri" w:eastAsia="Times New Roman" w:cs="Calibri"/>
                      <w:b/>
                      <w:bCs/>
                      <w:color w:val="000000"/>
                      <w:lang w:val="es-UY" w:eastAsia="es-UY"/>
                    </w:rPr>
                  </w:rPrChange>
                </w:rPr>
                <w:t>Cost</w:t>
              </w:r>
              <w:proofErr w:type="spellEnd"/>
              <w:r w:rsidRPr="000F2DE3">
                <w:rPr>
                  <w:rFonts w:ascii="Calibri" w:hAnsi="Calibri" w:eastAsia="Times New Roman" w:cs="Calibri"/>
                  <w:bCs/>
                  <w:color w:val="000000"/>
                  <w:lang w:val="es-UY" w:eastAsia="es-UY"/>
                  <w:rPrChange w:author="Juan Labraga" w:date="2018-09-13T10:29:00Z" w:id="651">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652">
                    <w:rPr>
                      <w:rFonts w:ascii="Calibri" w:hAnsi="Calibri" w:eastAsia="Times New Roman" w:cs="Calibri"/>
                      <w:b/>
                      <w:bCs/>
                      <w:color w:val="000000"/>
                      <w:lang w:val="es-UY" w:eastAsia="es-UY"/>
                    </w:rPr>
                  </w:rPrChange>
                </w:rPr>
                <w:t>to</w:t>
              </w:r>
              <w:proofErr w:type="spellEnd"/>
              <w:r w:rsidRPr="000F2DE3">
                <w:rPr>
                  <w:rFonts w:ascii="Calibri" w:hAnsi="Calibri" w:eastAsia="Times New Roman" w:cs="Calibri"/>
                  <w:bCs/>
                  <w:color w:val="000000"/>
                  <w:lang w:val="es-UY" w:eastAsia="es-UY"/>
                  <w:rPrChange w:author="Juan Labraga" w:date="2018-09-13T10:29:00Z" w:id="653">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654">
                    <w:rPr>
                      <w:rFonts w:ascii="Calibri" w:hAnsi="Calibri" w:eastAsia="Times New Roman" w:cs="Calibri"/>
                      <w:b/>
                      <w:bCs/>
                      <w:color w:val="000000"/>
                      <w:lang w:val="es-UY" w:eastAsia="es-UY"/>
                    </w:rPr>
                  </w:rPrChange>
                </w:rPr>
                <w:t>import</w:t>
              </w:r>
              <w:proofErr w:type="spellEnd"/>
              <w:r w:rsidRPr="000F2DE3">
                <w:rPr>
                  <w:rFonts w:ascii="Calibri" w:hAnsi="Calibri" w:eastAsia="Times New Roman" w:cs="Calibri"/>
                  <w:bCs/>
                  <w:color w:val="000000"/>
                  <w:lang w:val="es-UY" w:eastAsia="es-UY"/>
                  <w:rPrChange w:author="Juan Labraga" w:date="2018-09-13T10:29:00Z" w:id="655">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656">
                    <w:rPr>
                      <w:rFonts w:ascii="Calibri" w:hAnsi="Calibri" w:eastAsia="Times New Roman" w:cs="Calibri"/>
                      <w:b/>
                      <w:bCs/>
                      <w:color w:val="000000"/>
                      <w:lang w:val="es-UY" w:eastAsia="es-UY"/>
                    </w:rPr>
                  </w:rPrChange>
                </w:rPr>
                <w:t>Documentary</w:t>
              </w:r>
              <w:proofErr w:type="spellEnd"/>
              <w:r w:rsidRPr="000F2DE3">
                <w:rPr>
                  <w:rFonts w:ascii="Calibri" w:hAnsi="Calibri" w:eastAsia="Times New Roman" w:cs="Calibri"/>
                  <w:bCs/>
                  <w:color w:val="000000"/>
                  <w:lang w:val="es-UY" w:eastAsia="es-UY"/>
                  <w:rPrChange w:author="Juan Labraga" w:date="2018-09-13T10:29:00Z" w:id="657">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658">
                    <w:rPr>
                      <w:rFonts w:ascii="Calibri" w:hAnsi="Calibri" w:eastAsia="Times New Roman" w:cs="Calibri"/>
                      <w:b/>
                      <w:bCs/>
                      <w:color w:val="000000"/>
                      <w:lang w:val="es-UY" w:eastAsia="es-UY"/>
                    </w:rPr>
                  </w:rPrChange>
                </w:rPr>
                <w:t>compliance</w:t>
              </w:r>
              <w:proofErr w:type="spellEnd"/>
              <w:r w:rsidRPr="000F2DE3">
                <w:rPr>
                  <w:rFonts w:ascii="Calibri" w:hAnsi="Calibri" w:eastAsia="Times New Roman" w:cs="Calibri"/>
                  <w:bCs/>
                  <w:color w:val="000000"/>
                  <w:lang w:val="es-UY" w:eastAsia="es-UY"/>
                  <w:rPrChange w:author="Juan Labraga" w:date="2018-09-13T10:29:00Z" w:id="659">
                    <w:rPr>
                      <w:rFonts w:ascii="Calibri" w:hAnsi="Calibri" w:eastAsia="Times New Roman" w:cs="Calibri"/>
                      <w:b/>
                      <w:bCs/>
                      <w:color w:val="000000"/>
                      <w:lang w:val="es-UY" w:eastAsia="es-UY"/>
                    </w:rPr>
                  </w:rPrChange>
                </w:rPr>
                <w:t xml:space="preserve"> (USD)</w:t>
              </w:r>
            </w:ins>
          </w:p>
        </w:tc>
        <w:tc>
          <w:tcPr>
            <w:tcW w:w="1559" w:type="dxa"/>
            <w:tcBorders>
              <w:top w:val="nil"/>
              <w:left w:val="nil"/>
              <w:bottom w:val="single" w:sz="4" w:space="0" w:color="auto"/>
              <w:right w:val="single" w:sz="4" w:space="0" w:color="auto"/>
            </w:tcBorders>
            <w:shd w:val="clear" w:color="auto" w:fill="auto"/>
            <w:noWrap/>
            <w:vAlign w:val="center"/>
            <w:hideMark/>
            <w:tcPrChange w:id="660" w:author="Juan Labraga" w:date="2018-09-13T10:39:00Z">
              <w:tcPr>
                <w:tcW w:w="1251" w:type="dxa"/>
                <w:tcBorders>
                  <w:top w:val="nil"/>
                  <w:left w:val="nil"/>
                  <w:bottom w:val="single" w:sz="4" w:space="0" w:color="auto"/>
                  <w:right w:val="single" w:sz="4" w:space="0" w:color="auto"/>
                </w:tcBorders>
                <w:shd w:val="clear" w:color="auto" w:fill="auto"/>
                <w:noWrap/>
                <w:vAlign w:val="center"/>
                <w:hideMark/>
              </w:tcPr>
            </w:tcPrChange>
          </w:tcPr>
          <w:p w14:paraId="4367DE58" w14:textId="2C1A4A50" w:rsidR="00AF2B3D" w:rsidRPr="000F2DE3" w:rsidRDefault="00AF2B3D" w:rsidP="009C6239">
            <w:pPr>
              <w:spacing w:after="0" w:line="240" w:lineRule="auto"/>
              <w:jc w:val="center"/>
              <w:rPr>
                <w:ins w:id="661" w:author="Juan Labraga" w:date="2018-09-10T23:44:00Z"/>
                <w:rFonts w:ascii="Calibri" w:eastAsia="Times New Roman" w:hAnsi="Calibri" w:cs="Calibri"/>
                <w:bCs/>
                <w:color w:val="000000"/>
                <w:lang w:val="es-UY" w:eastAsia="es-UY"/>
                <w:rPrChange w:id="662" w:author="Juan Labraga" w:date="2018-09-13T10:29:00Z">
                  <w:rPr>
                    <w:ins w:id="663" w:author="Juan Labraga" w:date="2018-09-10T23:44:00Z"/>
                    <w:rFonts w:ascii="Calibri" w:eastAsia="Times New Roman" w:hAnsi="Calibri" w:cs="Calibri"/>
                    <w:b/>
                    <w:bCs/>
                    <w:color w:val="000000"/>
                    <w:lang w:val="es-UY" w:eastAsia="es-UY"/>
                  </w:rPr>
                </w:rPrChange>
              </w:rPr>
            </w:pPr>
            <w:ins w:id="664" w:author="Juan Labraga" w:date="2018-09-13T10:26:00Z">
              <w:r w:rsidRPr="000F2DE3">
                <w:rPr>
                  <w:rFonts w:ascii="Calibri" w:hAnsi="Calibri" w:eastAsia="Times New Roman" w:cs="Calibri"/>
                  <w:bCs/>
                  <w:color w:val="000000"/>
                  <w:lang w:val="es-UY" w:eastAsia="es-UY"/>
                  <w:rPrChange w:author="Juan Labraga" w:date="2018-09-13T10:29:00Z" w:id="665">
                    <w:rPr>
                      <w:rFonts w:ascii="Calibri" w:hAnsi="Calibri" w:eastAsia="Times New Roman" w:cs="Calibri"/>
                      <w:b/>
                      <w:bCs/>
                      <w:color w:val="000000"/>
                      <w:lang w:val="es-UY" w:eastAsia="es-UY"/>
                    </w:rPr>
                  </w:rPrChange>
                </w:rPr>
                <w:t>8</w:t>
              </w:r>
            </w:ins>
            <w:ins w:id="666" w:author="Juan Labraga" w:date="2018-09-13T10:27:00Z">
              <w:r w:rsidRPr="000F2DE3">
                <w:rPr>
                  <w:rFonts w:ascii="Calibri" w:hAnsi="Calibri" w:eastAsia="Times New Roman" w:cs="Calibri"/>
                  <w:bCs/>
                  <w:color w:val="000000"/>
                  <w:lang w:val="es-UY" w:eastAsia="es-UY"/>
                  <w:rPrChange w:author="Juan Labraga" w:date="2018-09-13T10:29:00Z" w:id="667">
                    <w:rPr>
                      <w:rFonts w:ascii="Calibri" w:hAnsi="Calibri" w:eastAsia="Times New Roman" w:cs="Calibri"/>
                      <w:b/>
                      <w:bCs/>
                      <w:color w:val="000000"/>
                      <w:lang w:val="es-UY" w:eastAsia="es-UY"/>
                    </w:rPr>
                  </w:rPrChange>
                </w:rPr>
                <w:t xml:space="preserve"> DB</w:t>
              </w:r>
            </w:ins>
          </w:p>
        </w:tc>
        <w:tc>
          <w:tcPr>
            <w:tcW w:w="993" w:type="dxa"/>
            <w:tcBorders>
              <w:top w:val="single" w:sz="4" w:space="0" w:color="auto"/>
              <w:left w:val="nil"/>
              <w:bottom w:val="single" w:sz="4" w:space="0" w:color="auto"/>
              <w:right w:val="single" w:sz="4" w:space="0" w:color="auto"/>
            </w:tcBorders>
            <w:tcPrChange w:id="668" w:author="Juan Labraga" w:date="2018-09-13T10:39:00Z">
              <w:tcPr>
                <w:tcW w:w="851" w:type="dxa"/>
                <w:tcBorders>
                  <w:top w:val="single" w:sz="4" w:space="0" w:color="auto"/>
                  <w:left w:val="nil"/>
                  <w:bottom w:val="single" w:sz="4" w:space="0" w:color="auto"/>
                  <w:right w:val="single" w:sz="4" w:space="0" w:color="auto"/>
                </w:tcBorders>
              </w:tcPr>
            </w:tcPrChange>
          </w:tcPr>
          <w:p w14:paraId="5853388C" w14:textId="77777777" w:rsidR="00AF2B3D" w:rsidRPr="004304BB" w:rsidRDefault="00AF2B3D" w:rsidP="009C6239">
            <w:pPr>
              <w:spacing w:after="0" w:line="240" w:lineRule="auto"/>
              <w:jc w:val="center"/>
              <w:rPr>
                <w:ins w:id="669" w:author="Juan Labraga" w:date="2018-09-13T10:33:00Z"/>
                <w:rFonts w:ascii="Calibri" w:eastAsia="Times New Roman" w:hAnsi="Calibri" w:cs="Calibri"/>
                <w:color w:val="000000"/>
                <w:lang w:val="es-UY" w:eastAsia="es-UY"/>
              </w:rPr>
            </w:pPr>
          </w:p>
        </w:tc>
        <w:tc>
          <w:tcPr>
            <w:tcW w:w="697" w:type="dxa"/>
            <w:tcBorders>
              <w:top w:val="nil"/>
              <w:left w:val="nil"/>
              <w:bottom w:val="single" w:sz="4" w:space="0" w:color="auto"/>
              <w:right w:val="single" w:sz="4" w:space="0" w:color="auto"/>
            </w:tcBorders>
            <w:shd w:val="clear" w:color="auto" w:fill="auto"/>
            <w:noWrap/>
            <w:vAlign w:val="center"/>
            <w:hideMark/>
            <w:tcPrChange w:id="670" w:author="Juan Labraga" w:date="2018-09-13T10:39:00Z">
              <w:tcPr>
                <w:tcW w:w="697" w:type="dxa"/>
                <w:tcBorders>
                  <w:top w:val="nil"/>
                  <w:left w:val="nil"/>
                  <w:bottom w:val="single" w:sz="4" w:space="0" w:color="auto"/>
                  <w:right w:val="single" w:sz="4" w:space="0" w:color="auto"/>
                </w:tcBorders>
                <w:shd w:val="clear" w:color="auto" w:fill="auto"/>
                <w:noWrap/>
                <w:vAlign w:val="center"/>
                <w:hideMark/>
              </w:tcPr>
            </w:tcPrChange>
          </w:tcPr>
          <w:p w14:paraId="02C99B82" w14:textId="24A4A467" w:rsidR="00AF2B3D" w:rsidRPr="004304BB" w:rsidRDefault="00AF2B3D" w:rsidP="009C6239">
            <w:pPr>
              <w:spacing w:after="0" w:line="240" w:lineRule="auto"/>
              <w:jc w:val="center"/>
              <w:rPr>
                <w:ins w:id="671" w:author="Juan Labraga" w:date="2018-09-10T23:44:00Z"/>
                <w:rFonts w:ascii="Calibri" w:eastAsia="Times New Roman" w:hAnsi="Calibri" w:cs="Calibri"/>
                <w:color w:val="000000"/>
                <w:lang w:val="es-UY" w:eastAsia="es-UY"/>
              </w:rPr>
            </w:pPr>
            <w:ins w:id="672" w:author="Juan Labraga" w:date="2018-09-10T23:44:00Z">
              <w:r w:rsidRPr="004304BB">
                <w:rPr>
                  <w:rFonts w:ascii="Calibri" w:hAnsi="Calibri" w:eastAsia="Times New Roman" w:cs="Calibri"/>
                  <w:color w:val="000000"/>
                  <w:lang w:val="es-UY" w:eastAsia="es-UY"/>
                </w:rPr>
                <w:t>63</w:t>
              </w:r>
            </w:ins>
          </w:p>
        </w:tc>
        <w:tc>
          <w:tcPr>
            <w:tcW w:w="708" w:type="dxa"/>
            <w:tcBorders>
              <w:top w:val="nil"/>
              <w:left w:val="nil"/>
              <w:bottom w:val="single" w:sz="4" w:space="0" w:color="auto"/>
              <w:right w:val="single" w:sz="4" w:space="0" w:color="auto"/>
            </w:tcBorders>
            <w:shd w:val="clear" w:color="auto" w:fill="auto"/>
            <w:noWrap/>
            <w:vAlign w:val="center"/>
            <w:hideMark/>
            <w:tcPrChange w:id="673" w:author="Juan Labraga" w:date="2018-09-13T10:39:00Z">
              <w:tcPr>
                <w:tcW w:w="708" w:type="dxa"/>
                <w:tcBorders>
                  <w:top w:val="nil"/>
                  <w:left w:val="nil"/>
                  <w:bottom w:val="single" w:sz="4" w:space="0" w:color="auto"/>
                  <w:right w:val="single" w:sz="4" w:space="0" w:color="auto"/>
                </w:tcBorders>
                <w:shd w:val="clear" w:color="auto" w:fill="auto"/>
                <w:noWrap/>
                <w:vAlign w:val="center"/>
                <w:hideMark/>
              </w:tcPr>
            </w:tcPrChange>
          </w:tcPr>
          <w:p w14:paraId="0B5F6CEC" w14:textId="77777777" w:rsidR="00AF2B3D" w:rsidRPr="004304BB" w:rsidRDefault="00AF2B3D" w:rsidP="009C6239">
            <w:pPr>
              <w:spacing w:after="0" w:line="240" w:lineRule="auto"/>
              <w:jc w:val="center"/>
              <w:rPr>
                <w:ins w:id="674" w:author="Juan Labraga" w:date="2018-09-10T23:44:00Z"/>
                <w:rFonts w:ascii="Calibri" w:eastAsia="Times New Roman" w:hAnsi="Calibri" w:cs="Calibri"/>
                <w:color w:val="000000"/>
                <w:lang w:val="es-UY" w:eastAsia="es-UY"/>
              </w:rPr>
            </w:pPr>
            <w:ins w:id="675" w:author="Juan Labraga" w:date="2018-09-10T23:44:00Z">
              <w:r w:rsidRPr="004304BB">
                <w:rPr>
                  <w:rFonts w:ascii="Calibri" w:hAnsi="Calibri" w:eastAsia="Times New Roman" w:cs="Calibri"/>
                  <w:color w:val="000000"/>
                  <w:lang w:val="es-UY" w:eastAsia="es-UY"/>
                </w:rPr>
                <w:t>63</w:t>
              </w:r>
            </w:ins>
          </w:p>
        </w:tc>
        <w:tc>
          <w:tcPr>
            <w:tcW w:w="851" w:type="dxa"/>
            <w:tcBorders>
              <w:top w:val="nil"/>
              <w:left w:val="nil"/>
              <w:bottom w:val="single" w:sz="4" w:space="0" w:color="auto"/>
              <w:right w:val="single" w:sz="4" w:space="0" w:color="auto"/>
            </w:tcBorders>
            <w:shd w:val="clear" w:color="auto" w:fill="auto"/>
            <w:noWrap/>
            <w:vAlign w:val="center"/>
            <w:hideMark/>
            <w:tcPrChange w:id="676" w:author="Juan Labraga" w:date="2018-09-13T10:39:00Z">
              <w:tcPr>
                <w:tcW w:w="851" w:type="dxa"/>
                <w:tcBorders>
                  <w:top w:val="nil"/>
                  <w:left w:val="nil"/>
                  <w:bottom w:val="single" w:sz="4" w:space="0" w:color="auto"/>
                  <w:right w:val="single" w:sz="4" w:space="0" w:color="auto"/>
                </w:tcBorders>
                <w:shd w:val="clear" w:color="auto" w:fill="auto"/>
                <w:noWrap/>
                <w:vAlign w:val="center"/>
                <w:hideMark/>
              </w:tcPr>
            </w:tcPrChange>
          </w:tcPr>
          <w:p w14:paraId="66E25108" w14:textId="77777777" w:rsidR="00AF2B3D" w:rsidRPr="004304BB" w:rsidRDefault="00AF2B3D" w:rsidP="009C6239">
            <w:pPr>
              <w:spacing w:after="0" w:line="240" w:lineRule="auto"/>
              <w:jc w:val="center"/>
              <w:rPr>
                <w:ins w:id="677" w:author="Juan Labraga" w:date="2018-09-10T23:44:00Z"/>
                <w:rFonts w:ascii="Calibri" w:eastAsia="Times New Roman" w:hAnsi="Calibri" w:cs="Calibri"/>
                <w:color w:val="000000"/>
                <w:lang w:val="es-UY" w:eastAsia="es-UY"/>
              </w:rPr>
            </w:pPr>
            <w:ins w:id="678" w:author="Juan Labraga" w:date="2018-09-10T23:44:00Z">
              <w:r w:rsidRPr="004304BB">
                <w:rPr>
                  <w:rFonts w:ascii="Calibri" w:hAnsi="Calibri" w:eastAsia="Times New Roman" w:cs="Calibri"/>
                  <w:color w:val="000000"/>
                  <w:lang w:val="es-UY" w:eastAsia="es-UY"/>
                </w:rPr>
                <w:t>61</w:t>
              </w:r>
            </w:ins>
          </w:p>
        </w:tc>
        <w:tc>
          <w:tcPr>
            <w:tcW w:w="992" w:type="dxa"/>
            <w:tcBorders>
              <w:top w:val="nil"/>
              <w:left w:val="nil"/>
              <w:bottom w:val="single" w:sz="4" w:space="0" w:color="auto"/>
              <w:right w:val="single" w:sz="4" w:space="0" w:color="auto"/>
            </w:tcBorders>
            <w:shd w:val="clear" w:color="auto" w:fill="auto"/>
            <w:noWrap/>
            <w:vAlign w:val="center"/>
            <w:hideMark/>
            <w:tcPrChange w:id="679" w:author="Juan Labraga" w:date="2018-09-13T10:39:00Z">
              <w:tcPr>
                <w:tcW w:w="992" w:type="dxa"/>
                <w:tcBorders>
                  <w:top w:val="nil"/>
                  <w:left w:val="nil"/>
                  <w:bottom w:val="single" w:sz="4" w:space="0" w:color="auto"/>
                  <w:right w:val="single" w:sz="4" w:space="0" w:color="auto"/>
                </w:tcBorders>
                <w:shd w:val="clear" w:color="auto" w:fill="auto"/>
                <w:noWrap/>
                <w:vAlign w:val="center"/>
                <w:hideMark/>
              </w:tcPr>
            </w:tcPrChange>
          </w:tcPr>
          <w:p w14:paraId="134B92B1" w14:textId="77777777" w:rsidR="00AF2B3D" w:rsidRPr="004304BB" w:rsidRDefault="00AF2B3D" w:rsidP="009C6239">
            <w:pPr>
              <w:spacing w:after="0" w:line="240" w:lineRule="auto"/>
              <w:jc w:val="center"/>
              <w:rPr>
                <w:ins w:id="680" w:author="Juan Labraga" w:date="2018-09-10T23:44:00Z"/>
                <w:rFonts w:ascii="Calibri" w:eastAsia="Times New Roman" w:hAnsi="Calibri" w:cs="Calibri"/>
                <w:color w:val="000000"/>
                <w:lang w:val="es-UY" w:eastAsia="es-UY"/>
              </w:rPr>
            </w:pPr>
            <w:ins w:id="681" w:author="Juan Labraga" w:date="2018-09-10T23:44:00Z">
              <w:r w:rsidRPr="004304BB">
                <w:rPr>
                  <w:rFonts w:ascii="Calibri" w:hAnsi="Calibri" w:eastAsia="Times New Roman" w:cs="Calibri"/>
                  <w:color w:val="000000"/>
                  <w:lang w:val="es-UY" w:eastAsia="es-UY"/>
                </w:rPr>
                <w:t>61</w:t>
              </w:r>
            </w:ins>
          </w:p>
        </w:tc>
        <w:tc>
          <w:tcPr>
            <w:tcW w:w="851" w:type="dxa"/>
            <w:tcBorders>
              <w:top w:val="nil"/>
              <w:left w:val="nil"/>
              <w:bottom w:val="single" w:sz="4" w:space="0" w:color="auto"/>
              <w:right w:val="single" w:sz="4" w:space="0" w:color="auto"/>
            </w:tcBorders>
            <w:shd w:val="clear" w:color="auto" w:fill="auto"/>
            <w:noWrap/>
            <w:vAlign w:val="center"/>
            <w:hideMark/>
            <w:tcPrChange w:id="682" w:author="Juan Labraga" w:date="2018-09-13T10:39:00Z">
              <w:tcPr>
                <w:tcW w:w="851" w:type="dxa"/>
                <w:tcBorders>
                  <w:top w:val="nil"/>
                  <w:left w:val="nil"/>
                  <w:bottom w:val="single" w:sz="4" w:space="0" w:color="auto"/>
                  <w:right w:val="single" w:sz="4" w:space="0" w:color="auto"/>
                </w:tcBorders>
                <w:shd w:val="clear" w:color="auto" w:fill="auto"/>
                <w:noWrap/>
                <w:vAlign w:val="center"/>
                <w:hideMark/>
              </w:tcPr>
            </w:tcPrChange>
          </w:tcPr>
          <w:p w14:paraId="55473EFB" w14:textId="77777777" w:rsidR="00AF2B3D" w:rsidRPr="004304BB" w:rsidRDefault="00AF2B3D" w:rsidP="009C6239">
            <w:pPr>
              <w:spacing w:after="0" w:line="240" w:lineRule="auto"/>
              <w:jc w:val="center"/>
              <w:rPr>
                <w:ins w:id="683" w:author="Juan Labraga" w:date="2018-09-10T23:44:00Z"/>
                <w:rFonts w:ascii="Calibri" w:eastAsia="Times New Roman" w:hAnsi="Calibri" w:cs="Calibri"/>
                <w:color w:val="000000"/>
                <w:lang w:val="es-UY" w:eastAsia="es-UY"/>
              </w:rPr>
            </w:pPr>
            <w:ins w:id="684" w:author="Juan Labraga" w:date="2018-09-10T23:44:00Z">
              <w:r w:rsidRPr="004304BB">
                <w:rPr>
                  <w:rFonts w:ascii="Calibri" w:hAnsi="Calibri" w:eastAsia="Times New Roman" w:cs="Calibri"/>
                  <w:color w:val="000000"/>
                  <w:lang w:val="es-UY" w:eastAsia="es-UY"/>
                </w:rPr>
                <w:t>60</w:t>
              </w:r>
            </w:ins>
          </w:p>
        </w:tc>
        <w:tc>
          <w:tcPr>
            <w:tcW w:w="708" w:type="dxa"/>
            <w:tcBorders>
              <w:top w:val="nil"/>
              <w:left w:val="nil"/>
              <w:bottom w:val="single" w:sz="4" w:space="0" w:color="auto"/>
              <w:right w:val="single" w:sz="4" w:space="0" w:color="auto"/>
            </w:tcBorders>
            <w:shd w:val="clear" w:color="auto" w:fill="auto"/>
            <w:noWrap/>
            <w:vAlign w:val="center"/>
            <w:hideMark/>
            <w:tcPrChange w:id="685" w:author="Juan Labraga" w:date="2018-09-13T10:39:00Z">
              <w:tcPr>
                <w:tcW w:w="708" w:type="dxa"/>
                <w:tcBorders>
                  <w:top w:val="nil"/>
                  <w:left w:val="nil"/>
                  <w:bottom w:val="single" w:sz="4" w:space="0" w:color="auto"/>
                  <w:right w:val="single" w:sz="4" w:space="0" w:color="auto"/>
                </w:tcBorders>
                <w:shd w:val="clear" w:color="auto" w:fill="auto"/>
                <w:noWrap/>
                <w:vAlign w:val="center"/>
                <w:hideMark/>
              </w:tcPr>
            </w:tcPrChange>
          </w:tcPr>
          <w:p w14:paraId="2948033E" w14:textId="77777777" w:rsidR="00AF2B3D" w:rsidRPr="004304BB" w:rsidRDefault="00AF2B3D" w:rsidP="009C6239">
            <w:pPr>
              <w:spacing w:after="0" w:line="240" w:lineRule="auto"/>
              <w:jc w:val="center"/>
              <w:rPr>
                <w:ins w:id="686" w:author="Juan Labraga" w:date="2018-09-10T23:44:00Z"/>
                <w:rFonts w:ascii="Calibri" w:eastAsia="Times New Roman" w:hAnsi="Calibri" w:cs="Calibri"/>
                <w:color w:val="000000"/>
                <w:lang w:val="es-UY" w:eastAsia="es-UY"/>
              </w:rPr>
            </w:pPr>
            <w:ins w:id="687" w:author="Juan Labraga" w:date="2018-09-10T23:44:00Z">
              <w:r w:rsidRPr="004304BB">
                <w:rPr>
                  <w:rFonts w:ascii="Calibri" w:hAnsi="Calibri" w:eastAsia="Times New Roman" w:cs="Calibri"/>
                  <w:color w:val="000000"/>
                  <w:lang w:val="es-UY" w:eastAsia="es-UY"/>
                </w:rPr>
                <w:t>60</w:t>
              </w:r>
            </w:ins>
          </w:p>
        </w:tc>
        <w:tc>
          <w:tcPr>
            <w:tcW w:w="721" w:type="dxa"/>
            <w:tcBorders>
              <w:top w:val="nil"/>
              <w:left w:val="nil"/>
              <w:bottom w:val="single" w:sz="4" w:space="0" w:color="auto"/>
              <w:right w:val="single" w:sz="4" w:space="0" w:color="auto"/>
            </w:tcBorders>
            <w:shd w:val="clear" w:color="auto" w:fill="auto"/>
            <w:noWrap/>
            <w:vAlign w:val="center"/>
            <w:hideMark/>
            <w:tcPrChange w:id="688" w:author="Juan Labraga" w:date="2018-09-13T10:39:00Z">
              <w:tcPr>
                <w:tcW w:w="913" w:type="dxa"/>
                <w:tcBorders>
                  <w:top w:val="nil"/>
                  <w:left w:val="nil"/>
                  <w:bottom w:val="single" w:sz="4" w:space="0" w:color="auto"/>
                  <w:right w:val="single" w:sz="4" w:space="0" w:color="auto"/>
                </w:tcBorders>
                <w:shd w:val="clear" w:color="auto" w:fill="auto"/>
                <w:noWrap/>
                <w:vAlign w:val="center"/>
                <w:hideMark/>
              </w:tcPr>
            </w:tcPrChange>
          </w:tcPr>
          <w:p w14:paraId="4AB1361E" w14:textId="77777777" w:rsidR="00AF2B3D" w:rsidRPr="004304BB" w:rsidRDefault="00AF2B3D" w:rsidP="009C6239">
            <w:pPr>
              <w:spacing w:after="0" w:line="240" w:lineRule="auto"/>
              <w:jc w:val="center"/>
              <w:rPr>
                <w:ins w:id="689" w:author="Juan Labraga" w:date="2018-09-10T23:44:00Z"/>
                <w:rFonts w:ascii="Calibri" w:eastAsia="Times New Roman" w:hAnsi="Calibri" w:cs="Calibri"/>
                <w:color w:val="000000"/>
                <w:lang w:val="es-UY" w:eastAsia="es-UY"/>
              </w:rPr>
            </w:pPr>
            <w:ins w:id="690" w:author="Juan Labraga" w:date="2018-09-10T23:44:00Z">
              <w:r w:rsidRPr="004304BB">
                <w:rPr>
                  <w:rFonts w:ascii="Calibri" w:hAnsi="Calibri" w:eastAsia="Times New Roman" w:cs="Calibri"/>
                  <w:color w:val="000000"/>
                  <w:lang w:val="es-UY" w:eastAsia="es-UY"/>
                </w:rPr>
                <w:t>60</w:t>
              </w:r>
            </w:ins>
          </w:p>
        </w:tc>
        <w:tc>
          <w:tcPr>
            <w:tcW w:w="709" w:type="dxa"/>
            <w:tcBorders>
              <w:top w:val="nil"/>
              <w:left w:val="nil"/>
              <w:bottom w:val="single" w:sz="4" w:space="0" w:color="auto"/>
              <w:right w:val="single" w:sz="4" w:space="0" w:color="auto"/>
            </w:tcBorders>
            <w:shd w:val="clear" w:color="auto" w:fill="auto"/>
            <w:noWrap/>
            <w:vAlign w:val="center"/>
            <w:hideMark/>
            <w:tcPrChange w:id="691" w:author="Juan Labraga" w:date="2018-09-13T10:39:00Z">
              <w:tcPr>
                <w:tcW w:w="603" w:type="dxa"/>
                <w:tcBorders>
                  <w:top w:val="nil"/>
                  <w:left w:val="nil"/>
                  <w:bottom w:val="single" w:sz="4" w:space="0" w:color="auto"/>
                  <w:right w:val="single" w:sz="4" w:space="0" w:color="auto"/>
                </w:tcBorders>
                <w:shd w:val="clear" w:color="auto" w:fill="auto"/>
                <w:noWrap/>
                <w:vAlign w:val="center"/>
                <w:hideMark/>
              </w:tcPr>
            </w:tcPrChange>
          </w:tcPr>
          <w:p w14:paraId="0B75F983" w14:textId="77777777" w:rsidR="00AF2B3D" w:rsidRPr="004304BB" w:rsidRDefault="00AF2B3D" w:rsidP="009C6239">
            <w:pPr>
              <w:spacing w:after="0" w:line="240" w:lineRule="auto"/>
              <w:jc w:val="center"/>
              <w:rPr>
                <w:ins w:id="692" w:author="Juan Labraga" w:date="2018-09-10T23:44:00Z"/>
                <w:rFonts w:ascii="Calibri" w:eastAsia="Times New Roman" w:hAnsi="Calibri" w:cs="Calibri"/>
                <w:color w:val="000000"/>
                <w:lang w:val="es-UY" w:eastAsia="es-UY"/>
              </w:rPr>
            </w:pPr>
            <w:ins w:id="693" w:author="Juan Labraga" w:date="2018-09-10T23:44:00Z">
              <w:r w:rsidRPr="004304BB">
                <w:rPr>
                  <w:rFonts w:ascii="Calibri" w:hAnsi="Calibri" w:eastAsia="Times New Roman" w:cs="Calibri"/>
                  <w:color w:val="000000"/>
                  <w:lang w:val="es-UY" w:eastAsia="es-UY"/>
                </w:rPr>
                <w:t>60</w:t>
              </w:r>
            </w:ins>
          </w:p>
        </w:tc>
        <w:tc>
          <w:tcPr>
            <w:tcW w:w="708" w:type="dxa"/>
            <w:tcBorders>
              <w:top w:val="nil"/>
              <w:left w:val="nil"/>
              <w:bottom w:val="single" w:sz="4" w:space="0" w:color="auto"/>
              <w:right w:val="single" w:sz="4" w:space="0" w:color="auto"/>
            </w:tcBorders>
            <w:shd w:val="clear" w:color="auto" w:fill="auto"/>
            <w:noWrap/>
            <w:vAlign w:val="center"/>
            <w:hideMark/>
            <w:tcPrChange w:id="694" w:author="Juan Labraga" w:date="2018-09-13T10:39:00Z">
              <w:tcPr>
                <w:tcW w:w="752" w:type="dxa"/>
                <w:tcBorders>
                  <w:top w:val="nil"/>
                  <w:left w:val="nil"/>
                  <w:bottom w:val="single" w:sz="4" w:space="0" w:color="auto"/>
                  <w:right w:val="single" w:sz="4" w:space="0" w:color="auto"/>
                </w:tcBorders>
                <w:shd w:val="clear" w:color="auto" w:fill="auto"/>
                <w:noWrap/>
                <w:vAlign w:val="center"/>
                <w:hideMark/>
              </w:tcPr>
            </w:tcPrChange>
          </w:tcPr>
          <w:p w14:paraId="47F1DD8C" w14:textId="77777777" w:rsidR="00AF2B3D" w:rsidRPr="004304BB" w:rsidRDefault="00AF2B3D" w:rsidP="009C6239">
            <w:pPr>
              <w:spacing w:after="0" w:line="240" w:lineRule="auto"/>
              <w:jc w:val="center"/>
              <w:rPr>
                <w:ins w:id="695" w:author="Juan Labraga" w:date="2018-09-10T23:44:00Z"/>
                <w:rFonts w:ascii="Calibri" w:eastAsia="Times New Roman" w:hAnsi="Calibri" w:cs="Calibri"/>
                <w:color w:val="000000"/>
                <w:lang w:val="es-UY" w:eastAsia="es-UY"/>
              </w:rPr>
            </w:pPr>
            <w:ins w:id="696" w:author="Juan Labraga" w:date="2018-09-10T23:44:00Z">
              <w:r w:rsidRPr="004304BB">
                <w:rPr>
                  <w:rFonts w:ascii="Calibri" w:hAnsi="Calibri" w:eastAsia="Times New Roman" w:cs="Calibri"/>
                  <w:color w:val="000000"/>
                  <w:lang w:val="es-UY" w:eastAsia="es-UY"/>
                </w:rPr>
                <w:t>60</w:t>
              </w:r>
            </w:ins>
          </w:p>
        </w:tc>
        <w:tc>
          <w:tcPr>
            <w:tcW w:w="697" w:type="dxa"/>
            <w:tcBorders>
              <w:top w:val="nil"/>
              <w:left w:val="nil"/>
              <w:bottom w:val="single" w:sz="4" w:space="0" w:color="auto"/>
              <w:right w:val="single" w:sz="4" w:space="0" w:color="auto"/>
            </w:tcBorders>
            <w:shd w:val="clear" w:color="auto" w:fill="auto"/>
            <w:noWrap/>
            <w:vAlign w:val="center"/>
            <w:hideMark/>
            <w:tcPrChange w:id="697" w:author="Juan Labraga" w:date="2018-09-13T10:39:00Z">
              <w:tcPr>
                <w:tcW w:w="567" w:type="dxa"/>
                <w:tcBorders>
                  <w:top w:val="nil"/>
                  <w:left w:val="nil"/>
                  <w:bottom w:val="single" w:sz="4" w:space="0" w:color="auto"/>
                  <w:right w:val="single" w:sz="4" w:space="0" w:color="auto"/>
                </w:tcBorders>
                <w:shd w:val="clear" w:color="auto" w:fill="auto"/>
                <w:noWrap/>
                <w:vAlign w:val="center"/>
                <w:hideMark/>
              </w:tcPr>
            </w:tcPrChange>
          </w:tcPr>
          <w:p w14:paraId="24CD1E3A" w14:textId="77777777" w:rsidR="00AF2B3D" w:rsidRPr="004304BB" w:rsidRDefault="00AF2B3D" w:rsidP="009C6239">
            <w:pPr>
              <w:spacing w:after="0" w:line="240" w:lineRule="auto"/>
              <w:jc w:val="center"/>
              <w:rPr>
                <w:ins w:id="698" w:author="Juan Labraga" w:date="2018-09-10T23:44:00Z"/>
                <w:rFonts w:ascii="Calibri" w:eastAsia="Times New Roman" w:hAnsi="Calibri" w:cs="Calibri"/>
                <w:color w:val="000000"/>
                <w:lang w:val="es-UY" w:eastAsia="es-UY"/>
              </w:rPr>
            </w:pPr>
            <w:ins w:id="699" w:author="Juan Labraga" w:date="2018-09-10T23:44:00Z">
              <w:r w:rsidRPr="004304BB">
                <w:rPr>
                  <w:rFonts w:ascii="Calibri" w:hAnsi="Calibri" w:eastAsia="Times New Roman" w:cs="Calibri"/>
                  <w:color w:val="000000"/>
                  <w:lang w:val="es-UY" w:eastAsia="es-UY"/>
                </w:rPr>
                <w:t>60</w:t>
              </w:r>
            </w:ins>
          </w:p>
        </w:tc>
        <w:tc>
          <w:tcPr>
            <w:tcW w:w="709" w:type="dxa"/>
            <w:tcBorders>
              <w:top w:val="nil"/>
              <w:left w:val="nil"/>
              <w:bottom w:val="single" w:sz="4" w:space="0" w:color="auto"/>
              <w:right w:val="single" w:sz="8" w:space="0" w:color="auto"/>
            </w:tcBorders>
            <w:shd w:val="clear" w:color="auto" w:fill="auto"/>
            <w:noWrap/>
            <w:vAlign w:val="center"/>
            <w:hideMark/>
            <w:tcPrChange w:id="700" w:author="Juan Labraga" w:date="2018-09-13T10:39:00Z">
              <w:tcPr>
                <w:tcW w:w="709" w:type="dxa"/>
                <w:tcBorders>
                  <w:top w:val="nil"/>
                  <w:left w:val="nil"/>
                  <w:bottom w:val="single" w:sz="4" w:space="0" w:color="auto"/>
                  <w:right w:val="single" w:sz="8" w:space="0" w:color="auto"/>
                </w:tcBorders>
                <w:shd w:val="clear" w:color="auto" w:fill="auto"/>
                <w:noWrap/>
                <w:vAlign w:val="center"/>
                <w:hideMark/>
              </w:tcPr>
            </w:tcPrChange>
          </w:tcPr>
          <w:p w14:paraId="6C0D4CCB" w14:textId="77777777" w:rsidR="00AF2B3D" w:rsidRPr="004304BB" w:rsidRDefault="00AF2B3D" w:rsidP="009C6239">
            <w:pPr>
              <w:spacing w:after="0" w:line="240" w:lineRule="auto"/>
              <w:jc w:val="center"/>
              <w:rPr>
                <w:ins w:id="701" w:author="Juan Labraga" w:date="2018-09-10T23:44:00Z"/>
                <w:rFonts w:ascii="Calibri" w:eastAsia="Times New Roman" w:hAnsi="Calibri" w:cs="Calibri"/>
                <w:color w:val="000000"/>
                <w:lang w:val="es-UY" w:eastAsia="es-UY"/>
              </w:rPr>
            </w:pPr>
            <w:ins w:id="702" w:author="Juan Labraga" w:date="2018-09-10T23:44:00Z">
              <w:r w:rsidRPr="004304BB">
                <w:rPr>
                  <w:rFonts w:ascii="Calibri" w:hAnsi="Calibri" w:eastAsia="Times New Roman" w:cs="Calibri"/>
                  <w:color w:val="000000"/>
                  <w:lang w:val="es-UY" w:eastAsia="es-UY"/>
                </w:rPr>
                <w:t>60</w:t>
              </w:r>
            </w:ins>
          </w:p>
        </w:tc>
      </w:tr>
      <w:tr w:rsidR="00AF2B3D" w:rsidRPr="004304BB" w14:paraId="69BA04A4" w14:textId="77777777" w:rsidTr="00096FFC">
        <w:trPr>
          <w:trHeight w:val="290"/>
          <w:ins w:id="703" w:author="Juan Labraga" w:date="2018-09-13T10:28:00Z"/>
          <w:trPrChange w:id="704"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auto" w:fill="auto"/>
            <w:noWrap/>
            <w:vAlign w:val="center"/>
            <w:tcPrChange w:id="705" w:author="Juan Labraga" w:date="2018-09-13T10:39:00Z">
              <w:tcPr>
                <w:tcW w:w="2283" w:type="dxa"/>
                <w:tcBorders>
                  <w:top w:val="nil"/>
                  <w:left w:val="single" w:sz="8" w:space="0" w:color="auto"/>
                  <w:bottom w:val="single" w:sz="4" w:space="0" w:color="auto"/>
                  <w:right w:val="single" w:sz="4" w:space="0" w:color="auto"/>
                </w:tcBorders>
                <w:shd w:val="clear" w:color="auto" w:fill="auto"/>
                <w:noWrap/>
                <w:vAlign w:val="center"/>
              </w:tcPr>
            </w:tcPrChange>
          </w:tcPr>
          <w:p w14:paraId="06ADC6D8" w14:textId="77777777" w:rsidR="00AF2B3D" w:rsidRPr="004304BB" w:rsidRDefault="00AF2B3D" w:rsidP="009C6239">
            <w:pPr>
              <w:spacing w:after="0" w:line="240" w:lineRule="auto"/>
              <w:jc w:val="center"/>
              <w:rPr>
                <w:ins w:id="706" w:author="Juan Labraga" w:date="2018-09-13T10:28:00Z"/>
                <w:rFonts w:ascii="Calibri" w:eastAsia="Times New Roman" w:hAnsi="Calibri" w:cs="Calibri"/>
                <w:b/>
                <w:bCs/>
                <w:color w:val="000000"/>
                <w:lang w:val="es-UY" w:eastAsia="es-UY"/>
              </w:rPr>
            </w:pPr>
          </w:p>
        </w:tc>
        <w:tc>
          <w:tcPr>
            <w:tcW w:w="1559" w:type="dxa"/>
            <w:tcBorders>
              <w:top w:val="nil"/>
              <w:left w:val="nil"/>
              <w:bottom w:val="single" w:sz="4" w:space="0" w:color="auto"/>
              <w:right w:val="single" w:sz="4" w:space="0" w:color="auto"/>
            </w:tcBorders>
            <w:shd w:val="clear" w:color="auto" w:fill="auto"/>
            <w:noWrap/>
            <w:vAlign w:val="center"/>
            <w:tcPrChange w:id="707" w:author="Juan Labraga" w:date="2018-09-13T10:39:00Z">
              <w:tcPr>
                <w:tcW w:w="1251" w:type="dxa"/>
                <w:tcBorders>
                  <w:top w:val="nil"/>
                  <w:left w:val="nil"/>
                  <w:bottom w:val="single" w:sz="4" w:space="0" w:color="auto"/>
                  <w:right w:val="single" w:sz="4" w:space="0" w:color="auto"/>
                </w:tcBorders>
                <w:shd w:val="clear" w:color="auto" w:fill="auto"/>
                <w:noWrap/>
                <w:vAlign w:val="center"/>
              </w:tcPr>
            </w:tcPrChange>
          </w:tcPr>
          <w:p w14:paraId="53B202B7" w14:textId="77777777" w:rsidR="00AF2B3D" w:rsidRPr="004304BB" w:rsidRDefault="00AF2B3D" w:rsidP="009C6239">
            <w:pPr>
              <w:spacing w:after="0" w:line="240" w:lineRule="auto"/>
              <w:jc w:val="center"/>
              <w:rPr>
                <w:ins w:id="708" w:author="Juan Labraga" w:date="2018-09-13T10:28:00Z"/>
                <w:rFonts w:ascii="Calibri" w:eastAsia="Times New Roman" w:hAnsi="Calibri" w:cs="Calibri"/>
                <w:b/>
                <w:bCs/>
                <w:color w:val="000000"/>
                <w:lang w:val="es-UY" w:eastAsia="es-UY"/>
              </w:rPr>
            </w:pPr>
          </w:p>
        </w:tc>
        <w:tc>
          <w:tcPr>
            <w:tcW w:w="993" w:type="dxa"/>
            <w:tcBorders>
              <w:top w:val="single" w:sz="4" w:space="0" w:color="auto"/>
              <w:left w:val="nil"/>
              <w:bottom w:val="single" w:sz="4" w:space="0" w:color="auto"/>
              <w:right w:val="single" w:sz="4" w:space="0" w:color="auto"/>
            </w:tcBorders>
            <w:tcPrChange w:id="709" w:author="Juan Labraga" w:date="2018-09-13T10:39:00Z">
              <w:tcPr>
                <w:tcW w:w="851" w:type="dxa"/>
                <w:tcBorders>
                  <w:top w:val="single" w:sz="4" w:space="0" w:color="auto"/>
                  <w:left w:val="nil"/>
                  <w:bottom w:val="single" w:sz="4" w:space="0" w:color="auto"/>
                  <w:right w:val="single" w:sz="4" w:space="0" w:color="auto"/>
                </w:tcBorders>
              </w:tcPr>
            </w:tcPrChange>
          </w:tcPr>
          <w:p w14:paraId="100E2461" w14:textId="77777777" w:rsidR="00AF2B3D" w:rsidRPr="004304BB" w:rsidRDefault="00AF2B3D" w:rsidP="009C6239">
            <w:pPr>
              <w:spacing w:after="0" w:line="240" w:lineRule="auto"/>
              <w:jc w:val="center"/>
              <w:rPr>
                <w:ins w:id="710" w:author="Juan Labraga" w:date="2018-09-13T10:33:00Z"/>
                <w:rFonts w:ascii="Calibri" w:eastAsia="Times New Roman" w:hAnsi="Calibri" w:cs="Calibri"/>
                <w:b/>
                <w:bCs/>
                <w:color w:val="000000"/>
                <w:lang w:val="es-UY" w:eastAsia="es-UY"/>
              </w:rPr>
            </w:pPr>
          </w:p>
        </w:tc>
        <w:tc>
          <w:tcPr>
            <w:tcW w:w="697" w:type="dxa"/>
            <w:tcBorders>
              <w:top w:val="nil"/>
              <w:left w:val="nil"/>
              <w:bottom w:val="single" w:sz="4" w:space="0" w:color="auto"/>
              <w:right w:val="single" w:sz="4" w:space="0" w:color="auto"/>
            </w:tcBorders>
            <w:shd w:val="clear" w:color="auto" w:fill="auto"/>
            <w:noWrap/>
            <w:vAlign w:val="bottom"/>
            <w:tcPrChange w:id="711" w:author="Juan Labraga" w:date="2018-09-13T10:39:00Z">
              <w:tcPr>
                <w:tcW w:w="697" w:type="dxa"/>
                <w:tcBorders>
                  <w:top w:val="nil"/>
                  <w:left w:val="nil"/>
                  <w:bottom w:val="single" w:sz="4" w:space="0" w:color="auto"/>
                  <w:right w:val="single" w:sz="4" w:space="0" w:color="auto"/>
                </w:tcBorders>
                <w:shd w:val="clear" w:color="auto" w:fill="auto"/>
                <w:noWrap/>
                <w:vAlign w:val="bottom"/>
              </w:tcPr>
            </w:tcPrChange>
          </w:tcPr>
          <w:p w14:paraId="6F1F13CC" w14:textId="5463EBF8" w:rsidR="00AF2B3D" w:rsidRPr="004304BB" w:rsidRDefault="00AF2B3D" w:rsidP="009C6239">
            <w:pPr>
              <w:spacing w:after="0" w:line="240" w:lineRule="auto"/>
              <w:jc w:val="center"/>
              <w:rPr>
                <w:ins w:id="712" w:author="Juan Labraga" w:date="2018-09-13T10:28:00Z"/>
                <w:rFonts w:ascii="Calibri" w:eastAsia="Times New Roman" w:hAnsi="Calibri" w:cs="Calibri"/>
                <w:b/>
                <w:bCs/>
                <w:color w:val="000000"/>
                <w:lang w:val="es-UY" w:eastAsia="es-UY"/>
              </w:rPr>
            </w:pPr>
          </w:p>
        </w:tc>
        <w:tc>
          <w:tcPr>
            <w:tcW w:w="708" w:type="dxa"/>
            <w:tcBorders>
              <w:top w:val="nil"/>
              <w:left w:val="nil"/>
              <w:bottom w:val="single" w:sz="4" w:space="0" w:color="auto"/>
              <w:right w:val="single" w:sz="4" w:space="0" w:color="auto"/>
            </w:tcBorders>
            <w:shd w:val="clear" w:color="auto" w:fill="auto"/>
            <w:noWrap/>
            <w:vAlign w:val="bottom"/>
            <w:tcPrChange w:id="713" w:author="Juan Labraga" w:date="2018-09-13T10:39:00Z">
              <w:tcPr>
                <w:tcW w:w="708" w:type="dxa"/>
                <w:tcBorders>
                  <w:top w:val="nil"/>
                  <w:left w:val="nil"/>
                  <w:bottom w:val="single" w:sz="4" w:space="0" w:color="auto"/>
                  <w:right w:val="single" w:sz="4" w:space="0" w:color="auto"/>
                </w:tcBorders>
                <w:shd w:val="clear" w:color="auto" w:fill="auto"/>
                <w:noWrap/>
                <w:vAlign w:val="bottom"/>
              </w:tcPr>
            </w:tcPrChange>
          </w:tcPr>
          <w:p w14:paraId="164779D7" w14:textId="77777777" w:rsidR="00AF2B3D" w:rsidRPr="004304BB" w:rsidRDefault="00AF2B3D" w:rsidP="009C6239">
            <w:pPr>
              <w:spacing w:after="0" w:line="240" w:lineRule="auto"/>
              <w:jc w:val="center"/>
              <w:rPr>
                <w:ins w:id="714" w:author="Juan Labraga" w:date="2018-09-13T10:28:00Z"/>
                <w:rFonts w:ascii="Calibri" w:eastAsia="Times New Roman" w:hAnsi="Calibri" w:cs="Calibri"/>
                <w:b/>
                <w:bCs/>
                <w:color w:val="000000"/>
                <w:lang w:val="es-UY" w:eastAsia="es-UY"/>
              </w:rPr>
            </w:pPr>
          </w:p>
        </w:tc>
        <w:tc>
          <w:tcPr>
            <w:tcW w:w="851" w:type="dxa"/>
            <w:tcBorders>
              <w:top w:val="nil"/>
              <w:left w:val="nil"/>
              <w:bottom w:val="single" w:sz="4" w:space="0" w:color="auto"/>
              <w:right w:val="single" w:sz="4" w:space="0" w:color="auto"/>
            </w:tcBorders>
            <w:shd w:val="clear" w:color="auto" w:fill="auto"/>
            <w:noWrap/>
            <w:vAlign w:val="bottom"/>
            <w:tcPrChange w:id="715" w:author="Juan Labraga" w:date="2018-09-13T10:39:00Z">
              <w:tcPr>
                <w:tcW w:w="851" w:type="dxa"/>
                <w:tcBorders>
                  <w:top w:val="nil"/>
                  <w:left w:val="nil"/>
                  <w:bottom w:val="single" w:sz="4" w:space="0" w:color="auto"/>
                  <w:right w:val="single" w:sz="4" w:space="0" w:color="auto"/>
                </w:tcBorders>
                <w:shd w:val="clear" w:color="auto" w:fill="auto"/>
                <w:noWrap/>
                <w:vAlign w:val="bottom"/>
              </w:tcPr>
            </w:tcPrChange>
          </w:tcPr>
          <w:p w14:paraId="4F19E2FA" w14:textId="77777777" w:rsidR="00AF2B3D" w:rsidRPr="004304BB" w:rsidRDefault="00AF2B3D" w:rsidP="009C6239">
            <w:pPr>
              <w:spacing w:after="0" w:line="240" w:lineRule="auto"/>
              <w:jc w:val="center"/>
              <w:rPr>
                <w:ins w:id="716" w:author="Juan Labraga" w:date="2018-09-13T10:28:00Z"/>
                <w:rFonts w:ascii="Calibri" w:eastAsia="Times New Roman" w:hAnsi="Calibri" w:cs="Calibri"/>
                <w:b/>
                <w:bCs/>
                <w:color w:val="000000"/>
                <w:lang w:val="es-UY" w:eastAsia="es-UY"/>
              </w:rPr>
            </w:pPr>
          </w:p>
        </w:tc>
        <w:tc>
          <w:tcPr>
            <w:tcW w:w="992" w:type="dxa"/>
            <w:tcBorders>
              <w:top w:val="nil"/>
              <w:left w:val="nil"/>
              <w:bottom w:val="single" w:sz="4" w:space="0" w:color="auto"/>
              <w:right w:val="single" w:sz="4" w:space="0" w:color="auto"/>
            </w:tcBorders>
            <w:shd w:val="clear" w:color="auto" w:fill="auto"/>
            <w:noWrap/>
            <w:vAlign w:val="bottom"/>
            <w:tcPrChange w:id="717" w:author="Juan Labraga" w:date="2018-09-13T10:39:00Z">
              <w:tcPr>
                <w:tcW w:w="992" w:type="dxa"/>
                <w:tcBorders>
                  <w:top w:val="nil"/>
                  <w:left w:val="nil"/>
                  <w:bottom w:val="single" w:sz="4" w:space="0" w:color="auto"/>
                  <w:right w:val="single" w:sz="4" w:space="0" w:color="auto"/>
                </w:tcBorders>
                <w:shd w:val="clear" w:color="auto" w:fill="auto"/>
                <w:noWrap/>
                <w:vAlign w:val="bottom"/>
              </w:tcPr>
            </w:tcPrChange>
          </w:tcPr>
          <w:p w14:paraId="2F2581AA" w14:textId="77777777" w:rsidR="00AF2B3D" w:rsidRPr="004304BB" w:rsidRDefault="00AF2B3D" w:rsidP="009C6239">
            <w:pPr>
              <w:spacing w:after="0" w:line="240" w:lineRule="auto"/>
              <w:jc w:val="center"/>
              <w:rPr>
                <w:ins w:id="718" w:author="Juan Labraga" w:date="2018-09-13T10:28:00Z"/>
                <w:rFonts w:ascii="Calibri" w:eastAsia="Times New Roman" w:hAnsi="Calibri" w:cs="Calibri"/>
                <w:b/>
                <w:bCs/>
                <w:color w:val="000000"/>
                <w:lang w:val="es-UY" w:eastAsia="es-UY"/>
              </w:rPr>
            </w:pPr>
          </w:p>
        </w:tc>
        <w:tc>
          <w:tcPr>
            <w:tcW w:w="851" w:type="dxa"/>
            <w:tcBorders>
              <w:top w:val="nil"/>
              <w:left w:val="nil"/>
              <w:bottom w:val="single" w:sz="4" w:space="0" w:color="auto"/>
              <w:right w:val="single" w:sz="4" w:space="0" w:color="auto"/>
            </w:tcBorders>
            <w:shd w:val="clear" w:color="auto" w:fill="auto"/>
            <w:noWrap/>
            <w:vAlign w:val="bottom"/>
            <w:tcPrChange w:id="719" w:author="Juan Labraga" w:date="2018-09-13T10:39:00Z">
              <w:tcPr>
                <w:tcW w:w="851" w:type="dxa"/>
                <w:tcBorders>
                  <w:top w:val="nil"/>
                  <w:left w:val="nil"/>
                  <w:bottom w:val="single" w:sz="4" w:space="0" w:color="auto"/>
                  <w:right w:val="single" w:sz="4" w:space="0" w:color="auto"/>
                </w:tcBorders>
                <w:shd w:val="clear" w:color="auto" w:fill="auto"/>
                <w:noWrap/>
                <w:vAlign w:val="bottom"/>
              </w:tcPr>
            </w:tcPrChange>
          </w:tcPr>
          <w:p w14:paraId="4CEC1F5D" w14:textId="77777777" w:rsidR="00AF2B3D" w:rsidRPr="004304BB" w:rsidRDefault="00AF2B3D" w:rsidP="009C6239">
            <w:pPr>
              <w:spacing w:after="0" w:line="240" w:lineRule="auto"/>
              <w:jc w:val="center"/>
              <w:rPr>
                <w:ins w:id="720" w:author="Juan Labraga" w:date="2018-09-13T10:28:00Z"/>
                <w:rFonts w:ascii="Calibri" w:eastAsia="Times New Roman" w:hAnsi="Calibri" w:cs="Calibri"/>
                <w:b/>
                <w:bCs/>
                <w:color w:val="000000"/>
                <w:lang w:val="es-UY" w:eastAsia="es-UY"/>
              </w:rPr>
            </w:pPr>
          </w:p>
        </w:tc>
        <w:tc>
          <w:tcPr>
            <w:tcW w:w="708" w:type="dxa"/>
            <w:tcBorders>
              <w:top w:val="nil"/>
              <w:left w:val="nil"/>
              <w:bottom w:val="single" w:sz="4" w:space="0" w:color="auto"/>
              <w:right w:val="single" w:sz="4" w:space="0" w:color="auto"/>
            </w:tcBorders>
            <w:shd w:val="clear" w:color="auto" w:fill="auto"/>
            <w:noWrap/>
            <w:vAlign w:val="bottom"/>
            <w:tcPrChange w:id="721" w:author="Juan Labraga" w:date="2018-09-13T10:39:00Z">
              <w:tcPr>
                <w:tcW w:w="708" w:type="dxa"/>
                <w:tcBorders>
                  <w:top w:val="nil"/>
                  <w:left w:val="nil"/>
                  <w:bottom w:val="single" w:sz="4" w:space="0" w:color="auto"/>
                  <w:right w:val="single" w:sz="4" w:space="0" w:color="auto"/>
                </w:tcBorders>
                <w:shd w:val="clear" w:color="auto" w:fill="auto"/>
                <w:noWrap/>
                <w:vAlign w:val="bottom"/>
              </w:tcPr>
            </w:tcPrChange>
          </w:tcPr>
          <w:p w14:paraId="197C0D00" w14:textId="77777777" w:rsidR="00AF2B3D" w:rsidRPr="004304BB" w:rsidRDefault="00AF2B3D" w:rsidP="009C6239">
            <w:pPr>
              <w:spacing w:after="0" w:line="240" w:lineRule="auto"/>
              <w:jc w:val="center"/>
              <w:rPr>
                <w:ins w:id="722" w:author="Juan Labraga" w:date="2018-09-13T10:28:00Z"/>
                <w:rFonts w:ascii="Calibri" w:eastAsia="Times New Roman" w:hAnsi="Calibri" w:cs="Calibri"/>
                <w:b/>
                <w:bCs/>
                <w:color w:val="000000"/>
                <w:lang w:val="es-UY" w:eastAsia="es-UY"/>
              </w:rPr>
            </w:pPr>
          </w:p>
        </w:tc>
        <w:tc>
          <w:tcPr>
            <w:tcW w:w="721" w:type="dxa"/>
            <w:tcBorders>
              <w:top w:val="nil"/>
              <w:left w:val="nil"/>
              <w:bottom w:val="single" w:sz="4" w:space="0" w:color="auto"/>
              <w:right w:val="single" w:sz="4" w:space="0" w:color="auto"/>
            </w:tcBorders>
            <w:shd w:val="clear" w:color="auto" w:fill="auto"/>
            <w:noWrap/>
            <w:vAlign w:val="bottom"/>
            <w:tcPrChange w:id="723" w:author="Juan Labraga" w:date="2018-09-13T10:39:00Z">
              <w:tcPr>
                <w:tcW w:w="913" w:type="dxa"/>
                <w:tcBorders>
                  <w:top w:val="nil"/>
                  <w:left w:val="nil"/>
                  <w:bottom w:val="single" w:sz="4" w:space="0" w:color="auto"/>
                  <w:right w:val="single" w:sz="4" w:space="0" w:color="auto"/>
                </w:tcBorders>
                <w:shd w:val="clear" w:color="auto" w:fill="auto"/>
                <w:noWrap/>
                <w:vAlign w:val="bottom"/>
              </w:tcPr>
            </w:tcPrChange>
          </w:tcPr>
          <w:p w14:paraId="470B8726" w14:textId="77777777" w:rsidR="00AF2B3D" w:rsidRPr="004304BB" w:rsidRDefault="00AF2B3D" w:rsidP="009C6239">
            <w:pPr>
              <w:spacing w:after="0" w:line="240" w:lineRule="auto"/>
              <w:jc w:val="center"/>
              <w:rPr>
                <w:ins w:id="724" w:author="Juan Labraga" w:date="2018-09-13T10:28:00Z"/>
                <w:rFonts w:ascii="Calibri" w:eastAsia="Times New Roman" w:hAnsi="Calibri" w:cs="Calibri"/>
                <w:b/>
                <w:bCs/>
                <w:color w:val="000000"/>
                <w:lang w:val="es-UY" w:eastAsia="es-UY"/>
              </w:rPr>
            </w:pPr>
          </w:p>
        </w:tc>
        <w:tc>
          <w:tcPr>
            <w:tcW w:w="709" w:type="dxa"/>
            <w:tcBorders>
              <w:top w:val="nil"/>
              <w:left w:val="nil"/>
              <w:bottom w:val="single" w:sz="4" w:space="0" w:color="auto"/>
              <w:right w:val="single" w:sz="4" w:space="0" w:color="auto"/>
            </w:tcBorders>
            <w:shd w:val="clear" w:color="auto" w:fill="auto"/>
            <w:noWrap/>
            <w:vAlign w:val="bottom"/>
            <w:tcPrChange w:id="725" w:author="Juan Labraga" w:date="2018-09-13T10:39:00Z">
              <w:tcPr>
                <w:tcW w:w="603" w:type="dxa"/>
                <w:tcBorders>
                  <w:top w:val="nil"/>
                  <w:left w:val="nil"/>
                  <w:bottom w:val="single" w:sz="4" w:space="0" w:color="auto"/>
                  <w:right w:val="single" w:sz="4" w:space="0" w:color="auto"/>
                </w:tcBorders>
                <w:shd w:val="clear" w:color="auto" w:fill="auto"/>
                <w:noWrap/>
                <w:vAlign w:val="bottom"/>
              </w:tcPr>
            </w:tcPrChange>
          </w:tcPr>
          <w:p w14:paraId="204CA7F4" w14:textId="77777777" w:rsidR="00AF2B3D" w:rsidRPr="004304BB" w:rsidRDefault="00AF2B3D" w:rsidP="009C6239">
            <w:pPr>
              <w:spacing w:after="0" w:line="240" w:lineRule="auto"/>
              <w:jc w:val="center"/>
              <w:rPr>
                <w:ins w:id="726" w:author="Juan Labraga" w:date="2018-09-13T10:28:00Z"/>
                <w:rFonts w:ascii="Calibri" w:eastAsia="Times New Roman" w:hAnsi="Calibri" w:cs="Calibri"/>
                <w:b/>
                <w:bCs/>
                <w:color w:val="000000"/>
                <w:lang w:val="es-UY" w:eastAsia="es-UY"/>
              </w:rPr>
            </w:pPr>
          </w:p>
        </w:tc>
        <w:tc>
          <w:tcPr>
            <w:tcW w:w="708" w:type="dxa"/>
            <w:tcBorders>
              <w:top w:val="nil"/>
              <w:left w:val="nil"/>
              <w:bottom w:val="single" w:sz="4" w:space="0" w:color="auto"/>
              <w:right w:val="single" w:sz="4" w:space="0" w:color="auto"/>
            </w:tcBorders>
            <w:shd w:val="clear" w:color="auto" w:fill="auto"/>
            <w:noWrap/>
            <w:vAlign w:val="bottom"/>
            <w:tcPrChange w:id="727" w:author="Juan Labraga" w:date="2018-09-13T10:39:00Z">
              <w:tcPr>
                <w:tcW w:w="752" w:type="dxa"/>
                <w:tcBorders>
                  <w:top w:val="nil"/>
                  <w:left w:val="nil"/>
                  <w:bottom w:val="single" w:sz="4" w:space="0" w:color="auto"/>
                  <w:right w:val="single" w:sz="4" w:space="0" w:color="auto"/>
                </w:tcBorders>
                <w:shd w:val="clear" w:color="auto" w:fill="auto"/>
                <w:noWrap/>
                <w:vAlign w:val="bottom"/>
              </w:tcPr>
            </w:tcPrChange>
          </w:tcPr>
          <w:p w14:paraId="37D40BBD" w14:textId="77777777" w:rsidR="00AF2B3D" w:rsidRPr="004304BB" w:rsidRDefault="00AF2B3D" w:rsidP="009C6239">
            <w:pPr>
              <w:spacing w:after="0" w:line="240" w:lineRule="auto"/>
              <w:jc w:val="center"/>
              <w:rPr>
                <w:ins w:id="728" w:author="Juan Labraga" w:date="2018-09-13T10:28:00Z"/>
                <w:rFonts w:ascii="Calibri" w:eastAsia="Times New Roman" w:hAnsi="Calibri" w:cs="Calibri"/>
                <w:b/>
                <w:bCs/>
                <w:color w:val="000000"/>
                <w:lang w:val="es-UY" w:eastAsia="es-UY"/>
              </w:rPr>
            </w:pPr>
          </w:p>
        </w:tc>
        <w:tc>
          <w:tcPr>
            <w:tcW w:w="697" w:type="dxa"/>
            <w:tcBorders>
              <w:top w:val="nil"/>
              <w:left w:val="nil"/>
              <w:bottom w:val="single" w:sz="4" w:space="0" w:color="auto"/>
              <w:right w:val="single" w:sz="4" w:space="0" w:color="auto"/>
            </w:tcBorders>
            <w:shd w:val="clear" w:color="auto" w:fill="auto"/>
            <w:noWrap/>
            <w:vAlign w:val="bottom"/>
            <w:tcPrChange w:id="729" w:author="Juan Labraga" w:date="2018-09-13T10:39:00Z">
              <w:tcPr>
                <w:tcW w:w="567" w:type="dxa"/>
                <w:tcBorders>
                  <w:top w:val="nil"/>
                  <w:left w:val="nil"/>
                  <w:bottom w:val="single" w:sz="4" w:space="0" w:color="auto"/>
                  <w:right w:val="single" w:sz="4" w:space="0" w:color="auto"/>
                </w:tcBorders>
                <w:shd w:val="clear" w:color="auto" w:fill="auto"/>
                <w:noWrap/>
                <w:vAlign w:val="bottom"/>
              </w:tcPr>
            </w:tcPrChange>
          </w:tcPr>
          <w:p w14:paraId="5CD3322B" w14:textId="77777777" w:rsidR="00AF2B3D" w:rsidRPr="004304BB" w:rsidRDefault="00AF2B3D" w:rsidP="009C6239">
            <w:pPr>
              <w:spacing w:after="0" w:line="240" w:lineRule="auto"/>
              <w:jc w:val="center"/>
              <w:rPr>
                <w:ins w:id="730" w:author="Juan Labraga" w:date="2018-09-13T10:28:00Z"/>
                <w:rFonts w:ascii="Calibri" w:eastAsia="Times New Roman" w:hAnsi="Calibri" w:cs="Calibri"/>
                <w:b/>
                <w:bCs/>
                <w:color w:val="000000"/>
                <w:lang w:val="es-UY" w:eastAsia="es-UY"/>
              </w:rPr>
            </w:pPr>
          </w:p>
        </w:tc>
        <w:tc>
          <w:tcPr>
            <w:tcW w:w="709" w:type="dxa"/>
            <w:tcBorders>
              <w:top w:val="nil"/>
              <w:left w:val="nil"/>
              <w:bottom w:val="single" w:sz="4" w:space="0" w:color="auto"/>
              <w:right w:val="single" w:sz="8" w:space="0" w:color="auto"/>
            </w:tcBorders>
            <w:shd w:val="clear" w:color="auto" w:fill="auto"/>
            <w:noWrap/>
            <w:vAlign w:val="bottom"/>
            <w:tcPrChange w:id="731" w:author="Juan Labraga" w:date="2018-09-13T10:39:00Z">
              <w:tcPr>
                <w:tcW w:w="709" w:type="dxa"/>
                <w:tcBorders>
                  <w:top w:val="nil"/>
                  <w:left w:val="nil"/>
                  <w:bottom w:val="single" w:sz="4" w:space="0" w:color="auto"/>
                  <w:right w:val="single" w:sz="8" w:space="0" w:color="auto"/>
                </w:tcBorders>
                <w:shd w:val="clear" w:color="auto" w:fill="auto"/>
                <w:noWrap/>
                <w:vAlign w:val="bottom"/>
              </w:tcPr>
            </w:tcPrChange>
          </w:tcPr>
          <w:p w14:paraId="2D3873AA" w14:textId="77777777" w:rsidR="00AF2B3D" w:rsidRPr="004304BB" w:rsidRDefault="00AF2B3D" w:rsidP="009C6239">
            <w:pPr>
              <w:spacing w:after="0" w:line="240" w:lineRule="auto"/>
              <w:jc w:val="center"/>
              <w:rPr>
                <w:ins w:id="732" w:author="Juan Labraga" w:date="2018-09-13T10:28:00Z"/>
                <w:rFonts w:ascii="Calibri" w:eastAsia="Times New Roman" w:hAnsi="Calibri" w:cs="Calibri"/>
                <w:b/>
                <w:bCs/>
                <w:color w:val="000000"/>
                <w:lang w:val="es-UY" w:eastAsia="es-UY"/>
              </w:rPr>
            </w:pPr>
          </w:p>
        </w:tc>
      </w:tr>
      <w:tr w:rsidR="00AF2B3D" w:rsidRPr="004304BB" w14:paraId="4EF49E0F" w14:textId="77777777" w:rsidTr="00096FFC">
        <w:trPr>
          <w:trHeight w:val="290"/>
          <w:ins w:id="733" w:author="Juan Labraga" w:date="2018-09-10T23:44:00Z"/>
          <w:trPrChange w:id="734"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auto" w:fill="auto"/>
            <w:noWrap/>
            <w:vAlign w:val="center"/>
            <w:hideMark/>
            <w:tcPrChange w:id="735" w:author="Juan Labraga" w:date="2018-09-13T10:39:00Z">
              <w:tcPr>
                <w:tcW w:w="2283" w:type="dxa"/>
                <w:tcBorders>
                  <w:top w:val="nil"/>
                  <w:left w:val="single" w:sz="8" w:space="0" w:color="auto"/>
                  <w:bottom w:val="single" w:sz="4" w:space="0" w:color="auto"/>
                  <w:right w:val="single" w:sz="4" w:space="0" w:color="auto"/>
                </w:tcBorders>
                <w:shd w:val="clear" w:color="auto" w:fill="auto"/>
                <w:noWrap/>
                <w:vAlign w:val="center"/>
                <w:hideMark/>
              </w:tcPr>
            </w:tcPrChange>
          </w:tcPr>
          <w:p w14:paraId="4301D984" w14:textId="299924D4" w:rsidR="00AF2B3D" w:rsidRPr="004304BB" w:rsidRDefault="00AF2B3D" w:rsidP="009C6239">
            <w:pPr>
              <w:spacing w:after="0" w:line="240" w:lineRule="auto"/>
              <w:jc w:val="center"/>
              <w:rPr>
                <w:ins w:id="736" w:author="Juan Labraga" w:date="2018-09-10T23:44:00Z"/>
                <w:rFonts w:ascii="Calibri" w:eastAsia="Times New Roman" w:hAnsi="Calibri" w:cs="Calibri"/>
                <w:b/>
                <w:bCs/>
                <w:color w:val="000000"/>
                <w:lang w:val="es-UY" w:eastAsia="es-UY"/>
              </w:rPr>
            </w:pPr>
            <w:ins w:id="737" w:author="Juan Labraga" w:date="2018-09-10T23:44:00Z">
              <w:r w:rsidRPr="004304BB">
                <w:rPr>
                  <w:rFonts w:ascii="Calibri" w:hAnsi="Calibri" w:eastAsia="Times New Roman" w:cs="Calibri"/>
                  <w:b/>
                  <w:bCs/>
                  <w:color w:val="000000"/>
                  <w:lang w:val="es-UY" w:eastAsia="es-UY"/>
                </w:rPr>
                <w:t> </w:t>
              </w:r>
            </w:ins>
            <w:proofErr w:type="spellStart"/>
            <w:ins w:id="738" w:author="Juan Labraga" w:date="2018-09-13T10:28:00Z">
              <w:r>
                <w:rPr>
                  <w:rFonts w:ascii="Calibri" w:hAnsi="Calibri" w:eastAsia="Times New Roman" w:cs="Calibri"/>
                  <w:b/>
                  <w:bCs/>
                  <w:color w:val="000000"/>
                  <w:lang w:val="es-UY" w:eastAsia="es-UY"/>
                </w:rPr>
                <w:t>Estimation</w:t>
              </w:r>
            </w:ins>
            <w:proofErr w:type="spellEnd"/>
          </w:p>
        </w:tc>
        <w:tc>
          <w:tcPr>
            <w:tcW w:w="1559" w:type="dxa"/>
            <w:tcBorders>
              <w:top w:val="nil"/>
              <w:left w:val="nil"/>
              <w:bottom w:val="single" w:sz="4" w:space="0" w:color="auto"/>
              <w:right w:val="single" w:sz="4" w:space="0" w:color="auto"/>
            </w:tcBorders>
            <w:shd w:val="clear" w:color="auto" w:fill="auto"/>
            <w:noWrap/>
            <w:vAlign w:val="center"/>
            <w:hideMark/>
            <w:tcPrChange w:id="739" w:author="Juan Labraga" w:date="2018-09-13T10:39:00Z">
              <w:tcPr>
                <w:tcW w:w="1251" w:type="dxa"/>
                <w:tcBorders>
                  <w:top w:val="nil"/>
                  <w:left w:val="nil"/>
                  <w:bottom w:val="single" w:sz="4" w:space="0" w:color="auto"/>
                  <w:right w:val="single" w:sz="4" w:space="0" w:color="auto"/>
                </w:tcBorders>
                <w:shd w:val="clear" w:color="auto" w:fill="auto"/>
                <w:noWrap/>
                <w:vAlign w:val="center"/>
                <w:hideMark/>
              </w:tcPr>
            </w:tcPrChange>
          </w:tcPr>
          <w:p w14:paraId="3902766B" w14:textId="77777777" w:rsidR="00AF2B3D" w:rsidRPr="004304BB" w:rsidRDefault="00AF2B3D" w:rsidP="009C6239">
            <w:pPr>
              <w:spacing w:after="0" w:line="240" w:lineRule="auto"/>
              <w:jc w:val="center"/>
              <w:rPr>
                <w:ins w:id="740" w:author="Juan Labraga" w:date="2018-09-10T23:44:00Z"/>
                <w:rFonts w:ascii="Calibri" w:eastAsia="Times New Roman" w:hAnsi="Calibri" w:cs="Calibri"/>
                <w:b/>
                <w:bCs/>
                <w:color w:val="000000"/>
                <w:lang w:val="es-UY" w:eastAsia="es-UY"/>
              </w:rPr>
            </w:pPr>
            <w:ins w:id="741" w:author="Juan Labraga" w:date="2018-09-10T23:44:00Z">
              <w:r w:rsidRPr="004304BB">
                <w:rPr>
                  <w:rFonts w:ascii="Calibri" w:hAnsi="Calibri" w:eastAsia="Times New Roman" w:cs="Calibri"/>
                  <w:b/>
                  <w:bCs/>
                  <w:color w:val="000000"/>
                  <w:lang w:val="es-UY" w:eastAsia="es-UY"/>
                </w:rPr>
                <w:t> </w:t>
              </w:r>
            </w:ins>
          </w:p>
        </w:tc>
        <w:tc>
          <w:tcPr>
            <w:tcW w:w="993" w:type="dxa"/>
            <w:tcBorders>
              <w:top w:val="single" w:sz="4" w:space="0" w:color="auto"/>
              <w:left w:val="nil"/>
              <w:bottom w:val="single" w:sz="4" w:space="0" w:color="auto"/>
              <w:right w:val="single" w:sz="4" w:space="0" w:color="auto"/>
            </w:tcBorders>
            <w:tcPrChange w:id="742" w:author="Juan Labraga" w:date="2018-09-13T10:39:00Z">
              <w:tcPr>
                <w:tcW w:w="851" w:type="dxa"/>
                <w:tcBorders>
                  <w:top w:val="single" w:sz="4" w:space="0" w:color="auto"/>
                  <w:left w:val="nil"/>
                  <w:bottom w:val="single" w:sz="4" w:space="0" w:color="auto"/>
                  <w:right w:val="single" w:sz="4" w:space="0" w:color="auto"/>
                </w:tcBorders>
              </w:tcPr>
            </w:tcPrChange>
          </w:tcPr>
          <w:p w14:paraId="694C8F80" w14:textId="77777777" w:rsidR="00AF2B3D" w:rsidRPr="004304BB" w:rsidRDefault="00AF2B3D" w:rsidP="009C6239">
            <w:pPr>
              <w:spacing w:after="0" w:line="240" w:lineRule="auto"/>
              <w:jc w:val="center"/>
              <w:rPr>
                <w:ins w:id="743" w:author="Juan Labraga" w:date="2018-09-13T10:33:00Z"/>
                <w:rFonts w:ascii="Calibri" w:eastAsia="Times New Roman" w:hAnsi="Calibri" w:cs="Calibri"/>
                <w:b/>
                <w:bCs/>
                <w:color w:val="000000"/>
                <w:lang w:val="es-UY" w:eastAsia="es-UY"/>
              </w:rPr>
            </w:pPr>
          </w:p>
        </w:tc>
        <w:tc>
          <w:tcPr>
            <w:tcW w:w="697" w:type="dxa"/>
            <w:tcBorders>
              <w:top w:val="nil"/>
              <w:left w:val="nil"/>
              <w:bottom w:val="single" w:sz="4" w:space="0" w:color="auto"/>
              <w:right w:val="single" w:sz="4" w:space="0" w:color="auto"/>
            </w:tcBorders>
            <w:shd w:val="clear" w:color="auto" w:fill="auto"/>
            <w:noWrap/>
            <w:vAlign w:val="bottom"/>
            <w:tcPrChange w:id="744" w:author="Juan Labraga" w:date="2018-09-13T10:39:00Z">
              <w:tcPr>
                <w:tcW w:w="697" w:type="dxa"/>
                <w:tcBorders>
                  <w:top w:val="nil"/>
                  <w:left w:val="nil"/>
                  <w:bottom w:val="single" w:sz="4" w:space="0" w:color="auto"/>
                  <w:right w:val="single" w:sz="4" w:space="0" w:color="auto"/>
                </w:tcBorders>
                <w:shd w:val="clear" w:color="auto" w:fill="auto"/>
                <w:noWrap/>
                <w:vAlign w:val="bottom"/>
              </w:tcPr>
            </w:tcPrChange>
          </w:tcPr>
          <w:p w14:paraId="2E85BC11" w14:textId="450DD901" w:rsidR="00AF2B3D" w:rsidRPr="004304BB" w:rsidRDefault="00AF2B3D" w:rsidP="009C6239">
            <w:pPr>
              <w:spacing w:after="0" w:line="240" w:lineRule="auto"/>
              <w:jc w:val="center"/>
              <w:rPr>
                <w:ins w:id="745" w:author="Juan Labraga" w:date="2018-09-10T23:44:00Z"/>
                <w:rFonts w:ascii="Calibri" w:eastAsia="Times New Roman" w:hAnsi="Calibri" w:cs="Calibri"/>
                <w:b/>
                <w:bCs/>
                <w:color w:val="000000"/>
                <w:lang w:val="es-UY" w:eastAsia="es-UY"/>
              </w:rPr>
            </w:pPr>
          </w:p>
        </w:tc>
        <w:tc>
          <w:tcPr>
            <w:tcW w:w="708" w:type="dxa"/>
            <w:tcBorders>
              <w:top w:val="nil"/>
              <w:left w:val="nil"/>
              <w:bottom w:val="single" w:sz="4" w:space="0" w:color="auto"/>
              <w:right w:val="single" w:sz="4" w:space="0" w:color="auto"/>
            </w:tcBorders>
            <w:shd w:val="clear" w:color="auto" w:fill="auto"/>
            <w:noWrap/>
            <w:vAlign w:val="bottom"/>
            <w:tcPrChange w:id="746" w:author="Juan Labraga" w:date="2018-09-13T10:39:00Z">
              <w:tcPr>
                <w:tcW w:w="708" w:type="dxa"/>
                <w:tcBorders>
                  <w:top w:val="nil"/>
                  <w:left w:val="nil"/>
                  <w:bottom w:val="single" w:sz="4" w:space="0" w:color="auto"/>
                  <w:right w:val="single" w:sz="4" w:space="0" w:color="auto"/>
                </w:tcBorders>
                <w:shd w:val="clear" w:color="auto" w:fill="auto"/>
                <w:noWrap/>
                <w:vAlign w:val="bottom"/>
              </w:tcPr>
            </w:tcPrChange>
          </w:tcPr>
          <w:p w14:paraId="5B8C9FCE" w14:textId="420E061C" w:rsidR="00AF2B3D" w:rsidRPr="004304BB" w:rsidRDefault="00AF2B3D" w:rsidP="009C6239">
            <w:pPr>
              <w:spacing w:after="0" w:line="240" w:lineRule="auto"/>
              <w:jc w:val="center"/>
              <w:rPr>
                <w:ins w:id="747" w:author="Juan Labraga" w:date="2018-09-10T23:44:00Z"/>
                <w:rFonts w:ascii="Calibri" w:eastAsia="Times New Roman" w:hAnsi="Calibri" w:cs="Calibri"/>
                <w:b/>
                <w:bCs/>
                <w:color w:val="000000"/>
                <w:lang w:val="es-UY" w:eastAsia="es-UY"/>
              </w:rPr>
            </w:pPr>
          </w:p>
        </w:tc>
        <w:tc>
          <w:tcPr>
            <w:tcW w:w="851" w:type="dxa"/>
            <w:tcBorders>
              <w:top w:val="nil"/>
              <w:left w:val="nil"/>
              <w:bottom w:val="single" w:sz="4" w:space="0" w:color="auto"/>
              <w:right w:val="single" w:sz="4" w:space="0" w:color="auto"/>
            </w:tcBorders>
            <w:shd w:val="clear" w:color="auto" w:fill="auto"/>
            <w:noWrap/>
            <w:vAlign w:val="bottom"/>
            <w:tcPrChange w:id="748" w:author="Juan Labraga" w:date="2018-09-13T10:39:00Z">
              <w:tcPr>
                <w:tcW w:w="851" w:type="dxa"/>
                <w:tcBorders>
                  <w:top w:val="nil"/>
                  <w:left w:val="nil"/>
                  <w:bottom w:val="single" w:sz="4" w:space="0" w:color="auto"/>
                  <w:right w:val="single" w:sz="4" w:space="0" w:color="auto"/>
                </w:tcBorders>
                <w:shd w:val="clear" w:color="auto" w:fill="auto"/>
                <w:noWrap/>
                <w:vAlign w:val="bottom"/>
              </w:tcPr>
            </w:tcPrChange>
          </w:tcPr>
          <w:p w14:paraId="3CDB948D" w14:textId="623C657B" w:rsidR="00AF2B3D" w:rsidRPr="004304BB" w:rsidRDefault="00AF2B3D" w:rsidP="009C6239">
            <w:pPr>
              <w:spacing w:after="0" w:line="240" w:lineRule="auto"/>
              <w:jc w:val="center"/>
              <w:rPr>
                <w:ins w:id="749" w:author="Juan Labraga" w:date="2018-09-10T23:44:00Z"/>
                <w:rFonts w:ascii="Calibri" w:eastAsia="Times New Roman" w:hAnsi="Calibri" w:cs="Calibri"/>
                <w:b/>
                <w:bCs/>
                <w:color w:val="000000"/>
                <w:lang w:val="es-UY" w:eastAsia="es-UY"/>
              </w:rPr>
            </w:pPr>
          </w:p>
        </w:tc>
        <w:tc>
          <w:tcPr>
            <w:tcW w:w="992" w:type="dxa"/>
            <w:tcBorders>
              <w:top w:val="nil"/>
              <w:left w:val="nil"/>
              <w:bottom w:val="single" w:sz="4" w:space="0" w:color="auto"/>
              <w:right w:val="single" w:sz="4" w:space="0" w:color="auto"/>
            </w:tcBorders>
            <w:shd w:val="clear" w:color="auto" w:fill="auto"/>
            <w:noWrap/>
            <w:vAlign w:val="bottom"/>
            <w:tcPrChange w:id="750" w:author="Juan Labraga" w:date="2018-09-13T10:39:00Z">
              <w:tcPr>
                <w:tcW w:w="992" w:type="dxa"/>
                <w:tcBorders>
                  <w:top w:val="nil"/>
                  <w:left w:val="nil"/>
                  <w:bottom w:val="single" w:sz="4" w:space="0" w:color="auto"/>
                  <w:right w:val="single" w:sz="4" w:space="0" w:color="auto"/>
                </w:tcBorders>
                <w:shd w:val="clear" w:color="auto" w:fill="auto"/>
                <w:noWrap/>
                <w:vAlign w:val="bottom"/>
              </w:tcPr>
            </w:tcPrChange>
          </w:tcPr>
          <w:p w14:paraId="4EDEC295" w14:textId="7C68F999" w:rsidR="00AF2B3D" w:rsidRPr="004304BB" w:rsidRDefault="00AF2B3D" w:rsidP="009C6239">
            <w:pPr>
              <w:spacing w:after="0" w:line="240" w:lineRule="auto"/>
              <w:jc w:val="center"/>
              <w:rPr>
                <w:ins w:id="751" w:author="Juan Labraga" w:date="2018-09-10T23:44:00Z"/>
                <w:rFonts w:ascii="Calibri" w:eastAsia="Times New Roman" w:hAnsi="Calibri" w:cs="Calibri"/>
                <w:b/>
                <w:bCs/>
                <w:color w:val="000000"/>
                <w:lang w:val="es-UY" w:eastAsia="es-UY"/>
              </w:rPr>
            </w:pPr>
          </w:p>
        </w:tc>
        <w:tc>
          <w:tcPr>
            <w:tcW w:w="851" w:type="dxa"/>
            <w:tcBorders>
              <w:top w:val="nil"/>
              <w:left w:val="nil"/>
              <w:bottom w:val="single" w:sz="4" w:space="0" w:color="auto"/>
              <w:right w:val="single" w:sz="4" w:space="0" w:color="auto"/>
            </w:tcBorders>
            <w:shd w:val="clear" w:color="auto" w:fill="auto"/>
            <w:noWrap/>
            <w:vAlign w:val="bottom"/>
            <w:tcPrChange w:id="752" w:author="Juan Labraga" w:date="2018-09-13T10:39:00Z">
              <w:tcPr>
                <w:tcW w:w="851" w:type="dxa"/>
                <w:tcBorders>
                  <w:top w:val="nil"/>
                  <w:left w:val="nil"/>
                  <w:bottom w:val="single" w:sz="4" w:space="0" w:color="auto"/>
                  <w:right w:val="single" w:sz="4" w:space="0" w:color="auto"/>
                </w:tcBorders>
                <w:shd w:val="clear" w:color="auto" w:fill="auto"/>
                <w:noWrap/>
                <w:vAlign w:val="bottom"/>
              </w:tcPr>
            </w:tcPrChange>
          </w:tcPr>
          <w:p w14:paraId="52DBB468" w14:textId="42BA33FB" w:rsidR="00AF2B3D" w:rsidRPr="004304BB" w:rsidRDefault="00AF2B3D" w:rsidP="009C6239">
            <w:pPr>
              <w:spacing w:after="0" w:line="240" w:lineRule="auto"/>
              <w:jc w:val="center"/>
              <w:rPr>
                <w:ins w:id="753" w:author="Juan Labraga" w:date="2018-09-10T23:44:00Z"/>
                <w:rFonts w:ascii="Calibri" w:eastAsia="Times New Roman" w:hAnsi="Calibri" w:cs="Calibri"/>
                <w:b/>
                <w:bCs/>
                <w:color w:val="000000"/>
                <w:lang w:val="es-UY" w:eastAsia="es-UY"/>
              </w:rPr>
            </w:pPr>
          </w:p>
        </w:tc>
        <w:tc>
          <w:tcPr>
            <w:tcW w:w="708" w:type="dxa"/>
            <w:tcBorders>
              <w:top w:val="nil"/>
              <w:left w:val="nil"/>
              <w:bottom w:val="single" w:sz="4" w:space="0" w:color="auto"/>
              <w:right w:val="single" w:sz="4" w:space="0" w:color="auto"/>
            </w:tcBorders>
            <w:shd w:val="clear" w:color="auto" w:fill="auto"/>
            <w:noWrap/>
            <w:vAlign w:val="bottom"/>
            <w:tcPrChange w:id="754" w:author="Juan Labraga" w:date="2018-09-13T10:39:00Z">
              <w:tcPr>
                <w:tcW w:w="708" w:type="dxa"/>
                <w:tcBorders>
                  <w:top w:val="nil"/>
                  <w:left w:val="nil"/>
                  <w:bottom w:val="single" w:sz="4" w:space="0" w:color="auto"/>
                  <w:right w:val="single" w:sz="4" w:space="0" w:color="auto"/>
                </w:tcBorders>
                <w:shd w:val="clear" w:color="auto" w:fill="auto"/>
                <w:noWrap/>
                <w:vAlign w:val="bottom"/>
              </w:tcPr>
            </w:tcPrChange>
          </w:tcPr>
          <w:p w14:paraId="51A4D14C" w14:textId="638D6720" w:rsidR="00AF2B3D" w:rsidRPr="004304BB" w:rsidRDefault="00AF2B3D" w:rsidP="009C6239">
            <w:pPr>
              <w:spacing w:after="0" w:line="240" w:lineRule="auto"/>
              <w:jc w:val="center"/>
              <w:rPr>
                <w:ins w:id="755" w:author="Juan Labraga" w:date="2018-09-10T23:44:00Z"/>
                <w:rFonts w:ascii="Calibri" w:eastAsia="Times New Roman" w:hAnsi="Calibri" w:cs="Calibri"/>
                <w:b/>
                <w:bCs/>
                <w:color w:val="000000"/>
                <w:lang w:val="es-UY" w:eastAsia="es-UY"/>
              </w:rPr>
            </w:pPr>
          </w:p>
        </w:tc>
        <w:tc>
          <w:tcPr>
            <w:tcW w:w="721" w:type="dxa"/>
            <w:tcBorders>
              <w:top w:val="nil"/>
              <w:left w:val="nil"/>
              <w:bottom w:val="single" w:sz="4" w:space="0" w:color="auto"/>
              <w:right w:val="single" w:sz="4" w:space="0" w:color="auto"/>
            </w:tcBorders>
            <w:shd w:val="clear" w:color="auto" w:fill="auto"/>
            <w:noWrap/>
            <w:vAlign w:val="bottom"/>
            <w:tcPrChange w:id="756" w:author="Juan Labraga" w:date="2018-09-13T10:39:00Z">
              <w:tcPr>
                <w:tcW w:w="913" w:type="dxa"/>
                <w:tcBorders>
                  <w:top w:val="nil"/>
                  <w:left w:val="nil"/>
                  <w:bottom w:val="single" w:sz="4" w:space="0" w:color="auto"/>
                  <w:right w:val="single" w:sz="4" w:space="0" w:color="auto"/>
                </w:tcBorders>
                <w:shd w:val="clear" w:color="auto" w:fill="auto"/>
                <w:noWrap/>
                <w:vAlign w:val="bottom"/>
              </w:tcPr>
            </w:tcPrChange>
          </w:tcPr>
          <w:p w14:paraId="3AFE3071" w14:textId="7EFDA41A" w:rsidR="00AF2B3D" w:rsidRPr="004304BB" w:rsidRDefault="00AF2B3D" w:rsidP="009C6239">
            <w:pPr>
              <w:spacing w:after="0" w:line="240" w:lineRule="auto"/>
              <w:jc w:val="center"/>
              <w:rPr>
                <w:ins w:id="757" w:author="Juan Labraga" w:date="2018-09-10T23:44:00Z"/>
                <w:rFonts w:ascii="Calibri" w:eastAsia="Times New Roman" w:hAnsi="Calibri" w:cs="Calibri"/>
                <w:b/>
                <w:bCs/>
                <w:color w:val="000000"/>
                <w:lang w:val="es-UY" w:eastAsia="es-UY"/>
              </w:rPr>
            </w:pPr>
          </w:p>
        </w:tc>
        <w:tc>
          <w:tcPr>
            <w:tcW w:w="709" w:type="dxa"/>
            <w:tcBorders>
              <w:top w:val="nil"/>
              <w:left w:val="nil"/>
              <w:bottom w:val="single" w:sz="4" w:space="0" w:color="auto"/>
              <w:right w:val="single" w:sz="4" w:space="0" w:color="auto"/>
            </w:tcBorders>
            <w:shd w:val="clear" w:color="auto" w:fill="auto"/>
            <w:noWrap/>
            <w:vAlign w:val="bottom"/>
            <w:tcPrChange w:id="758" w:author="Juan Labraga" w:date="2018-09-13T10:39:00Z">
              <w:tcPr>
                <w:tcW w:w="603" w:type="dxa"/>
                <w:tcBorders>
                  <w:top w:val="nil"/>
                  <w:left w:val="nil"/>
                  <w:bottom w:val="single" w:sz="4" w:space="0" w:color="auto"/>
                  <w:right w:val="single" w:sz="4" w:space="0" w:color="auto"/>
                </w:tcBorders>
                <w:shd w:val="clear" w:color="auto" w:fill="auto"/>
                <w:noWrap/>
                <w:vAlign w:val="bottom"/>
              </w:tcPr>
            </w:tcPrChange>
          </w:tcPr>
          <w:p w14:paraId="4495451A" w14:textId="01C1B306" w:rsidR="00AF2B3D" w:rsidRPr="004304BB" w:rsidRDefault="00AF2B3D" w:rsidP="009C6239">
            <w:pPr>
              <w:spacing w:after="0" w:line="240" w:lineRule="auto"/>
              <w:jc w:val="center"/>
              <w:rPr>
                <w:ins w:id="759" w:author="Juan Labraga" w:date="2018-09-10T23:44:00Z"/>
                <w:rFonts w:ascii="Calibri" w:eastAsia="Times New Roman" w:hAnsi="Calibri" w:cs="Calibri"/>
                <w:b/>
                <w:bCs/>
                <w:color w:val="000000"/>
                <w:lang w:val="es-UY" w:eastAsia="es-UY"/>
              </w:rPr>
            </w:pPr>
          </w:p>
        </w:tc>
        <w:tc>
          <w:tcPr>
            <w:tcW w:w="708" w:type="dxa"/>
            <w:tcBorders>
              <w:top w:val="nil"/>
              <w:left w:val="nil"/>
              <w:bottom w:val="single" w:sz="4" w:space="0" w:color="auto"/>
              <w:right w:val="single" w:sz="4" w:space="0" w:color="auto"/>
            </w:tcBorders>
            <w:shd w:val="clear" w:color="auto" w:fill="auto"/>
            <w:noWrap/>
            <w:vAlign w:val="bottom"/>
            <w:tcPrChange w:id="760" w:author="Juan Labraga" w:date="2018-09-13T10:39:00Z">
              <w:tcPr>
                <w:tcW w:w="752" w:type="dxa"/>
                <w:tcBorders>
                  <w:top w:val="nil"/>
                  <w:left w:val="nil"/>
                  <w:bottom w:val="single" w:sz="4" w:space="0" w:color="auto"/>
                  <w:right w:val="single" w:sz="4" w:space="0" w:color="auto"/>
                </w:tcBorders>
                <w:shd w:val="clear" w:color="auto" w:fill="auto"/>
                <w:noWrap/>
                <w:vAlign w:val="bottom"/>
              </w:tcPr>
            </w:tcPrChange>
          </w:tcPr>
          <w:p w14:paraId="2D88DF6C" w14:textId="00636FB9" w:rsidR="00AF2B3D" w:rsidRPr="004304BB" w:rsidRDefault="00AF2B3D" w:rsidP="009C6239">
            <w:pPr>
              <w:spacing w:after="0" w:line="240" w:lineRule="auto"/>
              <w:jc w:val="center"/>
              <w:rPr>
                <w:ins w:id="761" w:author="Juan Labraga" w:date="2018-09-10T23:44:00Z"/>
                <w:rFonts w:ascii="Calibri" w:eastAsia="Times New Roman" w:hAnsi="Calibri" w:cs="Calibri"/>
                <w:b/>
                <w:bCs/>
                <w:color w:val="000000"/>
                <w:lang w:val="es-UY" w:eastAsia="es-UY"/>
              </w:rPr>
            </w:pPr>
          </w:p>
        </w:tc>
        <w:tc>
          <w:tcPr>
            <w:tcW w:w="697" w:type="dxa"/>
            <w:tcBorders>
              <w:top w:val="nil"/>
              <w:left w:val="nil"/>
              <w:bottom w:val="single" w:sz="4" w:space="0" w:color="auto"/>
              <w:right w:val="single" w:sz="4" w:space="0" w:color="auto"/>
            </w:tcBorders>
            <w:shd w:val="clear" w:color="auto" w:fill="auto"/>
            <w:noWrap/>
            <w:vAlign w:val="bottom"/>
            <w:tcPrChange w:id="762" w:author="Juan Labraga" w:date="2018-09-13T10:39:00Z">
              <w:tcPr>
                <w:tcW w:w="567" w:type="dxa"/>
                <w:tcBorders>
                  <w:top w:val="nil"/>
                  <w:left w:val="nil"/>
                  <w:bottom w:val="single" w:sz="4" w:space="0" w:color="auto"/>
                  <w:right w:val="single" w:sz="4" w:space="0" w:color="auto"/>
                </w:tcBorders>
                <w:shd w:val="clear" w:color="auto" w:fill="auto"/>
                <w:noWrap/>
                <w:vAlign w:val="bottom"/>
              </w:tcPr>
            </w:tcPrChange>
          </w:tcPr>
          <w:p w14:paraId="76EFF811" w14:textId="2B2D3553" w:rsidR="00AF2B3D" w:rsidRPr="004304BB" w:rsidRDefault="00AF2B3D" w:rsidP="009C6239">
            <w:pPr>
              <w:spacing w:after="0" w:line="240" w:lineRule="auto"/>
              <w:jc w:val="center"/>
              <w:rPr>
                <w:ins w:id="763" w:author="Juan Labraga" w:date="2018-09-10T23:44:00Z"/>
                <w:rFonts w:ascii="Calibri" w:eastAsia="Times New Roman" w:hAnsi="Calibri" w:cs="Calibri"/>
                <w:b/>
                <w:bCs/>
                <w:color w:val="000000"/>
                <w:lang w:val="es-UY" w:eastAsia="es-UY"/>
              </w:rPr>
            </w:pPr>
          </w:p>
        </w:tc>
        <w:tc>
          <w:tcPr>
            <w:tcW w:w="709" w:type="dxa"/>
            <w:tcBorders>
              <w:top w:val="nil"/>
              <w:left w:val="nil"/>
              <w:bottom w:val="single" w:sz="4" w:space="0" w:color="auto"/>
              <w:right w:val="single" w:sz="8" w:space="0" w:color="auto"/>
            </w:tcBorders>
            <w:shd w:val="clear" w:color="auto" w:fill="auto"/>
            <w:noWrap/>
            <w:vAlign w:val="bottom"/>
            <w:tcPrChange w:id="764" w:author="Juan Labraga" w:date="2018-09-13T10:39:00Z">
              <w:tcPr>
                <w:tcW w:w="709" w:type="dxa"/>
                <w:tcBorders>
                  <w:top w:val="nil"/>
                  <w:left w:val="nil"/>
                  <w:bottom w:val="single" w:sz="4" w:space="0" w:color="auto"/>
                  <w:right w:val="single" w:sz="8" w:space="0" w:color="auto"/>
                </w:tcBorders>
                <w:shd w:val="clear" w:color="auto" w:fill="auto"/>
                <w:noWrap/>
                <w:vAlign w:val="bottom"/>
              </w:tcPr>
            </w:tcPrChange>
          </w:tcPr>
          <w:p w14:paraId="6F0C891A" w14:textId="73269BA0" w:rsidR="00AF2B3D" w:rsidRPr="004304BB" w:rsidRDefault="00AF2B3D" w:rsidP="009C6239">
            <w:pPr>
              <w:spacing w:after="0" w:line="240" w:lineRule="auto"/>
              <w:jc w:val="center"/>
              <w:rPr>
                <w:ins w:id="765" w:author="Juan Labraga" w:date="2018-09-10T23:44:00Z"/>
                <w:rFonts w:ascii="Calibri" w:eastAsia="Times New Roman" w:hAnsi="Calibri" w:cs="Calibri"/>
                <w:b/>
                <w:bCs/>
                <w:color w:val="000000"/>
                <w:lang w:val="es-UY" w:eastAsia="es-UY"/>
              </w:rPr>
            </w:pPr>
          </w:p>
        </w:tc>
      </w:tr>
      <w:tr w:rsidR="00AF2B3D" w:rsidRPr="004304BB" w14:paraId="0CA973F1" w14:textId="77777777" w:rsidTr="00096FFC">
        <w:trPr>
          <w:trHeight w:val="290"/>
          <w:ins w:id="766" w:author="Juan Labraga" w:date="2018-09-10T23:44:00Z"/>
          <w:trPrChange w:id="767"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auto" w:fill="auto"/>
            <w:noWrap/>
            <w:vAlign w:val="center"/>
            <w:hideMark/>
            <w:tcPrChange w:id="768" w:author="Juan Labraga" w:date="2018-09-13T10:39:00Z">
              <w:tcPr>
                <w:tcW w:w="2283" w:type="dxa"/>
                <w:tcBorders>
                  <w:top w:val="nil"/>
                  <w:left w:val="single" w:sz="8" w:space="0" w:color="auto"/>
                  <w:bottom w:val="single" w:sz="4" w:space="0" w:color="auto"/>
                  <w:right w:val="single" w:sz="4" w:space="0" w:color="auto"/>
                </w:tcBorders>
                <w:shd w:val="clear" w:color="auto" w:fill="auto"/>
                <w:noWrap/>
                <w:vAlign w:val="center"/>
                <w:hideMark/>
              </w:tcPr>
            </w:tcPrChange>
          </w:tcPr>
          <w:p w14:paraId="196089C8" w14:textId="77777777" w:rsidR="00AF2B3D" w:rsidRPr="000F2DE3" w:rsidRDefault="00AF2B3D" w:rsidP="009C6239">
            <w:pPr>
              <w:spacing w:after="0" w:line="240" w:lineRule="auto"/>
              <w:jc w:val="center"/>
              <w:rPr>
                <w:ins w:id="769" w:author="Juan Labraga" w:date="2018-09-10T23:44:00Z"/>
                <w:rFonts w:ascii="Calibri" w:eastAsia="Times New Roman" w:hAnsi="Calibri" w:cs="Calibri"/>
                <w:bCs/>
                <w:color w:val="000000"/>
                <w:lang w:val="es-UY" w:eastAsia="es-UY"/>
                <w:rPrChange w:id="770" w:author="Juan Labraga" w:date="2018-09-13T10:29:00Z">
                  <w:rPr>
                    <w:ins w:id="771" w:author="Juan Labraga" w:date="2018-09-10T23:44:00Z"/>
                    <w:rFonts w:ascii="Calibri" w:eastAsia="Times New Roman" w:hAnsi="Calibri" w:cs="Calibri"/>
                    <w:b/>
                    <w:bCs/>
                    <w:color w:val="000000"/>
                    <w:lang w:val="es-UY" w:eastAsia="es-UY"/>
                  </w:rPr>
                </w:rPrChange>
              </w:rPr>
            </w:pPr>
            <w:ins w:id="772" w:author="Juan Labraga" w:date="2018-09-10T23:44:00Z">
              <w:r w:rsidRPr="000F2DE3">
                <w:rPr>
                  <w:rFonts w:ascii="Calibri" w:hAnsi="Calibri" w:eastAsia="Times New Roman" w:cs="Calibri"/>
                  <w:bCs/>
                  <w:color w:val="000000"/>
                  <w:lang w:val="es-UY" w:eastAsia="es-UY"/>
                  <w:rPrChange w:author="Juan Labraga" w:date="2018-09-13T10:29:00Z" w:id="773">
                    <w:rPr>
                      <w:rFonts w:ascii="Calibri" w:hAnsi="Calibri" w:eastAsia="Times New Roman" w:cs="Calibri"/>
                      <w:b/>
                      <w:bCs/>
                      <w:color w:val="000000"/>
                      <w:lang w:val="es-UY" w:eastAsia="es-UY"/>
                    </w:rPr>
                  </w:rPrChange>
                </w:rPr>
                <w:t xml:space="preserve">Time </w:t>
              </w:r>
              <w:proofErr w:type="spellStart"/>
              <w:r w:rsidRPr="000F2DE3">
                <w:rPr>
                  <w:rFonts w:ascii="Calibri" w:hAnsi="Calibri" w:eastAsia="Times New Roman" w:cs="Calibri"/>
                  <w:bCs/>
                  <w:color w:val="000000"/>
                  <w:lang w:val="es-UY" w:eastAsia="es-UY"/>
                  <w:rPrChange w:author="Juan Labraga" w:date="2018-09-13T10:29:00Z" w:id="774">
                    <w:rPr>
                      <w:rFonts w:ascii="Calibri" w:hAnsi="Calibri" w:eastAsia="Times New Roman" w:cs="Calibri"/>
                      <w:b/>
                      <w:bCs/>
                      <w:color w:val="000000"/>
                      <w:lang w:val="es-UY" w:eastAsia="es-UY"/>
                    </w:rPr>
                  </w:rPrChange>
                </w:rPr>
                <w:t>to</w:t>
              </w:r>
              <w:proofErr w:type="spellEnd"/>
              <w:r w:rsidRPr="000F2DE3">
                <w:rPr>
                  <w:rFonts w:ascii="Calibri" w:hAnsi="Calibri" w:eastAsia="Times New Roman" w:cs="Calibri"/>
                  <w:bCs/>
                  <w:color w:val="000000"/>
                  <w:lang w:val="es-UY" w:eastAsia="es-UY"/>
                  <w:rPrChange w:author="Juan Labraga" w:date="2018-09-13T10:29:00Z" w:id="775">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776">
                    <w:rPr>
                      <w:rFonts w:ascii="Calibri" w:hAnsi="Calibri" w:eastAsia="Times New Roman" w:cs="Calibri"/>
                      <w:b/>
                      <w:bCs/>
                      <w:color w:val="000000"/>
                      <w:lang w:val="es-UY" w:eastAsia="es-UY"/>
                    </w:rPr>
                  </w:rPrChange>
                </w:rPr>
                <w:t>export</w:t>
              </w:r>
              <w:proofErr w:type="spellEnd"/>
              <w:r w:rsidRPr="000F2DE3">
                <w:rPr>
                  <w:rFonts w:ascii="Calibri" w:hAnsi="Calibri" w:eastAsia="Times New Roman" w:cs="Calibri"/>
                  <w:bCs/>
                  <w:color w:val="000000"/>
                  <w:lang w:val="es-UY" w:eastAsia="es-UY"/>
                  <w:rPrChange w:author="Juan Labraga" w:date="2018-09-13T10:29:00Z" w:id="777">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778">
                    <w:rPr>
                      <w:rFonts w:ascii="Calibri" w:hAnsi="Calibri" w:eastAsia="Times New Roman" w:cs="Calibri"/>
                      <w:b/>
                      <w:bCs/>
                      <w:color w:val="000000"/>
                      <w:lang w:val="es-UY" w:eastAsia="es-UY"/>
                    </w:rPr>
                  </w:rPrChange>
                </w:rPr>
                <w:t>hours</w:t>
              </w:r>
              <w:proofErr w:type="spellEnd"/>
              <w:r w:rsidRPr="000F2DE3">
                <w:rPr>
                  <w:rFonts w:ascii="Calibri" w:hAnsi="Calibri" w:eastAsia="Times New Roman" w:cs="Calibri"/>
                  <w:bCs/>
                  <w:color w:val="000000"/>
                  <w:lang w:val="es-UY" w:eastAsia="es-UY"/>
                  <w:rPrChange w:author="Juan Labraga" w:date="2018-09-13T10:29:00Z" w:id="779">
                    <w:rPr>
                      <w:rFonts w:ascii="Calibri" w:hAnsi="Calibri" w:eastAsia="Times New Roman" w:cs="Calibri"/>
                      <w:b/>
                      <w:bCs/>
                      <w:color w:val="000000"/>
                      <w:lang w:val="es-UY" w:eastAsia="es-UY"/>
                    </w:rPr>
                  </w:rPrChange>
                </w:rPr>
                <w:t>)</w:t>
              </w:r>
            </w:ins>
          </w:p>
        </w:tc>
        <w:tc>
          <w:tcPr>
            <w:tcW w:w="1559" w:type="dxa"/>
            <w:tcBorders>
              <w:top w:val="nil"/>
              <w:left w:val="nil"/>
              <w:bottom w:val="single" w:sz="4" w:space="0" w:color="auto"/>
              <w:right w:val="single" w:sz="4" w:space="0" w:color="auto"/>
            </w:tcBorders>
            <w:shd w:val="clear" w:color="auto" w:fill="auto"/>
            <w:noWrap/>
            <w:vAlign w:val="center"/>
            <w:hideMark/>
            <w:tcPrChange w:id="780" w:author="Juan Labraga" w:date="2018-09-13T10:39:00Z">
              <w:tcPr>
                <w:tcW w:w="1251" w:type="dxa"/>
                <w:tcBorders>
                  <w:top w:val="nil"/>
                  <w:left w:val="nil"/>
                  <w:bottom w:val="single" w:sz="4" w:space="0" w:color="auto"/>
                  <w:right w:val="single" w:sz="4" w:space="0" w:color="auto"/>
                </w:tcBorders>
                <w:shd w:val="clear" w:color="auto" w:fill="auto"/>
                <w:noWrap/>
                <w:vAlign w:val="center"/>
                <w:hideMark/>
              </w:tcPr>
            </w:tcPrChange>
          </w:tcPr>
          <w:p w14:paraId="27927973" w14:textId="145F0A08" w:rsidR="00AF2B3D" w:rsidRPr="000F2DE3" w:rsidRDefault="00AF2B3D" w:rsidP="009C6239">
            <w:pPr>
              <w:spacing w:after="0" w:line="240" w:lineRule="auto"/>
              <w:jc w:val="center"/>
              <w:rPr>
                <w:ins w:id="781" w:author="Juan Labraga" w:date="2018-09-10T23:44:00Z"/>
                <w:rFonts w:ascii="Calibri" w:eastAsia="Times New Roman" w:hAnsi="Calibri" w:cs="Calibri"/>
                <w:bCs/>
                <w:color w:val="000000"/>
                <w:lang w:val="es-UY" w:eastAsia="es-UY"/>
                <w:rPrChange w:id="782" w:author="Juan Labraga" w:date="2018-09-13T10:29:00Z">
                  <w:rPr>
                    <w:ins w:id="783" w:author="Juan Labraga" w:date="2018-09-10T23:44:00Z"/>
                    <w:rFonts w:ascii="Calibri" w:eastAsia="Times New Roman" w:hAnsi="Calibri" w:cs="Calibri"/>
                    <w:b/>
                    <w:bCs/>
                    <w:color w:val="000000"/>
                    <w:lang w:val="es-UY" w:eastAsia="es-UY"/>
                  </w:rPr>
                </w:rPrChange>
              </w:rPr>
            </w:pPr>
            <w:ins w:id="784" w:author="Juan Labraga" w:date="2018-09-13T10:29:00Z">
              <w:r w:rsidRPr="00E467ED">
                <w:rPr>
                  <w:rFonts w:ascii="Calibri" w:hAnsi="Calibri" w:eastAsia="Times New Roman" w:cs="Calibri"/>
                  <w:bCs/>
                  <w:i/>
                  <w:color w:val="000000"/>
                  <w:lang w:val="es-UY" w:eastAsia="es-UY"/>
                  <w:rPrChange w:author="Juan Labraga" w:date="2018-09-13T10:30:00Z" w:id="785">
                    <w:rPr>
                      <w:rFonts w:ascii="Calibri" w:hAnsi="Calibri" w:eastAsia="Times New Roman" w:cs="Calibri"/>
                      <w:bCs/>
                      <w:color w:val="000000"/>
                      <w:lang w:val="es-UY" w:eastAsia="es-UY"/>
                    </w:rPr>
                  </w:rPrChange>
                </w:rPr>
                <w:t>TE</w:t>
              </w:r>
              <w:r>
                <w:rPr>
                  <w:rFonts w:ascii="Calibri" w:hAnsi="Calibri" w:eastAsia="Times New Roman" w:cs="Calibri"/>
                  <w:bCs/>
                  <w:color w:val="000000"/>
                  <w:lang w:val="es-UY" w:eastAsia="es-UY"/>
                </w:rPr>
                <w:t xml:space="preserve"> (</w:t>
              </w:r>
            </w:ins>
            <w:ins w:id="786" w:author="Juan Labraga" w:date="2018-09-13T10:25:00Z">
              <w:r w:rsidRPr="000F2DE3">
                <w:rPr>
                  <w:rFonts w:ascii="Calibri" w:hAnsi="Calibri" w:eastAsia="Times New Roman" w:cs="Calibri"/>
                  <w:bCs/>
                  <w:color w:val="000000"/>
                  <w:lang w:val="es-UY" w:eastAsia="es-UY"/>
                  <w:rPrChange w:author="Juan Labraga" w:date="2018-09-13T10:29:00Z" w:id="787">
                    <w:rPr>
                      <w:rFonts w:ascii="Calibri" w:hAnsi="Calibri" w:eastAsia="Times New Roman" w:cs="Calibri"/>
                      <w:b/>
                      <w:bCs/>
                      <w:color w:val="000000"/>
                      <w:lang w:val="es-UY" w:eastAsia="es-UY"/>
                    </w:rPr>
                  </w:rPrChange>
                </w:rPr>
                <w:t>1</w:t>
              </w:r>
            </w:ins>
            <w:ins w:id="788" w:author="Juan Labraga" w:date="2018-09-10T23:44:00Z">
              <w:r w:rsidRPr="000F2DE3">
                <w:rPr>
                  <w:rFonts w:ascii="Calibri" w:hAnsi="Calibri" w:eastAsia="Times New Roman" w:cs="Calibri"/>
                  <w:bCs/>
                  <w:color w:val="000000"/>
                  <w:lang w:val="es-UY" w:eastAsia="es-UY"/>
                  <w:rPrChange w:author="Juan Labraga" w:date="2018-09-13T10:29:00Z" w:id="789">
                    <w:rPr>
                      <w:rFonts w:ascii="Calibri" w:hAnsi="Calibri" w:eastAsia="Times New Roman" w:cs="Calibri"/>
                      <w:b/>
                      <w:bCs/>
                      <w:color w:val="000000"/>
                      <w:lang w:val="es-UY" w:eastAsia="es-UY"/>
                    </w:rPr>
                  </w:rPrChange>
                </w:rPr>
                <w:t>+</w:t>
              </w:r>
            </w:ins>
            <w:ins w:id="790" w:author="Juan Labraga" w:date="2018-09-13T10:25:00Z">
              <w:r w:rsidRPr="000F2DE3">
                <w:rPr>
                  <w:rFonts w:ascii="Calibri" w:hAnsi="Calibri" w:eastAsia="Times New Roman" w:cs="Calibri"/>
                  <w:bCs/>
                  <w:color w:val="000000"/>
                  <w:lang w:val="es-UY" w:eastAsia="es-UY"/>
                  <w:rPrChange w:author="Juan Labraga" w:date="2018-09-13T10:29:00Z" w:id="791">
                    <w:rPr>
                      <w:rFonts w:ascii="Calibri" w:hAnsi="Calibri" w:eastAsia="Times New Roman" w:cs="Calibri"/>
                      <w:b/>
                      <w:bCs/>
                      <w:color w:val="000000"/>
                      <w:lang w:val="es-UY" w:eastAsia="es-UY"/>
                    </w:rPr>
                  </w:rPrChange>
                </w:rPr>
                <w:t>3</w:t>
              </w:r>
            </w:ins>
            <w:ins w:id="792" w:author="Juan Labraga" w:date="2018-09-13T10:29:00Z">
              <w:r>
                <w:rPr>
                  <w:rFonts w:ascii="Calibri" w:hAnsi="Calibri" w:eastAsia="Times New Roman" w:cs="Calibri"/>
                  <w:bCs/>
                  <w:color w:val="000000"/>
                  <w:lang w:val="es-UY" w:eastAsia="es-UY"/>
                </w:rPr>
                <w:t>)</w:t>
              </w:r>
            </w:ins>
          </w:p>
        </w:tc>
        <w:tc>
          <w:tcPr>
            <w:tcW w:w="993" w:type="dxa"/>
            <w:tcBorders>
              <w:top w:val="single" w:sz="4" w:space="0" w:color="auto"/>
              <w:left w:val="nil"/>
              <w:bottom w:val="single" w:sz="4" w:space="0" w:color="auto"/>
              <w:right w:val="single" w:sz="4" w:space="0" w:color="auto"/>
            </w:tcBorders>
            <w:tcPrChange w:id="793" w:author="Juan Labraga" w:date="2018-09-13T10:39:00Z">
              <w:tcPr>
                <w:tcW w:w="851" w:type="dxa"/>
                <w:tcBorders>
                  <w:top w:val="single" w:sz="4" w:space="0" w:color="auto"/>
                  <w:left w:val="nil"/>
                  <w:bottom w:val="single" w:sz="4" w:space="0" w:color="auto"/>
                  <w:right w:val="single" w:sz="4" w:space="0" w:color="auto"/>
                </w:tcBorders>
              </w:tcPr>
            </w:tcPrChange>
          </w:tcPr>
          <w:p w14:paraId="1DA7073B" w14:textId="77777777" w:rsidR="00AF2B3D" w:rsidRPr="004304BB" w:rsidRDefault="00AF2B3D" w:rsidP="009C6239">
            <w:pPr>
              <w:spacing w:after="0" w:line="240" w:lineRule="auto"/>
              <w:jc w:val="center"/>
              <w:rPr>
                <w:ins w:id="794" w:author="Juan Labraga" w:date="2018-09-13T10:33:00Z"/>
                <w:rFonts w:ascii="Calibri" w:eastAsia="Times New Roman" w:hAnsi="Calibri" w:cs="Calibri"/>
                <w:color w:val="000000"/>
                <w:lang w:val="es-UY" w:eastAsia="es-UY"/>
              </w:rPr>
            </w:pPr>
          </w:p>
        </w:tc>
        <w:tc>
          <w:tcPr>
            <w:tcW w:w="697" w:type="dxa"/>
            <w:tcBorders>
              <w:top w:val="nil"/>
              <w:left w:val="nil"/>
              <w:bottom w:val="single" w:sz="4" w:space="0" w:color="auto"/>
              <w:right w:val="single" w:sz="4" w:space="0" w:color="auto"/>
            </w:tcBorders>
            <w:shd w:val="clear" w:color="auto" w:fill="auto"/>
            <w:noWrap/>
            <w:vAlign w:val="bottom"/>
            <w:hideMark/>
            <w:tcPrChange w:id="795" w:author="Juan Labraga" w:date="2018-09-13T10:39:00Z">
              <w:tcPr>
                <w:tcW w:w="697" w:type="dxa"/>
                <w:tcBorders>
                  <w:top w:val="nil"/>
                  <w:left w:val="nil"/>
                  <w:bottom w:val="single" w:sz="4" w:space="0" w:color="auto"/>
                  <w:right w:val="single" w:sz="4" w:space="0" w:color="auto"/>
                </w:tcBorders>
                <w:shd w:val="clear" w:color="auto" w:fill="auto"/>
                <w:noWrap/>
                <w:vAlign w:val="bottom"/>
                <w:hideMark/>
              </w:tcPr>
            </w:tcPrChange>
          </w:tcPr>
          <w:p w14:paraId="394A08AB" w14:textId="356357BE" w:rsidR="00AF2B3D" w:rsidRPr="004304BB" w:rsidRDefault="00AF2B3D" w:rsidP="009C6239">
            <w:pPr>
              <w:spacing w:after="0" w:line="240" w:lineRule="auto"/>
              <w:jc w:val="center"/>
              <w:rPr>
                <w:ins w:id="796" w:author="Juan Labraga" w:date="2018-09-10T23:44:00Z"/>
                <w:rFonts w:ascii="Calibri" w:eastAsia="Times New Roman" w:hAnsi="Calibri" w:cs="Calibri"/>
                <w:color w:val="000000"/>
                <w:lang w:val="es-UY" w:eastAsia="es-UY"/>
              </w:rPr>
            </w:pPr>
            <w:ins w:id="797" w:author="Juan Labraga" w:date="2018-09-10T23:44:00Z">
              <w:r w:rsidRPr="004304BB">
                <w:rPr>
                  <w:rFonts w:ascii="Calibri" w:hAnsi="Calibri" w:eastAsia="Times New Roman" w:cs="Calibri"/>
                  <w:color w:val="000000"/>
                  <w:lang w:val="es-UY" w:eastAsia="es-UY"/>
                </w:rPr>
                <w:t>272</w:t>
              </w:r>
            </w:ins>
          </w:p>
        </w:tc>
        <w:tc>
          <w:tcPr>
            <w:tcW w:w="708" w:type="dxa"/>
            <w:tcBorders>
              <w:top w:val="nil"/>
              <w:left w:val="nil"/>
              <w:bottom w:val="single" w:sz="4" w:space="0" w:color="auto"/>
              <w:right w:val="single" w:sz="4" w:space="0" w:color="auto"/>
            </w:tcBorders>
            <w:shd w:val="clear" w:color="auto" w:fill="auto"/>
            <w:noWrap/>
            <w:vAlign w:val="bottom"/>
            <w:hideMark/>
            <w:tcPrChange w:id="798" w:author="Juan Labraga" w:date="2018-09-13T10:39:00Z">
              <w:tcPr>
                <w:tcW w:w="708" w:type="dxa"/>
                <w:tcBorders>
                  <w:top w:val="nil"/>
                  <w:left w:val="nil"/>
                  <w:bottom w:val="single" w:sz="4" w:space="0" w:color="auto"/>
                  <w:right w:val="single" w:sz="4" w:space="0" w:color="auto"/>
                </w:tcBorders>
                <w:shd w:val="clear" w:color="auto" w:fill="auto"/>
                <w:noWrap/>
                <w:vAlign w:val="bottom"/>
                <w:hideMark/>
              </w:tcPr>
            </w:tcPrChange>
          </w:tcPr>
          <w:p w14:paraId="683B646E" w14:textId="77777777" w:rsidR="00AF2B3D" w:rsidRPr="004304BB" w:rsidRDefault="00AF2B3D" w:rsidP="009C6239">
            <w:pPr>
              <w:spacing w:after="0" w:line="240" w:lineRule="auto"/>
              <w:jc w:val="center"/>
              <w:rPr>
                <w:ins w:id="799" w:author="Juan Labraga" w:date="2018-09-10T23:44:00Z"/>
                <w:rFonts w:ascii="Calibri" w:eastAsia="Times New Roman" w:hAnsi="Calibri" w:cs="Calibri"/>
                <w:color w:val="000000"/>
                <w:lang w:val="es-UY" w:eastAsia="es-UY"/>
              </w:rPr>
            </w:pPr>
            <w:ins w:id="800" w:author="Juan Labraga" w:date="2018-09-10T23:44:00Z">
              <w:r w:rsidRPr="004304BB">
                <w:rPr>
                  <w:rFonts w:ascii="Calibri" w:hAnsi="Calibri" w:eastAsia="Times New Roman" w:cs="Calibri"/>
                  <w:color w:val="000000"/>
                  <w:lang w:val="es-UY" w:eastAsia="es-UY"/>
                </w:rPr>
                <w:t>272</w:t>
              </w:r>
            </w:ins>
          </w:p>
        </w:tc>
        <w:tc>
          <w:tcPr>
            <w:tcW w:w="851" w:type="dxa"/>
            <w:tcBorders>
              <w:top w:val="nil"/>
              <w:left w:val="nil"/>
              <w:bottom w:val="single" w:sz="4" w:space="0" w:color="auto"/>
              <w:right w:val="single" w:sz="4" w:space="0" w:color="auto"/>
            </w:tcBorders>
            <w:shd w:val="clear" w:color="auto" w:fill="auto"/>
            <w:noWrap/>
            <w:vAlign w:val="bottom"/>
            <w:hideMark/>
            <w:tcPrChange w:id="801" w:author="Juan Labraga" w:date="2018-09-13T10:39:00Z">
              <w:tcPr>
                <w:tcW w:w="851" w:type="dxa"/>
                <w:tcBorders>
                  <w:top w:val="nil"/>
                  <w:left w:val="nil"/>
                  <w:bottom w:val="single" w:sz="4" w:space="0" w:color="auto"/>
                  <w:right w:val="single" w:sz="4" w:space="0" w:color="auto"/>
                </w:tcBorders>
                <w:shd w:val="clear" w:color="auto" w:fill="auto"/>
                <w:noWrap/>
                <w:vAlign w:val="bottom"/>
                <w:hideMark/>
              </w:tcPr>
            </w:tcPrChange>
          </w:tcPr>
          <w:p w14:paraId="4988C7C5" w14:textId="77777777" w:rsidR="00AF2B3D" w:rsidRPr="004304BB" w:rsidRDefault="00AF2B3D" w:rsidP="009C6239">
            <w:pPr>
              <w:spacing w:after="0" w:line="240" w:lineRule="auto"/>
              <w:jc w:val="center"/>
              <w:rPr>
                <w:ins w:id="802" w:author="Juan Labraga" w:date="2018-09-10T23:44:00Z"/>
                <w:rFonts w:ascii="Calibri" w:eastAsia="Times New Roman" w:hAnsi="Calibri" w:cs="Calibri"/>
                <w:color w:val="000000"/>
                <w:lang w:val="es-UY" w:eastAsia="es-UY"/>
              </w:rPr>
            </w:pPr>
            <w:ins w:id="803" w:author="Juan Labraga" w:date="2018-09-10T23:44:00Z">
              <w:r w:rsidRPr="004304BB">
                <w:rPr>
                  <w:rFonts w:ascii="Calibri" w:hAnsi="Calibri" w:eastAsia="Times New Roman" w:cs="Calibri"/>
                  <w:color w:val="000000"/>
                  <w:lang w:val="es-UY" w:eastAsia="es-UY"/>
                </w:rPr>
                <w:t>223</w:t>
              </w:r>
            </w:ins>
          </w:p>
        </w:tc>
        <w:tc>
          <w:tcPr>
            <w:tcW w:w="992" w:type="dxa"/>
            <w:tcBorders>
              <w:top w:val="nil"/>
              <w:left w:val="nil"/>
              <w:bottom w:val="single" w:sz="4" w:space="0" w:color="auto"/>
              <w:right w:val="single" w:sz="4" w:space="0" w:color="auto"/>
            </w:tcBorders>
            <w:shd w:val="clear" w:color="auto" w:fill="auto"/>
            <w:noWrap/>
            <w:vAlign w:val="bottom"/>
            <w:hideMark/>
            <w:tcPrChange w:id="804" w:author="Juan Labraga" w:date="2018-09-13T10:39:00Z">
              <w:tcPr>
                <w:tcW w:w="992" w:type="dxa"/>
                <w:tcBorders>
                  <w:top w:val="nil"/>
                  <w:left w:val="nil"/>
                  <w:bottom w:val="single" w:sz="4" w:space="0" w:color="auto"/>
                  <w:right w:val="single" w:sz="4" w:space="0" w:color="auto"/>
                </w:tcBorders>
                <w:shd w:val="clear" w:color="auto" w:fill="auto"/>
                <w:noWrap/>
                <w:vAlign w:val="bottom"/>
                <w:hideMark/>
              </w:tcPr>
            </w:tcPrChange>
          </w:tcPr>
          <w:p w14:paraId="1F64BB6B" w14:textId="77777777" w:rsidR="00AF2B3D" w:rsidRPr="004304BB" w:rsidRDefault="00AF2B3D" w:rsidP="009C6239">
            <w:pPr>
              <w:spacing w:after="0" w:line="240" w:lineRule="auto"/>
              <w:jc w:val="center"/>
              <w:rPr>
                <w:ins w:id="805" w:author="Juan Labraga" w:date="2018-09-10T23:44:00Z"/>
                <w:rFonts w:ascii="Calibri" w:eastAsia="Times New Roman" w:hAnsi="Calibri" w:cs="Calibri"/>
                <w:color w:val="000000"/>
                <w:lang w:val="es-UY" w:eastAsia="es-UY"/>
              </w:rPr>
            </w:pPr>
            <w:ins w:id="806" w:author="Juan Labraga" w:date="2018-09-10T23:44:00Z">
              <w:r w:rsidRPr="004304BB">
                <w:rPr>
                  <w:rFonts w:ascii="Calibri" w:hAnsi="Calibri" w:eastAsia="Times New Roman" w:cs="Calibri"/>
                  <w:color w:val="000000"/>
                  <w:lang w:val="es-UY" w:eastAsia="es-UY"/>
                </w:rPr>
                <w:t>223</w:t>
              </w:r>
            </w:ins>
          </w:p>
        </w:tc>
        <w:tc>
          <w:tcPr>
            <w:tcW w:w="851" w:type="dxa"/>
            <w:tcBorders>
              <w:top w:val="nil"/>
              <w:left w:val="nil"/>
              <w:bottom w:val="single" w:sz="4" w:space="0" w:color="auto"/>
              <w:right w:val="single" w:sz="4" w:space="0" w:color="auto"/>
            </w:tcBorders>
            <w:shd w:val="clear" w:color="auto" w:fill="auto"/>
            <w:noWrap/>
            <w:vAlign w:val="bottom"/>
            <w:hideMark/>
            <w:tcPrChange w:id="807" w:author="Juan Labraga" w:date="2018-09-13T10:39:00Z">
              <w:tcPr>
                <w:tcW w:w="851" w:type="dxa"/>
                <w:tcBorders>
                  <w:top w:val="nil"/>
                  <w:left w:val="nil"/>
                  <w:bottom w:val="single" w:sz="4" w:space="0" w:color="auto"/>
                  <w:right w:val="single" w:sz="4" w:space="0" w:color="auto"/>
                </w:tcBorders>
                <w:shd w:val="clear" w:color="auto" w:fill="auto"/>
                <w:noWrap/>
                <w:vAlign w:val="bottom"/>
                <w:hideMark/>
              </w:tcPr>
            </w:tcPrChange>
          </w:tcPr>
          <w:p w14:paraId="7676AC18" w14:textId="77777777" w:rsidR="00AF2B3D" w:rsidRPr="004304BB" w:rsidRDefault="00AF2B3D" w:rsidP="009C6239">
            <w:pPr>
              <w:spacing w:after="0" w:line="240" w:lineRule="auto"/>
              <w:jc w:val="center"/>
              <w:rPr>
                <w:ins w:id="808" w:author="Juan Labraga" w:date="2018-09-10T23:44:00Z"/>
                <w:rFonts w:ascii="Calibri" w:eastAsia="Times New Roman" w:hAnsi="Calibri" w:cs="Calibri"/>
                <w:color w:val="000000"/>
                <w:lang w:val="es-UY" w:eastAsia="es-UY"/>
              </w:rPr>
            </w:pPr>
            <w:ins w:id="809" w:author="Juan Labraga" w:date="2018-09-10T23:44:00Z">
              <w:r w:rsidRPr="004304BB">
                <w:rPr>
                  <w:rFonts w:ascii="Calibri" w:hAnsi="Calibri" w:eastAsia="Times New Roman" w:cs="Calibri"/>
                  <w:color w:val="000000"/>
                  <w:lang w:val="es-UY" w:eastAsia="es-UY"/>
                </w:rPr>
                <w:t>91</w:t>
              </w:r>
            </w:ins>
          </w:p>
        </w:tc>
        <w:tc>
          <w:tcPr>
            <w:tcW w:w="708" w:type="dxa"/>
            <w:tcBorders>
              <w:top w:val="nil"/>
              <w:left w:val="nil"/>
              <w:bottom w:val="single" w:sz="4" w:space="0" w:color="auto"/>
              <w:right w:val="single" w:sz="4" w:space="0" w:color="auto"/>
            </w:tcBorders>
            <w:shd w:val="clear" w:color="auto" w:fill="auto"/>
            <w:noWrap/>
            <w:vAlign w:val="bottom"/>
            <w:hideMark/>
            <w:tcPrChange w:id="810" w:author="Juan Labraga" w:date="2018-09-13T10:39:00Z">
              <w:tcPr>
                <w:tcW w:w="708" w:type="dxa"/>
                <w:tcBorders>
                  <w:top w:val="nil"/>
                  <w:left w:val="nil"/>
                  <w:bottom w:val="single" w:sz="4" w:space="0" w:color="auto"/>
                  <w:right w:val="single" w:sz="4" w:space="0" w:color="auto"/>
                </w:tcBorders>
                <w:shd w:val="clear" w:color="auto" w:fill="auto"/>
                <w:noWrap/>
                <w:vAlign w:val="bottom"/>
                <w:hideMark/>
              </w:tcPr>
            </w:tcPrChange>
          </w:tcPr>
          <w:p w14:paraId="41B505B6" w14:textId="77777777" w:rsidR="00AF2B3D" w:rsidRPr="004304BB" w:rsidRDefault="00AF2B3D" w:rsidP="009C6239">
            <w:pPr>
              <w:spacing w:after="0" w:line="240" w:lineRule="auto"/>
              <w:jc w:val="center"/>
              <w:rPr>
                <w:ins w:id="811" w:author="Juan Labraga" w:date="2018-09-10T23:44:00Z"/>
                <w:rFonts w:ascii="Calibri" w:eastAsia="Times New Roman" w:hAnsi="Calibri" w:cs="Calibri"/>
                <w:color w:val="000000"/>
                <w:lang w:val="es-UY" w:eastAsia="es-UY"/>
              </w:rPr>
            </w:pPr>
            <w:ins w:id="812" w:author="Juan Labraga" w:date="2018-09-10T23:44:00Z">
              <w:r w:rsidRPr="004304BB">
                <w:rPr>
                  <w:rFonts w:ascii="Calibri" w:hAnsi="Calibri" w:eastAsia="Times New Roman" w:cs="Calibri"/>
                  <w:color w:val="000000"/>
                  <w:lang w:val="es-UY" w:eastAsia="es-UY"/>
                </w:rPr>
                <w:t>91</w:t>
              </w:r>
            </w:ins>
          </w:p>
        </w:tc>
        <w:tc>
          <w:tcPr>
            <w:tcW w:w="721" w:type="dxa"/>
            <w:tcBorders>
              <w:top w:val="nil"/>
              <w:left w:val="nil"/>
              <w:bottom w:val="single" w:sz="4" w:space="0" w:color="auto"/>
              <w:right w:val="single" w:sz="4" w:space="0" w:color="auto"/>
            </w:tcBorders>
            <w:shd w:val="clear" w:color="auto" w:fill="auto"/>
            <w:noWrap/>
            <w:vAlign w:val="bottom"/>
            <w:hideMark/>
            <w:tcPrChange w:id="813" w:author="Juan Labraga" w:date="2018-09-13T10:39:00Z">
              <w:tcPr>
                <w:tcW w:w="913" w:type="dxa"/>
                <w:tcBorders>
                  <w:top w:val="nil"/>
                  <w:left w:val="nil"/>
                  <w:bottom w:val="single" w:sz="4" w:space="0" w:color="auto"/>
                  <w:right w:val="single" w:sz="4" w:space="0" w:color="auto"/>
                </w:tcBorders>
                <w:shd w:val="clear" w:color="auto" w:fill="auto"/>
                <w:noWrap/>
                <w:vAlign w:val="bottom"/>
                <w:hideMark/>
              </w:tcPr>
            </w:tcPrChange>
          </w:tcPr>
          <w:p w14:paraId="58A8EDA8" w14:textId="77777777" w:rsidR="00AF2B3D" w:rsidRPr="004304BB" w:rsidRDefault="00AF2B3D" w:rsidP="009C6239">
            <w:pPr>
              <w:spacing w:after="0" w:line="240" w:lineRule="auto"/>
              <w:jc w:val="center"/>
              <w:rPr>
                <w:ins w:id="814" w:author="Juan Labraga" w:date="2018-09-10T23:44:00Z"/>
                <w:rFonts w:ascii="Calibri" w:eastAsia="Times New Roman" w:hAnsi="Calibri" w:cs="Calibri"/>
                <w:color w:val="000000"/>
                <w:lang w:val="es-UY" w:eastAsia="es-UY"/>
              </w:rPr>
            </w:pPr>
            <w:ins w:id="815" w:author="Juan Labraga" w:date="2018-09-10T23:44:00Z">
              <w:r w:rsidRPr="004304BB">
                <w:rPr>
                  <w:rFonts w:ascii="Calibri" w:hAnsi="Calibri" w:eastAsia="Times New Roman" w:cs="Calibri"/>
                  <w:color w:val="000000"/>
                  <w:lang w:val="es-UY" w:eastAsia="es-UY"/>
                </w:rPr>
                <w:t>91</w:t>
              </w:r>
            </w:ins>
          </w:p>
        </w:tc>
        <w:tc>
          <w:tcPr>
            <w:tcW w:w="709" w:type="dxa"/>
            <w:tcBorders>
              <w:top w:val="nil"/>
              <w:left w:val="nil"/>
              <w:bottom w:val="single" w:sz="4" w:space="0" w:color="auto"/>
              <w:right w:val="single" w:sz="4" w:space="0" w:color="auto"/>
            </w:tcBorders>
            <w:shd w:val="clear" w:color="auto" w:fill="auto"/>
            <w:noWrap/>
            <w:vAlign w:val="bottom"/>
            <w:hideMark/>
            <w:tcPrChange w:id="816" w:author="Juan Labraga" w:date="2018-09-13T10:39:00Z">
              <w:tcPr>
                <w:tcW w:w="603" w:type="dxa"/>
                <w:tcBorders>
                  <w:top w:val="nil"/>
                  <w:left w:val="nil"/>
                  <w:bottom w:val="single" w:sz="4" w:space="0" w:color="auto"/>
                  <w:right w:val="single" w:sz="4" w:space="0" w:color="auto"/>
                </w:tcBorders>
                <w:shd w:val="clear" w:color="auto" w:fill="auto"/>
                <w:noWrap/>
                <w:vAlign w:val="bottom"/>
                <w:hideMark/>
              </w:tcPr>
            </w:tcPrChange>
          </w:tcPr>
          <w:p w14:paraId="63B23E5D" w14:textId="77777777" w:rsidR="00AF2B3D" w:rsidRPr="004304BB" w:rsidRDefault="00AF2B3D" w:rsidP="009C6239">
            <w:pPr>
              <w:spacing w:after="0" w:line="240" w:lineRule="auto"/>
              <w:jc w:val="center"/>
              <w:rPr>
                <w:ins w:id="817" w:author="Juan Labraga" w:date="2018-09-10T23:44:00Z"/>
                <w:rFonts w:ascii="Calibri" w:eastAsia="Times New Roman" w:hAnsi="Calibri" w:cs="Calibri"/>
                <w:color w:val="000000"/>
                <w:lang w:val="es-UY" w:eastAsia="es-UY"/>
              </w:rPr>
            </w:pPr>
            <w:ins w:id="818" w:author="Juan Labraga" w:date="2018-09-10T23:44:00Z">
              <w:r w:rsidRPr="004304BB">
                <w:rPr>
                  <w:rFonts w:ascii="Calibri" w:hAnsi="Calibri" w:eastAsia="Times New Roman" w:cs="Calibri"/>
                  <w:color w:val="000000"/>
                  <w:lang w:val="es-UY" w:eastAsia="es-UY"/>
                </w:rPr>
                <w:t>91</w:t>
              </w:r>
            </w:ins>
          </w:p>
        </w:tc>
        <w:tc>
          <w:tcPr>
            <w:tcW w:w="708" w:type="dxa"/>
            <w:tcBorders>
              <w:top w:val="nil"/>
              <w:left w:val="nil"/>
              <w:bottom w:val="single" w:sz="4" w:space="0" w:color="auto"/>
              <w:right w:val="single" w:sz="4" w:space="0" w:color="auto"/>
            </w:tcBorders>
            <w:shd w:val="clear" w:color="auto" w:fill="auto"/>
            <w:noWrap/>
            <w:vAlign w:val="bottom"/>
            <w:hideMark/>
            <w:tcPrChange w:id="819" w:author="Juan Labraga" w:date="2018-09-13T10:39:00Z">
              <w:tcPr>
                <w:tcW w:w="752" w:type="dxa"/>
                <w:tcBorders>
                  <w:top w:val="nil"/>
                  <w:left w:val="nil"/>
                  <w:bottom w:val="single" w:sz="4" w:space="0" w:color="auto"/>
                  <w:right w:val="single" w:sz="4" w:space="0" w:color="auto"/>
                </w:tcBorders>
                <w:shd w:val="clear" w:color="auto" w:fill="auto"/>
                <w:noWrap/>
                <w:vAlign w:val="bottom"/>
                <w:hideMark/>
              </w:tcPr>
            </w:tcPrChange>
          </w:tcPr>
          <w:p w14:paraId="480F6B0C" w14:textId="77777777" w:rsidR="00AF2B3D" w:rsidRPr="004304BB" w:rsidRDefault="00AF2B3D" w:rsidP="009C6239">
            <w:pPr>
              <w:spacing w:after="0" w:line="240" w:lineRule="auto"/>
              <w:jc w:val="center"/>
              <w:rPr>
                <w:ins w:id="820" w:author="Juan Labraga" w:date="2018-09-10T23:44:00Z"/>
                <w:rFonts w:ascii="Calibri" w:eastAsia="Times New Roman" w:hAnsi="Calibri" w:cs="Calibri"/>
                <w:color w:val="000000"/>
                <w:lang w:val="es-UY" w:eastAsia="es-UY"/>
              </w:rPr>
            </w:pPr>
            <w:ins w:id="821" w:author="Juan Labraga" w:date="2018-09-10T23:44:00Z">
              <w:r w:rsidRPr="004304BB">
                <w:rPr>
                  <w:rFonts w:ascii="Calibri" w:hAnsi="Calibri" w:eastAsia="Times New Roman" w:cs="Calibri"/>
                  <w:color w:val="000000"/>
                  <w:lang w:val="es-UY" w:eastAsia="es-UY"/>
                </w:rPr>
                <w:t>91</w:t>
              </w:r>
            </w:ins>
          </w:p>
        </w:tc>
        <w:tc>
          <w:tcPr>
            <w:tcW w:w="697" w:type="dxa"/>
            <w:tcBorders>
              <w:top w:val="nil"/>
              <w:left w:val="nil"/>
              <w:bottom w:val="single" w:sz="4" w:space="0" w:color="auto"/>
              <w:right w:val="single" w:sz="4" w:space="0" w:color="auto"/>
            </w:tcBorders>
            <w:shd w:val="clear" w:color="auto" w:fill="auto"/>
            <w:noWrap/>
            <w:vAlign w:val="bottom"/>
            <w:hideMark/>
            <w:tcPrChange w:id="822" w:author="Juan Labraga" w:date="2018-09-13T10:39:00Z">
              <w:tcPr>
                <w:tcW w:w="567" w:type="dxa"/>
                <w:tcBorders>
                  <w:top w:val="nil"/>
                  <w:left w:val="nil"/>
                  <w:bottom w:val="single" w:sz="4" w:space="0" w:color="auto"/>
                  <w:right w:val="single" w:sz="4" w:space="0" w:color="auto"/>
                </w:tcBorders>
                <w:shd w:val="clear" w:color="auto" w:fill="auto"/>
                <w:noWrap/>
                <w:vAlign w:val="bottom"/>
                <w:hideMark/>
              </w:tcPr>
            </w:tcPrChange>
          </w:tcPr>
          <w:p w14:paraId="128A8F77" w14:textId="77777777" w:rsidR="00AF2B3D" w:rsidRPr="004304BB" w:rsidRDefault="00AF2B3D" w:rsidP="009C6239">
            <w:pPr>
              <w:spacing w:after="0" w:line="240" w:lineRule="auto"/>
              <w:jc w:val="center"/>
              <w:rPr>
                <w:ins w:id="823" w:author="Juan Labraga" w:date="2018-09-10T23:44:00Z"/>
                <w:rFonts w:ascii="Calibri" w:eastAsia="Times New Roman" w:hAnsi="Calibri" w:cs="Calibri"/>
                <w:color w:val="000000"/>
                <w:lang w:val="es-UY" w:eastAsia="es-UY"/>
              </w:rPr>
            </w:pPr>
            <w:ins w:id="824" w:author="Juan Labraga" w:date="2018-09-10T23:44:00Z">
              <w:r w:rsidRPr="004304BB">
                <w:rPr>
                  <w:rFonts w:ascii="Calibri" w:hAnsi="Calibri" w:eastAsia="Times New Roman" w:cs="Calibri"/>
                  <w:color w:val="000000"/>
                  <w:lang w:val="es-UY" w:eastAsia="es-UY"/>
                </w:rPr>
                <w:t>91</w:t>
              </w:r>
            </w:ins>
          </w:p>
        </w:tc>
        <w:tc>
          <w:tcPr>
            <w:tcW w:w="709" w:type="dxa"/>
            <w:tcBorders>
              <w:top w:val="nil"/>
              <w:left w:val="nil"/>
              <w:bottom w:val="single" w:sz="4" w:space="0" w:color="auto"/>
              <w:right w:val="single" w:sz="8" w:space="0" w:color="auto"/>
            </w:tcBorders>
            <w:shd w:val="clear" w:color="auto" w:fill="auto"/>
            <w:noWrap/>
            <w:vAlign w:val="bottom"/>
            <w:hideMark/>
            <w:tcPrChange w:id="825" w:author="Juan Labraga" w:date="2018-09-13T10:39:00Z">
              <w:tcPr>
                <w:tcW w:w="709" w:type="dxa"/>
                <w:tcBorders>
                  <w:top w:val="nil"/>
                  <w:left w:val="nil"/>
                  <w:bottom w:val="single" w:sz="4" w:space="0" w:color="auto"/>
                  <w:right w:val="single" w:sz="8" w:space="0" w:color="auto"/>
                </w:tcBorders>
                <w:shd w:val="clear" w:color="auto" w:fill="auto"/>
                <w:noWrap/>
                <w:vAlign w:val="bottom"/>
                <w:hideMark/>
              </w:tcPr>
            </w:tcPrChange>
          </w:tcPr>
          <w:p w14:paraId="68AE957B" w14:textId="77777777" w:rsidR="00AF2B3D" w:rsidRPr="004304BB" w:rsidRDefault="00AF2B3D" w:rsidP="009C6239">
            <w:pPr>
              <w:spacing w:after="0" w:line="240" w:lineRule="auto"/>
              <w:jc w:val="center"/>
              <w:rPr>
                <w:ins w:id="826" w:author="Juan Labraga" w:date="2018-09-10T23:44:00Z"/>
                <w:rFonts w:ascii="Calibri" w:eastAsia="Times New Roman" w:hAnsi="Calibri" w:cs="Calibri"/>
                <w:color w:val="000000"/>
                <w:lang w:val="es-UY" w:eastAsia="es-UY"/>
              </w:rPr>
            </w:pPr>
            <w:ins w:id="827" w:author="Juan Labraga" w:date="2018-09-10T23:44:00Z">
              <w:r w:rsidRPr="004304BB">
                <w:rPr>
                  <w:rFonts w:ascii="Calibri" w:hAnsi="Calibri" w:eastAsia="Times New Roman" w:cs="Calibri"/>
                  <w:color w:val="000000"/>
                  <w:lang w:val="es-UY" w:eastAsia="es-UY"/>
                </w:rPr>
                <w:t>91</w:t>
              </w:r>
            </w:ins>
          </w:p>
        </w:tc>
      </w:tr>
      <w:tr w:rsidR="00AF2B3D" w:rsidRPr="004304BB" w14:paraId="11067249" w14:textId="77777777" w:rsidTr="00096FFC">
        <w:trPr>
          <w:trHeight w:val="290"/>
          <w:ins w:id="828" w:author="Juan Labraga" w:date="2018-09-10T23:44:00Z"/>
          <w:trPrChange w:id="829"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auto" w:fill="auto"/>
            <w:noWrap/>
            <w:vAlign w:val="center"/>
            <w:hideMark/>
            <w:tcPrChange w:id="830" w:author="Juan Labraga" w:date="2018-09-13T10:39:00Z">
              <w:tcPr>
                <w:tcW w:w="2283" w:type="dxa"/>
                <w:tcBorders>
                  <w:top w:val="nil"/>
                  <w:left w:val="single" w:sz="8" w:space="0" w:color="auto"/>
                  <w:bottom w:val="single" w:sz="4" w:space="0" w:color="auto"/>
                  <w:right w:val="single" w:sz="4" w:space="0" w:color="auto"/>
                </w:tcBorders>
                <w:shd w:val="clear" w:color="auto" w:fill="auto"/>
                <w:noWrap/>
                <w:vAlign w:val="center"/>
                <w:hideMark/>
              </w:tcPr>
            </w:tcPrChange>
          </w:tcPr>
          <w:p w14:paraId="5BD19960" w14:textId="77777777" w:rsidR="00AF2B3D" w:rsidRPr="000F2DE3" w:rsidRDefault="00AF2B3D" w:rsidP="009C6239">
            <w:pPr>
              <w:spacing w:after="0" w:line="240" w:lineRule="auto"/>
              <w:jc w:val="center"/>
              <w:rPr>
                <w:ins w:id="831" w:author="Juan Labraga" w:date="2018-09-10T23:44:00Z"/>
                <w:rFonts w:ascii="Calibri" w:eastAsia="Times New Roman" w:hAnsi="Calibri" w:cs="Calibri"/>
                <w:bCs/>
                <w:color w:val="000000"/>
                <w:lang w:val="es-UY" w:eastAsia="es-UY"/>
                <w:rPrChange w:id="832" w:author="Juan Labraga" w:date="2018-09-13T10:29:00Z">
                  <w:rPr>
                    <w:ins w:id="833" w:author="Juan Labraga" w:date="2018-09-10T23:44:00Z"/>
                    <w:rFonts w:ascii="Calibri" w:eastAsia="Times New Roman" w:hAnsi="Calibri" w:cs="Calibri"/>
                    <w:b/>
                    <w:bCs/>
                    <w:color w:val="000000"/>
                    <w:lang w:val="es-UY" w:eastAsia="es-UY"/>
                  </w:rPr>
                </w:rPrChange>
              </w:rPr>
            </w:pPr>
            <w:proofErr w:type="spellStart"/>
            <w:ins w:id="834" w:author="Juan Labraga" w:date="2018-09-10T23:44:00Z">
              <w:r w:rsidRPr="000F2DE3">
                <w:rPr>
                  <w:rFonts w:ascii="Calibri" w:hAnsi="Calibri" w:eastAsia="Times New Roman" w:cs="Calibri"/>
                  <w:bCs/>
                  <w:color w:val="000000"/>
                  <w:lang w:val="es-UY" w:eastAsia="es-UY"/>
                  <w:rPrChange w:author="Juan Labraga" w:date="2018-09-13T10:29:00Z" w:id="835">
                    <w:rPr>
                      <w:rFonts w:ascii="Calibri" w:hAnsi="Calibri" w:eastAsia="Times New Roman" w:cs="Calibri"/>
                      <w:b/>
                      <w:bCs/>
                      <w:color w:val="000000"/>
                      <w:lang w:val="es-UY" w:eastAsia="es-UY"/>
                    </w:rPr>
                  </w:rPrChange>
                </w:rPr>
                <w:lastRenderedPageBreak/>
                <w:t>Cost</w:t>
              </w:r>
              <w:proofErr w:type="spellEnd"/>
              <w:r w:rsidRPr="000F2DE3">
                <w:rPr>
                  <w:rFonts w:ascii="Calibri" w:hAnsi="Calibri" w:eastAsia="Times New Roman" w:cs="Calibri"/>
                  <w:bCs/>
                  <w:color w:val="000000"/>
                  <w:lang w:val="es-UY" w:eastAsia="es-UY"/>
                  <w:rPrChange w:author="Juan Labraga" w:date="2018-09-13T10:29:00Z" w:id="836">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837">
                    <w:rPr>
                      <w:rFonts w:ascii="Calibri" w:hAnsi="Calibri" w:eastAsia="Times New Roman" w:cs="Calibri"/>
                      <w:b/>
                      <w:bCs/>
                      <w:color w:val="000000"/>
                      <w:lang w:val="es-UY" w:eastAsia="es-UY"/>
                    </w:rPr>
                  </w:rPrChange>
                </w:rPr>
                <w:t>to</w:t>
              </w:r>
              <w:proofErr w:type="spellEnd"/>
              <w:r w:rsidRPr="000F2DE3">
                <w:rPr>
                  <w:rFonts w:ascii="Calibri" w:hAnsi="Calibri" w:eastAsia="Times New Roman" w:cs="Calibri"/>
                  <w:bCs/>
                  <w:color w:val="000000"/>
                  <w:lang w:val="es-UY" w:eastAsia="es-UY"/>
                  <w:rPrChange w:author="Juan Labraga" w:date="2018-09-13T10:29:00Z" w:id="838">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839">
                    <w:rPr>
                      <w:rFonts w:ascii="Calibri" w:hAnsi="Calibri" w:eastAsia="Times New Roman" w:cs="Calibri"/>
                      <w:b/>
                      <w:bCs/>
                      <w:color w:val="000000"/>
                      <w:lang w:val="es-UY" w:eastAsia="es-UY"/>
                    </w:rPr>
                  </w:rPrChange>
                </w:rPr>
                <w:t>export</w:t>
              </w:r>
              <w:proofErr w:type="spellEnd"/>
              <w:r w:rsidRPr="000F2DE3">
                <w:rPr>
                  <w:rFonts w:ascii="Calibri" w:hAnsi="Calibri" w:eastAsia="Times New Roman" w:cs="Calibri"/>
                  <w:bCs/>
                  <w:color w:val="000000"/>
                  <w:lang w:val="es-UY" w:eastAsia="es-UY"/>
                  <w:rPrChange w:author="Juan Labraga" w:date="2018-09-13T10:29:00Z" w:id="840">
                    <w:rPr>
                      <w:rFonts w:ascii="Calibri" w:hAnsi="Calibri" w:eastAsia="Times New Roman" w:cs="Calibri"/>
                      <w:b/>
                      <w:bCs/>
                      <w:color w:val="000000"/>
                      <w:lang w:val="es-UY" w:eastAsia="es-UY"/>
                    </w:rPr>
                  </w:rPrChange>
                </w:rPr>
                <w:t xml:space="preserve"> (USD)</w:t>
              </w:r>
            </w:ins>
          </w:p>
        </w:tc>
        <w:tc>
          <w:tcPr>
            <w:tcW w:w="1559" w:type="dxa"/>
            <w:tcBorders>
              <w:top w:val="nil"/>
              <w:left w:val="nil"/>
              <w:bottom w:val="single" w:sz="4" w:space="0" w:color="auto"/>
              <w:right w:val="single" w:sz="4" w:space="0" w:color="auto"/>
            </w:tcBorders>
            <w:shd w:val="clear" w:color="auto" w:fill="auto"/>
            <w:noWrap/>
            <w:vAlign w:val="center"/>
            <w:hideMark/>
            <w:tcPrChange w:id="841" w:author="Juan Labraga" w:date="2018-09-13T10:39:00Z">
              <w:tcPr>
                <w:tcW w:w="1251" w:type="dxa"/>
                <w:tcBorders>
                  <w:top w:val="nil"/>
                  <w:left w:val="nil"/>
                  <w:bottom w:val="single" w:sz="4" w:space="0" w:color="auto"/>
                  <w:right w:val="single" w:sz="4" w:space="0" w:color="auto"/>
                </w:tcBorders>
                <w:shd w:val="clear" w:color="auto" w:fill="auto"/>
                <w:noWrap/>
                <w:vAlign w:val="center"/>
                <w:hideMark/>
              </w:tcPr>
            </w:tcPrChange>
          </w:tcPr>
          <w:p w14:paraId="12F5D3E4" w14:textId="5D755F10" w:rsidR="00AF2B3D" w:rsidRPr="000F2DE3" w:rsidRDefault="00AF2B3D" w:rsidP="009C6239">
            <w:pPr>
              <w:spacing w:after="0" w:line="240" w:lineRule="auto"/>
              <w:jc w:val="center"/>
              <w:rPr>
                <w:ins w:id="842" w:author="Juan Labraga" w:date="2018-09-10T23:44:00Z"/>
                <w:rFonts w:ascii="Calibri" w:eastAsia="Times New Roman" w:hAnsi="Calibri" w:cs="Calibri"/>
                <w:bCs/>
                <w:color w:val="000000"/>
                <w:lang w:val="es-UY" w:eastAsia="es-UY"/>
                <w:rPrChange w:id="843" w:author="Juan Labraga" w:date="2018-09-13T10:29:00Z">
                  <w:rPr>
                    <w:ins w:id="844" w:author="Juan Labraga" w:date="2018-09-10T23:44:00Z"/>
                    <w:rFonts w:ascii="Calibri" w:eastAsia="Times New Roman" w:hAnsi="Calibri" w:cs="Calibri"/>
                    <w:b/>
                    <w:bCs/>
                    <w:color w:val="000000"/>
                    <w:lang w:val="es-UY" w:eastAsia="es-UY"/>
                  </w:rPr>
                </w:rPrChange>
              </w:rPr>
            </w:pPr>
            <w:ins w:id="845" w:author="Juan Labraga" w:date="2018-09-13T10:32:00Z">
              <w:r>
                <w:rPr>
                  <w:rFonts w:ascii="Calibri" w:hAnsi="Calibri" w:eastAsia="Times New Roman" w:cs="Calibri"/>
                  <w:bCs/>
                  <w:color w:val="000000"/>
                  <w:lang w:val="es-UY" w:eastAsia="es-UY"/>
                </w:rPr>
                <w:t xml:space="preserve">EX </w:t>
              </w:r>
              <w:proofErr w:type="spellStart"/>
              <w:r>
                <w:rPr>
                  <w:rFonts w:ascii="Calibri" w:hAnsi="Calibri" w:eastAsia="Times New Roman" w:cs="Calibri"/>
                  <w:bCs/>
                  <w:color w:val="000000"/>
                  <w:lang w:val="es-UY" w:eastAsia="es-UY"/>
                </w:rPr>
                <w:t>cost</w:t>
              </w:r>
            </w:ins>
            <w:proofErr w:type="spellEnd"/>
            <w:ins w:id="846" w:author="Juan Labraga" w:date="2018-09-13T10:30:00Z">
              <w:r>
                <w:rPr>
                  <w:rFonts w:ascii="Calibri" w:hAnsi="Calibri" w:eastAsia="Times New Roman" w:cs="Calibri"/>
                  <w:bCs/>
                  <w:color w:val="000000"/>
                  <w:lang w:val="es-UY" w:eastAsia="es-UY"/>
                </w:rPr>
                <w:t xml:space="preserve"> (</w:t>
              </w:r>
            </w:ins>
            <w:ins w:id="847" w:author="Juan Labraga" w:date="2018-09-13T10:26:00Z">
              <w:r w:rsidRPr="000F2DE3">
                <w:rPr>
                  <w:rFonts w:ascii="Calibri" w:hAnsi="Calibri" w:eastAsia="Times New Roman" w:cs="Calibri"/>
                  <w:bCs/>
                  <w:color w:val="000000"/>
                  <w:lang w:val="es-UY" w:eastAsia="es-UY"/>
                  <w:rPrChange w:author="Juan Labraga" w:date="2018-09-13T10:29:00Z" w:id="848">
                    <w:rPr>
                      <w:rFonts w:ascii="Calibri" w:hAnsi="Calibri" w:eastAsia="Times New Roman" w:cs="Calibri"/>
                      <w:b/>
                      <w:bCs/>
                      <w:color w:val="000000"/>
                      <w:lang w:val="es-UY" w:eastAsia="es-UY"/>
                    </w:rPr>
                  </w:rPrChange>
                </w:rPr>
                <w:t>2</w:t>
              </w:r>
            </w:ins>
            <w:ins w:id="849" w:author="Juan Labraga" w:date="2018-09-10T23:44:00Z">
              <w:r w:rsidRPr="000F2DE3">
                <w:rPr>
                  <w:rFonts w:ascii="Calibri" w:hAnsi="Calibri" w:eastAsia="Times New Roman" w:cs="Calibri"/>
                  <w:bCs/>
                  <w:color w:val="000000"/>
                  <w:lang w:val="es-UY" w:eastAsia="es-UY"/>
                  <w:rPrChange w:author="Juan Labraga" w:date="2018-09-13T10:29:00Z" w:id="850">
                    <w:rPr>
                      <w:rFonts w:ascii="Calibri" w:hAnsi="Calibri" w:eastAsia="Times New Roman" w:cs="Calibri"/>
                      <w:b/>
                      <w:bCs/>
                      <w:color w:val="000000"/>
                      <w:lang w:val="es-UY" w:eastAsia="es-UY"/>
                    </w:rPr>
                  </w:rPrChange>
                </w:rPr>
                <w:t>+</w:t>
              </w:r>
            </w:ins>
            <w:ins w:id="851" w:author="Juan Labraga" w:date="2018-09-13T10:26:00Z">
              <w:r w:rsidRPr="000F2DE3">
                <w:rPr>
                  <w:rFonts w:ascii="Calibri" w:hAnsi="Calibri" w:eastAsia="Times New Roman" w:cs="Calibri"/>
                  <w:bCs/>
                  <w:color w:val="000000"/>
                  <w:lang w:val="es-UY" w:eastAsia="es-UY"/>
                  <w:rPrChange w:author="Juan Labraga" w:date="2018-09-13T10:29:00Z" w:id="852">
                    <w:rPr>
                      <w:rFonts w:ascii="Calibri" w:hAnsi="Calibri" w:eastAsia="Times New Roman" w:cs="Calibri"/>
                      <w:b/>
                      <w:bCs/>
                      <w:color w:val="000000"/>
                      <w:lang w:val="es-UY" w:eastAsia="es-UY"/>
                    </w:rPr>
                  </w:rPrChange>
                </w:rPr>
                <w:t>4</w:t>
              </w:r>
            </w:ins>
            <w:ins w:id="853" w:author="Juan Labraga" w:date="2018-09-13T10:30:00Z">
              <w:r>
                <w:rPr>
                  <w:rFonts w:ascii="Calibri" w:hAnsi="Calibri" w:eastAsia="Times New Roman" w:cs="Calibri"/>
                  <w:bCs/>
                  <w:color w:val="000000"/>
                  <w:lang w:val="es-UY" w:eastAsia="es-UY"/>
                </w:rPr>
                <w:t>)</w:t>
              </w:r>
            </w:ins>
          </w:p>
        </w:tc>
        <w:tc>
          <w:tcPr>
            <w:tcW w:w="993" w:type="dxa"/>
            <w:tcBorders>
              <w:top w:val="single" w:sz="4" w:space="0" w:color="auto"/>
              <w:left w:val="nil"/>
              <w:bottom w:val="single" w:sz="4" w:space="0" w:color="auto"/>
              <w:right w:val="single" w:sz="4" w:space="0" w:color="auto"/>
            </w:tcBorders>
            <w:tcPrChange w:id="854" w:author="Juan Labraga" w:date="2018-09-13T10:39:00Z">
              <w:tcPr>
                <w:tcW w:w="851" w:type="dxa"/>
                <w:tcBorders>
                  <w:top w:val="single" w:sz="4" w:space="0" w:color="auto"/>
                  <w:left w:val="nil"/>
                  <w:bottom w:val="single" w:sz="4" w:space="0" w:color="auto"/>
                  <w:right w:val="single" w:sz="4" w:space="0" w:color="auto"/>
                </w:tcBorders>
              </w:tcPr>
            </w:tcPrChange>
          </w:tcPr>
          <w:p w14:paraId="7AD9033F" w14:textId="31372700" w:rsidR="00AF2B3D" w:rsidRPr="004304BB" w:rsidRDefault="0098787B" w:rsidP="009C6239">
            <w:pPr>
              <w:spacing w:after="0" w:line="240" w:lineRule="auto"/>
              <w:jc w:val="center"/>
              <w:rPr>
                <w:ins w:id="855" w:author="Juan Labraga" w:date="2018-09-13T10:33:00Z"/>
                <w:rFonts w:ascii="Calibri" w:eastAsia="Times New Roman" w:hAnsi="Calibri" w:cs="Calibri"/>
                <w:color w:val="000000"/>
                <w:lang w:val="es-UY" w:eastAsia="es-UY"/>
              </w:rPr>
            </w:pPr>
            <w:proofErr w:type="spellStart"/>
            <w:ins w:id="856" w:author="Juan Labraga" w:date="2018-09-13T10:40:00Z">
              <w:r>
                <w:rPr>
                  <w:rFonts w:ascii="Calibri" w:hAnsi="Calibri" w:eastAsia="Times New Roman" w:cs="Calibri"/>
                  <w:color w:val="000000"/>
                  <w:lang w:val="es-UY" w:eastAsia="es-UY"/>
                </w:rPr>
                <w:t>Eq</w:t>
              </w:r>
              <w:proofErr w:type="spellEnd"/>
              <w:r>
                <w:rPr>
                  <w:rFonts w:ascii="Calibri" w:hAnsi="Calibri" w:eastAsia="Times New Roman" w:cs="Calibri"/>
                  <w:color w:val="000000"/>
                  <w:lang w:val="es-UY" w:eastAsia="es-UY"/>
                </w:rPr>
                <w:t xml:space="preserve"> (2)</w:t>
              </w:r>
            </w:ins>
          </w:p>
        </w:tc>
        <w:tc>
          <w:tcPr>
            <w:tcW w:w="697" w:type="dxa"/>
            <w:tcBorders>
              <w:top w:val="nil"/>
              <w:left w:val="nil"/>
              <w:bottom w:val="single" w:sz="4" w:space="0" w:color="auto"/>
              <w:right w:val="single" w:sz="4" w:space="0" w:color="auto"/>
            </w:tcBorders>
            <w:shd w:val="clear" w:color="auto" w:fill="auto"/>
            <w:noWrap/>
            <w:vAlign w:val="bottom"/>
            <w:hideMark/>
            <w:tcPrChange w:id="857" w:author="Juan Labraga" w:date="2018-09-13T10:39:00Z">
              <w:tcPr>
                <w:tcW w:w="697" w:type="dxa"/>
                <w:tcBorders>
                  <w:top w:val="nil"/>
                  <w:left w:val="nil"/>
                  <w:bottom w:val="single" w:sz="4" w:space="0" w:color="auto"/>
                  <w:right w:val="single" w:sz="4" w:space="0" w:color="auto"/>
                </w:tcBorders>
                <w:shd w:val="clear" w:color="auto" w:fill="auto"/>
                <w:noWrap/>
                <w:vAlign w:val="bottom"/>
                <w:hideMark/>
              </w:tcPr>
            </w:tcPrChange>
          </w:tcPr>
          <w:p w14:paraId="7BCE8766" w14:textId="477A1EBD" w:rsidR="00AF2B3D" w:rsidRPr="004304BB" w:rsidRDefault="00AF2B3D" w:rsidP="009C6239">
            <w:pPr>
              <w:spacing w:after="0" w:line="240" w:lineRule="auto"/>
              <w:jc w:val="center"/>
              <w:rPr>
                <w:ins w:id="858" w:author="Juan Labraga" w:date="2018-09-10T23:44:00Z"/>
                <w:rFonts w:ascii="Calibri" w:eastAsia="Times New Roman" w:hAnsi="Calibri" w:cs="Calibri"/>
                <w:color w:val="000000"/>
                <w:lang w:val="es-UY" w:eastAsia="es-UY"/>
              </w:rPr>
            </w:pPr>
            <w:ins w:id="859" w:author="Juan Labraga" w:date="2018-09-10T23:44:00Z">
              <w:r w:rsidRPr="004304BB">
                <w:rPr>
                  <w:rFonts w:ascii="Calibri" w:hAnsi="Calibri" w:eastAsia="Times New Roman" w:cs="Calibri"/>
                  <w:color w:val="000000"/>
                  <w:lang w:val="es-UY" w:eastAsia="es-UY"/>
                </w:rPr>
                <w:t>456</w:t>
              </w:r>
            </w:ins>
          </w:p>
        </w:tc>
        <w:tc>
          <w:tcPr>
            <w:tcW w:w="708" w:type="dxa"/>
            <w:tcBorders>
              <w:top w:val="nil"/>
              <w:left w:val="nil"/>
              <w:bottom w:val="single" w:sz="4" w:space="0" w:color="auto"/>
              <w:right w:val="single" w:sz="4" w:space="0" w:color="auto"/>
            </w:tcBorders>
            <w:shd w:val="clear" w:color="auto" w:fill="auto"/>
            <w:noWrap/>
            <w:vAlign w:val="bottom"/>
            <w:hideMark/>
            <w:tcPrChange w:id="860" w:author="Juan Labraga" w:date="2018-09-13T10:39:00Z">
              <w:tcPr>
                <w:tcW w:w="708" w:type="dxa"/>
                <w:tcBorders>
                  <w:top w:val="nil"/>
                  <w:left w:val="nil"/>
                  <w:bottom w:val="single" w:sz="4" w:space="0" w:color="auto"/>
                  <w:right w:val="single" w:sz="4" w:space="0" w:color="auto"/>
                </w:tcBorders>
                <w:shd w:val="clear" w:color="auto" w:fill="auto"/>
                <w:noWrap/>
                <w:vAlign w:val="bottom"/>
                <w:hideMark/>
              </w:tcPr>
            </w:tcPrChange>
          </w:tcPr>
          <w:p w14:paraId="3D2D4F63" w14:textId="77777777" w:rsidR="00AF2B3D" w:rsidRPr="004304BB" w:rsidRDefault="00AF2B3D" w:rsidP="009C6239">
            <w:pPr>
              <w:spacing w:after="0" w:line="240" w:lineRule="auto"/>
              <w:jc w:val="center"/>
              <w:rPr>
                <w:ins w:id="861" w:author="Juan Labraga" w:date="2018-09-10T23:44:00Z"/>
                <w:rFonts w:ascii="Calibri" w:eastAsia="Times New Roman" w:hAnsi="Calibri" w:cs="Calibri"/>
                <w:color w:val="000000"/>
                <w:lang w:val="es-UY" w:eastAsia="es-UY"/>
              </w:rPr>
            </w:pPr>
            <w:ins w:id="862" w:author="Juan Labraga" w:date="2018-09-10T23:44:00Z">
              <w:r w:rsidRPr="004304BB">
                <w:rPr>
                  <w:rFonts w:ascii="Calibri" w:hAnsi="Calibri" w:eastAsia="Times New Roman" w:cs="Calibri"/>
                  <w:color w:val="000000"/>
                  <w:lang w:val="es-UY" w:eastAsia="es-UY"/>
                </w:rPr>
                <w:t>456</w:t>
              </w:r>
            </w:ins>
          </w:p>
        </w:tc>
        <w:tc>
          <w:tcPr>
            <w:tcW w:w="851" w:type="dxa"/>
            <w:tcBorders>
              <w:top w:val="nil"/>
              <w:left w:val="nil"/>
              <w:bottom w:val="single" w:sz="4" w:space="0" w:color="auto"/>
              <w:right w:val="single" w:sz="4" w:space="0" w:color="auto"/>
            </w:tcBorders>
            <w:shd w:val="clear" w:color="auto" w:fill="auto"/>
            <w:noWrap/>
            <w:vAlign w:val="bottom"/>
            <w:hideMark/>
            <w:tcPrChange w:id="863" w:author="Juan Labraga" w:date="2018-09-13T10:39:00Z">
              <w:tcPr>
                <w:tcW w:w="851" w:type="dxa"/>
                <w:tcBorders>
                  <w:top w:val="nil"/>
                  <w:left w:val="nil"/>
                  <w:bottom w:val="single" w:sz="4" w:space="0" w:color="auto"/>
                  <w:right w:val="single" w:sz="4" w:space="0" w:color="auto"/>
                </w:tcBorders>
                <w:shd w:val="clear" w:color="auto" w:fill="auto"/>
                <w:noWrap/>
                <w:vAlign w:val="bottom"/>
                <w:hideMark/>
              </w:tcPr>
            </w:tcPrChange>
          </w:tcPr>
          <w:p w14:paraId="0E4B6235" w14:textId="77777777" w:rsidR="00AF2B3D" w:rsidRPr="004304BB" w:rsidRDefault="00AF2B3D" w:rsidP="009C6239">
            <w:pPr>
              <w:spacing w:after="0" w:line="240" w:lineRule="auto"/>
              <w:jc w:val="center"/>
              <w:rPr>
                <w:ins w:id="864" w:author="Juan Labraga" w:date="2018-09-10T23:44:00Z"/>
                <w:rFonts w:ascii="Calibri" w:eastAsia="Times New Roman" w:hAnsi="Calibri" w:cs="Calibri"/>
                <w:color w:val="000000"/>
                <w:lang w:val="es-UY" w:eastAsia="es-UY"/>
              </w:rPr>
            </w:pPr>
            <w:ins w:id="865" w:author="Juan Labraga" w:date="2018-09-10T23:44:00Z">
              <w:r w:rsidRPr="004304BB">
                <w:rPr>
                  <w:rFonts w:ascii="Calibri" w:hAnsi="Calibri" w:eastAsia="Times New Roman" w:cs="Calibri"/>
                  <w:color w:val="000000"/>
                  <w:lang w:val="es-UY" w:eastAsia="es-UY"/>
                </w:rPr>
                <w:t>346</w:t>
              </w:r>
            </w:ins>
          </w:p>
        </w:tc>
        <w:tc>
          <w:tcPr>
            <w:tcW w:w="992" w:type="dxa"/>
            <w:tcBorders>
              <w:top w:val="nil"/>
              <w:left w:val="nil"/>
              <w:bottom w:val="single" w:sz="4" w:space="0" w:color="auto"/>
              <w:right w:val="single" w:sz="4" w:space="0" w:color="auto"/>
            </w:tcBorders>
            <w:shd w:val="clear" w:color="auto" w:fill="auto"/>
            <w:noWrap/>
            <w:vAlign w:val="bottom"/>
            <w:hideMark/>
            <w:tcPrChange w:id="866" w:author="Juan Labraga" w:date="2018-09-13T10:39:00Z">
              <w:tcPr>
                <w:tcW w:w="992" w:type="dxa"/>
                <w:tcBorders>
                  <w:top w:val="nil"/>
                  <w:left w:val="nil"/>
                  <w:bottom w:val="single" w:sz="4" w:space="0" w:color="auto"/>
                  <w:right w:val="single" w:sz="4" w:space="0" w:color="auto"/>
                </w:tcBorders>
                <w:shd w:val="clear" w:color="auto" w:fill="auto"/>
                <w:noWrap/>
                <w:vAlign w:val="bottom"/>
                <w:hideMark/>
              </w:tcPr>
            </w:tcPrChange>
          </w:tcPr>
          <w:p w14:paraId="7D034B8A" w14:textId="77777777" w:rsidR="00AF2B3D" w:rsidRPr="004304BB" w:rsidRDefault="00AF2B3D" w:rsidP="009C6239">
            <w:pPr>
              <w:spacing w:after="0" w:line="240" w:lineRule="auto"/>
              <w:jc w:val="center"/>
              <w:rPr>
                <w:ins w:id="867" w:author="Juan Labraga" w:date="2018-09-10T23:44:00Z"/>
                <w:rFonts w:ascii="Calibri" w:eastAsia="Times New Roman" w:hAnsi="Calibri" w:cs="Calibri"/>
                <w:color w:val="000000"/>
                <w:lang w:val="es-UY" w:eastAsia="es-UY"/>
              </w:rPr>
            </w:pPr>
            <w:ins w:id="868" w:author="Juan Labraga" w:date="2018-09-10T23:44:00Z">
              <w:r w:rsidRPr="004304BB">
                <w:rPr>
                  <w:rFonts w:ascii="Calibri" w:hAnsi="Calibri" w:eastAsia="Times New Roman" w:cs="Calibri"/>
                  <w:color w:val="000000"/>
                  <w:lang w:val="es-UY" w:eastAsia="es-UY"/>
                </w:rPr>
                <w:t>346</w:t>
              </w:r>
            </w:ins>
          </w:p>
        </w:tc>
        <w:tc>
          <w:tcPr>
            <w:tcW w:w="851" w:type="dxa"/>
            <w:tcBorders>
              <w:top w:val="nil"/>
              <w:left w:val="nil"/>
              <w:bottom w:val="single" w:sz="4" w:space="0" w:color="auto"/>
              <w:right w:val="single" w:sz="4" w:space="0" w:color="auto"/>
            </w:tcBorders>
            <w:shd w:val="clear" w:color="auto" w:fill="auto"/>
            <w:noWrap/>
            <w:vAlign w:val="bottom"/>
            <w:hideMark/>
            <w:tcPrChange w:id="869" w:author="Juan Labraga" w:date="2018-09-13T10:39:00Z">
              <w:tcPr>
                <w:tcW w:w="851" w:type="dxa"/>
                <w:tcBorders>
                  <w:top w:val="nil"/>
                  <w:left w:val="nil"/>
                  <w:bottom w:val="single" w:sz="4" w:space="0" w:color="auto"/>
                  <w:right w:val="single" w:sz="4" w:space="0" w:color="auto"/>
                </w:tcBorders>
                <w:shd w:val="clear" w:color="auto" w:fill="auto"/>
                <w:noWrap/>
                <w:vAlign w:val="bottom"/>
                <w:hideMark/>
              </w:tcPr>
            </w:tcPrChange>
          </w:tcPr>
          <w:p w14:paraId="0275E77F" w14:textId="77777777" w:rsidR="00AF2B3D" w:rsidRPr="004304BB" w:rsidRDefault="00AF2B3D" w:rsidP="009C6239">
            <w:pPr>
              <w:spacing w:after="0" w:line="240" w:lineRule="auto"/>
              <w:jc w:val="center"/>
              <w:rPr>
                <w:ins w:id="870" w:author="Juan Labraga" w:date="2018-09-10T23:44:00Z"/>
                <w:rFonts w:ascii="Calibri" w:eastAsia="Times New Roman" w:hAnsi="Calibri" w:cs="Calibri"/>
                <w:color w:val="000000"/>
                <w:lang w:val="es-UY" w:eastAsia="es-UY"/>
              </w:rPr>
            </w:pPr>
            <w:ins w:id="871" w:author="Juan Labraga" w:date="2018-09-10T23:44:00Z">
              <w:r w:rsidRPr="004304BB">
                <w:rPr>
                  <w:rFonts w:ascii="Calibri" w:hAnsi="Calibri" w:eastAsia="Times New Roman" w:cs="Calibri"/>
                  <w:color w:val="000000"/>
                  <w:lang w:val="es-UY" w:eastAsia="es-UY"/>
                </w:rPr>
                <w:t>178</w:t>
              </w:r>
            </w:ins>
          </w:p>
        </w:tc>
        <w:tc>
          <w:tcPr>
            <w:tcW w:w="708" w:type="dxa"/>
            <w:tcBorders>
              <w:top w:val="nil"/>
              <w:left w:val="nil"/>
              <w:bottom w:val="single" w:sz="4" w:space="0" w:color="auto"/>
              <w:right w:val="single" w:sz="4" w:space="0" w:color="auto"/>
            </w:tcBorders>
            <w:shd w:val="clear" w:color="auto" w:fill="auto"/>
            <w:noWrap/>
            <w:vAlign w:val="bottom"/>
            <w:hideMark/>
            <w:tcPrChange w:id="872" w:author="Juan Labraga" w:date="2018-09-13T10:39:00Z">
              <w:tcPr>
                <w:tcW w:w="708" w:type="dxa"/>
                <w:tcBorders>
                  <w:top w:val="nil"/>
                  <w:left w:val="nil"/>
                  <w:bottom w:val="single" w:sz="4" w:space="0" w:color="auto"/>
                  <w:right w:val="single" w:sz="4" w:space="0" w:color="auto"/>
                </w:tcBorders>
                <w:shd w:val="clear" w:color="auto" w:fill="auto"/>
                <w:noWrap/>
                <w:vAlign w:val="bottom"/>
                <w:hideMark/>
              </w:tcPr>
            </w:tcPrChange>
          </w:tcPr>
          <w:p w14:paraId="003E9815" w14:textId="77777777" w:rsidR="00AF2B3D" w:rsidRPr="004304BB" w:rsidRDefault="00AF2B3D" w:rsidP="009C6239">
            <w:pPr>
              <w:spacing w:after="0" w:line="240" w:lineRule="auto"/>
              <w:jc w:val="center"/>
              <w:rPr>
                <w:ins w:id="873" w:author="Juan Labraga" w:date="2018-09-10T23:44:00Z"/>
                <w:rFonts w:ascii="Calibri" w:eastAsia="Times New Roman" w:hAnsi="Calibri" w:cs="Calibri"/>
                <w:color w:val="000000"/>
                <w:lang w:val="es-UY" w:eastAsia="es-UY"/>
              </w:rPr>
            </w:pPr>
            <w:ins w:id="874" w:author="Juan Labraga" w:date="2018-09-10T23:44:00Z">
              <w:r w:rsidRPr="004304BB">
                <w:rPr>
                  <w:rFonts w:ascii="Calibri" w:hAnsi="Calibri" w:eastAsia="Times New Roman" w:cs="Calibri"/>
                  <w:color w:val="000000"/>
                  <w:lang w:val="es-UY" w:eastAsia="es-UY"/>
                </w:rPr>
                <w:t>178</w:t>
              </w:r>
            </w:ins>
          </w:p>
        </w:tc>
        <w:tc>
          <w:tcPr>
            <w:tcW w:w="721" w:type="dxa"/>
            <w:tcBorders>
              <w:top w:val="nil"/>
              <w:left w:val="nil"/>
              <w:bottom w:val="single" w:sz="4" w:space="0" w:color="auto"/>
              <w:right w:val="single" w:sz="4" w:space="0" w:color="auto"/>
            </w:tcBorders>
            <w:shd w:val="clear" w:color="auto" w:fill="auto"/>
            <w:noWrap/>
            <w:vAlign w:val="bottom"/>
            <w:hideMark/>
            <w:tcPrChange w:id="875" w:author="Juan Labraga" w:date="2018-09-13T10:39:00Z">
              <w:tcPr>
                <w:tcW w:w="913" w:type="dxa"/>
                <w:tcBorders>
                  <w:top w:val="nil"/>
                  <w:left w:val="nil"/>
                  <w:bottom w:val="single" w:sz="4" w:space="0" w:color="auto"/>
                  <w:right w:val="single" w:sz="4" w:space="0" w:color="auto"/>
                </w:tcBorders>
                <w:shd w:val="clear" w:color="auto" w:fill="auto"/>
                <w:noWrap/>
                <w:vAlign w:val="bottom"/>
                <w:hideMark/>
              </w:tcPr>
            </w:tcPrChange>
          </w:tcPr>
          <w:p w14:paraId="7C5CFFCC" w14:textId="77777777" w:rsidR="00AF2B3D" w:rsidRPr="004304BB" w:rsidRDefault="00AF2B3D" w:rsidP="009C6239">
            <w:pPr>
              <w:spacing w:after="0" w:line="240" w:lineRule="auto"/>
              <w:jc w:val="center"/>
              <w:rPr>
                <w:ins w:id="876" w:author="Juan Labraga" w:date="2018-09-10T23:44:00Z"/>
                <w:rFonts w:ascii="Calibri" w:eastAsia="Times New Roman" w:hAnsi="Calibri" w:cs="Calibri"/>
                <w:color w:val="000000"/>
                <w:lang w:val="es-UY" w:eastAsia="es-UY"/>
              </w:rPr>
            </w:pPr>
            <w:ins w:id="877" w:author="Juan Labraga" w:date="2018-09-10T23:44:00Z">
              <w:r w:rsidRPr="004304BB">
                <w:rPr>
                  <w:rFonts w:ascii="Calibri" w:hAnsi="Calibri" w:eastAsia="Times New Roman" w:cs="Calibri"/>
                  <w:color w:val="000000"/>
                  <w:lang w:val="es-UY" w:eastAsia="es-UY"/>
                </w:rPr>
                <w:t>178</w:t>
              </w:r>
            </w:ins>
          </w:p>
        </w:tc>
        <w:tc>
          <w:tcPr>
            <w:tcW w:w="709" w:type="dxa"/>
            <w:tcBorders>
              <w:top w:val="nil"/>
              <w:left w:val="nil"/>
              <w:bottom w:val="single" w:sz="4" w:space="0" w:color="auto"/>
              <w:right w:val="single" w:sz="4" w:space="0" w:color="auto"/>
            </w:tcBorders>
            <w:shd w:val="clear" w:color="auto" w:fill="auto"/>
            <w:noWrap/>
            <w:vAlign w:val="bottom"/>
            <w:hideMark/>
            <w:tcPrChange w:id="878" w:author="Juan Labraga" w:date="2018-09-13T10:39:00Z">
              <w:tcPr>
                <w:tcW w:w="603" w:type="dxa"/>
                <w:tcBorders>
                  <w:top w:val="nil"/>
                  <w:left w:val="nil"/>
                  <w:bottom w:val="single" w:sz="4" w:space="0" w:color="auto"/>
                  <w:right w:val="single" w:sz="4" w:space="0" w:color="auto"/>
                </w:tcBorders>
                <w:shd w:val="clear" w:color="auto" w:fill="auto"/>
                <w:noWrap/>
                <w:vAlign w:val="bottom"/>
                <w:hideMark/>
              </w:tcPr>
            </w:tcPrChange>
          </w:tcPr>
          <w:p w14:paraId="16CE1F5B" w14:textId="77777777" w:rsidR="00AF2B3D" w:rsidRPr="004304BB" w:rsidRDefault="00AF2B3D" w:rsidP="009C6239">
            <w:pPr>
              <w:spacing w:after="0" w:line="240" w:lineRule="auto"/>
              <w:jc w:val="center"/>
              <w:rPr>
                <w:ins w:id="879" w:author="Juan Labraga" w:date="2018-09-10T23:44:00Z"/>
                <w:rFonts w:ascii="Calibri" w:eastAsia="Times New Roman" w:hAnsi="Calibri" w:cs="Calibri"/>
                <w:color w:val="000000"/>
                <w:lang w:val="es-UY" w:eastAsia="es-UY"/>
              </w:rPr>
            </w:pPr>
            <w:ins w:id="880" w:author="Juan Labraga" w:date="2018-09-10T23:44:00Z">
              <w:r w:rsidRPr="004304BB">
                <w:rPr>
                  <w:rFonts w:ascii="Calibri" w:hAnsi="Calibri" w:eastAsia="Times New Roman" w:cs="Calibri"/>
                  <w:color w:val="000000"/>
                  <w:lang w:val="es-UY" w:eastAsia="es-UY"/>
                </w:rPr>
                <w:t>178</w:t>
              </w:r>
            </w:ins>
          </w:p>
        </w:tc>
        <w:tc>
          <w:tcPr>
            <w:tcW w:w="708" w:type="dxa"/>
            <w:tcBorders>
              <w:top w:val="nil"/>
              <w:left w:val="nil"/>
              <w:bottom w:val="single" w:sz="4" w:space="0" w:color="auto"/>
              <w:right w:val="single" w:sz="4" w:space="0" w:color="auto"/>
            </w:tcBorders>
            <w:shd w:val="clear" w:color="auto" w:fill="auto"/>
            <w:noWrap/>
            <w:vAlign w:val="bottom"/>
            <w:hideMark/>
            <w:tcPrChange w:id="881" w:author="Juan Labraga" w:date="2018-09-13T10:39:00Z">
              <w:tcPr>
                <w:tcW w:w="752" w:type="dxa"/>
                <w:tcBorders>
                  <w:top w:val="nil"/>
                  <w:left w:val="nil"/>
                  <w:bottom w:val="single" w:sz="4" w:space="0" w:color="auto"/>
                  <w:right w:val="single" w:sz="4" w:space="0" w:color="auto"/>
                </w:tcBorders>
                <w:shd w:val="clear" w:color="auto" w:fill="auto"/>
                <w:noWrap/>
                <w:vAlign w:val="bottom"/>
                <w:hideMark/>
              </w:tcPr>
            </w:tcPrChange>
          </w:tcPr>
          <w:p w14:paraId="7C959F13" w14:textId="77777777" w:rsidR="00AF2B3D" w:rsidRPr="004304BB" w:rsidRDefault="00AF2B3D" w:rsidP="009C6239">
            <w:pPr>
              <w:spacing w:after="0" w:line="240" w:lineRule="auto"/>
              <w:jc w:val="center"/>
              <w:rPr>
                <w:ins w:id="882" w:author="Juan Labraga" w:date="2018-09-10T23:44:00Z"/>
                <w:rFonts w:ascii="Calibri" w:eastAsia="Times New Roman" w:hAnsi="Calibri" w:cs="Calibri"/>
                <w:color w:val="000000"/>
                <w:lang w:val="es-UY" w:eastAsia="es-UY"/>
              </w:rPr>
            </w:pPr>
            <w:ins w:id="883" w:author="Juan Labraga" w:date="2018-09-10T23:44:00Z">
              <w:r w:rsidRPr="004304BB">
                <w:rPr>
                  <w:rFonts w:ascii="Calibri" w:hAnsi="Calibri" w:eastAsia="Times New Roman" w:cs="Calibri"/>
                  <w:color w:val="000000"/>
                  <w:lang w:val="es-UY" w:eastAsia="es-UY"/>
                </w:rPr>
                <w:t>178</w:t>
              </w:r>
            </w:ins>
          </w:p>
        </w:tc>
        <w:tc>
          <w:tcPr>
            <w:tcW w:w="697" w:type="dxa"/>
            <w:tcBorders>
              <w:top w:val="nil"/>
              <w:left w:val="nil"/>
              <w:bottom w:val="single" w:sz="4" w:space="0" w:color="auto"/>
              <w:right w:val="single" w:sz="4" w:space="0" w:color="auto"/>
            </w:tcBorders>
            <w:shd w:val="clear" w:color="auto" w:fill="auto"/>
            <w:noWrap/>
            <w:vAlign w:val="bottom"/>
            <w:hideMark/>
            <w:tcPrChange w:id="884" w:author="Juan Labraga" w:date="2018-09-13T10:39:00Z">
              <w:tcPr>
                <w:tcW w:w="567" w:type="dxa"/>
                <w:tcBorders>
                  <w:top w:val="nil"/>
                  <w:left w:val="nil"/>
                  <w:bottom w:val="single" w:sz="4" w:space="0" w:color="auto"/>
                  <w:right w:val="single" w:sz="4" w:space="0" w:color="auto"/>
                </w:tcBorders>
                <w:shd w:val="clear" w:color="auto" w:fill="auto"/>
                <w:noWrap/>
                <w:vAlign w:val="bottom"/>
                <w:hideMark/>
              </w:tcPr>
            </w:tcPrChange>
          </w:tcPr>
          <w:p w14:paraId="1304A4E0" w14:textId="77777777" w:rsidR="00AF2B3D" w:rsidRPr="004304BB" w:rsidRDefault="00AF2B3D" w:rsidP="009C6239">
            <w:pPr>
              <w:spacing w:after="0" w:line="240" w:lineRule="auto"/>
              <w:jc w:val="center"/>
              <w:rPr>
                <w:ins w:id="885" w:author="Juan Labraga" w:date="2018-09-10T23:44:00Z"/>
                <w:rFonts w:ascii="Calibri" w:eastAsia="Times New Roman" w:hAnsi="Calibri" w:cs="Calibri"/>
                <w:color w:val="000000"/>
                <w:lang w:val="es-UY" w:eastAsia="es-UY"/>
              </w:rPr>
            </w:pPr>
            <w:ins w:id="886" w:author="Juan Labraga" w:date="2018-09-10T23:44:00Z">
              <w:r w:rsidRPr="004304BB">
                <w:rPr>
                  <w:rFonts w:ascii="Calibri" w:hAnsi="Calibri" w:eastAsia="Times New Roman" w:cs="Calibri"/>
                  <w:color w:val="000000"/>
                  <w:lang w:val="es-UY" w:eastAsia="es-UY"/>
                </w:rPr>
                <w:t>178</w:t>
              </w:r>
            </w:ins>
          </w:p>
        </w:tc>
        <w:tc>
          <w:tcPr>
            <w:tcW w:w="709" w:type="dxa"/>
            <w:tcBorders>
              <w:top w:val="nil"/>
              <w:left w:val="nil"/>
              <w:bottom w:val="single" w:sz="4" w:space="0" w:color="auto"/>
              <w:right w:val="single" w:sz="8" w:space="0" w:color="auto"/>
            </w:tcBorders>
            <w:shd w:val="clear" w:color="auto" w:fill="auto"/>
            <w:noWrap/>
            <w:vAlign w:val="bottom"/>
            <w:hideMark/>
            <w:tcPrChange w:id="887" w:author="Juan Labraga" w:date="2018-09-13T10:39:00Z">
              <w:tcPr>
                <w:tcW w:w="709" w:type="dxa"/>
                <w:tcBorders>
                  <w:top w:val="nil"/>
                  <w:left w:val="nil"/>
                  <w:bottom w:val="single" w:sz="4" w:space="0" w:color="auto"/>
                  <w:right w:val="single" w:sz="8" w:space="0" w:color="auto"/>
                </w:tcBorders>
                <w:shd w:val="clear" w:color="auto" w:fill="auto"/>
                <w:noWrap/>
                <w:vAlign w:val="bottom"/>
                <w:hideMark/>
              </w:tcPr>
            </w:tcPrChange>
          </w:tcPr>
          <w:p w14:paraId="3435DA5A" w14:textId="77777777" w:rsidR="00AF2B3D" w:rsidRPr="004304BB" w:rsidRDefault="00AF2B3D" w:rsidP="009C6239">
            <w:pPr>
              <w:spacing w:after="0" w:line="240" w:lineRule="auto"/>
              <w:jc w:val="center"/>
              <w:rPr>
                <w:ins w:id="888" w:author="Juan Labraga" w:date="2018-09-10T23:44:00Z"/>
                <w:rFonts w:ascii="Calibri" w:eastAsia="Times New Roman" w:hAnsi="Calibri" w:cs="Calibri"/>
                <w:color w:val="000000"/>
                <w:lang w:val="es-UY" w:eastAsia="es-UY"/>
              </w:rPr>
            </w:pPr>
            <w:ins w:id="889" w:author="Juan Labraga" w:date="2018-09-10T23:44:00Z">
              <w:r w:rsidRPr="004304BB">
                <w:rPr>
                  <w:rFonts w:ascii="Calibri" w:hAnsi="Calibri" w:eastAsia="Times New Roman" w:cs="Calibri"/>
                  <w:color w:val="000000"/>
                  <w:lang w:val="es-UY" w:eastAsia="es-UY"/>
                </w:rPr>
                <w:t>178</w:t>
              </w:r>
            </w:ins>
          </w:p>
        </w:tc>
      </w:tr>
      <w:tr w:rsidR="00AF2B3D" w:rsidRPr="004304BB" w14:paraId="3A1E6464" w14:textId="77777777" w:rsidTr="00096FFC">
        <w:trPr>
          <w:trHeight w:val="290"/>
          <w:ins w:id="890" w:author="Juan Labraga" w:date="2018-09-10T23:44:00Z"/>
          <w:trPrChange w:id="891"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auto" w:fill="auto"/>
            <w:noWrap/>
            <w:vAlign w:val="center"/>
            <w:hideMark/>
            <w:tcPrChange w:id="892" w:author="Juan Labraga" w:date="2018-09-13T10:39:00Z">
              <w:tcPr>
                <w:tcW w:w="2283" w:type="dxa"/>
                <w:tcBorders>
                  <w:top w:val="nil"/>
                  <w:left w:val="single" w:sz="8" w:space="0" w:color="auto"/>
                  <w:bottom w:val="single" w:sz="4" w:space="0" w:color="auto"/>
                  <w:right w:val="single" w:sz="4" w:space="0" w:color="auto"/>
                </w:tcBorders>
                <w:shd w:val="clear" w:color="auto" w:fill="auto"/>
                <w:noWrap/>
                <w:vAlign w:val="center"/>
                <w:hideMark/>
              </w:tcPr>
            </w:tcPrChange>
          </w:tcPr>
          <w:p w14:paraId="3F5B07DA" w14:textId="77777777" w:rsidR="00AF2B3D" w:rsidRPr="000F2DE3" w:rsidRDefault="00AF2B3D" w:rsidP="009C6239">
            <w:pPr>
              <w:spacing w:after="0" w:line="240" w:lineRule="auto"/>
              <w:jc w:val="center"/>
              <w:rPr>
                <w:ins w:id="893" w:author="Juan Labraga" w:date="2018-09-10T23:44:00Z"/>
                <w:rFonts w:ascii="Calibri" w:eastAsia="Times New Roman" w:hAnsi="Calibri" w:cs="Calibri"/>
                <w:bCs/>
                <w:color w:val="000000"/>
                <w:lang w:val="es-UY" w:eastAsia="es-UY"/>
                <w:rPrChange w:id="894" w:author="Juan Labraga" w:date="2018-09-13T10:29:00Z">
                  <w:rPr>
                    <w:ins w:id="895" w:author="Juan Labraga" w:date="2018-09-10T23:44:00Z"/>
                    <w:rFonts w:ascii="Calibri" w:eastAsia="Times New Roman" w:hAnsi="Calibri" w:cs="Calibri"/>
                    <w:b/>
                    <w:bCs/>
                    <w:color w:val="000000"/>
                    <w:lang w:val="es-UY" w:eastAsia="es-UY"/>
                  </w:rPr>
                </w:rPrChange>
              </w:rPr>
            </w:pPr>
            <w:ins w:id="896" w:author="Juan Labraga" w:date="2018-09-10T23:44:00Z">
              <w:r w:rsidRPr="000F2DE3">
                <w:rPr>
                  <w:rFonts w:ascii="Calibri" w:hAnsi="Calibri" w:eastAsia="Times New Roman" w:cs="Calibri"/>
                  <w:bCs/>
                  <w:color w:val="000000"/>
                  <w:lang w:val="es-UY" w:eastAsia="es-UY"/>
                  <w:rPrChange w:author="Juan Labraga" w:date="2018-09-13T10:29:00Z" w:id="897">
                    <w:rPr>
                      <w:rFonts w:ascii="Calibri" w:hAnsi="Calibri" w:eastAsia="Times New Roman" w:cs="Calibri"/>
                      <w:b/>
                      <w:bCs/>
                      <w:color w:val="000000"/>
                      <w:lang w:val="es-UY" w:eastAsia="es-UY"/>
                    </w:rPr>
                  </w:rPrChange>
                </w:rPr>
                <w:t xml:space="preserve">Time </w:t>
              </w:r>
              <w:proofErr w:type="spellStart"/>
              <w:r w:rsidRPr="000F2DE3">
                <w:rPr>
                  <w:rFonts w:ascii="Calibri" w:hAnsi="Calibri" w:eastAsia="Times New Roman" w:cs="Calibri"/>
                  <w:bCs/>
                  <w:color w:val="000000"/>
                  <w:lang w:val="es-UY" w:eastAsia="es-UY"/>
                  <w:rPrChange w:author="Juan Labraga" w:date="2018-09-13T10:29:00Z" w:id="898">
                    <w:rPr>
                      <w:rFonts w:ascii="Calibri" w:hAnsi="Calibri" w:eastAsia="Times New Roman" w:cs="Calibri"/>
                      <w:b/>
                      <w:bCs/>
                      <w:color w:val="000000"/>
                      <w:lang w:val="es-UY" w:eastAsia="es-UY"/>
                    </w:rPr>
                  </w:rPrChange>
                </w:rPr>
                <w:t>to</w:t>
              </w:r>
              <w:proofErr w:type="spellEnd"/>
              <w:r w:rsidRPr="000F2DE3">
                <w:rPr>
                  <w:rFonts w:ascii="Calibri" w:hAnsi="Calibri" w:eastAsia="Times New Roman" w:cs="Calibri"/>
                  <w:bCs/>
                  <w:color w:val="000000"/>
                  <w:lang w:val="es-UY" w:eastAsia="es-UY"/>
                  <w:rPrChange w:author="Juan Labraga" w:date="2018-09-13T10:29:00Z" w:id="899">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900">
                    <w:rPr>
                      <w:rFonts w:ascii="Calibri" w:hAnsi="Calibri" w:eastAsia="Times New Roman" w:cs="Calibri"/>
                      <w:b/>
                      <w:bCs/>
                      <w:color w:val="000000"/>
                      <w:lang w:val="es-UY" w:eastAsia="es-UY"/>
                    </w:rPr>
                  </w:rPrChange>
                </w:rPr>
                <w:t>import</w:t>
              </w:r>
              <w:proofErr w:type="spellEnd"/>
              <w:r w:rsidRPr="000F2DE3">
                <w:rPr>
                  <w:rFonts w:ascii="Calibri" w:hAnsi="Calibri" w:eastAsia="Times New Roman" w:cs="Calibri"/>
                  <w:bCs/>
                  <w:color w:val="000000"/>
                  <w:lang w:val="es-UY" w:eastAsia="es-UY"/>
                  <w:rPrChange w:author="Juan Labraga" w:date="2018-09-13T10:29:00Z" w:id="901">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902">
                    <w:rPr>
                      <w:rFonts w:ascii="Calibri" w:hAnsi="Calibri" w:eastAsia="Times New Roman" w:cs="Calibri"/>
                      <w:b/>
                      <w:bCs/>
                      <w:color w:val="000000"/>
                      <w:lang w:val="es-UY" w:eastAsia="es-UY"/>
                    </w:rPr>
                  </w:rPrChange>
                </w:rPr>
                <w:t>hours</w:t>
              </w:r>
              <w:proofErr w:type="spellEnd"/>
              <w:r w:rsidRPr="000F2DE3">
                <w:rPr>
                  <w:rFonts w:ascii="Calibri" w:hAnsi="Calibri" w:eastAsia="Times New Roman" w:cs="Calibri"/>
                  <w:bCs/>
                  <w:color w:val="000000"/>
                  <w:lang w:val="es-UY" w:eastAsia="es-UY"/>
                  <w:rPrChange w:author="Juan Labraga" w:date="2018-09-13T10:29:00Z" w:id="903">
                    <w:rPr>
                      <w:rFonts w:ascii="Calibri" w:hAnsi="Calibri" w:eastAsia="Times New Roman" w:cs="Calibri"/>
                      <w:b/>
                      <w:bCs/>
                      <w:color w:val="000000"/>
                      <w:lang w:val="es-UY" w:eastAsia="es-UY"/>
                    </w:rPr>
                  </w:rPrChange>
                </w:rPr>
                <w:t>)</w:t>
              </w:r>
            </w:ins>
          </w:p>
        </w:tc>
        <w:tc>
          <w:tcPr>
            <w:tcW w:w="1559" w:type="dxa"/>
            <w:tcBorders>
              <w:top w:val="nil"/>
              <w:left w:val="nil"/>
              <w:bottom w:val="single" w:sz="4" w:space="0" w:color="auto"/>
              <w:right w:val="single" w:sz="4" w:space="0" w:color="auto"/>
            </w:tcBorders>
            <w:shd w:val="clear" w:color="auto" w:fill="auto"/>
            <w:noWrap/>
            <w:vAlign w:val="center"/>
            <w:hideMark/>
            <w:tcPrChange w:id="904" w:author="Juan Labraga" w:date="2018-09-13T10:39:00Z">
              <w:tcPr>
                <w:tcW w:w="1251" w:type="dxa"/>
                <w:tcBorders>
                  <w:top w:val="nil"/>
                  <w:left w:val="nil"/>
                  <w:bottom w:val="single" w:sz="4" w:space="0" w:color="auto"/>
                  <w:right w:val="single" w:sz="4" w:space="0" w:color="auto"/>
                </w:tcBorders>
                <w:shd w:val="clear" w:color="auto" w:fill="auto"/>
                <w:noWrap/>
                <w:vAlign w:val="center"/>
                <w:hideMark/>
              </w:tcPr>
            </w:tcPrChange>
          </w:tcPr>
          <w:p w14:paraId="22490BEA" w14:textId="2D74BB27" w:rsidR="00AF2B3D" w:rsidRPr="000F2DE3" w:rsidRDefault="00AF2B3D" w:rsidP="009C6239">
            <w:pPr>
              <w:spacing w:after="0" w:line="240" w:lineRule="auto"/>
              <w:jc w:val="center"/>
              <w:rPr>
                <w:ins w:id="905" w:author="Juan Labraga" w:date="2018-09-10T23:44:00Z"/>
                <w:rFonts w:ascii="Calibri" w:eastAsia="Times New Roman" w:hAnsi="Calibri" w:cs="Calibri"/>
                <w:bCs/>
                <w:color w:val="000000"/>
                <w:lang w:val="es-UY" w:eastAsia="es-UY"/>
                <w:rPrChange w:id="906" w:author="Juan Labraga" w:date="2018-09-13T10:29:00Z">
                  <w:rPr>
                    <w:ins w:id="907" w:author="Juan Labraga" w:date="2018-09-10T23:44:00Z"/>
                    <w:rFonts w:ascii="Calibri" w:eastAsia="Times New Roman" w:hAnsi="Calibri" w:cs="Calibri"/>
                    <w:b/>
                    <w:bCs/>
                    <w:color w:val="000000"/>
                    <w:lang w:val="es-UY" w:eastAsia="es-UY"/>
                  </w:rPr>
                </w:rPrChange>
              </w:rPr>
            </w:pPr>
            <w:ins w:id="908" w:author="Juan Labraga" w:date="2018-09-13T10:30:00Z">
              <w:r w:rsidRPr="00E467ED">
                <w:rPr>
                  <w:rFonts w:ascii="Calibri" w:hAnsi="Calibri" w:eastAsia="Times New Roman" w:cs="Calibri"/>
                  <w:bCs/>
                  <w:i/>
                  <w:color w:val="000000"/>
                  <w:lang w:val="es-UY" w:eastAsia="es-UY"/>
                  <w:rPrChange w:author="Juan Labraga" w:date="2018-09-13T10:30:00Z" w:id="909">
                    <w:rPr>
                      <w:rFonts w:ascii="Calibri" w:hAnsi="Calibri" w:eastAsia="Times New Roman" w:cs="Calibri"/>
                      <w:bCs/>
                      <w:color w:val="000000"/>
                      <w:lang w:val="es-UY" w:eastAsia="es-UY"/>
                    </w:rPr>
                  </w:rPrChange>
                </w:rPr>
                <w:t>TI</w:t>
              </w:r>
              <w:r>
                <w:rPr>
                  <w:rFonts w:ascii="Calibri" w:hAnsi="Calibri" w:eastAsia="Times New Roman" w:cs="Calibri"/>
                  <w:bCs/>
                  <w:color w:val="000000"/>
                  <w:lang w:val="es-UY" w:eastAsia="es-UY"/>
                </w:rPr>
                <w:t xml:space="preserve"> (</w:t>
              </w:r>
            </w:ins>
            <w:ins w:id="910" w:author="Juan Labraga" w:date="2018-09-13T10:26:00Z">
              <w:r w:rsidRPr="000F2DE3">
                <w:rPr>
                  <w:rFonts w:ascii="Calibri" w:hAnsi="Calibri" w:eastAsia="Times New Roman" w:cs="Calibri"/>
                  <w:bCs/>
                  <w:color w:val="000000"/>
                  <w:lang w:val="es-UY" w:eastAsia="es-UY"/>
                  <w:rPrChange w:author="Juan Labraga" w:date="2018-09-13T10:29:00Z" w:id="911">
                    <w:rPr>
                      <w:rFonts w:ascii="Calibri" w:hAnsi="Calibri" w:eastAsia="Times New Roman" w:cs="Calibri"/>
                      <w:b/>
                      <w:bCs/>
                      <w:color w:val="000000"/>
                      <w:lang w:val="es-UY" w:eastAsia="es-UY"/>
                    </w:rPr>
                  </w:rPrChange>
                </w:rPr>
                <w:t>5</w:t>
              </w:r>
            </w:ins>
            <w:ins w:id="912" w:author="Juan Labraga" w:date="2018-09-10T23:44:00Z">
              <w:r w:rsidRPr="000F2DE3">
                <w:rPr>
                  <w:rFonts w:ascii="Calibri" w:hAnsi="Calibri" w:eastAsia="Times New Roman" w:cs="Calibri"/>
                  <w:bCs/>
                  <w:color w:val="000000"/>
                  <w:lang w:val="es-UY" w:eastAsia="es-UY"/>
                  <w:rPrChange w:author="Juan Labraga" w:date="2018-09-13T10:29:00Z" w:id="913">
                    <w:rPr>
                      <w:rFonts w:ascii="Calibri" w:hAnsi="Calibri" w:eastAsia="Times New Roman" w:cs="Calibri"/>
                      <w:b/>
                      <w:bCs/>
                      <w:color w:val="000000"/>
                      <w:lang w:val="es-UY" w:eastAsia="es-UY"/>
                    </w:rPr>
                  </w:rPrChange>
                </w:rPr>
                <w:t>+</w:t>
              </w:r>
            </w:ins>
            <w:ins w:id="914" w:author="Juan Labraga" w:date="2018-09-13T10:26:00Z">
              <w:r w:rsidRPr="000F2DE3">
                <w:rPr>
                  <w:rFonts w:ascii="Calibri" w:hAnsi="Calibri" w:eastAsia="Times New Roman" w:cs="Calibri"/>
                  <w:bCs/>
                  <w:color w:val="000000"/>
                  <w:lang w:val="es-UY" w:eastAsia="es-UY"/>
                  <w:rPrChange w:author="Juan Labraga" w:date="2018-09-13T10:29:00Z" w:id="915">
                    <w:rPr>
                      <w:rFonts w:ascii="Calibri" w:hAnsi="Calibri" w:eastAsia="Times New Roman" w:cs="Calibri"/>
                      <w:b/>
                      <w:bCs/>
                      <w:color w:val="000000"/>
                      <w:lang w:val="es-UY" w:eastAsia="es-UY"/>
                    </w:rPr>
                  </w:rPrChange>
                </w:rPr>
                <w:t>7</w:t>
              </w:r>
            </w:ins>
            <w:ins w:id="916" w:author="Juan Labraga" w:date="2018-09-13T10:30:00Z">
              <w:r>
                <w:rPr>
                  <w:rFonts w:ascii="Calibri" w:hAnsi="Calibri" w:eastAsia="Times New Roman" w:cs="Calibri"/>
                  <w:bCs/>
                  <w:color w:val="000000"/>
                  <w:lang w:val="es-UY" w:eastAsia="es-UY"/>
                </w:rPr>
                <w:t>)</w:t>
              </w:r>
            </w:ins>
          </w:p>
        </w:tc>
        <w:tc>
          <w:tcPr>
            <w:tcW w:w="993" w:type="dxa"/>
            <w:tcBorders>
              <w:top w:val="single" w:sz="4" w:space="0" w:color="auto"/>
              <w:left w:val="nil"/>
              <w:bottom w:val="single" w:sz="4" w:space="0" w:color="auto"/>
              <w:right w:val="single" w:sz="4" w:space="0" w:color="auto"/>
            </w:tcBorders>
            <w:tcPrChange w:id="917" w:author="Juan Labraga" w:date="2018-09-13T10:39:00Z">
              <w:tcPr>
                <w:tcW w:w="851" w:type="dxa"/>
                <w:tcBorders>
                  <w:top w:val="single" w:sz="4" w:space="0" w:color="auto"/>
                  <w:left w:val="nil"/>
                  <w:bottom w:val="single" w:sz="4" w:space="0" w:color="auto"/>
                  <w:right w:val="single" w:sz="4" w:space="0" w:color="auto"/>
                </w:tcBorders>
              </w:tcPr>
            </w:tcPrChange>
          </w:tcPr>
          <w:p w14:paraId="2E305C58" w14:textId="77777777" w:rsidR="00AF2B3D" w:rsidRPr="004304BB" w:rsidRDefault="00AF2B3D" w:rsidP="009C6239">
            <w:pPr>
              <w:spacing w:after="0" w:line="240" w:lineRule="auto"/>
              <w:jc w:val="center"/>
              <w:rPr>
                <w:ins w:id="918" w:author="Juan Labraga" w:date="2018-09-13T10:33:00Z"/>
                <w:rFonts w:ascii="Calibri" w:eastAsia="Times New Roman" w:hAnsi="Calibri" w:cs="Calibri"/>
                <w:color w:val="000000"/>
                <w:lang w:val="es-UY" w:eastAsia="es-UY"/>
              </w:rPr>
            </w:pPr>
          </w:p>
        </w:tc>
        <w:tc>
          <w:tcPr>
            <w:tcW w:w="697" w:type="dxa"/>
            <w:tcBorders>
              <w:top w:val="nil"/>
              <w:left w:val="nil"/>
              <w:bottom w:val="single" w:sz="4" w:space="0" w:color="auto"/>
              <w:right w:val="single" w:sz="4" w:space="0" w:color="auto"/>
            </w:tcBorders>
            <w:shd w:val="clear" w:color="auto" w:fill="auto"/>
            <w:noWrap/>
            <w:vAlign w:val="bottom"/>
            <w:hideMark/>
            <w:tcPrChange w:id="919" w:author="Juan Labraga" w:date="2018-09-13T10:39:00Z">
              <w:tcPr>
                <w:tcW w:w="697" w:type="dxa"/>
                <w:tcBorders>
                  <w:top w:val="nil"/>
                  <w:left w:val="nil"/>
                  <w:bottom w:val="single" w:sz="4" w:space="0" w:color="auto"/>
                  <w:right w:val="single" w:sz="4" w:space="0" w:color="auto"/>
                </w:tcBorders>
                <w:shd w:val="clear" w:color="auto" w:fill="auto"/>
                <w:noWrap/>
                <w:vAlign w:val="bottom"/>
                <w:hideMark/>
              </w:tcPr>
            </w:tcPrChange>
          </w:tcPr>
          <w:p w14:paraId="675AE20D" w14:textId="418748EF" w:rsidR="00AF2B3D" w:rsidRPr="004304BB" w:rsidRDefault="00AF2B3D" w:rsidP="009C6239">
            <w:pPr>
              <w:spacing w:after="0" w:line="240" w:lineRule="auto"/>
              <w:jc w:val="center"/>
              <w:rPr>
                <w:ins w:id="920" w:author="Juan Labraga" w:date="2018-09-10T23:44:00Z"/>
                <w:rFonts w:ascii="Calibri" w:eastAsia="Times New Roman" w:hAnsi="Calibri" w:cs="Calibri"/>
                <w:color w:val="000000"/>
                <w:lang w:val="es-UY" w:eastAsia="es-UY"/>
              </w:rPr>
            </w:pPr>
            <w:ins w:id="921" w:author="Juan Labraga" w:date="2018-09-10T23:44:00Z">
              <w:r w:rsidRPr="004304BB">
                <w:rPr>
                  <w:rFonts w:ascii="Calibri" w:hAnsi="Calibri" w:eastAsia="Times New Roman" w:cs="Calibri"/>
                  <w:color w:val="000000"/>
                  <w:lang w:val="es-UY" w:eastAsia="es-UY"/>
                </w:rPr>
                <w:t>240</w:t>
              </w:r>
            </w:ins>
          </w:p>
        </w:tc>
        <w:tc>
          <w:tcPr>
            <w:tcW w:w="708" w:type="dxa"/>
            <w:tcBorders>
              <w:top w:val="nil"/>
              <w:left w:val="nil"/>
              <w:bottom w:val="single" w:sz="4" w:space="0" w:color="auto"/>
              <w:right w:val="single" w:sz="4" w:space="0" w:color="auto"/>
            </w:tcBorders>
            <w:shd w:val="clear" w:color="auto" w:fill="auto"/>
            <w:noWrap/>
            <w:vAlign w:val="bottom"/>
            <w:hideMark/>
            <w:tcPrChange w:id="922" w:author="Juan Labraga" w:date="2018-09-13T10:39:00Z">
              <w:tcPr>
                <w:tcW w:w="708" w:type="dxa"/>
                <w:tcBorders>
                  <w:top w:val="nil"/>
                  <w:left w:val="nil"/>
                  <w:bottom w:val="single" w:sz="4" w:space="0" w:color="auto"/>
                  <w:right w:val="single" w:sz="4" w:space="0" w:color="auto"/>
                </w:tcBorders>
                <w:shd w:val="clear" w:color="auto" w:fill="auto"/>
                <w:noWrap/>
                <w:vAlign w:val="bottom"/>
                <w:hideMark/>
              </w:tcPr>
            </w:tcPrChange>
          </w:tcPr>
          <w:p w14:paraId="249F08F5" w14:textId="77777777" w:rsidR="00AF2B3D" w:rsidRPr="004304BB" w:rsidRDefault="00AF2B3D" w:rsidP="009C6239">
            <w:pPr>
              <w:spacing w:after="0" w:line="240" w:lineRule="auto"/>
              <w:jc w:val="center"/>
              <w:rPr>
                <w:ins w:id="923" w:author="Juan Labraga" w:date="2018-09-10T23:44:00Z"/>
                <w:rFonts w:ascii="Calibri" w:eastAsia="Times New Roman" w:hAnsi="Calibri" w:cs="Calibri"/>
                <w:color w:val="000000"/>
                <w:lang w:val="es-UY" w:eastAsia="es-UY"/>
              </w:rPr>
            </w:pPr>
            <w:ins w:id="924" w:author="Juan Labraga" w:date="2018-09-10T23:44:00Z">
              <w:r w:rsidRPr="004304BB">
                <w:rPr>
                  <w:rFonts w:ascii="Calibri" w:hAnsi="Calibri" w:eastAsia="Times New Roman" w:cs="Calibri"/>
                  <w:color w:val="000000"/>
                  <w:lang w:val="es-UY" w:eastAsia="es-UY"/>
                </w:rPr>
                <w:t>240</w:t>
              </w:r>
            </w:ins>
          </w:p>
        </w:tc>
        <w:tc>
          <w:tcPr>
            <w:tcW w:w="851" w:type="dxa"/>
            <w:tcBorders>
              <w:top w:val="nil"/>
              <w:left w:val="nil"/>
              <w:bottom w:val="single" w:sz="4" w:space="0" w:color="auto"/>
              <w:right w:val="single" w:sz="4" w:space="0" w:color="auto"/>
            </w:tcBorders>
            <w:shd w:val="clear" w:color="auto" w:fill="auto"/>
            <w:noWrap/>
            <w:vAlign w:val="bottom"/>
            <w:hideMark/>
            <w:tcPrChange w:id="925" w:author="Juan Labraga" w:date="2018-09-13T10:39:00Z">
              <w:tcPr>
                <w:tcW w:w="851" w:type="dxa"/>
                <w:tcBorders>
                  <w:top w:val="nil"/>
                  <w:left w:val="nil"/>
                  <w:bottom w:val="single" w:sz="4" w:space="0" w:color="auto"/>
                  <w:right w:val="single" w:sz="4" w:space="0" w:color="auto"/>
                </w:tcBorders>
                <w:shd w:val="clear" w:color="auto" w:fill="auto"/>
                <w:noWrap/>
                <w:vAlign w:val="bottom"/>
                <w:hideMark/>
              </w:tcPr>
            </w:tcPrChange>
          </w:tcPr>
          <w:p w14:paraId="042758A1" w14:textId="77777777" w:rsidR="00AF2B3D" w:rsidRPr="004304BB" w:rsidRDefault="00AF2B3D" w:rsidP="009C6239">
            <w:pPr>
              <w:spacing w:after="0" w:line="240" w:lineRule="auto"/>
              <w:jc w:val="center"/>
              <w:rPr>
                <w:ins w:id="926" w:author="Juan Labraga" w:date="2018-09-10T23:44:00Z"/>
                <w:rFonts w:ascii="Calibri" w:eastAsia="Times New Roman" w:hAnsi="Calibri" w:cs="Calibri"/>
                <w:color w:val="000000"/>
                <w:lang w:val="es-UY" w:eastAsia="es-UY"/>
              </w:rPr>
            </w:pPr>
            <w:ins w:id="927" w:author="Juan Labraga" w:date="2018-09-10T23:44:00Z">
              <w:r w:rsidRPr="004304BB">
                <w:rPr>
                  <w:rFonts w:ascii="Calibri" w:hAnsi="Calibri" w:eastAsia="Times New Roman" w:cs="Calibri"/>
                  <w:color w:val="000000"/>
                  <w:lang w:val="es-UY" w:eastAsia="es-UY"/>
                </w:rPr>
                <w:t>174</w:t>
              </w:r>
            </w:ins>
          </w:p>
        </w:tc>
        <w:tc>
          <w:tcPr>
            <w:tcW w:w="992" w:type="dxa"/>
            <w:tcBorders>
              <w:top w:val="nil"/>
              <w:left w:val="nil"/>
              <w:bottom w:val="single" w:sz="4" w:space="0" w:color="auto"/>
              <w:right w:val="single" w:sz="4" w:space="0" w:color="auto"/>
            </w:tcBorders>
            <w:shd w:val="clear" w:color="auto" w:fill="auto"/>
            <w:noWrap/>
            <w:vAlign w:val="bottom"/>
            <w:hideMark/>
            <w:tcPrChange w:id="928" w:author="Juan Labraga" w:date="2018-09-13T10:39:00Z">
              <w:tcPr>
                <w:tcW w:w="992" w:type="dxa"/>
                <w:tcBorders>
                  <w:top w:val="nil"/>
                  <w:left w:val="nil"/>
                  <w:bottom w:val="single" w:sz="4" w:space="0" w:color="auto"/>
                  <w:right w:val="single" w:sz="4" w:space="0" w:color="auto"/>
                </w:tcBorders>
                <w:shd w:val="clear" w:color="auto" w:fill="auto"/>
                <w:noWrap/>
                <w:vAlign w:val="bottom"/>
                <w:hideMark/>
              </w:tcPr>
            </w:tcPrChange>
          </w:tcPr>
          <w:p w14:paraId="747FBFBF" w14:textId="77777777" w:rsidR="00AF2B3D" w:rsidRPr="004304BB" w:rsidRDefault="00AF2B3D" w:rsidP="009C6239">
            <w:pPr>
              <w:spacing w:after="0" w:line="240" w:lineRule="auto"/>
              <w:jc w:val="center"/>
              <w:rPr>
                <w:ins w:id="929" w:author="Juan Labraga" w:date="2018-09-10T23:44:00Z"/>
                <w:rFonts w:ascii="Calibri" w:eastAsia="Times New Roman" w:hAnsi="Calibri" w:cs="Calibri"/>
                <w:color w:val="000000"/>
                <w:lang w:val="es-UY" w:eastAsia="es-UY"/>
              </w:rPr>
            </w:pPr>
            <w:ins w:id="930" w:author="Juan Labraga" w:date="2018-09-10T23:44:00Z">
              <w:r w:rsidRPr="004304BB">
                <w:rPr>
                  <w:rFonts w:ascii="Calibri" w:hAnsi="Calibri" w:eastAsia="Times New Roman" w:cs="Calibri"/>
                  <w:color w:val="000000"/>
                  <w:lang w:val="es-UY" w:eastAsia="es-UY"/>
                </w:rPr>
                <w:t>174</w:t>
              </w:r>
            </w:ins>
          </w:p>
        </w:tc>
        <w:tc>
          <w:tcPr>
            <w:tcW w:w="851" w:type="dxa"/>
            <w:tcBorders>
              <w:top w:val="nil"/>
              <w:left w:val="nil"/>
              <w:bottom w:val="single" w:sz="4" w:space="0" w:color="auto"/>
              <w:right w:val="single" w:sz="4" w:space="0" w:color="auto"/>
            </w:tcBorders>
            <w:shd w:val="clear" w:color="auto" w:fill="auto"/>
            <w:noWrap/>
            <w:vAlign w:val="bottom"/>
            <w:hideMark/>
            <w:tcPrChange w:id="931" w:author="Juan Labraga" w:date="2018-09-13T10:39:00Z">
              <w:tcPr>
                <w:tcW w:w="851" w:type="dxa"/>
                <w:tcBorders>
                  <w:top w:val="nil"/>
                  <w:left w:val="nil"/>
                  <w:bottom w:val="single" w:sz="4" w:space="0" w:color="auto"/>
                  <w:right w:val="single" w:sz="4" w:space="0" w:color="auto"/>
                </w:tcBorders>
                <w:shd w:val="clear" w:color="auto" w:fill="auto"/>
                <w:noWrap/>
                <w:vAlign w:val="bottom"/>
                <w:hideMark/>
              </w:tcPr>
            </w:tcPrChange>
          </w:tcPr>
          <w:p w14:paraId="63EC097B" w14:textId="77777777" w:rsidR="00AF2B3D" w:rsidRPr="004304BB" w:rsidRDefault="00AF2B3D" w:rsidP="009C6239">
            <w:pPr>
              <w:spacing w:after="0" w:line="240" w:lineRule="auto"/>
              <w:jc w:val="center"/>
              <w:rPr>
                <w:ins w:id="932" w:author="Juan Labraga" w:date="2018-09-10T23:44:00Z"/>
                <w:rFonts w:ascii="Calibri" w:eastAsia="Times New Roman" w:hAnsi="Calibri" w:cs="Calibri"/>
                <w:color w:val="000000"/>
                <w:lang w:val="es-UY" w:eastAsia="es-UY"/>
              </w:rPr>
            </w:pPr>
            <w:ins w:id="933" w:author="Juan Labraga" w:date="2018-09-10T23:44:00Z">
              <w:r w:rsidRPr="004304BB">
                <w:rPr>
                  <w:rFonts w:ascii="Calibri" w:hAnsi="Calibri" w:eastAsia="Times New Roman" w:cs="Calibri"/>
                  <w:color w:val="000000"/>
                  <w:lang w:val="es-UY" w:eastAsia="es-UY"/>
                </w:rPr>
                <w:t>123</w:t>
              </w:r>
            </w:ins>
          </w:p>
        </w:tc>
        <w:tc>
          <w:tcPr>
            <w:tcW w:w="708" w:type="dxa"/>
            <w:tcBorders>
              <w:top w:val="nil"/>
              <w:left w:val="nil"/>
              <w:bottom w:val="single" w:sz="4" w:space="0" w:color="auto"/>
              <w:right w:val="single" w:sz="4" w:space="0" w:color="auto"/>
            </w:tcBorders>
            <w:shd w:val="clear" w:color="auto" w:fill="auto"/>
            <w:noWrap/>
            <w:vAlign w:val="bottom"/>
            <w:hideMark/>
            <w:tcPrChange w:id="934" w:author="Juan Labraga" w:date="2018-09-13T10:39:00Z">
              <w:tcPr>
                <w:tcW w:w="708" w:type="dxa"/>
                <w:tcBorders>
                  <w:top w:val="nil"/>
                  <w:left w:val="nil"/>
                  <w:bottom w:val="single" w:sz="4" w:space="0" w:color="auto"/>
                  <w:right w:val="single" w:sz="4" w:space="0" w:color="auto"/>
                </w:tcBorders>
                <w:shd w:val="clear" w:color="auto" w:fill="auto"/>
                <w:noWrap/>
                <w:vAlign w:val="bottom"/>
                <w:hideMark/>
              </w:tcPr>
            </w:tcPrChange>
          </w:tcPr>
          <w:p w14:paraId="7134A0B4" w14:textId="77777777" w:rsidR="00AF2B3D" w:rsidRPr="004304BB" w:rsidRDefault="00AF2B3D" w:rsidP="009C6239">
            <w:pPr>
              <w:spacing w:after="0" w:line="240" w:lineRule="auto"/>
              <w:jc w:val="center"/>
              <w:rPr>
                <w:ins w:id="935" w:author="Juan Labraga" w:date="2018-09-10T23:44:00Z"/>
                <w:rFonts w:ascii="Calibri" w:eastAsia="Times New Roman" w:hAnsi="Calibri" w:cs="Calibri"/>
                <w:color w:val="000000"/>
                <w:lang w:val="es-UY" w:eastAsia="es-UY"/>
              </w:rPr>
            </w:pPr>
            <w:ins w:id="936" w:author="Juan Labraga" w:date="2018-09-10T23:44:00Z">
              <w:r w:rsidRPr="004304BB">
                <w:rPr>
                  <w:rFonts w:ascii="Calibri" w:hAnsi="Calibri" w:eastAsia="Times New Roman" w:cs="Calibri"/>
                  <w:color w:val="000000"/>
                  <w:lang w:val="es-UY" w:eastAsia="es-UY"/>
                </w:rPr>
                <w:t>123</w:t>
              </w:r>
            </w:ins>
          </w:p>
        </w:tc>
        <w:tc>
          <w:tcPr>
            <w:tcW w:w="721" w:type="dxa"/>
            <w:tcBorders>
              <w:top w:val="nil"/>
              <w:left w:val="nil"/>
              <w:bottom w:val="single" w:sz="4" w:space="0" w:color="auto"/>
              <w:right w:val="single" w:sz="4" w:space="0" w:color="auto"/>
            </w:tcBorders>
            <w:shd w:val="clear" w:color="auto" w:fill="auto"/>
            <w:noWrap/>
            <w:vAlign w:val="bottom"/>
            <w:hideMark/>
            <w:tcPrChange w:id="937" w:author="Juan Labraga" w:date="2018-09-13T10:39:00Z">
              <w:tcPr>
                <w:tcW w:w="913" w:type="dxa"/>
                <w:tcBorders>
                  <w:top w:val="nil"/>
                  <w:left w:val="nil"/>
                  <w:bottom w:val="single" w:sz="4" w:space="0" w:color="auto"/>
                  <w:right w:val="single" w:sz="4" w:space="0" w:color="auto"/>
                </w:tcBorders>
                <w:shd w:val="clear" w:color="auto" w:fill="auto"/>
                <w:noWrap/>
                <w:vAlign w:val="bottom"/>
                <w:hideMark/>
              </w:tcPr>
            </w:tcPrChange>
          </w:tcPr>
          <w:p w14:paraId="0B05FE3F" w14:textId="77777777" w:rsidR="00AF2B3D" w:rsidRPr="004304BB" w:rsidRDefault="00AF2B3D" w:rsidP="009C6239">
            <w:pPr>
              <w:spacing w:after="0" w:line="240" w:lineRule="auto"/>
              <w:jc w:val="center"/>
              <w:rPr>
                <w:ins w:id="938" w:author="Juan Labraga" w:date="2018-09-10T23:44:00Z"/>
                <w:rFonts w:ascii="Calibri" w:eastAsia="Times New Roman" w:hAnsi="Calibri" w:cs="Calibri"/>
                <w:color w:val="000000"/>
                <w:lang w:val="es-UY" w:eastAsia="es-UY"/>
              </w:rPr>
            </w:pPr>
            <w:ins w:id="939" w:author="Juan Labraga" w:date="2018-09-10T23:44:00Z">
              <w:r w:rsidRPr="004304BB">
                <w:rPr>
                  <w:rFonts w:ascii="Calibri" w:hAnsi="Calibri" w:eastAsia="Times New Roman" w:cs="Calibri"/>
                  <w:color w:val="000000"/>
                  <w:lang w:val="es-UY" w:eastAsia="es-UY"/>
                </w:rPr>
                <w:t>123</w:t>
              </w:r>
            </w:ins>
          </w:p>
        </w:tc>
        <w:tc>
          <w:tcPr>
            <w:tcW w:w="709" w:type="dxa"/>
            <w:tcBorders>
              <w:top w:val="nil"/>
              <w:left w:val="nil"/>
              <w:bottom w:val="single" w:sz="4" w:space="0" w:color="auto"/>
              <w:right w:val="single" w:sz="4" w:space="0" w:color="auto"/>
            </w:tcBorders>
            <w:shd w:val="clear" w:color="auto" w:fill="auto"/>
            <w:noWrap/>
            <w:vAlign w:val="bottom"/>
            <w:hideMark/>
            <w:tcPrChange w:id="940" w:author="Juan Labraga" w:date="2018-09-13T10:39:00Z">
              <w:tcPr>
                <w:tcW w:w="603" w:type="dxa"/>
                <w:tcBorders>
                  <w:top w:val="nil"/>
                  <w:left w:val="nil"/>
                  <w:bottom w:val="single" w:sz="4" w:space="0" w:color="auto"/>
                  <w:right w:val="single" w:sz="4" w:space="0" w:color="auto"/>
                </w:tcBorders>
                <w:shd w:val="clear" w:color="auto" w:fill="auto"/>
                <w:noWrap/>
                <w:vAlign w:val="bottom"/>
                <w:hideMark/>
              </w:tcPr>
            </w:tcPrChange>
          </w:tcPr>
          <w:p w14:paraId="7FF77D3E" w14:textId="77777777" w:rsidR="00AF2B3D" w:rsidRPr="004304BB" w:rsidRDefault="00AF2B3D" w:rsidP="009C6239">
            <w:pPr>
              <w:spacing w:after="0" w:line="240" w:lineRule="auto"/>
              <w:jc w:val="center"/>
              <w:rPr>
                <w:ins w:id="941" w:author="Juan Labraga" w:date="2018-09-10T23:44:00Z"/>
                <w:rFonts w:ascii="Calibri" w:eastAsia="Times New Roman" w:hAnsi="Calibri" w:cs="Calibri"/>
                <w:color w:val="000000"/>
                <w:lang w:val="es-UY" w:eastAsia="es-UY"/>
              </w:rPr>
            </w:pPr>
            <w:ins w:id="942" w:author="Juan Labraga" w:date="2018-09-10T23:44:00Z">
              <w:r w:rsidRPr="004304BB">
                <w:rPr>
                  <w:rFonts w:ascii="Calibri" w:hAnsi="Calibri" w:eastAsia="Times New Roman" w:cs="Calibri"/>
                  <w:color w:val="000000"/>
                  <w:lang w:val="es-UY" w:eastAsia="es-UY"/>
                </w:rPr>
                <w:t>123</w:t>
              </w:r>
            </w:ins>
          </w:p>
        </w:tc>
        <w:tc>
          <w:tcPr>
            <w:tcW w:w="708" w:type="dxa"/>
            <w:tcBorders>
              <w:top w:val="nil"/>
              <w:left w:val="nil"/>
              <w:bottom w:val="single" w:sz="4" w:space="0" w:color="auto"/>
              <w:right w:val="single" w:sz="4" w:space="0" w:color="auto"/>
            </w:tcBorders>
            <w:shd w:val="clear" w:color="auto" w:fill="auto"/>
            <w:noWrap/>
            <w:vAlign w:val="bottom"/>
            <w:hideMark/>
            <w:tcPrChange w:id="943" w:author="Juan Labraga" w:date="2018-09-13T10:39:00Z">
              <w:tcPr>
                <w:tcW w:w="752" w:type="dxa"/>
                <w:tcBorders>
                  <w:top w:val="nil"/>
                  <w:left w:val="nil"/>
                  <w:bottom w:val="single" w:sz="4" w:space="0" w:color="auto"/>
                  <w:right w:val="single" w:sz="4" w:space="0" w:color="auto"/>
                </w:tcBorders>
                <w:shd w:val="clear" w:color="auto" w:fill="auto"/>
                <w:noWrap/>
                <w:vAlign w:val="bottom"/>
                <w:hideMark/>
              </w:tcPr>
            </w:tcPrChange>
          </w:tcPr>
          <w:p w14:paraId="548CA2DE" w14:textId="77777777" w:rsidR="00AF2B3D" w:rsidRPr="004304BB" w:rsidRDefault="00AF2B3D" w:rsidP="009C6239">
            <w:pPr>
              <w:spacing w:after="0" w:line="240" w:lineRule="auto"/>
              <w:jc w:val="center"/>
              <w:rPr>
                <w:ins w:id="944" w:author="Juan Labraga" w:date="2018-09-10T23:44:00Z"/>
                <w:rFonts w:ascii="Calibri" w:eastAsia="Times New Roman" w:hAnsi="Calibri" w:cs="Calibri"/>
                <w:color w:val="000000"/>
                <w:lang w:val="es-UY" w:eastAsia="es-UY"/>
              </w:rPr>
            </w:pPr>
            <w:ins w:id="945" w:author="Juan Labraga" w:date="2018-09-10T23:44:00Z">
              <w:r w:rsidRPr="004304BB">
                <w:rPr>
                  <w:rFonts w:ascii="Calibri" w:hAnsi="Calibri" w:eastAsia="Times New Roman" w:cs="Calibri"/>
                  <w:color w:val="000000"/>
                  <w:lang w:val="es-UY" w:eastAsia="es-UY"/>
                </w:rPr>
                <w:t>123</w:t>
              </w:r>
            </w:ins>
          </w:p>
        </w:tc>
        <w:tc>
          <w:tcPr>
            <w:tcW w:w="697" w:type="dxa"/>
            <w:tcBorders>
              <w:top w:val="nil"/>
              <w:left w:val="nil"/>
              <w:bottom w:val="single" w:sz="4" w:space="0" w:color="auto"/>
              <w:right w:val="single" w:sz="4" w:space="0" w:color="auto"/>
            </w:tcBorders>
            <w:shd w:val="clear" w:color="auto" w:fill="auto"/>
            <w:noWrap/>
            <w:vAlign w:val="bottom"/>
            <w:hideMark/>
            <w:tcPrChange w:id="946" w:author="Juan Labraga" w:date="2018-09-13T10:39:00Z">
              <w:tcPr>
                <w:tcW w:w="567" w:type="dxa"/>
                <w:tcBorders>
                  <w:top w:val="nil"/>
                  <w:left w:val="nil"/>
                  <w:bottom w:val="single" w:sz="4" w:space="0" w:color="auto"/>
                  <w:right w:val="single" w:sz="4" w:space="0" w:color="auto"/>
                </w:tcBorders>
                <w:shd w:val="clear" w:color="auto" w:fill="auto"/>
                <w:noWrap/>
                <w:vAlign w:val="bottom"/>
                <w:hideMark/>
              </w:tcPr>
            </w:tcPrChange>
          </w:tcPr>
          <w:p w14:paraId="3250F57E" w14:textId="77777777" w:rsidR="00AF2B3D" w:rsidRPr="004304BB" w:rsidRDefault="00AF2B3D" w:rsidP="009C6239">
            <w:pPr>
              <w:spacing w:after="0" w:line="240" w:lineRule="auto"/>
              <w:jc w:val="center"/>
              <w:rPr>
                <w:ins w:id="947" w:author="Juan Labraga" w:date="2018-09-10T23:44:00Z"/>
                <w:rFonts w:ascii="Calibri" w:eastAsia="Times New Roman" w:hAnsi="Calibri" w:cs="Calibri"/>
                <w:color w:val="000000"/>
                <w:lang w:val="es-UY" w:eastAsia="es-UY"/>
              </w:rPr>
            </w:pPr>
            <w:ins w:id="948" w:author="Juan Labraga" w:date="2018-09-10T23:44:00Z">
              <w:r w:rsidRPr="004304BB">
                <w:rPr>
                  <w:rFonts w:ascii="Calibri" w:hAnsi="Calibri" w:eastAsia="Times New Roman" w:cs="Calibri"/>
                  <w:color w:val="000000"/>
                  <w:lang w:val="es-UY" w:eastAsia="es-UY"/>
                </w:rPr>
                <w:t>123</w:t>
              </w:r>
            </w:ins>
          </w:p>
        </w:tc>
        <w:tc>
          <w:tcPr>
            <w:tcW w:w="709" w:type="dxa"/>
            <w:tcBorders>
              <w:top w:val="nil"/>
              <w:left w:val="nil"/>
              <w:bottom w:val="single" w:sz="4" w:space="0" w:color="auto"/>
              <w:right w:val="single" w:sz="8" w:space="0" w:color="auto"/>
            </w:tcBorders>
            <w:shd w:val="clear" w:color="auto" w:fill="auto"/>
            <w:noWrap/>
            <w:vAlign w:val="bottom"/>
            <w:hideMark/>
            <w:tcPrChange w:id="949" w:author="Juan Labraga" w:date="2018-09-13T10:39:00Z">
              <w:tcPr>
                <w:tcW w:w="709" w:type="dxa"/>
                <w:tcBorders>
                  <w:top w:val="nil"/>
                  <w:left w:val="nil"/>
                  <w:bottom w:val="single" w:sz="4" w:space="0" w:color="auto"/>
                  <w:right w:val="single" w:sz="8" w:space="0" w:color="auto"/>
                </w:tcBorders>
                <w:shd w:val="clear" w:color="auto" w:fill="auto"/>
                <w:noWrap/>
                <w:vAlign w:val="bottom"/>
                <w:hideMark/>
              </w:tcPr>
            </w:tcPrChange>
          </w:tcPr>
          <w:p w14:paraId="66E6AA41" w14:textId="77777777" w:rsidR="00AF2B3D" w:rsidRPr="004304BB" w:rsidRDefault="00AF2B3D" w:rsidP="009C6239">
            <w:pPr>
              <w:spacing w:after="0" w:line="240" w:lineRule="auto"/>
              <w:jc w:val="center"/>
              <w:rPr>
                <w:ins w:id="950" w:author="Juan Labraga" w:date="2018-09-10T23:44:00Z"/>
                <w:rFonts w:ascii="Calibri" w:eastAsia="Times New Roman" w:hAnsi="Calibri" w:cs="Calibri"/>
                <w:color w:val="000000"/>
                <w:lang w:val="es-UY" w:eastAsia="es-UY"/>
              </w:rPr>
            </w:pPr>
            <w:ins w:id="951" w:author="Juan Labraga" w:date="2018-09-10T23:44:00Z">
              <w:r w:rsidRPr="004304BB">
                <w:rPr>
                  <w:rFonts w:ascii="Calibri" w:hAnsi="Calibri" w:eastAsia="Times New Roman" w:cs="Calibri"/>
                  <w:color w:val="000000"/>
                  <w:lang w:val="es-UY" w:eastAsia="es-UY"/>
                </w:rPr>
                <w:t>123</w:t>
              </w:r>
            </w:ins>
          </w:p>
        </w:tc>
      </w:tr>
      <w:tr w:rsidR="00AF2B3D" w:rsidRPr="004304BB" w14:paraId="40260EBF" w14:textId="77777777" w:rsidTr="00096FFC">
        <w:trPr>
          <w:trHeight w:val="290"/>
          <w:ins w:id="952" w:author="Juan Labraga" w:date="2018-09-10T23:44:00Z"/>
          <w:trPrChange w:id="953"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auto" w:fill="auto"/>
            <w:noWrap/>
            <w:vAlign w:val="center"/>
            <w:hideMark/>
            <w:tcPrChange w:id="954" w:author="Juan Labraga" w:date="2018-09-13T10:39:00Z">
              <w:tcPr>
                <w:tcW w:w="2283" w:type="dxa"/>
                <w:tcBorders>
                  <w:top w:val="nil"/>
                  <w:left w:val="single" w:sz="8" w:space="0" w:color="auto"/>
                  <w:bottom w:val="single" w:sz="4" w:space="0" w:color="auto"/>
                  <w:right w:val="single" w:sz="4" w:space="0" w:color="auto"/>
                </w:tcBorders>
                <w:shd w:val="clear" w:color="auto" w:fill="auto"/>
                <w:noWrap/>
                <w:vAlign w:val="center"/>
                <w:hideMark/>
              </w:tcPr>
            </w:tcPrChange>
          </w:tcPr>
          <w:p w14:paraId="3AFE35EE" w14:textId="77777777" w:rsidR="00AF2B3D" w:rsidRPr="000F2DE3" w:rsidRDefault="00AF2B3D" w:rsidP="009C6239">
            <w:pPr>
              <w:spacing w:after="0" w:line="240" w:lineRule="auto"/>
              <w:jc w:val="center"/>
              <w:rPr>
                <w:ins w:id="955" w:author="Juan Labraga" w:date="2018-09-10T23:44:00Z"/>
                <w:rFonts w:ascii="Calibri" w:eastAsia="Times New Roman" w:hAnsi="Calibri" w:cs="Calibri"/>
                <w:bCs/>
                <w:color w:val="000000"/>
                <w:lang w:val="es-UY" w:eastAsia="es-UY"/>
                <w:rPrChange w:id="956" w:author="Juan Labraga" w:date="2018-09-13T10:29:00Z">
                  <w:rPr>
                    <w:ins w:id="957" w:author="Juan Labraga" w:date="2018-09-10T23:44:00Z"/>
                    <w:rFonts w:ascii="Calibri" w:eastAsia="Times New Roman" w:hAnsi="Calibri" w:cs="Calibri"/>
                    <w:b/>
                    <w:bCs/>
                    <w:color w:val="000000"/>
                    <w:lang w:val="es-UY" w:eastAsia="es-UY"/>
                  </w:rPr>
                </w:rPrChange>
              </w:rPr>
            </w:pPr>
            <w:proofErr w:type="spellStart"/>
            <w:ins w:id="958" w:author="Juan Labraga" w:date="2018-09-10T23:44:00Z">
              <w:r w:rsidRPr="000F2DE3">
                <w:rPr>
                  <w:rFonts w:ascii="Calibri" w:hAnsi="Calibri" w:eastAsia="Times New Roman" w:cs="Calibri"/>
                  <w:bCs/>
                  <w:color w:val="000000"/>
                  <w:lang w:val="es-UY" w:eastAsia="es-UY"/>
                  <w:rPrChange w:author="Juan Labraga" w:date="2018-09-13T10:29:00Z" w:id="959">
                    <w:rPr>
                      <w:rFonts w:ascii="Calibri" w:hAnsi="Calibri" w:eastAsia="Times New Roman" w:cs="Calibri"/>
                      <w:b/>
                      <w:bCs/>
                      <w:color w:val="000000"/>
                      <w:lang w:val="es-UY" w:eastAsia="es-UY"/>
                    </w:rPr>
                  </w:rPrChange>
                </w:rPr>
                <w:t>Cost</w:t>
              </w:r>
              <w:proofErr w:type="spellEnd"/>
              <w:r w:rsidRPr="000F2DE3">
                <w:rPr>
                  <w:rFonts w:ascii="Calibri" w:hAnsi="Calibri" w:eastAsia="Times New Roman" w:cs="Calibri"/>
                  <w:bCs/>
                  <w:color w:val="000000"/>
                  <w:lang w:val="es-UY" w:eastAsia="es-UY"/>
                  <w:rPrChange w:author="Juan Labraga" w:date="2018-09-13T10:29:00Z" w:id="960">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961">
                    <w:rPr>
                      <w:rFonts w:ascii="Calibri" w:hAnsi="Calibri" w:eastAsia="Times New Roman" w:cs="Calibri"/>
                      <w:b/>
                      <w:bCs/>
                      <w:color w:val="000000"/>
                      <w:lang w:val="es-UY" w:eastAsia="es-UY"/>
                    </w:rPr>
                  </w:rPrChange>
                </w:rPr>
                <w:t>to</w:t>
              </w:r>
              <w:proofErr w:type="spellEnd"/>
              <w:r w:rsidRPr="000F2DE3">
                <w:rPr>
                  <w:rFonts w:ascii="Calibri" w:hAnsi="Calibri" w:eastAsia="Times New Roman" w:cs="Calibri"/>
                  <w:bCs/>
                  <w:color w:val="000000"/>
                  <w:lang w:val="es-UY" w:eastAsia="es-UY"/>
                  <w:rPrChange w:author="Juan Labraga" w:date="2018-09-13T10:29:00Z" w:id="962">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963">
                    <w:rPr>
                      <w:rFonts w:ascii="Calibri" w:hAnsi="Calibri" w:eastAsia="Times New Roman" w:cs="Calibri"/>
                      <w:b/>
                      <w:bCs/>
                      <w:color w:val="000000"/>
                      <w:lang w:val="es-UY" w:eastAsia="es-UY"/>
                    </w:rPr>
                  </w:rPrChange>
                </w:rPr>
                <w:t>import</w:t>
              </w:r>
              <w:proofErr w:type="spellEnd"/>
              <w:r w:rsidRPr="000F2DE3">
                <w:rPr>
                  <w:rFonts w:ascii="Calibri" w:hAnsi="Calibri" w:eastAsia="Times New Roman" w:cs="Calibri"/>
                  <w:bCs/>
                  <w:color w:val="000000"/>
                  <w:lang w:val="es-UY" w:eastAsia="es-UY"/>
                  <w:rPrChange w:author="Juan Labraga" w:date="2018-09-13T10:29:00Z" w:id="964">
                    <w:rPr>
                      <w:rFonts w:ascii="Calibri" w:hAnsi="Calibri" w:eastAsia="Times New Roman" w:cs="Calibri"/>
                      <w:b/>
                      <w:bCs/>
                      <w:color w:val="000000"/>
                      <w:lang w:val="es-UY" w:eastAsia="es-UY"/>
                    </w:rPr>
                  </w:rPrChange>
                </w:rPr>
                <w:t xml:space="preserve"> (USD)</w:t>
              </w:r>
            </w:ins>
          </w:p>
        </w:tc>
        <w:tc>
          <w:tcPr>
            <w:tcW w:w="1559" w:type="dxa"/>
            <w:tcBorders>
              <w:top w:val="nil"/>
              <w:left w:val="nil"/>
              <w:bottom w:val="single" w:sz="4" w:space="0" w:color="auto"/>
              <w:right w:val="single" w:sz="4" w:space="0" w:color="auto"/>
            </w:tcBorders>
            <w:shd w:val="clear" w:color="auto" w:fill="auto"/>
            <w:noWrap/>
            <w:vAlign w:val="center"/>
            <w:hideMark/>
            <w:tcPrChange w:id="965" w:author="Juan Labraga" w:date="2018-09-13T10:39:00Z">
              <w:tcPr>
                <w:tcW w:w="1251" w:type="dxa"/>
                <w:tcBorders>
                  <w:top w:val="nil"/>
                  <w:left w:val="nil"/>
                  <w:bottom w:val="single" w:sz="4" w:space="0" w:color="auto"/>
                  <w:right w:val="single" w:sz="4" w:space="0" w:color="auto"/>
                </w:tcBorders>
                <w:shd w:val="clear" w:color="auto" w:fill="auto"/>
                <w:noWrap/>
                <w:vAlign w:val="center"/>
                <w:hideMark/>
              </w:tcPr>
            </w:tcPrChange>
          </w:tcPr>
          <w:p w14:paraId="4567D0FD" w14:textId="4EA7CE3B" w:rsidR="00AF2B3D" w:rsidRPr="000F2DE3" w:rsidRDefault="00AF2B3D" w:rsidP="009C6239">
            <w:pPr>
              <w:spacing w:after="0" w:line="240" w:lineRule="auto"/>
              <w:jc w:val="center"/>
              <w:rPr>
                <w:ins w:id="966" w:author="Juan Labraga" w:date="2018-09-10T23:44:00Z"/>
                <w:rFonts w:ascii="Calibri" w:eastAsia="Times New Roman" w:hAnsi="Calibri" w:cs="Calibri"/>
                <w:bCs/>
                <w:color w:val="000000"/>
                <w:lang w:val="es-UY" w:eastAsia="es-UY"/>
                <w:rPrChange w:id="967" w:author="Juan Labraga" w:date="2018-09-13T10:29:00Z">
                  <w:rPr>
                    <w:ins w:id="968" w:author="Juan Labraga" w:date="2018-09-10T23:44:00Z"/>
                    <w:rFonts w:ascii="Calibri" w:eastAsia="Times New Roman" w:hAnsi="Calibri" w:cs="Calibri"/>
                    <w:b/>
                    <w:bCs/>
                    <w:color w:val="000000"/>
                    <w:lang w:val="es-UY" w:eastAsia="es-UY"/>
                  </w:rPr>
                </w:rPrChange>
              </w:rPr>
            </w:pPr>
            <w:ins w:id="969" w:author="Juan Labraga" w:date="2018-09-13T10:31:00Z">
              <w:r>
                <w:rPr>
                  <w:rFonts w:ascii="Calibri" w:hAnsi="Calibri" w:eastAsia="Times New Roman" w:cs="Calibri"/>
                  <w:bCs/>
                  <w:color w:val="000000"/>
                  <w:lang w:val="es-UY" w:eastAsia="es-UY"/>
                </w:rPr>
                <w:t xml:space="preserve">IM </w:t>
              </w:r>
              <w:proofErr w:type="spellStart"/>
              <w:r>
                <w:rPr>
                  <w:rFonts w:ascii="Calibri" w:hAnsi="Calibri" w:eastAsia="Times New Roman" w:cs="Calibri"/>
                  <w:bCs/>
                  <w:color w:val="000000"/>
                  <w:lang w:val="es-UY" w:eastAsia="es-UY"/>
                </w:rPr>
                <w:t>cost</w:t>
              </w:r>
            </w:ins>
            <w:proofErr w:type="spellEnd"/>
            <w:ins w:id="970" w:author="Juan Labraga" w:date="2018-09-13T10:30:00Z">
              <w:r>
                <w:rPr>
                  <w:rFonts w:ascii="Calibri" w:hAnsi="Calibri" w:eastAsia="Times New Roman" w:cs="Calibri"/>
                  <w:bCs/>
                  <w:color w:val="000000"/>
                  <w:lang w:val="es-UY" w:eastAsia="es-UY"/>
                </w:rPr>
                <w:t xml:space="preserve"> (</w:t>
              </w:r>
            </w:ins>
            <w:ins w:id="971" w:author="Juan Labraga" w:date="2018-09-13T10:26:00Z">
              <w:r w:rsidRPr="000F2DE3">
                <w:rPr>
                  <w:rFonts w:ascii="Calibri" w:hAnsi="Calibri" w:eastAsia="Times New Roman" w:cs="Calibri"/>
                  <w:bCs/>
                  <w:color w:val="000000"/>
                  <w:lang w:val="es-UY" w:eastAsia="es-UY"/>
                  <w:rPrChange w:author="Juan Labraga" w:date="2018-09-13T10:29:00Z" w:id="972">
                    <w:rPr>
                      <w:rFonts w:ascii="Calibri" w:hAnsi="Calibri" w:eastAsia="Times New Roman" w:cs="Calibri"/>
                      <w:b/>
                      <w:bCs/>
                      <w:color w:val="000000"/>
                      <w:lang w:val="es-UY" w:eastAsia="es-UY"/>
                    </w:rPr>
                  </w:rPrChange>
                </w:rPr>
                <w:t>6</w:t>
              </w:r>
            </w:ins>
            <w:ins w:id="973" w:author="Juan Labraga" w:date="2018-09-10T23:44:00Z">
              <w:r w:rsidRPr="000F2DE3">
                <w:rPr>
                  <w:rFonts w:ascii="Calibri" w:hAnsi="Calibri" w:eastAsia="Times New Roman" w:cs="Calibri"/>
                  <w:bCs/>
                  <w:color w:val="000000"/>
                  <w:lang w:val="es-UY" w:eastAsia="es-UY"/>
                  <w:rPrChange w:author="Juan Labraga" w:date="2018-09-13T10:29:00Z" w:id="974">
                    <w:rPr>
                      <w:rFonts w:ascii="Calibri" w:hAnsi="Calibri" w:eastAsia="Times New Roman" w:cs="Calibri"/>
                      <w:b/>
                      <w:bCs/>
                      <w:color w:val="000000"/>
                      <w:lang w:val="es-UY" w:eastAsia="es-UY"/>
                    </w:rPr>
                  </w:rPrChange>
                </w:rPr>
                <w:t>+</w:t>
              </w:r>
            </w:ins>
            <w:ins w:id="975" w:author="Juan Labraga" w:date="2018-09-13T10:26:00Z">
              <w:r w:rsidRPr="000F2DE3">
                <w:rPr>
                  <w:rFonts w:ascii="Calibri" w:hAnsi="Calibri" w:eastAsia="Times New Roman" w:cs="Calibri"/>
                  <w:bCs/>
                  <w:color w:val="000000"/>
                  <w:lang w:val="es-UY" w:eastAsia="es-UY"/>
                  <w:rPrChange w:author="Juan Labraga" w:date="2018-09-13T10:29:00Z" w:id="976">
                    <w:rPr>
                      <w:rFonts w:ascii="Calibri" w:hAnsi="Calibri" w:eastAsia="Times New Roman" w:cs="Calibri"/>
                      <w:b/>
                      <w:bCs/>
                      <w:color w:val="000000"/>
                      <w:lang w:val="es-UY" w:eastAsia="es-UY"/>
                    </w:rPr>
                  </w:rPrChange>
                </w:rPr>
                <w:t>8</w:t>
              </w:r>
            </w:ins>
            <w:ins w:id="977" w:author="Juan Labraga" w:date="2018-09-13T10:30:00Z">
              <w:r>
                <w:rPr>
                  <w:rFonts w:ascii="Calibri" w:hAnsi="Calibri" w:eastAsia="Times New Roman" w:cs="Calibri"/>
                  <w:bCs/>
                  <w:color w:val="000000"/>
                  <w:lang w:val="es-UY" w:eastAsia="es-UY"/>
                </w:rPr>
                <w:t>)</w:t>
              </w:r>
            </w:ins>
          </w:p>
        </w:tc>
        <w:tc>
          <w:tcPr>
            <w:tcW w:w="993" w:type="dxa"/>
            <w:tcBorders>
              <w:top w:val="single" w:sz="4" w:space="0" w:color="auto"/>
              <w:left w:val="nil"/>
              <w:bottom w:val="single" w:sz="4" w:space="0" w:color="auto"/>
              <w:right w:val="single" w:sz="4" w:space="0" w:color="auto"/>
            </w:tcBorders>
            <w:tcPrChange w:id="978" w:author="Juan Labraga" w:date="2018-09-13T10:39:00Z">
              <w:tcPr>
                <w:tcW w:w="851" w:type="dxa"/>
                <w:tcBorders>
                  <w:top w:val="single" w:sz="4" w:space="0" w:color="auto"/>
                  <w:left w:val="nil"/>
                  <w:bottom w:val="single" w:sz="4" w:space="0" w:color="auto"/>
                  <w:right w:val="single" w:sz="4" w:space="0" w:color="auto"/>
                </w:tcBorders>
              </w:tcPr>
            </w:tcPrChange>
          </w:tcPr>
          <w:p w14:paraId="6B99665A" w14:textId="7EE0652B" w:rsidR="00AF2B3D" w:rsidRPr="004304BB" w:rsidRDefault="0098787B" w:rsidP="009C6239">
            <w:pPr>
              <w:spacing w:after="0" w:line="240" w:lineRule="auto"/>
              <w:jc w:val="center"/>
              <w:rPr>
                <w:ins w:id="979" w:author="Juan Labraga" w:date="2018-09-13T10:33:00Z"/>
                <w:rFonts w:ascii="Calibri" w:eastAsia="Times New Roman" w:hAnsi="Calibri" w:cs="Calibri"/>
                <w:color w:val="000000"/>
                <w:lang w:val="es-UY" w:eastAsia="es-UY"/>
              </w:rPr>
            </w:pPr>
            <w:proofErr w:type="spellStart"/>
            <w:proofErr w:type="gramStart"/>
            <w:ins w:id="980" w:author="Juan Labraga" w:date="2018-09-13T10:40:00Z">
              <w:r>
                <w:rPr>
                  <w:rFonts w:ascii="Calibri" w:hAnsi="Calibri" w:eastAsia="Times New Roman" w:cs="Calibri"/>
                  <w:color w:val="000000"/>
                  <w:lang w:val="es-UY" w:eastAsia="es-UY"/>
                </w:rPr>
                <w:t>E</w:t>
              </w:r>
            </w:ins>
            <w:ins w:id="981" w:author="Juan Labraga" w:date="2018-09-13T10:41:00Z">
              <w:r>
                <w:rPr>
                  <w:rFonts w:ascii="Calibri" w:hAnsi="Calibri" w:eastAsia="Times New Roman" w:cs="Calibri"/>
                  <w:color w:val="000000"/>
                  <w:lang w:val="es-UY" w:eastAsia="es-UY"/>
                </w:rPr>
                <w:t>q</w:t>
              </w:r>
              <w:proofErr w:type="spellEnd"/>
              <w:r>
                <w:rPr>
                  <w:rFonts w:ascii="Calibri" w:hAnsi="Calibri" w:eastAsia="Times New Roman" w:cs="Calibri"/>
                  <w:color w:val="000000"/>
                  <w:lang w:val="es-UY" w:eastAsia="es-UY"/>
                </w:rPr>
                <w:t>(</w:t>
              </w:r>
              <w:proofErr w:type="gramEnd"/>
              <w:r>
                <w:rPr>
                  <w:rFonts w:ascii="Calibri" w:hAnsi="Calibri" w:eastAsia="Times New Roman" w:cs="Calibri"/>
                  <w:color w:val="000000"/>
                  <w:lang w:val="es-UY" w:eastAsia="es-UY"/>
                </w:rPr>
                <w:t>2)</w:t>
              </w:r>
            </w:ins>
          </w:p>
        </w:tc>
        <w:tc>
          <w:tcPr>
            <w:tcW w:w="697" w:type="dxa"/>
            <w:tcBorders>
              <w:top w:val="nil"/>
              <w:left w:val="nil"/>
              <w:bottom w:val="single" w:sz="4" w:space="0" w:color="auto"/>
              <w:right w:val="single" w:sz="4" w:space="0" w:color="auto"/>
            </w:tcBorders>
            <w:shd w:val="clear" w:color="auto" w:fill="auto"/>
            <w:noWrap/>
            <w:vAlign w:val="bottom"/>
            <w:hideMark/>
            <w:tcPrChange w:id="982" w:author="Juan Labraga" w:date="2018-09-13T10:39:00Z">
              <w:tcPr>
                <w:tcW w:w="697" w:type="dxa"/>
                <w:tcBorders>
                  <w:top w:val="nil"/>
                  <w:left w:val="nil"/>
                  <w:bottom w:val="single" w:sz="4" w:space="0" w:color="auto"/>
                  <w:right w:val="single" w:sz="4" w:space="0" w:color="auto"/>
                </w:tcBorders>
                <w:shd w:val="clear" w:color="auto" w:fill="auto"/>
                <w:noWrap/>
                <w:vAlign w:val="bottom"/>
                <w:hideMark/>
              </w:tcPr>
            </w:tcPrChange>
          </w:tcPr>
          <w:p w14:paraId="3AC95878" w14:textId="42A01C36" w:rsidR="00AF2B3D" w:rsidRPr="004304BB" w:rsidRDefault="00AF2B3D" w:rsidP="009C6239">
            <w:pPr>
              <w:spacing w:after="0" w:line="240" w:lineRule="auto"/>
              <w:jc w:val="center"/>
              <w:rPr>
                <w:ins w:id="983" w:author="Juan Labraga" w:date="2018-09-10T23:44:00Z"/>
                <w:rFonts w:ascii="Calibri" w:eastAsia="Times New Roman" w:hAnsi="Calibri" w:cs="Calibri"/>
                <w:color w:val="000000"/>
                <w:lang w:val="es-UY" w:eastAsia="es-UY"/>
              </w:rPr>
            </w:pPr>
            <w:ins w:id="984" w:author="Juan Labraga" w:date="2018-09-10T23:44:00Z">
              <w:r w:rsidRPr="004304BB">
                <w:rPr>
                  <w:rFonts w:ascii="Calibri" w:hAnsi="Calibri" w:eastAsia="Times New Roman" w:cs="Calibri"/>
                  <w:color w:val="000000"/>
                  <w:lang w:val="es-UY" w:eastAsia="es-UY"/>
                </w:rPr>
                <w:t>328</w:t>
              </w:r>
            </w:ins>
          </w:p>
        </w:tc>
        <w:tc>
          <w:tcPr>
            <w:tcW w:w="708" w:type="dxa"/>
            <w:tcBorders>
              <w:top w:val="nil"/>
              <w:left w:val="nil"/>
              <w:bottom w:val="single" w:sz="4" w:space="0" w:color="auto"/>
              <w:right w:val="single" w:sz="4" w:space="0" w:color="auto"/>
            </w:tcBorders>
            <w:shd w:val="clear" w:color="auto" w:fill="auto"/>
            <w:noWrap/>
            <w:vAlign w:val="bottom"/>
            <w:hideMark/>
            <w:tcPrChange w:id="985" w:author="Juan Labraga" w:date="2018-09-13T10:39:00Z">
              <w:tcPr>
                <w:tcW w:w="708" w:type="dxa"/>
                <w:tcBorders>
                  <w:top w:val="nil"/>
                  <w:left w:val="nil"/>
                  <w:bottom w:val="single" w:sz="4" w:space="0" w:color="auto"/>
                  <w:right w:val="single" w:sz="4" w:space="0" w:color="auto"/>
                </w:tcBorders>
                <w:shd w:val="clear" w:color="auto" w:fill="auto"/>
                <w:noWrap/>
                <w:vAlign w:val="bottom"/>
                <w:hideMark/>
              </w:tcPr>
            </w:tcPrChange>
          </w:tcPr>
          <w:p w14:paraId="5953D646" w14:textId="77777777" w:rsidR="00AF2B3D" w:rsidRPr="004304BB" w:rsidRDefault="00AF2B3D" w:rsidP="009C6239">
            <w:pPr>
              <w:spacing w:after="0" w:line="240" w:lineRule="auto"/>
              <w:jc w:val="center"/>
              <w:rPr>
                <w:ins w:id="986" w:author="Juan Labraga" w:date="2018-09-10T23:44:00Z"/>
                <w:rFonts w:ascii="Calibri" w:eastAsia="Times New Roman" w:hAnsi="Calibri" w:cs="Calibri"/>
                <w:color w:val="000000"/>
                <w:lang w:val="es-UY" w:eastAsia="es-UY"/>
              </w:rPr>
            </w:pPr>
            <w:ins w:id="987" w:author="Juan Labraga" w:date="2018-09-10T23:44:00Z">
              <w:r w:rsidRPr="004304BB">
                <w:rPr>
                  <w:rFonts w:ascii="Calibri" w:hAnsi="Calibri" w:eastAsia="Times New Roman" w:cs="Calibri"/>
                  <w:color w:val="000000"/>
                  <w:lang w:val="es-UY" w:eastAsia="es-UY"/>
                </w:rPr>
                <w:t>328</w:t>
              </w:r>
            </w:ins>
          </w:p>
        </w:tc>
        <w:tc>
          <w:tcPr>
            <w:tcW w:w="851" w:type="dxa"/>
            <w:tcBorders>
              <w:top w:val="nil"/>
              <w:left w:val="nil"/>
              <w:bottom w:val="single" w:sz="4" w:space="0" w:color="auto"/>
              <w:right w:val="single" w:sz="4" w:space="0" w:color="auto"/>
            </w:tcBorders>
            <w:shd w:val="clear" w:color="auto" w:fill="auto"/>
            <w:noWrap/>
            <w:vAlign w:val="bottom"/>
            <w:hideMark/>
            <w:tcPrChange w:id="988" w:author="Juan Labraga" w:date="2018-09-13T10:39:00Z">
              <w:tcPr>
                <w:tcW w:w="851" w:type="dxa"/>
                <w:tcBorders>
                  <w:top w:val="nil"/>
                  <w:left w:val="nil"/>
                  <w:bottom w:val="single" w:sz="4" w:space="0" w:color="auto"/>
                  <w:right w:val="single" w:sz="4" w:space="0" w:color="auto"/>
                </w:tcBorders>
                <w:shd w:val="clear" w:color="auto" w:fill="auto"/>
                <w:noWrap/>
                <w:vAlign w:val="bottom"/>
                <w:hideMark/>
              </w:tcPr>
            </w:tcPrChange>
          </w:tcPr>
          <w:p w14:paraId="00501DBD" w14:textId="77777777" w:rsidR="00AF2B3D" w:rsidRPr="004304BB" w:rsidRDefault="00AF2B3D" w:rsidP="009C6239">
            <w:pPr>
              <w:spacing w:after="0" w:line="240" w:lineRule="auto"/>
              <w:jc w:val="center"/>
              <w:rPr>
                <w:ins w:id="989" w:author="Juan Labraga" w:date="2018-09-10T23:44:00Z"/>
                <w:rFonts w:ascii="Calibri" w:eastAsia="Times New Roman" w:hAnsi="Calibri" w:cs="Calibri"/>
                <w:color w:val="000000"/>
                <w:lang w:val="es-UY" w:eastAsia="es-UY"/>
              </w:rPr>
            </w:pPr>
            <w:ins w:id="990" w:author="Juan Labraga" w:date="2018-09-10T23:44:00Z">
              <w:r w:rsidRPr="004304BB">
                <w:rPr>
                  <w:rFonts w:ascii="Calibri" w:hAnsi="Calibri" w:eastAsia="Times New Roman" w:cs="Calibri"/>
                  <w:color w:val="000000"/>
                  <w:lang w:val="es-UY" w:eastAsia="es-UY"/>
                </w:rPr>
                <w:t>274</w:t>
              </w:r>
            </w:ins>
          </w:p>
        </w:tc>
        <w:tc>
          <w:tcPr>
            <w:tcW w:w="992" w:type="dxa"/>
            <w:tcBorders>
              <w:top w:val="nil"/>
              <w:left w:val="nil"/>
              <w:bottom w:val="single" w:sz="4" w:space="0" w:color="auto"/>
              <w:right w:val="single" w:sz="4" w:space="0" w:color="auto"/>
            </w:tcBorders>
            <w:shd w:val="clear" w:color="auto" w:fill="auto"/>
            <w:noWrap/>
            <w:vAlign w:val="bottom"/>
            <w:hideMark/>
            <w:tcPrChange w:id="991" w:author="Juan Labraga" w:date="2018-09-13T10:39:00Z">
              <w:tcPr>
                <w:tcW w:w="992" w:type="dxa"/>
                <w:tcBorders>
                  <w:top w:val="nil"/>
                  <w:left w:val="nil"/>
                  <w:bottom w:val="single" w:sz="4" w:space="0" w:color="auto"/>
                  <w:right w:val="single" w:sz="4" w:space="0" w:color="auto"/>
                </w:tcBorders>
                <w:shd w:val="clear" w:color="auto" w:fill="auto"/>
                <w:noWrap/>
                <w:vAlign w:val="bottom"/>
                <w:hideMark/>
              </w:tcPr>
            </w:tcPrChange>
          </w:tcPr>
          <w:p w14:paraId="1C919B20" w14:textId="77777777" w:rsidR="00AF2B3D" w:rsidRPr="004304BB" w:rsidRDefault="00AF2B3D" w:rsidP="009C6239">
            <w:pPr>
              <w:spacing w:after="0" w:line="240" w:lineRule="auto"/>
              <w:jc w:val="center"/>
              <w:rPr>
                <w:ins w:id="992" w:author="Juan Labraga" w:date="2018-09-10T23:44:00Z"/>
                <w:rFonts w:ascii="Calibri" w:eastAsia="Times New Roman" w:hAnsi="Calibri" w:cs="Calibri"/>
                <w:color w:val="000000"/>
                <w:lang w:val="es-UY" w:eastAsia="es-UY"/>
              </w:rPr>
            </w:pPr>
            <w:ins w:id="993" w:author="Juan Labraga" w:date="2018-09-10T23:44:00Z">
              <w:r w:rsidRPr="004304BB">
                <w:rPr>
                  <w:rFonts w:ascii="Calibri" w:hAnsi="Calibri" w:eastAsia="Times New Roman" w:cs="Calibri"/>
                  <w:color w:val="000000"/>
                  <w:lang w:val="es-UY" w:eastAsia="es-UY"/>
                </w:rPr>
                <w:t>274</w:t>
              </w:r>
            </w:ins>
          </w:p>
        </w:tc>
        <w:tc>
          <w:tcPr>
            <w:tcW w:w="851" w:type="dxa"/>
            <w:tcBorders>
              <w:top w:val="nil"/>
              <w:left w:val="nil"/>
              <w:bottom w:val="single" w:sz="4" w:space="0" w:color="auto"/>
              <w:right w:val="single" w:sz="4" w:space="0" w:color="auto"/>
            </w:tcBorders>
            <w:shd w:val="clear" w:color="auto" w:fill="auto"/>
            <w:noWrap/>
            <w:vAlign w:val="bottom"/>
            <w:hideMark/>
            <w:tcPrChange w:id="994" w:author="Juan Labraga" w:date="2018-09-13T10:39:00Z">
              <w:tcPr>
                <w:tcW w:w="851" w:type="dxa"/>
                <w:tcBorders>
                  <w:top w:val="nil"/>
                  <w:left w:val="nil"/>
                  <w:bottom w:val="single" w:sz="4" w:space="0" w:color="auto"/>
                  <w:right w:val="single" w:sz="4" w:space="0" w:color="auto"/>
                </w:tcBorders>
                <w:shd w:val="clear" w:color="auto" w:fill="auto"/>
                <w:noWrap/>
                <w:vAlign w:val="bottom"/>
                <w:hideMark/>
              </w:tcPr>
            </w:tcPrChange>
          </w:tcPr>
          <w:p w14:paraId="18F8EEB3" w14:textId="77777777" w:rsidR="00AF2B3D" w:rsidRPr="004304BB" w:rsidRDefault="00AF2B3D" w:rsidP="009C6239">
            <w:pPr>
              <w:spacing w:after="0" w:line="240" w:lineRule="auto"/>
              <w:jc w:val="center"/>
              <w:rPr>
                <w:ins w:id="995" w:author="Juan Labraga" w:date="2018-09-10T23:44:00Z"/>
                <w:rFonts w:ascii="Calibri" w:eastAsia="Times New Roman" w:hAnsi="Calibri" w:cs="Calibri"/>
                <w:color w:val="000000"/>
                <w:lang w:val="es-UY" w:eastAsia="es-UY"/>
              </w:rPr>
            </w:pPr>
            <w:ins w:id="996" w:author="Juan Labraga" w:date="2018-09-10T23:44:00Z">
              <w:r w:rsidRPr="004304BB">
                <w:rPr>
                  <w:rFonts w:ascii="Calibri" w:hAnsi="Calibri" w:eastAsia="Times New Roman" w:cs="Calibri"/>
                  <w:color w:val="000000"/>
                  <w:lang w:val="es-UY" w:eastAsia="es-UY"/>
                </w:rPr>
                <w:t>188</w:t>
              </w:r>
            </w:ins>
          </w:p>
        </w:tc>
        <w:tc>
          <w:tcPr>
            <w:tcW w:w="708" w:type="dxa"/>
            <w:tcBorders>
              <w:top w:val="nil"/>
              <w:left w:val="nil"/>
              <w:bottom w:val="single" w:sz="4" w:space="0" w:color="auto"/>
              <w:right w:val="single" w:sz="4" w:space="0" w:color="auto"/>
            </w:tcBorders>
            <w:shd w:val="clear" w:color="auto" w:fill="auto"/>
            <w:noWrap/>
            <w:vAlign w:val="bottom"/>
            <w:hideMark/>
            <w:tcPrChange w:id="997" w:author="Juan Labraga" w:date="2018-09-13T10:39:00Z">
              <w:tcPr>
                <w:tcW w:w="708" w:type="dxa"/>
                <w:tcBorders>
                  <w:top w:val="nil"/>
                  <w:left w:val="nil"/>
                  <w:bottom w:val="single" w:sz="4" w:space="0" w:color="auto"/>
                  <w:right w:val="single" w:sz="4" w:space="0" w:color="auto"/>
                </w:tcBorders>
                <w:shd w:val="clear" w:color="auto" w:fill="auto"/>
                <w:noWrap/>
                <w:vAlign w:val="bottom"/>
                <w:hideMark/>
              </w:tcPr>
            </w:tcPrChange>
          </w:tcPr>
          <w:p w14:paraId="20EA0340" w14:textId="77777777" w:rsidR="00AF2B3D" w:rsidRPr="004304BB" w:rsidRDefault="00AF2B3D" w:rsidP="009C6239">
            <w:pPr>
              <w:spacing w:after="0" w:line="240" w:lineRule="auto"/>
              <w:jc w:val="center"/>
              <w:rPr>
                <w:ins w:id="998" w:author="Juan Labraga" w:date="2018-09-10T23:44:00Z"/>
                <w:rFonts w:ascii="Calibri" w:eastAsia="Times New Roman" w:hAnsi="Calibri" w:cs="Calibri"/>
                <w:color w:val="000000"/>
                <w:lang w:val="es-UY" w:eastAsia="es-UY"/>
              </w:rPr>
            </w:pPr>
            <w:ins w:id="999" w:author="Juan Labraga" w:date="2018-09-10T23:44:00Z">
              <w:r w:rsidRPr="004304BB">
                <w:rPr>
                  <w:rFonts w:ascii="Calibri" w:hAnsi="Calibri" w:eastAsia="Times New Roman" w:cs="Calibri"/>
                  <w:color w:val="000000"/>
                  <w:lang w:val="es-UY" w:eastAsia="es-UY"/>
                </w:rPr>
                <w:t>188</w:t>
              </w:r>
            </w:ins>
          </w:p>
        </w:tc>
        <w:tc>
          <w:tcPr>
            <w:tcW w:w="721" w:type="dxa"/>
            <w:tcBorders>
              <w:top w:val="nil"/>
              <w:left w:val="nil"/>
              <w:bottom w:val="single" w:sz="4" w:space="0" w:color="auto"/>
              <w:right w:val="single" w:sz="4" w:space="0" w:color="auto"/>
            </w:tcBorders>
            <w:shd w:val="clear" w:color="auto" w:fill="auto"/>
            <w:noWrap/>
            <w:vAlign w:val="bottom"/>
            <w:hideMark/>
            <w:tcPrChange w:id="1000" w:author="Juan Labraga" w:date="2018-09-13T10:39:00Z">
              <w:tcPr>
                <w:tcW w:w="913" w:type="dxa"/>
                <w:tcBorders>
                  <w:top w:val="nil"/>
                  <w:left w:val="nil"/>
                  <w:bottom w:val="single" w:sz="4" w:space="0" w:color="auto"/>
                  <w:right w:val="single" w:sz="4" w:space="0" w:color="auto"/>
                </w:tcBorders>
                <w:shd w:val="clear" w:color="auto" w:fill="auto"/>
                <w:noWrap/>
                <w:vAlign w:val="bottom"/>
                <w:hideMark/>
              </w:tcPr>
            </w:tcPrChange>
          </w:tcPr>
          <w:p w14:paraId="4C8B66E5" w14:textId="77777777" w:rsidR="00AF2B3D" w:rsidRPr="004304BB" w:rsidRDefault="00AF2B3D" w:rsidP="009C6239">
            <w:pPr>
              <w:spacing w:after="0" w:line="240" w:lineRule="auto"/>
              <w:jc w:val="center"/>
              <w:rPr>
                <w:ins w:id="1001" w:author="Juan Labraga" w:date="2018-09-10T23:44:00Z"/>
                <w:rFonts w:ascii="Calibri" w:eastAsia="Times New Roman" w:hAnsi="Calibri" w:cs="Calibri"/>
                <w:color w:val="000000"/>
                <w:lang w:val="es-UY" w:eastAsia="es-UY"/>
              </w:rPr>
            </w:pPr>
            <w:ins w:id="1002" w:author="Juan Labraga" w:date="2018-09-10T23:44:00Z">
              <w:r w:rsidRPr="004304BB">
                <w:rPr>
                  <w:rFonts w:ascii="Calibri" w:hAnsi="Calibri" w:eastAsia="Times New Roman" w:cs="Calibri"/>
                  <w:color w:val="000000"/>
                  <w:lang w:val="es-UY" w:eastAsia="es-UY"/>
                </w:rPr>
                <w:t>188</w:t>
              </w:r>
            </w:ins>
          </w:p>
        </w:tc>
        <w:tc>
          <w:tcPr>
            <w:tcW w:w="709" w:type="dxa"/>
            <w:tcBorders>
              <w:top w:val="nil"/>
              <w:left w:val="nil"/>
              <w:bottom w:val="single" w:sz="4" w:space="0" w:color="auto"/>
              <w:right w:val="single" w:sz="4" w:space="0" w:color="auto"/>
            </w:tcBorders>
            <w:shd w:val="clear" w:color="auto" w:fill="auto"/>
            <w:noWrap/>
            <w:vAlign w:val="bottom"/>
            <w:hideMark/>
            <w:tcPrChange w:id="1003" w:author="Juan Labraga" w:date="2018-09-13T10:39:00Z">
              <w:tcPr>
                <w:tcW w:w="603" w:type="dxa"/>
                <w:tcBorders>
                  <w:top w:val="nil"/>
                  <w:left w:val="nil"/>
                  <w:bottom w:val="single" w:sz="4" w:space="0" w:color="auto"/>
                  <w:right w:val="single" w:sz="4" w:space="0" w:color="auto"/>
                </w:tcBorders>
                <w:shd w:val="clear" w:color="auto" w:fill="auto"/>
                <w:noWrap/>
                <w:vAlign w:val="bottom"/>
                <w:hideMark/>
              </w:tcPr>
            </w:tcPrChange>
          </w:tcPr>
          <w:p w14:paraId="1AF74552" w14:textId="77777777" w:rsidR="00AF2B3D" w:rsidRPr="004304BB" w:rsidRDefault="00AF2B3D" w:rsidP="009C6239">
            <w:pPr>
              <w:spacing w:after="0" w:line="240" w:lineRule="auto"/>
              <w:jc w:val="center"/>
              <w:rPr>
                <w:ins w:id="1004" w:author="Juan Labraga" w:date="2018-09-10T23:44:00Z"/>
                <w:rFonts w:ascii="Calibri" w:eastAsia="Times New Roman" w:hAnsi="Calibri" w:cs="Calibri"/>
                <w:color w:val="000000"/>
                <w:lang w:val="es-UY" w:eastAsia="es-UY"/>
              </w:rPr>
            </w:pPr>
            <w:ins w:id="1005" w:author="Juan Labraga" w:date="2018-09-10T23:44:00Z">
              <w:r w:rsidRPr="004304BB">
                <w:rPr>
                  <w:rFonts w:ascii="Calibri" w:hAnsi="Calibri" w:eastAsia="Times New Roman" w:cs="Calibri"/>
                  <w:color w:val="000000"/>
                  <w:lang w:val="es-UY" w:eastAsia="es-UY"/>
                </w:rPr>
                <w:t>188</w:t>
              </w:r>
            </w:ins>
          </w:p>
        </w:tc>
        <w:tc>
          <w:tcPr>
            <w:tcW w:w="708" w:type="dxa"/>
            <w:tcBorders>
              <w:top w:val="nil"/>
              <w:left w:val="nil"/>
              <w:bottom w:val="single" w:sz="4" w:space="0" w:color="auto"/>
              <w:right w:val="single" w:sz="4" w:space="0" w:color="auto"/>
            </w:tcBorders>
            <w:shd w:val="clear" w:color="auto" w:fill="auto"/>
            <w:noWrap/>
            <w:vAlign w:val="bottom"/>
            <w:hideMark/>
            <w:tcPrChange w:id="1006" w:author="Juan Labraga" w:date="2018-09-13T10:39:00Z">
              <w:tcPr>
                <w:tcW w:w="752" w:type="dxa"/>
                <w:tcBorders>
                  <w:top w:val="nil"/>
                  <w:left w:val="nil"/>
                  <w:bottom w:val="single" w:sz="4" w:space="0" w:color="auto"/>
                  <w:right w:val="single" w:sz="4" w:space="0" w:color="auto"/>
                </w:tcBorders>
                <w:shd w:val="clear" w:color="auto" w:fill="auto"/>
                <w:noWrap/>
                <w:vAlign w:val="bottom"/>
                <w:hideMark/>
              </w:tcPr>
            </w:tcPrChange>
          </w:tcPr>
          <w:p w14:paraId="1B2B245F" w14:textId="77777777" w:rsidR="00AF2B3D" w:rsidRPr="004304BB" w:rsidRDefault="00AF2B3D" w:rsidP="009C6239">
            <w:pPr>
              <w:spacing w:after="0" w:line="240" w:lineRule="auto"/>
              <w:jc w:val="center"/>
              <w:rPr>
                <w:ins w:id="1007" w:author="Juan Labraga" w:date="2018-09-10T23:44:00Z"/>
                <w:rFonts w:ascii="Calibri" w:eastAsia="Times New Roman" w:hAnsi="Calibri" w:cs="Calibri"/>
                <w:color w:val="000000"/>
                <w:lang w:val="es-UY" w:eastAsia="es-UY"/>
              </w:rPr>
            </w:pPr>
            <w:ins w:id="1008" w:author="Juan Labraga" w:date="2018-09-10T23:44:00Z">
              <w:r w:rsidRPr="004304BB">
                <w:rPr>
                  <w:rFonts w:ascii="Calibri" w:hAnsi="Calibri" w:eastAsia="Times New Roman" w:cs="Calibri"/>
                  <w:color w:val="000000"/>
                  <w:lang w:val="es-UY" w:eastAsia="es-UY"/>
                </w:rPr>
                <w:t>188</w:t>
              </w:r>
            </w:ins>
          </w:p>
        </w:tc>
        <w:tc>
          <w:tcPr>
            <w:tcW w:w="697" w:type="dxa"/>
            <w:tcBorders>
              <w:top w:val="nil"/>
              <w:left w:val="nil"/>
              <w:bottom w:val="single" w:sz="4" w:space="0" w:color="auto"/>
              <w:right w:val="single" w:sz="4" w:space="0" w:color="auto"/>
            </w:tcBorders>
            <w:shd w:val="clear" w:color="auto" w:fill="auto"/>
            <w:noWrap/>
            <w:vAlign w:val="bottom"/>
            <w:hideMark/>
            <w:tcPrChange w:id="1009" w:author="Juan Labraga" w:date="2018-09-13T10:39:00Z">
              <w:tcPr>
                <w:tcW w:w="567" w:type="dxa"/>
                <w:tcBorders>
                  <w:top w:val="nil"/>
                  <w:left w:val="nil"/>
                  <w:bottom w:val="single" w:sz="4" w:space="0" w:color="auto"/>
                  <w:right w:val="single" w:sz="4" w:space="0" w:color="auto"/>
                </w:tcBorders>
                <w:shd w:val="clear" w:color="auto" w:fill="auto"/>
                <w:noWrap/>
                <w:vAlign w:val="bottom"/>
                <w:hideMark/>
              </w:tcPr>
            </w:tcPrChange>
          </w:tcPr>
          <w:p w14:paraId="611F1239" w14:textId="77777777" w:rsidR="00AF2B3D" w:rsidRPr="004304BB" w:rsidRDefault="00AF2B3D" w:rsidP="009C6239">
            <w:pPr>
              <w:spacing w:after="0" w:line="240" w:lineRule="auto"/>
              <w:jc w:val="center"/>
              <w:rPr>
                <w:ins w:id="1010" w:author="Juan Labraga" w:date="2018-09-10T23:44:00Z"/>
                <w:rFonts w:ascii="Calibri" w:eastAsia="Times New Roman" w:hAnsi="Calibri" w:cs="Calibri"/>
                <w:color w:val="000000"/>
                <w:lang w:val="es-UY" w:eastAsia="es-UY"/>
              </w:rPr>
            </w:pPr>
            <w:ins w:id="1011" w:author="Juan Labraga" w:date="2018-09-10T23:44:00Z">
              <w:r w:rsidRPr="004304BB">
                <w:rPr>
                  <w:rFonts w:ascii="Calibri" w:hAnsi="Calibri" w:eastAsia="Times New Roman" w:cs="Calibri"/>
                  <w:color w:val="000000"/>
                  <w:lang w:val="es-UY" w:eastAsia="es-UY"/>
                </w:rPr>
                <w:t>188</w:t>
              </w:r>
            </w:ins>
          </w:p>
        </w:tc>
        <w:tc>
          <w:tcPr>
            <w:tcW w:w="709" w:type="dxa"/>
            <w:tcBorders>
              <w:top w:val="nil"/>
              <w:left w:val="nil"/>
              <w:bottom w:val="single" w:sz="4" w:space="0" w:color="auto"/>
              <w:right w:val="single" w:sz="8" w:space="0" w:color="auto"/>
            </w:tcBorders>
            <w:shd w:val="clear" w:color="auto" w:fill="auto"/>
            <w:noWrap/>
            <w:vAlign w:val="bottom"/>
            <w:hideMark/>
            <w:tcPrChange w:id="1012" w:author="Juan Labraga" w:date="2018-09-13T10:39:00Z">
              <w:tcPr>
                <w:tcW w:w="709" w:type="dxa"/>
                <w:tcBorders>
                  <w:top w:val="nil"/>
                  <w:left w:val="nil"/>
                  <w:bottom w:val="single" w:sz="4" w:space="0" w:color="auto"/>
                  <w:right w:val="single" w:sz="8" w:space="0" w:color="auto"/>
                </w:tcBorders>
                <w:shd w:val="clear" w:color="auto" w:fill="auto"/>
                <w:noWrap/>
                <w:vAlign w:val="bottom"/>
                <w:hideMark/>
              </w:tcPr>
            </w:tcPrChange>
          </w:tcPr>
          <w:p w14:paraId="000AFA04" w14:textId="77777777" w:rsidR="00AF2B3D" w:rsidRPr="004304BB" w:rsidRDefault="00AF2B3D" w:rsidP="009C6239">
            <w:pPr>
              <w:spacing w:after="0" w:line="240" w:lineRule="auto"/>
              <w:jc w:val="center"/>
              <w:rPr>
                <w:ins w:id="1013" w:author="Juan Labraga" w:date="2018-09-10T23:44:00Z"/>
                <w:rFonts w:ascii="Calibri" w:eastAsia="Times New Roman" w:hAnsi="Calibri" w:cs="Calibri"/>
                <w:color w:val="000000"/>
                <w:lang w:val="es-UY" w:eastAsia="es-UY"/>
              </w:rPr>
            </w:pPr>
            <w:ins w:id="1014" w:author="Juan Labraga" w:date="2018-09-10T23:44:00Z">
              <w:r w:rsidRPr="004304BB">
                <w:rPr>
                  <w:rFonts w:ascii="Calibri" w:hAnsi="Calibri" w:eastAsia="Times New Roman" w:cs="Calibri"/>
                  <w:color w:val="000000"/>
                  <w:lang w:val="es-UY" w:eastAsia="es-UY"/>
                </w:rPr>
                <w:t>188</w:t>
              </w:r>
            </w:ins>
          </w:p>
        </w:tc>
      </w:tr>
      <w:tr w:rsidR="00AF2B3D" w:rsidRPr="004304BB" w14:paraId="086D4061" w14:textId="77777777" w:rsidTr="00096FFC">
        <w:trPr>
          <w:trHeight w:val="290"/>
          <w:ins w:id="1015" w:author="Juan Labraga" w:date="2018-09-10T23:44:00Z"/>
          <w:trPrChange w:id="1016"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auto" w:fill="auto"/>
            <w:noWrap/>
            <w:vAlign w:val="center"/>
            <w:hideMark/>
            <w:tcPrChange w:id="1017" w:author="Juan Labraga" w:date="2018-09-13T10:39:00Z">
              <w:tcPr>
                <w:tcW w:w="2283" w:type="dxa"/>
                <w:tcBorders>
                  <w:top w:val="nil"/>
                  <w:left w:val="single" w:sz="8" w:space="0" w:color="auto"/>
                  <w:bottom w:val="single" w:sz="4" w:space="0" w:color="auto"/>
                  <w:right w:val="single" w:sz="4" w:space="0" w:color="auto"/>
                </w:tcBorders>
                <w:shd w:val="clear" w:color="auto" w:fill="auto"/>
                <w:noWrap/>
                <w:vAlign w:val="center"/>
                <w:hideMark/>
              </w:tcPr>
            </w:tcPrChange>
          </w:tcPr>
          <w:p w14:paraId="0F107E12" w14:textId="77777777" w:rsidR="00AF2B3D" w:rsidRPr="000F2DE3" w:rsidRDefault="00AF2B3D" w:rsidP="009C6239">
            <w:pPr>
              <w:spacing w:after="0" w:line="240" w:lineRule="auto"/>
              <w:jc w:val="center"/>
              <w:rPr>
                <w:ins w:id="1018" w:author="Juan Labraga" w:date="2018-09-10T23:44:00Z"/>
                <w:rFonts w:ascii="Calibri" w:eastAsia="Times New Roman" w:hAnsi="Calibri" w:cs="Calibri"/>
                <w:bCs/>
                <w:color w:val="000000"/>
                <w:lang w:val="es-UY" w:eastAsia="es-UY"/>
                <w:rPrChange w:id="1019" w:author="Juan Labraga" w:date="2018-09-13T10:29:00Z">
                  <w:rPr>
                    <w:ins w:id="1020" w:author="Juan Labraga" w:date="2018-09-10T23:44:00Z"/>
                    <w:rFonts w:ascii="Calibri" w:eastAsia="Times New Roman" w:hAnsi="Calibri" w:cs="Calibri"/>
                    <w:b/>
                    <w:bCs/>
                    <w:color w:val="000000"/>
                    <w:lang w:val="es-UY" w:eastAsia="es-UY"/>
                  </w:rPr>
                </w:rPrChange>
              </w:rPr>
            </w:pPr>
            <w:proofErr w:type="gramStart"/>
            <w:ins w:id="1021" w:author="Juan Labraga" w:date="2018-09-10T23:44:00Z">
              <w:r w:rsidRPr="000F2DE3">
                <w:rPr>
                  <w:rFonts w:ascii="Calibri" w:hAnsi="Calibri" w:eastAsia="Times New Roman" w:cs="Calibri"/>
                  <w:bCs/>
                  <w:color w:val="000000"/>
                  <w:lang w:val="es-UY" w:eastAsia="es-UY"/>
                  <w:rPrChange w:author="Juan Labraga" w:date="2018-09-13T10:29:00Z" w:id="1022">
                    <w:rPr>
                      <w:rFonts w:ascii="Calibri" w:hAnsi="Calibri" w:eastAsia="Times New Roman" w:cs="Calibri"/>
                      <w:b/>
                      <w:bCs/>
                      <w:color w:val="000000"/>
                      <w:lang w:val="es-UY" w:eastAsia="es-UY"/>
                    </w:rPr>
                  </w:rPrChange>
                </w:rPr>
                <w:t>Total</w:t>
              </w:r>
              <w:proofErr w:type="gramEnd"/>
              <w:r w:rsidRPr="000F2DE3">
                <w:rPr>
                  <w:rFonts w:ascii="Calibri" w:hAnsi="Calibri" w:eastAsia="Times New Roman" w:cs="Calibri"/>
                  <w:bCs/>
                  <w:color w:val="000000"/>
                  <w:lang w:val="es-UY" w:eastAsia="es-UY"/>
                  <w:rPrChange w:author="Juan Labraga" w:date="2018-09-13T10:29:00Z" w:id="1023">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1024">
                    <w:rPr>
                      <w:rFonts w:ascii="Calibri" w:hAnsi="Calibri" w:eastAsia="Times New Roman" w:cs="Calibri"/>
                      <w:b/>
                      <w:bCs/>
                      <w:color w:val="000000"/>
                      <w:lang w:val="es-UY" w:eastAsia="es-UY"/>
                    </w:rPr>
                  </w:rPrChange>
                </w:rPr>
                <w:t>Imports</w:t>
              </w:r>
              <w:proofErr w:type="spellEnd"/>
            </w:ins>
          </w:p>
        </w:tc>
        <w:tc>
          <w:tcPr>
            <w:tcW w:w="1559" w:type="dxa"/>
            <w:tcBorders>
              <w:top w:val="nil"/>
              <w:left w:val="nil"/>
              <w:bottom w:val="single" w:sz="4" w:space="0" w:color="auto"/>
              <w:right w:val="single" w:sz="4" w:space="0" w:color="auto"/>
            </w:tcBorders>
            <w:shd w:val="clear" w:color="auto" w:fill="auto"/>
            <w:noWrap/>
            <w:vAlign w:val="center"/>
            <w:hideMark/>
            <w:tcPrChange w:id="1025" w:author="Juan Labraga" w:date="2018-09-13T10:39:00Z">
              <w:tcPr>
                <w:tcW w:w="1251" w:type="dxa"/>
                <w:tcBorders>
                  <w:top w:val="nil"/>
                  <w:left w:val="nil"/>
                  <w:bottom w:val="single" w:sz="4" w:space="0" w:color="auto"/>
                  <w:right w:val="single" w:sz="4" w:space="0" w:color="auto"/>
                </w:tcBorders>
                <w:shd w:val="clear" w:color="auto" w:fill="auto"/>
                <w:noWrap/>
                <w:vAlign w:val="center"/>
                <w:hideMark/>
              </w:tcPr>
            </w:tcPrChange>
          </w:tcPr>
          <w:p w14:paraId="06C14100" w14:textId="755ACDE0" w:rsidR="00AF2B3D" w:rsidRPr="000F2DE3" w:rsidRDefault="00AF2B3D" w:rsidP="009C6239">
            <w:pPr>
              <w:spacing w:after="0" w:line="240" w:lineRule="auto"/>
              <w:jc w:val="center"/>
              <w:rPr>
                <w:ins w:id="1026" w:author="Juan Labraga" w:date="2018-09-10T23:44:00Z"/>
                <w:rFonts w:ascii="Calibri" w:eastAsia="Times New Roman" w:hAnsi="Calibri" w:cs="Calibri"/>
                <w:bCs/>
                <w:color w:val="000000"/>
                <w:lang w:val="es-UY" w:eastAsia="es-UY"/>
                <w:rPrChange w:id="1027" w:author="Juan Labraga" w:date="2018-09-13T10:29:00Z">
                  <w:rPr>
                    <w:ins w:id="1028" w:author="Juan Labraga" w:date="2018-09-10T23:44:00Z"/>
                    <w:rFonts w:ascii="Calibri" w:eastAsia="Times New Roman" w:hAnsi="Calibri" w:cs="Calibri"/>
                    <w:b/>
                    <w:bCs/>
                    <w:color w:val="000000"/>
                    <w:lang w:val="es-UY" w:eastAsia="es-UY"/>
                  </w:rPr>
                </w:rPrChange>
              </w:rPr>
            </w:pPr>
            <w:ins w:id="1029" w:author="Juan Labraga" w:date="2018-09-10T23:44:00Z">
              <w:r w:rsidRPr="000F2DE3">
                <w:rPr>
                  <w:rFonts w:ascii="Calibri" w:hAnsi="Calibri" w:eastAsia="Times New Roman" w:cs="Calibri"/>
                  <w:bCs/>
                  <w:color w:val="000000"/>
                  <w:lang w:val="es-UY" w:eastAsia="es-UY"/>
                  <w:rPrChange w:author="Juan Labraga" w:date="2018-09-13T10:29:00Z" w:id="1030">
                    <w:rPr>
                      <w:rFonts w:ascii="Calibri" w:hAnsi="Calibri" w:eastAsia="Times New Roman" w:cs="Calibri"/>
                      <w:b/>
                      <w:bCs/>
                      <w:color w:val="000000"/>
                      <w:lang w:val="es-UY" w:eastAsia="es-UY"/>
                    </w:rPr>
                  </w:rPrChange>
                </w:rPr>
                <w:t> </w:t>
              </w:r>
            </w:ins>
            <m:oMath>
              <m:sSub>
                <m:sSubPr>
                  <m:ctrlPr>
                    <w:ins w:id="1031" w:author="Juan Labraga" w:date="2018-09-13T10:14:00Z">
                      <w:rPr>
                        <w:rFonts w:ascii="Cambria Math" w:hAnsi="Cambria Math" w:cs="Arial"/>
                        <w:i/>
                        <w:sz w:val="24"/>
                        <w:szCs w:val="24"/>
                      </w:rPr>
                    </w:ins>
                  </m:ctrlPr>
                </m:sSubPr>
                <m:e>
                  <m:r>
                    <w:ins w:id="1032" w:author="Juan Labraga" w:date="2018-09-13T10:14:00Z">
                      <w:rPr>
                        <w:rFonts w:ascii="Cambria Math" w:hAnsi="Cambria Math" w:cs="Arial"/>
                        <w:sz w:val="24"/>
                        <w:szCs w:val="24"/>
                      </w:rPr>
                      <m:t>IM</m:t>
                    </w:ins>
                  </m:r>
                </m:e>
                <m:sub>
                  <m:r>
                    <w:ins w:id="1033" w:author="Juan Labraga" w:date="2018-09-13T10:14:00Z">
                      <w:rPr>
                        <w:rFonts w:ascii="Cambria Math" w:hAnsi="Cambria Math" w:cs="Arial"/>
                        <w:sz w:val="24"/>
                        <w:szCs w:val="24"/>
                      </w:rPr>
                      <m:t>n</m:t>
                    </w:ins>
                  </m:r>
                </m:sub>
              </m:sSub>
            </m:oMath>
          </w:p>
        </w:tc>
        <w:tc>
          <w:tcPr>
            <w:tcW w:w="993" w:type="dxa"/>
            <w:tcBorders>
              <w:top w:val="single" w:sz="4" w:space="0" w:color="auto"/>
              <w:left w:val="nil"/>
              <w:bottom w:val="single" w:sz="4" w:space="0" w:color="auto"/>
              <w:right w:val="single" w:sz="4" w:space="0" w:color="auto"/>
            </w:tcBorders>
            <w:tcPrChange w:id="1034" w:author="Juan Labraga" w:date="2018-09-13T10:39:00Z">
              <w:tcPr>
                <w:tcW w:w="851" w:type="dxa"/>
                <w:tcBorders>
                  <w:top w:val="single" w:sz="4" w:space="0" w:color="auto"/>
                  <w:left w:val="nil"/>
                  <w:bottom w:val="single" w:sz="4" w:space="0" w:color="auto"/>
                  <w:right w:val="single" w:sz="4" w:space="0" w:color="auto"/>
                </w:tcBorders>
              </w:tcPr>
            </w:tcPrChange>
          </w:tcPr>
          <w:p w14:paraId="38122A02" w14:textId="74181A61" w:rsidR="00AF2B3D" w:rsidRPr="004304BB" w:rsidRDefault="0098787B" w:rsidP="009C6239">
            <w:pPr>
              <w:spacing w:after="0" w:line="240" w:lineRule="auto"/>
              <w:jc w:val="center"/>
              <w:rPr>
                <w:ins w:id="1035" w:author="Juan Labraga" w:date="2018-09-13T10:33:00Z"/>
                <w:rFonts w:ascii="Calibri" w:eastAsia="Times New Roman" w:hAnsi="Calibri" w:cs="Calibri"/>
                <w:color w:val="000000"/>
                <w:lang w:val="es-UY" w:eastAsia="es-UY"/>
              </w:rPr>
            </w:pPr>
            <w:proofErr w:type="spellStart"/>
            <w:proofErr w:type="gramStart"/>
            <w:ins w:id="1036" w:author="Juan Labraga" w:date="2018-09-13T10:41:00Z">
              <w:r>
                <w:rPr>
                  <w:rFonts w:ascii="Calibri" w:hAnsi="Calibri" w:eastAsia="Times New Roman" w:cs="Calibri"/>
                  <w:color w:val="000000"/>
                  <w:lang w:val="es-UY" w:eastAsia="es-UY"/>
                </w:rPr>
                <w:t>Eq</w:t>
              </w:r>
              <w:proofErr w:type="spellEnd"/>
              <w:r>
                <w:rPr>
                  <w:rFonts w:ascii="Calibri" w:hAnsi="Calibri" w:eastAsia="Times New Roman" w:cs="Calibri"/>
                  <w:color w:val="000000"/>
                  <w:lang w:val="es-UY" w:eastAsia="es-UY"/>
                </w:rPr>
                <w:t>(</w:t>
              </w:r>
              <w:proofErr w:type="gramEnd"/>
              <w:r>
                <w:rPr>
                  <w:rFonts w:ascii="Calibri" w:hAnsi="Calibri" w:eastAsia="Times New Roman" w:cs="Calibri"/>
                  <w:color w:val="000000"/>
                  <w:lang w:val="es-UY" w:eastAsia="es-UY"/>
                </w:rPr>
                <w:t>1)</w:t>
              </w:r>
            </w:ins>
          </w:p>
        </w:tc>
        <w:tc>
          <w:tcPr>
            <w:tcW w:w="697" w:type="dxa"/>
            <w:tcBorders>
              <w:top w:val="nil"/>
              <w:left w:val="nil"/>
              <w:bottom w:val="single" w:sz="4" w:space="0" w:color="auto"/>
              <w:right w:val="single" w:sz="4" w:space="0" w:color="auto"/>
            </w:tcBorders>
            <w:shd w:val="clear" w:color="auto" w:fill="auto"/>
            <w:noWrap/>
            <w:vAlign w:val="bottom"/>
            <w:hideMark/>
            <w:tcPrChange w:id="1037" w:author="Juan Labraga" w:date="2018-09-13T10:39:00Z">
              <w:tcPr>
                <w:tcW w:w="697" w:type="dxa"/>
                <w:tcBorders>
                  <w:top w:val="nil"/>
                  <w:left w:val="nil"/>
                  <w:bottom w:val="single" w:sz="4" w:space="0" w:color="auto"/>
                  <w:right w:val="single" w:sz="4" w:space="0" w:color="auto"/>
                </w:tcBorders>
                <w:shd w:val="clear" w:color="auto" w:fill="auto"/>
                <w:noWrap/>
                <w:vAlign w:val="bottom"/>
                <w:hideMark/>
              </w:tcPr>
            </w:tcPrChange>
          </w:tcPr>
          <w:p w14:paraId="3EE742EA" w14:textId="76212054" w:rsidR="00AF2B3D" w:rsidRPr="004304BB" w:rsidRDefault="00AF2B3D" w:rsidP="009C6239">
            <w:pPr>
              <w:spacing w:after="0" w:line="240" w:lineRule="auto"/>
              <w:jc w:val="center"/>
              <w:rPr>
                <w:ins w:id="1038" w:author="Juan Labraga" w:date="2018-09-10T23:44:00Z"/>
                <w:rFonts w:ascii="Calibri" w:eastAsia="Times New Roman" w:hAnsi="Calibri" w:cs="Calibri"/>
                <w:color w:val="000000"/>
                <w:lang w:val="es-UY" w:eastAsia="es-UY"/>
              </w:rPr>
            </w:pPr>
            <w:ins w:id="1039" w:author="Juan Labraga" w:date="2018-09-10T23:44:00Z">
              <w:r w:rsidRPr="004304BB">
                <w:rPr>
                  <w:rFonts w:ascii="Calibri" w:hAnsi="Calibri" w:eastAsia="Times New Roman" w:cs="Calibri"/>
                  <w:color w:val="000000"/>
                  <w:lang w:val="es-UY" w:eastAsia="es-UY"/>
                </w:rPr>
                <w:t>1.630</w:t>
              </w:r>
            </w:ins>
          </w:p>
        </w:tc>
        <w:tc>
          <w:tcPr>
            <w:tcW w:w="708" w:type="dxa"/>
            <w:tcBorders>
              <w:top w:val="nil"/>
              <w:left w:val="nil"/>
              <w:bottom w:val="single" w:sz="4" w:space="0" w:color="auto"/>
              <w:right w:val="single" w:sz="4" w:space="0" w:color="auto"/>
            </w:tcBorders>
            <w:shd w:val="clear" w:color="auto" w:fill="auto"/>
            <w:noWrap/>
            <w:vAlign w:val="bottom"/>
            <w:hideMark/>
            <w:tcPrChange w:id="1040" w:author="Juan Labraga" w:date="2018-09-13T10:39:00Z">
              <w:tcPr>
                <w:tcW w:w="708" w:type="dxa"/>
                <w:tcBorders>
                  <w:top w:val="nil"/>
                  <w:left w:val="nil"/>
                  <w:bottom w:val="single" w:sz="4" w:space="0" w:color="auto"/>
                  <w:right w:val="single" w:sz="4" w:space="0" w:color="auto"/>
                </w:tcBorders>
                <w:shd w:val="clear" w:color="auto" w:fill="auto"/>
                <w:noWrap/>
                <w:vAlign w:val="bottom"/>
                <w:hideMark/>
              </w:tcPr>
            </w:tcPrChange>
          </w:tcPr>
          <w:p w14:paraId="48FEE166" w14:textId="77777777" w:rsidR="00AF2B3D" w:rsidRPr="004304BB" w:rsidRDefault="00AF2B3D" w:rsidP="009C6239">
            <w:pPr>
              <w:spacing w:after="0" w:line="240" w:lineRule="auto"/>
              <w:jc w:val="center"/>
              <w:rPr>
                <w:ins w:id="1041" w:author="Juan Labraga" w:date="2018-09-10T23:44:00Z"/>
                <w:rFonts w:ascii="Calibri" w:eastAsia="Times New Roman" w:hAnsi="Calibri" w:cs="Calibri"/>
                <w:color w:val="000000"/>
                <w:lang w:val="es-UY" w:eastAsia="es-UY"/>
              </w:rPr>
            </w:pPr>
            <w:ins w:id="1042" w:author="Juan Labraga" w:date="2018-09-10T23:44:00Z">
              <w:r w:rsidRPr="004304BB">
                <w:rPr>
                  <w:rFonts w:ascii="Calibri" w:hAnsi="Calibri" w:eastAsia="Times New Roman" w:cs="Calibri"/>
                  <w:color w:val="000000"/>
                  <w:lang w:val="es-UY" w:eastAsia="es-UY"/>
                </w:rPr>
                <w:t>1.740</w:t>
              </w:r>
            </w:ins>
          </w:p>
        </w:tc>
        <w:tc>
          <w:tcPr>
            <w:tcW w:w="851" w:type="dxa"/>
            <w:tcBorders>
              <w:top w:val="nil"/>
              <w:left w:val="nil"/>
              <w:bottom w:val="single" w:sz="4" w:space="0" w:color="auto"/>
              <w:right w:val="single" w:sz="4" w:space="0" w:color="auto"/>
            </w:tcBorders>
            <w:shd w:val="clear" w:color="auto" w:fill="auto"/>
            <w:noWrap/>
            <w:vAlign w:val="bottom"/>
            <w:hideMark/>
            <w:tcPrChange w:id="1043" w:author="Juan Labraga" w:date="2018-09-13T10:39:00Z">
              <w:tcPr>
                <w:tcW w:w="851" w:type="dxa"/>
                <w:tcBorders>
                  <w:top w:val="nil"/>
                  <w:left w:val="nil"/>
                  <w:bottom w:val="single" w:sz="4" w:space="0" w:color="auto"/>
                  <w:right w:val="single" w:sz="4" w:space="0" w:color="auto"/>
                </w:tcBorders>
                <w:shd w:val="clear" w:color="auto" w:fill="auto"/>
                <w:noWrap/>
                <w:vAlign w:val="bottom"/>
                <w:hideMark/>
              </w:tcPr>
            </w:tcPrChange>
          </w:tcPr>
          <w:p w14:paraId="7519F073" w14:textId="77777777" w:rsidR="00AF2B3D" w:rsidRPr="004304BB" w:rsidRDefault="00AF2B3D" w:rsidP="009C6239">
            <w:pPr>
              <w:spacing w:after="0" w:line="240" w:lineRule="auto"/>
              <w:jc w:val="center"/>
              <w:rPr>
                <w:ins w:id="1044" w:author="Juan Labraga" w:date="2018-09-10T23:44:00Z"/>
                <w:rFonts w:ascii="Calibri" w:eastAsia="Times New Roman" w:hAnsi="Calibri" w:cs="Calibri"/>
                <w:color w:val="000000"/>
                <w:lang w:val="es-UY" w:eastAsia="es-UY"/>
              </w:rPr>
            </w:pPr>
            <w:ins w:id="1045" w:author="Juan Labraga" w:date="2018-09-10T23:44:00Z">
              <w:r w:rsidRPr="004304BB">
                <w:rPr>
                  <w:rFonts w:ascii="Calibri" w:hAnsi="Calibri" w:eastAsia="Times New Roman" w:cs="Calibri"/>
                  <w:color w:val="000000"/>
                  <w:lang w:val="es-UY" w:eastAsia="es-UY"/>
                </w:rPr>
                <w:t>1.857</w:t>
              </w:r>
            </w:ins>
          </w:p>
        </w:tc>
        <w:tc>
          <w:tcPr>
            <w:tcW w:w="992" w:type="dxa"/>
            <w:tcBorders>
              <w:top w:val="nil"/>
              <w:left w:val="nil"/>
              <w:bottom w:val="single" w:sz="4" w:space="0" w:color="auto"/>
              <w:right w:val="single" w:sz="4" w:space="0" w:color="auto"/>
            </w:tcBorders>
            <w:shd w:val="clear" w:color="auto" w:fill="auto"/>
            <w:noWrap/>
            <w:vAlign w:val="bottom"/>
            <w:hideMark/>
            <w:tcPrChange w:id="1046" w:author="Juan Labraga" w:date="2018-09-13T10:39:00Z">
              <w:tcPr>
                <w:tcW w:w="992" w:type="dxa"/>
                <w:tcBorders>
                  <w:top w:val="nil"/>
                  <w:left w:val="nil"/>
                  <w:bottom w:val="single" w:sz="4" w:space="0" w:color="auto"/>
                  <w:right w:val="single" w:sz="4" w:space="0" w:color="auto"/>
                </w:tcBorders>
                <w:shd w:val="clear" w:color="auto" w:fill="auto"/>
                <w:noWrap/>
                <w:vAlign w:val="bottom"/>
                <w:hideMark/>
              </w:tcPr>
            </w:tcPrChange>
          </w:tcPr>
          <w:p w14:paraId="7F2A6947" w14:textId="77777777" w:rsidR="00AF2B3D" w:rsidRPr="004304BB" w:rsidRDefault="00AF2B3D" w:rsidP="009C6239">
            <w:pPr>
              <w:spacing w:after="0" w:line="240" w:lineRule="auto"/>
              <w:jc w:val="center"/>
              <w:rPr>
                <w:ins w:id="1047" w:author="Juan Labraga" w:date="2018-09-10T23:44:00Z"/>
                <w:rFonts w:ascii="Calibri" w:eastAsia="Times New Roman" w:hAnsi="Calibri" w:cs="Calibri"/>
                <w:color w:val="000000"/>
                <w:lang w:val="es-UY" w:eastAsia="es-UY"/>
              </w:rPr>
            </w:pPr>
            <w:ins w:id="1048" w:author="Juan Labraga" w:date="2018-09-10T23:44:00Z">
              <w:r w:rsidRPr="004304BB">
                <w:rPr>
                  <w:rFonts w:ascii="Calibri" w:hAnsi="Calibri" w:eastAsia="Times New Roman" w:cs="Calibri"/>
                  <w:color w:val="000000"/>
                  <w:lang w:val="es-UY" w:eastAsia="es-UY"/>
                </w:rPr>
                <w:t>1.981</w:t>
              </w:r>
            </w:ins>
          </w:p>
        </w:tc>
        <w:tc>
          <w:tcPr>
            <w:tcW w:w="851" w:type="dxa"/>
            <w:tcBorders>
              <w:top w:val="nil"/>
              <w:left w:val="nil"/>
              <w:bottom w:val="single" w:sz="4" w:space="0" w:color="auto"/>
              <w:right w:val="single" w:sz="4" w:space="0" w:color="auto"/>
            </w:tcBorders>
            <w:shd w:val="clear" w:color="auto" w:fill="auto"/>
            <w:noWrap/>
            <w:vAlign w:val="bottom"/>
            <w:hideMark/>
            <w:tcPrChange w:id="1049" w:author="Juan Labraga" w:date="2018-09-13T10:39:00Z">
              <w:tcPr>
                <w:tcW w:w="851" w:type="dxa"/>
                <w:tcBorders>
                  <w:top w:val="nil"/>
                  <w:left w:val="nil"/>
                  <w:bottom w:val="single" w:sz="4" w:space="0" w:color="auto"/>
                  <w:right w:val="single" w:sz="4" w:space="0" w:color="auto"/>
                </w:tcBorders>
                <w:shd w:val="clear" w:color="auto" w:fill="auto"/>
                <w:noWrap/>
                <w:vAlign w:val="bottom"/>
                <w:hideMark/>
              </w:tcPr>
            </w:tcPrChange>
          </w:tcPr>
          <w:p w14:paraId="1915D297" w14:textId="77777777" w:rsidR="00AF2B3D" w:rsidRPr="004304BB" w:rsidRDefault="00AF2B3D" w:rsidP="009C6239">
            <w:pPr>
              <w:spacing w:after="0" w:line="240" w:lineRule="auto"/>
              <w:jc w:val="center"/>
              <w:rPr>
                <w:ins w:id="1050" w:author="Juan Labraga" w:date="2018-09-10T23:44:00Z"/>
                <w:rFonts w:ascii="Calibri" w:eastAsia="Times New Roman" w:hAnsi="Calibri" w:cs="Calibri"/>
                <w:color w:val="000000"/>
                <w:lang w:val="es-UY" w:eastAsia="es-UY"/>
              </w:rPr>
            </w:pPr>
            <w:ins w:id="1051" w:author="Juan Labraga" w:date="2018-09-10T23:44:00Z">
              <w:r w:rsidRPr="004304BB">
                <w:rPr>
                  <w:rFonts w:ascii="Calibri" w:hAnsi="Calibri" w:eastAsia="Times New Roman" w:cs="Calibri"/>
                  <w:color w:val="000000"/>
                  <w:lang w:val="es-UY" w:eastAsia="es-UY"/>
                </w:rPr>
                <w:t>2.115</w:t>
              </w:r>
            </w:ins>
          </w:p>
        </w:tc>
        <w:tc>
          <w:tcPr>
            <w:tcW w:w="708" w:type="dxa"/>
            <w:tcBorders>
              <w:top w:val="nil"/>
              <w:left w:val="nil"/>
              <w:bottom w:val="single" w:sz="4" w:space="0" w:color="auto"/>
              <w:right w:val="single" w:sz="4" w:space="0" w:color="auto"/>
            </w:tcBorders>
            <w:shd w:val="clear" w:color="auto" w:fill="auto"/>
            <w:noWrap/>
            <w:vAlign w:val="bottom"/>
            <w:hideMark/>
            <w:tcPrChange w:id="1052" w:author="Juan Labraga" w:date="2018-09-13T10:39:00Z">
              <w:tcPr>
                <w:tcW w:w="708" w:type="dxa"/>
                <w:tcBorders>
                  <w:top w:val="nil"/>
                  <w:left w:val="nil"/>
                  <w:bottom w:val="single" w:sz="4" w:space="0" w:color="auto"/>
                  <w:right w:val="single" w:sz="4" w:space="0" w:color="auto"/>
                </w:tcBorders>
                <w:shd w:val="clear" w:color="auto" w:fill="auto"/>
                <w:noWrap/>
                <w:vAlign w:val="bottom"/>
                <w:hideMark/>
              </w:tcPr>
            </w:tcPrChange>
          </w:tcPr>
          <w:p w14:paraId="753C9FD4" w14:textId="77777777" w:rsidR="00AF2B3D" w:rsidRPr="004304BB" w:rsidRDefault="00AF2B3D" w:rsidP="009C6239">
            <w:pPr>
              <w:spacing w:after="0" w:line="240" w:lineRule="auto"/>
              <w:jc w:val="center"/>
              <w:rPr>
                <w:ins w:id="1053" w:author="Juan Labraga" w:date="2018-09-10T23:44:00Z"/>
                <w:rFonts w:ascii="Calibri" w:eastAsia="Times New Roman" w:hAnsi="Calibri" w:cs="Calibri"/>
                <w:color w:val="000000"/>
                <w:lang w:val="es-UY" w:eastAsia="es-UY"/>
              </w:rPr>
            </w:pPr>
            <w:ins w:id="1054" w:author="Juan Labraga" w:date="2018-09-10T23:44:00Z">
              <w:r w:rsidRPr="004304BB">
                <w:rPr>
                  <w:rFonts w:ascii="Calibri" w:hAnsi="Calibri" w:eastAsia="Times New Roman" w:cs="Calibri"/>
                  <w:color w:val="000000"/>
                  <w:lang w:val="es-UY" w:eastAsia="es-UY"/>
                </w:rPr>
                <w:t>2.257</w:t>
              </w:r>
            </w:ins>
          </w:p>
        </w:tc>
        <w:tc>
          <w:tcPr>
            <w:tcW w:w="721" w:type="dxa"/>
            <w:tcBorders>
              <w:top w:val="nil"/>
              <w:left w:val="nil"/>
              <w:bottom w:val="single" w:sz="4" w:space="0" w:color="auto"/>
              <w:right w:val="single" w:sz="4" w:space="0" w:color="auto"/>
            </w:tcBorders>
            <w:shd w:val="clear" w:color="auto" w:fill="auto"/>
            <w:noWrap/>
            <w:vAlign w:val="bottom"/>
            <w:hideMark/>
            <w:tcPrChange w:id="1055" w:author="Juan Labraga" w:date="2018-09-13T10:39:00Z">
              <w:tcPr>
                <w:tcW w:w="913" w:type="dxa"/>
                <w:tcBorders>
                  <w:top w:val="nil"/>
                  <w:left w:val="nil"/>
                  <w:bottom w:val="single" w:sz="4" w:space="0" w:color="auto"/>
                  <w:right w:val="single" w:sz="4" w:space="0" w:color="auto"/>
                </w:tcBorders>
                <w:shd w:val="clear" w:color="auto" w:fill="auto"/>
                <w:noWrap/>
                <w:vAlign w:val="bottom"/>
                <w:hideMark/>
              </w:tcPr>
            </w:tcPrChange>
          </w:tcPr>
          <w:p w14:paraId="31CC71F7" w14:textId="77777777" w:rsidR="00AF2B3D" w:rsidRPr="004304BB" w:rsidRDefault="00AF2B3D" w:rsidP="009C6239">
            <w:pPr>
              <w:spacing w:after="0" w:line="240" w:lineRule="auto"/>
              <w:jc w:val="center"/>
              <w:rPr>
                <w:ins w:id="1056" w:author="Juan Labraga" w:date="2018-09-10T23:44:00Z"/>
                <w:rFonts w:ascii="Calibri" w:eastAsia="Times New Roman" w:hAnsi="Calibri" w:cs="Calibri"/>
                <w:color w:val="000000"/>
                <w:lang w:val="es-UY" w:eastAsia="es-UY"/>
              </w:rPr>
            </w:pPr>
            <w:ins w:id="1057" w:author="Juan Labraga" w:date="2018-09-10T23:44:00Z">
              <w:r w:rsidRPr="004304BB">
                <w:rPr>
                  <w:rFonts w:ascii="Calibri" w:hAnsi="Calibri" w:eastAsia="Times New Roman" w:cs="Calibri"/>
                  <w:color w:val="000000"/>
                  <w:lang w:val="es-UY" w:eastAsia="es-UY"/>
                </w:rPr>
                <w:t>2.408</w:t>
              </w:r>
            </w:ins>
          </w:p>
        </w:tc>
        <w:tc>
          <w:tcPr>
            <w:tcW w:w="709" w:type="dxa"/>
            <w:tcBorders>
              <w:top w:val="nil"/>
              <w:left w:val="nil"/>
              <w:bottom w:val="single" w:sz="4" w:space="0" w:color="auto"/>
              <w:right w:val="single" w:sz="4" w:space="0" w:color="auto"/>
            </w:tcBorders>
            <w:shd w:val="clear" w:color="auto" w:fill="auto"/>
            <w:noWrap/>
            <w:vAlign w:val="bottom"/>
            <w:hideMark/>
            <w:tcPrChange w:id="1058" w:author="Juan Labraga" w:date="2018-09-13T10:39:00Z">
              <w:tcPr>
                <w:tcW w:w="603" w:type="dxa"/>
                <w:tcBorders>
                  <w:top w:val="nil"/>
                  <w:left w:val="nil"/>
                  <w:bottom w:val="single" w:sz="4" w:space="0" w:color="auto"/>
                  <w:right w:val="single" w:sz="4" w:space="0" w:color="auto"/>
                </w:tcBorders>
                <w:shd w:val="clear" w:color="auto" w:fill="auto"/>
                <w:noWrap/>
                <w:vAlign w:val="bottom"/>
                <w:hideMark/>
              </w:tcPr>
            </w:tcPrChange>
          </w:tcPr>
          <w:p w14:paraId="0B3CE494" w14:textId="77777777" w:rsidR="00AF2B3D" w:rsidRPr="004304BB" w:rsidRDefault="00AF2B3D" w:rsidP="009C6239">
            <w:pPr>
              <w:spacing w:after="0" w:line="240" w:lineRule="auto"/>
              <w:jc w:val="center"/>
              <w:rPr>
                <w:ins w:id="1059" w:author="Juan Labraga" w:date="2018-09-10T23:44:00Z"/>
                <w:rFonts w:ascii="Calibri" w:eastAsia="Times New Roman" w:hAnsi="Calibri" w:cs="Calibri"/>
                <w:color w:val="000000"/>
                <w:lang w:val="es-UY" w:eastAsia="es-UY"/>
              </w:rPr>
            </w:pPr>
            <w:ins w:id="1060" w:author="Juan Labraga" w:date="2018-09-10T23:44:00Z">
              <w:r w:rsidRPr="004304BB">
                <w:rPr>
                  <w:rFonts w:ascii="Calibri" w:hAnsi="Calibri" w:eastAsia="Times New Roman" w:cs="Calibri"/>
                  <w:color w:val="000000"/>
                  <w:lang w:val="es-UY" w:eastAsia="es-UY"/>
                </w:rPr>
                <w:t>2.570</w:t>
              </w:r>
            </w:ins>
          </w:p>
        </w:tc>
        <w:tc>
          <w:tcPr>
            <w:tcW w:w="708" w:type="dxa"/>
            <w:tcBorders>
              <w:top w:val="nil"/>
              <w:left w:val="nil"/>
              <w:bottom w:val="single" w:sz="4" w:space="0" w:color="auto"/>
              <w:right w:val="single" w:sz="4" w:space="0" w:color="auto"/>
            </w:tcBorders>
            <w:shd w:val="clear" w:color="auto" w:fill="auto"/>
            <w:noWrap/>
            <w:vAlign w:val="bottom"/>
            <w:hideMark/>
            <w:tcPrChange w:id="1061" w:author="Juan Labraga" w:date="2018-09-13T10:39:00Z">
              <w:tcPr>
                <w:tcW w:w="752" w:type="dxa"/>
                <w:tcBorders>
                  <w:top w:val="nil"/>
                  <w:left w:val="nil"/>
                  <w:bottom w:val="single" w:sz="4" w:space="0" w:color="auto"/>
                  <w:right w:val="single" w:sz="4" w:space="0" w:color="auto"/>
                </w:tcBorders>
                <w:shd w:val="clear" w:color="auto" w:fill="auto"/>
                <w:noWrap/>
                <w:vAlign w:val="bottom"/>
                <w:hideMark/>
              </w:tcPr>
            </w:tcPrChange>
          </w:tcPr>
          <w:p w14:paraId="3A19BF0F" w14:textId="77777777" w:rsidR="00AF2B3D" w:rsidRPr="004304BB" w:rsidRDefault="00AF2B3D" w:rsidP="009C6239">
            <w:pPr>
              <w:spacing w:after="0" w:line="240" w:lineRule="auto"/>
              <w:jc w:val="center"/>
              <w:rPr>
                <w:ins w:id="1062" w:author="Juan Labraga" w:date="2018-09-10T23:44:00Z"/>
                <w:rFonts w:ascii="Calibri" w:eastAsia="Times New Roman" w:hAnsi="Calibri" w:cs="Calibri"/>
                <w:color w:val="000000"/>
                <w:lang w:val="es-UY" w:eastAsia="es-UY"/>
              </w:rPr>
            </w:pPr>
            <w:ins w:id="1063" w:author="Juan Labraga" w:date="2018-09-10T23:44:00Z">
              <w:r w:rsidRPr="004304BB">
                <w:rPr>
                  <w:rFonts w:ascii="Calibri" w:hAnsi="Calibri" w:eastAsia="Times New Roman" w:cs="Calibri"/>
                  <w:color w:val="000000"/>
                  <w:lang w:val="es-UY" w:eastAsia="es-UY"/>
                </w:rPr>
                <w:t>2.743</w:t>
              </w:r>
            </w:ins>
          </w:p>
        </w:tc>
        <w:tc>
          <w:tcPr>
            <w:tcW w:w="697" w:type="dxa"/>
            <w:tcBorders>
              <w:top w:val="nil"/>
              <w:left w:val="nil"/>
              <w:bottom w:val="single" w:sz="4" w:space="0" w:color="auto"/>
              <w:right w:val="single" w:sz="4" w:space="0" w:color="auto"/>
            </w:tcBorders>
            <w:shd w:val="clear" w:color="auto" w:fill="auto"/>
            <w:noWrap/>
            <w:vAlign w:val="bottom"/>
            <w:hideMark/>
            <w:tcPrChange w:id="1064" w:author="Juan Labraga" w:date="2018-09-13T10:39:00Z">
              <w:tcPr>
                <w:tcW w:w="567" w:type="dxa"/>
                <w:tcBorders>
                  <w:top w:val="nil"/>
                  <w:left w:val="nil"/>
                  <w:bottom w:val="single" w:sz="4" w:space="0" w:color="auto"/>
                  <w:right w:val="single" w:sz="4" w:space="0" w:color="auto"/>
                </w:tcBorders>
                <w:shd w:val="clear" w:color="auto" w:fill="auto"/>
                <w:noWrap/>
                <w:vAlign w:val="bottom"/>
                <w:hideMark/>
              </w:tcPr>
            </w:tcPrChange>
          </w:tcPr>
          <w:p w14:paraId="08C36C42" w14:textId="77777777" w:rsidR="00AF2B3D" w:rsidRPr="004304BB" w:rsidRDefault="00AF2B3D" w:rsidP="009C6239">
            <w:pPr>
              <w:spacing w:after="0" w:line="240" w:lineRule="auto"/>
              <w:jc w:val="center"/>
              <w:rPr>
                <w:ins w:id="1065" w:author="Juan Labraga" w:date="2018-09-10T23:44:00Z"/>
                <w:rFonts w:ascii="Calibri" w:eastAsia="Times New Roman" w:hAnsi="Calibri" w:cs="Calibri"/>
                <w:color w:val="000000"/>
                <w:lang w:val="es-UY" w:eastAsia="es-UY"/>
              </w:rPr>
            </w:pPr>
            <w:ins w:id="1066" w:author="Juan Labraga" w:date="2018-09-10T23:44:00Z">
              <w:r w:rsidRPr="004304BB">
                <w:rPr>
                  <w:rFonts w:ascii="Calibri" w:hAnsi="Calibri" w:eastAsia="Times New Roman" w:cs="Calibri"/>
                  <w:color w:val="000000"/>
                  <w:lang w:val="es-UY" w:eastAsia="es-UY"/>
                </w:rPr>
                <w:t>2.927</w:t>
              </w:r>
            </w:ins>
          </w:p>
        </w:tc>
        <w:tc>
          <w:tcPr>
            <w:tcW w:w="709" w:type="dxa"/>
            <w:tcBorders>
              <w:top w:val="nil"/>
              <w:left w:val="nil"/>
              <w:bottom w:val="single" w:sz="4" w:space="0" w:color="auto"/>
              <w:right w:val="single" w:sz="8" w:space="0" w:color="auto"/>
            </w:tcBorders>
            <w:shd w:val="clear" w:color="auto" w:fill="auto"/>
            <w:noWrap/>
            <w:vAlign w:val="bottom"/>
            <w:hideMark/>
            <w:tcPrChange w:id="1067" w:author="Juan Labraga" w:date="2018-09-13T10:39:00Z">
              <w:tcPr>
                <w:tcW w:w="709" w:type="dxa"/>
                <w:tcBorders>
                  <w:top w:val="nil"/>
                  <w:left w:val="nil"/>
                  <w:bottom w:val="single" w:sz="4" w:space="0" w:color="auto"/>
                  <w:right w:val="single" w:sz="8" w:space="0" w:color="auto"/>
                </w:tcBorders>
                <w:shd w:val="clear" w:color="auto" w:fill="auto"/>
                <w:noWrap/>
                <w:vAlign w:val="bottom"/>
                <w:hideMark/>
              </w:tcPr>
            </w:tcPrChange>
          </w:tcPr>
          <w:p w14:paraId="4C1CD03B" w14:textId="77777777" w:rsidR="00AF2B3D" w:rsidRPr="004304BB" w:rsidRDefault="00AF2B3D" w:rsidP="009C6239">
            <w:pPr>
              <w:spacing w:after="0" w:line="240" w:lineRule="auto"/>
              <w:jc w:val="center"/>
              <w:rPr>
                <w:ins w:id="1068" w:author="Juan Labraga" w:date="2018-09-10T23:44:00Z"/>
                <w:rFonts w:ascii="Calibri" w:eastAsia="Times New Roman" w:hAnsi="Calibri" w:cs="Calibri"/>
                <w:color w:val="000000"/>
                <w:lang w:val="es-UY" w:eastAsia="es-UY"/>
              </w:rPr>
            </w:pPr>
            <w:ins w:id="1069" w:author="Juan Labraga" w:date="2018-09-10T23:44:00Z">
              <w:r w:rsidRPr="004304BB">
                <w:rPr>
                  <w:rFonts w:ascii="Calibri" w:hAnsi="Calibri" w:eastAsia="Times New Roman" w:cs="Calibri"/>
                  <w:color w:val="000000"/>
                  <w:lang w:val="es-UY" w:eastAsia="es-UY"/>
                </w:rPr>
                <w:t>3.124</w:t>
              </w:r>
            </w:ins>
          </w:p>
        </w:tc>
      </w:tr>
      <w:tr w:rsidR="00351B52" w:rsidRPr="004304BB" w14:paraId="41B29F33" w14:textId="77777777" w:rsidTr="00096FFC">
        <w:trPr>
          <w:trHeight w:val="290"/>
          <w:ins w:id="1070" w:author="Juan Labraga" w:date="2018-09-10T23:44:00Z"/>
          <w:trPrChange w:id="1071"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auto" w:fill="auto"/>
            <w:noWrap/>
            <w:vAlign w:val="center"/>
            <w:hideMark/>
            <w:tcPrChange w:id="1072" w:author="Juan Labraga" w:date="2018-09-13T10:39:00Z">
              <w:tcPr>
                <w:tcW w:w="2283" w:type="dxa"/>
                <w:tcBorders>
                  <w:top w:val="nil"/>
                  <w:left w:val="single" w:sz="8" w:space="0" w:color="auto"/>
                  <w:bottom w:val="single" w:sz="4" w:space="0" w:color="auto"/>
                  <w:right w:val="single" w:sz="4" w:space="0" w:color="auto"/>
                </w:tcBorders>
                <w:shd w:val="clear" w:color="auto" w:fill="auto"/>
                <w:noWrap/>
                <w:vAlign w:val="center"/>
                <w:hideMark/>
              </w:tcPr>
            </w:tcPrChange>
          </w:tcPr>
          <w:p w14:paraId="624B6DA7" w14:textId="77777777" w:rsidR="00351B52" w:rsidRPr="000F2DE3" w:rsidRDefault="00351B52" w:rsidP="00351B52">
            <w:pPr>
              <w:spacing w:after="0" w:line="240" w:lineRule="auto"/>
              <w:jc w:val="center"/>
              <w:rPr>
                <w:ins w:id="1073" w:author="Juan Labraga" w:date="2018-09-10T23:44:00Z"/>
                <w:rFonts w:ascii="Calibri" w:eastAsia="Times New Roman" w:hAnsi="Calibri" w:cs="Calibri"/>
                <w:bCs/>
                <w:color w:val="000000"/>
                <w:lang w:val="es-UY" w:eastAsia="es-UY"/>
                <w:rPrChange w:id="1074" w:author="Juan Labraga" w:date="2018-09-13T10:29:00Z">
                  <w:rPr>
                    <w:ins w:id="1075" w:author="Juan Labraga" w:date="2018-09-10T23:44:00Z"/>
                    <w:rFonts w:ascii="Calibri" w:eastAsia="Times New Roman" w:hAnsi="Calibri" w:cs="Calibri"/>
                    <w:b/>
                    <w:bCs/>
                    <w:color w:val="000000"/>
                    <w:lang w:val="es-UY" w:eastAsia="es-UY"/>
                  </w:rPr>
                </w:rPrChange>
              </w:rPr>
            </w:pPr>
            <w:ins w:id="1076" w:author="Juan Labraga" w:date="2018-09-10T23:44:00Z">
              <w:r w:rsidRPr="000F2DE3">
                <w:rPr>
                  <w:rFonts w:ascii="Calibri" w:hAnsi="Calibri" w:eastAsia="Times New Roman" w:cs="Calibri"/>
                  <w:bCs/>
                  <w:color w:val="000000"/>
                  <w:lang w:val="es-UY" w:eastAsia="es-UY"/>
                  <w:rPrChange w:author="Juan Labraga" w:date="2018-09-13T10:29:00Z" w:id="1077">
                    <w:rPr>
                      <w:rFonts w:ascii="Calibri" w:hAnsi="Calibri" w:eastAsia="Times New Roman" w:cs="Calibri"/>
                      <w:b/>
                      <w:bCs/>
                      <w:color w:val="000000"/>
                      <w:lang w:val="es-UY" w:eastAsia="es-UY"/>
                    </w:rPr>
                  </w:rPrChange>
                </w:rPr>
                <w:t xml:space="preserve">% M </w:t>
              </w:r>
              <w:proofErr w:type="spellStart"/>
              <w:r w:rsidRPr="000F2DE3">
                <w:rPr>
                  <w:rFonts w:ascii="Calibri" w:hAnsi="Calibri" w:eastAsia="Times New Roman" w:cs="Calibri"/>
                  <w:bCs/>
                  <w:color w:val="000000"/>
                  <w:lang w:val="es-UY" w:eastAsia="es-UY"/>
                  <w:rPrChange w:author="Juan Labraga" w:date="2018-09-13T10:29:00Z" w:id="1078">
                    <w:rPr>
                      <w:rFonts w:ascii="Calibri" w:hAnsi="Calibri" w:eastAsia="Times New Roman" w:cs="Calibri"/>
                      <w:b/>
                      <w:bCs/>
                      <w:color w:val="000000"/>
                      <w:lang w:val="es-UY" w:eastAsia="es-UY"/>
                    </w:rPr>
                  </w:rPrChange>
                </w:rPr>
                <w:t>using</w:t>
              </w:r>
              <w:proofErr w:type="spellEnd"/>
              <w:r w:rsidRPr="000F2DE3">
                <w:rPr>
                  <w:rFonts w:ascii="Calibri" w:hAnsi="Calibri" w:eastAsia="Times New Roman" w:cs="Calibri"/>
                  <w:bCs/>
                  <w:color w:val="000000"/>
                  <w:lang w:val="es-UY" w:eastAsia="es-UY"/>
                  <w:rPrChange w:author="Juan Labraga" w:date="2018-09-13T10:29:00Z" w:id="1079">
                    <w:rPr>
                      <w:rFonts w:ascii="Calibri" w:hAnsi="Calibri" w:eastAsia="Times New Roman" w:cs="Calibri"/>
                      <w:b/>
                      <w:bCs/>
                      <w:color w:val="000000"/>
                      <w:lang w:val="es-UY" w:eastAsia="es-UY"/>
                    </w:rPr>
                  </w:rPrChange>
                </w:rPr>
                <w:t xml:space="preserve"> ESW</w:t>
              </w:r>
            </w:ins>
          </w:p>
        </w:tc>
        <w:tc>
          <w:tcPr>
            <w:tcW w:w="1559" w:type="dxa"/>
            <w:tcBorders>
              <w:top w:val="nil"/>
              <w:left w:val="nil"/>
              <w:bottom w:val="single" w:sz="4" w:space="0" w:color="auto"/>
              <w:right w:val="single" w:sz="4" w:space="0" w:color="auto"/>
            </w:tcBorders>
            <w:shd w:val="clear" w:color="auto" w:fill="auto"/>
            <w:noWrap/>
            <w:vAlign w:val="center"/>
            <w:hideMark/>
            <w:tcPrChange w:id="1080" w:author="Juan Labraga" w:date="2018-09-13T10:39:00Z">
              <w:tcPr>
                <w:tcW w:w="1251" w:type="dxa"/>
                <w:tcBorders>
                  <w:top w:val="nil"/>
                  <w:left w:val="nil"/>
                  <w:bottom w:val="single" w:sz="4" w:space="0" w:color="auto"/>
                  <w:right w:val="single" w:sz="4" w:space="0" w:color="auto"/>
                </w:tcBorders>
                <w:shd w:val="clear" w:color="auto" w:fill="auto"/>
                <w:noWrap/>
                <w:vAlign w:val="center"/>
                <w:hideMark/>
              </w:tcPr>
            </w:tcPrChange>
          </w:tcPr>
          <w:p w14:paraId="02BA8427" w14:textId="76D97FE4" w:rsidR="00351B52" w:rsidRPr="000F2DE3" w:rsidRDefault="00351B52" w:rsidP="00351B52">
            <w:pPr>
              <w:spacing w:after="0" w:line="240" w:lineRule="auto"/>
              <w:jc w:val="center"/>
              <w:rPr>
                <w:ins w:id="1081" w:author="Juan Labraga" w:date="2018-09-10T23:44:00Z"/>
                <w:rFonts w:ascii="Calibri" w:eastAsia="Times New Roman" w:hAnsi="Calibri" w:cs="Calibri"/>
                <w:bCs/>
                <w:color w:val="000000"/>
                <w:lang w:val="es-UY" w:eastAsia="es-UY"/>
                <w:rPrChange w:id="1082" w:author="Juan Labraga" w:date="2018-09-13T10:29:00Z">
                  <w:rPr>
                    <w:ins w:id="1083" w:author="Juan Labraga" w:date="2018-09-10T23:44:00Z"/>
                    <w:rFonts w:ascii="Calibri" w:eastAsia="Times New Roman" w:hAnsi="Calibri" w:cs="Calibri"/>
                    <w:b/>
                    <w:bCs/>
                    <w:color w:val="000000"/>
                    <w:lang w:val="es-UY" w:eastAsia="es-UY"/>
                  </w:rPr>
                </w:rPrChange>
              </w:rPr>
            </w:pPr>
            <m:oMathPara>
              <m:oMath>
                <m:sSub>
                  <m:sSubPr>
                    <m:ctrlPr>
                      <w:ins w:id="1084" w:author="Juan Labraga" w:date="2018-09-13T10:15:00Z">
                        <w:rPr>
                          <w:rFonts w:ascii="Cambria Math" w:hAnsi="Cambria Math" w:cs="Arial"/>
                          <w:i/>
                          <w:sz w:val="20"/>
                          <w:szCs w:val="20"/>
                          <w:rPrChange w:id="1085" w:author="Juan Labraga" w:date="2018-09-13T10:29:00Z">
                            <w:rPr>
                              <w:rFonts w:ascii="Cambria Math" w:hAnsi="Cambria Math" w:cs="Arial"/>
                              <w:i/>
                              <w:sz w:val="24"/>
                              <w:szCs w:val="24"/>
                            </w:rPr>
                          </w:rPrChange>
                        </w:rPr>
                      </w:ins>
                    </m:ctrlPr>
                  </m:sSubPr>
                  <m:e>
                    <m:r>
                      <w:ins w:id="1086" w:author="Juan Labraga" w:date="2018-09-13T10:15:00Z">
                        <w:rPr>
                          <w:rFonts w:ascii="Cambria Math" w:hAnsi="Cambria Math" w:cs="Arial"/>
                          <w:sz w:val="20"/>
                          <w:szCs w:val="20"/>
                          <w:rPrChange w:id="1087" w:author="Juan Labraga" w:date="2018-09-13T10:29:00Z">
                            <w:rPr>
                              <w:rFonts w:ascii="Cambria Math" w:hAnsi="Cambria Math" w:cs="Arial"/>
                              <w:sz w:val="20"/>
                              <w:szCs w:val="20"/>
                            </w:rPr>
                          </w:rPrChange>
                        </w:rPr>
                        <m:t>UM</m:t>
                      </w:ins>
                    </m:r>
                  </m:e>
                  <m:sub>
                    <m:r>
                      <w:ins w:id="1088" w:author="Juan Labraga" w:date="2018-09-13T10:15:00Z">
                        <w:rPr>
                          <w:rFonts w:ascii="Cambria Math" w:hAnsi="Cambria Math" w:cs="Arial"/>
                          <w:sz w:val="20"/>
                          <w:szCs w:val="20"/>
                          <w:rPrChange w:id="1089" w:author="Juan Labraga" w:date="2018-09-13T10:29:00Z">
                            <w:rPr>
                              <w:rFonts w:ascii="Cambria Math" w:hAnsi="Cambria Math" w:cs="Arial"/>
                              <w:sz w:val="20"/>
                              <w:szCs w:val="20"/>
                            </w:rPr>
                          </w:rPrChange>
                        </w:rPr>
                        <m:t>n</m:t>
                      </w:ins>
                    </m:r>
                  </m:sub>
                </m:sSub>
                <m:r>
                  <w:ins w:id="1090" w:author="Juan Labraga" w:date="2018-09-13T10:18:00Z">
                    <w:rPr>
                      <w:rFonts w:ascii="Cambria Math" w:hAnsi="Cambria Math" w:cs="Arial"/>
                      <w:sz w:val="20"/>
                      <w:szCs w:val="20"/>
                    </w:rPr>
                    <m:t>(</m:t>
                  </w:ins>
                </m:r>
                <m:r>
                  <w:ins w:id="1091" w:author="Juan Labraga" w:date="2018-09-13T11:07:00Z">
                    <w:rPr>
                      <w:rFonts w:ascii="Cambria Math" w:hAnsi="Cambria Math" w:cs="Arial"/>
                      <w:sz w:val="20"/>
                      <w:szCs w:val="20"/>
                    </w:rPr>
                    <m:t>6</m:t>
                  </w:ins>
                </m:r>
                <m:r>
                  <w:ins w:id="1092" w:author="Juan Labraga" w:date="2018-09-13T10:17:00Z">
                    <w:rPr>
                      <w:rFonts w:ascii="Cambria Math" w:hAnsi="Cambria Math" w:cs="Arial"/>
                      <w:sz w:val="20"/>
                      <w:szCs w:val="20"/>
                    </w:rPr>
                    <m:t>%</m:t>
                  </w:ins>
                </m:r>
                <m:r>
                  <w:ins w:id="1093" w:author="Juan Labraga" w:date="2018-09-13T10:18:00Z">
                    <w:rPr>
                      <w:rFonts w:ascii="Cambria Math" w:hAnsi="Cambria Math" w:cs="Arial"/>
                      <w:sz w:val="20"/>
                      <w:szCs w:val="20"/>
                    </w:rPr>
                    <m:t xml:space="preserve"> </m:t>
                  </w:ins>
                </m:r>
                <m:r>
                  <w:ins w:id="1094" w:author="Juan Labraga" w:date="2018-09-13T10:19:00Z">
                    <w:rPr>
                      <w:rFonts w:ascii="Cambria Math" w:hAnsi="Cambria Math" w:cs="Arial"/>
                      <w:sz w:val="20"/>
                      <w:szCs w:val="20"/>
                    </w:rPr>
                    <m:t>year)</m:t>
                  </w:ins>
                </m:r>
                <m:r>
                  <w:ins w:id="1095" w:author="Juan Labraga" w:date="2018-09-13T10:17:00Z">
                    <w:rPr>
                      <w:rFonts w:ascii="Cambria Math" w:hAnsi="Cambria Math" w:cs="Arial"/>
                      <w:sz w:val="20"/>
                      <w:szCs w:val="20"/>
                    </w:rPr>
                    <m:t xml:space="preserve"> </m:t>
                  </w:ins>
                </m:r>
              </m:oMath>
            </m:oMathPara>
          </w:p>
        </w:tc>
        <w:tc>
          <w:tcPr>
            <w:tcW w:w="993" w:type="dxa"/>
            <w:tcBorders>
              <w:top w:val="single" w:sz="4" w:space="0" w:color="auto"/>
              <w:left w:val="nil"/>
              <w:bottom w:val="single" w:sz="4" w:space="0" w:color="auto"/>
              <w:right w:val="single" w:sz="4" w:space="0" w:color="auto"/>
            </w:tcBorders>
            <w:tcPrChange w:id="1096" w:author="Juan Labraga" w:date="2018-09-13T10:39:00Z">
              <w:tcPr>
                <w:tcW w:w="851" w:type="dxa"/>
                <w:tcBorders>
                  <w:top w:val="single" w:sz="4" w:space="0" w:color="auto"/>
                  <w:left w:val="nil"/>
                  <w:bottom w:val="single" w:sz="4" w:space="0" w:color="auto"/>
                  <w:right w:val="single" w:sz="4" w:space="0" w:color="auto"/>
                </w:tcBorders>
              </w:tcPr>
            </w:tcPrChange>
          </w:tcPr>
          <w:p w14:paraId="28620DE2" w14:textId="01FF2A19" w:rsidR="00351B52" w:rsidRPr="004304BB" w:rsidRDefault="00351B52" w:rsidP="00351B52">
            <w:pPr>
              <w:spacing w:after="0" w:line="240" w:lineRule="auto"/>
              <w:jc w:val="center"/>
              <w:rPr>
                <w:ins w:id="1097" w:author="Juan Labraga" w:date="2018-09-13T10:33:00Z"/>
                <w:rFonts w:ascii="Calibri" w:eastAsia="Times New Roman" w:hAnsi="Calibri" w:cs="Calibri"/>
                <w:color w:val="000000"/>
                <w:lang w:val="es-UY" w:eastAsia="es-UY"/>
              </w:rPr>
            </w:pPr>
            <w:proofErr w:type="spellStart"/>
            <w:proofErr w:type="gramStart"/>
            <w:ins w:id="1098" w:author="Juan Labraga" w:date="2018-09-13T10:42:00Z">
              <w:r>
                <w:rPr>
                  <w:rFonts w:ascii="Calibri" w:hAnsi="Calibri" w:eastAsia="Times New Roman" w:cs="Calibri"/>
                  <w:color w:val="000000"/>
                  <w:lang w:val="es-UY" w:eastAsia="es-UY"/>
                </w:rPr>
                <w:t>Eq</w:t>
              </w:r>
              <w:proofErr w:type="spellEnd"/>
              <w:r>
                <w:rPr>
                  <w:rFonts w:ascii="Calibri" w:hAnsi="Calibri" w:eastAsia="Times New Roman" w:cs="Calibri"/>
                  <w:color w:val="000000"/>
                  <w:lang w:val="es-UY" w:eastAsia="es-UY"/>
                </w:rPr>
                <w:t>(</w:t>
              </w:r>
              <w:proofErr w:type="gramEnd"/>
              <w:r>
                <w:rPr>
                  <w:rFonts w:ascii="Calibri" w:hAnsi="Calibri" w:eastAsia="Times New Roman" w:cs="Calibri"/>
                  <w:color w:val="000000"/>
                  <w:lang w:val="es-UY" w:eastAsia="es-UY"/>
                </w:rPr>
                <w:t>1)</w:t>
              </w:r>
            </w:ins>
          </w:p>
        </w:tc>
        <w:tc>
          <w:tcPr>
            <w:tcW w:w="697" w:type="dxa"/>
            <w:tcBorders>
              <w:top w:val="nil"/>
              <w:left w:val="nil"/>
              <w:bottom w:val="single" w:sz="4" w:space="0" w:color="auto"/>
              <w:right w:val="single" w:sz="4" w:space="0" w:color="auto"/>
            </w:tcBorders>
            <w:shd w:val="clear" w:color="auto" w:fill="auto"/>
            <w:noWrap/>
            <w:vAlign w:val="bottom"/>
            <w:hideMark/>
            <w:tcPrChange w:id="1099" w:author="Juan Labraga" w:date="2018-09-13T10:39:00Z">
              <w:tcPr>
                <w:tcW w:w="697" w:type="dxa"/>
                <w:tcBorders>
                  <w:top w:val="nil"/>
                  <w:left w:val="nil"/>
                  <w:bottom w:val="single" w:sz="4" w:space="0" w:color="auto"/>
                  <w:right w:val="single" w:sz="4" w:space="0" w:color="auto"/>
                </w:tcBorders>
                <w:shd w:val="clear" w:color="auto" w:fill="auto"/>
                <w:noWrap/>
                <w:vAlign w:val="bottom"/>
                <w:hideMark/>
              </w:tcPr>
            </w:tcPrChange>
          </w:tcPr>
          <w:p w14:paraId="486C6F89" w14:textId="50A0BA52" w:rsidR="00351B52" w:rsidRPr="004304BB" w:rsidRDefault="00351B52" w:rsidP="00351B52">
            <w:pPr>
              <w:spacing w:after="0" w:line="240" w:lineRule="auto"/>
              <w:jc w:val="center"/>
              <w:rPr>
                <w:ins w:id="1100" w:author="Juan Labraga" w:date="2018-09-10T23:44:00Z"/>
                <w:rFonts w:ascii="Calibri" w:eastAsia="Times New Roman" w:hAnsi="Calibri" w:cs="Calibri"/>
                <w:color w:val="000000"/>
                <w:lang w:val="es-UY" w:eastAsia="es-UY"/>
              </w:rPr>
            </w:pPr>
            <w:ins w:id="1101" w:author="Juan Labraga" w:date="2018-09-13T11:07:00Z">
              <w:r>
                <w:rPr>
                  <w:rFonts w:ascii="Calibri" w:hAnsi="Calibri" w:cs="Calibri"/>
                  <w:color w:val="000000"/>
                </w:rPr>
                <w:t>0</w:t>
              </w:r>
            </w:ins>
          </w:p>
        </w:tc>
        <w:tc>
          <w:tcPr>
            <w:tcW w:w="708" w:type="dxa"/>
            <w:tcBorders>
              <w:top w:val="nil"/>
              <w:left w:val="nil"/>
              <w:bottom w:val="single" w:sz="4" w:space="0" w:color="auto"/>
              <w:right w:val="single" w:sz="4" w:space="0" w:color="auto"/>
            </w:tcBorders>
            <w:shd w:val="clear" w:color="auto" w:fill="auto"/>
            <w:noWrap/>
            <w:vAlign w:val="bottom"/>
            <w:hideMark/>
            <w:tcPrChange w:id="1102" w:author="Juan Labraga" w:date="2018-09-13T10:39:00Z">
              <w:tcPr>
                <w:tcW w:w="708" w:type="dxa"/>
                <w:tcBorders>
                  <w:top w:val="nil"/>
                  <w:left w:val="nil"/>
                  <w:bottom w:val="single" w:sz="4" w:space="0" w:color="auto"/>
                  <w:right w:val="single" w:sz="4" w:space="0" w:color="auto"/>
                </w:tcBorders>
                <w:shd w:val="clear" w:color="auto" w:fill="auto"/>
                <w:noWrap/>
                <w:vAlign w:val="bottom"/>
                <w:hideMark/>
              </w:tcPr>
            </w:tcPrChange>
          </w:tcPr>
          <w:p w14:paraId="02FFAA6D" w14:textId="6E7236D6" w:rsidR="00351B52" w:rsidRPr="004304BB" w:rsidRDefault="00351B52" w:rsidP="00351B52">
            <w:pPr>
              <w:spacing w:after="0" w:line="240" w:lineRule="auto"/>
              <w:jc w:val="center"/>
              <w:rPr>
                <w:ins w:id="1103" w:author="Juan Labraga" w:date="2018-09-10T23:44:00Z"/>
                <w:rFonts w:ascii="Calibri" w:eastAsia="Times New Roman" w:hAnsi="Calibri" w:cs="Calibri"/>
                <w:color w:val="000000"/>
                <w:lang w:val="es-UY" w:eastAsia="es-UY"/>
              </w:rPr>
            </w:pPr>
            <w:ins w:id="1104" w:author="Juan Labraga" w:date="2018-09-13T11:07:00Z">
              <w:r>
                <w:rPr>
                  <w:rFonts w:ascii="Calibri" w:hAnsi="Calibri" w:cs="Calibri"/>
                  <w:color w:val="000000"/>
                </w:rPr>
                <w:t>104</w:t>
              </w:r>
            </w:ins>
          </w:p>
        </w:tc>
        <w:tc>
          <w:tcPr>
            <w:tcW w:w="851" w:type="dxa"/>
            <w:tcBorders>
              <w:top w:val="nil"/>
              <w:left w:val="nil"/>
              <w:bottom w:val="single" w:sz="4" w:space="0" w:color="auto"/>
              <w:right w:val="single" w:sz="4" w:space="0" w:color="auto"/>
            </w:tcBorders>
            <w:shd w:val="clear" w:color="auto" w:fill="auto"/>
            <w:noWrap/>
            <w:vAlign w:val="bottom"/>
            <w:hideMark/>
            <w:tcPrChange w:id="1105" w:author="Juan Labraga" w:date="2018-09-13T10:39:00Z">
              <w:tcPr>
                <w:tcW w:w="851" w:type="dxa"/>
                <w:tcBorders>
                  <w:top w:val="nil"/>
                  <w:left w:val="nil"/>
                  <w:bottom w:val="single" w:sz="4" w:space="0" w:color="auto"/>
                  <w:right w:val="single" w:sz="4" w:space="0" w:color="auto"/>
                </w:tcBorders>
                <w:shd w:val="clear" w:color="auto" w:fill="auto"/>
                <w:noWrap/>
                <w:vAlign w:val="bottom"/>
                <w:hideMark/>
              </w:tcPr>
            </w:tcPrChange>
          </w:tcPr>
          <w:p w14:paraId="2539BEF0" w14:textId="7B8A2C26" w:rsidR="00351B52" w:rsidRPr="004304BB" w:rsidRDefault="00351B52" w:rsidP="00351B52">
            <w:pPr>
              <w:spacing w:after="0" w:line="240" w:lineRule="auto"/>
              <w:jc w:val="center"/>
              <w:rPr>
                <w:ins w:id="1106" w:author="Juan Labraga" w:date="2018-09-10T23:44:00Z"/>
                <w:rFonts w:ascii="Calibri" w:eastAsia="Times New Roman" w:hAnsi="Calibri" w:cs="Calibri"/>
                <w:color w:val="000000"/>
                <w:lang w:val="es-UY" w:eastAsia="es-UY"/>
              </w:rPr>
            </w:pPr>
            <w:ins w:id="1107" w:author="Juan Labraga" w:date="2018-09-13T11:07:00Z">
              <w:r>
                <w:rPr>
                  <w:rFonts w:ascii="Calibri" w:hAnsi="Calibri" w:cs="Calibri"/>
                  <w:color w:val="000000"/>
                </w:rPr>
                <w:t>223</w:t>
              </w:r>
            </w:ins>
          </w:p>
        </w:tc>
        <w:tc>
          <w:tcPr>
            <w:tcW w:w="992" w:type="dxa"/>
            <w:tcBorders>
              <w:top w:val="nil"/>
              <w:left w:val="nil"/>
              <w:bottom w:val="single" w:sz="4" w:space="0" w:color="auto"/>
              <w:right w:val="single" w:sz="4" w:space="0" w:color="auto"/>
            </w:tcBorders>
            <w:shd w:val="clear" w:color="auto" w:fill="auto"/>
            <w:noWrap/>
            <w:vAlign w:val="bottom"/>
            <w:hideMark/>
            <w:tcPrChange w:id="1108" w:author="Juan Labraga" w:date="2018-09-13T10:39:00Z">
              <w:tcPr>
                <w:tcW w:w="992" w:type="dxa"/>
                <w:tcBorders>
                  <w:top w:val="nil"/>
                  <w:left w:val="nil"/>
                  <w:bottom w:val="single" w:sz="4" w:space="0" w:color="auto"/>
                  <w:right w:val="single" w:sz="4" w:space="0" w:color="auto"/>
                </w:tcBorders>
                <w:shd w:val="clear" w:color="auto" w:fill="auto"/>
                <w:noWrap/>
                <w:vAlign w:val="bottom"/>
                <w:hideMark/>
              </w:tcPr>
            </w:tcPrChange>
          </w:tcPr>
          <w:p w14:paraId="335EBE87" w14:textId="0A8793B8" w:rsidR="00351B52" w:rsidRPr="004304BB" w:rsidRDefault="00351B52" w:rsidP="00351B52">
            <w:pPr>
              <w:spacing w:after="0" w:line="240" w:lineRule="auto"/>
              <w:jc w:val="center"/>
              <w:rPr>
                <w:ins w:id="1109" w:author="Juan Labraga" w:date="2018-09-10T23:44:00Z"/>
                <w:rFonts w:ascii="Calibri" w:eastAsia="Times New Roman" w:hAnsi="Calibri" w:cs="Calibri"/>
                <w:color w:val="000000"/>
                <w:lang w:val="es-UY" w:eastAsia="es-UY"/>
              </w:rPr>
            </w:pPr>
            <w:ins w:id="1110" w:author="Juan Labraga" w:date="2018-09-13T11:07:00Z">
              <w:r>
                <w:rPr>
                  <w:rFonts w:ascii="Calibri" w:hAnsi="Calibri" w:cs="Calibri"/>
                  <w:color w:val="000000"/>
                </w:rPr>
                <w:t>357</w:t>
              </w:r>
            </w:ins>
          </w:p>
        </w:tc>
        <w:tc>
          <w:tcPr>
            <w:tcW w:w="851" w:type="dxa"/>
            <w:tcBorders>
              <w:top w:val="nil"/>
              <w:left w:val="nil"/>
              <w:bottom w:val="single" w:sz="4" w:space="0" w:color="auto"/>
              <w:right w:val="single" w:sz="4" w:space="0" w:color="auto"/>
            </w:tcBorders>
            <w:shd w:val="clear" w:color="auto" w:fill="auto"/>
            <w:noWrap/>
            <w:vAlign w:val="bottom"/>
            <w:hideMark/>
            <w:tcPrChange w:id="1111" w:author="Juan Labraga" w:date="2018-09-13T10:39:00Z">
              <w:tcPr>
                <w:tcW w:w="851" w:type="dxa"/>
                <w:tcBorders>
                  <w:top w:val="nil"/>
                  <w:left w:val="nil"/>
                  <w:bottom w:val="single" w:sz="4" w:space="0" w:color="auto"/>
                  <w:right w:val="single" w:sz="4" w:space="0" w:color="auto"/>
                </w:tcBorders>
                <w:shd w:val="clear" w:color="auto" w:fill="auto"/>
                <w:noWrap/>
                <w:vAlign w:val="bottom"/>
                <w:hideMark/>
              </w:tcPr>
            </w:tcPrChange>
          </w:tcPr>
          <w:p w14:paraId="54C01A82" w14:textId="7D7C646C" w:rsidR="00351B52" w:rsidRPr="004304BB" w:rsidRDefault="00351B52" w:rsidP="00351B52">
            <w:pPr>
              <w:spacing w:after="0" w:line="240" w:lineRule="auto"/>
              <w:jc w:val="center"/>
              <w:rPr>
                <w:ins w:id="1112" w:author="Juan Labraga" w:date="2018-09-10T23:44:00Z"/>
                <w:rFonts w:ascii="Calibri" w:eastAsia="Times New Roman" w:hAnsi="Calibri" w:cs="Calibri"/>
                <w:color w:val="000000"/>
                <w:lang w:val="es-UY" w:eastAsia="es-UY"/>
              </w:rPr>
            </w:pPr>
            <w:ins w:id="1113" w:author="Juan Labraga" w:date="2018-09-13T11:07:00Z">
              <w:r>
                <w:rPr>
                  <w:rFonts w:ascii="Calibri" w:hAnsi="Calibri" w:cs="Calibri"/>
                  <w:color w:val="000000"/>
                </w:rPr>
                <w:t>507</w:t>
              </w:r>
            </w:ins>
          </w:p>
        </w:tc>
        <w:tc>
          <w:tcPr>
            <w:tcW w:w="708" w:type="dxa"/>
            <w:tcBorders>
              <w:top w:val="nil"/>
              <w:left w:val="nil"/>
              <w:bottom w:val="single" w:sz="4" w:space="0" w:color="auto"/>
              <w:right w:val="single" w:sz="4" w:space="0" w:color="auto"/>
            </w:tcBorders>
            <w:shd w:val="clear" w:color="auto" w:fill="auto"/>
            <w:noWrap/>
            <w:vAlign w:val="bottom"/>
            <w:hideMark/>
            <w:tcPrChange w:id="1114" w:author="Juan Labraga" w:date="2018-09-13T10:39:00Z">
              <w:tcPr>
                <w:tcW w:w="708" w:type="dxa"/>
                <w:tcBorders>
                  <w:top w:val="nil"/>
                  <w:left w:val="nil"/>
                  <w:bottom w:val="single" w:sz="4" w:space="0" w:color="auto"/>
                  <w:right w:val="single" w:sz="4" w:space="0" w:color="auto"/>
                </w:tcBorders>
                <w:shd w:val="clear" w:color="auto" w:fill="auto"/>
                <w:noWrap/>
                <w:vAlign w:val="bottom"/>
                <w:hideMark/>
              </w:tcPr>
            </w:tcPrChange>
          </w:tcPr>
          <w:p w14:paraId="68C5C26B" w14:textId="4047876C" w:rsidR="00351B52" w:rsidRPr="004304BB" w:rsidRDefault="00351B52" w:rsidP="00351B52">
            <w:pPr>
              <w:spacing w:after="0" w:line="240" w:lineRule="auto"/>
              <w:jc w:val="center"/>
              <w:rPr>
                <w:ins w:id="1115" w:author="Juan Labraga" w:date="2018-09-10T23:44:00Z"/>
                <w:rFonts w:ascii="Calibri" w:eastAsia="Times New Roman" w:hAnsi="Calibri" w:cs="Calibri"/>
                <w:color w:val="000000"/>
                <w:lang w:val="es-UY" w:eastAsia="es-UY"/>
              </w:rPr>
            </w:pPr>
            <w:ins w:id="1116" w:author="Juan Labraga" w:date="2018-09-13T11:07:00Z">
              <w:r>
                <w:rPr>
                  <w:rFonts w:ascii="Calibri" w:hAnsi="Calibri" w:cs="Calibri"/>
                  <w:color w:val="000000"/>
                </w:rPr>
                <w:t>677</w:t>
              </w:r>
            </w:ins>
          </w:p>
        </w:tc>
        <w:tc>
          <w:tcPr>
            <w:tcW w:w="721" w:type="dxa"/>
            <w:tcBorders>
              <w:top w:val="nil"/>
              <w:left w:val="nil"/>
              <w:bottom w:val="single" w:sz="4" w:space="0" w:color="auto"/>
              <w:right w:val="single" w:sz="4" w:space="0" w:color="auto"/>
            </w:tcBorders>
            <w:shd w:val="clear" w:color="auto" w:fill="auto"/>
            <w:noWrap/>
            <w:vAlign w:val="bottom"/>
            <w:hideMark/>
            <w:tcPrChange w:id="1117" w:author="Juan Labraga" w:date="2018-09-13T10:39:00Z">
              <w:tcPr>
                <w:tcW w:w="913" w:type="dxa"/>
                <w:tcBorders>
                  <w:top w:val="nil"/>
                  <w:left w:val="nil"/>
                  <w:bottom w:val="single" w:sz="4" w:space="0" w:color="auto"/>
                  <w:right w:val="single" w:sz="4" w:space="0" w:color="auto"/>
                </w:tcBorders>
                <w:shd w:val="clear" w:color="auto" w:fill="auto"/>
                <w:noWrap/>
                <w:vAlign w:val="bottom"/>
                <w:hideMark/>
              </w:tcPr>
            </w:tcPrChange>
          </w:tcPr>
          <w:p w14:paraId="05C070DF" w14:textId="40817435" w:rsidR="00351B52" w:rsidRPr="004304BB" w:rsidRDefault="00351B52" w:rsidP="00351B52">
            <w:pPr>
              <w:spacing w:after="0" w:line="240" w:lineRule="auto"/>
              <w:jc w:val="center"/>
              <w:rPr>
                <w:ins w:id="1118" w:author="Juan Labraga" w:date="2018-09-10T23:44:00Z"/>
                <w:rFonts w:ascii="Calibri" w:eastAsia="Times New Roman" w:hAnsi="Calibri" w:cs="Calibri"/>
                <w:color w:val="000000"/>
                <w:lang w:val="es-UY" w:eastAsia="es-UY"/>
              </w:rPr>
            </w:pPr>
            <w:ins w:id="1119" w:author="Juan Labraga" w:date="2018-09-13T11:07:00Z">
              <w:r>
                <w:rPr>
                  <w:rFonts w:ascii="Calibri" w:hAnsi="Calibri" w:cs="Calibri"/>
                  <w:color w:val="000000"/>
                </w:rPr>
                <w:t>867</w:t>
              </w:r>
            </w:ins>
          </w:p>
        </w:tc>
        <w:tc>
          <w:tcPr>
            <w:tcW w:w="709" w:type="dxa"/>
            <w:tcBorders>
              <w:top w:val="nil"/>
              <w:left w:val="nil"/>
              <w:bottom w:val="single" w:sz="4" w:space="0" w:color="auto"/>
              <w:right w:val="single" w:sz="4" w:space="0" w:color="auto"/>
            </w:tcBorders>
            <w:shd w:val="clear" w:color="auto" w:fill="auto"/>
            <w:noWrap/>
            <w:vAlign w:val="bottom"/>
            <w:hideMark/>
            <w:tcPrChange w:id="1120" w:author="Juan Labraga" w:date="2018-09-13T10:39:00Z">
              <w:tcPr>
                <w:tcW w:w="603" w:type="dxa"/>
                <w:tcBorders>
                  <w:top w:val="nil"/>
                  <w:left w:val="nil"/>
                  <w:bottom w:val="single" w:sz="4" w:space="0" w:color="auto"/>
                  <w:right w:val="single" w:sz="4" w:space="0" w:color="auto"/>
                </w:tcBorders>
                <w:shd w:val="clear" w:color="auto" w:fill="auto"/>
                <w:noWrap/>
                <w:vAlign w:val="bottom"/>
                <w:hideMark/>
              </w:tcPr>
            </w:tcPrChange>
          </w:tcPr>
          <w:p w14:paraId="42B6C100" w14:textId="4D754CF7" w:rsidR="00351B52" w:rsidRPr="004304BB" w:rsidRDefault="00351B52" w:rsidP="00351B52">
            <w:pPr>
              <w:spacing w:after="0" w:line="240" w:lineRule="auto"/>
              <w:jc w:val="center"/>
              <w:rPr>
                <w:ins w:id="1121" w:author="Juan Labraga" w:date="2018-09-10T23:44:00Z"/>
                <w:rFonts w:ascii="Calibri" w:eastAsia="Times New Roman" w:hAnsi="Calibri" w:cs="Calibri"/>
                <w:color w:val="000000"/>
                <w:lang w:val="es-UY" w:eastAsia="es-UY"/>
              </w:rPr>
            </w:pPr>
            <w:ins w:id="1122" w:author="Juan Labraga" w:date="2018-09-13T11:07:00Z">
              <w:r>
                <w:rPr>
                  <w:rFonts w:ascii="Calibri" w:hAnsi="Calibri" w:cs="Calibri"/>
                  <w:color w:val="000000"/>
                </w:rPr>
                <w:t>1.080</w:t>
              </w:r>
            </w:ins>
          </w:p>
        </w:tc>
        <w:tc>
          <w:tcPr>
            <w:tcW w:w="708" w:type="dxa"/>
            <w:tcBorders>
              <w:top w:val="nil"/>
              <w:left w:val="nil"/>
              <w:bottom w:val="single" w:sz="4" w:space="0" w:color="auto"/>
              <w:right w:val="single" w:sz="4" w:space="0" w:color="auto"/>
            </w:tcBorders>
            <w:shd w:val="clear" w:color="auto" w:fill="auto"/>
            <w:noWrap/>
            <w:vAlign w:val="bottom"/>
            <w:hideMark/>
            <w:tcPrChange w:id="1123" w:author="Juan Labraga" w:date="2018-09-13T10:39:00Z">
              <w:tcPr>
                <w:tcW w:w="752" w:type="dxa"/>
                <w:tcBorders>
                  <w:top w:val="nil"/>
                  <w:left w:val="nil"/>
                  <w:bottom w:val="single" w:sz="4" w:space="0" w:color="auto"/>
                  <w:right w:val="single" w:sz="4" w:space="0" w:color="auto"/>
                </w:tcBorders>
                <w:shd w:val="clear" w:color="auto" w:fill="auto"/>
                <w:noWrap/>
                <w:vAlign w:val="bottom"/>
                <w:hideMark/>
              </w:tcPr>
            </w:tcPrChange>
          </w:tcPr>
          <w:p w14:paraId="7816FA5C" w14:textId="033F70D3" w:rsidR="00351B52" w:rsidRPr="004304BB" w:rsidRDefault="00351B52" w:rsidP="00351B52">
            <w:pPr>
              <w:spacing w:after="0" w:line="240" w:lineRule="auto"/>
              <w:jc w:val="center"/>
              <w:rPr>
                <w:ins w:id="1124" w:author="Juan Labraga" w:date="2018-09-10T23:44:00Z"/>
                <w:rFonts w:ascii="Calibri" w:eastAsia="Times New Roman" w:hAnsi="Calibri" w:cs="Calibri"/>
                <w:color w:val="000000"/>
                <w:lang w:val="es-UY" w:eastAsia="es-UY"/>
              </w:rPr>
            </w:pPr>
            <w:ins w:id="1125" w:author="Juan Labraga" w:date="2018-09-13T11:07:00Z">
              <w:r>
                <w:rPr>
                  <w:rFonts w:ascii="Calibri" w:hAnsi="Calibri" w:cs="Calibri"/>
                  <w:color w:val="000000"/>
                </w:rPr>
                <w:t>1.317</w:t>
              </w:r>
            </w:ins>
          </w:p>
        </w:tc>
        <w:tc>
          <w:tcPr>
            <w:tcW w:w="697" w:type="dxa"/>
            <w:tcBorders>
              <w:top w:val="nil"/>
              <w:left w:val="nil"/>
              <w:bottom w:val="single" w:sz="4" w:space="0" w:color="auto"/>
              <w:right w:val="single" w:sz="4" w:space="0" w:color="auto"/>
            </w:tcBorders>
            <w:shd w:val="clear" w:color="auto" w:fill="auto"/>
            <w:noWrap/>
            <w:vAlign w:val="bottom"/>
            <w:hideMark/>
            <w:tcPrChange w:id="1126" w:author="Juan Labraga" w:date="2018-09-13T10:39:00Z">
              <w:tcPr>
                <w:tcW w:w="567" w:type="dxa"/>
                <w:tcBorders>
                  <w:top w:val="nil"/>
                  <w:left w:val="nil"/>
                  <w:bottom w:val="single" w:sz="4" w:space="0" w:color="auto"/>
                  <w:right w:val="single" w:sz="4" w:space="0" w:color="auto"/>
                </w:tcBorders>
                <w:shd w:val="clear" w:color="auto" w:fill="auto"/>
                <w:noWrap/>
                <w:vAlign w:val="bottom"/>
                <w:hideMark/>
              </w:tcPr>
            </w:tcPrChange>
          </w:tcPr>
          <w:p w14:paraId="248F81B3" w14:textId="00B11F59" w:rsidR="00351B52" w:rsidRPr="004304BB" w:rsidRDefault="00351B52" w:rsidP="00351B52">
            <w:pPr>
              <w:spacing w:after="0" w:line="240" w:lineRule="auto"/>
              <w:jc w:val="center"/>
              <w:rPr>
                <w:ins w:id="1127" w:author="Juan Labraga" w:date="2018-09-10T23:44:00Z"/>
                <w:rFonts w:ascii="Calibri" w:eastAsia="Times New Roman" w:hAnsi="Calibri" w:cs="Calibri"/>
                <w:color w:val="000000"/>
                <w:lang w:val="es-UY" w:eastAsia="es-UY"/>
              </w:rPr>
            </w:pPr>
            <w:ins w:id="1128" w:author="Juan Labraga" w:date="2018-09-13T11:07:00Z">
              <w:r>
                <w:rPr>
                  <w:rFonts w:ascii="Calibri" w:hAnsi="Calibri" w:cs="Calibri"/>
                  <w:color w:val="000000"/>
                </w:rPr>
                <w:t>1.581</w:t>
              </w:r>
            </w:ins>
          </w:p>
        </w:tc>
        <w:tc>
          <w:tcPr>
            <w:tcW w:w="709" w:type="dxa"/>
            <w:tcBorders>
              <w:top w:val="nil"/>
              <w:left w:val="nil"/>
              <w:bottom w:val="single" w:sz="4" w:space="0" w:color="auto"/>
              <w:right w:val="single" w:sz="8" w:space="0" w:color="auto"/>
            </w:tcBorders>
            <w:shd w:val="clear" w:color="auto" w:fill="auto"/>
            <w:noWrap/>
            <w:vAlign w:val="bottom"/>
            <w:hideMark/>
            <w:tcPrChange w:id="1129" w:author="Juan Labraga" w:date="2018-09-13T10:39:00Z">
              <w:tcPr>
                <w:tcW w:w="709" w:type="dxa"/>
                <w:tcBorders>
                  <w:top w:val="nil"/>
                  <w:left w:val="nil"/>
                  <w:bottom w:val="single" w:sz="4" w:space="0" w:color="auto"/>
                  <w:right w:val="single" w:sz="8" w:space="0" w:color="auto"/>
                </w:tcBorders>
                <w:shd w:val="clear" w:color="auto" w:fill="auto"/>
                <w:noWrap/>
                <w:vAlign w:val="bottom"/>
                <w:hideMark/>
              </w:tcPr>
            </w:tcPrChange>
          </w:tcPr>
          <w:p w14:paraId="306F879F" w14:textId="40D473E8" w:rsidR="00351B52" w:rsidRPr="004304BB" w:rsidRDefault="00351B52" w:rsidP="00351B52">
            <w:pPr>
              <w:spacing w:after="0" w:line="240" w:lineRule="auto"/>
              <w:jc w:val="center"/>
              <w:rPr>
                <w:ins w:id="1130" w:author="Juan Labraga" w:date="2018-09-10T23:44:00Z"/>
                <w:rFonts w:ascii="Calibri" w:eastAsia="Times New Roman" w:hAnsi="Calibri" w:cs="Calibri"/>
                <w:color w:val="000000"/>
                <w:lang w:val="es-UY" w:eastAsia="es-UY"/>
              </w:rPr>
            </w:pPr>
            <w:ins w:id="1131" w:author="Juan Labraga" w:date="2018-09-13T11:07:00Z">
              <w:r>
                <w:rPr>
                  <w:rFonts w:ascii="Calibri" w:hAnsi="Calibri" w:cs="Calibri"/>
                  <w:color w:val="000000"/>
                </w:rPr>
                <w:t>1.875</w:t>
              </w:r>
            </w:ins>
          </w:p>
        </w:tc>
      </w:tr>
      <w:tr w:rsidR="00AF2B3D" w:rsidRPr="004304BB" w14:paraId="6CA14C8A" w14:textId="77777777" w:rsidTr="00096FFC">
        <w:trPr>
          <w:trHeight w:val="290"/>
          <w:ins w:id="1132" w:author="Juan Labraga" w:date="2018-09-10T23:44:00Z"/>
          <w:trPrChange w:id="1133"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auto" w:fill="auto"/>
            <w:noWrap/>
            <w:vAlign w:val="center"/>
            <w:hideMark/>
            <w:tcPrChange w:id="1134" w:author="Juan Labraga" w:date="2018-09-13T10:39:00Z">
              <w:tcPr>
                <w:tcW w:w="2283" w:type="dxa"/>
                <w:tcBorders>
                  <w:top w:val="nil"/>
                  <w:left w:val="single" w:sz="8" w:space="0" w:color="auto"/>
                  <w:bottom w:val="single" w:sz="4" w:space="0" w:color="auto"/>
                  <w:right w:val="single" w:sz="4" w:space="0" w:color="auto"/>
                </w:tcBorders>
                <w:shd w:val="clear" w:color="auto" w:fill="auto"/>
                <w:noWrap/>
                <w:vAlign w:val="center"/>
                <w:hideMark/>
              </w:tcPr>
            </w:tcPrChange>
          </w:tcPr>
          <w:p w14:paraId="7C924975" w14:textId="77777777" w:rsidR="00AF2B3D" w:rsidRPr="000F2DE3" w:rsidRDefault="00AF2B3D" w:rsidP="009C6239">
            <w:pPr>
              <w:spacing w:after="0" w:line="240" w:lineRule="auto"/>
              <w:jc w:val="center"/>
              <w:rPr>
                <w:ins w:id="1135" w:author="Juan Labraga" w:date="2018-09-10T23:44:00Z"/>
                <w:rFonts w:ascii="Calibri" w:eastAsia="Times New Roman" w:hAnsi="Calibri" w:cs="Calibri"/>
                <w:bCs/>
                <w:color w:val="000000"/>
                <w:lang w:val="es-UY" w:eastAsia="es-UY"/>
                <w:rPrChange w:id="1136" w:author="Juan Labraga" w:date="2018-09-13T10:29:00Z">
                  <w:rPr>
                    <w:ins w:id="1137" w:author="Juan Labraga" w:date="2018-09-10T23:44:00Z"/>
                    <w:rFonts w:ascii="Calibri" w:eastAsia="Times New Roman" w:hAnsi="Calibri" w:cs="Calibri"/>
                    <w:b/>
                    <w:bCs/>
                    <w:color w:val="000000"/>
                    <w:lang w:val="es-UY" w:eastAsia="es-UY"/>
                  </w:rPr>
                </w:rPrChange>
              </w:rPr>
            </w:pPr>
            <w:proofErr w:type="gramStart"/>
            <w:ins w:id="1138" w:author="Juan Labraga" w:date="2018-09-10T23:44:00Z">
              <w:r w:rsidRPr="000F2DE3">
                <w:rPr>
                  <w:rFonts w:ascii="Calibri" w:hAnsi="Calibri" w:eastAsia="Times New Roman" w:cs="Calibri"/>
                  <w:bCs/>
                  <w:color w:val="000000"/>
                  <w:lang w:val="es-UY" w:eastAsia="es-UY"/>
                  <w:rPrChange w:author="Juan Labraga" w:date="2018-09-13T10:29:00Z" w:id="1139">
                    <w:rPr>
                      <w:rFonts w:ascii="Calibri" w:hAnsi="Calibri" w:eastAsia="Times New Roman" w:cs="Calibri"/>
                      <w:b/>
                      <w:bCs/>
                      <w:color w:val="000000"/>
                      <w:lang w:val="es-UY" w:eastAsia="es-UY"/>
                    </w:rPr>
                  </w:rPrChange>
                </w:rPr>
                <w:t>Total</w:t>
              </w:r>
              <w:proofErr w:type="gramEnd"/>
              <w:r w:rsidRPr="000F2DE3">
                <w:rPr>
                  <w:rFonts w:ascii="Calibri" w:hAnsi="Calibri" w:eastAsia="Times New Roman" w:cs="Calibri"/>
                  <w:bCs/>
                  <w:color w:val="000000"/>
                  <w:lang w:val="es-UY" w:eastAsia="es-UY"/>
                  <w:rPrChange w:author="Juan Labraga" w:date="2018-09-13T10:29:00Z" w:id="1140">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1141">
                    <w:rPr>
                      <w:rFonts w:ascii="Calibri" w:hAnsi="Calibri" w:eastAsia="Times New Roman" w:cs="Calibri"/>
                      <w:b/>
                      <w:bCs/>
                      <w:color w:val="000000"/>
                      <w:lang w:val="es-UY" w:eastAsia="es-UY"/>
                    </w:rPr>
                  </w:rPrChange>
                </w:rPr>
                <w:t>Exports</w:t>
              </w:r>
              <w:proofErr w:type="spellEnd"/>
            </w:ins>
          </w:p>
        </w:tc>
        <w:tc>
          <w:tcPr>
            <w:tcW w:w="1559" w:type="dxa"/>
            <w:tcBorders>
              <w:top w:val="nil"/>
              <w:left w:val="nil"/>
              <w:bottom w:val="single" w:sz="4" w:space="0" w:color="auto"/>
              <w:right w:val="single" w:sz="4" w:space="0" w:color="auto"/>
            </w:tcBorders>
            <w:shd w:val="clear" w:color="auto" w:fill="auto"/>
            <w:noWrap/>
            <w:vAlign w:val="center"/>
            <w:hideMark/>
            <w:tcPrChange w:id="1142" w:author="Juan Labraga" w:date="2018-09-13T10:39:00Z">
              <w:tcPr>
                <w:tcW w:w="1251" w:type="dxa"/>
                <w:tcBorders>
                  <w:top w:val="nil"/>
                  <w:left w:val="nil"/>
                  <w:bottom w:val="single" w:sz="4" w:space="0" w:color="auto"/>
                  <w:right w:val="single" w:sz="4" w:space="0" w:color="auto"/>
                </w:tcBorders>
                <w:shd w:val="clear" w:color="auto" w:fill="auto"/>
                <w:noWrap/>
                <w:vAlign w:val="center"/>
                <w:hideMark/>
              </w:tcPr>
            </w:tcPrChange>
          </w:tcPr>
          <w:p w14:paraId="1318F6DB" w14:textId="26FCC363" w:rsidR="00AF2B3D" w:rsidRPr="000F2DE3" w:rsidRDefault="00AF2B3D" w:rsidP="009C6239">
            <w:pPr>
              <w:spacing w:after="0" w:line="240" w:lineRule="auto"/>
              <w:jc w:val="center"/>
              <w:rPr>
                <w:ins w:id="1143" w:author="Juan Labraga" w:date="2018-09-10T23:44:00Z"/>
                <w:rFonts w:ascii="Calibri" w:eastAsia="Times New Roman" w:hAnsi="Calibri" w:cs="Calibri"/>
                <w:bCs/>
                <w:color w:val="000000"/>
                <w:lang w:val="es-UY" w:eastAsia="es-UY"/>
                <w:rPrChange w:id="1144" w:author="Juan Labraga" w:date="2018-09-13T10:29:00Z">
                  <w:rPr>
                    <w:ins w:id="1145" w:author="Juan Labraga" w:date="2018-09-10T23:44:00Z"/>
                    <w:rFonts w:ascii="Calibri" w:eastAsia="Times New Roman" w:hAnsi="Calibri" w:cs="Calibri"/>
                    <w:b/>
                    <w:bCs/>
                    <w:color w:val="000000"/>
                    <w:lang w:val="es-UY" w:eastAsia="es-UY"/>
                  </w:rPr>
                </w:rPrChange>
              </w:rPr>
            </w:pPr>
            <m:oMath>
              <m:sSub>
                <m:sSubPr>
                  <m:ctrlPr>
                    <w:ins w:id="1146" w:author="Juan Labraga" w:date="2018-09-13T10:14:00Z">
                      <w:rPr>
                        <w:rFonts w:ascii="Cambria Math" w:hAnsi="Cambria Math" w:cs="Arial"/>
                        <w:i/>
                        <w:sz w:val="24"/>
                        <w:szCs w:val="24"/>
                      </w:rPr>
                    </w:ins>
                  </m:ctrlPr>
                </m:sSubPr>
                <m:e>
                  <m:r>
                    <w:ins w:id="1147" w:author="Juan Labraga" w:date="2018-09-13T10:14:00Z">
                      <w:rPr>
                        <w:rFonts w:ascii="Cambria Math" w:hAnsi="Cambria Math" w:cs="Arial"/>
                        <w:sz w:val="24"/>
                        <w:szCs w:val="24"/>
                      </w:rPr>
                      <m:t>EX</m:t>
                    </w:ins>
                  </m:r>
                </m:e>
                <m:sub>
                  <m:r>
                    <w:ins w:id="1148" w:author="Juan Labraga" w:date="2018-09-13T10:14:00Z">
                      <w:rPr>
                        <w:rFonts w:ascii="Cambria Math" w:hAnsi="Cambria Math" w:cs="Arial"/>
                        <w:sz w:val="24"/>
                        <w:szCs w:val="24"/>
                      </w:rPr>
                      <m:t>n</m:t>
                    </w:ins>
                  </m:r>
                </m:sub>
              </m:sSub>
            </m:oMath>
            <w:ins w:id="1149" w:author="Juan Labraga" w:date="2018-09-10T23:44:00Z">
              <w:r w:rsidRPr="000F2DE3">
                <w:rPr>
                  <w:rFonts w:ascii="Calibri" w:hAnsi="Calibri" w:eastAsia="Times New Roman" w:cs="Calibri"/>
                  <w:bCs/>
                  <w:color w:val="000000"/>
                  <w:lang w:val="es-UY" w:eastAsia="es-UY"/>
                  <w:rPrChange w:author="Juan Labraga" w:date="2018-09-13T10:29:00Z" w:id="1150">
                    <w:rPr>
                      <w:rFonts w:ascii="Calibri" w:hAnsi="Calibri" w:eastAsia="Times New Roman" w:cs="Calibri"/>
                      <w:b/>
                      <w:bCs/>
                      <w:color w:val="000000"/>
                      <w:lang w:val="es-UY" w:eastAsia="es-UY"/>
                    </w:rPr>
                  </w:rPrChange>
                </w:rPr>
                <w:t> </w:t>
              </w:r>
            </w:ins>
          </w:p>
        </w:tc>
        <w:tc>
          <w:tcPr>
            <w:tcW w:w="993" w:type="dxa"/>
            <w:tcBorders>
              <w:top w:val="single" w:sz="4" w:space="0" w:color="auto"/>
              <w:left w:val="nil"/>
              <w:bottom w:val="single" w:sz="4" w:space="0" w:color="auto"/>
              <w:right w:val="single" w:sz="4" w:space="0" w:color="auto"/>
            </w:tcBorders>
            <w:tcPrChange w:id="1151" w:author="Juan Labraga" w:date="2018-09-13T10:39:00Z">
              <w:tcPr>
                <w:tcW w:w="851" w:type="dxa"/>
                <w:tcBorders>
                  <w:top w:val="single" w:sz="4" w:space="0" w:color="auto"/>
                  <w:left w:val="nil"/>
                  <w:bottom w:val="single" w:sz="4" w:space="0" w:color="auto"/>
                  <w:right w:val="single" w:sz="4" w:space="0" w:color="auto"/>
                </w:tcBorders>
              </w:tcPr>
            </w:tcPrChange>
          </w:tcPr>
          <w:p w14:paraId="33B53892" w14:textId="62C7DB87" w:rsidR="00AF2B3D" w:rsidRPr="004304BB" w:rsidRDefault="0098787B" w:rsidP="009C6239">
            <w:pPr>
              <w:spacing w:after="0" w:line="240" w:lineRule="auto"/>
              <w:jc w:val="center"/>
              <w:rPr>
                <w:ins w:id="1152" w:author="Juan Labraga" w:date="2018-09-13T10:33:00Z"/>
                <w:rFonts w:ascii="Calibri" w:eastAsia="Times New Roman" w:hAnsi="Calibri" w:cs="Calibri"/>
                <w:color w:val="000000"/>
                <w:lang w:val="es-UY" w:eastAsia="es-UY"/>
              </w:rPr>
            </w:pPr>
            <w:proofErr w:type="spellStart"/>
            <w:proofErr w:type="gramStart"/>
            <w:ins w:id="1153" w:author="Juan Labraga" w:date="2018-09-13T10:41:00Z">
              <w:r>
                <w:rPr>
                  <w:rFonts w:ascii="Calibri" w:hAnsi="Calibri" w:eastAsia="Times New Roman" w:cs="Calibri"/>
                  <w:color w:val="000000"/>
                  <w:lang w:val="es-UY" w:eastAsia="es-UY"/>
                </w:rPr>
                <w:t>Eq</w:t>
              </w:r>
              <w:proofErr w:type="spellEnd"/>
              <w:r>
                <w:rPr>
                  <w:rFonts w:ascii="Calibri" w:hAnsi="Calibri" w:eastAsia="Times New Roman" w:cs="Calibri"/>
                  <w:color w:val="000000"/>
                  <w:lang w:val="es-UY" w:eastAsia="es-UY"/>
                </w:rPr>
                <w:t>(</w:t>
              </w:r>
              <w:proofErr w:type="gramEnd"/>
              <w:r>
                <w:rPr>
                  <w:rFonts w:ascii="Calibri" w:hAnsi="Calibri" w:eastAsia="Times New Roman" w:cs="Calibri"/>
                  <w:color w:val="000000"/>
                  <w:lang w:val="es-UY" w:eastAsia="es-UY"/>
                </w:rPr>
                <w:t>1)</w:t>
              </w:r>
            </w:ins>
          </w:p>
        </w:tc>
        <w:tc>
          <w:tcPr>
            <w:tcW w:w="697" w:type="dxa"/>
            <w:tcBorders>
              <w:top w:val="nil"/>
              <w:left w:val="nil"/>
              <w:bottom w:val="single" w:sz="4" w:space="0" w:color="auto"/>
              <w:right w:val="single" w:sz="4" w:space="0" w:color="auto"/>
            </w:tcBorders>
            <w:shd w:val="clear" w:color="auto" w:fill="auto"/>
            <w:noWrap/>
            <w:vAlign w:val="bottom"/>
            <w:hideMark/>
            <w:tcPrChange w:id="1154" w:author="Juan Labraga" w:date="2018-09-13T10:39:00Z">
              <w:tcPr>
                <w:tcW w:w="697" w:type="dxa"/>
                <w:tcBorders>
                  <w:top w:val="nil"/>
                  <w:left w:val="nil"/>
                  <w:bottom w:val="single" w:sz="4" w:space="0" w:color="auto"/>
                  <w:right w:val="single" w:sz="4" w:space="0" w:color="auto"/>
                </w:tcBorders>
                <w:shd w:val="clear" w:color="auto" w:fill="auto"/>
                <w:noWrap/>
                <w:vAlign w:val="bottom"/>
                <w:hideMark/>
              </w:tcPr>
            </w:tcPrChange>
          </w:tcPr>
          <w:p w14:paraId="3FC2F205" w14:textId="6F0D3006" w:rsidR="00AF2B3D" w:rsidRPr="004304BB" w:rsidRDefault="00AF2B3D" w:rsidP="009C6239">
            <w:pPr>
              <w:spacing w:after="0" w:line="240" w:lineRule="auto"/>
              <w:jc w:val="center"/>
              <w:rPr>
                <w:ins w:id="1155" w:author="Juan Labraga" w:date="2018-09-10T23:44:00Z"/>
                <w:rFonts w:ascii="Calibri" w:eastAsia="Times New Roman" w:hAnsi="Calibri" w:cs="Calibri"/>
                <w:color w:val="000000"/>
                <w:lang w:val="es-UY" w:eastAsia="es-UY"/>
              </w:rPr>
            </w:pPr>
            <w:ins w:id="1156" w:author="Juan Labraga" w:date="2018-09-10T23:44:00Z">
              <w:r w:rsidRPr="004304BB">
                <w:rPr>
                  <w:rFonts w:ascii="Calibri" w:hAnsi="Calibri" w:eastAsia="Times New Roman" w:cs="Calibri"/>
                  <w:color w:val="000000"/>
                  <w:lang w:val="es-UY" w:eastAsia="es-UY"/>
                </w:rPr>
                <w:t>1.490</w:t>
              </w:r>
            </w:ins>
          </w:p>
        </w:tc>
        <w:tc>
          <w:tcPr>
            <w:tcW w:w="708" w:type="dxa"/>
            <w:tcBorders>
              <w:top w:val="nil"/>
              <w:left w:val="nil"/>
              <w:bottom w:val="single" w:sz="4" w:space="0" w:color="auto"/>
              <w:right w:val="single" w:sz="4" w:space="0" w:color="auto"/>
            </w:tcBorders>
            <w:shd w:val="clear" w:color="auto" w:fill="auto"/>
            <w:noWrap/>
            <w:vAlign w:val="bottom"/>
            <w:hideMark/>
            <w:tcPrChange w:id="1157" w:author="Juan Labraga" w:date="2018-09-13T10:39:00Z">
              <w:tcPr>
                <w:tcW w:w="708" w:type="dxa"/>
                <w:tcBorders>
                  <w:top w:val="nil"/>
                  <w:left w:val="nil"/>
                  <w:bottom w:val="single" w:sz="4" w:space="0" w:color="auto"/>
                  <w:right w:val="single" w:sz="4" w:space="0" w:color="auto"/>
                </w:tcBorders>
                <w:shd w:val="clear" w:color="auto" w:fill="auto"/>
                <w:noWrap/>
                <w:vAlign w:val="bottom"/>
                <w:hideMark/>
              </w:tcPr>
            </w:tcPrChange>
          </w:tcPr>
          <w:p w14:paraId="34CB8814" w14:textId="77777777" w:rsidR="00AF2B3D" w:rsidRPr="004304BB" w:rsidRDefault="00AF2B3D" w:rsidP="009C6239">
            <w:pPr>
              <w:spacing w:after="0" w:line="240" w:lineRule="auto"/>
              <w:jc w:val="center"/>
              <w:rPr>
                <w:ins w:id="1158" w:author="Juan Labraga" w:date="2018-09-10T23:44:00Z"/>
                <w:rFonts w:ascii="Calibri" w:eastAsia="Times New Roman" w:hAnsi="Calibri" w:cs="Calibri"/>
                <w:color w:val="000000"/>
                <w:lang w:val="es-UY" w:eastAsia="es-UY"/>
              </w:rPr>
            </w:pPr>
            <w:ins w:id="1159" w:author="Juan Labraga" w:date="2018-09-10T23:44:00Z">
              <w:r w:rsidRPr="004304BB">
                <w:rPr>
                  <w:rFonts w:ascii="Calibri" w:hAnsi="Calibri" w:eastAsia="Times New Roman" w:cs="Calibri"/>
                  <w:color w:val="000000"/>
                  <w:lang w:val="es-UY" w:eastAsia="es-UY"/>
                </w:rPr>
                <w:t>1.596</w:t>
              </w:r>
            </w:ins>
          </w:p>
        </w:tc>
        <w:tc>
          <w:tcPr>
            <w:tcW w:w="851" w:type="dxa"/>
            <w:tcBorders>
              <w:top w:val="nil"/>
              <w:left w:val="nil"/>
              <w:bottom w:val="single" w:sz="4" w:space="0" w:color="auto"/>
              <w:right w:val="single" w:sz="4" w:space="0" w:color="auto"/>
            </w:tcBorders>
            <w:shd w:val="clear" w:color="auto" w:fill="auto"/>
            <w:noWrap/>
            <w:vAlign w:val="bottom"/>
            <w:hideMark/>
            <w:tcPrChange w:id="1160" w:author="Juan Labraga" w:date="2018-09-13T10:39:00Z">
              <w:tcPr>
                <w:tcW w:w="851" w:type="dxa"/>
                <w:tcBorders>
                  <w:top w:val="nil"/>
                  <w:left w:val="nil"/>
                  <w:bottom w:val="single" w:sz="4" w:space="0" w:color="auto"/>
                  <w:right w:val="single" w:sz="4" w:space="0" w:color="auto"/>
                </w:tcBorders>
                <w:shd w:val="clear" w:color="auto" w:fill="auto"/>
                <w:noWrap/>
                <w:vAlign w:val="bottom"/>
                <w:hideMark/>
              </w:tcPr>
            </w:tcPrChange>
          </w:tcPr>
          <w:p w14:paraId="7F302E12" w14:textId="77777777" w:rsidR="00AF2B3D" w:rsidRPr="004304BB" w:rsidRDefault="00AF2B3D" w:rsidP="009C6239">
            <w:pPr>
              <w:spacing w:after="0" w:line="240" w:lineRule="auto"/>
              <w:jc w:val="center"/>
              <w:rPr>
                <w:ins w:id="1161" w:author="Juan Labraga" w:date="2018-09-10T23:44:00Z"/>
                <w:rFonts w:ascii="Calibri" w:eastAsia="Times New Roman" w:hAnsi="Calibri" w:cs="Calibri"/>
                <w:color w:val="000000"/>
                <w:lang w:val="es-UY" w:eastAsia="es-UY"/>
              </w:rPr>
            </w:pPr>
            <w:ins w:id="1162" w:author="Juan Labraga" w:date="2018-09-10T23:44:00Z">
              <w:r w:rsidRPr="004304BB">
                <w:rPr>
                  <w:rFonts w:ascii="Calibri" w:hAnsi="Calibri" w:eastAsia="Times New Roman" w:cs="Calibri"/>
                  <w:color w:val="000000"/>
                  <w:lang w:val="es-UY" w:eastAsia="es-UY"/>
                </w:rPr>
                <w:t>1.709</w:t>
              </w:r>
            </w:ins>
          </w:p>
        </w:tc>
        <w:tc>
          <w:tcPr>
            <w:tcW w:w="992" w:type="dxa"/>
            <w:tcBorders>
              <w:top w:val="nil"/>
              <w:left w:val="nil"/>
              <w:bottom w:val="single" w:sz="4" w:space="0" w:color="auto"/>
              <w:right w:val="single" w:sz="4" w:space="0" w:color="auto"/>
            </w:tcBorders>
            <w:shd w:val="clear" w:color="auto" w:fill="auto"/>
            <w:noWrap/>
            <w:vAlign w:val="bottom"/>
            <w:hideMark/>
            <w:tcPrChange w:id="1163" w:author="Juan Labraga" w:date="2018-09-13T10:39:00Z">
              <w:tcPr>
                <w:tcW w:w="992" w:type="dxa"/>
                <w:tcBorders>
                  <w:top w:val="nil"/>
                  <w:left w:val="nil"/>
                  <w:bottom w:val="single" w:sz="4" w:space="0" w:color="auto"/>
                  <w:right w:val="single" w:sz="4" w:space="0" w:color="auto"/>
                </w:tcBorders>
                <w:shd w:val="clear" w:color="auto" w:fill="auto"/>
                <w:noWrap/>
                <w:vAlign w:val="bottom"/>
                <w:hideMark/>
              </w:tcPr>
            </w:tcPrChange>
          </w:tcPr>
          <w:p w14:paraId="76645B54" w14:textId="77777777" w:rsidR="00AF2B3D" w:rsidRPr="004304BB" w:rsidRDefault="00AF2B3D" w:rsidP="009C6239">
            <w:pPr>
              <w:spacing w:after="0" w:line="240" w:lineRule="auto"/>
              <w:jc w:val="center"/>
              <w:rPr>
                <w:ins w:id="1164" w:author="Juan Labraga" w:date="2018-09-10T23:44:00Z"/>
                <w:rFonts w:ascii="Calibri" w:eastAsia="Times New Roman" w:hAnsi="Calibri" w:cs="Calibri"/>
                <w:color w:val="000000"/>
                <w:lang w:val="es-UY" w:eastAsia="es-UY"/>
              </w:rPr>
            </w:pPr>
            <w:ins w:id="1165" w:author="Juan Labraga" w:date="2018-09-10T23:44:00Z">
              <w:r w:rsidRPr="004304BB">
                <w:rPr>
                  <w:rFonts w:ascii="Calibri" w:hAnsi="Calibri" w:eastAsia="Times New Roman" w:cs="Calibri"/>
                  <w:color w:val="000000"/>
                  <w:lang w:val="es-UY" w:eastAsia="es-UY"/>
                </w:rPr>
                <w:t>1.830</w:t>
              </w:r>
            </w:ins>
          </w:p>
        </w:tc>
        <w:tc>
          <w:tcPr>
            <w:tcW w:w="851" w:type="dxa"/>
            <w:tcBorders>
              <w:top w:val="nil"/>
              <w:left w:val="nil"/>
              <w:bottom w:val="single" w:sz="4" w:space="0" w:color="auto"/>
              <w:right w:val="single" w:sz="4" w:space="0" w:color="auto"/>
            </w:tcBorders>
            <w:shd w:val="clear" w:color="auto" w:fill="auto"/>
            <w:noWrap/>
            <w:vAlign w:val="bottom"/>
            <w:hideMark/>
            <w:tcPrChange w:id="1166" w:author="Juan Labraga" w:date="2018-09-13T10:39:00Z">
              <w:tcPr>
                <w:tcW w:w="851" w:type="dxa"/>
                <w:tcBorders>
                  <w:top w:val="nil"/>
                  <w:left w:val="nil"/>
                  <w:bottom w:val="single" w:sz="4" w:space="0" w:color="auto"/>
                  <w:right w:val="single" w:sz="4" w:space="0" w:color="auto"/>
                </w:tcBorders>
                <w:shd w:val="clear" w:color="auto" w:fill="auto"/>
                <w:noWrap/>
                <w:vAlign w:val="bottom"/>
                <w:hideMark/>
              </w:tcPr>
            </w:tcPrChange>
          </w:tcPr>
          <w:p w14:paraId="031089D9" w14:textId="77777777" w:rsidR="00AF2B3D" w:rsidRPr="004304BB" w:rsidRDefault="00AF2B3D" w:rsidP="009C6239">
            <w:pPr>
              <w:spacing w:after="0" w:line="240" w:lineRule="auto"/>
              <w:jc w:val="center"/>
              <w:rPr>
                <w:ins w:id="1167" w:author="Juan Labraga" w:date="2018-09-10T23:44:00Z"/>
                <w:rFonts w:ascii="Calibri" w:eastAsia="Times New Roman" w:hAnsi="Calibri" w:cs="Calibri"/>
                <w:color w:val="000000"/>
                <w:lang w:val="es-UY" w:eastAsia="es-UY"/>
              </w:rPr>
            </w:pPr>
            <w:ins w:id="1168" w:author="Juan Labraga" w:date="2018-09-10T23:44:00Z">
              <w:r w:rsidRPr="004304BB">
                <w:rPr>
                  <w:rFonts w:ascii="Calibri" w:hAnsi="Calibri" w:eastAsia="Times New Roman" w:cs="Calibri"/>
                  <w:color w:val="000000"/>
                  <w:lang w:val="es-UY" w:eastAsia="es-UY"/>
                </w:rPr>
                <w:t>1.960</w:t>
              </w:r>
            </w:ins>
          </w:p>
        </w:tc>
        <w:tc>
          <w:tcPr>
            <w:tcW w:w="708" w:type="dxa"/>
            <w:tcBorders>
              <w:top w:val="nil"/>
              <w:left w:val="nil"/>
              <w:bottom w:val="single" w:sz="4" w:space="0" w:color="auto"/>
              <w:right w:val="single" w:sz="4" w:space="0" w:color="auto"/>
            </w:tcBorders>
            <w:shd w:val="clear" w:color="auto" w:fill="auto"/>
            <w:noWrap/>
            <w:vAlign w:val="bottom"/>
            <w:hideMark/>
            <w:tcPrChange w:id="1169" w:author="Juan Labraga" w:date="2018-09-13T10:39:00Z">
              <w:tcPr>
                <w:tcW w:w="708" w:type="dxa"/>
                <w:tcBorders>
                  <w:top w:val="nil"/>
                  <w:left w:val="nil"/>
                  <w:bottom w:val="single" w:sz="4" w:space="0" w:color="auto"/>
                  <w:right w:val="single" w:sz="4" w:space="0" w:color="auto"/>
                </w:tcBorders>
                <w:shd w:val="clear" w:color="auto" w:fill="auto"/>
                <w:noWrap/>
                <w:vAlign w:val="bottom"/>
                <w:hideMark/>
              </w:tcPr>
            </w:tcPrChange>
          </w:tcPr>
          <w:p w14:paraId="2C8505B4" w14:textId="77777777" w:rsidR="00AF2B3D" w:rsidRPr="004304BB" w:rsidRDefault="00AF2B3D" w:rsidP="009C6239">
            <w:pPr>
              <w:spacing w:after="0" w:line="240" w:lineRule="auto"/>
              <w:jc w:val="center"/>
              <w:rPr>
                <w:ins w:id="1170" w:author="Juan Labraga" w:date="2018-09-10T23:44:00Z"/>
                <w:rFonts w:ascii="Calibri" w:eastAsia="Times New Roman" w:hAnsi="Calibri" w:cs="Calibri"/>
                <w:color w:val="000000"/>
                <w:lang w:val="es-UY" w:eastAsia="es-UY"/>
              </w:rPr>
            </w:pPr>
            <w:ins w:id="1171" w:author="Juan Labraga" w:date="2018-09-10T23:44:00Z">
              <w:r w:rsidRPr="004304BB">
                <w:rPr>
                  <w:rFonts w:ascii="Calibri" w:hAnsi="Calibri" w:eastAsia="Times New Roman" w:cs="Calibri"/>
                  <w:color w:val="000000"/>
                  <w:lang w:val="es-UY" w:eastAsia="es-UY"/>
                </w:rPr>
                <w:t>2.099</w:t>
              </w:r>
            </w:ins>
          </w:p>
        </w:tc>
        <w:tc>
          <w:tcPr>
            <w:tcW w:w="721" w:type="dxa"/>
            <w:tcBorders>
              <w:top w:val="nil"/>
              <w:left w:val="nil"/>
              <w:bottom w:val="single" w:sz="4" w:space="0" w:color="auto"/>
              <w:right w:val="single" w:sz="4" w:space="0" w:color="auto"/>
            </w:tcBorders>
            <w:shd w:val="clear" w:color="auto" w:fill="auto"/>
            <w:noWrap/>
            <w:vAlign w:val="bottom"/>
            <w:hideMark/>
            <w:tcPrChange w:id="1172" w:author="Juan Labraga" w:date="2018-09-13T10:39:00Z">
              <w:tcPr>
                <w:tcW w:w="913" w:type="dxa"/>
                <w:tcBorders>
                  <w:top w:val="nil"/>
                  <w:left w:val="nil"/>
                  <w:bottom w:val="single" w:sz="4" w:space="0" w:color="auto"/>
                  <w:right w:val="single" w:sz="4" w:space="0" w:color="auto"/>
                </w:tcBorders>
                <w:shd w:val="clear" w:color="auto" w:fill="auto"/>
                <w:noWrap/>
                <w:vAlign w:val="bottom"/>
                <w:hideMark/>
              </w:tcPr>
            </w:tcPrChange>
          </w:tcPr>
          <w:p w14:paraId="063882E5" w14:textId="77777777" w:rsidR="00AF2B3D" w:rsidRPr="004304BB" w:rsidRDefault="00AF2B3D" w:rsidP="009C6239">
            <w:pPr>
              <w:spacing w:after="0" w:line="240" w:lineRule="auto"/>
              <w:jc w:val="center"/>
              <w:rPr>
                <w:ins w:id="1173" w:author="Juan Labraga" w:date="2018-09-10T23:44:00Z"/>
                <w:rFonts w:ascii="Calibri" w:eastAsia="Times New Roman" w:hAnsi="Calibri" w:cs="Calibri"/>
                <w:color w:val="000000"/>
                <w:lang w:val="es-UY" w:eastAsia="es-UY"/>
              </w:rPr>
            </w:pPr>
            <w:ins w:id="1174" w:author="Juan Labraga" w:date="2018-09-10T23:44:00Z">
              <w:r w:rsidRPr="004304BB">
                <w:rPr>
                  <w:rFonts w:ascii="Calibri" w:hAnsi="Calibri" w:eastAsia="Times New Roman" w:cs="Calibri"/>
                  <w:color w:val="000000"/>
                  <w:lang w:val="es-UY" w:eastAsia="es-UY"/>
                </w:rPr>
                <w:t>2.248</w:t>
              </w:r>
            </w:ins>
          </w:p>
        </w:tc>
        <w:tc>
          <w:tcPr>
            <w:tcW w:w="709" w:type="dxa"/>
            <w:tcBorders>
              <w:top w:val="nil"/>
              <w:left w:val="nil"/>
              <w:bottom w:val="single" w:sz="4" w:space="0" w:color="auto"/>
              <w:right w:val="single" w:sz="4" w:space="0" w:color="auto"/>
            </w:tcBorders>
            <w:shd w:val="clear" w:color="auto" w:fill="auto"/>
            <w:noWrap/>
            <w:vAlign w:val="bottom"/>
            <w:hideMark/>
            <w:tcPrChange w:id="1175" w:author="Juan Labraga" w:date="2018-09-13T10:39:00Z">
              <w:tcPr>
                <w:tcW w:w="603" w:type="dxa"/>
                <w:tcBorders>
                  <w:top w:val="nil"/>
                  <w:left w:val="nil"/>
                  <w:bottom w:val="single" w:sz="4" w:space="0" w:color="auto"/>
                  <w:right w:val="single" w:sz="4" w:space="0" w:color="auto"/>
                </w:tcBorders>
                <w:shd w:val="clear" w:color="auto" w:fill="auto"/>
                <w:noWrap/>
                <w:vAlign w:val="bottom"/>
                <w:hideMark/>
              </w:tcPr>
            </w:tcPrChange>
          </w:tcPr>
          <w:p w14:paraId="41022DA9" w14:textId="77777777" w:rsidR="00AF2B3D" w:rsidRPr="004304BB" w:rsidRDefault="00AF2B3D" w:rsidP="009C6239">
            <w:pPr>
              <w:spacing w:after="0" w:line="240" w:lineRule="auto"/>
              <w:jc w:val="center"/>
              <w:rPr>
                <w:ins w:id="1176" w:author="Juan Labraga" w:date="2018-09-10T23:44:00Z"/>
                <w:rFonts w:ascii="Calibri" w:eastAsia="Times New Roman" w:hAnsi="Calibri" w:cs="Calibri"/>
                <w:color w:val="000000"/>
                <w:lang w:val="es-UY" w:eastAsia="es-UY"/>
              </w:rPr>
            </w:pPr>
            <w:ins w:id="1177" w:author="Juan Labraga" w:date="2018-09-10T23:44:00Z">
              <w:r w:rsidRPr="004304BB">
                <w:rPr>
                  <w:rFonts w:ascii="Calibri" w:hAnsi="Calibri" w:eastAsia="Times New Roman" w:cs="Calibri"/>
                  <w:color w:val="000000"/>
                  <w:lang w:val="es-UY" w:eastAsia="es-UY"/>
                </w:rPr>
                <w:t>2.407</w:t>
              </w:r>
            </w:ins>
          </w:p>
        </w:tc>
        <w:tc>
          <w:tcPr>
            <w:tcW w:w="708" w:type="dxa"/>
            <w:tcBorders>
              <w:top w:val="nil"/>
              <w:left w:val="nil"/>
              <w:bottom w:val="single" w:sz="4" w:space="0" w:color="auto"/>
              <w:right w:val="single" w:sz="4" w:space="0" w:color="auto"/>
            </w:tcBorders>
            <w:shd w:val="clear" w:color="auto" w:fill="auto"/>
            <w:noWrap/>
            <w:vAlign w:val="bottom"/>
            <w:hideMark/>
            <w:tcPrChange w:id="1178" w:author="Juan Labraga" w:date="2018-09-13T10:39:00Z">
              <w:tcPr>
                <w:tcW w:w="752" w:type="dxa"/>
                <w:tcBorders>
                  <w:top w:val="nil"/>
                  <w:left w:val="nil"/>
                  <w:bottom w:val="single" w:sz="4" w:space="0" w:color="auto"/>
                  <w:right w:val="single" w:sz="4" w:space="0" w:color="auto"/>
                </w:tcBorders>
                <w:shd w:val="clear" w:color="auto" w:fill="auto"/>
                <w:noWrap/>
                <w:vAlign w:val="bottom"/>
                <w:hideMark/>
              </w:tcPr>
            </w:tcPrChange>
          </w:tcPr>
          <w:p w14:paraId="0B9E7527" w14:textId="77777777" w:rsidR="00AF2B3D" w:rsidRPr="004304BB" w:rsidRDefault="00AF2B3D" w:rsidP="009C6239">
            <w:pPr>
              <w:spacing w:after="0" w:line="240" w:lineRule="auto"/>
              <w:jc w:val="center"/>
              <w:rPr>
                <w:ins w:id="1179" w:author="Juan Labraga" w:date="2018-09-10T23:44:00Z"/>
                <w:rFonts w:ascii="Calibri" w:eastAsia="Times New Roman" w:hAnsi="Calibri" w:cs="Calibri"/>
                <w:color w:val="000000"/>
                <w:lang w:val="es-UY" w:eastAsia="es-UY"/>
              </w:rPr>
            </w:pPr>
            <w:ins w:id="1180" w:author="Juan Labraga" w:date="2018-09-10T23:44:00Z">
              <w:r w:rsidRPr="004304BB">
                <w:rPr>
                  <w:rFonts w:ascii="Calibri" w:hAnsi="Calibri" w:eastAsia="Times New Roman" w:cs="Calibri"/>
                  <w:color w:val="000000"/>
                  <w:lang w:val="es-UY" w:eastAsia="es-UY"/>
                </w:rPr>
                <w:t>2.578</w:t>
              </w:r>
            </w:ins>
          </w:p>
        </w:tc>
        <w:tc>
          <w:tcPr>
            <w:tcW w:w="697" w:type="dxa"/>
            <w:tcBorders>
              <w:top w:val="nil"/>
              <w:left w:val="nil"/>
              <w:bottom w:val="single" w:sz="4" w:space="0" w:color="auto"/>
              <w:right w:val="single" w:sz="4" w:space="0" w:color="auto"/>
            </w:tcBorders>
            <w:shd w:val="clear" w:color="auto" w:fill="auto"/>
            <w:noWrap/>
            <w:vAlign w:val="bottom"/>
            <w:hideMark/>
            <w:tcPrChange w:id="1181" w:author="Juan Labraga" w:date="2018-09-13T10:39:00Z">
              <w:tcPr>
                <w:tcW w:w="567" w:type="dxa"/>
                <w:tcBorders>
                  <w:top w:val="nil"/>
                  <w:left w:val="nil"/>
                  <w:bottom w:val="single" w:sz="4" w:space="0" w:color="auto"/>
                  <w:right w:val="single" w:sz="4" w:space="0" w:color="auto"/>
                </w:tcBorders>
                <w:shd w:val="clear" w:color="auto" w:fill="auto"/>
                <w:noWrap/>
                <w:vAlign w:val="bottom"/>
                <w:hideMark/>
              </w:tcPr>
            </w:tcPrChange>
          </w:tcPr>
          <w:p w14:paraId="59011AF4" w14:textId="77777777" w:rsidR="00AF2B3D" w:rsidRPr="004304BB" w:rsidRDefault="00AF2B3D" w:rsidP="009C6239">
            <w:pPr>
              <w:spacing w:after="0" w:line="240" w:lineRule="auto"/>
              <w:jc w:val="center"/>
              <w:rPr>
                <w:ins w:id="1182" w:author="Juan Labraga" w:date="2018-09-10T23:44:00Z"/>
                <w:rFonts w:ascii="Calibri" w:eastAsia="Times New Roman" w:hAnsi="Calibri" w:cs="Calibri"/>
                <w:color w:val="000000"/>
                <w:lang w:val="es-UY" w:eastAsia="es-UY"/>
              </w:rPr>
            </w:pPr>
            <w:ins w:id="1183" w:author="Juan Labraga" w:date="2018-09-10T23:44:00Z">
              <w:r w:rsidRPr="004304BB">
                <w:rPr>
                  <w:rFonts w:ascii="Calibri" w:hAnsi="Calibri" w:eastAsia="Times New Roman" w:cs="Calibri"/>
                  <w:color w:val="000000"/>
                  <w:lang w:val="es-UY" w:eastAsia="es-UY"/>
                </w:rPr>
                <w:t>2.760</w:t>
              </w:r>
            </w:ins>
          </w:p>
        </w:tc>
        <w:tc>
          <w:tcPr>
            <w:tcW w:w="709" w:type="dxa"/>
            <w:tcBorders>
              <w:top w:val="nil"/>
              <w:left w:val="nil"/>
              <w:bottom w:val="single" w:sz="4" w:space="0" w:color="auto"/>
              <w:right w:val="single" w:sz="8" w:space="0" w:color="auto"/>
            </w:tcBorders>
            <w:shd w:val="clear" w:color="auto" w:fill="auto"/>
            <w:noWrap/>
            <w:vAlign w:val="bottom"/>
            <w:hideMark/>
            <w:tcPrChange w:id="1184" w:author="Juan Labraga" w:date="2018-09-13T10:39:00Z">
              <w:tcPr>
                <w:tcW w:w="709" w:type="dxa"/>
                <w:tcBorders>
                  <w:top w:val="nil"/>
                  <w:left w:val="nil"/>
                  <w:bottom w:val="single" w:sz="4" w:space="0" w:color="auto"/>
                  <w:right w:val="single" w:sz="8" w:space="0" w:color="auto"/>
                </w:tcBorders>
                <w:shd w:val="clear" w:color="auto" w:fill="auto"/>
                <w:noWrap/>
                <w:vAlign w:val="bottom"/>
                <w:hideMark/>
              </w:tcPr>
            </w:tcPrChange>
          </w:tcPr>
          <w:p w14:paraId="1A73EEEA" w14:textId="77777777" w:rsidR="00AF2B3D" w:rsidRPr="004304BB" w:rsidRDefault="00AF2B3D" w:rsidP="009C6239">
            <w:pPr>
              <w:spacing w:after="0" w:line="240" w:lineRule="auto"/>
              <w:jc w:val="center"/>
              <w:rPr>
                <w:ins w:id="1185" w:author="Juan Labraga" w:date="2018-09-10T23:44:00Z"/>
                <w:rFonts w:ascii="Calibri" w:eastAsia="Times New Roman" w:hAnsi="Calibri" w:cs="Calibri"/>
                <w:color w:val="000000"/>
                <w:lang w:val="es-UY" w:eastAsia="es-UY"/>
              </w:rPr>
            </w:pPr>
            <w:ins w:id="1186" w:author="Juan Labraga" w:date="2018-09-10T23:44:00Z">
              <w:r w:rsidRPr="004304BB">
                <w:rPr>
                  <w:rFonts w:ascii="Calibri" w:hAnsi="Calibri" w:eastAsia="Times New Roman" w:cs="Calibri"/>
                  <w:color w:val="000000"/>
                  <w:lang w:val="es-UY" w:eastAsia="es-UY"/>
                </w:rPr>
                <w:t>2.956</w:t>
              </w:r>
            </w:ins>
          </w:p>
        </w:tc>
      </w:tr>
      <w:tr w:rsidR="00351B52" w:rsidRPr="004304BB" w14:paraId="6FF49B70" w14:textId="77777777" w:rsidTr="00096FFC">
        <w:trPr>
          <w:trHeight w:val="290"/>
          <w:ins w:id="1187" w:author="Juan Labraga" w:date="2018-09-10T23:44:00Z"/>
          <w:trPrChange w:id="1188"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auto" w:fill="auto"/>
            <w:noWrap/>
            <w:vAlign w:val="center"/>
            <w:hideMark/>
            <w:tcPrChange w:id="1189" w:author="Juan Labraga" w:date="2018-09-13T10:39:00Z">
              <w:tcPr>
                <w:tcW w:w="2283" w:type="dxa"/>
                <w:tcBorders>
                  <w:top w:val="nil"/>
                  <w:left w:val="single" w:sz="8" w:space="0" w:color="auto"/>
                  <w:bottom w:val="single" w:sz="4" w:space="0" w:color="auto"/>
                  <w:right w:val="single" w:sz="4" w:space="0" w:color="auto"/>
                </w:tcBorders>
                <w:shd w:val="clear" w:color="auto" w:fill="auto"/>
                <w:noWrap/>
                <w:vAlign w:val="center"/>
                <w:hideMark/>
              </w:tcPr>
            </w:tcPrChange>
          </w:tcPr>
          <w:p w14:paraId="0302398E" w14:textId="77777777" w:rsidR="00351B52" w:rsidRPr="000F2DE3" w:rsidRDefault="00351B52" w:rsidP="00351B52">
            <w:pPr>
              <w:spacing w:after="0" w:line="240" w:lineRule="auto"/>
              <w:jc w:val="center"/>
              <w:rPr>
                <w:ins w:id="1190" w:author="Juan Labraga" w:date="2018-09-10T23:44:00Z"/>
                <w:rFonts w:ascii="Calibri" w:eastAsia="Times New Roman" w:hAnsi="Calibri" w:cs="Calibri"/>
                <w:bCs/>
                <w:color w:val="000000"/>
                <w:lang w:val="es-UY" w:eastAsia="es-UY"/>
                <w:rPrChange w:id="1191" w:author="Juan Labraga" w:date="2018-09-13T10:29:00Z">
                  <w:rPr>
                    <w:ins w:id="1192" w:author="Juan Labraga" w:date="2018-09-10T23:44:00Z"/>
                    <w:rFonts w:ascii="Calibri" w:eastAsia="Times New Roman" w:hAnsi="Calibri" w:cs="Calibri"/>
                    <w:b/>
                    <w:bCs/>
                    <w:color w:val="000000"/>
                    <w:lang w:val="es-UY" w:eastAsia="es-UY"/>
                  </w:rPr>
                </w:rPrChange>
              </w:rPr>
            </w:pPr>
            <w:ins w:id="1193" w:author="Juan Labraga" w:date="2018-09-10T23:44:00Z">
              <w:r w:rsidRPr="000F2DE3">
                <w:rPr>
                  <w:rFonts w:ascii="Calibri" w:hAnsi="Calibri" w:eastAsia="Times New Roman" w:cs="Calibri"/>
                  <w:bCs/>
                  <w:color w:val="000000"/>
                  <w:lang w:val="es-UY" w:eastAsia="es-UY"/>
                  <w:rPrChange w:author="Juan Labraga" w:date="2018-09-13T10:29:00Z" w:id="1194">
                    <w:rPr>
                      <w:rFonts w:ascii="Calibri" w:hAnsi="Calibri" w:eastAsia="Times New Roman" w:cs="Calibri"/>
                      <w:b/>
                      <w:bCs/>
                      <w:color w:val="000000"/>
                      <w:lang w:val="es-UY" w:eastAsia="es-UY"/>
                    </w:rPr>
                  </w:rPrChange>
                </w:rPr>
                <w:t xml:space="preserve">% Ex </w:t>
              </w:r>
              <w:proofErr w:type="spellStart"/>
              <w:r w:rsidRPr="000F2DE3">
                <w:rPr>
                  <w:rFonts w:ascii="Calibri" w:hAnsi="Calibri" w:eastAsia="Times New Roman" w:cs="Calibri"/>
                  <w:bCs/>
                  <w:color w:val="000000"/>
                  <w:lang w:val="es-UY" w:eastAsia="es-UY"/>
                  <w:rPrChange w:author="Juan Labraga" w:date="2018-09-13T10:29:00Z" w:id="1195">
                    <w:rPr>
                      <w:rFonts w:ascii="Calibri" w:hAnsi="Calibri" w:eastAsia="Times New Roman" w:cs="Calibri"/>
                      <w:b/>
                      <w:bCs/>
                      <w:color w:val="000000"/>
                      <w:lang w:val="es-UY" w:eastAsia="es-UY"/>
                    </w:rPr>
                  </w:rPrChange>
                </w:rPr>
                <w:t>using</w:t>
              </w:r>
              <w:proofErr w:type="spellEnd"/>
              <w:r w:rsidRPr="000F2DE3">
                <w:rPr>
                  <w:rFonts w:ascii="Calibri" w:hAnsi="Calibri" w:eastAsia="Times New Roman" w:cs="Calibri"/>
                  <w:bCs/>
                  <w:color w:val="000000"/>
                  <w:lang w:val="es-UY" w:eastAsia="es-UY"/>
                  <w:rPrChange w:author="Juan Labraga" w:date="2018-09-13T10:29:00Z" w:id="1196">
                    <w:rPr>
                      <w:rFonts w:ascii="Calibri" w:hAnsi="Calibri" w:eastAsia="Times New Roman" w:cs="Calibri"/>
                      <w:b/>
                      <w:bCs/>
                      <w:color w:val="000000"/>
                      <w:lang w:val="es-UY" w:eastAsia="es-UY"/>
                    </w:rPr>
                  </w:rPrChange>
                </w:rPr>
                <w:t xml:space="preserve"> ESW</w:t>
              </w:r>
            </w:ins>
          </w:p>
        </w:tc>
        <w:tc>
          <w:tcPr>
            <w:tcW w:w="1559" w:type="dxa"/>
            <w:tcBorders>
              <w:top w:val="nil"/>
              <w:left w:val="nil"/>
              <w:bottom w:val="single" w:sz="4" w:space="0" w:color="auto"/>
              <w:right w:val="single" w:sz="4" w:space="0" w:color="auto"/>
            </w:tcBorders>
            <w:shd w:val="clear" w:color="auto" w:fill="auto"/>
            <w:noWrap/>
            <w:vAlign w:val="center"/>
            <w:hideMark/>
            <w:tcPrChange w:id="1197" w:author="Juan Labraga" w:date="2018-09-13T10:39:00Z">
              <w:tcPr>
                <w:tcW w:w="1251" w:type="dxa"/>
                <w:tcBorders>
                  <w:top w:val="nil"/>
                  <w:left w:val="nil"/>
                  <w:bottom w:val="single" w:sz="4" w:space="0" w:color="auto"/>
                  <w:right w:val="single" w:sz="4" w:space="0" w:color="auto"/>
                </w:tcBorders>
                <w:shd w:val="clear" w:color="auto" w:fill="auto"/>
                <w:noWrap/>
                <w:vAlign w:val="center"/>
                <w:hideMark/>
              </w:tcPr>
            </w:tcPrChange>
          </w:tcPr>
          <w:p w14:paraId="0766B3F6" w14:textId="67503D90" w:rsidR="00351B52" w:rsidRPr="000F2DE3" w:rsidRDefault="00351B52" w:rsidP="00351B52">
            <w:pPr>
              <w:spacing w:after="0" w:line="240" w:lineRule="auto"/>
              <w:jc w:val="center"/>
              <w:rPr>
                <w:ins w:id="1198" w:author="Juan Labraga" w:date="2018-09-10T23:44:00Z"/>
                <w:rFonts w:ascii="Calibri" w:eastAsia="Times New Roman" w:hAnsi="Calibri" w:cs="Calibri"/>
                <w:bCs/>
                <w:color w:val="000000"/>
                <w:lang w:val="es-UY" w:eastAsia="es-UY"/>
                <w:rPrChange w:id="1199" w:author="Juan Labraga" w:date="2018-09-13T10:29:00Z">
                  <w:rPr>
                    <w:ins w:id="1200" w:author="Juan Labraga" w:date="2018-09-10T23:44:00Z"/>
                    <w:rFonts w:ascii="Calibri" w:eastAsia="Times New Roman" w:hAnsi="Calibri" w:cs="Calibri"/>
                    <w:b/>
                    <w:bCs/>
                    <w:color w:val="000000"/>
                    <w:lang w:val="es-UY" w:eastAsia="es-UY"/>
                  </w:rPr>
                </w:rPrChange>
              </w:rPr>
            </w:pPr>
            <m:oMathPara>
              <m:oMath>
                <m:sSub>
                  <m:sSubPr>
                    <m:ctrlPr>
                      <w:ins w:id="1201" w:author="Juan Labraga" w:date="2018-09-13T10:16:00Z">
                        <w:rPr>
                          <w:rFonts w:ascii="Cambria Math" w:hAnsi="Cambria Math" w:cs="Arial"/>
                          <w:i/>
                          <w:sz w:val="20"/>
                          <w:szCs w:val="20"/>
                          <w:rPrChange w:id="1202" w:author="Juan Labraga" w:date="2018-09-13T10:29:00Z">
                            <w:rPr>
                              <w:rFonts w:ascii="Cambria Math" w:hAnsi="Cambria Math" w:cs="Arial"/>
                              <w:i/>
                              <w:sz w:val="24"/>
                              <w:szCs w:val="24"/>
                            </w:rPr>
                          </w:rPrChange>
                        </w:rPr>
                      </w:ins>
                    </m:ctrlPr>
                  </m:sSubPr>
                  <m:e>
                    <m:r>
                      <w:ins w:id="1203" w:author="Juan Labraga" w:date="2018-09-13T10:16:00Z">
                        <w:rPr>
                          <w:rFonts w:ascii="Cambria Math" w:hAnsi="Cambria Math" w:cs="Arial"/>
                          <w:sz w:val="20"/>
                          <w:szCs w:val="20"/>
                          <w:rPrChange w:id="1204" w:author="Juan Labraga" w:date="2018-09-13T10:29:00Z">
                            <w:rPr>
                              <w:rFonts w:ascii="Cambria Math" w:hAnsi="Cambria Math" w:cs="Arial"/>
                              <w:sz w:val="20"/>
                              <w:szCs w:val="20"/>
                            </w:rPr>
                          </w:rPrChange>
                        </w:rPr>
                        <m:t>UX</m:t>
                      </w:ins>
                    </m:r>
                  </m:e>
                  <m:sub>
                    <m:r>
                      <w:ins w:id="1205" w:author="Juan Labraga" w:date="2018-09-13T10:16:00Z">
                        <w:rPr>
                          <w:rFonts w:ascii="Cambria Math" w:hAnsi="Cambria Math" w:cs="Arial"/>
                          <w:sz w:val="20"/>
                          <w:szCs w:val="20"/>
                          <w:rPrChange w:id="1206" w:author="Juan Labraga" w:date="2018-09-13T10:29:00Z">
                            <w:rPr>
                              <w:rFonts w:ascii="Cambria Math" w:hAnsi="Cambria Math" w:cs="Arial"/>
                              <w:sz w:val="20"/>
                              <w:szCs w:val="20"/>
                            </w:rPr>
                          </w:rPrChange>
                        </w:rPr>
                        <m:t>n</m:t>
                      </w:ins>
                    </m:r>
                  </m:sub>
                </m:sSub>
                <m:r>
                  <w:ins w:id="1207" w:author="Juan Labraga" w:date="2018-09-13T10:19:00Z">
                    <w:rPr>
                      <w:rFonts w:ascii="Cambria Math" w:hAnsi="Cambria Math" w:cs="Arial"/>
                      <w:sz w:val="20"/>
                      <w:szCs w:val="20"/>
                    </w:rPr>
                    <m:t>(</m:t>
                  </w:ins>
                </m:r>
                <m:r>
                  <w:ins w:id="1208" w:author="Juan Labraga" w:date="2018-09-13T11:07:00Z">
                    <w:rPr>
                      <w:rFonts w:ascii="Cambria Math" w:hAnsi="Cambria Math" w:cs="Arial"/>
                      <w:sz w:val="20"/>
                      <w:szCs w:val="20"/>
                    </w:rPr>
                    <m:t>6</m:t>
                  </w:ins>
                </m:r>
                <m:r>
                  <w:ins w:id="1209" w:author="Juan Labraga" w:date="2018-09-13T10:19:00Z">
                    <w:rPr>
                      <w:rFonts w:ascii="Cambria Math" w:hAnsi="Cambria Math" w:cs="Arial"/>
                      <w:sz w:val="20"/>
                      <w:szCs w:val="20"/>
                    </w:rPr>
                    <m:t>% year</m:t>
                  </w:ins>
                </m:r>
                <m:r>
                  <w:ins w:id="1210" w:author="Juan Labraga" w:date="2018-09-13T10:19:00Z">
                    <w:rPr>
                      <w:rFonts w:ascii="Cambria Math" w:hAnsi="Cambria Math" w:cs="Arial"/>
                      <w:sz w:val="20"/>
                      <w:szCs w:val="20"/>
                    </w:rPr>
                    <m:t>)</m:t>
                  </w:ins>
                </m:r>
              </m:oMath>
            </m:oMathPara>
          </w:p>
        </w:tc>
        <w:tc>
          <w:tcPr>
            <w:tcW w:w="993" w:type="dxa"/>
            <w:tcBorders>
              <w:top w:val="single" w:sz="4" w:space="0" w:color="auto"/>
              <w:left w:val="nil"/>
              <w:bottom w:val="single" w:sz="4" w:space="0" w:color="auto"/>
              <w:right w:val="single" w:sz="4" w:space="0" w:color="auto"/>
            </w:tcBorders>
            <w:tcPrChange w:id="1211" w:author="Juan Labraga" w:date="2018-09-13T10:39:00Z">
              <w:tcPr>
                <w:tcW w:w="851" w:type="dxa"/>
                <w:tcBorders>
                  <w:top w:val="single" w:sz="4" w:space="0" w:color="auto"/>
                  <w:left w:val="nil"/>
                  <w:bottom w:val="single" w:sz="4" w:space="0" w:color="auto"/>
                  <w:right w:val="single" w:sz="4" w:space="0" w:color="auto"/>
                </w:tcBorders>
              </w:tcPr>
            </w:tcPrChange>
          </w:tcPr>
          <w:p w14:paraId="4A485091" w14:textId="47068540" w:rsidR="00351B52" w:rsidRPr="004304BB" w:rsidRDefault="00351B52" w:rsidP="00351B52">
            <w:pPr>
              <w:spacing w:after="0" w:line="240" w:lineRule="auto"/>
              <w:jc w:val="center"/>
              <w:rPr>
                <w:ins w:id="1212" w:author="Juan Labraga" w:date="2018-09-13T10:33:00Z"/>
                <w:rFonts w:ascii="Calibri" w:eastAsia="Times New Roman" w:hAnsi="Calibri" w:cs="Calibri"/>
                <w:color w:val="000000"/>
                <w:lang w:val="es-UY" w:eastAsia="es-UY"/>
              </w:rPr>
            </w:pPr>
            <w:proofErr w:type="spellStart"/>
            <w:proofErr w:type="gramStart"/>
            <w:ins w:id="1213" w:author="Juan Labraga" w:date="2018-09-13T10:42:00Z">
              <w:r>
                <w:rPr>
                  <w:rFonts w:ascii="Calibri" w:hAnsi="Calibri" w:eastAsia="Times New Roman" w:cs="Calibri"/>
                  <w:color w:val="000000"/>
                  <w:lang w:val="es-UY" w:eastAsia="es-UY"/>
                </w:rPr>
                <w:t>Eq</w:t>
              </w:r>
              <w:proofErr w:type="spellEnd"/>
              <w:r>
                <w:rPr>
                  <w:rFonts w:ascii="Calibri" w:hAnsi="Calibri" w:eastAsia="Times New Roman" w:cs="Calibri"/>
                  <w:color w:val="000000"/>
                  <w:lang w:val="es-UY" w:eastAsia="es-UY"/>
                </w:rPr>
                <w:t>(</w:t>
              </w:r>
              <w:proofErr w:type="gramEnd"/>
              <w:r>
                <w:rPr>
                  <w:rFonts w:ascii="Calibri" w:hAnsi="Calibri" w:eastAsia="Times New Roman" w:cs="Calibri"/>
                  <w:color w:val="000000"/>
                  <w:lang w:val="es-UY" w:eastAsia="es-UY"/>
                </w:rPr>
                <w:t>1)</w:t>
              </w:r>
            </w:ins>
          </w:p>
        </w:tc>
        <w:tc>
          <w:tcPr>
            <w:tcW w:w="697" w:type="dxa"/>
            <w:tcBorders>
              <w:top w:val="nil"/>
              <w:left w:val="nil"/>
              <w:bottom w:val="single" w:sz="4" w:space="0" w:color="auto"/>
              <w:right w:val="single" w:sz="4" w:space="0" w:color="auto"/>
            </w:tcBorders>
            <w:shd w:val="clear" w:color="auto" w:fill="auto"/>
            <w:noWrap/>
            <w:vAlign w:val="bottom"/>
            <w:hideMark/>
            <w:tcPrChange w:id="1214" w:author="Juan Labraga" w:date="2018-09-13T10:39:00Z">
              <w:tcPr>
                <w:tcW w:w="697" w:type="dxa"/>
                <w:tcBorders>
                  <w:top w:val="nil"/>
                  <w:left w:val="nil"/>
                  <w:bottom w:val="single" w:sz="4" w:space="0" w:color="auto"/>
                  <w:right w:val="single" w:sz="4" w:space="0" w:color="auto"/>
                </w:tcBorders>
                <w:shd w:val="clear" w:color="auto" w:fill="auto"/>
                <w:noWrap/>
                <w:vAlign w:val="bottom"/>
                <w:hideMark/>
              </w:tcPr>
            </w:tcPrChange>
          </w:tcPr>
          <w:p w14:paraId="0A12A0C4" w14:textId="7DE40808" w:rsidR="00351B52" w:rsidRPr="004304BB" w:rsidRDefault="00351B52" w:rsidP="00351B52">
            <w:pPr>
              <w:spacing w:after="0" w:line="240" w:lineRule="auto"/>
              <w:jc w:val="center"/>
              <w:rPr>
                <w:ins w:id="1215" w:author="Juan Labraga" w:date="2018-09-10T23:44:00Z"/>
                <w:rFonts w:ascii="Calibri" w:eastAsia="Times New Roman" w:hAnsi="Calibri" w:cs="Calibri"/>
                <w:color w:val="000000"/>
                <w:lang w:val="es-UY" w:eastAsia="es-UY"/>
              </w:rPr>
            </w:pPr>
            <w:ins w:id="1216" w:author="Juan Labraga" w:date="2018-09-13T11:07:00Z">
              <w:r>
                <w:rPr>
                  <w:rFonts w:ascii="Calibri" w:hAnsi="Calibri" w:cs="Calibri"/>
                  <w:color w:val="000000"/>
                </w:rPr>
                <w:t>0</w:t>
              </w:r>
            </w:ins>
          </w:p>
        </w:tc>
        <w:tc>
          <w:tcPr>
            <w:tcW w:w="708" w:type="dxa"/>
            <w:tcBorders>
              <w:top w:val="nil"/>
              <w:left w:val="nil"/>
              <w:bottom w:val="single" w:sz="4" w:space="0" w:color="auto"/>
              <w:right w:val="single" w:sz="4" w:space="0" w:color="auto"/>
            </w:tcBorders>
            <w:shd w:val="clear" w:color="auto" w:fill="auto"/>
            <w:noWrap/>
            <w:vAlign w:val="bottom"/>
            <w:hideMark/>
            <w:tcPrChange w:id="1217" w:author="Juan Labraga" w:date="2018-09-13T10:39:00Z">
              <w:tcPr>
                <w:tcW w:w="708" w:type="dxa"/>
                <w:tcBorders>
                  <w:top w:val="nil"/>
                  <w:left w:val="nil"/>
                  <w:bottom w:val="single" w:sz="4" w:space="0" w:color="auto"/>
                  <w:right w:val="single" w:sz="4" w:space="0" w:color="auto"/>
                </w:tcBorders>
                <w:shd w:val="clear" w:color="auto" w:fill="auto"/>
                <w:noWrap/>
                <w:vAlign w:val="bottom"/>
                <w:hideMark/>
              </w:tcPr>
            </w:tcPrChange>
          </w:tcPr>
          <w:p w14:paraId="07AE32C0" w14:textId="331FE58B" w:rsidR="00351B52" w:rsidRPr="004304BB" w:rsidRDefault="00351B52" w:rsidP="00351B52">
            <w:pPr>
              <w:spacing w:after="0" w:line="240" w:lineRule="auto"/>
              <w:jc w:val="center"/>
              <w:rPr>
                <w:ins w:id="1218" w:author="Juan Labraga" w:date="2018-09-10T23:44:00Z"/>
                <w:rFonts w:ascii="Calibri" w:eastAsia="Times New Roman" w:hAnsi="Calibri" w:cs="Calibri"/>
                <w:color w:val="000000"/>
                <w:lang w:val="es-UY" w:eastAsia="es-UY"/>
              </w:rPr>
            </w:pPr>
            <w:ins w:id="1219" w:author="Juan Labraga" w:date="2018-09-13T11:07:00Z">
              <w:r>
                <w:rPr>
                  <w:rFonts w:ascii="Calibri" w:hAnsi="Calibri" w:cs="Calibri"/>
                  <w:color w:val="000000"/>
                </w:rPr>
                <w:t>96</w:t>
              </w:r>
            </w:ins>
          </w:p>
        </w:tc>
        <w:tc>
          <w:tcPr>
            <w:tcW w:w="851" w:type="dxa"/>
            <w:tcBorders>
              <w:top w:val="nil"/>
              <w:left w:val="nil"/>
              <w:bottom w:val="single" w:sz="4" w:space="0" w:color="auto"/>
              <w:right w:val="single" w:sz="4" w:space="0" w:color="auto"/>
            </w:tcBorders>
            <w:shd w:val="clear" w:color="auto" w:fill="auto"/>
            <w:noWrap/>
            <w:vAlign w:val="bottom"/>
            <w:hideMark/>
            <w:tcPrChange w:id="1220" w:author="Juan Labraga" w:date="2018-09-13T10:39:00Z">
              <w:tcPr>
                <w:tcW w:w="851" w:type="dxa"/>
                <w:tcBorders>
                  <w:top w:val="nil"/>
                  <w:left w:val="nil"/>
                  <w:bottom w:val="single" w:sz="4" w:space="0" w:color="auto"/>
                  <w:right w:val="single" w:sz="4" w:space="0" w:color="auto"/>
                </w:tcBorders>
                <w:shd w:val="clear" w:color="auto" w:fill="auto"/>
                <w:noWrap/>
                <w:vAlign w:val="bottom"/>
                <w:hideMark/>
              </w:tcPr>
            </w:tcPrChange>
          </w:tcPr>
          <w:p w14:paraId="40DD92C5" w14:textId="7F31EFD6" w:rsidR="00351B52" w:rsidRPr="004304BB" w:rsidRDefault="00351B52" w:rsidP="00351B52">
            <w:pPr>
              <w:spacing w:after="0" w:line="240" w:lineRule="auto"/>
              <w:jc w:val="center"/>
              <w:rPr>
                <w:ins w:id="1221" w:author="Juan Labraga" w:date="2018-09-10T23:44:00Z"/>
                <w:rFonts w:ascii="Calibri" w:eastAsia="Times New Roman" w:hAnsi="Calibri" w:cs="Calibri"/>
                <w:color w:val="000000"/>
                <w:lang w:val="es-UY" w:eastAsia="es-UY"/>
              </w:rPr>
            </w:pPr>
            <w:ins w:id="1222" w:author="Juan Labraga" w:date="2018-09-13T11:07:00Z">
              <w:r>
                <w:rPr>
                  <w:rFonts w:ascii="Calibri" w:hAnsi="Calibri" w:cs="Calibri"/>
                  <w:color w:val="000000"/>
                </w:rPr>
                <w:t>205</w:t>
              </w:r>
            </w:ins>
          </w:p>
        </w:tc>
        <w:tc>
          <w:tcPr>
            <w:tcW w:w="992" w:type="dxa"/>
            <w:tcBorders>
              <w:top w:val="nil"/>
              <w:left w:val="nil"/>
              <w:bottom w:val="single" w:sz="4" w:space="0" w:color="auto"/>
              <w:right w:val="single" w:sz="4" w:space="0" w:color="auto"/>
            </w:tcBorders>
            <w:shd w:val="clear" w:color="auto" w:fill="auto"/>
            <w:noWrap/>
            <w:vAlign w:val="bottom"/>
            <w:hideMark/>
            <w:tcPrChange w:id="1223" w:author="Juan Labraga" w:date="2018-09-13T10:39:00Z">
              <w:tcPr>
                <w:tcW w:w="992" w:type="dxa"/>
                <w:tcBorders>
                  <w:top w:val="nil"/>
                  <w:left w:val="nil"/>
                  <w:bottom w:val="single" w:sz="4" w:space="0" w:color="auto"/>
                  <w:right w:val="single" w:sz="4" w:space="0" w:color="auto"/>
                </w:tcBorders>
                <w:shd w:val="clear" w:color="auto" w:fill="auto"/>
                <w:noWrap/>
                <w:vAlign w:val="bottom"/>
                <w:hideMark/>
              </w:tcPr>
            </w:tcPrChange>
          </w:tcPr>
          <w:p w14:paraId="0F546A26" w14:textId="36F1D2C5" w:rsidR="00351B52" w:rsidRPr="004304BB" w:rsidRDefault="00351B52" w:rsidP="00351B52">
            <w:pPr>
              <w:spacing w:after="0" w:line="240" w:lineRule="auto"/>
              <w:jc w:val="center"/>
              <w:rPr>
                <w:ins w:id="1224" w:author="Juan Labraga" w:date="2018-09-10T23:44:00Z"/>
                <w:rFonts w:ascii="Calibri" w:eastAsia="Times New Roman" w:hAnsi="Calibri" w:cs="Calibri"/>
                <w:color w:val="000000"/>
                <w:lang w:val="es-UY" w:eastAsia="es-UY"/>
              </w:rPr>
            </w:pPr>
            <w:ins w:id="1225" w:author="Juan Labraga" w:date="2018-09-13T11:07:00Z">
              <w:r>
                <w:rPr>
                  <w:rFonts w:ascii="Calibri" w:hAnsi="Calibri" w:cs="Calibri"/>
                  <w:color w:val="000000"/>
                </w:rPr>
                <w:t>329</w:t>
              </w:r>
            </w:ins>
          </w:p>
        </w:tc>
        <w:tc>
          <w:tcPr>
            <w:tcW w:w="851" w:type="dxa"/>
            <w:tcBorders>
              <w:top w:val="nil"/>
              <w:left w:val="nil"/>
              <w:bottom w:val="single" w:sz="4" w:space="0" w:color="auto"/>
              <w:right w:val="single" w:sz="4" w:space="0" w:color="auto"/>
            </w:tcBorders>
            <w:shd w:val="clear" w:color="auto" w:fill="auto"/>
            <w:noWrap/>
            <w:vAlign w:val="bottom"/>
            <w:hideMark/>
            <w:tcPrChange w:id="1226" w:author="Juan Labraga" w:date="2018-09-13T10:39:00Z">
              <w:tcPr>
                <w:tcW w:w="851" w:type="dxa"/>
                <w:tcBorders>
                  <w:top w:val="nil"/>
                  <w:left w:val="nil"/>
                  <w:bottom w:val="single" w:sz="4" w:space="0" w:color="auto"/>
                  <w:right w:val="single" w:sz="4" w:space="0" w:color="auto"/>
                </w:tcBorders>
                <w:shd w:val="clear" w:color="auto" w:fill="auto"/>
                <w:noWrap/>
                <w:vAlign w:val="bottom"/>
                <w:hideMark/>
              </w:tcPr>
            </w:tcPrChange>
          </w:tcPr>
          <w:p w14:paraId="3478EF26" w14:textId="1B4C85EF" w:rsidR="00351B52" w:rsidRPr="004304BB" w:rsidRDefault="00351B52" w:rsidP="00351B52">
            <w:pPr>
              <w:spacing w:after="0" w:line="240" w:lineRule="auto"/>
              <w:jc w:val="center"/>
              <w:rPr>
                <w:ins w:id="1227" w:author="Juan Labraga" w:date="2018-09-10T23:44:00Z"/>
                <w:rFonts w:ascii="Calibri" w:eastAsia="Times New Roman" w:hAnsi="Calibri" w:cs="Calibri"/>
                <w:color w:val="000000"/>
                <w:lang w:val="es-UY" w:eastAsia="es-UY"/>
              </w:rPr>
            </w:pPr>
            <w:ins w:id="1228" w:author="Juan Labraga" w:date="2018-09-13T11:07:00Z">
              <w:r>
                <w:rPr>
                  <w:rFonts w:ascii="Calibri" w:hAnsi="Calibri" w:cs="Calibri"/>
                  <w:color w:val="000000"/>
                </w:rPr>
                <w:t>470</w:t>
              </w:r>
            </w:ins>
          </w:p>
        </w:tc>
        <w:tc>
          <w:tcPr>
            <w:tcW w:w="708" w:type="dxa"/>
            <w:tcBorders>
              <w:top w:val="nil"/>
              <w:left w:val="nil"/>
              <w:bottom w:val="single" w:sz="4" w:space="0" w:color="auto"/>
              <w:right w:val="single" w:sz="4" w:space="0" w:color="auto"/>
            </w:tcBorders>
            <w:shd w:val="clear" w:color="auto" w:fill="auto"/>
            <w:noWrap/>
            <w:vAlign w:val="bottom"/>
            <w:hideMark/>
            <w:tcPrChange w:id="1229" w:author="Juan Labraga" w:date="2018-09-13T10:39:00Z">
              <w:tcPr>
                <w:tcW w:w="708" w:type="dxa"/>
                <w:tcBorders>
                  <w:top w:val="nil"/>
                  <w:left w:val="nil"/>
                  <w:bottom w:val="single" w:sz="4" w:space="0" w:color="auto"/>
                  <w:right w:val="single" w:sz="4" w:space="0" w:color="auto"/>
                </w:tcBorders>
                <w:shd w:val="clear" w:color="auto" w:fill="auto"/>
                <w:noWrap/>
                <w:vAlign w:val="bottom"/>
                <w:hideMark/>
              </w:tcPr>
            </w:tcPrChange>
          </w:tcPr>
          <w:p w14:paraId="1E7B5940" w14:textId="5875F28E" w:rsidR="00351B52" w:rsidRPr="004304BB" w:rsidRDefault="00351B52" w:rsidP="00351B52">
            <w:pPr>
              <w:spacing w:after="0" w:line="240" w:lineRule="auto"/>
              <w:jc w:val="center"/>
              <w:rPr>
                <w:ins w:id="1230" w:author="Juan Labraga" w:date="2018-09-10T23:44:00Z"/>
                <w:rFonts w:ascii="Calibri" w:eastAsia="Times New Roman" w:hAnsi="Calibri" w:cs="Calibri"/>
                <w:color w:val="000000"/>
                <w:lang w:val="es-UY" w:eastAsia="es-UY"/>
              </w:rPr>
            </w:pPr>
            <w:ins w:id="1231" w:author="Juan Labraga" w:date="2018-09-13T11:07:00Z">
              <w:r>
                <w:rPr>
                  <w:rFonts w:ascii="Calibri" w:hAnsi="Calibri" w:cs="Calibri"/>
                  <w:color w:val="000000"/>
                </w:rPr>
                <w:t>630</w:t>
              </w:r>
            </w:ins>
          </w:p>
        </w:tc>
        <w:tc>
          <w:tcPr>
            <w:tcW w:w="721" w:type="dxa"/>
            <w:tcBorders>
              <w:top w:val="nil"/>
              <w:left w:val="nil"/>
              <w:bottom w:val="single" w:sz="4" w:space="0" w:color="auto"/>
              <w:right w:val="single" w:sz="4" w:space="0" w:color="auto"/>
            </w:tcBorders>
            <w:shd w:val="clear" w:color="auto" w:fill="auto"/>
            <w:noWrap/>
            <w:vAlign w:val="bottom"/>
            <w:hideMark/>
            <w:tcPrChange w:id="1232" w:author="Juan Labraga" w:date="2018-09-13T10:39:00Z">
              <w:tcPr>
                <w:tcW w:w="913" w:type="dxa"/>
                <w:tcBorders>
                  <w:top w:val="nil"/>
                  <w:left w:val="nil"/>
                  <w:bottom w:val="single" w:sz="4" w:space="0" w:color="auto"/>
                  <w:right w:val="single" w:sz="4" w:space="0" w:color="auto"/>
                </w:tcBorders>
                <w:shd w:val="clear" w:color="auto" w:fill="auto"/>
                <w:noWrap/>
                <w:vAlign w:val="bottom"/>
                <w:hideMark/>
              </w:tcPr>
            </w:tcPrChange>
          </w:tcPr>
          <w:p w14:paraId="7D1BBAEC" w14:textId="212EFDEC" w:rsidR="00351B52" w:rsidRPr="004304BB" w:rsidRDefault="00351B52" w:rsidP="00351B52">
            <w:pPr>
              <w:spacing w:after="0" w:line="240" w:lineRule="auto"/>
              <w:jc w:val="center"/>
              <w:rPr>
                <w:ins w:id="1233" w:author="Juan Labraga" w:date="2018-09-10T23:44:00Z"/>
                <w:rFonts w:ascii="Calibri" w:eastAsia="Times New Roman" w:hAnsi="Calibri" w:cs="Calibri"/>
                <w:color w:val="000000"/>
                <w:lang w:val="es-UY" w:eastAsia="es-UY"/>
              </w:rPr>
            </w:pPr>
            <w:ins w:id="1234" w:author="Juan Labraga" w:date="2018-09-13T11:07:00Z">
              <w:r>
                <w:rPr>
                  <w:rFonts w:ascii="Calibri" w:hAnsi="Calibri" w:cs="Calibri"/>
                  <w:color w:val="000000"/>
                </w:rPr>
                <w:t>809</w:t>
              </w:r>
            </w:ins>
          </w:p>
        </w:tc>
        <w:tc>
          <w:tcPr>
            <w:tcW w:w="709" w:type="dxa"/>
            <w:tcBorders>
              <w:top w:val="nil"/>
              <w:left w:val="nil"/>
              <w:bottom w:val="single" w:sz="4" w:space="0" w:color="auto"/>
              <w:right w:val="single" w:sz="4" w:space="0" w:color="auto"/>
            </w:tcBorders>
            <w:shd w:val="clear" w:color="auto" w:fill="auto"/>
            <w:noWrap/>
            <w:vAlign w:val="bottom"/>
            <w:hideMark/>
            <w:tcPrChange w:id="1235" w:author="Juan Labraga" w:date="2018-09-13T10:39:00Z">
              <w:tcPr>
                <w:tcW w:w="603" w:type="dxa"/>
                <w:tcBorders>
                  <w:top w:val="nil"/>
                  <w:left w:val="nil"/>
                  <w:bottom w:val="single" w:sz="4" w:space="0" w:color="auto"/>
                  <w:right w:val="single" w:sz="4" w:space="0" w:color="auto"/>
                </w:tcBorders>
                <w:shd w:val="clear" w:color="auto" w:fill="auto"/>
                <w:noWrap/>
                <w:vAlign w:val="bottom"/>
                <w:hideMark/>
              </w:tcPr>
            </w:tcPrChange>
          </w:tcPr>
          <w:p w14:paraId="2BDEE54C" w14:textId="22765BFF" w:rsidR="00351B52" w:rsidRPr="004304BB" w:rsidRDefault="00351B52" w:rsidP="00351B52">
            <w:pPr>
              <w:spacing w:after="0" w:line="240" w:lineRule="auto"/>
              <w:jc w:val="center"/>
              <w:rPr>
                <w:ins w:id="1236" w:author="Juan Labraga" w:date="2018-09-10T23:44:00Z"/>
                <w:rFonts w:ascii="Calibri" w:eastAsia="Times New Roman" w:hAnsi="Calibri" w:cs="Calibri"/>
                <w:color w:val="000000"/>
                <w:lang w:val="es-UY" w:eastAsia="es-UY"/>
              </w:rPr>
            </w:pPr>
            <w:ins w:id="1237" w:author="Juan Labraga" w:date="2018-09-13T11:07:00Z">
              <w:r>
                <w:rPr>
                  <w:rFonts w:ascii="Calibri" w:hAnsi="Calibri" w:cs="Calibri"/>
                  <w:color w:val="000000"/>
                </w:rPr>
                <w:t>1.011</w:t>
              </w:r>
            </w:ins>
          </w:p>
        </w:tc>
        <w:tc>
          <w:tcPr>
            <w:tcW w:w="708" w:type="dxa"/>
            <w:tcBorders>
              <w:top w:val="nil"/>
              <w:left w:val="nil"/>
              <w:bottom w:val="single" w:sz="4" w:space="0" w:color="auto"/>
              <w:right w:val="single" w:sz="4" w:space="0" w:color="auto"/>
            </w:tcBorders>
            <w:shd w:val="clear" w:color="auto" w:fill="auto"/>
            <w:noWrap/>
            <w:vAlign w:val="bottom"/>
            <w:hideMark/>
            <w:tcPrChange w:id="1238" w:author="Juan Labraga" w:date="2018-09-13T10:39:00Z">
              <w:tcPr>
                <w:tcW w:w="752" w:type="dxa"/>
                <w:tcBorders>
                  <w:top w:val="nil"/>
                  <w:left w:val="nil"/>
                  <w:bottom w:val="single" w:sz="4" w:space="0" w:color="auto"/>
                  <w:right w:val="single" w:sz="4" w:space="0" w:color="auto"/>
                </w:tcBorders>
                <w:shd w:val="clear" w:color="auto" w:fill="auto"/>
                <w:noWrap/>
                <w:vAlign w:val="bottom"/>
                <w:hideMark/>
              </w:tcPr>
            </w:tcPrChange>
          </w:tcPr>
          <w:p w14:paraId="210F6E4D" w14:textId="605D1FB9" w:rsidR="00351B52" w:rsidRPr="004304BB" w:rsidRDefault="00351B52" w:rsidP="00351B52">
            <w:pPr>
              <w:spacing w:after="0" w:line="240" w:lineRule="auto"/>
              <w:jc w:val="center"/>
              <w:rPr>
                <w:ins w:id="1239" w:author="Juan Labraga" w:date="2018-09-10T23:44:00Z"/>
                <w:rFonts w:ascii="Calibri" w:eastAsia="Times New Roman" w:hAnsi="Calibri" w:cs="Calibri"/>
                <w:color w:val="000000"/>
                <w:lang w:val="es-UY" w:eastAsia="es-UY"/>
              </w:rPr>
            </w:pPr>
            <w:ins w:id="1240" w:author="Juan Labraga" w:date="2018-09-13T11:07:00Z">
              <w:r>
                <w:rPr>
                  <w:rFonts w:ascii="Calibri" w:hAnsi="Calibri" w:cs="Calibri"/>
                  <w:color w:val="000000"/>
                </w:rPr>
                <w:t>1.237</w:t>
              </w:r>
            </w:ins>
          </w:p>
        </w:tc>
        <w:tc>
          <w:tcPr>
            <w:tcW w:w="697" w:type="dxa"/>
            <w:tcBorders>
              <w:top w:val="nil"/>
              <w:left w:val="nil"/>
              <w:bottom w:val="single" w:sz="4" w:space="0" w:color="auto"/>
              <w:right w:val="single" w:sz="4" w:space="0" w:color="auto"/>
            </w:tcBorders>
            <w:shd w:val="clear" w:color="auto" w:fill="auto"/>
            <w:noWrap/>
            <w:vAlign w:val="bottom"/>
            <w:hideMark/>
            <w:tcPrChange w:id="1241" w:author="Juan Labraga" w:date="2018-09-13T10:39:00Z">
              <w:tcPr>
                <w:tcW w:w="567" w:type="dxa"/>
                <w:tcBorders>
                  <w:top w:val="nil"/>
                  <w:left w:val="nil"/>
                  <w:bottom w:val="single" w:sz="4" w:space="0" w:color="auto"/>
                  <w:right w:val="single" w:sz="4" w:space="0" w:color="auto"/>
                </w:tcBorders>
                <w:shd w:val="clear" w:color="auto" w:fill="auto"/>
                <w:noWrap/>
                <w:vAlign w:val="bottom"/>
                <w:hideMark/>
              </w:tcPr>
            </w:tcPrChange>
          </w:tcPr>
          <w:p w14:paraId="680743B5" w14:textId="0B05805C" w:rsidR="00351B52" w:rsidRPr="004304BB" w:rsidRDefault="00351B52" w:rsidP="00351B52">
            <w:pPr>
              <w:spacing w:after="0" w:line="240" w:lineRule="auto"/>
              <w:jc w:val="center"/>
              <w:rPr>
                <w:ins w:id="1242" w:author="Juan Labraga" w:date="2018-09-10T23:44:00Z"/>
                <w:rFonts w:ascii="Calibri" w:eastAsia="Times New Roman" w:hAnsi="Calibri" w:cs="Calibri"/>
                <w:color w:val="000000"/>
                <w:lang w:val="es-UY" w:eastAsia="es-UY"/>
              </w:rPr>
            </w:pPr>
            <w:ins w:id="1243" w:author="Juan Labraga" w:date="2018-09-13T11:07:00Z">
              <w:r>
                <w:rPr>
                  <w:rFonts w:ascii="Calibri" w:hAnsi="Calibri" w:cs="Calibri"/>
                  <w:color w:val="000000"/>
                </w:rPr>
                <w:t>1.491</w:t>
              </w:r>
            </w:ins>
          </w:p>
        </w:tc>
        <w:tc>
          <w:tcPr>
            <w:tcW w:w="709" w:type="dxa"/>
            <w:tcBorders>
              <w:top w:val="nil"/>
              <w:left w:val="nil"/>
              <w:bottom w:val="single" w:sz="4" w:space="0" w:color="auto"/>
              <w:right w:val="single" w:sz="8" w:space="0" w:color="auto"/>
            </w:tcBorders>
            <w:shd w:val="clear" w:color="auto" w:fill="auto"/>
            <w:noWrap/>
            <w:vAlign w:val="bottom"/>
            <w:hideMark/>
            <w:tcPrChange w:id="1244" w:author="Juan Labraga" w:date="2018-09-13T10:39:00Z">
              <w:tcPr>
                <w:tcW w:w="709" w:type="dxa"/>
                <w:tcBorders>
                  <w:top w:val="nil"/>
                  <w:left w:val="nil"/>
                  <w:bottom w:val="single" w:sz="4" w:space="0" w:color="auto"/>
                  <w:right w:val="single" w:sz="8" w:space="0" w:color="auto"/>
                </w:tcBorders>
                <w:shd w:val="clear" w:color="auto" w:fill="auto"/>
                <w:noWrap/>
                <w:vAlign w:val="bottom"/>
                <w:hideMark/>
              </w:tcPr>
            </w:tcPrChange>
          </w:tcPr>
          <w:p w14:paraId="79BD5862" w14:textId="1907D53B" w:rsidR="00351B52" w:rsidRPr="004304BB" w:rsidRDefault="00351B52" w:rsidP="00351B52">
            <w:pPr>
              <w:spacing w:after="0" w:line="240" w:lineRule="auto"/>
              <w:jc w:val="center"/>
              <w:rPr>
                <w:ins w:id="1245" w:author="Juan Labraga" w:date="2018-09-10T23:44:00Z"/>
                <w:rFonts w:ascii="Calibri" w:eastAsia="Times New Roman" w:hAnsi="Calibri" w:cs="Calibri"/>
                <w:color w:val="000000"/>
                <w:lang w:val="es-UY" w:eastAsia="es-UY"/>
              </w:rPr>
            </w:pPr>
            <w:ins w:id="1246" w:author="Juan Labraga" w:date="2018-09-13T11:07:00Z">
              <w:r>
                <w:rPr>
                  <w:rFonts w:ascii="Calibri" w:hAnsi="Calibri" w:cs="Calibri"/>
                  <w:color w:val="000000"/>
                </w:rPr>
                <w:t>1.774</w:t>
              </w:r>
            </w:ins>
          </w:p>
        </w:tc>
      </w:tr>
      <w:tr w:rsidR="00AF2B3D" w:rsidRPr="004304BB" w14:paraId="70D77280" w14:textId="77777777" w:rsidTr="00096FFC">
        <w:trPr>
          <w:trHeight w:val="290"/>
          <w:ins w:id="1247" w:author="Juan Labraga" w:date="2018-09-10T23:44:00Z"/>
          <w:trPrChange w:id="1248"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000000" w:fill="C6E0B4"/>
            <w:noWrap/>
            <w:vAlign w:val="center"/>
            <w:hideMark/>
            <w:tcPrChange w:id="1249" w:author="Juan Labraga" w:date="2018-09-13T10:39:00Z">
              <w:tcPr>
                <w:tcW w:w="2283" w:type="dxa"/>
                <w:tcBorders>
                  <w:top w:val="nil"/>
                  <w:left w:val="single" w:sz="8" w:space="0" w:color="auto"/>
                  <w:bottom w:val="single" w:sz="4" w:space="0" w:color="auto"/>
                  <w:right w:val="single" w:sz="4" w:space="0" w:color="auto"/>
                </w:tcBorders>
                <w:shd w:val="clear" w:color="000000" w:fill="C6E0B4"/>
                <w:noWrap/>
                <w:vAlign w:val="center"/>
                <w:hideMark/>
              </w:tcPr>
            </w:tcPrChange>
          </w:tcPr>
          <w:p w14:paraId="15FC1100" w14:textId="77777777" w:rsidR="00AF2B3D" w:rsidRPr="000F2DE3" w:rsidRDefault="00AF2B3D" w:rsidP="009C6239">
            <w:pPr>
              <w:spacing w:after="0" w:line="240" w:lineRule="auto"/>
              <w:jc w:val="center"/>
              <w:rPr>
                <w:ins w:id="1250" w:author="Juan Labraga" w:date="2018-09-10T23:44:00Z"/>
                <w:rFonts w:ascii="Calibri" w:eastAsia="Times New Roman" w:hAnsi="Calibri" w:cs="Calibri"/>
                <w:bCs/>
                <w:color w:val="000000"/>
                <w:lang w:val="es-UY" w:eastAsia="es-UY"/>
                <w:rPrChange w:id="1251" w:author="Juan Labraga" w:date="2018-09-13T10:29:00Z">
                  <w:rPr>
                    <w:ins w:id="1252" w:author="Juan Labraga" w:date="2018-09-10T23:44:00Z"/>
                    <w:rFonts w:ascii="Calibri" w:eastAsia="Times New Roman" w:hAnsi="Calibri" w:cs="Calibri"/>
                    <w:b/>
                    <w:bCs/>
                    <w:color w:val="000000"/>
                    <w:lang w:val="es-UY" w:eastAsia="es-UY"/>
                  </w:rPr>
                </w:rPrChange>
              </w:rPr>
            </w:pPr>
            <w:proofErr w:type="spellStart"/>
            <w:ins w:id="1253" w:author="Juan Labraga" w:date="2018-09-10T23:44:00Z">
              <w:r w:rsidRPr="000F2DE3">
                <w:rPr>
                  <w:rFonts w:ascii="Calibri" w:hAnsi="Calibri" w:eastAsia="Times New Roman" w:cs="Calibri"/>
                  <w:bCs/>
                  <w:color w:val="000000"/>
                  <w:lang w:val="es-UY" w:eastAsia="es-UY"/>
                  <w:rPrChange w:author="Juan Labraga" w:date="2018-09-13T10:29:00Z" w:id="1254">
                    <w:rPr>
                      <w:rFonts w:ascii="Calibri" w:hAnsi="Calibri" w:eastAsia="Times New Roman" w:cs="Calibri"/>
                      <w:b/>
                      <w:bCs/>
                      <w:color w:val="000000"/>
                      <w:lang w:val="es-UY" w:eastAsia="es-UY"/>
                    </w:rPr>
                  </w:rPrChange>
                </w:rPr>
                <w:t>Export</w:t>
              </w:r>
              <w:proofErr w:type="spellEnd"/>
              <w:r w:rsidRPr="000F2DE3">
                <w:rPr>
                  <w:rFonts w:ascii="Calibri" w:hAnsi="Calibri" w:eastAsia="Times New Roman" w:cs="Calibri"/>
                  <w:bCs/>
                  <w:color w:val="000000"/>
                  <w:lang w:val="es-UY" w:eastAsia="es-UY"/>
                  <w:rPrChange w:author="Juan Labraga" w:date="2018-09-13T10:29:00Z" w:id="1255">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1256">
                    <w:rPr>
                      <w:rFonts w:ascii="Calibri" w:hAnsi="Calibri" w:eastAsia="Times New Roman" w:cs="Calibri"/>
                      <w:b/>
                      <w:bCs/>
                      <w:color w:val="000000"/>
                      <w:lang w:val="es-UY" w:eastAsia="es-UY"/>
                    </w:rPr>
                  </w:rPrChange>
                </w:rPr>
                <w:t>hours</w:t>
              </w:r>
              <w:proofErr w:type="spellEnd"/>
              <w:r w:rsidRPr="000F2DE3">
                <w:rPr>
                  <w:rFonts w:ascii="Calibri" w:hAnsi="Calibri" w:eastAsia="Times New Roman" w:cs="Calibri"/>
                  <w:bCs/>
                  <w:color w:val="000000"/>
                  <w:lang w:val="es-UY" w:eastAsia="es-UY"/>
                  <w:rPrChange w:author="Juan Labraga" w:date="2018-09-13T10:29:00Z" w:id="1257">
                    <w:rPr>
                      <w:rFonts w:ascii="Calibri" w:hAnsi="Calibri" w:eastAsia="Times New Roman" w:cs="Calibri"/>
                      <w:b/>
                      <w:bCs/>
                      <w:color w:val="000000"/>
                      <w:lang w:val="es-UY" w:eastAsia="es-UY"/>
                    </w:rPr>
                  </w:rPrChange>
                </w:rPr>
                <w:t xml:space="preserve"> </w:t>
              </w:r>
              <w:proofErr w:type="spellStart"/>
              <w:r w:rsidRPr="000F2DE3">
                <w:rPr>
                  <w:rFonts w:ascii="Calibri" w:hAnsi="Calibri" w:eastAsia="Times New Roman" w:cs="Calibri"/>
                  <w:bCs/>
                  <w:color w:val="000000"/>
                  <w:lang w:val="es-UY" w:eastAsia="es-UY"/>
                  <w:rPrChange w:author="Juan Labraga" w:date="2018-09-13T10:29:00Z" w:id="1258">
                    <w:rPr>
                      <w:rFonts w:ascii="Calibri" w:hAnsi="Calibri" w:eastAsia="Times New Roman" w:cs="Calibri"/>
                      <w:b/>
                      <w:bCs/>
                      <w:color w:val="000000"/>
                      <w:lang w:val="es-UY" w:eastAsia="es-UY"/>
                    </w:rPr>
                  </w:rPrChange>
                </w:rPr>
                <w:t>saved</w:t>
              </w:r>
              <w:proofErr w:type="spellEnd"/>
              <w:r w:rsidRPr="000F2DE3">
                <w:rPr>
                  <w:rFonts w:ascii="Calibri" w:hAnsi="Calibri" w:eastAsia="Times New Roman" w:cs="Calibri"/>
                  <w:bCs/>
                  <w:color w:val="000000"/>
                  <w:lang w:val="es-UY" w:eastAsia="es-UY"/>
                  <w:rPrChange w:author="Juan Labraga" w:date="2018-09-13T10:29:00Z" w:id="1259">
                    <w:rPr>
                      <w:rFonts w:ascii="Calibri" w:hAnsi="Calibri" w:eastAsia="Times New Roman" w:cs="Calibri"/>
                      <w:b/>
                      <w:bCs/>
                      <w:color w:val="000000"/>
                      <w:lang w:val="es-UY" w:eastAsia="es-UY"/>
                    </w:rPr>
                  </w:rPrChange>
                </w:rPr>
                <w:t>)</w:t>
              </w:r>
            </w:ins>
          </w:p>
        </w:tc>
        <w:tc>
          <w:tcPr>
            <w:tcW w:w="1559" w:type="dxa"/>
            <w:tcBorders>
              <w:top w:val="nil"/>
              <w:left w:val="nil"/>
              <w:bottom w:val="single" w:sz="4" w:space="0" w:color="auto"/>
              <w:right w:val="single" w:sz="4" w:space="0" w:color="auto"/>
            </w:tcBorders>
            <w:shd w:val="clear" w:color="000000" w:fill="C6E0B4"/>
            <w:noWrap/>
            <w:vAlign w:val="center"/>
            <w:hideMark/>
            <w:tcPrChange w:id="1260" w:author="Juan Labraga" w:date="2018-09-13T10:39:00Z">
              <w:tcPr>
                <w:tcW w:w="1251" w:type="dxa"/>
                <w:tcBorders>
                  <w:top w:val="nil"/>
                  <w:left w:val="nil"/>
                  <w:bottom w:val="single" w:sz="4" w:space="0" w:color="auto"/>
                  <w:right w:val="single" w:sz="4" w:space="0" w:color="auto"/>
                </w:tcBorders>
                <w:shd w:val="clear" w:color="000000" w:fill="C6E0B4"/>
                <w:noWrap/>
                <w:vAlign w:val="center"/>
                <w:hideMark/>
              </w:tcPr>
            </w:tcPrChange>
          </w:tcPr>
          <w:p w14:paraId="0224E37A" w14:textId="671C8F53" w:rsidR="00AF2B3D" w:rsidRPr="000F2DE3" w:rsidRDefault="00AF2B3D" w:rsidP="009C6239">
            <w:pPr>
              <w:spacing w:after="0" w:line="240" w:lineRule="auto"/>
              <w:jc w:val="center"/>
              <w:rPr>
                <w:ins w:id="1261" w:author="Juan Labraga" w:date="2018-09-10T23:44:00Z"/>
                <w:rFonts w:ascii="Calibri" w:eastAsia="Times New Roman" w:hAnsi="Calibri" w:cs="Calibri"/>
                <w:bCs/>
                <w:color w:val="000000"/>
                <w:lang w:val="es-UY" w:eastAsia="es-UY"/>
                <w:rPrChange w:id="1262" w:author="Juan Labraga" w:date="2018-09-13T10:29:00Z">
                  <w:rPr>
                    <w:ins w:id="1263" w:author="Juan Labraga" w:date="2018-09-10T23:44:00Z"/>
                    <w:rFonts w:ascii="Calibri" w:eastAsia="Times New Roman" w:hAnsi="Calibri" w:cs="Calibri"/>
                    <w:b/>
                    <w:bCs/>
                    <w:color w:val="000000"/>
                    <w:lang w:val="es-UY" w:eastAsia="es-UY"/>
                  </w:rPr>
                </w:rPrChange>
              </w:rPr>
            </w:pPr>
            <m:oMath>
              <m:sSub>
                <m:sSubPr>
                  <m:ctrlPr>
                    <w:ins w:id="1264" w:author="Juan Labraga" w:date="2018-09-13T10:22:00Z">
                      <w:rPr>
                        <w:rFonts w:ascii="Cambria Math" w:hAnsi="Cambria Math" w:cs="Arial"/>
                        <w:i/>
                        <w:sz w:val="24"/>
                        <w:szCs w:val="24"/>
                      </w:rPr>
                    </w:ins>
                  </m:ctrlPr>
                </m:sSubPr>
                <m:e>
                  <m:r>
                    <w:ins w:id="1265" w:author="Juan Labraga" w:date="2018-09-13T10:22:00Z">
                      <w:rPr>
                        <w:rFonts w:ascii="Cambria Math" w:hAnsi="Cambria Math" w:cs="Arial"/>
                        <w:sz w:val="24"/>
                        <w:szCs w:val="24"/>
                      </w:rPr>
                      <m:t>HE</m:t>
                    </w:ins>
                  </m:r>
                </m:e>
                <m:sub>
                  <m:r>
                    <w:ins w:id="1266" w:author="Juan Labraga" w:date="2018-09-13T10:22:00Z">
                      <w:rPr>
                        <w:rFonts w:ascii="Cambria Math" w:hAnsi="Cambria Math" w:cs="Arial"/>
                        <w:sz w:val="24"/>
                        <w:szCs w:val="24"/>
                      </w:rPr>
                      <m:t>n</m:t>
                    </w:ins>
                  </m:r>
                </m:sub>
              </m:sSub>
            </m:oMath>
            <w:ins w:id="1267" w:author="Juan Labraga" w:date="2018-09-10T23:44:00Z">
              <w:r w:rsidRPr="000F2DE3">
                <w:rPr>
                  <w:rFonts w:ascii="Calibri" w:hAnsi="Calibri" w:eastAsia="Times New Roman" w:cs="Calibri"/>
                  <w:bCs/>
                  <w:color w:val="000000"/>
                  <w:lang w:val="es-UY" w:eastAsia="es-UY"/>
                  <w:rPrChange w:author="Juan Labraga" w:date="2018-09-13T10:29:00Z" w:id="1268">
                    <w:rPr>
                      <w:rFonts w:ascii="Calibri" w:hAnsi="Calibri" w:eastAsia="Times New Roman" w:cs="Calibri"/>
                      <w:b/>
                      <w:bCs/>
                      <w:color w:val="000000"/>
                      <w:lang w:val="es-UY" w:eastAsia="es-UY"/>
                    </w:rPr>
                  </w:rPrChange>
                </w:rPr>
                <w:t> </w:t>
              </w:r>
            </w:ins>
          </w:p>
        </w:tc>
        <w:tc>
          <w:tcPr>
            <w:tcW w:w="993" w:type="dxa"/>
            <w:tcBorders>
              <w:top w:val="single" w:sz="4" w:space="0" w:color="auto"/>
              <w:left w:val="nil"/>
              <w:bottom w:val="single" w:sz="4" w:space="0" w:color="auto"/>
              <w:right w:val="single" w:sz="4" w:space="0" w:color="auto"/>
            </w:tcBorders>
            <w:shd w:val="clear" w:color="000000" w:fill="C6E0B4"/>
            <w:tcPrChange w:id="1269" w:author="Juan Labraga" w:date="2018-09-13T10:39:00Z">
              <w:tcPr>
                <w:tcW w:w="851" w:type="dxa"/>
                <w:tcBorders>
                  <w:top w:val="single" w:sz="4" w:space="0" w:color="auto"/>
                  <w:left w:val="nil"/>
                  <w:bottom w:val="single" w:sz="4" w:space="0" w:color="auto"/>
                  <w:right w:val="single" w:sz="4" w:space="0" w:color="auto"/>
                </w:tcBorders>
                <w:shd w:val="clear" w:color="000000" w:fill="C6E0B4"/>
              </w:tcPr>
            </w:tcPrChange>
          </w:tcPr>
          <w:p w14:paraId="7C574674" w14:textId="58D4822F" w:rsidR="00AF2B3D" w:rsidRPr="004304BB" w:rsidRDefault="0098787B" w:rsidP="009C6239">
            <w:pPr>
              <w:spacing w:after="0" w:line="240" w:lineRule="auto"/>
              <w:jc w:val="center"/>
              <w:rPr>
                <w:ins w:id="1270" w:author="Juan Labraga" w:date="2018-09-13T10:33:00Z"/>
                <w:rFonts w:ascii="Calibri" w:eastAsia="Times New Roman" w:hAnsi="Calibri" w:cs="Calibri"/>
                <w:color w:val="000000"/>
                <w:lang w:val="es-UY" w:eastAsia="es-UY"/>
              </w:rPr>
            </w:pPr>
            <w:proofErr w:type="spellStart"/>
            <w:proofErr w:type="gramStart"/>
            <w:ins w:id="1271" w:author="Juan Labraga" w:date="2018-09-13T10:42:00Z">
              <w:r>
                <w:rPr>
                  <w:rFonts w:ascii="Calibri" w:hAnsi="Calibri" w:eastAsia="Times New Roman" w:cs="Calibri"/>
                  <w:color w:val="000000"/>
                  <w:lang w:val="es-UY" w:eastAsia="es-UY"/>
                </w:rPr>
                <w:t>Eq</w:t>
              </w:r>
              <w:proofErr w:type="spellEnd"/>
              <w:r>
                <w:rPr>
                  <w:rFonts w:ascii="Calibri" w:hAnsi="Calibri" w:eastAsia="Times New Roman" w:cs="Calibri"/>
                  <w:color w:val="000000"/>
                  <w:lang w:val="es-UY" w:eastAsia="es-UY"/>
                </w:rPr>
                <w:t>(</w:t>
              </w:r>
              <w:proofErr w:type="gramEnd"/>
              <w:r>
                <w:rPr>
                  <w:rFonts w:ascii="Calibri" w:hAnsi="Calibri" w:eastAsia="Times New Roman" w:cs="Calibri"/>
                  <w:color w:val="000000"/>
                  <w:lang w:val="es-UY" w:eastAsia="es-UY"/>
                </w:rPr>
                <w:t>1)</w:t>
              </w:r>
            </w:ins>
          </w:p>
        </w:tc>
        <w:tc>
          <w:tcPr>
            <w:tcW w:w="697" w:type="dxa"/>
            <w:tcBorders>
              <w:top w:val="nil"/>
              <w:left w:val="nil"/>
              <w:bottom w:val="single" w:sz="4" w:space="0" w:color="auto"/>
              <w:right w:val="single" w:sz="4" w:space="0" w:color="auto"/>
            </w:tcBorders>
            <w:shd w:val="clear" w:color="000000" w:fill="C6E0B4"/>
            <w:noWrap/>
            <w:vAlign w:val="bottom"/>
            <w:hideMark/>
            <w:tcPrChange w:id="1272" w:author="Juan Labraga" w:date="2018-09-13T10:39:00Z">
              <w:tcPr>
                <w:tcW w:w="697" w:type="dxa"/>
                <w:tcBorders>
                  <w:top w:val="nil"/>
                  <w:left w:val="nil"/>
                  <w:bottom w:val="single" w:sz="4" w:space="0" w:color="auto"/>
                  <w:right w:val="single" w:sz="4" w:space="0" w:color="auto"/>
                </w:tcBorders>
                <w:shd w:val="clear" w:color="000000" w:fill="C6E0B4"/>
                <w:noWrap/>
                <w:vAlign w:val="bottom"/>
                <w:hideMark/>
              </w:tcPr>
            </w:tcPrChange>
          </w:tcPr>
          <w:p w14:paraId="5C3774D1" w14:textId="10612E38" w:rsidR="00AF2B3D" w:rsidRPr="004304BB" w:rsidRDefault="00AF2B3D" w:rsidP="009C6239">
            <w:pPr>
              <w:spacing w:after="0" w:line="240" w:lineRule="auto"/>
              <w:jc w:val="center"/>
              <w:rPr>
                <w:ins w:id="1273" w:author="Juan Labraga" w:date="2018-09-10T23:44:00Z"/>
                <w:rFonts w:ascii="Calibri" w:eastAsia="Times New Roman" w:hAnsi="Calibri" w:cs="Calibri"/>
                <w:color w:val="000000"/>
                <w:lang w:val="es-UY" w:eastAsia="es-UY"/>
              </w:rPr>
            </w:pPr>
            <w:ins w:id="1274" w:author="Juan Labraga" w:date="2018-09-10T23:44:00Z">
              <w:r w:rsidRPr="004304BB">
                <w:rPr>
                  <w:rFonts w:ascii="Calibri" w:hAnsi="Calibri" w:eastAsia="Times New Roman" w:cs="Calibri"/>
                  <w:color w:val="000000"/>
                  <w:lang w:val="es-UY" w:eastAsia="es-UY"/>
                </w:rPr>
                <w:t> </w:t>
              </w:r>
            </w:ins>
          </w:p>
        </w:tc>
        <w:tc>
          <w:tcPr>
            <w:tcW w:w="708" w:type="dxa"/>
            <w:tcBorders>
              <w:top w:val="nil"/>
              <w:left w:val="nil"/>
              <w:bottom w:val="single" w:sz="4" w:space="0" w:color="auto"/>
              <w:right w:val="single" w:sz="4" w:space="0" w:color="auto"/>
            </w:tcBorders>
            <w:shd w:val="clear" w:color="000000" w:fill="C6E0B4"/>
            <w:noWrap/>
            <w:vAlign w:val="bottom"/>
            <w:hideMark/>
            <w:tcPrChange w:id="1275" w:author="Juan Labraga" w:date="2018-09-13T10:39:00Z">
              <w:tcPr>
                <w:tcW w:w="708" w:type="dxa"/>
                <w:tcBorders>
                  <w:top w:val="nil"/>
                  <w:left w:val="nil"/>
                  <w:bottom w:val="single" w:sz="4" w:space="0" w:color="auto"/>
                  <w:right w:val="single" w:sz="4" w:space="0" w:color="auto"/>
                </w:tcBorders>
                <w:shd w:val="clear" w:color="000000" w:fill="C6E0B4"/>
                <w:noWrap/>
                <w:vAlign w:val="bottom"/>
                <w:hideMark/>
              </w:tcPr>
            </w:tcPrChange>
          </w:tcPr>
          <w:p w14:paraId="56896A4A" w14:textId="77777777" w:rsidR="00AF2B3D" w:rsidRPr="004304BB" w:rsidRDefault="00AF2B3D" w:rsidP="009C6239">
            <w:pPr>
              <w:spacing w:after="0" w:line="240" w:lineRule="auto"/>
              <w:jc w:val="center"/>
              <w:rPr>
                <w:ins w:id="1276" w:author="Juan Labraga" w:date="2018-09-10T23:44:00Z"/>
                <w:rFonts w:ascii="Calibri" w:eastAsia="Times New Roman" w:hAnsi="Calibri" w:cs="Calibri"/>
                <w:color w:val="000000"/>
                <w:lang w:val="es-UY" w:eastAsia="es-UY"/>
              </w:rPr>
            </w:pPr>
            <w:ins w:id="1277" w:author="Juan Labraga" w:date="2018-09-10T23:44:00Z">
              <w:r w:rsidRPr="004304BB">
                <w:rPr>
                  <w:rFonts w:ascii="Calibri" w:hAnsi="Calibri" w:eastAsia="Times New Roman" w:cs="Calibri"/>
                  <w:color w:val="000000"/>
                  <w:lang w:val="es-UY" w:eastAsia="es-UY"/>
                </w:rPr>
                <w:t>0</w:t>
              </w:r>
            </w:ins>
          </w:p>
        </w:tc>
        <w:tc>
          <w:tcPr>
            <w:tcW w:w="851" w:type="dxa"/>
            <w:tcBorders>
              <w:top w:val="nil"/>
              <w:left w:val="nil"/>
              <w:bottom w:val="single" w:sz="4" w:space="0" w:color="auto"/>
              <w:right w:val="single" w:sz="4" w:space="0" w:color="auto"/>
            </w:tcBorders>
            <w:shd w:val="clear" w:color="000000" w:fill="C6E0B4"/>
            <w:noWrap/>
            <w:vAlign w:val="bottom"/>
            <w:hideMark/>
            <w:tcPrChange w:id="1278" w:author="Juan Labraga" w:date="2018-09-13T10:39:00Z">
              <w:tcPr>
                <w:tcW w:w="851" w:type="dxa"/>
                <w:tcBorders>
                  <w:top w:val="nil"/>
                  <w:left w:val="nil"/>
                  <w:bottom w:val="single" w:sz="4" w:space="0" w:color="auto"/>
                  <w:right w:val="single" w:sz="4" w:space="0" w:color="auto"/>
                </w:tcBorders>
                <w:shd w:val="clear" w:color="000000" w:fill="C6E0B4"/>
                <w:noWrap/>
                <w:vAlign w:val="bottom"/>
                <w:hideMark/>
              </w:tcPr>
            </w:tcPrChange>
          </w:tcPr>
          <w:p w14:paraId="70BF8D18" w14:textId="77777777" w:rsidR="00AF2B3D" w:rsidRPr="004304BB" w:rsidRDefault="00AF2B3D" w:rsidP="009C6239">
            <w:pPr>
              <w:spacing w:after="0" w:line="240" w:lineRule="auto"/>
              <w:jc w:val="center"/>
              <w:rPr>
                <w:ins w:id="1279" w:author="Juan Labraga" w:date="2018-09-10T23:44:00Z"/>
                <w:rFonts w:ascii="Calibri" w:eastAsia="Times New Roman" w:hAnsi="Calibri" w:cs="Calibri"/>
                <w:color w:val="000000"/>
                <w:lang w:val="es-UY" w:eastAsia="es-UY"/>
              </w:rPr>
            </w:pPr>
            <w:ins w:id="1280" w:author="Juan Labraga" w:date="2018-09-10T23:44:00Z">
              <w:r w:rsidRPr="004304BB">
                <w:rPr>
                  <w:rFonts w:ascii="Calibri" w:hAnsi="Calibri" w:eastAsia="Times New Roman" w:cs="Calibri"/>
                  <w:color w:val="000000"/>
                  <w:lang w:val="es-UY" w:eastAsia="es-UY"/>
                </w:rPr>
                <w:t>49</w:t>
              </w:r>
            </w:ins>
          </w:p>
        </w:tc>
        <w:tc>
          <w:tcPr>
            <w:tcW w:w="992" w:type="dxa"/>
            <w:tcBorders>
              <w:top w:val="nil"/>
              <w:left w:val="nil"/>
              <w:bottom w:val="single" w:sz="4" w:space="0" w:color="auto"/>
              <w:right w:val="single" w:sz="4" w:space="0" w:color="auto"/>
            </w:tcBorders>
            <w:shd w:val="clear" w:color="000000" w:fill="C6E0B4"/>
            <w:noWrap/>
            <w:vAlign w:val="bottom"/>
            <w:hideMark/>
            <w:tcPrChange w:id="1281" w:author="Juan Labraga" w:date="2018-09-13T10:39:00Z">
              <w:tcPr>
                <w:tcW w:w="992" w:type="dxa"/>
                <w:tcBorders>
                  <w:top w:val="nil"/>
                  <w:left w:val="nil"/>
                  <w:bottom w:val="single" w:sz="4" w:space="0" w:color="auto"/>
                  <w:right w:val="single" w:sz="4" w:space="0" w:color="auto"/>
                </w:tcBorders>
                <w:shd w:val="clear" w:color="000000" w:fill="C6E0B4"/>
                <w:noWrap/>
                <w:vAlign w:val="bottom"/>
                <w:hideMark/>
              </w:tcPr>
            </w:tcPrChange>
          </w:tcPr>
          <w:p w14:paraId="7F94C75A" w14:textId="77777777" w:rsidR="00AF2B3D" w:rsidRPr="004304BB" w:rsidRDefault="00AF2B3D" w:rsidP="009C6239">
            <w:pPr>
              <w:spacing w:after="0" w:line="240" w:lineRule="auto"/>
              <w:jc w:val="center"/>
              <w:rPr>
                <w:ins w:id="1282" w:author="Juan Labraga" w:date="2018-09-10T23:44:00Z"/>
                <w:rFonts w:ascii="Calibri" w:eastAsia="Times New Roman" w:hAnsi="Calibri" w:cs="Calibri"/>
                <w:color w:val="000000"/>
                <w:lang w:val="es-UY" w:eastAsia="es-UY"/>
              </w:rPr>
            </w:pPr>
            <w:ins w:id="1283" w:author="Juan Labraga" w:date="2018-09-10T23:44:00Z">
              <w:r w:rsidRPr="004304BB">
                <w:rPr>
                  <w:rFonts w:ascii="Calibri" w:hAnsi="Calibri" w:eastAsia="Times New Roman" w:cs="Calibri"/>
                  <w:color w:val="000000"/>
                  <w:lang w:val="es-UY" w:eastAsia="es-UY"/>
                </w:rPr>
                <w:t>49</w:t>
              </w:r>
            </w:ins>
          </w:p>
        </w:tc>
        <w:tc>
          <w:tcPr>
            <w:tcW w:w="851" w:type="dxa"/>
            <w:tcBorders>
              <w:top w:val="nil"/>
              <w:left w:val="nil"/>
              <w:bottom w:val="single" w:sz="4" w:space="0" w:color="auto"/>
              <w:right w:val="single" w:sz="4" w:space="0" w:color="auto"/>
            </w:tcBorders>
            <w:shd w:val="clear" w:color="000000" w:fill="C6E0B4"/>
            <w:noWrap/>
            <w:vAlign w:val="bottom"/>
            <w:hideMark/>
            <w:tcPrChange w:id="1284" w:author="Juan Labraga" w:date="2018-09-13T10:39:00Z">
              <w:tcPr>
                <w:tcW w:w="851" w:type="dxa"/>
                <w:tcBorders>
                  <w:top w:val="nil"/>
                  <w:left w:val="nil"/>
                  <w:bottom w:val="single" w:sz="4" w:space="0" w:color="auto"/>
                  <w:right w:val="single" w:sz="4" w:space="0" w:color="auto"/>
                </w:tcBorders>
                <w:shd w:val="clear" w:color="000000" w:fill="C6E0B4"/>
                <w:noWrap/>
                <w:vAlign w:val="bottom"/>
                <w:hideMark/>
              </w:tcPr>
            </w:tcPrChange>
          </w:tcPr>
          <w:p w14:paraId="09B0CECB" w14:textId="77777777" w:rsidR="00AF2B3D" w:rsidRPr="004304BB" w:rsidRDefault="00AF2B3D" w:rsidP="009C6239">
            <w:pPr>
              <w:spacing w:after="0" w:line="240" w:lineRule="auto"/>
              <w:jc w:val="center"/>
              <w:rPr>
                <w:ins w:id="1285" w:author="Juan Labraga" w:date="2018-09-10T23:44:00Z"/>
                <w:rFonts w:ascii="Calibri" w:eastAsia="Times New Roman" w:hAnsi="Calibri" w:cs="Calibri"/>
                <w:color w:val="000000"/>
                <w:lang w:val="es-UY" w:eastAsia="es-UY"/>
              </w:rPr>
            </w:pPr>
            <w:ins w:id="1286" w:author="Juan Labraga" w:date="2018-09-10T23:44:00Z">
              <w:r w:rsidRPr="004304BB">
                <w:rPr>
                  <w:rFonts w:ascii="Calibri" w:hAnsi="Calibri" w:eastAsia="Times New Roman" w:cs="Calibri"/>
                  <w:color w:val="000000"/>
                  <w:lang w:val="es-UY" w:eastAsia="es-UY"/>
                </w:rPr>
                <w:t>181</w:t>
              </w:r>
            </w:ins>
          </w:p>
        </w:tc>
        <w:tc>
          <w:tcPr>
            <w:tcW w:w="708" w:type="dxa"/>
            <w:tcBorders>
              <w:top w:val="nil"/>
              <w:left w:val="nil"/>
              <w:bottom w:val="single" w:sz="4" w:space="0" w:color="auto"/>
              <w:right w:val="single" w:sz="4" w:space="0" w:color="auto"/>
            </w:tcBorders>
            <w:shd w:val="clear" w:color="000000" w:fill="C6E0B4"/>
            <w:noWrap/>
            <w:vAlign w:val="bottom"/>
            <w:hideMark/>
            <w:tcPrChange w:id="1287" w:author="Juan Labraga" w:date="2018-09-13T10:39:00Z">
              <w:tcPr>
                <w:tcW w:w="708" w:type="dxa"/>
                <w:tcBorders>
                  <w:top w:val="nil"/>
                  <w:left w:val="nil"/>
                  <w:bottom w:val="single" w:sz="4" w:space="0" w:color="auto"/>
                  <w:right w:val="single" w:sz="4" w:space="0" w:color="auto"/>
                </w:tcBorders>
                <w:shd w:val="clear" w:color="000000" w:fill="C6E0B4"/>
                <w:noWrap/>
                <w:vAlign w:val="bottom"/>
                <w:hideMark/>
              </w:tcPr>
            </w:tcPrChange>
          </w:tcPr>
          <w:p w14:paraId="5EFA0867" w14:textId="77777777" w:rsidR="00AF2B3D" w:rsidRPr="004304BB" w:rsidRDefault="00AF2B3D" w:rsidP="009C6239">
            <w:pPr>
              <w:spacing w:after="0" w:line="240" w:lineRule="auto"/>
              <w:jc w:val="center"/>
              <w:rPr>
                <w:ins w:id="1288" w:author="Juan Labraga" w:date="2018-09-10T23:44:00Z"/>
                <w:rFonts w:ascii="Calibri" w:eastAsia="Times New Roman" w:hAnsi="Calibri" w:cs="Calibri"/>
                <w:color w:val="000000"/>
                <w:lang w:val="es-UY" w:eastAsia="es-UY"/>
              </w:rPr>
            </w:pPr>
            <w:ins w:id="1289" w:author="Juan Labraga" w:date="2018-09-10T23:44:00Z">
              <w:r w:rsidRPr="004304BB">
                <w:rPr>
                  <w:rFonts w:ascii="Calibri" w:hAnsi="Calibri" w:eastAsia="Times New Roman" w:cs="Calibri"/>
                  <w:color w:val="000000"/>
                  <w:lang w:val="es-UY" w:eastAsia="es-UY"/>
                </w:rPr>
                <w:t>181</w:t>
              </w:r>
            </w:ins>
          </w:p>
        </w:tc>
        <w:tc>
          <w:tcPr>
            <w:tcW w:w="721" w:type="dxa"/>
            <w:tcBorders>
              <w:top w:val="nil"/>
              <w:left w:val="nil"/>
              <w:bottom w:val="single" w:sz="4" w:space="0" w:color="auto"/>
              <w:right w:val="single" w:sz="4" w:space="0" w:color="auto"/>
            </w:tcBorders>
            <w:shd w:val="clear" w:color="000000" w:fill="C6E0B4"/>
            <w:noWrap/>
            <w:vAlign w:val="bottom"/>
            <w:hideMark/>
            <w:tcPrChange w:id="1290" w:author="Juan Labraga" w:date="2018-09-13T10:39:00Z">
              <w:tcPr>
                <w:tcW w:w="913" w:type="dxa"/>
                <w:tcBorders>
                  <w:top w:val="nil"/>
                  <w:left w:val="nil"/>
                  <w:bottom w:val="single" w:sz="4" w:space="0" w:color="auto"/>
                  <w:right w:val="single" w:sz="4" w:space="0" w:color="auto"/>
                </w:tcBorders>
                <w:shd w:val="clear" w:color="000000" w:fill="C6E0B4"/>
                <w:noWrap/>
                <w:vAlign w:val="bottom"/>
                <w:hideMark/>
              </w:tcPr>
            </w:tcPrChange>
          </w:tcPr>
          <w:p w14:paraId="39213C46" w14:textId="77777777" w:rsidR="00AF2B3D" w:rsidRPr="004304BB" w:rsidRDefault="00AF2B3D" w:rsidP="009C6239">
            <w:pPr>
              <w:spacing w:after="0" w:line="240" w:lineRule="auto"/>
              <w:jc w:val="center"/>
              <w:rPr>
                <w:ins w:id="1291" w:author="Juan Labraga" w:date="2018-09-10T23:44:00Z"/>
                <w:rFonts w:ascii="Calibri" w:eastAsia="Times New Roman" w:hAnsi="Calibri" w:cs="Calibri"/>
                <w:color w:val="000000"/>
                <w:lang w:val="es-UY" w:eastAsia="es-UY"/>
              </w:rPr>
            </w:pPr>
            <w:ins w:id="1292" w:author="Juan Labraga" w:date="2018-09-10T23:44:00Z">
              <w:r w:rsidRPr="004304BB">
                <w:rPr>
                  <w:rFonts w:ascii="Calibri" w:hAnsi="Calibri" w:eastAsia="Times New Roman" w:cs="Calibri"/>
                  <w:color w:val="000000"/>
                  <w:lang w:val="es-UY" w:eastAsia="es-UY"/>
                </w:rPr>
                <w:t>181</w:t>
              </w:r>
            </w:ins>
          </w:p>
        </w:tc>
        <w:tc>
          <w:tcPr>
            <w:tcW w:w="709" w:type="dxa"/>
            <w:tcBorders>
              <w:top w:val="nil"/>
              <w:left w:val="nil"/>
              <w:bottom w:val="single" w:sz="4" w:space="0" w:color="auto"/>
              <w:right w:val="single" w:sz="4" w:space="0" w:color="auto"/>
            </w:tcBorders>
            <w:shd w:val="clear" w:color="000000" w:fill="C6E0B4"/>
            <w:noWrap/>
            <w:vAlign w:val="bottom"/>
            <w:hideMark/>
            <w:tcPrChange w:id="1293" w:author="Juan Labraga" w:date="2018-09-13T10:39:00Z">
              <w:tcPr>
                <w:tcW w:w="603" w:type="dxa"/>
                <w:tcBorders>
                  <w:top w:val="nil"/>
                  <w:left w:val="nil"/>
                  <w:bottom w:val="single" w:sz="4" w:space="0" w:color="auto"/>
                  <w:right w:val="single" w:sz="4" w:space="0" w:color="auto"/>
                </w:tcBorders>
                <w:shd w:val="clear" w:color="000000" w:fill="C6E0B4"/>
                <w:noWrap/>
                <w:vAlign w:val="bottom"/>
                <w:hideMark/>
              </w:tcPr>
            </w:tcPrChange>
          </w:tcPr>
          <w:p w14:paraId="4B120FA3" w14:textId="77777777" w:rsidR="00AF2B3D" w:rsidRPr="004304BB" w:rsidRDefault="00AF2B3D" w:rsidP="009C6239">
            <w:pPr>
              <w:spacing w:after="0" w:line="240" w:lineRule="auto"/>
              <w:jc w:val="center"/>
              <w:rPr>
                <w:ins w:id="1294" w:author="Juan Labraga" w:date="2018-09-10T23:44:00Z"/>
                <w:rFonts w:ascii="Calibri" w:eastAsia="Times New Roman" w:hAnsi="Calibri" w:cs="Calibri"/>
                <w:color w:val="000000"/>
                <w:lang w:val="es-UY" w:eastAsia="es-UY"/>
              </w:rPr>
            </w:pPr>
            <w:ins w:id="1295" w:author="Juan Labraga" w:date="2018-09-10T23:44:00Z">
              <w:r w:rsidRPr="004304BB">
                <w:rPr>
                  <w:rFonts w:ascii="Calibri" w:hAnsi="Calibri" w:eastAsia="Times New Roman" w:cs="Calibri"/>
                  <w:color w:val="000000"/>
                  <w:lang w:val="es-UY" w:eastAsia="es-UY"/>
                </w:rPr>
                <w:t>181</w:t>
              </w:r>
            </w:ins>
          </w:p>
        </w:tc>
        <w:tc>
          <w:tcPr>
            <w:tcW w:w="708" w:type="dxa"/>
            <w:tcBorders>
              <w:top w:val="nil"/>
              <w:left w:val="nil"/>
              <w:bottom w:val="single" w:sz="4" w:space="0" w:color="auto"/>
              <w:right w:val="single" w:sz="4" w:space="0" w:color="auto"/>
            </w:tcBorders>
            <w:shd w:val="clear" w:color="000000" w:fill="C6E0B4"/>
            <w:noWrap/>
            <w:vAlign w:val="bottom"/>
            <w:hideMark/>
            <w:tcPrChange w:id="1296" w:author="Juan Labraga" w:date="2018-09-13T10:39:00Z">
              <w:tcPr>
                <w:tcW w:w="752" w:type="dxa"/>
                <w:tcBorders>
                  <w:top w:val="nil"/>
                  <w:left w:val="nil"/>
                  <w:bottom w:val="single" w:sz="4" w:space="0" w:color="auto"/>
                  <w:right w:val="single" w:sz="4" w:space="0" w:color="auto"/>
                </w:tcBorders>
                <w:shd w:val="clear" w:color="000000" w:fill="C6E0B4"/>
                <w:noWrap/>
                <w:vAlign w:val="bottom"/>
                <w:hideMark/>
              </w:tcPr>
            </w:tcPrChange>
          </w:tcPr>
          <w:p w14:paraId="0EEEC1A0" w14:textId="77777777" w:rsidR="00AF2B3D" w:rsidRPr="004304BB" w:rsidRDefault="00AF2B3D" w:rsidP="009C6239">
            <w:pPr>
              <w:spacing w:after="0" w:line="240" w:lineRule="auto"/>
              <w:jc w:val="center"/>
              <w:rPr>
                <w:ins w:id="1297" w:author="Juan Labraga" w:date="2018-09-10T23:44:00Z"/>
                <w:rFonts w:ascii="Calibri" w:eastAsia="Times New Roman" w:hAnsi="Calibri" w:cs="Calibri"/>
                <w:color w:val="000000"/>
                <w:lang w:val="es-UY" w:eastAsia="es-UY"/>
              </w:rPr>
            </w:pPr>
            <w:ins w:id="1298" w:author="Juan Labraga" w:date="2018-09-10T23:44:00Z">
              <w:r w:rsidRPr="004304BB">
                <w:rPr>
                  <w:rFonts w:ascii="Calibri" w:hAnsi="Calibri" w:eastAsia="Times New Roman" w:cs="Calibri"/>
                  <w:color w:val="000000"/>
                  <w:lang w:val="es-UY" w:eastAsia="es-UY"/>
                </w:rPr>
                <w:t>181</w:t>
              </w:r>
            </w:ins>
          </w:p>
        </w:tc>
        <w:tc>
          <w:tcPr>
            <w:tcW w:w="697" w:type="dxa"/>
            <w:tcBorders>
              <w:top w:val="nil"/>
              <w:left w:val="nil"/>
              <w:bottom w:val="single" w:sz="4" w:space="0" w:color="auto"/>
              <w:right w:val="single" w:sz="4" w:space="0" w:color="auto"/>
            </w:tcBorders>
            <w:shd w:val="clear" w:color="000000" w:fill="C6E0B4"/>
            <w:noWrap/>
            <w:vAlign w:val="bottom"/>
            <w:hideMark/>
            <w:tcPrChange w:id="1299" w:author="Juan Labraga" w:date="2018-09-13T10:39:00Z">
              <w:tcPr>
                <w:tcW w:w="567" w:type="dxa"/>
                <w:tcBorders>
                  <w:top w:val="nil"/>
                  <w:left w:val="nil"/>
                  <w:bottom w:val="single" w:sz="4" w:space="0" w:color="auto"/>
                  <w:right w:val="single" w:sz="4" w:space="0" w:color="auto"/>
                </w:tcBorders>
                <w:shd w:val="clear" w:color="000000" w:fill="C6E0B4"/>
                <w:noWrap/>
                <w:vAlign w:val="bottom"/>
                <w:hideMark/>
              </w:tcPr>
            </w:tcPrChange>
          </w:tcPr>
          <w:p w14:paraId="7886CFB1" w14:textId="77777777" w:rsidR="00AF2B3D" w:rsidRPr="004304BB" w:rsidRDefault="00AF2B3D" w:rsidP="009C6239">
            <w:pPr>
              <w:spacing w:after="0" w:line="240" w:lineRule="auto"/>
              <w:jc w:val="center"/>
              <w:rPr>
                <w:ins w:id="1300" w:author="Juan Labraga" w:date="2018-09-10T23:44:00Z"/>
                <w:rFonts w:ascii="Calibri" w:eastAsia="Times New Roman" w:hAnsi="Calibri" w:cs="Calibri"/>
                <w:color w:val="000000"/>
                <w:lang w:val="es-UY" w:eastAsia="es-UY"/>
              </w:rPr>
            </w:pPr>
            <w:ins w:id="1301" w:author="Juan Labraga" w:date="2018-09-10T23:44:00Z">
              <w:r w:rsidRPr="004304BB">
                <w:rPr>
                  <w:rFonts w:ascii="Calibri" w:hAnsi="Calibri" w:eastAsia="Times New Roman" w:cs="Calibri"/>
                  <w:color w:val="000000"/>
                  <w:lang w:val="es-UY" w:eastAsia="es-UY"/>
                </w:rPr>
                <w:t>181</w:t>
              </w:r>
            </w:ins>
          </w:p>
        </w:tc>
        <w:tc>
          <w:tcPr>
            <w:tcW w:w="709" w:type="dxa"/>
            <w:tcBorders>
              <w:top w:val="nil"/>
              <w:left w:val="nil"/>
              <w:bottom w:val="single" w:sz="4" w:space="0" w:color="auto"/>
              <w:right w:val="single" w:sz="8" w:space="0" w:color="auto"/>
            </w:tcBorders>
            <w:shd w:val="clear" w:color="000000" w:fill="C6E0B4"/>
            <w:noWrap/>
            <w:vAlign w:val="bottom"/>
            <w:hideMark/>
            <w:tcPrChange w:id="1302" w:author="Juan Labraga" w:date="2018-09-13T10:39:00Z">
              <w:tcPr>
                <w:tcW w:w="709" w:type="dxa"/>
                <w:tcBorders>
                  <w:top w:val="nil"/>
                  <w:left w:val="nil"/>
                  <w:bottom w:val="single" w:sz="4" w:space="0" w:color="auto"/>
                  <w:right w:val="single" w:sz="8" w:space="0" w:color="auto"/>
                </w:tcBorders>
                <w:shd w:val="clear" w:color="000000" w:fill="C6E0B4"/>
                <w:noWrap/>
                <w:vAlign w:val="bottom"/>
                <w:hideMark/>
              </w:tcPr>
            </w:tcPrChange>
          </w:tcPr>
          <w:p w14:paraId="66DABED2" w14:textId="77777777" w:rsidR="00AF2B3D" w:rsidRPr="004304BB" w:rsidRDefault="00AF2B3D" w:rsidP="009C6239">
            <w:pPr>
              <w:spacing w:after="0" w:line="240" w:lineRule="auto"/>
              <w:jc w:val="center"/>
              <w:rPr>
                <w:ins w:id="1303" w:author="Juan Labraga" w:date="2018-09-10T23:44:00Z"/>
                <w:rFonts w:ascii="Calibri" w:eastAsia="Times New Roman" w:hAnsi="Calibri" w:cs="Calibri"/>
                <w:color w:val="000000"/>
                <w:lang w:val="es-UY" w:eastAsia="es-UY"/>
              </w:rPr>
            </w:pPr>
            <w:ins w:id="1304" w:author="Juan Labraga" w:date="2018-09-10T23:44:00Z">
              <w:r w:rsidRPr="004304BB">
                <w:rPr>
                  <w:rFonts w:ascii="Calibri" w:hAnsi="Calibri" w:eastAsia="Times New Roman" w:cs="Calibri"/>
                  <w:color w:val="000000"/>
                  <w:lang w:val="es-UY" w:eastAsia="es-UY"/>
                </w:rPr>
                <w:t>181</w:t>
              </w:r>
            </w:ins>
          </w:p>
        </w:tc>
      </w:tr>
      <w:tr w:rsidR="00AF2B3D" w:rsidRPr="004304BB" w14:paraId="76F74E22" w14:textId="77777777" w:rsidTr="00096FFC">
        <w:trPr>
          <w:trHeight w:val="290"/>
          <w:ins w:id="1305" w:author="Juan Labraga" w:date="2018-09-10T23:44:00Z"/>
          <w:trPrChange w:id="1306"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auto" w:fill="auto"/>
            <w:noWrap/>
            <w:vAlign w:val="center"/>
            <w:hideMark/>
            <w:tcPrChange w:id="1307" w:author="Juan Labraga" w:date="2018-09-13T10:39:00Z">
              <w:tcPr>
                <w:tcW w:w="2283" w:type="dxa"/>
                <w:tcBorders>
                  <w:top w:val="nil"/>
                  <w:left w:val="single" w:sz="8" w:space="0" w:color="auto"/>
                  <w:bottom w:val="single" w:sz="4" w:space="0" w:color="auto"/>
                  <w:right w:val="single" w:sz="4" w:space="0" w:color="auto"/>
                </w:tcBorders>
                <w:shd w:val="clear" w:color="auto" w:fill="auto"/>
                <w:noWrap/>
                <w:vAlign w:val="center"/>
                <w:hideMark/>
              </w:tcPr>
            </w:tcPrChange>
          </w:tcPr>
          <w:p w14:paraId="14508E24" w14:textId="77777777" w:rsidR="00AF2B3D" w:rsidRPr="000F2DE3" w:rsidRDefault="00AF2B3D" w:rsidP="009C6239">
            <w:pPr>
              <w:spacing w:after="0" w:line="240" w:lineRule="auto"/>
              <w:jc w:val="center"/>
              <w:rPr>
                <w:ins w:id="1308" w:author="Juan Labraga" w:date="2018-09-10T23:44:00Z"/>
                <w:rFonts w:ascii="Calibri" w:eastAsia="Times New Roman" w:hAnsi="Calibri" w:cs="Calibri"/>
                <w:bCs/>
                <w:color w:val="000000"/>
                <w:lang w:val="es-UY" w:eastAsia="es-UY"/>
                <w:rPrChange w:id="1309" w:author="Juan Labraga" w:date="2018-09-13T10:29:00Z">
                  <w:rPr>
                    <w:ins w:id="1310" w:author="Juan Labraga" w:date="2018-09-10T23:44:00Z"/>
                    <w:rFonts w:ascii="Calibri" w:eastAsia="Times New Roman" w:hAnsi="Calibri" w:cs="Calibri"/>
                    <w:b/>
                    <w:bCs/>
                    <w:color w:val="000000"/>
                    <w:lang w:val="es-UY" w:eastAsia="es-UY"/>
                  </w:rPr>
                </w:rPrChange>
              </w:rPr>
            </w:pPr>
            <w:proofErr w:type="spellStart"/>
            <w:ins w:id="1311" w:author="Juan Labraga" w:date="2018-09-10T23:44:00Z">
              <w:r w:rsidRPr="000F2DE3">
                <w:rPr>
                  <w:rFonts w:ascii="Calibri" w:hAnsi="Calibri" w:eastAsia="Times New Roman" w:cs="Calibri"/>
                  <w:bCs/>
                  <w:color w:val="000000"/>
                  <w:lang w:val="es-UY" w:eastAsia="es-UY"/>
                  <w:rPrChange w:author="Juan Labraga" w:date="2018-09-13T10:29:00Z" w:id="1312">
                    <w:rPr>
                      <w:rFonts w:ascii="Calibri" w:hAnsi="Calibri" w:eastAsia="Times New Roman" w:cs="Calibri"/>
                      <w:b/>
                      <w:bCs/>
                      <w:color w:val="000000"/>
                      <w:lang w:val="es-UY" w:eastAsia="es-UY"/>
                    </w:rPr>
                  </w:rPrChange>
                </w:rPr>
                <w:t>Export</w:t>
              </w:r>
              <w:proofErr w:type="spellEnd"/>
              <w:r w:rsidRPr="000F2DE3">
                <w:rPr>
                  <w:rFonts w:ascii="Calibri" w:hAnsi="Calibri" w:eastAsia="Times New Roman" w:cs="Calibri"/>
                  <w:bCs/>
                  <w:color w:val="000000"/>
                  <w:lang w:val="es-UY" w:eastAsia="es-UY"/>
                  <w:rPrChange w:author="Juan Labraga" w:date="2018-09-13T10:29:00Z" w:id="1313">
                    <w:rPr>
                      <w:rFonts w:ascii="Calibri" w:hAnsi="Calibri" w:eastAsia="Times New Roman" w:cs="Calibri"/>
                      <w:b/>
                      <w:bCs/>
                      <w:color w:val="000000"/>
                      <w:lang w:val="es-UY" w:eastAsia="es-UY"/>
                    </w:rPr>
                  </w:rPrChange>
                </w:rPr>
                <w:t xml:space="preserve"> (USD </w:t>
              </w:r>
              <w:proofErr w:type="spellStart"/>
              <w:r w:rsidRPr="000F2DE3">
                <w:rPr>
                  <w:rFonts w:ascii="Calibri" w:hAnsi="Calibri" w:eastAsia="Times New Roman" w:cs="Calibri"/>
                  <w:bCs/>
                  <w:color w:val="000000"/>
                  <w:lang w:val="es-UY" w:eastAsia="es-UY"/>
                  <w:rPrChange w:author="Juan Labraga" w:date="2018-09-13T10:29:00Z" w:id="1314">
                    <w:rPr>
                      <w:rFonts w:ascii="Calibri" w:hAnsi="Calibri" w:eastAsia="Times New Roman" w:cs="Calibri"/>
                      <w:b/>
                      <w:bCs/>
                      <w:color w:val="000000"/>
                      <w:lang w:val="es-UY" w:eastAsia="es-UY"/>
                    </w:rPr>
                  </w:rPrChange>
                </w:rPr>
                <w:t>saved</w:t>
              </w:r>
              <w:proofErr w:type="spellEnd"/>
              <w:r w:rsidRPr="000F2DE3">
                <w:rPr>
                  <w:rFonts w:ascii="Calibri" w:hAnsi="Calibri" w:eastAsia="Times New Roman" w:cs="Calibri"/>
                  <w:bCs/>
                  <w:color w:val="000000"/>
                  <w:lang w:val="es-UY" w:eastAsia="es-UY"/>
                  <w:rPrChange w:author="Juan Labraga" w:date="2018-09-13T10:29:00Z" w:id="1315">
                    <w:rPr>
                      <w:rFonts w:ascii="Calibri" w:hAnsi="Calibri" w:eastAsia="Times New Roman" w:cs="Calibri"/>
                      <w:b/>
                      <w:bCs/>
                      <w:color w:val="000000"/>
                      <w:lang w:val="es-UY" w:eastAsia="es-UY"/>
                    </w:rPr>
                  </w:rPrChange>
                </w:rPr>
                <w:t>)</w:t>
              </w:r>
            </w:ins>
          </w:p>
        </w:tc>
        <w:tc>
          <w:tcPr>
            <w:tcW w:w="1559" w:type="dxa"/>
            <w:tcBorders>
              <w:top w:val="nil"/>
              <w:left w:val="nil"/>
              <w:bottom w:val="single" w:sz="4" w:space="0" w:color="auto"/>
              <w:right w:val="single" w:sz="4" w:space="0" w:color="auto"/>
            </w:tcBorders>
            <w:shd w:val="clear" w:color="auto" w:fill="auto"/>
            <w:noWrap/>
            <w:vAlign w:val="center"/>
            <w:hideMark/>
            <w:tcPrChange w:id="1316" w:author="Juan Labraga" w:date="2018-09-13T10:39:00Z">
              <w:tcPr>
                <w:tcW w:w="1251" w:type="dxa"/>
                <w:tcBorders>
                  <w:top w:val="nil"/>
                  <w:left w:val="nil"/>
                  <w:bottom w:val="single" w:sz="4" w:space="0" w:color="auto"/>
                  <w:right w:val="single" w:sz="4" w:space="0" w:color="auto"/>
                </w:tcBorders>
                <w:shd w:val="clear" w:color="auto" w:fill="auto"/>
                <w:noWrap/>
                <w:vAlign w:val="center"/>
                <w:hideMark/>
              </w:tcPr>
            </w:tcPrChange>
          </w:tcPr>
          <w:p w14:paraId="7169B572" w14:textId="6843420B" w:rsidR="00AF2B3D" w:rsidRPr="000F2DE3" w:rsidRDefault="0098787B" w:rsidP="009C6239">
            <w:pPr>
              <w:spacing w:after="0" w:line="240" w:lineRule="auto"/>
              <w:jc w:val="center"/>
              <w:rPr>
                <w:ins w:id="1317" w:author="Juan Labraga" w:date="2018-09-10T23:44:00Z"/>
                <w:rFonts w:ascii="Calibri" w:eastAsia="Times New Roman" w:hAnsi="Calibri" w:cs="Calibri"/>
                <w:bCs/>
                <w:color w:val="000000"/>
                <w:lang w:val="es-UY" w:eastAsia="es-UY"/>
                <w:rPrChange w:id="1318" w:author="Juan Labraga" w:date="2018-09-13T10:29:00Z">
                  <w:rPr>
                    <w:ins w:id="1319" w:author="Juan Labraga" w:date="2018-09-10T23:44:00Z"/>
                    <w:rFonts w:ascii="Calibri" w:eastAsia="Times New Roman" w:hAnsi="Calibri" w:cs="Calibri"/>
                    <w:b/>
                    <w:bCs/>
                    <w:color w:val="000000"/>
                    <w:lang w:val="es-UY" w:eastAsia="es-UY"/>
                  </w:rPr>
                </w:rPrChange>
              </w:rPr>
            </w:pPr>
            <w:ins w:id="1320" w:author="Juan Labraga" w:date="2018-09-13T10:44:00Z">
              <w:r>
                <w:rPr>
                  <w:rFonts w:ascii="Calibri" w:hAnsi="Calibri" w:eastAsia="Times New Roman" w:cs="Calibri"/>
                  <w:bCs/>
                  <w:color w:val="000000"/>
                  <w:lang w:val="es-UY" w:eastAsia="es-UY"/>
                </w:rPr>
                <w:t>EX</w:t>
              </w:r>
              <w:r>
                <w:rPr>
                  <w:rFonts w:ascii="Calibri" w:hAnsi="Calibri" w:eastAsia="Times New Roman" w:cs="Calibri"/>
                  <w:bCs/>
                  <w:color w:val="000000"/>
                  <w:lang w:val="es-UY" w:eastAsia="es-UY"/>
                </w:rPr>
                <w:t xml:space="preserve"> </w:t>
              </w:r>
              <w:proofErr w:type="spellStart"/>
              <w:r>
                <w:rPr>
                  <w:rFonts w:ascii="Calibri" w:hAnsi="Calibri" w:eastAsia="Times New Roman" w:cs="Calibri"/>
                  <w:bCs/>
                  <w:color w:val="000000"/>
                  <w:lang w:val="es-UY" w:eastAsia="es-UY"/>
                </w:rPr>
                <w:t>cost</w:t>
              </w:r>
              <w:r>
                <w:rPr>
                  <w:rFonts w:ascii="Calibri" w:hAnsi="Calibri" w:eastAsia="Times New Roman" w:cs="Calibri"/>
                  <w:bCs/>
                  <w:color w:val="000000"/>
                  <w:vertAlign w:val="subscript"/>
                  <w:lang w:val="es-UY" w:eastAsia="es-UY"/>
                </w:rPr>
                <w:t>n</w:t>
              </w:r>
              <w:proofErr w:type="spellEnd"/>
              <w:r>
                <w:rPr>
                  <w:rFonts w:ascii="Calibri" w:hAnsi="Calibri" w:eastAsia="Times New Roman" w:cs="Calibri"/>
                  <w:bCs/>
                  <w:color w:val="000000"/>
                  <w:lang w:val="es-UY" w:eastAsia="es-UY"/>
                </w:rPr>
                <w:t xml:space="preserve"> </w:t>
              </w:r>
              <w:r>
                <w:rPr>
                  <w:rFonts w:ascii="Calibri" w:hAnsi="Calibri" w:eastAsia="Times New Roman" w:cs="Calibri"/>
                  <w:bCs/>
                  <w:color w:val="000000"/>
                  <w:lang w:val="es-UY" w:eastAsia="es-UY"/>
                </w:rPr>
                <w:t xml:space="preserve">- </w:t>
              </w:r>
              <w:r>
                <w:rPr>
                  <w:rFonts w:ascii="Calibri" w:hAnsi="Calibri" w:eastAsia="Times New Roman" w:cs="Calibri"/>
                  <w:bCs/>
                  <w:color w:val="000000"/>
                  <w:lang w:val="es-UY" w:eastAsia="es-UY"/>
                </w:rPr>
                <w:t>EX</w:t>
              </w:r>
              <w:r>
                <w:rPr>
                  <w:rFonts w:ascii="Calibri" w:hAnsi="Calibri" w:eastAsia="Times New Roman" w:cs="Calibri"/>
                  <w:bCs/>
                  <w:color w:val="000000"/>
                  <w:lang w:val="es-UY" w:eastAsia="es-UY"/>
                </w:rPr>
                <w:t xml:space="preserve"> cost</w:t>
              </w:r>
              <w:r>
                <w:rPr>
                  <w:rFonts w:ascii="Calibri" w:hAnsi="Calibri" w:eastAsia="Times New Roman" w:cs="Calibri"/>
                  <w:bCs/>
                  <w:color w:val="000000"/>
                  <w:vertAlign w:val="subscript"/>
                  <w:lang w:val="es-UY" w:eastAsia="es-UY"/>
                </w:rPr>
                <w:t>0</w:t>
              </w:r>
            </w:ins>
            <w:ins w:id="1321" w:author="Juan Labraga" w:date="2018-09-10T23:44:00Z">
              <w:r w:rsidR="00AF2B3D" w:rsidRPr="000F2DE3">
                <w:rPr>
                  <w:rFonts w:ascii="Calibri" w:hAnsi="Calibri" w:eastAsia="Times New Roman" w:cs="Calibri"/>
                  <w:bCs/>
                  <w:color w:val="000000"/>
                  <w:lang w:val="es-UY" w:eastAsia="es-UY"/>
                  <w:rPrChange w:author="Juan Labraga" w:date="2018-09-13T10:29:00Z" w:id="1322">
                    <w:rPr>
                      <w:rFonts w:ascii="Calibri" w:hAnsi="Calibri" w:eastAsia="Times New Roman" w:cs="Calibri"/>
                      <w:b/>
                      <w:bCs/>
                      <w:color w:val="000000"/>
                      <w:lang w:val="es-UY" w:eastAsia="es-UY"/>
                    </w:rPr>
                  </w:rPrChange>
                </w:rPr>
                <w:t> </w:t>
              </w:r>
            </w:ins>
          </w:p>
        </w:tc>
        <w:tc>
          <w:tcPr>
            <w:tcW w:w="993" w:type="dxa"/>
            <w:tcBorders>
              <w:top w:val="single" w:sz="4" w:space="0" w:color="auto"/>
              <w:left w:val="nil"/>
              <w:bottom w:val="single" w:sz="4" w:space="0" w:color="auto"/>
              <w:right w:val="single" w:sz="4" w:space="0" w:color="auto"/>
            </w:tcBorders>
            <w:tcPrChange w:id="1323" w:author="Juan Labraga" w:date="2018-09-13T10:39:00Z">
              <w:tcPr>
                <w:tcW w:w="851" w:type="dxa"/>
                <w:tcBorders>
                  <w:top w:val="single" w:sz="4" w:space="0" w:color="auto"/>
                  <w:left w:val="nil"/>
                  <w:bottom w:val="single" w:sz="4" w:space="0" w:color="auto"/>
                  <w:right w:val="single" w:sz="4" w:space="0" w:color="auto"/>
                </w:tcBorders>
              </w:tcPr>
            </w:tcPrChange>
          </w:tcPr>
          <w:p w14:paraId="3EAA6B53" w14:textId="5C1FE020" w:rsidR="00AF2B3D" w:rsidRPr="004304BB" w:rsidRDefault="008865F6" w:rsidP="009C6239">
            <w:pPr>
              <w:spacing w:after="0" w:line="240" w:lineRule="auto"/>
              <w:jc w:val="center"/>
              <w:rPr>
                <w:ins w:id="1324" w:author="Juan Labraga" w:date="2018-09-13T10:33:00Z"/>
                <w:rFonts w:ascii="Calibri" w:eastAsia="Times New Roman" w:hAnsi="Calibri" w:cs="Calibri"/>
                <w:color w:val="000000"/>
                <w:lang w:val="es-UY" w:eastAsia="es-UY"/>
              </w:rPr>
            </w:pPr>
            <w:proofErr w:type="spellStart"/>
            <w:proofErr w:type="gramStart"/>
            <w:ins w:id="1325" w:author="Juan Labraga" w:date="2018-09-13T10:45:00Z">
              <w:r>
                <w:rPr>
                  <w:rFonts w:ascii="Calibri" w:hAnsi="Calibri" w:eastAsia="Times New Roman" w:cs="Calibri"/>
                  <w:color w:val="000000"/>
                  <w:lang w:val="es-UY" w:eastAsia="es-UY"/>
                </w:rPr>
                <w:t>Eq</w:t>
              </w:r>
              <w:proofErr w:type="spellEnd"/>
              <w:r>
                <w:rPr>
                  <w:rFonts w:ascii="Calibri" w:hAnsi="Calibri" w:eastAsia="Times New Roman" w:cs="Calibri"/>
                  <w:color w:val="000000"/>
                  <w:lang w:val="es-UY" w:eastAsia="es-UY"/>
                </w:rPr>
                <w:t>(</w:t>
              </w:r>
              <w:proofErr w:type="gramEnd"/>
              <w:r>
                <w:rPr>
                  <w:rFonts w:ascii="Calibri" w:hAnsi="Calibri" w:eastAsia="Times New Roman" w:cs="Calibri"/>
                  <w:color w:val="000000"/>
                  <w:lang w:val="es-UY" w:eastAsia="es-UY"/>
                </w:rPr>
                <w:t>2)</w:t>
              </w:r>
            </w:ins>
          </w:p>
        </w:tc>
        <w:tc>
          <w:tcPr>
            <w:tcW w:w="697" w:type="dxa"/>
            <w:tcBorders>
              <w:top w:val="nil"/>
              <w:left w:val="nil"/>
              <w:bottom w:val="single" w:sz="4" w:space="0" w:color="auto"/>
              <w:right w:val="single" w:sz="4" w:space="0" w:color="auto"/>
            </w:tcBorders>
            <w:shd w:val="clear" w:color="auto" w:fill="auto"/>
            <w:noWrap/>
            <w:vAlign w:val="bottom"/>
            <w:hideMark/>
            <w:tcPrChange w:id="1326" w:author="Juan Labraga" w:date="2018-09-13T10:39:00Z">
              <w:tcPr>
                <w:tcW w:w="697" w:type="dxa"/>
                <w:tcBorders>
                  <w:top w:val="nil"/>
                  <w:left w:val="nil"/>
                  <w:bottom w:val="single" w:sz="4" w:space="0" w:color="auto"/>
                  <w:right w:val="single" w:sz="4" w:space="0" w:color="auto"/>
                </w:tcBorders>
                <w:shd w:val="clear" w:color="auto" w:fill="auto"/>
                <w:noWrap/>
                <w:vAlign w:val="bottom"/>
                <w:hideMark/>
              </w:tcPr>
            </w:tcPrChange>
          </w:tcPr>
          <w:p w14:paraId="7F62C35B" w14:textId="012F3B35" w:rsidR="00AF2B3D" w:rsidRPr="004304BB" w:rsidRDefault="00AF2B3D" w:rsidP="009C6239">
            <w:pPr>
              <w:spacing w:after="0" w:line="240" w:lineRule="auto"/>
              <w:jc w:val="center"/>
              <w:rPr>
                <w:ins w:id="1327" w:author="Juan Labraga" w:date="2018-09-10T23:44:00Z"/>
                <w:rFonts w:ascii="Calibri" w:eastAsia="Times New Roman" w:hAnsi="Calibri" w:cs="Calibri"/>
                <w:color w:val="000000"/>
                <w:lang w:val="es-UY" w:eastAsia="es-UY"/>
              </w:rPr>
            </w:pPr>
            <w:ins w:id="1328" w:author="Juan Labraga" w:date="2018-09-10T23:44:00Z">
              <w:r w:rsidRPr="004304BB">
                <w:rPr>
                  <w:rFonts w:ascii="Calibri" w:hAnsi="Calibri" w:eastAsia="Times New Roman" w:cs="Calibri"/>
                  <w:color w:val="000000"/>
                  <w:lang w:val="es-UY" w:eastAsia="es-UY"/>
                </w:rPr>
                <w:t> </w:t>
              </w:r>
            </w:ins>
          </w:p>
        </w:tc>
        <w:tc>
          <w:tcPr>
            <w:tcW w:w="708" w:type="dxa"/>
            <w:tcBorders>
              <w:top w:val="nil"/>
              <w:left w:val="nil"/>
              <w:bottom w:val="single" w:sz="4" w:space="0" w:color="auto"/>
              <w:right w:val="single" w:sz="4" w:space="0" w:color="auto"/>
            </w:tcBorders>
            <w:shd w:val="clear" w:color="auto" w:fill="auto"/>
            <w:noWrap/>
            <w:vAlign w:val="bottom"/>
            <w:hideMark/>
            <w:tcPrChange w:id="1329" w:author="Juan Labraga" w:date="2018-09-13T10:39:00Z">
              <w:tcPr>
                <w:tcW w:w="708" w:type="dxa"/>
                <w:tcBorders>
                  <w:top w:val="nil"/>
                  <w:left w:val="nil"/>
                  <w:bottom w:val="single" w:sz="4" w:space="0" w:color="auto"/>
                  <w:right w:val="single" w:sz="4" w:space="0" w:color="auto"/>
                </w:tcBorders>
                <w:shd w:val="clear" w:color="auto" w:fill="auto"/>
                <w:noWrap/>
                <w:vAlign w:val="bottom"/>
                <w:hideMark/>
              </w:tcPr>
            </w:tcPrChange>
          </w:tcPr>
          <w:p w14:paraId="0AED7E76" w14:textId="77777777" w:rsidR="00AF2B3D" w:rsidRPr="004304BB" w:rsidRDefault="00AF2B3D" w:rsidP="009C6239">
            <w:pPr>
              <w:spacing w:after="0" w:line="240" w:lineRule="auto"/>
              <w:jc w:val="center"/>
              <w:rPr>
                <w:ins w:id="1330" w:author="Juan Labraga" w:date="2018-09-10T23:44:00Z"/>
                <w:rFonts w:ascii="Calibri" w:eastAsia="Times New Roman" w:hAnsi="Calibri" w:cs="Calibri"/>
                <w:color w:val="000000"/>
                <w:lang w:val="es-UY" w:eastAsia="es-UY"/>
              </w:rPr>
            </w:pPr>
            <w:ins w:id="1331" w:author="Juan Labraga" w:date="2018-09-10T23:44:00Z">
              <w:r w:rsidRPr="004304BB">
                <w:rPr>
                  <w:rFonts w:ascii="Calibri" w:hAnsi="Calibri" w:eastAsia="Times New Roman" w:cs="Calibri"/>
                  <w:color w:val="000000"/>
                  <w:lang w:val="es-UY" w:eastAsia="es-UY"/>
                </w:rPr>
                <w:t>0</w:t>
              </w:r>
            </w:ins>
          </w:p>
        </w:tc>
        <w:tc>
          <w:tcPr>
            <w:tcW w:w="851" w:type="dxa"/>
            <w:tcBorders>
              <w:top w:val="nil"/>
              <w:left w:val="nil"/>
              <w:bottom w:val="single" w:sz="4" w:space="0" w:color="auto"/>
              <w:right w:val="single" w:sz="4" w:space="0" w:color="auto"/>
            </w:tcBorders>
            <w:shd w:val="clear" w:color="auto" w:fill="auto"/>
            <w:noWrap/>
            <w:vAlign w:val="bottom"/>
            <w:hideMark/>
            <w:tcPrChange w:id="1332" w:author="Juan Labraga" w:date="2018-09-13T10:39:00Z">
              <w:tcPr>
                <w:tcW w:w="851" w:type="dxa"/>
                <w:tcBorders>
                  <w:top w:val="nil"/>
                  <w:left w:val="nil"/>
                  <w:bottom w:val="single" w:sz="4" w:space="0" w:color="auto"/>
                  <w:right w:val="single" w:sz="4" w:space="0" w:color="auto"/>
                </w:tcBorders>
                <w:shd w:val="clear" w:color="auto" w:fill="auto"/>
                <w:noWrap/>
                <w:vAlign w:val="bottom"/>
                <w:hideMark/>
              </w:tcPr>
            </w:tcPrChange>
          </w:tcPr>
          <w:p w14:paraId="541926D8" w14:textId="77777777" w:rsidR="00AF2B3D" w:rsidRPr="004304BB" w:rsidRDefault="00AF2B3D" w:rsidP="009C6239">
            <w:pPr>
              <w:spacing w:after="0" w:line="240" w:lineRule="auto"/>
              <w:jc w:val="center"/>
              <w:rPr>
                <w:ins w:id="1333" w:author="Juan Labraga" w:date="2018-09-10T23:44:00Z"/>
                <w:rFonts w:ascii="Calibri" w:eastAsia="Times New Roman" w:hAnsi="Calibri" w:cs="Calibri"/>
                <w:color w:val="000000"/>
                <w:lang w:val="es-UY" w:eastAsia="es-UY"/>
              </w:rPr>
            </w:pPr>
            <w:ins w:id="1334" w:author="Juan Labraga" w:date="2018-09-10T23:44:00Z">
              <w:r w:rsidRPr="004304BB">
                <w:rPr>
                  <w:rFonts w:ascii="Calibri" w:hAnsi="Calibri" w:eastAsia="Times New Roman" w:cs="Calibri"/>
                  <w:color w:val="000000"/>
                  <w:lang w:val="es-UY" w:eastAsia="es-UY"/>
                </w:rPr>
                <w:t>110</w:t>
              </w:r>
            </w:ins>
          </w:p>
        </w:tc>
        <w:tc>
          <w:tcPr>
            <w:tcW w:w="992" w:type="dxa"/>
            <w:tcBorders>
              <w:top w:val="nil"/>
              <w:left w:val="nil"/>
              <w:bottom w:val="single" w:sz="4" w:space="0" w:color="auto"/>
              <w:right w:val="single" w:sz="4" w:space="0" w:color="auto"/>
            </w:tcBorders>
            <w:shd w:val="clear" w:color="auto" w:fill="auto"/>
            <w:noWrap/>
            <w:vAlign w:val="bottom"/>
            <w:hideMark/>
            <w:tcPrChange w:id="1335" w:author="Juan Labraga" w:date="2018-09-13T10:39:00Z">
              <w:tcPr>
                <w:tcW w:w="992" w:type="dxa"/>
                <w:tcBorders>
                  <w:top w:val="nil"/>
                  <w:left w:val="nil"/>
                  <w:bottom w:val="single" w:sz="4" w:space="0" w:color="auto"/>
                  <w:right w:val="single" w:sz="4" w:space="0" w:color="auto"/>
                </w:tcBorders>
                <w:shd w:val="clear" w:color="auto" w:fill="auto"/>
                <w:noWrap/>
                <w:vAlign w:val="bottom"/>
                <w:hideMark/>
              </w:tcPr>
            </w:tcPrChange>
          </w:tcPr>
          <w:p w14:paraId="63F40C3A" w14:textId="77777777" w:rsidR="00AF2B3D" w:rsidRPr="004304BB" w:rsidRDefault="00AF2B3D" w:rsidP="009C6239">
            <w:pPr>
              <w:spacing w:after="0" w:line="240" w:lineRule="auto"/>
              <w:jc w:val="center"/>
              <w:rPr>
                <w:ins w:id="1336" w:author="Juan Labraga" w:date="2018-09-10T23:44:00Z"/>
                <w:rFonts w:ascii="Calibri" w:eastAsia="Times New Roman" w:hAnsi="Calibri" w:cs="Calibri"/>
                <w:color w:val="000000"/>
                <w:lang w:val="es-UY" w:eastAsia="es-UY"/>
              </w:rPr>
            </w:pPr>
            <w:ins w:id="1337" w:author="Juan Labraga" w:date="2018-09-10T23:44:00Z">
              <w:r w:rsidRPr="004304BB">
                <w:rPr>
                  <w:rFonts w:ascii="Calibri" w:hAnsi="Calibri" w:eastAsia="Times New Roman" w:cs="Calibri"/>
                  <w:color w:val="000000"/>
                  <w:lang w:val="es-UY" w:eastAsia="es-UY"/>
                </w:rPr>
                <w:t>110</w:t>
              </w:r>
            </w:ins>
          </w:p>
        </w:tc>
        <w:tc>
          <w:tcPr>
            <w:tcW w:w="851" w:type="dxa"/>
            <w:tcBorders>
              <w:top w:val="nil"/>
              <w:left w:val="nil"/>
              <w:bottom w:val="single" w:sz="4" w:space="0" w:color="auto"/>
              <w:right w:val="single" w:sz="4" w:space="0" w:color="auto"/>
            </w:tcBorders>
            <w:shd w:val="clear" w:color="auto" w:fill="auto"/>
            <w:noWrap/>
            <w:vAlign w:val="bottom"/>
            <w:hideMark/>
            <w:tcPrChange w:id="1338" w:author="Juan Labraga" w:date="2018-09-13T10:39:00Z">
              <w:tcPr>
                <w:tcW w:w="851" w:type="dxa"/>
                <w:tcBorders>
                  <w:top w:val="nil"/>
                  <w:left w:val="nil"/>
                  <w:bottom w:val="single" w:sz="4" w:space="0" w:color="auto"/>
                  <w:right w:val="single" w:sz="4" w:space="0" w:color="auto"/>
                </w:tcBorders>
                <w:shd w:val="clear" w:color="auto" w:fill="auto"/>
                <w:noWrap/>
                <w:vAlign w:val="bottom"/>
                <w:hideMark/>
              </w:tcPr>
            </w:tcPrChange>
          </w:tcPr>
          <w:p w14:paraId="2485EC28" w14:textId="77777777" w:rsidR="00AF2B3D" w:rsidRPr="004304BB" w:rsidRDefault="00AF2B3D" w:rsidP="009C6239">
            <w:pPr>
              <w:spacing w:after="0" w:line="240" w:lineRule="auto"/>
              <w:jc w:val="center"/>
              <w:rPr>
                <w:ins w:id="1339" w:author="Juan Labraga" w:date="2018-09-10T23:44:00Z"/>
                <w:rFonts w:ascii="Calibri" w:eastAsia="Times New Roman" w:hAnsi="Calibri" w:cs="Calibri"/>
                <w:color w:val="000000"/>
                <w:lang w:val="es-UY" w:eastAsia="es-UY"/>
              </w:rPr>
            </w:pPr>
            <w:ins w:id="1340" w:author="Juan Labraga" w:date="2018-09-10T23:44:00Z">
              <w:r w:rsidRPr="004304BB">
                <w:rPr>
                  <w:rFonts w:ascii="Calibri" w:hAnsi="Calibri" w:eastAsia="Times New Roman" w:cs="Calibri"/>
                  <w:color w:val="000000"/>
                  <w:lang w:val="es-UY" w:eastAsia="es-UY"/>
                </w:rPr>
                <w:t>278</w:t>
              </w:r>
            </w:ins>
          </w:p>
        </w:tc>
        <w:tc>
          <w:tcPr>
            <w:tcW w:w="708" w:type="dxa"/>
            <w:tcBorders>
              <w:top w:val="nil"/>
              <w:left w:val="nil"/>
              <w:bottom w:val="single" w:sz="4" w:space="0" w:color="auto"/>
              <w:right w:val="single" w:sz="4" w:space="0" w:color="auto"/>
            </w:tcBorders>
            <w:shd w:val="clear" w:color="auto" w:fill="auto"/>
            <w:noWrap/>
            <w:vAlign w:val="bottom"/>
            <w:hideMark/>
            <w:tcPrChange w:id="1341" w:author="Juan Labraga" w:date="2018-09-13T10:39:00Z">
              <w:tcPr>
                <w:tcW w:w="708" w:type="dxa"/>
                <w:tcBorders>
                  <w:top w:val="nil"/>
                  <w:left w:val="nil"/>
                  <w:bottom w:val="single" w:sz="4" w:space="0" w:color="auto"/>
                  <w:right w:val="single" w:sz="4" w:space="0" w:color="auto"/>
                </w:tcBorders>
                <w:shd w:val="clear" w:color="auto" w:fill="auto"/>
                <w:noWrap/>
                <w:vAlign w:val="bottom"/>
                <w:hideMark/>
              </w:tcPr>
            </w:tcPrChange>
          </w:tcPr>
          <w:p w14:paraId="40C18144" w14:textId="77777777" w:rsidR="00AF2B3D" w:rsidRPr="004304BB" w:rsidRDefault="00AF2B3D" w:rsidP="009C6239">
            <w:pPr>
              <w:spacing w:after="0" w:line="240" w:lineRule="auto"/>
              <w:jc w:val="center"/>
              <w:rPr>
                <w:ins w:id="1342" w:author="Juan Labraga" w:date="2018-09-10T23:44:00Z"/>
                <w:rFonts w:ascii="Calibri" w:eastAsia="Times New Roman" w:hAnsi="Calibri" w:cs="Calibri"/>
                <w:color w:val="000000"/>
                <w:lang w:val="es-UY" w:eastAsia="es-UY"/>
              </w:rPr>
            </w:pPr>
            <w:ins w:id="1343" w:author="Juan Labraga" w:date="2018-09-10T23:44:00Z">
              <w:r w:rsidRPr="004304BB">
                <w:rPr>
                  <w:rFonts w:ascii="Calibri" w:hAnsi="Calibri" w:eastAsia="Times New Roman" w:cs="Calibri"/>
                  <w:color w:val="000000"/>
                  <w:lang w:val="es-UY" w:eastAsia="es-UY"/>
                </w:rPr>
                <w:t>278</w:t>
              </w:r>
            </w:ins>
          </w:p>
        </w:tc>
        <w:tc>
          <w:tcPr>
            <w:tcW w:w="721" w:type="dxa"/>
            <w:tcBorders>
              <w:top w:val="nil"/>
              <w:left w:val="nil"/>
              <w:bottom w:val="single" w:sz="4" w:space="0" w:color="auto"/>
              <w:right w:val="single" w:sz="4" w:space="0" w:color="auto"/>
            </w:tcBorders>
            <w:shd w:val="clear" w:color="auto" w:fill="auto"/>
            <w:noWrap/>
            <w:vAlign w:val="bottom"/>
            <w:hideMark/>
            <w:tcPrChange w:id="1344" w:author="Juan Labraga" w:date="2018-09-13T10:39:00Z">
              <w:tcPr>
                <w:tcW w:w="913" w:type="dxa"/>
                <w:tcBorders>
                  <w:top w:val="nil"/>
                  <w:left w:val="nil"/>
                  <w:bottom w:val="single" w:sz="4" w:space="0" w:color="auto"/>
                  <w:right w:val="single" w:sz="4" w:space="0" w:color="auto"/>
                </w:tcBorders>
                <w:shd w:val="clear" w:color="auto" w:fill="auto"/>
                <w:noWrap/>
                <w:vAlign w:val="bottom"/>
                <w:hideMark/>
              </w:tcPr>
            </w:tcPrChange>
          </w:tcPr>
          <w:p w14:paraId="5A88D329" w14:textId="77777777" w:rsidR="00AF2B3D" w:rsidRPr="004304BB" w:rsidRDefault="00AF2B3D" w:rsidP="009C6239">
            <w:pPr>
              <w:spacing w:after="0" w:line="240" w:lineRule="auto"/>
              <w:jc w:val="center"/>
              <w:rPr>
                <w:ins w:id="1345" w:author="Juan Labraga" w:date="2018-09-10T23:44:00Z"/>
                <w:rFonts w:ascii="Calibri" w:eastAsia="Times New Roman" w:hAnsi="Calibri" w:cs="Calibri"/>
                <w:color w:val="000000"/>
                <w:lang w:val="es-UY" w:eastAsia="es-UY"/>
              </w:rPr>
            </w:pPr>
            <w:ins w:id="1346" w:author="Juan Labraga" w:date="2018-09-10T23:44:00Z">
              <w:r w:rsidRPr="004304BB">
                <w:rPr>
                  <w:rFonts w:ascii="Calibri" w:hAnsi="Calibri" w:eastAsia="Times New Roman" w:cs="Calibri"/>
                  <w:color w:val="000000"/>
                  <w:lang w:val="es-UY" w:eastAsia="es-UY"/>
                </w:rPr>
                <w:t>278</w:t>
              </w:r>
            </w:ins>
          </w:p>
        </w:tc>
        <w:tc>
          <w:tcPr>
            <w:tcW w:w="709" w:type="dxa"/>
            <w:tcBorders>
              <w:top w:val="nil"/>
              <w:left w:val="nil"/>
              <w:bottom w:val="single" w:sz="4" w:space="0" w:color="auto"/>
              <w:right w:val="single" w:sz="4" w:space="0" w:color="auto"/>
            </w:tcBorders>
            <w:shd w:val="clear" w:color="auto" w:fill="auto"/>
            <w:noWrap/>
            <w:vAlign w:val="bottom"/>
            <w:hideMark/>
            <w:tcPrChange w:id="1347" w:author="Juan Labraga" w:date="2018-09-13T10:39:00Z">
              <w:tcPr>
                <w:tcW w:w="603" w:type="dxa"/>
                <w:tcBorders>
                  <w:top w:val="nil"/>
                  <w:left w:val="nil"/>
                  <w:bottom w:val="single" w:sz="4" w:space="0" w:color="auto"/>
                  <w:right w:val="single" w:sz="4" w:space="0" w:color="auto"/>
                </w:tcBorders>
                <w:shd w:val="clear" w:color="auto" w:fill="auto"/>
                <w:noWrap/>
                <w:vAlign w:val="bottom"/>
                <w:hideMark/>
              </w:tcPr>
            </w:tcPrChange>
          </w:tcPr>
          <w:p w14:paraId="4E19B458" w14:textId="77777777" w:rsidR="00AF2B3D" w:rsidRPr="004304BB" w:rsidRDefault="00AF2B3D" w:rsidP="009C6239">
            <w:pPr>
              <w:spacing w:after="0" w:line="240" w:lineRule="auto"/>
              <w:jc w:val="center"/>
              <w:rPr>
                <w:ins w:id="1348" w:author="Juan Labraga" w:date="2018-09-10T23:44:00Z"/>
                <w:rFonts w:ascii="Calibri" w:eastAsia="Times New Roman" w:hAnsi="Calibri" w:cs="Calibri"/>
                <w:color w:val="000000"/>
                <w:lang w:val="es-UY" w:eastAsia="es-UY"/>
              </w:rPr>
            </w:pPr>
            <w:ins w:id="1349" w:author="Juan Labraga" w:date="2018-09-10T23:44:00Z">
              <w:r w:rsidRPr="004304BB">
                <w:rPr>
                  <w:rFonts w:ascii="Calibri" w:hAnsi="Calibri" w:eastAsia="Times New Roman" w:cs="Calibri"/>
                  <w:color w:val="000000"/>
                  <w:lang w:val="es-UY" w:eastAsia="es-UY"/>
                </w:rPr>
                <w:t>278</w:t>
              </w:r>
            </w:ins>
          </w:p>
        </w:tc>
        <w:tc>
          <w:tcPr>
            <w:tcW w:w="708" w:type="dxa"/>
            <w:tcBorders>
              <w:top w:val="nil"/>
              <w:left w:val="nil"/>
              <w:bottom w:val="single" w:sz="4" w:space="0" w:color="auto"/>
              <w:right w:val="single" w:sz="4" w:space="0" w:color="auto"/>
            </w:tcBorders>
            <w:shd w:val="clear" w:color="auto" w:fill="auto"/>
            <w:noWrap/>
            <w:vAlign w:val="bottom"/>
            <w:hideMark/>
            <w:tcPrChange w:id="1350" w:author="Juan Labraga" w:date="2018-09-13T10:39:00Z">
              <w:tcPr>
                <w:tcW w:w="752" w:type="dxa"/>
                <w:tcBorders>
                  <w:top w:val="nil"/>
                  <w:left w:val="nil"/>
                  <w:bottom w:val="single" w:sz="4" w:space="0" w:color="auto"/>
                  <w:right w:val="single" w:sz="4" w:space="0" w:color="auto"/>
                </w:tcBorders>
                <w:shd w:val="clear" w:color="auto" w:fill="auto"/>
                <w:noWrap/>
                <w:vAlign w:val="bottom"/>
                <w:hideMark/>
              </w:tcPr>
            </w:tcPrChange>
          </w:tcPr>
          <w:p w14:paraId="4B2875C0" w14:textId="77777777" w:rsidR="00AF2B3D" w:rsidRPr="004304BB" w:rsidRDefault="00AF2B3D" w:rsidP="009C6239">
            <w:pPr>
              <w:spacing w:after="0" w:line="240" w:lineRule="auto"/>
              <w:jc w:val="center"/>
              <w:rPr>
                <w:ins w:id="1351" w:author="Juan Labraga" w:date="2018-09-10T23:44:00Z"/>
                <w:rFonts w:ascii="Calibri" w:eastAsia="Times New Roman" w:hAnsi="Calibri" w:cs="Calibri"/>
                <w:color w:val="000000"/>
                <w:lang w:val="es-UY" w:eastAsia="es-UY"/>
              </w:rPr>
            </w:pPr>
            <w:ins w:id="1352" w:author="Juan Labraga" w:date="2018-09-10T23:44:00Z">
              <w:r w:rsidRPr="004304BB">
                <w:rPr>
                  <w:rFonts w:ascii="Calibri" w:hAnsi="Calibri" w:eastAsia="Times New Roman" w:cs="Calibri"/>
                  <w:color w:val="000000"/>
                  <w:lang w:val="es-UY" w:eastAsia="es-UY"/>
                </w:rPr>
                <w:t>278</w:t>
              </w:r>
            </w:ins>
          </w:p>
        </w:tc>
        <w:tc>
          <w:tcPr>
            <w:tcW w:w="697" w:type="dxa"/>
            <w:tcBorders>
              <w:top w:val="nil"/>
              <w:left w:val="nil"/>
              <w:bottom w:val="single" w:sz="4" w:space="0" w:color="auto"/>
              <w:right w:val="single" w:sz="4" w:space="0" w:color="auto"/>
            </w:tcBorders>
            <w:shd w:val="clear" w:color="auto" w:fill="auto"/>
            <w:noWrap/>
            <w:vAlign w:val="bottom"/>
            <w:hideMark/>
            <w:tcPrChange w:id="1353" w:author="Juan Labraga" w:date="2018-09-13T10:39:00Z">
              <w:tcPr>
                <w:tcW w:w="567" w:type="dxa"/>
                <w:tcBorders>
                  <w:top w:val="nil"/>
                  <w:left w:val="nil"/>
                  <w:bottom w:val="single" w:sz="4" w:space="0" w:color="auto"/>
                  <w:right w:val="single" w:sz="4" w:space="0" w:color="auto"/>
                </w:tcBorders>
                <w:shd w:val="clear" w:color="auto" w:fill="auto"/>
                <w:noWrap/>
                <w:vAlign w:val="bottom"/>
                <w:hideMark/>
              </w:tcPr>
            </w:tcPrChange>
          </w:tcPr>
          <w:p w14:paraId="6A3A2229" w14:textId="77777777" w:rsidR="00AF2B3D" w:rsidRPr="004304BB" w:rsidRDefault="00AF2B3D" w:rsidP="009C6239">
            <w:pPr>
              <w:spacing w:after="0" w:line="240" w:lineRule="auto"/>
              <w:jc w:val="center"/>
              <w:rPr>
                <w:ins w:id="1354" w:author="Juan Labraga" w:date="2018-09-10T23:44:00Z"/>
                <w:rFonts w:ascii="Calibri" w:eastAsia="Times New Roman" w:hAnsi="Calibri" w:cs="Calibri"/>
                <w:color w:val="000000"/>
                <w:lang w:val="es-UY" w:eastAsia="es-UY"/>
              </w:rPr>
            </w:pPr>
            <w:ins w:id="1355" w:author="Juan Labraga" w:date="2018-09-10T23:44:00Z">
              <w:r w:rsidRPr="004304BB">
                <w:rPr>
                  <w:rFonts w:ascii="Calibri" w:hAnsi="Calibri" w:eastAsia="Times New Roman" w:cs="Calibri"/>
                  <w:color w:val="000000"/>
                  <w:lang w:val="es-UY" w:eastAsia="es-UY"/>
                </w:rPr>
                <w:t>278</w:t>
              </w:r>
            </w:ins>
          </w:p>
        </w:tc>
        <w:tc>
          <w:tcPr>
            <w:tcW w:w="709" w:type="dxa"/>
            <w:tcBorders>
              <w:top w:val="nil"/>
              <w:left w:val="nil"/>
              <w:bottom w:val="single" w:sz="4" w:space="0" w:color="auto"/>
              <w:right w:val="single" w:sz="8" w:space="0" w:color="auto"/>
            </w:tcBorders>
            <w:shd w:val="clear" w:color="auto" w:fill="auto"/>
            <w:noWrap/>
            <w:vAlign w:val="bottom"/>
            <w:hideMark/>
            <w:tcPrChange w:id="1356" w:author="Juan Labraga" w:date="2018-09-13T10:39:00Z">
              <w:tcPr>
                <w:tcW w:w="709" w:type="dxa"/>
                <w:tcBorders>
                  <w:top w:val="nil"/>
                  <w:left w:val="nil"/>
                  <w:bottom w:val="single" w:sz="4" w:space="0" w:color="auto"/>
                  <w:right w:val="single" w:sz="8" w:space="0" w:color="auto"/>
                </w:tcBorders>
                <w:shd w:val="clear" w:color="auto" w:fill="auto"/>
                <w:noWrap/>
                <w:vAlign w:val="bottom"/>
                <w:hideMark/>
              </w:tcPr>
            </w:tcPrChange>
          </w:tcPr>
          <w:p w14:paraId="533D6FD0" w14:textId="77777777" w:rsidR="00AF2B3D" w:rsidRPr="004304BB" w:rsidRDefault="00AF2B3D" w:rsidP="009C6239">
            <w:pPr>
              <w:spacing w:after="0" w:line="240" w:lineRule="auto"/>
              <w:jc w:val="center"/>
              <w:rPr>
                <w:ins w:id="1357" w:author="Juan Labraga" w:date="2018-09-10T23:44:00Z"/>
                <w:rFonts w:ascii="Calibri" w:eastAsia="Times New Roman" w:hAnsi="Calibri" w:cs="Calibri"/>
                <w:color w:val="000000"/>
                <w:lang w:val="es-UY" w:eastAsia="es-UY"/>
              </w:rPr>
            </w:pPr>
            <w:ins w:id="1358" w:author="Juan Labraga" w:date="2018-09-10T23:44:00Z">
              <w:r w:rsidRPr="004304BB">
                <w:rPr>
                  <w:rFonts w:ascii="Calibri" w:hAnsi="Calibri" w:eastAsia="Times New Roman" w:cs="Calibri"/>
                  <w:color w:val="000000"/>
                  <w:lang w:val="es-UY" w:eastAsia="es-UY"/>
                </w:rPr>
                <w:t>278</w:t>
              </w:r>
            </w:ins>
          </w:p>
        </w:tc>
      </w:tr>
      <w:tr w:rsidR="00AF2B3D" w:rsidRPr="004304BB" w14:paraId="3C30085B" w14:textId="77777777" w:rsidTr="00096FFC">
        <w:trPr>
          <w:trHeight w:val="290"/>
          <w:ins w:id="1359" w:author="Juan Labraga" w:date="2018-09-10T23:44:00Z"/>
          <w:trPrChange w:id="1360" w:author="Juan Labraga" w:date="2018-09-13T10:39:00Z">
            <w:trPr>
              <w:trHeight w:val="290"/>
            </w:trPr>
          </w:trPrChange>
        </w:trPr>
        <w:tc>
          <w:tcPr>
            <w:tcW w:w="1833" w:type="dxa"/>
            <w:tcBorders>
              <w:top w:val="nil"/>
              <w:left w:val="single" w:sz="8" w:space="0" w:color="auto"/>
              <w:bottom w:val="single" w:sz="4" w:space="0" w:color="auto"/>
              <w:right w:val="single" w:sz="4" w:space="0" w:color="auto"/>
            </w:tcBorders>
            <w:shd w:val="clear" w:color="000000" w:fill="C6E0B4"/>
            <w:noWrap/>
            <w:vAlign w:val="bottom"/>
            <w:hideMark/>
            <w:tcPrChange w:id="1361" w:author="Juan Labraga" w:date="2018-09-13T10:39:00Z">
              <w:tcPr>
                <w:tcW w:w="2283" w:type="dxa"/>
                <w:tcBorders>
                  <w:top w:val="nil"/>
                  <w:left w:val="single" w:sz="8" w:space="0" w:color="auto"/>
                  <w:bottom w:val="single" w:sz="4" w:space="0" w:color="auto"/>
                  <w:right w:val="single" w:sz="4" w:space="0" w:color="auto"/>
                </w:tcBorders>
                <w:shd w:val="clear" w:color="000000" w:fill="C6E0B4"/>
                <w:noWrap/>
                <w:vAlign w:val="bottom"/>
                <w:hideMark/>
              </w:tcPr>
            </w:tcPrChange>
          </w:tcPr>
          <w:p w14:paraId="087D6AD0" w14:textId="77777777" w:rsidR="00AF2B3D" w:rsidRPr="000F2DE3" w:rsidRDefault="00AF2B3D" w:rsidP="009C6239">
            <w:pPr>
              <w:spacing w:after="0" w:line="240" w:lineRule="auto"/>
              <w:jc w:val="center"/>
              <w:rPr>
                <w:ins w:id="1362" w:author="Juan Labraga" w:date="2018-09-10T23:44:00Z"/>
                <w:rFonts w:ascii="Calibri" w:eastAsia="Times New Roman" w:hAnsi="Calibri" w:cs="Calibri"/>
                <w:color w:val="000000"/>
                <w:lang w:val="es-UY" w:eastAsia="es-UY"/>
              </w:rPr>
            </w:pPr>
            <w:proofErr w:type="spellStart"/>
            <w:ins w:id="1363" w:author="Juan Labraga" w:date="2018-09-10T23:44:00Z">
              <w:r w:rsidRPr="000F2DE3">
                <w:rPr>
                  <w:rFonts w:ascii="Calibri" w:hAnsi="Calibri" w:eastAsia="Times New Roman" w:cs="Calibri"/>
                  <w:color w:val="000000"/>
                  <w:lang w:val="es-UY" w:eastAsia="es-UY"/>
                </w:rPr>
                <w:t>Import</w:t>
              </w:r>
              <w:proofErr w:type="spellEnd"/>
              <w:r w:rsidRPr="000F2DE3">
                <w:rPr>
                  <w:rFonts w:ascii="Calibri" w:hAnsi="Calibri" w:eastAsia="Times New Roman" w:cs="Calibri"/>
                  <w:color w:val="000000"/>
                  <w:lang w:val="es-UY" w:eastAsia="es-UY"/>
                </w:rPr>
                <w:t xml:space="preserve"> (</w:t>
              </w:r>
              <w:proofErr w:type="spellStart"/>
              <w:r w:rsidRPr="000F2DE3">
                <w:rPr>
                  <w:rFonts w:ascii="Calibri" w:hAnsi="Calibri" w:eastAsia="Times New Roman" w:cs="Calibri"/>
                  <w:color w:val="000000"/>
                  <w:lang w:val="es-UY" w:eastAsia="es-UY"/>
                </w:rPr>
                <w:t>hours</w:t>
              </w:r>
              <w:proofErr w:type="spellEnd"/>
              <w:r w:rsidRPr="000F2DE3">
                <w:rPr>
                  <w:rFonts w:ascii="Calibri" w:hAnsi="Calibri" w:eastAsia="Times New Roman" w:cs="Calibri"/>
                  <w:color w:val="000000"/>
                  <w:lang w:val="es-UY" w:eastAsia="es-UY"/>
                </w:rPr>
                <w:t xml:space="preserve"> </w:t>
              </w:r>
              <w:proofErr w:type="spellStart"/>
              <w:r w:rsidRPr="000F2DE3">
                <w:rPr>
                  <w:rFonts w:ascii="Calibri" w:hAnsi="Calibri" w:eastAsia="Times New Roman" w:cs="Calibri"/>
                  <w:color w:val="000000"/>
                  <w:lang w:val="es-UY" w:eastAsia="es-UY"/>
                </w:rPr>
                <w:t>saved</w:t>
              </w:r>
              <w:proofErr w:type="spellEnd"/>
              <w:r w:rsidRPr="000F2DE3">
                <w:rPr>
                  <w:rFonts w:ascii="Calibri" w:hAnsi="Calibri" w:eastAsia="Times New Roman" w:cs="Calibri"/>
                  <w:color w:val="000000"/>
                  <w:lang w:val="es-UY" w:eastAsia="es-UY"/>
                </w:rPr>
                <w:t>)</w:t>
              </w:r>
            </w:ins>
          </w:p>
        </w:tc>
        <w:tc>
          <w:tcPr>
            <w:tcW w:w="1559" w:type="dxa"/>
            <w:tcBorders>
              <w:top w:val="nil"/>
              <w:left w:val="nil"/>
              <w:bottom w:val="single" w:sz="4" w:space="0" w:color="auto"/>
              <w:right w:val="single" w:sz="4" w:space="0" w:color="auto"/>
            </w:tcBorders>
            <w:shd w:val="clear" w:color="000000" w:fill="C6E0B4"/>
            <w:noWrap/>
            <w:vAlign w:val="bottom"/>
            <w:hideMark/>
            <w:tcPrChange w:id="1364" w:author="Juan Labraga" w:date="2018-09-13T10:39:00Z">
              <w:tcPr>
                <w:tcW w:w="1251" w:type="dxa"/>
                <w:tcBorders>
                  <w:top w:val="nil"/>
                  <w:left w:val="nil"/>
                  <w:bottom w:val="single" w:sz="4" w:space="0" w:color="auto"/>
                  <w:right w:val="single" w:sz="4" w:space="0" w:color="auto"/>
                </w:tcBorders>
                <w:shd w:val="clear" w:color="000000" w:fill="C6E0B4"/>
                <w:noWrap/>
                <w:vAlign w:val="bottom"/>
                <w:hideMark/>
              </w:tcPr>
            </w:tcPrChange>
          </w:tcPr>
          <w:p w14:paraId="4E7755CC" w14:textId="5926BF96" w:rsidR="00AF2B3D" w:rsidRPr="000F2DE3" w:rsidRDefault="00AF2B3D" w:rsidP="009C6239">
            <w:pPr>
              <w:spacing w:after="0" w:line="240" w:lineRule="auto"/>
              <w:jc w:val="center"/>
              <w:rPr>
                <w:ins w:id="1365" w:author="Juan Labraga" w:date="2018-09-10T23:44:00Z"/>
                <w:rFonts w:ascii="Calibri" w:eastAsia="Times New Roman" w:hAnsi="Calibri" w:cs="Calibri"/>
                <w:color w:val="000000"/>
                <w:lang w:val="es-UY" w:eastAsia="es-UY"/>
              </w:rPr>
            </w:pPr>
            <m:oMath>
              <m:sSub>
                <m:sSubPr>
                  <m:ctrlPr>
                    <w:ins w:id="1366" w:author="Juan Labraga" w:date="2018-09-13T10:22:00Z">
                      <w:rPr>
                        <w:rFonts w:ascii="Cambria Math" w:hAnsi="Cambria Math" w:cs="Arial"/>
                        <w:i/>
                        <w:sz w:val="24"/>
                        <w:szCs w:val="24"/>
                      </w:rPr>
                    </w:ins>
                  </m:ctrlPr>
                </m:sSubPr>
                <m:e>
                  <m:r>
                    <w:ins w:id="1367" w:author="Juan Labraga" w:date="2018-09-13T10:22:00Z">
                      <w:rPr>
                        <w:rFonts w:ascii="Cambria Math" w:hAnsi="Cambria Math" w:cs="Arial"/>
                        <w:sz w:val="24"/>
                        <w:szCs w:val="24"/>
                      </w:rPr>
                      <m:t>HI</m:t>
                    </w:ins>
                  </m:r>
                </m:e>
                <m:sub>
                  <m:r>
                    <w:ins w:id="1368" w:author="Juan Labraga" w:date="2018-09-13T10:22:00Z">
                      <w:rPr>
                        <w:rFonts w:ascii="Cambria Math" w:hAnsi="Cambria Math" w:cs="Arial"/>
                        <w:sz w:val="24"/>
                        <w:szCs w:val="24"/>
                      </w:rPr>
                      <m:t>n</m:t>
                    </w:ins>
                  </m:r>
                </m:sub>
              </m:sSub>
            </m:oMath>
            <w:ins w:id="1369" w:author="Juan Labraga" w:date="2018-09-10T23:44:00Z">
              <w:r w:rsidRPr="000F2DE3">
                <w:rPr>
                  <w:rFonts w:ascii="Calibri" w:hAnsi="Calibri" w:eastAsia="Times New Roman" w:cs="Calibri"/>
                  <w:color w:val="000000"/>
                  <w:lang w:val="es-UY" w:eastAsia="es-UY"/>
                </w:rPr>
                <w:t> </w:t>
              </w:r>
            </w:ins>
          </w:p>
        </w:tc>
        <w:tc>
          <w:tcPr>
            <w:tcW w:w="993" w:type="dxa"/>
            <w:tcBorders>
              <w:top w:val="single" w:sz="4" w:space="0" w:color="auto"/>
              <w:left w:val="nil"/>
              <w:bottom w:val="single" w:sz="4" w:space="0" w:color="auto"/>
              <w:right w:val="single" w:sz="4" w:space="0" w:color="auto"/>
            </w:tcBorders>
            <w:shd w:val="clear" w:color="000000" w:fill="C6E0B4"/>
            <w:tcPrChange w:id="1370" w:author="Juan Labraga" w:date="2018-09-13T10:39:00Z">
              <w:tcPr>
                <w:tcW w:w="851" w:type="dxa"/>
                <w:tcBorders>
                  <w:top w:val="single" w:sz="4" w:space="0" w:color="auto"/>
                  <w:left w:val="nil"/>
                  <w:bottom w:val="single" w:sz="4" w:space="0" w:color="auto"/>
                  <w:right w:val="single" w:sz="4" w:space="0" w:color="auto"/>
                </w:tcBorders>
                <w:shd w:val="clear" w:color="000000" w:fill="C6E0B4"/>
              </w:tcPr>
            </w:tcPrChange>
          </w:tcPr>
          <w:p w14:paraId="0ACC6F11" w14:textId="20138A4C" w:rsidR="00AF2B3D" w:rsidRPr="004304BB" w:rsidRDefault="0098787B" w:rsidP="009C6239">
            <w:pPr>
              <w:spacing w:after="0" w:line="240" w:lineRule="auto"/>
              <w:jc w:val="center"/>
              <w:rPr>
                <w:ins w:id="1371" w:author="Juan Labraga" w:date="2018-09-13T10:33:00Z"/>
                <w:rFonts w:ascii="Calibri" w:eastAsia="Times New Roman" w:hAnsi="Calibri" w:cs="Calibri"/>
                <w:color w:val="000000"/>
                <w:lang w:val="es-UY" w:eastAsia="es-UY"/>
              </w:rPr>
            </w:pPr>
            <w:proofErr w:type="spellStart"/>
            <w:proofErr w:type="gramStart"/>
            <w:ins w:id="1372" w:author="Juan Labraga" w:date="2018-09-13T10:42:00Z">
              <w:r>
                <w:rPr>
                  <w:rFonts w:ascii="Calibri" w:hAnsi="Calibri" w:eastAsia="Times New Roman" w:cs="Calibri"/>
                  <w:color w:val="000000"/>
                  <w:lang w:val="es-UY" w:eastAsia="es-UY"/>
                </w:rPr>
                <w:t>Eq</w:t>
              </w:r>
              <w:proofErr w:type="spellEnd"/>
              <w:r>
                <w:rPr>
                  <w:rFonts w:ascii="Calibri" w:hAnsi="Calibri" w:eastAsia="Times New Roman" w:cs="Calibri"/>
                  <w:color w:val="000000"/>
                  <w:lang w:val="es-UY" w:eastAsia="es-UY"/>
                </w:rPr>
                <w:t>(</w:t>
              </w:r>
              <w:proofErr w:type="gramEnd"/>
              <w:r>
                <w:rPr>
                  <w:rFonts w:ascii="Calibri" w:hAnsi="Calibri" w:eastAsia="Times New Roman" w:cs="Calibri"/>
                  <w:color w:val="000000"/>
                  <w:lang w:val="es-UY" w:eastAsia="es-UY"/>
                </w:rPr>
                <w:t>1)</w:t>
              </w:r>
            </w:ins>
          </w:p>
        </w:tc>
        <w:tc>
          <w:tcPr>
            <w:tcW w:w="697" w:type="dxa"/>
            <w:tcBorders>
              <w:top w:val="nil"/>
              <w:left w:val="nil"/>
              <w:bottom w:val="single" w:sz="4" w:space="0" w:color="auto"/>
              <w:right w:val="single" w:sz="4" w:space="0" w:color="auto"/>
            </w:tcBorders>
            <w:shd w:val="clear" w:color="000000" w:fill="C6E0B4"/>
            <w:noWrap/>
            <w:vAlign w:val="bottom"/>
            <w:hideMark/>
            <w:tcPrChange w:id="1373" w:author="Juan Labraga" w:date="2018-09-13T10:39:00Z">
              <w:tcPr>
                <w:tcW w:w="697" w:type="dxa"/>
                <w:tcBorders>
                  <w:top w:val="nil"/>
                  <w:left w:val="nil"/>
                  <w:bottom w:val="single" w:sz="4" w:space="0" w:color="auto"/>
                  <w:right w:val="single" w:sz="4" w:space="0" w:color="auto"/>
                </w:tcBorders>
                <w:shd w:val="clear" w:color="000000" w:fill="C6E0B4"/>
                <w:noWrap/>
                <w:vAlign w:val="bottom"/>
                <w:hideMark/>
              </w:tcPr>
            </w:tcPrChange>
          </w:tcPr>
          <w:p w14:paraId="532361B4" w14:textId="5109DC9C" w:rsidR="00AF2B3D" w:rsidRPr="004304BB" w:rsidRDefault="00AF2B3D" w:rsidP="009C6239">
            <w:pPr>
              <w:spacing w:after="0" w:line="240" w:lineRule="auto"/>
              <w:jc w:val="center"/>
              <w:rPr>
                <w:ins w:id="1374" w:author="Juan Labraga" w:date="2018-09-10T23:44:00Z"/>
                <w:rFonts w:ascii="Calibri" w:eastAsia="Times New Roman" w:hAnsi="Calibri" w:cs="Calibri"/>
                <w:color w:val="000000"/>
                <w:lang w:val="es-UY" w:eastAsia="es-UY"/>
              </w:rPr>
            </w:pPr>
            <w:ins w:id="1375" w:author="Juan Labraga" w:date="2018-09-10T23:44:00Z">
              <w:r w:rsidRPr="004304BB">
                <w:rPr>
                  <w:rFonts w:ascii="Calibri" w:hAnsi="Calibri" w:eastAsia="Times New Roman" w:cs="Calibri"/>
                  <w:color w:val="000000"/>
                  <w:lang w:val="es-UY" w:eastAsia="es-UY"/>
                </w:rPr>
                <w:t> </w:t>
              </w:r>
            </w:ins>
          </w:p>
        </w:tc>
        <w:tc>
          <w:tcPr>
            <w:tcW w:w="708" w:type="dxa"/>
            <w:tcBorders>
              <w:top w:val="nil"/>
              <w:left w:val="nil"/>
              <w:bottom w:val="single" w:sz="4" w:space="0" w:color="auto"/>
              <w:right w:val="single" w:sz="4" w:space="0" w:color="auto"/>
            </w:tcBorders>
            <w:shd w:val="clear" w:color="000000" w:fill="C6E0B4"/>
            <w:noWrap/>
            <w:vAlign w:val="bottom"/>
            <w:hideMark/>
            <w:tcPrChange w:id="1376" w:author="Juan Labraga" w:date="2018-09-13T10:39:00Z">
              <w:tcPr>
                <w:tcW w:w="708" w:type="dxa"/>
                <w:tcBorders>
                  <w:top w:val="nil"/>
                  <w:left w:val="nil"/>
                  <w:bottom w:val="single" w:sz="4" w:space="0" w:color="auto"/>
                  <w:right w:val="single" w:sz="4" w:space="0" w:color="auto"/>
                </w:tcBorders>
                <w:shd w:val="clear" w:color="000000" w:fill="C6E0B4"/>
                <w:noWrap/>
                <w:vAlign w:val="bottom"/>
                <w:hideMark/>
              </w:tcPr>
            </w:tcPrChange>
          </w:tcPr>
          <w:p w14:paraId="0F681421" w14:textId="77777777" w:rsidR="00AF2B3D" w:rsidRPr="004304BB" w:rsidRDefault="00AF2B3D" w:rsidP="009C6239">
            <w:pPr>
              <w:spacing w:after="0" w:line="240" w:lineRule="auto"/>
              <w:jc w:val="center"/>
              <w:rPr>
                <w:ins w:id="1377" w:author="Juan Labraga" w:date="2018-09-10T23:44:00Z"/>
                <w:rFonts w:ascii="Calibri" w:eastAsia="Times New Roman" w:hAnsi="Calibri" w:cs="Calibri"/>
                <w:color w:val="000000"/>
                <w:lang w:val="es-UY" w:eastAsia="es-UY"/>
              </w:rPr>
            </w:pPr>
            <w:ins w:id="1378" w:author="Juan Labraga" w:date="2018-09-10T23:44:00Z">
              <w:r w:rsidRPr="004304BB">
                <w:rPr>
                  <w:rFonts w:ascii="Calibri" w:hAnsi="Calibri" w:eastAsia="Times New Roman" w:cs="Calibri"/>
                  <w:color w:val="000000"/>
                  <w:lang w:val="es-UY" w:eastAsia="es-UY"/>
                </w:rPr>
                <w:t>0</w:t>
              </w:r>
            </w:ins>
          </w:p>
        </w:tc>
        <w:tc>
          <w:tcPr>
            <w:tcW w:w="851" w:type="dxa"/>
            <w:tcBorders>
              <w:top w:val="nil"/>
              <w:left w:val="nil"/>
              <w:bottom w:val="single" w:sz="4" w:space="0" w:color="auto"/>
              <w:right w:val="single" w:sz="4" w:space="0" w:color="auto"/>
            </w:tcBorders>
            <w:shd w:val="clear" w:color="000000" w:fill="C6E0B4"/>
            <w:noWrap/>
            <w:vAlign w:val="bottom"/>
            <w:hideMark/>
            <w:tcPrChange w:id="1379" w:author="Juan Labraga" w:date="2018-09-13T10:39:00Z">
              <w:tcPr>
                <w:tcW w:w="851" w:type="dxa"/>
                <w:tcBorders>
                  <w:top w:val="nil"/>
                  <w:left w:val="nil"/>
                  <w:bottom w:val="single" w:sz="4" w:space="0" w:color="auto"/>
                  <w:right w:val="single" w:sz="4" w:space="0" w:color="auto"/>
                </w:tcBorders>
                <w:shd w:val="clear" w:color="000000" w:fill="C6E0B4"/>
                <w:noWrap/>
                <w:vAlign w:val="bottom"/>
                <w:hideMark/>
              </w:tcPr>
            </w:tcPrChange>
          </w:tcPr>
          <w:p w14:paraId="26D8F262" w14:textId="77777777" w:rsidR="00AF2B3D" w:rsidRPr="004304BB" w:rsidRDefault="00AF2B3D" w:rsidP="009C6239">
            <w:pPr>
              <w:spacing w:after="0" w:line="240" w:lineRule="auto"/>
              <w:jc w:val="center"/>
              <w:rPr>
                <w:ins w:id="1380" w:author="Juan Labraga" w:date="2018-09-10T23:44:00Z"/>
                <w:rFonts w:ascii="Calibri" w:eastAsia="Times New Roman" w:hAnsi="Calibri" w:cs="Calibri"/>
                <w:color w:val="000000"/>
                <w:lang w:val="es-UY" w:eastAsia="es-UY"/>
              </w:rPr>
            </w:pPr>
            <w:ins w:id="1381" w:author="Juan Labraga" w:date="2018-09-10T23:44:00Z">
              <w:r w:rsidRPr="004304BB">
                <w:rPr>
                  <w:rFonts w:ascii="Calibri" w:hAnsi="Calibri" w:eastAsia="Times New Roman" w:cs="Calibri"/>
                  <w:color w:val="000000"/>
                  <w:lang w:val="es-UY" w:eastAsia="es-UY"/>
                </w:rPr>
                <w:t>66</w:t>
              </w:r>
            </w:ins>
          </w:p>
        </w:tc>
        <w:tc>
          <w:tcPr>
            <w:tcW w:w="992" w:type="dxa"/>
            <w:tcBorders>
              <w:top w:val="nil"/>
              <w:left w:val="nil"/>
              <w:bottom w:val="single" w:sz="4" w:space="0" w:color="auto"/>
              <w:right w:val="single" w:sz="4" w:space="0" w:color="auto"/>
            </w:tcBorders>
            <w:shd w:val="clear" w:color="000000" w:fill="C6E0B4"/>
            <w:noWrap/>
            <w:vAlign w:val="bottom"/>
            <w:hideMark/>
            <w:tcPrChange w:id="1382" w:author="Juan Labraga" w:date="2018-09-13T10:39:00Z">
              <w:tcPr>
                <w:tcW w:w="992" w:type="dxa"/>
                <w:tcBorders>
                  <w:top w:val="nil"/>
                  <w:left w:val="nil"/>
                  <w:bottom w:val="single" w:sz="4" w:space="0" w:color="auto"/>
                  <w:right w:val="single" w:sz="4" w:space="0" w:color="auto"/>
                </w:tcBorders>
                <w:shd w:val="clear" w:color="000000" w:fill="C6E0B4"/>
                <w:noWrap/>
                <w:vAlign w:val="bottom"/>
                <w:hideMark/>
              </w:tcPr>
            </w:tcPrChange>
          </w:tcPr>
          <w:p w14:paraId="6BD75C83" w14:textId="77777777" w:rsidR="00AF2B3D" w:rsidRPr="004304BB" w:rsidRDefault="00AF2B3D" w:rsidP="009C6239">
            <w:pPr>
              <w:spacing w:after="0" w:line="240" w:lineRule="auto"/>
              <w:jc w:val="center"/>
              <w:rPr>
                <w:ins w:id="1383" w:author="Juan Labraga" w:date="2018-09-10T23:44:00Z"/>
                <w:rFonts w:ascii="Calibri" w:eastAsia="Times New Roman" w:hAnsi="Calibri" w:cs="Calibri"/>
                <w:color w:val="000000"/>
                <w:lang w:val="es-UY" w:eastAsia="es-UY"/>
              </w:rPr>
            </w:pPr>
            <w:ins w:id="1384" w:author="Juan Labraga" w:date="2018-09-10T23:44:00Z">
              <w:r w:rsidRPr="004304BB">
                <w:rPr>
                  <w:rFonts w:ascii="Calibri" w:hAnsi="Calibri" w:eastAsia="Times New Roman" w:cs="Calibri"/>
                  <w:color w:val="000000"/>
                  <w:lang w:val="es-UY" w:eastAsia="es-UY"/>
                </w:rPr>
                <w:t>66</w:t>
              </w:r>
            </w:ins>
          </w:p>
        </w:tc>
        <w:tc>
          <w:tcPr>
            <w:tcW w:w="851" w:type="dxa"/>
            <w:tcBorders>
              <w:top w:val="nil"/>
              <w:left w:val="nil"/>
              <w:bottom w:val="single" w:sz="4" w:space="0" w:color="auto"/>
              <w:right w:val="single" w:sz="4" w:space="0" w:color="auto"/>
            </w:tcBorders>
            <w:shd w:val="clear" w:color="000000" w:fill="C6E0B4"/>
            <w:noWrap/>
            <w:vAlign w:val="bottom"/>
            <w:hideMark/>
            <w:tcPrChange w:id="1385" w:author="Juan Labraga" w:date="2018-09-13T10:39:00Z">
              <w:tcPr>
                <w:tcW w:w="851" w:type="dxa"/>
                <w:tcBorders>
                  <w:top w:val="nil"/>
                  <w:left w:val="nil"/>
                  <w:bottom w:val="single" w:sz="4" w:space="0" w:color="auto"/>
                  <w:right w:val="single" w:sz="4" w:space="0" w:color="auto"/>
                </w:tcBorders>
                <w:shd w:val="clear" w:color="000000" w:fill="C6E0B4"/>
                <w:noWrap/>
                <w:vAlign w:val="bottom"/>
                <w:hideMark/>
              </w:tcPr>
            </w:tcPrChange>
          </w:tcPr>
          <w:p w14:paraId="4004EF4C" w14:textId="77777777" w:rsidR="00AF2B3D" w:rsidRPr="004304BB" w:rsidRDefault="00AF2B3D" w:rsidP="009C6239">
            <w:pPr>
              <w:spacing w:after="0" w:line="240" w:lineRule="auto"/>
              <w:jc w:val="center"/>
              <w:rPr>
                <w:ins w:id="1386" w:author="Juan Labraga" w:date="2018-09-10T23:44:00Z"/>
                <w:rFonts w:ascii="Calibri" w:eastAsia="Times New Roman" w:hAnsi="Calibri" w:cs="Calibri"/>
                <w:color w:val="000000"/>
                <w:lang w:val="es-UY" w:eastAsia="es-UY"/>
              </w:rPr>
            </w:pPr>
            <w:ins w:id="1387" w:author="Juan Labraga" w:date="2018-09-10T23:44:00Z">
              <w:r w:rsidRPr="004304BB">
                <w:rPr>
                  <w:rFonts w:ascii="Calibri" w:hAnsi="Calibri" w:eastAsia="Times New Roman" w:cs="Calibri"/>
                  <w:color w:val="000000"/>
                  <w:lang w:val="es-UY" w:eastAsia="es-UY"/>
                </w:rPr>
                <w:t>117</w:t>
              </w:r>
            </w:ins>
          </w:p>
        </w:tc>
        <w:tc>
          <w:tcPr>
            <w:tcW w:w="708" w:type="dxa"/>
            <w:tcBorders>
              <w:top w:val="nil"/>
              <w:left w:val="nil"/>
              <w:bottom w:val="single" w:sz="4" w:space="0" w:color="auto"/>
              <w:right w:val="single" w:sz="4" w:space="0" w:color="auto"/>
            </w:tcBorders>
            <w:shd w:val="clear" w:color="000000" w:fill="C6E0B4"/>
            <w:noWrap/>
            <w:vAlign w:val="bottom"/>
            <w:hideMark/>
            <w:tcPrChange w:id="1388" w:author="Juan Labraga" w:date="2018-09-13T10:39:00Z">
              <w:tcPr>
                <w:tcW w:w="708" w:type="dxa"/>
                <w:tcBorders>
                  <w:top w:val="nil"/>
                  <w:left w:val="nil"/>
                  <w:bottom w:val="single" w:sz="4" w:space="0" w:color="auto"/>
                  <w:right w:val="single" w:sz="4" w:space="0" w:color="auto"/>
                </w:tcBorders>
                <w:shd w:val="clear" w:color="000000" w:fill="C6E0B4"/>
                <w:noWrap/>
                <w:vAlign w:val="bottom"/>
                <w:hideMark/>
              </w:tcPr>
            </w:tcPrChange>
          </w:tcPr>
          <w:p w14:paraId="185D0B0E" w14:textId="77777777" w:rsidR="00AF2B3D" w:rsidRPr="004304BB" w:rsidRDefault="00AF2B3D" w:rsidP="009C6239">
            <w:pPr>
              <w:spacing w:after="0" w:line="240" w:lineRule="auto"/>
              <w:jc w:val="center"/>
              <w:rPr>
                <w:ins w:id="1389" w:author="Juan Labraga" w:date="2018-09-10T23:44:00Z"/>
                <w:rFonts w:ascii="Calibri" w:eastAsia="Times New Roman" w:hAnsi="Calibri" w:cs="Calibri"/>
                <w:color w:val="000000"/>
                <w:lang w:val="es-UY" w:eastAsia="es-UY"/>
              </w:rPr>
            </w:pPr>
            <w:ins w:id="1390" w:author="Juan Labraga" w:date="2018-09-10T23:44:00Z">
              <w:r w:rsidRPr="004304BB">
                <w:rPr>
                  <w:rFonts w:ascii="Calibri" w:hAnsi="Calibri" w:eastAsia="Times New Roman" w:cs="Calibri"/>
                  <w:color w:val="000000"/>
                  <w:lang w:val="es-UY" w:eastAsia="es-UY"/>
                </w:rPr>
                <w:t>117</w:t>
              </w:r>
            </w:ins>
          </w:p>
        </w:tc>
        <w:tc>
          <w:tcPr>
            <w:tcW w:w="721" w:type="dxa"/>
            <w:tcBorders>
              <w:top w:val="nil"/>
              <w:left w:val="nil"/>
              <w:bottom w:val="single" w:sz="4" w:space="0" w:color="auto"/>
              <w:right w:val="single" w:sz="4" w:space="0" w:color="auto"/>
            </w:tcBorders>
            <w:shd w:val="clear" w:color="000000" w:fill="C6E0B4"/>
            <w:noWrap/>
            <w:vAlign w:val="bottom"/>
            <w:hideMark/>
            <w:tcPrChange w:id="1391" w:author="Juan Labraga" w:date="2018-09-13T10:39:00Z">
              <w:tcPr>
                <w:tcW w:w="913" w:type="dxa"/>
                <w:tcBorders>
                  <w:top w:val="nil"/>
                  <w:left w:val="nil"/>
                  <w:bottom w:val="single" w:sz="4" w:space="0" w:color="auto"/>
                  <w:right w:val="single" w:sz="4" w:space="0" w:color="auto"/>
                </w:tcBorders>
                <w:shd w:val="clear" w:color="000000" w:fill="C6E0B4"/>
                <w:noWrap/>
                <w:vAlign w:val="bottom"/>
                <w:hideMark/>
              </w:tcPr>
            </w:tcPrChange>
          </w:tcPr>
          <w:p w14:paraId="447DE6C3" w14:textId="77777777" w:rsidR="00AF2B3D" w:rsidRPr="004304BB" w:rsidRDefault="00AF2B3D" w:rsidP="009C6239">
            <w:pPr>
              <w:spacing w:after="0" w:line="240" w:lineRule="auto"/>
              <w:jc w:val="center"/>
              <w:rPr>
                <w:ins w:id="1392" w:author="Juan Labraga" w:date="2018-09-10T23:44:00Z"/>
                <w:rFonts w:ascii="Calibri" w:eastAsia="Times New Roman" w:hAnsi="Calibri" w:cs="Calibri"/>
                <w:color w:val="000000"/>
                <w:lang w:val="es-UY" w:eastAsia="es-UY"/>
              </w:rPr>
            </w:pPr>
            <w:ins w:id="1393" w:author="Juan Labraga" w:date="2018-09-10T23:44:00Z">
              <w:r w:rsidRPr="004304BB">
                <w:rPr>
                  <w:rFonts w:ascii="Calibri" w:hAnsi="Calibri" w:eastAsia="Times New Roman" w:cs="Calibri"/>
                  <w:color w:val="000000"/>
                  <w:lang w:val="es-UY" w:eastAsia="es-UY"/>
                </w:rPr>
                <w:t>117</w:t>
              </w:r>
            </w:ins>
          </w:p>
        </w:tc>
        <w:tc>
          <w:tcPr>
            <w:tcW w:w="709" w:type="dxa"/>
            <w:tcBorders>
              <w:top w:val="nil"/>
              <w:left w:val="nil"/>
              <w:bottom w:val="single" w:sz="4" w:space="0" w:color="auto"/>
              <w:right w:val="single" w:sz="4" w:space="0" w:color="auto"/>
            </w:tcBorders>
            <w:shd w:val="clear" w:color="000000" w:fill="C6E0B4"/>
            <w:noWrap/>
            <w:vAlign w:val="bottom"/>
            <w:hideMark/>
            <w:tcPrChange w:id="1394" w:author="Juan Labraga" w:date="2018-09-13T10:39:00Z">
              <w:tcPr>
                <w:tcW w:w="603" w:type="dxa"/>
                <w:tcBorders>
                  <w:top w:val="nil"/>
                  <w:left w:val="nil"/>
                  <w:bottom w:val="single" w:sz="4" w:space="0" w:color="auto"/>
                  <w:right w:val="single" w:sz="4" w:space="0" w:color="auto"/>
                </w:tcBorders>
                <w:shd w:val="clear" w:color="000000" w:fill="C6E0B4"/>
                <w:noWrap/>
                <w:vAlign w:val="bottom"/>
                <w:hideMark/>
              </w:tcPr>
            </w:tcPrChange>
          </w:tcPr>
          <w:p w14:paraId="2D0A960A" w14:textId="77777777" w:rsidR="00AF2B3D" w:rsidRPr="004304BB" w:rsidRDefault="00AF2B3D" w:rsidP="009C6239">
            <w:pPr>
              <w:spacing w:after="0" w:line="240" w:lineRule="auto"/>
              <w:jc w:val="center"/>
              <w:rPr>
                <w:ins w:id="1395" w:author="Juan Labraga" w:date="2018-09-10T23:44:00Z"/>
                <w:rFonts w:ascii="Calibri" w:eastAsia="Times New Roman" w:hAnsi="Calibri" w:cs="Calibri"/>
                <w:color w:val="000000"/>
                <w:lang w:val="es-UY" w:eastAsia="es-UY"/>
              </w:rPr>
            </w:pPr>
            <w:ins w:id="1396" w:author="Juan Labraga" w:date="2018-09-10T23:44:00Z">
              <w:r w:rsidRPr="004304BB">
                <w:rPr>
                  <w:rFonts w:ascii="Calibri" w:hAnsi="Calibri" w:eastAsia="Times New Roman" w:cs="Calibri"/>
                  <w:color w:val="000000"/>
                  <w:lang w:val="es-UY" w:eastAsia="es-UY"/>
                </w:rPr>
                <w:t>117</w:t>
              </w:r>
            </w:ins>
          </w:p>
        </w:tc>
        <w:tc>
          <w:tcPr>
            <w:tcW w:w="708" w:type="dxa"/>
            <w:tcBorders>
              <w:top w:val="nil"/>
              <w:left w:val="nil"/>
              <w:bottom w:val="single" w:sz="4" w:space="0" w:color="auto"/>
              <w:right w:val="single" w:sz="4" w:space="0" w:color="auto"/>
            </w:tcBorders>
            <w:shd w:val="clear" w:color="000000" w:fill="C6E0B4"/>
            <w:noWrap/>
            <w:vAlign w:val="bottom"/>
            <w:hideMark/>
            <w:tcPrChange w:id="1397" w:author="Juan Labraga" w:date="2018-09-13T10:39:00Z">
              <w:tcPr>
                <w:tcW w:w="752" w:type="dxa"/>
                <w:tcBorders>
                  <w:top w:val="nil"/>
                  <w:left w:val="nil"/>
                  <w:bottom w:val="single" w:sz="4" w:space="0" w:color="auto"/>
                  <w:right w:val="single" w:sz="4" w:space="0" w:color="auto"/>
                </w:tcBorders>
                <w:shd w:val="clear" w:color="000000" w:fill="C6E0B4"/>
                <w:noWrap/>
                <w:vAlign w:val="bottom"/>
                <w:hideMark/>
              </w:tcPr>
            </w:tcPrChange>
          </w:tcPr>
          <w:p w14:paraId="0A2AD740" w14:textId="77777777" w:rsidR="00AF2B3D" w:rsidRPr="004304BB" w:rsidRDefault="00AF2B3D" w:rsidP="009C6239">
            <w:pPr>
              <w:spacing w:after="0" w:line="240" w:lineRule="auto"/>
              <w:jc w:val="center"/>
              <w:rPr>
                <w:ins w:id="1398" w:author="Juan Labraga" w:date="2018-09-10T23:44:00Z"/>
                <w:rFonts w:ascii="Calibri" w:eastAsia="Times New Roman" w:hAnsi="Calibri" w:cs="Calibri"/>
                <w:color w:val="000000"/>
                <w:lang w:val="es-UY" w:eastAsia="es-UY"/>
              </w:rPr>
            </w:pPr>
            <w:ins w:id="1399" w:author="Juan Labraga" w:date="2018-09-10T23:44:00Z">
              <w:r w:rsidRPr="004304BB">
                <w:rPr>
                  <w:rFonts w:ascii="Calibri" w:hAnsi="Calibri" w:eastAsia="Times New Roman" w:cs="Calibri"/>
                  <w:color w:val="000000"/>
                  <w:lang w:val="es-UY" w:eastAsia="es-UY"/>
                </w:rPr>
                <w:t>117</w:t>
              </w:r>
            </w:ins>
          </w:p>
        </w:tc>
        <w:tc>
          <w:tcPr>
            <w:tcW w:w="697" w:type="dxa"/>
            <w:tcBorders>
              <w:top w:val="nil"/>
              <w:left w:val="nil"/>
              <w:bottom w:val="single" w:sz="4" w:space="0" w:color="auto"/>
              <w:right w:val="single" w:sz="4" w:space="0" w:color="auto"/>
            </w:tcBorders>
            <w:shd w:val="clear" w:color="000000" w:fill="C6E0B4"/>
            <w:noWrap/>
            <w:vAlign w:val="bottom"/>
            <w:hideMark/>
            <w:tcPrChange w:id="1400" w:author="Juan Labraga" w:date="2018-09-13T10:39:00Z">
              <w:tcPr>
                <w:tcW w:w="567" w:type="dxa"/>
                <w:tcBorders>
                  <w:top w:val="nil"/>
                  <w:left w:val="nil"/>
                  <w:bottom w:val="single" w:sz="4" w:space="0" w:color="auto"/>
                  <w:right w:val="single" w:sz="4" w:space="0" w:color="auto"/>
                </w:tcBorders>
                <w:shd w:val="clear" w:color="000000" w:fill="C6E0B4"/>
                <w:noWrap/>
                <w:vAlign w:val="bottom"/>
                <w:hideMark/>
              </w:tcPr>
            </w:tcPrChange>
          </w:tcPr>
          <w:p w14:paraId="28906F05" w14:textId="77777777" w:rsidR="00AF2B3D" w:rsidRPr="004304BB" w:rsidRDefault="00AF2B3D" w:rsidP="009C6239">
            <w:pPr>
              <w:spacing w:after="0" w:line="240" w:lineRule="auto"/>
              <w:jc w:val="center"/>
              <w:rPr>
                <w:ins w:id="1401" w:author="Juan Labraga" w:date="2018-09-10T23:44:00Z"/>
                <w:rFonts w:ascii="Calibri" w:eastAsia="Times New Roman" w:hAnsi="Calibri" w:cs="Calibri"/>
                <w:color w:val="000000"/>
                <w:lang w:val="es-UY" w:eastAsia="es-UY"/>
              </w:rPr>
            </w:pPr>
            <w:ins w:id="1402" w:author="Juan Labraga" w:date="2018-09-10T23:44:00Z">
              <w:r w:rsidRPr="004304BB">
                <w:rPr>
                  <w:rFonts w:ascii="Calibri" w:hAnsi="Calibri" w:eastAsia="Times New Roman" w:cs="Calibri"/>
                  <w:color w:val="000000"/>
                  <w:lang w:val="es-UY" w:eastAsia="es-UY"/>
                </w:rPr>
                <w:t>117</w:t>
              </w:r>
            </w:ins>
          </w:p>
        </w:tc>
        <w:tc>
          <w:tcPr>
            <w:tcW w:w="709" w:type="dxa"/>
            <w:tcBorders>
              <w:top w:val="nil"/>
              <w:left w:val="nil"/>
              <w:bottom w:val="single" w:sz="4" w:space="0" w:color="auto"/>
              <w:right w:val="single" w:sz="8" w:space="0" w:color="auto"/>
            </w:tcBorders>
            <w:shd w:val="clear" w:color="000000" w:fill="C6E0B4"/>
            <w:noWrap/>
            <w:vAlign w:val="bottom"/>
            <w:hideMark/>
            <w:tcPrChange w:id="1403" w:author="Juan Labraga" w:date="2018-09-13T10:39:00Z">
              <w:tcPr>
                <w:tcW w:w="709" w:type="dxa"/>
                <w:tcBorders>
                  <w:top w:val="nil"/>
                  <w:left w:val="nil"/>
                  <w:bottom w:val="single" w:sz="4" w:space="0" w:color="auto"/>
                  <w:right w:val="single" w:sz="8" w:space="0" w:color="auto"/>
                </w:tcBorders>
                <w:shd w:val="clear" w:color="000000" w:fill="C6E0B4"/>
                <w:noWrap/>
                <w:vAlign w:val="bottom"/>
                <w:hideMark/>
              </w:tcPr>
            </w:tcPrChange>
          </w:tcPr>
          <w:p w14:paraId="47FFD235" w14:textId="77777777" w:rsidR="00AF2B3D" w:rsidRPr="004304BB" w:rsidRDefault="00AF2B3D" w:rsidP="009C6239">
            <w:pPr>
              <w:spacing w:after="0" w:line="240" w:lineRule="auto"/>
              <w:jc w:val="center"/>
              <w:rPr>
                <w:ins w:id="1404" w:author="Juan Labraga" w:date="2018-09-10T23:44:00Z"/>
                <w:rFonts w:ascii="Calibri" w:eastAsia="Times New Roman" w:hAnsi="Calibri" w:cs="Calibri"/>
                <w:color w:val="000000"/>
                <w:lang w:val="es-UY" w:eastAsia="es-UY"/>
              </w:rPr>
            </w:pPr>
            <w:ins w:id="1405" w:author="Juan Labraga" w:date="2018-09-10T23:44:00Z">
              <w:r w:rsidRPr="004304BB">
                <w:rPr>
                  <w:rFonts w:ascii="Calibri" w:hAnsi="Calibri" w:eastAsia="Times New Roman" w:cs="Calibri"/>
                  <w:color w:val="000000"/>
                  <w:lang w:val="es-UY" w:eastAsia="es-UY"/>
                </w:rPr>
                <w:t>117</w:t>
              </w:r>
            </w:ins>
          </w:p>
        </w:tc>
      </w:tr>
      <w:tr w:rsidR="0098787B" w:rsidRPr="004304BB" w14:paraId="25A76F32" w14:textId="77777777" w:rsidTr="00096FFC">
        <w:trPr>
          <w:trHeight w:val="300"/>
          <w:ins w:id="1406" w:author="Juan Labraga" w:date="2018-09-10T23:44:00Z"/>
          <w:trPrChange w:id="1407" w:author="Juan Labraga" w:date="2018-09-13T10:39:00Z">
            <w:trPr>
              <w:trHeight w:val="300"/>
            </w:trPr>
          </w:trPrChange>
        </w:trPr>
        <w:tc>
          <w:tcPr>
            <w:tcW w:w="1833" w:type="dxa"/>
            <w:tcBorders>
              <w:top w:val="nil"/>
              <w:left w:val="single" w:sz="8" w:space="0" w:color="auto"/>
              <w:bottom w:val="single" w:sz="8" w:space="0" w:color="auto"/>
              <w:right w:val="single" w:sz="4" w:space="0" w:color="auto"/>
            </w:tcBorders>
            <w:shd w:val="clear" w:color="auto" w:fill="auto"/>
            <w:noWrap/>
            <w:vAlign w:val="center"/>
            <w:hideMark/>
            <w:tcPrChange w:id="1408" w:author="Juan Labraga" w:date="2018-09-13T10:39:00Z">
              <w:tcPr>
                <w:tcW w:w="2283" w:type="dxa"/>
                <w:tcBorders>
                  <w:top w:val="nil"/>
                  <w:left w:val="single" w:sz="8" w:space="0" w:color="auto"/>
                  <w:bottom w:val="single" w:sz="8" w:space="0" w:color="auto"/>
                  <w:right w:val="single" w:sz="4" w:space="0" w:color="auto"/>
                </w:tcBorders>
                <w:shd w:val="clear" w:color="auto" w:fill="auto"/>
                <w:noWrap/>
                <w:vAlign w:val="center"/>
                <w:hideMark/>
              </w:tcPr>
            </w:tcPrChange>
          </w:tcPr>
          <w:p w14:paraId="19BD6161" w14:textId="77777777" w:rsidR="0098787B" w:rsidRPr="0098787B" w:rsidRDefault="0098787B" w:rsidP="0098787B">
            <w:pPr>
              <w:spacing w:after="0" w:line="240" w:lineRule="auto"/>
              <w:jc w:val="center"/>
              <w:rPr>
                <w:ins w:id="1409" w:author="Juan Labraga" w:date="2018-09-10T23:44:00Z"/>
                <w:rFonts w:ascii="Calibri" w:eastAsia="Times New Roman" w:hAnsi="Calibri" w:cs="Calibri"/>
                <w:bCs/>
                <w:color w:val="000000"/>
                <w:lang w:val="es-UY" w:eastAsia="es-UY"/>
                <w:rPrChange w:id="1410" w:author="Juan Labraga" w:date="2018-09-13T10:43:00Z">
                  <w:rPr>
                    <w:ins w:id="1411" w:author="Juan Labraga" w:date="2018-09-10T23:44:00Z"/>
                    <w:rFonts w:ascii="Calibri" w:eastAsia="Times New Roman" w:hAnsi="Calibri" w:cs="Calibri"/>
                    <w:b/>
                    <w:bCs/>
                    <w:color w:val="000000"/>
                    <w:lang w:val="es-UY" w:eastAsia="es-UY"/>
                  </w:rPr>
                </w:rPrChange>
              </w:rPr>
            </w:pPr>
            <w:proofErr w:type="spellStart"/>
            <w:ins w:id="1412" w:author="Juan Labraga" w:date="2018-09-10T23:44:00Z">
              <w:r w:rsidRPr="0098787B">
                <w:rPr>
                  <w:rFonts w:ascii="Calibri" w:hAnsi="Calibri" w:eastAsia="Times New Roman" w:cs="Calibri"/>
                  <w:bCs/>
                  <w:color w:val="000000"/>
                  <w:lang w:val="es-UY" w:eastAsia="es-UY"/>
                  <w:rPrChange w:author="Juan Labraga" w:date="2018-09-13T10:43:00Z" w:id="1413">
                    <w:rPr>
                      <w:rFonts w:ascii="Calibri" w:hAnsi="Calibri" w:eastAsia="Times New Roman" w:cs="Calibri"/>
                      <w:b/>
                      <w:bCs/>
                      <w:color w:val="000000"/>
                      <w:lang w:val="es-UY" w:eastAsia="es-UY"/>
                    </w:rPr>
                  </w:rPrChange>
                </w:rPr>
                <w:t>Import</w:t>
              </w:r>
              <w:proofErr w:type="spellEnd"/>
              <w:r w:rsidRPr="0098787B">
                <w:rPr>
                  <w:rFonts w:ascii="Calibri" w:hAnsi="Calibri" w:eastAsia="Times New Roman" w:cs="Calibri"/>
                  <w:bCs/>
                  <w:color w:val="000000"/>
                  <w:lang w:val="es-UY" w:eastAsia="es-UY"/>
                  <w:rPrChange w:author="Juan Labraga" w:date="2018-09-13T10:43:00Z" w:id="1414">
                    <w:rPr>
                      <w:rFonts w:ascii="Calibri" w:hAnsi="Calibri" w:eastAsia="Times New Roman" w:cs="Calibri"/>
                      <w:b/>
                      <w:bCs/>
                      <w:color w:val="000000"/>
                      <w:lang w:val="es-UY" w:eastAsia="es-UY"/>
                    </w:rPr>
                  </w:rPrChange>
                </w:rPr>
                <w:t xml:space="preserve"> (USD </w:t>
              </w:r>
              <w:proofErr w:type="spellStart"/>
              <w:r w:rsidRPr="0098787B">
                <w:rPr>
                  <w:rFonts w:ascii="Calibri" w:hAnsi="Calibri" w:eastAsia="Times New Roman" w:cs="Calibri"/>
                  <w:bCs/>
                  <w:color w:val="000000"/>
                  <w:lang w:val="es-UY" w:eastAsia="es-UY"/>
                  <w:rPrChange w:author="Juan Labraga" w:date="2018-09-13T10:43:00Z" w:id="1415">
                    <w:rPr>
                      <w:rFonts w:ascii="Calibri" w:hAnsi="Calibri" w:eastAsia="Times New Roman" w:cs="Calibri"/>
                      <w:b/>
                      <w:bCs/>
                      <w:color w:val="000000"/>
                      <w:lang w:val="es-UY" w:eastAsia="es-UY"/>
                    </w:rPr>
                  </w:rPrChange>
                </w:rPr>
                <w:t>saved</w:t>
              </w:r>
              <w:proofErr w:type="spellEnd"/>
              <w:r w:rsidRPr="0098787B">
                <w:rPr>
                  <w:rFonts w:ascii="Calibri" w:hAnsi="Calibri" w:eastAsia="Times New Roman" w:cs="Calibri"/>
                  <w:bCs/>
                  <w:color w:val="000000"/>
                  <w:lang w:val="es-UY" w:eastAsia="es-UY"/>
                  <w:rPrChange w:author="Juan Labraga" w:date="2018-09-13T10:43:00Z" w:id="1416">
                    <w:rPr>
                      <w:rFonts w:ascii="Calibri" w:hAnsi="Calibri" w:eastAsia="Times New Roman" w:cs="Calibri"/>
                      <w:b/>
                      <w:bCs/>
                      <w:color w:val="000000"/>
                      <w:lang w:val="es-UY" w:eastAsia="es-UY"/>
                    </w:rPr>
                  </w:rPrChange>
                </w:rPr>
                <w:t>)</w:t>
              </w:r>
            </w:ins>
          </w:p>
        </w:tc>
        <w:tc>
          <w:tcPr>
            <w:tcW w:w="1559" w:type="dxa"/>
            <w:tcBorders>
              <w:top w:val="nil"/>
              <w:left w:val="nil"/>
              <w:bottom w:val="single" w:sz="8" w:space="0" w:color="auto"/>
              <w:right w:val="single" w:sz="4" w:space="0" w:color="auto"/>
            </w:tcBorders>
            <w:shd w:val="clear" w:color="auto" w:fill="auto"/>
            <w:noWrap/>
            <w:vAlign w:val="center"/>
            <w:hideMark/>
            <w:tcPrChange w:id="1417" w:author="Juan Labraga" w:date="2018-09-13T10:39:00Z">
              <w:tcPr>
                <w:tcW w:w="1251" w:type="dxa"/>
                <w:tcBorders>
                  <w:top w:val="nil"/>
                  <w:left w:val="nil"/>
                  <w:bottom w:val="single" w:sz="8" w:space="0" w:color="auto"/>
                  <w:right w:val="single" w:sz="4" w:space="0" w:color="auto"/>
                </w:tcBorders>
                <w:shd w:val="clear" w:color="auto" w:fill="auto"/>
                <w:noWrap/>
                <w:vAlign w:val="center"/>
                <w:hideMark/>
              </w:tcPr>
            </w:tcPrChange>
          </w:tcPr>
          <w:p w14:paraId="114D834F" w14:textId="70090C94" w:rsidR="0098787B" w:rsidRPr="004304BB" w:rsidRDefault="0098787B" w:rsidP="0098787B">
            <w:pPr>
              <w:spacing w:after="0" w:line="240" w:lineRule="auto"/>
              <w:jc w:val="center"/>
              <w:rPr>
                <w:ins w:id="1418" w:author="Juan Labraga" w:date="2018-09-10T23:44:00Z"/>
                <w:rFonts w:ascii="Calibri" w:eastAsia="Times New Roman" w:hAnsi="Calibri" w:cs="Calibri"/>
                <w:b/>
                <w:bCs/>
                <w:color w:val="000000"/>
                <w:lang w:val="es-UY" w:eastAsia="es-UY"/>
              </w:rPr>
            </w:pPr>
            <w:ins w:id="1419" w:author="Juan Labraga" w:date="2018-09-13T10:43:00Z">
              <w:r>
                <w:rPr>
                  <w:rFonts w:ascii="Calibri" w:hAnsi="Calibri" w:eastAsia="Times New Roman" w:cs="Calibri"/>
                  <w:bCs/>
                  <w:color w:val="000000"/>
                  <w:lang w:val="es-UY" w:eastAsia="es-UY"/>
                </w:rPr>
                <w:t xml:space="preserve">IM </w:t>
              </w:r>
              <w:proofErr w:type="spellStart"/>
              <w:r>
                <w:rPr>
                  <w:rFonts w:ascii="Calibri" w:hAnsi="Calibri" w:eastAsia="Times New Roman" w:cs="Calibri"/>
                  <w:bCs/>
                  <w:color w:val="000000"/>
                  <w:lang w:val="es-UY" w:eastAsia="es-UY"/>
                </w:rPr>
                <w:t>cost</w:t>
              </w:r>
              <w:r>
                <w:rPr>
                  <w:rFonts w:ascii="Calibri" w:hAnsi="Calibri" w:eastAsia="Times New Roman" w:cs="Calibri"/>
                  <w:bCs/>
                  <w:color w:val="000000"/>
                  <w:vertAlign w:val="subscript"/>
                  <w:lang w:val="es-UY" w:eastAsia="es-UY"/>
                </w:rPr>
                <w:t>n</w:t>
              </w:r>
              <w:proofErr w:type="spellEnd"/>
              <w:r>
                <w:rPr>
                  <w:rFonts w:ascii="Calibri" w:hAnsi="Calibri" w:eastAsia="Times New Roman" w:cs="Calibri"/>
                  <w:bCs/>
                  <w:color w:val="000000"/>
                  <w:lang w:val="es-UY" w:eastAsia="es-UY"/>
                </w:rPr>
                <w:t xml:space="preserve"> </w:t>
              </w:r>
            </w:ins>
            <w:ins w:id="1420" w:author="Juan Labraga" w:date="2018-09-13T10:44:00Z">
              <w:r>
                <w:rPr>
                  <w:rFonts w:ascii="Calibri" w:hAnsi="Calibri" w:eastAsia="Times New Roman" w:cs="Calibri"/>
                  <w:bCs/>
                  <w:color w:val="000000"/>
                  <w:lang w:val="es-UY" w:eastAsia="es-UY"/>
                </w:rPr>
                <w:t xml:space="preserve">- </w:t>
              </w:r>
              <w:r>
                <w:rPr>
                  <w:rFonts w:ascii="Calibri" w:hAnsi="Calibri" w:eastAsia="Times New Roman" w:cs="Calibri"/>
                  <w:bCs/>
                  <w:color w:val="000000"/>
                  <w:lang w:val="es-UY" w:eastAsia="es-UY"/>
                </w:rPr>
                <w:t xml:space="preserve">IM </w:t>
              </w:r>
              <w:proofErr w:type="spellStart"/>
              <w:r>
                <w:rPr>
                  <w:rFonts w:ascii="Calibri" w:hAnsi="Calibri" w:eastAsia="Times New Roman" w:cs="Calibri"/>
                  <w:bCs/>
                  <w:color w:val="000000"/>
                  <w:lang w:val="es-UY" w:eastAsia="es-UY"/>
                </w:rPr>
                <w:t>cost</w:t>
              </w:r>
              <w:r>
                <w:rPr>
                  <w:rFonts w:ascii="Calibri" w:hAnsi="Calibri" w:eastAsia="Times New Roman" w:cs="Calibri"/>
                  <w:bCs/>
                  <w:color w:val="000000"/>
                  <w:vertAlign w:val="subscript"/>
                  <w:lang w:val="es-UY" w:eastAsia="es-UY"/>
                </w:rPr>
                <w:t>0</w:t>
              </w:r>
            </w:ins>
            <w:proofErr w:type="spellEnd"/>
          </w:p>
        </w:tc>
        <w:tc>
          <w:tcPr>
            <w:tcW w:w="993" w:type="dxa"/>
            <w:tcBorders>
              <w:top w:val="single" w:sz="4" w:space="0" w:color="auto"/>
              <w:left w:val="nil"/>
              <w:bottom w:val="single" w:sz="4" w:space="0" w:color="auto"/>
              <w:right w:val="single" w:sz="4" w:space="0" w:color="auto"/>
            </w:tcBorders>
            <w:tcPrChange w:id="1421" w:author="Juan Labraga" w:date="2018-09-13T10:39:00Z">
              <w:tcPr>
                <w:tcW w:w="851" w:type="dxa"/>
                <w:tcBorders>
                  <w:top w:val="single" w:sz="4" w:space="0" w:color="auto"/>
                  <w:left w:val="nil"/>
                  <w:bottom w:val="single" w:sz="4" w:space="0" w:color="auto"/>
                  <w:right w:val="single" w:sz="4" w:space="0" w:color="auto"/>
                </w:tcBorders>
              </w:tcPr>
            </w:tcPrChange>
          </w:tcPr>
          <w:p w14:paraId="6B748E5D" w14:textId="4DE62575" w:rsidR="0098787B" w:rsidRPr="004304BB" w:rsidRDefault="008865F6" w:rsidP="0098787B">
            <w:pPr>
              <w:spacing w:after="0" w:line="240" w:lineRule="auto"/>
              <w:jc w:val="center"/>
              <w:rPr>
                <w:ins w:id="1422" w:author="Juan Labraga" w:date="2018-09-13T10:33:00Z"/>
                <w:rFonts w:ascii="Calibri" w:eastAsia="Times New Roman" w:hAnsi="Calibri" w:cs="Calibri"/>
                <w:color w:val="000000"/>
                <w:lang w:val="es-UY" w:eastAsia="es-UY"/>
              </w:rPr>
            </w:pPr>
            <w:proofErr w:type="spellStart"/>
            <w:proofErr w:type="gramStart"/>
            <w:ins w:id="1423" w:author="Juan Labraga" w:date="2018-09-13T10:45:00Z">
              <w:r>
                <w:rPr>
                  <w:rFonts w:ascii="Calibri" w:hAnsi="Calibri" w:eastAsia="Times New Roman" w:cs="Calibri"/>
                  <w:color w:val="000000"/>
                  <w:lang w:val="es-UY" w:eastAsia="es-UY"/>
                </w:rPr>
                <w:t>Eq</w:t>
              </w:r>
              <w:proofErr w:type="spellEnd"/>
              <w:r>
                <w:rPr>
                  <w:rFonts w:ascii="Calibri" w:hAnsi="Calibri" w:eastAsia="Times New Roman" w:cs="Calibri"/>
                  <w:color w:val="000000"/>
                  <w:lang w:val="es-UY" w:eastAsia="es-UY"/>
                </w:rPr>
                <w:t>(</w:t>
              </w:r>
              <w:proofErr w:type="gramEnd"/>
              <w:r>
                <w:rPr>
                  <w:rFonts w:ascii="Calibri" w:hAnsi="Calibri" w:eastAsia="Times New Roman" w:cs="Calibri"/>
                  <w:color w:val="000000"/>
                  <w:lang w:val="es-UY" w:eastAsia="es-UY"/>
                </w:rPr>
                <w:t>2)</w:t>
              </w:r>
            </w:ins>
          </w:p>
        </w:tc>
        <w:tc>
          <w:tcPr>
            <w:tcW w:w="697" w:type="dxa"/>
            <w:tcBorders>
              <w:top w:val="nil"/>
              <w:left w:val="nil"/>
              <w:bottom w:val="single" w:sz="8" w:space="0" w:color="auto"/>
              <w:right w:val="single" w:sz="4" w:space="0" w:color="auto"/>
            </w:tcBorders>
            <w:shd w:val="clear" w:color="auto" w:fill="auto"/>
            <w:noWrap/>
            <w:vAlign w:val="bottom"/>
            <w:hideMark/>
            <w:tcPrChange w:id="1424" w:author="Juan Labraga" w:date="2018-09-13T10:39:00Z">
              <w:tcPr>
                <w:tcW w:w="697" w:type="dxa"/>
                <w:tcBorders>
                  <w:top w:val="nil"/>
                  <w:left w:val="nil"/>
                  <w:bottom w:val="single" w:sz="8" w:space="0" w:color="auto"/>
                  <w:right w:val="single" w:sz="4" w:space="0" w:color="auto"/>
                </w:tcBorders>
                <w:shd w:val="clear" w:color="auto" w:fill="auto"/>
                <w:noWrap/>
                <w:vAlign w:val="bottom"/>
                <w:hideMark/>
              </w:tcPr>
            </w:tcPrChange>
          </w:tcPr>
          <w:p w14:paraId="65B32299" w14:textId="65444365" w:rsidR="0098787B" w:rsidRPr="004304BB" w:rsidRDefault="0098787B" w:rsidP="0098787B">
            <w:pPr>
              <w:spacing w:after="0" w:line="240" w:lineRule="auto"/>
              <w:jc w:val="center"/>
              <w:rPr>
                <w:ins w:id="1425" w:author="Juan Labraga" w:date="2018-09-10T23:44:00Z"/>
                <w:rFonts w:ascii="Calibri" w:eastAsia="Times New Roman" w:hAnsi="Calibri" w:cs="Calibri"/>
                <w:color w:val="000000"/>
                <w:lang w:val="es-UY" w:eastAsia="es-UY"/>
              </w:rPr>
            </w:pPr>
            <w:ins w:id="1426" w:author="Juan Labraga" w:date="2018-09-10T23:44:00Z">
              <w:r w:rsidRPr="004304BB">
                <w:rPr>
                  <w:rFonts w:ascii="Calibri" w:hAnsi="Calibri" w:eastAsia="Times New Roman" w:cs="Calibri"/>
                  <w:color w:val="000000"/>
                  <w:lang w:val="es-UY" w:eastAsia="es-UY"/>
                </w:rPr>
                <w:t> </w:t>
              </w:r>
            </w:ins>
          </w:p>
        </w:tc>
        <w:tc>
          <w:tcPr>
            <w:tcW w:w="708" w:type="dxa"/>
            <w:tcBorders>
              <w:top w:val="nil"/>
              <w:left w:val="nil"/>
              <w:bottom w:val="single" w:sz="8" w:space="0" w:color="auto"/>
              <w:right w:val="single" w:sz="4" w:space="0" w:color="auto"/>
            </w:tcBorders>
            <w:shd w:val="clear" w:color="auto" w:fill="auto"/>
            <w:noWrap/>
            <w:vAlign w:val="bottom"/>
            <w:hideMark/>
            <w:tcPrChange w:id="1427" w:author="Juan Labraga" w:date="2018-09-13T10:39:00Z">
              <w:tcPr>
                <w:tcW w:w="708" w:type="dxa"/>
                <w:tcBorders>
                  <w:top w:val="nil"/>
                  <w:left w:val="nil"/>
                  <w:bottom w:val="single" w:sz="8" w:space="0" w:color="auto"/>
                  <w:right w:val="single" w:sz="4" w:space="0" w:color="auto"/>
                </w:tcBorders>
                <w:shd w:val="clear" w:color="auto" w:fill="auto"/>
                <w:noWrap/>
                <w:vAlign w:val="bottom"/>
                <w:hideMark/>
              </w:tcPr>
            </w:tcPrChange>
          </w:tcPr>
          <w:p w14:paraId="24432A90" w14:textId="77777777" w:rsidR="0098787B" w:rsidRPr="004304BB" w:rsidRDefault="0098787B" w:rsidP="0098787B">
            <w:pPr>
              <w:spacing w:after="0" w:line="240" w:lineRule="auto"/>
              <w:jc w:val="center"/>
              <w:rPr>
                <w:ins w:id="1428" w:author="Juan Labraga" w:date="2018-09-10T23:44:00Z"/>
                <w:rFonts w:ascii="Calibri" w:eastAsia="Times New Roman" w:hAnsi="Calibri" w:cs="Calibri"/>
                <w:color w:val="000000"/>
                <w:lang w:val="es-UY" w:eastAsia="es-UY"/>
              </w:rPr>
            </w:pPr>
            <w:ins w:id="1429" w:author="Juan Labraga" w:date="2018-09-10T23:44:00Z">
              <w:r w:rsidRPr="004304BB">
                <w:rPr>
                  <w:rFonts w:ascii="Calibri" w:hAnsi="Calibri" w:eastAsia="Times New Roman" w:cs="Calibri"/>
                  <w:color w:val="000000"/>
                  <w:lang w:val="es-UY" w:eastAsia="es-UY"/>
                </w:rPr>
                <w:t>0</w:t>
              </w:r>
            </w:ins>
          </w:p>
        </w:tc>
        <w:tc>
          <w:tcPr>
            <w:tcW w:w="851" w:type="dxa"/>
            <w:tcBorders>
              <w:top w:val="nil"/>
              <w:left w:val="nil"/>
              <w:bottom w:val="single" w:sz="8" w:space="0" w:color="auto"/>
              <w:right w:val="single" w:sz="4" w:space="0" w:color="auto"/>
            </w:tcBorders>
            <w:shd w:val="clear" w:color="auto" w:fill="auto"/>
            <w:noWrap/>
            <w:vAlign w:val="bottom"/>
            <w:hideMark/>
            <w:tcPrChange w:id="1430" w:author="Juan Labraga" w:date="2018-09-13T10:39:00Z">
              <w:tcPr>
                <w:tcW w:w="851" w:type="dxa"/>
                <w:tcBorders>
                  <w:top w:val="nil"/>
                  <w:left w:val="nil"/>
                  <w:bottom w:val="single" w:sz="8" w:space="0" w:color="auto"/>
                  <w:right w:val="single" w:sz="4" w:space="0" w:color="auto"/>
                </w:tcBorders>
                <w:shd w:val="clear" w:color="auto" w:fill="auto"/>
                <w:noWrap/>
                <w:vAlign w:val="bottom"/>
                <w:hideMark/>
              </w:tcPr>
            </w:tcPrChange>
          </w:tcPr>
          <w:p w14:paraId="3FC4AE21" w14:textId="77777777" w:rsidR="0098787B" w:rsidRPr="004304BB" w:rsidRDefault="0098787B" w:rsidP="0098787B">
            <w:pPr>
              <w:spacing w:after="0" w:line="240" w:lineRule="auto"/>
              <w:jc w:val="center"/>
              <w:rPr>
                <w:ins w:id="1431" w:author="Juan Labraga" w:date="2018-09-10T23:44:00Z"/>
                <w:rFonts w:ascii="Calibri" w:eastAsia="Times New Roman" w:hAnsi="Calibri" w:cs="Calibri"/>
                <w:color w:val="000000"/>
                <w:lang w:val="es-UY" w:eastAsia="es-UY"/>
              </w:rPr>
            </w:pPr>
            <w:ins w:id="1432" w:author="Juan Labraga" w:date="2018-09-10T23:44:00Z">
              <w:r w:rsidRPr="004304BB">
                <w:rPr>
                  <w:rFonts w:ascii="Calibri" w:hAnsi="Calibri" w:eastAsia="Times New Roman" w:cs="Calibri"/>
                  <w:color w:val="000000"/>
                  <w:lang w:val="es-UY" w:eastAsia="es-UY"/>
                </w:rPr>
                <w:t>54</w:t>
              </w:r>
            </w:ins>
          </w:p>
        </w:tc>
        <w:tc>
          <w:tcPr>
            <w:tcW w:w="992" w:type="dxa"/>
            <w:tcBorders>
              <w:top w:val="nil"/>
              <w:left w:val="nil"/>
              <w:bottom w:val="single" w:sz="8" w:space="0" w:color="auto"/>
              <w:right w:val="single" w:sz="4" w:space="0" w:color="auto"/>
            </w:tcBorders>
            <w:shd w:val="clear" w:color="auto" w:fill="auto"/>
            <w:noWrap/>
            <w:vAlign w:val="bottom"/>
            <w:hideMark/>
            <w:tcPrChange w:id="1433" w:author="Juan Labraga" w:date="2018-09-13T10:39:00Z">
              <w:tcPr>
                <w:tcW w:w="992" w:type="dxa"/>
                <w:tcBorders>
                  <w:top w:val="nil"/>
                  <w:left w:val="nil"/>
                  <w:bottom w:val="single" w:sz="8" w:space="0" w:color="auto"/>
                  <w:right w:val="single" w:sz="4" w:space="0" w:color="auto"/>
                </w:tcBorders>
                <w:shd w:val="clear" w:color="auto" w:fill="auto"/>
                <w:noWrap/>
                <w:vAlign w:val="bottom"/>
                <w:hideMark/>
              </w:tcPr>
            </w:tcPrChange>
          </w:tcPr>
          <w:p w14:paraId="7758FD54" w14:textId="77777777" w:rsidR="0098787B" w:rsidRPr="004304BB" w:rsidRDefault="0098787B" w:rsidP="0098787B">
            <w:pPr>
              <w:spacing w:after="0" w:line="240" w:lineRule="auto"/>
              <w:jc w:val="center"/>
              <w:rPr>
                <w:ins w:id="1434" w:author="Juan Labraga" w:date="2018-09-10T23:44:00Z"/>
                <w:rFonts w:ascii="Calibri" w:eastAsia="Times New Roman" w:hAnsi="Calibri" w:cs="Calibri"/>
                <w:color w:val="000000"/>
                <w:lang w:val="es-UY" w:eastAsia="es-UY"/>
              </w:rPr>
            </w:pPr>
            <w:ins w:id="1435" w:author="Juan Labraga" w:date="2018-09-10T23:44:00Z">
              <w:r w:rsidRPr="004304BB">
                <w:rPr>
                  <w:rFonts w:ascii="Calibri" w:hAnsi="Calibri" w:eastAsia="Times New Roman" w:cs="Calibri"/>
                  <w:color w:val="000000"/>
                  <w:lang w:val="es-UY" w:eastAsia="es-UY"/>
                </w:rPr>
                <w:t>54</w:t>
              </w:r>
            </w:ins>
          </w:p>
        </w:tc>
        <w:tc>
          <w:tcPr>
            <w:tcW w:w="851" w:type="dxa"/>
            <w:tcBorders>
              <w:top w:val="nil"/>
              <w:left w:val="nil"/>
              <w:bottom w:val="single" w:sz="8" w:space="0" w:color="auto"/>
              <w:right w:val="single" w:sz="4" w:space="0" w:color="auto"/>
            </w:tcBorders>
            <w:shd w:val="clear" w:color="auto" w:fill="auto"/>
            <w:noWrap/>
            <w:vAlign w:val="bottom"/>
            <w:hideMark/>
            <w:tcPrChange w:id="1436" w:author="Juan Labraga" w:date="2018-09-13T10:39:00Z">
              <w:tcPr>
                <w:tcW w:w="851" w:type="dxa"/>
                <w:tcBorders>
                  <w:top w:val="nil"/>
                  <w:left w:val="nil"/>
                  <w:bottom w:val="single" w:sz="8" w:space="0" w:color="auto"/>
                  <w:right w:val="single" w:sz="4" w:space="0" w:color="auto"/>
                </w:tcBorders>
                <w:shd w:val="clear" w:color="auto" w:fill="auto"/>
                <w:noWrap/>
                <w:vAlign w:val="bottom"/>
                <w:hideMark/>
              </w:tcPr>
            </w:tcPrChange>
          </w:tcPr>
          <w:p w14:paraId="2BFB7B73" w14:textId="77777777" w:rsidR="0098787B" w:rsidRPr="004304BB" w:rsidRDefault="0098787B" w:rsidP="0098787B">
            <w:pPr>
              <w:spacing w:after="0" w:line="240" w:lineRule="auto"/>
              <w:jc w:val="center"/>
              <w:rPr>
                <w:ins w:id="1437" w:author="Juan Labraga" w:date="2018-09-10T23:44:00Z"/>
                <w:rFonts w:ascii="Calibri" w:eastAsia="Times New Roman" w:hAnsi="Calibri" w:cs="Calibri"/>
                <w:color w:val="000000"/>
                <w:lang w:val="es-UY" w:eastAsia="es-UY"/>
              </w:rPr>
            </w:pPr>
            <w:ins w:id="1438" w:author="Juan Labraga" w:date="2018-09-10T23:44:00Z">
              <w:r w:rsidRPr="004304BB">
                <w:rPr>
                  <w:rFonts w:ascii="Calibri" w:hAnsi="Calibri" w:eastAsia="Times New Roman" w:cs="Calibri"/>
                  <w:color w:val="000000"/>
                  <w:lang w:val="es-UY" w:eastAsia="es-UY"/>
                </w:rPr>
                <w:t>140</w:t>
              </w:r>
            </w:ins>
          </w:p>
        </w:tc>
        <w:tc>
          <w:tcPr>
            <w:tcW w:w="708" w:type="dxa"/>
            <w:tcBorders>
              <w:top w:val="nil"/>
              <w:left w:val="nil"/>
              <w:bottom w:val="single" w:sz="8" w:space="0" w:color="auto"/>
              <w:right w:val="single" w:sz="4" w:space="0" w:color="auto"/>
            </w:tcBorders>
            <w:shd w:val="clear" w:color="auto" w:fill="auto"/>
            <w:noWrap/>
            <w:vAlign w:val="bottom"/>
            <w:hideMark/>
            <w:tcPrChange w:id="1439" w:author="Juan Labraga" w:date="2018-09-13T10:39:00Z">
              <w:tcPr>
                <w:tcW w:w="708" w:type="dxa"/>
                <w:tcBorders>
                  <w:top w:val="nil"/>
                  <w:left w:val="nil"/>
                  <w:bottom w:val="single" w:sz="8" w:space="0" w:color="auto"/>
                  <w:right w:val="single" w:sz="4" w:space="0" w:color="auto"/>
                </w:tcBorders>
                <w:shd w:val="clear" w:color="auto" w:fill="auto"/>
                <w:noWrap/>
                <w:vAlign w:val="bottom"/>
                <w:hideMark/>
              </w:tcPr>
            </w:tcPrChange>
          </w:tcPr>
          <w:p w14:paraId="69BBAF09" w14:textId="77777777" w:rsidR="0098787B" w:rsidRPr="004304BB" w:rsidRDefault="0098787B" w:rsidP="0098787B">
            <w:pPr>
              <w:spacing w:after="0" w:line="240" w:lineRule="auto"/>
              <w:jc w:val="center"/>
              <w:rPr>
                <w:ins w:id="1440" w:author="Juan Labraga" w:date="2018-09-10T23:44:00Z"/>
                <w:rFonts w:ascii="Calibri" w:eastAsia="Times New Roman" w:hAnsi="Calibri" w:cs="Calibri"/>
                <w:color w:val="000000"/>
                <w:lang w:val="es-UY" w:eastAsia="es-UY"/>
              </w:rPr>
            </w:pPr>
            <w:ins w:id="1441" w:author="Juan Labraga" w:date="2018-09-10T23:44:00Z">
              <w:r w:rsidRPr="004304BB">
                <w:rPr>
                  <w:rFonts w:ascii="Calibri" w:hAnsi="Calibri" w:eastAsia="Times New Roman" w:cs="Calibri"/>
                  <w:color w:val="000000"/>
                  <w:lang w:val="es-UY" w:eastAsia="es-UY"/>
                </w:rPr>
                <w:t>140</w:t>
              </w:r>
            </w:ins>
          </w:p>
        </w:tc>
        <w:tc>
          <w:tcPr>
            <w:tcW w:w="721" w:type="dxa"/>
            <w:tcBorders>
              <w:top w:val="nil"/>
              <w:left w:val="nil"/>
              <w:bottom w:val="single" w:sz="8" w:space="0" w:color="auto"/>
              <w:right w:val="single" w:sz="4" w:space="0" w:color="auto"/>
            </w:tcBorders>
            <w:shd w:val="clear" w:color="auto" w:fill="auto"/>
            <w:noWrap/>
            <w:vAlign w:val="bottom"/>
            <w:hideMark/>
            <w:tcPrChange w:id="1442" w:author="Juan Labraga" w:date="2018-09-13T10:39:00Z">
              <w:tcPr>
                <w:tcW w:w="913" w:type="dxa"/>
                <w:tcBorders>
                  <w:top w:val="nil"/>
                  <w:left w:val="nil"/>
                  <w:bottom w:val="single" w:sz="8" w:space="0" w:color="auto"/>
                  <w:right w:val="single" w:sz="4" w:space="0" w:color="auto"/>
                </w:tcBorders>
                <w:shd w:val="clear" w:color="auto" w:fill="auto"/>
                <w:noWrap/>
                <w:vAlign w:val="bottom"/>
                <w:hideMark/>
              </w:tcPr>
            </w:tcPrChange>
          </w:tcPr>
          <w:p w14:paraId="6036D851" w14:textId="77777777" w:rsidR="0098787B" w:rsidRPr="004304BB" w:rsidRDefault="0098787B" w:rsidP="0098787B">
            <w:pPr>
              <w:spacing w:after="0" w:line="240" w:lineRule="auto"/>
              <w:jc w:val="center"/>
              <w:rPr>
                <w:ins w:id="1443" w:author="Juan Labraga" w:date="2018-09-10T23:44:00Z"/>
                <w:rFonts w:ascii="Calibri" w:eastAsia="Times New Roman" w:hAnsi="Calibri" w:cs="Calibri"/>
                <w:color w:val="000000"/>
                <w:lang w:val="es-UY" w:eastAsia="es-UY"/>
              </w:rPr>
            </w:pPr>
            <w:ins w:id="1444" w:author="Juan Labraga" w:date="2018-09-10T23:44:00Z">
              <w:r w:rsidRPr="004304BB">
                <w:rPr>
                  <w:rFonts w:ascii="Calibri" w:hAnsi="Calibri" w:eastAsia="Times New Roman" w:cs="Calibri"/>
                  <w:color w:val="000000"/>
                  <w:lang w:val="es-UY" w:eastAsia="es-UY"/>
                </w:rPr>
                <w:t>140</w:t>
              </w:r>
            </w:ins>
          </w:p>
        </w:tc>
        <w:tc>
          <w:tcPr>
            <w:tcW w:w="709" w:type="dxa"/>
            <w:tcBorders>
              <w:top w:val="nil"/>
              <w:left w:val="nil"/>
              <w:bottom w:val="single" w:sz="8" w:space="0" w:color="auto"/>
              <w:right w:val="single" w:sz="4" w:space="0" w:color="auto"/>
            </w:tcBorders>
            <w:shd w:val="clear" w:color="auto" w:fill="auto"/>
            <w:noWrap/>
            <w:vAlign w:val="bottom"/>
            <w:hideMark/>
            <w:tcPrChange w:id="1445" w:author="Juan Labraga" w:date="2018-09-13T10:39:00Z">
              <w:tcPr>
                <w:tcW w:w="603" w:type="dxa"/>
                <w:tcBorders>
                  <w:top w:val="nil"/>
                  <w:left w:val="nil"/>
                  <w:bottom w:val="single" w:sz="8" w:space="0" w:color="auto"/>
                  <w:right w:val="single" w:sz="4" w:space="0" w:color="auto"/>
                </w:tcBorders>
                <w:shd w:val="clear" w:color="auto" w:fill="auto"/>
                <w:noWrap/>
                <w:vAlign w:val="bottom"/>
                <w:hideMark/>
              </w:tcPr>
            </w:tcPrChange>
          </w:tcPr>
          <w:p w14:paraId="3315726B" w14:textId="77777777" w:rsidR="0098787B" w:rsidRPr="004304BB" w:rsidRDefault="0098787B" w:rsidP="0098787B">
            <w:pPr>
              <w:spacing w:after="0" w:line="240" w:lineRule="auto"/>
              <w:jc w:val="center"/>
              <w:rPr>
                <w:ins w:id="1446" w:author="Juan Labraga" w:date="2018-09-10T23:44:00Z"/>
                <w:rFonts w:ascii="Calibri" w:eastAsia="Times New Roman" w:hAnsi="Calibri" w:cs="Calibri"/>
                <w:color w:val="000000"/>
                <w:lang w:val="es-UY" w:eastAsia="es-UY"/>
              </w:rPr>
            </w:pPr>
            <w:ins w:id="1447" w:author="Juan Labraga" w:date="2018-09-10T23:44:00Z">
              <w:r w:rsidRPr="004304BB">
                <w:rPr>
                  <w:rFonts w:ascii="Calibri" w:hAnsi="Calibri" w:eastAsia="Times New Roman" w:cs="Calibri"/>
                  <w:color w:val="000000"/>
                  <w:lang w:val="es-UY" w:eastAsia="es-UY"/>
                </w:rPr>
                <w:t>140</w:t>
              </w:r>
            </w:ins>
          </w:p>
        </w:tc>
        <w:tc>
          <w:tcPr>
            <w:tcW w:w="708" w:type="dxa"/>
            <w:tcBorders>
              <w:top w:val="nil"/>
              <w:left w:val="nil"/>
              <w:bottom w:val="single" w:sz="8" w:space="0" w:color="auto"/>
              <w:right w:val="single" w:sz="4" w:space="0" w:color="auto"/>
            </w:tcBorders>
            <w:shd w:val="clear" w:color="auto" w:fill="auto"/>
            <w:noWrap/>
            <w:vAlign w:val="bottom"/>
            <w:hideMark/>
            <w:tcPrChange w:id="1448" w:author="Juan Labraga" w:date="2018-09-13T10:39:00Z">
              <w:tcPr>
                <w:tcW w:w="752" w:type="dxa"/>
                <w:tcBorders>
                  <w:top w:val="nil"/>
                  <w:left w:val="nil"/>
                  <w:bottom w:val="single" w:sz="8" w:space="0" w:color="auto"/>
                  <w:right w:val="single" w:sz="4" w:space="0" w:color="auto"/>
                </w:tcBorders>
                <w:shd w:val="clear" w:color="auto" w:fill="auto"/>
                <w:noWrap/>
                <w:vAlign w:val="bottom"/>
                <w:hideMark/>
              </w:tcPr>
            </w:tcPrChange>
          </w:tcPr>
          <w:p w14:paraId="58D3484A" w14:textId="77777777" w:rsidR="0098787B" w:rsidRPr="004304BB" w:rsidRDefault="0098787B" w:rsidP="0098787B">
            <w:pPr>
              <w:spacing w:after="0" w:line="240" w:lineRule="auto"/>
              <w:jc w:val="center"/>
              <w:rPr>
                <w:ins w:id="1449" w:author="Juan Labraga" w:date="2018-09-10T23:44:00Z"/>
                <w:rFonts w:ascii="Calibri" w:eastAsia="Times New Roman" w:hAnsi="Calibri" w:cs="Calibri"/>
                <w:color w:val="000000"/>
                <w:lang w:val="es-UY" w:eastAsia="es-UY"/>
              </w:rPr>
            </w:pPr>
            <w:ins w:id="1450" w:author="Juan Labraga" w:date="2018-09-10T23:44:00Z">
              <w:r w:rsidRPr="004304BB">
                <w:rPr>
                  <w:rFonts w:ascii="Calibri" w:hAnsi="Calibri" w:eastAsia="Times New Roman" w:cs="Calibri"/>
                  <w:color w:val="000000"/>
                  <w:lang w:val="es-UY" w:eastAsia="es-UY"/>
                </w:rPr>
                <w:t>140</w:t>
              </w:r>
            </w:ins>
          </w:p>
        </w:tc>
        <w:tc>
          <w:tcPr>
            <w:tcW w:w="697" w:type="dxa"/>
            <w:tcBorders>
              <w:top w:val="nil"/>
              <w:left w:val="nil"/>
              <w:bottom w:val="single" w:sz="8" w:space="0" w:color="auto"/>
              <w:right w:val="single" w:sz="4" w:space="0" w:color="auto"/>
            </w:tcBorders>
            <w:shd w:val="clear" w:color="auto" w:fill="auto"/>
            <w:noWrap/>
            <w:vAlign w:val="bottom"/>
            <w:hideMark/>
            <w:tcPrChange w:id="1451" w:author="Juan Labraga" w:date="2018-09-13T10:39:00Z">
              <w:tcPr>
                <w:tcW w:w="567" w:type="dxa"/>
                <w:tcBorders>
                  <w:top w:val="nil"/>
                  <w:left w:val="nil"/>
                  <w:bottom w:val="single" w:sz="8" w:space="0" w:color="auto"/>
                  <w:right w:val="single" w:sz="4" w:space="0" w:color="auto"/>
                </w:tcBorders>
                <w:shd w:val="clear" w:color="auto" w:fill="auto"/>
                <w:noWrap/>
                <w:vAlign w:val="bottom"/>
                <w:hideMark/>
              </w:tcPr>
            </w:tcPrChange>
          </w:tcPr>
          <w:p w14:paraId="3C891B6B" w14:textId="77777777" w:rsidR="0098787B" w:rsidRPr="004304BB" w:rsidRDefault="0098787B" w:rsidP="0098787B">
            <w:pPr>
              <w:spacing w:after="0" w:line="240" w:lineRule="auto"/>
              <w:jc w:val="center"/>
              <w:rPr>
                <w:ins w:id="1452" w:author="Juan Labraga" w:date="2018-09-10T23:44:00Z"/>
                <w:rFonts w:ascii="Calibri" w:eastAsia="Times New Roman" w:hAnsi="Calibri" w:cs="Calibri"/>
                <w:color w:val="000000"/>
                <w:lang w:val="es-UY" w:eastAsia="es-UY"/>
              </w:rPr>
            </w:pPr>
            <w:ins w:id="1453" w:author="Juan Labraga" w:date="2018-09-10T23:44:00Z">
              <w:r w:rsidRPr="004304BB">
                <w:rPr>
                  <w:rFonts w:ascii="Calibri" w:hAnsi="Calibri" w:eastAsia="Times New Roman" w:cs="Calibri"/>
                  <w:color w:val="000000"/>
                  <w:lang w:val="es-UY" w:eastAsia="es-UY"/>
                </w:rPr>
                <w:t>140</w:t>
              </w:r>
            </w:ins>
          </w:p>
        </w:tc>
        <w:tc>
          <w:tcPr>
            <w:tcW w:w="709" w:type="dxa"/>
            <w:tcBorders>
              <w:top w:val="nil"/>
              <w:left w:val="nil"/>
              <w:bottom w:val="single" w:sz="8" w:space="0" w:color="auto"/>
              <w:right w:val="single" w:sz="8" w:space="0" w:color="auto"/>
            </w:tcBorders>
            <w:shd w:val="clear" w:color="auto" w:fill="auto"/>
            <w:noWrap/>
            <w:vAlign w:val="bottom"/>
            <w:hideMark/>
            <w:tcPrChange w:id="1454" w:author="Juan Labraga" w:date="2018-09-13T10:39:00Z">
              <w:tcPr>
                <w:tcW w:w="709" w:type="dxa"/>
                <w:tcBorders>
                  <w:top w:val="nil"/>
                  <w:left w:val="nil"/>
                  <w:bottom w:val="single" w:sz="8" w:space="0" w:color="auto"/>
                  <w:right w:val="single" w:sz="8" w:space="0" w:color="auto"/>
                </w:tcBorders>
                <w:shd w:val="clear" w:color="auto" w:fill="auto"/>
                <w:noWrap/>
                <w:vAlign w:val="bottom"/>
                <w:hideMark/>
              </w:tcPr>
            </w:tcPrChange>
          </w:tcPr>
          <w:p w14:paraId="72EDBE38" w14:textId="77777777" w:rsidR="0098787B" w:rsidRPr="004304BB" w:rsidRDefault="0098787B" w:rsidP="0098787B">
            <w:pPr>
              <w:spacing w:after="0" w:line="240" w:lineRule="auto"/>
              <w:jc w:val="center"/>
              <w:rPr>
                <w:ins w:id="1455" w:author="Juan Labraga" w:date="2018-09-10T23:44:00Z"/>
                <w:rFonts w:ascii="Calibri" w:eastAsia="Times New Roman" w:hAnsi="Calibri" w:cs="Calibri"/>
                <w:color w:val="000000"/>
                <w:lang w:val="es-UY" w:eastAsia="es-UY"/>
              </w:rPr>
            </w:pPr>
            <w:ins w:id="1456" w:author="Juan Labraga" w:date="2018-09-10T23:44:00Z">
              <w:r w:rsidRPr="004304BB">
                <w:rPr>
                  <w:rFonts w:ascii="Calibri" w:hAnsi="Calibri" w:eastAsia="Times New Roman" w:cs="Calibri"/>
                  <w:color w:val="000000"/>
                  <w:lang w:val="es-UY" w:eastAsia="es-UY"/>
                </w:rPr>
                <w:t>140</w:t>
              </w:r>
            </w:ins>
          </w:p>
        </w:tc>
      </w:tr>
    </w:tbl>
    <w:p w14:paraId="58B7AB90" w14:textId="34A03170" w:rsidR="004304BB" w:rsidRDefault="00F277C0" w:rsidP="00C85F49">
      <w:pPr>
        <w:jc w:val="both"/>
        <w:rPr>
          <w:ins w:id="1457" w:author="Juan Labraga" w:date="2018-09-10T23:41:00Z"/>
          <w:rFonts w:ascii="Arial" w:hAnsi="Arial" w:cs="Arial"/>
          <w:sz w:val="24"/>
          <w:szCs w:val="24"/>
        </w:rPr>
      </w:pPr>
      <w:ins w:id="1458" w:author="Juan Labraga" w:date="2018-09-10T23:44:00Z">
        <w:r>
          <w:rPr>
            <w:rFonts w:ascii="Arial" w:hAnsi="Arial" w:cs="Arial"/>
            <w:sz w:val="24"/>
            <w:szCs w:val="24"/>
          </w:rPr>
          <w:t>Source: Own elabor</w:t>
        </w:r>
      </w:ins>
      <w:ins w:id="1459" w:author="Juan Labraga" w:date="2018-09-10T23:45:00Z">
        <w:r>
          <w:rPr>
            <w:rFonts w:ascii="Arial" w:hAnsi="Arial" w:cs="Arial"/>
            <w:sz w:val="24"/>
            <w:szCs w:val="24"/>
          </w:rPr>
          <w:t xml:space="preserve">ation in base of </w:t>
        </w:r>
      </w:ins>
      <w:ins w:id="1460" w:author="Juan Labraga" w:date="2018-09-13T10:45:00Z">
        <w:r w:rsidR="000F5F7E">
          <w:rPr>
            <w:rFonts w:ascii="Arial" w:hAnsi="Arial" w:cs="Arial"/>
            <w:sz w:val="24"/>
            <w:szCs w:val="24"/>
          </w:rPr>
          <w:t xml:space="preserve">database and </w:t>
        </w:r>
      </w:ins>
      <w:ins w:id="1461" w:author="Juan Labraga" w:date="2018-09-10T23:45:00Z">
        <w:r>
          <w:rPr>
            <w:rFonts w:ascii="Arial" w:hAnsi="Arial" w:cs="Arial"/>
            <w:sz w:val="24"/>
            <w:szCs w:val="24"/>
          </w:rPr>
          <w:t>estimation results</w:t>
        </w:r>
      </w:ins>
      <w:ins w:id="1462" w:author="Juan Labraga" w:date="2018-09-13T10:45:00Z">
        <w:r w:rsidR="000F5F7E">
          <w:rPr>
            <w:rFonts w:ascii="Arial" w:hAnsi="Arial" w:cs="Arial"/>
            <w:sz w:val="24"/>
            <w:szCs w:val="24"/>
          </w:rPr>
          <w:t>. DB is Doing Business</w:t>
        </w:r>
      </w:ins>
      <w:ins w:id="1463" w:author="Juan Labraga" w:date="2018-09-13T10:46:00Z">
        <w:r w:rsidR="000F5F7E">
          <w:rPr>
            <w:rFonts w:ascii="Arial" w:hAnsi="Arial" w:cs="Arial"/>
            <w:sz w:val="24"/>
            <w:szCs w:val="24"/>
          </w:rPr>
          <w:t xml:space="preserve"> Database.</w:t>
        </w:r>
      </w:ins>
    </w:p>
    <w:p w14:paraId="116ABC22" w14:textId="46C01BE0" w:rsidR="004304BB" w:rsidRDefault="004304BB" w:rsidP="00C85F49">
      <w:pPr>
        <w:jc w:val="both"/>
        <w:rPr>
          <w:ins w:id="1464" w:author="Juan Labraga" w:date="2018-09-10T23:41:00Z"/>
          <w:rFonts w:ascii="Arial" w:hAnsi="Arial" w:cs="Arial"/>
          <w:sz w:val="24"/>
          <w:szCs w:val="24"/>
        </w:rPr>
      </w:pPr>
    </w:p>
    <w:p w14:paraId="52FA2AB4" w14:textId="62451C6C" w:rsidR="004304BB" w:rsidRDefault="004304BB" w:rsidP="00C85F49">
      <w:pPr>
        <w:jc w:val="both"/>
        <w:rPr>
          <w:ins w:id="1465" w:author="Juan Labraga" w:date="2018-09-10T23:41:00Z"/>
          <w:rFonts w:ascii="Arial" w:hAnsi="Arial" w:cs="Arial"/>
          <w:sz w:val="24"/>
          <w:szCs w:val="24"/>
        </w:rPr>
      </w:pPr>
    </w:p>
    <w:p w14:paraId="10603DB2" w14:textId="572B7CB3" w:rsidR="004304BB" w:rsidRDefault="004304BB" w:rsidP="00C85F49">
      <w:pPr>
        <w:jc w:val="both"/>
        <w:rPr>
          <w:ins w:id="1466" w:author="Juan Labraga" w:date="2018-09-10T23:41:00Z"/>
          <w:rFonts w:ascii="Arial" w:hAnsi="Arial" w:cs="Arial"/>
          <w:sz w:val="24"/>
          <w:szCs w:val="24"/>
        </w:rPr>
      </w:pPr>
    </w:p>
    <w:p w14:paraId="4D77033B" w14:textId="153D80B2" w:rsidR="004304BB" w:rsidRDefault="004304BB">
      <w:pPr>
        <w:rPr>
          <w:ins w:id="1467" w:author="Juan Labraga" w:date="2018-09-10T23:43:00Z"/>
          <w:rFonts w:ascii="Arial" w:hAnsi="Arial" w:cs="Arial"/>
          <w:sz w:val="24"/>
          <w:szCs w:val="24"/>
        </w:rPr>
        <w:sectPr w:rsidR="004304BB" w:rsidSect="004304BB">
          <w:pgSz w:w="15840" w:h="12240" w:orient="landscape"/>
          <w:pgMar w:top="1440" w:right="1440" w:bottom="1440" w:left="1440" w:header="720" w:footer="720" w:gutter="0"/>
          <w:pgNumType w:start="1"/>
          <w:cols w:space="720"/>
          <w:docGrid w:linePitch="360"/>
          <w:sectPrChange w:id="1468" w:author="Juan Labraga" w:date="2018-09-10T23:43:00Z">
            <w:sectPr w:rsidR="004304BB" w:rsidSect="004304BB">
              <w:pgSz w:w="12240" w:h="15840" w:orient="portrait"/>
              <w:pgMar w:top="1440" w:right="1440" w:bottom="1440" w:left="1440" w:header="720" w:footer="720" w:gutter="0"/>
            </w:sectPr>
          </w:sectPrChange>
        </w:sectPr>
      </w:pPr>
    </w:p>
    <w:p w14:paraId="2F01058D" w14:textId="48764A62" w:rsidR="00D257A1" w:rsidRPr="001763FC" w:rsidRDefault="00D257A1" w:rsidP="00C85F49">
      <w:pPr>
        <w:jc w:val="both"/>
        <w:rPr>
          <w:rFonts w:ascii="Arial" w:hAnsi="Arial" w:cs="Arial"/>
          <w:sz w:val="24"/>
          <w:szCs w:val="24"/>
        </w:rPr>
      </w:pPr>
      <w:r w:rsidRPr="001763FC">
        <w:rPr>
          <w:rFonts w:ascii="Arial" w:hAnsi="Arial" w:cs="Arial"/>
          <w:sz w:val="24"/>
          <w:szCs w:val="24"/>
        </w:rPr>
        <w:lastRenderedPageBreak/>
        <w:t>In table N°</w:t>
      </w:r>
      <w:ins w:id="1469" w:author="Juan Labraga" w:date="2018-09-10T23:45:00Z">
        <w:r w:rsidR="00F277C0">
          <w:rPr>
            <w:rFonts w:ascii="Arial" w:hAnsi="Arial" w:cs="Arial"/>
            <w:sz w:val="24"/>
            <w:szCs w:val="24"/>
          </w:rPr>
          <w:t>3</w:t>
        </w:r>
      </w:ins>
      <w:del w:id="1470" w:author="Juan Labraga" w:date="2018-09-10T23:45:00Z">
        <w:r w:rsidRPr="001763FC" w:rsidDel="00F277C0">
          <w:rPr>
            <w:rFonts w:ascii="Arial" w:hAnsi="Arial" w:cs="Arial"/>
            <w:sz w:val="24"/>
            <w:szCs w:val="24"/>
          </w:rPr>
          <w:delText>2</w:delText>
        </w:r>
      </w:del>
      <w:r w:rsidRPr="001763FC">
        <w:rPr>
          <w:rFonts w:ascii="Arial" w:hAnsi="Arial" w:cs="Arial"/>
          <w:sz w:val="24"/>
          <w:szCs w:val="24"/>
        </w:rPr>
        <w:t xml:space="preserve"> the results expected are </w:t>
      </w:r>
      <w:ins w:id="1471" w:author="Juan Labraga" w:date="2018-09-10T23:45:00Z">
        <w:r w:rsidR="00F277C0">
          <w:rPr>
            <w:rFonts w:ascii="Arial" w:hAnsi="Arial" w:cs="Arial"/>
            <w:sz w:val="24"/>
            <w:szCs w:val="24"/>
          </w:rPr>
          <w:t xml:space="preserve">summarized and </w:t>
        </w:r>
      </w:ins>
      <w:r w:rsidRPr="001763FC">
        <w:rPr>
          <w:rFonts w:ascii="Arial" w:hAnsi="Arial" w:cs="Arial"/>
          <w:sz w:val="24"/>
          <w:szCs w:val="24"/>
        </w:rPr>
        <w:t>presented.</w:t>
      </w:r>
    </w:p>
    <w:p w14:paraId="553ECB3D" w14:textId="7D105D6D" w:rsidR="00D257A1" w:rsidRPr="001763FC" w:rsidRDefault="00D257A1" w:rsidP="002C152A">
      <w:pPr>
        <w:jc w:val="center"/>
        <w:rPr>
          <w:rFonts w:ascii="Arial" w:hAnsi="Arial" w:cs="Arial"/>
          <w:b/>
          <w:sz w:val="24"/>
          <w:szCs w:val="24"/>
        </w:rPr>
      </w:pPr>
      <w:r w:rsidRPr="001763FC">
        <w:rPr>
          <w:rFonts w:ascii="Arial" w:hAnsi="Arial" w:cs="Arial"/>
          <w:b/>
          <w:sz w:val="24"/>
          <w:szCs w:val="24"/>
        </w:rPr>
        <w:t xml:space="preserve">Table </w:t>
      </w:r>
      <w:ins w:id="1472" w:author="Juan Labraga" w:date="2018-09-10T23:45:00Z">
        <w:r w:rsidR="00F277C0">
          <w:rPr>
            <w:rFonts w:ascii="Arial" w:hAnsi="Arial" w:cs="Arial"/>
            <w:b/>
            <w:sz w:val="24"/>
            <w:szCs w:val="24"/>
          </w:rPr>
          <w:t>3</w:t>
        </w:r>
      </w:ins>
      <w:del w:id="1473" w:author="Juan Labraga" w:date="2018-09-10T23:45:00Z">
        <w:r w:rsidRPr="001763FC" w:rsidDel="00F277C0">
          <w:rPr>
            <w:rFonts w:ascii="Arial" w:hAnsi="Arial" w:cs="Arial"/>
            <w:b/>
            <w:sz w:val="24"/>
            <w:szCs w:val="24"/>
          </w:rPr>
          <w:delText>2</w:delText>
        </w:r>
      </w:del>
      <w:r w:rsidR="005F3D7A" w:rsidRPr="001763FC">
        <w:rPr>
          <w:rFonts w:ascii="Arial" w:hAnsi="Arial" w:cs="Arial"/>
          <w:b/>
          <w:sz w:val="24"/>
          <w:szCs w:val="24"/>
        </w:rPr>
        <w:t>:</w:t>
      </w:r>
      <w:r w:rsidR="002C152A" w:rsidRPr="001763FC">
        <w:rPr>
          <w:rFonts w:ascii="Arial" w:hAnsi="Arial" w:cs="Arial"/>
          <w:b/>
          <w:sz w:val="24"/>
          <w:szCs w:val="24"/>
        </w:rPr>
        <w:t xml:space="preserve"> </w:t>
      </w:r>
      <w:r w:rsidR="009650CD" w:rsidRPr="001763FC">
        <w:rPr>
          <w:rFonts w:ascii="Arial" w:hAnsi="Arial" w:cs="Arial"/>
          <w:b/>
          <w:sz w:val="24"/>
          <w:szCs w:val="24"/>
        </w:rPr>
        <w:t>Expected r</w:t>
      </w:r>
      <w:r w:rsidRPr="001763FC">
        <w:rPr>
          <w:rFonts w:ascii="Arial" w:hAnsi="Arial" w:cs="Arial"/>
          <w:b/>
          <w:sz w:val="24"/>
          <w:szCs w:val="24"/>
        </w:rPr>
        <w:t xml:space="preserve">esults for the </w:t>
      </w:r>
      <w:r w:rsidR="009650CD" w:rsidRPr="001763FC">
        <w:rPr>
          <w:rFonts w:ascii="Arial" w:hAnsi="Arial" w:cs="Arial"/>
          <w:b/>
          <w:sz w:val="24"/>
          <w:szCs w:val="24"/>
        </w:rPr>
        <w:t xml:space="preserve">ESW </w:t>
      </w:r>
      <w:r w:rsidRPr="001763FC">
        <w:rPr>
          <w:rFonts w:ascii="Arial" w:hAnsi="Arial" w:cs="Arial"/>
          <w:b/>
          <w:sz w:val="24"/>
          <w:szCs w:val="24"/>
        </w:rPr>
        <w:t>implementation</w:t>
      </w:r>
    </w:p>
    <w:tbl>
      <w:tblPr>
        <w:tblStyle w:val="GridTable1Light-Accent11"/>
        <w:tblW w:w="9180" w:type="dxa"/>
        <w:tblLook w:val="04A0" w:firstRow="1" w:lastRow="0" w:firstColumn="1" w:lastColumn="0" w:noHBand="0" w:noVBand="1"/>
      </w:tblPr>
      <w:tblGrid>
        <w:gridCol w:w="2760"/>
        <w:gridCol w:w="1137"/>
        <w:gridCol w:w="1137"/>
        <w:gridCol w:w="1461"/>
        <w:gridCol w:w="1397"/>
        <w:gridCol w:w="1288"/>
      </w:tblGrid>
      <w:tr w:rsidR="009650CD" w:rsidRPr="001763FC" w14:paraId="0CD89FB8" w14:textId="11B9AB3C" w:rsidTr="00B06DDE">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6507B4E8" w14:textId="4DEA17C7" w:rsidR="009650CD" w:rsidRPr="001763FC" w:rsidRDefault="009650CD" w:rsidP="00D257A1">
            <w:pPr>
              <w:rPr>
                <w:rFonts w:ascii="Arial" w:eastAsia="Times New Roman" w:hAnsi="Arial" w:cs="Arial"/>
                <w:sz w:val="24"/>
                <w:szCs w:val="24"/>
                <w:lang w:eastAsia="es-UY"/>
              </w:rPr>
            </w:pPr>
            <w:r w:rsidRPr="001763FC">
              <w:rPr>
                <w:rFonts w:ascii="Arial" w:hAnsi="Arial" w:eastAsia="Times New Roman" w:cs="Arial"/>
                <w:sz w:val="24"/>
                <w:szCs w:val="24"/>
                <w:lang w:eastAsia="es-UY"/>
              </w:rPr>
              <w:t> Indicator</w:t>
            </w:r>
          </w:p>
        </w:tc>
        <w:tc>
          <w:tcPr>
            <w:tcW w:w="0" w:type="dxa"/>
            <w:noWrap/>
            <w:hideMark/>
          </w:tcPr>
          <w:p w14:paraId="73B408A3" w14:textId="77777777" w:rsidR="009650CD" w:rsidRPr="001763FC" w:rsidRDefault="009650CD" w:rsidP="00D257A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2018</w:t>
            </w:r>
          </w:p>
        </w:tc>
        <w:tc>
          <w:tcPr>
            <w:tcW w:w="0" w:type="dxa"/>
            <w:noWrap/>
            <w:hideMark/>
          </w:tcPr>
          <w:p w14:paraId="5CBC45AE" w14:textId="77777777" w:rsidR="009650CD" w:rsidRPr="001763FC" w:rsidRDefault="009650CD" w:rsidP="00D257A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2021</w:t>
            </w:r>
          </w:p>
        </w:tc>
        <w:tc>
          <w:tcPr>
            <w:tcW w:w="920" w:type="dxa"/>
          </w:tcPr>
          <w:p w14:paraId="22987A4B" w14:textId="322B1D38" w:rsidR="009650CD" w:rsidRPr="001763FC" w:rsidRDefault="009650CD" w:rsidP="009650C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 xml:space="preserve">Δ 2018-2021 </w:t>
            </w:r>
          </w:p>
        </w:tc>
        <w:tc>
          <w:tcPr>
            <w:tcW w:w="922" w:type="dxa"/>
            <w:noWrap/>
            <w:hideMark/>
          </w:tcPr>
          <w:p w14:paraId="3DCA16C7" w14:textId="2957A66D" w:rsidR="009650CD" w:rsidRPr="001763FC" w:rsidRDefault="009650CD" w:rsidP="00D257A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2024</w:t>
            </w:r>
          </w:p>
        </w:tc>
        <w:tc>
          <w:tcPr>
            <w:tcW w:w="850" w:type="dxa"/>
          </w:tcPr>
          <w:p w14:paraId="1AEADAB1" w14:textId="3B0CB9EC" w:rsidR="009650CD" w:rsidRPr="001763FC" w:rsidRDefault="009650CD" w:rsidP="009650C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 xml:space="preserve">Δ 2018-2024 </w:t>
            </w:r>
          </w:p>
        </w:tc>
      </w:tr>
      <w:tr w:rsidR="009650CD" w:rsidRPr="001763FC" w14:paraId="3104EE45" w14:textId="3ED46D20" w:rsidTr="00B06DDE">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6D741DFF" w14:textId="7D418E01" w:rsidR="009650CD" w:rsidRPr="001763FC" w:rsidRDefault="009650CD" w:rsidP="00F32D14">
            <w:pPr>
              <w:pStyle w:val="Prrafodelista"/>
              <w:ind w:left="284"/>
              <w:rPr>
                <w:rFonts w:ascii="Arial" w:eastAsia="Times New Roman" w:hAnsi="Arial" w:cs="Arial"/>
                <w:sz w:val="24"/>
                <w:szCs w:val="24"/>
                <w:lang w:eastAsia="es-UY"/>
              </w:rPr>
              <w:pPrChange w:id="1474" w:author="Juan Labraga" w:date="2018-09-13T10:59:00Z">
                <w:pPr>
                  <w:pStyle w:val="Prrafodelista"/>
                  <w:numPr>
                    <w:numId w:val="20"/>
                  </w:numPr>
                  <w:ind w:left="284" w:hanging="284"/>
                </w:pPr>
              </w:pPrChange>
            </w:pPr>
            <w:r w:rsidRPr="001763FC">
              <w:rPr>
                <w:rFonts w:ascii="Arial" w:hAnsi="Arial" w:eastAsia="Times New Roman" w:cs="Arial"/>
                <w:sz w:val="24"/>
                <w:szCs w:val="24"/>
                <w:lang w:eastAsia="es-UY"/>
              </w:rPr>
              <w:t>Time for exports: Border compliance (hours)</w:t>
            </w:r>
          </w:p>
        </w:tc>
        <w:tc>
          <w:tcPr>
            <w:tcW w:w="0" w:type="dxa"/>
            <w:noWrap/>
            <w:hideMark/>
          </w:tcPr>
          <w:p w14:paraId="1AAFBCC5" w14:textId="77777777"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72</w:t>
            </w:r>
          </w:p>
        </w:tc>
        <w:tc>
          <w:tcPr>
            <w:tcW w:w="0" w:type="dxa"/>
            <w:noWrap/>
            <w:hideMark/>
          </w:tcPr>
          <w:p w14:paraId="62E9923A" w14:textId="77777777"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62</w:t>
            </w:r>
          </w:p>
        </w:tc>
        <w:tc>
          <w:tcPr>
            <w:tcW w:w="920" w:type="dxa"/>
          </w:tcPr>
          <w:p w14:paraId="432D5A67" w14:textId="5714F3A5" w:rsidR="009650CD" w:rsidRPr="001763FC" w:rsidRDefault="009650CD" w:rsidP="00F8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del w:id="1475" w:author="Samantha Davila" w:date="2018-08-31T15:46:00Z">
              <w:r w:rsidRPr="001763FC" w:rsidDel="00F8025D">
                <w:rPr>
                  <w:rFonts w:ascii="Arial" w:hAnsi="Arial" w:eastAsia="Times New Roman" w:cs="Arial"/>
                  <w:sz w:val="24"/>
                  <w:szCs w:val="24"/>
                  <w:lang w:val="es-UY" w:eastAsia="es-UY"/>
                </w:rPr>
                <w:delText>17</w:delText>
              </w:r>
            </w:del>
            <w:ins w:id="1476" w:author="Samantha Davila" w:date="2018-08-31T15:46:00Z">
              <w:r w:rsidR="00F8025D" w:rsidRPr="001763FC">
                <w:rPr>
                  <w:rFonts w:ascii="Arial" w:hAnsi="Arial" w:eastAsia="Times New Roman" w:cs="Arial"/>
                  <w:sz w:val="24"/>
                  <w:szCs w:val="24"/>
                  <w:lang w:val="es-UY" w:eastAsia="es-UY"/>
                </w:rPr>
                <w:t>1</w:t>
              </w:r>
              <w:r w:rsidR="00F8025D">
                <w:rPr>
                  <w:rFonts w:ascii="Arial" w:hAnsi="Arial" w:eastAsia="Times New Roman" w:cs="Arial"/>
                  <w:sz w:val="24"/>
                  <w:szCs w:val="24"/>
                  <w:lang w:val="es-UY" w:eastAsia="es-UY"/>
                </w:rPr>
                <w:t>4</w:t>
              </w:r>
            </w:ins>
            <w:r w:rsidRPr="001763FC">
              <w:rPr>
                <w:rFonts w:ascii="Arial" w:hAnsi="Arial" w:eastAsia="Times New Roman" w:cs="Arial"/>
                <w:sz w:val="24"/>
                <w:szCs w:val="24"/>
                <w:lang w:val="es-UY" w:eastAsia="es-UY"/>
              </w:rPr>
              <w:t>%</w:t>
            </w:r>
          </w:p>
        </w:tc>
        <w:tc>
          <w:tcPr>
            <w:tcW w:w="922" w:type="dxa"/>
            <w:noWrap/>
            <w:hideMark/>
          </w:tcPr>
          <w:p w14:paraId="359BB1E8" w14:textId="4E9848CA"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30</w:t>
            </w:r>
          </w:p>
        </w:tc>
        <w:tc>
          <w:tcPr>
            <w:tcW w:w="850" w:type="dxa"/>
          </w:tcPr>
          <w:p w14:paraId="766B40A2" w14:textId="110363A2"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58%</w:t>
            </w:r>
          </w:p>
        </w:tc>
      </w:tr>
      <w:tr w:rsidR="009650CD" w:rsidRPr="001763FC" w14:paraId="6A6D5ED9" w14:textId="0B9B8928" w:rsidTr="00B06DDE">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25359081" w14:textId="4DFC7A0F" w:rsidR="009650CD" w:rsidRPr="001763FC" w:rsidRDefault="009650CD" w:rsidP="009650CD">
            <w:pPr>
              <w:rPr>
                <w:rFonts w:ascii="Arial" w:eastAsia="Times New Roman" w:hAnsi="Arial" w:cs="Arial"/>
                <w:sz w:val="24"/>
                <w:szCs w:val="24"/>
                <w:lang w:eastAsia="es-UY"/>
              </w:rPr>
            </w:pPr>
            <w:r w:rsidRPr="001763FC">
              <w:rPr>
                <w:rFonts w:ascii="Arial" w:hAnsi="Arial" w:eastAsia="Times New Roman" w:cs="Arial"/>
                <w:sz w:val="24"/>
                <w:szCs w:val="24"/>
                <w:lang w:eastAsia="es-UY"/>
              </w:rPr>
              <w:t>Cost for exports: Border compliance (USD)</w:t>
            </w:r>
          </w:p>
        </w:tc>
        <w:tc>
          <w:tcPr>
            <w:tcW w:w="0" w:type="dxa"/>
            <w:noWrap/>
            <w:hideMark/>
          </w:tcPr>
          <w:p w14:paraId="12F56AA0" w14:textId="77777777"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378</w:t>
            </w:r>
          </w:p>
        </w:tc>
        <w:tc>
          <w:tcPr>
            <w:tcW w:w="0" w:type="dxa"/>
            <w:noWrap/>
            <w:hideMark/>
          </w:tcPr>
          <w:p w14:paraId="6C0833B8" w14:textId="77777777"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278</w:t>
            </w:r>
          </w:p>
        </w:tc>
        <w:tc>
          <w:tcPr>
            <w:tcW w:w="920" w:type="dxa"/>
          </w:tcPr>
          <w:p w14:paraId="08E771A4" w14:textId="2CDBD61F" w:rsidR="009650CD" w:rsidRPr="001763FC" w:rsidRDefault="009650CD" w:rsidP="00F8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del w:id="1477" w:author="Samantha Davila" w:date="2018-08-31T15:46:00Z">
              <w:r w:rsidRPr="001763FC" w:rsidDel="00F8025D">
                <w:rPr>
                  <w:rFonts w:ascii="Arial" w:hAnsi="Arial" w:eastAsia="Times New Roman" w:cs="Arial"/>
                  <w:sz w:val="24"/>
                  <w:szCs w:val="24"/>
                  <w:lang w:val="es-UY" w:eastAsia="es-UY"/>
                </w:rPr>
                <w:delText>27</w:delText>
              </w:r>
            </w:del>
            <w:ins w:id="1478" w:author="Samantha Davila" w:date="2018-08-31T15:46:00Z">
              <w:r w:rsidR="00F8025D" w:rsidRPr="001763FC">
                <w:rPr>
                  <w:rFonts w:ascii="Arial" w:hAnsi="Arial" w:eastAsia="Times New Roman" w:cs="Arial"/>
                  <w:sz w:val="24"/>
                  <w:szCs w:val="24"/>
                  <w:lang w:val="es-UY" w:eastAsia="es-UY"/>
                </w:rPr>
                <w:t>2</w:t>
              </w:r>
              <w:r w:rsidR="00F8025D">
                <w:rPr>
                  <w:rFonts w:ascii="Arial" w:hAnsi="Arial" w:eastAsia="Times New Roman" w:cs="Arial"/>
                  <w:sz w:val="24"/>
                  <w:szCs w:val="24"/>
                  <w:lang w:val="es-UY" w:eastAsia="es-UY"/>
                </w:rPr>
                <w:t>6</w:t>
              </w:r>
            </w:ins>
            <w:r w:rsidRPr="001763FC">
              <w:rPr>
                <w:rFonts w:ascii="Arial" w:hAnsi="Arial" w:eastAsia="Times New Roman" w:cs="Arial"/>
                <w:sz w:val="24"/>
                <w:szCs w:val="24"/>
                <w:lang w:val="es-UY" w:eastAsia="es-UY"/>
              </w:rPr>
              <w:t>%</w:t>
            </w:r>
          </w:p>
        </w:tc>
        <w:tc>
          <w:tcPr>
            <w:tcW w:w="922" w:type="dxa"/>
            <w:noWrap/>
            <w:hideMark/>
          </w:tcPr>
          <w:p w14:paraId="11B51182" w14:textId="3DF20646"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128</w:t>
            </w:r>
          </w:p>
        </w:tc>
        <w:tc>
          <w:tcPr>
            <w:tcW w:w="850" w:type="dxa"/>
          </w:tcPr>
          <w:p w14:paraId="68E97236" w14:textId="4A11ECC2"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66%</w:t>
            </w:r>
          </w:p>
        </w:tc>
      </w:tr>
      <w:tr w:rsidR="009650CD" w:rsidRPr="001763FC" w14:paraId="1ECA40E7" w14:textId="5ECF61AC" w:rsidTr="00B06DDE">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00DC94A3" w14:textId="69E3666A" w:rsidR="009650CD" w:rsidRPr="001763FC" w:rsidRDefault="009650CD" w:rsidP="009650CD">
            <w:pPr>
              <w:rPr>
                <w:rFonts w:ascii="Arial" w:eastAsia="Times New Roman" w:hAnsi="Arial" w:cs="Arial"/>
                <w:sz w:val="24"/>
                <w:szCs w:val="24"/>
                <w:lang w:eastAsia="es-UY"/>
              </w:rPr>
            </w:pPr>
            <w:r w:rsidRPr="001763FC">
              <w:rPr>
                <w:rFonts w:ascii="Arial" w:hAnsi="Arial" w:eastAsia="Times New Roman" w:cs="Arial"/>
                <w:sz w:val="24"/>
                <w:szCs w:val="24"/>
                <w:lang w:eastAsia="es-UY"/>
              </w:rPr>
              <w:t>Time for exports: Documentary compliance (hours)</w:t>
            </w:r>
          </w:p>
        </w:tc>
        <w:tc>
          <w:tcPr>
            <w:tcW w:w="0" w:type="dxa"/>
            <w:noWrap/>
            <w:hideMark/>
          </w:tcPr>
          <w:p w14:paraId="293ED09D" w14:textId="77777777"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200</w:t>
            </w:r>
          </w:p>
        </w:tc>
        <w:tc>
          <w:tcPr>
            <w:tcW w:w="0" w:type="dxa"/>
            <w:noWrap/>
            <w:hideMark/>
          </w:tcPr>
          <w:p w14:paraId="69D5CEA2" w14:textId="77777777"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161</w:t>
            </w:r>
          </w:p>
        </w:tc>
        <w:tc>
          <w:tcPr>
            <w:tcW w:w="920" w:type="dxa"/>
          </w:tcPr>
          <w:p w14:paraId="2C6AC1B3" w14:textId="2CB49D14"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20%</w:t>
            </w:r>
          </w:p>
        </w:tc>
        <w:tc>
          <w:tcPr>
            <w:tcW w:w="922" w:type="dxa"/>
            <w:noWrap/>
            <w:hideMark/>
          </w:tcPr>
          <w:p w14:paraId="4A64F9A6" w14:textId="31FF5B9F"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61</w:t>
            </w:r>
          </w:p>
        </w:tc>
        <w:tc>
          <w:tcPr>
            <w:tcW w:w="850" w:type="dxa"/>
          </w:tcPr>
          <w:p w14:paraId="54E2FE71" w14:textId="713FCEC4"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70%</w:t>
            </w:r>
          </w:p>
        </w:tc>
      </w:tr>
      <w:tr w:rsidR="009650CD" w:rsidRPr="001763FC" w14:paraId="4FFAB716" w14:textId="234811AA" w:rsidTr="00B06DD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5028B176" w14:textId="53DCEFF6" w:rsidR="009650CD" w:rsidRPr="001763FC" w:rsidRDefault="009650CD" w:rsidP="009650CD">
            <w:pPr>
              <w:rPr>
                <w:rFonts w:ascii="Arial" w:eastAsia="Times New Roman" w:hAnsi="Arial" w:cs="Arial"/>
                <w:sz w:val="24"/>
                <w:szCs w:val="24"/>
                <w:lang w:eastAsia="es-UY"/>
              </w:rPr>
            </w:pPr>
            <w:r w:rsidRPr="001763FC">
              <w:rPr>
                <w:rFonts w:ascii="Arial" w:hAnsi="Arial" w:eastAsia="Times New Roman" w:cs="Arial"/>
                <w:sz w:val="24"/>
                <w:szCs w:val="24"/>
                <w:lang w:eastAsia="es-UY"/>
              </w:rPr>
              <w:t>Cost for exports: Documentary compliance (USD)</w:t>
            </w:r>
          </w:p>
        </w:tc>
        <w:tc>
          <w:tcPr>
            <w:tcW w:w="0" w:type="dxa"/>
            <w:noWrap/>
            <w:hideMark/>
          </w:tcPr>
          <w:p w14:paraId="442CEA03" w14:textId="77777777"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78</w:t>
            </w:r>
          </w:p>
        </w:tc>
        <w:tc>
          <w:tcPr>
            <w:tcW w:w="0" w:type="dxa"/>
            <w:noWrap/>
            <w:hideMark/>
          </w:tcPr>
          <w:p w14:paraId="0A1A4F62" w14:textId="77777777"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68</w:t>
            </w:r>
          </w:p>
        </w:tc>
        <w:tc>
          <w:tcPr>
            <w:tcW w:w="920" w:type="dxa"/>
          </w:tcPr>
          <w:p w14:paraId="067A745B" w14:textId="4BF9356F" w:rsidR="009650CD" w:rsidRPr="001763FC" w:rsidRDefault="009650CD" w:rsidP="00F8025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13%</w:t>
            </w:r>
          </w:p>
        </w:tc>
        <w:tc>
          <w:tcPr>
            <w:tcW w:w="922" w:type="dxa"/>
            <w:noWrap/>
            <w:hideMark/>
          </w:tcPr>
          <w:p w14:paraId="2E64115C" w14:textId="1695A8D3"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50</w:t>
            </w:r>
          </w:p>
        </w:tc>
        <w:tc>
          <w:tcPr>
            <w:tcW w:w="850" w:type="dxa"/>
          </w:tcPr>
          <w:p w14:paraId="1EDA6DB8" w14:textId="785A1019"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36%</w:t>
            </w:r>
          </w:p>
        </w:tc>
      </w:tr>
      <w:tr w:rsidR="009650CD" w:rsidRPr="001763FC" w14:paraId="23D22678" w14:textId="3CAFDFD8" w:rsidTr="00B06DDE">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604E9777" w14:textId="5DEE8915" w:rsidR="009650CD" w:rsidRPr="001763FC" w:rsidRDefault="009650CD" w:rsidP="009650CD">
            <w:pPr>
              <w:rPr>
                <w:rFonts w:ascii="Arial" w:eastAsia="Times New Roman" w:hAnsi="Arial" w:cs="Arial"/>
                <w:sz w:val="24"/>
                <w:szCs w:val="24"/>
                <w:lang w:eastAsia="es-UY"/>
              </w:rPr>
            </w:pPr>
            <w:r w:rsidRPr="001763FC">
              <w:rPr>
                <w:rFonts w:ascii="Arial" w:hAnsi="Arial" w:eastAsia="Times New Roman" w:cs="Arial"/>
                <w:sz w:val="24"/>
                <w:szCs w:val="24"/>
                <w:lang w:eastAsia="es-UY"/>
              </w:rPr>
              <w:t>Time for imports: Border compliance (hours)</w:t>
            </w:r>
          </w:p>
        </w:tc>
        <w:tc>
          <w:tcPr>
            <w:tcW w:w="0" w:type="dxa"/>
            <w:noWrap/>
            <w:hideMark/>
          </w:tcPr>
          <w:p w14:paraId="42158D37" w14:textId="77777777"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84</w:t>
            </w:r>
          </w:p>
        </w:tc>
        <w:tc>
          <w:tcPr>
            <w:tcW w:w="0" w:type="dxa"/>
            <w:noWrap/>
            <w:hideMark/>
          </w:tcPr>
          <w:p w14:paraId="4FD760C7" w14:textId="77777777"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67</w:t>
            </w:r>
          </w:p>
        </w:tc>
        <w:tc>
          <w:tcPr>
            <w:tcW w:w="920" w:type="dxa"/>
          </w:tcPr>
          <w:p w14:paraId="68537384" w14:textId="322890DC"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20%</w:t>
            </w:r>
          </w:p>
        </w:tc>
        <w:tc>
          <w:tcPr>
            <w:tcW w:w="922" w:type="dxa"/>
            <w:noWrap/>
            <w:hideMark/>
          </w:tcPr>
          <w:p w14:paraId="14A89E6B" w14:textId="22CE8866"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36</w:t>
            </w:r>
          </w:p>
        </w:tc>
        <w:tc>
          <w:tcPr>
            <w:tcW w:w="850" w:type="dxa"/>
          </w:tcPr>
          <w:p w14:paraId="422B3D8E" w14:textId="594A1279"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57%</w:t>
            </w:r>
          </w:p>
        </w:tc>
      </w:tr>
      <w:tr w:rsidR="009650CD" w:rsidRPr="001763FC" w14:paraId="57957D41" w14:textId="0FE5537F" w:rsidTr="00B06DDE">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501A9AE4" w14:textId="230DC6DE" w:rsidR="009650CD" w:rsidRPr="001763FC" w:rsidRDefault="009650CD" w:rsidP="009650CD">
            <w:pPr>
              <w:rPr>
                <w:rFonts w:ascii="Arial" w:eastAsia="Times New Roman" w:hAnsi="Arial" w:cs="Arial"/>
                <w:sz w:val="24"/>
                <w:szCs w:val="24"/>
                <w:lang w:eastAsia="es-UY"/>
              </w:rPr>
            </w:pPr>
            <w:r w:rsidRPr="001763FC">
              <w:rPr>
                <w:rFonts w:ascii="Arial" w:hAnsi="Arial" w:eastAsia="Times New Roman" w:cs="Arial"/>
                <w:sz w:val="24"/>
                <w:szCs w:val="24"/>
                <w:lang w:eastAsia="es-UY"/>
              </w:rPr>
              <w:t>Cost for imports: Border compliance (USD)</w:t>
            </w:r>
          </w:p>
        </w:tc>
        <w:tc>
          <w:tcPr>
            <w:tcW w:w="0" w:type="dxa"/>
            <w:noWrap/>
            <w:hideMark/>
          </w:tcPr>
          <w:p w14:paraId="27B4F9BE" w14:textId="77777777"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265</w:t>
            </w:r>
          </w:p>
        </w:tc>
        <w:tc>
          <w:tcPr>
            <w:tcW w:w="0" w:type="dxa"/>
            <w:noWrap/>
            <w:hideMark/>
          </w:tcPr>
          <w:p w14:paraId="64DDAA7D" w14:textId="77777777"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213</w:t>
            </w:r>
          </w:p>
        </w:tc>
        <w:tc>
          <w:tcPr>
            <w:tcW w:w="920" w:type="dxa"/>
          </w:tcPr>
          <w:p w14:paraId="21019DCA" w14:textId="09B3A1E6"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20%</w:t>
            </w:r>
          </w:p>
        </w:tc>
        <w:tc>
          <w:tcPr>
            <w:tcW w:w="922" w:type="dxa"/>
            <w:noWrap/>
            <w:hideMark/>
          </w:tcPr>
          <w:p w14:paraId="26E26DA8" w14:textId="64836D36"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128</w:t>
            </w:r>
          </w:p>
        </w:tc>
        <w:tc>
          <w:tcPr>
            <w:tcW w:w="850" w:type="dxa"/>
          </w:tcPr>
          <w:p w14:paraId="6BC0D99E" w14:textId="4B56A449"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52%</w:t>
            </w:r>
          </w:p>
        </w:tc>
      </w:tr>
      <w:tr w:rsidR="009650CD" w:rsidRPr="001763FC" w14:paraId="744DFBAD" w14:textId="60698239" w:rsidTr="00B06DDE">
        <w:trPr>
          <w:trHeight w:val="290"/>
        </w:trPr>
        <w:tc>
          <w:tcPr>
            <w:cnfStyle w:val="001000000000" w:firstRow="0" w:lastRow="0" w:firstColumn="1" w:lastColumn="0" w:oddVBand="0" w:evenVBand="0" w:oddHBand="0" w:evenHBand="0" w:firstRowFirstColumn="0" w:firstRowLastColumn="0" w:lastRowFirstColumn="0" w:lastRowLastColumn="0"/>
            <w:tcW w:w="0" w:type="dxa"/>
            <w:noWrap/>
            <w:hideMark/>
          </w:tcPr>
          <w:p w14:paraId="1CF2FB6F" w14:textId="6292FD20" w:rsidR="009650CD" w:rsidRPr="001763FC" w:rsidRDefault="009650CD" w:rsidP="00D257A1">
            <w:pPr>
              <w:rPr>
                <w:rFonts w:ascii="Arial" w:eastAsia="Times New Roman" w:hAnsi="Arial" w:cs="Arial"/>
                <w:sz w:val="24"/>
                <w:szCs w:val="24"/>
                <w:lang w:eastAsia="es-UY"/>
              </w:rPr>
            </w:pPr>
            <w:r w:rsidRPr="001763FC">
              <w:rPr>
                <w:rFonts w:ascii="Arial" w:hAnsi="Arial" w:eastAsia="Times New Roman" w:cs="Arial"/>
                <w:sz w:val="24"/>
                <w:szCs w:val="24"/>
                <w:lang w:eastAsia="es-UY"/>
              </w:rPr>
              <w:t>Time for imports: Documentary compliance (hours)</w:t>
            </w:r>
          </w:p>
        </w:tc>
        <w:tc>
          <w:tcPr>
            <w:tcW w:w="0" w:type="dxa"/>
            <w:noWrap/>
            <w:hideMark/>
          </w:tcPr>
          <w:p w14:paraId="30A49C7B" w14:textId="77777777"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156</w:t>
            </w:r>
          </w:p>
        </w:tc>
        <w:tc>
          <w:tcPr>
            <w:tcW w:w="0" w:type="dxa"/>
            <w:noWrap/>
            <w:hideMark/>
          </w:tcPr>
          <w:p w14:paraId="3613D547" w14:textId="77777777"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107</w:t>
            </w:r>
          </w:p>
        </w:tc>
        <w:tc>
          <w:tcPr>
            <w:tcW w:w="920" w:type="dxa"/>
          </w:tcPr>
          <w:p w14:paraId="1C845B88" w14:textId="55E9530B"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31%</w:t>
            </w:r>
          </w:p>
        </w:tc>
        <w:tc>
          <w:tcPr>
            <w:tcW w:w="922" w:type="dxa"/>
            <w:noWrap/>
            <w:hideMark/>
          </w:tcPr>
          <w:p w14:paraId="31E9E048" w14:textId="560F1ACF"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87</w:t>
            </w:r>
          </w:p>
        </w:tc>
        <w:tc>
          <w:tcPr>
            <w:tcW w:w="850" w:type="dxa"/>
          </w:tcPr>
          <w:p w14:paraId="4AB5C043" w14:textId="7323B49E"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44%</w:t>
            </w:r>
          </w:p>
        </w:tc>
      </w:tr>
      <w:tr w:rsidR="009650CD" w:rsidRPr="001763FC" w14:paraId="5812A38E" w14:textId="399DB856" w:rsidTr="00B06DDE">
        <w:trPr>
          <w:trHeight w:val="300"/>
        </w:trPr>
        <w:tc>
          <w:tcPr>
            <w:cnfStyle w:val="001000000000" w:firstRow="0" w:lastRow="0" w:firstColumn="1" w:lastColumn="0" w:oddVBand="0" w:evenVBand="0" w:oddHBand="0" w:evenHBand="0" w:firstRowFirstColumn="0" w:firstRowLastColumn="0" w:lastRowFirstColumn="0" w:lastRowLastColumn="0"/>
            <w:tcW w:w="0" w:type="dxa"/>
            <w:noWrap/>
            <w:hideMark/>
          </w:tcPr>
          <w:p w14:paraId="6EBD0DA9" w14:textId="3C05A398" w:rsidR="009650CD" w:rsidRPr="001763FC" w:rsidRDefault="009650CD" w:rsidP="00D257A1">
            <w:pPr>
              <w:rPr>
                <w:rFonts w:ascii="Arial" w:eastAsia="Times New Roman" w:hAnsi="Arial" w:cs="Arial"/>
                <w:sz w:val="24"/>
                <w:szCs w:val="24"/>
                <w:lang w:eastAsia="es-UY"/>
              </w:rPr>
            </w:pPr>
            <w:r w:rsidRPr="001763FC">
              <w:rPr>
                <w:rFonts w:ascii="Arial" w:hAnsi="Arial" w:eastAsia="Times New Roman" w:cs="Arial"/>
                <w:sz w:val="24"/>
                <w:szCs w:val="24"/>
                <w:lang w:eastAsia="es-UY"/>
              </w:rPr>
              <w:t>Cost for imports: Documentary compliance (USD)</w:t>
            </w:r>
          </w:p>
        </w:tc>
        <w:tc>
          <w:tcPr>
            <w:tcW w:w="0" w:type="dxa"/>
            <w:noWrap/>
            <w:hideMark/>
          </w:tcPr>
          <w:p w14:paraId="65C2094C" w14:textId="77777777"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63</w:t>
            </w:r>
          </w:p>
        </w:tc>
        <w:tc>
          <w:tcPr>
            <w:tcW w:w="0" w:type="dxa"/>
            <w:noWrap/>
            <w:hideMark/>
          </w:tcPr>
          <w:p w14:paraId="5FEBA104" w14:textId="77777777"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61</w:t>
            </w:r>
          </w:p>
        </w:tc>
        <w:tc>
          <w:tcPr>
            <w:tcW w:w="920" w:type="dxa"/>
          </w:tcPr>
          <w:p w14:paraId="6084786B" w14:textId="1C220515"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del w:id="1479" w:author="Samantha Davila" w:date="2018-08-31T15:50:00Z">
              <w:r w:rsidRPr="001763FC" w:rsidDel="00F8025D">
                <w:rPr>
                  <w:rFonts w:ascii="Arial" w:hAnsi="Arial" w:eastAsia="Times New Roman" w:cs="Arial"/>
                  <w:sz w:val="24"/>
                  <w:szCs w:val="24"/>
                  <w:lang w:val="es-UY" w:eastAsia="es-UY"/>
                </w:rPr>
                <w:delText>5</w:delText>
              </w:r>
            </w:del>
            <w:ins w:id="1480" w:author="Samantha Davila" w:date="2018-08-31T15:50:00Z">
              <w:r w:rsidR="00F8025D">
                <w:rPr>
                  <w:rFonts w:ascii="Arial" w:hAnsi="Arial" w:eastAsia="Times New Roman" w:cs="Arial"/>
                  <w:sz w:val="24"/>
                  <w:szCs w:val="24"/>
                  <w:lang w:val="es-UY" w:eastAsia="es-UY"/>
                </w:rPr>
                <w:t>3</w:t>
              </w:r>
            </w:ins>
            <w:r w:rsidRPr="001763FC">
              <w:rPr>
                <w:rFonts w:ascii="Arial" w:hAnsi="Arial" w:eastAsia="Times New Roman" w:cs="Arial"/>
                <w:sz w:val="24"/>
                <w:szCs w:val="24"/>
                <w:lang w:val="es-UY" w:eastAsia="es-UY"/>
              </w:rPr>
              <w:t>%</w:t>
            </w:r>
          </w:p>
        </w:tc>
        <w:tc>
          <w:tcPr>
            <w:tcW w:w="922" w:type="dxa"/>
            <w:noWrap/>
            <w:hideMark/>
          </w:tcPr>
          <w:p w14:paraId="6D8D12AF" w14:textId="1CB82C34"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60</w:t>
            </w:r>
          </w:p>
        </w:tc>
        <w:tc>
          <w:tcPr>
            <w:tcW w:w="850" w:type="dxa"/>
          </w:tcPr>
          <w:p w14:paraId="72B58797" w14:textId="7944A4C7" w:rsidR="009650CD" w:rsidRPr="001763FC" w:rsidRDefault="009650CD" w:rsidP="00D257A1">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val="es-UY" w:eastAsia="es-UY"/>
              </w:rPr>
            </w:pPr>
            <w:r w:rsidRPr="001763FC">
              <w:rPr>
                <w:rFonts w:ascii="Arial" w:hAnsi="Arial" w:eastAsia="Times New Roman" w:cs="Arial"/>
                <w:sz w:val="24"/>
                <w:szCs w:val="24"/>
                <w:lang w:val="es-UY" w:eastAsia="es-UY"/>
              </w:rPr>
              <w:t>5%</w:t>
            </w:r>
          </w:p>
        </w:tc>
      </w:tr>
    </w:tbl>
    <w:p w14:paraId="5E1972A6" w14:textId="75834992" w:rsidR="00D257A1" w:rsidRPr="001763FC" w:rsidRDefault="00317F88" w:rsidP="00C85F49">
      <w:pPr>
        <w:jc w:val="both"/>
        <w:rPr>
          <w:rFonts w:ascii="Arial" w:hAnsi="Arial" w:cs="Arial"/>
          <w:sz w:val="24"/>
          <w:szCs w:val="24"/>
        </w:rPr>
      </w:pPr>
      <w:r w:rsidRPr="001763FC">
        <w:rPr>
          <w:rFonts w:ascii="Arial" w:hAnsi="Arial" w:cs="Arial"/>
          <w:sz w:val="24"/>
          <w:szCs w:val="24"/>
        </w:rPr>
        <w:t xml:space="preserve">Source: Own elaboration in base of interviews to experts and </w:t>
      </w:r>
      <w:r w:rsidR="005F3D7A" w:rsidRPr="001763FC">
        <w:rPr>
          <w:rFonts w:ascii="Arial" w:hAnsi="Arial" w:cs="Arial"/>
          <w:sz w:val="24"/>
          <w:szCs w:val="24"/>
        </w:rPr>
        <w:t>Doing B</w:t>
      </w:r>
      <w:r w:rsidRPr="001763FC">
        <w:rPr>
          <w:rFonts w:ascii="Arial" w:hAnsi="Arial" w:cs="Arial"/>
          <w:sz w:val="24"/>
          <w:szCs w:val="24"/>
        </w:rPr>
        <w:t>usiness 2018.</w:t>
      </w:r>
    </w:p>
    <w:p w14:paraId="11503202" w14:textId="353A1CFB" w:rsidR="00C85F49" w:rsidRPr="001763FC" w:rsidRDefault="00C85F49" w:rsidP="00C85F49">
      <w:pPr>
        <w:jc w:val="both"/>
        <w:rPr>
          <w:rFonts w:ascii="Arial" w:hAnsi="Arial" w:cs="Arial"/>
          <w:sz w:val="24"/>
          <w:szCs w:val="24"/>
        </w:rPr>
      </w:pPr>
      <w:r w:rsidRPr="001763FC">
        <w:rPr>
          <w:rFonts w:ascii="Arial" w:hAnsi="Arial" w:cs="Arial"/>
          <w:sz w:val="24"/>
          <w:szCs w:val="24"/>
        </w:rPr>
        <w:t xml:space="preserve">In </w:t>
      </w:r>
      <w:r w:rsidR="007A56CB" w:rsidRPr="001763FC">
        <w:rPr>
          <w:rFonts w:ascii="Arial" w:hAnsi="Arial" w:cs="Arial"/>
          <w:sz w:val="24"/>
          <w:szCs w:val="24"/>
        </w:rPr>
        <w:t>sum</w:t>
      </w:r>
      <w:r w:rsidRPr="001763FC">
        <w:rPr>
          <w:rFonts w:ascii="Arial" w:hAnsi="Arial" w:cs="Arial"/>
          <w:sz w:val="24"/>
          <w:szCs w:val="24"/>
        </w:rPr>
        <w:t xml:space="preserve">, the </w:t>
      </w:r>
      <w:r w:rsidR="00602694" w:rsidRPr="001763FC">
        <w:rPr>
          <w:rFonts w:ascii="Arial" w:hAnsi="Arial" w:cs="Arial"/>
          <w:sz w:val="24"/>
          <w:szCs w:val="24"/>
        </w:rPr>
        <w:t xml:space="preserve">expected range for </w:t>
      </w:r>
      <w:r w:rsidRPr="001763FC">
        <w:rPr>
          <w:rFonts w:ascii="Arial" w:hAnsi="Arial" w:cs="Arial"/>
          <w:sz w:val="24"/>
          <w:szCs w:val="24"/>
        </w:rPr>
        <w:t>document preparation</w:t>
      </w:r>
      <w:r w:rsidR="001161AE" w:rsidRPr="001763FC">
        <w:rPr>
          <w:rFonts w:ascii="Arial" w:hAnsi="Arial" w:cs="Arial"/>
          <w:sz w:val="24"/>
          <w:szCs w:val="24"/>
        </w:rPr>
        <w:t xml:space="preserve"> among best practice countries</w:t>
      </w:r>
      <w:r w:rsidRPr="001763FC">
        <w:rPr>
          <w:rFonts w:ascii="Arial" w:hAnsi="Arial" w:cs="Arial"/>
          <w:sz w:val="24"/>
          <w:szCs w:val="24"/>
        </w:rPr>
        <w:t xml:space="preserve"> is 1</w:t>
      </w:r>
      <w:r w:rsidR="00A24DA1" w:rsidRPr="001763FC">
        <w:rPr>
          <w:rFonts w:ascii="Arial" w:hAnsi="Arial" w:cs="Arial"/>
          <w:sz w:val="24"/>
          <w:szCs w:val="24"/>
        </w:rPr>
        <w:t>2</w:t>
      </w:r>
      <w:r w:rsidRPr="001763FC">
        <w:rPr>
          <w:rFonts w:ascii="Arial" w:hAnsi="Arial" w:cs="Arial"/>
          <w:sz w:val="24"/>
          <w:szCs w:val="24"/>
        </w:rPr>
        <w:t>-</w:t>
      </w:r>
      <w:r w:rsidR="00A24DA1" w:rsidRPr="001763FC">
        <w:rPr>
          <w:rFonts w:ascii="Arial" w:hAnsi="Arial" w:cs="Arial"/>
          <w:sz w:val="24"/>
          <w:szCs w:val="24"/>
        </w:rPr>
        <w:t>70 hours</w:t>
      </w:r>
      <w:r w:rsidRPr="001763FC">
        <w:rPr>
          <w:rFonts w:ascii="Arial" w:hAnsi="Arial" w:cs="Arial"/>
          <w:sz w:val="24"/>
          <w:szCs w:val="24"/>
        </w:rPr>
        <w:t xml:space="preserve">, and </w:t>
      </w:r>
      <w:r w:rsidR="00602694" w:rsidRPr="001763FC">
        <w:rPr>
          <w:rFonts w:ascii="Arial" w:hAnsi="Arial" w:cs="Arial"/>
          <w:sz w:val="24"/>
          <w:szCs w:val="24"/>
        </w:rPr>
        <w:t xml:space="preserve">for </w:t>
      </w:r>
      <w:r w:rsidRPr="001763FC">
        <w:rPr>
          <w:rFonts w:ascii="Arial" w:hAnsi="Arial" w:cs="Arial"/>
          <w:sz w:val="24"/>
          <w:szCs w:val="24"/>
        </w:rPr>
        <w:t xml:space="preserve">customs clearance and inspection is </w:t>
      </w:r>
      <w:r w:rsidR="00A24DA1" w:rsidRPr="001763FC">
        <w:rPr>
          <w:rFonts w:ascii="Arial" w:hAnsi="Arial" w:cs="Arial"/>
          <w:sz w:val="24"/>
          <w:szCs w:val="24"/>
        </w:rPr>
        <w:t>2</w:t>
      </w:r>
      <w:r w:rsidRPr="001763FC">
        <w:rPr>
          <w:rFonts w:ascii="Arial" w:hAnsi="Arial" w:cs="Arial"/>
          <w:sz w:val="24"/>
          <w:szCs w:val="24"/>
        </w:rPr>
        <w:t>-</w:t>
      </w:r>
      <w:r w:rsidR="00A24DA1" w:rsidRPr="001763FC">
        <w:rPr>
          <w:rFonts w:ascii="Arial" w:hAnsi="Arial" w:cs="Arial"/>
          <w:sz w:val="24"/>
          <w:szCs w:val="24"/>
        </w:rPr>
        <w:t>36 hours</w:t>
      </w:r>
      <w:r w:rsidRPr="001763FC">
        <w:rPr>
          <w:rFonts w:ascii="Arial" w:hAnsi="Arial" w:cs="Arial"/>
          <w:sz w:val="24"/>
          <w:szCs w:val="24"/>
        </w:rPr>
        <w:t xml:space="preserve">. Thus, the base model uses </w:t>
      </w:r>
      <w:r w:rsidR="00A24DA1" w:rsidRPr="001763FC">
        <w:rPr>
          <w:rFonts w:ascii="Arial" w:hAnsi="Arial" w:cs="Arial"/>
          <w:sz w:val="24"/>
          <w:szCs w:val="24"/>
        </w:rPr>
        <w:t>the figures of table N°</w:t>
      </w:r>
      <w:ins w:id="1481" w:author="Juan Labraga" w:date="2018-09-10T23:46:00Z">
        <w:r w:rsidR="00C17D1A">
          <w:rPr>
            <w:rFonts w:ascii="Arial" w:hAnsi="Arial" w:cs="Arial"/>
            <w:sz w:val="24"/>
            <w:szCs w:val="24"/>
          </w:rPr>
          <w:t>3</w:t>
        </w:r>
      </w:ins>
      <w:del w:id="1482" w:author="Juan Labraga" w:date="2018-09-10T23:46:00Z">
        <w:r w:rsidR="00A24DA1" w:rsidRPr="001763FC" w:rsidDel="00C17D1A">
          <w:rPr>
            <w:rFonts w:ascii="Arial" w:hAnsi="Arial" w:cs="Arial"/>
            <w:sz w:val="24"/>
            <w:szCs w:val="24"/>
          </w:rPr>
          <w:delText>2</w:delText>
        </w:r>
      </w:del>
      <w:r w:rsidR="00A24DA1" w:rsidRPr="001763FC">
        <w:rPr>
          <w:rFonts w:ascii="Arial" w:hAnsi="Arial" w:cs="Arial"/>
          <w:sz w:val="24"/>
          <w:szCs w:val="24"/>
        </w:rPr>
        <w:t xml:space="preserve"> that are not very demanding results</w:t>
      </w:r>
      <w:r w:rsidRPr="001763FC">
        <w:rPr>
          <w:rFonts w:ascii="Arial" w:hAnsi="Arial" w:cs="Arial"/>
          <w:sz w:val="24"/>
          <w:szCs w:val="24"/>
        </w:rPr>
        <w:t xml:space="preserve">.  </w:t>
      </w:r>
    </w:p>
    <w:p w14:paraId="4C9B3930" w14:textId="77777777" w:rsidR="00D82A26" w:rsidRPr="001763FC" w:rsidRDefault="00D82A26" w:rsidP="009E47DC">
      <w:pPr>
        <w:jc w:val="both"/>
        <w:rPr>
          <w:rFonts w:ascii="Arial" w:hAnsi="Arial" w:cs="Arial"/>
          <w:sz w:val="24"/>
          <w:szCs w:val="24"/>
        </w:rPr>
      </w:pPr>
      <w:r w:rsidRPr="001763FC">
        <w:rPr>
          <w:rFonts w:ascii="Arial" w:hAnsi="Arial" w:cs="Arial"/>
          <w:sz w:val="24"/>
          <w:szCs w:val="24"/>
        </w:rPr>
        <w:t>The quantification of</w:t>
      </w:r>
      <w:r w:rsidR="000B467E" w:rsidRPr="001763FC">
        <w:rPr>
          <w:rFonts w:ascii="Arial" w:hAnsi="Arial" w:cs="Arial"/>
          <w:sz w:val="24"/>
          <w:szCs w:val="24"/>
        </w:rPr>
        <w:t xml:space="preserve"> the transaction cost savings </w:t>
      </w:r>
      <w:r w:rsidRPr="001763FC">
        <w:rPr>
          <w:rFonts w:ascii="Arial" w:hAnsi="Arial" w:cs="Arial"/>
          <w:sz w:val="24"/>
          <w:szCs w:val="24"/>
        </w:rPr>
        <w:t>by</w:t>
      </w:r>
      <w:r w:rsidR="000B467E" w:rsidRPr="001763FC">
        <w:rPr>
          <w:rFonts w:ascii="Arial" w:hAnsi="Arial" w:cs="Arial"/>
          <w:sz w:val="24"/>
          <w:szCs w:val="24"/>
        </w:rPr>
        <w:t xml:space="preserve"> merchandise</w:t>
      </w:r>
      <w:r w:rsidRPr="001763FC">
        <w:rPr>
          <w:rFonts w:ascii="Arial" w:hAnsi="Arial" w:cs="Arial"/>
          <w:sz w:val="24"/>
          <w:szCs w:val="24"/>
        </w:rPr>
        <w:t xml:space="preserve"> importers</w:t>
      </w:r>
      <w:r w:rsidR="00504F48" w:rsidRPr="001763FC">
        <w:rPr>
          <w:rFonts w:ascii="Arial" w:hAnsi="Arial" w:cs="Arial"/>
          <w:sz w:val="24"/>
          <w:szCs w:val="24"/>
        </w:rPr>
        <w:t xml:space="preserve"> and exporters</w:t>
      </w:r>
      <w:r w:rsidRPr="001763FC">
        <w:rPr>
          <w:rFonts w:ascii="Arial" w:hAnsi="Arial" w:cs="Arial"/>
          <w:sz w:val="24"/>
          <w:szCs w:val="24"/>
        </w:rPr>
        <w:t xml:space="preserve"> </w:t>
      </w:r>
      <w:r w:rsidR="000B467E" w:rsidRPr="001763FC">
        <w:rPr>
          <w:rFonts w:ascii="Arial" w:hAnsi="Arial" w:cs="Arial"/>
          <w:sz w:val="24"/>
          <w:szCs w:val="24"/>
        </w:rPr>
        <w:t xml:space="preserve">as a result of the reduction in time </w:t>
      </w:r>
      <w:r w:rsidR="00D90BFE" w:rsidRPr="001763FC">
        <w:rPr>
          <w:rFonts w:ascii="Arial" w:hAnsi="Arial" w:cs="Arial"/>
          <w:sz w:val="24"/>
          <w:szCs w:val="24"/>
        </w:rPr>
        <w:t>to import</w:t>
      </w:r>
      <w:r w:rsidR="00792179" w:rsidRPr="001763FC">
        <w:rPr>
          <w:rFonts w:ascii="Arial" w:hAnsi="Arial" w:cs="Arial"/>
          <w:sz w:val="24"/>
          <w:szCs w:val="24"/>
        </w:rPr>
        <w:t xml:space="preserve"> and export</w:t>
      </w:r>
      <w:r w:rsidR="00D90BFE" w:rsidRPr="001763FC">
        <w:rPr>
          <w:rFonts w:ascii="Arial" w:hAnsi="Arial" w:cs="Arial"/>
          <w:sz w:val="24"/>
          <w:szCs w:val="24"/>
        </w:rPr>
        <w:t xml:space="preserve"> </w:t>
      </w:r>
      <w:r w:rsidRPr="001763FC">
        <w:rPr>
          <w:rFonts w:ascii="Arial" w:hAnsi="Arial" w:cs="Arial"/>
          <w:sz w:val="24"/>
          <w:szCs w:val="24"/>
        </w:rPr>
        <w:t>was calculated using t</w:t>
      </w:r>
      <w:r w:rsidR="00292C36" w:rsidRPr="001763FC">
        <w:rPr>
          <w:rFonts w:ascii="Arial" w:hAnsi="Arial" w:cs="Arial"/>
          <w:sz w:val="24"/>
          <w:szCs w:val="24"/>
        </w:rPr>
        <w:t xml:space="preserve">he </w:t>
      </w:r>
      <w:r w:rsidR="00D53C21" w:rsidRPr="001763FC">
        <w:rPr>
          <w:rFonts w:ascii="Arial" w:hAnsi="Arial" w:cs="Arial"/>
          <w:sz w:val="24"/>
          <w:szCs w:val="24"/>
        </w:rPr>
        <w:t xml:space="preserve">opportunity cost of capital </w:t>
      </w:r>
      <w:r w:rsidR="00292C36" w:rsidRPr="001763FC">
        <w:rPr>
          <w:rFonts w:ascii="Arial" w:hAnsi="Arial" w:cs="Arial"/>
          <w:sz w:val="24"/>
          <w:szCs w:val="24"/>
        </w:rPr>
        <w:t xml:space="preserve">methodology described above, </w:t>
      </w:r>
      <w:r w:rsidR="00951823" w:rsidRPr="001763FC">
        <w:rPr>
          <w:rFonts w:ascii="Arial" w:hAnsi="Arial" w:cs="Arial"/>
          <w:sz w:val="24"/>
          <w:szCs w:val="24"/>
        </w:rPr>
        <w:t xml:space="preserve">and </w:t>
      </w:r>
      <w:r w:rsidR="00292C36" w:rsidRPr="001763FC">
        <w:rPr>
          <w:rFonts w:ascii="Arial" w:hAnsi="Arial" w:cs="Arial"/>
          <w:sz w:val="24"/>
          <w:szCs w:val="24"/>
        </w:rPr>
        <w:t>utilizing the</w:t>
      </w:r>
      <w:r w:rsidR="00F54AD8" w:rsidRPr="001763FC">
        <w:rPr>
          <w:rFonts w:ascii="Arial" w:hAnsi="Arial" w:cs="Arial"/>
          <w:sz w:val="24"/>
          <w:szCs w:val="24"/>
        </w:rPr>
        <w:t xml:space="preserve"> inputs in the following table:</w:t>
      </w:r>
    </w:p>
    <w:p w14:paraId="79EDC4B2" w14:textId="1176AC04" w:rsidR="00292C36" w:rsidRPr="001763FC" w:rsidRDefault="00292C36" w:rsidP="00807DD5">
      <w:pPr>
        <w:rPr>
          <w:rFonts w:ascii="Arial" w:hAnsi="Arial" w:cs="Arial"/>
          <w:b/>
          <w:sz w:val="24"/>
          <w:szCs w:val="24"/>
        </w:rPr>
      </w:pPr>
      <w:r w:rsidRPr="001763FC">
        <w:rPr>
          <w:rFonts w:ascii="Arial" w:hAnsi="Arial" w:cs="Arial"/>
          <w:b/>
          <w:sz w:val="24"/>
          <w:szCs w:val="24"/>
        </w:rPr>
        <w:t xml:space="preserve">Table </w:t>
      </w:r>
      <w:ins w:id="1483" w:author="Juan Labraga" w:date="2018-09-10T23:46:00Z">
        <w:r w:rsidR="00C17D1A">
          <w:rPr>
            <w:rFonts w:ascii="Arial" w:hAnsi="Arial" w:cs="Arial"/>
            <w:b/>
            <w:sz w:val="24"/>
            <w:szCs w:val="24"/>
          </w:rPr>
          <w:t>4</w:t>
        </w:r>
      </w:ins>
      <w:del w:id="1484" w:author="Juan Labraga" w:date="2018-09-10T23:46:00Z">
        <w:r w:rsidR="00792179" w:rsidRPr="001763FC" w:rsidDel="00C17D1A">
          <w:rPr>
            <w:rFonts w:ascii="Arial" w:hAnsi="Arial" w:cs="Arial"/>
            <w:b/>
            <w:sz w:val="24"/>
            <w:szCs w:val="24"/>
          </w:rPr>
          <w:delText>3</w:delText>
        </w:r>
      </w:del>
      <w:r w:rsidR="00A92F66" w:rsidRPr="001763FC">
        <w:rPr>
          <w:rFonts w:ascii="Arial" w:hAnsi="Arial" w:cs="Arial"/>
          <w:b/>
          <w:sz w:val="24"/>
          <w:szCs w:val="24"/>
        </w:rPr>
        <w:t xml:space="preserve"> </w:t>
      </w:r>
      <w:r w:rsidRPr="001763FC">
        <w:rPr>
          <w:rFonts w:ascii="Arial" w:hAnsi="Arial" w:cs="Arial"/>
          <w:b/>
          <w:sz w:val="24"/>
          <w:szCs w:val="24"/>
        </w:rPr>
        <w:t>Inputs to Calculation of Benefits</w:t>
      </w:r>
    </w:p>
    <w:tbl>
      <w:tblPr>
        <w:tblStyle w:val="Tablaconcuadrcula"/>
        <w:tblW w:w="5000" w:type="pct"/>
        <w:tblLook w:val="04A0" w:firstRow="1" w:lastRow="0" w:firstColumn="1" w:lastColumn="0" w:noHBand="0" w:noVBand="1"/>
      </w:tblPr>
      <w:tblGrid>
        <w:gridCol w:w="1150"/>
        <w:gridCol w:w="897"/>
        <w:gridCol w:w="2538"/>
        <w:gridCol w:w="4765"/>
      </w:tblGrid>
      <w:tr w:rsidR="00D968EE" w:rsidRPr="001763FC" w14:paraId="41CAD66B" w14:textId="77777777" w:rsidTr="0026105A">
        <w:tc>
          <w:tcPr>
            <w:tcW w:w="553" w:type="pct"/>
          </w:tcPr>
          <w:p w14:paraId="319FCDD6" w14:textId="77777777" w:rsidR="00292C36" w:rsidRPr="001763FC" w:rsidRDefault="00292C36" w:rsidP="00AD43FC">
            <w:pPr>
              <w:jc w:val="both"/>
              <w:rPr>
                <w:rFonts w:ascii="Arial" w:hAnsi="Arial" w:cs="Arial"/>
                <w:b/>
                <w:sz w:val="24"/>
                <w:szCs w:val="24"/>
              </w:rPr>
            </w:pPr>
            <w:r w:rsidRPr="001763FC">
              <w:rPr>
                <w:rFonts w:ascii="Arial" w:hAnsi="Arial" w:cs="Arial"/>
                <w:b/>
                <w:sz w:val="24"/>
                <w:szCs w:val="24"/>
              </w:rPr>
              <w:t>Variable</w:t>
            </w:r>
          </w:p>
        </w:tc>
        <w:tc>
          <w:tcPr>
            <w:tcW w:w="420" w:type="pct"/>
          </w:tcPr>
          <w:p w14:paraId="5AA8573E" w14:textId="77777777" w:rsidR="00292C36" w:rsidRPr="001763FC" w:rsidRDefault="00292C36" w:rsidP="00AD43FC">
            <w:pPr>
              <w:jc w:val="both"/>
              <w:rPr>
                <w:rFonts w:ascii="Arial" w:hAnsi="Arial" w:cs="Arial"/>
                <w:b/>
                <w:sz w:val="24"/>
                <w:szCs w:val="24"/>
              </w:rPr>
            </w:pPr>
            <w:r w:rsidRPr="001763FC">
              <w:rPr>
                <w:rFonts w:ascii="Arial" w:hAnsi="Arial" w:cs="Arial"/>
                <w:b/>
                <w:sz w:val="24"/>
                <w:szCs w:val="24"/>
              </w:rPr>
              <w:t>Value</w:t>
            </w:r>
          </w:p>
        </w:tc>
        <w:tc>
          <w:tcPr>
            <w:tcW w:w="1753" w:type="pct"/>
          </w:tcPr>
          <w:p w14:paraId="0727D0D3" w14:textId="77777777" w:rsidR="00292C36" w:rsidRPr="001763FC" w:rsidRDefault="00292C36" w:rsidP="00AD43FC">
            <w:pPr>
              <w:jc w:val="both"/>
              <w:rPr>
                <w:rFonts w:ascii="Arial" w:hAnsi="Arial" w:cs="Arial"/>
                <w:b/>
                <w:sz w:val="24"/>
                <w:szCs w:val="24"/>
              </w:rPr>
            </w:pPr>
            <w:r w:rsidRPr="001763FC">
              <w:rPr>
                <w:rFonts w:ascii="Arial" w:hAnsi="Arial" w:cs="Arial"/>
                <w:b/>
                <w:sz w:val="24"/>
                <w:szCs w:val="24"/>
              </w:rPr>
              <w:t>Description</w:t>
            </w:r>
          </w:p>
        </w:tc>
        <w:tc>
          <w:tcPr>
            <w:tcW w:w="2274" w:type="pct"/>
          </w:tcPr>
          <w:p w14:paraId="1D82E654" w14:textId="77777777" w:rsidR="00292C36" w:rsidRPr="001763FC" w:rsidRDefault="00292C36" w:rsidP="00AD43FC">
            <w:pPr>
              <w:jc w:val="both"/>
              <w:rPr>
                <w:rFonts w:ascii="Arial" w:hAnsi="Arial" w:cs="Arial"/>
                <w:b/>
                <w:sz w:val="24"/>
                <w:szCs w:val="24"/>
              </w:rPr>
            </w:pPr>
            <w:r w:rsidRPr="001763FC">
              <w:rPr>
                <w:rFonts w:ascii="Arial" w:hAnsi="Arial" w:cs="Arial"/>
                <w:b/>
                <w:sz w:val="24"/>
                <w:szCs w:val="24"/>
              </w:rPr>
              <w:t>Source</w:t>
            </w:r>
          </w:p>
        </w:tc>
      </w:tr>
      <w:tr w:rsidR="00D968EE" w:rsidRPr="001763FC" w14:paraId="1904F61F" w14:textId="77777777" w:rsidTr="0026105A">
        <w:tc>
          <w:tcPr>
            <w:tcW w:w="553" w:type="pct"/>
          </w:tcPr>
          <w:p w14:paraId="1D909FAA" w14:textId="77777777" w:rsidR="00292C36" w:rsidRPr="001763FC" w:rsidRDefault="00292C36" w:rsidP="00AD43FC">
            <w:pPr>
              <w:jc w:val="both"/>
              <w:rPr>
                <w:rFonts w:ascii="Arial" w:hAnsi="Arial" w:cs="Arial"/>
                <w:sz w:val="24"/>
                <w:szCs w:val="24"/>
                <w:vertAlign w:val="subscript"/>
              </w:rPr>
            </w:pPr>
            <w:r w:rsidRPr="001763FC">
              <w:rPr>
                <w:rFonts w:ascii="Arial" w:hAnsi="Arial" w:cs="Arial"/>
                <w:sz w:val="24"/>
                <w:szCs w:val="24"/>
              </w:rPr>
              <w:lastRenderedPageBreak/>
              <w:t>IM</w:t>
            </w:r>
            <w:r w:rsidRPr="001763FC">
              <w:rPr>
                <w:rFonts w:ascii="Arial" w:hAnsi="Arial" w:cs="Arial"/>
                <w:sz w:val="24"/>
                <w:szCs w:val="24"/>
                <w:vertAlign w:val="subscript"/>
              </w:rPr>
              <w:t>201</w:t>
            </w:r>
            <w:r w:rsidR="00792179" w:rsidRPr="001763FC">
              <w:rPr>
                <w:rFonts w:ascii="Arial" w:hAnsi="Arial" w:cs="Arial"/>
                <w:sz w:val="24"/>
                <w:szCs w:val="24"/>
                <w:vertAlign w:val="subscript"/>
              </w:rPr>
              <w:t>7</w:t>
            </w:r>
          </w:p>
        </w:tc>
        <w:tc>
          <w:tcPr>
            <w:tcW w:w="420" w:type="pct"/>
            <w:vAlign w:val="bottom"/>
          </w:tcPr>
          <w:p w14:paraId="5049F999" w14:textId="77777777" w:rsidR="00292C36" w:rsidRPr="001763FC" w:rsidRDefault="00292C36" w:rsidP="00AD43FC">
            <w:pPr>
              <w:jc w:val="right"/>
              <w:rPr>
                <w:rFonts w:ascii="Arial" w:hAnsi="Arial" w:cs="Arial"/>
                <w:sz w:val="24"/>
                <w:szCs w:val="24"/>
              </w:rPr>
            </w:pPr>
            <w:r w:rsidRPr="001763FC">
              <w:rPr>
                <w:rFonts w:ascii="Arial" w:hAnsi="Arial" w:cs="Arial"/>
                <w:sz w:val="24"/>
                <w:szCs w:val="24"/>
              </w:rPr>
              <w:t xml:space="preserve">              </w:t>
            </w:r>
            <w:r w:rsidR="002423F0" w:rsidRPr="001763FC">
              <w:rPr>
                <w:rFonts w:ascii="Arial" w:hAnsi="Arial" w:cs="Arial"/>
                <w:sz w:val="24"/>
                <w:szCs w:val="24"/>
              </w:rPr>
              <w:t>1</w:t>
            </w:r>
            <w:r w:rsidRPr="001763FC">
              <w:rPr>
                <w:rFonts w:ascii="Arial" w:hAnsi="Arial" w:cs="Arial"/>
                <w:sz w:val="24"/>
                <w:szCs w:val="24"/>
              </w:rPr>
              <w:t>,</w:t>
            </w:r>
            <w:r w:rsidR="002423F0" w:rsidRPr="001763FC">
              <w:rPr>
                <w:rFonts w:ascii="Arial" w:hAnsi="Arial" w:cs="Arial"/>
                <w:sz w:val="24"/>
                <w:szCs w:val="24"/>
              </w:rPr>
              <w:t>63</w:t>
            </w:r>
            <w:r w:rsidRPr="001763FC">
              <w:rPr>
                <w:rFonts w:ascii="Arial" w:hAnsi="Arial" w:cs="Arial"/>
                <w:sz w:val="24"/>
                <w:szCs w:val="24"/>
              </w:rPr>
              <w:t xml:space="preserve">0 </w:t>
            </w:r>
          </w:p>
        </w:tc>
        <w:tc>
          <w:tcPr>
            <w:tcW w:w="1753" w:type="pct"/>
            <w:vAlign w:val="bottom"/>
          </w:tcPr>
          <w:p w14:paraId="40F94F4E" w14:textId="77777777" w:rsidR="00292C36" w:rsidRPr="001763FC" w:rsidRDefault="00292C36" w:rsidP="00AD43FC">
            <w:pPr>
              <w:rPr>
                <w:rFonts w:ascii="Arial" w:hAnsi="Arial" w:cs="Arial"/>
                <w:sz w:val="24"/>
                <w:szCs w:val="24"/>
              </w:rPr>
            </w:pPr>
            <w:r w:rsidRPr="001763FC">
              <w:rPr>
                <w:rFonts w:ascii="Arial" w:hAnsi="Arial" w:cs="Arial"/>
                <w:sz w:val="24"/>
                <w:szCs w:val="24"/>
              </w:rPr>
              <w:t>Value of merchandise imports, 201</w:t>
            </w:r>
            <w:r w:rsidR="002423F0" w:rsidRPr="001763FC">
              <w:rPr>
                <w:rFonts w:ascii="Arial" w:hAnsi="Arial" w:cs="Arial"/>
                <w:sz w:val="24"/>
                <w:szCs w:val="24"/>
              </w:rPr>
              <w:t>7</w:t>
            </w:r>
            <w:r w:rsidRPr="001763FC">
              <w:rPr>
                <w:rFonts w:ascii="Arial" w:hAnsi="Arial" w:cs="Arial"/>
                <w:sz w:val="24"/>
                <w:szCs w:val="24"/>
              </w:rPr>
              <w:t xml:space="preserve"> (MM USD)</w:t>
            </w:r>
          </w:p>
        </w:tc>
        <w:tc>
          <w:tcPr>
            <w:tcW w:w="2274" w:type="pct"/>
            <w:vAlign w:val="bottom"/>
          </w:tcPr>
          <w:p w14:paraId="37642C51" w14:textId="4BF636A9" w:rsidR="00292C36" w:rsidRPr="001763FC" w:rsidRDefault="00292C36" w:rsidP="00AD43FC">
            <w:pPr>
              <w:rPr>
                <w:rFonts w:ascii="Arial" w:hAnsi="Arial" w:cs="Arial"/>
                <w:iCs/>
                <w:sz w:val="24"/>
                <w:szCs w:val="24"/>
              </w:rPr>
            </w:pPr>
            <w:r w:rsidRPr="001763FC">
              <w:rPr>
                <w:rFonts w:ascii="Arial" w:hAnsi="Arial" w:cs="Arial"/>
                <w:iCs/>
                <w:sz w:val="24"/>
                <w:szCs w:val="24"/>
              </w:rPr>
              <w:t>WTO</w:t>
            </w:r>
            <w:r w:rsidR="0026105A" w:rsidRPr="001763FC">
              <w:rPr>
                <w:rFonts w:ascii="Arial" w:hAnsi="Arial" w:cs="Arial"/>
                <w:iCs/>
                <w:sz w:val="24"/>
                <w:szCs w:val="24"/>
              </w:rPr>
              <w:t xml:space="preserve"> Statistic Database (see: </w:t>
            </w:r>
            <w:hyperlink r:id="rId11" w:history="1">
              <w:r w:rsidR="0026105A" w:rsidRPr="001763FC">
                <w:rPr>
                  <w:rStyle w:val="Hipervnculo"/>
                  <w:rFonts w:ascii="Arial" w:hAnsi="Arial" w:cs="Arial"/>
                  <w:iCs/>
                  <w:color w:val="auto"/>
                  <w:sz w:val="24"/>
                  <w:szCs w:val="24"/>
                </w:rPr>
                <w:t>http://stat.wto.org/Home/WSDBHome.aspx</w:t>
              </w:r>
            </w:hyperlink>
            <w:r w:rsidR="0026105A" w:rsidRPr="001763FC">
              <w:rPr>
                <w:rFonts w:ascii="Arial" w:hAnsi="Arial" w:cs="Arial"/>
                <w:iCs/>
                <w:sz w:val="24"/>
                <w:szCs w:val="24"/>
              </w:rPr>
              <w:t xml:space="preserve"> )</w:t>
            </w:r>
          </w:p>
        </w:tc>
      </w:tr>
      <w:tr w:rsidR="00D968EE" w:rsidRPr="001763FC" w14:paraId="6BBC18C7" w14:textId="77777777" w:rsidTr="0026105A">
        <w:tc>
          <w:tcPr>
            <w:tcW w:w="553" w:type="pct"/>
          </w:tcPr>
          <w:p w14:paraId="6E62BCCE" w14:textId="77777777" w:rsidR="00792179" w:rsidRPr="001763FC" w:rsidRDefault="00792179" w:rsidP="00792179">
            <w:pPr>
              <w:jc w:val="both"/>
              <w:rPr>
                <w:rFonts w:ascii="Arial" w:hAnsi="Arial" w:cs="Arial"/>
                <w:sz w:val="24"/>
                <w:szCs w:val="24"/>
                <w:vertAlign w:val="subscript"/>
              </w:rPr>
            </w:pPr>
            <w:r w:rsidRPr="001763FC">
              <w:rPr>
                <w:rFonts w:ascii="Arial" w:hAnsi="Arial" w:cs="Arial"/>
                <w:sz w:val="24"/>
                <w:szCs w:val="24"/>
              </w:rPr>
              <w:t>EX</w:t>
            </w:r>
            <w:r w:rsidRPr="001763FC">
              <w:rPr>
                <w:rFonts w:ascii="Arial" w:hAnsi="Arial" w:cs="Arial"/>
                <w:sz w:val="24"/>
                <w:szCs w:val="24"/>
                <w:vertAlign w:val="subscript"/>
              </w:rPr>
              <w:t>2017</w:t>
            </w:r>
          </w:p>
        </w:tc>
        <w:tc>
          <w:tcPr>
            <w:tcW w:w="420" w:type="pct"/>
            <w:vAlign w:val="bottom"/>
          </w:tcPr>
          <w:p w14:paraId="5CF217DB" w14:textId="77777777" w:rsidR="00792179" w:rsidRPr="001763FC" w:rsidRDefault="00792179" w:rsidP="00792179">
            <w:pPr>
              <w:jc w:val="right"/>
              <w:rPr>
                <w:rFonts w:ascii="Arial" w:hAnsi="Arial" w:cs="Arial"/>
                <w:sz w:val="24"/>
                <w:szCs w:val="24"/>
              </w:rPr>
            </w:pPr>
            <w:r w:rsidRPr="001763FC">
              <w:rPr>
                <w:rFonts w:ascii="Arial" w:hAnsi="Arial" w:cs="Arial"/>
                <w:sz w:val="24"/>
                <w:szCs w:val="24"/>
              </w:rPr>
              <w:t xml:space="preserve">              </w:t>
            </w:r>
            <w:r w:rsidR="002423F0" w:rsidRPr="001763FC">
              <w:rPr>
                <w:rFonts w:ascii="Arial" w:hAnsi="Arial" w:cs="Arial"/>
                <w:sz w:val="24"/>
                <w:szCs w:val="24"/>
              </w:rPr>
              <w:t>1</w:t>
            </w:r>
            <w:r w:rsidRPr="001763FC">
              <w:rPr>
                <w:rFonts w:ascii="Arial" w:hAnsi="Arial" w:cs="Arial"/>
                <w:sz w:val="24"/>
                <w:szCs w:val="24"/>
              </w:rPr>
              <w:t>,</w:t>
            </w:r>
            <w:r w:rsidR="002423F0" w:rsidRPr="001763FC">
              <w:rPr>
                <w:rFonts w:ascii="Arial" w:hAnsi="Arial" w:cs="Arial"/>
                <w:sz w:val="24"/>
                <w:szCs w:val="24"/>
              </w:rPr>
              <w:t>49</w:t>
            </w:r>
            <w:r w:rsidRPr="001763FC">
              <w:rPr>
                <w:rFonts w:ascii="Arial" w:hAnsi="Arial" w:cs="Arial"/>
                <w:sz w:val="24"/>
                <w:szCs w:val="24"/>
              </w:rPr>
              <w:t xml:space="preserve">0 </w:t>
            </w:r>
          </w:p>
        </w:tc>
        <w:tc>
          <w:tcPr>
            <w:tcW w:w="1753" w:type="pct"/>
            <w:vAlign w:val="bottom"/>
          </w:tcPr>
          <w:p w14:paraId="4E8A117D" w14:textId="77777777" w:rsidR="00792179" w:rsidRPr="001763FC" w:rsidRDefault="00792179" w:rsidP="00792179">
            <w:pPr>
              <w:rPr>
                <w:rFonts w:ascii="Arial" w:hAnsi="Arial" w:cs="Arial"/>
                <w:sz w:val="24"/>
                <w:szCs w:val="24"/>
              </w:rPr>
            </w:pPr>
            <w:r w:rsidRPr="001763FC">
              <w:rPr>
                <w:rFonts w:ascii="Arial" w:hAnsi="Arial" w:cs="Arial"/>
                <w:sz w:val="24"/>
                <w:szCs w:val="24"/>
              </w:rPr>
              <w:t xml:space="preserve">Value of merchandise </w:t>
            </w:r>
            <w:r w:rsidR="002423F0" w:rsidRPr="001763FC">
              <w:rPr>
                <w:rFonts w:ascii="Arial" w:hAnsi="Arial" w:cs="Arial"/>
                <w:sz w:val="24"/>
                <w:szCs w:val="24"/>
              </w:rPr>
              <w:t>exports</w:t>
            </w:r>
            <w:r w:rsidRPr="001763FC">
              <w:rPr>
                <w:rFonts w:ascii="Arial" w:hAnsi="Arial" w:cs="Arial"/>
                <w:sz w:val="24"/>
                <w:szCs w:val="24"/>
              </w:rPr>
              <w:t>, 201</w:t>
            </w:r>
            <w:r w:rsidR="002423F0" w:rsidRPr="001763FC">
              <w:rPr>
                <w:rFonts w:ascii="Arial" w:hAnsi="Arial" w:cs="Arial"/>
                <w:sz w:val="24"/>
                <w:szCs w:val="24"/>
              </w:rPr>
              <w:t>7</w:t>
            </w:r>
            <w:r w:rsidRPr="001763FC">
              <w:rPr>
                <w:rFonts w:ascii="Arial" w:hAnsi="Arial" w:cs="Arial"/>
                <w:sz w:val="24"/>
                <w:szCs w:val="24"/>
              </w:rPr>
              <w:t xml:space="preserve"> (MM USD)</w:t>
            </w:r>
          </w:p>
        </w:tc>
        <w:tc>
          <w:tcPr>
            <w:tcW w:w="2274" w:type="pct"/>
            <w:vAlign w:val="bottom"/>
          </w:tcPr>
          <w:p w14:paraId="21CDB597" w14:textId="644B259D" w:rsidR="00792179" w:rsidRPr="001763FC" w:rsidRDefault="00792179" w:rsidP="00792179">
            <w:pPr>
              <w:rPr>
                <w:rFonts w:ascii="Arial" w:hAnsi="Arial" w:cs="Arial"/>
                <w:iCs/>
                <w:sz w:val="24"/>
                <w:szCs w:val="24"/>
              </w:rPr>
            </w:pPr>
            <w:r w:rsidRPr="001763FC">
              <w:rPr>
                <w:rFonts w:ascii="Arial" w:hAnsi="Arial" w:cs="Arial"/>
                <w:iCs/>
                <w:sz w:val="24"/>
                <w:szCs w:val="24"/>
              </w:rPr>
              <w:t>WTO</w:t>
            </w:r>
            <w:r w:rsidR="0026105A" w:rsidRPr="001763FC">
              <w:rPr>
                <w:rFonts w:ascii="Arial" w:hAnsi="Arial" w:cs="Arial"/>
                <w:iCs/>
                <w:sz w:val="24"/>
                <w:szCs w:val="24"/>
              </w:rPr>
              <w:t xml:space="preserve"> Statistic Database (see: </w:t>
            </w:r>
            <w:hyperlink r:id="rId12" w:history="1">
              <w:r w:rsidR="0026105A" w:rsidRPr="001763FC">
                <w:rPr>
                  <w:rStyle w:val="Hipervnculo"/>
                  <w:rFonts w:ascii="Arial" w:hAnsi="Arial" w:cs="Arial"/>
                  <w:iCs/>
                  <w:color w:val="auto"/>
                  <w:sz w:val="24"/>
                  <w:szCs w:val="24"/>
                </w:rPr>
                <w:t>http://stat.wto.org/Home/WSDBHome.aspx</w:t>
              </w:r>
            </w:hyperlink>
            <w:r w:rsidR="0026105A" w:rsidRPr="001763FC">
              <w:rPr>
                <w:rFonts w:ascii="Arial" w:hAnsi="Arial" w:cs="Arial"/>
                <w:iCs/>
                <w:sz w:val="24"/>
                <w:szCs w:val="24"/>
              </w:rPr>
              <w:t xml:space="preserve"> )</w:t>
            </w:r>
          </w:p>
        </w:tc>
      </w:tr>
      <w:tr w:rsidR="00D968EE" w:rsidRPr="001763FC" w14:paraId="514C2664" w14:textId="77777777" w:rsidTr="0026105A">
        <w:tc>
          <w:tcPr>
            <w:tcW w:w="553" w:type="pct"/>
          </w:tcPr>
          <w:p w14:paraId="2A0F699A" w14:textId="77777777" w:rsidR="00792179" w:rsidRPr="001763FC" w:rsidRDefault="00792179" w:rsidP="00792179">
            <w:pPr>
              <w:jc w:val="both"/>
              <w:rPr>
                <w:rFonts w:ascii="Arial" w:hAnsi="Arial" w:cs="Arial"/>
                <w:sz w:val="24"/>
                <w:szCs w:val="24"/>
                <w:vertAlign w:val="subscript"/>
              </w:rPr>
            </w:pPr>
            <w:r w:rsidRPr="001763FC">
              <w:rPr>
                <w:rFonts w:ascii="Arial" w:hAnsi="Arial" w:cs="Arial"/>
                <w:sz w:val="24"/>
                <w:szCs w:val="24"/>
              </w:rPr>
              <w:t>GR</w:t>
            </w:r>
            <w:r w:rsidRPr="001763FC">
              <w:rPr>
                <w:rFonts w:ascii="Arial" w:hAnsi="Arial" w:cs="Arial"/>
                <w:sz w:val="24"/>
                <w:szCs w:val="24"/>
                <w:vertAlign w:val="subscript"/>
              </w:rPr>
              <w:t>IM</w:t>
            </w:r>
          </w:p>
        </w:tc>
        <w:tc>
          <w:tcPr>
            <w:tcW w:w="420" w:type="pct"/>
            <w:vAlign w:val="bottom"/>
          </w:tcPr>
          <w:p w14:paraId="2C531496" w14:textId="77777777" w:rsidR="00792179" w:rsidRPr="001763FC" w:rsidRDefault="00F10F2F" w:rsidP="00792179">
            <w:pPr>
              <w:jc w:val="right"/>
              <w:rPr>
                <w:rFonts w:ascii="Arial" w:hAnsi="Arial" w:cs="Arial"/>
                <w:sz w:val="24"/>
                <w:szCs w:val="24"/>
              </w:rPr>
            </w:pPr>
            <w:r w:rsidRPr="001763FC">
              <w:rPr>
                <w:rFonts w:ascii="Arial" w:hAnsi="Arial" w:cs="Arial"/>
                <w:sz w:val="24"/>
                <w:szCs w:val="24"/>
              </w:rPr>
              <w:t>6</w:t>
            </w:r>
            <w:r w:rsidR="00792179" w:rsidRPr="001763FC">
              <w:rPr>
                <w:rFonts w:ascii="Arial" w:hAnsi="Arial" w:cs="Arial"/>
                <w:sz w:val="24"/>
                <w:szCs w:val="24"/>
              </w:rPr>
              <w:t>.</w:t>
            </w:r>
            <w:r w:rsidRPr="001763FC">
              <w:rPr>
                <w:rFonts w:ascii="Arial" w:hAnsi="Arial" w:cs="Arial"/>
                <w:sz w:val="24"/>
                <w:szCs w:val="24"/>
              </w:rPr>
              <w:t>72</w:t>
            </w:r>
            <w:r w:rsidR="00792179" w:rsidRPr="001763FC">
              <w:rPr>
                <w:rFonts w:ascii="Arial" w:hAnsi="Arial" w:cs="Arial"/>
                <w:sz w:val="24"/>
                <w:szCs w:val="24"/>
              </w:rPr>
              <w:t>%</w:t>
            </w:r>
          </w:p>
        </w:tc>
        <w:tc>
          <w:tcPr>
            <w:tcW w:w="1753" w:type="pct"/>
            <w:vAlign w:val="bottom"/>
          </w:tcPr>
          <w:p w14:paraId="0A497797" w14:textId="77777777" w:rsidR="00792179" w:rsidRPr="001763FC" w:rsidRDefault="00792179" w:rsidP="00792179">
            <w:pPr>
              <w:rPr>
                <w:rFonts w:ascii="Arial" w:hAnsi="Arial" w:cs="Arial"/>
                <w:sz w:val="24"/>
                <w:szCs w:val="24"/>
              </w:rPr>
            </w:pPr>
            <w:r w:rsidRPr="001763FC">
              <w:rPr>
                <w:rFonts w:ascii="Arial" w:hAnsi="Arial" w:cs="Arial"/>
                <w:sz w:val="24"/>
                <w:szCs w:val="24"/>
              </w:rPr>
              <w:t>Compound Annual Growth Rate of Imports</w:t>
            </w:r>
          </w:p>
        </w:tc>
        <w:tc>
          <w:tcPr>
            <w:tcW w:w="2274" w:type="pct"/>
            <w:vAlign w:val="bottom"/>
          </w:tcPr>
          <w:p w14:paraId="3F7D9F11" w14:textId="77777777" w:rsidR="00792179" w:rsidRPr="001763FC" w:rsidRDefault="00792179" w:rsidP="00792179">
            <w:pPr>
              <w:rPr>
                <w:rFonts w:ascii="Arial" w:hAnsi="Arial" w:cs="Arial"/>
                <w:iCs/>
                <w:sz w:val="24"/>
                <w:szCs w:val="24"/>
              </w:rPr>
            </w:pPr>
            <w:r w:rsidRPr="001763FC">
              <w:rPr>
                <w:rFonts w:ascii="Arial" w:hAnsi="Arial" w:cs="Arial"/>
                <w:iCs/>
                <w:sz w:val="24"/>
                <w:szCs w:val="24"/>
              </w:rPr>
              <w:t>Calculation with WTO data, 19</w:t>
            </w:r>
            <w:r w:rsidR="00341028" w:rsidRPr="001763FC">
              <w:rPr>
                <w:rFonts w:ascii="Arial" w:hAnsi="Arial" w:cs="Arial"/>
                <w:iCs/>
                <w:sz w:val="24"/>
                <w:szCs w:val="24"/>
              </w:rPr>
              <w:t>48</w:t>
            </w:r>
            <w:r w:rsidRPr="001763FC">
              <w:rPr>
                <w:rFonts w:ascii="Arial" w:hAnsi="Arial" w:cs="Arial"/>
                <w:iCs/>
                <w:sz w:val="24"/>
                <w:szCs w:val="24"/>
              </w:rPr>
              <w:t>-201</w:t>
            </w:r>
            <w:r w:rsidR="00341028" w:rsidRPr="001763FC">
              <w:rPr>
                <w:rFonts w:ascii="Arial" w:hAnsi="Arial" w:cs="Arial"/>
                <w:iCs/>
                <w:sz w:val="24"/>
                <w:szCs w:val="24"/>
              </w:rPr>
              <w:t>7</w:t>
            </w:r>
          </w:p>
        </w:tc>
      </w:tr>
      <w:tr w:rsidR="00D968EE" w:rsidRPr="001763FC" w14:paraId="6A496BB5" w14:textId="77777777" w:rsidTr="0026105A">
        <w:tc>
          <w:tcPr>
            <w:tcW w:w="553" w:type="pct"/>
          </w:tcPr>
          <w:p w14:paraId="7169B4A6" w14:textId="77777777" w:rsidR="00F10F2F" w:rsidRPr="001763FC" w:rsidRDefault="00F10F2F" w:rsidP="00F10F2F">
            <w:pPr>
              <w:jc w:val="both"/>
              <w:rPr>
                <w:rFonts w:ascii="Arial" w:hAnsi="Arial" w:cs="Arial"/>
                <w:sz w:val="24"/>
                <w:szCs w:val="24"/>
                <w:vertAlign w:val="subscript"/>
              </w:rPr>
            </w:pPr>
            <w:r w:rsidRPr="001763FC">
              <w:rPr>
                <w:rFonts w:ascii="Arial" w:hAnsi="Arial" w:cs="Arial"/>
                <w:sz w:val="24"/>
                <w:szCs w:val="24"/>
              </w:rPr>
              <w:t>GR</w:t>
            </w:r>
            <w:r w:rsidRPr="001763FC">
              <w:rPr>
                <w:rFonts w:ascii="Arial" w:hAnsi="Arial" w:cs="Arial"/>
                <w:sz w:val="24"/>
                <w:szCs w:val="24"/>
                <w:vertAlign w:val="subscript"/>
              </w:rPr>
              <w:t>EX</w:t>
            </w:r>
          </w:p>
        </w:tc>
        <w:tc>
          <w:tcPr>
            <w:tcW w:w="420" w:type="pct"/>
            <w:vAlign w:val="bottom"/>
          </w:tcPr>
          <w:p w14:paraId="7F443AD6" w14:textId="77777777" w:rsidR="00F10F2F" w:rsidRPr="001763FC" w:rsidRDefault="00F10F2F" w:rsidP="00F10F2F">
            <w:pPr>
              <w:jc w:val="right"/>
              <w:rPr>
                <w:rFonts w:ascii="Arial" w:hAnsi="Arial" w:cs="Arial"/>
                <w:sz w:val="24"/>
                <w:szCs w:val="24"/>
              </w:rPr>
            </w:pPr>
            <w:r w:rsidRPr="001763FC">
              <w:rPr>
                <w:rFonts w:ascii="Arial" w:hAnsi="Arial" w:cs="Arial"/>
                <w:sz w:val="24"/>
                <w:szCs w:val="24"/>
              </w:rPr>
              <w:t>7.09%</w:t>
            </w:r>
          </w:p>
        </w:tc>
        <w:tc>
          <w:tcPr>
            <w:tcW w:w="1753" w:type="pct"/>
            <w:vAlign w:val="bottom"/>
          </w:tcPr>
          <w:p w14:paraId="779231BA" w14:textId="77777777" w:rsidR="00F10F2F" w:rsidRPr="001763FC" w:rsidRDefault="00F10F2F" w:rsidP="00F10F2F">
            <w:pPr>
              <w:rPr>
                <w:rFonts w:ascii="Arial" w:hAnsi="Arial" w:cs="Arial"/>
                <w:sz w:val="24"/>
                <w:szCs w:val="24"/>
              </w:rPr>
            </w:pPr>
            <w:r w:rsidRPr="001763FC">
              <w:rPr>
                <w:rFonts w:ascii="Arial" w:hAnsi="Arial" w:cs="Arial"/>
                <w:sz w:val="24"/>
                <w:szCs w:val="24"/>
              </w:rPr>
              <w:t>Compound Annual Growth Rate of Exports</w:t>
            </w:r>
          </w:p>
        </w:tc>
        <w:tc>
          <w:tcPr>
            <w:tcW w:w="2274" w:type="pct"/>
            <w:vAlign w:val="bottom"/>
          </w:tcPr>
          <w:p w14:paraId="3E8AB4DE" w14:textId="77777777" w:rsidR="00F10F2F" w:rsidRPr="001763FC" w:rsidRDefault="00F10F2F" w:rsidP="00F10F2F">
            <w:pPr>
              <w:rPr>
                <w:rFonts w:ascii="Arial" w:hAnsi="Arial" w:cs="Arial"/>
                <w:iCs/>
                <w:sz w:val="24"/>
                <w:szCs w:val="24"/>
              </w:rPr>
            </w:pPr>
            <w:r w:rsidRPr="001763FC">
              <w:rPr>
                <w:rFonts w:ascii="Arial" w:hAnsi="Arial" w:cs="Arial"/>
                <w:iCs/>
                <w:sz w:val="24"/>
                <w:szCs w:val="24"/>
              </w:rPr>
              <w:t>Calculation with WTO data, 1948-2017</w:t>
            </w:r>
          </w:p>
        </w:tc>
      </w:tr>
      <w:tr w:rsidR="00D968EE" w:rsidRPr="001763FC" w14:paraId="33C41B2C" w14:textId="77777777" w:rsidTr="0026105A">
        <w:tc>
          <w:tcPr>
            <w:tcW w:w="553" w:type="pct"/>
          </w:tcPr>
          <w:p w14:paraId="1DB5EE66" w14:textId="77777777" w:rsidR="00F10F2F" w:rsidRPr="001763FC" w:rsidRDefault="00F10F2F" w:rsidP="00F10F2F">
            <w:pPr>
              <w:jc w:val="both"/>
              <w:rPr>
                <w:rFonts w:ascii="Arial" w:hAnsi="Arial" w:cs="Arial"/>
                <w:sz w:val="24"/>
                <w:szCs w:val="24"/>
                <w:vertAlign w:val="subscript"/>
              </w:rPr>
            </w:pPr>
            <w:r w:rsidRPr="001763FC">
              <w:rPr>
                <w:rFonts w:ascii="Arial" w:hAnsi="Arial" w:cs="Arial"/>
                <w:sz w:val="24"/>
                <w:szCs w:val="24"/>
              </w:rPr>
              <w:t>U</w:t>
            </w:r>
            <w:r w:rsidRPr="001763FC">
              <w:rPr>
                <w:rFonts w:ascii="Arial" w:hAnsi="Arial" w:cs="Arial"/>
                <w:sz w:val="24"/>
                <w:szCs w:val="24"/>
                <w:vertAlign w:val="subscript"/>
              </w:rPr>
              <w:t>2018</w:t>
            </w:r>
          </w:p>
        </w:tc>
        <w:tc>
          <w:tcPr>
            <w:tcW w:w="420" w:type="pct"/>
            <w:vAlign w:val="bottom"/>
          </w:tcPr>
          <w:p w14:paraId="67878B41" w14:textId="77777777" w:rsidR="00F10F2F" w:rsidRPr="001763FC" w:rsidRDefault="00F10F2F" w:rsidP="00F10F2F">
            <w:pPr>
              <w:jc w:val="right"/>
              <w:rPr>
                <w:rFonts w:ascii="Arial" w:hAnsi="Arial" w:cs="Arial"/>
                <w:sz w:val="24"/>
                <w:szCs w:val="24"/>
              </w:rPr>
            </w:pPr>
            <w:r w:rsidRPr="001763FC">
              <w:rPr>
                <w:rFonts w:ascii="Arial" w:hAnsi="Arial" w:cs="Arial"/>
                <w:sz w:val="24"/>
                <w:szCs w:val="24"/>
              </w:rPr>
              <w:t>0%</w:t>
            </w:r>
          </w:p>
        </w:tc>
        <w:tc>
          <w:tcPr>
            <w:tcW w:w="1753" w:type="pct"/>
            <w:vAlign w:val="bottom"/>
          </w:tcPr>
          <w:p w14:paraId="55F63266" w14:textId="77777777" w:rsidR="00F10F2F" w:rsidRPr="001763FC" w:rsidRDefault="00F10F2F" w:rsidP="00F10F2F">
            <w:pPr>
              <w:rPr>
                <w:rFonts w:ascii="Arial" w:hAnsi="Arial" w:cs="Arial"/>
                <w:sz w:val="24"/>
                <w:szCs w:val="24"/>
              </w:rPr>
            </w:pPr>
            <w:r w:rsidRPr="001763FC">
              <w:rPr>
                <w:rFonts w:ascii="Arial" w:hAnsi="Arial" w:cs="Arial"/>
                <w:sz w:val="24"/>
                <w:szCs w:val="24"/>
              </w:rPr>
              <w:t>% of imports or exports using ESW</w:t>
            </w:r>
          </w:p>
        </w:tc>
        <w:tc>
          <w:tcPr>
            <w:tcW w:w="2274" w:type="pct"/>
            <w:vAlign w:val="bottom"/>
          </w:tcPr>
          <w:p w14:paraId="60F86192" w14:textId="77777777" w:rsidR="00F10F2F" w:rsidRPr="001763FC" w:rsidRDefault="00F10F2F" w:rsidP="00F10F2F">
            <w:pPr>
              <w:rPr>
                <w:rFonts w:ascii="Arial" w:hAnsi="Arial" w:cs="Arial"/>
                <w:iCs/>
                <w:sz w:val="24"/>
                <w:szCs w:val="24"/>
              </w:rPr>
            </w:pPr>
          </w:p>
        </w:tc>
      </w:tr>
      <w:tr w:rsidR="00D968EE" w:rsidRPr="001763FC" w14:paraId="03E4C53E" w14:textId="77777777" w:rsidTr="0026105A">
        <w:tc>
          <w:tcPr>
            <w:tcW w:w="553" w:type="pct"/>
          </w:tcPr>
          <w:p w14:paraId="05532780" w14:textId="77777777" w:rsidR="00F10F2F" w:rsidRPr="001763FC" w:rsidRDefault="00F10F2F" w:rsidP="00F10F2F">
            <w:pPr>
              <w:jc w:val="both"/>
              <w:rPr>
                <w:rFonts w:ascii="Arial" w:hAnsi="Arial" w:cs="Arial"/>
                <w:sz w:val="24"/>
                <w:szCs w:val="24"/>
                <w:vertAlign w:val="subscript"/>
              </w:rPr>
            </w:pPr>
            <w:r w:rsidRPr="001763FC">
              <w:rPr>
                <w:rFonts w:ascii="Arial" w:hAnsi="Arial" w:cs="Arial"/>
                <w:sz w:val="24"/>
                <w:szCs w:val="24"/>
              </w:rPr>
              <w:t>Δ</w:t>
            </w:r>
            <w:r w:rsidRPr="001763FC">
              <w:rPr>
                <w:rFonts w:ascii="Arial" w:hAnsi="Arial" w:cs="Arial"/>
                <w:sz w:val="24"/>
                <w:szCs w:val="24"/>
                <w:vertAlign w:val="subscript"/>
              </w:rPr>
              <w:t>UM and UX</w:t>
            </w:r>
          </w:p>
        </w:tc>
        <w:tc>
          <w:tcPr>
            <w:tcW w:w="420" w:type="pct"/>
            <w:vAlign w:val="bottom"/>
          </w:tcPr>
          <w:p w14:paraId="621F1C09" w14:textId="56CCF66F" w:rsidR="00F10F2F" w:rsidRPr="001763FC" w:rsidRDefault="00351B52" w:rsidP="00F10F2F">
            <w:pPr>
              <w:jc w:val="right"/>
              <w:rPr>
                <w:rFonts w:ascii="Arial" w:hAnsi="Arial" w:cs="Arial"/>
                <w:sz w:val="24"/>
                <w:szCs w:val="24"/>
              </w:rPr>
            </w:pPr>
            <w:ins w:id="1485" w:author="Juan Labraga" w:date="2018-09-13T11:05:00Z">
              <w:r>
                <w:rPr>
                  <w:rFonts w:ascii="Arial" w:hAnsi="Arial" w:cs="Arial"/>
                  <w:sz w:val="24"/>
                  <w:szCs w:val="24"/>
                </w:rPr>
                <w:t>6</w:t>
              </w:r>
            </w:ins>
            <w:del w:id="1486" w:author="Juan Labraga" w:date="2018-09-13T11:00:00Z">
              <w:r w:rsidR="002F5C2A" w:rsidRPr="001763FC" w:rsidDel="00351B52">
                <w:rPr>
                  <w:rFonts w:ascii="Arial" w:hAnsi="Arial" w:cs="Arial"/>
                  <w:sz w:val="24"/>
                  <w:szCs w:val="24"/>
                </w:rPr>
                <w:delText>9</w:delText>
              </w:r>
            </w:del>
            <w:r w:rsidR="00F10F2F" w:rsidRPr="001763FC">
              <w:rPr>
                <w:rFonts w:ascii="Arial" w:hAnsi="Arial" w:cs="Arial"/>
                <w:sz w:val="24"/>
                <w:szCs w:val="24"/>
              </w:rPr>
              <w:t>%</w:t>
            </w:r>
          </w:p>
        </w:tc>
        <w:tc>
          <w:tcPr>
            <w:tcW w:w="1753" w:type="pct"/>
            <w:vAlign w:val="bottom"/>
          </w:tcPr>
          <w:p w14:paraId="5E836A7F" w14:textId="77777777" w:rsidR="00F10F2F" w:rsidRPr="001763FC" w:rsidRDefault="00F10F2F" w:rsidP="00F10F2F">
            <w:pPr>
              <w:rPr>
                <w:rFonts w:ascii="Arial" w:hAnsi="Arial" w:cs="Arial"/>
                <w:sz w:val="24"/>
                <w:szCs w:val="24"/>
              </w:rPr>
            </w:pPr>
            <w:r w:rsidRPr="001763FC">
              <w:rPr>
                <w:rFonts w:ascii="Arial" w:hAnsi="Arial" w:cs="Arial"/>
                <w:sz w:val="24"/>
                <w:szCs w:val="24"/>
              </w:rPr>
              <w:t>Projected annual growth rate of ESW use</w:t>
            </w:r>
          </w:p>
        </w:tc>
        <w:tc>
          <w:tcPr>
            <w:tcW w:w="2274" w:type="pct"/>
            <w:vAlign w:val="bottom"/>
          </w:tcPr>
          <w:p w14:paraId="7299732F" w14:textId="77777777" w:rsidR="00F10F2F" w:rsidRPr="001763FC" w:rsidRDefault="00F10F2F" w:rsidP="00F10F2F">
            <w:pPr>
              <w:rPr>
                <w:rFonts w:ascii="Arial" w:hAnsi="Arial" w:cs="Arial"/>
                <w:iCs/>
                <w:sz w:val="24"/>
                <w:szCs w:val="24"/>
              </w:rPr>
            </w:pPr>
            <w:r w:rsidRPr="001763FC">
              <w:rPr>
                <w:rFonts w:ascii="Arial" w:hAnsi="Arial" w:cs="Arial"/>
                <w:iCs/>
                <w:sz w:val="24"/>
                <w:szCs w:val="24"/>
              </w:rPr>
              <w:t>Own estimation</w:t>
            </w:r>
          </w:p>
        </w:tc>
      </w:tr>
      <w:tr w:rsidR="00D968EE" w:rsidRPr="001763FC" w14:paraId="47002263" w14:textId="77777777" w:rsidTr="0026105A">
        <w:tc>
          <w:tcPr>
            <w:tcW w:w="553" w:type="pct"/>
          </w:tcPr>
          <w:p w14:paraId="7A6F960A" w14:textId="77777777" w:rsidR="00F10F2F" w:rsidRPr="001763FC" w:rsidRDefault="00AD534D" w:rsidP="00F10F2F">
            <w:pPr>
              <w:jc w:val="both"/>
              <w:rPr>
                <w:rFonts w:ascii="Arial" w:hAnsi="Arial" w:cs="Arial"/>
                <w:sz w:val="24"/>
                <w:szCs w:val="24"/>
              </w:rPr>
            </w:pPr>
            <w:proofErr w:type="spellStart"/>
            <w:r w:rsidRPr="001763FC">
              <w:rPr>
                <w:rFonts w:ascii="Arial" w:hAnsi="Arial" w:cs="Arial"/>
                <w:sz w:val="24"/>
                <w:szCs w:val="24"/>
              </w:rPr>
              <w:t>COCx</w:t>
            </w:r>
            <w:proofErr w:type="spellEnd"/>
          </w:p>
        </w:tc>
        <w:tc>
          <w:tcPr>
            <w:tcW w:w="420" w:type="pct"/>
            <w:vAlign w:val="bottom"/>
          </w:tcPr>
          <w:p w14:paraId="25DBF884" w14:textId="77777777" w:rsidR="00F10F2F" w:rsidRPr="001763FC" w:rsidRDefault="00AD534D" w:rsidP="00F10F2F">
            <w:pPr>
              <w:jc w:val="right"/>
              <w:rPr>
                <w:rFonts w:ascii="Arial" w:hAnsi="Arial" w:cs="Arial"/>
                <w:sz w:val="24"/>
                <w:szCs w:val="24"/>
              </w:rPr>
            </w:pPr>
            <w:r w:rsidRPr="001763FC">
              <w:rPr>
                <w:rFonts w:ascii="Arial" w:hAnsi="Arial" w:cs="Arial"/>
                <w:sz w:val="24"/>
                <w:szCs w:val="24"/>
              </w:rPr>
              <w:t>12%</w:t>
            </w:r>
          </w:p>
        </w:tc>
        <w:tc>
          <w:tcPr>
            <w:tcW w:w="1753" w:type="pct"/>
            <w:vAlign w:val="bottom"/>
          </w:tcPr>
          <w:p w14:paraId="02D9B59A" w14:textId="77777777" w:rsidR="00F10F2F" w:rsidRPr="001763FC" w:rsidRDefault="00AD534D" w:rsidP="00F10F2F">
            <w:pPr>
              <w:rPr>
                <w:rFonts w:ascii="Arial" w:hAnsi="Arial" w:cs="Arial"/>
                <w:sz w:val="24"/>
                <w:szCs w:val="24"/>
              </w:rPr>
            </w:pPr>
            <w:r w:rsidRPr="001763FC">
              <w:rPr>
                <w:rFonts w:ascii="Arial" w:hAnsi="Arial" w:cs="Arial"/>
                <w:sz w:val="24"/>
                <w:szCs w:val="24"/>
              </w:rPr>
              <w:t>Annual cost of capital for Guyana</w:t>
            </w:r>
          </w:p>
        </w:tc>
        <w:tc>
          <w:tcPr>
            <w:tcW w:w="2274" w:type="pct"/>
            <w:vAlign w:val="bottom"/>
          </w:tcPr>
          <w:p w14:paraId="751879A8" w14:textId="77777777" w:rsidR="00F10F2F" w:rsidRPr="001763FC" w:rsidRDefault="00883511" w:rsidP="00F10F2F">
            <w:pPr>
              <w:rPr>
                <w:rFonts w:ascii="Arial" w:hAnsi="Arial" w:cs="Arial"/>
                <w:iCs/>
                <w:sz w:val="24"/>
                <w:szCs w:val="24"/>
              </w:rPr>
            </w:pPr>
            <w:r w:rsidRPr="001763FC">
              <w:rPr>
                <w:rFonts w:ascii="Arial" w:hAnsi="Arial" w:cs="Arial"/>
                <w:sz w:val="24"/>
                <w:szCs w:val="24"/>
              </w:rPr>
              <w:t>Damodaran, 7/01/2018</w:t>
            </w:r>
          </w:p>
        </w:tc>
      </w:tr>
    </w:tbl>
    <w:p w14:paraId="6B340036" w14:textId="77777777" w:rsidR="00292C36" w:rsidRPr="001763FC" w:rsidRDefault="00292C36" w:rsidP="00292C36">
      <w:pPr>
        <w:jc w:val="both"/>
        <w:rPr>
          <w:rFonts w:ascii="Arial" w:hAnsi="Arial" w:cs="Arial"/>
          <w:sz w:val="24"/>
          <w:szCs w:val="24"/>
        </w:rPr>
      </w:pPr>
    </w:p>
    <w:p w14:paraId="44F90610" w14:textId="77777777" w:rsidR="002A6896" w:rsidRPr="001763FC" w:rsidRDefault="00DF3BAC" w:rsidP="009E47DC">
      <w:pPr>
        <w:jc w:val="both"/>
        <w:rPr>
          <w:rFonts w:ascii="Arial" w:hAnsi="Arial" w:cs="Arial"/>
          <w:sz w:val="24"/>
          <w:szCs w:val="24"/>
        </w:rPr>
      </w:pPr>
      <w:r w:rsidRPr="001763FC">
        <w:rPr>
          <w:rFonts w:ascii="Arial" w:hAnsi="Arial" w:cs="Arial"/>
          <w:sz w:val="24"/>
          <w:szCs w:val="24"/>
        </w:rPr>
        <w:t>The</w:t>
      </w:r>
      <w:r w:rsidR="00920A1D" w:rsidRPr="001763FC">
        <w:rPr>
          <w:rFonts w:ascii="Arial" w:hAnsi="Arial" w:cs="Arial"/>
          <w:sz w:val="24"/>
          <w:szCs w:val="24"/>
        </w:rPr>
        <w:t xml:space="preserve"> resulting </w:t>
      </w:r>
      <w:r w:rsidRPr="001763FC">
        <w:rPr>
          <w:rFonts w:ascii="Arial" w:hAnsi="Arial" w:cs="Arial"/>
          <w:sz w:val="24"/>
          <w:szCs w:val="24"/>
        </w:rPr>
        <w:t xml:space="preserve">model </w:t>
      </w:r>
      <w:r w:rsidR="003122F9" w:rsidRPr="001763FC">
        <w:rPr>
          <w:rFonts w:ascii="Arial" w:hAnsi="Arial" w:cs="Arial"/>
          <w:sz w:val="24"/>
          <w:szCs w:val="24"/>
        </w:rPr>
        <w:t>produced</w:t>
      </w:r>
      <w:r w:rsidRPr="001763FC">
        <w:rPr>
          <w:rFonts w:ascii="Arial" w:hAnsi="Arial" w:cs="Arial"/>
          <w:sz w:val="24"/>
          <w:szCs w:val="24"/>
        </w:rPr>
        <w:t xml:space="preserve"> the following </w:t>
      </w:r>
      <w:r w:rsidR="00672094" w:rsidRPr="001763FC">
        <w:rPr>
          <w:rFonts w:ascii="Arial" w:hAnsi="Arial" w:cs="Arial"/>
          <w:sz w:val="24"/>
          <w:szCs w:val="24"/>
        </w:rPr>
        <w:t>estimated benefits</w:t>
      </w:r>
      <w:r w:rsidRPr="001763FC">
        <w:rPr>
          <w:rFonts w:ascii="Arial" w:hAnsi="Arial" w:cs="Arial"/>
          <w:sz w:val="24"/>
          <w:szCs w:val="24"/>
        </w:rPr>
        <w:t>:</w:t>
      </w:r>
    </w:p>
    <w:p w14:paraId="206A63C3" w14:textId="77777777" w:rsidR="00A92F66" w:rsidRPr="001763FC" w:rsidRDefault="00A92F66" w:rsidP="009E47DC">
      <w:pPr>
        <w:jc w:val="both"/>
        <w:rPr>
          <w:rFonts w:ascii="Arial" w:hAnsi="Arial" w:cs="Arial"/>
          <w:sz w:val="24"/>
          <w:szCs w:val="24"/>
        </w:rPr>
      </w:pPr>
    </w:p>
    <w:p w14:paraId="0BD79217" w14:textId="77777777" w:rsidR="001763FC" w:rsidRDefault="001763FC" w:rsidP="00933453">
      <w:pPr>
        <w:jc w:val="center"/>
        <w:rPr>
          <w:rFonts w:ascii="Arial" w:hAnsi="Arial" w:cs="Arial"/>
          <w:b/>
          <w:sz w:val="24"/>
          <w:szCs w:val="24"/>
        </w:rPr>
      </w:pPr>
    </w:p>
    <w:p w14:paraId="2C82026A" w14:textId="10B1DF56" w:rsidR="00FC15BA" w:rsidRPr="001763FC" w:rsidRDefault="000E29F0" w:rsidP="00933453">
      <w:pPr>
        <w:jc w:val="center"/>
        <w:rPr>
          <w:rFonts w:ascii="Arial" w:hAnsi="Arial" w:cs="Arial"/>
          <w:b/>
          <w:sz w:val="24"/>
          <w:szCs w:val="24"/>
        </w:rPr>
      </w:pPr>
      <w:r w:rsidRPr="001763FC">
        <w:rPr>
          <w:rFonts w:ascii="Arial" w:hAnsi="Arial" w:cs="Arial"/>
          <w:b/>
          <w:sz w:val="24"/>
          <w:szCs w:val="24"/>
        </w:rPr>
        <w:t xml:space="preserve">Table </w:t>
      </w:r>
      <w:ins w:id="1487" w:author="Juan Labraga" w:date="2018-09-10T23:46:00Z">
        <w:r w:rsidR="00C17D1A">
          <w:rPr>
            <w:rFonts w:ascii="Arial" w:hAnsi="Arial" w:cs="Arial"/>
            <w:b/>
            <w:sz w:val="24"/>
            <w:szCs w:val="24"/>
          </w:rPr>
          <w:t>5</w:t>
        </w:r>
      </w:ins>
      <w:del w:id="1488" w:author="Juan Labraga" w:date="2018-09-10T23:46:00Z">
        <w:r w:rsidR="00807DD5" w:rsidRPr="001763FC" w:rsidDel="00C17D1A">
          <w:rPr>
            <w:rFonts w:ascii="Arial" w:hAnsi="Arial" w:cs="Arial"/>
            <w:b/>
            <w:sz w:val="24"/>
            <w:szCs w:val="24"/>
          </w:rPr>
          <w:delText>4</w:delText>
        </w:r>
      </w:del>
      <w:r w:rsidR="00A92F66" w:rsidRPr="001763FC">
        <w:rPr>
          <w:rFonts w:ascii="Arial" w:hAnsi="Arial" w:cs="Arial"/>
          <w:b/>
          <w:sz w:val="24"/>
          <w:szCs w:val="24"/>
        </w:rPr>
        <w:t xml:space="preserve"> </w:t>
      </w:r>
      <w:r w:rsidR="00FC15BA" w:rsidRPr="001763FC">
        <w:rPr>
          <w:rFonts w:ascii="Arial" w:hAnsi="Arial" w:cs="Arial"/>
          <w:b/>
          <w:sz w:val="24"/>
          <w:szCs w:val="24"/>
        </w:rPr>
        <w:t>Expected Eco</w:t>
      </w:r>
      <w:r w:rsidR="00947016" w:rsidRPr="001763FC">
        <w:rPr>
          <w:rFonts w:ascii="Arial" w:hAnsi="Arial" w:cs="Arial"/>
          <w:b/>
          <w:sz w:val="24"/>
          <w:szCs w:val="24"/>
        </w:rPr>
        <w:t>nomic Benefits from the Project</w:t>
      </w:r>
    </w:p>
    <w:tbl>
      <w:tblPr>
        <w:tblStyle w:val="GridTable1Light-Accent11"/>
        <w:tblW w:w="5000" w:type="pct"/>
        <w:tblLook w:val="04A0" w:firstRow="1" w:lastRow="0" w:firstColumn="1" w:lastColumn="0" w:noHBand="0" w:noVBand="1"/>
      </w:tblPr>
      <w:tblGrid>
        <w:gridCol w:w="1609"/>
        <w:gridCol w:w="1151"/>
        <w:gridCol w:w="1318"/>
        <w:gridCol w:w="1318"/>
        <w:gridCol w:w="1318"/>
        <w:gridCol w:w="1318"/>
        <w:gridCol w:w="1318"/>
      </w:tblGrid>
      <w:tr w:rsidR="00D968EE" w:rsidRPr="001763FC" w14:paraId="58489877" w14:textId="77777777" w:rsidTr="003A68D4">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052" w:type="pct"/>
          </w:tcPr>
          <w:p w14:paraId="12A3566E" w14:textId="77777777" w:rsidR="00EE40C1" w:rsidRPr="001763FC" w:rsidRDefault="00EE40C1">
            <w:pPr>
              <w:rPr>
                <w:rFonts w:ascii="Arial" w:hAnsi="Arial" w:cs="Arial"/>
                <w:sz w:val="24"/>
                <w:szCs w:val="24"/>
              </w:rPr>
            </w:pPr>
            <w:r w:rsidRPr="001763FC">
              <w:rPr>
                <w:rFonts w:ascii="Arial" w:hAnsi="Arial" w:cs="Arial"/>
                <w:sz w:val="24"/>
                <w:szCs w:val="24"/>
              </w:rPr>
              <w:t> </w:t>
            </w:r>
          </w:p>
        </w:tc>
        <w:tc>
          <w:tcPr>
            <w:tcW w:w="449" w:type="pct"/>
          </w:tcPr>
          <w:p w14:paraId="1F377D19" w14:textId="0E92B30D" w:rsidR="00EE40C1" w:rsidRPr="001763FC" w:rsidRDefault="00EE40C1">
            <w:pPr>
              <w:jc w:val="right"/>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1763FC">
              <w:rPr>
                <w:rFonts w:ascii="Arial" w:hAnsi="Arial" w:cs="Arial"/>
                <w:b w:val="0"/>
                <w:sz w:val="24"/>
                <w:szCs w:val="24"/>
              </w:rPr>
              <w:t>201</w:t>
            </w:r>
            <w:r w:rsidR="00C636BF" w:rsidRPr="001763FC">
              <w:rPr>
                <w:rFonts w:ascii="Arial" w:hAnsi="Arial" w:cs="Arial"/>
                <w:b w:val="0"/>
                <w:sz w:val="24"/>
                <w:szCs w:val="24"/>
              </w:rPr>
              <w:t>9</w:t>
            </w:r>
            <w:ins w:id="1489" w:author="Juan Labraga" w:date="2018-09-10T23:47:00Z">
              <w:r w:rsidR="00C17D1A">
                <w:rPr>
                  <w:rStyle w:val="Refdenotaalpie"/>
                  <w:rFonts w:ascii="Arial" w:hAnsi="Arial" w:cs="Arial"/>
                  <w:b w:val="0"/>
                  <w:sz w:val="24"/>
                  <w:szCs w:val="24"/>
                </w:rPr>
                <w:footnoteReference w:id="1"/>
              </w:r>
            </w:ins>
          </w:p>
        </w:tc>
        <w:tc>
          <w:tcPr>
            <w:tcW w:w="437" w:type="pct"/>
          </w:tcPr>
          <w:p w14:paraId="2EC6F855" w14:textId="21CEFB32" w:rsidR="00EE40C1" w:rsidRPr="001763FC" w:rsidRDefault="00C636BF">
            <w:pPr>
              <w:jc w:val="right"/>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1763FC">
              <w:rPr>
                <w:rFonts w:ascii="Arial" w:hAnsi="Arial" w:cs="Arial"/>
                <w:b w:val="0"/>
                <w:sz w:val="24"/>
                <w:szCs w:val="24"/>
              </w:rPr>
              <w:t>2020</w:t>
            </w:r>
          </w:p>
        </w:tc>
        <w:tc>
          <w:tcPr>
            <w:tcW w:w="516" w:type="pct"/>
          </w:tcPr>
          <w:p w14:paraId="22319CF6" w14:textId="3EEC60CC" w:rsidR="00EE40C1" w:rsidRPr="001763FC" w:rsidRDefault="00C636BF">
            <w:pPr>
              <w:jc w:val="right"/>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1763FC">
              <w:rPr>
                <w:rFonts w:ascii="Arial" w:hAnsi="Arial" w:cs="Arial"/>
                <w:b w:val="0"/>
                <w:sz w:val="24"/>
                <w:szCs w:val="24"/>
              </w:rPr>
              <w:t>2021</w:t>
            </w:r>
          </w:p>
        </w:tc>
        <w:tc>
          <w:tcPr>
            <w:tcW w:w="516" w:type="pct"/>
          </w:tcPr>
          <w:p w14:paraId="645F592A" w14:textId="42A85739" w:rsidR="00EE40C1" w:rsidRPr="001763FC" w:rsidRDefault="00C636BF">
            <w:pPr>
              <w:jc w:val="right"/>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1763FC">
              <w:rPr>
                <w:rFonts w:ascii="Arial" w:hAnsi="Arial" w:cs="Arial"/>
                <w:b w:val="0"/>
                <w:sz w:val="24"/>
                <w:szCs w:val="24"/>
              </w:rPr>
              <w:t>2022</w:t>
            </w:r>
          </w:p>
        </w:tc>
        <w:tc>
          <w:tcPr>
            <w:tcW w:w="516" w:type="pct"/>
          </w:tcPr>
          <w:p w14:paraId="38EC8B42" w14:textId="4F3B4EDC" w:rsidR="00EE40C1" w:rsidRPr="001763FC" w:rsidRDefault="00C636BF">
            <w:pPr>
              <w:jc w:val="right"/>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1763FC">
              <w:rPr>
                <w:rFonts w:ascii="Arial" w:hAnsi="Arial" w:cs="Arial"/>
                <w:b w:val="0"/>
                <w:sz w:val="24"/>
                <w:szCs w:val="24"/>
              </w:rPr>
              <w:t>2023</w:t>
            </w:r>
          </w:p>
        </w:tc>
        <w:tc>
          <w:tcPr>
            <w:tcW w:w="516" w:type="pct"/>
          </w:tcPr>
          <w:p w14:paraId="65A72523" w14:textId="6CA603C1" w:rsidR="00EE40C1" w:rsidRPr="001763FC" w:rsidRDefault="00C636BF">
            <w:pPr>
              <w:jc w:val="right"/>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1763FC">
              <w:rPr>
                <w:rFonts w:ascii="Arial" w:hAnsi="Arial" w:cs="Arial"/>
                <w:b w:val="0"/>
                <w:sz w:val="24"/>
                <w:szCs w:val="24"/>
              </w:rPr>
              <w:t>2024</w:t>
            </w:r>
          </w:p>
        </w:tc>
      </w:tr>
      <w:tr w:rsidR="00D968EE" w:rsidRPr="001763FC" w14:paraId="1C4DB880" w14:textId="77777777" w:rsidTr="003A68D4">
        <w:trPr>
          <w:trHeight w:val="432"/>
        </w:trPr>
        <w:tc>
          <w:tcPr>
            <w:cnfStyle w:val="001000000000" w:firstRow="0" w:lastRow="0" w:firstColumn="1" w:lastColumn="0" w:oddVBand="0" w:evenVBand="0" w:oddHBand="0" w:evenHBand="0" w:firstRowFirstColumn="0" w:firstRowLastColumn="0" w:lastRowFirstColumn="0" w:lastRowLastColumn="0"/>
            <w:tcW w:w="2052" w:type="pct"/>
          </w:tcPr>
          <w:p w14:paraId="740DE485" w14:textId="77777777" w:rsidR="00EE40C1" w:rsidRPr="001763FC" w:rsidRDefault="00EE40C1" w:rsidP="00EE40C1">
            <w:pPr>
              <w:rPr>
                <w:rFonts w:ascii="Arial" w:hAnsi="Arial" w:cs="Arial"/>
                <w:b w:val="0"/>
                <w:sz w:val="24"/>
                <w:szCs w:val="24"/>
              </w:rPr>
            </w:pPr>
            <w:r w:rsidRPr="001763FC">
              <w:rPr>
                <w:rFonts w:ascii="Arial" w:hAnsi="Arial" w:cs="Arial"/>
                <w:b w:val="0"/>
                <w:sz w:val="24"/>
                <w:szCs w:val="24"/>
              </w:rPr>
              <w:t xml:space="preserve"> Value of merchandise imports (</w:t>
            </w:r>
            <w:proofErr w:type="spellStart"/>
            <w:r w:rsidRPr="001763FC">
              <w:rPr>
                <w:rFonts w:ascii="Arial" w:hAnsi="Arial" w:cs="Arial"/>
                <w:b w:val="0"/>
                <w:sz w:val="24"/>
                <w:szCs w:val="24"/>
              </w:rPr>
              <w:t>IM</w:t>
            </w:r>
            <w:r w:rsidRPr="001763FC">
              <w:rPr>
                <w:rFonts w:ascii="Arial" w:hAnsi="Arial" w:cs="Arial"/>
                <w:b w:val="0"/>
                <w:sz w:val="24"/>
                <w:szCs w:val="24"/>
                <w:vertAlign w:val="subscript"/>
              </w:rPr>
              <w:t>n</w:t>
            </w:r>
            <w:proofErr w:type="spellEnd"/>
            <w:r w:rsidRPr="001763FC">
              <w:rPr>
                <w:rFonts w:ascii="Arial" w:hAnsi="Arial" w:cs="Arial"/>
                <w:b w:val="0"/>
                <w:sz w:val="24"/>
                <w:szCs w:val="24"/>
              </w:rPr>
              <w:t xml:space="preserve">), projected </w:t>
            </w:r>
            <w:r w:rsidRPr="001763FC">
              <w:rPr>
                <w:rFonts w:ascii="Arial" w:hAnsi="Arial" w:cs="Arial"/>
                <w:b w:val="0"/>
                <w:sz w:val="24"/>
                <w:szCs w:val="24"/>
              </w:rPr>
              <w:br/>
            </w:r>
            <w:r w:rsidRPr="001763FC">
              <w:rPr>
                <w:rFonts w:ascii="Arial" w:hAnsi="Arial" w:cs="Arial"/>
                <w:b w:val="0"/>
                <w:sz w:val="24"/>
                <w:szCs w:val="24"/>
              </w:rPr>
              <w:t xml:space="preserve">(MM USD) </w:t>
            </w:r>
          </w:p>
        </w:tc>
        <w:tc>
          <w:tcPr>
            <w:tcW w:w="449" w:type="pct"/>
          </w:tcPr>
          <w:p w14:paraId="5404B39B" w14:textId="77777777" w:rsidR="00EE40C1" w:rsidRPr="001763FC" w:rsidRDefault="00EE40C1" w:rsidP="00EE40C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1,630</w:t>
            </w:r>
          </w:p>
        </w:tc>
        <w:tc>
          <w:tcPr>
            <w:tcW w:w="437" w:type="pct"/>
          </w:tcPr>
          <w:p w14:paraId="536B33B9" w14:textId="77777777" w:rsidR="00EE40C1" w:rsidRPr="001763FC" w:rsidRDefault="00EE40C1" w:rsidP="00EE40C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1,740</w:t>
            </w:r>
          </w:p>
        </w:tc>
        <w:tc>
          <w:tcPr>
            <w:tcW w:w="516" w:type="pct"/>
          </w:tcPr>
          <w:p w14:paraId="52AC280F" w14:textId="77777777" w:rsidR="00EE40C1" w:rsidRPr="001763FC" w:rsidRDefault="00EE40C1" w:rsidP="00EE40C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1,857</w:t>
            </w:r>
          </w:p>
        </w:tc>
        <w:tc>
          <w:tcPr>
            <w:tcW w:w="516" w:type="pct"/>
          </w:tcPr>
          <w:p w14:paraId="318997D9" w14:textId="77777777" w:rsidR="00EE40C1" w:rsidRPr="001763FC" w:rsidRDefault="00EE40C1" w:rsidP="00EE40C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1,981</w:t>
            </w:r>
          </w:p>
        </w:tc>
        <w:tc>
          <w:tcPr>
            <w:tcW w:w="516" w:type="pct"/>
          </w:tcPr>
          <w:p w14:paraId="069335DB" w14:textId="77777777" w:rsidR="00EE40C1" w:rsidRPr="001763FC" w:rsidRDefault="00EE40C1" w:rsidP="00EE40C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2,115</w:t>
            </w:r>
          </w:p>
        </w:tc>
        <w:tc>
          <w:tcPr>
            <w:tcW w:w="516" w:type="pct"/>
          </w:tcPr>
          <w:p w14:paraId="5885B3C0" w14:textId="77777777" w:rsidR="00EE40C1" w:rsidRPr="001763FC" w:rsidRDefault="00EE40C1" w:rsidP="00EE40C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2,257</w:t>
            </w:r>
          </w:p>
        </w:tc>
      </w:tr>
      <w:tr w:rsidR="00D968EE" w:rsidRPr="001763FC" w14:paraId="1FEFE4F7" w14:textId="77777777" w:rsidTr="003A68D4">
        <w:trPr>
          <w:trHeight w:val="432"/>
        </w:trPr>
        <w:tc>
          <w:tcPr>
            <w:cnfStyle w:val="001000000000" w:firstRow="0" w:lastRow="0" w:firstColumn="1" w:lastColumn="0" w:oddVBand="0" w:evenVBand="0" w:oddHBand="0" w:evenHBand="0" w:firstRowFirstColumn="0" w:firstRowLastColumn="0" w:lastRowFirstColumn="0" w:lastRowLastColumn="0"/>
            <w:tcW w:w="2052" w:type="pct"/>
          </w:tcPr>
          <w:p w14:paraId="6CABC19E" w14:textId="77777777" w:rsidR="00EE40C1" w:rsidRPr="001763FC" w:rsidRDefault="00EE40C1" w:rsidP="00EE40C1">
            <w:pPr>
              <w:rPr>
                <w:rFonts w:ascii="Arial" w:hAnsi="Arial" w:cs="Arial"/>
                <w:b w:val="0"/>
                <w:sz w:val="24"/>
                <w:szCs w:val="24"/>
              </w:rPr>
            </w:pPr>
            <w:r w:rsidRPr="001763FC">
              <w:rPr>
                <w:rFonts w:ascii="Arial" w:hAnsi="Arial" w:cs="Arial"/>
                <w:b w:val="0"/>
                <w:sz w:val="24"/>
                <w:szCs w:val="24"/>
              </w:rPr>
              <w:t>Value of merchandise exports (</w:t>
            </w:r>
            <w:proofErr w:type="spellStart"/>
            <w:r w:rsidRPr="001763FC">
              <w:rPr>
                <w:rFonts w:ascii="Arial" w:hAnsi="Arial" w:cs="Arial"/>
                <w:b w:val="0"/>
                <w:sz w:val="24"/>
                <w:szCs w:val="24"/>
              </w:rPr>
              <w:t>EX</w:t>
            </w:r>
            <w:r w:rsidRPr="001763FC">
              <w:rPr>
                <w:rFonts w:ascii="Arial" w:hAnsi="Arial" w:cs="Arial"/>
                <w:b w:val="0"/>
                <w:sz w:val="24"/>
                <w:szCs w:val="24"/>
                <w:vertAlign w:val="subscript"/>
              </w:rPr>
              <w:t>n</w:t>
            </w:r>
            <w:proofErr w:type="spellEnd"/>
            <w:r w:rsidRPr="001763FC">
              <w:rPr>
                <w:rFonts w:ascii="Arial" w:hAnsi="Arial" w:cs="Arial"/>
                <w:b w:val="0"/>
                <w:sz w:val="24"/>
                <w:szCs w:val="24"/>
              </w:rPr>
              <w:t xml:space="preserve">), projected </w:t>
            </w:r>
            <w:r w:rsidRPr="001763FC">
              <w:rPr>
                <w:rFonts w:ascii="Arial" w:hAnsi="Arial" w:cs="Arial"/>
                <w:b w:val="0"/>
                <w:sz w:val="24"/>
                <w:szCs w:val="24"/>
              </w:rPr>
              <w:br/>
            </w:r>
            <w:r w:rsidRPr="001763FC">
              <w:rPr>
                <w:rFonts w:ascii="Arial" w:hAnsi="Arial" w:cs="Arial"/>
                <w:b w:val="0"/>
                <w:sz w:val="24"/>
                <w:szCs w:val="24"/>
              </w:rPr>
              <w:t>(MM USD)</w:t>
            </w:r>
          </w:p>
        </w:tc>
        <w:tc>
          <w:tcPr>
            <w:tcW w:w="449" w:type="pct"/>
          </w:tcPr>
          <w:p w14:paraId="142FB04E" w14:textId="77777777" w:rsidR="00EE40C1" w:rsidRPr="001763FC" w:rsidRDefault="00EE40C1" w:rsidP="00EE40C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1.490</w:t>
            </w:r>
          </w:p>
        </w:tc>
        <w:tc>
          <w:tcPr>
            <w:tcW w:w="437" w:type="pct"/>
          </w:tcPr>
          <w:p w14:paraId="048B5504" w14:textId="77777777" w:rsidR="00EE40C1" w:rsidRPr="001763FC" w:rsidRDefault="00EE40C1" w:rsidP="00EE40C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1.596</w:t>
            </w:r>
          </w:p>
        </w:tc>
        <w:tc>
          <w:tcPr>
            <w:tcW w:w="516" w:type="pct"/>
          </w:tcPr>
          <w:p w14:paraId="7049222A" w14:textId="77777777" w:rsidR="00EE40C1" w:rsidRPr="001763FC" w:rsidRDefault="00EE40C1" w:rsidP="00EE40C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1.709</w:t>
            </w:r>
          </w:p>
        </w:tc>
        <w:tc>
          <w:tcPr>
            <w:tcW w:w="516" w:type="pct"/>
          </w:tcPr>
          <w:p w14:paraId="40B08970" w14:textId="77777777" w:rsidR="00EE40C1" w:rsidRPr="001763FC" w:rsidRDefault="00EE40C1" w:rsidP="00EE40C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1.830</w:t>
            </w:r>
          </w:p>
        </w:tc>
        <w:tc>
          <w:tcPr>
            <w:tcW w:w="516" w:type="pct"/>
          </w:tcPr>
          <w:p w14:paraId="4F9561FB" w14:textId="77777777" w:rsidR="00EE40C1" w:rsidRPr="001763FC" w:rsidRDefault="00EE40C1" w:rsidP="00EE40C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1.960</w:t>
            </w:r>
          </w:p>
        </w:tc>
        <w:tc>
          <w:tcPr>
            <w:tcW w:w="516" w:type="pct"/>
          </w:tcPr>
          <w:p w14:paraId="30DCC149" w14:textId="77777777" w:rsidR="00EE40C1" w:rsidRPr="001763FC" w:rsidRDefault="00EE40C1" w:rsidP="00EE40C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2.099</w:t>
            </w:r>
          </w:p>
        </w:tc>
      </w:tr>
      <w:tr w:rsidR="00D968EE" w:rsidRPr="001763FC" w14:paraId="79CC7BF4" w14:textId="77777777" w:rsidTr="003A68D4">
        <w:trPr>
          <w:trHeight w:val="432"/>
        </w:trPr>
        <w:tc>
          <w:tcPr>
            <w:cnfStyle w:val="001000000000" w:firstRow="0" w:lastRow="0" w:firstColumn="1" w:lastColumn="0" w:oddVBand="0" w:evenVBand="0" w:oddHBand="0" w:evenHBand="0" w:firstRowFirstColumn="0" w:firstRowLastColumn="0" w:lastRowFirstColumn="0" w:lastRowLastColumn="0"/>
            <w:tcW w:w="2052" w:type="pct"/>
          </w:tcPr>
          <w:p w14:paraId="512F8A3B" w14:textId="77777777" w:rsidR="00EE40C1" w:rsidRPr="001763FC" w:rsidRDefault="00EE40C1" w:rsidP="00EE40C1">
            <w:pPr>
              <w:rPr>
                <w:rFonts w:ascii="Arial" w:hAnsi="Arial" w:cs="Arial"/>
                <w:b w:val="0"/>
                <w:sz w:val="24"/>
                <w:szCs w:val="24"/>
              </w:rPr>
            </w:pPr>
            <w:r w:rsidRPr="001763FC">
              <w:rPr>
                <w:rFonts w:ascii="Arial" w:hAnsi="Arial" w:cs="Arial"/>
                <w:b w:val="0"/>
                <w:sz w:val="24"/>
                <w:szCs w:val="24"/>
              </w:rPr>
              <w:lastRenderedPageBreak/>
              <w:t xml:space="preserve">% of merchandise imports and exports using ESW </w:t>
            </w:r>
          </w:p>
        </w:tc>
        <w:tc>
          <w:tcPr>
            <w:tcW w:w="449" w:type="pct"/>
          </w:tcPr>
          <w:p w14:paraId="27D6E39C" w14:textId="77777777" w:rsidR="00EE40C1" w:rsidRPr="001763FC" w:rsidRDefault="00EE40C1" w:rsidP="00EE40C1">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0%</w:t>
            </w:r>
          </w:p>
        </w:tc>
        <w:tc>
          <w:tcPr>
            <w:tcW w:w="437" w:type="pct"/>
          </w:tcPr>
          <w:p w14:paraId="79E699E8" w14:textId="1B926889" w:rsidR="00EE40C1" w:rsidRPr="001763FC" w:rsidRDefault="00351B52" w:rsidP="00EE40C1">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494" w:author="Juan Labraga" w:date="2018-09-13T11:05:00Z">
              <w:r>
                <w:rPr>
                  <w:rFonts w:ascii="Arial" w:hAnsi="Arial" w:cs="Arial"/>
                  <w:sz w:val="24"/>
                  <w:szCs w:val="24"/>
                </w:rPr>
                <w:t>6</w:t>
              </w:r>
            </w:ins>
            <w:del w:id="1495" w:author="Juan Labraga" w:date="2018-09-13T11:01:00Z">
              <w:r w:rsidR="00F30BB1" w:rsidRPr="001763FC" w:rsidDel="00351B52">
                <w:rPr>
                  <w:rFonts w:ascii="Arial" w:hAnsi="Arial" w:cs="Arial"/>
                  <w:sz w:val="24"/>
                  <w:szCs w:val="24"/>
                </w:rPr>
                <w:delText>9</w:delText>
              </w:r>
            </w:del>
            <w:r w:rsidR="00EE40C1" w:rsidRPr="001763FC">
              <w:rPr>
                <w:rFonts w:ascii="Arial" w:hAnsi="Arial" w:cs="Arial"/>
                <w:sz w:val="24"/>
                <w:szCs w:val="24"/>
              </w:rPr>
              <w:t>%</w:t>
            </w:r>
          </w:p>
        </w:tc>
        <w:tc>
          <w:tcPr>
            <w:tcW w:w="516" w:type="pct"/>
          </w:tcPr>
          <w:p w14:paraId="1EAB4900" w14:textId="3840FEF7" w:rsidR="00EE40C1" w:rsidRPr="001763FC" w:rsidRDefault="00351B52" w:rsidP="00EE40C1">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496" w:author="Juan Labraga" w:date="2018-09-13T11:05:00Z">
              <w:r>
                <w:rPr>
                  <w:rFonts w:ascii="Arial" w:hAnsi="Arial" w:cs="Arial"/>
                  <w:sz w:val="24"/>
                  <w:szCs w:val="24"/>
                </w:rPr>
                <w:t>12</w:t>
              </w:r>
            </w:ins>
            <w:del w:id="1497" w:author="Juan Labraga" w:date="2018-09-13T11:01:00Z">
              <w:r w:rsidR="00EE40C1" w:rsidRPr="001763FC" w:rsidDel="00351B52">
                <w:rPr>
                  <w:rFonts w:ascii="Arial" w:hAnsi="Arial" w:cs="Arial"/>
                  <w:sz w:val="24"/>
                  <w:szCs w:val="24"/>
                </w:rPr>
                <w:delText>1</w:delText>
              </w:r>
              <w:r w:rsidR="00F30BB1" w:rsidRPr="001763FC" w:rsidDel="00351B52">
                <w:rPr>
                  <w:rFonts w:ascii="Arial" w:hAnsi="Arial" w:cs="Arial"/>
                  <w:sz w:val="24"/>
                  <w:szCs w:val="24"/>
                </w:rPr>
                <w:delText>8</w:delText>
              </w:r>
            </w:del>
            <w:r w:rsidR="00EE40C1" w:rsidRPr="001763FC">
              <w:rPr>
                <w:rFonts w:ascii="Arial" w:hAnsi="Arial" w:cs="Arial"/>
                <w:sz w:val="24"/>
                <w:szCs w:val="24"/>
              </w:rPr>
              <w:t>%</w:t>
            </w:r>
          </w:p>
        </w:tc>
        <w:tc>
          <w:tcPr>
            <w:tcW w:w="516" w:type="pct"/>
          </w:tcPr>
          <w:p w14:paraId="2C1C583F" w14:textId="08CDAC6C" w:rsidR="00EE40C1" w:rsidRPr="001763FC" w:rsidRDefault="00351B52" w:rsidP="00EE40C1">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498" w:author="Juan Labraga" w:date="2018-09-13T11:05:00Z">
              <w:r>
                <w:rPr>
                  <w:rFonts w:ascii="Arial" w:hAnsi="Arial" w:cs="Arial"/>
                  <w:sz w:val="24"/>
                  <w:szCs w:val="24"/>
                </w:rPr>
                <w:t>18</w:t>
              </w:r>
            </w:ins>
            <w:del w:id="1499" w:author="Juan Labraga" w:date="2018-09-13T11:01:00Z">
              <w:r w:rsidR="00EE40C1" w:rsidRPr="001763FC" w:rsidDel="00351B52">
                <w:rPr>
                  <w:rFonts w:ascii="Arial" w:hAnsi="Arial" w:cs="Arial"/>
                  <w:sz w:val="24"/>
                  <w:szCs w:val="24"/>
                </w:rPr>
                <w:delText>2</w:delText>
              </w:r>
              <w:r w:rsidR="00F30BB1" w:rsidRPr="001763FC" w:rsidDel="00351B52">
                <w:rPr>
                  <w:rFonts w:ascii="Arial" w:hAnsi="Arial" w:cs="Arial"/>
                  <w:sz w:val="24"/>
                  <w:szCs w:val="24"/>
                </w:rPr>
                <w:delText>7</w:delText>
              </w:r>
            </w:del>
            <w:r w:rsidR="00EE40C1" w:rsidRPr="001763FC">
              <w:rPr>
                <w:rFonts w:ascii="Arial" w:hAnsi="Arial" w:cs="Arial"/>
                <w:sz w:val="24"/>
                <w:szCs w:val="24"/>
              </w:rPr>
              <w:t>%</w:t>
            </w:r>
          </w:p>
        </w:tc>
        <w:tc>
          <w:tcPr>
            <w:tcW w:w="516" w:type="pct"/>
          </w:tcPr>
          <w:p w14:paraId="56723B28" w14:textId="077268D8" w:rsidR="00EE40C1" w:rsidRPr="001763FC" w:rsidRDefault="00351B52" w:rsidP="00EE40C1">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00" w:author="Juan Labraga" w:date="2018-09-13T11:05:00Z">
              <w:r>
                <w:rPr>
                  <w:rFonts w:ascii="Arial" w:hAnsi="Arial" w:cs="Arial"/>
                  <w:sz w:val="24"/>
                  <w:szCs w:val="24"/>
                </w:rPr>
                <w:t>24</w:t>
              </w:r>
            </w:ins>
            <w:del w:id="1501" w:author="Juan Labraga" w:date="2018-09-13T11:01:00Z">
              <w:r w:rsidR="00EE40C1" w:rsidRPr="001763FC" w:rsidDel="00351B52">
                <w:rPr>
                  <w:rFonts w:ascii="Arial" w:hAnsi="Arial" w:cs="Arial"/>
                  <w:sz w:val="24"/>
                  <w:szCs w:val="24"/>
                </w:rPr>
                <w:delText>3</w:delText>
              </w:r>
              <w:r w:rsidR="00F30BB1" w:rsidRPr="001763FC" w:rsidDel="00351B52">
                <w:rPr>
                  <w:rFonts w:ascii="Arial" w:hAnsi="Arial" w:cs="Arial"/>
                  <w:sz w:val="24"/>
                  <w:szCs w:val="24"/>
                </w:rPr>
                <w:delText>6</w:delText>
              </w:r>
            </w:del>
            <w:r w:rsidR="00EE40C1" w:rsidRPr="001763FC">
              <w:rPr>
                <w:rFonts w:ascii="Arial" w:hAnsi="Arial" w:cs="Arial"/>
                <w:sz w:val="24"/>
                <w:szCs w:val="24"/>
              </w:rPr>
              <w:t>%</w:t>
            </w:r>
          </w:p>
        </w:tc>
        <w:tc>
          <w:tcPr>
            <w:tcW w:w="516" w:type="pct"/>
          </w:tcPr>
          <w:p w14:paraId="7754584D" w14:textId="7784FECC" w:rsidR="00EE40C1" w:rsidRPr="001763FC" w:rsidRDefault="00351B52" w:rsidP="00EE40C1">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02" w:author="Juan Labraga" w:date="2018-09-13T11:05:00Z">
              <w:r>
                <w:rPr>
                  <w:rFonts w:ascii="Arial" w:hAnsi="Arial" w:cs="Arial"/>
                  <w:sz w:val="24"/>
                  <w:szCs w:val="24"/>
                </w:rPr>
                <w:t>30</w:t>
              </w:r>
            </w:ins>
            <w:del w:id="1503" w:author="Juan Labraga" w:date="2018-09-13T11:01:00Z">
              <w:r w:rsidR="00EE40C1" w:rsidRPr="001763FC" w:rsidDel="00351B52">
                <w:rPr>
                  <w:rFonts w:ascii="Arial" w:hAnsi="Arial" w:cs="Arial"/>
                  <w:sz w:val="24"/>
                  <w:szCs w:val="24"/>
                </w:rPr>
                <w:delText>4</w:delText>
              </w:r>
              <w:r w:rsidR="00F30BB1" w:rsidRPr="001763FC" w:rsidDel="00351B52">
                <w:rPr>
                  <w:rFonts w:ascii="Arial" w:hAnsi="Arial" w:cs="Arial"/>
                  <w:sz w:val="24"/>
                  <w:szCs w:val="24"/>
                </w:rPr>
                <w:delText>5</w:delText>
              </w:r>
            </w:del>
            <w:r w:rsidR="00EE40C1" w:rsidRPr="001763FC">
              <w:rPr>
                <w:rFonts w:ascii="Arial" w:hAnsi="Arial" w:cs="Arial"/>
                <w:sz w:val="24"/>
                <w:szCs w:val="24"/>
              </w:rPr>
              <w:t>%</w:t>
            </w:r>
          </w:p>
        </w:tc>
      </w:tr>
      <w:tr w:rsidR="003A68D4" w:rsidRPr="001763FC" w14:paraId="7DBFFE1C" w14:textId="77777777" w:rsidTr="003A68D4">
        <w:trPr>
          <w:trHeight w:val="432"/>
        </w:trPr>
        <w:tc>
          <w:tcPr>
            <w:cnfStyle w:val="001000000000" w:firstRow="0" w:lastRow="0" w:firstColumn="1" w:lastColumn="0" w:oddVBand="0" w:evenVBand="0" w:oddHBand="0" w:evenHBand="0" w:firstRowFirstColumn="0" w:firstRowLastColumn="0" w:lastRowFirstColumn="0" w:lastRowLastColumn="0"/>
            <w:tcW w:w="2052" w:type="pct"/>
          </w:tcPr>
          <w:p w14:paraId="34BC34C1" w14:textId="77777777" w:rsidR="003A68D4" w:rsidRPr="001763FC" w:rsidRDefault="003A68D4" w:rsidP="003A68D4">
            <w:pPr>
              <w:rPr>
                <w:rFonts w:ascii="Arial" w:hAnsi="Arial" w:cs="Arial"/>
                <w:b w:val="0"/>
                <w:bCs w:val="0"/>
                <w:sz w:val="24"/>
                <w:szCs w:val="24"/>
              </w:rPr>
            </w:pPr>
            <w:r w:rsidRPr="001763FC">
              <w:rPr>
                <w:rFonts w:ascii="Arial" w:hAnsi="Arial" w:cs="Arial"/>
                <w:b w:val="0"/>
                <w:bCs w:val="0"/>
                <w:sz w:val="24"/>
                <w:szCs w:val="24"/>
              </w:rPr>
              <w:t xml:space="preserve">Total benefit </w:t>
            </w:r>
          </w:p>
          <w:p w14:paraId="3340A65B" w14:textId="77777777" w:rsidR="003A68D4" w:rsidRPr="001763FC" w:rsidRDefault="003A68D4" w:rsidP="003A68D4">
            <w:pPr>
              <w:rPr>
                <w:rFonts w:ascii="Arial" w:hAnsi="Arial" w:cs="Arial"/>
                <w:b w:val="0"/>
                <w:bCs w:val="0"/>
                <w:sz w:val="24"/>
                <w:szCs w:val="24"/>
              </w:rPr>
            </w:pPr>
            <w:r w:rsidRPr="001763FC">
              <w:rPr>
                <w:rFonts w:ascii="Arial" w:hAnsi="Arial" w:cs="Arial"/>
                <w:b w:val="0"/>
                <w:bCs w:val="0"/>
                <w:sz w:val="24"/>
                <w:szCs w:val="24"/>
              </w:rPr>
              <w:t>(MM USD)</w:t>
            </w:r>
          </w:p>
        </w:tc>
        <w:tc>
          <w:tcPr>
            <w:tcW w:w="449" w:type="pct"/>
            <w:vAlign w:val="bottom"/>
          </w:tcPr>
          <w:p w14:paraId="523ACD85" w14:textId="0754EC96" w:rsidR="003A68D4" w:rsidRPr="001763FC" w:rsidRDefault="003A68D4" w:rsidP="003A68D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04" w:author="Juan Labraga" w:date="2018-09-13T11:09:00Z">
              <w:r>
                <w:rPr>
                  <w:rFonts w:ascii="Calibri" w:hAnsi="Calibri" w:cs="Calibri"/>
                  <w:color w:val="000000"/>
                </w:rPr>
                <w:t>0,538</w:t>
              </w:r>
            </w:ins>
            <w:del w:id="1505" w:author="Juan Labraga" w:date="2018-09-13T11:09:00Z">
              <w:r w:rsidRPr="001763FC" w:rsidDel="00D32310">
                <w:rPr>
                  <w:rFonts w:ascii="Arial" w:hAnsi="Arial" w:cs="Arial"/>
                  <w:sz w:val="24"/>
                  <w:szCs w:val="24"/>
                </w:rPr>
                <w:delText>0</w:delText>
              </w:r>
            </w:del>
          </w:p>
        </w:tc>
        <w:tc>
          <w:tcPr>
            <w:tcW w:w="437" w:type="pct"/>
            <w:vAlign w:val="bottom"/>
          </w:tcPr>
          <w:p w14:paraId="34EB46B3" w14:textId="35A516E2" w:rsidR="003A68D4" w:rsidRPr="001763FC" w:rsidRDefault="003A68D4" w:rsidP="003A68D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06" w:author="Juan Labraga" w:date="2018-09-13T11:09:00Z">
              <w:r>
                <w:rPr>
                  <w:rFonts w:ascii="Calibri" w:hAnsi="Calibri" w:cs="Calibri"/>
                  <w:color w:val="000000"/>
                </w:rPr>
                <w:t>0,950</w:t>
              </w:r>
            </w:ins>
            <w:del w:id="1507" w:author="Juan Labraga" w:date="2018-09-13T11:09:00Z">
              <w:r w:rsidRPr="001763FC" w:rsidDel="00D32310">
                <w:rPr>
                  <w:rFonts w:ascii="Arial" w:hAnsi="Arial" w:cs="Arial"/>
                  <w:sz w:val="24"/>
                  <w:szCs w:val="24"/>
                </w:rPr>
                <w:delText>0.000</w:delText>
              </w:r>
            </w:del>
          </w:p>
        </w:tc>
        <w:tc>
          <w:tcPr>
            <w:tcW w:w="516" w:type="pct"/>
            <w:vAlign w:val="bottom"/>
          </w:tcPr>
          <w:p w14:paraId="410423A2" w14:textId="507DFAC5" w:rsidR="003A68D4" w:rsidRPr="001763FC" w:rsidRDefault="003A68D4" w:rsidP="003A68D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08" w:author="Juan Labraga" w:date="2018-09-13T11:09:00Z">
              <w:r>
                <w:rPr>
                  <w:rFonts w:ascii="Calibri" w:hAnsi="Calibri" w:cs="Calibri"/>
                  <w:color w:val="000000"/>
                </w:rPr>
                <w:t>3,545</w:t>
              </w:r>
            </w:ins>
            <w:del w:id="1509" w:author="Juan Labraga" w:date="2018-09-13T11:09:00Z">
              <w:r w:rsidRPr="001763FC" w:rsidDel="00D32310">
                <w:rPr>
                  <w:rFonts w:ascii="Arial" w:hAnsi="Arial" w:cs="Arial"/>
                  <w:sz w:val="24"/>
                  <w:szCs w:val="24"/>
                </w:rPr>
                <w:delText>0.699</w:delText>
              </w:r>
            </w:del>
          </w:p>
        </w:tc>
        <w:tc>
          <w:tcPr>
            <w:tcW w:w="516" w:type="pct"/>
            <w:vAlign w:val="bottom"/>
          </w:tcPr>
          <w:p w14:paraId="56D7D930" w14:textId="7FFBFE98" w:rsidR="003A68D4" w:rsidRPr="001763FC" w:rsidRDefault="003A68D4" w:rsidP="003A68D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10" w:author="Juan Labraga" w:date="2018-09-13T11:09:00Z">
              <w:r>
                <w:rPr>
                  <w:rFonts w:ascii="Calibri" w:hAnsi="Calibri" w:cs="Calibri"/>
                  <w:color w:val="000000"/>
                </w:rPr>
                <w:t>4,734</w:t>
              </w:r>
            </w:ins>
            <w:del w:id="1511" w:author="Juan Labraga" w:date="2018-09-13T11:09:00Z">
              <w:r w:rsidRPr="001763FC" w:rsidDel="00D32310">
                <w:rPr>
                  <w:rFonts w:ascii="Arial" w:hAnsi="Arial" w:cs="Arial"/>
                  <w:sz w:val="24"/>
                  <w:szCs w:val="24"/>
                </w:rPr>
                <w:delText>1.206</w:delText>
              </w:r>
            </w:del>
          </w:p>
        </w:tc>
        <w:tc>
          <w:tcPr>
            <w:tcW w:w="516" w:type="pct"/>
            <w:vAlign w:val="bottom"/>
          </w:tcPr>
          <w:p w14:paraId="31B3F063" w14:textId="4F12650C" w:rsidR="003A68D4" w:rsidRPr="001763FC" w:rsidRDefault="003A68D4" w:rsidP="003A68D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12" w:author="Juan Labraga" w:date="2018-09-13T11:09:00Z">
              <w:r>
                <w:rPr>
                  <w:rFonts w:ascii="Calibri" w:hAnsi="Calibri" w:cs="Calibri"/>
                  <w:color w:val="000000"/>
                </w:rPr>
                <w:t>5,442</w:t>
              </w:r>
            </w:ins>
            <w:del w:id="1513" w:author="Juan Labraga" w:date="2018-09-13T11:09:00Z">
              <w:r w:rsidRPr="001763FC" w:rsidDel="00D32310">
                <w:rPr>
                  <w:rFonts w:ascii="Arial" w:hAnsi="Arial" w:cs="Arial"/>
                  <w:sz w:val="24"/>
                  <w:szCs w:val="24"/>
                </w:rPr>
                <w:delText>4.481</w:delText>
              </w:r>
            </w:del>
          </w:p>
        </w:tc>
        <w:tc>
          <w:tcPr>
            <w:tcW w:w="516" w:type="pct"/>
            <w:vAlign w:val="bottom"/>
          </w:tcPr>
          <w:p w14:paraId="5F19D9A8" w14:textId="23D31CB9" w:rsidR="003A68D4" w:rsidRPr="001763FC" w:rsidRDefault="003A68D4" w:rsidP="003A68D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14" w:author="Juan Labraga" w:date="2018-09-13T11:09:00Z">
              <w:r>
                <w:rPr>
                  <w:rFonts w:ascii="Calibri" w:hAnsi="Calibri" w:cs="Calibri"/>
                  <w:color w:val="000000"/>
                </w:rPr>
                <w:t>6,237</w:t>
              </w:r>
            </w:ins>
            <w:del w:id="1515" w:author="Juan Labraga" w:date="2018-09-13T11:09:00Z">
              <w:r w:rsidRPr="001763FC" w:rsidDel="00D32310">
                <w:rPr>
                  <w:rFonts w:ascii="Arial" w:hAnsi="Arial" w:cs="Arial"/>
                  <w:sz w:val="24"/>
                  <w:szCs w:val="24"/>
                </w:rPr>
                <w:delText>5.984</w:delText>
              </w:r>
            </w:del>
          </w:p>
        </w:tc>
      </w:tr>
      <w:tr w:rsidR="00D968EE" w:rsidRPr="001763FC" w14:paraId="4DB0BA74" w14:textId="77777777" w:rsidTr="003A68D4">
        <w:trPr>
          <w:trHeight w:val="432"/>
        </w:trPr>
        <w:tc>
          <w:tcPr>
            <w:cnfStyle w:val="001000000000" w:firstRow="0" w:lastRow="0" w:firstColumn="1" w:lastColumn="0" w:oddVBand="0" w:evenVBand="0" w:oddHBand="0" w:evenHBand="0" w:firstRowFirstColumn="0" w:firstRowLastColumn="0" w:lastRowFirstColumn="0" w:lastRowLastColumn="0"/>
            <w:tcW w:w="2052" w:type="pct"/>
          </w:tcPr>
          <w:p w14:paraId="49847095" w14:textId="77777777" w:rsidR="00F30BB1" w:rsidRPr="001763FC" w:rsidRDefault="00F30BB1" w:rsidP="00F30BB1">
            <w:pPr>
              <w:rPr>
                <w:rFonts w:ascii="Arial" w:hAnsi="Arial" w:cs="Arial"/>
                <w:b w:val="0"/>
                <w:bCs w:val="0"/>
                <w:sz w:val="24"/>
                <w:szCs w:val="24"/>
              </w:rPr>
            </w:pPr>
            <w:r w:rsidRPr="001763FC">
              <w:rPr>
                <w:rFonts w:ascii="Arial" w:hAnsi="Arial" w:cs="Arial"/>
                <w:b w:val="0"/>
                <w:bCs w:val="0"/>
                <w:sz w:val="24"/>
                <w:szCs w:val="24"/>
              </w:rPr>
              <w:t>Present value of benefit</w:t>
            </w:r>
          </w:p>
          <w:p w14:paraId="78DFDA12" w14:textId="77777777" w:rsidR="00F30BB1" w:rsidRPr="001763FC" w:rsidRDefault="00F30BB1" w:rsidP="00F30BB1">
            <w:pPr>
              <w:rPr>
                <w:rFonts w:ascii="Arial" w:hAnsi="Arial" w:cs="Arial"/>
                <w:b w:val="0"/>
                <w:bCs w:val="0"/>
                <w:sz w:val="24"/>
                <w:szCs w:val="24"/>
              </w:rPr>
            </w:pPr>
            <w:r w:rsidRPr="001763FC">
              <w:rPr>
                <w:rFonts w:ascii="Arial" w:hAnsi="Arial" w:cs="Arial"/>
                <w:b w:val="0"/>
                <w:bCs w:val="0"/>
                <w:sz w:val="24"/>
                <w:szCs w:val="24"/>
              </w:rPr>
              <w:t>(MM USD)</w:t>
            </w:r>
          </w:p>
        </w:tc>
        <w:tc>
          <w:tcPr>
            <w:tcW w:w="449" w:type="pct"/>
          </w:tcPr>
          <w:p w14:paraId="3EBDCB7E" w14:textId="579F0BBC" w:rsidR="00F30BB1" w:rsidRPr="001763FC" w:rsidRDefault="00CD2354" w:rsidP="00F30BB1">
            <w:pPr>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ins w:id="1516" w:author="Juan Labraga" w:date="2018-09-13T11:11:00Z">
              <w:r>
                <w:rPr>
                  <w:rFonts w:ascii="Arial" w:hAnsi="Arial" w:cs="Arial"/>
                  <w:b/>
                  <w:bCs/>
                  <w:sz w:val="24"/>
                  <w:szCs w:val="24"/>
                </w:rPr>
                <w:t>13,02</w:t>
              </w:r>
            </w:ins>
            <w:del w:id="1517" w:author="Juan Labraga" w:date="2018-09-13T11:11:00Z">
              <w:r w:rsidR="00F30BB1" w:rsidRPr="001763FC" w:rsidDel="00CD2354">
                <w:rPr>
                  <w:rFonts w:ascii="Arial" w:hAnsi="Arial" w:cs="Arial"/>
                  <w:b/>
                  <w:bCs/>
                  <w:sz w:val="24"/>
                  <w:szCs w:val="24"/>
                </w:rPr>
                <w:delText>7,6</w:delText>
              </w:r>
            </w:del>
          </w:p>
        </w:tc>
        <w:tc>
          <w:tcPr>
            <w:tcW w:w="437" w:type="pct"/>
          </w:tcPr>
          <w:p w14:paraId="12346A6E" w14:textId="77777777" w:rsidR="00F30BB1" w:rsidRPr="001763FC" w:rsidRDefault="00F30BB1" w:rsidP="00F30BB1">
            <w:pPr>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p>
        </w:tc>
        <w:tc>
          <w:tcPr>
            <w:tcW w:w="516" w:type="pct"/>
          </w:tcPr>
          <w:p w14:paraId="7FE3C6A3" w14:textId="77777777" w:rsidR="00F30BB1" w:rsidRPr="001763FC" w:rsidRDefault="00F30BB1" w:rsidP="00F30BB1">
            <w:pPr>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p>
        </w:tc>
        <w:tc>
          <w:tcPr>
            <w:tcW w:w="516" w:type="pct"/>
          </w:tcPr>
          <w:p w14:paraId="604862C2" w14:textId="77777777" w:rsidR="00F30BB1" w:rsidRPr="001763FC" w:rsidRDefault="00F30BB1" w:rsidP="00F30BB1">
            <w:pPr>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p>
        </w:tc>
        <w:tc>
          <w:tcPr>
            <w:tcW w:w="516" w:type="pct"/>
          </w:tcPr>
          <w:p w14:paraId="54019CF1" w14:textId="77777777" w:rsidR="00F30BB1" w:rsidRPr="001763FC" w:rsidRDefault="00F30BB1" w:rsidP="00F30BB1">
            <w:pPr>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p>
        </w:tc>
        <w:tc>
          <w:tcPr>
            <w:tcW w:w="516" w:type="pct"/>
          </w:tcPr>
          <w:p w14:paraId="5CEEBC0A" w14:textId="77777777" w:rsidR="00F30BB1" w:rsidRPr="001763FC" w:rsidRDefault="00F30BB1" w:rsidP="00F30BB1">
            <w:pPr>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p>
        </w:tc>
      </w:tr>
    </w:tbl>
    <w:p w14:paraId="0FEDC06C" w14:textId="77777777" w:rsidR="00FC15BA" w:rsidRPr="001763FC" w:rsidRDefault="00FC15BA" w:rsidP="009E47DC">
      <w:pPr>
        <w:jc w:val="both"/>
        <w:rPr>
          <w:rFonts w:ascii="Arial" w:hAnsi="Arial" w:cs="Arial"/>
          <w:b/>
          <w:sz w:val="24"/>
          <w:szCs w:val="24"/>
        </w:rPr>
      </w:pPr>
    </w:p>
    <w:p w14:paraId="26C797B2" w14:textId="5F452EF2" w:rsidR="002D2CA8" w:rsidRPr="001763FC" w:rsidRDefault="002D2CA8" w:rsidP="009E47DC">
      <w:pPr>
        <w:jc w:val="both"/>
        <w:rPr>
          <w:rFonts w:ascii="Arial" w:hAnsi="Arial" w:cs="Arial"/>
          <w:sz w:val="24"/>
          <w:szCs w:val="24"/>
        </w:rPr>
      </w:pPr>
      <w:r w:rsidRPr="001763FC">
        <w:rPr>
          <w:rFonts w:ascii="Arial" w:hAnsi="Arial" w:cs="Arial"/>
          <w:sz w:val="24"/>
          <w:szCs w:val="24"/>
        </w:rPr>
        <w:t xml:space="preserve">It is worth to highlight that these benefits are consistent with the impact indicators found in the Results Matrix (see Annex I Results Matrix). </w:t>
      </w:r>
    </w:p>
    <w:p w14:paraId="2EFB9F44" w14:textId="77777777" w:rsidR="00810CC2" w:rsidRPr="001763FC" w:rsidRDefault="00301E6F" w:rsidP="00301E6F">
      <w:pPr>
        <w:pStyle w:val="Ttulo1"/>
        <w:rPr>
          <w:rFonts w:ascii="Arial" w:hAnsi="Arial" w:cs="Arial"/>
          <w:b/>
          <w:color w:val="auto"/>
          <w:sz w:val="24"/>
          <w:szCs w:val="24"/>
        </w:rPr>
      </w:pPr>
      <w:bookmarkStart w:id="1518" w:name="_Toc521624294"/>
      <w:r w:rsidRPr="001763FC">
        <w:rPr>
          <w:rFonts w:ascii="Arial" w:hAnsi="Arial" w:cs="Arial"/>
          <w:b/>
          <w:color w:val="auto"/>
          <w:sz w:val="24"/>
          <w:szCs w:val="24"/>
        </w:rPr>
        <w:t>III</w:t>
      </w:r>
      <w:r w:rsidRPr="001763FC">
        <w:rPr>
          <w:rFonts w:ascii="Arial" w:hAnsi="Arial" w:cs="Arial"/>
          <w:b/>
          <w:color w:val="auto"/>
          <w:sz w:val="24"/>
          <w:szCs w:val="24"/>
        </w:rPr>
        <w:tab/>
      </w:r>
      <w:r w:rsidR="00810CC2" w:rsidRPr="001763FC">
        <w:rPr>
          <w:rFonts w:ascii="Arial" w:hAnsi="Arial" w:cs="Arial"/>
          <w:b/>
          <w:color w:val="auto"/>
          <w:sz w:val="24"/>
          <w:szCs w:val="24"/>
        </w:rPr>
        <w:t>Economic Costs</w:t>
      </w:r>
      <w:bookmarkEnd w:id="1518"/>
    </w:p>
    <w:p w14:paraId="0619B7BE" w14:textId="246A9E42" w:rsidR="00F30BB1" w:rsidRPr="001763FC" w:rsidRDefault="00FC15BA" w:rsidP="009E47DC">
      <w:pPr>
        <w:jc w:val="both"/>
        <w:rPr>
          <w:rFonts w:ascii="Arial" w:hAnsi="Arial" w:cs="Arial"/>
          <w:sz w:val="24"/>
          <w:szCs w:val="24"/>
        </w:rPr>
      </w:pPr>
      <w:r w:rsidRPr="001763FC">
        <w:rPr>
          <w:rFonts w:ascii="Arial" w:hAnsi="Arial" w:cs="Arial"/>
          <w:sz w:val="24"/>
          <w:szCs w:val="24"/>
        </w:rPr>
        <w:t xml:space="preserve">The project is </w:t>
      </w:r>
      <w:r w:rsidR="00831BCC" w:rsidRPr="001763FC">
        <w:rPr>
          <w:rFonts w:ascii="Arial" w:hAnsi="Arial" w:cs="Arial"/>
          <w:sz w:val="24"/>
          <w:szCs w:val="24"/>
        </w:rPr>
        <w:t xml:space="preserve">to be </w:t>
      </w:r>
      <w:r w:rsidRPr="001763FC">
        <w:rPr>
          <w:rFonts w:ascii="Arial" w:hAnsi="Arial" w:cs="Arial"/>
          <w:sz w:val="24"/>
          <w:szCs w:val="24"/>
        </w:rPr>
        <w:t xml:space="preserve">financed </w:t>
      </w:r>
      <w:r w:rsidR="007F526B" w:rsidRPr="001763FC">
        <w:rPr>
          <w:rFonts w:ascii="Arial" w:hAnsi="Arial" w:cs="Arial"/>
          <w:sz w:val="24"/>
          <w:szCs w:val="24"/>
        </w:rPr>
        <w:t>with</w:t>
      </w:r>
      <w:r w:rsidRPr="001763FC">
        <w:rPr>
          <w:rFonts w:ascii="Arial" w:hAnsi="Arial" w:cs="Arial"/>
          <w:sz w:val="24"/>
          <w:szCs w:val="24"/>
        </w:rPr>
        <w:t xml:space="preserve"> a US$ </w:t>
      </w:r>
      <w:r w:rsidR="00301E6F" w:rsidRPr="001763FC">
        <w:rPr>
          <w:rFonts w:ascii="Arial" w:hAnsi="Arial" w:cs="Arial"/>
          <w:sz w:val="24"/>
          <w:szCs w:val="24"/>
        </w:rPr>
        <w:t>6</w:t>
      </w:r>
      <w:r w:rsidRPr="001763FC">
        <w:rPr>
          <w:rFonts w:ascii="Arial" w:hAnsi="Arial" w:cs="Arial"/>
          <w:sz w:val="24"/>
          <w:szCs w:val="24"/>
        </w:rPr>
        <w:t xml:space="preserve"> million loan. It will be disbursed over </w:t>
      </w:r>
      <w:r w:rsidR="005F2122" w:rsidRPr="001763FC">
        <w:rPr>
          <w:rFonts w:ascii="Arial" w:hAnsi="Arial" w:cs="Arial"/>
          <w:sz w:val="24"/>
          <w:szCs w:val="24"/>
        </w:rPr>
        <w:t>5</w:t>
      </w:r>
      <w:r w:rsidRPr="001763FC">
        <w:rPr>
          <w:rFonts w:ascii="Arial" w:hAnsi="Arial" w:cs="Arial"/>
          <w:sz w:val="24"/>
          <w:szCs w:val="24"/>
        </w:rPr>
        <w:t xml:space="preserve"> years as indicated below. While the terms of the loan are not known at the ti</w:t>
      </w:r>
      <w:r w:rsidR="00086702" w:rsidRPr="001763FC">
        <w:rPr>
          <w:rFonts w:ascii="Arial" w:hAnsi="Arial" w:cs="Arial"/>
          <w:sz w:val="24"/>
          <w:szCs w:val="24"/>
        </w:rPr>
        <w:t>me of an</w:t>
      </w:r>
      <w:r w:rsidRPr="001763FC">
        <w:rPr>
          <w:rFonts w:ascii="Arial" w:hAnsi="Arial" w:cs="Arial"/>
          <w:sz w:val="24"/>
          <w:szCs w:val="24"/>
        </w:rPr>
        <w:t>a</w:t>
      </w:r>
      <w:r w:rsidR="00086702" w:rsidRPr="001763FC">
        <w:rPr>
          <w:rFonts w:ascii="Arial" w:hAnsi="Arial" w:cs="Arial"/>
          <w:sz w:val="24"/>
          <w:szCs w:val="24"/>
        </w:rPr>
        <w:t>l</w:t>
      </w:r>
      <w:r w:rsidRPr="001763FC">
        <w:rPr>
          <w:rFonts w:ascii="Arial" w:hAnsi="Arial" w:cs="Arial"/>
          <w:sz w:val="24"/>
          <w:szCs w:val="24"/>
        </w:rPr>
        <w:t>ysis.</w:t>
      </w:r>
      <w:r w:rsidR="00F30BB1" w:rsidRPr="001763FC">
        <w:rPr>
          <w:rFonts w:ascii="Arial" w:hAnsi="Arial" w:cs="Arial"/>
          <w:sz w:val="24"/>
          <w:szCs w:val="24"/>
        </w:rPr>
        <w:t xml:space="preserve"> </w:t>
      </w:r>
      <w:r w:rsidR="00AD49E5" w:rsidRPr="001763FC">
        <w:rPr>
          <w:rFonts w:ascii="Arial" w:hAnsi="Arial" w:cs="Arial"/>
          <w:sz w:val="24"/>
          <w:szCs w:val="24"/>
        </w:rPr>
        <w:t>Disbursements by year were estimated from the draft Project Execution Plan</w:t>
      </w:r>
      <w:r w:rsidR="00C636BF" w:rsidRPr="001763FC">
        <w:rPr>
          <w:rFonts w:ascii="Arial" w:hAnsi="Arial" w:cs="Arial"/>
          <w:sz w:val="24"/>
          <w:szCs w:val="24"/>
        </w:rPr>
        <w:t xml:space="preserve"> (PEP)</w:t>
      </w:r>
      <w:r w:rsidR="00AD49E5" w:rsidRPr="001763FC">
        <w:rPr>
          <w:rFonts w:ascii="Arial" w:hAnsi="Arial" w:cs="Arial"/>
          <w:sz w:val="24"/>
          <w:szCs w:val="24"/>
        </w:rPr>
        <w:t xml:space="preserve"> at the time of analysis.</w:t>
      </w:r>
    </w:p>
    <w:p w14:paraId="23AAA4CE" w14:textId="77777777" w:rsidR="00A8099F" w:rsidRPr="001763FC" w:rsidRDefault="00FC15BA" w:rsidP="009E47DC">
      <w:pPr>
        <w:jc w:val="both"/>
        <w:rPr>
          <w:rFonts w:ascii="Arial" w:hAnsi="Arial" w:cs="Arial"/>
          <w:sz w:val="24"/>
          <w:szCs w:val="24"/>
        </w:rPr>
      </w:pPr>
      <w:r w:rsidRPr="001763FC">
        <w:rPr>
          <w:rFonts w:ascii="Arial" w:hAnsi="Arial" w:cs="Arial"/>
          <w:sz w:val="24"/>
          <w:szCs w:val="24"/>
        </w:rPr>
        <w:t>Total economic costs of the project are therefore estimated as follows:</w:t>
      </w:r>
    </w:p>
    <w:p w14:paraId="64812FD3" w14:textId="39EA6694" w:rsidR="00FC15BA" w:rsidRPr="001763FC" w:rsidRDefault="005D339F" w:rsidP="005D339F">
      <w:pPr>
        <w:jc w:val="center"/>
        <w:rPr>
          <w:rFonts w:ascii="Arial" w:hAnsi="Arial" w:cs="Arial"/>
          <w:sz w:val="24"/>
          <w:szCs w:val="24"/>
        </w:rPr>
      </w:pPr>
      <w:r w:rsidRPr="001763FC">
        <w:rPr>
          <w:rFonts w:ascii="Arial" w:hAnsi="Arial" w:cs="Arial"/>
          <w:b/>
          <w:sz w:val="24"/>
          <w:szCs w:val="24"/>
        </w:rPr>
        <w:t xml:space="preserve">Table </w:t>
      </w:r>
      <w:r w:rsidR="00F30BB1" w:rsidRPr="001763FC">
        <w:rPr>
          <w:rFonts w:ascii="Arial" w:hAnsi="Arial" w:cs="Arial"/>
          <w:b/>
          <w:sz w:val="24"/>
          <w:szCs w:val="24"/>
        </w:rPr>
        <w:t>5</w:t>
      </w:r>
      <w:r w:rsidR="00A92F66" w:rsidRPr="001763FC">
        <w:rPr>
          <w:rFonts w:ascii="Arial" w:hAnsi="Arial" w:cs="Arial"/>
          <w:b/>
          <w:sz w:val="24"/>
          <w:szCs w:val="24"/>
        </w:rPr>
        <w:t xml:space="preserve"> </w:t>
      </w:r>
      <w:r w:rsidR="00FC15BA" w:rsidRPr="001763FC">
        <w:rPr>
          <w:rFonts w:ascii="Arial" w:hAnsi="Arial" w:cs="Arial"/>
          <w:b/>
          <w:sz w:val="24"/>
          <w:szCs w:val="24"/>
        </w:rPr>
        <w:t>Expected Costs</w:t>
      </w:r>
      <w:r w:rsidR="00FC15BA" w:rsidRPr="001763FC">
        <w:rPr>
          <w:rFonts w:ascii="Arial" w:hAnsi="Arial" w:cs="Arial"/>
          <w:b/>
          <w:sz w:val="24"/>
          <w:szCs w:val="24"/>
        </w:rPr>
        <w:br/>
      </w:r>
      <w:r w:rsidR="00FC15BA" w:rsidRPr="001763FC">
        <w:rPr>
          <w:rFonts w:ascii="Arial" w:hAnsi="Arial" w:cs="Arial"/>
          <w:sz w:val="24"/>
          <w:szCs w:val="24"/>
        </w:rPr>
        <w:t>(US dollars)</w:t>
      </w:r>
    </w:p>
    <w:tbl>
      <w:tblPr>
        <w:tblStyle w:val="GridTable1Light-Accent11"/>
        <w:tblW w:w="8231" w:type="dxa"/>
        <w:tblInd w:w="607" w:type="dxa"/>
        <w:tblLayout w:type="fixed"/>
        <w:tblLook w:val="04A0" w:firstRow="1" w:lastRow="0" w:firstColumn="1" w:lastColumn="0" w:noHBand="0" w:noVBand="1"/>
      </w:tblPr>
      <w:tblGrid>
        <w:gridCol w:w="1391"/>
        <w:gridCol w:w="1350"/>
        <w:gridCol w:w="1440"/>
        <w:gridCol w:w="1170"/>
        <w:gridCol w:w="1260"/>
        <w:gridCol w:w="1620"/>
      </w:tblGrid>
      <w:tr w:rsidR="00D968EE" w:rsidRPr="001763FC" w14:paraId="7FD8F54A" w14:textId="77777777" w:rsidTr="009C1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1" w:type="dxa"/>
          </w:tcPr>
          <w:p w14:paraId="7FA4EF05" w14:textId="77777777" w:rsidR="00C636BF" w:rsidRPr="001763FC" w:rsidRDefault="00C636BF" w:rsidP="009F3EDE">
            <w:pPr>
              <w:jc w:val="center"/>
              <w:rPr>
                <w:rFonts w:ascii="Arial" w:hAnsi="Arial" w:cs="Arial"/>
                <w:b w:val="0"/>
                <w:sz w:val="24"/>
                <w:szCs w:val="24"/>
              </w:rPr>
            </w:pPr>
            <w:r w:rsidRPr="001763FC">
              <w:rPr>
                <w:rFonts w:ascii="Arial" w:hAnsi="Arial" w:cs="Arial"/>
                <w:sz w:val="24"/>
                <w:szCs w:val="24"/>
              </w:rPr>
              <w:t>Year 1</w:t>
            </w:r>
          </w:p>
        </w:tc>
        <w:tc>
          <w:tcPr>
            <w:tcW w:w="1350" w:type="dxa"/>
          </w:tcPr>
          <w:p w14:paraId="75729D5B" w14:textId="77777777" w:rsidR="00C636BF" w:rsidRPr="001763FC" w:rsidRDefault="00C636BF" w:rsidP="009F3ED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1763FC">
              <w:rPr>
                <w:rFonts w:ascii="Arial" w:hAnsi="Arial" w:cs="Arial"/>
                <w:sz w:val="24"/>
                <w:szCs w:val="24"/>
              </w:rPr>
              <w:t>Year 2</w:t>
            </w:r>
          </w:p>
        </w:tc>
        <w:tc>
          <w:tcPr>
            <w:tcW w:w="1440" w:type="dxa"/>
          </w:tcPr>
          <w:p w14:paraId="490BA6B7" w14:textId="77777777" w:rsidR="00C636BF" w:rsidRPr="001763FC" w:rsidRDefault="00C636BF" w:rsidP="009F3ED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1763FC">
              <w:rPr>
                <w:rFonts w:ascii="Arial" w:hAnsi="Arial" w:cs="Arial"/>
                <w:sz w:val="24"/>
                <w:szCs w:val="24"/>
              </w:rPr>
              <w:t>Year 3</w:t>
            </w:r>
          </w:p>
        </w:tc>
        <w:tc>
          <w:tcPr>
            <w:tcW w:w="1170" w:type="dxa"/>
          </w:tcPr>
          <w:p w14:paraId="5F07A1A8" w14:textId="77777777" w:rsidR="00C636BF" w:rsidRPr="001763FC" w:rsidRDefault="00C636BF" w:rsidP="009F3ED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1763FC">
              <w:rPr>
                <w:rFonts w:ascii="Arial" w:hAnsi="Arial" w:cs="Arial"/>
                <w:sz w:val="24"/>
                <w:szCs w:val="24"/>
              </w:rPr>
              <w:t>Year 4</w:t>
            </w:r>
          </w:p>
        </w:tc>
        <w:tc>
          <w:tcPr>
            <w:tcW w:w="1260" w:type="dxa"/>
          </w:tcPr>
          <w:p w14:paraId="42D18871" w14:textId="77777777" w:rsidR="00C636BF" w:rsidRPr="001763FC" w:rsidRDefault="00C636BF" w:rsidP="009F3ED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1763FC">
              <w:rPr>
                <w:rFonts w:ascii="Arial" w:hAnsi="Arial" w:cs="Arial"/>
                <w:sz w:val="24"/>
                <w:szCs w:val="24"/>
              </w:rPr>
              <w:t>Year 5</w:t>
            </w:r>
          </w:p>
        </w:tc>
        <w:tc>
          <w:tcPr>
            <w:tcW w:w="1620" w:type="dxa"/>
          </w:tcPr>
          <w:p w14:paraId="7B6C2BCB" w14:textId="77777777" w:rsidR="00C636BF" w:rsidRPr="001763FC" w:rsidRDefault="00C636BF" w:rsidP="009F3ED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1763FC">
              <w:rPr>
                <w:rFonts w:ascii="Arial" w:hAnsi="Arial" w:cs="Arial"/>
                <w:b w:val="0"/>
                <w:sz w:val="24"/>
                <w:szCs w:val="24"/>
              </w:rPr>
              <w:t>Contingencies (5%)</w:t>
            </w:r>
          </w:p>
        </w:tc>
      </w:tr>
      <w:tr w:rsidR="00D968EE" w:rsidRPr="001763FC" w14:paraId="25C5E68B" w14:textId="77777777" w:rsidTr="009C17A1">
        <w:tc>
          <w:tcPr>
            <w:cnfStyle w:val="001000000000" w:firstRow="0" w:lastRow="0" w:firstColumn="1" w:lastColumn="0" w:oddVBand="0" w:evenVBand="0" w:oddHBand="0" w:evenHBand="0" w:firstRowFirstColumn="0" w:firstRowLastColumn="0" w:lastRowFirstColumn="0" w:lastRowLastColumn="0"/>
            <w:tcW w:w="1391" w:type="dxa"/>
          </w:tcPr>
          <w:p w14:paraId="41472379" w14:textId="67FB75CC" w:rsidR="00C636BF" w:rsidRPr="001763FC" w:rsidRDefault="00C636BF" w:rsidP="009F3EDE">
            <w:pPr>
              <w:jc w:val="center"/>
              <w:rPr>
                <w:rFonts w:ascii="Arial" w:hAnsi="Arial" w:cs="Arial"/>
                <w:b w:val="0"/>
                <w:sz w:val="24"/>
                <w:szCs w:val="24"/>
              </w:rPr>
            </w:pPr>
            <w:r w:rsidRPr="001763FC">
              <w:rPr>
                <w:rFonts w:ascii="Arial" w:hAnsi="Arial" w:cs="Arial"/>
                <w:b w:val="0"/>
                <w:sz w:val="24"/>
                <w:szCs w:val="24"/>
              </w:rPr>
              <w:t>$</w:t>
            </w:r>
            <w:r w:rsidR="00B06DDE" w:rsidRPr="001763FC">
              <w:rPr>
                <w:rFonts w:ascii="Arial" w:hAnsi="Arial" w:cs="Arial"/>
                <w:b w:val="0"/>
                <w:sz w:val="24"/>
                <w:szCs w:val="24"/>
              </w:rPr>
              <w:t>804,986</w:t>
            </w:r>
          </w:p>
        </w:tc>
        <w:tc>
          <w:tcPr>
            <w:tcW w:w="1350" w:type="dxa"/>
          </w:tcPr>
          <w:p w14:paraId="6128C214" w14:textId="1E65924A" w:rsidR="00C636BF" w:rsidRPr="001763FC" w:rsidRDefault="00C636BF" w:rsidP="009F3ED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$3,</w:t>
            </w:r>
            <w:r w:rsidR="00B06DDE" w:rsidRPr="001763FC">
              <w:rPr>
                <w:rFonts w:ascii="Arial" w:hAnsi="Arial" w:cs="Arial"/>
                <w:sz w:val="24"/>
                <w:szCs w:val="24"/>
              </w:rPr>
              <w:t>7</w:t>
            </w:r>
            <w:r w:rsidRPr="001763FC">
              <w:rPr>
                <w:rFonts w:ascii="Arial" w:hAnsi="Arial" w:cs="Arial"/>
                <w:sz w:val="24"/>
                <w:szCs w:val="24"/>
              </w:rPr>
              <w:t>87,800</w:t>
            </w:r>
          </w:p>
        </w:tc>
        <w:tc>
          <w:tcPr>
            <w:tcW w:w="1440" w:type="dxa"/>
          </w:tcPr>
          <w:p w14:paraId="73AA7365" w14:textId="2020D752" w:rsidR="00C636BF" w:rsidRPr="001763FC" w:rsidRDefault="00C636BF" w:rsidP="009F3ED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$719,800</w:t>
            </w:r>
          </w:p>
        </w:tc>
        <w:tc>
          <w:tcPr>
            <w:tcW w:w="1170" w:type="dxa"/>
          </w:tcPr>
          <w:p w14:paraId="6D19ECBD" w14:textId="1413E701" w:rsidR="00C636BF" w:rsidRPr="001763FC" w:rsidRDefault="00C636BF" w:rsidP="009F3ED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$241,800</w:t>
            </w:r>
          </w:p>
        </w:tc>
        <w:tc>
          <w:tcPr>
            <w:tcW w:w="1260" w:type="dxa"/>
          </w:tcPr>
          <w:p w14:paraId="169C0307" w14:textId="2CC34840" w:rsidR="00C636BF" w:rsidRPr="001763FC" w:rsidRDefault="00C636BF" w:rsidP="009F3ED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$159,900</w:t>
            </w:r>
          </w:p>
        </w:tc>
        <w:tc>
          <w:tcPr>
            <w:tcW w:w="1620" w:type="dxa"/>
          </w:tcPr>
          <w:p w14:paraId="7A2CDA76" w14:textId="77777777" w:rsidR="00C636BF" w:rsidRPr="001763FC" w:rsidRDefault="00C636BF" w:rsidP="009F3ED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285,714</w:t>
            </w:r>
          </w:p>
        </w:tc>
      </w:tr>
    </w:tbl>
    <w:p w14:paraId="43318257" w14:textId="0B9202F7" w:rsidR="00C636BF" w:rsidRDefault="0018244D" w:rsidP="0018244D">
      <w:pPr>
        <w:ind w:firstLine="720"/>
        <w:rPr>
          <w:ins w:id="1519" w:author="Juan Labraga" w:date="2018-09-13T11:11:00Z"/>
          <w:rFonts w:ascii="Arial" w:hAnsi="Arial" w:cs="Arial"/>
          <w:sz w:val="24"/>
          <w:szCs w:val="24"/>
        </w:rPr>
      </w:pPr>
      <w:r w:rsidRPr="001763FC">
        <w:rPr>
          <w:rFonts w:ascii="Arial" w:hAnsi="Arial" w:cs="Arial"/>
          <w:sz w:val="24"/>
          <w:szCs w:val="24"/>
        </w:rPr>
        <w:t>Source: Project Execution Plan (PEP)</w:t>
      </w:r>
    </w:p>
    <w:p w14:paraId="7B888522" w14:textId="1367724E" w:rsidR="00CD2354" w:rsidRPr="001763FC" w:rsidDel="00CD2354" w:rsidRDefault="00CD2354" w:rsidP="00CD2354">
      <w:pPr>
        <w:rPr>
          <w:del w:id="1520" w:author="Juan Labraga" w:date="2018-09-13T11:13:00Z"/>
          <w:rFonts w:ascii="Arial" w:hAnsi="Arial" w:cs="Arial"/>
          <w:sz w:val="24"/>
          <w:szCs w:val="24"/>
        </w:rPr>
        <w:pPrChange w:id="1521" w:author="Juan Labraga" w:date="2018-09-13T11:11:00Z">
          <w:pPr>
            <w:ind w:firstLine="720"/>
          </w:pPr>
        </w:pPrChange>
      </w:pPr>
      <w:ins w:id="1522" w:author="Juan Labraga" w:date="2018-09-13T11:11:00Z">
        <w:r>
          <w:rPr>
            <w:rFonts w:ascii="Arial" w:hAnsi="Arial" w:cs="Arial"/>
            <w:sz w:val="24"/>
            <w:szCs w:val="24"/>
          </w:rPr>
          <w:t xml:space="preserve">For the years 5 to 10 we estimate a </w:t>
        </w:r>
      </w:ins>
      <w:ins w:id="1523" w:author="Juan Labraga" w:date="2018-09-13T11:12:00Z">
        <w:r>
          <w:rPr>
            <w:rFonts w:ascii="Arial" w:hAnsi="Arial" w:cs="Arial"/>
            <w:sz w:val="24"/>
            <w:szCs w:val="24"/>
          </w:rPr>
          <w:t>maintenance cost of the Ele</w:t>
        </w:r>
      </w:ins>
      <w:ins w:id="1524" w:author="Juan Labraga" w:date="2018-09-13T11:13:00Z">
        <w:r>
          <w:rPr>
            <w:rFonts w:ascii="Arial" w:hAnsi="Arial" w:cs="Arial"/>
            <w:sz w:val="24"/>
            <w:szCs w:val="24"/>
          </w:rPr>
          <w:t>ctronic Single Window of $200,000 per year.</w:t>
        </w:r>
      </w:ins>
    </w:p>
    <w:p w14:paraId="703011ED" w14:textId="77777777" w:rsidR="00470FD4" w:rsidRPr="00CD2354" w:rsidRDefault="00470FD4" w:rsidP="00CD2354">
      <w:pPr>
        <w:rPr>
          <w:rFonts w:ascii="Arial" w:hAnsi="Arial" w:cs="Arial"/>
          <w:b/>
          <w:sz w:val="24"/>
          <w:szCs w:val="24"/>
          <w:rPrChange w:id="1525" w:author="Juan Labraga" w:date="2018-09-13T11:13:00Z">
            <w:rPr/>
          </w:rPrChange>
        </w:rPr>
        <w:pPrChange w:id="1526" w:author="Juan Labraga" w:date="2018-09-13T11:13:00Z">
          <w:pPr>
            <w:pStyle w:val="Prrafodelista"/>
            <w:spacing w:before="360"/>
            <w:ind w:left="360"/>
            <w:contextualSpacing w:val="0"/>
            <w:jc w:val="both"/>
          </w:pPr>
        </w:pPrChange>
      </w:pPr>
    </w:p>
    <w:p w14:paraId="7F2C9858" w14:textId="77777777" w:rsidR="00810CC2" w:rsidRPr="001763FC" w:rsidRDefault="00301E6F" w:rsidP="00301E6F">
      <w:pPr>
        <w:pStyle w:val="Ttulo1"/>
        <w:rPr>
          <w:rFonts w:ascii="Arial" w:hAnsi="Arial" w:cs="Arial"/>
          <w:b/>
          <w:color w:val="auto"/>
          <w:sz w:val="24"/>
          <w:szCs w:val="24"/>
        </w:rPr>
      </w:pPr>
      <w:bookmarkStart w:id="1527" w:name="_Toc521624295"/>
      <w:r w:rsidRPr="001763FC">
        <w:rPr>
          <w:rFonts w:ascii="Arial" w:hAnsi="Arial" w:cs="Arial"/>
          <w:b/>
          <w:color w:val="auto"/>
          <w:sz w:val="24"/>
          <w:szCs w:val="24"/>
        </w:rPr>
        <w:t>IV</w:t>
      </w:r>
      <w:r w:rsidRPr="001763FC">
        <w:rPr>
          <w:rFonts w:ascii="Arial" w:hAnsi="Arial" w:cs="Arial"/>
          <w:b/>
          <w:color w:val="auto"/>
          <w:sz w:val="24"/>
          <w:szCs w:val="24"/>
        </w:rPr>
        <w:tab/>
      </w:r>
      <w:r w:rsidR="00810CC2" w:rsidRPr="001763FC">
        <w:rPr>
          <w:rFonts w:ascii="Arial" w:hAnsi="Arial" w:cs="Arial"/>
          <w:b/>
          <w:color w:val="auto"/>
          <w:sz w:val="24"/>
          <w:szCs w:val="24"/>
        </w:rPr>
        <w:t>Economic Returns</w:t>
      </w:r>
      <w:bookmarkEnd w:id="1527"/>
    </w:p>
    <w:p w14:paraId="0D533A50" w14:textId="544F0A0E" w:rsidR="00023703" w:rsidRPr="001763FC" w:rsidRDefault="00E575E6" w:rsidP="009E47DC">
      <w:pPr>
        <w:jc w:val="both"/>
        <w:rPr>
          <w:rFonts w:ascii="Arial" w:hAnsi="Arial" w:cs="Arial"/>
          <w:sz w:val="24"/>
          <w:szCs w:val="24"/>
        </w:rPr>
      </w:pPr>
      <w:r w:rsidRPr="001763FC">
        <w:rPr>
          <w:rFonts w:ascii="Arial" w:hAnsi="Arial" w:cs="Arial"/>
          <w:sz w:val="24"/>
          <w:szCs w:val="24"/>
        </w:rPr>
        <w:t>With a discount rate of 1</w:t>
      </w:r>
      <w:r w:rsidR="00F30BB1" w:rsidRPr="001763FC">
        <w:rPr>
          <w:rFonts w:ascii="Arial" w:hAnsi="Arial" w:cs="Arial"/>
          <w:sz w:val="24"/>
          <w:szCs w:val="24"/>
        </w:rPr>
        <w:t>2</w:t>
      </w:r>
      <w:r w:rsidR="00FC15BA" w:rsidRPr="001763FC">
        <w:rPr>
          <w:rFonts w:ascii="Arial" w:hAnsi="Arial" w:cs="Arial"/>
          <w:sz w:val="24"/>
          <w:szCs w:val="24"/>
        </w:rPr>
        <w:t xml:space="preserve">%, the project has a net present value of US$ </w:t>
      </w:r>
      <w:ins w:id="1528" w:author="Juan Labraga" w:date="2018-09-13T11:14:00Z">
        <w:r w:rsidR="00DA18C7">
          <w:rPr>
            <w:rFonts w:ascii="Arial" w:hAnsi="Arial" w:cs="Arial"/>
            <w:sz w:val="24"/>
            <w:szCs w:val="24"/>
          </w:rPr>
          <w:t>1</w:t>
        </w:r>
      </w:ins>
      <w:del w:id="1529" w:author="Juan Labraga" w:date="2018-09-13T11:14:00Z">
        <w:r w:rsidR="00F525E9" w:rsidRPr="001763FC" w:rsidDel="00DA18C7">
          <w:rPr>
            <w:rFonts w:ascii="Arial" w:hAnsi="Arial" w:cs="Arial"/>
            <w:sz w:val="24"/>
            <w:szCs w:val="24"/>
          </w:rPr>
          <w:delText>2</w:delText>
        </w:r>
      </w:del>
      <w:r w:rsidR="001705D3" w:rsidRPr="001763FC">
        <w:rPr>
          <w:rFonts w:ascii="Arial" w:hAnsi="Arial" w:cs="Arial"/>
          <w:sz w:val="24"/>
          <w:szCs w:val="24"/>
        </w:rPr>
        <w:t>.</w:t>
      </w:r>
      <w:ins w:id="1530" w:author="Juan Labraga" w:date="2018-09-13T11:14:00Z">
        <w:r w:rsidR="00DA18C7">
          <w:rPr>
            <w:rFonts w:ascii="Arial" w:hAnsi="Arial" w:cs="Arial"/>
            <w:sz w:val="24"/>
            <w:szCs w:val="24"/>
          </w:rPr>
          <w:t>04</w:t>
        </w:r>
      </w:ins>
      <w:del w:id="1531" w:author="Juan Labraga" w:date="2018-09-13T11:14:00Z">
        <w:r w:rsidR="00F525E9" w:rsidRPr="001763FC" w:rsidDel="00DA18C7">
          <w:rPr>
            <w:rFonts w:ascii="Arial" w:hAnsi="Arial" w:cs="Arial"/>
            <w:sz w:val="24"/>
            <w:szCs w:val="24"/>
          </w:rPr>
          <w:delText>65</w:delText>
        </w:r>
      </w:del>
      <w:r w:rsidR="001705D3" w:rsidRPr="001763FC">
        <w:rPr>
          <w:rFonts w:ascii="Arial" w:hAnsi="Arial" w:cs="Arial"/>
          <w:sz w:val="24"/>
          <w:szCs w:val="24"/>
        </w:rPr>
        <w:t xml:space="preserve"> million</w:t>
      </w:r>
      <w:r w:rsidR="00F30BB1" w:rsidRPr="001763FC">
        <w:rPr>
          <w:rFonts w:ascii="Arial" w:hAnsi="Arial" w:cs="Arial"/>
          <w:sz w:val="24"/>
          <w:szCs w:val="24"/>
        </w:rPr>
        <w:t xml:space="preserve"> and </w:t>
      </w:r>
      <w:r w:rsidR="00D73243" w:rsidRPr="001763FC">
        <w:rPr>
          <w:rFonts w:ascii="Arial" w:hAnsi="Arial" w:cs="Arial"/>
          <w:sz w:val="24"/>
          <w:szCs w:val="24"/>
        </w:rPr>
        <w:t xml:space="preserve">an economic rate of return (ERR) of </w:t>
      </w:r>
      <w:ins w:id="1532" w:author="Juan Labraga" w:date="2018-09-13T11:14:00Z">
        <w:r w:rsidR="00DA18C7">
          <w:rPr>
            <w:rFonts w:ascii="Arial" w:hAnsi="Arial" w:cs="Arial"/>
            <w:sz w:val="24"/>
            <w:szCs w:val="24"/>
          </w:rPr>
          <w:t>23</w:t>
        </w:r>
      </w:ins>
      <w:del w:id="1533" w:author="Juan Labraga" w:date="2018-09-13T11:14:00Z">
        <w:r w:rsidR="00F525E9" w:rsidRPr="001763FC" w:rsidDel="00DA18C7">
          <w:rPr>
            <w:rFonts w:ascii="Arial" w:hAnsi="Arial" w:cs="Arial"/>
            <w:sz w:val="24"/>
            <w:szCs w:val="24"/>
          </w:rPr>
          <w:delText>38</w:delText>
        </w:r>
      </w:del>
      <w:r w:rsidR="00D73243" w:rsidRPr="001763FC">
        <w:rPr>
          <w:rFonts w:ascii="Arial" w:hAnsi="Arial" w:cs="Arial"/>
          <w:sz w:val="24"/>
          <w:szCs w:val="24"/>
        </w:rPr>
        <w:t xml:space="preserve">% in a 5-year horizon and a net present value of US$ </w:t>
      </w:r>
      <w:ins w:id="1534" w:author="Juan Labraga" w:date="2018-09-13T11:14:00Z">
        <w:r w:rsidR="00DA18C7">
          <w:rPr>
            <w:rFonts w:ascii="Arial" w:hAnsi="Arial" w:cs="Arial"/>
            <w:sz w:val="24"/>
            <w:szCs w:val="24"/>
          </w:rPr>
          <w:t>14</w:t>
        </w:r>
      </w:ins>
      <w:ins w:id="1535" w:author="Juan Labraga" w:date="2018-09-13T11:16:00Z">
        <w:r w:rsidR="006508A8">
          <w:rPr>
            <w:rFonts w:ascii="Arial" w:hAnsi="Arial" w:cs="Arial"/>
            <w:sz w:val="24"/>
            <w:szCs w:val="24"/>
          </w:rPr>
          <w:t>.</w:t>
        </w:r>
      </w:ins>
      <w:ins w:id="1536" w:author="Juan Labraga" w:date="2018-09-13T11:15:00Z">
        <w:r w:rsidR="00DA18C7">
          <w:rPr>
            <w:rFonts w:ascii="Arial" w:hAnsi="Arial" w:cs="Arial"/>
            <w:sz w:val="24"/>
            <w:szCs w:val="24"/>
          </w:rPr>
          <w:t>99</w:t>
        </w:r>
      </w:ins>
      <w:del w:id="1537" w:author="Juan Labraga" w:date="2018-09-13T11:14:00Z">
        <w:r w:rsidR="00F525E9" w:rsidRPr="001763FC" w:rsidDel="00DA18C7">
          <w:rPr>
            <w:rFonts w:ascii="Arial" w:hAnsi="Arial" w:cs="Arial"/>
            <w:sz w:val="24"/>
            <w:szCs w:val="24"/>
          </w:rPr>
          <w:delText>21</w:delText>
        </w:r>
        <w:r w:rsidR="00D73243" w:rsidRPr="001763FC" w:rsidDel="00DA18C7">
          <w:rPr>
            <w:rFonts w:ascii="Arial" w:hAnsi="Arial" w:cs="Arial"/>
            <w:sz w:val="24"/>
            <w:szCs w:val="24"/>
          </w:rPr>
          <w:delText>.</w:delText>
        </w:r>
        <w:r w:rsidR="00F525E9" w:rsidRPr="001763FC" w:rsidDel="00DA18C7">
          <w:rPr>
            <w:rFonts w:ascii="Arial" w:hAnsi="Arial" w:cs="Arial"/>
            <w:sz w:val="24"/>
            <w:szCs w:val="24"/>
          </w:rPr>
          <w:delText>91</w:delText>
        </w:r>
      </w:del>
      <w:r w:rsidR="00D73243" w:rsidRPr="001763FC">
        <w:rPr>
          <w:rFonts w:ascii="Arial" w:hAnsi="Arial" w:cs="Arial"/>
          <w:sz w:val="24"/>
          <w:szCs w:val="24"/>
        </w:rPr>
        <w:t xml:space="preserve"> million and an economic rate of return (ERR) of </w:t>
      </w:r>
      <w:ins w:id="1538" w:author="Juan Labraga" w:date="2018-09-13T11:15:00Z">
        <w:r w:rsidR="00DA18C7">
          <w:rPr>
            <w:rFonts w:ascii="Arial" w:hAnsi="Arial" w:cs="Arial"/>
            <w:sz w:val="24"/>
            <w:szCs w:val="24"/>
          </w:rPr>
          <w:t>57</w:t>
        </w:r>
      </w:ins>
      <w:del w:id="1539" w:author="Juan Labraga" w:date="2018-09-13T11:15:00Z">
        <w:r w:rsidR="00F525E9" w:rsidRPr="001763FC" w:rsidDel="00DA18C7">
          <w:rPr>
            <w:rFonts w:ascii="Arial" w:hAnsi="Arial" w:cs="Arial"/>
            <w:sz w:val="24"/>
            <w:szCs w:val="24"/>
          </w:rPr>
          <w:delText>71</w:delText>
        </w:r>
      </w:del>
      <w:r w:rsidR="00D73243" w:rsidRPr="001763FC">
        <w:rPr>
          <w:rFonts w:ascii="Arial" w:hAnsi="Arial" w:cs="Arial"/>
          <w:sz w:val="24"/>
          <w:szCs w:val="24"/>
        </w:rPr>
        <w:t>% in a 10-year horizon when almost all the imports and exports operations use the electronic single window.</w:t>
      </w:r>
    </w:p>
    <w:p w14:paraId="4CF0CDDA" w14:textId="77777777" w:rsidR="00FC15BA" w:rsidRPr="001763FC" w:rsidRDefault="005D339F" w:rsidP="00933453">
      <w:pPr>
        <w:jc w:val="center"/>
        <w:rPr>
          <w:rFonts w:ascii="Arial" w:hAnsi="Arial" w:cs="Arial"/>
          <w:sz w:val="24"/>
          <w:szCs w:val="24"/>
        </w:rPr>
      </w:pPr>
      <w:r w:rsidRPr="001763FC">
        <w:rPr>
          <w:rFonts w:ascii="Arial" w:hAnsi="Arial" w:cs="Arial"/>
          <w:b/>
          <w:sz w:val="24"/>
          <w:szCs w:val="24"/>
        </w:rPr>
        <w:lastRenderedPageBreak/>
        <w:t xml:space="preserve">Table </w:t>
      </w:r>
      <w:r w:rsidR="00C8541E" w:rsidRPr="001763FC">
        <w:rPr>
          <w:rFonts w:ascii="Arial" w:hAnsi="Arial" w:cs="Arial"/>
          <w:b/>
          <w:sz w:val="24"/>
          <w:szCs w:val="24"/>
        </w:rPr>
        <w:t>6</w:t>
      </w:r>
      <w:r w:rsidR="00A92F66" w:rsidRPr="001763FC">
        <w:rPr>
          <w:rFonts w:ascii="Arial" w:hAnsi="Arial" w:cs="Arial"/>
          <w:b/>
          <w:sz w:val="24"/>
          <w:szCs w:val="24"/>
        </w:rPr>
        <w:t xml:space="preserve"> </w:t>
      </w:r>
      <w:r w:rsidR="00FC15BA" w:rsidRPr="001763FC">
        <w:rPr>
          <w:rFonts w:ascii="Arial" w:hAnsi="Arial" w:cs="Arial"/>
          <w:b/>
          <w:sz w:val="24"/>
          <w:szCs w:val="24"/>
        </w:rPr>
        <w:t>Economic Return of the Program</w:t>
      </w:r>
      <w:r w:rsidR="00FC15BA" w:rsidRPr="001763FC">
        <w:rPr>
          <w:rFonts w:ascii="Arial" w:hAnsi="Arial" w:cs="Arial"/>
          <w:b/>
          <w:sz w:val="24"/>
          <w:szCs w:val="24"/>
        </w:rPr>
        <w:br/>
      </w:r>
      <w:r w:rsidR="00FC15BA" w:rsidRPr="001763FC">
        <w:rPr>
          <w:rFonts w:ascii="Arial" w:hAnsi="Arial" w:cs="Arial"/>
          <w:sz w:val="24"/>
          <w:szCs w:val="24"/>
        </w:rPr>
        <w:t>(in millions of US dollars)</w:t>
      </w:r>
    </w:p>
    <w:tbl>
      <w:tblPr>
        <w:tblStyle w:val="GridTable1Light-Accent11"/>
        <w:tblW w:w="4675" w:type="pct"/>
        <w:tblInd w:w="607" w:type="dxa"/>
        <w:tblLook w:val="04A0" w:firstRow="1" w:lastRow="0" w:firstColumn="1" w:lastColumn="0" w:noHBand="0" w:noVBand="1"/>
      </w:tblPr>
      <w:tblGrid>
        <w:gridCol w:w="676"/>
        <w:gridCol w:w="675"/>
        <w:gridCol w:w="800"/>
        <w:gridCol w:w="800"/>
        <w:gridCol w:w="852"/>
        <w:gridCol w:w="800"/>
        <w:gridCol w:w="800"/>
        <w:gridCol w:w="800"/>
        <w:gridCol w:w="800"/>
        <w:gridCol w:w="870"/>
        <w:gridCol w:w="870"/>
        <w:tblGridChange w:id="1540">
          <w:tblGrid>
            <w:gridCol w:w="676"/>
            <w:gridCol w:w="675"/>
            <w:gridCol w:w="800"/>
            <w:gridCol w:w="800"/>
            <w:gridCol w:w="852"/>
            <w:gridCol w:w="800"/>
            <w:gridCol w:w="800"/>
            <w:gridCol w:w="800"/>
            <w:gridCol w:w="800"/>
            <w:gridCol w:w="870"/>
            <w:gridCol w:w="870"/>
          </w:tblGrid>
        </w:tblGridChange>
      </w:tblGrid>
      <w:tr w:rsidR="006508A8" w:rsidRPr="001763FC" w14:paraId="0BB9EDEC" w14:textId="77777777" w:rsidTr="006508A8">
        <w:trPr>
          <w:cnfStyle w:val="100000000000" w:firstRow="1" w:lastRow="0" w:firstColumn="0" w:lastColumn="0" w:oddVBand="0" w:evenVBand="0" w:oddHBand="0" w:evenHBand="0" w:firstRowFirstColumn="0" w:firstRowLastColumn="0" w:lastRowFirstColumn="0" w:lastRowLastColumn="0"/>
          <w:trHeight w:val="629"/>
        </w:trPr>
        <w:tc>
          <w:tcPr>
            <w:cnfStyle w:val="001000000000" w:firstRow="0" w:lastRow="0" w:firstColumn="1" w:lastColumn="0" w:oddVBand="0" w:evenVBand="0" w:oddHBand="0" w:evenHBand="0" w:firstRowFirstColumn="0" w:firstRowLastColumn="0" w:lastRowFirstColumn="0" w:lastRowLastColumn="0"/>
            <w:tcW w:w="387" w:type="pct"/>
          </w:tcPr>
          <w:p w14:paraId="4D160647" w14:textId="77777777" w:rsidR="0068783F" w:rsidRPr="001763FC" w:rsidRDefault="0068783F" w:rsidP="0068783F">
            <w:pPr>
              <w:jc w:val="both"/>
              <w:rPr>
                <w:rFonts w:ascii="Arial" w:hAnsi="Arial" w:cs="Arial"/>
                <w:sz w:val="24"/>
                <w:szCs w:val="24"/>
              </w:rPr>
            </w:pPr>
          </w:p>
        </w:tc>
        <w:tc>
          <w:tcPr>
            <w:tcW w:w="386" w:type="pct"/>
          </w:tcPr>
          <w:p w14:paraId="60FBA2B7" w14:textId="730A29B2" w:rsidR="0068783F" w:rsidRPr="001763FC" w:rsidRDefault="0068783F" w:rsidP="0068783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2019</w:t>
            </w:r>
          </w:p>
        </w:tc>
        <w:tc>
          <w:tcPr>
            <w:tcW w:w="458" w:type="pct"/>
          </w:tcPr>
          <w:p w14:paraId="309E26EA" w14:textId="67EE9469" w:rsidR="0068783F" w:rsidRPr="001763FC" w:rsidRDefault="0068783F" w:rsidP="0068783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2020</w:t>
            </w:r>
          </w:p>
        </w:tc>
        <w:tc>
          <w:tcPr>
            <w:tcW w:w="458" w:type="pct"/>
          </w:tcPr>
          <w:p w14:paraId="3E47B015" w14:textId="314138CB" w:rsidR="0068783F" w:rsidRPr="001763FC" w:rsidRDefault="0068783F" w:rsidP="0068783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2021</w:t>
            </w:r>
          </w:p>
        </w:tc>
        <w:tc>
          <w:tcPr>
            <w:tcW w:w="487" w:type="pct"/>
          </w:tcPr>
          <w:p w14:paraId="5F3ADDA2" w14:textId="25492F05" w:rsidR="0068783F" w:rsidRPr="001763FC" w:rsidRDefault="0068783F" w:rsidP="0068783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2022</w:t>
            </w:r>
          </w:p>
        </w:tc>
        <w:tc>
          <w:tcPr>
            <w:tcW w:w="458" w:type="pct"/>
          </w:tcPr>
          <w:p w14:paraId="70557F0B" w14:textId="1A226A6A" w:rsidR="0068783F" w:rsidRPr="001763FC" w:rsidRDefault="0068783F" w:rsidP="0068783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2023</w:t>
            </w:r>
          </w:p>
        </w:tc>
        <w:tc>
          <w:tcPr>
            <w:tcW w:w="458" w:type="pct"/>
          </w:tcPr>
          <w:p w14:paraId="1AF7B81E" w14:textId="320D109F" w:rsidR="0068783F" w:rsidRPr="001763FC" w:rsidRDefault="0068783F" w:rsidP="0068783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2024</w:t>
            </w:r>
          </w:p>
        </w:tc>
        <w:tc>
          <w:tcPr>
            <w:tcW w:w="458" w:type="pct"/>
          </w:tcPr>
          <w:p w14:paraId="2C5F18C3" w14:textId="65379352" w:rsidR="0068783F" w:rsidRPr="001763FC" w:rsidRDefault="0068783F" w:rsidP="0068783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2025</w:t>
            </w:r>
          </w:p>
        </w:tc>
        <w:tc>
          <w:tcPr>
            <w:tcW w:w="458" w:type="pct"/>
          </w:tcPr>
          <w:p w14:paraId="5745BDB7" w14:textId="392D899E" w:rsidR="0068783F" w:rsidRPr="001763FC" w:rsidRDefault="0068783F" w:rsidP="0068783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2026</w:t>
            </w:r>
          </w:p>
        </w:tc>
        <w:tc>
          <w:tcPr>
            <w:tcW w:w="498" w:type="pct"/>
          </w:tcPr>
          <w:p w14:paraId="298BFD42" w14:textId="6912B4A1" w:rsidR="0068783F" w:rsidRPr="001763FC" w:rsidRDefault="0068783F" w:rsidP="0068783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2027</w:t>
            </w:r>
          </w:p>
        </w:tc>
        <w:tc>
          <w:tcPr>
            <w:tcW w:w="498" w:type="pct"/>
          </w:tcPr>
          <w:p w14:paraId="7A7F9667" w14:textId="06ED7C69" w:rsidR="0068783F" w:rsidRPr="001763FC" w:rsidRDefault="0068783F" w:rsidP="0068783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2028</w:t>
            </w:r>
          </w:p>
        </w:tc>
      </w:tr>
      <w:tr w:rsidR="006508A8" w:rsidRPr="001763FC" w14:paraId="6CCAE9A9" w14:textId="77777777" w:rsidTr="006508A8">
        <w:trPr>
          <w:trHeight w:val="387"/>
        </w:trPr>
        <w:tc>
          <w:tcPr>
            <w:cnfStyle w:val="001000000000" w:firstRow="0" w:lastRow="0" w:firstColumn="1" w:lastColumn="0" w:oddVBand="0" w:evenVBand="0" w:oddHBand="0" w:evenHBand="0" w:firstRowFirstColumn="0" w:firstRowLastColumn="0" w:lastRowFirstColumn="0" w:lastRowLastColumn="0"/>
            <w:tcW w:w="387" w:type="pct"/>
          </w:tcPr>
          <w:p w14:paraId="76E93DFD" w14:textId="77777777" w:rsidR="006508A8" w:rsidRPr="001763FC" w:rsidRDefault="006508A8" w:rsidP="006508A8">
            <w:pPr>
              <w:jc w:val="both"/>
              <w:rPr>
                <w:rFonts w:ascii="Arial" w:hAnsi="Arial" w:cs="Arial"/>
                <w:b w:val="0"/>
                <w:sz w:val="24"/>
                <w:szCs w:val="24"/>
              </w:rPr>
            </w:pPr>
            <w:r w:rsidRPr="001763FC">
              <w:rPr>
                <w:rFonts w:ascii="Arial" w:hAnsi="Arial" w:cs="Arial"/>
                <w:b w:val="0"/>
                <w:sz w:val="24"/>
                <w:szCs w:val="24"/>
              </w:rPr>
              <w:t xml:space="preserve">Benefits </w:t>
            </w:r>
            <w:r w:rsidRPr="001763FC">
              <w:rPr>
                <w:rFonts w:ascii="Arial" w:hAnsi="Arial" w:cs="Arial"/>
                <w:b w:val="0"/>
                <w:sz w:val="24"/>
                <w:szCs w:val="24"/>
              </w:rPr>
              <w:br/>
            </w:r>
          </w:p>
        </w:tc>
        <w:tc>
          <w:tcPr>
            <w:tcW w:w="386" w:type="pct"/>
            <w:vAlign w:val="bottom"/>
          </w:tcPr>
          <w:p w14:paraId="6CFC0925" w14:textId="122FFBAB" w:rsidR="006508A8" w:rsidRPr="001763FC" w:rsidRDefault="006508A8" w:rsidP="006508A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41" w:author="Juan Labraga" w:date="2018-09-13T11:18:00Z">
              <w:r>
                <w:rPr>
                  <w:rFonts w:ascii="Arial" w:hAnsi="Arial" w:cs="Arial"/>
                  <w:sz w:val="24"/>
                  <w:szCs w:val="24"/>
                </w:rPr>
                <w:t>0</w:t>
              </w:r>
            </w:ins>
            <w:del w:id="1542" w:author="Juan Labraga" w:date="2018-09-13T11:17:00Z">
              <w:r w:rsidRPr="001763FC" w:rsidDel="001778E6">
                <w:rPr>
                  <w:rFonts w:ascii="Arial" w:hAnsi="Arial" w:cs="Arial"/>
                  <w:sz w:val="24"/>
                  <w:szCs w:val="24"/>
                </w:rPr>
                <w:delText>0</w:delText>
              </w:r>
            </w:del>
          </w:p>
        </w:tc>
        <w:tc>
          <w:tcPr>
            <w:tcW w:w="458" w:type="pct"/>
            <w:vAlign w:val="bottom"/>
          </w:tcPr>
          <w:p w14:paraId="1BF7C28F" w14:textId="22CFC893" w:rsidR="006508A8" w:rsidRPr="001763FC" w:rsidRDefault="006508A8" w:rsidP="006508A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43" w:author="Juan Labraga" w:date="2018-09-13T11:18:00Z">
              <w:r>
                <w:rPr>
                  <w:rFonts w:ascii="Calibri" w:hAnsi="Calibri" w:cs="Calibri"/>
                  <w:color w:val="000000"/>
                </w:rPr>
                <w:t>0</w:t>
              </w:r>
              <w:r>
                <w:rPr>
                  <w:rFonts w:ascii="Calibri" w:hAnsi="Calibri" w:cs="Calibri"/>
                  <w:color w:val="000000"/>
                </w:rPr>
                <w:t>.</w:t>
              </w:r>
              <w:r>
                <w:rPr>
                  <w:rFonts w:ascii="Calibri" w:hAnsi="Calibri" w:cs="Calibri"/>
                  <w:color w:val="000000"/>
                </w:rPr>
                <w:t>538</w:t>
              </w:r>
            </w:ins>
            <w:del w:id="1544" w:author="Juan Labraga" w:date="2018-09-13T11:17:00Z">
              <w:r w:rsidRPr="001763FC" w:rsidDel="001778E6">
                <w:rPr>
                  <w:rFonts w:ascii="Arial" w:hAnsi="Arial" w:cs="Arial"/>
                  <w:sz w:val="24"/>
                  <w:szCs w:val="24"/>
                </w:rPr>
                <w:delText>0,699</w:delText>
              </w:r>
            </w:del>
          </w:p>
        </w:tc>
        <w:tc>
          <w:tcPr>
            <w:tcW w:w="458" w:type="pct"/>
            <w:vAlign w:val="bottom"/>
          </w:tcPr>
          <w:p w14:paraId="0AEFB401" w14:textId="12F4BAC0" w:rsidR="006508A8" w:rsidRPr="001763FC" w:rsidRDefault="006508A8" w:rsidP="006508A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45" w:author="Juan Labraga" w:date="2018-09-13T11:18:00Z">
              <w:r>
                <w:rPr>
                  <w:rFonts w:ascii="Calibri" w:hAnsi="Calibri" w:cs="Calibri"/>
                  <w:color w:val="000000"/>
                </w:rPr>
                <w:t>0</w:t>
              </w:r>
              <w:r>
                <w:rPr>
                  <w:rFonts w:ascii="Calibri" w:hAnsi="Calibri" w:cs="Calibri"/>
                  <w:color w:val="000000"/>
                </w:rPr>
                <w:t>.</w:t>
              </w:r>
              <w:r>
                <w:rPr>
                  <w:rFonts w:ascii="Calibri" w:hAnsi="Calibri" w:cs="Calibri"/>
                  <w:color w:val="000000"/>
                </w:rPr>
                <w:t>950</w:t>
              </w:r>
            </w:ins>
            <w:del w:id="1546" w:author="Juan Labraga" w:date="2018-09-13T11:17:00Z">
              <w:r w:rsidRPr="001763FC" w:rsidDel="001778E6">
                <w:rPr>
                  <w:rFonts w:ascii="Arial" w:hAnsi="Arial" w:cs="Arial"/>
                  <w:sz w:val="24"/>
                  <w:szCs w:val="24"/>
                </w:rPr>
                <w:delText>1,206</w:delText>
              </w:r>
            </w:del>
          </w:p>
        </w:tc>
        <w:tc>
          <w:tcPr>
            <w:tcW w:w="487" w:type="pct"/>
            <w:vAlign w:val="bottom"/>
          </w:tcPr>
          <w:p w14:paraId="28D94BDA" w14:textId="7560EF94" w:rsidR="006508A8" w:rsidRPr="001763FC" w:rsidRDefault="006508A8" w:rsidP="006508A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47" w:author="Juan Labraga" w:date="2018-09-13T11:18:00Z">
              <w:r>
                <w:rPr>
                  <w:rFonts w:ascii="Calibri" w:hAnsi="Calibri" w:cs="Calibri"/>
                  <w:color w:val="000000"/>
                </w:rPr>
                <w:t>3</w:t>
              </w:r>
              <w:r>
                <w:rPr>
                  <w:rFonts w:ascii="Calibri" w:hAnsi="Calibri" w:cs="Calibri"/>
                  <w:color w:val="000000"/>
                </w:rPr>
                <w:t>.</w:t>
              </w:r>
              <w:r>
                <w:rPr>
                  <w:rFonts w:ascii="Calibri" w:hAnsi="Calibri" w:cs="Calibri"/>
                  <w:color w:val="000000"/>
                </w:rPr>
                <w:t>545</w:t>
              </w:r>
            </w:ins>
            <w:del w:id="1548" w:author="Juan Labraga" w:date="2018-09-13T11:17:00Z">
              <w:r w:rsidRPr="001763FC" w:rsidDel="001778E6">
                <w:rPr>
                  <w:rFonts w:ascii="Arial" w:hAnsi="Arial" w:cs="Arial"/>
                  <w:sz w:val="24"/>
                  <w:szCs w:val="24"/>
                </w:rPr>
                <w:delText>4,481</w:delText>
              </w:r>
            </w:del>
          </w:p>
        </w:tc>
        <w:tc>
          <w:tcPr>
            <w:tcW w:w="458" w:type="pct"/>
            <w:vAlign w:val="bottom"/>
          </w:tcPr>
          <w:p w14:paraId="333FBA98" w14:textId="373C3E30" w:rsidR="006508A8" w:rsidRPr="001763FC" w:rsidRDefault="006508A8" w:rsidP="006508A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49" w:author="Juan Labraga" w:date="2018-09-13T11:18:00Z">
              <w:r>
                <w:rPr>
                  <w:rFonts w:ascii="Calibri" w:hAnsi="Calibri" w:cs="Calibri"/>
                  <w:color w:val="000000"/>
                </w:rPr>
                <w:t>4</w:t>
              </w:r>
              <w:r>
                <w:rPr>
                  <w:rFonts w:ascii="Calibri" w:hAnsi="Calibri" w:cs="Calibri"/>
                  <w:color w:val="000000"/>
                </w:rPr>
                <w:t>.</w:t>
              </w:r>
              <w:r>
                <w:rPr>
                  <w:rFonts w:ascii="Calibri" w:hAnsi="Calibri" w:cs="Calibri"/>
                  <w:color w:val="000000"/>
                </w:rPr>
                <w:t>734</w:t>
              </w:r>
            </w:ins>
            <w:del w:id="1550" w:author="Juan Labraga" w:date="2018-09-13T11:17:00Z">
              <w:r w:rsidRPr="001763FC" w:rsidDel="001778E6">
                <w:rPr>
                  <w:rFonts w:ascii="Arial" w:hAnsi="Arial" w:cs="Arial"/>
                  <w:sz w:val="24"/>
                  <w:szCs w:val="24"/>
                </w:rPr>
                <w:delText>5,984</w:delText>
              </w:r>
            </w:del>
          </w:p>
        </w:tc>
        <w:tc>
          <w:tcPr>
            <w:tcW w:w="458" w:type="pct"/>
            <w:vAlign w:val="bottom"/>
          </w:tcPr>
          <w:p w14:paraId="2EE62F3D" w14:textId="0408CE7F" w:rsidR="006508A8" w:rsidRPr="001763FC" w:rsidRDefault="006508A8" w:rsidP="006508A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51" w:author="Juan Labraga" w:date="2018-09-13T11:18:00Z">
              <w:r>
                <w:rPr>
                  <w:rFonts w:ascii="Calibri" w:hAnsi="Calibri" w:cs="Calibri"/>
                  <w:color w:val="000000"/>
                </w:rPr>
                <w:t>5</w:t>
              </w:r>
              <w:r>
                <w:rPr>
                  <w:rFonts w:ascii="Calibri" w:hAnsi="Calibri" w:cs="Calibri"/>
                  <w:color w:val="000000"/>
                </w:rPr>
                <w:t>.</w:t>
              </w:r>
              <w:r>
                <w:rPr>
                  <w:rFonts w:ascii="Calibri" w:hAnsi="Calibri" w:cs="Calibri"/>
                  <w:color w:val="000000"/>
                </w:rPr>
                <w:t>442</w:t>
              </w:r>
            </w:ins>
            <w:del w:id="1552" w:author="Juan Labraga" w:date="2018-09-13T11:17:00Z">
              <w:r w:rsidRPr="001763FC" w:rsidDel="001778E6">
                <w:rPr>
                  <w:rFonts w:ascii="Arial" w:hAnsi="Arial" w:cs="Arial"/>
                  <w:sz w:val="24"/>
                  <w:szCs w:val="24"/>
                </w:rPr>
                <w:delText>7,047</w:delText>
              </w:r>
            </w:del>
          </w:p>
        </w:tc>
        <w:tc>
          <w:tcPr>
            <w:tcW w:w="458" w:type="pct"/>
            <w:vAlign w:val="bottom"/>
          </w:tcPr>
          <w:p w14:paraId="4FAEFEB7" w14:textId="084D6722" w:rsidR="006508A8" w:rsidRPr="001763FC" w:rsidRDefault="006508A8" w:rsidP="006508A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53" w:author="Juan Labraga" w:date="2018-09-13T11:18:00Z">
              <w:r>
                <w:rPr>
                  <w:rFonts w:ascii="Calibri" w:hAnsi="Calibri" w:cs="Calibri"/>
                  <w:color w:val="000000"/>
                </w:rPr>
                <w:t>6</w:t>
              </w:r>
              <w:r>
                <w:rPr>
                  <w:rFonts w:ascii="Calibri" w:hAnsi="Calibri" w:cs="Calibri"/>
                  <w:color w:val="000000"/>
                </w:rPr>
                <w:t>.</w:t>
              </w:r>
              <w:r>
                <w:rPr>
                  <w:rFonts w:ascii="Calibri" w:hAnsi="Calibri" w:cs="Calibri"/>
                  <w:color w:val="000000"/>
                </w:rPr>
                <w:t>237</w:t>
              </w:r>
            </w:ins>
            <w:del w:id="1554" w:author="Juan Labraga" w:date="2018-09-13T11:17:00Z">
              <w:r w:rsidRPr="001763FC" w:rsidDel="001778E6">
                <w:rPr>
                  <w:rFonts w:ascii="Arial" w:hAnsi="Arial" w:cs="Arial"/>
                  <w:sz w:val="24"/>
                  <w:szCs w:val="24"/>
                </w:rPr>
                <w:delText>8,240</w:delText>
              </w:r>
            </w:del>
          </w:p>
        </w:tc>
        <w:tc>
          <w:tcPr>
            <w:tcW w:w="458" w:type="pct"/>
            <w:vAlign w:val="bottom"/>
          </w:tcPr>
          <w:p w14:paraId="076E9E3B" w14:textId="18904970" w:rsidR="006508A8" w:rsidRPr="001763FC" w:rsidRDefault="006508A8" w:rsidP="006508A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55" w:author="Juan Labraga" w:date="2018-09-13T11:18:00Z">
              <w:r>
                <w:rPr>
                  <w:rFonts w:ascii="Calibri" w:hAnsi="Calibri" w:cs="Calibri"/>
                  <w:color w:val="000000"/>
                </w:rPr>
                <w:t>7</w:t>
              </w:r>
              <w:r>
                <w:rPr>
                  <w:rFonts w:ascii="Calibri" w:hAnsi="Calibri" w:cs="Calibri"/>
                  <w:color w:val="000000"/>
                </w:rPr>
                <w:t>.</w:t>
              </w:r>
              <w:r>
                <w:rPr>
                  <w:rFonts w:ascii="Calibri" w:hAnsi="Calibri" w:cs="Calibri"/>
                  <w:color w:val="000000"/>
                </w:rPr>
                <w:t>127</w:t>
              </w:r>
            </w:ins>
            <w:del w:id="1556" w:author="Juan Labraga" w:date="2018-09-13T11:17:00Z">
              <w:r w:rsidRPr="001763FC" w:rsidDel="001778E6">
                <w:rPr>
                  <w:rFonts w:ascii="Arial" w:hAnsi="Arial" w:cs="Arial"/>
                  <w:sz w:val="24"/>
                  <w:szCs w:val="24"/>
                </w:rPr>
                <w:delText>9,575</w:delText>
              </w:r>
            </w:del>
          </w:p>
        </w:tc>
        <w:tc>
          <w:tcPr>
            <w:tcW w:w="498" w:type="pct"/>
            <w:vAlign w:val="bottom"/>
          </w:tcPr>
          <w:p w14:paraId="39B8F88D" w14:textId="1F112F62" w:rsidR="006508A8" w:rsidRPr="001763FC" w:rsidRDefault="006508A8" w:rsidP="006508A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57" w:author="Juan Labraga" w:date="2018-09-13T11:18:00Z">
              <w:r>
                <w:rPr>
                  <w:rFonts w:ascii="Calibri" w:hAnsi="Calibri" w:cs="Calibri"/>
                  <w:color w:val="000000"/>
                </w:rPr>
                <w:t>8</w:t>
              </w:r>
              <w:r>
                <w:rPr>
                  <w:rFonts w:ascii="Calibri" w:hAnsi="Calibri" w:cs="Calibri"/>
                  <w:color w:val="000000"/>
                </w:rPr>
                <w:t>.</w:t>
              </w:r>
              <w:r>
                <w:rPr>
                  <w:rFonts w:ascii="Calibri" w:hAnsi="Calibri" w:cs="Calibri"/>
                  <w:color w:val="000000"/>
                </w:rPr>
                <w:t>121</w:t>
              </w:r>
            </w:ins>
            <w:del w:id="1558" w:author="Juan Labraga" w:date="2018-09-13T11:17:00Z">
              <w:r w:rsidRPr="001763FC" w:rsidDel="001778E6">
                <w:rPr>
                  <w:rFonts w:ascii="Arial" w:hAnsi="Arial" w:cs="Arial"/>
                  <w:sz w:val="24"/>
                  <w:szCs w:val="24"/>
                </w:rPr>
                <w:delText>11,066</w:delText>
              </w:r>
            </w:del>
          </w:p>
        </w:tc>
        <w:tc>
          <w:tcPr>
            <w:tcW w:w="498" w:type="pct"/>
            <w:vAlign w:val="bottom"/>
          </w:tcPr>
          <w:p w14:paraId="08241F21" w14:textId="2DA00401" w:rsidR="006508A8" w:rsidRPr="001763FC" w:rsidRDefault="006508A8" w:rsidP="006508A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59" w:author="Juan Labraga" w:date="2018-09-13T11:18:00Z">
              <w:r>
                <w:rPr>
                  <w:rFonts w:ascii="Calibri" w:hAnsi="Calibri" w:cs="Calibri"/>
                  <w:color w:val="000000"/>
                </w:rPr>
                <w:t>9</w:t>
              </w:r>
              <w:r>
                <w:rPr>
                  <w:rFonts w:ascii="Calibri" w:hAnsi="Calibri" w:cs="Calibri"/>
                  <w:color w:val="000000"/>
                </w:rPr>
                <w:t>.</w:t>
              </w:r>
              <w:r>
                <w:rPr>
                  <w:rFonts w:ascii="Calibri" w:hAnsi="Calibri" w:cs="Calibri"/>
                  <w:color w:val="000000"/>
                </w:rPr>
                <w:t>230</w:t>
              </w:r>
            </w:ins>
            <w:del w:id="1560" w:author="Juan Labraga" w:date="2018-09-13T11:17:00Z">
              <w:r w:rsidRPr="001763FC" w:rsidDel="001778E6">
                <w:rPr>
                  <w:rFonts w:ascii="Arial" w:hAnsi="Arial" w:cs="Arial"/>
                  <w:sz w:val="24"/>
                  <w:szCs w:val="24"/>
                </w:rPr>
                <w:delText>12,729</w:delText>
              </w:r>
            </w:del>
          </w:p>
        </w:tc>
      </w:tr>
      <w:tr w:rsidR="006508A8" w:rsidRPr="001763FC" w14:paraId="2E236ED6" w14:textId="77777777" w:rsidTr="006508A8">
        <w:tc>
          <w:tcPr>
            <w:cnfStyle w:val="001000000000" w:firstRow="0" w:lastRow="0" w:firstColumn="1" w:lastColumn="0" w:oddVBand="0" w:evenVBand="0" w:oddHBand="0" w:evenHBand="0" w:firstRowFirstColumn="0" w:firstRowLastColumn="0" w:lastRowFirstColumn="0" w:lastRowLastColumn="0"/>
            <w:tcW w:w="387" w:type="pct"/>
          </w:tcPr>
          <w:p w14:paraId="3F72ECD5" w14:textId="77777777" w:rsidR="00023703" w:rsidRPr="001763FC" w:rsidRDefault="00023703" w:rsidP="009E47DC">
            <w:pPr>
              <w:jc w:val="both"/>
              <w:rPr>
                <w:rFonts w:ascii="Arial" w:hAnsi="Arial" w:cs="Arial"/>
                <w:b w:val="0"/>
                <w:sz w:val="24"/>
                <w:szCs w:val="24"/>
              </w:rPr>
            </w:pPr>
            <w:r w:rsidRPr="001763FC">
              <w:rPr>
                <w:rFonts w:ascii="Arial" w:hAnsi="Arial" w:cs="Arial"/>
                <w:b w:val="0"/>
                <w:sz w:val="24"/>
                <w:szCs w:val="24"/>
              </w:rPr>
              <w:t>Costs</w:t>
            </w:r>
          </w:p>
        </w:tc>
        <w:tc>
          <w:tcPr>
            <w:tcW w:w="386" w:type="pct"/>
          </w:tcPr>
          <w:p w14:paraId="36F48BB5" w14:textId="51FBF59A" w:rsidR="00023703" w:rsidRPr="001763FC" w:rsidRDefault="00023703" w:rsidP="006E14E8">
            <w:pPr>
              <w:jc w:val="right"/>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r w:rsidRPr="001763FC">
              <w:rPr>
                <w:rFonts w:ascii="Arial" w:hAnsi="Arial" w:cs="Arial"/>
                <w:bCs/>
                <w:sz w:val="24"/>
                <w:szCs w:val="24"/>
              </w:rPr>
              <w:t xml:space="preserve">                 </w:t>
            </w:r>
            <w:r w:rsidR="0068783F" w:rsidRPr="001763FC">
              <w:rPr>
                <w:rFonts w:ascii="Arial" w:hAnsi="Arial" w:cs="Arial"/>
                <w:bCs/>
                <w:sz w:val="24"/>
                <w:szCs w:val="24"/>
              </w:rPr>
              <w:t>1.19</w:t>
            </w:r>
          </w:p>
        </w:tc>
        <w:tc>
          <w:tcPr>
            <w:tcW w:w="458" w:type="pct"/>
          </w:tcPr>
          <w:p w14:paraId="5EA080E9" w14:textId="19120C66" w:rsidR="00023703" w:rsidRPr="001763FC" w:rsidRDefault="0068783F" w:rsidP="006E14E8">
            <w:pPr>
              <w:jc w:val="right"/>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r w:rsidRPr="001763FC">
              <w:rPr>
                <w:rFonts w:ascii="Arial" w:hAnsi="Arial" w:cs="Arial"/>
                <w:bCs/>
                <w:sz w:val="24"/>
                <w:szCs w:val="24"/>
              </w:rPr>
              <w:t>3.7</w:t>
            </w:r>
            <w:r w:rsidR="00023703" w:rsidRPr="001763FC">
              <w:rPr>
                <w:rFonts w:ascii="Arial" w:hAnsi="Arial" w:cs="Arial"/>
                <w:bCs/>
                <w:sz w:val="24"/>
                <w:szCs w:val="24"/>
              </w:rPr>
              <w:t xml:space="preserve">             </w:t>
            </w:r>
          </w:p>
        </w:tc>
        <w:tc>
          <w:tcPr>
            <w:tcW w:w="458" w:type="pct"/>
          </w:tcPr>
          <w:p w14:paraId="4E7E4289" w14:textId="5B79C900" w:rsidR="00023703" w:rsidRPr="001763FC" w:rsidRDefault="0068783F" w:rsidP="006E14E8">
            <w:pPr>
              <w:jc w:val="right"/>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r w:rsidRPr="001763FC">
              <w:rPr>
                <w:rFonts w:ascii="Arial" w:hAnsi="Arial" w:cs="Arial"/>
                <w:bCs/>
                <w:sz w:val="24"/>
                <w:szCs w:val="24"/>
              </w:rPr>
              <w:t>0.7</w:t>
            </w:r>
          </w:p>
        </w:tc>
        <w:tc>
          <w:tcPr>
            <w:tcW w:w="487" w:type="pct"/>
          </w:tcPr>
          <w:p w14:paraId="5CCB5E14" w14:textId="21FAB875" w:rsidR="00023703" w:rsidRPr="001763FC" w:rsidRDefault="0068783F" w:rsidP="006E14E8">
            <w:pPr>
              <w:jc w:val="right"/>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r w:rsidRPr="001763FC">
              <w:rPr>
                <w:rFonts w:ascii="Arial" w:hAnsi="Arial" w:cs="Arial"/>
                <w:bCs/>
                <w:sz w:val="24"/>
                <w:szCs w:val="24"/>
              </w:rPr>
              <w:t>0.6</w:t>
            </w:r>
          </w:p>
        </w:tc>
        <w:tc>
          <w:tcPr>
            <w:tcW w:w="458" w:type="pct"/>
          </w:tcPr>
          <w:p w14:paraId="00E51D15" w14:textId="76C167CE" w:rsidR="00023703" w:rsidRPr="001763FC" w:rsidRDefault="0068783F" w:rsidP="006E14E8">
            <w:pPr>
              <w:jc w:val="right"/>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r w:rsidRPr="001763FC">
              <w:rPr>
                <w:rFonts w:ascii="Arial" w:hAnsi="Arial" w:cs="Arial"/>
                <w:bCs/>
                <w:sz w:val="24"/>
                <w:szCs w:val="24"/>
              </w:rPr>
              <w:t>0.2</w:t>
            </w:r>
          </w:p>
        </w:tc>
        <w:tc>
          <w:tcPr>
            <w:tcW w:w="458" w:type="pct"/>
          </w:tcPr>
          <w:p w14:paraId="70994CBF" w14:textId="44B3EF15" w:rsidR="00023703" w:rsidRPr="001763FC" w:rsidRDefault="006508A8" w:rsidP="006E14E8">
            <w:pPr>
              <w:jc w:val="right"/>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ins w:id="1561" w:author="Juan Labraga" w:date="2018-09-13T11:15:00Z">
              <w:r>
                <w:rPr>
                  <w:rFonts w:ascii="Arial" w:hAnsi="Arial" w:cs="Arial"/>
                  <w:bCs/>
                  <w:sz w:val="24"/>
                  <w:szCs w:val="24"/>
                </w:rPr>
                <w:t>0.2</w:t>
              </w:r>
            </w:ins>
          </w:p>
        </w:tc>
        <w:tc>
          <w:tcPr>
            <w:tcW w:w="458" w:type="pct"/>
          </w:tcPr>
          <w:p w14:paraId="44223C57" w14:textId="1CF8E2BA" w:rsidR="00023703" w:rsidRPr="001763FC" w:rsidRDefault="006508A8" w:rsidP="006E14E8">
            <w:pPr>
              <w:jc w:val="right"/>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ins w:id="1562" w:author="Juan Labraga" w:date="2018-09-13T11:15:00Z">
              <w:r>
                <w:rPr>
                  <w:rFonts w:ascii="Arial" w:hAnsi="Arial" w:cs="Arial"/>
                  <w:bCs/>
                  <w:sz w:val="24"/>
                  <w:szCs w:val="24"/>
                </w:rPr>
                <w:t>0.2</w:t>
              </w:r>
            </w:ins>
          </w:p>
        </w:tc>
        <w:tc>
          <w:tcPr>
            <w:tcW w:w="458" w:type="pct"/>
          </w:tcPr>
          <w:p w14:paraId="7071ABD8" w14:textId="4A7C4045" w:rsidR="00023703" w:rsidRPr="001763FC" w:rsidRDefault="006508A8" w:rsidP="006E14E8">
            <w:pPr>
              <w:jc w:val="right"/>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ins w:id="1563" w:author="Juan Labraga" w:date="2018-09-13T11:15:00Z">
              <w:r>
                <w:rPr>
                  <w:rFonts w:ascii="Arial" w:hAnsi="Arial" w:cs="Arial"/>
                  <w:bCs/>
                  <w:sz w:val="24"/>
                  <w:szCs w:val="24"/>
                </w:rPr>
                <w:t>0.2</w:t>
              </w:r>
            </w:ins>
          </w:p>
        </w:tc>
        <w:tc>
          <w:tcPr>
            <w:tcW w:w="498" w:type="pct"/>
          </w:tcPr>
          <w:p w14:paraId="53DA804B" w14:textId="778072D5" w:rsidR="00023703" w:rsidRPr="001763FC" w:rsidRDefault="006508A8" w:rsidP="006E14E8">
            <w:pPr>
              <w:jc w:val="right"/>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ins w:id="1564" w:author="Juan Labraga" w:date="2018-09-13T11:15:00Z">
              <w:r>
                <w:rPr>
                  <w:rFonts w:ascii="Arial" w:hAnsi="Arial" w:cs="Arial"/>
                  <w:bCs/>
                  <w:sz w:val="24"/>
                  <w:szCs w:val="24"/>
                </w:rPr>
                <w:t>0.2</w:t>
              </w:r>
            </w:ins>
          </w:p>
        </w:tc>
        <w:tc>
          <w:tcPr>
            <w:tcW w:w="498" w:type="pct"/>
          </w:tcPr>
          <w:p w14:paraId="00789CC9" w14:textId="02AAC9AB" w:rsidR="00023703" w:rsidRPr="001763FC" w:rsidRDefault="006508A8" w:rsidP="006E14E8">
            <w:pPr>
              <w:jc w:val="right"/>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ins w:id="1565" w:author="Juan Labraga" w:date="2018-09-13T11:15:00Z">
              <w:r>
                <w:rPr>
                  <w:rFonts w:ascii="Arial" w:hAnsi="Arial" w:cs="Arial"/>
                  <w:bCs/>
                  <w:sz w:val="24"/>
                  <w:szCs w:val="24"/>
                </w:rPr>
                <w:t>0.2</w:t>
              </w:r>
            </w:ins>
          </w:p>
        </w:tc>
      </w:tr>
      <w:tr w:rsidR="006508A8" w:rsidRPr="001763FC" w14:paraId="28AF7663" w14:textId="77777777" w:rsidTr="006508A8">
        <w:tc>
          <w:tcPr>
            <w:cnfStyle w:val="001000000000" w:firstRow="0" w:lastRow="0" w:firstColumn="1" w:lastColumn="0" w:oddVBand="0" w:evenVBand="0" w:oddHBand="0" w:evenHBand="0" w:firstRowFirstColumn="0" w:firstRowLastColumn="0" w:lastRowFirstColumn="0" w:lastRowLastColumn="0"/>
            <w:tcW w:w="387" w:type="pct"/>
          </w:tcPr>
          <w:p w14:paraId="205FDAD7" w14:textId="77777777" w:rsidR="00526B20" w:rsidRPr="001763FC" w:rsidRDefault="00526B20" w:rsidP="00526B20">
            <w:pPr>
              <w:jc w:val="both"/>
              <w:rPr>
                <w:rFonts w:ascii="Arial" w:hAnsi="Arial" w:cs="Arial"/>
                <w:b w:val="0"/>
                <w:sz w:val="24"/>
                <w:szCs w:val="24"/>
              </w:rPr>
            </w:pPr>
            <w:r w:rsidRPr="001763FC">
              <w:rPr>
                <w:rFonts w:ascii="Arial" w:hAnsi="Arial" w:cs="Arial"/>
                <w:b w:val="0"/>
                <w:sz w:val="24"/>
                <w:szCs w:val="24"/>
              </w:rPr>
              <w:t xml:space="preserve">Net Present Value </w:t>
            </w:r>
            <w:proofErr w:type="gramStart"/>
            <w:r w:rsidRPr="001763FC">
              <w:rPr>
                <w:rFonts w:ascii="Arial" w:hAnsi="Arial" w:cs="Arial"/>
                <w:b w:val="0"/>
                <w:sz w:val="24"/>
                <w:szCs w:val="24"/>
              </w:rPr>
              <w:t>5 year</w:t>
            </w:r>
            <w:proofErr w:type="gramEnd"/>
            <w:r w:rsidRPr="001763FC">
              <w:rPr>
                <w:rFonts w:ascii="Arial" w:hAnsi="Arial" w:cs="Arial"/>
                <w:b w:val="0"/>
                <w:sz w:val="24"/>
                <w:szCs w:val="24"/>
              </w:rPr>
              <w:t xml:space="preserve"> horizon</w:t>
            </w:r>
            <w:r w:rsidR="00FB379E" w:rsidRPr="001763FC">
              <w:rPr>
                <w:rFonts w:ascii="Arial" w:hAnsi="Arial" w:cs="Arial"/>
                <w:b w:val="0"/>
                <w:sz w:val="24"/>
                <w:szCs w:val="24"/>
              </w:rPr>
              <w:t xml:space="preserve"> (DR 12%)</w:t>
            </w:r>
          </w:p>
        </w:tc>
        <w:tc>
          <w:tcPr>
            <w:tcW w:w="386" w:type="pct"/>
          </w:tcPr>
          <w:p w14:paraId="185B39F2" w14:textId="360C1A9A" w:rsidR="00526B20" w:rsidRPr="001763FC" w:rsidRDefault="006508A8" w:rsidP="00526B2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66" w:author="Juan Labraga" w:date="2018-09-13T11:16:00Z">
              <w:r>
                <w:rPr>
                  <w:rFonts w:ascii="Arial" w:hAnsi="Arial" w:cs="Arial"/>
                  <w:sz w:val="24"/>
                  <w:szCs w:val="24"/>
                </w:rPr>
                <w:t>1</w:t>
              </w:r>
            </w:ins>
            <w:del w:id="1567" w:author="Juan Labraga" w:date="2018-09-13T11:16:00Z">
              <w:r w:rsidR="00F525E9" w:rsidRPr="001763FC" w:rsidDel="006508A8">
                <w:rPr>
                  <w:rFonts w:ascii="Arial" w:hAnsi="Arial" w:cs="Arial"/>
                  <w:sz w:val="24"/>
                  <w:szCs w:val="24"/>
                </w:rPr>
                <w:delText>2</w:delText>
              </w:r>
            </w:del>
            <w:r w:rsidR="00F525E9" w:rsidRPr="001763FC">
              <w:rPr>
                <w:rFonts w:ascii="Arial" w:hAnsi="Arial" w:cs="Arial"/>
                <w:sz w:val="24"/>
                <w:szCs w:val="24"/>
              </w:rPr>
              <w:t>.</w:t>
            </w:r>
            <w:ins w:id="1568" w:author="Juan Labraga" w:date="2018-09-13T11:16:00Z">
              <w:r>
                <w:rPr>
                  <w:rFonts w:ascii="Arial" w:hAnsi="Arial" w:cs="Arial"/>
                  <w:sz w:val="24"/>
                  <w:szCs w:val="24"/>
                </w:rPr>
                <w:t>04</w:t>
              </w:r>
            </w:ins>
            <w:del w:id="1569" w:author="Juan Labraga" w:date="2018-09-13T11:16:00Z">
              <w:r w:rsidR="00F525E9" w:rsidRPr="001763FC" w:rsidDel="006508A8">
                <w:rPr>
                  <w:rFonts w:ascii="Arial" w:hAnsi="Arial" w:cs="Arial"/>
                  <w:sz w:val="24"/>
                  <w:szCs w:val="24"/>
                </w:rPr>
                <w:delText>65</w:delText>
              </w:r>
            </w:del>
          </w:p>
        </w:tc>
        <w:tc>
          <w:tcPr>
            <w:tcW w:w="458" w:type="pct"/>
          </w:tcPr>
          <w:p w14:paraId="7ECAADD9" w14:textId="77777777" w:rsidR="00526B20" w:rsidRPr="001763FC" w:rsidRDefault="00526B20" w:rsidP="00526B2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458" w:type="pct"/>
          </w:tcPr>
          <w:p w14:paraId="407C577A" w14:textId="77777777" w:rsidR="00526B20" w:rsidRPr="001763FC" w:rsidRDefault="00526B20" w:rsidP="00526B2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Net Present Value 10 year horizon</w:t>
            </w:r>
            <w:r w:rsidR="00FB379E" w:rsidRPr="001763FC">
              <w:rPr>
                <w:rFonts w:ascii="Arial" w:hAnsi="Arial" w:cs="Arial"/>
                <w:sz w:val="24"/>
                <w:szCs w:val="24"/>
              </w:rPr>
              <w:t xml:space="preserve"> (DR 12%)</w:t>
            </w:r>
          </w:p>
        </w:tc>
        <w:tc>
          <w:tcPr>
            <w:tcW w:w="487" w:type="pct"/>
            <w:vAlign w:val="bottom"/>
          </w:tcPr>
          <w:p w14:paraId="7D34CC4B" w14:textId="5D13E310" w:rsidR="00526B20" w:rsidRPr="001763FC" w:rsidRDefault="006508A8" w:rsidP="00526B2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70" w:author="Juan Labraga" w:date="2018-09-13T11:16:00Z">
              <w:r>
                <w:rPr>
                  <w:rFonts w:ascii="Arial" w:hAnsi="Arial" w:cs="Arial"/>
                  <w:sz w:val="24"/>
                  <w:szCs w:val="24"/>
                </w:rPr>
                <w:t>14.99</w:t>
              </w:r>
            </w:ins>
            <w:del w:id="1571" w:author="Juan Labraga" w:date="2018-09-13T11:16:00Z">
              <w:r w:rsidR="00F525E9" w:rsidRPr="001763FC" w:rsidDel="006508A8">
                <w:rPr>
                  <w:rFonts w:ascii="Arial" w:hAnsi="Arial" w:cs="Arial"/>
                  <w:sz w:val="24"/>
                  <w:szCs w:val="24"/>
                </w:rPr>
                <w:delText>21.91</w:delText>
              </w:r>
            </w:del>
            <w:r w:rsidR="00526B20" w:rsidRPr="001763FC">
              <w:rPr>
                <w:rFonts w:ascii="Arial" w:hAnsi="Arial" w:cs="Arial"/>
                <w:sz w:val="24"/>
                <w:szCs w:val="24"/>
              </w:rPr>
              <w:t xml:space="preserve"> </w:t>
            </w:r>
          </w:p>
        </w:tc>
        <w:tc>
          <w:tcPr>
            <w:tcW w:w="458" w:type="pct"/>
            <w:vAlign w:val="bottom"/>
          </w:tcPr>
          <w:p w14:paraId="6D8E4571" w14:textId="77777777" w:rsidR="00526B20" w:rsidRPr="001763FC" w:rsidRDefault="00526B20" w:rsidP="00526B20">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tc>
        <w:tc>
          <w:tcPr>
            <w:tcW w:w="458" w:type="pct"/>
            <w:vAlign w:val="bottom"/>
          </w:tcPr>
          <w:p w14:paraId="060AE4FC" w14:textId="77777777" w:rsidR="00526B20" w:rsidRPr="001763FC" w:rsidRDefault="00526B20" w:rsidP="00526B20">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tc>
        <w:tc>
          <w:tcPr>
            <w:tcW w:w="458" w:type="pct"/>
            <w:vAlign w:val="bottom"/>
          </w:tcPr>
          <w:p w14:paraId="6AFF3E6F" w14:textId="77777777" w:rsidR="00526B20" w:rsidRPr="001763FC" w:rsidRDefault="00526B20" w:rsidP="00526B20">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tc>
        <w:tc>
          <w:tcPr>
            <w:tcW w:w="458" w:type="pct"/>
            <w:vAlign w:val="bottom"/>
          </w:tcPr>
          <w:p w14:paraId="5D0B0C94" w14:textId="77777777" w:rsidR="00526B20" w:rsidRPr="001763FC" w:rsidRDefault="00526B20" w:rsidP="00526B20">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tc>
        <w:tc>
          <w:tcPr>
            <w:tcW w:w="498" w:type="pct"/>
            <w:vAlign w:val="bottom"/>
          </w:tcPr>
          <w:p w14:paraId="0BEE651B" w14:textId="77777777" w:rsidR="00526B20" w:rsidRPr="001763FC" w:rsidRDefault="00526B20" w:rsidP="00526B20">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tc>
        <w:tc>
          <w:tcPr>
            <w:tcW w:w="498" w:type="pct"/>
          </w:tcPr>
          <w:p w14:paraId="53A98065" w14:textId="77777777" w:rsidR="00526B20" w:rsidRPr="001763FC" w:rsidRDefault="00526B20" w:rsidP="00526B2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508A8" w:rsidRPr="001763FC" w14:paraId="243AA8AF" w14:textId="77777777" w:rsidTr="006508A8">
        <w:trPr>
          <w:trHeight w:val="440"/>
        </w:trPr>
        <w:tc>
          <w:tcPr>
            <w:cnfStyle w:val="001000000000" w:firstRow="0" w:lastRow="0" w:firstColumn="1" w:lastColumn="0" w:oddVBand="0" w:evenVBand="0" w:oddHBand="0" w:evenHBand="0" w:firstRowFirstColumn="0" w:firstRowLastColumn="0" w:lastRowFirstColumn="0" w:lastRowLastColumn="0"/>
            <w:tcW w:w="387" w:type="pct"/>
          </w:tcPr>
          <w:p w14:paraId="6E5D89AE" w14:textId="77777777" w:rsidR="00526B20" w:rsidRPr="001763FC" w:rsidRDefault="00526B20" w:rsidP="009C17A1">
            <w:pPr>
              <w:jc w:val="both"/>
              <w:rPr>
                <w:rFonts w:ascii="Arial" w:hAnsi="Arial" w:cs="Arial"/>
                <w:b w:val="0"/>
                <w:sz w:val="24"/>
                <w:szCs w:val="24"/>
              </w:rPr>
            </w:pPr>
            <w:r w:rsidRPr="001763FC">
              <w:rPr>
                <w:rFonts w:ascii="Arial" w:hAnsi="Arial" w:cs="Arial"/>
                <w:b w:val="0"/>
                <w:sz w:val="24"/>
                <w:szCs w:val="24"/>
              </w:rPr>
              <w:t xml:space="preserve">ERR </w:t>
            </w:r>
            <w:proofErr w:type="gramStart"/>
            <w:r w:rsidRPr="001763FC">
              <w:rPr>
                <w:rFonts w:ascii="Arial" w:hAnsi="Arial" w:cs="Arial"/>
                <w:b w:val="0"/>
                <w:sz w:val="24"/>
                <w:szCs w:val="24"/>
              </w:rPr>
              <w:t>5 year</w:t>
            </w:r>
            <w:proofErr w:type="gramEnd"/>
            <w:r w:rsidRPr="001763FC">
              <w:rPr>
                <w:rFonts w:ascii="Arial" w:hAnsi="Arial" w:cs="Arial"/>
                <w:b w:val="0"/>
                <w:sz w:val="24"/>
                <w:szCs w:val="24"/>
              </w:rPr>
              <w:t xml:space="preserve"> horizon</w:t>
            </w:r>
          </w:p>
        </w:tc>
        <w:tc>
          <w:tcPr>
            <w:tcW w:w="386" w:type="pct"/>
          </w:tcPr>
          <w:p w14:paraId="1577D0A0" w14:textId="4DCD7808" w:rsidR="00526B20" w:rsidRPr="001763FC" w:rsidRDefault="006508A8" w:rsidP="009C17A1">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72" w:author="Juan Labraga" w:date="2018-09-13T11:16:00Z">
              <w:r>
                <w:rPr>
                  <w:rFonts w:ascii="Arial" w:hAnsi="Arial" w:cs="Arial"/>
                  <w:sz w:val="24"/>
                  <w:szCs w:val="24"/>
                </w:rPr>
                <w:t>23</w:t>
              </w:r>
            </w:ins>
            <w:del w:id="1573" w:author="Juan Labraga" w:date="2018-09-13T11:16:00Z">
              <w:r w:rsidR="00F525E9" w:rsidRPr="001763FC" w:rsidDel="006508A8">
                <w:rPr>
                  <w:rFonts w:ascii="Arial" w:hAnsi="Arial" w:cs="Arial"/>
                  <w:sz w:val="24"/>
                  <w:szCs w:val="24"/>
                </w:rPr>
                <w:delText>38</w:delText>
              </w:r>
            </w:del>
            <w:r w:rsidR="00526B20" w:rsidRPr="001763FC">
              <w:rPr>
                <w:rFonts w:ascii="Arial" w:hAnsi="Arial" w:cs="Arial"/>
                <w:sz w:val="24"/>
                <w:szCs w:val="24"/>
              </w:rPr>
              <w:t>%</w:t>
            </w:r>
          </w:p>
        </w:tc>
        <w:tc>
          <w:tcPr>
            <w:tcW w:w="458" w:type="pct"/>
          </w:tcPr>
          <w:p w14:paraId="308B39B5" w14:textId="77777777" w:rsidR="00526B20" w:rsidRPr="001763FC" w:rsidRDefault="00526B20" w:rsidP="009C17A1">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458" w:type="pct"/>
          </w:tcPr>
          <w:p w14:paraId="68319557" w14:textId="77777777" w:rsidR="00526B20" w:rsidRPr="001763FC" w:rsidRDefault="00526B20" w:rsidP="009C17A1">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ERR 10 year horizon</w:t>
            </w:r>
          </w:p>
        </w:tc>
        <w:tc>
          <w:tcPr>
            <w:tcW w:w="487" w:type="pct"/>
          </w:tcPr>
          <w:p w14:paraId="513B1A79" w14:textId="564FF58A" w:rsidR="00526B20" w:rsidRPr="001763FC" w:rsidRDefault="006508A8" w:rsidP="009C17A1">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74" w:author="Juan Labraga" w:date="2018-09-13T11:16:00Z">
              <w:r>
                <w:rPr>
                  <w:rFonts w:ascii="Arial" w:hAnsi="Arial" w:cs="Arial"/>
                  <w:sz w:val="24"/>
                  <w:szCs w:val="24"/>
                </w:rPr>
                <w:t>57</w:t>
              </w:r>
            </w:ins>
            <w:del w:id="1575" w:author="Juan Labraga" w:date="2018-09-13T11:16:00Z">
              <w:r w:rsidR="00F525E9" w:rsidRPr="001763FC" w:rsidDel="006508A8">
                <w:rPr>
                  <w:rFonts w:ascii="Arial" w:hAnsi="Arial" w:cs="Arial"/>
                  <w:sz w:val="24"/>
                  <w:szCs w:val="24"/>
                </w:rPr>
                <w:delText>71</w:delText>
              </w:r>
            </w:del>
            <w:r w:rsidR="00526B20" w:rsidRPr="001763FC">
              <w:rPr>
                <w:rFonts w:ascii="Arial" w:hAnsi="Arial" w:cs="Arial"/>
                <w:sz w:val="24"/>
                <w:szCs w:val="24"/>
              </w:rPr>
              <w:t>%</w:t>
            </w:r>
          </w:p>
        </w:tc>
        <w:tc>
          <w:tcPr>
            <w:tcW w:w="458" w:type="pct"/>
          </w:tcPr>
          <w:p w14:paraId="63737510" w14:textId="77777777" w:rsidR="00526B20" w:rsidRPr="001763FC" w:rsidRDefault="00526B20" w:rsidP="009C17A1">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458" w:type="pct"/>
          </w:tcPr>
          <w:p w14:paraId="5F5ED03C" w14:textId="77777777" w:rsidR="00526B20" w:rsidRPr="001763FC" w:rsidRDefault="00526B20" w:rsidP="009C17A1">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458" w:type="pct"/>
          </w:tcPr>
          <w:p w14:paraId="53677D70" w14:textId="77777777" w:rsidR="00526B20" w:rsidRPr="001763FC" w:rsidRDefault="00526B20" w:rsidP="009C17A1">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458" w:type="pct"/>
          </w:tcPr>
          <w:p w14:paraId="44442441" w14:textId="77777777" w:rsidR="00526B20" w:rsidRPr="001763FC" w:rsidRDefault="00526B20" w:rsidP="009C17A1">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498" w:type="pct"/>
          </w:tcPr>
          <w:p w14:paraId="052FA10B" w14:textId="77777777" w:rsidR="00526B20" w:rsidRPr="001763FC" w:rsidRDefault="00526B20" w:rsidP="009C17A1">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498" w:type="pct"/>
          </w:tcPr>
          <w:p w14:paraId="0F41C4CB" w14:textId="77777777" w:rsidR="00526B20" w:rsidRPr="001763FC" w:rsidRDefault="00526B20" w:rsidP="009C17A1">
            <w:pPr>
              <w:jc w:val="right"/>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p w14:paraId="69275026" w14:textId="77777777" w:rsidR="00526B20" w:rsidRPr="001763FC" w:rsidRDefault="00526B20" w:rsidP="009C17A1">
            <w:pPr>
              <w:jc w:val="right"/>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tc>
      </w:tr>
    </w:tbl>
    <w:p w14:paraId="7966041B" w14:textId="1B1C6885" w:rsidR="00A92F66" w:rsidRPr="001763FC" w:rsidRDefault="009C17A1" w:rsidP="009C17A1">
      <w:pPr>
        <w:spacing w:after="0"/>
        <w:ind w:firstLine="720"/>
        <w:jc w:val="both"/>
        <w:rPr>
          <w:rFonts w:ascii="Arial" w:hAnsi="Arial" w:cs="Arial"/>
          <w:sz w:val="24"/>
          <w:szCs w:val="24"/>
        </w:rPr>
      </w:pPr>
      <w:r w:rsidRPr="001763FC">
        <w:rPr>
          <w:rFonts w:ascii="Arial" w:hAnsi="Arial" w:cs="Arial"/>
          <w:sz w:val="24"/>
          <w:szCs w:val="24"/>
        </w:rPr>
        <w:t xml:space="preserve">Source: Own elaboration based on </w:t>
      </w:r>
      <w:r w:rsidR="00762D86" w:rsidRPr="001763FC">
        <w:rPr>
          <w:rFonts w:ascii="Arial" w:hAnsi="Arial" w:cs="Arial"/>
          <w:sz w:val="24"/>
          <w:szCs w:val="24"/>
        </w:rPr>
        <w:t>estimations</w:t>
      </w:r>
    </w:p>
    <w:p w14:paraId="2BE26C0B" w14:textId="77777777" w:rsidR="009C17A1" w:rsidRPr="001763FC" w:rsidRDefault="009C17A1" w:rsidP="009C17A1">
      <w:pPr>
        <w:spacing w:after="0"/>
        <w:ind w:firstLine="720"/>
        <w:jc w:val="both"/>
        <w:rPr>
          <w:rFonts w:ascii="Arial" w:hAnsi="Arial" w:cs="Arial"/>
          <w:sz w:val="24"/>
          <w:szCs w:val="24"/>
        </w:rPr>
      </w:pPr>
    </w:p>
    <w:p w14:paraId="59B88B66" w14:textId="77777777" w:rsidR="00810CC2" w:rsidRPr="001763FC" w:rsidRDefault="00301E6F" w:rsidP="00301E6F">
      <w:pPr>
        <w:pStyle w:val="Ttulo1"/>
        <w:rPr>
          <w:rFonts w:ascii="Arial" w:hAnsi="Arial" w:cs="Arial"/>
          <w:b/>
          <w:color w:val="auto"/>
          <w:sz w:val="24"/>
          <w:szCs w:val="24"/>
        </w:rPr>
      </w:pPr>
      <w:bookmarkStart w:id="1576" w:name="_Toc521624296"/>
      <w:r w:rsidRPr="001763FC">
        <w:rPr>
          <w:rFonts w:ascii="Arial" w:hAnsi="Arial" w:cs="Arial"/>
          <w:b/>
          <w:color w:val="auto"/>
          <w:sz w:val="24"/>
          <w:szCs w:val="24"/>
        </w:rPr>
        <w:t>V</w:t>
      </w:r>
      <w:r w:rsidRPr="001763FC">
        <w:rPr>
          <w:rFonts w:ascii="Arial" w:hAnsi="Arial" w:cs="Arial"/>
          <w:b/>
          <w:color w:val="auto"/>
          <w:sz w:val="24"/>
          <w:szCs w:val="24"/>
        </w:rPr>
        <w:tab/>
      </w:r>
      <w:r w:rsidR="00810CC2" w:rsidRPr="001763FC">
        <w:rPr>
          <w:rFonts w:ascii="Arial" w:hAnsi="Arial" w:cs="Arial"/>
          <w:b/>
          <w:color w:val="auto"/>
          <w:sz w:val="24"/>
          <w:szCs w:val="24"/>
        </w:rPr>
        <w:t>Sensitivity analysis</w:t>
      </w:r>
      <w:bookmarkEnd w:id="1576"/>
      <w:r w:rsidR="00810CC2" w:rsidRPr="001763FC">
        <w:rPr>
          <w:rFonts w:ascii="Arial" w:hAnsi="Arial" w:cs="Arial"/>
          <w:b/>
          <w:color w:val="auto"/>
          <w:sz w:val="24"/>
          <w:szCs w:val="24"/>
        </w:rPr>
        <w:t xml:space="preserve"> </w:t>
      </w:r>
    </w:p>
    <w:p w14:paraId="291EBA56" w14:textId="4602E03E" w:rsidR="00E86D48" w:rsidRPr="001763FC" w:rsidRDefault="00717E7F" w:rsidP="004B1945">
      <w:pPr>
        <w:pStyle w:val="Prrafodelista"/>
        <w:spacing w:before="120" w:after="0"/>
        <w:ind w:left="0"/>
        <w:jc w:val="both"/>
        <w:rPr>
          <w:rFonts w:ascii="Arial" w:hAnsi="Arial" w:cs="Arial"/>
          <w:sz w:val="24"/>
          <w:szCs w:val="24"/>
        </w:rPr>
      </w:pPr>
      <w:r w:rsidRPr="001763FC">
        <w:rPr>
          <w:rFonts w:ascii="Arial" w:hAnsi="Arial" w:cs="Arial"/>
          <w:sz w:val="24"/>
          <w:szCs w:val="24"/>
        </w:rPr>
        <w:t xml:space="preserve">The model was tested with a sensitivity analysis, </w:t>
      </w:r>
      <w:r w:rsidR="00AD3D20" w:rsidRPr="001763FC">
        <w:rPr>
          <w:rFonts w:ascii="Arial" w:hAnsi="Arial" w:cs="Arial"/>
          <w:sz w:val="24"/>
          <w:szCs w:val="24"/>
        </w:rPr>
        <w:t>adjusting</w:t>
      </w:r>
      <w:r w:rsidRPr="001763FC">
        <w:rPr>
          <w:rFonts w:ascii="Arial" w:hAnsi="Arial" w:cs="Arial"/>
          <w:sz w:val="24"/>
          <w:szCs w:val="24"/>
        </w:rPr>
        <w:t xml:space="preserve"> key assumptions</w:t>
      </w:r>
      <w:r w:rsidR="00E9323D" w:rsidRPr="001763FC">
        <w:rPr>
          <w:rFonts w:ascii="Arial" w:hAnsi="Arial" w:cs="Arial"/>
          <w:sz w:val="24"/>
          <w:szCs w:val="24"/>
        </w:rPr>
        <w:t xml:space="preserve">: </w:t>
      </w:r>
      <w:r w:rsidR="006575AE" w:rsidRPr="001763FC">
        <w:rPr>
          <w:rFonts w:ascii="Arial" w:hAnsi="Arial" w:cs="Arial"/>
          <w:sz w:val="24"/>
          <w:szCs w:val="24"/>
        </w:rPr>
        <w:t xml:space="preserve">the projected growth rate of imports </w:t>
      </w:r>
      <w:r w:rsidR="002F5C2A" w:rsidRPr="001763FC">
        <w:rPr>
          <w:rFonts w:ascii="Arial" w:hAnsi="Arial" w:cs="Arial"/>
          <w:sz w:val="24"/>
          <w:szCs w:val="24"/>
        </w:rPr>
        <w:t>and exports</w:t>
      </w:r>
      <w:r w:rsidR="00E9323D" w:rsidRPr="001763FC">
        <w:rPr>
          <w:rFonts w:ascii="Arial" w:hAnsi="Arial" w:cs="Arial"/>
          <w:sz w:val="24"/>
          <w:szCs w:val="24"/>
        </w:rPr>
        <w:t xml:space="preserve">, and </w:t>
      </w:r>
      <w:r w:rsidR="006575AE" w:rsidRPr="001763FC">
        <w:rPr>
          <w:rFonts w:ascii="Arial" w:hAnsi="Arial" w:cs="Arial"/>
          <w:sz w:val="24"/>
          <w:szCs w:val="24"/>
        </w:rPr>
        <w:t xml:space="preserve">the rate of increase in use of the </w:t>
      </w:r>
      <w:r w:rsidR="005F2122" w:rsidRPr="001763FC">
        <w:rPr>
          <w:rFonts w:ascii="Arial" w:hAnsi="Arial" w:cs="Arial"/>
          <w:sz w:val="24"/>
          <w:szCs w:val="24"/>
        </w:rPr>
        <w:t>E</w:t>
      </w:r>
      <w:r w:rsidR="002F5C2A" w:rsidRPr="001763FC">
        <w:rPr>
          <w:rFonts w:ascii="Arial" w:hAnsi="Arial" w:cs="Arial"/>
          <w:sz w:val="24"/>
          <w:szCs w:val="24"/>
        </w:rPr>
        <w:t>S</w:t>
      </w:r>
      <w:r w:rsidR="005F2122" w:rsidRPr="001763FC">
        <w:rPr>
          <w:rFonts w:ascii="Arial" w:hAnsi="Arial" w:cs="Arial"/>
          <w:sz w:val="24"/>
          <w:szCs w:val="24"/>
        </w:rPr>
        <w:t>W</w:t>
      </w:r>
      <w:r w:rsidR="006575AE" w:rsidRPr="001763FC">
        <w:rPr>
          <w:rFonts w:ascii="Arial" w:hAnsi="Arial" w:cs="Arial"/>
          <w:sz w:val="24"/>
          <w:szCs w:val="24"/>
        </w:rPr>
        <w:t xml:space="preserve"> (Δ</w:t>
      </w:r>
      <w:r w:rsidR="006575AE" w:rsidRPr="001763FC">
        <w:rPr>
          <w:rFonts w:ascii="Arial" w:hAnsi="Arial" w:cs="Arial"/>
          <w:sz w:val="24"/>
          <w:szCs w:val="24"/>
          <w:vertAlign w:val="subscript"/>
        </w:rPr>
        <w:t>U</w:t>
      </w:r>
      <w:r w:rsidR="006575AE" w:rsidRPr="001763FC">
        <w:rPr>
          <w:rFonts w:ascii="Arial" w:hAnsi="Arial" w:cs="Arial"/>
          <w:sz w:val="24"/>
          <w:szCs w:val="24"/>
        </w:rPr>
        <w:t>)</w:t>
      </w:r>
      <w:r w:rsidR="00E9323D" w:rsidRPr="001763FC">
        <w:rPr>
          <w:rFonts w:ascii="Arial" w:hAnsi="Arial" w:cs="Arial"/>
          <w:sz w:val="24"/>
          <w:szCs w:val="24"/>
        </w:rPr>
        <w:t>.</w:t>
      </w:r>
      <w:r w:rsidRPr="001763FC">
        <w:rPr>
          <w:rFonts w:ascii="Arial" w:hAnsi="Arial" w:cs="Arial"/>
          <w:sz w:val="24"/>
          <w:szCs w:val="24"/>
        </w:rPr>
        <w:t xml:space="preserve"> These scenarios were also run utilizing varied discount rates.</w:t>
      </w:r>
      <w:r w:rsidR="00B845F5" w:rsidRPr="001763FC">
        <w:rPr>
          <w:rFonts w:ascii="Arial" w:hAnsi="Arial" w:cs="Arial"/>
          <w:sz w:val="24"/>
          <w:szCs w:val="24"/>
        </w:rPr>
        <w:t xml:space="preserve"> Given the model’s methodology, changes to the discount rate also impacted the calculation of benefits by adjusting the opportunity cost of capital.</w:t>
      </w:r>
      <w:r w:rsidRPr="001763FC">
        <w:rPr>
          <w:rFonts w:ascii="Arial" w:hAnsi="Arial" w:cs="Arial"/>
          <w:sz w:val="24"/>
          <w:szCs w:val="24"/>
        </w:rPr>
        <w:t xml:space="preserve"> </w:t>
      </w:r>
    </w:p>
    <w:p w14:paraId="1ADF2C04" w14:textId="16A72ABB" w:rsidR="00E9323D" w:rsidRPr="001763FC" w:rsidRDefault="001170EE" w:rsidP="0094705F">
      <w:pPr>
        <w:spacing w:before="120" w:after="0"/>
        <w:jc w:val="both"/>
        <w:rPr>
          <w:rFonts w:ascii="Arial" w:hAnsi="Arial" w:cs="Arial"/>
          <w:sz w:val="24"/>
          <w:szCs w:val="24"/>
        </w:rPr>
      </w:pPr>
      <w:r w:rsidRPr="001763FC">
        <w:rPr>
          <w:rFonts w:ascii="Arial" w:hAnsi="Arial" w:cs="Arial"/>
          <w:b/>
          <w:sz w:val="24"/>
          <w:szCs w:val="24"/>
        </w:rPr>
        <w:t>Projected</w:t>
      </w:r>
      <w:r w:rsidR="00D6083E" w:rsidRPr="001763FC">
        <w:rPr>
          <w:rFonts w:ascii="Arial" w:hAnsi="Arial" w:cs="Arial"/>
          <w:b/>
          <w:sz w:val="24"/>
          <w:szCs w:val="24"/>
        </w:rPr>
        <w:t xml:space="preserve"> value of </w:t>
      </w:r>
      <w:r w:rsidRPr="001763FC">
        <w:rPr>
          <w:rFonts w:ascii="Arial" w:hAnsi="Arial" w:cs="Arial"/>
          <w:b/>
          <w:sz w:val="24"/>
          <w:szCs w:val="24"/>
        </w:rPr>
        <w:t>imports</w:t>
      </w:r>
      <w:r w:rsidR="004B1945" w:rsidRPr="001763FC">
        <w:rPr>
          <w:rFonts w:ascii="Arial" w:hAnsi="Arial" w:cs="Arial"/>
          <w:b/>
          <w:sz w:val="24"/>
          <w:szCs w:val="24"/>
        </w:rPr>
        <w:t xml:space="preserve"> and exports</w:t>
      </w:r>
      <w:r w:rsidR="00B723D1" w:rsidRPr="001763FC">
        <w:rPr>
          <w:rFonts w:ascii="Arial" w:hAnsi="Arial" w:cs="Arial"/>
          <w:b/>
          <w:sz w:val="24"/>
          <w:szCs w:val="24"/>
        </w:rPr>
        <w:t xml:space="preserve">: </w:t>
      </w:r>
      <w:r w:rsidR="00B723D1" w:rsidRPr="001763FC">
        <w:rPr>
          <w:rFonts w:ascii="Arial" w:hAnsi="Arial" w:cs="Arial"/>
          <w:sz w:val="24"/>
          <w:szCs w:val="24"/>
        </w:rPr>
        <w:t xml:space="preserve">Imports </w:t>
      </w:r>
      <w:r w:rsidR="004B1945" w:rsidRPr="001763FC">
        <w:rPr>
          <w:rFonts w:ascii="Arial" w:hAnsi="Arial" w:cs="Arial"/>
          <w:sz w:val="24"/>
          <w:szCs w:val="24"/>
        </w:rPr>
        <w:t xml:space="preserve">and Exports </w:t>
      </w:r>
      <w:r w:rsidR="00A01201" w:rsidRPr="001763FC">
        <w:rPr>
          <w:rFonts w:ascii="Arial" w:hAnsi="Arial" w:cs="Arial"/>
          <w:sz w:val="24"/>
          <w:szCs w:val="24"/>
        </w:rPr>
        <w:t xml:space="preserve">over the 10 year period of analysis </w:t>
      </w:r>
      <w:r w:rsidR="00B723D1" w:rsidRPr="001763FC">
        <w:rPr>
          <w:rFonts w:ascii="Arial" w:hAnsi="Arial" w:cs="Arial"/>
          <w:sz w:val="24"/>
          <w:szCs w:val="24"/>
        </w:rPr>
        <w:t>could grow faster or slower than the rate estimated from historical data.</w:t>
      </w:r>
    </w:p>
    <w:p w14:paraId="7EA866D2" w14:textId="488E3444" w:rsidR="00E9323D" w:rsidRPr="001763FC" w:rsidRDefault="00F13998" w:rsidP="000A425D">
      <w:pPr>
        <w:pStyle w:val="Prrafodelista"/>
        <w:spacing w:before="120" w:after="0" w:line="360" w:lineRule="auto"/>
        <w:jc w:val="center"/>
        <w:rPr>
          <w:rFonts w:ascii="Arial" w:hAnsi="Arial" w:cs="Arial"/>
          <w:b/>
          <w:sz w:val="24"/>
          <w:szCs w:val="24"/>
        </w:rPr>
      </w:pPr>
      <w:r w:rsidRPr="001763FC">
        <w:rPr>
          <w:rFonts w:ascii="Arial" w:hAnsi="Arial" w:cs="Arial"/>
          <w:b/>
          <w:sz w:val="24"/>
          <w:szCs w:val="24"/>
        </w:rPr>
        <w:t xml:space="preserve">Table </w:t>
      </w:r>
      <w:r w:rsidR="004B1945" w:rsidRPr="001763FC">
        <w:rPr>
          <w:rFonts w:ascii="Arial" w:hAnsi="Arial" w:cs="Arial"/>
          <w:b/>
          <w:sz w:val="24"/>
          <w:szCs w:val="24"/>
        </w:rPr>
        <w:t>7</w:t>
      </w:r>
      <w:r w:rsidR="00A92F66" w:rsidRPr="001763FC">
        <w:rPr>
          <w:rFonts w:ascii="Arial" w:hAnsi="Arial" w:cs="Arial"/>
          <w:b/>
          <w:sz w:val="24"/>
          <w:szCs w:val="24"/>
        </w:rPr>
        <w:t xml:space="preserve"> </w:t>
      </w:r>
      <w:r w:rsidR="00E9323D" w:rsidRPr="001763FC">
        <w:rPr>
          <w:rFonts w:ascii="Arial" w:hAnsi="Arial" w:cs="Arial"/>
          <w:b/>
          <w:sz w:val="24"/>
          <w:szCs w:val="24"/>
        </w:rPr>
        <w:t xml:space="preserve">Sensitivity Analysis: </w:t>
      </w:r>
      <w:r w:rsidR="003F15E2" w:rsidRPr="001763FC">
        <w:rPr>
          <w:rFonts w:ascii="Arial" w:hAnsi="Arial" w:cs="Arial"/>
          <w:b/>
          <w:sz w:val="24"/>
          <w:szCs w:val="24"/>
        </w:rPr>
        <w:t xml:space="preserve">Growth Rate </w:t>
      </w:r>
      <w:r w:rsidR="00810A69" w:rsidRPr="001763FC">
        <w:rPr>
          <w:rFonts w:ascii="Arial" w:hAnsi="Arial" w:cs="Arial"/>
          <w:b/>
          <w:sz w:val="24"/>
          <w:szCs w:val="24"/>
        </w:rPr>
        <w:t>of Imports</w:t>
      </w:r>
      <w:r w:rsidR="00AD3D20" w:rsidRPr="001763FC">
        <w:rPr>
          <w:rFonts w:ascii="Arial" w:hAnsi="Arial" w:cs="Arial"/>
          <w:b/>
          <w:sz w:val="24"/>
          <w:szCs w:val="24"/>
        </w:rPr>
        <w:t xml:space="preserve"> and Exports</w:t>
      </w:r>
    </w:p>
    <w:tbl>
      <w:tblPr>
        <w:tblStyle w:val="GridTable1Light-Accent11"/>
        <w:tblW w:w="5000" w:type="pct"/>
        <w:tblLook w:val="04A0" w:firstRow="1" w:lastRow="0" w:firstColumn="1" w:lastColumn="0" w:noHBand="0" w:noVBand="1"/>
      </w:tblPr>
      <w:tblGrid>
        <w:gridCol w:w="2460"/>
        <w:gridCol w:w="1218"/>
        <w:gridCol w:w="1418"/>
        <w:gridCol w:w="1418"/>
        <w:gridCol w:w="1418"/>
        <w:gridCol w:w="1418"/>
      </w:tblGrid>
      <w:tr w:rsidR="00D968EE" w:rsidRPr="001763FC" w14:paraId="4F9CC5BF" w14:textId="77777777" w:rsidTr="006224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3" w:type="pct"/>
          </w:tcPr>
          <w:p w14:paraId="1D7D9089" w14:textId="77777777" w:rsidR="00810A69" w:rsidRPr="001763FC" w:rsidRDefault="00810A69" w:rsidP="00AD43FC">
            <w:pPr>
              <w:jc w:val="center"/>
              <w:rPr>
                <w:rFonts w:ascii="Arial" w:hAnsi="Arial" w:cs="Arial"/>
                <w:b w:val="0"/>
                <w:sz w:val="24"/>
                <w:szCs w:val="24"/>
              </w:rPr>
            </w:pPr>
            <w:r w:rsidRPr="001763FC">
              <w:rPr>
                <w:rFonts w:ascii="Arial" w:hAnsi="Arial" w:cs="Arial"/>
                <w:b w:val="0"/>
                <w:sz w:val="24"/>
                <w:szCs w:val="24"/>
              </w:rPr>
              <w:t>Net Present Value</w:t>
            </w:r>
            <w:r w:rsidRPr="001763FC">
              <w:rPr>
                <w:rFonts w:ascii="Arial" w:hAnsi="Arial" w:cs="Arial"/>
                <w:b w:val="0"/>
                <w:sz w:val="24"/>
                <w:szCs w:val="24"/>
              </w:rPr>
              <w:br/>
            </w:r>
            <w:r w:rsidRPr="001763FC">
              <w:rPr>
                <w:rFonts w:ascii="Arial" w:hAnsi="Arial" w:cs="Arial"/>
                <w:sz w:val="24"/>
                <w:szCs w:val="24"/>
              </w:rPr>
              <w:t>(MM USD)</w:t>
            </w:r>
          </w:p>
        </w:tc>
        <w:tc>
          <w:tcPr>
            <w:tcW w:w="475" w:type="pct"/>
          </w:tcPr>
          <w:p w14:paraId="751E9030" w14:textId="77777777" w:rsidR="00AD3D20" w:rsidRPr="001763FC" w:rsidRDefault="00AD3D20" w:rsidP="00AD3D2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4.72% imports</w:t>
            </w:r>
          </w:p>
          <w:p w14:paraId="308E7906" w14:textId="77777777" w:rsidR="00AD3D20" w:rsidRPr="001763FC" w:rsidRDefault="00AD3D20" w:rsidP="00AD3D2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lastRenderedPageBreak/>
              <w:t>5.09% exports</w:t>
            </w:r>
          </w:p>
          <w:p w14:paraId="64C5B11F" w14:textId="77777777" w:rsidR="00810A69" w:rsidRPr="001763FC" w:rsidRDefault="00810A69" w:rsidP="00AD43FC">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p>
        </w:tc>
        <w:tc>
          <w:tcPr>
            <w:tcW w:w="475" w:type="pct"/>
          </w:tcPr>
          <w:p w14:paraId="0F28D937" w14:textId="77777777" w:rsidR="00AD3D20" w:rsidRPr="001763FC" w:rsidRDefault="00AD3D20" w:rsidP="00AD3D2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lastRenderedPageBreak/>
              <w:t>5.72% imports</w:t>
            </w:r>
          </w:p>
          <w:p w14:paraId="2D21DC7D" w14:textId="77777777" w:rsidR="00AD3D20" w:rsidRPr="001763FC" w:rsidRDefault="00AD3D20" w:rsidP="00AD3D2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lastRenderedPageBreak/>
              <w:t>6.09% exports</w:t>
            </w:r>
          </w:p>
          <w:p w14:paraId="07146228" w14:textId="77777777" w:rsidR="00810A69" w:rsidRPr="001763FC" w:rsidRDefault="00810A69" w:rsidP="00AD43FC">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p>
        </w:tc>
        <w:tc>
          <w:tcPr>
            <w:tcW w:w="1105" w:type="pct"/>
          </w:tcPr>
          <w:p w14:paraId="34065B98" w14:textId="77777777" w:rsidR="00810A69" w:rsidRPr="001763FC" w:rsidRDefault="00AD3D20" w:rsidP="00810A6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lastRenderedPageBreak/>
              <w:t>6.72</w:t>
            </w:r>
            <w:r w:rsidR="00810A69" w:rsidRPr="001763FC">
              <w:rPr>
                <w:rFonts w:ascii="Arial" w:hAnsi="Arial" w:cs="Arial"/>
                <w:sz w:val="24"/>
                <w:szCs w:val="24"/>
              </w:rPr>
              <w:t>%</w:t>
            </w:r>
            <w:r w:rsidRPr="001763FC">
              <w:rPr>
                <w:rFonts w:ascii="Arial" w:hAnsi="Arial" w:cs="Arial"/>
                <w:sz w:val="24"/>
                <w:szCs w:val="24"/>
              </w:rPr>
              <w:t xml:space="preserve"> imports</w:t>
            </w:r>
          </w:p>
          <w:p w14:paraId="72F49F7F" w14:textId="77777777" w:rsidR="00AD3D20" w:rsidRPr="001763FC" w:rsidRDefault="00AD3D20" w:rsidP="00810A6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lastRenderedPageBreak/>
              <w:t>7.09% exports</w:t>
            </w:r>
          </w:p>
          <w:p w14:paraId="2D97BDB4" w14:textId="77777777" w:rsidR="00AD3D20" w:rsidRPr="001763FC" w:rsidRDefault="00AD3D20" w:rsidP="00810A6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p>
          <w:p w14:paraId="315571E4" w14:textId="77777777" w:rsidR="00810A69" w:rsidRPr="001763FC" w:rsidRDefault="00810A69" w:rsidP="00810A6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(base case)</w:t>
            </w:r>
          </w:p>
        </w:tc>
        <w:tc>
          <w:tcPr>
            <w:tcW w:w="475" w:type="pct"/>
          </w:tcPr>
          <w:p w14:paraId="35FF06F4" w14:textId="77777777" w:rsidR="00AD3D20" w:rsidRPr="001763FC" w:rsidRDefault="00AD3D20" w:rsidP="00AD3D2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lastRenderedPageBreak/>
              <w:t>7.72% imports</w:t>
            </w:r>
          </w:p>
          <w:p w14:paraId="13BA914A" w14:textId="77777777" w:rsidR="00AD3D20" w:rsidRPr="001763FC" w:rsidRDefault="00AD3D20" w:rsidP="00AD3D2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lastRenderedPageBreak/>
              <w:t>8.09% exports</w:t>
            </w:r>
          </w:p>
          <w:p w14:paraId="776484C5" w14:textId="77777777" w:rsidR="00810A69" w:rsidRPr="001763FC" w:rsidRDefault="00810A69" w:rsidP="00AD43FC">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p>
        </w:tc>
        <w:tc>
          <w:tcPr>
            <w:tcW w:w="577" w:type="pct"/>
          </w:tcPr>
          <w:p w14:paraId="66465EF1" w14:textId="77777777" w:rsidR="00AD3D20" w:rsidRPr="001763FC" w:rsidRDefault="00AD3D20" w:rsidP="00AD3D2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lastRenderedPageBreak/>
              <w:t>8.72% imports</w:t>
            </w:r>
          </w:p>
          <w:p w14:paraId="34B53A9D" w14:textId="77777777" w:rsidR="00AD3D20" w:rsidRPr="001763FC" w:rsidRDefault="00AD3D20" w:rsidP="00AD3D2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lastRenderedPageBreak/>
              <w:t>9.09% exports</w:t>
            </w:r>
          </w:p>
          <w:p w14:paraId="27966491" w14:textId="77777777" w:rsidR="00810A69" w:rsidRPr="001763FC" w:rsidRDefault="00810A69" w:rsidP="00AD43FC">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p>
        </w:tc>
      </w:tr>
      <w:tr w:rsidR="00D968EE" w:rsidRPr="001763FC" w14:paraId="272C4FA8" w14:textId="77777777" w:rsidTr="00622418">
        <w:tc>
          <w:tcPr>
            <w:cnfStyle w:val="001000000000" w:firstRow="0" w:lastRow="0" w:firstColumn="1" w:lastColumn="0" w:oddVBand="0" w:evenVBand="0" w:oddHBand="0" w:evenHBand="0" w:firstRowFirstColumn="0" w:firstRowLastColumn="0" w:lastRowFirstColumn="0" w:lastRowLastColumn="0"/>
            <w:tcW w:w="1893" w:type="pct"/>
          </w:tcPr>
          <w:p w14:paraId="4C5B1DA2" w14:textId="77777777" w:rsidR="006B542A" w:rsidRPr="001763FC" w:rsidRDefault="006B542A" w:rsidP="00AD43FC">
            <w:pPr>
              <w:jc w:val="center"/>
              <w:rPr>
                <w:rFonts w:ascii="Arial" w:hAnsi="Arial" w:cs="Arial"/>
                <w:sz w:val="24"/>
                <w:szCs w:val="24"/>
              </w:rPr>
            </w:pPr>
            <w:r w:rsidRPr="001763FC">
              <w:rPr>
                <w:rFonts w:ascii="Arial" w:hAnsi="Arial" w:cs="Arial"/>
                <w:sz w:val="24"/>
                <w:szCs w:val="24"/>
              </w:rPr>
              <w:lastRenderedPageBreak/>
              <w:t>COC = DR = 10%</w:t>
            </w:r>
          </w:p>
        </w:tc>
        <w:tc>
          <w:tcPr>
            <w:tcW w:w="475" w:type="pct"/>
          </w:tcPr>
          <w:p w14:paraId="5E8CA33F" w14:textId="0377E905" w:rsidR="006B542A" w:rsidRPr="001763FC" w:rsidRDefault="00665789"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77" w:author="Juan Labraga" w:date="2018-09-13T11:26:00Z">
              <w:r>
                <w:rPr>
                  <w:rFonts w:ascii="Arial" w:hAnsi="Arial" w:cs="Arial"/>
                  <w:sz w:val="24"/>
                  <w:szCs w:val="24"/>
                </w:rPr>
                <w:t>15</w:t>
              </w:r>
            </w:ins>
            <w:del w:id="1578" w:author="Juan Labraga" w:date="2018-09-13T11:26:00Z">
              <w:r w:rsidR="00500463" w:rsidRPr="001763FC" w:rsidDel="00665789">
                <w:rPr>
                  <w:rFonts w:ascii="Arial" w:hAnsi="Arial" w:cs="Arial"/>
                  <w:sz w:val="24"/>
                  <w:szCs w:val="24"/>
                </w:rPr>
                <w:delText>22</w:delText>
              </w:r>
            </w:del>
            <w:r w:rsidR="00092643" w:rsidRPr="001763FC">
              <w:rPr>
                <w:rFonts w:ascii="Arial" w:hAnsi="Arial" w:cs="Arial"/>
                <w:sz w:val="24"/>
                <w:szCs w:val="24"/>
              </w:rPr>
              <w:t>.</w:t>
            </w:r>
            <w:ins w:id="1579" w:author="Juan Labraga" w:date="2018-09-13T11:26:00Z">
              <w:r>
                <w:rPr>
                  <w:rFonts w:ascii="Arial" w:hAnsi="Arial" w:cs="Arial"/>
                  <w:sz w:val="24"/>
                  <w:szCs w:val="24"/>
                </w:rPr>
                <w:t>9</w:t>
              </w:r>
            </w:ins>
            <w:ins w:id="1580" w:author="Juan Labraga" w:date="2018-09-13T11:30:00Z">
              <w:r w:rsidR="00F72E0D">
                <w:rPr>
                  <w:rFonts w:ascii="Arial" w:hAnsi="Arial" w:cs="Arial"/>
                  <w:sz w:val="24"/>
                  <w:szCs w:val="24"/>
                </w:rPr>
                <w:t>4</w:t>
              </w:r>
            </w:ins>
            <w:del w:id="1581" w:author="Juan Labraga" w:date="2018-09-13T11:26:00Z">
              <w:r w:rsidR="00092643" w:rsidRPr="001763FC" w:rsidDel="00665789">
                <w:rPr>
                  <w:rFonts w:ascii="Arial" w:hAnsi="Arial" w:cs="Arial"/>
                  <w:sz w:val="24"/>
                  <w:szCs w:val="24"/>
                </w:rPr>
                <w:delText>5</w:delText>
              </w:r>
            </w:del>
          </w:p>
        </w:tc>
        <w:tc>
          <w:tcPr>
            <w:tcW w:w="475" w:type="pct"/>
          </w:tcPr>
          <w:p w14:paraId="545F8818" w14:textId="0FC90A49" w:rsidR="006B542A" w:rsidRPr="001763FC" w:rsidRDefault="004F6613"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82" w:author="Juan Labraga" w:date="2018-09-13T11:28:00Z">
              <w:r>
                <w:rPr>
                  <w:rFonts w:ascii="Arial" w:hAnsi="Arial" w:cs="Arial"/>
                  <w:sz w:val="24"/>
                  <w:szCs w:val="24"/>
                </w:rPr>
                <w:t>1</w:t>
              </w:r>
            </w:ins>
            <w:ins w:id="1583" w:author="Juan Labraga" w:date="2018-09-13T11:29:00Z">
              <w:r>
                <w:rPr>
                  <w:rFonts w:ascii="Arial" w:hAnsi="Arial" w:cs="Arial"/>
                  <w:sz w:val="24"/>
                  <w:szCs w:val="24"/>
                </w:rPr>
                <w:t>6.47</w:t>
              </w:r>
            </w:ins>
            <w:del w:id="1584" w:author="Juan Labraga" w:date="2018-09-13T11:28:00Z">
              <w:r w:rsidR="004B1945" w:rsidRPr="001763FC" w:rsidDel="004F6613">
                <w:rPr>
                  <w:rFonts w:ascii="Arial" w:hAnsi="Arial" w:cs="Arial"/>
                  <w:sz w:val="24"/>
                  <w:szCs w:val="24"/>
                </w:rPr>
                <w:delText>23</w:delText>
              </w:r>
              <w:r w:rsidR="00D06065" w:rsidRPr="001763FC" w:rsidDel="004F6613">
                <w:rPr>
                  <w:rFonts w:ascii="Arial" w:hAnsi="Arial" w:cs="Arial"/>
                  <w:sz w:val="24"/>
                  <w:szCs w:val="24"/>
                </w:rPr>
                <w:delText>.</w:delText>
              </w:r>
              <w:r w:rsidR="004B1945" w:rsidRPr="001763FC" w:rsidDel="004F6613">
                <w:rPr>
                  <w:rFonts w:ascii="Arial" w:hAnsi="Arial" w:cs="Arial"/>
                  <w:sz w:val="24"/>
                  <w:szCs w:val="24"/>
                </w:rPr>
                <w:delText>87</w:delText>
              </w:r>
            </w:del>
          </w:p>
        </w:tc>
        <w:tc>
          <w:tcPr>
            <w:tcW w:w="1105" w:type="pct"/>
          </w:tcPr>
          <w:p w14:paraId="6FF4E33F" w14:textId="72D3A8E5" w:rsidR="006B542A" w:rsidRPr="001763FC" w:rsidRDefault="00F72E0D"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85" w:author="Juan Labraga" w:date="2018-09-13T11:31:00Z">
              <w:r>
                <w:rPr>
                  <w:rFonts w:ascii="Arial" w:hAnsi="Arial" w:cs="Arial"/>
                  <w:sz w:val="24"/>
                  <w:szCs w:val="24"/>
                </w:rPr>
                <w:t>17.45</w:t>
              </w:r>
            </w:ins>
            <w:del w:id="1586" w:author="Juan Labraga" w:date="2018-09-13T11:31:00Z">
              <w:r w:rsidR="008F36BB" w:rsidRPr="001763FC" w:rsidDel="00F72E0D">
                <w:rPr>
                  <w:rFonts w:ascii="Arial" w:hAnsi="Arial" w:cs="Arial"/>
                  <w:sz w:val="24"/>
                  <w:szCs w:val="24"/>
                </w:rPr>
                <w:delText>2</w:delText>
              </w:r>
              <w:r w:rsidR="004B1945" w:rsidRPr="001763FC" w:rsidDel="00F72E0D">
                <w:rPr>
                  <w:rFonts w:ascii="Arial" w:hAnsi="Arial" w:cs="Arial"/>
                  <w:sz w:val="24"/>
                  <w:szCs w:val="24"/>
                </w:rPr>
                <w:delText>5</w:delText>
              </w:r>
              <w:r w:rsidR="008F36BB" w:rsidRPr="001763FC" w:rsidDel="00F72E0D">
                <w:rPr>
                  <w:rFonts w:ascii="Arial" w:hAnsi="Arial" w:cs="Arial"/>
                  <w:sz w:val="24"/>
                  <w:szCs w:val="24"/>
                </w:rPr>
                <w:delText>.</w:delText>
              </w:r>
              <w:r w:rsidR="004B1945" w:rsidRPr="001763FC" w:rsidDel="00F72E0D">
                <w:rPr>
                  <w:rFonts w:ascii="Arial" w:hAnsi="Arial" w:cs="Arial"/>
                  <w:sz w:val="24"/>
                  <w:szCs w:val="24"/>
                </w:rPr>
                <w:delText>33</w:delText>
              </w:r>
            </w:del>
          </w:p>
        </w:tc>
        <w:tc>
          <w:tcPr>
            <w:tcW w:w="475" w:type="pct"/>
          </w:tcPr>
          <w:p w14:paraId="20BEE29F" w14:textId="6F878369" w:rsidR="006B542A" w:rsidRPr="001763FC" w:rsidRDefault="00F72E0D"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87" w:author="Juan Labraga" w:date="2018-09-13T11:32:00Z">
              <w:r>
                <w:rPr>
                  <w:rFonts w:ascii="Arial" w:hAnsi="Arial" w:cs="Arial"/>
                  <w:sz w:val="24"/>
                  <w:szCs w:val="24"/>
                </w:rPr>
                <w:t>18.49</w:t>
              </w:r>
            </w:ins>
            <w:del w:id="1588" w:author="Juan Labraga" w:date="2018-09-13T11:32:00Z">
              <w:r w:rsidR="007D25A1" w:rsidRPr="001763FC" w:rsidDel="00F72E0D">
                <w:rPr>
                  <w:rFonts w:ascii="Arial" w:hAnsi="Arial" w:cs="Arial"/>
                  <w:sz w:val="24"/>
                  <w:szCs w:val="24"/>
                </w:rPr>
                <w:delText>26</w:delText>
              </w:r>
              <w:r w:rsidR="005C31AC" w:rsidRPr="001763FC" w:rsidDel="00F72E0D">
                <w:rPr>
                  <w:rFonts w:ascii="Arial" w:hAnsi="Arial" w:cs="Arial"/>
                  <w:sz w:val="24"/>
                  <w:szCs w:val="24"/>
                </w:rPr>
                <w:delText>.</w:delText>
              </w:r>
              <w:r w:rsidR="007D25A1" w:rsidRPr="001763FC" w:rsidDel="00F72E0D">
                <w:rPr>
                  <w:rFonts w:ascii="Arial" w:hAnsi="Arial" w:cs="Arial"/>
                  <w:sz w:val="24"/>
                  <w:szCs w:val="24"/>
                </w:rPr>
                <w:delText>89</w:delText>
              </w:r>
            </w:del>
          </w:p>
        </w:tc>
        <w:tc>
          <w:tcPr>
            <w:tcW w:w="577" w:type="pct"/>
          </w:tcPr>
          <w:p w14:paraId="5608B59E" w14:textId="23B698FB" w:rsidR="006B542A" w:rsidRPr="001763FC" w:rsidRDefault="00F72E0D"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89" w:author="Juan Labraga" w:date="2018-09-13T11:33:00Z">
              <w:r>
                <w:rPr>
                  <w:rFonts w:ascii="Arial" w:hAnsi="Arial" w:cs="Arial"/>
                  <w:sz w:val="24"/>
                  <w:szCs w:val="24"/>
                </w:rPr>
                <w:t>19.59</w:t>
              </w:r>
            </w:ins>
            <w:del w:id="1590" w:author="Juan Labraga" w:date="2018-09-13T11:33:00Z">
              <w:r w:rsidR="005E4C89" w:rsidRPr="001763FC" w:rsidDel="00F72E0D">
                <w:rPr>
                  <w:rFonts w:ascii="Arial" w:hAnsi="Arial" w:cs="Arial"/>
                  <w:sz w:val="24"/>
                  <w:szCs w:val="24"/>
                </w:rPr>
                <w:delText>28</w:delText>
              </w:r>
              <w:r w:rsidR="004D315B" w:rsidRPr="001763FC" w:rsidDel="00F72E0D">
                <w:rPr>
                  <w:rFonts w:ascii="Arial" w:hAnsi="Arial" w:cs="Arial"/>
                  <w:sz w:val="24"/>
                  <w:szCs w:val="24"/>
                </w:rPr>
                <w:delText>.6</w:delText>
              </w:r>
            </w:del>
          </w:p>
        </w:tc>
      </w:tr>
      <w:tr w:rsidR="00D968EE" w:rsidRPr="001763FC" w14:paraId="256CCCCD" w14:textId="77777777" w:rsidTr="00622418">
        <w:tc>
          <w:tcPr>
            <w:cnfStyle w:val="001000000000" w:firstRow="0" w:lastRow="0" w:firstColumn="1" w:lastColumn="0" w:oddVBand="0" w:evenVBand="0" w:oddHBand="0" w:evenHBand="0" w:firstRowFirstColumn="0" w:firstRowLastColumn="0" w:lastRowFirstColumn="0" w:lastRowLastColumn="0"/>
            <w:tcW w:w="1893" w:type="pct"/>
          </w:tcPr>
          <w:p w14:paraId="69F8B107" w14:textId="77777777" w:rsidR="006B542A" w:rsidRPr="001763FC" w:rsidRDefault="006B542A" w:rsidP="00AD43FC">
            <w:pPr>
              <w:jc w:val="center"/>
              <w:rPr>
                <w:rFonts w:ascii="Arial" w:hAnsi="Arial" w:cs="Arial"/>
                <w:sz w:val="24"/>
                <w:szCs w:val="24"/>
              </w:rPr>
            </w:pPr>
            <w:r w:rsidRPr="001763FC">
              <w:rPr>
                <w:rFonts w:ascii="Arial" w:hAnsi="Arial" w:cs="Arial"/>
                <w:sz w:val="24"/>
                <w:szCs w:val="24"/>
              </w:rPr>
              <w:t>COC = DR = 1</w:t>
            </w:r>
            <w:r w:rsidR="00AD3D20" w:rsidRPr="001763FC">
              <w:rPr>
                <w:rFonts w:ascii="Arial" w:hAnsi="Arial" w:cs="Arial"/>
                <w:sz w:val="24"/>
                <w:szCs w:val="24"/>
              </w:rPr>
              <w:t>2</w:t>
            </w:r>
            <w:r w:rsidRPr="001763FC">
              <w:rPr>
                <w:rFonts w:ascii="Arial" w:hAnsi="Arial" w:cs="Arial"/>
                <w:sz w:val="24"/>
                <w:szCs w:val="24"/>
              </w:rPr>
              <w:t>%</w:t>
            </w:r>
          </w:p>
        </w:tc>
        <w:tc>
          <w:tcPr>
            <w:tcW w:w="475" w:type="pct"/>
          </w:tcPr>
          <w:p w14:paraId="04AC40F3" w14:textId="74263841" w:rsidR="006B542A" w:rsidRPr="001763FC" w:rsidRDefault="00F710AC"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1</w:t>
            </w:r>
            <w:ins w:id="1591" w:author="Juan Labraga" w:date="2018-09-13T11:27:00Z">
              <w:r w:rsidR="00665789">
                <w:rPr>
                  <w:rFonts w:ascii="Arial" w:hAnsi="Arial" w:cs="Arial"/>
                  <w:sz w:val="24"/>
                  <w:szCs w:val="24"/>
                </w:rPr>
                <w:t>3</w:t>
              </w:r>
            </w:ins>
            <w:del w:id="1592" w:author="Juan Labraga" w:date="2018-09-13T11:26:00Z">
              <w:r w:rsidR="00500463" w:rsidRPr="001763FC" w:rsidDel="00665789">
                <w:rPr>
                  <w:rFonts w:ascii="Arial" w:hAnsi="Arial" w:cs="Arial"/>
                  <w:sz w:val="24"/>
                  <w:szCs w:val="24"/>
                </w:rPr>
                <w:delText>9</w:delText>
              </w:r>
            </w:del>
            <w:r w:rsidRPr="001763FC">
              <w:rPr>
                <w:rFonts w:ascii="Arial" w:hAnsi="Arial" w:cs="Arial"/>
                <w:sz w:val="24"/>
                <w:szCs w:val="24"/>
              </w:rPr>
              <w:t>.</w:t>
            </w:r>
            <w:ins w:id="1593" w:author="Juan Labraga" w:date="2018-09-13T11:29:00Z">
              <w:r w:rsidR="00F72E0D">
                <w:rPr>
                  <w:rFonts w:ascii="Arial" w:hAnsi="Arial" w:cs="Arial"/>
                  <w:sz w:val="24"/>
                  <w:szCs w:val="24"/>
                </w:rPr>
                <w:t>67</w:t>
              </w:r>
            </w:ins>
            <w:del w:id="1594" w:author="Juan Labraga" w:date="2018-09-13T11:27:00Z">
              <w:r w:rsidR="00500463" w:rsidRPr="001763FC" w:rsidDel="00665789">
                <w:rPr>
                  <w:rFonts w:ascii="Arial" w:hAnsi="Arial" w:cs="Arial"/>
                  <w:sz w:val="24"/>
                  <w:szCs w:val="24"/>
                </w:rPr>
                <w:delText>4</w:delText>
              </w:r>
            </w:del>
            <w:del w:id="1595" w:author="Juan Labraga" w:date="2018-09-13T11:26:00Z">
              <w:r w:rsidR="00500463" w:rsidRPr="001763FC" w:rsidDel="00665789">
                <w:rPr>
                  <w:rFonts w:ascii="Arial" w:hAnsi="Arial" w:cs="Arial"/>
                  <w:sz w:val="24"/>
                  <w:szCs w:val="24"/>
                </w:rPr>
                <w:delText>5</w:delText>
              </w:r>
            </w:del>
          </w:p>
        </w:tc>
        <w:tc>
          <w:tcPr>
            <w:tcW w:w="475" w:type="pct"/>
          </w:tcPr>
          <w:p w14:paraId="5F4450DD" w14:textId="2F5A55A6" w:rsidR="006B542A" w:rsidRPr="001763FC" w:rsidRDefault="004F6613"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596" w:author="Juan Labraga" w:date="2018-09-13T11:28:00Z">
              <w:r>
                <w:rPr>
                  <w:rFonts w:ascii="Arial" w:hAnsi="Arial" w:cs="Arial"/>
                  <w:sz w:val="24"/>
                  <w:szCs w:val="24"/>
                </w:rPr>
                <w:t>14.14</w:t>
              </w:r>
            </w:ins>
            <w:del w:id="1597" w:author="Juan Labraga" w:date="2018-09-13T11:28:00Z">
              <w:r w:rsidR="004B1945" w:rsidRPr="001763FC" w:rsidDel="004F6613">
                <w:rPr>
                  <w:rFonts w:ascii="Arial" w:hAnsi="Arial" w:cs="Arial"/>
                  <w:sz w:val="24"/>
                  <w:szCs w:val="24"/>
                </w:rPr>
                <w:delText>20</w:delText>
              </w:r>
              <w:r w:rsidR="008F36BB" w:rsidRPr="001763FC" w:rsidDel="004F6613">
                <w:rPr>
                  <w:rFonts w:ascii="Arial" w:hAnsi="Arial" w:cs="Arial"/>
                  <w:sz w:val="24"/>
                  <w:szCs w:val="24"/>
                </w:rPr>
                <w:delText>.</w:delText>
              </w:r>
              <w:r w:rsidR="004B1945" w:rsidRPr="001763FC" w:rsidDel="004F6613">
                <w:rPr>
                  <w:rFonts w:ascii="Arial" w:hAnsi="Arial" w:cs="Arial"/>
                  <w:sz w:val="24"/>
                  <w:szCs w:val="24"/>
                </w:rPr>
                <w:delText>64</w:delText>
              </w:r>
            </w:del>
          </w:p>
        </w:tc>
        <w:tc>
          <w:tcPr>
            <w:tcW w:w="1105" w:type="pct"/>
          </w:tcPr>
          <w:p w14:paraId="5ADF1D07" w14:textId="3C07514B" w:rsidR="006B542A" w:rsidRPr="001763FC" w:rsidRDefault="00F72E0D"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ins w:id="1598" w:author="Juan Labraga" w:date="2018-09-13T11:30:00Z">
              <w:r>
                <w:rPr>
                  <w:rFonts w:ascii="Arial" w:hAnsi="Arial" w:cs="Arial"/>
                  <w:b/>
                  <w:sz w:val="24"/>
                  <w:szCs w:val="24"/>
                </w:rPr>
                <w:t>14.99</w:t>
              </w:r>
            </w:ins>
            <w:del w:id="1599" w:author="Juan Labraga" w:date="2018-09-13T11:31:00Z">
              <w:r w:rsidR="006C1C2B" w:rsidRPr="001763FC" w:rsidDel="00F72E0D">
                <w:rPr>
                  <w:rFonts w:ascii="Arial" w:hAnsi="Arial" w:cs="Arial"/>
                  <w:b/>
                  <w:sz w:val="24"/>
                  <w:szCs w:val="24"/>
                </w:rPr>
                <w:delText>2</w:delText>
              </w:r>
              <w:r w:rsidR="004B1945" w:rsidRPr="001763FC" w:rsidDel="00F72E0D">
                <w:rPr>
                  <w:rFonts w:ascii="Arial" w:hAnsi="Arial" w:cs="Arial"/>
                  <w:b/>
                  <w:sz w:val="24"/>
                  <w:szCs w:val="24"/>
                </w:rPr>
                <w:delText>1</w:delText>
              </w:r>
              <w:r w:rsidR="006C1C2B" w:rsidRPr="001763FC" w:rsidDel="00F72E0D">
                <w:rPr>
                  <w:rFonts w:ascii="Arial" w:hAnsi="Arial" w:cs="Arial"/>
                  <w:b/>
                  <w:sz w:val="24"/>
                  <w:szCs w:val="24"/>
                </w:rPr>
                <w:delText>.</w:delText>
              </w:r>
              <w:r w:rsidR="004B1945" w:rsidRPr="001763FC" w:rsidDel="00F72E0D">
                <w:rPr>
                  <w:rFonts w:ascii="Arial" w:hAnsi="Arial" w:cs="Arial"/>
                  <w:b/>
                  <w:sz w:val="24"/>
                  <w:szCs w:val="24"/>
                </w:rPr>
                <w:delText>91</w:delText>
              </w:r>
            </w:del>
          </w:p>
        </w:tc>
        <w:tc>
          <w:tcPr>
            <w:tcW w:w="475" w:type="pct"/>
          </w:tcPr>
          <w:p w14:paraId="3C698137" w14:textId="4255C79D" w:rsidR="006B542A" w:rsidRPr="001763FC" w:rsidRDefault="00F72E0D"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600" w:author="Juan Labraga" w:date="2018-09-13T11:32:00Z">
              <w:r>
                <w:rPr>
                  <w:rFonts w:ascii="Arial" w:hAnsi="Arial" w:cs="Arial"/>
                  <w:sz w:val="24"/>
                  <w:szCs w:val="24"/>
                </w:rPr>
                <w:t>15.89</w:t>
              </w:r>
            </w:ins>
            <w:del w:id="1601" w:author="Juan Labraga" w:date="2018-09-13T11:32:00Z">
              <w:r w:rsidR="007F7881" w:rsidRPr="001763FC" w:rsidDel="00F72E0D">
                <w:rPr>
                  <w:rFonts w:ascii="Arial" w:hAnsi="Arial" w:cs="Arial"/>
                  <w:sz w:val="24"/>
                  <w:szCs w:val="24"/>
                </w:rPr>
                <w:delText>23</w:delText>
              </w:r>
              <w:r w:rsidR="000A2B4C" w:rsidRPr="001763FC" w:rsidDel="00F72E0D">
                <w:rPr>
                  <w:rFonts w:ascii="Arial" w:hAnsi="Arial" w:cs="Arial"/>
                  <w:sz w:val="24"/>
                  <w:szCs w:val="24"/>
                </w:rPr>
                <w:delText>.2</w:delText>
              </w:r>
              <w:r w:rsidR="007F7881" w:rsidRPr="001763FC" w:rsidDel="00F72E0D">
                <w:rPr>
                  <w:rFonts w:ascii="Arial" w:hAnsi="Arial" w:cs="Arial"/>
                  <w:sz w:val="24"/>
                  <w:szCs w:val="24"/>
                </w:rPr>
                <w:delText>6</w:delText>
              </w:r>
            </w:del>
          </w:p>
        </w:tc>
        <w:tc>
          <w:tcPr>
            <w:tcW w:w="577" w:type="pct"/>
          </w:tcPr>
          <w:p w14:paraId="368EF57F" w14:textId="3077B60B" w:rsidR="006B542A" w:rsidRPr="001763FC" w:rsidRDefault="00F72E0D"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602" w:author="Juan Labraga" w:date="2018-09-13T11:33:00Z">
              <w:r>
                <w:rPr>
                  <w:rFonts w:ascii="Arial" w:hAnsi="Arial" w:cs="Arial"/>
                  <w:sz w:val="24"/>
                  <w:szCs w:val="24"/>
                </w:rPr>
                <w:t>16.85</w:t>
              </w:r>
            </w:ins>
            <w:del w:id="1603" w:author="Juan Labraga" w:date="2018-09-13T11:33:00Z">
              <w:r w:rsidR="005E4C89" w:rsidRPr="001763FC" w:rsidDel="00F72E0D">
                <w:rPr>
                  <w:rFonts w:ascii="Arial" w:hAnsi="Arial" w:cs="Arial"/>
                  <w:sz w:val="24"/>
                  <w:szCs w:val="24"/>
                </w:rPr>
                <w:delText>24</w:delText>
              </w:r>
              <w:r w:rsidR="001434B4" w:rsidRPr="001763FC" w:rsidDel="00F72E0D">
                <w:rPr>
                  <w:rFonts w:ascii="Arial" w:hAnsi="Arial" w:cs="Arial"/>
                  <w:sz w:val="24"/>
                  <w:szCs w:val="24"/>
                </w:rPr>
                <w:delText>.7</w:delText>
              </w:r>
            </w:del>
          </w:p>
        </w:tc>
      </w:tr>
      <w:tr w:rsidR="00D968EE" w:rsidRPr="001763FC" w14:paraId="42CA00AD" w14:textId="77777777" w:rsidTr="00622418">
        <w:tc>
          <w:tcPr>
            <w:cnfStyle w:val="001000000000" w:firstRow="0" w:lastRow="0" w:firstColumn="1" w:lastColumn="0" w:oddVBand="0" w:evenVBand="0" w:oddHBand="0" w:evenHBand="0" w:firstRowFirstColumn="0" w:firstRowLastColumn="0" w:lastRowFirstColumn="0" w:lastRowLastColumn="0"/>
            <w:tcW w:w="1893" w:type="pct"/>
          </w:tcPr>
          <w:p w14:paraId="59F988C5" w14:textId="77777777" w:rsidR="006B542A" w:rsidRPr="001763FC" w:rsidRDefault="006B542A" w:rsidP="00AD43FC">
            <w:pPr>
              <w:jc w:val="center"/>
              <w:rPr>
                <w:rFonts w:ascii="Arial" w:hAnsi="Arial" w:cs="Arial"/>
                <w:sz w:val="24"/>
                <w:szCs w:val="24"/>
              </w:rPr>
            </w:pPr>
            <w:r w:rsidRPr="001763FC">
              <w:rPr>
                <w:rFonts w:ascii="Arial" w:hAnsi="Arial" w:cs="Arial"/>
                <w:sz w:val="24"/>
                <w:szCs w:val="24"/>
              </w:rPr>
              <w:t>COC = DR = 1</w:t>
            </w:r>
            <w:r w:rsidR="00AD3D20" w:rsidRPr="001763FC">
              <w:rPr>
                <w:rFonts w:ascii="Arial" w:hAnsi="Arial" w:cs="Arial"/>
                <w:sz w:val="24"/>
                <w:szCs w:val="24"/>
              </w:rPr>
              <w:t>4</w:t>
            </w:r>
            <w:r w:rsidRPr="001763FC">
              <w:rPr>
                <w:rFonts w:ascii="Arial" w:hAnsi="Arial" w:cs="Arial"/>
                <w:sz w:val="24"/>
                <w:szCs w:val="24"/>
              </w:rPr>
              <w:t>%</w:t>
            </w:r>
          </w:p>
        </w:tc>
        <w:tc>
          <w:tcPr>
            <w:tcW w:w="475" w:type="pct"/>
          </w:tcPr>
          <w:p w14:paraId="5500E587" w14:textId="317C1977" w:rsidR="006B542A" w:rsidRPr="001763FC" w:rsidRDefault="00092643"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1</w:t>
            </w:r>
            <w:ins w:id="1604" w:author="Juan Labraga" w:date="2018-09-13T11:27:00Z">
              <w:r w:rsidR="00665789">
                <w:rPr>
                  <w:rFonts w:ascii="Arial" w:hAnsi="Arial" w:cs="Arial"/>
                  <w:sz w:val="24"/>
                  <w:szCs w:val="24"/>
                </w:rPr>
                <w:t>1</w:t>
              </w:r>
            </w:ins>
            <w:del w:id="1605" w:author="Juan Labraga" w:date="2018-09-13T11:27:00Z">
              <w:r w:rsidR="00500463" w:rsidRPr="001763FC" w:rsidDel="00665789">
                <w:rPr>
                  <w:rFonts w:ascii="Arial" w:hAnsi="Arial" w:cs="Arial"/>
                  <w:sz w:val="24"/>
                  <w:szCs w:val="24"/>
                </w:rPr>
                <w:delText>6</w:delText>
              </w:r>
            </w:del>
            <w:r w:rsidRPr="001763FC">
              <w:rPr>
                <w:rFonts w:ascii="Arial" w:hAnsi="Arial" w:cs="Arial"/>
                <w:sz w:val="24"/>
                <w:szCs w:val="24"/>
              </w:rPr>
              <w:t>.</w:t>
            </w:r>
            <w:ins w:id="1606" w:author="Juan Labraga" w:date="2018-09-13T11:27:00Z">
              <w:r w:rsidR="00665789">
                <w:rPr>
                  <w:rFonts w:ascii="Arial" w:hAnsi="Arial" w:cs="Arial"/>
                  <w:sz w:val="24"/>
                  <w:szCs w:val="24"/>
                </w:rPr>
                <w:t>79</w:t>
              </w:r>
            </w:ins>
            <w:del w:id="1607" w:author="Juan Labraga" w:date="2018-09-13T11:27:00Z">
              <w:r w:rsidR="00500463" w:rsidRPr="001763FC" w:rsidDel="00665789">
                <w:rPr>
                  <w:rFonts w:ascii="Arial" w:hAnsi="Arial" w:cs="Arial"/>
                  <w:sz w:val="24"/>
                  <w:szCs w:val="24"/>
                </w:rPr>
                <w:delText>84</w:delText>
              </w:r>
            </w:del>
          </w:p>
        </w:tc>
        <w:tc>
          <w:tcPr>
            <w:tcW w:w="475" w:type="pct"/>
          </w:tcPr>
          <w:p w14:paraId="1E723E77" w14:textId="3B324D86" w:rsidR="006B542A" w:rsidRPr="001763FC" w:rsidRDefault="004F6613"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608" w:author="Juan Labraga" w:date="2018-09-13T11:29:00Z">
              <w:r>
                <w:rPr>
                  <w:rFonts w:ascii="Arial" w:hAnsi="Arial" w:cs="Arial"/>
                  <w:sz w:val="24"/>
                  <w:szCs w:val="24"/>
                </w:rPr>
                <w:t>12.15</w:t>
              </w:r>
            </w:ins>
            <w:del w:id="1609" w:author="Juan Labraga" w:date="2018-09-13T11:29:00Z">
              <w:r w:rsidR="004B1945" w:rsidRPr="001763FC" w:rsidDel="004F6613">
                <w:rPr>
                  <w:rFonts w:ascii="Arial" w:hAnsi="Arial" w:cs="Arial"/>
                  <w:sz w:val="24"/>
                  <w:szCs w:val="24"/>
                </w:rPr>
                <w:delText>17.66</w:delText>
              </w:r>
            </w:del>
          </w:p>
        </w:tc>
        <w:tc>
          <w:tcPr>
            <w:tcW w:w="1105" w:type="pct"/>
          </w:tcPr>
          <w:p w14:paraId="1FD32D94" w14:textId="771E5DC3" w:rsidR="006B542A" w:rsidRPr="001763FC" w:rsidRDefault="00F72E0D"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610" w:author="Juan Labraga" w:date="2018-09-13T11:31:00Z">
              <w:r>
                <w:rPr>
                  <w:rFonts w:ascii="Arial" w:hAnsi="Arial" w:cs="Arial"/>
                  <w:sz w:val="24"/>
                  <w:szCs w:val="24"/>
                </w:rPr>
                <w:t>12.89</w:t>
              </w:r>
            </w:ins>
            <w:del w:id="1611" w:author="Juan Labraga" w:date="2018-09-13T11:31:00Z">
              <w:r w:rsidR="004B1945" w:rsidRPr="001763FC" w:rsidDel="00F72E0D">
                <w:rPr>
                  <w:rFonts w:ascii="Arial" w:hAnsi="Arial" w:cs="Arial"/>
                  <w:sz w:val="24"/>
                  <w:szCs w:val="24"/>
                </w:rPr>
                <w:delText>18</w:delText>
              </w:r>
              <w:r w:rsidR="008F36BB" w:rsidRPr="001763FC" w:rsidDel="00F72E0D">
                <w:rPr>
                  <w:rFonts w:ascii="Arial" w:hAnsi="Arial" w:cs="Arial"/>
                  <w:sz w:val="24"/>
                  <w:szCs w:val="24"/>
                </w:rPr>
                <w:delText>.</w:delText>
              </w:r>
              <w:r w:rsidR="004B1945" w:rsidRPr="001763FC" w:rsidDel="00F72E0D">
                <w:rPr>
                  <w:rFonts w:ascii="Arial" w:hAnsi="Arial" w:cs="Arial"/>
                  <w:sz w:val="24"/>
                  <w:szCs w:val="24"/>
                </w:rPr>
                <w:delText>99</w:delText>
              </w:r>
            </w:del>
          </w:p>
        </w:tc>
        <w:tc>
          <w:tcPr>
            <w:tcW w:w="475" w:type="pct"/>
          </w:tcPr>
          <w:p w14:paraId="03885226" w14:textId="721D0739" w:rsidR="006B542A" w:rsidRPr="001763FC" w:rsidRDefault="00F72E0D"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612" w:author="Juan Labraga" w:date="2018-09-13T11:32:00Z">
              <w:r>
                <w:rPr>
                  <w:rFonts w:ascii="Arial" w:hAnsi="Arial" w:cs="Arial"/>
                  <w:sz w:val="24"/>
                  <w:szCs w:val="24"/>
                </w:rPr>
                <w:t>13.67</w:t>
              </w:r>
            </w:ins>
            <w:del w:id="1613" w:author="Juan Labraga" w:date="2018-09-13T11:32:00Z">
              <w:r w:rsidR="007D25A1" w:rsidRPr="001763FC" w:rsidDel="00F72E0D">
                <w:rPr>
                  <w:rFonts w:ascii="Arial" w:hAnsi="Arial" w:cs="Arial"/>
                  <w:sz w:val="24"/>
                  <w:szCs w:val="24"/>
                </w:rPr>
                <w:delText>20.16</w:delText>
              </w:r>
            </w:del>
          </w:p>
        </w:tc>
        <w:tc>
          <w:tcPr>
            <w:tcW w:w="577" w:type="pct"/>
          </w:tcPr>
          <w:p w14:paraId="1FC424F1" w14:textId="678BD3F3" w:rsidR="006B542A" w:rsidRPr="001763FC" w:rsidRDefault="00F72E0D"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614" w:author="Juan Labraga" w:date="2018-09-13T11:33:00Z">
              <w:r>
                <w:rPr>
                  <w:rFonts w:ascii="Arial" w:hAnsi="Arial" w:cs="Arial"/>
                  <w:sz w:val="24"/>
                  <w:szCs w:val="24"/>
                </w:rPr>
                <w:t>14.51</w:t>
              </w:r>
            </w:ins>
            <w:del w:id="1615" w:author="Juan Labraga" w:date="2018-09-13T11:33:00Z">
              <w:r w:rsidR="005E4C89" w:rsidRPr="001763FC" w:rsidDel="00F72E0D">
                <w:rPr>
                  <w:rFonts w:ascii="Arial" w:hAnsi="Arial" w:cs="Arial"/>
                  <w:sz w:val="24"/>
                  <w:szCs w:val="24"/>
                </w:rPr>
                <w:delText>21</w:delText>
              </w:r>
              <w:r w:rsidR="004D315B" w:rsidRPr="001763FC" w:rsidDel="00F72E0D">
                <w:rPr>
                  <w:rFonts w:ascii="Arial" w:hAnsi="Arial" w:cs="Arial"/>
                  <w:sz w:val="24"/>
                  <w:szCs w:val="24"/>
                </w:rPr>
                <w:delText>.</w:delText>
              </w:r>
              <w:r w:rsidR="005E4C89" w:rsidRPr="001763FC" w:rsidDel="00F72E0D">
                <w:rPr>
                  <w:rFonts w:ascii="Arial" w:hAnsi="Arial" w:cs="Arial"/>
                  <w:sz w:val="24"/>
                  <w:szCs w:val="24"/>
                </w:rPr>
                <w:delText>42</w:delText>
              </w:r>
            </w:del>
          </w:p>
        </w:tc>
      </w:tr>
      <w:tr w:rsidR="00D968EE" w:rsidRPr="001763FC" w14:paraId="22DD1C55" w14:textId="77777777" w:rsidTr="00622418">
        <w:trPr>
          <w:trHeight w:val="170"/>
        </w:trPr>
        <w:tc>
          <w:tcPr>
            <w:cnfStyle w:val="001000000000" w:firstRow="0" w:lastRow="0" w:firstColumn="1" w:lastColumn="0" w:oddVBand="0" w:evenVBand="0" w:oddHBand="0" w:evenHBand="0" w:firstRowFirstColumn="0" w:firstRowLastColumn="0" w:lastRowFirstColumn="0" w:lastRowLastColumn="0"/>
            <w:tcW w:w="1893" w:type="pct"/>
          </w:tcPr>
          <w:p w14:paraId="5A88BF7E" w14:textId="388174DC" w:rsidR="00DB4C10" w:rsidRPr="001763FC" w:rsidRDefault="00DF46AD" w:rsidP="00AD43FC">
            <w:pPr>
              <w:jc w:val="center"/>
              <w:rPr>
                <w:rFonts w:ascii="Arial" w:hAnsi="Arial" w:cs="Arial"/>
                <w:sz w:val="24"/>
                <w:szCs w:val="24"/>
              </w:rPr>
            </w:pPr>
            <w:r w:rsidRPr="001763FC">
              <w:rPr>
                <w:rFonts w:ascii="Arial" w:hAnsi="Arial" w:cs="Arial"/>
                <w:b w:val="0"/>
                <w:sz w:val="24"/>
                <w:szCs w:val="24"/>
              </w:rPr>
              <w:t>ERR</w:t>
            </w:r>
            <w:r w:rsidRPr="001763FC">
              <w:rPr>
                <w:rFonts w:ascii="Arial" w:hAnsi="Arial" w:cs="Arial"/>
                <w:sz w:val="24"/>
                <w:szCs w:val="24"/>
              </w:rPr>
              <w:t xml:space="preserve"> </w:t>
            </w:r>
            <w:r w:rsidR="00FC7BD0" w:rsidRPr="001763FC">
              <w:rPr>
                <w:rFonts w:ascii="Arial" w:hAnsi="Arial" w:cs="Arial"/>
                <w:sz w:val="24"/>
                <w:szCs w:val="24"/>
              </w:rPr>
              <w:br/>
            </w:r>
            <w:r w:rsidRPr="001763FC">
              <w:rPr>
                <w:rFonts w:ascii="Arial" w:hAnsi="Arial" w:cs="Arial"/>
                <w:sz w:val="24"/>
                <w:szCs w:val="24"/>
              </w:rPr>
              <w:t>(COC = 1</w:t>
            </w:r>
            <w:r w:rsidR="004B1945" w:rsidRPr="001763FC">
              <w:rPr>
                <w:rFonts w:ascii="Arial" w:hAnsi="Arial" w:cs="Arial"/>
                <w:sz w:val="24"/>
                <w:szCs w:val="24"/>
              </w:rPr>
              <w:t>2</w:t>
            </w:r>
            <w:r w:rsidRPr="001763FC">
              <w:rPr>
                <w:rFonts w:ascii="Arial" w:hAnsi="Arial" w:cs="Arial"/>
                <w:sz w:val="24"/>
                <w:szCs w:val="24"/>
              </w:rPr>
              <w:t>%)</w:t>
            </w:r>
          </w:p>
        </w:tc>
        <w:tc>
          <w:tcPr>
            <w:tcW w:w="475" w:type="pct"/>
          </w:tcPr>
          <w:p w14:paraId="4B272C06" w14:textId="77777777" w:rsidR="00DB4C10" w:rsidRPr="001763FC" w:rsidRDefault="00DB4C10"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p w14:paraId="38D0C78F" w14:textId="21C36758" w:rsidR="00F710AC" w:rsidRPr="001763FC" w:rsidRDefault="00665789"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ins w:id="1616" w:author="Juan Labraga" w:date="2018-09-13T11:27:00Z">
              <w:r>
                <w:rPr>
                  <w:rFonts w:ascii="Arial" w:hAnsi="Arial" w:cs="Arial"/>
                  <w:b/>
                  <w:sz w:val="24"/>
                  <w:szCs w:val="24"/>
                </w:rPr>
                <w:t>55</w:t>
              </w:r>
            </w:ins>
            <w:del w:id="1617" w:author="Juan Labraga" w:date="2018-09-13T11:27:00Z">
              <w:r w:rsidR="00500463" w:rsidRPr="001763FC" w:rsidDel="00665789">
                <w:rPr>
                  <w:rFonts w:ascii="Arial" w:hAnsi="Arial" w:cs="Arial"/>
                  <w:b/>
                  <w:sz w:val="24"/>
                  <w:szCs w:val="24"/>
                </w:rPr>
                <w:delText>67</w:delText>
              </w:r>
            </w:del>
            <w:r w:rsidR="00F710AC" w:rsidRPr="001763FC">
              <w:rPr>
                <w:rFonts w:ascii="Arial" w:hAnsi="Arial" w:cs="Arial"/>
                <w:b/>
                <w:sz w:val="24"/>
                <w:szCs w:val="24"/>
              </w:rPr>
              <w:t>%</w:t>
            </w:r>
          </w:p>
        </w:tc>
        <w:tc>
          <w:tcPr>
            <w:tcW w:w="475" w:type="pct"/>
          </w:tcPr>
          <w:p w14:paraId="3C848993" w14:textId="77777777" w:rsidR="00DB4C10" w:rsidRPr="001763FC" w:rsidRDefault="00DB4C10"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p w14:paraId="439E90F6" w14:textId="67670625" w:rsidR="008F36BB" w:rsidRPr="001763FC" w:rsidRDefault="004F6613"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ins w:id="1618" w:author="Juan Labraga" w:date="2018-09-13T11:29:00Z">
              <w:r>
                <w:rPr>
                  <w:rFonts w:ascii="Arial" w:hAnsi="Arial" w:cs="Arial"/>
                  <w:b/>
                  <w:sz w:val="24"/>
                  <w:szCs w:val="24"/>
                </w:rPr>
                <w:t>56</w:t>
              </w:r>
            </w:ins>
            <w:del w:id="1619" w:author="Juan Labraga" w:date="2018-09-13T11:29:00Z">
              <w:r w:rsidR="004B1945" w:rsidRPr="001763FC" w:rsidDel="004F6613">
                <w:rPr>
                  <w:rFonts w:ascii="Arial" w:hAnsi="Arial" w:cs="Arial"/>
                  <w:b/>
                  <w:sz w:val="24"/>
                  <w:szCs w:val="24"/>
                </w:rPr>
                <w:delText>69</w:delText>
              </w:r>
            </w:del>
            <w:r w:rsidR="008F36BB" w:rsidRPr="001763FC">
              <w:rPr>
                <w:rFonts w:ascii="Arial" w:hAnsi="Arial" w:cs="Arial"/>
                <w:b/>
                <w:sz w:val="24"/>
                <w:szCs w:val="24"/>
              </w:rPr>
              <w:t>%</w:t>
            </w:r>
          </w:p>
        </w:tc>
        <w:tc>
          <w:tcPr>
            <w:tcW w:w="1105" w:type="pct"/>
          </w:tcPr>
          <w:p w14:paraId="352C0EED" w14:textId="77777777" w:rsidR="008A776E" w:rsidRPr="001763FC" w:rsidRDefault="008A776E"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p w14:paraId="7645609A" w14:textId="0F8C9214" w:rsidR="00DB4C10" w:rsidRPr="001763FC" w:rsidRDefault="00F72E0D"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ins w:id="1620" w:author="Juan Labraga" w:date="2018-09-13T11:31:00Z">
              <w:r>
                <w:rPr>
                  <w:rFonts w:ascii="Arial" w:hAnsi="Arial" w:cs="Arial"/>
                  <w:b/>
                  <w:sz w:val="24"/>
                  <w:szCs w:val="24"/>
                </w:rPr>
                <w:t>57</w:t>
              </w:r>
            </w:ins>
            <w:del w:id="1621" w:author="Juan Labraga" w:date="2018-09-13T11:31:00Z">
              <w:r w:rsidR="004B1945" w:rsidRPr="001763FC" w:rsidDel="00F72E0D">
                <w:rPr>
                  <w:rFonts w:ascii="Arial" w:hAnsi="Arial" w:cs="Arial"/>
                  <w:b/>
                  <w:sz w:val="24"/>
                  <w:szCs w:val="24"/>
                </w:rPr>
                <w:delText>71</w:delText>
              </w:r>
            </w:del>
            <w:r w:rsidR="008A776E" w:rsidRPr="001763FC">
              <w:rPr>
                <w:rFonts w:ascii="Arial" w:hAnsi="Arial" w:cs="Arial"/>
                <w:b/>
                <w:sz w:val="24"/>
                <w:szCs w:val="24"/>
              </w:rPr>
              <w:t>%</w:t>
            </w:r>
          </w:p>
        </w:tc>
        <w:tc>
          <w:tcPr>
            <w:tcW w:w="475" w:type="pct"/>
          </w:tcPr>
          <w:p w14:paraId="5E97F139" w14:textId="77777777" w:rsidR="00DB4C10" w:rsidRPr="001763FC" w:rsidRDefault="00DB4C10"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p w14:paraId="060E0C86" w14:textId="5AB8CC17" w:rsidR="000A2B4C" w:rsidRPr="001763FC" w:rsidRDefault="00F72E0D"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ins w:id="1622" w:author="Juan Labraga" w:date="2018-09-13T11:33:00Z">
              <w:r>
                <w:rPr>
                  <w:rFonts w:ascii="Arial" w:hAnsi="Arial" w:cs="Arial"/>
                  <w:b/>
                  <w:sz w:val="24"/>
                  <w:szCs w:val="24"/>
                </w:rPr>
                <w:t>58.5</w:t>
              </w:r>
            </w:ins>
            <w:del w:id="1623" w:author="Juan Labraga" w:date="2018-09-13T11:33:00Z">
              <w:r w:rsidR="007F7881" w:rsidRPr="001763FC" w:rsidDel="00F72E0D">
                <w:rPr>
                  <w:rFonts w:ascii="Arial" w:hAnsi="Arial" w:cs="Arial"/>
                  <w:b/>
                  <w:sz w:val="24"/>
                  <w:szCs w:val="24"/>
                </w:rPr>
                <w:delText>76</w:delText>
              </w:r>
            </w:del>
            <w:r w:rsidR="000A2B4C" w:rsidRPr="001763FC">
              <w:rPr>
                <w:rFonts w:ascii="Arial" w:hAnsi="Arial" w:cs="Arial"/>
                <w:b/>
                <w:sz w:val="24"/>
                <w:szCs w:val="24"/>
              </w:rPr>
              <w:t>%</w:t>
            </w:r>
          </w:p>
        </w:tc>
        <w:tc>
          <w:tcPr>
            <w:tcW w:w="577" w:type="pct"/>
          </w:tcPr>
          <w:p w14:paraId="64032AF9" w14:textId="77777777" w:rsidR="00DB4C10" w:rsidRPr="001763FC" w:rsidRDefault="00DB4C10"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p w14:paraId="6894786F" w14:textId="41AFC349" w:rsidR="001434B4" w:rsidRPr="001763FC" w:rsidRDefault="00F72E0D" w:rsidP="00092643">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ins w:id="1624" w:author="Juan Labraga" w:date="2018-09-13T11:33:00Z">
              <w:r>
                <w:rPr>
                  <w:rFonts w:ascii="Arial" w:hAnsi="Arial" w:cs="Arial"/>
                  <w:b/>
                  <w:sz w:val="24"/>
                  <w:szCs w:val="24"/>
                </w:rPr>
                <w:t>60</w:t>
              </w:r>
            </w:ins>
            <w:del w:id="1625" w:author="Juan Labraga" w:date="2018-09-13T11:33:00Z">
              <w:r w:rsidR="005E4C89" w:rsidRPr="001763FC" w:rsidDel="00F72E0D">
                <w:rPr>
                  <w:rFonts w:ascii="Arial" w:hAnsi="Arial" w:cs="Arial"/>
                  <w:b/>
                  <w:sz w:val="24"/>
                  <w:szCs w:val="24"/>
                </w:rPr>
                <w:delText>74</w:delText>
              </w:r>
            </w:del>
            <w:r w:rsidR="001434B4" w:rsidRPr="001763FC">
              <w:rPr>
                <w:rFonts w:ascii="Arial" w:hAnsi="Arial" w:cs="Arial"/>
                <w:b/>
                <w:sz w:val="24"/>
                <w:szCs w:val="24"/>
              </w:rPr>
              <w:t>%</w:t>
            </w:r>
          </w:p>
        </w:tc>
      </w:tr>
    </w:tbl>
    <w:p w14:paraId="1794B2D6" w14:textId="77777777" w:rsidR="00E9323D" w:rsidRPr="001763FC" w:rsidRDefault="00E9323D" w:rsidP="00E9323D">
      <w:pPr>
        <w:spacing w:before="120" w:after="0" w:line="360" w:lineRule="auto"/>
        <w:ind w:left="360"/>
        <w:jc w:val="both"/>
        <w:rPr>
          <w:rFonts w:ascii="Arial" w:hAnsi="Arial" w:cs="Arial"/>
          <w:sz w:val="24"/>
          <w:szCs w:val="24"/>
        </w:rPr>
      </w:pPr>
    </w:p>
    <w:p w14:paraId="3E9D79EF" w14:textId="49EB4B87" w:rsidR="00E9323D" w:rsidRPr="001763FC" w:rsidRDefault="00B845F5" w:rsidP="0094705F">
      <w:pPr>
        <w:spacing w:before="120" w:after="0"/>
        <w:jc w:val="both"/>
        <w:rPr>
          <w:rFonts w:ascii="Arial" w:hAnsi="Arial" w:cs="Arial"/>
          <w:sz w:val="24"/>
          <w:szCs w:val="24"/>
        </w:rPr>
      </w:pPr>
      <w:r w:rsidRPr="001763FC">
        <w:rPr>
          <w:rFonts w:ascii="Arial" w:hAnsi="Arial" w:cs="Arial"/>
          <w:b/>
          <w:sz w:val="24"/>
          <w:szCs w:val="24"/>
        </w:rPr>
        <w:t>Percentage</w:t>
      </w:r>
      <w:r w:rsidR="00614686" w:rsidRPr="001763FC">
        <w:rPr>
          <w:rFonts w:ascii="Arial" w:hAnsi="Arial" w:cs="Arial"/>
          <w:b/>
          <w:sz w:val="24"/>
          <w:szCs w:val="24"/>
        </w:rPr>
        <w:t xml:space="preserve"> of </w:t>
      </w:r>
      <w:r w:rsidR="00622418" w:rsidRPr="001763FC">
        <w:rPr>
          <w:rFonts w:ascii="Arial" w:hAnsi="Arial" w:cs="Arial"/>
          <w:b/>
          <w:sz w:val="24"/>
          <w:szCs w:val="24"/>
        </w:rPr>
        <w:t xml:space="preserve">Exports and </w:t>
      </w:r>
      <w:r w:rsidR="00AB0619" w:rsidRPr="001763FC">
        <w:rPr>
          <w:rFonts w:ascii="Arial" w:hAnsi="Arial" w:cs="Arial"/>
          <w:b/>
          <w:sz w:val="24"/>
          <w:szCs w:val="24"/>
        </w:rPr>
        <w:t>I</w:t>
      </w:r>
      <w:r w:rsidR="0089105D" w:rsidRPr="001763FC">
        <w:rPr>
          <w:rFonts w:ascii="Arial" w:hAnsi="Arial" w:cs="Arial"/>
          <w:b/>
          <w:sz w:val="24"/>
          <w:szCs w:val="24"/>
        </w:rPr>
        <w:t>mports</w:t>
      </w:r>
      <w:r w:rsidR="00472D74" w:rsidRPr="001763FC">
        <w:rPr>
          <w:rFonts w:ascii="Arial" w:hAnsi="Arial" w:cs="Arial"/>
          <w:b/>
          <w:sz w:val="24"/>
          <w:szCs w:val="24"/>
        </w:rPr>
        <w:t xml:space="preserve"> U</w:t>
      </w:r>
      <w:r w:rsidR="00614686" w:rsidRPr="001763FC">
        <w:rPr>
          <w:rFonts w:ascii="Arial" w:hAnsi="Arial" w:cs="Arial"/>
          <w:b/>
          <w:sz w:val="24"/>
          <w:szCs w:val="24"/>
        </w:rPr>
        <w:t xml:space="preserve">sing </w:t>
      </w:r>
      <w:r w:rsidR="005F2122" w:rsidRPr="001763FC">
        <w:rPr>
          <w:rFonts w:ascii="Arial" w:hAnsi="Arial" w:cs="Arial"/>
          <w:b/>
          <w:sz w:val="24"/>
          <w:szCs w:val="24"/>
        </w:rPr>
        <w:t>E</w:t>
      </w:r>
      <w:r w:rsidR="00622418" w:rsidRPr="001763FC">
        <w:rPr>
          <w:rFonts w:ascii="Arial" w:hAnsi="Arial" w:cs="Arial"/>
          <w:b/>
          <w:sz w:val="24"/>
          <w:szCs w:val="24"/>
        </w:rPr>
        <w:t>S</w:t>
      </w:r>
      <w:r w:rsidR="005F2122" w:rsidRPr="001763FC">
        <w:rPr>
          <w:rFonts w:ascii="Arial" w:hAnsi="Arial" w:cs="Arial"/>
          <w:b/>
          <w:sz w:val="24"/>
          <w:szCs w:val="24"/>
        </w:rPr>
        <w:t>W</w:t>
      </w:r>
      <w:r w:rsidR="00614686" w:rsidRPr="001763FC">
        <w:rPr>
          <w:rFonts w:ascii="Arial" w:hAnsi="Arial" w:cs="Arial"/>
          <w:b/>
          <w:sz w:val="24"/>
          <w:szCs w:val="24"/>
        </w:rPr>
        <w:t xml:space="preserve">: </w:t>
      </w:r>
      <w:r w:rsidR="00FA5778" w:rsidRPr="001763FC">
        <w:rPr>
          <w:rFonts w:ascii="Arial" w:hAnsi="Arial" w:cs="Arial"/>
          <w:sz w:val="24"/>
          <w:szCs w:val="24"/>
        </w:rPr>
        <w:t xml:space="preserve">Usage of the platform </w:t>
      </w:r>
      <w:r w:rsidR="000659AB" w:rsidRPr="001763FC">
        <w:rPr>
          <w:rFonts w:ascii="Arial" w:hAnsi="Arial" w:cs="Arial"/>
          <w:sz w:val="24"/>
          <w:szCs w:val="24"/>
        </w:rPr>
        <w:t>would likely be not as fast as projected</w:t>
      </w:r>
      <w:r w:rsidR="00A95064" w:rsidRPr="001763FC">
        <w:rPr>
          <w:rFonts w:ascii="Arial" w:hAnsi="Arial" w:cs="Arial"/>
          <w:sz w:val="24"/>
          <w:szCs w:val="24"/>
        </w:rPr>
        <w:t xml:space="preserve">. </w:t>
      </w:r>
      <w:r w:rsidR="00182C8B" w:rsidRPr="001763FC">
        <w:rPr>
          <w:rFonts w:ascii="Arial" w:hAnsi="Arial" w:cs="Arial"/>
          <w:sz w:val="24"/>
          <w:szCs w:val="24"/>
        </w:rPr>
        <w:t xml:space="preserve">Thus, this </w:t>
      </w:r>
      <w:r w:rsidR="00DF3F97" w:rsidRPr="001763FC">
        <w:rPr>
          <w:rFonts w:ascii="Arial" w:hAnsi="Arial" w:cs="Arial"/>
          <w:sz w:val="24"/>
          <w:szCs w:val="24"/>
        </w:rPr>
        <w:t xml:space="preserve">analysis </w:t>
      </w:r>
      <w:r w:rsidR="00CD438A" w:rsidRPr="001763FC">
        <w:rPr>
          <w:rFonts w:ascii="Arial" w:hAnsi="Arial" w:cs="Arial"/>
          <w:sz w:val="24"/>
          <w:szCs w:val="24"/>
        </w:rPr>
        <w:t>assesses the impact on the model i</w:t>
      </w:r>
      <w:r w:rsidR="00A95064" w:rsidRPr="001763FC">
        <w:rPr>
          <w:rFonts w:ascii="Arial" w:hAnsi="Arial" w:cs="Arial"/>
          <w:sz w:val="24"/>
          <w:szCs w:val="24"/>
        </w:rPr>
        <w:t xml:space="preserve">f growth is slower or faster than </w:t>
      </w:r>
      <w:r w:rsidR="00583C3D" w:rsidRPr="001763FC">
        <w:rPr>
          <w:rFonts w:ascii="Arial" w:hAnsi="Arial" w:cs="Arial"/>
          <w:sz w:val="24"/>
          <w:szCs w:val="24"/>
        </w:rPr>
        <w:t>the base estimate</w:t>
      </w:r>
      <w:r w:rsidR="00A95064" w:rsidRPr="001763FC">
        <w:rPr>
          <w:rFonts w:ascii="Arial" w:hAnsi="Arial" w:cs="Arial"/>
          <w:sz w:val="24"/>
          <w:szCs w:val="24"/>
        </w:rPr>
        <w:t>.</w:t>
      </w:r>
      <w:r w:rsidR="003E409D" w:rsidRPr="001763FC">
        <w:rPr>
          <w:rFonts w:ascii="Arial" w:hAnsi="Arial" w:cs="Arial"/>
          <w:sz w:val="24"/>
          <w:szCs w:val="24"/>
        </w:rPr>
        <w:t xml:space="preserve"> </w:t>
      </w:r>
      <w:ins w:id="1626" w:author="Juan Labraga" w:date="2018-09-13T11:40:00Z">
        <w:r w:rsidR="00382B43">
          <w:rPr>
            <w:rFonts w:ascii="Arial" w:hAnsi="Arial" w:cs="Arial"/>
            <w:sz w:val="24"/>
            <w:szCs w:val="24"/>
          </w:rPr>
          <w:t>6</w:t>
        </w:r>
      </w:ins>
      <w:del w:id="1627" w:author="Juan Labraga" w:date="2018-09-13T11:40:00Z">
        <w:r w:rsidR="00FB379E" w:rsidRPr="001763FC" w:rsidDel="00382B43">
          <w:rPr>
            <w:rFonts w:ascii="Arial" w:hAnsi="Arial" w:cs="Arial"/>
            <w:sz w:val="24"/>
            <w:szCs w:val="24"/>
          </w:rPr>
          <w:delText>9</w:delText>
        </w:r>
      </w:del>
      <w:r w:rsidR="003E409D" w:rsidRPr="001763FC">
        <w:rPr>
          <w:rFonts w:ascii="Arial" w:hAnsi="Arial" w:cs="Arial"/>
          <w:sz w:val="24"/>
          <w:szCs w:val="24"/>
        </w:rPr>
        <w:t xml:space="preserve">% growth (base case) means the </w:t>
      </w:r>
      <w:r w:rsidR="005F2122" w:rsidRPr="001763FC">
        <w:rPr>
          <w:rFonts w:ascii="Arial" w:hAnsi="Arial" w:cs="Arial"/>
          <w:sz w:val="24"/>
          <w:szCs w:val="24"/>
        </w:rPr>
        <w:t>E</w:t>
      </w:r>
      <w:r w:rsidR="00FB379E" w:rsidRPr="001763FC">
        <w:rPr>
          <w:rFonts w:ascii="Arial" w:hAnsi="Arial" w:cs="Arial"/>
          <w:sz w:val="24"/>
          <w:szCs w:val="24"/>
        </w:rPr>
        <w:t>S</w:t>
      </w:r>
      <w:r w:rsidR="005F2122" w:rsidRPr="001763FC">
        <w:rPr>
          <w:rFonts w:ascii="Arial" w:hAnsi="Arial" w:cs="Arial"/>
          <w:sz w:val="24"/>
          <w:szCs w:val="24"/>
        </w:rPr>
        <w:t>W</w:t>
      </w:r>
      <w:r w:rsidR="003E409D" w:rsidRPr="001763FC">
        <w:rPr>
          <w:rFonts w:ascii="Arial" w:hAnsi="Arial" w:cs="Arial"/>
          <w:sz w:val="24"/>
          <w:szCs w:val="24"/>
        </w:rPr>
        <w:t xml:space="preserve"> achieves </w:t>
      </w:r>
      <w:ins w:id="1628" w:author="Juan Labraga" w:date="2018-09-13T11:40:00Z">
        <w:r w:rsidR="00147110">
          <w:rPr>
            <w:rFonts w:ascii="Arial" w:hAnsi="Arial" w:cs="Arial"/>
            <w:sz w:val="24"/>
            <w:szCs w:val="24"/>
          </w:rPr>
          <w:t>6</w:t>
        </w:r>
      </w:ins>
      <w:del w:id="1629" w:author="Juan Labraga" w:date="2018-09-13T11:40:00Z">
        <w:r w:rsidR="00FB379E" w:rsidRPr="001763FC" w:rsidDel="00147110">
          <w:rPr>
            <w:rFonts w:ascii="Arial" w:hAnsi="Arial" w:cs="Arial"/>
            <w:sz w:val="24"/>
            <w:szCs w:val="24"/>
          </w:rPr>
          <w:delText>9</w:delText>
        </w:r>
      </w:del>
      <w:r w:rsidR="00FB379E" w:rsidRPr="001763FC">
        <w:rPr>
          <w:rFonts w:ascii="Arial" w:hAnsi="Arial" w:cs="Arial"/>
          <w:sz w:val="24"/>
          <w:szCs w:val="24"/>
        </w:rPr>
        <w:t>0</w:t>
      </w:r>
      <w:r w:rsidR="003E409D" w:rsidRPr="001763FC">
        <w:rPr>
          <w:rFonts w:ascii="Arial" w:hAnsi="Arial" w:cs="Arial"/>
          <w:sz w:val="24"/>
          <w:szCs w:val="24"/>
        </w:rPr>
        <w:t>% use by 202</w:t>
      </w:r>
      <w:r w:rsidR="00FB379E" w:rsidRPr="001763FC">
        <w:rPr>
          <w:rFonts w:ascii="Arial" w:hAnsi="Arial" w:cs="Arial"/>
          <w:sz w:val="24"/>
          <w:szCs w:val="24"/>
        </w:rPr>
        <w:t>7</w:t>
      </w:r>
      <w:r w:rsidR="003E409D" w:rsidRPr="001763FC">
        <w:rPr>
          <w:rFonts w:ascii="Arial" w:hAnsi="Arial" w:cs="Arial"/>
          <w:sz w:val="24"/>
          <w:szCs w:val="24"/>
        </w:rPr>
        <w:t>. 10% growth implies 100% use is achieved by 202</w:t>
      </w:r>
      <w:r w:rsidR="00FB379E" w:rsidRPr="001763FC">
        <w:rPr>
          <w:rFonts w:ascii="Arial" w:hAnsi="Arial" w:cs="Arial"/>
          <w:sz w:val="24"/>
          <w:szCs w:val="24"/>
        </w:rPr>
        <w:t>7</w:t>
      </w:r>
      <w:r w:rsidR="003E409D" w:rsidRPr="001763FC">
        <w:rPr>
          <w:rFonts w:ascii="Arial" w:hAnsi="Arial" w:cs="Arial"/>
          <w:sz w:val="24"/>
          <w:szCs w:val="24"/>
        </w:rPr>
        <w:t xml:space="preserve">. While usage is expected to approach 100%, it is unlikely to be achieved unless there is a regulatory change requiring </w:t>
      </w:r>
      <w:r w:rsidR="00FB379E" w:rsidRPr="001763FC">
        <w:rPr>
          <w:rFonts w:ascii="Arial" w:hAnsi="Arial" w:cs="Arial"/>
          <w:sz w:val="24"/>
          <w:szCs w:val="24"/>
        </w:rPr>
        <w:t xml:space="preserve">the mandatory </w:t>
      </w:r>
      <w:r w:rsidR="003E409D" w:rsidRPr="001763FC">
        <w:rPr>
          <w:rFonts w:ascii="Arial" w:hAnsi="Arial" w:cs="Arial"/>
          <w:sz w:val="24"/>
          <w:szCs w:val="24"/>
        </w:rPr>
        <w:t xml:space="preserve">use of the </w:t>
      </w:r>
      <w:r w:rsidR="005F2122" w:rsidRPr="001763FC">
        <w:rPr>
          <w:rFonts w:ascii="Arial" w:hAnsi="Arial" w:cs="Arial"/>
          <w:sz w:val="24"/>
          <w:szCs w:val="24"/>
        </w:rPr>
        <w:t>E</w:t>
      </w:r>
      <w:r w:rsidR="00FB379E" w:rsidRPr="001763FC">
        <w:rPr>
          <w:rFonts w:ascii="Arial" w:hAnsi="Arial" w:cs="Arial"/>
          <w:sz w:val="24"/>
          <w:szCs w:val="24"/>
        </w:rPr>
        <w:t>S</w:t>
      </w:r>
      <w:r w:rsidR="005F2122" w:rsidRPr="001763FC">
        <w:rPr>
          <w:rFonts w:ascii="Arial" w:hAnsi="Arial" w:cs="Arial"/>
          <w:sz w:val="24"/>
          <w:szCs w:val="24"/>
        </w:rPr>
        <w:t>W</w:t>
      </w:r>
      <w:r w:rsidR="003E409D" w:rsidRPr="001763FC">
        <w:rPr>
          <w:rFonts w:ascii="Arial" w:hAnsi="Arial" w:cs="Arial"/>
          <w:sz w:val="24"/>
          <w:szCs w:val="24"/>
        </w:rPr>
        <w:t xml:space="preserve">, as has been implemented in other countries. </w:t>
      </w:r>
    </w:p>
    <w:p w14:paraId="3A5B9686" w14:textId="77777777" w:rsidR="00A92F66" w:rsidRPr="001763FC" w:rsidRDefault="00A92F66" w:rsidP="00C8541E">
      <w:pPr>
        <w:spacing w:before="120" w:after="0" w:line="360" w:lineRule="auto"/>
        <w:rPr>
          <w:rFonts w:ascii="Arial" w:hAnsi="Arial" w:cs="Arial"/>
          <w:b/>
          <w:sz w:val="24"/>
          <w:szCs w:val="24"/>
        </w:rPr>
      </w:pPr>
    </w:p>
    <w:p w14:paraId="66AA5E35" w14:textId="296F78EF" w:rsidR="00E9323D" w:rsidRPr="001763FC" w:rsidRDefault="00F13998" w:rsidP="001252AC">
      <w:pPr>
        <w:pStyle w:val="Prrafodelista"/>
        <w:spacing w:before="120" w:after="0" w:line="360" w:lineRule="auto"/>
        <w:jc w:val="center"/>
        <w:rPr>
          <w:rFonts w:ascii="Arial" w:hAnsi="Arial" w:cs="Arial"/>
          <w:b/>
          <w:sz w:val="24"/>
          <w:szCs w:val="24"/>
        </w:rPr>
      </w:pPr>
      <w:r w:rsidRPr="001763FC">
        <w:rPr>
          <w:rFonts w:ascii="Arial" w:hAnsi="Arial" w:cs="Arial"/>
          <w:b/>
          <w:sz w:val="24"/>
          <w:szCs w:val="24"/>
        </w:rPr>
        <w:t xml:space="preserve">Table </w:t>
      </w:r>
      <w:r w:rsidR="00A823D9" w:rsidRPr="001763FC">
        <w:rPr>
          <w:rFonts w:ascii="Arial" w:hAnsi="Arial" w:cs="Arial"/>
          <w:b/>
          <w:sz w:val="24"/>
          <w:szCs w:val="24"/>
        </w:rPr>
        <w:t>8</w:t>
      </w:r>
      <w:r w:rsidR="00A92F66" w:rsidRPr="001763FC">
        <w:rPr>
          <w:rFonts w:ascii="Arial" w:hAnsi="Arial" w:cs="Arial"/>
          <w:b/>
          <w:sz w:val="24"/>
          <w:szCs w:val="24"/>
        </w:rPr>
        <w:t xml:space="preserve"> </w:t>
      </w:r>
      <w:r w:rsidR="00E9323D" w:rsidRPr="001763FC">
        <w:rPr>
          <w:rFonts w:ascii="Arial" w:hAnsi="Arial" w:cs="Arial"/>
          <w:b/>
          <w:sz w:val="24"/>
          <w:szCs w:val="24"/>
        </w:rPr>
        <w:t xml:space="preserve">Sensitivity Analysis: </w:t>
      </w:r>
      <w:r w:rsidR="0035016D" w:rsidRPr="001763FC">
        <w:rPr>
          <w:rFonts w:ascii="Arial" w:hAnsi="Arial" w:cs="Arial"/>
          <w:b/>
          <w:sz w:val="24"/>
          <w:szCs w:val="24"/>
        </w:rPr>
        <w:t xml:space="preserve">Rate of </w:t>
      </w:r>
      <w:r w:rsidR="00810A69" w:rsidRPr="001763FC">
        <w:rPr>
          <w:rFonts w:ascii="Arial" w:hAnsi="Arial" w:cs="Arial"/>
          <w:b/>
          <w:sz w:val="24"/>
          <w:szCs w:val="24"/>
        </w:rPr>
        <w:t xml:space="preserve">Increase in </w:t>
      </w:r>
      <w:r w:rsidR="00B93F76" w:rsidRPr="001763FC">
        <w:rPr>
          <w:rFonts w:ascii="Arial" w:hAnsi="Arial" w:cs="Arial"/>
          <w:b/>
          <w:sz w:val="24"/>
          <w:szCs w:val="24"/>
        </w:rPr>
        <w:t>Percentage</w:t>
      </w:r>
      <w:r w:rsidR="00810A69" w:rsidRPr="001763FC">
        <w:rPr>
          <w:rFonts w:ascii="Arial" w:hAnsi="Arial" w:cs="Arial"/>
          <w:b/>
          <w:sz w:val="24"/>
          <w:szCs w:val="24"/>
        </w:rPr>
        <w:t xml:space="preserve"> of Imports</w:t>
      </w:r>
      <w:r w:rsidR="00BD2AE3" w:rsidRPr="001763FC">
        <w:rPr>
          <w:rFonts w:ascii="Arial" w:hAnsi="Arial" w:cs="Arial"/>
          <w:b/>
          <w:sz w:val="24"/>
          <w:szCs w:val="24"/>
        </w:rPr>
        <w:t xml:space="preserve"> and Exports</w:t>
      </w:r>
      <w:r w:rsidR="00810A69" w:rsidRPr="001763FC">
        <w:rPr>
          <w:rFonts w:ascii="Arial" w:hAnsi="Arial" w:cs="Arial"/>
          <w:b/>
          <w:sz w:val="24"/>
          <w:szCs w:val="24"/>
        </w:rPr>
        <w:t xml:space="preserve"> Using </w:t>
      </w:r>
      <w:r w:rsidR="005F2122" w:rsidRPr="001763FC">
        <w:rPr>
          <w:rFonts w:ascii="Arial" w:hAnsi="Arial" w:cs="Arial"/>
          <w:b/>
          <w:sz w:val="24"/>
          <w:szCs w:val="24"/>
        </w:rPr>
        <w:t>E</w:t>
      </w:r>
      <w:r w:rsidR="00BD2AE3" w:rsidRPr="001763FC">
        <w:rPr>
          <w:rFonts w:ascii="Arial" w:hAnsi="Arial" w:cs="Arial"/>
          <w:b/>
          <w:sz w:val="24"/>
          <w:szCs w:val="24"/>
        </w:rPr>
        <w:t>S</w:t>
      </w:r>
      <w:r w:rsidR="005F2122" w:rsidRPr="001763FC">
        <w:rPr>
          <w:rFonts w:ascii="Arial" w:hAnsi="Arial" w:cs="Arial"/>
          <w:b/>
          <w:sz w:val="24"/>
          <w:szCs w:val="24"/>
        </w:rPr>
        <w:t>W</w:t>
      </w:r>
    </w:p>
    <w:tbl>
      <w:tblPr>
        <w:tblStyle w:val="GridTable1Light-Accent11"/>
        <w:tblW w:w="4437" w:type="pct"/>
        <w:tblInd w:w="607" w:type="dxa"/>
        <w:tblLook w:val="04A0" w:firstRow="1" w:lastRow="0" w:firstColumn="1" w:lastColumn="0" w:noHBand="0" w:noVBand="1"/>
      </w:tblPr>
      <w:tblGrid>
        <w:gridCol w:w="2759"/>
        <w:gridCol w:w="1284"/>
        <w:gridCol w:w="1418"/>
        <w:gridCol w:w="1418"/>
        <w:gridCol w:w="1418"/>
      </w:tblGrid>
      <w:tr w:rsidR="00D968EE" w:rsidRPr="001763FC" w14:paraId="6C361B00" w14:textId="77777777" w:rsidTr="00052F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1" w:type="pct"/>
          </w:tcPr>
          <w:p w14:paraId="30ECF4B1" w14:textId="77777777" w:rsidR="00A823D9" w:rsidRPr="001763FC" w:rsidRDefault="00A823D9" w:rsidP="00AD43FC">
            <w:pPr>
              <w:jc w:val="center"/>
              <w:rPr>
                <w:rFonts w:ascii="Arial" w:hAnsi="Arial" w:cs="Arial"/>
                <w:b w:val="0"/>
                <w:sz w:val="24"/>
                <w:szCs w:val="24"/>
              </w:rPr>
            </w:pPr>
            <w:r w:rsidRPr="001763FC">
              <w:rPr>
                <w:rFonts w:ascii="Arial" w:hAnsi="Arial" w:cs="Arial"/>
                <w:b w:val="0"/>
                <w:sz w:val="24"/>
                <w:szCs w:val="24"/>
              </w:rPr>
              <w:t>Net Present Value</w:t>
            </w:r>
            <w:r w:rsidRPr="001763FC">
              <w:rPr>
                <w:rFonts w:ascii="Arial" w:hAnsi="Arial" w:cs="Arial"/>
                <w:b w:val="0"/>
                <w:sz w:val="24"/>
                <w:szCs w:val="24"/>
              </w:rPr>
              <w:br/>
            </w:r>
            <w:r w:rsidRPr="001763FC">
              <w:rPr>
                <w:rFonts w:ascii="Arial" w:hAnsi="Arial" w:cs="Arial"/>
                <w:sz w:val="24"/>
                <w:szCs w:val="24"/>
              </w:rPr>
              <w:t>(MM USD)</w:t>
            </w:r>
          </w:p>
        </w:tc>
        <w:tc>
          <w:tcPr>
            <w:tcW w:w="774" w:type="pct"/>
          </w:tcPr>
          <w:p w14:paraId="0D73F130" w14:textId="3A4BD78A" w:rsidR="00A823D9" w:rsidRPr="001763FC" w:rsidRDefault="006322C9" w:rsidP="00AD43F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ins w:id="1630" w:author="Juan Labraga" w:date="2018-09-13T11:34:00Z">
              <w:r>
                <w:rPr>
                  <w:rFonts w:ascii="Arial" w:hAnsi="Arial" w:cs="Arial"/>
                  <w:b w:val="0"/>
                  <w:sz w:val="24"/>
                  <w:szCs w:val="24"/>
                </w:rPr>
                <w:t>2</w:t>
              </w:r>
            </w:ins>
            <w:del w:id="1631" w:author="Juan Labraga" w:date="2018-09-13T11:34:00Z">
              <w:r w:rsidR="00A823D9" w:rsidRPr="001763FC" w:rsidDel="006322C9">
                <w:rPr>
                  <w:rFonts w:ascii="Arial" w:hAnsi="Arial" w:cs="Arial"/>
                  <w:b w:val="0"/>
                  <w:sz w:val="24"/>
                  <w:szCs w:val="24"/>
                </w:rPr>
                <w:delText>5</w:delText>
              </w:r>
            </w:del>
            <w:r w:rsidR="00A823D9" w:rsidRPr="001763FC">
              <w:rPr>
                <w:rFonts w:ascii="Arial" w:hAnsi="Arial" w:cs="Arial"/>
                <w:b w:val="0"/>
                <w:sz w:val="24"/>
                <w:szCs w:val="24"/>
              </w:rPr>
              <w:t>%</w:t>
            </w:r>
          </w:p>
        </w:tc>
        <w:tc>
          <w:tcPr>
            <w:tcW w:w="855" w:type="pct"/>
          </w:tcPr>
          <w:p w14:paraId="33F86B78" w14:textId="513A07D8" w:rsidR="00A823D9" w:rsidRPr="001763FC" w:rsidRDefault="006322C9" w:rsidP="00AD43F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ins w:id="1632" w:author="Juan Labraga" w:date="2018-09-13T11:34:00Z">
              <w:r>
                <w:rPr>
                  <w:rFonts w:ascii="Arial" w:hAnsi="Arial" w:cs="Arial"/>
                  <w:b w:val="0"/>
                  <w:sz w:val="24"/>
                  <w:szCs w:val="24"/>
                </w:rPr>
                <w:t>4</w:t>
              </w:r>
            </w:ins>
            <w:del w:id="1633" w:author="Juan Labraga" w:date="2018-09-13T11:34:00Z">
              <w:r w:rsidR="00A823D9" w:rsidRPr="001763FC" w:rsidDel="006322C9">
                <w:rPr>
                  <w:rFonts w:ascii="Arial" w:hAnsi="Arial" w:cs="Arial"/>
                  <w:b w:val="0"/>
                  <w:sz w:val="24"/>
                  <w:szCs w:val="24"/>
                </w:rPr>
                <w:delText>7</w:delText>
              </w:r>
            </w:del>
            <w:r w:rsidR="00A823D9" w:rsidRPr="001763FC">
              <w:rPr>
                <w:rFonts w:ascii="Arial" w:hAnsi="Arial" w:cs="Arial"/>
                <w:b w:val="0"/>
                <w:sz w:val="24"/>
                <w:szCs w:val="24"/>
              </w:rPr>
              <w:t>.5%</w:t>
            </w:r>
          </w:p>
        </w:tc>
        <w:tc>
          <w:tcPr>
            <w:tcW w:w="1005" w:type="pct"/>
          </w:tcPr>
          <w:p w14:paraId="5C3FBACD" w14:textId="2AEC95C2" w:rsidR="00A823D9" w:rsidRPr="001763FC" w:rsidRDefault="006322C9" w:rsidP="00AD43F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ins w:id="1634" w:author="Juan Labraga" w:date="2018-09-13T11:34:00Z">
              <w:r>
                <w:rPr>
                  <w:rFonts w:ascii="Arial" w:hAnsi="Arial" w:cs="Arial"/>
                  <w:b w:val="0"/>
                  <w:sz w:val="24"/>
                  <w:szCs w:val="24"/>
                </w:rPr>
                <w:t>6</w:t>
              </w:r>
            </w:ins>
            <w:del w:id="1635" w:author="Juan Labraga" w:date="2018-09-13T11:34:00Z">
              <w:r w:rsidR="00A823D9" w:rsidRPr="001763FC" w:rsidDel="006322C9">
                <w:rPr>
                  <w:rFonts w:ascii="Arial" w:hAnsi="Arial" w:cs="Arial"/>
                  <w:b w:val="0"/>
                  <w:sz w:val="24"/>
                  <w:szCs w:val="24"/>
                </w:rPr>
                <w:delText>9</w:delText>
              </w:r>
            </w:del>
            <w:r w:rsidR="00A823D9" w:rsidRPr="001763FC">
              <w:rPr>
                <w:rFonts w:ascii="Arial" w:hAnsi="Arial" w:cs="Arial"/>
                <w:b w:val="0"/>
                <w:sz w:val="24"/>
                <w:szCs w:val="24"/>
              </w:rPr>
              <w:t>%</w:t>
            </w:r>
            <w:r w:rsidR="00A823D9" w:rsidRPr="001763FC">
              <w:rPr>
                <w:rFonts w:ascii="Arial" w:hAnsi="Arial" w:cs="Arial"/>
                <w:sz w:val="24"/>
                <w:szCs w:val="24"/>
              </w:rPr>
              <w:br/>
            </w:r>
            <w:r w:rsidR="00A823D9" w:rsidRPr="001763FC">
              <w:rPr>
                <w:rFonts w:ascii="Arial" w:hAnsi="Arial" w:cs="Arial"/>
                <w:sz w:val="24"/>
                <w:szCs w:val="24"/>
              </w:rPr>
              <w:t>(base case)</w:t>
            </w:r>
          </w:p>
        </w:tc>
        <w:tc>
          <w:tcPr>
            <w:tcW w:w="547" w:type="pct"/>
          </w:tcPr>
          <w:p w14:paraId="13EE2D02" w14:textId="0A989C75" w:rsidR="00A823D9" w:rsidRPr="001763FC" w:rsidRDefault="006322C9" w:rsidP="00AD43F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ins w:id="1636" w:author="Juan Labraga" w:date="2018-09-13T11:34:00Z">
              <w:r>
                <w:rPr>
                  <w:rFonts w:ascii="Arial" w:hAnsi="Arial" w:cs="Arial"/>
                  <w:b w:val="0"/>
                  <w:sz w:val="24"/>
                  <w:szCs w:val="24"/>
                </w:rPr>
                <w:t>9</w:t>
              </w:r>
            </w:ins>
            <w:del w:id="1637" w:author="Juan Labraga" w:date="2018-09-13T11:34:00Z">
              <w:r w:rsidR="00A823D9" w:rsidRPr="001763FC" w:rsidDel="006322C9">
                <w:rPr>
                  <w:rFonts w:ascii="Arial" w:hAnsi="Arial" w:cs="Arial"/>
                  <w:b w:val="0"/>
                  <w:sz w:val="24"/>
                  <w:szCs w:val="24"/>
                </w:rPr>
                <w:delText>10</w:delText>
              </w:r>
            </w:del>
            <w:r w:rsidR="00A823D9" w:rsidRPr="001763FC">
              <w:rPr>
                <w:rFonts w:ascii="Arial" w:hAnsi="Arial" w:cs="Arial"/>
                <w:b w:val="0"/>
                <w:sz w:val="24"/>
                <w:szCs w:val="24"/>
              </w:rPr>
              <w:t>%</w:t>
            </w:r>
          </w:p>
        </w:tc>
      </w:tr>
      <w:tr w:rsidR="00052FE1" w:rsidRPr="001763FC" w14:paraId="32C9D54C" w14:textId="77777777" w:rsidTr="00052FE1">
        <w:tc>
          <w:tcPr>
            <w:cnfStyle w:val="001000000000" w:firstRow="0" w:lastRow="0" w:firstColumn="1" w:lastColumn="0" w:oddVBand="0" w:evenVBand="0" w:oddHBand="0" w:evenHBand="0" w:firstRowFirstColumn="0" w:firstRowLastColumn="0" w:lastRowFirstColumn="0" w:lastRowLastColumn="0"/>
            <w:tcW w:w="1821" w:type="pct"/>
          </w:tcPr>
          <w:p w14:paraId="72B6C8AE" w14:textId="77777777" w:rsidR="00052FE1" w:rsidRPr="001763FC" w:rsidRDefault="00052FE1" w:rsidP="00052FE1">
            <w:pPr>
              <w:jc w:val="center"/>
              <w:rPr>
                <w:rFonts w:ascii="Arial" w:hAnsi="Arial" w:cs="Arial"/>
                <w:sz w:val="24"/>
                <w:szCs w:val="24"/>
              </w:rPr>
            </w:pPr>
            <w:r w:rsidRPr="001763FC">
              <w:rPr>
                <w:rFonts w:ascii="Arial" w:hAnsi="Arial" w:cs="Arial"/>
                <w:sz w:val="24"/>
                <w:szCs w:val="24"/>
              </w:rPr>
              <w:t>COC= DR = 10%</w:t>
            </w:r>
          </w:p>
        </w:tc>
        <w:tc>
          <w:tcPr>
            <w:tcW w:w="774" w:type="pct"/>
          </w:tcPr>
          <w:p w14:paraId="693DBAD0" w14:textId="005A695A" w:rsidR="00052FE1" w:rsidRPr="001763FC" w:rsidRDefault="00052FE1" w:rsidP="00052FE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638" w:author="Juan Labraga" w:date="2018-09-13T11:42:00Z">
              <w:r>
                <w:rPr>
                  <w:rFonts w:ascii="Arial" w:hAnsi="Arial" w:cs="Arial"/>
                  <w:sz w:val="24"/>
                  <w:szCs w:val="24"/>
                </w:rPr>
                <w:t>6.19</w:t>
              </w:r>
            </w:ins>
            <w:del w:id="1639" w:author="Juan Labraga" w:date="2018-09-13T11:42:00Z">
              <w:r w:rsidRPr="001763FC" w:rsidDel="00052FE1">
                <w:rPr>
                  <w:rFonts w:ascii="Arial" w:hAnsi="Arial" w:cs="Arial"/>
                  <w:sz w:val="24"/>
                  <w:szCs w:val="24"/>
                </w:rPr>
                <w:delText>15.45</w:delText>
              </w:r>
            </w:del>
          </w:p>
        </w:tc>
        <w:tc>
          <w:tcPr>
            <w:tcW w:w="855" w:type="pct"/>
          </w:tcPr>
          <w:p w14:paraId="0034A44B" w14:textId="06EB9CC9" w:rsidR="00052FE1" w:rsidRPr="001763FC" w:rsidRDefault="00052FE1" w:rsidP="00052FE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640" w:author="Juan Labraga" w:date="2018-09-13T11:43:00Z">
              <w:r>
                <w:rPr>
                  <w:rFonts w:ascii="Arial" w:hAnsi="Arial" w:cs="Arial"/>
                  <w:sz w:val="24"/>
                  <w:szCs w:val="24"/>
                </w:rPr>
                <w:t>10.02</w:t>
              </w:r>
            </w:ins>
            <w:del w:id="1641" w:author="Juan Labraga" w:date="2018-09-13T11:43:00Z">
              <w:r w:rsidRPr="001763FC" w:rsidDel="00052FE1">
                <w:rPr>
                  <w:rFonts w:ascii="Arial" w:hAnsi="Arial" w:cs="Arial"/>
                  <w:sz w:val="24"/>
                  <w:szCs w:val="24"/>
                </w:rPr>
                <w:delText>21.63</w:delText>
              </w:r>
            </w:del>
          </w:p>
        </w:tc>
        <w:tc>
          <w:tcPr>
            <w:tcW w:w="1005" w:type="pct"/>
          </w:tcPr>
          <w:p w14:paraId="7E8F85D8" w14:textId="444C9D48" w:rsidR="00052FE1" w:rsidRPr="001763FC" w:rsidRDefault="00052FE1" w:rsidP="00052FE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642" w:author="Juan Labraga" w:date="2018-09-13T11:44:00Z">
              <w:r>
                <w:rPr>
                  <w:rFonts w:ascii="Arial" w:hAnsi="Arial" w:cs="Arial"/>
                  <w:sz w:val="24"/>
                  <w:szCs w:val="24"/>
                </w:rPr>
                <w:t>17.45</w:t>
              </w:r>
            </w:ins>
            <w:del w:id="1643" w:author="Juan Labraga" w:date="2018-09-13T11:44:00Z">
              <w:r w:rsidRPr="001763FC" w:rsidDel="001B6C99">
                <w:rPr>
                  <w:rFonts w:ascii="Arial" w:hAnsi="Arial" w:cs="Arial"/>
                  <w:sz w:val="24"/>
                  <w:szCs w:val="24"/>
                </w:rPr>
                <w:delText>25.33</w:delText>
              </w:r>
            </w:del>
          </w:p>
        </w:tc>
        <w:tc>
          <w:tcPr>
            <w:tcW w:w="547" w:type="pct"/>
          </w:tcPr>
          <w:p w14:paraId="630E9CF0" w14:textId="3726C164" w:rsidR="00052FE1" w:rsidRPr="001763FC" w:rsidRDefault="00052FE1" w:rsidP="00052FE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2</w:t>
            </w:r>
            <w:ins w:id="1644" w:author="Juan Labraga" w:date="2018-09-13T11:45:00Z">
              <w:r>
                <w:rPr>
                  <w:rFonts w:ascii="Arial" w:hAnsi="Arial" w:cs="Arial"/>
                  <w:sz w:val="24"/>
                  <w:szCs w:val="24"/>
                </w:rPr>
                <w:t>4.86</w:t>
              </w:r>
            </w:ins>
            <w:del w:id="1645" w:author="Juan Labraga" w:date="2018-09-13T11:45:00Z">
              <w:r w:rsidRPr="001763FC" w:rsidDel="00052FE1">
                <w:rPr>
                  <w:rFonts w:ascii="Arial" w:hAnsi="Arial" w:cs="Arial"/>
                  <w:sz w:val="24"/>
                  <w:szCs w:val="24"/>
                </w:rPr>
                <w:delText>7.81</w:delText>
              </w:r>
            </w:del>
          </w:p>
        </w:tc>
      </w:tr>
      <w:tr w:rsidR="00052FE1" w:rsidRPr="001763FC" w14:paraId="3762ABA9" w14:textId="77777777" w:rsidTr="00052FE1">
        <w:tc>
          <w:tcPr>
            <w:cnfStyle w:val="001000000000" w:firstRow="0" w:lastRow="0" w:firstColumn="1" w:lastColumn="0" w:oddVBand="0" w:evenVBand="0" w:oddHBand="0" w:evenHBand="0" w:firstRowFirstColumn="0" w:firstRowLastColumn="0" w:lastRowFirstColumn="0" w:lastRowLastColumn="0"/>
            <w:tcW w:w="1821" w:type="pct"/>
          </w:tcPr>
          <w:p w14:paraId="04088C2B" w14:textId="4C746198" w:rsidR="00052FE1" w:rsidRPr="001763FC" w:rsidRDefault="00052FE1" w:rsidP="00052FE1">
            <w:pPr>
              <w:jc w:val="center"/>
              <w:rPr>
                <w:rFonts w:ascii="Arial" w:hAnsi="Arial" w:cs="Arial"/>
                <w:sz w:val="24"/>
                <w:szCs w:val="24"/>
              </w:rPr>
            </w:pPr>
            <w:r w:rsidRPr="001763FC">
              <w:rPr>
                <w:rFonts w:ascii="Arial" w:hAnsi="Arial" w:cs="Arial"/>
                <w:sz w:val="24"/>
                <w:szCs w:val="24"/>
              </w:rPr>
              <w:t>COC = DR = 12%</w:t>
            </w:r>
          </w:p>
        </w:tc>
        <w:tc>
          <w:tcPr>
            <w:tcW w:w="774" w:type="pct"/>
          </w:tcPr>
          <w:p w14:paraId="56F61301" w14:textId="4B8BF318" w:rsidR="00052FE1" w:rsidRPr="001763FC" w:rsidRDefault="00052FE1" w:rsidP="00052FE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646" w:author="Juan Labraga" w:date="2018-09-13T11:42:00Z">
              <w:r>
                <w:rPr>
                  <w:rFonts w:ascii="Arial" w:hAnsi="Arial" w:cs="Arial"/>
                  <w:sz w:val="24"/>
                  <w:szCs w:val="24"/>
                </w:rPr>
                <w:t>7.39</w:t>
              </w:r>
            </w:ins>
            <w:del w:id="1647" w:author="Juan Labraga" w:date="2018-09-13T11:42:00Z">
              <w:r w:rsidRPr="001763FC" w:rsidDel="00052FE1">
                <w:rPr>
                  <w:rFonts w:ascii="Arial" w:hAnsi="Arial" w:cs="Arial"/>
                  <w:sz w:val="24"/>
                  <w:szCs w:val="24"/>
                </w:rPr>
                <w:delText>13.23</w:delText>
              </w:r>
            </w:del>
          </w:p>
        </w:tc>
        <w:tc>
          <w:tcPr>
            <w:tcW w:w="855" w:type="pct"/>
          </w:tcPr>
          <w:p w14:paraId="3943EED9" w14:textId="23FE803B" w:rsidR="00052FE1" w:rsidRPr="001763FC" w:rsidRDefault="00052FE1" w:rsidP="00052FE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1</w:t>
            </w:r>
            <w:ins w:id="1648" w:author="Juan Labraga" w:date="2018-09-13T11:43:00Z">
              <w:r>
                <w:rPr>
                  <w:rFonts w:ascii="Arial" w:hAnsi="Arial" w:cs="Arial"/>
                  <w:sz w:val="24"/>
                  <w:szCs w:val="24"/>
                </w:rPr>
                <w:t>1.73</w:t>
              </w:r>
            </w:ins>
            <w:del w:id="1649" w:author="Juan Labraga" w:date="2018-09-13T11:43:00Z">
              <w:r w:rsidRPr="001763FC" w:rsidDel="00052FE1">
                <w:rPr>
                  <w:rFonts w:ascii="Arial" w:hAnsi="Arial" w:cs="Arial"/>
                  <w:sz w:val="24"/>
                  <w:szCs w:val="24"/>
                </w:rPr>
                <w:delText>8.65</w:delText>
              </w:r>
            </w:del>
          </w:p>
        </w:tc>
        <w:tc>
          <w:tcPr>
            <w:tcW w:w="1005" w:type="pct"/>
          </w:tcPr>
          <w:p w14:paraId="7E2EBA5E" w14:textId="4A364B59" w:rsidR="00052FE1" w:rsidRPr="001763FC" w:rsidRDefault="00052FE1" w:rsidP="00052FE1">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ins w:id="1650" w:author="Juan Labraga" w:date="2018-09-13T11:44:00Z">
              <w:r>
                <w:rPr>
                  <w:rFonts w:ascii="Arial" w:hAnsi="Arial" w:cs="Arial"/>
                  <w:b/>
                  <w:sz w:val="24"/>
                  <w:szCs w:val="24"/>
                </w:rPr>
                <w:t>14.99</w:t>
              </w:r>
            </w:ins>
            <w:del w:id="1651" w:author="Juan Labraga" w:date="2018-09-13T11:44:00Z">
              <w:r w:rsidRPr="001763FC" w:rsidDel="001B6C99">
                <w:rPr>
                  <w:rFonts w:ascii="Arial" w:hAnsi="Arial" w:cs="Arial"/>
                  <w:b/>
                  <w:sz w:val="24"/>
                  <w:szCs w:val="24"/>
                </w:rPr>
                <w:delText>21.91</w:delText>
              </w:r>
            </w:del>
          </w:p>
        </w:tc>
        <w:tc>
          <w:tcPr>
            <w:tcW w:w="547" w:type="pct"/>
          </w:tcPr>
          <w:p w14:paraId="61B0A98C" w14:textId="039AD3B6" w:rsidR="00052FE1" w:rsidRPr="001763FC" w:rsidRDefault="00052FE1" w:rsidP="00052FE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2</w:t>
            </w:r>
            <w:ins w:id="1652" w:author="Juan Labraga" w:date="2018-09-13T11:45:00Z">
              <w:r>
                <w:rPr>
                  <w:rFonts w:ascii="Arial" w:hAnsi="Arial" w:cs="Arial"/>
                  <w:sz w:val="24"/>
                  <w:szCs w:val="24"/>
                </w:rPr>
                <w:t>1.50</w:t>
              </w:r>
            </w:ins>
            <w:del w:id="1653" w:author="Juan Labraga" w:date="2018-09-13T11:45:00Z">
              <w:r w:rsidRPr="001763FC" w:rsidDel="00052FE1">
                <w:rPr>
                  <w:rFonts w:ascii="Arial" w:hAnsi="Arial" w:cs="Arial"/>
                  <w:sz w:val="24"/>
                  <w:szCs w:val="24"/>
                </w:rPr>
                <w:delText>4.08</w:delText>
              </w:r>
            </w:del>
          </w:p>
        </w:tc>
      </w:tr>
      <w:tr w:rsidR="00052FE1" w:rsidRPr="001763FC" w14:paraId="24CDA607" w14:textId="77777777" w:rsidTr="00052FE1">
        <w:tc>
          <w:tcPr>
            <w:cnfStyle w:val="001000000000" w:firstRow="0" w:lastRow="0" w:firstColumn="1" w:lastColumn="0" w:oddVBand="0" w:evenVBand="0" w:oddHBand="0" w:evenHBand="0" w:firstRowFirstColumn="0" w:firstRowLastColumn="0" w:lastRowFirstColumn="0" w:lastRowLastColumn="0"/>
            <w:tcW w:w="1821" w:type="pct"/>
          </w:tcPr>
          <w:p w14:paraId="5F60427E" w14:textId="6CA3C12D" w:rsidR="00052FE1" w:rsidRPr="001763FC" w:rsidRDefault="00052FE1" w:rsidP="00052FE1">
            <w:pPr>
              <w:jc w:val="center"/>
              <w:rPr>
                <w:rFonts w:ascii="Arial" w:hAnsi="Arial" w:cs="Arial"/>
                <w:sz w:val="24"/>
                <w:szCs w:val="24"/>
              </w:rPr>
            </w:pPr>
            <w:r w:rsidRPr="001763FC">
              <w:rPr>
                <w:rFonts w:ascii="Arial" w:hAnsi="Arial" w:cs="Arial"/>
                <w:sz w:val="24"/>
                <w:szCs w:val="24"/>
              </w:rPr>
              <w:t>COC = DR = 14%</w:t>
            </w:r>
          </w:p>
        </w:tc>
        <w:tc>
          <w:tcPr>
            <w:tcW w:w="774" w:type="pct"/>
          </w:tcPr>
          <w:p w14:paraId="0AE3BC49" w14:textId="4E5A4C2B" w:rsidR="00052FE1" w:rsidRPr="001763FC" w:rsidRDefault="00052FE1" w:rsidP="00052FE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654" w:author="Juan Labraga" w:date="2018-09-13T11:42:00Z">
              <w:r>
                <w:rPr>
                  <w:rFonts w:ascii="Arial" w:hAnsi="Arial" w:cs="Arial"/>
                  <w:sz w:val="24"/>
                  <w:szCs w:val="24"/>
                </w:rPr>
                <w:t>8.80</w:t>
              </w:r>
            </w:ins>
            <w:del w:id="1655" w:author="Juan Labraga" w:date="2018-09-13T11:42:00Z">
              <w:r w:rsidRPr="001763FC" w:rsidDel="00052FE1">
                <w:rPr>
                  <w:rFonts w:ascii="Arial" w:hAnsi="Arial" w:cs="Arial"/>
                  <w:sz w:val="24"/>
                  <w:szCs w:val="24"/>
                </w:rPr>
                <w:delText>11.23</w:delText>
              </w:r>
            </w:del>
          </w:p>
        </w:tc>
        <w:tc>
          <w:tcPr>
            <w:tcW w:w="855" w:type="pct"/>
          </w:tcPr>
          <w:p w14:paraId="5DBAEE32" w14:textId="0EFCFB56" w:rsidR="00052FE1" w:rsidRPr="001763FC" w:rsidRDefault="00052FE1" w:rsidP="00052FE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763FC">
              <w:rPr>
                <w:rFonts w:ascii="Arial" w:hAnsi="Arial" w:cs="Arial"/>
                <w:sz w:val="24"/>
                <w:szCs w:val="24"/>
              </w:rPr>
              <w:t>1</w:t>
            </w:r>
            <w:ins w:id="1656" w:author="Juan Labraga" w:date="2018-09-13T11:43:00Z">
              <w:r>
                <w:rPr>
                  <w:rFonts w:ascii="Arial" w:hAnsi="Arial" w:cs="Arial"/>
                  <w:sz w:val="24"/>
                  <w:szCs w:val="24"/>
                </w:rPr>
                <w:t>3.74</w:t>
              </w:r>
            </w:ins>
            <w:del w:id="1657" w:author="Juan Labraga" w:date="2018-09-13T11:43:00Z">
              <w:r w:rsidRPr="001763FC" w:rsidDel="00052FE1">
                <w:rPr>
                  <w:rFonts w:ascii="Arial" w:hAnsi="Arial" w:cs="Arial"/>
                  <w:sz w:val="24"/>
                  <w:szCs w:val="24"/>
                </w:rPr>
                <w:delText>6.12</w:delText>
              </w:r>
            </w:del>
          </w:p>
        </w:tc>
        <w:tc>
          <w:tcPr>
            <w:tcW w:w="1005" w:type="pct"/>
          </w:tcPr>
          <w:p w14:paraId="6750DE69" w14:textId="272F4BB7" w:rsidR="00052FE1" w:rsidRPr="001763FC" w:rsidRDefault="00052FE1" w:rsidP="00052FE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658" w:author="Juan Labraga" w:date="2018-09-13T11:44:00Z">
              <w:r>
                <w:rPr>
                  <w:rFonts w:ascii="Arial" w:hAnsi="Arial" w:cs="Arial"/>
                  <w:sz w:val="24"/>
                  <w:szCs w:val="24"/>
                </w:rPr>
                <w:t>12.89</w:t>
              </w:r>
            </w:ins>
            <w:del w:id="1659" w:author="Juan Labraga" w:date="2018-09-13T11:44:00Z">
              <w:r w:rsidRPr="001763FC" w:rsidDel="001B6C99">
                <w:rPr>
                  <w:rFonts w:ascii="Arial" w:hAnsi="Arial" w:cs="Arial"/>
                  <w:sz w:val="24"/>
                  <w:szCs w:val="24"/>
                </w:rPr>
                <w:delText>18.99</w:delText>
              </w:r>
            </w:del>
          </w:p>
        </w:tc>
        <w:tc>
          <w:tcPr>
            <w:tcW w:w="547" w:type="pct"/>
          </w:tcPr>
          <w:p w14:paraId="247151B7" w14:textId="3BE9AB3C" w:rsidR="00052FE1" w:rsidRPr="001763FC" w:rsidRDefault="00052FE1" w:rsidP="00052FE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ins w:id="1660" w:author="Juan Labraga" w:date="2018-09-13T11:46:00Z">
              <w:r>
                <w:rPr>
                  <w:rFonts w:ascii="Arial" w:hAnsi="Arial" w:cs="Arial"/>
                  <w:sz w:val="24"/>
                  <w:szCs w:val="24"/>
                </w:rPr>
                <w:t>18.63</w:t>
              </w:r>
            </w:ins>
            <w:del w:id="1661" w:author="Juan Labraga" w:date="2018-09-13T11:46:00Z">
              <w:r w:rsidRPr="001763FC" w:rsidDel="00052FE1">
                <w:rPr>
                  <w:rFonts w:ascii="Arial" w:hAnsi="Arial" w:cs="Arial"/>
                  <w:sz w:val="24"/>
                  <w:szCs w:val="24"/>
                </w:rPr>
                <w:delText>20.90</w:delText>
              </w:r>
            </w:del>
          </w:p>
        </w:tc>
      </w:tr>
      <w:tr w:rsidR="00052FE1" w:rsidRPr="001763FC" w14:paraId="5941AB70" w14:textId="77777777" w:rsidTr="00052FE1">
        <w:tc>
          <w:tcPr>
            <w:cnfStyle w:val="001000000000" w:firstRow="0" w:lastRow="0" w:firstColumn="1" w:lastColumn="0" w:oddVBand="0" w:evenVBand="0" w:oddHBand="0" w:evenHBand="0" w:firstRowFirstColumn="0" w:firstRowLastColumn="0" w:lastRowFirstColumn="0" w:lastRowLastColumn="0"/>
            <w:tcW w:w="1821" w:type="pct"/>
          </w:tcPr>
          <w:p w14:paraId="00672254" w14:textId="3AB03896" w:rsidR="00052FE1" w:rsidRPr="001763FC" w:rsidRDefault="00052FE1" w:rsidP="00052FE1">
            <w:pPr>
              <w:jc w:val="center"/>
              <w:rPr>
                <w:rFonts w:ascii="Arial" w:hAnsi="Arial" w:cs="Arial"/>
                <w:sz w:val="24"/>
                <w:szCs w:val="24"/>
              </w:rPr>
            </w:pPr>
            <w:r w:rsidRPr="001763FC">
              <w:rPr>
                <w:rFonts w:ascii="Arial" w:hAnsi="Arial" w:cs="Arial"/>
                <w:b w:val="0"/>
                <w:sz w:val="24"/>
                <w:szCs w:val="24"/>
              </w:rPr>
              <w:t>ERR</w:t>
            </w:r>
            <w:r w:rsidRPr="001763FC">
              <w:rPr>
                <w:rFonts w:ascii="Arial" w:hAnsi="Arial" w:cs="Arial"/>
                <w:sz w:val="24"/>
                <w:szCs w:val="24"/>
              </w:rPr>
              <w:t xml:space="preserve"> </w:t>
            </w:r>
            <w:r w:rsidRPr="001763FC">
              <w:rPr>
                <w:rFonts w:ascii="Arial" w:hAnsi="Arial" w:cs="Arial"/>
                <w:sz w:val="24"/>
                <w:szCs w:val="24"/>
              </w:rPr>
              <w:br/>
            </w:r>
            <w:r w:rsidRPr="001763FC">
              <w:rPr>
                <w:rFonts w:ascii="Arial" w:hAnsi="Arial" w:cs="Arial"/>
                <w:sz w:val="24"/>
                <w:szCs w:val="24"/>
              </w:rPr>
              <w:t>(COC = 12%)</w:t>
            </w:r>
          </w:p>
        </w:tc>
        <w:tc>
          <w:tcPr>
            <w:tcW w:w="774" w:type="pct"/>
          </w:tcPr>
          <w:p w14:paraId="0F9CA472" w14:textId="27884A88" w:rsidR="00052FE1" w:rsidRPr="001763FC" w:rsidRDefault="00052FE1" w:rsidP="00052FE1">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del w:id="1662" w:author="Juan Labraga" w:date="2018-09-13T11:42:00Z">
              <w:r w:rsidRPr="001763FC" w:rsidDel="00052FE1">
                <w:rPr>
                  <w:rFonts w:ascii="Arial" w:hAnsi="Arial" w:cs="Arial"/>
                  <w:b/>
                  <w:sz w:val="24"/>
                  <w:szCs w:val="24"/>
                </w:rPr>
                <w:delText>5</w:delText>
              </w:r>
            </w:del>
            <w:r w:rsidRPr="001763FC">
              <w:rPr>
                <w:rFonts w:ascii="Arial" w:hAnsi="Arial" w:cs="Arial"/>
                <w:b/>
                <w:sz w:val="24"/>
                <w:szCs w:val="24"/>
              </w:rPr>
              <w:t>3</w:t>
            </w:r>
            <w:ins w:id="1663" w:author="Juan Labraga" w:date="2018-09-13T11:42:00Z">
              <w:r>
                <w:rPr>
                  <w:rFonts w:ascii="Arial" w:hAnsi="Arial" w:cs="Arial"/>
                  <w:b/>
                  <w:sz w:val="24"/>
                  <w:szCs w:val="24"/>
                </w:rPr>
                <w:t>9</w:t>
              </w:r>
            </w:ins>
            <w:r w:rsidRPr="001763FC">
              <w:rPr>
                <w:rFonts w:ascii="Arial" w:hAnsi="Arial" w:cs="Arial"/>
                <w:b/>
                <w:sz w:val="24"/>
                <w:szCs w:val="24"/>
              </w:rPr>
              <w:t>%</w:t>
            </w:r>
          </w:p>
        </w:tc>
        <w:tc>
          <w:tcPr>
            <w:tcW w:w="855" w:type="pct"/>
          </w:tcPr>
          <w:p w14:paraId="075D582D" w14:textId="0298F7DB" w:rsidR="00052FE1" w:rsidRPr="001763FC" w:rsidRDefault="00052FE1" w:rsidP="00052FE1">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ins w:id="1664" w:author="Juan Labraga" w:date="2018-09-13T11:45:00Z">
              <w:r>
                <w:rPr>
                  <w:rFonts w:ascii="Arial" w:hAnsi="Arial" w:cs="Arial"/>
                  <w:b/>
                  <w:sz w:val="24"/>
                  <w:szCs w:val="24"/>
                </w:rPr>
                <w:t>50</w:t>
              </w:r>
            </w:ins>
            <w:del w:id="1665" w:author="Juan Labraga" w:date="2018-09-13T11:45:00Z">
              <w:r w:rsidRPr="001763FC" w:rsidDel="00052FE1">
                <w:rPr>
                  <w:rFonts w:ascii="Arial" w:hAnsi="Arial" w:cs="Arial"/>
                  <w:b/>
                  <w:sz w:val="24"/>
                  <w:szCs w:val="24"/>
                </w:rPr>
                <w:delText>64</w:delText>
              </w:r>
            </w:del>
            <w:r w:rsidRPr="001763FC">
              <w:rPr>
                <w:rFonts w:ascii="Arial" w:hAnsi="Arial" w:cs="Arial"/>
                <w:b/>
                <w:sz w:val="24"/>
                <w:szCs w:val="24"/>
              </w:rPr>
              <w:t>%</w:t>
            </w:r>
          </w:p>
        </w:tc>
        <w:tc>
          <w:tcPr>
            <w:tcW w:w="1005" w:type="pct"/>
          </w:tcPr>
          <w:p w14:paraId="1623D206" w14:textId="77777777" w:rsidR="00052FE1" w:rsidRPr="001763FC" w:rsidRDefault="00052FE1" w:rsidP="00052FE1">
            <w:pPr>
              <w:jc w:val="center"/>
              <w:cnfStyle w:val="000000000000" w:firstRow="0" w:lastRow="0" w:firstColumn="0" w:lastColumn="0" w:oddVBand="0" w:evenVBand="0" w:oddHBand="0" w:evenHBand="0" w:firstRowFirstColumn="0" w:firstRowLastColumn="0" w:lastRowFirstColumn="0" w:lastRowLastColumn="0"/>
              <w:rPr>
                <w:ins w:id="1666" w:author="Juan Labraga" w:date="2018-09-13T11:44:00Z"/>
                <w:rFonts w:ascii="Arial" w:hAnsi="Arial" w:cs="Arial"/>
                <w:b/>
                <w:sz w:val="24"/>
                <w:szCs w:val="24"/>
              </w:rPr>
            </w:pPr>
          </w:p>
          <w:p w14:paraId="230C5F04" w14:textId="773CFAF5" w:rsidR="00052FE1" w:rsidRPr="001763FC" w:rsidRDefault="00052FE1" w:rsidP="00052FE1">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ins w:id="1667" w:author="Juan Labraga" w:date="2018-09-13T11:44:00Z">
              <w:r>
                <w:rPr>
                  <w:rFonts w:ascii="Arial" w:hAnsi="Arial" w:cs="Arial"/>
                  <w:b/>
                  <w:sz w:val="24"/>
                  <w:szCs w:val="24"/>
                </w:rPr>
                <w:t>57</w:t>
              </w:r>
              <w:r w:rsidRPr="001763FC">
                <w:rPr>
                  <w:rFonts w:ascii="Arial" w:hAnsi="Arial" w:cs="Arial"/>
                  <w:b/>
                  <w:sz w:val="24"/>
                  <w:szCs w:val="24"/>
                </w:rPr>
                <w:t>%</w:t>
              </w:r>
            </w:ins>
            <w:del w:id="1668" w:author="Juan Labraga" w:date="2018-09-13T11:44:00Z">
              <w:r w:rsidRPr="001763FC" w:rsidDel="001B6C99">
                <w:rPr>
                  <w:rFonts w:ascii="Arial" w:hAnsi="Arial" w:cs="Arial"/>
                  <w:b/>
                  <w:sz w:val="24"/>
                  <w:szCs w:val="24"/>
                </w:rPr>
                <w:delText>71%</w:delText>
              </w:r>
            </w:del>
          </w:p>
        </w:tc>
        <w:tc>
          <w:tcPr>
            <w:tcW w:w="547" w:type="pct"/>
          </w:tcPr>
          <w:p w14:paraId="2CA5EFFB" w14:textId="0E5AF3DE" w:rsidR="00052FE1" w:rsidRPr="001763FC" w:rsidRDefault="00052FE1" w:rsidP="00052FE1">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1763FC">
              <w:rPr>
                <w:rFonts w:ascii="Arial" w:hAnsi="Arial" w:cs="Arial"/>
                <w:b/>
                <w:sz w:val="24"/>
                <w:szCs w:val="24"/>
              </w:rPr>
              <w:t>7</w:t>
            </w:r>
            <w:ins w:id="1669" w:author="Juan Labraga" w:date="2018-09-13T11:46:00Z">
              <w:r>
                <w:rPr>
                  <w:rFonts w:ascii="Arial" w:hAnsi="Arial" w:cs="Arial"/>
                  <w:b/>
                  <w:sz w:val="24"/>
                  <w:szCs w:val="24"/>
                </w:rPr>
                <w:t>0</w:t>
              </w:r>
            </w:ins>
            <w:del w:id="1670" w:author="Juan Labraga" w:date="2018-09-13T11:46:00Z">
              <w:r w:rsidRPr="001763FC" w:rsidDel="00052FE1">
                <w:rPr>
                  <w:rFonts w:ascii="Arial" w:hAnsi="Arial" w:cs="Arial"/>
                  <w:b/>
                  <w:sz w:val="24"/>
                  <w:szCs w:val="24"/>
                </w:rPr>
                <w:delText>5</w:delText>
              </w:r>
            </w:del>
            <w:r w:rsidRPr="001763FC">
              <w:rPr>
                <w:rFonts w:ascii="Arial" w:hAnsi="Arial" w:cs="Arial"/>
                <w:b/>
                <w:sz w:val="24"/>
                <w:szCs w:val="24"/>
              </w:rPr>
              <w:t>%</w:t>
            </w:r>
          </w:p>
        </w:tc>
      </w:tr>
    </w:tbl>
    <w:p w14:paraId="475AD89B" w14:textId="77777777" w:rsidR="00E9323D" w:rsidRPr="001763FC" w:rsidRDefault="00E9323D" w:rsidP="00E9323D">
      <w:pPr>
        <w:spacing w:before="120" w:after="0" w:line="360" w:lineRule="auto"/>
        <w:ind w:left="360"/>
        <w:jc w:val="both"/>
        <w:rPr>
          <w:rFonts w:ascii="Arial" w:hAnsi="Arial" w:cs="Arial"/>
          <w:sz w:val="24"/>
          <w:szCs w:val="24"/>
        </w:rPr>
      </w:pPr>
    </w:p>
    <w:p w14:paraId="033481E3" w14:textId="497AA4B2" w:rsidR="00B845F5" w:rsidRDefault="00B845F5" w:rsidP="0094705F">
      <w:pPr>
        <w:pStyle w:val="Prrafodelista"/>
        <w:spacing w:before="120" w:after="0"/>
        <w:ind w:left="0"/>
        <w:jc w:val="both"/>
        <w:rPr>
          <w:ins w:id="1671" w:author="Juan Labraga" w:date="2018-09-13T12:08:00Z"/>
          <w:rFonts w:ascii="Arial" w:hAnsi="Arial" w:cs="Arial"/>
          <w:sz w:val="24"/>
          <w:szCs w:val="24"/>
        </w:rPr>
      </w:pPr>
      <w:r w:rsidRPr="001763FC">
        <w:rPr>
          <w:rFonts w:ascii="Arial" w:hAnsi="Arial" w:cs="Arial"/>
          <w:sz w:val="24"/>
          <w:szCs w:val="24"/>
        </w:rPr>
        <w:t xml:space="preserve">As Tables </w:t>
      </w:r>
      <w:r w:rsidR="00A823D9" w:rsidRPr="001763FC">
        <w:rPr>
          <w:rFonts w:ascii="Arial" w:hAnsi="Arial" w:cs="Arial"/>
          <w:sz w:val="24"/>
          <w:szCs w:val="24"/>
        </w:rPr>
        <w:t>7</w:t>
      </w:r>
      <w:r w:rsidRPr="001763FC">
        <w:rPr>
          <w:rFonts w:ascii="Arial" w:hAnsi="Arial" w:cs="Arial"/>
          <w:sz w:val="24"/>
          <w:szCs w:val="24"/>
        </w:rPr>
        <w:t>-</w:t>
      </w:r>
      <w:r w:rsidR="00A823D9" w:rsidRPr="001763FC">
        <w:rPr>
          <w:rFonts w:ascii="Arial" w:hAnsi="Arial" w:cs="Arial"/>
          <w:sz w:val="24"/>
          <w:szCs w:val="24"/>
        </w:rPr>
        <w:t>8</w:t>
      </w:r>
      <w:r w:rsidRPr="001763FC">
        <w:rPr>
          <w:rFonts w:ascii="Arial" w:hAnsi="Arial" w:cs="Arial"/>
          <w:sz w:val="24"/>
          <w:szCs w:val="24"/>
        </w:rPr>
        <w:t xml:space="preserve"> indicate, the net economic return of the project is positive under the test conditions.</w:t>
      </w:r>
      <w:r w:rsidR="00A823D9" w:rsidRPr="001763FC">
        <w:rPr>
          <w:rFonts w:ascii="Arial" w:hAnsi="Arial" w:cs="Arial"/>
          <w:sz w:val="24"/>
          <w:szCs w:val="24"/>
        </w:rPr>
        <w:t xml:space="preserve"> </w:t>
      </w:r>
      <w:r w:rsidRPr="001763FC">
        <w:rPr>
          <w:rFonts w:ascii="Arial" w:hAnsi="Arial" w:cs="Arial"/>
          <w:sz w:val="24"/>
          <w:szCs w:val="24"/>
        </w:rPr>
        <w:t>From</w:t>
      </w:r>
      <w:r w:rsidR="0072348F" w:rsidRPr="001763FC">
        <w:rPr>
          <w:rFonts w:ascii="Arial" w:hAnsi="Arial" w:cs="Arial"/>
          <w:sz w:val="24"/>
          <w:szCs w:val="24"/>
        </w:rPr>
        <w:t xml:space="preserve"> the</w:t>
      </w:r>
      <w:r w:rsidRPr="001763FC">
        <w:rPr>
          <w:rFonts w:ascii="Arial" w:hAnsi="Arial" w:cs="Arial"/>
          <w:sz w:val="24"/>
          <w:szCs w:val="24"/>
        </w:rPr>
        <w:t xml:space="preserve"> above analysis, it is evident that </w:t>
      </w:r>
      <w:r w:rsidR="00D055FE" w:rsidRPr="001763FC">
        <w:rPr>
          <w:rFonts w:ascii="Arial" w:hAnsi="Arial" w:cs="Arial"/>
          <w:sz w:val="24"/>
          <w:szCs w:val="24"/>
        </w:rPr>
        <w:t>the investment is worthwhile if the program can reduce the</w:t>
      </w:r>
      <w:r w:rsidR="00783015" w:rsidRPr="001763FC">
        <w:rPr>
          <w:rFonts w:ascii="Arial" w:hAnsi="Arial" w:cs="Arial"/>
          <w:sz w:val="24"/>
          <w:szCs w:val="24"/>
        </w:rPr>
        <w:t xml:space="preserve"> total</w:t>
      </w:r>
      <w:r w:rsidR="00D055FE" w:rsidRPr="001763FC">
        <w:rPr>
          <w:rFonts w:ascii="Arial" w:hAnsi="Arial" w:cs="Arial"/>
          <w:sz w:val="24"/>
          <w:szCs w:val="24"/>
        </w:rPr>
        <w:t xml:space="preserve"> time</w:t>
      </w:r>
      <w:r w:rsidR="00034813" w:rsidRPr="001763FC">
        <w:rPr>
          <w:rFonts w:ascii="Arial" w:hAnsi="Arial" w:cs="Arial"/>
          <w:sz w:val="24"/>
          <w:szCs w:val="24"/>
        </w:rPr>
        <w:t xml:space="preserve"> for document preparation, </w:t>
      </w:r>
      <w:r w:rsidR="00D055FE" w:rsidRPr="001763FC">
        <w:rPr>
          <w:rFonts w:ascii="Arial" w:hAnsi="Arial" w:cs="Arial"/>
          <w:sz w:val="24"/>
          <w:szCs w:val="24"/>
        </w:rPr>
        <w:t>customs clearance and inspections</w:t>
      </w:r>
      <w:r w:rsidR="00A823D9" w:rsidRPr="001763FC">
        <w:rPr>
          <w:rFonts w:ascii="Arial" w:hAnsi="Arial" w:cs="Arial"/>
          <w:sz w:val="24"/>
          <w:szCs w:val="24"/>
        </w:rPr>
        <w:t xml:space="preserve"> and the costs associated with these procedures</w:t>
      </w:r>
      <w:r w:rsidR="00D055FE" w:rsidRPr="001763FC">
        <w:rPr>
          <w:rFonts w:ascii="Arial" w:hAnsi="Arial" w:cs="Arial"/>
          <w:sz w:val="24"/>
          <w:szCs w:val="24"/>
        </w:rPr>
        <w:t>.</w:t>
      </w:r>
    </w:p>
    <w:p w14:paraId="010D261F" w14:textId="707C247D" w:rsidR="005745ED" w:rsidRDefault="005745ED" w:rsidP="0094705F">
      <w:pPr>
        <w:pStyle w:val="Prrafodelista"/>
        <w:spacing w:before="120" w:after="0"/>
        <w:ind w:left="0"/>
        <w:jc w:val="both"/>
        <w:rPr>
          <w:ins w:id="1672" w:author="Juan Labraga" w:date="2018-09-13T12:08:00Z"/>
          <w:rFonts w:ascii="Arial" w:hAnsi="Arial" w:cs="Arial"/>
          <w:sz w:val="24"/>
          <w:szCs w:val="24"/>
        </w:rPr>
      </w:pPr>
    </w:p>
    <w:p w14:paraId="6590B636" w14:textId="264D896D" w:rsidR="005745ED" w:rsidRDefault="005745ED" w:rsidP="0094705F">
      <w:pPr>
        <w:pStyle w:val="Prrafodelista"/>
        <w:spacing w:before="120" w:after="0"/>
        <w:ind w:left="0"/>
        <w:jc w:val="both"/>
        <w:rPr>
          <w:ins w:id="1673" w:author="Juan Labraga" w:date="2018-09-13T12:06:00Z"/>
          <w:rFonts w:ascii="Arial" w:hAnsi="Arial" w:cs="Arial"/>
          <w:sz w:val="24"/>
          <w:szCs w:val="24"/>
        </w:rPr>
      </w:pPr>
      <w:proofErr w:type="gramStart"/>
      <w:ins w:id="1674" w:author="Juan Labraga" w:date="2018-09-13T12:08:00Z">
        <w:r>
          <w:rPr>
            <w:rFonts w:ascii="Arial" w:hAnsi="Arial" w:cs="Arial"/>
            <w:sz w:val="24"/>
            <w:szCs w:val="24"/>
          </w:rPr>
          <w:t>Finally</w:t>
        </w:r>
        <w:proofErr w:type="gramEnd"/>
        <w:r>
          <w:rPr>
            <w:rFonts w:ascii="Arial" w:hAnsi="Arial" w:cs="Arial"/>
            <w:sz w:val="24"/>
            <w:szCs w:val="24"/>
          </w:rPr>
          <w:t xml:space="preserve"> were estimated t</w:t>
        </w:r>
        <w:r>
          <w:rPr>
            <w:rFonts w:ascii="Arial" w:hAnsi="Arial" w:cs="Arial"/>
            <w:color w:val="212121"/>
          </w:rPr>
          <w:t>he minimum time and cost savings for the project to have a positive net present value</w:t>
        </w:r>
        <w:r>
          <w:rPr>
            <w:rFonts w:ascii="Arial" w:hAnsi="Arial" w:cs="Arial"/>
            <w:color w:val="212121"/>
          </w:rPr>
          <w:t>. The results are present in table 9.</w:t>
        </w:r>
      </w:ins>
    </w:p>
    <w:p w14:paraId="477616F6" w14:textId="185BC4CB" w:rsidR="0014714B" w:rsidRDefault="0014714B" w:rsidP="0094705F">
      <w:pPr>
        <w:pStyle w:val="Prrafodelista"/>
        <w:spacing w:before="120" w:after="0"/>
        <w:ind w:left="0"/>
        <w:jc w:val="both"/>
        <w:rPr>
          <w:ins w:id="1675" w:author="Juan Labraga" w:date="2018-09-13T12:06:00Z"/>
          <w:rFonts w:ascii="Arial" w:hAnsi="Arial" w:cs="Arial"/>
          <w:sz w:val="24"/>
          <w:szCs w:val="24"/>
        </w:rPr>
      </w:pPr>
    </w:p>
    <w:p w14:paraId="7F5EFDBE" w14:textId="11DC5BBB" w:rsidR="0014714B" w:rsidRPr="001763FC" w:rsidRDefault="0014714B" w:rsidP="0014714B">
      <w:pPr>
        <w:jc w:val="center"/>
        <w:rPr>
          <w:ins w:id="1676" w:author="Juan Labraga" w:date="2018-09-13T12:06:00Z"/>
          <w:rFonts w:ascii="Arial" w:hAnsi="Arial" w:cs="Arial"/>
          <w:b/>
          <w:sz w:val="24"/>
          <w:szCs w:val="24"/>
        </w:rPr>
      </w:pPr>
      <w:ins w:id="1677" w:author="Juan Labraga" w:date="2018-09-13T12:06:00Z">
        <w:r w:rsidRPr="001763FC">
          <w:rPr>
            <w:rFonts w:ascii="Arial" w:hAnsi="Arial" w:cs="Arial"/>
            <w:b/>
            <w:sz w:val="24"/>
            <w:szCs w:val="24"/>
          </w:rPr>
          <w:lastRenderedPageBreak/>
          <w:t xml:space="preserve">Table </w:t>
        </w:r>
        <w:r>
          <w:rPr>
            <w:rFonts w:ascii="Arial" w:hAnsi="Arial" w:cs="Arial"/>
            <w:b/>
            <w:sz w:val="24"/>
            <w:szCs w:val="24"/>
          </w:rPr>
          <w:t>9</w:t>
        </w:r>
        <w:r w:rsidRPr="001763FC">
          <w:rPr>
            <w:rFonts w:ascii="Arial" w:hAnsi="Arial" w:cs="Arial"/>
            <w:b/>
            <w:sz w:val="24"/>
            <w:szCs w:val="24"/>
          </w:rPr>
          <w:t xml:space="preserve">: </w:t>
        </w:r>
      </w:ins>
      <w:ins w:id="1678" w:author="Juan Labraga" w:date="2018-09-13T12:09:00Z">
        <w:r w:rsidR="00716828">
          <w:rPr>
            <w:rFonts w:ascii="Arial" w:hAnsi="Arial" w:cs="Arial"/>
            <w:b/>
            <w:sz w:val="24"/>
            <w:szCs w:val="24"/>
          </w:rPr>
          <w:t xml:space="preserve">Minimum </w:t>
        </w:r>
      </w:ins>
      <w:ins w:id="1679" w:author="Juan Labraga" w:date="2018-09-13T12:10:00Z">
        <w:r w:rsidR="00716828">
          <w:rPr>
            <w:rFonts w:ascii="Arial" w:hAnsi="Arial" w:cs="Arial"/>
            <w:b/>
            <w:sz w:val="24"/>
            <w:szCs w:val="24"/>
          </w:rPr>
          <w:t>e</w:t>
        </w:r>
      </w:ins>
      <w:ins w:id="1680" w:author="Juan Labraga" w:date="2018-09-13T12:06:00Z">
        <w:r w:rsidRPr="001763FC">
          <w:rPr>
            <w:rFonts w:ascii="Arial" w:hAnsi="Arial" w:cs="Arial"/>
            <w:b/>
            <w:sz w:val="24"/>
            <w:szCs w:val="24"/>
          </w:rPr>
          <w:t xml:space="preserve">xpected results for </w:t>
        </w:r>
      </w:ins>
      <w:ins w:id="1681" w:author="Juan Labraga" w:date="2018-09-13T12:10:00Z">
        <w:r w:rsidR="00716828">
          <w:rPr>
            <w:rFonts w:ascii="Arial" w:hAnsi="Arial" w:cs="Arial"/>
            <w:b/>
            <w:sz w:val="24"/>
            <w:szCs w:val="24"/>
          </w:rPr>
          <w:t xml:space="preserve">positive net present value of </w:t>
        </w:r>
      </w:ins>
      <w:bookmarkStart w:id="1682" w:name="_GoBack"/>
      <w:bookmarkEnd w:id="1682"/>
      <w:ins w:id="1683" w:author="Juan Labraga" w:date="2018-09-13T12:06:00Z">
        <w:r w:rsidRPr="001763FC">
          <w:rPr>
            <w:rFonts w:ascii="Arial" w:hAnsi="Arial" w:cs="Arial"/>
            <w:b/>
            <w:sz w:val="24"/>
            <w:szCs w:val="24"/>
          </w:rPr>
          <w:t>the ESW implementation</w:t>
        </w:r>
      </w:ins>
    </w:p>
    <w:tbl>
      <w:tblPr>
        <w:tblStyle w:val="GridTable1Light-Accent11"/>
        <w:tblW w:w="9180" w:type="dxa"/>
        <w:tblLook w:val="04A0" w:firstRow="1" w:lastRow="0" w:firstColumn="1" w:lastColumn="0" w:noHBand="0" w:noVBand="1"/>
      </w:tblPr>
      <w:tblGrid>
        <w:gridCol w:w="2779"/>
        <w:gridCol w:w="1145"/>
        <w:gridCol w:w="1145"/>
        <w:gridCol w:w="1405"/>
        <w:gridCol w:w="1408"/>
        <w:gridCol w:w="1298"/>
      </w:tblGrid>
      <w:tr w:rsidR="0014714B" w:rsidRPr="001763FC" w14:paraId="2DBE21AE" w14:textId="77777777" w:rsidTr="00A97199">
        <w:trPr>
          <w:cnfStyle w:val="100000000000" w:firstRow="1" w:lastRow="0" w:firstColumn="0" w:lastColumn="0" w:oddVBand="0" w:evenVBand="0" w:oddHBand="0" w:evenHBand="0" w:firstRowFirstColumn="0" w:firstRowLastColumn="0" w:lastRowFirstColumn="0" w:lastRowLastColumn="0"/>
          <w:trHeight w:val="290"/>
          <w:ins w:id="1684" w:author="Juan Labraga" w:date="2018-09-13T12:06:00Z"/>
        </w:trPr>
        <w:tc>
          <w:tcPr>
            <w:cnfStyle w:val="001000000000" w:firstRow="0" w:lastRow="0" w:firstColumn="1" w:lastColumn="0" w:oddVBand="0" w:evenVBand="0" w:oddHBand="0" w:evenHBand="0" w:firstRowFirstColumn="0" w:firstRowLastColumn="0" w:lastRowFirstColumn="0" w:lastRowLastColumn="0"/>
            <w:tcW w:w="0" w:type="dxa"/>
            <w:noWrap/>
            <w:hideMark/>
          </w:tcPr>
          <w:p w14:paraId="7A3957CF" w14:textId="77777777" w:rsidR="0014714B" w:rsidRPr="001763FC" w:rsidRDefault="0014714B" w:rsidP="00A97199">
            <w:pPr>
              <w:rPr>
                <w:ins w:id="1685" w:author="Juan Labraga" w:date="2018-09-13T12:06:00Z"/>
                <w:rFonts w:ascii="Arial" w:eastAsia="Times New Roman" w:hAnsi="Arial" w:cs="Arial"/>
                <w:sz w:val="24"/>
                <w:szCs w:val="24"/>
                <w:lang w:eastAsia="es-UY"/>
              </w:rPr>
            </w:pPr>
            <w:ins w:id="1686" w:author="Juan Labraga" w:date="2018-09-13T12:06:00Z">
              <w:r w:rsidRPr="001763FC">
                <w:rPr>
                  <w:rFonts w:ascii="Arial" w:hAnsi="Arial" w:eastAsia="Times New Roman" w:cs="Arial"/>
                  <w:sz w:val="24"/>
                  <w:szCs w:val="24"/>
                  <w:lang w:eastAsia="es-UY"/>
                </w:rPr>
                <w:t> Indicator</w:t>
              </w:r>
            </w:ins>
          </w:p>
        </w:tc>
        <w:tc>
          <w:tcPr>
            <w:tcW w:w="0" w:type="dxa"/>
            <w:noWrap/>
            <w:hideMark/>
          </w:tcPr>
          <w:p w14:paraId="04EA8EB9" w14:textId="77777777" w:rsidR="0014714B" w:rsidRPr="001763FC" w:rsidRDefault="0014714B" w:rsidP="00A97199">
            <w:pPr>
              <w:jc w:val="center"/>
              <w:cnfStyle w:val="100000000000" w:firstRow="1" w:lastRow="0" w:firstColumn="0" w:lastColumn="0" w:oddVBand="0" w:evenVBand="0" w:oddHBand="0" w:evenHBand="0" w:firstRowFirstColumn="0" w:firstRowLastColumn="0" w:lastRowFirstColumn="0" w:lastRowLastColumn="0"/>
              <w:rPr>
                <w:ins w:id="1687" w:author="Juan Labraga" w:date="2018-09-13T12:06:00Z"/>
                <w:rFonts w:ascii="Arial" w:eastAsia="Times New Roman" w:hAnsi="Arial" w:cs="Arial"/>
                <w:sz w:val="24"/>
                <w:szCs w:val="24"/>
                <w:lang w:val="es-UY" w:eastAsia="es-UY"/>
              </w:rPr>
            </w:pPr>
            <w:ins w:id="1688" w:author="Juan Labraga" w:date="2018-09-13T12:06:00Z">
              <w:r w:rsidRPr="001763FC">
                <w:rPr>
                  <w:rFonts w:ascii="Arial" w:hAnsi="Arial" w:eastAsia="Times New Roman" w:cs="Arial"/>
                  <w:sz w:val="24"/>
                  <w:szCs w:val="24"/>
                  <w:lang w:val="es-UY" w:eastAsia="es-UY"/>
                </w:rPr>
                <w:t>2018</w:t>
              </w:r>
            </w:ins>
          </w:p>
        </w:tc>
        <w:tc>
          <w:tcPr>
            <w:tcW w:w="0" w:type="dxa"/>
            <w:noWrap/>
            <w:hideMark/>
          </w:tcPr>
          <w:p w14:paraId="3571FFB0" w14:textId="608AAD26" w:rsidR="0014714B" w:rsidRPr="001763FC" w:rsidRDefault="0014714B" w:rsidP="00A97199">
            <w:pPr>
              <w:jc w:val="center"/>
              <w:cnfStyle w:val="100000000000" w:firstRow="1" w:lastRow="0" w:firstColumn="0" w:lastColumn="0" w:oddVBand="0" w:evenVBand="0" w:oddHBand="0" w:evenHBand="0" w:firstRowFirstColumn="0" w:firstRowLastColumn="0" w:lastRowFirstColumn="0" w:lastRowLastColumn="0"/>
              <w:rPr>
                <w:ins w:id="1689" w:author="Juan Labraga" w:date="2018-09-13T12:06:00Z"/>
                <w:rFonts w:ascii="Arial" w:eastAsia="Times New Roman" w:hAnsi="Arial" w:cs="Arial"/>
                <w:sz w:val="24"/>
                <w:szCs w:val="24"/>
                <w:lang w:val="es-UY" w:eastAsia="es-UY"/>
              </w:rPr>
            </w:pPr>
            <w:ins w:id="1690" w:author="Juan Labraga" w:date="2018-09-13T12:06:00Z">
              <w:r w:rsidRPr="001763FC">
                <w:rPr>
                  <w:rFonts w:ascii="Arial" w:hAnsi="Arial" w:eastAsia="Times New Roman" w:cs="Arial"/>
                  <w:sz w:val="24"/>
                  <w:szCs w:val="24"/>
                  <w:lang w:val="es-UY" w:eastAsia="es-UY"/>
                </w:rPr>
                <w:t>202</w:t>
              </w:r>
            </w:ins>
            <w:ins w:id="1691" w:author="Juan Labraga" w:date="2018-09-13T12:09:00Z">
              <w:r w:rsidR="00716828">
                <w:rPr>
                  <w:rFonts w:ascii="Arial" w:hAnsi="Arial" w:eastAsia="Times New Roman" w:cs="Arial"/>
                  <w:sz w:val="24"/>
                  <w:szCs w:val="24"/>
                  <w:lang w:val="es-UY" w:eastAsia="es-UY"/>
                </w:rPr>
                <w:t>4</w:t>
              </w:r>
            </w:ins>
          </w:p>
        </w:tc>
        <w:tc>
          <w:tcPr>
            <w:tcW w:w="920" w:type="dxa"/>
          </w:tcPr>
          <w:p w14:paraId="716ACA6B" w14:textId="77777777" w:rsidR="0014714B" w:rsidRPr="001763FC" w:rsidRDefault="0014714B" w:rsidP="00A97199">
            <w:pPr>
              <w:jc w:val="center"/>
              <w:cnfStyle w:val="100000000000" w:firstRow="1" w:lastRow="0" w:firstColumn="0" w:lastColumn="0" w:oddVBand="0" w:evenVBand="0" w:oddHBand="0" w:evenHBand="0" w:firstRowFirstColumn="0" w:firstRowLastColumn="0" w:lastRowFirstColumn="0" w:lastRowLastColumn="0"/>
              <w:rPr>
                <w:ins w:id="1692" w:author="Juan Labraga" w:date="2018-09-13T12:06:00Z"/>
                <w:rFonts w:ascii="Arial" w:eastAsia="Times New Roman" w:hAnsi="Arial" w:cs="Arial"/>
                <w:sz w:val="24"/>
                <w:szCs w:val="24"/>
                <w:lang w:val="es-UY" w:eastAsia="es-UY"/>
              </w:rPr>
            </w:pPr>
            <w:ins w:id="1693" w:author="Juan Labraga" w:date="2018-09-13T12:06:00Z">
              <w:r w:rsidRPr="001763FC">
                <w:rPr>
                  <w:rFonts w:ascii="Arial" w:hAnsi="Arial" w:eastAsia="Times New Roman" w:cs="Arial"/>
                  <w:sz w:val="24"/>
                  <w:szCs w:val="24"/>
                  <w:lang w:val="es-UY" w:eastAsia="es-UY"/>
                </w:rPr>
                <w:t xml:space="preserve">Δ 2018-2021 </w:t>
              </w:r>
            </w:ins>
          </w:p>
        </w:tc>
        <w:tc>
          <w:tcPr>
            <w:tcW w:w="922" w:type="dxa"/>
            <w:noWrap/>
            <w:hideMark/>
          </w:tcPr>
          <w:p w14:paraId="28E44FA7" w14:textId="776BCE14" w:rsidR="0014714B" w:rsidRPr="001763FC" w:rsidRDefault="0014714B" w:rsidP="00A97199">
            <w:pPr>
              <w:jc w:val="center"/>
              <w:cnfStyle w:val="100000000000" w:firstRow="1" w:lastRow="0" w:firstColumn="0" w:lastColumn="0" w:oddVBand="0" w:evenVBand="0" w:oddHBand="0" w:evenHBand="0" w:firstRowFirstColumn="0" w:firstRowLastColumn="0" w:lastRowFirstColumn="0" w:lastRowLastColumn="0"/>
              <w:rPr>
                <w:ins w:id="1694" w:author="Juan Labraga" w:date="2018-09-13T12:06:00Z"/>
                <w:rFonts w:ascii="Arial" w:eastAsia="Times New Roman" w:hAnsi="Arial" w:cs="Arial"/>
                <w:sz w:val="24"/>
                <w:szCs w:val="24"/>
                <w:lang w:val="es-UY" w:eastAsia="es-UY"/>
              </w:rPr>
            </w:pPr>
            <w:ins w:id="1695" w:author="Juan Labraga" w:date="2018-09-13T12:06:00Z">
              <w:r w:rsidRPr="001763FC">
                <w:rPr>
                  <w:rFonts w:ascii="Arial" w:hAnsi="Arial" w:eastAsia="Times New Roman" w:cs="Arial"/>
                  <w:sz w:val="24"/>
                  <w:szCs w:val="24"/>
                  <w:lang w:val="es-UY" w:eastAsia="es-UY"/>
                </w:rPr>
                <w:t>202</w:t>
              </w:r>
            </w:ins>
            <w:ins w:id="1696" w:author="Juan Labraga" w:date="2018-09-13T12:09:00Z">
              <w:r w:rsidR="00716828">
                <w:rPr>
                  <w:rFonts w:ascii="Arial" w:hAnsi="Arial" w:eastAsia="Times New Roman" w:cs="Arial"/>
                  <w:sz w:val="24"/>
                  <w:szCs w:val="24"/>
                  <w:lang w:val="es-UY" w:eastAsia="es-UY"/>
                </w:rPr>
                <w:t>8</w:t>
              </w:r>
            </w:ins>
          </w:p>
        </w:tc>
        <w:tc>
          <w:tcPr>
            <w:tcW w:w="850" w:type="dxa"/>
          </w:tcPr>
          <w:p w14:paraId="59D078FB" w14:textId="77777777" w:rsidR="0014714B" w:rsidRPr="001763FC" w:rsidRDefault="0014714B" w:rsidP="00A97199">
            <w:pPr>
              <w:jc w:val="center"/>
              <w:cnfStyle w:val="100000000000" w:firstRow="1" w:lastRow="0" w:firstColumn="0" w:lastColumn="0" w:oddVBand="0" w:evenVBand="0" w:oddHBand="0" w:evenHBand="0" w:firstRowFirstColumn="0" w:firstRowLastColumn="0" w:lastRowFirstColumn="0" w:lastRowLastColumn="0"/>
              <w:rPr>
                <w:ins w:id="1697" w:author="Juan Labraga" w:date="2018-09-13T12:06:00Z"/>
                <w:rFonts w:ascii="Arial" w:eastAsia="Times New Roman" w:hAnsi="Arial" w:cs="Arial"/>
                <w:sz w:val="24"/>
                <w:szCs w:val="24"/>
                <w:lang w:val="es-UY" w:eastAsia="es-UY"/>
              </w:rPr>
            </w:pPr>
            <w:ins w:id="1698" w:author="Juan Labraga" w:date="2018-09-13T12:06:00Z">
              <w:r w:rsidRPr="001763FC">
                <w:rPr>
                  <w:rFonts w:ascii="Arial" w:hAnsi="Arial" w:eastAsia="Times New Roman" w:cs="Arial"/>
                  <w:sz w:val="24"/>
                  <w:szCs w:val="24"/>
                  <w:lang w:val="es-UY" w:eastAsia="es-UY"/>
                </w:rPr>
                <w:t xml:space="preserve">Δ 2018-2024 </w:t>
              </w:r>
            </w:ins>
          </w:p>
        </w:tc>
      </w:tr>
      <w:tr w:rsidR="0014714B" w:rsidRPr="001763FC" w14:paraId="49AB237D" w14:textId="77777777" w:rsidTr="00A97199">
        <w:trPr>
          <w:trHeight w:val="290"/>
          <w:ins w:id="1699" w:author="Juan Labraga" w:date="2018-09-13T12:06:00Z"/>
        </w:trPr>
        <w:tc>
          <w:tcPr>
            <w:cnfStyle w:val="001000000000" w:firstRow="0" w:lastRow="0" w:firstColumn="1" w:lastColumn="0" w:oddVBand="0" w:evenVBand="0" w:oddHBand="0" w:evenHBand="0" w:firstRowFirstColumn="0" w:firstRowLastColumn="0" w:lastRowFirstColumn="0" w:lastRowLastColumn="0"/>
            <w:tcW w:w="0" w:type="dxa"/>
            <w:noWrap/>
            <w:hideMark/>
          </w:tcPr>
          <w:p w14:paraId="721EEAA6" w14:textId="77777777" w:rsidR="0014714B" w:rsidRPr="001763FC" w:rsidRDefault="0014714B" w:rsidP="00A97199">
            <w:pPr>
              <w:pStyle w:val="Prrafodelista"/>
              <w:ind w:left="284"/>
              <w:rPr>
                <w:ins w:id="1700" w:author="Juan Labraga" w:date="2018-09-13T12:06:00Z"/>
                <w:rFonts w:ascii="Arial" w:eastAsia="Times New Roman" w:hAnsi="Arial" w:cs="Arial"/>
                <w:sz w:val="24"/>
                <w:szCs w:val="24"/>
                <w:lang w:eastAsia="es-UY"/>
              </w:rPr>
            </w:pPr>
            <w:ins w:id="1701" w:author="Juan Labraga" w:date="2018-09-13T12:06:00Z">
              <w:r w:rsidRPr="001763FC">
                <w:rPr>
                  <w:rFonts w:ascii="Arial" w:hAnsi="Arial" w:eastAsia="Times New Roman" w:cs="Arial"/>
                  <w:sz w:val="24"/>
                  <w:szCs w:val="24"/>
                  <w:lang w:eastAsia="es-UY"/>
                </w:rPr>
                <w:t>Time for exports: Border compliance (hours)</w:t>
              </w:r>
            </w:ins>
          </w:p>
        </w:tc>
        <w:tc>
          <w:tcPr>
            <w:tcW w:w="0" w:type="dxa"/>
            <w:noWrap/>
            <w:hideMark/>
          </w:tcPr>
          <w:p w14:paraId="271CC55D"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02" w:author="Juan Labraga" w:date="2018-09-13T12:06:00Z"/>
                <w:rFonts w:ascii="Arial" w:eastAsia="Times New Roman" w:hAnsi="Arial" w:cs="Arial"/>
                <w:sz w:val="24"/>
                <w:szCs w:val="24"/>
                <w:lang w:val="es-UY" w:eastAsia="es-UY"/>
              </w:rPr>
            </w:pPr>
            <w:ins w:id="1703" w:author="Juan Labraga" w:date="2018-09-13T12:06:00Z">
              <w:r w:rsidRPr="001763FC">
                <w:rPr>
                  <w:rFonts w:ascii="Arial" w:hAnsi="Arial" w:eastAsia="Times New Roman" w:cs="Arial"/>
                  <w:sz w:val="24"/>
                  <w:szCs w:val="24"/>
                  <w:lang w:val="es-UY" w:eastAsia="es-UY"/>
                </w:rPr>
                <w:t>72</w:t>
              </w:r>
            </w:ins>
          </w:p>
        </w:tc>
        <w:tc>
          <w:tcPr>
            <w:tcW w:w="0" w:type="dxa"/>
            <w:noWrap/>
            <w:hideMark/>
          </w:tcPr>
          <w:p w14:paraId="15CC395C"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04" w:author="Juan Labraga" w:date="2018-09-13T12:06:00Z"/>
                <w:rFonts w:ascii="Arial" w:eastAsia="Times New Roman" w:hAnsi="Arial" w:cs="Arial"/>
                <w:sz w:val="24"/>
                <w:szCs w:val="24"/>
                <w:lang w:val="es-UY" w:eastAsia="es-UY"/>
              </w:rPr>
            </w:pPr>
            <w:ins w:id="1705" w:author="Juan Labraga" w:date="2018-09-13T12:06:00Z">
              <w:r w:rsidRPr="001763FC">
                <w:rPr>
                  <w:rFonts w:ascii="Arial" w:hAnsi="Arial" w:eastAsia="Times New Roman" w:cs="Arial"/>
                  <w:sz w:val="24"/>
                  <w:szCs w:val="24"/>
                  <w:lang w:val="es-UY" w:eastAsia="es-UY"/>
                </w:rPr>
                <w:t>62</w:t>
              </w:r>
            </w:ins>
          </w:p>
        </w:tc>
        <w:tc>
          <w:tcPr>
            <w:tcW w:w="920" w:type="dxa"/>
          </w:tcPr>
          <w:p w14:paraId="56C13737"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06" w:author="Juan Labraga" w:date="2018-09-13T12:06:00Z"/>
                <w:rFonts w:ascii="Arial" w:eastAsia="Times New Roman" w:hAnsi="Arial" w:cs="Arial"/>
                <w:sz w:val="24"/>
                <w:szCs w:val="24"/>
                <w:lang w:val="es-UY" w:eastAsia="es-UY"/>
              </w:rPr>
            </w:pPr>
            <w:ins w:id="1707" w:author="Juan Labraga" w:date="2018-09-13T12:06:00Z">
              <w:r w:rsidRPr="001763FC">
                <w:rPr>
                  <w:rFonts w:ascii="Arial" w:hAnsi="Arial" w:eastAsia="Times New Roman" w:cs="Arial"/>
                  <w:sz w:val="24"/>
                  <w:szCs w:val="24"/>
                  <w:lang w:val="es-UY" w:eastAsia="es-UY"/>
                </w:rPr>
                <w:t>1</w:t>
              </w:r>
              <w:r>
                <w:rPr>
                  <w:rFonts w:ascii="Arial" w:hAnsi="Arial" w:eastAsia="Times New Roman" w:cs="Arial"/>
                  <w:sz w:val="24"/>
                  <w:szCs w:val="24"/>
                  <w:lang w:val="es-UY" w:eastAsia="es-UY"/>
                </w:rPr>
                <w:t>4</w:t>
              </w:r>
              <w:r w:rsidRPr="001763FC">
                <w:rPr>
                  <w:rFonts w:ascii="Arial" w:hAnsi="Arial" w:eastAsia="Times New Roman" w:cs="Arial"/>
                  <w:sz w:val="24"/>
                  <w:szCs w:val="24"/>
                  <w:lang w:val="es-UY" w:eastAsia="es-UY"/>
                </w:rPr>
                <w:t>%</w:t>
              </w:r>
            </w:ins>
          </w:p>
        </w:tc>
        <w:tc>
          <w:tcPr>
            <w:tcW w:w="922" w:type="dxa"/>
            <w:noWrap/>
            <w:hideMark/>
          </w:tcPr>
          <w:p w14:paraId="4D702D0B"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08" w:author="Juan Labraga" w:date="2018-09-13T12:06:00Z"/>
                <w:rFonts w:ascii="Arial" w:eastAsia="Times New Roman" w:hAnsi="Arial" w:cs="Arial"/>
                <w:sz w:val="24"/>
                <w:szCs w:val="24"/>
                <w:lang w:val="es-UY" w:eastAsia="es-UY"/>
              </w:rPr>
            </w:pPr>
            <w:ins w:id="1709" w:author="Juan Labraga" w:date="2018-09-13T12:06:00Z">
              <w:r w:rsidRPr="001763FC">
                <w:rPr>
                  <w:rFonts w:ascii="Arial" w:hAnsi="Arial" w:eastAsia="Times New Roman" w:cs="Arial"/>
                  <w:sz w:val="24"/>
                  <w:szCs w:val="24"/>
                  <w:lang w:val="es-UY" w:eastAsia="es-UY"/>
                </w:rPr>
                <w:t>30</w:t>
              </w:r>
            </w:ins>
          </w:p>
        </w:tc>
        <w:tc>
          <w:tcPr>
            <w:tcW w:w="850" w:type="dxa"/>
          </w:tcPr>
          <w:p w14:paraId="637CE6B2"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10" w:author="Juan Labraga" w:date="2018-09-13T12:06:00Z"/>
                <w:rFonts w:ascii="Arial" w:eastAsia="Times New Roman" w:hAnsi="Arial" w:cs="Arial"/>
                <w:sz w:val="24"/>
                <w:szCs w:val="24"/>
                <w:lang w:val="es-UY" w:eastAsia="es-UY"/>
              </w:rPr>
            </w:pPr>
            <w:ins w:id="1711" w:author="Juan Labraga" w:date="2018-09-13T12:06:00Z">
              <w:r w:rsidRPr="001763FC">
                <w:rPr>
                  <w:rFonts w:ascii="Arial" w:hAnsi="Arial" w:eastAsia="Times New Roman" w:cs="Arial"/>
                  <w:sz w:val="24"/>
                  <w:szCs w:val="24"/>
                  <w:lang w:val="es-UY" w:eastAsia="es-UY"/>
                </w:rPr>
                <w:t>58%</w:t>
              </w:r>
            </w:ins>
          </w:p>
        </w:tc>
      </w:tr>
      <w:tr w:rsidR="0014714B" w:rsidRPr="001763FC" w14:paraId="2C522DA7" w14:textId="77777777" w:rsidTr="00A97199">
        <w:trPr>
          <w:trHeight w:val="290"/>
          <w:ins w:id="1712" w:author="Juan Labraga" w:date="2018-09-13T12:06:00Z"/>
        </w:trPr>
        <w:tc>
          <w:tcPr>
            <w:cnfStyle w:val="001000000000" w:firstRow="0" w:lastRow="0" w:firstColumn="1" w:lastColumn="0" w:oddVBand="0" w:evenVBand="0" w:oddHBand="0" w:evenHBand="0" w:firstRowFirstColumn="0" w:firstRowLastColumn="0" w:lastRowFirstColumn="0" w:lastRowLastColumn="0"/>
            <w:tcW w:w="0" w:type="dxa"/>
            <w:noWrap/>
            <w:hideMark/>
          </w:tcPr>
          <w:p w14:paraId="457D50AC" w14:textId="77777777" w:rsidR="0014714B" w:rsidRPr="001763FC" w:rsidRDefault="0014714B" w:rsidP="00A97199">
            <w:pPr>
              <w:rPr>
                <w:ins w:id="1713" w:author="Juan Labraga" w:date="2018-09-13T12:06:00Z"/>
                <w:rFonts w:ascii="Arial" w:eastAsia="Times New Roman" w:hAnsi="Arial" w:cs="Arial"/>
                <w:sz w:val="24"/>
                <w:szCs w:val="24"/>
                <w:lang w:eastAsia="es-UY"/>
              </w:rPr>
            </w:pPr>
            <w:ins w:id="1714" w:author="Juan Labraga" w:date="2018-09-13T12:06:00Z">
              <w:r w:rsidRPr="001763FC">
                <w:rPr>
                  <w:rFonts w:ascii="Arial" w:hAnsi="Arial" w:eastAsia="Times New Roman" w:cs="Arial"/>
                  <w:sz w:val="24"/>
                  <w:szCs w:val="24"/>
                  <w:lang w:eastAsia="es-UY"/>
                </w:rPr>
                <w:t>Cost for exports: Border compliance (USD)</w:t>
              </w:r>
            </w:ins>
          </w:p>
        </w:tc>
        <w:tc>
          <w:tcPr>
            <w:tcW w:w="0" w:type="dxa"/>
            <w:noWrap/>
            <w:hideMark/>
          </w:tcPr>
          <w:p w14:paraId="738C9D4A"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15" w:author="Juan Labraga" w:date="2018-09-13T12:06:00Z"/>
                <w:rFonts w:ascii="Arial" w:eastAsia="Times New Roman" w:hAnsi="Arial" w:cs="Arial"/>
                <w:sz w:val="24"/>
                <w:szCs w:val="24"/>
                <w:lang w:val="es-UY" w:eastAsia="es-UY"/>
              </w:rPr>
            </w:pPr>
            <w:ins w:id="1716" w:author="Juan Labraga" w:date="2018-09-13T12:06:00Z">
              <w:r w:rsidRPr="001763FC">
                <w:rPr>
                  <w:rFonts w:ascii="Arial" w:hAnsi="Arial" w:eastAsia="Times New Roman" w:cs="Arial"/>
                  <w:sz w:val="24"/>
                  <w:szCs w:val="24"/>
                  <w:lang w:val="es-UY" w:eastAsia="es-UY"/>
                </w:rPr>
                <w:t>378</w:t>
              </w:r>
            </w:ins>
          </w:p>
        </w:tc>
        <w:tc>
          <w:tcPr>
            <w:tcW w:w="0" w:type="dxa"/>
            <w:noWrap/>
            <w:hideMark/>
          </w:tcPr>
          <w:p w14:paraId="747B12AC"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17" w:author="Juan Labraga" w:date="2018-09-13T12:06:00Z"/>
                <w:rFonts w:ascii="Arial" w:eastAsia="Times New Roman" w:hAnsi="Arial" w:cs="Arial"/>
                <w:sz w:val="24"/>
                <w:szCs w:val="24"/>
                <w:lang w:val="es-UY" w:eastAsia="es-UY"/>
              </w:rPr>
            </w:pPr>
            <w:ins w:id="1718" w:author="Juan Labraga" w:date="2018-09-13T12:06:00Z">
              <w:r w:rsidRPr="001763FC">
                <w:rPr>
                  <w:rFonts w:ascii="Arial" w:hAnsi="Arial" w:eastAsia="Times New Roman" w:cs="Arial"/>
                  <w:sz w:val="24"/>
                  <w:szCs w:val="24"/>
                  <w:lang w:val="es-UY" w:eastAsia="es-UY"/>
                </w:rPr>
                <w:t>278</w:t>
              </w:r>
            </w:ins>
          </w:p>
        </w:tc>
        <w:tc>
          <w:tcPr>
            <w:tcW w:w="920" w:type="dxa"/>
          </w:tcPr>
          <w:p w14:paraId="308834D1"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19" w:author="Juan Labraga" w:date="2018-09-13T12:06:00Z"/>
                <w:rFonts w:ascii="Arial" w:eastAsia="Times New Roman" w:hAnsi="Arial" w:cs="Arial"/>
                <w:sz w:val="24"/>
                <w:szCs w:val="24"/>
                <w:lang w:val="es-UY" w:eastAsia="es-UY"/>
              </w:rPr>
            </w:pPr>
            <w:ins w:id="1720" w:author="Juan Labraga" w:date="2018-09-13T12:06:00Z">
              <w:r w:rsidRPr="001763FC">
                <w:rPr>
                  <w:rFonts w:ascii="Arial" w:hAnsi="Arial" w:eastAsia="Times New Roman" w:cs="Arial"/>
                  <w:sz w:val="24"/>
                  <w:szCs w:val="24"/>
                  <w:lang w:val="es-UY" w:eastAsia="es-UY"/>
                </w:rPr>
                <w:t>2</w:t>
              </w:r>
              <w:r>
                <w:rPr>
                  <w:rFonts w:ascii="Arial" w:hAnsi="Arial" w:eastAsia="Times New Roman" w:cs="Arial"/>
                  <w:sz w:val="24"/>
                  <w:szCs w:val="24"/>
                  <w:lang w:val="es-UY" w:eastAsia="es-UY"/>
                </w:rPr>
                <w:t>6</w:t>
              </w:r>
              <w:r w:rsidRPr="001763FC">
                <w:rPr>
                  <w:rFonts w:ascii="Arial" w:hAnsi="Arial" w:eastAsia="Times New Roman" w:cs="Arial"/>
                  <w:sz w:val="24"/>
                  <w:szCs w:val="24"/>
                  <w:lang w:val="es-UY" w:eastAsia="es-UY"/>
                </w:rPr>
                <w:t>%</w:t>
              </w:r>
            </w:ins>
          </w:p>
        </w:tc>
        <w:tc>
          <w:tcPr>
            <w:tcW w:w="922" w:type="dxa"/>
            <w:noWrap/>
            <w:hideMark/>
          </w:tcPr>
          <w:p w14:paraId="745EF1CA"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21" w:author="Juan Labraga" w:date="2018-09-13T12:06:00Z"/>
                <w:rFonts w:ascii="Arial" w:eastAsia="Times New Roman" w:hAnsi="Arial" w:cs="Arial"/>
                <w:sz w:val="24"/>
                <w:szCs w:val="24"/>
                <w:lang w:val="es-UY" w:eastAsia="es-UY"/>
              </w:rPr>
            </w:pPr>
            <w:ins w:id="1722" w:author="Juan Labraga" w:date="2018-09-13T12:06:00Z">
              <w:r w:rsidRPr="001763FC">
                <w:rPr>
                  <w:rFonts w:ascii="Arial" w:hAnsi="Arial" w:eastAsia="Times New Roman" w:cs="Arial"/>
                  <w:sz w:val="24"/>
                  <w:szCs w:val="24"/>
                  <w:lang w:val="es-UY" w:eastAsia="es-UY"/>
                </w:rPr>
                <w:t>128</w:t>
              </w:r>
            </w:ins>
          </w:p>
        </w:tc>
        <w:tc>
          <w:tcPr>
            <w:tcW w:w="850" w:type="dxa"/>
          </w:tcPr>
          <w:p w14:paraId="796ED79A"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23" w:author="Juan Labraga" w:date="2018-09-13T12:06:00Z"/>
                <w:rFonts w:ascii="Arial" w:eastAsia="Times New Roman" w:hAnsi="Arial" w:cs="Arial"/>
                <w:sz w:val="24"/>
                <w:szCs w:val="24"/>
                <w:lang w:val="es-UY" w:eastAsia="es-UY"/>
              </w:rPr>
            </w:pPr>
            <w:ins w:id="1724" w:author="Juan Labraga" w:date="2018-09-13T12:06:00Z">
              <w:r w:rsidRPr="001763FC">
                <w:rPr>
                  <w:rFonts w:ascii="Arial" w:hAnsi="Arial" w:eastAsia="Times New Roman" w:cs="Arial"/>
                  <w:sz w:val="24"/>
                  <w:szCs w:val="24"/>
                  <w:lang w:val="es-UY" w:eastAsia="es-UY"/>
                </w:rPr>
                <w:t>66%</w:t>
              </w:r>
            </w:ins>
          </w:p>
        </w:tc>
      </w:tr>
      <w:tr w:rsidR="0014714B" w:rsidRPr="001763FC" w14:paraId="20160338" w14:textId="77777777" w:rsidTr="00A97199">
        <w:trPr>
          <w:trHeight w:val="290"/>
          <w:ins w:id="1725" w:author="Juan Labraga" w:date="2018-09-13T12:06:00Z"/>
        </w:trPr>
        <w:tc>
          <w:tcPr>
            <w:cnfStyle w:val="001000000000" w:firstRow="0" w:lastRow="0" w:firstColumn="1" w:lastColumn="0" w:oddVBand="0" w:evenVBand="0" w:oddHBand="0" w:evenHBand="0" w:firstRowFirstColumn="0" w:firstRowLastColumn="0" w:lastRowFirstColumn="0" w:lastRowLastColumn="0"/>
            <w:tcW w:w="0" w:type="dxa"/>
            <w:noWrap/>
            <w:hideMark/>
          </w:tcPr>
          <w:p w14:paraId="67AE1923" w14:textId="77777777" w:rsidR="0014714B" w:rsidRPr="001763FC" w:rsidRDefault="0014714B" w:rsidP="00A97199">
            <w:pPr>
              <w:rPr>
                <w:ins w:id="1726" w:author="Juan Labraga" w:date="2018-09-13T12:06:00Z"/>
                <w:rFonts w:ascii="Arial" w:eastAsia="Times New Roman" w:hAnsi="Arial" w:cs="Arial"/>
                <w:sz w:val="24"/>
                <w:szCs w:val="24"/>
                <w:lang w:eastAsia="es-UY"/>
              </w:rPr>
            </w:pPr>
            <w:ins w:id="1727" w:author="Juan Labraga" w:date="2018-09-13T12:06:00Z">
              <w:r w:rsidRPr="001763FC">
                <w:rPr>
                  <w:rFonts w:ascii="Arial" w:hAnsi="Arial" w:eastAsia="Times New Roman" w:cs="Arial"/>
                  <w:sz w:val="24"/>
                  <w:szCs w:val="24"/>
                  <w:lang w:eastAsia="es-UY"/>
                </w:rPr>
                <w:t>Time for exports: Documentary compliance (hours)</w:t>
              </w:r>
            </w:ins>
          </w:p>
        </w:tc>
        <w:tc>
          <w:tcPr>
            <w:tcW w:w="0" w:type="dxa"/>
            <w:noWrap/>
            <w:hideMark/>
          </w:tcPr>
          <w:p w14:paraId="1D0739C5"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28" w:author="Juan Labraga" w:date="2018-09-13T12:06:00Z"/>
                <w:rFonts w:ascii="Arial" w:eastAsia="Times New Roman" w:hAnsi="Arial" w:cs="Arial"/>
                <w:sz w:val="24"/>
                <w:szCs w:val="24"/>
                <w:lang w:val="es-UY" w:eastAsia="es-UY"/>
              </w:rPr>
            </w:pPr>
            <w:ins w:id="1729" w:author="Juan Labraga" w:date="2018-09-13T12:06:00Z">
              <w:r w:rsidRPr="001763FC">
                <w:rPr>
                  <w:rFonts w:ascii="Arial" w:hAnsi="Arial" w:eastAsia="Times New Roman" w:cs="Arial"/>
                  <w:sz w:val="24"/>
                  <w:szCs w:val="24"/>
                  <w:lang w:val="es-UY" w:eastAsia="es-UY"/>
                </w:rPr>
                <w:t>200</w:t>
              </w:r>
            </w:ins>
          </w:p>
        </w:tc>
        <w:tc>
          <w:tcPr>
            <w:tcW w:w="0" w:type="dxa"/>
            <w:noWrap/>
            <w:hideMark/>
          </w:tcPr>
          <w:p w14:paraId="393FFD2E"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30" w:author="Juan Labraga" w:date="2018-09-13T12:06:00Z"/>
                <w:rFonts w:ascii="Arial" w:eastAsia="Times New Roman" w:hAnsi="Arial" w:cs="Arial"/>
                <w:sz w:val="24"/>
                <w:szCs w:val="24"/>
                <w:lang w:val="es-UY" w:eastAsia="es-UY"/>
              </w:rPr>
            </w:pPr>
            <w:ins w:id="1731" w:author="Juan Labraga" w:date="2018-09-13T12:06:00Z">
              <w:r w:rsidRPr="001763FC">
                <w:rPr>
                  <w:rFonts w:ascii="Arial" w:hAnsi="Arial" w:eastAsia="Times New Roman" w:cs="Arial"/>
                  <w:sz w:val="24"/>
                  <w:szCs w:val="24"/>
                  <w:lang w:val="es-UY" w:eastAsia="es-UY"/>
                </w:rPr>
                <w:t>161</w:t>
              </w:r>
            </w:ins>
          </w:p>
        </w:tc>
        <w:tc>
          <w:tcPr>
            <w:tcW w:w="920" w:type="dxa"/>
          </w:tcPr>
          <w:p w14:paraId="66E0938B"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32" w:author="Juan Labraga" w:date="2018-09-13T12:06:00Z"/>
                <w:rFonts w:ascii="Arial" w:eastAsia="Times New Roman" w:hAnsi="Arial" w:cs="Arial"/>
                <w:sz w:val="24"/>
                <w:szCs w:val="24"/>
                <w:lang w:val="es-UY" w:eastAsia="es-UY"/>
              </w:rPr>
            </w:pPr>
            <w:ins w:id="1733" w:author="Juan Labraga" w:date="2018-09-13T12:06:00Z">
              <w:r w:rsidRPr="001763FC">
                <w:rPr>
                  <w:rFonts w:ascii="Arial" w:hAnsi="Arial" w:eastAsia="Times New Roman" w:cs="Arial"/>
                  <w:sz w:val="24"/>
                  <w:szCs w:val="24"/>
                  <w:lang w:val="es-UY" w:eastAsia="es-UY"/>
                </w:rPr>
                <w:t>20%</w:t>
              </w:r>
            </w:ins>
          </w:p>
        </w:tc>
        <w:tc>
          <w:tcPr>
            <w:tcW w:w="922" w:type="dxa"/>
            <w:noWrap/>
            <w:hideMark/>
          </w:tcPr>
          <w:p w14:paraId="5089206C"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34" w:author="Juan Labraga" w:date="2018-09-13T12:06:00Z"/>
                <w:rFonts w:ascii="Arial" w:eastAsia="Times New Roman" w:hAnsi="Arial" w:cs="Arial"/>
                <w:sz w:val="24"/>
                <w:szCs w:val="24"/>
                <w:lang w:val="es-UY" w:eastAsia="es-UY"/>
              </w:rPr>
            </w:pPr>
            <w:ins w:id="1735" w:author="Juan Labraga" w:date="2018-09-13T12:06:00Z">
              <w:r w:rsidRPr="001763FC">
                <w:rPr>
                  <w:rFonts w:ascii="Arial" w:hAnsi="Arial" w:eastAsia="Times New Roman" w:cs="Arial"/>
                  <w:sz w:val="24"/>
                  <w:szCs w:val="24"/>
                  <w:lang w:val="es-UY" w:eastAsia="es-UY"/>
                </w:rPr>
                <w:t>61</w:t>
              </w:r>
            </w:ins>
          </w:p>
        </w:tc>
        <w:tc>
          <w:tcPr>
            <w:tcW w:w="850" w:type="dxa"/>
          </w:tcPr>
          <w:p w14:paraId="37ADC2C6"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36" w:author="Juan Labraga" w:date="2018-09-13T12:06:00Z"/>
                <w:rFonts w:ascii="Arial" w:eastAsia="Times New Roman" w:hAnsi="Arial" w:cs="Arial"/>
                <w:sz w:val="24"/>
                <w:szCs w:val="24"/>
                <w:lang w:val="es-UY" w:eastAsia="es-UY"/>
              </w:rPr>
            </w:pPr>
            <w:ins w:id="1737" w:author="Juan Labraga" w:date="2018-09-13T12:06:00Z">
              <w:r w:rsidRPr="001763FC">
                <w:rPr>
                  <w:rFonts w:ascii="Arial" w:hAnsi="Arial" w:eastAsia="Times New Roman" w:cs="Arial"/>
                  <w:sz w:val="24"/>
                  <w:szCs w:val="24"/>
                  <w:lang w:val="es-UY" w:eastAsia="es-UY"/>
                </w:rPr>
                <w:t>70%</w:t>
              </w:r>
            </w:ins>
          </w:p>
        </w:tc>
      </w:tr>
      <w:tr w:rsidR="0014714B" w:rsidRPr="001763FC" w14:paraId="31FD0608" w14:textId="77777777" w:rsidTr="00A97199">
        <w:trPr>
          <w:trHeight w:val="300"/>
          <w:ins w:id="1738" w:author="Juan Labraga" w:date="2018-09-13T12:06:00Z"/>
        </w:trPr>
        <w:tc>
          <w:tcPr>
            <w:cnfStyle w:val="001000000000" w:firstRow="0" w:lastRow="0" w:firstColumn="1" w:lastColumn="0" w:oddVBand="0" w:evenVBand="0" w:oddHBand="0" w:evenHBand="0" w:firstRowFirstColumn="0" w:firstRowLastColumn="0" w:lastRowFirstColumn="0" w:lastRowLastColumn="0"/>
            <w:tcW w:w="0" w:type="dxa"/>
            <w:noWrap/>
            <w:hideMark/>
          </w:tcPr>
          <w:p w14:paraId="0786344B" w14:textId="77777777" w:rsidR="0014714B" w:rsidRPr="001763FC" w:rsidRDefault="0014714B" w:rsidP="00A97199">
            <w:pPr>
              <w:rPr>
                <w:ins w:id="1739" w:author="Juan Labraga" w:date="2018-09-13T12:06:00Z"/>
                <w:rFonts w:ascii="Arial" w:eastAsia="Times New Roman" w:hAnsi="Arial" w:cs="Arial"/>
                <w:sz w:val="24"/>
                <w:szCs w:val="24"/>
                <w:lang w:eastAsia="es-UY"/>
              </w:rPr>
            </w:pPr>
            <w:ins w:id="1740" w:author="Juan Labraga" w:date="2018-09-13T12:06:00Z">
              <w:r w:rsidRPr="001763FC">
                <w:rPr>
                  <w:rFonts w:ascii="Arial" w:hAnsi="Arial" w:eastAsia="Times New Roman" w:cs="Arial"/>
                  <w:sz w:val="24"/>
                  <w:szCs w:val="24"/>
                  <w:lang w:eastAsia="es-UY"/>
                </w:rPr>
                <w:t>Cost for exports: Documentary compliance (USD)</w:t>
              </w:r>
            </w:ins>
          </w:p>
        </w:tc>
        <w:tc>
          <w:tcPr>
            <w:tcW w:w="0" w:type="dxa"/>
            <w:noWrap/>
            <w:hideMark/>
          </w:tcPr>
          <w:p w14:paraId="4290D685"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41" w:author="Juan Labraga" w:date="2018-09-13T12:06:00Z"/>
                <w:rFonts w:ascii="Arial" w:eastAsia="Times New Roman" w:hAnsi="Arial" w:cs="Arial"/>
                <w:sz w:val="24"/>
                <w:szCs w:val="24"/>
                <w:lang w:val="es-UY" w:eastAsia="es-UY"/>
              </w:rPr>
            </w:pPr>
            <w:ins w:id="1742" w:author="Juan Labraga" w:date="2018-09-13T12:06:00Z">
              <w:r w:rsidRPr="001763FC">
                <w:rPr>
                  <w:rFonts w:ascii="Arial" w:hAnsi="Arial" w:eastAsia="Times New Roman" w:cs="Arial"/>
                  <w:sz w:val="24"/>
                  <w:szCs w:val="24"/>
                  <w:lang w:val="es-UY" w:eastAsia="es-UY"/>
                </w:rPr>
                <w:t>78</w:t>
              </w:r>
            </w:ins>
          </w:p>
        </w:tc>
        <w:tc>
          <w:tcPr>
            <w:tcW w:w="0" w:type="dxa"/>
            <w:noWrap/>
            <w:hideMark/>
          </w:tcPr>
          <w:p w14:paraId="49828BC6"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43" w:author="Juan Labraga" w:date="2018-09-13T12:06:00Z"/>
                <w:rFonts w:ascii="Arial" w:eastAsia="Times New Roman" w:hAnsi="Arial" w:cs="Arial"/>
                <w:sz w:val="24"/>
                <w:szCs w:val="24"/>
                <w:lang w:val="es-UY" w:eastAsia="es-UY"/>
              </w:rPr>
            </w:pPr>
            <w:ins w:id="1744" w:author="Juan Labraga" w:date="2018-09-13T12:06:00Z">
              <w:r w:rsidRPr="001763FC">
                <w:rPr>
                  <w:rFonts w:ascii="Arial" w:hAnsi="Arial" w:eastAsia="Times New Roman" w:cs="Arial"/>
                  <w:sz w:val="24"/>
                  <w:szCs w:val="24"/>
                  <w:lang w:val="es-UY" w:eastAsia="es-UY"/>
                </w:rPr>
                <w:t>68</w:t>
              </w:r>
            </w:ins>
          </w:p>
        </w:tc>
        <w:tc>
          <w:tcPr>
            <w:tcW w:w="920" w:type="dxa"/>
          </w:tcPr>
          <w:p w14:paraId="30391481"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45" w:author="Juan Labraga" w:date="2018-09-13T12:06:00Z"/>
                <w:rFonts w:ascii="Arial" w:eastAsia="Times New Roman" w:hAnsi="Arial" w:cs="Arial"/>
                <w:sz w:val="24"/>
                <w:szCs w:val="24"/>
                <w:lang w:val="es-UY" w:eastAsia="es-UY"/>
              </w:rPr>
            </w:pPr>
            <w:ins w:id="1746" w:author="Juan Labraga" w:date="2018-09-13T12:06:00Z">
              <w:r w:rsidRPr="001763FC">
                <w:rPr>
                  <w:rFonts w:ascii="Arial" w:hAnsi="Arial" w:eastAsia="Times New Roman" w:cs="Arial"/>
                  <w:sz w:val="24"/>
                  <w:szCs w:val="24"/>
                  <w:lang w:val="es-UY" w:eastAsia="es-UY"/>
                </w:rPr>
                <w:t>13%</w:t>
              </w:r>
            </w:ins>
          </w:p>
        </w:tc>
        <w:tc>
          <w:tcPr>
            <w:tcW w:w="922" w:type="dxa"/>
            <w:noWrap/>
            <w:hideMark/>
          </w:tcPr>
          <w:p w14:paraId="18D47015"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47" w:author="Juan Labraga" w:date="2018-09-13T12:06:00Z"/>
                <w:rFonts w:ascii="Arial" w:eastAsia="Times New Roman" w:hAnsi="Arial" w:cs="Arial"/>
                <w:sz w:val="24"/>
                <w:szCs w:val="24"/>
                <w:lang w:val="es-UY" w:eastAsia="es-UY"/>
              </w:rPr>
            </w:pPr>
            <w:ins w:id="1748" w:author="Juan Labraga" w:date="2018-09-13T12:06:00Z">
              <w:r w:rsidRPr="001763FC">
                <w:rPr>
                  <w:rFonts w:ascii="Arial" w:hAnsi="Arial" w:eastAsia="Times New Roman" w:cs="Arial"/>
                  <w:sz w:val="24"/>
                  <w:szCs w:val="24"/>
                  <w:lang w:val="es-UY" w:eastAsia="es-UY"/>
                </w:rPr>
                <w:t>50</w:t>
              </w:r>
            </w:ins>
          </w:p>
        </w:tc>
        <w:tc>
          <w:tcPr>
            <w:tcW w:w="850" w:type="dxa"/>
          </w:tcPr>
          <w:p w14:paraId="28DC9997"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49" w:author="Juan Labraga" w:date="2018-09-13T12:06:00Z"/>
                <w:rFonts w:ascii="Arial" w:eastAsia="Times New Roman" w:hAnsi="Arial" w:cs="Arial"/>
                <w:sz w:val="24"/>
                <w:szCs w:val="24"/>
                <w:lang w:val="es-UY" w:eastAsia="es-UY"/>
              </w:rPr>
            </w:pPr>
            <w:ins w:id="1750" w:author="Juan Labraga" w:date="2018-09-13T12:06:00Z">
              <w:r w:rsidRPr="001763FC">
                <w:rPr>
                  <w:rFonts w:ascii="Arial" w:hAnsi="Arial" w:eastAsia="Times New Roman" w:cs="Arial"/>
                  <w:sz w:val="24"/>
                  <w:szCs w:val="24"/>
                  <w:lang w:val="es-UY" w:eastAsia="es-UY"/>
                </w:rPr>
                <w:t>36%</w:t>
              </w:r>
            </w:ins>
          </w:p>
        </w:tc>
      </w:tr>
      <w:tr w:rsidR="0014714B" w:rsidRPr="001763FC" w14:paraId="13A441EE" w14:textId="77777777" w:rsidTr="00A97199">
        <w:trPr>
          <w:trHeight w:val="290"/>
          <w:ins w:id="1751" w:author="Juan Labraga" w:date="2018-09-13T12:06:00Z"/>
        </w:trPr>
        <w:tc>
          <w:tcPr>
            <w:cnfStyle w:val="001000000000" w:firstRow="0" w:lastRow="0" w:firstColumn="1" w:lastColumn="0" w:oddVBand="0" w:evenVBand="0" w:oddHBand="0" w:evenHBand="0" w:firstRowFirstColumn="0" w:firstRowLastColumn="0" w:lastRowFirstColumn="0" w:lastRowLastColumn="0"/>
            <w:tcW w:w="0" w:type="dxa"/>
            <w:noWrap/>
            <w:hideMark/>
          </w:tcPr>
          <w:p w14:paraId="52DD2205" w14:textId="77777777" w:rsidR="0014714B" w:rsidRPr="001763FC" w:rsidRDefault="0014714B" w:rsidP="00A97199">
            <w:pPr>
              <w:rPr>
                <w:ins w:id="1752" w:author="Juan Labraga" w:date="2018-09-13T12:06:00Z"/>
                <w:rFonts w:ascii="Arial" w:eastAsia="Times New Roman" w:hAnsi="Arial" w:cs="Arial"/>
                <w:sz w:val="24"/>
                <w:szCs w:val="24"/>
                <w:lang w:eastAsia="es-UY"/>
              </w:rPr>
            </w:pPr>
            <w:ins w:id="1753" w:author="Juan Labraga" w:date="2018-09-13T12:06:00Z">
              <w:r w:rsidRPr="001763FC">
                <w:rPr>
                  <w:rFonts w:ascii="Arial" w:hAnsi="Arial" w:eastAsia="Times New Roman" w:cs="Arial"/>
                  <w:sz w:val="24"/>
                  <w:szCs w:val="24"/>
                  <w:lang w:eastAsia="es-UY"/>
                </w:rPr>
                <w:t>Time for imports: Border compliance (hours)</w:t>
              </w:r>
            </w:ins>
          </w:p>
        </w:tc>
        <w:tc>
          <w:tcPr>
            <w:tcW w:w="0" w:type="dxa"/>
            <w:noWrap/>
            <w:hideMark/>
          </w:tcPr>
          <w:p w14:paraId="086EEDBD"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54" w:author="Juan Labraga" w:date="2018-09-13T12:06:00Z"/>
                <w:rFonts w:ascii="Arial" w:eastAsia="Times New Roman" w:hAnsi="Arial" w:cs="Arial"/>
                <w:sz w:val="24"/>
                <w:szCs w:val="24"/>
                <w:lang w:val="es-UY" w:eastAsia="es-UY"/>
              </w:rPr>
            </w:pPr>
            <w:ins w:id="1755" w:author="Juan Labraga" w:date="2018-09-13T12:06:00Z">
              <w:r w:rsidRPr="001763FC">
                <w:rPr>
                  <w:rFonts w:ascii="Arial" w:hAnsi="Arial" w:eastAsia="Times New Roman" w:cs="Arial"/>
                  <w:sz w:val="24"/>
                  <w:szCs w:val="24"/>
                  <w:lang w:val="es-UY" w:eastAsia="es-UY"/>
                </w:rPr>
                <w:t>84</w:t>
              </w:r>
            </w:ins>
          </w:p>
        </w:tc>
        <w:tc>
          <w:tcPr>
            <w:tcW w:w="0" w:type="dxa"/>
            <w:noWrap/>
            <w:hideMark/>
          </w:tcPr>
          <w:p w14:paraId="22A32FEC"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56" w:author="Juan Labraga" w:date="2018-09-13T12:06:00Z"/>
                <w:rFonts w:ascii="Arial" w:eastAsia="Times New Roman" w:hAnsi="Arial" w:cs="Arial"/>
                <w:sz w:val="24"/>
                <w:szCs w:val="24"/>
                <w:lang w:val="es-UY" w:eastAsia="es-UY"/>
              </w:rPr>
            </w:pPr>
            <w:ins w:id="1757" w:author="Juan Labraga" w:date="2018-09-13T12:06:00Z">
              <w:r w:rsidRPr="001763FC">
                <w:rPr>
                  <w:rFonts w:ascii="Arial" w:hAnsi="Arial" w:eastAsia="Times New Roman" w:cs="Arial"/>
                  <w:sz w:val="24"/>
                  <w:szCs w:val="24"/>
                  <w:lang w:val="es-UY" w:eastAsia="es-UY"/>
                </w:rPr>
                <w:t>67</w:t>
              </w:r>
            </w:ins>
          </w:p>
        </w:tc>
        <w:tc>
          <w:tcPr>
            <w:tcW w:w="920" w:type="dxa"/>
          </w:tcPr>
          <w:p w14:paraId="6972366A"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58" w:author="Juan Labraga" w:date="2018-09-13T12:06:00Z"/>
                <w:rFonts w:ascii="Arial" w:eastAsia="Times New Roman" w:hAnsi="Arial" w:cs="Arial"/>
                <w:sz w:val="24"/>
                <w:szCs w:val="24"/>
                <w:lang w:val="es-UY" w:eastAsia="es-UY"/>
              </w:rPr>
            </w:pPr>
            <w:ins w:id="1759" w:author="Juan Labraga" w:date="2018-09-13T12:06:00Z">
              <w:r w:rsidRPr="001763FC">
                <w:rPr>
                  <w:rFonts w:ascii="Arial" w:hAnsi="Arial" w:eastAsia="Times New Roman" w:cs="Arial"/>
                  <w:sz w:val="24"/>
                  <w:szCs w:val="24"/>
                  <w:lang w:val="es-UY" w:eastAsia="es-UY"/>
                </w:rPr>
                <w:t>20%</w:t>
              </w:r>
            </w:ins>
          </w:p>
        </w:tc>
        <w:tc>
          <w:tcPr>
            <w:tcW w:w="922" w:type="dxa"/>
            <w:noWrap/>
            <w:hideMark/>
          </w:tcPr>
          <w:p w14:paraId="5D9E7DDD"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60" w:author="Juan Labraga" w:date="2018-09-13T12:06:00Z"/>
                <w:rFonts w:ascii="Arial" w:eastAsia="Times New Roman" w:hAnsi="Arial" w:cs="Arial"/>
                <w:sz w:val="24"/>
                <w:szCs w:val="24"/>
                <w:lang w:val="es-UY" w:eastAsia="es-UY"/>
              </w:rPr>
            </w:pPr>
            <w:ins w:id="1761" w:author="Juan Labraga" w:date="2018-09-13T12:06:00Z">
              <w:r w:rsidRPr="001763FC">
                <w:rPr>
                  <w:rFonts w:ascii="Arial" w:hAnsi="Arial" w:eastAsia="Times New Roman" w:cs="Arial"/>
                  <w:sz w:val="24"/>
                  <w:szCs w:val="24"/>
                  <w:lang w:val="es-UY" w:eastAsia="es-UY"/>
                </w:rPr>
                <w:t>36</w:t>
              </w:r>
            </w:ins>
          </w:p>
        </w:tc>
        <w:tc>
          <w:tcPr>
            <w:tcW w:w="850" w:type="dxa"/>
          </w:tcPr>
          <w:p w14:paraId="244F5CB5"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62" w:author="Juan Labraga" w:date="2018-09-13T12:06:00Z"/>
                <w:rFonts w:ascii="Arial" w:eastAsia="Times New Roman" w:hAnsi="Arial" w:cs="Arial"/>
                <w:sz w:val="24"/>
                <w:szCs w:val="24"/>
                <w:lang w:val="es-UY" w:eastAsia="es-UY"/>
              </w:rPr>
            </w:pPr>
            <w:ins w:id="1763" w:author="Juan Labraga" w:date="2018-09-13T12:06:00Z">
              <w:r w:rsidRPr="001763FC">
                <w:rPr>
                  <w:rFonts w:ascii="Arial" w:hAnsi="Arial" w:eastAsia="Times New Roman" w:cs="Arial"/>
                  <w:sz w:val="24"/>
                  <w:szCs w:val="24"/>
                  <w:lang w:val="es-UY" w:eastAsia="es-UY"/>
                </w:rPr>
                <w:t>57%</w:t>
              </w:r>
            </w:ins>
          </w:p>
        </w:tc>
      </w:tr>
      <w:tr w:rsidR="0014714B" w:rsidRPr="001763FC" w14:paraId="44A0E37A" w14:textId="77777777" w:rsidTr="00A97199">
        <w:trPr>
          <w:trHeight w:val="290"/>
          <w:ins w:id="1764" w:author="Juan Labraga" w:date="2018-09-13T12:06:00Z"/>
        </w:trPr>
        <w:tc>
          <w:tcPr>
            <w:cnfStyle w:val="001000000000" w:firstRow="0" w:lastRow="0" w:firstColumn="1" w:lastColumn="0" w:oddVBand="0" w:evenVBand="0" w:oddHBand="0" w:evenHBand="0" w:firstRowFirstColumn="0" w:firstRowLastColumn="0" w:lastRowFirstColumn="0" w:lastRowLastColumn="0"/>
            <w:tcW w:w="0" w:type="dxa"/>
            <w:noWrap/>
            <w:hideMark/>
          </w:tcPr>
          <w:p w14:paraId="1F820774" w14:textId="77777777" w:rsidR="0014714B" w:rsidRPr="001763FC" w:rsidRDefault="0014714B" w:rsidP="00A97199">
            <w:pPr>
              <w:rPr>
                <w:ins w:id="1765" w:author="Juan Labraga" w:date="2018-09-13T12:06:00Z"/>
                <w:rFonts w:ascii="Arial" w:eastAsia="Times New Roman" w:hAnsi="Arial" w:cs="Arial"/>
                <w:sz w:val="24"/>
                <w:szCs w:val="24"/>
                <w:lang w:eastAsia="es-UY"/>
              </w:rPr>
            </w:pPr>
            <w:ins w:id="1766" w:author="Juan Labraga" w:date="2018-09-13T12:06:00Z">
              <w:r w:rsidRPr="001763FC">
                <w:rPr>
                  <w:rFonts w:ascii="Arial" w:hAnsi="Arial" w:eastAsia="Times New Roman" w:cs="Arial"/>
                  <w:sz w:val="24"/>
                  <w:szCs w:val="24"/>
                  <w:lang w:eastAsia="es-UY"/>
                </w:rPr>
                <w:t>Cost for imports: Border compliance (USD)</w:t>
              </w:r>
            </w:ins>
          </w:p>
        </w:tc>
        <w:tc>
          <w:tcPr>
            <w:tcW w:w="0" w:type="dxa"/>
            <w:noWrap/>
            <w:hideMark/>
          </w:tcPr>
          <w:p w14:paraId="5A64A543"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67" w:author="Juan Labraga" w:date="2018-09-13T12:06:00Z"/>
                <w:rFonts w:ascii="Arial" w:eastAsia="Times New Roman" w:hAnsi="Arial" w:cs="Arial"/>
                <w:sz w:val="24"/>
                <w:szCs w:val="24"/>
                <w:lang w:val="es-UY" w:eastAsia="es-UY"/>
              </w:rPr>
            </w:pPr>
            <w:ins w:id="1768" w:author="Juan Labraga" w:date="2018-09-13T12:06:00Z">
              <w:r w:rsidRPr="001763FC">
                <w:rPr>
                  <w:rFonts w:ascii="Arial" w:hAnsi="Arial" w:eastAsia="Times New Roman" w:cs="Arial"/>
                  <w:sz w:val="24"/>
                  <w:szCs w:val="24"/>
                  <w:lang w:val="es-UY" w:eastAsia="es-UY"/>
                </w:rPr>
                <w:t>265</w:t>
              </w:r>
            </w:ins>
          </w:p>
        </w:tc>
        <w:tc>
          <w:tcPr>
            <w:tcW w:w="0" w:type="dxa"/>
            <w:noWrap/>
            <w:hideMark/>
          </w:tcPr>
          <w:p w14:paraId="6224D70D"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69" w:author="Juan Labraga" w:date="2018-09-13T12:06:00Z"/>
                <w:rFonts w:ascii="Arial" w:eastAsia="Times New Roman" w:hAnsi="Arial" w:cs="Arial"/>
                <w:sz w:val="24"/>
                <w:szCs w:val="24"/>
                <w:lang w:val="es-UY" w:eastAsia="es-UY"/>
              </w:rPr>
            </w:pPr>
            <w:ins w:id="1770" w:author="Juan Labraga" w:date="2018-09-13T12:06:00Z">
              <w:r w:rsidRPr="001763FC">
                <w:rPr>
                  <w:rFonts w:ascii="Arial" w:hAnsi="Arial" w:eastAsia="Times New Roman" w:cs="Arial"/>
                  <w:sz w:val="24"/>
                  <w:szCs w:val="24"/>
                  <w:lang w:val="es-UY" w:eastAsia="es-UY"/>
                </w:rPr>
                <w:t>213</w:t>
              </w:r>
            </w:ins>
          </w:p>
        </w:tc>
        <w:tc>
          <w:tcPr>
            <w:tcW w:w="920" w:type="dxa"/>
          </w:tcPr>
          <w:p w14:paraId="3A5AF426"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71" w:author="Juan Labraga" w:date="2018-09-13T12:06:00Z"/>
                <w:rFonts w:ascii="Arial" w:eastAsia="Times New Roman" w:hAnsi="Arial" w:cs="Arial"/>
                <w:sz w:val="24"/>
                <w:szCs w:val="24"/>
                <w:lang w:val="es-UY" w:eastAsia="es-UY"/>
              </w:rPr>
            </w:pPr>
            <w:ins w:id="1772" w:author="Juan Labraga" w:date="2018-09-13T12:06:00Z">
              <w:r w:rsidRPr="001763FC">
                <w:rPr>
                  <w:rFonts w:ascii="Arial" w:hAnsi="Arial" w:eastAsia="Times New Roman" w:cs="Arial"/>
                  <w:sz w:val="24"/>
                  <w:szCs w:val="24"/>
                  <w:lang w:val="es-UY" w:eastAsia="es-UY"/>
                </w:rPr>
                <w:t>20%</w:t>
              </w:r>
            </w:ins>
          </w:p>
        </w:tc>
        <w:tc>
          <w:tcPr>
            <w:tcW w:w="922" w:type="dxa"/>
            <w:noWrap/>
            <w:hideMark/>
          </w:tcPr>
          <w:p w14:paraId="4E553B42"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73" w:author="Juan Labraga" w:date="2018-09-13T12:06:00Z"/>
                <w:rFonts w:ascii="Arial" w:eastAsia="Times New Roman" w:hAnsi="Arial" w:cs="Arial"/>
                <w:sz w:val="24"/>
                <w:szCs w:val="24"/>
                <w:lang w:val="es-UY" w:eastAsia="es-UY"/>
              </w:rPr>
            </w:pPr>
            <w:ins w:id="1774" w:author="Juan Labraga" w:date="2018-09-13T12:06:00Z">
              <w:r w:rsidRPr="001763FC">
                <w:rPr>
                  <w:rFonts w:ascii="Arial" w:hAnsi="Arial" w:eastAsia="Times New Roman" w:cs="Arial"/>
                  <w:sz w:val="24"/>
                  <w:szCs w:val="24"/>
                  <w:lang w:val="es-UY" w:eastAsia="es-UY"/>
                </w:rPr>
                <w:t>128</w:t>
              </w:r>
            </w:ins>
          </w:p>
        </w:tc>
        <w:tc>
          <w:tcPr>
            <w:tcW w:w="850" w:type="dxa"/>
          </w:tcPr>
          <w:p w14:paraId="36CF2A92"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75" w:author="Juan Labraga" w:date="2018-09-13T12:06:00Z"/>
                <w:rFonts w:ascii="Arial" w:eastAsia="Times New Roman" w:hAnsi="Arial" w:cs="Arial"/>
                <w:sz w:val="24"/>
                <w:szCs w:val="24"/>
                <w:lang w:val="es-UY" w:eastAsia="es-UY"/>
              </w:rPr>
            </w:pPr>
            <w:ins w:id="1776" w:author="Juan Labraga" w:date="2018-09-13T12:06:00Z">
              <w:r w:rsidRPr="001763FC">
                <w:rPr>
                  <w:rFonts w:ascii="Arial" w:hAnsi="Arial" w:eastAsia="Times New Roman" w:cs="Arial"/>
                  <w:sz w:val="24"/>
                  <w:szCs w:val="24"/>
                  <w:lang w:val="es-UY" w:eastAsia="es-UY"/>
                </w:rPr>
                <w:t>52%</w:t>
              </w:r>
            </w:ins>
          </w:p>
        </w:tc>
      </w:tr>
      <w:tr w:rsidR="0014714B" w:rsidRPr="001763FC" w14:paraId="4A2E0CAB" w14:textId="77777777" w:rsidTr="00A97199">
        <w:trPr>
          <w:trHeight w:val="290"/>
          <w:ins w:id="1777" w:author="Juan Labraga" w:date="2018-09-13T12:06:00Z"/>
        </w:trPr>
        <w:tc>
          <w:tcPr>
            <w:cnfStyle w:val="001000000000" w:firstRow="0" w:lastRow="0" w:firstColumn="1" w:lastColumn="0" w:oddVBand="0" w:evenVBand="0" w:oddHBand="0" w:evenHBand="0" w:firstRowFirstColumn="0" w:firstRowLastColumn="0" w:lastRowFirstColumn="0" w:lastRowLastColumn="0"/>
            <w:tcW w:w="0" w:type="dxa"/>
            <w:noWrap/>
            <w:hideMark/>
          </w:tcPr>
          <w:p w14:paraId="6B43A140" w14:textId="77777777" w:rsidR="0014714B" w:rsidRPr="001763FC" w:rsidRDefault="0014714B" w:rsidP="00A97199">
            <w:pPr>
              <w:rPr>
                <w:ins w:id="1778" w:author="Juan Labraga" w:date="2018-09-13T12:06:00Z"/>
                <w:rFonts w:ascii="Arial" w:eastAsia="Times New Roman" w:hAnsi="Arial" w:cs="Arial"/>
                <w:sz w:val="24"/>
                <w:szCs w:val="24"/>
                <w:lang w:eastAsia="es-UY"/>
              </w:rPr>
            </w:pPr>
            <w:ins w:id="1779" w:author="Juan Labraga" w:date="2018-09-13T12:06:00Z">
              <w:r w:rsidRPr="001763FC">
                <w:rPr>
                  <w:rFonts w:ascii="Arial" w:hAnsi="Arial" w:eastAsia="Times New Roman" w:cs="Arial"/>
                  <w:sz w:val="24"/>
                  <w:szCs w:val="24"/>
                  <w:lang w:eastAsia="es-UY"/>
                </w:rPr>
                <w:t>Time for imports: Documentary compliance (hours)</w:t>
              </w:r>
            </w:ins>
          </w:p>
        </w:tc>
        <w:tc>
          <w:tcPr>
            <w:tcW w:w="0" w:type="dxa"/>
            <w:noWrap/>
            <w:hideMark/>
          </w:tcPr>
          <w:p w14:paraId="1C8DFD9A"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80" w:author="Juan Labraga" w:date="2018-09-13T12:06:00Z"/>
                <w:rFonts w:ascii="Arial" w:eastAsia="Times New Roman" w:hAnsi="Arial" w:cs="Arial"/>
                <w:sz w:val="24"/>
                <w:szCs w:val="24"/>
                <w:lang w:val="es-UY" w:eastAsia="es-UY"/>
              </w:rPr>
            </w:pPr>
            <w:ins w:id="1781" w:author="Juan Labraga" w:date="2018-09-13T12:06:00Z">
              <w:r w:rsidRPr="001763FC">
                <w:rPr>
                  <w:rFonts w:ascii="Arial" w:hAnsi="Arial" w:eastAsia="Times New Roman" w:cs="Arial"/>
                  <w:sz w:val="24"/>
                  <w:szCs w:val="24"/>
                  <w:lang w:val="es-UY" w:eastAsia="es-UY"/>
                </w:rPr>
                <w:t>156</w:t>
              </w:r>
            </w:ins>
          </w:p>
        </w:tc>
        <w:tc>
          <w:tcPr>
            <w:tcW w:w="0" w:type="dxa"/>
            <w:noWrap/>
            <w:hideMark/>
          </w:tcPr>
          <w:p w14:paraId="0E46BF69"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82" w:author="Juan Labraga" w:date="2018-09-13T12:06:00Z"/>
                <w:rFonts w:ascii="Arial" w:eastAsia="Times New Roman" w:hAnsi="Arial" w:cs="Arial"/>
                <w:sz w:val="24"/>
                <w:szCs w:val="24"/>
                <w:lang w:val="es-UY" w:eastAsia="es-UY"/>
              </w:rPr>
            </w:pPr>
            <w:ins w:id="1783" w:author="Juan Labraga" w:date="2018-09-13T12:06:00Z">
              <w:r w:rsidRPr="001763FC">
                <w:rPr>
                  <w:rFonts w:ascii="Arial" w:hAnsi="Arial" w:eastAsia="Times New Roman" w:cs="Arial"/>
                  <w:sz w:val="24"/>
                  <w:szCs w:val="24"/>
                  <w:lang w:val="es-UY" w:eastAsia="es-UY"/>
                </w:rPr>
                <w:t>107</w:t>
              </w:r>
            </w:ins>
          </w:p>
        </w:tc>
        <w:tc>
          <w:tcPr>
            <w:tcW w:w="920" w:type="dxa"/>
          </w:tcPr>
          <w:p w14:paraId="4B29D70A"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84" w:author="Juan Labraga" w:date="2018-09-13T12:06:00Z"/>
                <w:rFonts w:ascii="Arial" w:eastAsia="Times New Roman" w:hAnsi="Arial" w:cs="Arial"/>
                <w:sz w:val="24"/>
                <w:szCs w:val="24"/>
                <w:lang w:val="es-UY" w:eastAsia="es-UY"/>
              </w:rPr>
            </w:pPr>
            <w:ins w:id="1785" w:author="Juan Labraga" w:date="2018-09-13T12:06:00Z">
              <w:r w:rsidRPr="001763FC">
                <w:rPr>
                  <w:rFonts w:ascii="Arial" w:hAnsi="Arial" w:eastAsia="Times New Roman" w:cs="Arial"/>
                  <w:sz w:val="24"/>
                  <w:szCs w:val="24"/>
                  <w:lang w:val="es-UY" w:eastAsia="es-UY"/>
                </w:rPr>
                <w:t>31%</w:t>
              </w:r>
            </w:ins>
          </w:p>
        </w:tc>
        <w:tc>
          <w:tcPr>
            <w:tcW w:w="922" w:type="dxa"/>
            <w:noWrap/>
            <w:hideMark/>
          </w:tcPr>
          <w:p w14:paraId="1F2B87CE"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86" w:author="Juan Labraga" w:date="2018-09-13T12:06:00Z"/>
                <w:rFonts w:ascii="Arial" w:eastAsia="Times New Roman" w:hAnsi="Arial" w:cs="Arial"/>
                <w:sz w:val="24"/>
                <w:szCs w:val="24"/>
                <w:lang w:val="es-UY" w:eastAsia="es-UY"/>
              </w:rPr>
            </w:pPr>
            <w:ins w:id="1787" w:author="Juan Labraga" w:date="2018-09-13T12:06:00Z">
              <w:r w:rsidRPr="001763FC">
                <w:rPr>
                  <w:rFonts w:ascii="Arial" w:hAnsi="Arial" w:eastAsia="Times New Roman" w:cs="Arial"/>
                  <w:sz w:val="24"/>
                  <w:szCs w:val="24"/>
                  <w:lang w:val="es-UY" w:eastAsia="es-UY"/>
                </w:rPr>
                <w:t>87</w:t>
              </w:r>
            </w:ins>
          </w:p>
        </w:tc>
        <w:tc>
          <w:tcPr>
            <w:tcW w:w="850" w:type="dxa"/>
          </w:tcPr>
          <w:p w14:paraId="6405B643"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88" w:author="Juan Labraga" w:date="2018-09-13T12:06:00Z"/>
                <w:rFonts w:ascii="Arial" w:eastAsia="Times New Roman" w:hAnsi="Arial" w:cs="Arial"/>
                <w:sz w:val="24"/>
                <w:szCs w:val="24"/>
                <w:lang w:val="es-UY" w:eastAsia="es-UY"/>
              </w:rPr>
            </w:pPr>
            <w:ins w:id="1789" w:author="Juan Labraga" w:date="2018-09-13T12:06:00Z">
              <w:r w:rsidRPr="001763FC">
                <w:rPr>
                  <w:rFonts w:ascii="Arial" w:hAnsi="Arial" w:eastAsia="Times New Roman" w:cs="Arial"/>
                  <w:sz w:val="24"/>
                  <w:szCs w:val="24"/>
                  <w:lang w:val="es-UY" w:eastAsia="es-UY"/>
                </w:rPr>
                <w:t>44%</w:t>
              </w:r>
            </w:ins>
          </w:p>
        </w:tc>
      </w:tr>
      <w:tr w:rsidR="0014714B" w:rsidRPr="001763FC" w14:paraId="123E682E" w14:textId="77777777" w:rsidTr="00A97199">
        <w:trPr>
          <w:trHeight w:val="300"/>
          <w:ins w:id="1790" w:author="Juan Labraga" w:date="2018-09-13T12:06:00Z"/>
        </w:trPr>
        <w:tc>
          <w:tcPr>
            <w:cnfStyle w:val="001000000000" w:firstRow="0" w:lastRow="0" w:firstColumn="1" w:lastColumn="0" w:oddVBand="0" w:evenVBand="0" w:oddHBand="0" w:evenHBand="0" w:firstRowFirstColumn="0" w:firstRowLastColumn="0" w:lastRowFirstColumn="0" w:lastRowLastColumn="0"/>
            <w:tcW w:w="0" w:type="dxa"/>
            <w:noWrap/>
            <w:hideMark/>
          </w:tcPr>
          <w:p w14:paraId="63A8DE46" w14:textId="77777777" w:rsidR="0014714B" w:rsidRPr="001763FC" w:rsidRDefault="0014714B" w:rsidP="00A97199">
            <w:pPr>
              <w:rPr>
                <w:ins w:id="1791" w:author="Juan Labraga" w:date="2018-09-13T12:06:00Z"/>
                <w:rFonts w:ascii="Arial" w:eastAsia="Times New Roman" w:hAnsi="Arial" w:cs="Arial"/>
                <w:sz w:val="24"/>
                <w:szCs w:val="24"/>
                <w:lang w:eastAsia="es-UY"/>
              </w:rPr>
            </w:pPr>
            <w:ins w:id="1792" w:author="Juan Labraga" w:date="2018-09-13T12:06:00Z">
              <w:r w:rsidRPr="001763FC">
                <w:rPr>
                  <w:rFonts w:ascii="Arial" w:hAnsi="Arial" w:eastAsia="Times New Roman" w:cs="Arial"/>
                  <w:sz w:val="24"/>
                  <w:szCs w:val="24"/>
                  <w:lang w:eastAsia="es-UY"/>
                </w:rPr>
                <w:t>Cost for imports: Documentary compliance (USD)</w:t>
              </w:r>
            </w:ins>
          </w:p>
        </w:tc>
        <w:tc>
          <w:tcPr>
            <w:tcW w:w="0" w:type="dxa"/>
            <w:noWrap/>
            <w:hideMark/>
          </w:tcPr>
          <w:p w14:paraId="606421AF"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93" w:author="Juan Labraga" w:date="2018-09-13T12:06:00Z"/>
                <w:rFonts w:ascii="Arial" w:eastAsia="Times New Roman" w:hAnsi="Arial" w:cs="Arial"/>
                <w:sz w:val="24"/>
                <w:szCs w:val="24"/>
                <w:lang w:val="es-UY" w:eastAsia="es-UY"/>
              </w:rPr>
            </w:pPr>
            <w:ins w:id="1794" w:author="Juan Labraga" w:date="2018-09-13T12:06:00Z">
              <w:r w:rsidRPr="001763FC">
                <w:rPr>
                  <w:rFonts w:ascii="Arial" w:hAnsi="Arial" w:eastAsia="Times New Roman" w:cs="Arial"/>
                  <w:sz w:val="24"/>
                  <w:szCs w:val="24"/>
                  <w:lang w:val="es-UY" w:eastAsia="es-UY"/>
                </w:rPr>
                <w:t>63</w:t>
              </w:r>
            </w:ins>
          </w:p>
        </w:tc>
        <w:tc>
          <w:tcPr>
            <w:tcW w:w="0" w:type="dxa"/>
            <w:noWrap/>
            <w:hideMark/>
          </w:tcPr>
          <w:p w14:paraId="7C6D12E2"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95" w:author="Juan Labraga" w:date="2018-09-13T12:06:00Z"/>
                <w:rFonts w:ascii="Arial" w:eastAsia="Times New Roman" w:hAnsi="Arial" w:cs="Arial"/>
                <w:sz w:val="24"/>
                <w:szCs w:val="24"/>
                <w:lang w:val="es-UY" w:eastAsia="es-UY"/>
              </w:rPr>
            </w:pPr>
            <w:ins w:id="1796" w:author="Juan Labraga" w:date="2018-09-13T12:06:00Z">
              <w:r w:rsidRPr="001763FC">
                <w:rPr>
                  <w:rFonts w:ascii="Arial" w:hAnsi="Arial" w:eastAsia="Times New Roman" w:cs="Arial"/>
                  <w:sz w:val="24"/>
                  <w:szCs w:val="24"/>
                  <w:lang w:val="es-UY" w:eastAsia="es-UY"/>
                </w:rPr>
                <w:t>61</w:t>
              </w:r>
            </w:ins>
          </w:p>
        </w:tc>
        <w:tc>
          <w:tcPr>
            <w:tcW w:w="920" w:type="dxa"/>
          </w:tcPr>
          <w:p w14:paraId="7F7A5FE9"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97" w:author="Juan Labraga" w:date="2018-09-13T12:06:00Z"/>
                <w:rFonts w:ascii="Arial" w:eastAsia="Times New Roman" w:hAnsi="Arial" w:cs="Arial"/>
                <w:sz w:val="24"/>
                <w:szCs w:val="24"/>
                <w:lang w:val="es-UY" w:eastAsia="es-UY"/>
              </w:rPr>
            </w:pPr>
            <w:ins w:id="1798" w:author="Juan Labraga" w:date="2018-09-13T12:06:00Z">
              <w:r>
                <w:rPr>
                  <w:rFonts w:ascii="Arial" w:hAnsi="Arial" w:eastAsia="Times New Roman" w:cs="Arial"/>
                  <w:sz w:val="24"/>
                  <w:szCs w:val="24"/>
                  <w:lang w:val="es-UY" w:eastAsia="es-UY"/>
                </w:rPr>
                <w:t>3</w:t>
              </w:r>
              <w:r w:rsidRPr="001763FC">
                <w:rPr>
                  <w:rFonts w:ascii="Arial" w:hAnsi="Arial" w:eastAsia="Times New Roman" w:cs="Arial"/>
                  <w:sz w:val="24"/>
                  <w:szCs w:val="24"/>
                  <w:lang w:val="es-UY" w:eastAsia="es-UY"/>
                </w:rPr>
                <w:t>%</w:t>
              </w:r>
            </w:ins>
          </w:p>
        </w:tc>
        <w:tc>
          <w:tcPr>
            <w:tcW w:w="922" w:type="dxa"/>
            <w:noWrap/>
            <w:hideMark/>
          </w:tcPr>
          <w:p w14:paraId="14BE5892"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799" w:author="Juan Labraga" w:date="2018-09-13T12:06:00Z"/>
                <w:rFonts w:ascii="Arial" w:eastAsia="Times New Roman" w:hAnsi="Arial" w:cs="Arial"/>
                <w:sz w:val="24"/>
                <w:szCs w:val="24"/>
                <w:lang w:val="es-UY" w:eastAsia="es-UY"/>
              </w:rPr>
            </w:pPr>
            <w:ins w:id="1800" w:author="Juan Labraga" w:date="2018-09-13T12:06:00Z">
              <w:r w:rsidRPr="001763FC">
                <w:rPr>
                  <w:rFonts w:ascii="Arial" w:hAnsi="Arial" w:eastAsia="Times New Roman" w:cs="Arial"/>
                  <w:sz w:val="24"/>
                  <w:szCs w:val="24"/>
                  <w:lang w:val="es-UY" w:eastAsia="es-UY"/>
                </w:rPr>
                <w:t>60</w:t>
              </w:r>
            </w:ins>
          </w:p>
        </w:tc>
        <w:tc>
          <w:tcPr>
            <w:tcW w:w="850" w:type="dxa"/>
          </w:tcPr>
          <w:p w14:paraId="6558944E" w14:textId="77777777" w:rsidR="0014714B" w:rsidRPr="001763FC" w:rsidRDefault="0014714B" w:rsidP="00A97199">
            <w:pPr>
              <w:jc w:val="center"/>
              <w:cnfStyle w:val="000000000000" w:firstRow="0" w:lastRow="0" w:firstColumn="0" w:lastColumn="0" w:oddVBand="0" w:evenVBand="0" w:oddHBand="0" w:evenHBand="0" w:firstRowFirstColumn="0" w:firstRowLastColumn="0" w:lastRowFirstColumn="0" w:lastRowLastColumn="0"/>
              <w:rPr>
                <w:ins w:id="1801" w:author="Juan Labraga" w:date="2018-09-13T12:06:00Z"/>
                <w:rFonts w:ascii="Arial" w:eastAsia="Times New Roman" w:hAnsi="Arial" w:cs="Arial"/>
                <w:sz w:val="24"/>
                <w:szCs w:val="24"/>
                <w:lang w:val="es-UY" w:eastAsia="es-UY"/>
              </w:rPr>
            </w:pPr>
            <w:ins w:id="1802" w:author="Juan Labraga" w:date="2018-09-13T12:06:00Z">
              <w:r w:rsidRPr="001763FC">
                <w:rPr>
                  <w:rFonts w:ascii="Arial" w:hAnsi="Arial" w:eastAsia="Times New Roman" w:cs="Arial"/>
                  <w:sz w:val="24"/>
                  <w:szCs w:val="24"/>
                  <w:lang w:val="es-UY" w:eastAsia="es-UY"/>
                </w:rPr>
                <w:t>5%</w:t>
              </w:r>
            </w:ins>
          </w:p>
        </w:tc>
      </w:tr>
    </w:tbl>
    <w:p w14:paraId="7F2F5924" w14:textId="04539133" w:rsidR="0014714B" w:rsidRPr="001763FC" w:rsidRDefault="0014714B" w:rsidP="0014714B">
      <w:pPr>
        <w:jc w:val="both"/>
        <w:rPr>
          <w:ins w:id="1803" w:author="Juan Labraga" w:date="2018-09-13T12:06:00Z"/>
          <w:rFonts w:ascii="Arial" w:hAnsi="Arial" w:cs="Arial"/>
          <w:sz w:val="24"/>
          <w:szCs w:val="24"/>
        </w:rPr>
      </w:pPr>
      <w:ins w:id="1804" w:author="Juan Labraga" w:date="2018-09-13T12:06:00Z">
        <w:r w:rsidRPr="001763FC">
          <w:rPr>
            <w:rFonts w:ascii="Arial" w:hAnsi="Arial" w:cs="Arial"/>
            <w:sz w:val="24"/>
            <w:szCs w:val="24"/>
          </w:rPr>
          <w:t xml:space="preserve">Source: Own elaboration in base of </w:t>
        </w:r>
      </w:ins>
      <w:ins w:id="1805" w:author="Juan Labraga" w:date="2018-09-13T12:09:00Z">
        <w:r w:rsidR="00716828">
          <w:rPr>
            <w:rFonts w:ascii="Arial" w:hAnsi="Arial" w:cs="Arial"/>
            <w:sz w:val="24"/>
            <w:szCs w:val="24"/>
          </w:rPr>
          <w:t>simulations</w:t>
        </w:r>
      </w:ins>
      <w:ins w:id="1806" w:author="Juan Labraga" w:date="2018-09-13T12:06:00Z">
        <w:r w:rsidRPr="001763FC">
          <w:rPr>
            <w:rFonts w:ascii="Arial" w:hAnsi="Arial" w:cs="Arial"/>
            <w:sz w:val="24"/>
            <w:szCs w:val="24"/>
          </w:rPr>
          <w:t>.</w:t>
        </w:r>
      </w:ins>
    </w:p>
    <w:p w14:paraId="13996907" w14:textId="77777777" w:rsidR="0014714B" w:rsidRPr="001763FC" w:rsidRDefault="0014714B" w:rsidP="0094705F">
      <w:pPr>
        <w:pStyle w:val="Prrafodelista"/>
        <w:spacing w:before="120" w:after="0"/>
        <w:ind w:left="0"/>
        <w:jc w:val="both"/>
        <w:rPr>
          <w:rFonts w:ascii="Arial" w:hAnsi="Arial" w:cs="Arial"/>
          <w:sz w:val="24"/>
          <w:szCs w:val="24"/>
        </w:rPr>
      </w:pPr>
    </w:p>
    <w:p w14:paraId="10679133" w14:textId="77777777" w:rsidR="00E86D48" w:rsidRPr="001763FC" w:rsidRDefault="00E86D48" w:rsidP="00C03A5E">
      <w:pPr>
        <w:rPr>
          <w:rFonts w:ascii="Arial" w:hAnsi="Arial" w:cs="Arial"/>
          <w:b/>
          <w:sz w:val="24"/>
          <w:szCs w:val="24"/>
        </w:rPr>
      </w:pPr>
    </w:p>
    <w:p w14:paraId="7039F9B0" w14:textId="77777777" w:rsidR="00810CC2" w:rsidRPr="001763FC" w:rsidRDefault="00810CC2" w:rsidP="00301E6F">
      <w:pPr>
        <w:pStyle w:val="Ttulo1"/>
        <w:rPr>
          <w:rFonts w:ascii="Arial" w:eastAsia="Times New Roman" w:hAnsi="Arial" w:cs="Arial"/>
          <w:b/>
          <w:color w:val="auto"/>
          <w:sz w:val="24"/>
          <w:szCs w:val="24"/>
        </w:rPr>
      </w:pPr>
      <w:bookmarkStart w:id="1807" w:name="_Toc521624297"/>
      <w:r w:rsidRPr="001763FC">
        <w:rPr>
          <w:rFonts w:ascii="Arial" w:hAnsi="Arial" w:eastAsia="Times New Roman" w:cs="Arial"/>
          <w:b/>
          <w:color w:val="auto"/>
          <w:sz w:val="24"/>
          <w:szCs w:val="24"/>
        </w:rPr>
        <w:t>Conclusions</w:t>
      </w:r>
      <w:bookmarkEnd w:id="1807"/>
    </w:p>
    <w:p w14:paraId="0A7A0735" w14:textId="2FF5A0D9" w:rsidR="007A30C5" w:rsidRPr="001763FC" w:rsidRDefault="00463D43" w:rsidP="009E47DC">
      <w:pPr>
        <w:jc w:val="both"/>
        <w:rPr>
          <w:rFonts w:ascii="Arial" w:hAnsi="Arial" w:cs="Arial"/>
          <w:sz w:val="24"/>
          <w:szCs w:val="24"/>
        </w:rPr>
      </w:pPr>
      <w:r w:rsidRPr="001763FC">
        <w:rPr>
          <w:rFonts w:ascii="Arial" w:hAnsi="Arial" w:cs="Arial"/>
          <w:sz w:val="24"/>
          <w:szCs w:val="24"/>
        </w:rPr>
        <w:t xml:space="preserve">Based on conservative assumptions that quantify only the most direct impact of the proposed program, the economic return was found to be strongly positive. </w:t>
      </w:r>
      <w:r w:rsidR="00957261" w:rsidRPr="001763FC">
        <w:rPr>
          <w:rFonts w:ascii="Arial" w:hAnsi="Arial" w:cs="Arial"/>
          <w:sz w:val="24"/>
          <w:szCs w:val="24"/>
        </w:rPr>
        <w:t>Additionally</w:t>
      </w:r>
      <w:r w:rsidRPr="001763FC">
        <w:rPr>
          <w:rFonts w:ascii="Arial" w:hAnsi="Arial" w:cs="Arial"/>
          <w:sz w:val="24"/>
          <w:szCs w:val="24"/>
        </w:rPr>
        <w:t xml:space="preserve">, </w:t>
      </w:r>
      <w:r w:rsidR="00957261" w:rsidRPr="001763FC">
        <w:rPr>
          <w:rFonts w:ascii="Arial" w:hAnsi="Arial" w:cs="Arial"/>
          <w:sz w:val="24"/>
          <w:szCs w:val="24"/>
        </w:rPr>
        <w:t xml:space="preserve">the </w:t>
      </w:r>
      <w:r w:rsidRPr="001763FC">
        <w:rPr>
          <w:rFonts w:ascii="Arial" w:hAnsi="Arial" w:cs="Arial"/>
          <w:sz w:val="24"/>
          <w:szCs w:val="24"/>
        </w:rPr>
        <w:t xml:space="preserve">sensitivity analysis demonstrated that </w:t>
      </w:r>
      <w:r w:rsidR="00957261" w:rsidRPr="001763FC">
        <w:rPr>
          <w:rFonts w:ascii="Arial" w:hAnsi="Arial" w:cs="Arial"/>
          <w:sz w:val="24"/>
          <w:szCs w:val="24"/>
        </w:rPr>
        <w:t xml:space="preserve">even </w:t>
      </w:r>
      <w:r w:rsidRPr="001763FC">
        <w:rPr>
          <w:rFonts w:ascii="Arial" w:hAnsi="Arial" w:cs="Arial"/>
          <w:sz w:val="24"/>
          <w:szCs w:val="24"/>
        </w:rPr>
        <w:t>adverse chang</w:t>
      </w:r>
      <w:r w:rsidR="007D4E32" w:rsidRPr="001763FC">
        <w:rPr>
          <w:rFonts w:ascii="Arial" w:hAnsi="Arial" w:cs="Arial"/>
          <w:sz w:val="24"/>
          <w:szCs w:val="24"/>
        </w:rPr>
        <w:t xml:space="preserve">es to </w:t>
      </w:r>
      <w:r w:rsidR="00957261" w:rsidRPr="001763FC">
        <w:rPr>
          <w:rFonts w:ascii="Arial" w:hAnsi="Arial" w:cs="Arial"/>
          <w:sz w:val="24"/>
          <w:szCs w:val="24"/>
        </w:rPr>
        <w:t>the majority of our</w:t>
      </w:r>
      <w:r w:rsidR="00E032CB" w:rsidRPr="001763FC">
        <w:rPr>
          <w:rFonts w:ascii="Arial" w:hAnsi="Arial" w:cs="Arial"/>
          <w:sz w:val="24"/>
          <w:szCs w:val="24"/>
        </w:rPr>
        <w:t xml:space="preserve"> </w:t>
      </w:r>
      <w:r w:rsidR="007D4E32" w:rsidRPr="001763FC">
        <w:rPr>
          <w:rFonts w:ascii="Arial" w:hAnsi="Arial" w:cs="Arial"/>
          <w:sz w:val="24"/>
          <w:szCs w:val="24"/>
        </w:rPr>
        <w:t>key assumptions</w:t>
      </w:r>
      <w:r w:rsidR="00957261" w:rsidRPr="001763FC">
        <w:rPr>
          <w:rFonts w:ascii="Arial" w:hAnsi="Arial" w:cs="Arial"/>
          <w:sz w:val="24"/>
          <w:szCs w:val="24"/>
        </w:rPr>
        <w:t xml:space="preserve"> will also produce a positive return on investment</w:t>
      </w:r>
      <w:r w:rsidR="007D4E32" w:rsidRPr="001763FC">
        <w:rPr>
          <w:rFonts w:ascii="Arial" w:hAnsi="Arial" w:cs="Arial"/>
          <w:sz w:val="24"/>
          <w:szCs w:val="24"/>
        </w:rPr>
        <w:t>.</w:t>
      </w:r>
      <w:r w:rsidR="009119C9" w:rsidRPr="001763FC">
        <w:rPr>
          <w:rFonts w:ascii="Arial" w:hAnsi="Arial" w:cs="Arial"/>
          <w:sz w:val="24"/>
          <w:szCs w:val="24"/>
        </w:rPr>
        <w:t xml:space="preserve"> As would be expected, the model is highly sensitive to the reduction </w:t>
      </w:r>
      <w:r w:rsidR="00221B4A" w:rsidRPr="001763FC">
        <w:rPr>
          <w:rFonts w:ascii="Arial" w:hAnsi="Arial" w:cs="Arial"/>
          <w:sz w:val="24"/>
          <w:szCs w:val="24"/>
        </w:rPr>
        <w:t xml:space="preserve">in the time </w:t>
      </w:r>
      <w:r w:rsidR="009119C9" w:rsidRPr="001763FC">
        <w:rPr>
          <w:rFonts w:ascii="Arial" w:hAnsi="Arial" w:cs="Arial"/>
          <w:sz w:val="24"/>
          <w:szCs w:val="24"/>
        </w:rPr>
        <w:t>to import</w:t>
      </w:r>
      <w:r w:rsidR="00526B20" w:rsidRPr="001763FC">
        <w:rPr>
          <w:rFonts w:ascii="Arial" w:hAnsi="Arial" w:cs="Arial"/>
          <w:sz w:val="24"/>
          <w:szCs w:val="24"/>
        </w:rPr>
        <w:t xml:space="preserve"> and export</w:t>
      </w:r>
      <w:r w:rsidR="009119C9" w:rsidRPr="001763FC">
        <w:rPr>
          <w:rFonts w:ascii="Arial" w:hAnsi="Arial" w:cs="Arial"/>
          <w:sz w:val="24"/>
          <w:szCs w:val="24"/>
        </w:rPr>
        <w:t xml:space="preserve">, and </w:t>
      </w:r>
      <w:r w:rsidR="00BC1FD2" w:rsidRPr="001763FC">
        <w:rPr>
          <w:rFonts w:ascii="Arial" w:hAnsi="Arial" w:cs="Arial"/>
          <w:sz w:val="24"/>
          <w:szCs w:val="24"/>
        </w:rPr>
        <w:t>care must be taken in the design and implementation of the program to ensu</w:t>
      </w:r>
      <w:r w:rsidR="00957261" w:rsidRPr="001763FC">
        <w:rPr>
          <w:rFonts w:ascii="Arial" w:hAnsi="Arial" w:cs="Arial"/>
          <w:sz w:val="24"/>
          <w:szCs w:val="24"/>
        </w:rPr>
        <w:t xml:space="preserve">re that the activities produce significant </w:t>
      </w:r>
      <w:r w:rsidR="00BC1FD2" w:rsidRPr="001763FC">
        <w:rPr>
          <w:rFonts w:ascii="Arial" w:hAnsi="Arial" w:cs="Arial"/>
          <w:sz w:val="24"/>
          <w:szCs w:val="24"/>
        </w:rPr>
        <w:t xml:space="preserve">savings of </w:t>
      </w:r>
      <w:r w:rsidR="00526B20" w:rsidRPr="001763FC">
        <w:rPr>
          <w:rFonts w:ascii="Arial" w:hAnsi="Arial" w:cs="Arial"/>
          <w:sz w:val="24"/>
          <w:szCs w:val="24"/>
        </w:rPr>
        <w:t xml:space="preserve">time </w:t>
      </w:r>
      <w:r w:rsidR="007A30C5" w:rsidRPr="001763FC">
        <w:rPr>
          <w:rFonts w:ascii="Arial" w:hAnsi="Arial" w:cs="Arial"/>
          <w:sz w:val="24"/>
          <w:szCs w:val="24"/>
        </w:rPr>
        <w:t>for merchandise</w:t>
      </w:r>
      <w:r w:rsidR="00BC1FD2" w:rsidRPr="001763FC">
        <w:rPr>
          <w:rFonts w:ascii="Arial" w:hAnsi="Arial" w:cs="Arial"/>
          <w:sz w:val="24"/>
          <w:szCs w:val="24"/>
        </w:rPr>
        <w:t xml:space="preserve"> </w:t>
      </w:r>
      <w:r w:rsidR="00332C64" w:rsidRPr="001763FC">
        <w:rPr>
          <w:rFonts w:ascii="Arial" w:hAnsi="Arial" w:cs="Arial"/>
          <w:sz w:val="24"/>
          <w:szCs w:val="24"/>
        </w:rPr>
        <w:t>importers</w:t>
      </w:r>
      <w:r w:rsidR="00526B20" w:rsidRPr="001763FC">
        <w:rPr>
          <w:rFonts w:ascii="Arial" w:hAnsi="Arial" w:cs="Arial"/>
          <w:sz w:val="24"/>
          <w:szCs w:val="24"/>
        </w:rPr>
        <w:t xml:space="preserve"> and exporters</w:t>
      </w:r>
      <w:r w:rsidR="003258F5" w:rsidRPr="001763FC">
        <w:rPr>
          <w:rFonts w:ascii="Arial" w:hAnsi="Arial" w:cs="Arial"/>
          <w:sz w:val="24"/>
          <w:szCs w:val="24"/>
        </w:rPr>
        <w:t>.</w:t>
      </w:r>
      <w:r w:rsidR="004E014E" w:rsidRPr="001763FC">
        <w:rPr>
          <w:rFonts w:ascii="Arial" w:hAnsi="Arial" w:cs="Arial"/>
          <w:sz w:val="24"/>
          <w:szCs w:val="24"/>
        </w:rPr>
        <w:t xml:space="preserve"> </w:t>
      </w:r>
    </w:p>
    <w:sectPr w:rsidR="007A30C5" w:rsidRPr="001763FC" w:rsidSect="00565D7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26DB" w:rsidP="0021615E" w:rsidRDefault="002D26DB" w14:paraId="37FB29C3" w14:textId="77777777">
      <w:pPr>
        <w:spacing w:after="0" w:line="240" w:lineRule="auto"/>
      </w:pPr>
      <w:r>
        <w:separator/>
      </w:r>
    </w:p>
  </w:endnote>
  <w:endnote w:type="continuationSeparator" w:id="0">
    <w:p w:rsidR="002D26DB" w:rsidP="0021615E" w:rsidRDefault="002D26DB" w14:paraId="308260A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49634" w14:textId="77777777" w:rsidR="005855AF" w:rsidRDefault="005855AF" w:rsidP="00801CEB">
    <w:pPr>
      <w:pStyle w:val="Piedep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A0CDD" w14:textId="77777777" w:rsidR="005855AF" w:rsidRDefault="005855AF" w:rsidP="00801CEB">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26DB" w:rsidP="0021615E" w:rsidRDefault="002D26DB" w14:paraId="514AA6F2" w14:textId="77777777">
      <w:pPr>
        <w:spacing w:after="0" w:line="240" w:lineRule="auto"/>
      </w:pPr>
      <w:r>
        <w:separator/>
      </w:r>
    </w:p>
  </w:footnote>
  <w:footnote w:type="continuationSeparator" w:id="0">
    <w:p w:rsidR="002D26DB" w:rsidP="0021615E" w:rsidRDefault="002D26DB" w14:paraId="12E0C11D" w14:textId="77777777">
      <w:pPr>
        <w:spacing w:after="0" w:line="240" w:lineRule="auto"/>
      </w:pPr>
      <w:r>
        <w:continuationSeparator/>
      </w:r>
    </w:p>
  </w:footnote>
  <w:footnote w:id="1">
    <w:p w:rsidRPr="00C17D1A" w:rsidR="005855AF" w:rsidRDefault="005855AF" w14:paraId="2CEBC4E1" w14:textId="1BE6808F">
      <w:pPr>
        <w:pStyle w:val="Textonotapie"/>
        <w:rPr>
          <w:lang w:val="es-UY"/>
          <w:rPrChange w:author="Juan Labraga" w:date="2018-09-10T23:47:00Z" w:id="1490">
            <w:rPr/>
          </w:rPrChange>
        </w:rPr>
      </w:pPr>
      <w:ins w:author="Juan Labraga" w:date="2018-09-10T23:47:00Z" w:id="1491">
        <w:r>
          <w:rPr>
            <w:rStyle w:val="Refdenotaalpie"/>
          </w:rPr>
          <w:footnoteRef/>
        </w:r>
        <w:r>
          <w:t xml:space="preserve"> </w:t>
        </w:r>
        <w:r>
          <w:rPr>
            <w:lang w:val="es-UY"/>
          </w:rPr>
          <w:t xml:space="preserve">Here </w:t>
        </w:r>
        <w:proofErr w:type="spellStart"/>
        <w:r>
          <w:rPr>
            <w:lang w:val="es-UY"/>
          </w:rPr>
          <w:t>we</w:t>
        </w:r>
        <w:proofErr w:type="spellEnd"/>
        <w:r>
          <w:rPr>
            <w:lang w:val="es-UY"/>
          </w:rPr>
          <w:t xml:space="preserve"> use </w:t>
        </w:r>
        <w:proofErr w:type="spellStart"/>
        <w:r>
          <w:rPr>
            <w:lang w:val="es-UY"/>
          </w:rPr>
          <w:t>the</w:t>
        </w:r>
        <w:proofErr w:type="spellEnd"/>
        <w:r>
          <w:rPr>
            <w:lang w:val="es-UY"/>
          </w:rPr>
          <w:t xml:space="preserve"> </w:t>
        </w:r>
        <w:proofErr w:type="spellStart"/>
        <w:r>
          <w:rPr>
            <w:lang w:val="es-UY"/>
          </w:rPr>
          <w:t>last</w:t>
        </w:r>
        <w:proofErr w:type="spellEnd"/>
        <w:r>
          <w:rPr>
            <w:lang w:val="es-UY"/>
          </w:rPr>
          <w:t xml:space="preserve"> figure </w:t>
        </w:r>
        <w:proofErr w:type="spellStart"/>
        <w:r>
          <w:rPr>
            <w:lang w:val="es-UY"/>
          </w:rPr>
          <w:t>available</w:t>
        </w:r>
        <w:proofErr w:type="spellEnd"/>
        <w:r>
          <w:rPr>
            <w:lang w:val="es-UY"/>
          </w:rPr>
          <w:t xml:space="preserve">. At </w:t>
        </w:r>
        <w:proofErr w:type="spellStart"/>
        <w:r>
          <w:rPr>
            <w:lang w:val="es-UY"/>
          </w:rPr>
          <w:t>the</w:t>
        </w:r>
        <w:proofErr w:type="spellEnd"/>
        <w:r>
          <w:rPr>
            <w:lang w:val="es-UY"/>
          </w:rPr>
          <w:t xml:space="preserve"> </w:t>
        </w:r>
        <w:proofErr w:type="spellStart"/>
        <w:r>
          <w:rPr>
            <w:lang w:val="es-UY"/>
          </w:rPr>
          <w:t>moment</w:t>
        </w:r>
        <w:proofErr w:type="spellEnd"/>
        <w:r>
          <w:rPr>
            <w:lang w:val="es-UY"/>
          </w:rPr>
          <w:t xml:space="preserve"> </w:t>
        </w:r>
        <w:proofErr w:type="spellStart"/>
        <w:r>
          <w:rPr>
            <w:lang w:val="es-UY"/>
          </w:rPr>
          <w:t>of</w:t>
        </w:r>
        <w:proofErr w:type="spellEnd"/>
        <w:r>
          <w:rPr>
            <w:lang w:val="es-UY"/>
          </w:rPr>
          <w:t xml:space="preserve"> </w:t>
        </w:r>
        <w:proofErr w:type="spellStart"/>
        <w:r>
          <w:rPr>
            <w:lang w:val="es-UY"/>
          </w:rPr>
          <w:t>d</w:t>
        </w:r>
      </w:ins>
      <w:ins w:author="Juan Labraga" w:date="2018-09-10T23:48:00Z" w:id="1492">
        <w:r>
          <w:rPr>
            <w:lang w:val="es-UY"/>
          </w:rPr>
          <w:t>oing</w:t>
        </w:r>
        <w:proofErr w:type="spellEnd"/>
        <w:r>
          <w:rPr>
            <w:lang w:val="es-UY"/>
          </w:rPr>
          <w:t xml:space="preserve"> </w:t>
        </w:r>
        <w:proofErr w:type="spellStart"/>
        <w:r>
          <w:rPr>
            <w:lang w:val="es-UY"/>
          </w:rPr>
          <w:t>this</w:t>
        </w:r>
        <w:proofErr w:type="spellEnd"/>
        <w:r>
          <w:rPr>
            <w:lang w:val="es-UY"/>
          </w:rPr>
          <w:t xml:space="preserve"> CBA </w:t>
        </w:r>
        <w:proofErr w:type="spellStart"/>
        <w:r>
          <w:rPr>
            <w:lang w:val="es-UY"/>
          </w:rPr>
          <w:t>the</w:t>
        </w:r>
        <w:proofErr w:type="spellEnd"/>
        <w:r>
          <w:rPr>
            <w:lang w:val="es-UY"/>
          </w:rPr>
          <w:t xml:space="preserve"> </w:t>
        </w:r>
        <w:proofErr w:type="spellStart"/>
        <w:r>
          <w:rPr>
            <w:lang w:val="es-UY"/>
          </w:rPr>
          <w:t>last</w:t>
        </w:r>
        <w:proofErr w:type="spellEnd"/>
        <w:r>
          <w:rPr>
            <w:lang w:val="es-UY"/>
          </w:rPr>
          <w:t xml:space="preserve"> </w:t>
        </w:r>
        <w:proofErr w:type="spellStart"/>
        <w:r>
          <w:rPr>
            <w:lang w:val="es-UY"/>
          </w:rPr>
          <w:t>trade</w:t>
        </w:r>
        <w:proofErr w:type="spellEnd"/>
        <w:r>
          <w:rPr>
            <w:lang w:val="es-UY"/>
          </w:rPr>
          <w:t xml:space="preserve"> date </w:t>
        </w:r>
        <w:proofErr w:type="spellStart"/>
        <w:r>
          <w:rPr>
            <w:lang w:val="es-UY"/>
          </w:rPr>
          <w:t>available</w:t>
        </w:r>
        <w:proofErr w:type="spellEnd"/>
        <w:r>
          <w:rPr>
            <w:lang w:val="es-UY"/>
          </w:rPr>
          <w:t xml:space="preserve"> </w:t>
        </w:r>
        <w:proofErr w:type="spellStart"/>
        <w:r>
          <w:rPr>
            <w:lang w:val="es-UY"/>
          </w:rPr>
          <w:t>is</w:t>
        </w:r>
        <w:proofErr w:type="spellEnd"/>
        <w:r>
          <w:rPr>
            <w:lang w:val="es-UY"/>
          </w:rPr>
          <w:t xml:space="preserve"> </w:t>
        </w:r>
        <w:proofErr w:type="spellStart"/>
        <w:r>
          <w:rPr>
            <w:lang w:val="es-UY"/>
          </w:rPr>
          <w:t>for</w:t>
        </w:r>
        <w:proofErr w:type="spellEnd"/>
        <w:r>
          <w:rPr>
            <w:lang w:val="es-UY"/>
          </w:rPr>
          <w:t xml:space="preserve"> </w:t>
        </w:r>
        <w:proofErr w:type="spellStart"/>
        <w:r>
          <w:rPr>
            <w:lang w:val="es-UY"/>
          </w:rPr>
          <w:t>the</w:t>
        </w:r>
        <w:proofErr w:type="spellEnd"/>
        <w:r>
          <w:rPr>
            <w:lang w:val="es-UY"/>
          </w:rPr>
          <w:t xml:space="preserve"> </w:t>
        </w:r>
        <w:proofErr w:type="spellStart"/>
        <w:r>
          <w:rPr>
            <w:lang w:val="es-UY"/>
          </w:rPr>
          <w:t>year</w:t>
        </w:r>
        <w:proofErr w:type="spellEnd"/>
        <w:r>
          <w:rPr>
            <w:lang w:val="es-UY"/>
          </w:rPr>
          <w:t xml:space="preserve"> 2017. </w:t>
        </w:r>
      </w:ins>
      <w:ins w:author="Juan Labraga" w:date="2018-09-10T23:49:00Z" w:id="1493">
        <w:r>
          <w:rPr>
            <w:lang w:val="es-UY"/>
          </w:rPr>
          <w:t xml:space="preserve">No new </w:t>
        </w:r>
        <w:proofErr w:type="spellStart"/>
        <w:r>
          <w:rPr>
            <w:lang w:val="es-UY"/>
          </w:rPr>
          <w:t>insights</w:t>
        </w:r>
        <w:proofErr w:type="spellEnd"/>
        <w:r>
          <w:rPr>
            <w:lang w:val="es-UY"/>
          </w:rPr>
          <w:t xml:space="preserve"> are </w:t>
        </w:r>
        <w:proofErr w:type="spellStart"/>
        <w:r>
          <w:rPr>
            <w:lang w:val="es-UY"/>
          </w:rPr>
          <w:t>for</w:t>
        </w:r>
        <w:proofErr w:type="spellEnd"/>
        <w:r>
          <w:rPr>
            <w:lang w:val="es-UY"/>
          </w:rPr>
          <w:t xml:space="preserve"> </w:t>
        </w:r>
        <w:proofErr w:type="spellStart"/>
        <w:r>
          <w:rPr>
            <w:lang w:val="es-UY"/>
          </w:rPr>
          <w:t>estimate</w:t>
        </w:r>
        <w:proofErr w:type="spellEnd"/>
        <w:r>
          <w:rPr>
            <w:lang w:val="es-UY"/>
          </w:rPr>
          <w:t xml:space="preserve"> </w:t>
        </w:r>
        <w:proofErr w:type="spellStart"/>
        <w:r>
          <w:rPr>
            <w:lang w:val="es-UY"/>
          </w:rPr>
          <w:t>the</w:t>
        </w:r>
        <w:proofErr w:type="spellEnd"/>
        <w:r>
          <w:rPr>
            <w:lang w:val="es-UY"/>
          </w:rPr>
          <w:t xml:space="preserve"> real </w:t>
        </w:r>
        <w:proofErr w:type="spellStart"/>
        <w:r>
          <w:rPr>
            <w:lang w:val="es-UY"/>
          </w:rPr>
          <w:t>value</w:t>
        </w:r>
        <w:proofErr w:type="spellEnd"/>
        <w:r>
          <w:rPr>
            <w:lang w:val="es-UY"/>
          </w:rPr>
          <w:t xml:space="preserve"> </w:t>
        </w:r>
        <w:proofErr w:type="spellStart"/>
        <w:r>
          <w:rPr>
            <w:lang w:val="es-UY"/>
          </w:rPr>
          <w:t>of</w:t>
        </w:r>
        <w:proofErr w:type="spellEnd"/>
        <w:r>
          <w:rPr>
            <w:lang w:val="es-UY"/>
          </w:rPr>
          <w:t xml:space="preserve"> 2019 </w:t>
        </w:r>
        <w:proofErr w:type="spellStart"/>
        <w:r>
          <w:rPr>
            <w:lang w:val="es-UY"/>
          </w:rPr>
          <w:t>trade</w:t>
        </w:r>
        <w:proofErr w:type="spellEnd"/>
        <w:r>
          <w:rPr>
            <w:lang w:val="es-UY"/>
          </w:rPr>
          <w:t xml:space="preserve"> and </w:t>
        </w:r>
        <w:proofErr w:type="spellStart"/>
        <w:r>
          <w:rPr>
            <w:lang w:val="es-UY"/>
          </w:rPr>
          <w:t>then</w:t>
        </w:r>
        <w:proofErr w:type="spellEnd"/>
        <w:r>
          <w:rPr>
            <w:lang w:val="es-UY"/>
          </w:rPr>
          <w:t xml:space="preserve"> </w:t>
        </w:r>
        <w:proofErr w:type="spellStart"/>
        <w:r>
          <w:rPr>
            <w:lang w:val="es-UY"/>
          </w:rPr>
          <w:t>apply</w:t>
        </w:r>
        <w:proofErr w:type="spellEnd"/>
        <w:r>
          <w:rPr>
            <w:lang w:val="es-UY"/>
          </w:rPr>
          <w:t xml:space="preserve"> </w:t>
        </w:r>
        <w:proofErr w:type="spellStart"/>
        <w:r>
          <w:rPr>
            <w:lang w:val="es-UY"/>
          </w:rPr>
          <w:t>the</w:t>
        </w:r>
        <w:proofErr w:type="spellEnd"/>
        <w:r>
          <w:rPr>
            <w:lang w:val="es-UY"/>
          </w:rPr>
          <w:t xml:space="preserve"> </w:t>
        </w:r>
        <w:proofErr w:type="spellStart"/>
        <w:r>
          <w:rPr>
            <w:lang w:val="es-UY"/>
          </w:rPr>
          <w:t>methodology</w:t>
        </w:r>
        <w:proofErr w:type="spellEnd"/>
        <w:r>
          <w:rPr>
            <w:lang w:val="es-UY"/>
          </w:rPr>
          <w:t xml:space="preserv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318336367"/>
      <w:docPartObj>
        <w:docPartGallery w:val="Page Numbers (Top of Page)"/>
        <w:docPartUnique/>
      </w:docPartObj>
    </w:sdtPr>
    <w:sdtContent>
      <w:p w14:paraId="050AC366" w14:textId="77777777" w:rsidR="005855AF" w:rsidRPr="001763FC" w:rsidRDefault="005855AF">
        <w:pPr>
          <w:pStyle w:val="Encabezado"/>
          <w:jc w:val="right"/>
          <w:rPr>
            <w:rFonts w:ascii="Arial" w:hAnsi="Arial" w:cs="Arial"/>
            <w:sz w:val="18"/>
            <w:szCs w:val="18"/>
          </w:rPr>
        </w:pPr>
        <w:r w:rsidRPr="001763FC">
          <w:rPr>
            <w:rFonts w:ascii="Arial" w:hAnsi="Arial" w:cs="Arial"/>
            <w:sz w:val="18"/>
            <w:szCs w:val="18"/>
          </w:rPr>
          <w:t xml:space="preserve">Page </w:t>
        </w:r>
        <w:r w:rsidRPr="001763FC">
          <w:rPr>
            <w:rFonts w:ascii="Arial" w:hAnsi="Arial" w:cs="Arial"/>
            <w:bCs/>
            <w:sz w:val="18"/>
            <w:szCs w:val="18"/>
          </w:rPr>
          <w:fldChar w:fldCharType="begin"/>
        </w:r>
        <w:r w:rsidRPr="001763FC">
          <w:rPr>
            <w:rFonts w:ascii="Arial" w:hAnsi="Arial" w:cs="Arial"/>
            <w:bCs/>
            <w:sz w:val="18"/>
            <w:szCs w:val="18"/>
          </w:rPr>
          <w:instrText xml:space="preserve"> PAGE </w:instrText>
        </w:r>
        <w:r w:rsidRPr="001763FC">
          <w:rPr>
            <w:rFonts w:ascii="Arial" w:hAnsi="Arial" w:cs="Arial"/>
            <w:bCs/>
            <w:sz w:val="18"/>
            <w:szCs w:val="18"/>
          </w:rPr>
          <w:fldChar w:fldCharType="separate"/>
        </w:r>
        <w:r>
          <w:rPr>
            <w:rFonts w:ascii="Arial" w:hAnsi="Arial" w:cs="Arial"/>
            <w:bCs/>
            <w:noProof/>
            <w:sz w:val="18"/>
            <w:szCs w:val="18"/>
          </w:rPr>
          <w:t>5</w:t>
        </w:r>
        <w:r w:rsidRPr="001763FC">
          <w:rPr>
            <w:rFonts w:ascii="Arial" w:hAnsi="Arial" w:cs="Arial"/>
            <w:bCs/>
            <w:sz w:val="18"/>
            <w:szCs w:val="18"/>
          </w:rPr>
          <w:fldChar w:fldCharType="end"/>
        </w:r>
        <w:r w:rsidRPr="001763FC">
          <w:rPr>
            <w:rFonts w:ascii="Arial" w:hAnsi="Arial" w:cs="Arial"/>
            <w:sz w:val="18"/>
            <w:szCs w:val="18"/>
          </w:rPr>
          <w:t xml:space="preserve"> of </w:t>
        </w:r>
        <w:r w:rsidRPr="001763FC">
          <w:rPr>
            <w:rFonts w:ascii="Arial" w:hAnsi="Arial" w:cs="Arial"/>
            <w:bCs/>
            <w:sz w:val="18"/>
            <w:szCs w:val="18"/>
          </w:rPr>
          <w:fldChar w:fldCharType="begin"/>
        </w:r>
        <w:r w:rsidRPr="001763FC">
          <w:rPr>
            <w:rFonts w:ascii="Arial" w:hAnsi="Arial" w:cs="Arial"/>
            <w:bCs/>
            <w:sz w:val="18"/>
            <w:szCs w:val="18"/>
          </w:rPr>
          <w:instrText xml:space="preserve"> NUMPAGES  </w:instrText>
        </w:r>
        <w:r w:rsidRPr="001763FC">
          <w:rPr>
            <w:rFonts w:ascii="Arial" w:hAnsi="Arial" w:cs="Arial"/>
            <w:bCs/>
            <w:sz w:val="18"/>
            <w:szCs w:val="18"/>
          </w:rPr>
          <w:fldChar w:fldCharType="separate"/>
        </w:r>
        <w:r>
          <w:rPr>
            <w:rFonts w:ascii="Arial" w:hAnsi="Arial" w:cs="Arial"/>
            <w:bCs/>
            <w:noProof/>
            <w:sz w:val="18"/>
            <w:szCs w:val="18"/>
          </w:rPr>
          <w:t>11</w:t>
        </w:r>
        <w:r w:rsidRPr="001763FC">
          <w:rPr>
            <w:rFonts w:ascii="Arial" w:hAnsi="Arial" w:cs="Arial"/>
            <w:bCs/>
            <w:sz w:val="18"/>
            <w:szCs w:val="18"/>
          </w:rPr>
          <w:fldChar w:fldCharType="end"/>
        </w:r>
      </w:p>
    </w:sdtContent>
  </w:sdt>
  <w:p w14:paraId="18F6D706" w14:textId="77777777" w:rsidR="005855AF" w:rsidRDefault="005855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73A09"/>
    <w:multiLevelType w:val="hybridMultilevel"/>
    <w:tmpl w:val="AE488152"/>
    <w:lvl w:ilvl="0" w:tplc="380A0001">
      <w:start w:val="1"/>
      <w:numFmt w:val="bullet"/>
      <w:lvlText w:val=""/>
      <w:lvlJc w:val="left"/>
      <w:pPr>
        <w:ind w:left="720" w:hanging="360"/>
      </w:pPr>
      <w:rPr>
        <w:rFonts w:hint="default" w:ascii="Symbol" w:hAnsi="Symbol"/>
      </w:rPr>
    </w:lvl>
    <w:lvl w:ilvl="1" w:tplc="380A0003">
      <w:start w:val="1"/>
      <w:numFmt w:val="bullet"/>
      <w:lvlText w:val="o"/>
      <w:lvlJc w:val="left"/>
      <w:pPr>
        <w:ind w:left="1440" w:hanging="360"/>
      </w:pPr>
      <w:rPr>
        <w:rFonts w:hint="default" w:ascii="Courier New" w:hAnsi="Courier New" w:cs="Courier New"/>
      </w:rPr>
    </w:lvl>
    <w:lvl w:ilvl="2" w:tplc="380A0005" w:tentative="1">
      <w:start w:val="1"/>
      <w:numFmt w:val="bullet"/>
      <w:lvlText w:val=""/>
      <w:lvlJc w:val="left"/>
      <w:pPr>
        <w:ind w:left="2160" w:hanging="360"/>
      </w:pPr>
      <w:rPr>
        <w:rFonts w:hint="default" w:ascii="Wingdings" w:hAnsi="Wingdings"/>
      </w:rPr>
    </w:lvl>
    <w:lvl w:ilvl="3" w:tplc="380A0001" w:tentative="1">
      <w:start w:val="1"/>
      <w:numFmt w:val="bullet"/>
      <w:lvlText w:val=""/>
      <w:lvlJc w:val="left"/>
      <w:pPr>
        <w:ind w:left="2880" w:hanging="360"/>
      </w:pPr>
      <w:rPr>
        <w:rFonts w:hint="default" w:ascii="Symbol" w:hAnsi="Symbol"/>
      </w:rPr>
    </w:lvl>
    <w:lvl w:ilvl="4" w:tplc="380A0003" w:tentative="1">
      <w:start w:val="1"/>
      <w:numFmt w:val="bullet"/>
      <w:lvlText w:val="o"/>
      <w:lvlJc w:val="left"/>
      <w:pPr>
        <w:ind w:left="3600" w:hanging="360"/>
      </w:pPr>
      <w:rPr>
        <w:rFonts w:hint="default" w:ascii="Courier New" w:hAnsi="Courier New" w:cs="Courier New"/>
      </w:rPr>
    </w:lvl>
    <w:lvl w:ilvl="5" w:tplc="380A0005" w:tentative="1">
      <w:start w:val="1"/>
      <w:numFmt w:val="bullet"/>
      <w:lvlText w:val=""/>
      <w:lvlJc w:val="left"/>
      <w:pPr>
        <w:ind w:left="4320" w:hanging="360"/>
      </w:pPr>
      <w:rPr>
        <w:rFonts w:hint="default" w:ascii="Wingdings" w:hAnsi="Wingdings"/>
      </w:rPr>
    </w:lvl>
    <w:lvl w:ilvl="6" w:tplc="380A0001" w:tentative="1">
      <w:start w:val="1"/>
      <w:numFmt w:val="bullet"/>
      <w:lvlText w:val=""/>
      <w:lvlJc w:val="left"/>
      <w:pPr>
        <w:ind w:left="5040" w:hanging="360"/>
      </w:pPr>
      <w:rPr>
        <w:rFonts w:hint="default" w:ascii="Symbol" w:hAnsi="Symbol"/>
      </w:rPr>
    </w:lvl>
    <w:lvl w:ilvl="7" w:tplc="380A0003" w:tentative="1">
      <w:start w:val="1"/>
      <w:numFmt w:val="bullet"/>
      <w:lvlText w:val="o"/>
      <w:lvlJc w:val="left"/>
      <w:pPr>
        <w:ind w:left="5760" w:hanging="360"/>
      </w:pPr>
      <w:rPr>
        <w:rFonts w:hint="default" w:ascii="Courier New" w:hAnsi="Courier New" w:cs="Courier New"/>
      </w:rPr>
    </w:lvl>
    <w:lvl w:ilvl="8" w:tplc="380A0005" w:tentative="1">
      <w:start w:val="1"/>
      <w:numFmt w:val="bullet"/>
      <w:lvlText w:val=""/>
      <w:lvlJc w:val="left"/>
      <w:pPr>
        <w:ind w:left="6480" w:hanging="360"/>
      </w:pPr>
      <w:rPr>
        <w:rFonts w:hint="default" w:ascii="Wingdings" w:hAnsi="Wingdings"/>
      </w:rPr>
    </w:lvl>
  </w:abstractNum>
  <w:abstractNum w:abstractNumId="1" w15:restartNumberingAfterBreak="0">
    <w:nsid w:val="060A633E"/>
    <w:multiLevelType w:val="hybridMultilevel"/>
    <w:tmpl w:val="D7FC9A54"/>
    <w:lvl w:ilvl="0" w:tplc="04090001">
      <w:start w:val="1"/>
      <w:numFmt w:val="bullet"/>
      <w:lvlText w:val=""/>
      <w:lvlJc w:val="left"/>
      <w:pPr>
        <w:ind w:left="720" w:hanging="360"/>
      </w:pPr>
      <w:rPr>
        <w:rFonts w:hint="default" w:ascii="Symbol" w:hAnsi="Symbol"/>
      </w:rPr>
    </w:lvl>
    <w:lvl w:ilvl="1" w:tplc="0409000B">
      <w:start w:val="1"/>
      <w:numFmt w:val="bullet"/>
      <w:lvlText w:val=""/>
      <w:lvlJc w:val="left"/>
      <w:pPr>
        <w:ind w:left="1440" w:hanging="360"/>
      </w:pPr>
      <w:rPr>
        <w:rFonts w:hint="default" w:ascii="Wingdings" w:hAnsi="Wingdings"/>
      </w:rPr>
    </w:lvl>
    <w:lvl w:ilvl="2" w:tplc="00050409">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D7A2B35"/>
    <w:multiLevelType w:val="multilevel"/>
    <w:tmpl w:val="4314A9A8"/>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836"/>
        </w:tabs>
        <w:ind w:left="1836" w:hanging="1296"/>
      </w:pPr>
      <w:rPr>
        <w:rFonts w:hint="default" w:ascii="Arial" w:hAnsi="Arial" w:cs="Arial"/>
        <w:b w:val="0"/>
        <w:color w:val="auto"/>
        <w:sz w:val="22"/>
        <w:lang w:val="en-US"/>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19AA3E4B"/>
    <w:multiLevelType w:val="hybridMultilevel"/>
    <w:tmpl w:val="E3D89A4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C7F39F7"/>
    <w:multiLevelType w:val="hybridMultilevel"/>
    <w:tmpl w:val="0C380B9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403C72F3"/>
    <w:multiLevelType w:val="multilevel"/>
    <w:tmpl w:val="77009F50"/>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 w15:restartNumberingAfterBreak="0">
    <w:nsid w:val="43223234"/>
    <w:multiLevelType w:val="hybridMultilevel"/>
    <w:tmpl w:val="E988B16A"/>
    <w:lvl w:ilvl="0" w:tplc="04090001">
      <w:start w:val="1"/>
      <w:numFmt w:val="bullet"/>
      <w:lvlText w:val=""/>
      <w:lvlJc w:val="left"/>
      <w:pPr>
        <w:ind w:left="720" w:hanging="360"/>
      </w:pPr>
      <w:rPr>
        <w:rFonts w:hint="default" w:ascii="Symbol" w:hAnsi="Symbol"/>
      </w:rPr>
    </w:lvl>
    <w:lvl w:ilvl="1" w:tplc="000B0409">
      <w:start w:val="1"/>
      <w:numFmt w:val="bullet"/>
      <w:lvlText w:val=""/>
      <w:lvlJc w:val="left"/>
      <w:pPr>
        <w:tabs>
          <w:tab w:val="num" w:pos="1440"/>
        </w:tabs>
        <w:ind w:left="1440" w:hanging="360"/>
      </w:pPr>
      <w:rPr>
        <w:rFonts w:hint="default" w:ascii="Wingdings" w:hAnsi="Wingdings"/>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4F937580"/>
    <w:multiLevelType w:val="hybridMultilevel"/>
    <w:tmpl w:val="8BDA9A22"/>
    <w:lvl w:ilvl="0" w:tplc="080A000F">
      <w:start w:val="1"/>
      <w:numFmt w:val="decimal"/>
      <w:lvlText w:val="%1."/>
      <w:lvlJc w:val="left"/>
      <w:pPr>
        <w:ind w:left="36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15:restartNumberingAfterBreak="0">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64F54D5D"/>
    <w:multiLevelType w:val="hybridMultilevel"/>
    <w:tmpl w:val="4BE04A92"/>
    <w:lvl w:ilvl="0" w:tplc="380A0001">
      <w:start w:val="1"/>
      <w:numFmt w:val="bullet"/>
      <w:lvlText w:val=""/>
      <w:lvlJc w:val="left"/>
      <w:pPr>
        <w:ind w:left="720" w:hanging="360"/>
      </w:pPr>
      <w:rPr>
        <w:rFonts w:hint="default" w:ascii="Symbol" w:hAnsi="Symbol"/>
      </w:rPr>
    </w:lvl>
    <w:lvl w:ilvl="1" w:tplc="380A0003" w:tentative="1">
      <w:start w:val="1"/>
      <w:numFmt w:val="bullet"/>
      <w:lvlText w:val="o"/>
      <w:lvlJc w:val="left"/>
      <w:pPr>
        <w:ind w:left="1440" w:hanging="360"/>
      </w:pPr>
      <w:rPr>
        <w:rFonts w:hint="default" w:ascii="Courier New" w:hAnsi="Courier New" w:cs="Courier New"/>
      </w:rPr>
    </w:lvl>
    <w:lvl w:ilvl="2" w:tplc="380A0005" w:tentative="1">
      <w:start w:val="1"/>
      <w:numFmt w:val="bullet"/>
      <w:lvlText w:val=""/>
      <w:lvlJc w:val="left"/>
      <w:pPr>
        <w:ind w:left="2160" w:hanging="360"/>
      </w:pPr>
      <w:rPr>
        <w:rFonts w:hint="default" w:ascii="Wingdings" w:hAnsi="Wingdings"/>
      </w:rPr>
    </w:lvl>
    <w:lvl w:ilvl="3" w:tplc="380A0001" w:tentative="1">
      <w:start w:val="1"/>
      <w:numFmt w:val="bullet"/>
      <w:lvlText w:val=""/>
      <w:lvlJc w:val="left"/>
      <w:pPr>
        <w:ind w:left="2880" w:hanging="360"/>
      </w:pPr>
      <w:rPr>
        <w:rFonts w:hint="default" w:ascii="Symbol" w:hAnsi="Symbol"/>
      </w:rPr>
    </w:lvl>
    <w:lvl w:ilvl="4" w:tplc="380A0003" w:tentative="1">
      <w:start w:val="1"/>
      <w:numFmt w:val="bullet"/>
      <w:lvlText w:val="o"/>
      <w:lvlJc w:val="left"/>
      <w:pPr>
        <w:ind w:left="3600" w:hanging="360"/>
      </w:pPr>
      <w:rPr>
        <w:rFonts w:hint="default" w:ascii="Courier New" w:hAnsi="Courier New" w:cs="Courier New"/>
      </w:rPr>
    </w:lvl>
    <w:lvl w:ilvl="5" w:tplc="380A0005" w:tentative="1">
      <w:start w:val="1"/>
      <w:numFmt w:val="bullet"/>
      <w:lvlText w:val=""/>
      <w:lvlJc w:val="left"/>
      <w:pPr>
        <w:ind w:left="4320" w:hanging="360"/>
      </w:pPr>
      <w:rPr>
        <w:rFonts w:hint="default" w:ascii="Wingdings" w:hAnsi="Wingdings"/>
      </w:rPr>
    </w:lvl>
    <w:lvl w:ilvl="6" w:tplc="380A0001" w:tentative="1">
      <w:start w:val="1"/>
      <w:numFmt w:val="bullet"/>
      <w:lvlText w:val=""/>
      <w:lvlJc w:val="left"/>
      <w:pPr>
        <w:ind w:left="5040" w:hanging="360"/>
      </w:pPr>
      <w:rPr>
        <w:rFonts w:hint="default" w:ascii="Symbol" w:hAnsi="Symbol"/>
      </w:rPr>
    </w:lvl>
    <w:lvl w:ilvl="7" w:tplc="380A0003" w:tentative="1">
      <w:start w:val="1"/>
      <w:numFmt w:val="bullet"/>
      <w:lvlText w:val="o"/>
      <w:lvlJc w:val="left"/>
      <w:pPr>
        <w:ind w:left="5760" w:hanging="360"/>
      </w:pPr>
      <w:rPr>
        <w:rFonts w:hint="default" w:ascii="Courier New" w:hAnsi="Courier New" w:cs="Courier New"/>
      </w:rPr>
    </w:lvl>
    <w:lvl w:ilvl="8" w:tplc="380A0005" w:tentative="1">
      <w:start w:val="1"/>
      <w:numFmt w:val="bullet"/>
      <w:lvlText w:val=""/>
      <w:lvlJc w:val="left"/>
      <w:pPr>
        <w:ind w:left="6480" w:hanging="360"/>
      </w:pPr>
      <w:rPr>
        <w:rFonts w:hint="default" w:ascii="Wingdings" w:hAnsi="Wingdings"/>
      </w:rPr>
    </w:lvl>
  </w:abstractNum>
  <w:abstractNum w:abstractNumId="12" w15:restartNumberingAfterBreak="0">
    <w:nsid w:val="69C61A36"/>
    <w:multiLevelType w:val="multilevel"/>
    <w:tmpl w:val="656422E2"/>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6DDB48C0"/>
    <w:multiLevelType w:val="hybridMultilevel"/>
    <w:tmpl w:val="538698E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72AD1846"/>
    <w:multiLevelType w:val="hybridMultilevel"/>
    <w:tmpl w:val="52F03B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4762FCB"/>
    <w:multiLevelType w:val="hybridMultilevel"/>
    <w:tmpl w:val="8A86D422"/>
    <w:lvl w:ilvl="0" w:tplc="04090001">
      <w:start w:val="1"/>
      <w:numFmt w:val="bullet"/>
      <w:lvlText w:val=""/>
      <w:lvlJc w:val="left"/>
      <w:pPr>
        <w:ind w:left="770" w:hanging="360"/>
      </w:pPr>
      <w:rPr>
        <w:rFonts w:hint="default" w:ascii="Symbol" w:hAnsi="Symbol"/>
      </w:rPr>
    </w:lvl>
    <w:lvl w:ilvl="1" w:tplc="04090003" w:tentative="1">
      <w:start w:val="1"/>
      <w:numFmt w:val="bullet"/>
      <w:lvlText w:val="o"/>
      <w:lvlJc w:val="left"/>
      <w:pPr>
        <w:ind w:left="1490" w:hanging="360"/>
      </w:pPr>
      <w:rPr>
        <w:rFonts w:hint="default" w:ascii="Courier New" w:hAnsi="Courier New" w:cs="Arial"/>
      </w:rPr>
    </w:lvl>
    <w:lvl w:ilvl="2" w:tplc="04090005" w:tentative="1">
      <w:start w:val="1"/>
      <w:numFmt w:val="bullet"/>
      <w:lvlText w:val=""/>
      <w:lvlJc w:val="left"/>
      <w:pPr>
        <w:ind w:left="2210" w:hanging="360"/>
      </w:pPr>
      <w:rPr>
        <w:rFonts w:hint="default" w:ascii="Wingdings" w:hAnsi="Wingdings"/>
      </w:rPr>
    </w:lvl>
    <w:lvl w:ilvl="3" w:tplc="04090001" w:tentative="1">
      <w:start w:val="1"/>
      <w:numFmt w:val="bullet"/>
      <w:lvlText w:val=""/>
      <w:lvlJc w:val="left"/>
      <w:pPr>
        <w:ind w:left="2930" w:hanging="360"/>
      </w:pPr>
      <w:rPr>
        <w:rFonts w:hint="default" w:ascii="Symbol" w:hAnsi="Symbol"/>
      </w:rPr>
    </w:lvl>
    <w:lvl w:ilvl="4" w:tplc="04090003" w:tentative="1">
      <w:start w:val="1"/>
      <w:numFmt w:val="bullet"/>
      <w:lvlText w:val="o"/>
      <w:lvlJc w:val="left"/>
      <w:pPr>
        <w:ind w:left="3650" w:hanging="360"/>
      </w:pPr>
      <w:rPr>
        <w:rFonts w:hint="default" w:ascii="Courier New" w:hAnsi="Courier New" w:cs="Arial"/>
      </w:rPr>
    </w:lvl>
    <w:lvl w:ilvl="5" w:tplc="04090005" w:tentative="1">
      <w:start w:val="1"/>
      <w:numFmt w:val="bullet"/>
      <w:lvlText w:val=""/>
      <w:lvlJc w:val="left"/>
      <w:pPr>
        <w:ind w:left="4370" w:hanging="360"/>
      </w:pPr>
      <w:rPr>
        <w:rFonts w:hint="default" w:ascii="Wingdings" w:hAnsi="Wingdings"/>
      </w:rPr>
    </w:lvl>
    <w:lvl w:ilvl="6" w:tplc="04090001" w:tentative="1">
      <w:start w:val="1"/>
      <w:numFmt w:val="bullet"/>
      <w:lvlText w:val=""/>
      <w:lvlJc w:val="left"/>
      <w:pPr>
        <w:ind w:left="5090" w:hanging="360"/>
      </w:pPr>
      <w:rPr>
        <w:rFonts w:hint="default" w:ascii="Symbol" w:hAnsi="Symbol"/>
      </w:rPr>
    </w:lvl>
    <w:lvl w:ilvl="7" w:tplc="04090003" w:tentative="1">
      <w:start w:val="1"/>
      <w:numFmt w:val="bullet"/>
      <w:lvlText w:val="o"/>
      <w:lvlJc w:val="left"/>
      <w:pPr>
        <w:ind w:left="5810" w:hanging="360"/>
      </w:pPr>
      <w:rPr>
        <w:rFonts w:hint="default" w:ascii="Courier New" w:hAnsi="Courier New" w:cs="Arial"/>
      </w:rPr>
    </w:lvl>
    <w:lvl w:ilvl="8" w:tplc="04090005" w:tentative="1">
      <w:start w:val="1"/>
      <w:numFmt w:val="bullet"/>
      <w:lvlText w:val=""/>
      <w:lvlJc w:val="left"/>
      <w:pPr>
        <w:ind w:left="6530" w:hanging="360"/>
      </w:pPr>
      <w:rPr>
        <w:rFonts w:hint="default" w:ascii="Wingdings" w:hAnsi="Wingdings"/>
      </w:rPr>
    </w:lvl>
  </w:abstractNum>
  <w:abstractNum w:abstractNumId="16" w15:restartNumberingAfterBreak="0">
    <w:nsid w:val="75CE2DA3"/>
    <w:multiLevelType w:val="hybridMultilevel"/>
    <w:tmpl w:val="00C62B6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76DF1B6C"/>
    <w:multiLevelType w:val="multilevel"/>
    <w:tmpl w:val="F540410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ascii="Arial" w:hAnsi="Arial" w:cs="Arial"/>
        <w:sz w:val="22"/>
        <w:szCs w:val="22"/>
      </w:rPr>
    </w:lvl>
    <w:lvl w:ilvl="2">
      <w:start w:val="1"/>
      <w:numFmt w:val="decimal"/>
      <w:lvlText w:val="%1.%2.%3"/>
      <w:lvlJc w:val="left"/>
      <w:pPr>
        <w:ind w:left="720" w:hanging="720"/>
      </w:pPr>
      <w:rPr>
        <w:rFonts w:hint="default" w:ascii="Arial" w:hAnsi="Arial" w:cs="Arial"/>
        <w:b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9C71752"/>
    <w:multiLevelType w:val="hybridMultilevel"/>
    <w:tmpl w:val="893EB858"/>
    <w:lvl w:ilvl="0" w:tplc="380A0001">
      <w:start w:val="1"/>
      <w:numFmt w:val="bullet"/>
      <w:lvlText w:val=""/>
      <w:lvlJc w:val="left"/>
      <w:pPr>
        <w:ind w:left="720" w:hanging="360"/>
      </w:pPr>
      <w:rPr>
        <w:rFonts w:hint="default" w:ascii="Symbol" w:hAnsi="Symbol"/>
      </w:rPr>
    </w:lvl>
    <w:lvl w:ilvl="1" w:tplc="380A0003" w:tentative="1">
      <w:start w:val="1"/>
      <w:numFmt w:val="bullet"/>
      <w:lvlText w:val="o"/>
      <w:lvlJc w:val="left"/>
      <w:pPr>
        <w:ind w:left="1440" w:hanging="360"/>
      </w:pPr>
      <w:rPr>
        <w:rFonts w:hint="default" w:ascii="Courier New" w:hAnsi="Courier New" w:cs="Courier New"/>
      </w:rPr>
    </w:lvl>
    <w:lvl w:ilvl="2" w:tplc="380A0005" w:tentative="1">
      <w:start w:val="1"/>
      <w:numFmt w:val="bullet"/>
      <w:lvlText w:val=""/>
      <w:lvlJc w:val="left"/>
      <w:pPr>
        <w:ind w:left="2160" w:hanging="360"/>
      </w:pPr>
      <w:rPr>
        <w:rFonts w:hint="default" w:ascii="Wingdings" w:hAnsi="Wingdings"/>
      </w:rPr>
    </w:lvl>
    <w:lvl w:ilvl="3" w:tplc="380A0001" w:tentative="1">
      <w:start w:val="1"/>
      <w:numFmt w:val="bullet"/>
      <w:lvlText w:val=""/>
      <w:lvlJc w:val="left"/>
      <w:pPr>
        <w:ind w:left="2880" w:hanging="360"/>
      </w:pPr>
      <w:rPr>
        <w:rFonts w:hint="default" w:ascii="Symbol" w:hAnsi="Symbol"/>
      </w:rPr>
    </w:lvl>
    <w:lvl w:ilvl="4" w:tplc="380A0003" w:tentative="1">
      <w:start w:val="1"/>
      <w:numFmt w:val="bullet"/>
      <w:lvlText w:val="o"/>
      <w:lvlJc w:val="left"/>
      <w:pPr>
        <w:ind w:left="3600" w:hanging="360"/>
      </w:pPr>
      <w:rPr>
        <w:rFonts w:hint="default" w:ascii="Courier New" w:hAnsi="Courier New" w:cs="Courier New"/>
      </w:rPr>
    </w:lvl>
    <w:lvl w:ilvl="5" w:tplc="380A0005" w:tentative="1">
      <w:start w:val="1"/>
      <w:numFmt w:val="bullet"/>
      <w:lvlText w:val=""/>
      <w:lvlJc w:val="left"/>
      <w:pPr>
        <w:ind w:left="4320" w:hanging="360"/>
      </w:pPr>
      <w:rPr>
        <w:rFonts w:hint="default" w:ascii="Wingdings" w:hAnsi="Wingdings"/>
      </w:rPr>
    </w:lvl>
    <w:lvl w:ilvl="6" w:tplc="380A0001" w:tentative="1">
      <w:start w:val="1"/>
      <w:numFmt w:val="bullet"/>
      <w:lvlText w:val=""/>
      <w:lvlJc w:val="left"/>
      <w:pPr>
        <w:ind w:left="5040" w:hanging="360"/>
      </w:pPr>
      <w:rPr>
        <w:rFonts w:hint="default" w:ascii="Symbol" w:hAnsi="Symbol"/>
      </w:rPr>
    </w:lvl>
    <w:lvl w:ilvl="7" w:tplc="380A0003" w:tentative="1">
      <w:start w:val="1"/>
      <w:numFmt w:val="bullet"/>
      <w:lvlText w:val="o"/>
      <w:lvlJc w:val="left"/>
      <w:pPr>
        <w:ind w:left="5760" w:hanging="360"/>
      </w:pPr>
      <w:rPr>
        <w:rFonts w:hint="default" w:ascii="Courier New" w:hAnsi="Courier New" w:cs="Courier New"/>
      </w:rPr>
    </w:lvl>
    <w:lvl w:ilvl="8" w:tplc="380A0005" w:tentative="1">
      <w:start w:val="1"/>
      <w:numFmt w:val="bullet"/>
      <w:lvlText w:val=""/>
      <w:lvlJc w:val="left"/>
      <w:pPr>
        <w:ind w:left="6480" w:hanging="360"/>
      </w:pPr>
      <w:rPr>
        <w:rFonts w:hint="default" w:ascii="Wingdings" w:hAnsi="Wingdings"/>
      </w:rPr>
    </w:lvl>
  </w:abstractNum>
  <w:abstractNum w:abstractNumId="19" w15:restartNumberingAfterBreak="0">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hint="default" w:ascii="Symbol" w:hAnsi="Symbo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9"/>
  </w:num>
  <w:num w:numId="4">
    <w:abstractNumId w:val="19"/>
  </w:num>
  <w:num w:numId="5">
    <w:abstractNumId w:val="5"/>
  </w:num>
  <w:num w:numId="6">
    <w:abstractNumId w:val="15"/>
  </w:num>
  <w:num w:numId="7">
    <w:abstractNumId w:val="8"/>
  </w:num>
  <w:num w:numId="8">
    <w:abstractNumId w:val="13"/>
  </w:num>
  <w:num w:numId="9">
    <w:abstractNumId w:val="16"/>
  </w:num>
  <w:num w:numId="10">
    <w:abstractNumId w:val="10"/>
  </w:num>
  <w:num w:numId="11">
    <w:abstractNumId w:val="4"/>
  </w:num>
  <w:num w:numId="12">
    <w:abstractNumId w:val="3"/>
  </w:num>
  <w:num w:numId="13">
    <w:abstractNumId w:val="12"/>
  </w:num>
  <w:num w:numId="14">
    <w:abstractNumId w:val="7"/>
  </w:num>
  <w:num w:numId="15">
    <w:abstractNumId w:val="18"/>
  </w:num>
  <w:num w:numId="16">
    <w:abstractNumId w:val="17"/>
  </w:num>
  <w:num w:numId="17">
    <w:abstractNumId w:val="11"/>
  </w:num>
  <w:num w:numId="18">
    <w:abstractNumId w:val="0"/>
  </w:num>
  <w:num w:numId="19">
    <w:abstractNumId w:val="2"/>
  </w:num>
  <w:num w:numId="2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an Labraga">
    <w15:presenceInfo w15:providerId="None" w15:userId="Juan Labraga"/>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CC2"/>
    <w:rsid w:val="0000762C"/>
    <w:rsid w:val="00007F91"/>
    <w:rsid w:val="000138F6"/>
    <w:rsid w:val="000163C9"/>
    <w:rsid w:val="00016DDD"/>
    <w:rsid w:val="000217DA"/>
    <w:rsid w:val="00023703"/>
    <w:rsid w:val="00025D42"/>
    <w:rsid w:val="00033DED"/>
    <w:rsid w:val="00034813"/>
    <w:rsid w:val="00036FD9"/>
    <w:rsid w:val="00040F39"/>
    <w:rsid w:val="00044D07"/>
    <w:rsid w:val="00052FE1"/>
    <w:rsid w:val="00053487"/>
    <w:rsid w:val="000659AB"/>
    <w:rsid w:val="00070229"/>
    <w:rsid w:val="00073545"/>
    <w:rsid w:val="0007503D"/>
    <w:rsid w:val="00077B6E"/>
    <w:rsid w:val="00081D69"/>
    <w:rsid w:val="000828F2"/>
    <w:rsid w:val="00086702"/>
    <w:rsid w:val="00092643"/>
    <w:rsid w:val="00096FFC"/>
    <w:rsid w:val="000A2B4C"/>
    <w:rsid w:val="000A425D"/>
    <w:rsid w:val="000B0104"/>
    <w:rsid w:val="000B2FEF"/>
    <w:rsid w:val="000B467E"/>
    <w:rsid w:val="000B593B"/>
    <w:rsid w:val="000B5B55"/>
    <w:rsid w:val="000B69F5"/>
    <w:rsid w:val="000C5DE8"/>
    <w:rsid w:val="000C78E4"/>
    <w:rsid w:val="000D096C"/>
    <w:rsid w:val="000D1873"/>
    <w:rsid w:val="000D3016"/>
    <w:rsid w:val="000D687F"/>
    <w:rsid w:val="000E29F0"/>
    <w:rsid w:val="000E4C35"/>
    <w:rsid w:val="000F2DE3"/>
    <w:rsid w:val="000F5F7E"/>
    <w:rsid w:val="00101764"/>
    <w:rsid w:val="00104DB0"/>
    <w:rsid w:val="001136B3"/>
    <w:rsid w:val="001161AE"/>
    <w:rsid w:val="001170EE"/>
    <w:rsid w:val="00123479"/>
    <w:rsid w:val="001252AC"/>
    <w:rsid w:val="0013136A"/>
    <w:rsid w:val="0013306B"/>
    <w:rsid w:val="00136746"/>
    <w:rsid w:val="00136DCA"/>
    <w:rsid w:val="001434B4"/>
    <w:rsid w:val="001437CF"/>
    <w:rsid w:val="00144EFC"/>
    <w:rsid w:val="00147110"/>
    <w:rsid w:val="0014714B"/>
    <w:rsid w:val="00147173"/>
    <w:rsid w:val="00152EC7"/>
    <w:rsid w:val="001701C6"/>
    <w:rsid w:val="001705D3"/>
    <w:rsid w:val="00171C6F"/>
    <w:rsid w:val="001726DD"/>
    <w:rsid w:val="001763FC"/>
    <w:rsid w:val="001811CF"/>
    <w:rsid w:val="0018244D"/>
    <w:rsid w:val="00182C8B"/>
    <w:rsid w:val="0018650C"/>
    <w:rsid w:val="001A0AA6"/>
    <w:rsid w:val="001A27F9"/>
    <w:rsid w:val="001A35BB"/>
    <w:rsid w:val="001A3AC4"/>
    <w:rsid w:val="001A453D"/>
    <w:rsid w:val="001A5579"/>
    <w:rsid w:val="001A63E7"/>
    <w:rsid w:val="001A6459"/>
    <w:rsid w:val="001B1938"/>
    <w:rsid w:val="001B3640"/>
    <w:rsid w:val="001B4038"/>
    <w:rsid w:val="001B5BCF"/>
    <w:rsid w:val="001C2887"/>
    <w:rsid w:val="001D5DE8"/>
    <w:rsid w:val="001E4637"/>
    <w:rsid w:val="001E5B4A"/>
    <w:rsid w:val="001F3720"/>
    <w:rsid w:val="002154D7"/>
    <w:rsid w:val="00215990"/>
    <w:rsid w:val="0021615E"/>
    <w:rsid w:val="00220A50"/>
    <w:rsid w:val="0022153B"/>
    <w:rsid w:val="00221B4A"/>
    <w:rsid w:val="00224051"/>
    <w:rsid w:val="00230F53"/>
    <w:rsid w:val="00236404"/>
    <w:rsid w:val="002423F0"/>
    <w:rsid w:val="00250E9B"/>
    <w:rsid w:val="00251BB0"/>
    <w:rsid w:val="0025352B"/>
    <w:rsid w:val="00257C0E"/>
    <w:rsid w:val="00260AB7"/>
    <w:rsid w:val="0026105A"/>
    <w:rsid w:val="00261596"/>
    <w:rsid w:val="002624E5"/>
    <w:rsid w:val="002838EA"/>
    <w:rsid w:val="00286470"/>
    <w:rsid w:val="00291D04"/>
    <w:rsid w:val="00292C36"/>
    <w:rsid w:val="002A107A"/>
    <w:rsid w:val="002A26ED"/>
    <w:rsid w:val="002A2F34"/>
    <w:rsid w:val="002A3439"/>
    <w:rsid w:val="002A3AC7"/>
    <w:rsid w:val="002A4E76"/>
    <w:rsid w:val="002A6000"/>
    <w:rsid w:val="002A6896"/>
    <w:rsid w:val="002C152A"/>
    <w:rsid w:val="002D26DB"/>
    <w:rsid w:val="002D2CA8"/>
    <w:rsid w:val="002D6A14"/>
    <w:rsid w:val="002D7D6D"/>
    <w:rsid w:val="002E3FCC"/>
    <w:rsid w:val="002F5C2A"/>
    <w:rsid w:val="00301E6F"/>
    <w:rsid w:val="00311578"/>
    <w:rsid w:val="003122F9"/>
    <w:rsid w:val="00315315"/>
    <w:rsid w:val="003160EC"/>
    <w:rsid w:val="003171BC"/>
    <w:rsid w:val="00317F88"/>
    <w:rsid w:val="00321713"/>
    <w:rsid w:val="003258F5"/>
    <w:rsid w:val="0033185A"/>
    <w:rsid w:val="00332876"/>
    <w:rsid w:val="00332C64"/>
    <w:rsid w:val="00332CD6"/>
    <w:rsid w:val="00333A69"/>
    <w:rsid w:val="00334438"/>
    <w:rsid w:val="00336DBC"/>
    <w:rsid w:val="00341028"/>
    <w:rsid w:val="0035016D"/>
    <w:rsid w:val="00351B52"/>
    <w:rsid w:val="0035546F"/>
    <w:rsid w:val="00360403"/>
    <w:rsid w:val="00370F11"/>
    <w:rsid w:val="003717C1"/>
    <w:rsid w:val="00374A22"/>
    <w:rsid w:val="00374B62"/>
    <w:rsid w:val="00380BF2"/>
    <w:rsid w:val="00382B43"/>
    <w:rsid w:val="003A0AC4"/>
    <w:rsid w:val="003A68D4"/>
    <w:rsid w:val="003B1FEF"/>
    <w:rsid w:val="003C2DFA"/>
    <w:rsid w:val="003C4055"/>
    <w:rsid w:val="003C6BF4"/>
    <w:rsid w:val="003D5A7F"/>
    <w:rsid w:val="003E409D"/>
    <w:rsid w:val="003E7374"/>
    <w:rsid w:val="003F15E2"/>
    <w:rsid w:val="003F2213"/>
    <w:rsid w:val="003F2F3D"/>
    <w:rsid w:val="003F3465"/>
    <w:rsid w:val="003F5324"/>
    <w:rsid w:val="003F57EB"/>
    <w:rsid w:val="004024D8"/>
    <w:rsid w:val="004040BD"/>
    <w:rsid w:val="004045BC"/>
    <w:rsid w:val="00404664"/>
    <w:rsid w:val="00415F99"/>
    <w:rsid w:val="004216C2"/>
    <w:rsid w:val="00423A77"/>
    <w:rsid w:val="00424EE3"/>
    <w:rsid w:val="004304BB"/>
    <w:rsid w:val="00433BC0"/>
    <w:rsid w:val="004370A0"/>
    <w:rsid w:val="00463D43"/>
    <w:rsid w:val="00466816"/>
    <w:rsid w:val="00466F04"/>
    <w:rsid w:val="00470FD4"/>
    <w:rsid w:val="00472D74"/>
    <w:rsid w:val="0047623A"/>
    <w:rsid w:val="00484B7D"/>
    <w:rsid w:val="0048761F"/>
    <w:rsid w:val="0049095E"/>
    <w:rsid w:val="00495ECD"/>
    <w:rsid w:val="004B1945"/>
    <w:rsid w:val="004C0E9F"/>
    <w:rsid w:val="004D0446"/>
    <w:rsid w:val="004D26D1"/>
    <w:rsid w:val="004D315B"/>
    <w:rsid w:val="004D616C"/>
    <w:rsid w:val="004E014E"/>
    <w:rsid w:val="004E6470"/>
    <w:rsid w:val="004F0C0F"/>
    <w:rsid w:val="004F35CD"/>
    <w:rsid w:val="004F3765"/>
    <w:rsid w:val="004F4E1A"/>
    <w:rsid w:val="004F6613"/>
    <w:rsid w:val="004F710C"/>
    <w:rsid w:val="00500463"/>
    <w:rsid w:val="005015BA"/>
    <w:rsid w:val="005025A4"/>
    <w:rsid w:val="00502CFF"/>
    <w:rsid w:val="00504F48"/>
    <w:rsid w:val="0050737D"/>
    <w:rsid w:val="005130D1"/>
    <w:rsid w:val="005143A1"/>
    <w:rsid w:val="00514A25"/>
    <w:rsid w:val="00520CB4"/>
    <w:rsid w:val="00523AF1"/>
    <w:rsid w:val="00524AE6"/>
    <w:rsid w:val="005263BB"/>
    <w:rsid w:val="00526B20"/>
    <w:rsid w:val="00530480"/>
    <w:rsid w:val="005375C2"/>
    <w:rsid w:val="00543107"/>
    <w:rsid w:val="005476C4"/>
    <w:rsid w:val="00555A8F"/>
    <w:rsid w:val="00556F6D"/>
    <w:rsid w:val="00560A24"/>
    <w:rsid w:val="00563EEF"/>
    <w:rsid w:val="00565D75"/>
    <w:rsid w:val="00574419"/>
    <w:rsid w:val="005745ED"/>
    <w:rsid w:val="005778F0"/>
    <w:rsid w:val="00583C3D"/>
    <w:rsid w:val="005855AF"/>
    <w:rsid w:val="00591FDB"/>
    <w:rsid w:val="00594010"/>
    <w:rsid w:val="005942E1"/>
    <w:rsid w:val="005A0635"/>
    <w:rsid w:val="005A0B5D"/>
    <w:rsid w:val="005A27B7"/>
    <w:rsid w:val="005A7F35"/>
    <w:rsid w:val="005C1636"/>
    <w:rsid w:val="005C184E"/>
    <w:rsid w:val="005C31AC"/>
    <w:rsid w:val="005D339F"/>
    <w:rsid w:val="005D4228"/>
    <w:rsid w:val="005D549C"/>
    <w:rsid w:val="005E050B"/>
    <w:rsid w:val="005E1DD0"/>
    <w:rsid w:val="005E4C89"/>
    <w:rsid w:val="005F2122"/>
    <w:rsid w:val="005F3D7A"/>
    <w:rsid w:val="005F4ADB"/>
    <w:rsid w:val="00600F20"/>
    <w:rsid w:val="00602694"/>
    <w:rsid w:val="006045AE"/>
    <w:rsid w:val="006066A7"/>
    <w:rsid w:val="006079BF"/>
    <w:rsid w:val="006132A8"/>
    <w:rsid w:val="00614686"/>
    <w:rsid w:val="0061655C"/>
    <w:rsid w:val="00622418"/>
    <w:rsid w:val="00622F95"/>
    <w:rsid w:val="006322C9"/>
    <w:rsid w:val="006326DE"/>
    <w:rsid w:val="0063281C"/>
    <w:rsid w:val="00632BE8"/>
    <w:rsid w:val="00636B48"/>
    <w:rsid w:val="0064425D"/>
    <w:rsid w:val="00650697"/>
    <w:rsid w:val="006508A8"/>
    <w:rsid w:val="00650FA7"/>
    <w:rsid w:val="00655F6A"/>
    <w:rsid w:val="006575AE"/>
    <w:rsid w:val="00657E29"/>
    <w:rsid w:val="006626B1"/>
    <w:rsid w:val="00662EFB"/>
    <w:rsid w:val="00665395"/>
    <w:rsid w:val="00665789"/>
    <w:rsid w:val="00665E87"/>
    <w:rsid w:val="00672094"/>
    <w:rsid w:val="00674EC2"/>
    <w:rsid w:val="00684018"/>
    <w:rsid w:val="006872A3"/>
    <w:rsid w:val="0068783F"/>
    <w:rsid w:val="00691938"/>
    <w:rsid w:val="00693909"/>
    <w:rsid w:val="00693DF2"/>
    <w:rsid w:val="006A006D"/>
    <w:rsid w:val="006A0DE2"/>
    <w:rsid w:val="006A255E"/>
    <w:rsid w:val="006B26D7"/>
    <w:rsid w:val="006B4F34"/>
    <w:rsid w:val="006B542A"/>
    <w:rsid w:val="006B75EA"/>
    <w:rsid w:val="006C1C2B"/>
    <w:rsid w:val="006C244E"/>
    <w:rsid w:val="006C29AF"/>
    <w:rsid w:val="006C4D3A"/>
    <w:rsid w:val="006C7920"/>
    <w:rsid w:val="006E14E8"/>
    <w:rsid w:val="006E5A98"/>
    <w:rsid w:val="006F2EC9"/>
    <w:rsid w:val="006F4B9F"/>
    <w:rsid w:val="0070648C"/>
    <w:rsid w:val="00714F44"/>
    <w:rsid w:val="00716828"/>
    <w:rsid w:val="00717E7F"/>
    <w:rsid w:val="007229F6"/>
    <w:rsid w:val="0072348F"/>
    <w:rsid w:val="00725755"/>
    <w:rsid w:val="00726852"/>
    <w:rsid w:val="007268B8"/>
    <w:rsid w:val="00730193"/>
    <w:rsid w:val="0073233E"/>
    <w:rsid w:val="00735ED5"/>
    <w:rsid w:val="0074504B"/>
    <w:rsid w:val="007465B9"/>
    <w:rsid w:val="007524F2"/>
    <w:rsid w:val="0075275B"/>
    <w:rsid w:val="007609E7"/>
    <w:rsid w:val="00762D86"/>
    <w:rsid w:val="007646AD"/>
    <w:rsid w:val="00766013"/>
    <w:rsid w:val="00770090"/>
    <w:rsid w:val="007744BD"/>
    <w:rsid w:val="00774A8A"/>
    <w:rsid w:val="007823E0"/>
    <w:rsid w:val="00783015"/>
    <w:rsid w:val="007833D9"/>
    <w:rsid w:val="00785D87"/>
    <w:rsid w:val="00792179"/>
    <w:rsid w:val="0079308E"/>
    <w:rsid w:val="00794235"/>
    <w:rsid w:val="00797060"/>
    <w:rsid w:val="007A05C1"/>
    <w:rsid w:val="007A0CD7"/>
    <w:rsid w:val="007A263C"/>
    <w:rsid w:val="007A30C5"/>
    <w:rsid w:val="007A3D3E"/>
    <w:rsid w:val="007A56CB"/>
    <w:rsid w:val="007A7445"/>
    <w:rsid w:val="007B20F5"/>
    <w:rsid w:val="007B4825"/>
    <w:rsid w:val="007B68D5"/>
    <w:rsid w:val="007C2E1A"/>
    <w:rsid w:val="007C5DDB"/>
    <w:rsid w:val="007D25A1"/>
    <w:rsid w:val="007D2D3E"/>
    <w:rsid w:val="007D3C50"/>
    <w:rsid w:val="007D4E32"/>
    <w:rsid w:val="007D7528"/>
    <w:rsid w:val="007D7C76"/>
    <w:rsid w:val="007E3CA7"/>
    <w:rsid w:val="007F0EF6"/>
    <w:rsid w:val="007F3067"/>
    <w:rsid w:val="007F526B"/>
    <w:rsid w:val="007F5A10"/>
    <w:rsid w:val="007F6AFB"/>
    <w:rsid w:val="007F726D"/>
    <w:rsid w:val="007F7881"/>
    <w:rsid w:val="007F795A"/>
    <w:rsid w:val="00801CEB"/>
    <w:rsid w:val="00806136"/>
    <w:rsid w:val="00807DD5"/>
    <w:rsid w:val="00810A69"/>
    <w:rsid w:val="00810CC2"/>
    <w:rsid w:val="00815435"/>
    <w:rsid w:val="0081761B"/>
    <w:rsid w:val="008216CD"/>
    <w:rsid w:val="00826032"/>
    <w:rsid w:val="00830113"/>
    <w:rsid w:val="00831BCC"/>
    <w:rsid w:val="00831C07"/>
    <w:rsid w:val="008330A5"/>
    <w:rsid w:val="0083556A"/>
    <w:rsid w:val="00844802"/>
    <w:rsid w:val="008462BB"/>
    <w:rsid w:val="00846DF7"/>
    <w:rsid w:val="008525A4"/>
    <w:rsid w:val="00861769"/>
    <w:rsid w:val="0086276A"/>
    <w:rsid w:val="00862BCE"/>
    <w:rsid w:val="00863ACB"/>
    <w:rsid w:val="00864023"/>
    <w:rsid w:val="00870125"/>
    <w:rsid w:val="008724D8"/>
    <w:rsid w:val="0087295D"/>
    <w:rsid w:val="008744C8"/>
    <w:rsid w:val="00876E99"/>
    <w:rsid w:val="00881EA2"/>
    <w:rsid w:val="00883511"/>
    <w:rsid w:val="008865F6"/>
    <w:rsid w:val="0089105D"/>
    <w:rsid w:val="0089117D"/>
    <w:rsid w:val="0089366B"/>
    <w:rsid w:val="008A33F3"/>
    <w:rsid w:val="008A4C78"/>
    <w:rsid w:val="008A776E"/>
    <w:rsid w:val="008B1784"/>
    <w:rsid w:val="008B2073"/>
    <w:rsid w:val="008D14BF"/>
    <w:rsid w:val="008D3843"/>
    <w:rsid w:val="008D6246"/>
    <w:rsid w:val="008D6FC9"/>
    <w:rsid w:val="008E3F57"/>
    <w:rsid w:val="008F2E7C"/>
    <w:rsid w:val="008F329E"/>
    <w:rsid w:val="008F36BB"/>
    <w:rsid w:val="008F4BCB"/>
    <w:rsid w:val="008F7055"/>
    <w:rsid w:val="009119C9"/>
    <w:rsid w:val="00913208"/>
    <w:rsid w:val="00920A1D"/>
    <w:rsid w:val="00925779"/>
    <w:rsid w:val="00930B42"/>
    <w:rsid w:val="0093169B"/>
    <w:rsid w:val="00931AA9"/>
    <w:rsid w:val="0093217D"/>
    <w:rsid w:val="0093309E"/>
    <w:rsid w:val="009333A9"/>
    <w:rsid w:val="00933453"/>
    <w:rsid w:val="00936464"/>
    <w:rsid w:val="00936D61"/>
    <w:rsid w:val="00947016"/>
    <w:rsid w:val="0094705F"/>
    <w:rsid w:val="00947607"/>
    <w:rsid w:val="00951823"/>
    <w:rsid w:val="0095295D"/>
    <w:rsid w:val="00957261"/>
    <w:rsid w:val="009650CD"/>
    <w:rsid w:val="00973C50"/>
    <w:rsid w:val="0097436E"/>
    <w:rsid w:val="00974C2E"/>
    <w:rsid w:val="0098185C"/>
    <w:rsid w:val="00983816"/>
    <w:rsid w:val="00984B5B"/>
    <w:rsid w:val="0098787B"/>
    <w:rsid w:val="009909B1"/>
    <w:rsid w:val="0099167E"/>
    <w:rsid w:val="009A7B2B"/>
    <w:rsid w:val="009B08D9"/>
    <w:rsid w:val="009B1E3B"/>
    <w:rsid w:val="009C04A3"/>
    <w:rsid w:val="009C17A1"/>
    <w:rsid w:val="009C2E1D"/>
    <w:rsid w:val="009C4EED"/>
    <w:rsid w:val="009C6239"/>
    <w:rsid w:val="009C7F5E"/>
    <w:rsid w:val="009D56BC"/>
    <w:rsid w:val="009D641C"/>
    <w:rsid w:val="009E028B"/>
    <w:rsid w:val="009E0493"/>
    <w:rsid w:val="009E47DC"/>
    <w:rsid w:val="009E49FF"/>
    <w:rsid w:val="009F04D5"/>
    <w:rsid w:val="009F111A"/>
    <w:rsid w:val="009F31BF"/>
    <w:rsid w:val="009F3EDE"/>
    <w:rsid w:val="00A0093B"/>
    <w:rsid w:val="00A01201"/>
    <w:rsid w:val="00A06170"/>
    <w:rsid w:val="00A0768B"/>
    <w:rsid w:val="00A1276B"/>
    <w:rsid w:val="00A24029"/>
    <w:rsid w:val="00A24DA1"/>
    <w:rsid w:val="00A33974"/>
    <w:rsid w:val="00A40B7D"/>
    <w:rsid w:val="00A44F7F"/>
    <w:rsid w:val="00A477C6"/>
    <w:rsid w:val="00A52383"/>
    <w:rsid w:val="00A52BA3"/>
    <w:rsid w:val="00A601AB"/>
    <w:rsid w:val="00A621FD"/>
    <w:rsid w:val="00A719CD"/>
    <w:rsid w:val="00A73FFF"/>
    <w:rsid w:val="00A8099F"/>
    <w:rsid w:val="00A823D9"/>
    <w:rsid w:val="00A82CB3"/>
    <w:rsid w:val="00A906DF"/>
    <w:rsid w:val="00A92F66"/>
    <w:rsid w:val="00A95064"/>
    <w:rsid w:val="00AA7967"/>
    <w:rsid w:val="00AB0619"/>
    <w:rsid w:val="00AB76DC"/>
    <w:rsid w:val="00AC23D9"/>
    <w:rsid w:val="00AD3D20"/>
    <w:rsid w:val="00AD43FC"/>
    <w:rsid w:val="00AD4419"/>
    <w:rsid w:val="00AD49E5"/>
    <w:rsid w:val="00AD534D"/>
    <w:rsid w:val="00AD5C43"/>
    <w:rsid w:val="00AE6D2A"/>
    <w:rsid w:val="00AF2B3D"/>
    <w:rsid w:val="00AF5783"/>
    <w:rsid w:val="00AF5B81"/>
    <w:rsid w:val="00AF6CC8"/>
    <w:rsid w:val="00B001C1"/>
    <w:rsid w:val="00B01F4B"/>
    <w:rsid w:val="00B0475B"/>
    <w:rsid w:val="00B06DDE"/>
    <w:rsid w:val="00B14F67"/>
    <w:rsid w:val="00B234A5"/>
    <w:rsid w:val="00B24339"/>
    <w:rsid w:val="00B307B4"/>
    <w:rsid w:val="00B347C7"/>
    <w:rsid w:val="00B413B7"/>
    <w:rsid w:val="00B4300A"/>
    <w:rsid w:val="00B4487C"/>
    <w:rsid w:val="00B479D9"/>
    <w:rsid w:val="00B55D8F"/>
    <w:rsid w:val="00B61957"/>
    <w:rsid w:val="00B64163"/>
    <w:rsid w:val="00B67025"/>
    <w:rsid w:val="00B723D1"/>
    <w:rsid w:val="00B82F61"/>
    <w:rsid w:val="00B845F5"/>
    <w:rsid w:val="00B908F3"/>
    <w:rsid w:val="00B91EFA"/>
    <w:rsid w:val="00B93F76"/>
    <w:rsid w:val="00BA52F1"/>
    <w:rsid w:val="00BB3466"/>
    <w:rsid w:val="00BC1FD2"/>
    <w:rsid w:val="00BC34B8"/>
    <w:rsid w:val="00BC6DDF"/>
    <w:rsid w:val="00BD2AE3"/>
    <w:rsid w:val="00BD45F3"/>
    <w:rsid w:val="00BD7A74"/>
    <w:rsid w:val="00BD7AF0"/>
    <w:rsid w:val="00BF3B5B"/>
    <w:rsid w:val="00BF5F29"/>
    <w:rsid w:val="00C03A5E"/>
    <w:rsid w:val="00C07538"/>
    <w:rsid w:val="00C141A7"/>
    <w:rsid w:val="00C17D1A"/>
    <w:rsid w:val="00C22A64"/>
    <w:rsid w:val="00C234B5"/>
    <w:rsid w:val="00C26DA0"/>
    <w:rsid w:val="00C275EA"/>
    <w:rsid w:val="00C315D2"/>
    <w:rsid w:val="00C31CC5"/>
    <w:rsid w:val="00C3436B"/>
    <w:rsid w:val="00C427BD"/>
    <w:rsid w:val="00C46001"/>
    <w:rsid w:val="00C54B17"/>
    <w:rsid w:val="00C56521"/>
    <w:rsid w:val="00C636BF"/>
    <w:rsid w:val="00C744B0"/>
    <w:rsid w:val="00C81F73"/>
    <w:rsid w:val="00C8541E"/>
    <w:rsid w:val="00C85F49"/>
    <w:rsid w:val="00CB2EDC"/>
    <w:rsid w:val="00CB62AE"/>
    <w:rsid w:val="00CB6B61"/>
    <w:rsid w:val="00CC21E1"/>
    <w:rsid w:val="00CD2354"/>
    <w:rsid w:val="00CD438A"/>
    <w:rsid w:val="00CD4C0E"/>
    <w:rsid w:val="00CF2CAE"/>
    <w:rsid w:val="00CF33DC"/>
    <w:rsid w:val="00CF49B3"/>
    <w:rsid w:val="00CF613D"/>
    <w:rsid w:val="00D029B0"/>
    <w:rsid w:val="00D055C2"/>
    <w:rsid w:val="00D055FE"/>
    <w:rsid w:val="00D06065"/>
    <w:rsid w:val="00D10ED8"/>
    <w:rsid w:val="00D1740F"/>
    <w:rsid w:val="00D257A1"/>
    <w:rsid w:val="00D30447"/>
    <w:rsid w:val="00D31332"/>
    <w:rsid w:val="00D31897"/>
    <w:rsid w:val="00D359BD"/>
    <w:rsid w:val="00D42220"/>
    <w:rsid w:val="00D4599E"/>
    <w:rsid w:val="00D53C21"/>
    <w:rsid w:val="00D55C0B"/>
    <w:rsid w:val="00D6083E"/>
    <w:rsid w:val="00D6311C"/>
    <w:rsid w:val="00D64971"/>
    <w:rsid w:val="00D666CB"/>
    <w:rsid w:val="00D6742B"/>
    <w:rsid w:val="00D6770B"/>
    <w:rsid w:val="00D73243"/>
    <w:rsid w:val="00D82879"/>
    <w:rsid w:val="00D82A26"/>
    <w:rsid w:val="00D90BFE"/>
    <w:rsid w:val="00D9114A"/>
    <w:rsid w:val="00D92276"/>
    <w:rsid w:val="00D968EE"/>
    <w:rsid w:val="00D96E01"/>
    <w:rsid w:val="00DA18C7"/>
    <w:rsid w:val="00DA1F7E"/>
    <w:rsid w:val="00DB4C10"/>
    <w:rsid w:val="00DC1399"/>
    <w:rsid w:val="00DC2EE9"/>
    <w:rsid w:val="00DC4669"/>
    <w:rsid w:val="00DC4A65"/>
    <w:rsid w:val="00DD30B2"/>
    <w:rsid w:val="00DD512E"/>
    <w:rsid w:val="00DE0EFB"/>
    <w:rsid w:val="00DF3BAC"/>
    <w:rsid w:val="00DF3F97"/>
    <w:rsid w:val="00DF46AD"/>
    <w:rsid w:val="00DF5F65"/>
    <w:rsid w:val="00DF67B4"/>
    <w:rsid w:val="00DF72FD"/>
    <w:rsid w:val="00E030D2"/>
    <w:rsid w:val="00E032CB"/>
    <w:rsid w:val="00E106CF"/>
    <w:rsid w:val="00E10DE3"/>
    <w:rsid w:val="00E110ED"/>
    <w:rsid w:val="00E14EF9"/>
    <w:rsid w:val="00E16006"/>
    <w:rsid w:val="00E21A0C"/>
    <w:rsid w:val="00E356CE"/>
    <w:rsid w:val="00E41638"/>
    <w:rsid w:val="00E442A4"/>
    <w:rsid w:val="00E44AF8"/>
    <w:rsid w:val="00E467ED"/>
    <w:rsid w:val="00E509E8"/>
    <w:rsid w:val="00E525C6"/>
    <w:rsid w:val="00E56670"/>
    <w:rsid w:val="00E57036"/>
    <w:rsid w:val="00E575E6"/>
    <w:rsid w:val="00E578C8"/>
    <w:rsid w:val="00E6068F"/>
    <w:rsid w:val="00E6071E"/>
    <w:rsid w:val="00E813A0"/>
    <w:rsid w:val="00E852A4"/>
    <w:rsid w:val="00E86D48"/>
    <w:rsid w:val="00E9323D"/>
    <w:rsid w:val="00E9463B"/>
    <w:rsid w:val="00E97812"/>
    <w:rsid w:val="00EA1C48"/>
    <w:rsid w:val="00EA6303"/>
    <w:rsid w:val="00EB00C5"/>
    <w:rsid w:val="00EB5967"/>
    <w:rsid w:val="00EB78EC"/>
    <w:rsid w:val="00EC0296"/>
    <w:rsid w:val="00EC1C8C"/>
    <w:rsid w:val="00EC4961"/>
    <w:rsid w:val="00EC6544"/>
    <w:rsid w:val="00ED3E0C"/>
    <w:rsid w:val="00ED76A3"/>
    <w:rsid w:val="00EE40C1"/>
    <w:rsid w:val="00EE44DE"/>
    <w:rsid w:val="00EE5610"/>
    <w:rsid w:val="00EE65B1"/>
    <w:rsid w:val="00EE7FDD"/>
    <w:rsid w:val="00EF0843"/>
    <w:rsid w:val="00EF7CFD"/>
    <w:rsid w:val="00F07A37"/>
    <w:rsid w:val="00F10F2F"/>
    <w:rsid w:val="00F13998"/>
    <w:rsid w:val="00F17B3F"/>
    <w:rsid w:val="00F267A4"/>
    <w:rsid w:val="00F277C0"/>
    <w:rsid w:val="00F30BB1"/>
    <w:rsid w:val="00F32D14"/>
    <w:rsid w:val="00F33EA2"/>
    <w:rsid w:val="00F42CEF"/>
    <w:rsid w:val="00F43C60"/>
    <w:rsid w:val="00F45BF3"/>
    <w:rsid w:val="00F46CDD"/>
    <w:rsid w:val="00F47F63"/>
    <w:rsid w:val="00F51FF0"/>
    <w:rsid w:val="00F525E9"/>
    <w:rsid w:val="00F54828"/>
    <w:rsid w:val="00F54AD8"/>
    <w:rsid w:val="00F70C6D"/>
    <w:rsid w:val="00F710AC"/>
    <w:rsid w:val="00F71C76"/>
    <w:rsid w:val="00F72E0D"/>
    <w:rsid w:val="00F767BE"/>
    <w:rsid w:val="00F7692B"/>
    <w:rsid w:val="00F8025D"/>
    <w:rsid w:val="00F900AF"/>
    <w:rsid w:val="00FA0473"/>
    <w:rsid w:val="00FA26CF"/>
    <w:rsid w:val="00FA5778"/>
    <w:rsid w:val="00FA7781"/>
    <w:rsid w:val="00FB0C56"/>
    <w:rsid w:val="00FB27EF"/>
    <w:rsid w:val="00FB379E"/>
    <w:rsid w:val="00FB521E"/>
    <w:rsid w:val="00FC15BA"/>
    <w:rsid w:val="00FC3436"/>
    <w:rsid w:val="00FC524B"/>
    <w:rsid w:val="00FC6103"/>
    <w:rsid w:val="00FC7BD0"/>
    <w:rsid w:val="00FD343D"/>
    <w:rsid w:val="00FE002E"/>
    <w:rsid w:val="00FE5EA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BFE2D"/>
  <w15:docId w15:val="{5F12517F-E5EC-4783-B477-521C08C454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10CC2"/>
  </w:style>
  <w:style w:type="paragraph" w:styleId="Ttulo1">
    <w:name w:val="heading 1"/>
    <w:basedOn w:val="Normal"/>
    <w:next w:val="Normal"/>
    <w:link w:val="Ttulo1Car"/>
    <w:uiPriority w:val="9"/>
    <w:qFormat/>
    <w:rsid w:val="007A7445"/>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Prrafodelista">
    <w:name w:val="List Paragraph"/>
    <w:basedOn w:val="Normal"/>
    <w:link w:val="PrrafodelistaCar"/>
    <w:uiPriority w:val="34"/>
    <w:qFormat/>
    <w:rsid w:val="00810CC2"/>
    <w:pPr>
      <w:ind w:left="720"/>
      <w:contextualSpacing/>
    </w:pPr>
  </w:style>
  <w:style w:type="paragraph" w:styleId="Textoindependiente">
    <w:name w:val="Body Text"/>
    <w:basedOn w:val="Normal"/>
    <w:link w:val="TextoindependienteCar"/>
    <w:uiPriority w:val="99"/>
    <w:semiHidden/>
    <w:unhideWhenUsed/>
    <w:rsid w:val="00810CC2"/>
    <w:pPr>
      <w:spacing w:after="120" w:line="240" w:lineRule="auto"/>
    </w:pPr>
    <w:rPr>
      <w:rFonts w:ascii="Cambria" w:hAnsi="Cambria" w:eastAsia="MS Mincho" w:cs="Times New Roman"/>
      <w:sz w:val="24"/>
      <w:szCs w:val="24"/>
      <w:lang w:eastAsia="ja-JP"/>
    </w:rPr>
  </w:style>
  <w:style w:type="character" w:styleId="TextoindependienteCar" w:customStyle="1">
    <w:name w:val="Texto independiente Car"/>
    <w:basedOn w:val="Fuentedeprrafopredeter"/>
    <w:link w:val="Textoindependiente"/>
    <w:uiPriority w:val="99"/>
    <w:semiHidden/>
    <w:rsid w:val="00810CC2"/>
    <w:rPr>
      <w:rFonts w:ascii="Cambria" w:hAnsi="Cambria" w:eastAsia="MS Mincho" w:cs="Times New Roman"/>
      <w:sz w:val="24"/>
      <w:szCs w:val="24"/>
      <w:lang w:eastAsia="ja-JP"/>
    </w:rPr>
  </w:style>
  <w:style w:type="paragraph" w:styleId="Ttulo">
    <w:name w:val="Title"/>
    <w:basedOn w:val="Normal"/>
    <w:link w:val="TtuloCar"/>
    <w:qFormat/>
    <w:rsid w:val="00810CC2"/>
    <w:pPr>
      <w:tabs>
        <w:tab w:val="left" w:pos="1440"/>
        <w:tab w:val="left" w:pos="3060"/>
      </w:tabs>
      <w:spacing w:after="0" w:line="240" w:lineRule="auto"/>
      <w:jc w:val="center"/>
      <w:outlineLvl w:val="0"/>
    </w:pPr>
    <w:rPr>
      <w:rFonts w:ascii="Times New Roman" w:hAnsi="Times New Roman" w:eastAsia="Times New Roman" w:cs="Times New Roman"/>
      <w:sz w:val="24"/>
      <w:szCs w:val="20"/>
    </w:rPr>
  </w:style>
  <w:style w:type="character" w:styleId="TtuloCar" w:customStyle="1">
    <w:name w:val="Título Car"/>
    <w:basedOn w:val="Fuentedeprrafopredeter"/>
    <w:link w:val="Ttulo"/>
    <w:rsid w:val="00810CC2"/>
    <w:rPr>
      <w:rFonts w:ascii="Times New Roman" w:hAnsi="Times New Roman" w:eastAsia="Times New Roman" w:cs="Times New Roman"/>
      <w:sz w:val="24"/>
      <w:szCs w:val="20"/>
    </w:rPr>
  </w:style>
  <w:style w:type="paragraph" w:styleId="Newpage" w:customStyle="1">
    <w:name w:val="Newpage"/>
    <w:basedOn w:val="Normal"/>
    <w:rsid w:val="00810CC2"/>
    <w:pPr>
      <w:tabs>
        <w:tab w:val="left" w:pos="1440"/>
        <w:tab w:val="left" w:pos="3060"/>
      </w:tabs>
      <w:spacing w:after="0" w:line="240" w:lineRule="auto"/>
      <w:jc w:val="center"/>
    </w:pPr>
    <w:rPr>
      <w:rFonts w:ascii="Times New Roman" w:hAnsi="Times New Roman" w:eastAsia="Times New Roman" w:cs="Arial"/>
      <w:b/>
      <w:smallCaps/>
      <w:sz w:val="24"/>
      <w:szCs w:val="20"/>
    </w:rPr>
  </w:style>
  <w:style w:type="paragraph" w:styleId="Textonotapie">
    <w:name w:val="footnote text"/>
    <w:aliases w:val="fn,footnote,foottextfra,F,f,Char Char Char Char,Char Char Char Char Char,Footnote Text Char Char Char,Footnote Text Char Char Char Char Char Char,Footnote Text Char Char Char Char Char Char Char Char Char1,Texto nota pie Car Car,ADB,ft"/>
    <w:basedOn w:val="Normal"/>
    <w:link w:val="TextonotapieCar"/>
    <w:uiPriority w:val="99"/>
    <w:unhideWhenUsed/>
    <w:qFormat/>
    <w:rsid w:val="0021615E"/>
    <w:pPr>
      <w:spacing w:after="0" w:line="240" w:lineRule="auto"/>
    </w:pPr>
    <w:rPr>
      <w:sz w:val="20"/>
      <w:szCs w:val="20"/>
    </w:rPr>
  </w:style>
  <w:style w:type="character" w:styleId="TextonotapieCar" w:customStyle="1">
    <w:name w:val="Texto nota pie Car"/>
    <w:aliases w:val="fn Car,footnote Car,foottextfra Car,F Car,f Car,Char Char Char Char Car,Char Char Char Char Char Car,Footnote Text Char Char Char Car,Footnote Text Char Char Char Char Char Char Car,Texto nota pie Car Car Car,ADB Car,ft Car"/>
    <w:basedOn w:val="Fuentedeprrafopredeter"/>
    <w:link w:val="Textonotapie"/>
    <w:uiPriority w:val="99"/>
    <w:rsid w:val="0021615E"/>
    <w:rPr>
      <w:sz w:val="20"/>
      <w:szCs w:val="20"/>
    </w:rPr>
  </w:style>
  <w:style w:type="character" w:styleId="Refdenotaalpie">
    <w:name w:val="footnote reference"/>
    <w:aliases w:val="ftref,BVI fnr, BVI fnr,Знак сноски 1,referencia nota al pie,Fußnotenzeichen DISS,16 Point,Superscript 6 Point,Ref. de nota al pie.,FC,Знак сноски-FN,Ref,de nota al pie,Char Char1,ft Char1,FO,footnote ref,Footnote,titulo 2,Style 24"/>
    <w:basedOn w:val="Fuentedeprrafopredeter"/>
    <w:link w:val="Char2"/>
    <w:uiPriority w:val="99"/>
    <w:unhideWhenUsed/>
    <w:qFormat/>
    <w:rsid w:val="0021615E"/>
    <w:rPr>
      <w:vertAlign w:val="superscript"/>
    </w:rPr>
  </w:style>
  <w:style w:type="character" w:styleId="Hipervnculo">
    <w:name w:val="Hyperlink"/>
    <w:basedOn w:val="Fuentedeprrafopredeter"/>
    <w:uiPriority w:val="99"/>
    <w:unhideWhenUsed/>
    <w:rsid w:val="0021615E"/>
    <w:rPr>
      <w:color w:val="0000FF" w:themeColor="hyperlink"/>
      <w:u w:val="single"/>
    </w:rPr>
  </w:style>
  <w:style w:type="table" w:styleId="Tablaconcuadrcula">
    <w:name w:val="Table Grid"/>
    <w:basedOn w:val="Tablanormal"/>
    <w:uiPriority w:val="59"/>
    <w:rsid w:val="00FC15B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cabezado">
    <w:name w:val="header"/>
    <w:basedOn w:val="Normal"/>
    <w:link w:val="EncabezadoCar"/>
    <w:uiPriority w:val="99"/>
    <w:unhideWhenUsed/>
    <w:rsid w:val="00801CEB"/>
    <w:pPr>
      <w:tabs>
        <w:tab w:val="center" w:pos="4680"/>
        <w:tab w:val="right" w:pos="9360"/>
      </w:tabs>
      <w:spacing w:after="0" w:line="240" w:lineRule="auto"/>
    </w:pPr>
  </w:style>
  <w:style w:type="character" w:styleId="EncabezadoCar" w:customStyle="1">
    <w:name w:val="Encabezado Car"/>
    <w:basedOn w:val="Fuentedeprrafopredeter"/>
    <w:link w:val="Encabezado"/>
    <w:uiPriority w:val="99"/>
    <w:rsid w:val="00801CEB"/>
  </w:style>
  <w:style w:type="paragraph" w:styleId="Piedepgina">
    <w:name w:val="footer"/>
    <w:basedOn w:val="Normal"/>
    <w:link w:val="PiedepginaCar"/>
    <w:uiPriority w:val="99"/>
    <w:unhideWhenUsed/>
    <w:rsid w:val="00801CEB"/>
    <w:pPr>
      <w:tabs>
        <w:tab w:val="center" w:pos="4680"/>
        <w:tab w:val="right" w:pos="9360"/>
      </w:tabs>
      <w:spacing w:after="0" w:line="240" w:lineRule="auto"/>
    </w:pPr>
  </w:style>
  <w:style w:type="character" w:styleId="PiedepginaCar" w:customStyle="1">
    <w:name w:val="Pie de página Car"/>
    <w:basedOn w:val="Fuentedeprrafopredeter"/>
    <w:link w:val="Piedepgina"/>
    <w:uiPriority w:val="99"/>
    <w:rsid w:val="00801CEB"/>
  </w:style>
  <w:style w:type="character" w:styleId="apple-converted-space" w:customStyle="1">
    <w:name w:val="apple-converted-space"/>
    <w:basedOn w:val="Fuentedeprrafopredeter"/>
    <w:rsid w:val="00CB62AE"/>
  </w:style>
  <w:style w:type="character" w:styleId="Textoennegrita">
    <w:name w:val="Strong"/>
    <w:basedOn w:val="Fuentedeprrafopredeter"/>
    <w:uiPriority w:val="22"/>
    <w:qFormat/>
    <w:rsid w:val="00CB62AE"/>
    <w:rPr>
      <w:b/>
      <w:bCs/>
    </w:rPr>
  </w:style>
  <w:style w:type="character" w:styleId="Ttulo1Car" w:customStyle="1">
    <w:name w:val="Título 1 Car"/>
    <w:basedOn w:val="Fuentedeprrafopredeter"/>
    <w:link w:val="Ttulo1"/>
    <w:uiPriority w:val="9"/>
    <w:rsid w:val="007A7445"/>
    <w:rPr>
      <w:rFonts w:asciiTheme="majorHAnsi" w:hAnsiTheme="majorHAnsi" w:eastAsiaTheme="majorEastAsia" w:cstheme="majorBidi"/>
      <w:color w:val="365F91" w:themeColor="accent1" w:themeShade="BF"/>
      <w:sz w:val="32"/>
      <w:szCs w:val="32"/>
    </w:rPr>
  </w:style>
  <w:style w:type="character" w:styleId="Textodelmarcadordeposicin">
    <w:name w:val="Placeholder Text"/>
    <w:basedOn w:val="Fuentedeprrafopredeter"/>
    <w:uiPriority w:val="99"/>
    <w:semiHidden/>
    <w:rsid w:val="003C6BF4"/>
    <w:rPr>
      <w:color w:val="808080"/>
    </w:rPr>
  </w:style>
  <w:style w:type="character" w:styleId="PrrafodelistaCar" w:customStyle="1">
    <w:name w:val="Párrafo de lista Car"/>
    <w:link w:val="Prrafodelista"/>
    <w:uiPriority w:val="34"/>
    <w:locked/>
    <w:rsid w:val="001B1938"/>
  </w:style>
  <w:style w:type="table" w:styleId="GridTable1Light-Accent11" w:customStyle="1">
    <w:name w:val="Grid Table 1 Light - Accent 11"/>
    <w:basedOn w:val="Tablanormal"/>
    <w:uiPriority w:val="46"/>
    <w:rsid w:val="00831C07"/>
    <w:pPr>
      <w:spacing w:after="0" w:line="240" w:lineRule="auto"/>
    </w:pPr>
    <w:tblPr>
      <w:tblStyleRowBandSize w:val="1"/>
      <w:tblStyleColBandSize w:val="1"/>
      <w:tblBorders>
        <w:top w:val="single" w:color="B8CCE4" w:themeColor="accent1" w:themeTint="66" w:sz="4" w:space="0"/>
        <w:left w:val="single" w:color="B8CCE4" w:themeColor="accent1" w:themeTint="66" w:sz="4" w:space="0"/>
        <w:bottom w:val="single" w:color="B8CCE4" w:themeColor="accent1" w:themeTint="66" w:sz="4" w:space="0"/>
        <w:right w:val="single" w:color="B8CCE4" w:themeColor="accent1" w:themeTint="66" w:sz="4" w:space="0"/>
        <w:insideH w:val="single" w:color="B8CCE4" w:themeColor="accent1" w:themeTint="66" w:sz="4" w:space="0"/>
        <w:insideV w:val="single" w:color="B8CCE4" w:themeColor="accent1" w:themeTint="66" w:sz="4" w:space="0"/>
      </w:tblBorders>
    </w:tblPr>
    <w:tblStylePr w:type="firstRow">
      <w:rPr>
        <w:b/>
        <w:bCs/>
      </w:rPr>
      <w:tblPr/>
      <w:tcPr>
        <w:tcBorders>
          <w:bottom w:val="single" w:color="95B3D7" w:themeColor="accent1" w:themeTint="99" w:sz="12" w:space="0"/>
        </w:tcBorders>
      </w:tcPr>
    </w:tblStylePr>
    <w:tblStylePr w:type="lastRow">
      <w:rPr>
        <w:b/>
        <w:bCs/>
      </w:rPr>
      <w:tblPr/>
      <w:tcPr>
        <w:tcBorders>
          <w:top w:val="double" w:color="95B3D7" w:themeColor="accent1" w:themeTint="99" w:sz="2" w:space="0"/>
        </w:tcBorders>
      </w:tcPr>
    </w:tblStylePr>
    <w:tblStylePr w:type="firstCol">
      <w:rPr>
        <w:b/>
        <w:bCs/>
      </w:rPr>
    </w:tblStylePr>
    <w:tblStylePr w:type="lastCol">
      <w:rPr>
        <w:b/>
        <w:bCs/>
      </w:rPr>
    </w:tblStylePr>
  </w:style>
  <w:style w:type="paragraph" w:styleId="TtuloTDC">
    <w:name w:val="TOC Heading"/>
    <w:basedOn w:val="Ttulo1"/>
    <w:next w:val="Normal"/>
    <w:uiPriority w:val="39"/>
    <w:unhideWhenUsed/>
    <w:qFormat/>
    <w:rsid w:val="00FB379E"/>
    <w:pPr>
      <w:spacing w:line="259" w:lineRule="auto"/>
      <w:outlineLvl w:val="9"/>
    </w:pPr>
    <w:rPr>
      <w:lang w:val="es-UY" w:eastAsia="es-UY"/>
    </w:rPr>
  </w:style>
  <w:style w:type="paragraph" w:styleId="TDC1">
    <w:name w:val="toc 1"/>
    <w:basedOn w:val="Normal"/>
    <w:next w:val="Normal"/>
    <w:autoRedefine/>
    <w:uiPriority w:val="39"/>
    <w:unhideWhenUsed/>
    <w:rsid w:val="00FB379E"/>
    <w:pPr>
      <w:spacing w:after="100"/>
    </w:pPr>
  </w:style>
  <w:style w:type="character" w:styleId="Refdecomentario">
    <w:name w:val="annotation reference"/>
    <w:basedOn w:val="Fuentedeprrafopredeter"/>
    <w:uiPriority w:val="99"/>
    <w:semiHidden/>
    <w:unhideWhenUsed/>
    <w:rsid w:val="008D3843"/>
    <w:rPr>
      <w:sz w:val="16"/>
      <w:szCs w:val="16"/>
    </w:rPr>
  </w:style>
  <w:style w:type="paragraph" w:styleId="Textocomentario">
    <w:name w:val="annotation text"/>
    <w:basedOn w:val="Normal"/>
    <w:link w:val="TextocomentarioCar"/>
    <w:uiPriority w:val="99"/>
    <w:semiHidden/>
    <w:unhideWhenUsed/>
    <w:rsid w:val="008D3843"/>
    <w:pPr>
      <w:spacing w:line="240" w:lineRule="auto"/>
    </w:pPr>
    <w:rPr>
      <w:sz w:val="20"/>
      <w:szCs w:val="20"/>
    </w:rPr>
  </w:style>
  <w:style w:type="character" w:styleId="TextocomentarioCar" w:customStyle="1">
    <w:name w:val="Texto comentario Car"/>
    <w:basedOn w:val="Fuentedeprrafopredeter"/>
    <w:link w:val="Textocomentario"/>
    <w:uiPriority w:val="99"/>
    <w:semiHidden/>
    <w:rsid w:val="008D3843"/>
    <w:rPr>
      <w:sz w:val="20"/>
      <w:szCs w:val="20"/>
    </w:rPr>
  </w:style>
  <w:style w:type="paragraph" w:styleId="Asuntodelcomentario">
    <w:name w:val="annotation subject"/>
    <w:basedOn w:val="Textocomentario"/>
    <w:next w:val="Textocomentario"/>
    <w:link w:val="AsuntodelcomentarioCar"/>
    <w:uiPriority w:val="99"/>
    <w:semiHidden/>
    <w:unhideWhenUsed/>
    <w:rsid w:val="008D3843"/>
    <w:rPr>
      <w:b/>
      <w:bCs/>
    </w:rPr>
  </w:style>
  <w:style w:type="character" w:styleId="AsuntodelcomentarioCar" w:customStyle="1">
    <w:name w:val="Asunto del comentario Car"/>
    <w:basedOn w:val="TextocomentarioCar"/>
    <w:link w:val="Asuntodelcomentario"/>
    <w:uiPriority w:val="99"/>
    <w:semiHidden/>
    <w:rsid w:val="008D3843"/>
    <w:rPr>
      <w:b/>
      <w:bCs/>
      <w:sz w:val="20"/>
      <w:szCs w:val="20"/>
    </w:rPr>
  </w:style>
  <w:style w:type="paragraph" w:styleId="Textodeglobo">
    <w:name w:val="Balloon Text"/>
    <w:basedOn w:val="Normal"/>
    <w:link w:val="TextodegloboCar"/>
    <w:uiPriority w:val="99"/>
    <w:semiHidden/>
    <w:unhideWhenUsed/>
    <w:rsid w:val="008D3843"/>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8D3843"/>
    <w:rPr>
      <w:rFonts w:ascii="Segoe UI" w:hAnsi="Segoe UI" w:cs="Segoe UI"/>
      <w:sz w:val="18"/>
      <w:szCs w:val="18"/>
    </w:rPr>
  </w:style>
  <w:style w:type="paragraph" w:styleId="Char2" w:customStyle="1">
    <w:name w:val="Char2"/>
    <w:basedOn w:val="Normal"/>
    <w:link w:val="Refdenotaalpie"/>
    <w:uiPriority w:val="99"/>
    <w:rsid w:val="0083556A"/>
    <w:pPr>
      <w:spacing w:after="160" w:line="240" w:lineRule="exact"/>
    </w:pPr>
    <w:rPr>
      <w:vertAlign w:val="superscript"/>
    </w:rPr>
  </w:style>
  <w:style w:type="character" w:styleId="UnresolvedMention1" w:customStyle="1">
    <w:name w:val="Unresolved Mention1"/>
    <w:basedOn w:val="Fuentedeprrafopredeter"/>
    <w:uiPriority w:val="99"/>
    <w:semiHidden/>
    <w:unhideWhenUsed/>
    <w:rsid w:val="0026105A"/>
    <w:rPr>
      <w:color w:val="605E5C"/>
      <w:shd w:val="clear" w:color="auto" w:fill="E1DFDD"/>
    </w:rPr>
  </w:style>
  <w:style w:type="paragraph" w:styleId="Chapter" w:customStyle="1">
    <w:name w:val="Chapter"/>
    <w:basedOn w:val="Normal"/>
    <w:next w:val="Normal"/>
    <w:rsid w:val="00C636BF"/>
    <w:pPr>
      <w:keepNext/>
      <w:numPr>
        <w:numId w:val="19"/>
      </w:numPr>
      <w:tabs>
        <w:tab w:val="clear" w:pos="1800"/>
        <w:tab w:val="num" w:pos="648"/>
        <w:tab w:val="left" w:pos="1440"/>
      </w:tabs>
      <w:spacing w:before="240" w:after="240" w:line="240" w:lineRule="auto"/>
      <w:ind w:left="0"/>
      <w:jc w:val="center"/>
    </w:pPr>
    <w:rPr>
      <w:rFonts w:ascii="Times New Roman" w:hAnsi="Times New Roman" w:eastAsia="Times New Roman" w:cs="Times New Roman"/>
      <w:b/>
      <w:smallCaps/>
      <w:sz w:val="24"/>
      <w:szCs w:val="20"/>
      <w:lang w:val="es-ES_tradnl"/>
    </w:rPr>
  </w:style>
  <w:style w:type="paragraph" w:styleId="Paragraph" w:customStyle="1">
    <w:name w:val="Paragraph"/>
    <w:aliases w:val="paragraph,p,PARAGRAPH,PG,pa,at"/>
    <w:basedOn w:val="Sangradetextonormal"/>
    <w:link w:val="ParagraphChar"/>
    <w:qFormat/>
    <w:rsid w:val="00C636BF"/>
    <w:pPr>
      <w:numPr>
        <w:ilvl w:val="1"/>
        <w:numId w:val="19"/>
      </w:numPr>
      <w:spacing w:before="120" w:line="240" w:lineRule="auto"/>
      <w:jc w:val="both"/>
      <w:outlineLvl w:val="1"/>
    </w:pPr>
    <w:rPr>
      <w:rFonts w:ascii="Times New Roman" w:hAnsi="Times New Roman" w:eastAsia="Times New Roman" w:cs="Times New Roman"/>
      <w:sz w:val="24"/>
      <w:szCs w:val="20"/>
      <w:lang w:val="es-ES_tradnl"/>
    </w:rPr>
  </w:style>
  <w:style w:type="paragraph" w:styleId="subpar" w:customStyle="1">
    <w:name w:val="subpar"/>
    <w:basedOn w:val="Sangra3detindependiente"/>
    <w:rsid w:val="00C636BF"/>
    <w:pPr>
      <w:numPr>
        <w:ilvl w:val="2"/>
        <w:numId w:val="19"/>
      </w:numPr>
      <w:tabs>
        <w:tab w:val="clear" w:pos="2304"/>
        <w:tab w:val="num" w:pos="1152"/>
      </w:tabs>
      <w:spacing w:before="120" w:line="240" w:lineRule="auto"/>
      <w:ind w:left="1152" w:hanging="576"/>
      <w:jc w:val="both"/>
      <w:outlineLvl w:val="2"/>
    </w:pPr>
    <w:rPr>
      <w:rFonts w:ascii="Times New Roman" w:hAnsi="Times New Roman" w:eastAsia="Times New Roman" w:cs="Times New Roman"/>
      <w:sz w:val="24"/>
      <w:szCs w:val="20"/>
      <w:lang w:val="es-ES_tradnl"/>
    </w:rPr>
  </w:style>
  <w:style w:type="paragraph" w:styleId="SubSubPar" w:customStyle="1">
    <w:name w:val="SubSubPar"/>
    <w:basedOn w:val="subpar"/>
    <w:uiPriority w:val="99"/>
    <w:rsid w:val="00C636BF"/>
    <w:pPr>
      <w:numPr>
        <w:ilvl w:val="3"/>
      </w:numPr>
      <w:tabs>
        <w:tab w:val="clear" w:pos="2736"/>
        <w:tab w:val="left" w:pos="0"/>
        <w:tab w:val="num" w:pos="1296"/>
      </w:tabs>
      <w:ind w:left="1296" w:hanging="720"/>
    </w:pPr>
  </w:style>
  <w:style w:type="character" w:styleId="ParagraphChar" w:customStyle="1">
    <w:name w:val="Paragraph Char"/>
    <w:link w:val="Paragraph"/>
    <w:rsid w:val="00C636BF"/>
    <w:rPr>
      <w:rFonts w:ascii="Times New Roman" w:hAnsi="Times New Roman" w:eastAsia="Times New Roman" w:cs="Times New Roman"/>
      <w:sz w:val="24"/>
      <w:szCs w:val="20"/>
      <w:lang w:val="es-ES_tradnl"/>
    </w:rPr>
  </w:style>
  <w:style w:type="paragraph" w:styleId="Sangradetextonormal">
    <w:name w:val="Body Text Indent"/>
    <w:basedOn w:val="Normal"/>
    <w:link w:val="SangradetextonormalCar"/>
    <w:uiPriority w:val="99"/>
    <w:semiHidden/>
    <w:unhideWhenUsed/>
    <w:rsid w:val="00C636BF"/>
    <w:pPr>
      <w:spacing w:after="120"/>
      <w:ind w:left="283"/>
    </w:pPr>
  </w:style>
  <w:style w:type="character" w:styleId="SangradetextonormalCar" w:customStyle="1">
    <w:name w:val="Sangría de texto normal Car"/>
    <w:basedOn w:val="Fuentedeprrafopredeter"/>
    <w:link w:val="Sangradetextonormal"/>
    <w:uiPriority w:val="99"/>
    <w:semiHidden/>
    <w:rsid w:val="00C636BF"/>
  </w:style>
  <w:style w:type="paragraph" w:styleId="Sangra3detindependiente">
    <w:name w:val="Body Text Indent 3"/>
    <w:basedOn w:val="Normal"/>
    <w:link w:val="Sangra3detindependienteCar"/>
    <w:uiPriority w:val="99"/>
    <w:semiHidden/>
    <w:unhideWhenUsed/>
    <w:rsid w:val="00C636BF"/>
    <w:pPr>
      <w:spacing w:after="120"/>
      <w:ind w:left="283"/>
    </w:pPr>
    <w:rPr>
      <w:sz w:val="16"/>
      <w:szCs w:val="16"/>
    </w:rPr>
  </w:style>
  <w:style w:type="character" w:styleId="Sangra3detindependienteCar" w:customStyle="1">
    <w:name w:val="Sangría 3 de t. independiente Car"/>
    <w:basedOn w:val="Fuentedeprrafopredeter"/>
    <w:link w:val="Sangra3detindependiente"/>
    <w:uiPriority w:val="99"/>
    <w:semiHidden/>
    <w:rsid w:val="00C636BF"/>
    <w:rPr>
      <w:sz w:val="16"/>
      <w:szCs w:val="16"/>
    </w:rPr>
  </w:style>
  <w:style w:type="paragraph" w:styleId="TDC2">
    <w:name w:val="toc 2"/>
    <w:basedOn w:val="Normal"/>
    <w:next w:val="Normal"/>
    <w:autoRedefine/>
    <w:uiPriority w:val="39"/>
    <w:unhideWhenUsed/>
    <w:rsid w:val="0000762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897701">
      <w:bodyDiv w:val="1"/>
      <w:marLeft w:val="0"/>
      <w:marRight w:val="0"/>
      <w:marTop w:val="0"/>
      <w:marBottom w:val="0"/>
      <w:divBdr>
        <w:top w:val="none" w:sz="0" w:space="0" w:color="auto"/>
        <w:left w:val="none" w:sz="0" w:space="0" w:color="auto"/>
        <w:bottom w:val="none" w:sz="0" w:space="0" w:color="auto"/>
        <w:right w:val="none" w:sz="0" w:space="0" w:color="auto"/>
      </w:divBdr>
    </w:div>
    <w:div w:id="562958312">
      <w:bodyDiv w:val="1"/>
      <w:marLeft w:val="0"/>
      <w:marRight w:val="0"/>
      <w:marTop w:val="0"/>
      <w:marBottom w:val="0"/>
      <w:divBdr>
        <w:top w:val="none" w:sz="0" w:space="0" w:color="auto"/>
        <w:left w:val="none" w:sz="0" w:space="0" w:color="auto"/>
        <w:bottom w:val="none" w:sz="0" w:space="0" w:color="auto"/>
        <w:right w:val="none" w:sz="0" w:space="0" w:color="auto"/>
      </w:divBdr>
    </w:div>
    <w:div w:id="788931967">
      <w:bodyDiv w:val="1"/>
      <w:marLeft w:val="0"/>
      <w:marRight w:val="0"/>
      <w:marTop w:val="0"/>
      <w:marBottom w:val="0"/>
      <w:divBdr>
        <w:top w:val="none" w:sz="0" w:space="0" w:color="auto"/>
        <w:left w:val="none" w:sz="0" w:space="0" w:color="auto"/>
        <w:bottom w:val="none" w:sz="0" w:space="0" w:color="auto"/>
        <w:right w:val="none" w:sz="0" w:space="0" w:color="auto"/>
      </w:divBdr>
    </w:div>
    <w:div w:id="1181895617">
      <w:bodyDiv w:val="1"/>
      <w:marLeft w:val="0"/>
      <w:marRight w:val="0"/>
      <w:marTop w:val="0"/>
      <w:marBottom w:val="0"/>
      <w:divBdr>
        <w:top w:val="none" w:sz="0" w:space="0" w:color="auto"/>
        <w:left w:val="none" w:sz="0" w:space="0" w:color="auto"/>
        <w:bottom w:val="none" w:sz="0" w:space="0" w:color="auto"/>
        <w:right w:val="none" w:sz="0" w:space="0" w:color="auto"/>
      </w:divBdr>
    </w:div>
    <w:div w:id="1387294797">
      <w:bodyDiv w:val="1"/>
      <w:marLeft w:val="0"/>
      <w:marRight w:val="0"/>
      <w:marTop w:val="0"/>
      <w:marBottom w:val="0"/>
      <w:divBdr>
        <w:top w:val="none" w:sz="0" w:space="0" w:color="auto"/>
        <w:left w:val="none" w:sz="0" w:space="0" w:color="auto"/>
        <w:bottom w:val="none" w:sz="0" w:space="0" w:color="auto"/>
        <w:right w:val="none" w:sz="0" w:space="0" w:color="auto"/>
      </w:divBdr>
    </w:div>
    <w:div w:id="1409502129">
      <w:bodyDiv w:val="1"/>
      <w:marLeft w:val="0"/>
      <w:marRight w:val="0"/>
      <w:marTop w:val="0"/>
      <w:marBottom w:val="0"/>
      <w:divBdr>
        <w:top w:val="none" w:sz="0" w:space="0" w:color="auto"/>
        <w:left w:val="none" w:sz="0" w:space="0" w:color="auto"/>
        <w:bottom w:val="none" w:sz="0" w:space="0" w:color="auto"/>
        <w:right w:val="none" w:sz="0" w:space="0" w:color="auto"/>
      </w:divBdr>
    </w:div>
    <w:div w:id="141428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endnotes" Target="endnotes.xml"/><Relationship Id="rId12" Type="http://schemas.openxmlformats.org/officeDocument/2006/relationships/hyperlink" Target="http://stat.wto.org/Home/WSDBHome.aspx"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t.wto.org/Home/WSDBHome.asp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 Id="rId22"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8EA7601F521594CA8F96E9ABA992285" ma:contentTypeVersion="242" ma:contentTypeDescription="A content type to manage public (operations) IDB documents" ma:contentTypeScope="" ma:versionID="94c4c003c00c0d0332b940cbd3fcf966">
  <xsd:schema xmlns:xsd="http://www.w3.org/2001/XMLSchema" xmlns:xs="http://www.w3.org/2001/XMLSchema" xmlns:p="http://schemas.microsoft.com/office/2006/metadata/properties" xmlns:ns2="cdc7663a-08f0-4737-9e8c-148ce897a09c" targetNamespace="http://schemas.microsoft.com/office/2006/metadata/properties" ma:root="true" ma:fieldsID="21a7b1450e16e45992da2921a7d9620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GY-L106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R0002676712</Record_x0020_Number>
    <Key_x0020_Document xmlns="cdc7663a-08f0-4737-9e8c-148ce897a09c">false</Key_x0020_Document>
    <Division_x0020_or_x0020_Unit xmlns="cdc7663a-08f0-4737-9e8c-148ce897a09c">INT/TIN</Division_x0020_or_x0020_Unit>
    <IDBDocs_x0020_Number xmlns="cdc7663a-08f0-4737-9e8c-148ce897a09c" xsi:nil="true"/>
    <Document_x0020_Author xmlns="cdc7663a-08f0-4737-9e8c-148ce897a09c">Gomez Gonzalez,Maria Margarita</Document_x0020_Author>
    <_dlc_DocId xmlns="cdc7663a-08f0-4737-9e8c-148ce897a09c">EZSHARE-1333772801-11</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Guyana</TermName>
          <TermId xmlns="http://schemas.microsoft.com/office/infopath/2007/PartnerControls">56862354-b867-4ea1-80cf-2c12eebb71f3</TermId>
        </TermInfo>
      </Terms>
    </ic46d7e087fd4a108fb86518ca413cc6>
    <TaxCatchAll xmlns="cdc7663a-08f0-4737-9e8c-148ce897a09c">
      <Value>28</Value>
      <Value>26</Value>
      <Value>112</Value>
      <Value>2</Value>
      <Value>140</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GY-L1064</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1ad71c92-52dc-4b3f-a10b-7eb73607a9e6</TermId>
        </TermInfo>
      </Terms>
    </b2ec7cfb18674cb8803df6b262e8b107>
    <Document_x0020_Language_x0020_IDB xmlns="cdc7663a-08f0-4737-9e8c-148ce897a09c">English</Document_x0020_Language_x0020_IDB>
    <_dlc_DocIdUrl xmlns="cdc7663a-08f0-4737-9e8c-148ce897a09c">
      <Url>https://idbg.sharepoint.com/teams/EZ-GY-LON/GY-L1064/_layouts/15/DocIdRedir.aspx?ID=EZSHARE-1333772801-11</Url>
      <Description>EZSHARE-1333772801-11</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147C858-44C4-4A21-B3B8-F2CBE10E0880}">
  <ds:schemaRefs>
    <ds:schemaRef ds:uri="http://schemas.openxmlformats.org/officeDocument/2006/bibliography"/>
  </ds:schemaRefs>
</ds:datastoreItem>
</file>

<file path=customXml/itemProps2.xml><?xml version="1.0" encoding="utf-8"?>
<ds:datastoreItem xmlns:ds="http://schemas.openxmlformats.org/officeDocument/2006/customXml" ds:itemID="{99F2492A-E976-4DF8-9D18-90BD3CDFE507}"/>
</file>

<file path=customXml/itemProps3.xml><?xml version="1.0" encoding="utf-8"?>
<ds:datastoreItem xmlns:ds="http://schemas.openxmlformats.org/officeDocument/2006/customXml" ds:itemID="{4CAF1F09-50C7-4B8D-B381-7055EC2F84CB}"/>
</file>

<file path=customXml/itemProps4.xml><?xml version="1.0" encoding="utf-8"?>
<ds:datastoreItem xmlns:ds="http://schemas.openxmlformats.org/officeDocument/2006/customXml" ds:itemID="{F964E6F0-F794-4409-8CF8-A4E204D26548}"/>
</file>

<file path=customXml/itemProps5.xml><?xml version="1.0" encoding="utf-8"?>
<ds:datastoreItem xmlns:ds="http://schemas.openxmlformats.org/officeDocument/2006/customXml" ds:itemID="{1FFD76C8-D4F3-4EB5-A8CB-0DC192E4F3B4}"/>
</file>

<file path=customXml/itemProps6.xml><?xml version="1.0" encoding="utf-8"?>
<ds:datastoreItem xmlns:ds="http://schemas.openxmlformats.org/officeDocument/2006/customXml" ds:itemID="{E27470E8-FFF2-463E-AC32-E20A4AC7222F}"/>
</file>

<file path=customXml/itemProps7.xml><?xml version="1.0" encoding="utf-8"?>
<ds:datastoreItem xmlns:ds="http://schemas.openxmlformats.org/officeDocument/2006/customXml" ds:itemID="{DBE7F9A2-6130-42C4-8ED6-54E7EA768A78}"/>
</file>

<file path=customXml/itemProps8.xml><?xml version="1.0" encoding="utf-8"?>
<ds:datastoreItem xmlns:ds="http://schemas.openxmlformats.org/officeDocument/2006/customXml" ds:itemID="{EF911019-D7F1-453D-9977-08EC85771D84}"/>
</file>

<file path=docProps/app.xml><?xml version="1.0" encoding="utf-8"?>
<Properties xmlns="http://schemas.openxmlformats.org/officeDocument/2006/extended-properties" xmlns:vt="http://schemas.openxmlformats.org/officeDocument/2006/docPropsVTypes">
  <Template>Normal</Template>
  <TotalTime>174</TotalTime>
  <Pages>16</Pages>
  <Words>3712</Words>
  <Characters>20417</Characters>
  <Application>Microsoft Office Word</Application>
  <DocSecurity>0</DocSecurity>
  <Lines>170</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24081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Labraga</dc:creator>
  <cp:keywords/>
  <cp:lastModifiedBy>Juan Labraga</cp:lastModifiedBy>
  <cp:revision>40</cp:revision>
  <dcterms:created xsi:type="dcterms:W3CDTF">2018-09-11T01:54:00Z</dcterms:created>
  <dcterms:modified xsi:type="dcterms:W3CDTF">2018-09-13T15:10:00Z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112;#TRADE|1ad71c92-52dc-4b3f-a10b-7eb73607a9e6</vt:lpwstr>
  </property>
  <property fmtid="{D5CDD505-2E9C-101B-9397-08002B2CF9AE}" pid="7" name="Country">
    <vt:lpwstr>28;#Guyana|56862354-b867-4ea1-80cf-2c12eebb71f3</vt:lpwstr>
  </property>
  <property fmtid="{D5CDD505-2E9C-101B-9397-08002B2CF9AE}" pid="8" name="Fund IDB">
    <vt:lpwstr>26;#BLD|60acb4c1-0ef3-40ba-9d70-f741cd9e6c23</vt:lpwstr>
  </property>
  <property fmtid="{D5CDD505-2E9C-101B-9397-08002B2CF9AE}" pid="9" name="_dlc_DocIdItemGuid">
    <vt:lpwstr>30b31511-c837-4cd8-bab9-4f86d574fc3b</vt:lpwstr>
  </property>
  <property fmtid="{D5CDD505-2E9C-101B-9397-08002B2CF9AE}" pid="10" name="Sector IDB">
    <vt:lpwstr>140;#TRADE|4f84c989-30b4-4e40-b7c1-3021a996f7c5</vt:lpwstr>
  </property>
  <property fmtid="{D5CDD505-2E9C-101B-9397-08002B2CF9AE}" pid="11" name="Function Operations IDB">
    <vt:lpwstr>2;#Project Preparation, Planning and Design|29ca0c72-1fc4-435f-a09c-28585cb5eac9</vt:lpwstr>
  </property>
  <property fmtid="{D5CDD505-2E9C-101B-9397-08002B2CF9AE}" pid="12" name="ContentTypeId">
    <vt:lpwstr>0x0101001A458A224826124E8B45B1D613300CFC0008EA7601F521594CA8F96E9ABA992285</vt:lpwstr>
  </property>
</Properties>
</file>