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header4.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199D" w:rsidRPr="00356E20" w:rsidRDefault="0040199D" w:rsidP="0040199D">
      <w:pPr>
        <w:pStyle w:val="SubSubPar"/>
        <w:numPr>
          <w:ilvl w:val="0"/>
          <w:numId w:val="0"/>
        </w:numPr>
        <w:spacing w:after="0"/>
        <w:jc w:val="center"/>
        <w:rPr>
          <w:smallCaps/>
          <w:szCs w:val="24"/>
          <w:lang w:val="es-ES"/>
        </w:rPr>
      </w:pPr>
      <w:r w:rsidRPr="00356E20">
        <w:rPr>
          <w:smallCaps/>
          <w:szCs w:val="24"/>
          <w:lang w:val="es-ES"/>
        </w:rPr>
        <w:t>Documento del Banco Interamericano De Desarrollo</w:t>
      </w:r>
    </w:p>
    <w:p w:rsidR="0040199D" w:rsidRPr="00356E20" w:rsidRDefault="0040199D" w:rsidP="0040199D">
      <w:pPr>
        <w:tabs>
          <w:tab w:val="left" w:pos="1440"/>
          <w:tab w:val="left" w:pos="3060"/>
        </w:tabs>
        <w:jc w:val="center"/>
        <w:rPr>
          <w:smallCaps/>
          <w:szCs w:val="24"/>
          <w:lang w:val="es-ES"/>
        </w:rPr>
      </w:pPr>
    </w:p>
    <w:p w:rsidR="0040199D" w:rsidRPr="00356E20" w:rsidRDefault="0040199D" w:rsidP="0040199D">
      <w:pPr>
        <w:tabs>
          <w:tab w:val="left" w:pos="1440"/>
          <w:tab w:val="left" w:pos="3060"/>
        </w:tabs>
        <w:jc w:val="center"/>
        <w:rPr>
          <w:smallCaps/>
          <w:szCs w:val="24"/>
          <w:lang w:val="es-ES"/>
        </w:rPr>
      </w:pPr>
    </w:p>
    <w:p w:rsidR="0040199D" w:rsidRPr="00356E20" w:rsidRDefault="0040199D" w:rsidP="0040199D">
      <w:pPr>
        <w:tabs>
          <w:tab w:val="left" w:pos="1440"/>
          <w:tab w:val="left" w:pos="3060"/>
        </w:tabs>
        <w:jc w:val="center"/>
        <w:rPr>
          <w:smallCaps/>
          <w:szCs w:val="24"/>
          <w:lang w:val="es-ES"/>
        </w:rPr>
      </w:pPr>
    </w:p>
    <w:p w:rsidR="0040199D" w:rsidRPr="00356E20" w:rsidRDefault="0040199D" w:rsidP="0040199D">
      <w:pPr>
        <w:tabs>
          <w:tab w:val="left" w:pos="1440"/>
          <w:tab w:val="left" w:pos="3060"/>
        </w:tabs>
        <w:jc w:val="center"/>
        <w:rPr>
          <w:smallCaps/>
          <w:szCs w:val="24"/>
          <w:lang w:val="es-ES"/>
        </w:rPr>
      </w:pPr>
    </w:p>
    <w:p w:rsidR="0040199D" w:rsidRPr="00356E20" w:rsidRDefault="0040199D" w:rsidP="0040199D">
      <w:pPr>
        <w:tabs>
          <w:tab w:val="left" w:pos="1440"/>
          <w:tab w:val="left" w:pos="3060"/>
        </w:tabs>
        <w:jc w:val="center"/>
        <w:rPr>
          <w:smallCaps/>
          <w:szCs w:val="24"/>
          <w:lang w:val="es-ES"/>
        </w:rPr>
      </w:pPr>
    </w:p>
    <w:p w:rsidR="0040199D" w:rsidRPr="00356E20" w:rsidRDefault="0040199D" w:rsidP="0040199D">
      <w:pPr>
        <w:tabs>
          <w:tab w:val="left" w:pos="1440"/>
          <w:tab w:val="left" w:pos="3060"/>
        </w:tabs>
        <w:jc w:val="center"/>
        <w:rPr>
          <w:smallCaps/>
          <w:szCs w:val="24"/>
          <w:lang w:val="es-ES"/>
        </w:rPr>
      </w:pPr>
    </w:p>
    <w:p w:rsidR="0040199D" w:rsidRPr="00356E20" w:rsidRDefault="0040199D" w:rsidP="0040199D">
      <w:pPr>
        <w:tabs>
          <w:tab w:val="left" w:pos="1440"/>
          <w:tab w:val="left" w:pos="3060"/>
        </w:tabs>
        <w:jc w:val="center"/>
        <w:rPr>
          <w:smallCaps/>
          <w:szCs w:val="24"/>
          <w:lang w:val="es-ES"/>
        </w:rPr>
      </w:pPr>
    </w:p>
    <w:p w:rsidR="0040199D" w:rsidRPr="00356E20" w:rsidRDefault="00191D10" w:rsidP="0040199D">
      <w:pPr>
        <w:tabs>
          <w:tab w:val="left" w:pos="1440"/>
          <w:tab w:val="left" w:pos="3060"/>
        </w:tabs>
        <w:jc w:val="center"/>
        <w:rPr>
          <w:smallCaps/>
          <w:szCs w:val="24"/>
          <w:lang w:val="es-ES"/>
        </w:rPr>
      </w:pPr>
      <w:r w:rsidRPr="00356E20">
        <w:rPr>
          <w:b/>
          <w:smallCaps/>
          <w:szCs w:val="24"/>
          <w:lang w:val="es-ES"/>
        </w:rPr>
        <w:t>Colombia</w:t>
      </w:r>
    </w:p>
    <w:p w:rsidR="0040199D" w:rsidRPr="00356E20" w:rsidRDefault="0040199D" w:rsidP="0040199D">
      <w:pPr>
        <w:tabs>
          <w:tab w:val="left" w:pos="1440"/>
          <w:tab w:val="left" w:pos="3060"/>
        </w:tabs>
        <w:jc w:val="center"/>
        <w:rPr>
          <w:smallCaps/>
          <w:szCs w:val="24"/>
          <w:lang w:val="es-ES"/>
        </w:rPr>
      </w:pPr>
    </w:p>
    <w:p w:rsidR="0040199D" w:rsidRPr="00356E20" w:rsidRDefault="0040199D" w:rsidP="0040199D">
      <w:pPr>
        <w:tabs>
          <w:tab w:val="left" w:pos="1440"/>
          <w:tab w:val="left" w:pos="3060"/>
        </w:tabs>
        <w:jc w:val="center"/>
        <w:rPr>
          <w:smallCaps/>
          <w:szCs w:val="24"/>
          <w:lang w:val="es-ES"/>
        </w:rPr>
      </w:pPr>
    </w:p>
    <w:p w:rsidR="0040199D" w:rsidRPr="00356E20" w:rsidRDefault="0040199D" w:rsidP="0040199D">
      <w:pPr>
        <w:tabs>
          <w:tab w:val="left" w:pos="1440"/>
          <w:tab w:val="left" w:pos="3060"/>
        </w:tabs>
        <w:jc w:val="center"/>
        <w:rPr>
          <w:smallCaps/>
          <w:szCs w:val="24"/>
          <w:lang w:val="es-ES"/>
        </w:rPr>
      </w:pPr>
    </w:p>
    <w:p w:rsidR="0040199D" w:rsidRPr="00356E20" w:rsidRDefault="0040199D" w:rsidP="0040199D">
      <w:pPr>
        <w:tabs>
          <w:tab w:val="left" w:pos="1440"/>
          <w:tab w:val="left" w:pos="3060"/>
        </w:tabs>
        <w:jc w:val="center"/>
        <w:rPr>
          <w:smallCaps/>
          <w:szCs w:val="24"/>
          <w:lang w:val="es-ES"/>
        </w:rPr>
      </w:pPr>
    </w:p>
    <w:p w:rsidR="0040199D" w:rsidRPr="00356E20" w:rsidRDefault="00191D10" w:rsidP="00191D10">
      <w:pPr>
        <w:pStyle w:val="Newpage"/>
        <w:rPr>
          <w:b w:val="0"/>
          <w:smallCaps w:val="0"/>
          <w:szCs w:val="24"/>
        </w:rPr>
      </w:pPr>
      <w:r w:rsidRPr="00356E20">
        <w:rPr>
          <w:szCs w:val="24"/>
        </w:rPr>
        <w:t xml:space="preserve">Programa de </w:t>
      </w:r>
      <w:r w:rsidR="00F4096E" w:rsidRPr="00356E20">
        <w:rPr>
          <w:szCs w:val="24"/>
        </w:rPr>
        <w:t>Mejoramiento de</w:t>
      </w:r>
      <w:r w:rsidRPr="00356E20">
        <w:rPr>
          <w:szCs w:val="24"/>
        </w:rPr>
        <w:t xml:space="preserve"> los Servicios públicos</w:t>
      </w:r>
      <w:r w:rsidR="00F4096E" w:rsidRPr="00356E20">
        <w:rPr>
          <w:szCs w:val="24"/>
        </w:rPr>
        <w:t xml:space="preserve"> </w:t>
      </w:r>
    </w:p>
    <w:p w:rsidR="0040199D" w:rsidRPr="00356E20" w:rsidRDefault="0040199D" w:rsidP="0040199D">
      <w:pPr>
        <w:tabs>
          <w:tab w:val="left" w:pos="1440"/>
          <w:tab w:val="left" w:pos="3060"/>
        </w:tabs>
        <w:jc w:val="center"/>
        <w:rPr>
          <w:b/>
          <w:smallCaps/>
          <w:szCs w:val="24"/>
          <w:lang w:val="es-ES"/>
        </w:rPr>
      </w:pPr>
    </w:p>
    <w:p w:rsidR="0040199D" w:rsidRPr="00356E20" w:rsidRDefault="00191D10" w:rsidP="0040199D">
      <w:pPr>
        <w:tabs>
          <w:tab w:val="left" w:pos="1440"/>
          <w:tab w:val="left" w:pos="3060"/>
        </w:tabs>
        <w:jc w:val="center"/>
        <w:rPr>
          <w:b/>
          <w:smallCaps/>
          <w:szCs w:val="24"/>
          <w:lang w:val="es-ES"/>
        </w:rPr>
      </w:pPr>
      <w:r w:rsidRPr="00356E20">
        <w:rPr>
          <w:b/>
          <w:smallCaps/>
          <w:szCs w:val="24"/>
          <w:lang w:val="es-ES"/>
        </w:rPr>
        <w:t>CO-L1102</w:t>
      </w:r>
    </w:p>
    <w:p w:rsidR="0040199D" w:rsidRPr="00356E20" w:rsidRDefault="0040199D" w:rsidP="0040199D">
      <w:pPr>
        <w:tabs>
          <w:tab w:val="left" w:pos="1440"/>
          <w:tab w:val="left" w:pos="3060"/>
        </w:tabs>
        <w:jc w:val="center"/>
        <w:rPr>
          <w:smallCaps/>
          <w:szCs w:val="24"/>
          <w:lang w:val="es-ES"/>
        </w:rPr>
      </w:pPr>
    </w:p>
    <w:p w:rsidR="0040199D" w:rsidRPr="00356E20" w:rsidRDefault="0040199D" w:rsidP="0040199D">
      <w:pPr>
        <w:tabs>
          <w:tab w:val="left" w:pos="1440"/>
          <w:tab w:val="left" w:pos="3060"/>
        </w:tabs>
        <w:jc w:val="center"/>
        <w:rPr>
          <w:smallCaps/>
          <w:szCs w:val="24"/>
          <w:lang w:val="es-ES"/>
        </w:rPr>
      </w:pPr>
    </w:p>
    <w:p w:rsidR="0040199D" w:rsidRPr="00356E20" w:rsidRDefault="0040199D" w:rsidP="0040199D">
      <w:pPr>
        <w:tabs>
          <w:tab w:val="left" w:pos="1440"/>
          <w:tab w:val="left" w:pos="3060"/>
        </w:tabs>
        <w:jc w:val="center"/>
        <w:outlineLvl w:val="0"/>
        <w:rPr>
          <w:b/>
          <w:szCs w:val="24"/>
          <w:lang w:val="es-ES"/>
        </w:rPr>
      </w:pPr>
      <w:r w:rsidRPr="00356E20">
        <w:rPr>
          <w:b/>
          <w:smallCaps/>
          <w:szCs w:val="24"/>
          <w:lang w:val="es-ES"/>
        </w:rPr>
        <w:t>Plan de Monitoreo y Evaluación</w:t>
      </w:r>
    </w:p>
    <w:p w:rsidR="0040199D" w:rsidRPr="00356E20" w:rsidRDefault="0040199D" w:rsidP="0040199D">
      <w:pPr>
        <w:tabs>
          <w:tab w:val="left" w:pos="1440"/>
          <w:tab w:val="left" w:pos="3060"/>
        </w:tabs>
        <w:jc w:val="center"/>
        <w:rPr>
          <w:szCs w:val="24"/>
          <w:lang w:val="es-ES"/>
        </w:rPr>
      </w:pPr>
    </w:p>
    <w:p w:rsidR="0040199D" w:rsidRPr="00356E20" w:rsidRDefault="0040199D" w:rsidP="0040199D">
      <w:pPr>
        <w:tabs>
          <w:tab w:val="left" w:pos="1440"/>
          <w:tab w:val="left" w:pos="3060"/>
        </w:tabs>
        <w:jc w:val="center"/>
        <w:rPr>
          <w:szCs w:val="24"/>
          <w:highlight w:val="yellow"/>
          <w:lang w:val="es-ES"/>
        </w:rPr>
      </w:pPr>
    </w:p>
    <w:p w:rsidR="0040199D" w:rsidRPr="00356E20" w:rsidRDefault="0040199D" w:rsidP="0040199D">
      <w:pPr>
        <w:tabs>
          <w:tab w:val="left" w:pos="1440"/>
          <w:tab w:val="left" w:pos="3060"/>
        </w:tabs>
        <w:jc w:val="center"/>
        <w:rPr>
          <w:szCs w:val="24"/>
          <w:highlight w:val="yellow"/>
          <w:lang w:val="es-ES"/>
        </w:rPr>
      </w:pPr>
    </w:p>
    <w:p w:rsidR="0040199D" w:rsidRPr="00356E20" w:rsidRDefault="0040199D" w:rsidP="0040199D">
      <w:pPr>
        <w:tabs>
          <w:tab w:val="left" w:pos="1440"/>
          <w:tab w:val="left" w:pos="3060"/>
        </w:tabs>
        <w:jc w:val="center"/>
        <w:rPr>
          <w:szCs w:val="24"/>
          <w:highlight w:val="yellow"/>
          <w:lang w:val="es-ES"/>
        </w:rPr>
      </w:pPr>
      <w:bookmarkStart w:id="0" w:name="_GoBack"/>
      <w:bookmarkEnd w:id="0"/>
    </w:p>
    <w:p w:rsidR="0040199D" w:rsidRPr="00356E20" w:rsidRDefault="0040199D" w:rsidP="0040199D">
      <w:pPr>
        <w:tabs>
          <w:tab w:val="left" w:pos="1440"/>
          <w:tab w:val="left" w:pos="3060"/>
        </w:tabs>
        <w:jc w:val="center"/>
        <w:rPr>
          <w:szCs w:val="24"/>
          <w:highlight w:val="yellow"/>
          <w:lang w:val="es-ES"/>
        </w:rPr>
      </w:pPr>
    </w:p>
    <w:p w:rsidR="0040199D" w:rsidRPr="00356E20" w:rsidRDefault="0040199D" w:rsidP="0040199D">
      <w:pPr>
        <w:tabs>
          <w:tab w:val="left" w:pos="1440"/>
          <w:tab w:val="left" w:pos="3060"/>
        </w:tabs>
        <w:jc w:val="center"/>
        <w:rPr>
          <w:szCs w:val="24"/>
          <w:highlight w:val="yellow"/>
          <w:lang w:val="es-ES"/>
        </w:rPr>
      </w:pPr>
    </w:p>
    <w:p w:rsidR="0040199D" w:rsidRPr="00356E20" w:rsidRDefault="0040199D" w:rsidP="0040199D">
      <w:pPr>
        <w:tabs>
          <w:tab w:val="left" w:pos="1440"/>
          <w:tab w:val="left" w:pos="3060"/>
        </w:tabs>
        <w:jc w:val="center"/>
        <w:rPr>
          <w:szCs w:val="24"/>
          <w:highlight w:val="yellow"/>
          <w:lang w:val="es-ES"/>
        </w:rPr>
      </w:pPr>
    </w:p>
    <w:p w:rsidR="0040199D" w:rsidRPr="00356E20" w:rsidRDefault="0040199D" w:rsidP="0040199D">
      <w:pPr>
        <w:tabs>
          <w:tab w:val="left" w:pos="1440"/>
          <w:tab w:val="left" w:pos="3060"/>
        </w:tabs>
        <w:jc w:val="center"/>
        <w:rPr>
          <w:szCs w:val="24"/>
          <w:highlight w:val="yellow"/>
          <w:lang w:val="es-ES"/>
        </w:rPr>
      </w:pPr>
    </w:p>
    <w:p w:rsidR="0040199D" w:rsidRPr="00356E20" w:rsidRDefault="0040199D" w:rsidP="0040199D">
      <w:pPr>
        <w:tabs>
          <w:tab w:val="left" w:pos="1440"/>
          <w:tab w:val="left" w:pos="3060"/>
        </w:tabs>
        <w:jc w:val="center"/>
        <w:rPr>
          <w:szCs w:val="24"/>
          <w:highlight w:val="yellow"/>
          <w:lang w:val="es-ES"/>
        </w:rPr>
      </w:pPr>
    </w:p>
    <w:p w:rsidR="00F4096E" w:rsidRPr="00356E20" w:rsidRDefault="00F4096E" w:rsidP="0040199D">
      <w:pPr>
        <w:tabs>
          <w:tab w:val="left" w:pos="1440"/>
          <w:tab w:val="left" w:pos="3060"/>
        </w:tabs>
        <w:outlineLvl w:val="0"/>
        <w:rPr>
          <w:szCs w:val="24"/>
          <w:highlight w:val="yellow"/>
          <w:lang w:val="es-ES"/>
        </w:rPr>
      </w:pPr>
    </w:p>
    <w:p w:rsidR="00F4096E" w:rsidRPr="00356E20" w:rsidRDefault="00F4096E" w:rsidP="00F4096E">
      <w:pPr>
        <w:rPr>
          <w:szCs w:val="24"/>
          <w:highlight w:val="yellow"/>
          <w:lang w:val="es-ES"/>
        </w:rPr>
      </w:pPr>
    </w:p>
    <w:p w:rsidR="00F4096E" w:rsidRPr="00356E20" w:rsidRDefault="00F4096E" w:rsidP="00F4096E">
      <w:pPr>
        <w:rPr>
          <w:szCs w:val="24"/>
          <w:highlight w:val="yellow"/>
          <w:lang w:val="es-ES"/>
        </w:rPr>
      </w:pPr>
    </w:p>
    <w:p w:rsidR="00F4096E" w:rsidRPr="00356E20" w:rsidRDefault="00F4096E" w:rsidP="00F4096E">
      <w:pPr>
        <w:rPr>
          <w:szCs w:val="24"/>
          <w:highlight w:val="yellow"/>
          <w:lang w:val="es-ES"/>
        </w:rPr>
      </w:pPr>
    </w:p>
    <w:p w:rsidR="00F4096E" w:rsidRPr="00356E20" w:rsidRDefault="00F4096E" w:rsidP="00F4096E">
      <w:pPr>
        <w:rPr>
          <w:szCs w:val="24"/>
          <w:highlight w:val="yellow"/>
          <w:lang w:val="es-ES"/>
        </w:rPr>
      </w:pPr>
    </w:p>
    <w:p w:rsidR="00F4096E" w:rsidRPr="00356E20" w:rsidRDefault="00F4096E" w:rsidP="00F4096E">
      <w:pPr>
        <w:rPr>
          <w:szCs w:val="24"/>
          <w:highlight w:val="yellow"/>
          <w:lang w:val="es-ES"/>
        </w:rPr>
      </w:pPr>
    </w:p>
    <w:p w:rsidR="00F4096E" w:rsidRPr="00356E20" w:rsidRDefault="00F4096E" w:rsidP="00F4096E">
      <w:pPr>
        <w:rPr>
          <w:szCs w:val="24"/>
          <w:highlight w:val="yellow"/>
          <w:lang w:val="es-ES"/>
        </w:rPr>
      </w:pPr>
    </w:p>
    <w:p w:rsidR="00F4096E" w:rsidRPr="00356E20" w:rsidRDefault="00F4096E" w:rsidP="00F4096E">
      <w:pPr>
        <w:pStyle w:val="BodyText"/>
        <w:pBdr>
          <w:top w:val="single" w:sz="4" w:space="1" w:color="auto"/>
          <w:left w:val="single" w:sz="4" w:space="4" w:color="auto"/>
          <w:bottom w:val="single" w:sz="4" w:space="1" w:color="auto"/>
          <w:right w:val="single" w:sz="4" w:space="4" w:color="auto"/>
        </w:pBdr>
        <w:tabs>
          <w:tab w:val="left" w:pos="1440"/>
        </w:tabs>
        <w:jc w:val="both"/>
        <w:rPr>
          <w:szCs w:val="24"/>
          <w:lang w:val="es-ES"/>
        </w:rPr>
      </w:pPr>
      <w:r w:rsidRPr="00356E20">
        <w:rPr>
          <w:szCs w:val="24"/>
          <w:lang w:val="es-ES"/>
        </w:rPr>
        <w:t>Este documento fu</w:t>
      </w:r>
      <w:r w:rsidR="00E073AA" w:rsidRPr="00356E20">
        <w:rPr>
          <w:szCs w:val="24"/>
          <w:lang w:val="es-ES"/>
        </w:rPr>
        <w:t xml:space="preserve">e elaborado por: </w:t>
      </w:r>
      <w:r w:rsidR="0051174E">
        <w:rPr>
          <w:szCs w:val="24"/>
          <w:lang w:val="es-ES"/>
        </w:rPr>
        <w:t>Arnaldo Posadas (jefe de equipo), Raimundo Arroio (IFD/ICS) y Sebastián González (Consultor).</w:t>
      </w:r>
    </w:p>
    <w:p w:rsidR="00F4096E" w:rsidRPr="00356E20" w:rsidRDefault="00F4096E" w:rsidP="00F4096E">
      <w:pPr>
        <w:jc w:val="center"/>
        <w:rPr>
          <w:szCs w:val="24"/>
          <w:highlight w:val="yellow"/>
          <w:lang w:val="es-ES"/>
        </w:rPr>
      </w:pPr>
    </w:p>
    <w:p w:rsidR="00F4096E" w:rsidRPr="00356E20" w:rsidRDefault="00F4096E" w:rsidP="00F4096E">
      <w:pPr>
        <w:rPr>
          <w:szCs w:val="24"/>
          <w:highlight w:val="yellow"/>
          <w:lang w:val="es-ES"/>
        </w:rPr>
      </w:pPr>
    </w:p>
    <w:p w:rsidR="0040199D" w:rsidRPr="00356E20" w:rsidRDefault="0040199D" w:rsidP="00F4096E">
      <w:pPr>
        <w:rPr>
          <w:szCs w:val="24"/>
          <w:highlight w:val="yellow"/>
          <w:lang w:val="es-ES"/>
        </w:rPr>
        <w:sectPr w:rsidR="0040199D" w:rsidRPr="00356E20" w:rsidSect="0040199D">
          <w:headerReference w:type="even" r:id="rId9"/>
          <w:headerReference w:type="default" r:id="rId10"/>
          <w:footerReference w:type="even" r:id="rId11"/>
          <w:headerReference w:type="first" r:id="rId12"/>
          <w:pgSz w:w="12240" w:h="15840" w:code="1"/>
          <w:pgMar w:top="1440" w:right="1800" w:bottom="1440" w:left="1800" w:header="709" w:footer="709" w:gutter="0"/>
          <w:pgNumType w:fmt="lowerRoman" w:start="1"/>
          <w:cols w:space="720"/>
          <w:formProt w:val="0"/>
          <w:titlePg/>
        </w:sectPr>
      </w:pPr>
    </w:p>
    <w:p w:rsidR="0040199D" w:rsidRPr="00356E20" w:rsidRDefault="0040199D" w:rsidP="0040199D">
      <w:pPr>
        <w:pStyle w:val="Newpage"/>
        <w:rPr>
          <w:szCs w:val="24"/>
        </w:rPr>
      </w:pPr>
      <w:r w:rsidRPr="00356E20">
        <w:rPr>
          <w:szCs w:val="24"/>
        </w:rPr>
        <w:lastRenderedPageBreak/>
        <w:t>Índice</w:t>
      </w:r>
    </w:p>
    <w:p w:rsidR="0040199D" w:rsidRPr="00356E20" w:rsidRDefault="0040199D" w:rsidP="0040199D">
      <w:pPr>
        <w:pStyle w:val="Newpage"/>
        <w:rPr>
          <w:szCs w:val="24"/>
        </w:rPr>
      </w:pPr>
    </w:p>
    <w:p w:rsidR="0040199D" w:rsidRPr="00356E20" w:rsidRDefault="0040199D" w:rsidP="0040199D">
      <w:pPr>
        <w:pStyle w:val="Newpage"/>
        <w:rPr>
          <w:szCs w:val="24"/>
        </w:rPr>
      </w:pPr>
    </w:p>
    <w:p w:rsidR="006B7DFE" w:rsidRPr="006B7DFE" w:rsidRDefault="008312DB">
      <w:pPr>
        <w:pStyle w:val="TOC1"/>
        <w:rPr>
          <w:rFonts w:asciiTheme="minorHAnsi" w:eastAsiaTheme="minorEastAsia" w:hAnsiTheme="minorHAnsi" w:cstheme="minorBidi"/>
          <w:smallCaps w:val="0"/>
          <w:sz w:val="22"/>
          <w:szCs w:val="22"/>
          <w:lang w:val="es-ES"/>
        </w:rPr>
      </w:pPr>
      <w:r w:rsidRPr="00356E20">
        <w:rPr>
          <w:szCs w:val="24"/>
          <w:lang w:val="es-ES"/>
        </w:rPr>
        <w:fldChar w:fldCharType="begin"/>
      </w:r>
      <w:r w:rsidR="0040199D" w:rsidRPr="00356E20">
        <w:rPr>
          <w:szCs w:val="24"/>
          <w:lang w:val="es-ES"/>
        </w:rPr>
        <w:instrText xml:space="preserve"> TOC \f \t "Chapter,1,FirstHeading,2,SecHeading,3" </w:instrText>
      </w:r>
      <w:r w:rsidRPr="00356E20">
        <w:rPr>
          <w:szCs w:val="24"/>
          <w:lang w:val="es-ES"/>
        </w:rPr>
        <w:fldChar w:fldCharType="separate"/>
      </w:r>
      <w:r w:rsidR="006B7DFE" w:rsidRPr="006B7DFE">
        <w:rPr>
          <w:lang w:val="es-ES"/>
        </w:rPr>
        <w:t>I.</w:t>
      </w:r>
      <w:r w:rsidR="006B7DFE" w:rsidRPr="006B7DFE">
        <w:rPr>
          <w:rFonts w:asciiTheme="minorHAnsi" w:eastAsiaTheme="minorEastAsia" w:hAnsiTheme="minorHAnsi" w:cstheme="minorBidi"/>
          <w:smallCaps w:val="0"/>
          <w:sz w:val="22"/>
          <w:szCs w:val="22"/>
          <w:lang w:val="es-ES"/>
        </w:rPr>
        <w:tab/>
      </w:r>
      <w:r w:rsidR="006B7DFE" w:rsidRPr="006B7DFE">
        <w:rPr>
          <w:lang w:val="es-ES"/>
        </w:rPr>
        <w:t>Introducción</w:t>
      </w:r>
      <w:r w:rsidR="006B7DFE" w:rsidRPr="006B7DFE">
        <w:rPr>
          <w:lang w:val="es-ES"/>
        </w:rPr>
        <w:tab/>
      </w:r>
      <w:r w:rsidR="006B7DFE">
        <w:fldChar w:fldCharType="begin"/>
      </w:r>
      <w:r w:rsidR="006B7DFE" w:rsidRPr="006B7DFE">
        <w:rPr>
          <w:lang w:val="es-ES"/>
        </w:rPr>
        <w:instrText xml:space="preserve"> PAGEREF _Toc354780289 \h </w:instrText>
      </w:r>
      <w:r w:rsidR="006B7DFE">
        <w:fldChar w:fldCharType="separate"/>
      </w:r>
      <w:r w:rsidR="006B7DFE" w:rsidRPr="006B7DFE">
        <w:rPr>
          <w:lang w:val="es-ES"/>
        </w:rPr>
        <w:t>3</w:t>
      </w:r>
      <w:r w:rsidR="006B7DFE">
        <w:fldChar w:fldCharType="end"/>
      </w:r>
    </w:p>
    <w:p w:rsidR="006B7DFE" w:rsidRPr="006B7DFE" w:rsidRDefault="006B7DFE">
      <w:pPr>
        <w:pStyle w:val="TOC1"/>
        <w:rPr>
          <w:rFonts w:asciiTheme="minorHAnsi" w:eastAsiaTheme="minorEastAsia" w:hAnsiTheme="minorHAnsi" w:cstheme="minorBidi"/>
          <w:smallCaps w:val="0"/>
          <w:sz w:val="22"/>
          <w:szCs w:val="22"/>
          <w:lang w:val="es-ES"/>
        </w:rPr>
      </w:pPr>
      <w:r w:rsidRPr="006B7DFE">
        <w:rPr>
          <w:lang w:val="es-ES"/>
        </w:rPr>
        <w:t>II.</w:t>
      </w:r>
      <w:r w:rsidRPr="006B7DFE">
        <w:rPr>
          <w:rFonts w:asciiTheme="minorHAnsi" w:eastAsiaTheme="minorEastAsia" w:hAnsiTheme="minorHAnsi" w:cstheme="minorBidi"/>
          <w:smallCaps w:val="0"/>
          <w:sz w:val="22"/>
          <w:szCs w:val="22"/>
          <w:lang w:val="es-ES"/>
        </w:rPr>
        <w:tab/>
      </w:r>
      <w:r w:rsidRPr="006B7DFE">
        <w:rPr>
          <w:lang w:val="es-ES"/>
        </w:rPr>
        <w:t>Monitoreo</w:t>
      </w:r>
      <w:r w:rsidRPr="006B7DFE">
        <w:rPr>
          <w:lang w:val="es-ES"/>
        </w:rPr>
        <w:tab/>
      </w:r>
      <w:r>
        <w:fldChar w:fldCharType="begin"/>
      </w:r>
      <w:r w:rsidRPr="006B7DFE">
        <w:rPr>
          <w:lang w:val="es-ES"/>
        </w:rPr>
        <w:instrText xml:space="preserve"> PAGEREF _Toc354780290 \h </w:instrText>
      </w:r>
      <w:r>
        <w:fldChar w:fldCharType="separate"/>
      </w:r>
      <w:r w:rsidRPr="006B7DFE">
        <w:rPr>
          <w:lang w:val="es-ES"/>
        </w:rPr>
        <w:t>4</w:t>
      </w:r>
      <w:r>
        <w:fldChar w:fldCharType="end"/>
      </w:r>
    </w:p>
    <w:p w:rsidR="006B7DFE" w:rsidRPr="006B7DFE" w:rsidRDefault="006B7DFE">
      <w:pPr>
        <w:pStyle w:val="TOC1"/>
        <w:rPr>
          <w:rFonts w:asciiTheme="minorHAnsi" w:eastAsiaTheme="minorEastAsia" w:hAnsiTheme="minorHAnsi" w:cstheme="minorBidi"/>
          <w:smallCaps w:val="0"/>
          <w:sz w:val="22"/>
          <w:szCs w:val="22"/>
          <w:lang w:val="es-ES"/>
        </w:rPr>
      </w:pPr>
      <w:r w:rsidRPr="006B7DFE">
        <w:rPr>
          <w:lang w:val="es-ES"/>
        </w:rPr>
        <w:t>III.</w:t>
      </w:r>
      <w:r w:rsidRPr="006B7DFE">
        <w:rPr>
          <w:rFonts w:asciiTheme="minorHAnsi" w:eastAsiaTheme="minorEastAsia" w:hAnsiTheme="minorHAnsi" w:cstheme="minorBidi"/>
          <w:smallCaps w:val="0"/>
          <w:sz w:val="22"/>
          <w:szCs w:val="22"/>
          <w:lang w:val="es-ES"/>
        </w:rPr>
        <w:tab/>
      </w:r>
      <w:r w:rsidRPr="006B7DFE">
        <w:rPr>
          <w:lang w:val="es-ES"/>
        </w:rPr>
        <w:t>Evaluación</w:t>
      </w:r>
      <w:r w:rsidRPr="006B7DFE">
        <w:rPr>
          <w:lang w:val="es-ES"/>
        </w:rPr>
        <w:tab/>
      </w:r>
      <w:r>
        <w:fldChar w:fldCharType="begin"/>
      </w:r>
      <w:r w:rsidRPr="006B7DFE">
        <w:rPr>
          <w:lang w:val="es-ES"/>
        </w:rPr>
        <w:instrText xml:space="preserve"> PAGEREF _Toc354780291 \h </w:instrText>
      </w:r>
      <w:r>
        <w:fldChar w:fldCharType="separate"/>
      </w:r>
      <w:r w:rsidRPr="006B7DFE">
        <w:rPr>
          <w:lang w:val="es-ES"/>
        </w:rPr>
        <w:t>14</w:t>
      </w:r>
      <w:r>
        <w:fldChar w:fldCharType="end"/>
      </w:r>
    </w:p>
    <w:p w:rsidR="0040199D" w:rsidRPr="00356E20" w:rsidRDefault="008312DB" w:rsidP="0040199D">
      <w:pPr>
        <w:pStyle w:val="TOC3"/>
        <w:rPr>
          <w:szCs w:val="24"/>
          <w:highlight w:val="yellow"/>
        </w:rPr>
      </w:pPr>
      <w:r w:rsidRPr="00356E20">
        <w:rPr>
          <w:szCs w:val="24"/>
        </w:rPr>
        <w:fldChar w:fldCharType="end"/>
      </w:r>
    </w:p>
    <w:p w:rsidR="0040199D" w:rsidRPr="00356E20" w:rsidRDefault="0040199D" w:rsidP="0040199D">
      <w:pPr>
        <w:rPr>
          <w:b/>
          <w:szCs w:val="24"/>
          <w:highlight w:val="yellow"/>
          <w:lang w:val="es-ES"/>
        </w:rPr>
      </w:pPr>
      <w:r w:rsidRPr="00356E20">
        <w:rPr>
          <w:szCs w:val="24"/>
          <w:highlight w:val="yellow"/>
          <w:lang w:val="es-ES"/>
        </w:rPr>
        <w:br w:type="page"/>
      </w:r>
    </w:p>
    <w:p w:rsidR="0040199D" w:rsidRPr="00356E20" w:rsidRDefault="0040199D" w:rsidP="0040199D">
      <w:pPr>
        <w:pStyle w:val="Newpage"/>
        <w:rPr>
          <w:szCs w:val="24"/>
        </w:rPr>
      </w:pPr>
      <w:r w:rsidRPr="00356E20">
        <w:rPr>
          <w:szCs w:val="24"/>
        </w:rPr>
        <w:lastRenderedPageBreak/>
        <w:t>Abreviaturas</w:t>
      </w:r>
    </w:p>
    <w:p w:rsidR="0040199D" w:rsidRPr="00356E20" w:rsidRDefault="0040199D" w:rsidP="0040199D">
      <w:pPr>
        <w:tabs>
          <w:tab w:val="left" w:pos="3060"/>
        </w:tabs>
        <w:jc w:val="center"/>
        <w:rPr>
          <w:b/>
          <w:szCs w:val="24"/>
          <w:lang w:val="es-ES"/>
        </w:rPr>
      </w:pPr>
    </w:p>
    <w:p w:rsidR="0040199D" w:rsidRPr="00356E20" w:rsidRDefault="0040199D" w:rsidP="0040199D">
      <w:pPr>
        <w:tabs>
          <w:tab w:val="left" w:pos="3060"/>
        </w:tabs>
        <w:jc w:val="both"/>
        <w:rPr>
          <w:b/>
          <w:szCs w:val="24"/>
          <w:lang w:val="es-ES"/>
        </w:rPr>
      </w:pPr>
    </w:p>
    <w:tbl>
      <w:tblPr>
        <w:tblW w:w="8970" w:type="dxa"/>
        <w:tblLayout w:type="fixed"/>
        <w:tblLook w:val="0000" w:firstRow="0" w:lastRow="0" w:firstColumn="0" w:lastColumn="0" w:noHBand="0" w:noVBand="0"/>
      </w:tblPr>
      <w:tblGrid>
        <w:gridCol w:w="1548"/>
        <w:gridCol w:w="7422"/>
      </w:tblGrid>
      <w:tr w:rsidR="00A54E10" w:rsidRPr="00356E20" w:rsidTr="00997F26">
        <w:trPr>
          <w:cantSplit/>
        </w:trPr>
        <w:tc>
          <w:tcPr>
            <w:tcW w:w="1548" w:type="dxa"/>
          </w:tcPr>
          <w:p w:rsidR="00A54E10" w:rsidRPr="00356E20" w:rsidRDefault="00A54E10" w:rsidP="00997F26">
            <w:pPr>
              <w:pStyle w:val="ABBR"/>
              <w:rPr>
                <w:szCs w:val="24"/>
                <w:lang w:val="es-ES"/>
              </w:rPr>
            </w:pPr>
            <w:r w:rsidRPr="00356E20">
              <w:rPr>
                <w:szCs w:val="24"/>
                <w:lang w:val="es-ES"/>
              </w:rPr>
              <w:t>ANCP</w:t>
            </w:r>
          </w:p>
        </w:tc>
        <w:tc>
          <w:tcPr>
            <w:tcW w:w="7422" w:type="dxa"/>
            <w:vAlign w:val="bottom"/>
          </w:tcPr>
          <w:p w:rsidR="00A54E10" w:rsidRPr="00356E20" w:rsidRDefault="00A54E10" w:rsidP="00997F26">
            <w:pPr>
              <w:pStyle w:val="AbbrDesc"/>
              <w:rPr>
                <w:szCs w:val="24"/>
                <w:lang w:val="es-ES"/>
              </w:rPr>
            </w:pPr>
            <w:r w:rsidRPr="00356E20">
              <w:rPr>
                <w:szCs w:val="24"/>
                <w:lang w:val="es-ES"/>
              </w:rPr>
              <w:t>Agencia Nacional de Compras Públicas</w:t>
            </w:r>
          </w:p>
        </w:tc>
      </w:tr>
      <w:tr w:rsidR="0040199D" w:rsidRPr="00356E20" w:rsidTr="00997F26">
        <w:trPr>
          <w:cantSplit/>
        </w:trPr>
        <w:tc>
          <w:tcPr>
            <w:tcW w:w="1548" w:type="dxa"/>
          </w:tcPr>
          <w:p w:rsidR="0040199D" w:rsidRPr="00356E20" w:rsidRDefault="0040199D" w:rsidP="00997F26">
            <w:pPr>
              <w:pStyle w:val="ABBR"/>
              <w:rPr>
                <w:szCs w:val="24"/>
                <w:lang w:val="es-ES"/>
              </w:rPr>
            </w:pPr>
            <w:r w:rsidRPr="00356E20">
              <w:rPr>
                <w:szCs w:val="24"/>
                <w:lang w:val="es-ES"/>
              </w:rPr>
              <w:t>BID</w:t>
            </w:r>
          </w:p>
        </w:tc>
        <w:tc>
          <w:tcPr>
            <w:tcW w:w="7422" w:type="dxa"/>
            <w:vAlign w:val="bottom"/>
          </w:tcPr>
          <w:p w:rsidR="0040199D" w:rsidRPr="00356E20" w:rsidRDefault="0040199D" w:rsidP="00997F26">
            <w:pPr>
              <w:pStyle w:val="AbbrDesc"/>
              <w:rPr>
                <w:szCs w:val="24"/>
                <w:lang w:val="es-ES"/>
              </w:rPr>
            </w:pPr>
            <w:r w:rsidRPr="00356E20">
              <w:rPr>
                <w:szCs w:val="24"/>
                <w:lang w:val="es-ES"/>
              </w:rPr>
              <w:t>Banco Interamericano de Desarrollo</w:t>
            </w:r>
          </w:p>
        </w:tc>
      </w:tr>
      <w:tr w:rsidR="00A54E10" w:rsidRPr="0098756B" w:rsidTr="00D61037">
        <w:trPr>
          <w:cantSplit/>
        </w:trPr>
        <w:tc>
          <w:tcPr>
            <w:tcW w:w="1548" w:type="dxa"/>
          </w:tcPr>
          <w:p w:rsidR="00A54E10" w:rsidRPr="00356E20" w:rsidRDefault="00A54E10" w:rsidP="00D61037">
            <w:pPr>
              <w:pStyle w:val="ABBR"/>
              <w:rPr>
                <w:szCs w:val="24"/>
                <w:lang w:val="es-ES"/>
              </w:rPr>
            </w:pPr>
            <w:r w:rsidRPr="00356E20">
              <w:rPr>
                <w:szCs w:val="24"/>
                <w:lang w:val="es-ES"/>
              </w:rPr>
              <w:t>DAFP</w:t>
            </w:r>
          </w:p>
        </w:tc>
        <w:tc>
          <w:tcPr>
            <w:tcW w:w="7422" w:type="dxa"/>
            <w:vAlign w:val="bottom"/>
          </w:tcPr>
          <w:p w:rsidR="00A54E10" w:rsidRPr="00356E20" w:rsidRDefault="00A54E10" w:rsidP="00D61037">
            <w:pPr>
              <w:pStyle w:val="AbbrDesc"/>
              <w:rPr>
                <w:szCs w:val="24"/>
                <w:lang w:val="es-ES"/>
              </w:rPr>
            </w:pPr>
            <w:r w:rsidRPr="00356E20">
              <w:rPr>
                <w:szCs w:val="24"/>
                <w:lang w:val="es-ES"/>
              </w:rPr>
              <w:t>Departamento Administrativo de la Función Pública</w:t>
            </w:r>
          </w:p>
        </w:tc>
      </w:tr>
      <w:tr w:rsidR="000E593F" w:rsidRPr="00356E20" w:rsidTr="00D61037">
        <w:trPr>
          <w:cantSplit/>
        </w:trPr>
        <w:tc>
          <w:tcPr>
            <w:tcW w:w="1548" w:type="dxa"/>
          </w:tcPr>
          <w:p w:rsidR="00A54E10" w:rsidRPr="00356E20" w:rsidRDefault="00A54E10" w:rsidP="00A54E10">
            <w:pPr>
              <w:pStyle w:val="ABBR"/>
              <w:rPr>
                <w:szCs w:val="24"/>
                <w:lang w:val="es-ES"/>
              </w:rPr>
            </w:pPr>
            <w:r w:rsidRPr="00356E20">
              <w:rPr>
                <w:szCs w:val="24"/>
                <w:lang w:val="es-ES"/>
              </w:rPr>
              <w:t>DNP</w:t>
            </w:r>
          </w:p>
        </w:tc>
        <w:tc>
          <w:tcPr>
            <w:tcW w:w="7422" w:type="dxa"/>
            <w:vAlign w:val="bottom"/>
          </w:tcPr>
          <w:p w:rsidR="000E593F" w:rsidRPr="00356E20" w:rsidRDefault="00A54E10" w:rsidP="00D61037">
            <w:pPr>
              <w:pStyle w:val="AbbrDesc"/>
              <w:rPr>
                <w:szCs w:val="24"/>
                <w:lang w:val="es-ES"/>
              </w:rPr>
            </w:pPr>
            <w:r w:rsidRPr="00356E20">
              <w:rPr>
                <w:szCs w:val="24"/>
                <w:lang w:val="es-ES"/>
              </w:rPr>
              <w:t>Departamento Nacional de Planeación</w:t>
            </w:r>
          </w:p>
        </w:tc>
      </w:tr>
      <w:tr w:rsidR="00A54E10" w:rsidRPr="0098756B" w:rsidTr="00997F26">
        <w:trPr>
          <w:cantSplit/>
        </w:trPr>
        <w:tc>
          <w:tcPr>
            <w:tcW w:w="1548" w:type="dxa"/>
          </w:tcPr>
          <w:p w:rsidR="00A54E10" w:rsidRPr="00356E20" w:rsidRDefault="00A54E10" w:rsidP="00997F26">
            <w:pPr>
              <w:pStyle w:val="ABBR"/>
              <w:rPr>
                <w:szCs w:val="24"/>
                <w:lang w:val="es-ES"/>
              </w:rPr>
            </w:pPr>
            <w:r w:rsidRPr="00356E20">
              <w:rPr>
                <w:szCs w:val="24"/>
                <w:lang w:val="es-ES"/>
              </w:rPr>
              <w:t>EGP</w:t>
            </w:r>
          </w:p>
        </w:tc>
        <w:tc>
          <w:tcPr>
            <w:tcW w:w="7422" w:type="dxa"/>
            <w:vAlign w:val="bottom"/>
          </w:tcPr>
          <w:p w:rsidR="00A54E10" w:rsidRPr="00356E20" w:rsidRDefault="00A54E10" w:rsidP="00997F26">
            <w:pPr>
              <w:pStyle w:val="AbbrDesc"/>
              <w:rPr>
                <w:szCs w:val="24"/>
                <w:lang w:val="es-ES"/>
              </w:rPr>
            </w:pPr>
            <w:r w:rsidRPr="00356E20">
              <w:rPr>
                <w:szCs w:val="24"/>
                <w:lang w:val="es-ES"/>
              </w:rPr>
              <w:t>Equipos de Gestión del Programa</w:t>
            </w:r>
          </w:p>
        </w:tc>
      </w:tr>
      <w:tr w:rsidR="00A54E10" w:rsidRPr="0098756B" w:rsidTr="00997F26">
        <w:trPr>
          <w:cantSplit/>
        </w:trPr>
        <w:tc>
          <w:tcPr>
            <w:tcW w:w="1548" w:type="dxa"/>
          </w:tcPr>
          <w:p w:rsidR="00A54E10" w:rsidRPr="00356E20" w:rsidRDefault="00A54E10" w:rsidP="00997F26">
            <w:pPr>
              <w:pStyle w:val="ABBR"/>
              <w:rPr>
                <w:szCs w:val="24"/>
                <w:lang w:val="es-ES"/>
              </w:rPr>
            </w:pPr>
            <w:r w:rsidRPr="00356E20">
              <w:rPr>
                <w:szCs w:val="24"/>
                <w:lang w:val="es-ES"/>
              </w:rPr>
              <w:t>EPM</w:t>
            </w:r>
          </w:p>
        </w:tc>
        <w:tc>
          <w:tcPr>
            <w:tcW w:w="7422" w:type="dxa"/>
            <w:vAlign w:val="bottom"/>
          </w:tcPr>
          <w:p w:rsidR="00A54E10" w:rsidRPr="00356E20" w:rsidRDefault="00A54E10" w:rsidP="00997F26">
            <w:pPr>
              <w:pStyle w:val="AbbrDesc"/>
              <w:rPr>
                <w:szCs w:val="24"/>
                <w:lang w:val="es-ES"/>
              </w:rPr>
            </w:pPr>
            <w:r w:rsidRPr="00356E20">
              <w:rPr>
                <w:szCs w:val="24"/>
                <w:lang w:val="es-ES"/>
              </w:rPr>
              <w:t>Especialista en Planeación y Monitoreo</w:t>
            </w:r>
          </w:p>
        </w:tc>
      </w:tr>
      <w:tr w:rsidR="00A5432C" w:rsidRPr="0098756B" w:rsidTr="00997F26">
        <w:trPr>
          <w:cantSplit/>
        </w:trPr>
        <w:tc>
          <w:tcPr>
            <w:tcW w:w="1548" w:type="dxa"/>
          </w:tcPr>
          <w:p w:rsidR="00A5432C" w:rsidRPr="00356E20" w:rsidRDefault="00A5432C" w:rsidP="00997F26">
            <w:pPr>
              <w:pStyle w:val="ABBR"/>
              <w:rPr>
                <w:szCs w:val="24"/>
                <w:lang w:val="es-ES"/>
              </w:rPr>
            </w:pPr>
            <w:r w:rsidRPr="00356E20">
              <w:rPr>
                <w:szCs w:val="24"/>
                <w:lang w:val="es-ES"/>
              </w:rPr>
              <w:t>fmp</w:t>
            </w:r>
          </w:p>
        </w:tc>
        <w:tc>
          <w:tcPr>
            <w:tcW w:w="7422" w:type="dxa"/>
            <w:vAlign w:val="bottom"/>
          </w:tcPr>
          <w:p w:rsidR="00A5432C" w:rsidRPr="00356E20" w:rsidRDefault="00A5432C" w:rsidP="00997F26">
            <w:pPr>
              <w:pStyle w:val="AbbrDesc"/>
              <w:rPr>
                <w:szCs w:val="24"/>
                <w:lang w:val="es-ES"/>
              </w:rPr>
            </w:pPr>
            <w:r w:rsidRPr="00356E20">
              <w:rPr>
                <w:szCs w:val="24"/>
                <w:lang w:val="es-ES"/>
              </w:rPr>
              <w:t>Oficina de Adquisiciones para Operaciones</w:t>
            </w:r>
          </w:p>
        </w:tc>
      </w:tr>
      <w:tr w:rsidR="000E593F" w:rsidRPr="0098756B" w:rsidTr="00997F26">
        <w:trPr>
          <w:cantSplit/>
        </w:trPr>
        <w:tc>
          <w:tcPr>
            <w:tcW w:w="1548" w:type="dxa"/>
          </w:tcPr>
          <w:p w:rsidR="000E593F" w:rsidRPr="00356E20" w:rsidRDefault="00EA44DA" w:rsidP="00997F26">
            <w:pPr>
              <w:pStyle w:val="ABBR"/>
              <w:rPr>
                <w:szCs w:val="24"/>
                <w:lang w:val="es-ES"/>
              </w:rPr>
            </w:pPr>
            <w:r w:rsidRPr="00356E20">
              <w:rPr>
                <w:szCs w:val="24"/>
                <w:lang w:val="es-ES"/>
              </w:rPr>
              <w:t>grp</w:t>
            </w:r>
          </w:p>
        </w:tc>
        <w:tc>
          <w:tcPr>
            <w:tcW w:w="7422" w:type="dxa"/>
            <w:vAlign w:val="bottom"/>
          </w:tcPr>
          <w:p w:rsidR="000E593F" w:rsidRPr="00356E20" w:rsidRDefault="00EA44DA" w:rsidP="00997F26">
            <w:pPr>
              <w:pStyle w:val="AbbrDesc"/>
              <w:rPr>
                <w:szCs w:val="24"/>
                <w:lang w:val="es-ES"/>
              </w:rPr>
            </w:pPr>
            <w:r w:rsidRPr="00356E20">
              <w:rPr>
                <w:szCs w:val="24"/>
                <w:lang w:val="es-ES"/>
              </w:rPr>
              <w:t>Gestión de Riesgo del Programa</w:t>
            </w:r>
          </w:p>
        </w:tc>
      </w:tr>
      <w:tr w:rsidR="00A5432C" w:rsidRPr="0098756B" w:rsidTr="00997F26">
        <w:trPr>
          <w:cantSplit/>
        </w:trPr>
        <w:tc>
          <w:tcPr>
            <w:tcW w:w="1548" w:type="dxa"/>
          </w:tcPr>
          <w:p w:rsidR="00A5432C" w:rsidRPr="00356E20" w:rsidRDefault="00A5432C" w:rsidP="00997F26">
            <w:pPr>
              <w:pStyle w:val="ABBR"/>
              <w:rPr>
                <w:szCs w:val="24"/>
                <w:lang w:val="es-ES"/>
              </w:rPr>
            </w:pPr>
            <w:r w:rsidRPr="00356E20">
              <w:rPr>
                <w:szCs w:val="24"/>
                <w:lang w:val="es-ES"/>
              </w:rPr>
              <w:t>ics</w:t>
            </w:r>
          </w:p>
        </w:tc>
        <w:tc>
          <w:tcPr>
            <w:tcW w:w="7422" w:type="dxa"/>
            <w:vAlign w:val="bottom"/>
          </w:tcPr>
          <w:p w:rsidR="00A5432C" w:rsidRPr="00356E20" w:rsidRDefault="00A5432C" w:rsidP="00997F26">
            <w:pPr>
              <w:pStyle w:val="AbbrDesc"/>
              <w:rPr>
                <w:szCs w:val="24"/>
                <w:lang w:val="es-ES"/>
              </w:rPr>
            </w:pPr>
            <w:r w:rsidRPr="00356E20">
              <w:rPr>
                <w:szCs w:val="24"/>
                <w:lang w:val="es-ES"/>
              </w:rPr>
              <w:t>División de Capacidad Institucional del Estado</w:t>
            </w:r>
          </w:p>
        </w:tc>
      </w:tr>
      <w:tr w:rsidR="00A5432C" w:rsidRPr="0098756B" w:rsidTr="00997F26">
        <w:trPr>
          <w:cantSplit/>
        </w:trPr>
        <w:tc>
          <w:tcPr>
            <w:tcW w:w="1548" w:type="dxa"/>
          </w:tcPr>
          <w:p w:rsidR="00A5432C" w:rsidRPr="00356E20" w:rsidRDefault="00A5432C" w:rsidP="00997F26">
            <w:pPr>
              <w:pStyle w:val="ABBR"/>
              <w:rPr>
                <w:szCs w:val="24"/>
                <w:lang w:val="es-ES"/>
              </w:rPr>
            </w:pPr>
            <w:r w:rsidRPr="00356E20">
              <w:rPr>
                <w:szCs w:val="24"/>
                <w:lang w:val="es-ES"/>
              </w:rPr>
              <w:t>mgr</w:t>
            </w:r>
          </w:p>
        </w:tc>
        <w:tc>
          <w:tcPr>
            <w:tcW w:w="7422" w:type="dxa"/>
            <w:vAlign w:val="bottom"/>
          </w:tcPr>
          <w:p w:rsidR="00A5432C" w:rsidRPr="00356E20" w:rsidRDefault="00A5432C" w:rsidP="00997F26">
            <w:pPr>
              <w:pStyle w:val="AbbrDesc"/>
              <w:rPr>
                <w:szCs w:val="24"/>
                <w:lang w:val="es-ES"/>
              </w:rPr>
            </w:pPr>
            <w:r w:rsidRPr="00356E20">
              <w:rPr>
                <w:szCs w:val="24"/>
                <w:lang w:val="es-ES"/>
              </w:rPr>
              <w:t>Matriz de Gestión de Riesgo del Programa</w:t>
            </w:r>
          </w:p>
        </w:tc>
      </w:tr>
      <w:tr w:rsidR="00A5432C" w:rsidRPr="00356E20" w:rsidTr="00997F26">
        <w:trPr>
          <w:cantSplit/>
        </w:trPr>
        <w:tc>
          <w:tcPr>
            <w:tcW w:w="1548" w:type="dxa"/>
          </w:tcPr>
          <w:p w:rsidR="00A5432C" w:rsidRPr="00356E20" w:rsidRDefault="00A5432C" w:rsidP="00997F26">
            <w:pPr>
              <w:pStyle w:val="ABBR"/>
              <w:rPr>
                <w:szCs w:val="24"/>
                <w:lang w:val="es-ES"/>
              </w:rPr>
            </w:pPr>
            <w:r w:rsidRPr="00356E20">
              <w:rPr>
                <w:szCs w:val="24"/>
                <w:lang w:val="es-ES"/>
              </w:rPr>
              <w:t>MR</w:t>
            </w:r>
          </w:p>
        </w:tc>
        <w:tc>
          <w:tcPr>
            <w:tcW w:w="7422" w:type="dxa"/>
            <w:vAlign w:val="bottom"/>
          </w:tcPr>
          <w:p w:rsidR="00A5432C" w:rsidRPr="00356E20" w:rsidRDefault="00A5432C" w:rsidP="00997F26">
            <w:pPr>
              <w:pStyle w:val="AbbrDesc"/>
              <w:rPr>
                <w:szCs w:val="24"/>
                <w:lang w:val="es-ES"/>
              </w:rPr>
            </w:pPr>
            <w:r w:rsidRPr="00356E20">
              <w:rPr>
                <w:szCs w:val="24"/>
                <w:lang w:val="es-ES"/>
              </w:rPr>
              <w:t>Matriz de Resultados</w:t>
            </w:r>
          </w:p>
        </w:tc>
      </w:tr>
      <w:tr w:rsidR="00A54E10" w:rsidRPr="00356E20" w:rsidTr="00997F26">
        <w:trPr>
          <w:cantSplit/>
        </w:trPr>
        <w:tc>
          <w:tcPr>
            <w:tcW w:w="1548" w:type="dxa"/>
          </w:tcPr>
          <w:p w:rsidR="00A54E10" w:rsidRPr="00356E20" w:rsidRDefault="00A54E10" w:rsidP="00997F26">
            <w:pPr>
              <w:pStyle w:val="ABBR"/>
              <w:rPr>
                <w:szCs w:val="24"/>
                <w:lang w:val="es-ES"/>
              </w:rPr>
            </w:pPr>
            <w:r w:rsidRPr="00356E20">
              <w:rPr>
                <w:szCs w:val="24"/>
                <w:lang w:val="es-ES"/>
              </w:rPr>
              <w:t>OCE</w:t>
            </w:r>
          </w:p>
        </w:tc>
        <w:tc>
          <w:tcPr>
            <w:tcW w:w="7422" w:type="dxa"/>
            <w:vAlign w:val="bottom"/>
          </w:tcPr>
          <w:p w:rsidR="00A54E10" w:rsidRPr="00356E20" w:rsidRDefault="00A54E10" w:rsidP="00997F26">
            <w:pPr>
              <w:pStyle w:val="AbbrDesc"/>
              <w:rPr>
                <w:szCs w:val="24"/>
                <w:lang w:val="es-ES"/>
              </w:rPr>
            </w:pPr>
            <w:r w:rsidRPr="00356E20">
              <w:rPr>
                <w:szCs w:val="24"/>
                <w:lang w:val="es-ES"/>
              </w:rPr>
              <w:t>Organismos Co-Ejecutores</w:t>
            </w:r>
          </w:p>
        </w:tc>
      </w:tr>
      <w:tr w:rsidR="00A5432C" w:rsidRPr="00356E20" w:rsidTr="00997F26">
        <w:trPr>
          <w:cantSplit/>
        </w:trPr>
        <w:tc>
          <w:tcPr>
            <w:tcW w:w="1548" w:type="dxa"/>
          </w:tcPr>
          <w:p w:rsidR="00A5432C" w:rsidRPr="00356E20" w:rsidRDefault="00A5432C" w:rsidP="00997F26">
            <w:pPr>
              <w:pStyle w:val="ABBR"/>
              <w:rPr>
                <w:szCs w:val="24"/>
                <w:lang w:val="es-ES"/>
              </w:rPr>
            </w:pPr>
            <w:r w:rsidRPr="00356E20">
              <w:rPr>
                <w:szCs w:val="24"/>
                <w:lang w:val="es-ES"/>
              </w:rPr>
              <w:t>PA</w:t>
            </w:r>
          </w:p>
        </w:tc>
        <w:tc>
          <w:tcPr>
            <w:tcW w:w="7422" w:type="dxa"/>
            <w:vAlign w:val="bottom"/>
          </w:tcPr>
          <w:p w:rsidR="00A5432C" w:rsidRPr="00356E20" w:rsidRDefault="00A5432C" w:rsidP="00997F26">
            <w:pPr>
              <w:pStyle w:val="AbbrDesc"/>
              <w:rPr>
                <w:szCs w:val="24"/>
                <w:lang w:val="es-ES"/>
              </w:rPr>
            </w:pPr>
            <w:r w:rsidRPr="00356E20">
              <w:rPr>
                <w:szCs w:val="24"/>
                <w:lang w:val="es-ES"/>
              </w:rPr>
              <w:t>Plan de Adquisiciones</w:t>
            </w:r>
          </w:p>
        </w:tc>
      </w:tr>
      <w:tr w:rsidR="00A5432C" w:rsidRPr="0098756B" w:rsidTr="00997F26">
        <w:trPr>
          <w:cantSplit/>
        </w:trPr>
        <w:tc>
          <w:tcPr>
            <w:tcW w:w="1548" w:type="dxa"/>
          </w:tcPr>
          <w:p w:rsidR="00A5432C" w:rsidRPr="00356E20" w:rsidRDefault="00A5432C" w:rsidP="00997F26">
            <w:pPr>
              <w:pStyle w:val="ABBR"/>
              <w:rPr>
                <w:szCs w:val="24"/>
                <w:lang w:val="es-ES"/>
              </w:rPr>
            </w:pPr>
            <w:r w:rsidRPr="00356E20">
              <w:rPr>
                <w:szCs w:val="24"/>
                <w:lang w:val="es-ES"/>
              </w:rPr>
              <w:t>PEP</w:t>
            </w:r>
          </w:p>
        </w:tc>
        <w:tc>
          <w:tcPr>
            <w:tcW w:w="7422" w:type="dxa"/>
            <w:vAlign w:val="bottom"/>
          </w:tcPr>
          <w:p w:rsidR="00A5432C" w:rsidRPr="00356E20" w:rsidRDefault="00A5432C" w:rsidP="00997F26">
            <w:pPr>
              <w:pStyle w:val="AbbrDesc"/>
              <w:rPr>
                <w:szCs w:val="24"/>
                <w:lang w:val="es-ES"/>
              </w:rPr>
            </w:pPr>
            <w:r w:rsidRPr="00356E20">
              <w:rPr>
                <w:szCs w:val="24"/>
                <w:lang w:val="es-ES"/>
              </w:rPr>
              <w:t>Plan de Ejecución del Proyecto</w:t>
            </w:r>
          </w:p>
        </w:tc>
      </w:tr>
      <w:tr w:rsidR="00A5432C" w:rsidRPr="00356E20" w:rsidTr="00997F26">
        <w:trPr>
          <w:cantSplit/>
        </w:trPr>
        <w:tc>
          <w:tcPr>
            <w:tcW w:w="1548" w:type="dxa"/>
          </w:tcPr>
          <w:p w:rsidR="00A5432C" w:rsidRPr="00356E20" w:rsidRDefault="00A5432C" w:rsidP="00997F26">
            <w:pPr>
              <w:pStyle w:val="ABBR"/>
              <w:rPr>
                <w:szCs w:val="24"/>
                <w:lang w:val="es-ES"/>
              </w:rPr>
            </w:pPr>
            <w:r w:rsidRPr="00356E20">
              <w:rPr>
                <w:szCs w:val="24"/>
                <w:lang w:val="es-ES"/>
              </w:rPr>
              <w:t>POA</w:t>
            </w:r>
          </w:p>
        </w:tc>
        <w:tc>
          <w:tcPr>
            <w:tcW w:w="7422" w:type="dxa"/>
            <w:vAlign w:val="bottom"/>
          </w:tcPr>
          <w:p w:rsidR="00A5432C" w:rsidRPr="00356E20" w:rsidRDefault="00A5432C" w:rsidP="00997F26">
            <w:pPr>
              <w:pStyle w:val="AbbrDesc"/>
              <w:rPr>
                <w:szCs w:val="24"/>
                <w:lang w:val="es-ES"/>
              </w:rPr>
            </w:pPr>
            <w:r w:rsidRPr="00356E20">
              <w:rPr>
                <w:szCs w:val="24"/>
                <w:lang w:val="es-ES"/>
              </w:rPr>
              <w:t>Plan Operativo Anual</w:t>
            </w:r>
          </w:p>
        </w:tc>
      </w:tr>
      <w:tr w:rsidR="00A5432C" w:rsidRPr="0098756B" w:rsidTr="00997F26">
        <w:trPr>
          <w:cantSplit/>
        </w:trPr>
        <w:tc>
          <w:tcPr>
            <w:tcW w:w="1548" w:type="dxa"/>
          </w:tcPr>
          <w:p w:rsidR="00A5432C" w:rsidRPr="00356E20" w:rsidRDefault="00A5432C" w:rsidP="00997F26">
            <w:pPr>
              <w:pStyle w:val="ABBR"/>
              <w:rPr>
                <w:szCs w:val="24"/>
                <w:lang w:val="es-ES"/>
              </w:rPr>
            </w:pPr>
            <w:r w:rsidRPr="00356E20">
              <w:rPr>
                <w:szCs w:val="24"/>
                <w:lang w:val="es-ES"/>
              </w:rPr>
              <w:t>POD</w:t>
            </w:r>
          </w:p>
        </w:tc>
        <w:tc>
          <w:tcPr>
            <w:tcW w:w="7422" w:type="dxa"/>
            <w:vAlign w:val="bottom"/>
          </w:tcPr>
          <w:p w:rsidR="00A5432C" w:rsidRPr="00356E20" w:rsidRDefault="00A5432C" w:rsidP="00997F26">
            <w:pPr>
              <w:pStyle w:val="AbbrDesc"/>
              <w:rPr>
                <w:szCs w:val="24"/>
                <w:lang w:val="es-ES"/>
              </w:rPr>
            </w:pPr>
            <w:r w:rsidRPr="00356E20">
              <w:rPr>
                <w:szCs w:val="24"/>
                <w:lang w:val="es-ES"/>
              </w:rPr>
              <w:t>Propuesta de Desarrollo de la Operación</w:t>
            </w:r>
          </w:p>
        </w:tc>
      </w:tr>
    </w:tbl>
    <w:p w:rsidR="00EA44DA" w:rsidRPr="00356E20" w:rsidRDefault="00EA44DA" w:rsidP="0040199D">
      <w:pPr>
        <w:pStyle w:val="AbbrDesc"/>
        <w:tabs>
          <w:tab w:val="left" w:pos="1440"/>
        </w:tabs>
        <w:rPr>
          <w:szCs w:val="24"/>
          <w:lang w:val="es-ES"/>
        </w:rPr>
      </w:pPr>
    </w:p>
    <w:p w:rsidR="00EA44DA" w:rsidRPr="00356E20" w:rsidRDefault="002C2CE9" w:rsidP="0040199D">
      <w:pPr>
        <w:pStyle w:val="AbbrDesc"/>
        <w:tabs>
          <w:tab w:val="left" w:pos="1440"/>
        </w:tabs>
        <w:rPr>
          <w:szCs w:val="24"/>
          <w:lang w:val="es-ES"/>
        </w:rPr>
        <w:sectPr w:rsidR="00EA44DA" w:rsidRPr="00356E20" w:rsidSect="0040199D">
          <w:headerReference w:type="first" r:id="rId13"/>
          <w:pgSz w:w="12240" w:h="15840" w:code="1"/>
          <w:pgMar w:top="1440" w:right="1800" w:bottom="1440" w:left="1800" w:header="709" w:footer="709" w:gutter="0"/>
          <w:pgNumType w:fmt="lowerRoman" w:start="1"/>
          <w:cols w:space="720"/>
          <w:formProt w:val="0"/>
          <w:titlePg/>
        </w:sectPr>
      </w:pPr>
      <w:r w:rsidRPr="00356E20">
        <w:rPr>
          <w:szCs w:val="24"/>
          <w:lang w:val="es-ES"/>
        </w:rPr>
        <w:t xml:space="preserve">                    </w:t>
      </w:r>
    </w:p>
    <w:p w:rsidR="0040199D" w:rsidRPr="00356E20" w:rsidRDefault="0040199D" w:rsidP="00AE0AF7">
      <w:pPr>
        <w:pStyle w:val="Chapter"/>
        <w:rPr>
          <w:szCs w:val="24"/>
        </w:rPr>
      </w:pPr>
      <w:bookmarkStart w:id="1" w:name="ESSectionPages"/>
      <w:bookmarkStart w:id="2" w:name="_Toc354780289"/>
      <w:bookmarkEnd w:id="1"/>
      <w:r w:rsidRPr="00356E20">
        <w:rPr>
          <w:szCs w:val="24"/>
        </w:rPr>
        <w:lastRenderedPageBreak/>
        <w:t>Introducción</w:t>
      </w:r>
      <w:bookmarkEnd w:id="2"/>
    </w:p>
    <w:p w:rsidR="00A10BC6" w:rsidRDefault="0040199D" w:rsidP="00A10BC6">
      <w:pPr>
        <w:pStyle w:val="Paragraph"/>
      </w:pPr>
      <w:r w:rsidRPr="00356E20">
        <w:t xml:space="preserve">Este documento describe los mecanismos </w:t>
      </w:r>
      <w:r w:rsidR="008B6685">
        <w:t>que el gobierno y el Banco han acordado</w:t>
      </w:r>
      <w:r w:rsidR="008B6685" w:rsidRPr="00356E20">
        <w:t xml:space="preserve"> </w:t>
      </w:r>
      <w:r w:rsidR="008B6685">
        <w:t xml:space="preserve">para el </w:t>
      </w:r>
      <w:r w:rsidRPr="00356E20">
        <w:t xml:space="preserve">monitoreo y evaluación </w:t>
      </w:r>
      <w:r w:rsidR="008B6685">
        <w:t>d</w:t>
      </w:r>
      <w:r w:rsidRPr="00356E20">
        <w:t>el</w:t>
      </w:r>
      <w:r w:rsidR="00F4096E" w:rsidRPr="00356E20">
        <w:t xml:space="preserve"> Programa de</w:t>
      </w:r>
      <w:r w:rsidRPr="00356E20">
        <w:t xml:space="preserve"> </w:t>
      </w:r>
      <w:r w:rsidR="002862C2" w:rsidRPr="00356E20">
        <w:t>Mejoramiento de</w:t>
      </w:r>
      <w:r w:rsidR="00191D10" w:rsidRPr="00356E20">
        <w:t xml:space="preserve"> los Servicios Públicos</w:t>
      </w:r>
      <w:r w:rsidR="008B6685">
        <w:t xml:space="preserve"> </w:t>
      </w:r>
      <w:r w:rsidR="00191D10" w:rsidRPr="00356E20">
        <w:t>(CO-L1102</w:t>
      </w:r>
      <w:r w:rsidRPr="00356E20">
        <w:t>)</w:t>
      </w:r>
      <w:r w:rsidRPr="00356E20">
        <w:rPr>
          <w:spacing w:val="-2"/>
        </w:rPr>
        <w:t>.</w:t>
      </w:r>
      <w:r w:rsidR="00D61037" w:rsidRPr="00356E20">
        <w:rPr>
          <w:b/>
        </w:rPr>
        <w:t xml:space="preserve"> </w:t>
      </w:r>
    </w:p>
    <w:p w:rsidR="00A10BC6" w:rsidRDefault="00A10BC6" w:rsidP="00A10BC6">
      <w:pPr>
        <w:pStyle w:val="Paragraph"/>
      </w:pPr>
      <w:r w:rsidRPr="00A10BC6">
        <w:rPr>
          <w:szCs w:val="24"/>
        </w:rPr>
        <w:t>El objetivo general del programa será c</w:t>
      </w:r>
      <w:r w:rsidRPr="00A10BC6">
        <w:rPr>
          <w:spacing w:val="-4"/>
          <w:szCs w:val="24"/>
          <w:lang w:val="es-NI"/>
        </w:rPr>
        <w:t>ontribuir</w:t>
      </w:r>
      <w:r w:rsidRPr="00A10BC6">
        <w:rPr>
          <w:szCs w:val="24"/>
        </w:rPr>
        <w:t xml:space="preserve"> a mejorar la calidad en la gestión y prestación de servicios, a través de la consecución de los sig</w:t>
      </w:r>
      <w:r>
        <w:rPr>
          <w:szCs w:val="24"/>
        </w:rPr>
        <w:t xml:space="preserve">uientes objetivos específicos: </w:t>
      </w:r>
      <w:r w:rsidRPr="00A10BC6">
        <w:rPr>
          <w:szCs w:val="24"/>
        </w:rPr>
        <w:t>i) el incremento de servicios disponibles y la oportunidad de su prestación en  centros</w:t>
      </w:r>
      <w:r>
        <w:rPr>
          <w:szCs w:val="24"/>
        </w:rPr>
        <w:t xml:space="preserve"> de atención presencial (SI); </w:t>
      </w:r>
      <w:r w:rsidRPr="00A10BC6">
        <w:rPr>
          <w:szCs w:val="24"/>
        </w:rPr>
        <w:t>ii) la racionalización de procesos transversales y la simplificación de trámites relacionados con</w:t>
      </w:r>
      <w:r>
        <w:rPr>
          <w:szCs w:val="24"/>
        </w:rPr>
        <w:t xml:space="preserve"> la prestación de servicios; y </w:t>
      </w:r>
      <w:r w:rsidRPr="00A10BC6">
        <w:rPr>
          <w:szCs w:val="24"/>
        </w:rPr>
        <w:t xml:space="preserve">iii) el aumento de la eficiencia en las compras y contrataciones públicas. </w:t>
      </w:r>
    </w:p>
    <w:p w:rsidR="00A10BC6" w:rsidRDefault="005323B6" w:rsidP="00A10BC6">
      <w:pPr>
        <w:pStyle w:val="Paragraph"/>
      </w:pPr>
      <w:r w:rsidRPr="00A10BC6">
        <w:rPr>
          <w:szCs w:val="24"/>
        </w:rPr>
        <w:t>En función de los objetivos</w:t>
      </w:r>
      <w:r w:rsidR="00D61037" w:rsidRPr="00A10BC6">
        <w:rPr>
          <w:szCs w:val="24"/>
        </w:rPr>
        <w:t xml:space="preserve"> mencionados, se plantean tres</w:t>
      </w:r>
      <w:r w:rsidRPr="00A10BC6">
        <w:rPr>
          <w:szCs w:val="24"/>
        </w:rPr>
        <w:t xml:space="preserve"> </w:t>
      </w:r>
      <w:r w:rsidR="00A670FE" w:rsidRPr="00A10BC6">
        <w:rPr>
          <w:szCs w:val="24"/>
        </w:rPr>
        <w:t xml:space="preserve">componentes o </w:t>
      </w:r>
      <w:r w:rsidR="00F4096E" w:rsidRPr="00A10BC6">
        <w:rPr>
          <w:szCs w:val="24"/>
        </w:rPr>
        <w:t xml:space="preserve">ejes temáticos: </w:t>
      </w:r>
      <w:r w:rsidR="00D61037" w:rsidRPr="00A10BC6">
        <w:rPr>
          <w:szCs w:val="24"/>
        </w:rPr>
        <w:t>i)</w:t>
      </w:r>
      <w:r w:rsidR="00D61037" w:rsidRPr="00A10BC6">
        <w:rPr>
          <w:bCs/>
          <w:szCs w:val="24"/>
          <w:lang w:val="es-CO"/>
        </w:rPr>
        <w:t xml:space="preserve"> </w:t>
      </w:r>
      <w:r w:rsidR="00D61037" w:rsidRPr="00A10BC6">
        <w:rPr>
          <w:bCs/>
          <w:szCs w:val="24"/>
          <w:lang w:val="es-ES_tradnl"/>
        </w:rPr>
        <w:t>Desarrollo  de centros de servicios presenciales; ii)</w:t>
      </w:r>
      <w:r w:rsidR="00D61037" w:rsidRPr="00A10BC6">
        <w:rPr>
          <w:szCs w:val="24"/>
          <w:lang w:val="es-ES_tradnl"/>
        </w:rPr>
        <w:t xml:space="preserve"> </w:t>
      </w:r>
      <w:r w:rsidR="00D61037" w:rsidRPr="00A10BC6">
        <w:rPr>
          <w:bCs/>
          <w:szCs w:val="24"/>
          <w:lang w:val="es-ES_tradnl"/>
        </w:rPr>
        <w:t>Mejoramiento de la gestión interna y simplificación de trámites; y iii)</w:t>
      </w:r>
      <w:r w:rsidR="00D61037" w:rsidRPr="00A10BC6">
        <w:rPr>
          <w:szCs w:val="24"/>
          <w:lang w:val="es-ES_tradnl"/>
        </w:rPr>
        <w:t xml:space="preserve"> </w:t>
      </w:r>
      <w:r w:rsidR="00D61037" w:rsidRPr="00A10BC6">
        <w:rPr>
          <w:bCs/>
          <w:szCs w:val="24"/>
          <w:lang w:val="es-ES_tradnl"/>
        </w:rPr>
        <w:t>Fortalecimiento  de los procesos de compras y contrataciones.</w:t>
      </w:r>
    </w:p>
    <w:p w:rsidR="00A10BC6" w:rsidRDefault="00636C07" w:rsidP="00A10BC6">
      <w:pPr>
        <w:pStyle w:val="Paragraph"/>
      </w:pPr>
      <w:r w:rsidRPr="00A10BC6">
        <w:rPr>
          <w:szCs w:val="24"/>
        </w:rPr>
        <w:t>Los objetivos específicos se agrupan por componente.</w:t>
      </w:r>
      <w:r w:rsidR="00AE00C1" w:rsidRPr="00A10BC6">
        <w:rPr>
          <w:szCs w:val="24"/>
        </w:rPr>
        <w:t xml:space="preserve"> En este sentido, se espera que</w:t>
      </w:r>
      <w:r w:rsidR="00A10BC6" w:rsidRPr="00A10BC6">
        <w:rPr>
          <w:szCs w:val="24"/>
        </w:rPr>
        <w:t xml:space="preserve">: </w:t>
      </w:r>
      <w:r w:rsidR="00D61037" w:rsidRPr="00A10BC6">
        <w:rPr>
          <w:szCs w:val="24"/>
        </w:rPr>
        <w:t>i)</w:t>
      </w:r>
      <w:r w:rsidR="00D61037" w:rsidRPr="00A10BC6">
        <w:rPr>
          <w:szCs w:val="24"/>
          <w:lang w:val="es-ES_tradnl"/>
        </w:rPr>
        <w:t xml:space="preserve"> </w:t>
      </w:r>
      <w:r w:rsidR="00AE00C1" w:rsidRPr="00A10BC6">
        <w:rPr>
          <w:szCs w:val="24"/>
          <w:lang w:val="es-ES_tradnl"/>
        </w:rPr>
        <w:t xml:space="preserve">los </w:t>
      </w:r>
      <w:r w:rsidR="00D61037" w:rsidRPr="00A10BC6">
        <w:rPr>
          <w:szCs w:val="24"/>
          <w:lang w:val="es-ES_tradnl"/>
        </w:rPr>
        <w:t>se</w:t>
      </w:r>
      <w:r w:rsidR="00A10BC6" w:rsidRPr="00A10BC6">
        <w:rPr>
          <w:szCs w:val="24"/>
          <w:lang w:val="es-ES_tradnl"/>
        </w:rPr>
        <w:t xml:space="preserve">rvicios disponibles en centros </w:t>
      </w:r>
      <w:r w:rsidR="00D61037" w:rsidRPr="00A10BC6">
        <w:rPr>
          <w:szCs w:val="24"/>
          <w:lang w:val="es-ES_tradnl"/>
        </w:rPr>
        <w:t xml:space="preserve">de </w:t>
      </w:r>
      <w:r w:rsidR="00A10BC6" w:rsidRPr="00A10BC6">
        <w:rPr>
          <w:szCs w:val="24"/>
          <w:lang w:val="es-ES_tradnl"/>
        </w:rPr>
        <w:t>Sevicios Integrales (SI</w:t>
      </w:r>
      <w:r w:rsidR="00D61037" w:rsidRPr="00A10BC6">
        <w:rPr>
          <w:szCs w:val="24"/>
          <w:lang w:val="es-ES_tradnl"/>
        </w:rPr>
        <w:t xml:space="preserve">) y </w:t>
      </w:r>
      <w:r w:rsidR="00AE00C1" w:rsidRPr="00A10BC6">
        <w:rPr>
          <w:szCs w:val="24"/>
          <w:lang w:val="es-ES_tradnl"/>
        </w:rPr>
        <w:t xml:space="preserve">la </w:t>
      </w:r>
      <w:r w:rsidR="00D61037" w:rsidRPr="00A10BC6">
        <w:rPr>
          <w:szCs w:val="24"/>
          <w:lang w:val="es-ES_tradnl"/>
        </w:rPr>
        <w:t>oportunidad de su prestación</w:t>
      </w:r>
      <w:r w:rsidR="00AE00C1" w:rsidRPr="00A10BC6">
        <w:rPr>
          <w:szCs w:val="24"/>
          <w:lang w:val="es-ES_tradnl"/>
        </w:rPr>
        <w:t xml:space="preserve"> sean</w:t>
      </w:r>
      <w:r w:rsidR="00D61037" w:rsidRPr="00A10BC6">
        <w:rPr>
          <w:szCs w:val="24"/>
          <w:lang w:val="es-ES_tradnl"/>
        </w:rPr>
        <w:t xml:space="preserve"> mejorada</w:t>
      </w:r>
      <w:r w:rsidR="00AE00C1" w:rsidRPr="00A10BC6">
        <w:rPr>
          <w:szCs w:val="24"/>
          <w:lang w:val="es-ES_tradnl"/>
        </w:rPr>
        <w:t>s</w:t>
      </w:r>
      <w:r w:rsidR="00A10BC6" w:rsidRPr="00A10BC6">
        <w:rPr>
          <w:szCs w:val="24"/>
        </w:rPr>
        <w:t xml:space="preserve">; </w:t>
      </w:r>
      <w:r w:rsidR="00D61037" w:rsidRPr="00A10BC6">
        <w:rPr>
          <w:szCs w:val="24"/>
        </w:rPr>
        <w:t xml:space="preserve">ii) </w:t>
      </w:r>
      <w:r w:rsidR="00AE00C1" w:rsidRPr="00A10BC6">
        <w:rPr>
          <w:szCs w:val="24"/>
        </w:rPr>
        <w:t xml:space="preserve">la </w:t>
      </w:r>
      <w:r w:rsidR="00D61037" w:rsidRPr="00A10BC6">
        <w:rPr>
          <w:szCs w:val="24"/>
          <w:lang w:val="es-CO"/>
        </w:rPr>
        <w:t>eficiencia</w:t>
      </w:r>
      <w:r w:rsidR="00D61037" w:rsidRPr="00A10BC6">
        <w:rPr>
          <w:szCs w:val="24"/>
          <w:lang w:val="es-ES_tradnl"/>
        </w:rPr>
        <w:t xml:space="preserve"> de los procesos y procedimientos internos de gestión</w:t>
      </w:r>
      <w:r w:rsidR="00AE00C1" w:rsidRPr="00A10BC6">
        <w:rPr>
          <w:szCs w:val="24"/>
          <w:lang w:val="es-ES_tradnl"/>
        </w:rPr>
        <w:t xml:space="preserve"> sea</w:t>
      </w:r>
      <w:r w:rsidR="00D61037" w:rsidRPr="00A10BC6">
        <w:rPr>
          <w:szCs w:val="24"/>
          <w:lang w:val="es-ES_tradnl"/>
        </w:rPr>
        <w:t xml:space="preserve"> mejorada</w:t>
      </w:r>
      <w:r w:rsidR="00A10BC6" w:rsidRPr="00A10BC6">
        <w:rPr>
          <w:szCs w:val="24"/>
        </w:rPr>
        <w:t xml:space="preserve">; y </w:t>
      </w:r>
      <w:r w:rsidR="00D61037" w:rsidRPr="00A10BC6">
        <w:rPr>
          <w:szCs w:val="24"/>
        </w:rPr>
        <w:t xml:space="preserve">iii) </w:t>
      </w:r>
      <w:r w:rsidR="00AE00C1" w:rsidRPr="00A10BC6">
        <w:rPr>
          <w:szCs w:val="24"/>
        </w:rPr>
        <w:t xml:space="preserve">la </w:t>
      </w:r>
      <w:r w:rsidR="00D61037" w:rsidRPr="00A10BC6">
        <w:rPr>
          <w:szCs w:val="24"/>
          <w:lang w:val="es-CO"/>
        </w:rPr>
        <w:t xml:space="preserve">competitividad, eficiencia y accesibilidad del sistema de compra pública </w:t>
      </w:r>
      <w:r w:rsidR="00AE00C1" w:rsidRPr="00A10BC6">
        <w:rPr>
          <w:szCs w:val="24"/>
          <w:lang w:val="es-CO"/>
        </w:rPr>
        <w:t xml:space="preserve">se vean </w:t>
      </w:r>
      <w:r w:rsidR="00D61037" w:rsidRPr="00A10BC6">
        <w:rPr>
          <w:szCs w:val="24"/>
          <w:lang w:val="es-CO"/>
        </w:rPr>
        <w:t>incrementadas.</w:t>
      </w:r>
    </w:p>
    <w:p w:rsidR="0040199D" w:rsidRPr="00A10BC6" w:rsidRDefault="002B3896" w:rsidP="00A10BC6">
      <w:pPr>
        <w:pStyle w:val="Paragraph"/>
      </w:pPr>
      <w:r w:rsidRPr="00A10BC6">
        <w:rPr>
          <w:szCs w:val="24"/>
        </w:rPr>
        <w:t xml:space="preserve">Las actividades que serán </w:t>
      </w:r>
      <w:r w:rsidR="00F4096E" w:rsidRPr="00A10BC6">
        <w:rPr>
          <w:szCs w:val="24"/>
        </w:rPr>
        <w:t xml:space="preserve">llevadas a cabo por el programa, </w:t>
      </w:r>
      <w:r w:rsidR="001D187A" w:rsidRPr="00A10BC6">
        <w:rPr>
          <w:szCs w:val="24"/>
        </w:rPr>
        <w:t>para el primer componente</w:t>
      </w:r>
      <w:r w:rsidR="00F4096E" w:rsidRPr="00A10BC6">
        <w:rPr>
          <w:szCs w:val="24"/>
        </w:rPr>
        <w:t xml:space="preserve"> serán:</w:t>
      </w:r>
      <w:r w:rsidR="00A10BC6" w:rsidRPr="00A10BC6">
        <w:rPr>
          <w:szCs w:val="24"/>
          <w:lang w:val="es-CO"/>
        </w:rPr>
        <w:t xml:space="preserve"> </w:t>
      </w:r>
      <w:r w:rsidR="00AE00C1" w:rsidRPr="00A10BC6">
        <w:rPr>
          <w:bCs/>
          <w:szCs w:val="24"/>
          <w:lang w:val="es-CO"/>
        </w:rPr>
        <w:t xml:space="preserve">i) la puesta en marcha de cuatro centros de </w:t>
      </w:r>
      <w:r w:rsidR="00A10BC6" w:rsidRPr="00A10BC6">
        <w:rPr>
          <w:bCs/>
          <w:szCs w:val="24"/>
          <w:lang w:val="es-CO"/>
        </w:rPr>
        <w:t>SI a</w:t>
      </w:r>
      <w:r w:rsidR="00AE00C1" w:rsidRPr="00A10BC6">
        <w:rPr>
          <w:bCs/>
          <w:szCs w:val="24"/>
          <w:lang w:val="es-CO"/>
        </w:rPr>
        <w:t>l ciudadano en entidades territoriales seleccionadas</w:t>
      </w:r>
      <w:r w:rsidR="00AE00C1" w:rsidRPr="00356E20">
        <w:rPr>
          <w:szCs w:val="24"/>
          <w:vertAlign w:val="superscript"/>
          <w:lang w:val="es-ES_tradnl"/>
        </w:rPr>
        <w:footnoteReference w:id="1"/>
      </w:r>
      <w:r w:rsidR="00AE00C1" w:rsidRPr="00A10BC6">
        <w:rPr>
          <w:bCs/>
          <w:szCs w:val="24"/>
          <w:lang w:val="es-CO"/>
        </w:rPr>
        <w:t xml:space="preserve"> (incluyendo actividades de coordinación entre niveles territoriales de gobierno, elaboración de modelos de operación, gestión y seguimiento, estudios de viabilidad ambiental, licencias urbanísticas y dotación de mobiliario, equipos y señalización); ii) la formulación de modelos de negocios para atención al ciudadano diferenciados según el tamaño de la población atendida, considerando diferentes alternativas de cofinanciación y cogestión;</w:t>
      </w:r>
      <w:r w:rsidR="00AE00C1" w:rsidRPr="00356E20">
        <w:rPr>
          <w:bCs/>
          <w:szCs w:val="24"/>
          <w:vertAlign w:val="superscript"/>
          <w:lang w:val="es-CO"/>
        </w:rPr>
        <w:footnoteReference w:id="2"/>
      </w:r>
      <w:r w:rsidR="00A10BC6" w:rsidRPr="00A10BC6">
        <w:rPr>
          <w:bCs/>
          <w:szCs w:val="24"/>
          <w:lang w:val="es-CO"/>
        </w:rPr>
        <w:t xml:space="preserve"> </w:t>
      </w:r>
      <w:r w:rsidR="00AE00C1" w:rsidRPr="00A10BC6">
        <w:rPr>
          <w:bCs/>
          <w:szCs w:val="24"/>
          <w:lang w:val="es-CO"/>
        </w:rPr>
        <w:t xml:space="preserve">iii) </w:t>
      </w:r>
      <w:r w:rsidR="00AE00C1" w:rsidRPr="00A10BC6">
        <w:rPr>
          <w:szCs w:val="24"/>
          <w:lang w:val="es-ES_tradnl"/>
        </w:rPr>
        <w:t>caracterización de la demanda de acuerdo con las necesidades y especificaciones de las poblaciones atendidas (incluyendo el diseño de la metodología, su aplicación en pilotos y su implementac</w:t>
      </w:r>
      <w:r w:rsidR="00A10BC6" w:rsidRPr="00A10BC6">
        <w:rPr>
          <w:szCs w:val="24"/>
          <w:lang w:val="es-ES_tradnl"/>
        </w:rPr>
        <w:t xml:space="preserve">ión en entidades de la AP); y, </w:t>
      </w:r>
      <w:r w:rsidR="00AE00C1" w:rsidRPr="00A10BC6">
        <w:rPr>
          <w:szCs w:val="24"/>
          <w:lang w:val="es-ES_tradnl"/>
        </w:rPr>
        <w:t>iv) diseño e implementación de modelos de laboratorios de simplicidad (lenguaje claro) para mejorar la interacción de la Administración Pública con los ciudadanos incluyendo estrategias de comunicación clara y precisa dirigida a que el ciudadano disponga de información completa sobre los trámites y servicios del Estado y los mecanismos para acceder a los mismos</w:t>
      </w:r>
      <w:r w:rsidR="003B45DE" w:rsidRPr="00A10BC6">
        <w:rPr>
          <w:szCs w:val="24"/>
        </w:rPr>
        <w:t>.</w:t>
      </w:r>
    </w:p>
    <w:p w:rsidR="00A10BC6" w:rsidRDefault="00AE00C1" w:rsidP="00A10BC6">
      <w:pPr>
        <w:pStyle w:val="Paragraph"/>
      </w:pPr>
      <w:r w:rsidRPr="00356E20">
        <w:lastRenderedPageBreak/>
        <w:t>Para el componente dos</w:t>
      </w:r>
      <w:r w:rsidRPr="00356E20">
        <w:rPr>
          <w:rFonts w:eastAsia="Batang"/>
        </w:rPr>
        <w:t xml:space="preserve"> </w:t>
      </w:r>
      <w:r w:rsidRPr="00356E20">
        <w:t>el financiamiento incluirá:</w:t>
      </w:r>
      <w:r w:rsidR="00A10BC6">
        <w:t xml:space="preserve"> </w:t>
      </w:r>
      <w:r w:rsidRPr="00356E20">
        <w:t>i) la racionalización y la reingeniería de procesos transversales internos a las instituciones</w:t>
      </w:r>
      <w:r w:rsidRPr="00356E20">
        <w:rPr>
          <w:vertAlign w:val="superscript"/>
          <w:lang w:val="es-ES_tradnl"/>
        </w:rPr>
        <w:footnoteReference w:id="3"/>
      </w:r>
      <w:r w:rsidRPr="00356E20">
        <w:t xml:space="preserve"> (incluyendo el diseño de una </w:t>
      </w:r>
      <w:r w:rsidRPr="008B6685">
        <w:t>metodología</w:t>
      </w:r>
      <w:r w:rsidRPr="00356E20">
        <w:t xml:space="preserve"> de racionalización y un piloto de implementac</w:t>
      </w:r>
      <w:r w:rsidR="00A10BC6">
        <w:t xml:space="preserve">ión en entidades priorizadas); </w:t>
      </w:r>
      <w:r w:rsidRPr="00356E20">
        <w:t>ii) la simplificación de trámites de servicios seleccionados</w:t>
      </w:r>
      <w:r w:rsidRPr="00356E20">
        <w:rPr>
          <w:vertAlign w:val="superscript"/>
          <w:lang w:val="es-ES_tradnl"/>
        </w:rPr>
        <w:footnoteReference w:id="4"/>
      </w:r>
      <w:r w:rsidRPr="00356E20">
        <w:t>; iii) la difusión e implementación del nuevo Sistema Único de Información de Trámites (SUIT) en diferentes entidad</w:t>
      </w:r>
      <w:r w:rsidR="00A10BC6">
        <w:t xml:space="preserve">es territoriales del país; y </w:t>
      </w:r>
      <w:r w:rsidRPr="00356E20">
        <w:t>iv) el diseño curricular y la puesta en marcha de un plan de entrenamiento de funcionarios públicos en competencias de atención al ciudadano.</w:t>
      </w:r>
    </w:p>
    <w:p w:rsidR="00A10BC6" w:rsidRDefault="00AE00C1" w:rsidP="00A10BC6">
      <w:pPr>
        <w:pStyle w:val="Paragraph"/>
      </w:pPr>
      <w:r w:rsidRPr="00A10BC6">
        <w:rPr>
          <w:bCs/>
          <w:szCs w:val="24"/>
        </w:rPr>
        <w:t>Finalmente para el componente tres</w:t>
      </w:r>
      <w:r w:rsidRPr="00A10BC6">
        <w:rPr>
          <w:rFonts w:eastAsia="Calibri"/>
          <w:szCs w:val="24"/>
          <w:lang w:val="es-ES_tradnl" w:eastAsia="pt-BR"/>
        </w:rPr>
        <w:t xml:space="preserve"> </w:t>
      </w:r>
      <w:r w:rsidRPr="00A10BC6">
        <w:rPr>
          <w:bCs/>
          <w:szCs w:val="24"/>
          <w:lang w:val="es-ES_tradnl"/>
        </w:rPr>
        <w:t xml:space="preserve">la operación apoyará: </w:t>
      </w:r>
      <w:r w:rsidRPr="00A10BC6">
        <w:rPr>
          <w:bCs/>
          <w:szCs w:val="24"/>
          <w:lang w:val="es-CO"/>
        </w:rPr>
        <w:t xml:space="preserve">i) la puesta en marcha de nuevos servicios soportados por herramientas de e-procurement (incluyendo </w:t>
      </w:r>
      <w:r w:rsidRPr="00A10BC6">
        <w:rPr>
          <w:bCs/>
          <w:szCs w:val="24"/>
        </w:rPr>
        <w:t xml:space="preserve">la elaboración del diseño conceptual de la solución de tecnología, procesos, estructuras de información, requerimientos para la </w:t>
      </w:r>
      <w:r w:rsidRPr="00A10BC6">
        <w:rPr>
          <w:szCs w:val="24"/>
        </w:rPr>
        <w:t>configuración</w:t>
      </w:r>
      <w:r w:rsidRPr="00A10BC6">
        <w:rPr>
          <w:bCs/>
          <w:szCs w:val="24"/>
        </w:rPr>
        <w:t xml:space="preserve"> y requerimientos de infraestructura, los ajustes al modelo operativo y la configuración y estabilización de la herramienta); </w:t>
      </w:r>
      <w:r w:rsidRPr="00A10BC6">
        <w:rPr>
          <w:bCs/>
          <w:szCs w:val="24"/>
          <w:lang w:val="es-CO"/>
        </w:rPr>
        <w:t>ii) implementación de los modelos de servicio y atención de la Agencia Nacional de Compras Públicas (incluyendo el diseño de los modelos de servicio y atención, la configuración de los portafolios de servicios, definición de esquemas de control y de medición de satisfacción del usuario,  esquemas de facturación, e implementació</w:t>
      </w:r>
      <w:r w:rsidR="00A10BC6" w:rsidRPr="00A10BC6">
        <w:rPr>
          <w:bCs/>
          <w:szCs w:val="24"/>
          <w:lang w:val="es-CO"/>
        </w:rPr>
        <w:t xml:space="preserve">n de los modelos de atención); </w:t>
      </w:r>
      <w:r w:rsidRPr="00A10BC6">
        <w:rPr>
          <w:bCs/>
          <w:szCs w:val="24"/>
          <w:lang w:val="es-CO"/>
        </w:rPr>
        <w:t>iii) la elaboración de estudios de mercado de bienes y servicios de características técnicas uniformes que respalden la preparación de acuerdos marco (incluyendo elaboración de grupos de estudios de mercado y elaboración de reportes de seguimiento y evaluación de acuerdos marco para cada uno de ellos); y iv) la puesta en marcha de estrategias de gestión del cambio, incluyendo planes de comunicaciones, capacitación y gestión del conocimiento para los actores de la compra pública.</w:t>
      </w:r>
    </w:p>
    <w:p w:rsidR="003B45DE" w:rsidRPr="00A10BC6" w:rsidRDefault="003B45DE" w:rsidP="00A10BC6">
      <w:pPr>
        <w:pStyle w:val="Paragraph"/>
      </w:pPr>
      <w:r w:rsidRPr="00A10BC6">
        <w:rPr>
          <w:szCs w:val="24"/>
        </w:rPr>
        <w:t xml:space="preserve">La sede del proyecto se ubica en la ciudad de </w:t>
      </w:r>
      <w:r w:rsidR="00AE00C1" w:rsidRPr="00A10BC6">
        <w:rPr>
          <w:szCs w:val="24"/>
        </w:rPr>
        <w:t xml:space="preserve">Bogotá </w:t>
      </w:r>
      <w:r w:rsidRPr="00A10BC6">
        <w:rPr>
          <w:szCs w:val="24"/>
        </w:rPr>
        <w:t xml:space="preserve">y su ámbito de acción abarca en general </w:t>
      </w:r>
      <w:r w:rsidR="00AE00C1" w:rsidRPr="00A10BC6">
        <w:rPr>
          <w:szCs w:val="24"/>
        </w:rPr>
        <w:t>a los servicios públicos y de manera específica al Programa Nacional de Servicios al Ciudadano, bajo la responsabilidad del Departamento Nacional de Planeación (DNP)</w:t>
      </w:r>
      <w:r w:rsidR="001B616C" w:rsidRPr="00A10BC6">
        <w:rPr>
          <w:szCs w:val="24"/>
        </w:rPr>
        <w:t>, que se extenderá a cuatros ciudades con diferentes modelos de negocio para atender presencialmente a los ciudadanos</w:t>
      </w:r>
      <w:r w:rsidRPr="00A10BC6">
        <w:rPr>
          <w:szCs w:val="24"/>
        </w:rPr>
        <w:t xml:space="preserve">. </w:t>
      </w:r>
      <w:r w:rsidR="001B616C" w:rsidRPr="00A10BC6">
        <w:rPr>
          <w:szCs w:val="24"/>
        </w:rPr>
        <w:t>Asimismo participarán el Departamento Administrativo de la Función Pública (DAFP), como responsable de la racionalización de procesos y simplificación de trámites relacionados a la prestación de servicios y la Agencia Nacional de Compra Pública (ANCP), responsable de la rectoría de esta temática en el país.</w:t>
      </w:r>
    </w:p>
    <w:p w:rsidR="00431B8C" w:rsidRPr="00356E20" w:rsidRDefault="003B45DE" w:rsidP="00AE0AF7">
      <w:pPr>
        <w:pStyle w:val="Chapter"/>
        <w:rPr>
          <w:szCs w:val="24"/>
        </w:rPr>
      </w:pPr>
      <w:bookmarkStart w:id="3" w:name="_Toc354780290"/>
      <w:r w:rsidRPr="00356E20">
        <w:rPr>
          <w:szCs w:val="24"/>
        </w:rPr>
        <w:t>Monitoreo</w:t>
      </w:r>
      <w:bookmarkEnd w:id="3"/>
    </w:p>
    <w:p w:rsidR="008B6685" w:rsidRPr="008B6685" w:rsidRDefault="008B6685" w:rsidP="00071B40">
      <w:pPr>
        <w:pStyle w:val="ListParagraph"/>
        <w:numPr>
          <w:ilvl w:val="0"/>
          <w:numId w:val="2"/>
        </w:numPr>
        <w:spacing w:before="120" w:after="120"/>
        <w:contextualSpacing w:val="0"/>
        <w:jc w:val="both"/>
        <w:outlineLvl w:val="1"/>
        <w:rPr>
          <w:vanish/>
          <w:szCs w:val="24"/>
          <w:lang w:val="es-ES"/>
        </w:rPr>
      </w:pPr>
    </w:p>
    <w:p w:rsidR="00B846D9" w:rsidRPr="00356E20" w:rsidRDefault="00B846D9" w:rsidP="00A10BC6">
      <w:pPr>
        <w:pStyle w:val="Paragraph"/>
        <w:ind w:hanging="630"/>
        <w:rPr>
          <w:rStyle w:val="longtext"/>
          <w:color w:val="000000"/>
          <w:szCs w:val="24"/>
          <w:shd w:val="clear" w:color="auto" w:fill="FFFFFF"/>
        </w:rPr>
      </w:pPr>
      <w:r w:rsidRPr="00356E20">
        <w:t>El</w:t>
      </w:r>
      <w:r w:rsidRPr="00356E20">
        <w:rPr>
          <w:rStyle w:val="longtext"/>
          <w:color w:val="000000"/>
          <w:szCs w:val="24"/>
          <w:shd w:val="clear" w:color="auto" w:fill="FFFFFF"/>
        </w:rPr>
        <w:t xml:space="preserve"> Sistema de Monitoreo del Programa estará conformado por los</w:t>
      </w:r>
      <w:r w:rsidR="000041CB" w:rsidRPr="00356E20">
        <w:rPr>
          <w:rStyle w:val="longtext"/>
          <w:color w:val="000000"/>
          <w:szCs w:val="24"/>
          <w:shd w:val="clear" w:color="auto" w:fill="FFFFFF"/>
        </w:rPr>
        <w:t xml:space="preserve"> siguientes </w:t>
      </w:r>
      <w:r w:rsidR="000041CB" w:rsidRPr="008B6685">
        <w:t>instrumentos</w:t>
      </w:r>
      <w:r w:rsidR="000041CB" w:rsidRPr="00356E20">
        <w:rPr>
          <w:rStyle w:val="longtext"/>
          <w:color w:val="000000"/>
          <w:szCs w:val="24"/>
          <w:shd w:val="clear" w:color="auto" w:fill="FFFFFF"/>
        </w:rPr>
        <w:t xml:space="preserve">: </w:t>
      </w:r>
      <w:r w:rsidRPr="00356E20">
        <w:rPr>
          <w:rStyle w:val="longtext"/>
          <w:color w:val="000000"/>
          <w:szCs w:val="24"/>
          <w:shd w:val="clear" w:color="auto" w:fill="FFFFFF"/>
        </w:rPr>
        <w:t>i)</w:t>
      </w:r>
      <w:r w:rsidR="000041CB" w:rsidRPr="00356E20">
        <w:rPr>
          <w:rStyle w:val="longtext"/>
          <w:color w:val="000000"/>
          <w:szCs w:val="24"/>
          <w:shd w:val="clear" w:color="auto" w:fill="FFFFFF"/>
        </w:rPr>
        <w:t xml:space="preserve"> la Matriz de Resultados (MR); </w:t>
      </w:r>
      <w:r w:rsidRPr="00356E20">
        <w:rPr>
          <w:rStyle w:val="longtext"/>
          <w:color w:val="000000"/>
          <w:szCs w:val="24"/>
          <w:shd w:val="clear" w:color="auto" w:fill="FFFFFF"/>
        </w:rPr>
        <w:t>ii)</w:t>
      </w:r>
      <w:r w:rsidR="000041CB" w:rsidRPr="00356E20">
        <w:rPr>
          <w:rStyle w:val="longtext"/>
          <w:color w:val="000000"/>
          <w:szCs w:val="24"/>
          <w:shd w:val="clear" w:color="auto" w:fill="FFFFFF"/>
        </w:rPr>
        <w:t xml:space="preserve"> el</w:t>
      </w:r>
      <w:r w:rsidRPr="00356E20">
        <w:rPr>
          <w:rStyle w:val="longtext"/>
          <w:color w:val="000000"/>
          <w:szCs w:val="24"/>
          <w:shd w:val="clear" w:color="auto" w:fill="FFFFFF"/>
        </w:rPr>
        <w:t xml:space="preserve"> Informe de Seguimiento del Progre</w:t>
      </w:r>
      <w:r w:rsidR="004B65F9" w:rsidRPr="00356E20">
        <w:rPr>
          <w:rStyle w:val="longtext"/>
          <w:color w:val="000000"/>
          <w:szCs w:val="24"/>
          <w:shd w:val="clear" w:color="auto" w:fill="FFFFFF"/>
        </w:rPr>
        <w:t>so (PMR</w:t>
      </w:r>
      <w:r w:rsidR="000041CB" w:rsidRPr="00356E20">
        <w:rPr>
          <w:rStyle w:val="longtext"/>
          <w:color w:val="000000"/>
          <w:szCs w:val="24"/>
          <w:shd w:val="clear" w:color="auto" w:fill="FFFFFF"/>
        </w:rPr>
        <w:t xml:space="preserve">); </w:t>
      </w:r>
      <w:r w:rsidRPr="00356E20">
        <w:rPr>
          <w:rStyle w:val="longtext"/>
          <w:color w:val="000000"/>
          <w:szCs w:val="24"/>
          <w:shd w:val="clear" w:color="auto" w:fill="FFFFFF"/>
        </w:rPr>
        <w:t xml:space="preserve">iii) </w:t>
      </w:r>
      <w:r w:rsidR="000041CB" w:rsidRPr="00356E20">
        <w:rPr>
          <w:rStyle w:val="longtext"/>
          <w:color w:val="000000"/>
          <w:szCs w:val="24"/>
          <w:shd w:val="clear" w:color="auto" w:fill="FFFFFF"/>
        </w:rPr>
        <w:t xml:space="preserve">el Plan Operativo Anual (POA); </w:t>
      </w:r>
      <w:r w:rsidRPr="00356E20">
        <w:rPr>
          <w:rStyle w:val="longtext"/>
          <w:color w:val="000000"/>
          <w:szCs w:val="24"/>
          <w:shd w:val="clear" w:color="auto" w:fill="FFFFFF"/>
        </w:rPr>
        <w:t xml:space="preserve">iv) </w:t>
      </w:r>
      <w:r w:rsidR="000041CB" w:rsidRPr="00356E20">
        <w:rPr>
          <w:rStyle w:val="longtext"/>
          <w:color w:val="000000"/>
          <w:szCs w:val="24"/>
          <w:shd w:val="clear" w:color="auto" w:fill="FFFFFF"/>
        </w:rPr>
        <w:t xml:space="preserve">el Plan de Adquisiciones (PA); </w:t>
      </w:r>
      <w:r w:rsidRPr="00356E20">
        <w:rPr>
          <w:rStyle w:val="longtext"/>
          <w:color w:val="000000"/>
          <w:szCs w:val="24"/>
          <w:shd w:val="clear" w:color="auto" w:fill="FFFFFF"/>
        </w:rPr>
        <w:t xml:space="preserve">v) el Plan de Ejecución del Proyecto (PEP); </w:t>
      </w:r>
      <w:r w:rsidR="004B65F9" w:rsidRPr="00356E20">
        <w:rPr>
          <w:rStyle w:val="longtext"/>
          <w:color w:val="000000"/>
          <w:szCs w:val="24"/>
          <w:shd w:val="clear" w:color="auto" w:fill="FFFFFF"/>
        </w:rPr>
        <w:t xml:space="preserve">vi) la Matriz de Gestión de Riesgo del Programa (GRP); </w:t>
      </w:r>
      <w:r w:rsidRPr="00356E20">
        <w:rPr>
          <w:rStyle w:val="longtext"/>
          <w:color w:val="000000"/>
          <w:szCs w:val="24"/>
          <w:shd w:val="clear" w:color="auto" w:fill="FFFFFF"/>
        </w:rPr>
        <w:t>vi</w:t>
      </w:r>
      <w:r w:rsidR="004B65F9" w:rsidRPr="00356E20">
        <w:rPr>
          <w:rStyle w:val="longtext"/>
          <w:color w:val="000000"/>
          <w:szCs w:val="24"/>
          <w:shd w:val="clear" w:color="auto" w:fill="FFFFFF"/>
        </w:rPr>
        <w:t>i</w:t>
      </w:r>
      <w:r w:rsidR="000041CB" w:rsidRPr="00356E20">
        <w:rPr>
          <w:rStyle w:val="longtext"/>
          <w:color w:val="000000"/>
          <w:szCs w:val="24"/>
          <w:shd w:val="clear" w:color="auto" w:fill="FFFFFF"/>
        </w:rPr>
        <w:t xml:space="preserve">) reuniones de seguimiento; </w:t>
      </w:r>
      <w:r w:rsidRPr="00356E20">
        <w:rPr>
          <w:rStyle w:val="longtext"/>
          <w:color w:val="000000"/>
          <w:szCs w:val="24"/>
          <w:shd w:val="clear" w:color="auto" w:fill="FFFFFF"/>
        </w:rPr>
        <w:t>vii</w:t>
      </w:r>
      <w:r w:rsidR="004B65F9" w:rsidRPr="00356E20">
        <w:rPr>
          <w:rStyle w:val="longtext"/>
          <w:color w:val="000000"/>
          <w:szCs w:val="24"/>
          <w:shd w:val="clear" w:color="auto" w:fill="FFFFFF"/>
        </w:rPr>
        <w:t>i</w:t>
      </w:r>
      <w:r w:rsidRPr="00356E20">
        <w:rPr>
          <w:rStyle w:val="longtext"/>
          <w:color w:val="000000"/>
          <w:szCs w:val="24"/>
          <w:shd w:val="clear" w:color="auto" w:fill="FFFFFF"/>
        </w:rPr>
        <w:t xml:space="preserve">) los </w:t>
      </w:r>
      <w:r w:rsidRPr="00356E20">
        <w:rPr>
          <w:rStyle w:val="longtext"/>
          <w:color w:val="000000"/>
          <w:szCs w:val="24"/>
          <w:shd w:val="clear" w:color="auto" w:fill="FFFFFF"/>
        </w:rPr>
        <w:lastRenderedPageBreak/>
        <w:t>informes semestrales d</w:t>
      </w:r>
      <w:r w:rsidR="000041CB" w:rsidRPr="00356E20">
        <w:rPr>
          <w:rStyle w:val="longtext"/>
          <w:color w:val="000000"/>
          <w:szCs w:val="24"/>
          <w:shd w:val="clear" w:color="auto" w:fill="FFFFFF"/>
        </w:rPr>
        <w:t xml:space="preserve">e avance del programa; y </w:t>
      </w:r>
      <w:r w:rsidR="004B65F9" w:rsidRPr="00356E20">
        <w:rPr>
          <w:rStyle w:val="longtext"/>
          <w:color w:val="000000"/>
          <w:szCs w:val="24"/>
          <w:shd w:val="clear" w:color="auto" w:fill="FFFFFF"/>
        </w:rPr>
        <w:t>ix</w:t>
      </w:r>
      <w:r w:rsidRPr="00356E20">
        <w:rPr>
          <w:rStyle w:val="longtext"/>
          <w:color w:val="000000"/>
          <w:szCs w:val="24"/>
          <w:shd w:val="clear" w:color="auto" w:fill="FFFFFF"/>
        </w:rPr>
        <w:t xml:space="preserve">) los estados financieros auditados. El prestatario y el Banco han acordado utilizar la MR y las actividades definidas en el PEP como la base para el Plan de Monitoreo de la operación. Las líneas de base, metas y metodología de medición para los resultados previstos están definidas, </w:t>
      </w:r>
      <w:r w:rsidR="001B616C" w:rsidRPr="00356E20">
        <w:rPr>
          <w:rStyle w:val="longtext"/>
          <w:color w:val="000000"/>
          <w:szCs w:val="24"/>
          <w:shd w:val="clear" w:color="auto" w:fill="FFFFFF"/>
        </w:rPr>
        <w:t>con un par de excepciones cuyas líneas de base se definirán al inicio de la ejecución (ver Matriz de Resultados)</w:t>
      </w:r>
      <w:r w:rsidRPr="00356E20">
        <w:rPr>
          <w:rStyle w:val="longtext"/>
          <w:color w:val="000000"/>
          <w:szCs w:val="24"/>
          <w:shd w:val="clear" w:color="auto" w:fill="FFFFFF"/>
        </w:rPr>
        <w:t xml:space="preserve">. </w:t>
      </w:r>
    </w:p>
    <w:p w:rsidR="00331123" w:rsidRPr="00356E20" w:rsidRDefault="00331123" w:rsidP="00A10BC6">
      <w:pPr>
        <w:pStyle w:val="Paragraph"/>
        <w:ind w:hanging="630"/>
        <w:rPr>
          <w:bCs/>
        </w:rPr>
      </w:pPr>
      <w:r w:rsidRPr="00356E20">
        <w:t xml:space="preserve">Dadas sus características, el Programa contará con dos Organismos Co-Ejecutores: el Departamento Nacional de Planeación (DNP) y la Agencia Nacional de Contratación Pública (ANCP). El DNP ejecutará directamente los componentes 1 y 2 y contará con la colaboración del Departamento Administrativo de la Función Pública (DAFP) para el desarrollo de las actividades del componente 2. Por </w:t>
      </w:r>
      <w:r w:rsidR="00A10BC6">
        <w:t>su parte, la ANCP ejecutará el C</w:t>
      </w:r>
      <w:r w:rsidRPr="00356E20">
        <w:t>omponente 3 y para ello contará con total autonomía técnica, operativa y financiera.</w:t>
      </w:r>
    </w:p>
    <w:p w:rsidR="008F0E1B" w:rsidRPr="00356E20" w:rsidRDefault="00331123" w:rsidP="00A10BC6">
      <w:pPr>
        <w:pStyle w:val="Paragraph"/>
        <w:ind w:hanging="630"/>
        <w:rPr>
          <w:bCs/>
        </w:rPr>
      </w:pPr>
      <w:r w:rsidRPr="00356E20">
        <w:t xml:space="preserve">Para efectos del manejo gerencial los Organismos Co-Ejecutores conformarán, dentro de sus respectivas estructuras internas, equipos de gestión para asegurar dedicación exclusiva y de tiempo completo a las tareas de ejecución del Programa. Cada equipo de gestión estará conformado por un coordinador, un especialista de adquisiciones, un especialista financiero contable y un especialista de planeación y monitoreo. </w:t>
      </w:r>
    </w:p>
    <w:p w:rsidR="00331123" w:rsidRPr="00356E20" w:rsidRDefault="008F0E1B" w:rsidP="00A10BC6">
      <w:pPr>
        <w:pStyle w:val="Paragraph"/>
        <w:ind w:hanging="630"/>
        <w:rPr>
          <w:rStyle w:val="longtext"/>
          <w:bCs/>
          <w:szCs w:val="24"/>
        </w:rPr>
      </w:pPr>
      <w:r w:rsidRPr="00356E20">
        <w:t>Adicionalmente, el Coordinador de Programa en el DNP tendrá la responsabilidad de llevar el liderazgo técnico del Programa frente al Banco, coordinando toda la información de gestión a ser presentada de manera consolidada al Banco, incluyendo reportes de progreso, Plan Operativo Anual, Plan de Ejecución del Programa (PEP) e informes de auditoría y de evaluación.</w:t>
      </w:r>
    </w:p>
    <w:p w:rsidR="00A10BC6" w:rsidRDefault="00331123" w:rsidP="00A10BC6">
      <w:pPr>
        <w:pStyle w:val="Paragraph"/>
        <w:rPr>
          <w:rStyle w:val="longtext"/>
          <w:bCs/>
          <w:szCs w:val="24"/>
        </w:rPr>
      </w:pPr>
      <w:r w:rsidRPr="00356E20">
        <w:rPr>
          <w:rStyle w:val="longtext"/>
          <w:bCs/>
          <w:szCs w:val="24"/>
        </w:rPr>
        <w:t xml:space="preserve">Los </w:t>
      </w:r>
      <w:r w:rsidR="00C93155" w:rsidRPr="00356E20">
        <w:rPr>
          <w:rStyle w:val="longtext"/>
          <w:color w:val="000000"/>
          <w:szCs w:val="24"/>
          <w:shd w:val="clear" w:color="auto" w:fill="FFFFFF"/>
        </w:rPr>
        <w:t xml:space="preserve"> </w:t>
      </w:r>
      <w:r w:rsidR="00AE0AF7" w:rsidRPr="00356E20">
        <w:rPr>
          <w:rStyle w:val="longtext"/>
          <w:color w:val="000000"/>
          <w:szCs w:val="24"/>
          <w:shd w:val="clear" w:color="auto" w:fill="FFFFFF"/>
        </w:rPr>
        <w:t>Organismo</w:t>
      </w:r>
      <w:r w:rsidRPr="00356E20">
        <w:rPr>
          <w:rStyle w:val="longtext"/>
          <w:color w:val="000000"/>
          <w:szCs w:val="24"/>
          <w:shd w:val="clear" w:color="auto" w:fill="FFFFFF"/>
        </w:rPr>
        <w:t xml:space="preserve"> Co-</w:t>
      </w:r>
      <w:r w:rsidR="00AE0AF7" w:rsidRPr="00356E20">
        <w:rPr>
          <w:rStyle w:val="longtext"/>
          <w:color w:val="000000"/>
          <w:szCs w:val="24"/>
          <w:shd w:val="clear" w:color="auto" w:fill="FFFFFF"/>
        </w:rPr>
        <w:t>E</w:t>
      </w:r>
      <w:r w:rsidR="00C93155" w:rsidRPr="00356E20">
        <w:rPr>
          <w:rStyle w:val="longtext"/>
          <w:color w:val="000000"/>
          <w:szCs w:val="24"/>
          <w:shd w:val="clear" w:color="auto" w:fill="FFFFFF"/>
        </w:rPr>
        <w:t>jecutor</w:t>
      </w:r>
      <w:r w:rsidRPr="00356E20">
        <w:rPr>
          <w:rStyle w:val="longtext"/>
          <w:color w:val="000000"/>
          <w:szCs w:val="24"/>
          <w:shd w:val="clear" w:color="auto" w:fill="FFFFFF"/>
        </w:rPr>
        <w:t>es</w:t>
      </w:r>
      <w:r w:rsidR="00C93155" w:rsidRPr="00356E20">
        <w:rPr>
          <w:rStyle w:val="longtext"/>
          <w:color w:val="000000"/>
          <w:szCs w:val="24"/>
          <w:shd w:val="clear" w:color="auto" w:fill="FFFFFF"/>
        </w:rPr>
        <w:t>, en consul</w:t>
      </w:r>
      <w:r w:rsidR="00AE0AF7" w:rsidRPr="00356E20">
        <w:rPr>
          <w:rStyle w:val="longtext"/>
          <w:color w:val="000000"/>
          <w:szCs w:val="24"/>
          <w:shd w:val="clear" w:color="auto" w:fill="FFFFFF"/>
        </w:rPr>
        <w:t>ta con el Banco, realizará</w:t>
      </w:r>
      <w:r w:rsidRPr="00356E20">
        <w:rPr>
          <w:rStyle w:val="longtext"/>
          <w:color w:val="000000"/>
          <w:szCs w:val="24"/>
          <w:shd w:val="clear" w:color="auto" w:fill="FFFFFF"/>
        </w:rPr>
        <w:t>n</w:t>
      </w:r>
      <w:r w:rsidR="00AE0AF7" w:rsidRPr="00356E20">
        <w:rPr>
          <w:rStyle w:val="longtext"/>
          <w:color w:val="000000"/>
          <w:szCs w:val="24"/>
          <w:shd w:val="clear" w:color="auto" w:fill="FFFFFF"/>
        </w:rPr>
        <w:t xml:space="preserve"> una evaluación i</w:t>
      </w:r>
      <w:r w:rsidR="00C93155" w:rsidRPr="00356E20">
        <w:rPr>
          <w:rStyle w:val="longtext"/>
          <w:color w:val="000000"/>
          <w:szCs w:val="24"/>
          <w:shd w:val="clear" w:color="auto" w:fill="FFFFFF"/>
        </w:rPr>
        <w:t>ntermedia una ve</w:t>
      </w:r>
      <w:r w:rsidR="006C2EE8" w:rsidRPr="00356E20">
        <w:rPr>
          <w:rStyle w:val="longtext"/>
          <w:color w:val="000000"/>
          <w:szCs w:val="24"/>
          <w:shd w:val="clear" w:color="auto" w:fill="FFFFFF"/>
        </w:rPr>
        <w:t>z transcurridos dos años</w:t>
      </w:r>
      <w:r w:rsidRPr="00356E20">
        <w:rPr>
          <w:rStyle w:val="longtext"/>
          <w:color w:val="000000"/>
          <w:szCs w:val="24"/>
          <w:shd w:val="clear" w:color="auto" w:fill="FFFFFF"/>
        </w:rPr>
        <w:t xml:space="preserve"> y medio</w:t>
      </w:r>
      <w:r w:rsidR="00C93155" w:rsidRPr="00356E20">
        <w:rPr>
          <w:rStyle w:val="longtext"/>
          <w:color w:val="000000"/>
          <w:szCs w:val="24"/>
          <w:shd w:val="clear" w:color="auto" w:fill="FFFFFF"/>
        </w:rPr>
        <w:t xml:space="preserve"> luego de la entrada en vigencia del contrato de préstamo o </w:t>
      </w:r>
      <w:r w:rsidR="006C2EE8" w:rsidRPr="00356E20">
        <w:rPr>
          <w:rStyle w:val="longtext"/>
          <w:color w:val="000000"/>
          <w:szCs w:val="24"/>
          <w:shd w:val="clear" w:color="auto" w:fill="FFFFFF"/>
        </w:rPr>
        <w:t>cuando se haya comprometido el 4</w:t>
      </w:r>
      <w:r w:rsidR="00C93155" w:rsidRPr="00356E20">
        <w:rPr>
          <w:rStyle w:val="longtext"/>
          <w:color w:val="000000"/>
          <w:szCs w:val="24"/>
          <w:shd w:val="clear" w:color="auto" w:fill="FFFFFF"/>
        </w:rPr>
        <w:t>0% de</w:t>
      </w:r>
      <w:r w:rsidR="00AE0AF7" w:rsidRPr="00356E20">
        <w:rPr>
          <w:rStyle w:val="longtext"/>
          <w:color w:val="000000"/>
          <w:szCs w:val="24"/>
          <w:shd w:val="clear" w:color="auto" w:fill="FFFFFF"/>
        </w:rPr>
        <w:t>l</w:t>
      </w:r>
      <w:r w:rsidR="00C93155" w:rsidRPr="00356E20">
        <w:rPr>
          <w:rStyle w:val="longtext"/>
          <w:color w:val="000000"/>
          <w:szCs w:val="24"/>
          <w:shd w:val="clear" w:color="auto" w:fill="FFFFFF"/>
        </w:rPr>
        <w:t xml:space="preserve"> monto del </w:t>
      </w:r>
      <w:r w:rsidRPr="00356E20">
        <w:rPr>
          <w:rStyle w:val="longtext"/>
          <w:color w:val="000000"/>
          <w:szCs w:val="24"/>
          <w:shd w:val="clear" w:color="auto" w:fill="FFFFFF"/>
        </w:rPr>
        <w:t>préstamo, lo que ocurra primero</w:t>
      </w:r>
      <w:r w:rsidRPr="00356E20">
        <w:rPr>
          <w:rFonts w:eastAsia="Arial Unicode MS"/>
        </w:rPr>
        <w:t>. Esa evaluación tendrá como principales objetivos revisar el avance de todas las actividades programadas para ese momento, las posibles desviaciones ocurridas, las causas de éstas y proponer medidas correctivas a ser aplicadas, además de verificar los productos intermedios generados, la ocurrencia de los riesgos previstos en la GRP y la aplicación de las medidas para mitigarlos. La evaluación final se realizará cuando los desembolsos alcancen al menos un 90% del total, y sus objetivos serán verificar el avance en el cumplimiento de las metas previstas para cada uno de los resultados esperados y para el impacto de la operación, la generación de los productos por componente.</w:t>
      </w:r>
      <w:r w:rsidRPr="00356E20">
        <w:rPr>
          <w:lang w:val="es-UY"/>
        </w:rPr>
        <w:t xml:space="preserve"> Para ambas se tiene previsto un presupuesto de US$80.000.</w:t>
      </w:r>
      <w:r w:rsidR="00C93155" w:rsidRPr="00356E20">
        <w:rPr>
          <w:rStyle w:val="longtext"/>
          <w:color w:val="000000"/>
          <w:szCs w:val="24"/>
          <w:shd w:val="clear" w:color="auto" w:fill="FFFFFF"/>
        </w:rPr>
        <w:t xml:space="preserve"> Dichas evaluaciones serán independientes, en función de </w:t>
      </w:r>
      <w:r w:rsidR="00AE0AF7" w:rsidRPr="00356E20">
        <w:rPr>
          <w:rStyle w:val="longtext"/>
          <w:color w:val="000000"/>
          <w:szCs w:val="24"/>
          <w:shd w:val="clear" w:color="auto" w:fill="FFFFFF"/>
        </w:rPr>
        <w:t xml:space="preserve">los Términos de Referencia (TOR) </w:t>
      </w:r>
      <w:r w:rsidR="00C93155" w:rsidRPr="00356E20">
        <w:rPr>
          <w:rStyle w:val="longtext"/>
          <w:color w:val="000000"/>
          <w:szCs w:val="24"/>
          <w:shd w:val="clear" w:color="auto" w:fill="FFFFFF"/>
        </w:rPr>
        <w:t>acordados con el Banco, y financiadas con recursos del programa</w:t>
      </w:r>
      <w:r w:rsidR="006C2EE8" w:rsidRPr="00356E20">
        <w:rPr>
          <w:rStyle w:val="longtext"/>
          <w:color w:val="000000"/>
          <w:szCs w:val="24"/>
          <w:shd w:val="clear" w:color="auto" w:fill="FFFFFF"/>
        </w:rPr>
        <w:t xml:space="preserve"> que están previstos en el presupuesto</w:t>
      </w:r>
      <w:r w:rsidR="00C93155" w:rsidRPr="00356E20">
        <w:rPr>
          <w:rStyle w:val="longtext"/>
          <w:color w:val="000000"/>
          <w:szCs w:val="24"/>
          <w:shd w:val="clear" w:color="auto" w:fill="FFFFFF"/>
        </w:rPr>
        <w:t xml:space="preserve">. </w:t>
      </w:r>
      <w:bookmarkStart w:id="4" w:name="_Ref295307672"/>
    </w:p>
    <w:p w:rsidR="00AE0AF7" w:rsidRPr="00A10BC6" w:rsidRDefault="004777C7" w:rsidP="00A10BC6">
      <w:pPr>
        <w:pStyle w:val="Paragraph"/>
        <w:rPr>
          <w:rStyle w:val="longtext"/>
          <w:bCs/>
          <w:szCs w:val="24"/>
        </w:rPr>
      </w:pPr>
      <w:r w:rsidRPr="00A10BC6">
        <w:rPr>
          <w:szCs w:val="24"/>
        </w:rPr>
        <w:t xml:space="preserve">Los contenidos principales y características  de cada uno </w:t>
      </w:r>
      <w:r w:rsidR="00AE0AF7" w:rsidRPr="00A10BC6">
        <w:rPr>
          <w:szCs w:val="24"/>
        </w:rPr>
        <w:t>de los instrumentos de monitoreo del programa,</w:t>
      </w:r>
      <w:r w:rsidRPr="00A10BC6">
        <w:rPr>
          <w:szCs w:val="24"/>
        </w:rPr>
        <w:t xml:space="preserve"> se describen a continuación</w:t>
      </w:r>
      <w:r w:rsidR="008F0E1B" w:rsidRPr="00A10BC6">
        <w:rPr>
          <w:szCs w:val="24"/>
        </w:rPr>
        <w:t>. En todos ellos</w:t>
      </w:r>
      <w:r w:rsidR="00EA3B10" w:rsidRPr="00A10BC6">
        <w:rPr>
          <w:szCs w:val="24"/>
        </w:rPr>
        <w:t>,</w:t>
      </w:r>
      <w:r w:rsidR="008F0E1B" w:rsidRPr="00A10BC6">
        <w:rPr>
          <w:szCs w:val="24"/>
        </w:rPr>
        <w:t xml:space="preserve"> cuando se hace referencia al OE</w:t>
      </w:r>
      <w:r w:rsidR="00EA3B10" w:rsidRPr="00A10BC6">
        <w:rPr>
          <w:szCs w:val="24"/>
        </w:rPr>
        <w:t>,</w:t>
      </w:r>
      <w:r w:rsidR="008F0E1B" w:rsidRPr="00A10BC6">
        <w:rPr>
          <w:szCs w:val="24"/>
        </w:rPr>
        <w:t xml:space="preserve"> este será el DNP como responsable de la consolidación de la información a ser remitida al Banco</w:t>
      </w:r>
      <w:r w:rsidRPr="00A10BC6">
        <w:rPr>
          <w:szCs w:val="24"/>
        </w:rPr>
        <w:t>:</w:t>
      </w:r>
      <w:bookmarkEnd w:id="4"/>
    </w:p>
    <w:p w:rsidR="00B148A1" w:rsidRPr="00356E20" w:rsidRDefault="00B846D9" w:rsidP="00B148A1">
      <w:pPr>
        <w:pStyle w:val="subpar"/>
        <w:rPr>
          <w:szCs w:val="24"/>
          <w:lang w:val="es-ES"/>
        </w:rPr>
      </w:pPr>
      <w:r w:rsidRPr="00356E20">
        <w:rPr>
          <w:b/>
          <w:szCs w:val="24"/>
          <w:lang w:val="es-ES"/>
        </w:rPr>
        <w:lastRenderedPageBreak/>
        <w:t>Matriz de Resultados (MR):</w:t>
      </w:r>
      <w:r w:rsidRPr="00356E20">
        <w:rPr>
          <w:szCs w:val="24"/>
          <w:lang w:val="es-ES"/>
        </w:rPr>
        <w:t xml:space="preserve"> </w:t>
      </w:r>
      <w:r w:rsidRPr="00356E20">
        <w:rPr>
          <w:rStyle w:val="longtext"/>
          <w:color w:val="000000"/>
          <w:szCs w:val="24"/>
          <w:shd w:val="clear" w:color="auto" w:fill="FFFFFF"/>
          <w:lang w:val="es-ES"/>
        </w:rPr>
        <w:t>que se presenta como parte de la Propuesta de Desarrollo de la Operación (POD), se focaliza en</w:t>
      </w:r>
      <w:r w:rsidR="00B148A1" w:rsidRPr="00356E20">
        <w:rPr>
          <w:rStyle w:val="longtext"/>
          <w:color w:val="000000"/>
          <w:szCs w:val="24"/>
          <w:shd w:val="clear" w:color="auto" w:fill="FFFFFF"/>
          <w:lang w:val="es-ES"/>
        </w:rPr>
        <w:t xml:space="preserve">: </w:t>
      </w:r>
      <w:r w:rsidRPr="00356E20">
        <w:rPr>
          <w:rStyle w:val="longtext"/>
          <w:color w:val="000000"/>
          <w:szCs w:val="24"/>
          <w:shd w:val="clear" w:color="auto" w:fill="FFFFFF"/>
          <w:lang w:val="es-ES"/>
        </w:rPr>
        <w:t>i)</w:t>
      </w:r>
      <w:r w:rsidR="00B148A1" w:rsidRPr="00356E20">
        <w:rPr>
          <w:rStyle w:val="longtext"/>
          <w:color w:val="000000"/>
          <w:szCs w:val="24"/>
          <w:shd w:val="clear" w:color="auto" w:fill="FFFFFF"/>
          <w:lang w:val="es-ES"/>
        </w:rPr>
        <w:t xml:space="preserve"> los</w:t>
      </w:r>
      <w:r w:rsidRPr="00356E20">
        <w:rPr>
          <w:rStyle w:val="longtext"/>
          <w:color w:val="000000"/>
          <w:szCs w:val="24"/>
          <w:shd w:val="clear" w:color="auto" w:fill="FFFFFF"/>
          <w:lang w:val="es-ES"/>
        </w:rPr>
        <w:t xml:space="preserve"> indicadores de impa</w:t>
      </w:r>
      <w:r w:rsidR="006E211A" w:rsidRPr="00356E20">
        <w:rPr>
          <w:rStyle w:val="longtext"/>
          <w:color w:val="000000"/>
          <w:szCs w:val="24"/>
          <w:shd w:val="clear" w:color="auto" w:fill="FFFFFF"/>
          <w:lang w:val="es-ES"/>
        </w:rPr>
        <w:t>cto</w:t>
      </w:r>
      <w:r w:rsidRPr="00356E20">
        <w:rPr>
          <w:rStyle w:val="longtext"/>
          <w:color w:val="000000"/>
          <w:szCs w:val="24"/>
          <w:shd w:val="clear" w:color="auto" w:fill="FFFFFF"/>
          <w:lang w:val="es-ES"/>
        </w:rPr>
        <w:t xml:space="preserve"> con las respectivas líneas </w:t>
      </w:r>
      <w:r w:rsidR="00B148A1" w:rsidRPr="00356E20">
        <w:rPr>
          <w:rStyle w:val="longtext"/>
          <w:color w:val="000000"/>
          <w:szCs w:val="24"/>
          <w:shd w:val="clear" w:color="auto" w:fill="FFFFFF"/>
          <w:lang w:val="es-ES"/>
        </w:rPr>
        <w:t xml:space="preserve">de base y metas a alcanzar; ii) los </w:t>
      </w:r>
      <w:r w:rsidRPr="00356E20">
        <w:rPr>
          <w:rStyle w:val="longtext"/>
          <w:color w:val="000000"/>
          <w:szCs w:val="24"/>
          <w:shd w:val="clear" w:color="auto" w:fill="FFFFFF"/>
          <w:lang w:val="es-ES"/>
        </w:rPr>
        <w:t>i</w:t>
      </w:r>
      <w:r w:rsidR="00117861" w:rsidRPr="00356E20">
        <w:rPr>
          <w:rStyle w:val="longtext"/>
          <w:color w:val="000000"/>
          <w:szCs w:val="24"/>
          <w:shd w:val="clear" w:color="auto" w:fill="FFFFFF"/>
          <w:lang w:val="es-ES"/>
        </w:rPr>
        <w:t>ndicadores de resultado</w:t>
      </w:r>
      <w:r w:rsidRPr="00356E20">
        <w:rPr>
          <w:rStyle w:val="longtext"/>
          <w:color w:val="000000"/>
          <w:szCs w:val="24"/>
          <w:shd w:val="clear" w:color="auto" w:fill="FFFFFF"/>
          <w:lang w:val="es-ES"/>
        </w:rPr>
        <w:t xml:space="preserve"> para cada componente </w:t>
      </w:r>
      <w:r w:rsidR="006E211A" w:rsidRPr="00356E20">
        <w:rPr>
          <w:rStyle w:val="longtext"/>
          <w:color w:val="000000"/>
          <w:szCs w:val="24"/>
          <w:shd w:val="clear" w:color="auto" w:fill="FFFFFF"/>
          <w:lang w:val="es-ES"/>
        </w:rPr>
        <w:t>considerando también sus líneas de base y metas</w:t>
      </w:r>
      <w:r w:rsidR="00B148A1" w:rsidRPr="00356E20">
        <w:rPr>
          <w:rStyle w:val="longtext"/>
          <w:color w:val="000000"/>
          <w:szCs w:val="24"/>
          <w:shd w:val="clear" w:color="auto" w:fill="FFFFFF"/>
          <w:lang w:val="es-ES"/>
        </w:rPr>
        <w:t>;</w:t>
      </w:r>
      <w:r w:rsidR="006E211A" w:rsidRPr="00356E20">
        <w:rPr>
          <w:rStyle w:val="longtext"/>
          <w:color w:val="000000"/>
          <w:szCs w:val="24"/>
          <w:shd w:val="clear" w:color="auto" w:fill="FFFFFF"/>
          <w:lang w:val="es-ES"/>
        </w:rPr>
        <w:t xml:space="preserve"> </w:t>
      </w:r>
      <w:r w:rsidR="00B148A1" w:rsidRPr="00356E20">
        <w:rPr>
          <w:rStyle w:val="longtext"/>
          <w:color w:val="000000"/>
          <w:szCs w:val="24"/>
          <w:shd w:val="clear" w:color="auto" w:fill="FFFFFF"/>
          <w:lang w:val="es-ES"/>
        </w:rPr>
        <w:t>y</w:t>
      </w:r>
      <w:r w:rsidRPr="00356E20">
        <w:rPr>
          <w:rStyle w:val="longtext"/>
          <w:color w:val="000000"/>
          <w:szCs w:val="24"/>
          <w:shd w:val="clear" w:color="auto" w:fill="FFFFFF"/>
          <w:lang w:val="es-ES"/>
        </w:rPr>
        <w:t xml:space="preserve"> iii)</w:t>
      </w:r>
      <w:r w:rsidR="00B148A1" w:rsidRPr="00356E20">
        <w:rPr>
          <w:rStyle w:val="longtext"/>
          <w:color w:val="000000"/>
          <w:szCs w:val="24"/>
          <w:shd w:val="clear" w:color="auto" w:fill="FFFFFF"/>
          <w:lang w:val="es-ES"/>
        </w:rPr>
        <w:t xml:space="preserve"> los productos para cada uno </w:t>
      </w:r>
      <w:r w:rsidRPr="00356E20">
        <w:rPr>
          <w:rStyle w:val="longtext"/>
          <w:color w:val="000000"/>
          <w:szCs w:val="24"/>
          <w:shd w:val="clear" w:color="auto" w:fill="FFFFFF"/>
          <w:lang w:val="es-ES"/>
        </w:rPr>
        <w:t>de los componentes. La MR es una herramienta fundamental para guiar la planificaci</w:t>
      </w:r>
      <w:r w:rsidR="00B148A1" w:rsidRPr="00356E20">
        <w:rPr>
          <w:rStyle w:val="longtext"/>
          <w:color w:val="000000"/>
          <w:szCs w:val="24"/>
          <w:shd w:val="clear" w:color="auto" w:fill="FFFFFF"/>
          <w:lang w:val="es-ES"/>
        </w:rPr>
        <w:t>ón, monitoreo y evaluación del p</w:t>
      </w:r>
      <w:r w:rsidRPr="00356E20">
        <w:rPr>
          <w:rStyle w:val="longtext"/>
          <w:color w:val="000000"/>
          <w:szCs w:val="24"/>
          <w:shd w:val="clear" w:color="auto" w:fill="FFFFFF"/>
          <w:lang w:val="es-ES"/>
        </w:rPr>
        <w:t>rograma. La información de la MR es la base de la información contenida en el</w:t>
      </w:r>
      <w:r w:rsidR="00B148A1" w:rsidRPr="00356E20">
        <w:rPr>
          <w:rStyle w:val="longtext"/>
          <w:color w:val="000000"/>
          <w:szCs w:val="24"/>
          <w:shd w:val="clear" w:color="auto" w:fill="FFFFFF"/>
          <w:lang w:val="es-ES"/>
        </w:rPr>
        <w:t xml:space="preserve"> Informe de Seguimiento del Progreso</w:t>
      </w:r>
      <w:r w:rsidRPr="00356E20">
        <w:rPr>
          <w:rStyle w:val="longtext"/>
          <w:color w:val="000000"/>
          <w:szCs w:val="24"/>
          <w:shd w:val="clear" w:color="auto" w:fill="FFFFFF"/>
          <w:lang w:val="es-ES"/>
        </w:rPr>
        <w:t xml:space="preserve"> </w:t>
      </w:r>
      <w:r w:rsidR="00B148A1" w:rsidRPr="00356E20">
        <w:rPr>
          <w:rStyle w:val="longtext"/>
          <w:color w:val="000000"/>
          <w:szCs w:val="24"/>
          <w:shd w:val="clear" w:color="auto" w:fill="FFFFFF"/>
          <w:lang w:val="es-ES"/>
        </w:rPr>
        <w:t>(</w:t>
      </w:r>
      <w:r w:rsidRPr="00356E20">
        <w:rPr>
          <w:rStyle w:val="longtext"/>
          <w:color w:val="000000"/>
          <w:szCs w:val="24"/>
          <w:shd w:val="clear" w:color="auto" w:fill="FFFFFF"/>
          <w:lang w:val="es-ES"/>
        </w:rPr>
        <w:t>PMR</w:t>
      </w:r>
      <w:r w:rsidR="00B148A1" w:rsidRPr="00356E20">
        <w:rPr>
          <w:rStyle w:val="longtext"/>
          <w:color w:val="000000"/>
          <w:szCs w:val="24"/>
          <w:shd w:val="clear" w:color="auto" w:fill="FFFFFF"/>
          <w:lang w:val="es-ES"/>
        </w:rPr>
        <w:t>)</w:t>
      </w:r>
      <w:r w:rsidRPr="00356E20">
        <w:rPr>
          <w:rStyle w:val="longtext"/>
          <w:color w:val="000000"/>
          <w:szCs w:val="24"/>
          <w:shd w:val="clear" w:color="auto" w:fill="FFFFFF"/>
          <w:lang w:val="es-ES"/>
        </w:rPr>
        <w:t>, en el cual el Banco registrará lo</w:t>
      </w:r>
      <w:r w:rsidR="00B148A1" w:rsidRPr="00356E20">
        <w:rPr>
          <w:rStyle w:val="longtext"/>
          <w:color w:val="000000"/>
          <w:szCs w:val="24"/>
          <w:shd w:val="clear" w:color="auto" w:fill="FFFFFF"/>
          <w:lang w:val="es-ES"/>
        </w:rPr>
        <w:t>s avances físicos y financieros</w:t>
      </w:r>
      <w:r w:rsidRPr="00356E20">
        <w:rPr>
          <w:rStyle w:val="longtext"/>
          <w:color w:val="000000"/>
          <w:szCs w:val="24"/>
          <w:shd w:val="clear" w:color="auto" w:fill="FFFFFF"/>
          <w:lang w:val="es-ES"/>
        </w:rPr>
        <w:t xml:space="preserve"> en el tiempo</w:t>
      </w:r>
      <w:r w:rsidR="00B148A1" w:rsidRPr="00356E20">
        <w:rPr>
          <w:rStyle w:val="longtext"/>
          <w:color w:val="000000"/>
          <w:szCs w:val="24"/>
          <w:shd w:val="clear" w:color="auto" w:fill="FFFFFF"/>
          <w:lang w:val="es-ES"/>
        </w:rPr>
        <w:t xml:space="preserve"> del programa,</w:t>
      </w:r>
      <w:r w:rsidRPr="00356E20">
        <w:rPr>
          <w:rStyle w:val="longtext"/>
          <w:color w:val="000000"/>
          <w:szCs w:val="24"/>
          <w:shd w:val="clear" w:color="auto" w:fill="FFFFFF"/>
          <w:lang w:val="es-ES"/>
        </w:rPr>
        <w:t xml:space="preserve"> a fin de calcular el </w:t>
      </w:r>
      <w:r w:rsidR="00BE2727" w:rsidRPr="00356E20">
        <w:rPr>
          <w:rStyle w:val="longtext"/>
          <w:color w:val="000000"/>
          <w:szCs w:val="24"/>
          <w:shd w:val="clear" w:color="auto" w:fill="FFFFFF"/>
          <w:lang w:val="es-ES"/>
        </w:rPr>
        <w:t>índice</w:t>
      </w:r>
      <w:r w:rsidR="00B148A1" w:rsidRPr="00356E20">
        <w:rPr>
          <w:rStyle w:val="longtext"/>
          <w:color w:val="000000"/>
          <w:szCs w:val="24"/>
          <w:shd w:val="clear" w:color="auto" w:fill="FFFFFF"/>
          <w:lang w:val="es-ES"/>
        </w:rPr>
        <w:t xml:space="preserve"> de desempeño del mismo. </w:t>
      </w:r>
      <w:r w:rsidRPr="00356E20">
        <w:rPr>
          <w:rStyle w:val="longtext"/>
          <w:color w:val="000000"/>
          <w:szCs w:val="24"/>
          <w:shd w:val="clear" w:color="auto" w:fill="FFFFFF"/>
          <w:lang w:val="es-ES"/>
        </w:rPr>
        <w:t xml:space="preserve">Se recurrirá a la </w:t>
      </w:r>
      <w:r w:rsidR="00B148A1" w:rsidRPr="00356E20">
        <w:rPr>
          <w:rStyle w:val="longtext"/>
          <w:color w:val="000000"/>
          <w:szCs w:val="24"/>
          <w:shd w:val="clear" w:color="auto" w:fill="FFFFFF"/>
          <w:lang w:val="es-ES"/>
        </w:rPr>
        <w:t>MR</w:t>
      </w:r>
      <w:r w:rsidRPr="00356E20">
        <w:rPr>
          <w:rStyle w:val="longtext"/>
          <w:color w:val="000000"/>
          <w:szCs w:val="24"/>
          <w:shd w:val="clear" w:color="auto" w:fill="FFFFFF"/>
          <w:lang w:val="es-ES"/>
        </w:rPr>
        <w:t xml:space="preserve"> en cada instancia de elaboración del Plan Operativo Anual (POA), </w:t>
      </w:r>
      <w:r w:rsidR="00B148A1" w:rsidRPr="00356E20">
        <w:rPr>
          <w:rStyle w:val="longtext"/>
          <w:color w:val="000000"/>
          <w:szCs w:val="24"/>
          <w:shd w:val="clear" w:color="auto" w:fill="FFFFFF"/>
          <w:lang w:val="es-ES"/>
        </w:rPr>
        <w:t xml:space="preserve">que se describe a </w:t>
      </w:r>
      <w:r w:rsidR="00BE2727" w:rsidRPr="00356E20">
        <w:rPr>
          <w:rStyle w:val="longtext"/>
          <w:color w:val="000000"/>
          <w:szCs w:val="24"/>
          <w:shd w:val="clear" w:color="auto" w:fill="FFFFFF"/>
          <w:lang w:val="es-ES"/>
        </w:rPr>
        <w:t>continuación</w:t>
      </w:r>
      <w:r w:rsidRPr="00356E20">
        <w:rPr>
          <w:rStyle w:val="longtext"/>
          <w:color w:val="000000"/>
          <w:szCs w:val="24"/>
          <w:shd w:val="clear" w:color="auto" w:fill="FFFFFF"/>
          <w:lang w:val="es-ES"/>
        </w:rPr>
        <w:t xml:space="preserve"> y de diseño, seguimiento y evaluación de un componente, una línea de acción o actividad específica.</w:t>
      </w:r>
      <w:r w:rsidRPr="00356E20">
        <w:rPr>
          <w:szCs w:val="24"/>
          <w:lang w:val="es-ES"/>
        </w:rPr>
        <w:t xml:space="preserve"> </w:t>
      </w:r>
    </w:p>
    <w:p w:rsidR="00B148A1" w:rsidRPr="00356E20" w:rsidRDefault="00B846D9" w:rsidP="00B148A1">
      <w:pPr>
        <w:pStyle w:val="subpar"/>
        <w:rPr>
          <w:szCs w:val="24"/>
          <w:lang w:val="es-ES"/>
        </w:rPr>
      </w:pPr>
      <w:r w:rsidRPr="00356E20">
        <w:rPr>
          <w:b/>
          <w:szCs w:val="24"/>
          <w:lang w:val="es-ES"/>
        </w:rPr>
        <w:t>Informe de Seguimiento del Progreso (PMR):</w:t>
      </w:r>
      <w:r w:rsidRPr="00356E20">
        <w:rPr>
          <w:szCs w:val="24"/>
          <w:lang w:val="es-ES"/>
        </w:rPr>
        <w:t xml:space="preserve"> Este informe provee información cuantitativa y cualitativa del desempeño de proyectos en cuanto a productos entregados y resultados e impactos alcanzados. El PMR integra información contenida en la MR, el presupuesto o tabla de costos, y las proyecciones de desembolsos definidas durante la fase de preparación del </w:t>
      </w:r>
      <w:r w:rsidR="00B148A1" w:rsidRPr="00356E20">
        <w:rPr>
          <w:szCs w:val="24"/>
          <w:lang w:val="es-ES"/>
        </w:rPr>
        <w:t>programa</w:t>
      </w:r>
      <w:r w:rsidRPr="00356E20">
        <w:rPr>
          <w:szCs w:val="24"/>
          <w:lang w:val="es-ES"/>
        </w:rPr>
        <w:t xml:space="preserve">. Esto le permite al equipo de proyecto monitorear el progreso de los </w:t>
      </w:r>
      <w:r w:rsidR="00B148A1" w:rsidRPr="00356E20">
        <w:rPr>
          <w:szCs w:val="24"/>
          <w:lang w:val="es-ES"/>
        </w:rPr>
        <w:t>p</w:t>
      </w:r>
      <w:r w:rsidRPr="00356E20">
        <w:rPr>
          <w:szCs w:val="24"/>
          <w:lang w:val="es-ES"/>
        </w:rPr>
        <w:t xml:space="preserve">roductos y </w:t>
      </w:r>
      <w:r w:rsidR="00B148A1" w:rsidRPr="00356E20">
        <w:rPr>
          <w:szCs w:val="24"/>
          <w:lang w:val="es-ES"/>
        </w:rPr>
        <w:t>r</w:t>
      </w:r>
      <w:r w:rsidRPr="00356E20">
        <w:rPr>
          <w:szCs w:val="24"/>
          <w:lang w:val="es-ES"/>
        </w:rPr>
        <w:t xml:space="preserve">esultados definidos durante el diseño del </w:t>
      </w:r>
      <w:r w:rsidR="00B148A1" w:rsidRPr="00356E20">
        <w:rPr>
          <w:szCs w:val="24"/>
          <w:lang w:val="es-ES"/>
        </w:rPr>
        <w:t>mismo</w:t>
      </w:r>
      <w:r w:rsidRPr="00356E20">
        <w:rPr>
          <w:szCs w:val="24"/>
          <w:lang w:val="es-ES"/>
        </w:rPr>
        <w:t xml:space="preserve">. Los resultados serán monitoreados en función de los términos establecidos en el proyecto (anualmente, a medio término o al cierre), mientras que los productos serán monitoreados bianualmente (en septiembre y en marzo) </w:t>
      </w:r>
      <w:r w:rsidR="00B148A1" w:rsidRPr="00356E20">
        <w:rPr>
          <w:szCs w:val="24"/>
          <w:lang w:val="es-ES"/>
        </w:rPr>
        <w:t>durante la ejecución. El PMR a s</w:t>
      </w:r>
      <w:r w:rsidRPr="00356E20">
        <w:rPr>
          <w:szCs w:val="24"/>
          <w:lang w:val="es-ES"/>
        </w:rPr>
        <w:t xml:space="preserve">eptiembre abarca data de </w:t>
      </w:r>
      <w:r w:rsidR="00B148A1" w:rsidRPr="00356E20">
        <w:rPr>
          <w:szCs w:val="24"/>
          <w:lang w:val="es-ES"/>
        </w:rPr>
        <w:t>e</w:t>
      </w:r>
      <w:r w:rsidRPr="00356E20">
        <w:rPr>
          <w:szCs w:val="24"/>
          <w:lang w:val="es-ES"/>
        </w:rPr>
        <w:t>nero-</w:t>
      </w:r>
      <w:r w:rsidR="00B148A1" w:rsidRPr="00356E20">
        <w:rPr>
          <w:szCs w:val="24"/>
          <w:lang w:val="es-ES"/>
        </w:rPr>
        <w:t>j</w:t>
      </w:r>
      <w:r w:rsidRPr="00356E20">
        <w:rPr>
          <w:szCs w:val="24"/>
          <w:lang w:val="es-ES"/>
        </w:rPr>
        <w:t xml:space="preserve">unio, mientras que el PMR a </w:t>
      </w:r>
      <w:r w:rsidR="00B148A1" w:rsidRPr="00356E20">
        <w:rPr>
          <w:szCs w:val="24"/>
          <w:lang w:val="es-ES"/>
        </w:rPr>
        <w:t>m</w:t>
      </w:r>
      <w:r w:rsidRPr="00356E20">
        <w:rPr>
          <w:szCs w:val="24"/>
          <w:lang w:val="es-ES"/>
        </w:rPr>
        <w:t xml:space="preserve">arzo corresponde al periodo de </w:t>
      </w:r>
      <w:r w:rsidR="00B148A1" w:rsidRPr="00356E20">
        <w:rPr>
          <w:szCs w:val="24"/>
          <w:lang w:val="es-ES"/>
        </w:rPr>
        <w:t>j</w:t>
      </w:r>
      <w:r w:rsidRPr="00356E20">
        <w:rPr>
          <w:szCs w:val="24"/>
          <w:lang w:val="es-ES"/>
        </w:rPr>
        <w:t>ulio-</w:t>
      </w:r>
      <w:r w:rsidR="00B148A1" w:rsidRPr="00356E20">
        <w:rPr>
          <w:szCs w:val="24"/>
          <w:lang w:val="es-ES"/>
        </w:rPr>
        <w:t>d</w:t>
      </w:r>
      <w:r w:rsidRPr="00356E20">
        <w:rPr>
          <w:szCs w:val="24"/>
          <w:lang w:val="es-ES"/>
        </w:rPr>
        <w:t>iciembre.</w:t>
      </w:r>
    </w:p>
    <w:p w:rsidR="00706EA0" w:rsidRPr="00356E20" w:rsidRDefault="00B846D9" w:rsidP="00706EA0">
      <w:pPr>
        <w:pStyle w:val="subpar"/>
        <w:rPr>
          <w:rStyle w:val="longtext"/>
          <w:szCs w:val="24"/>
          <w:lang w:val="es-ES"/>
        </w:rPr>
      </w:pPr>
      <w:r w:rsidRPr="00356E20">
        <w:rPr>
          <w:rStyle w:val="longtext"/>
          <w:b/>
          <w:color w:val="000000"/>
          <w:szCs w:val="24"/>
          <w:shd w:val="clear" w:color="auto" w:fill="FFFFFF"/>
          <w:lang w:val="es-ES"/>
        </w:rPr>
        <w:t>Plan Operativo Anual (POA):</w:t>
      </w:r>
      <w:r w:rsidRPr="00356E20">
        <w:rPr>
          <w:rStyle w:val="longtext"/>
          <w:color w:val="000000"/>
          <w:szCs w:val="24"/>
          <w:shd w:val="clear" w:color="auto" w:fill="FFFFFF"/>
          <w:lang w:val="es-ES"/>
        </w:rPr>
        <w:t xml:space="preserve"> Este instrumento tiene como objetivo presentar al B</w:t>
      </w:r>
      <w:r w:rsidR="00B148A1" w:rsidRPr="00356E20">
        <w:rPr>
          <w:rStyle w:val="longtext"/>
          <w:color w:val="000000"/>
          <w:szCs w:val="24"/>
          <w:shd w:val="clear" w:color="auto" w:fill="FFFFFF"/>
          <w:lang w:val="es-ES"/>
        </w:rPr>
        <w:t>anco</w:t>
      </w:r>
      <w:r w:rsidRPr="00356E20">
        <w:rPr>
          <w:rStyle w:val="longtext"/>
          <w:color w:val="000000"/>
          <w:szCs w:val="24"/>
          <w:shd w:val="clear" w:color="auto" w:fill="FFFFFF"/>
          <w:lang w:val="es-ES"/>
        </w:rPr>
        <w:t xml:space="preserve"> una propuesta de plan anual para la ejecución de las acciones acordadas. El POA consolida todas las actividades que se desarrollarán durante un determinado período de ejecución, por </w:t>
      </w:r>
      <w:r w:rsidR="00B148A1" w:rsidRPr="00356E20">
        <w:rPr>
          <w:rStyle w:val="longtext"/>
          <w:color w:val="000000"/>
          <w:szCs w:val="24"/>
          <w:shd w:val="clear" w:color="auto" w:fill="FFFFFF"/>
          <w:lang w:val="es-ES"/>
        </w:rPr>
        <w:t>p</w:t>
      </w:r>
      <w:r w:rsidRPr="00356E20">
        <w:rPr>
          <w:rStyle w:val="longtext"/>
          <w:color w:val="000000"/>
          <w:szCs w:val="24"/>
          <w:shd w:val="clear" w:color="auto" w:fill="FFFFFF"/>
          <w:lang w:val="es-ES"/>
        </w:rPr>
        <w:t xml:space="preserve">roducto y su cronograma físico - financiero. El primer POA deberá cubrir un período de </w:t>
      </w:r>
      <w:r w:rsidR="00B148A1" w:rsidRPr="00356E20">
        <w:rPr>
          <w:rStyle w:val="longtext"/>
          <w:color w:val="000000"/>
          <w:szCs w:val="24"/>
          <w:shd w:val="clear" w:color="auto" w:fill="FFFFFF"/>
          <w:lang w:val="es-ES"/>
        </w:rPr>
        <w:t>18</w:t>
      </w:r>
      <w:r w:rsidRPr="00356E20">
        <w:rPr>
          <w:rStyle w:val="longtext"/>
          <w:color w:val="000000"/>
          <w:szCs w:val="24"/>
          <w:shd w:val="clear" w:color="auto" w:fill="FFFFFF"/>
          <w:lang w:val="es-ES"/>
        </w:rPr>
        <w:t xml:space="preserve"> meses, contados a partir de la firma del Contrato de Préstamo. El siguiente POA abarcará el período inmediatamente posterior a la primera revisión, hasta el 31 de diciembre del respectivo año. A partir de entonces serán presentados POA por cada año calendario (1º de enero a 31 de diciembre). Este documento debe ser presentado al B</w:t>
      </w:r>
      <w:r w:rsidR="00706EA0" w:rsidRPr="00356E20">
        <w:rPr>
          <w:rStyle w:val="longtext"/>
          <w:color w:val="000000"/>
          <w:szCs w:val="24"/>
          <w:shd w:val="clear" w:color="auto" w:fill="FFFFFF"/>
          <w:lang w:val="es-ES"/>
        </w:rPr>
        <w:t>anco</w:t>
      </w:r>
      <w:r w:rsidRPr="00356E20">
        <w:rPr>
          <w:rStyle w:val="longtext"/>
          <w:color w:val="000000"/>
          <w:szCs w:val="24"/>
          <w:shd w:val="clear" w:color="auto" w:fill="FFFFFF"/>
          <w:lang w:val="es-ES"/>
        </w:rPr>
        <w:t xml:space="preserve"> a más tardar el día 30 de noviembre del año anterior a su vigencia.</w:t>
      </w:r>
    </w:p>
    <w:p w:rsidR="00706EA0" w:rsidRPr="00356E20" w:rsidRDefault="00B846D9" w:rsidP="00706EA0">
      <w:pPr>
        <w:pStyle w:val="subpar"/>
        <w:rPr>
          <w:rStyle w:val="longtext"/>
          <w:szCs w:val="24"/>
          <w:lang w:val="es-ES"/>
        </w:rPr>
      </w:pPr>
      <w:r w:rsidRPr="00356E20">
        <w:rPr>
          <w:rStyle w:val="longtext"/>
          <w:b/>
          <w:color w:val="000000"/>
          <w:szCs w:val="24"/>
          <w:shd w:val="clear" w:color="auto" w:fill="FFFFFF"/>
          <w:lang w:val="es-ES"/>
        </w:rPr>
        <w:t>Plan de Adquisiciones (PA</w:t>
      </w:r>
      <w:r w:rsidR="00A10BC6">
        <w:rPr>
          <w:rStyle w:val="longtext"/>
          <w:b/>
          <w:color w:val="000000"/>
          <w:szCs w:val="24"/>
          <w:shd w:val="clear" w:color="auto" w:fill="FFFFFF"/>
          <w:lang w:val="es-ES"/>
        </w:rPr>
        <w:t>D</w:t>
      </w:r>
      <w:r w:rsidRPr="00356E20">
        <w:rPr>
          <w:rStyle w:val="longtext"/>
          <w:b/>
          <w:color w:val="000000"/>
          <w:szCs w:val="24"/>
          <w:shd w:val="clear" w:color="auto" w:fill="FFFFFF"/>
          <w:lang w:val="es-ES"/>
        </w:rPr>
        <w:t>):</w:t>
      </w:r>
      <w:r w:rsidR="00EA3B10" w:rsidRPr="00356E20">
        <w:rPr>
          <w:rStyle w:val="longtext"/>
          <w:color w:val="000000"/>
          <w:szCs w:val="24"/>
          <w:shd w:val="clear" w:color="auto" w:fill="FFFFFF"/>
          <w:lang w:val="es-ES"/>
        </w:rPr>
        <w:t xml:space="preserve"> El equipo del Banco y los</w:t>
      </w:r>
      <w:r w:rsidR="00706EA0" w:rsidRPr="00356E20">
        <w:rPr>
          <w:rStyle w:val="longtext"/>
          <w:color w:val="000000"/>
          <w:szCs w:val="24"/>
          <w:shd w:val="clear" w:color="auto" w:fill="FFFFFF"/>
          <w:lang w:val="es-ES"/>
        </w:rPr>
        <w:t xml:space="preserve"> Organismo</w:t>
      </w:r>
      <w:r w:rsidR="00EA3B10" w:rsidRPr="00356E20">
        <w:rPr>
          <w:rStyle w:val="longtext"/>
          <w:color w:val="000000"/>
          <w:szCs w:val="24"/>
          <w:shd w:val="clear" w:color="auto" w:fill="FFFFFF"/>
          <w:lang w:val="es-ES"/>
        </w:rPr>
        <w:t>s</w:t>
      </w:r>
      <w:r w:rsidR="00706EA0" w:rsidRPr="00356E20">
        <w:rPr>
          <w:rStyle w:val="longtext"/>
          <w:color w:val="000000"/>
          <w:szCs w:val="24"/>
          <w:shd w:val="clear" w:color="auto" w:fill="FFFFFF"/>
          <w:lang w:val="es-ES"/>
        </w:rPr>
        <w:t xml:space="preserve"> </w:t>
      </w:r>
      <w:r w:rsidR="00EA3B10" w:rsidRPr="00356E20">
        <w:rPr>
          <w:rStyle w:val="longtext"/>
          <w:color w:val="000000"/>
          <w:szCs w:val="24"/>
          <w:shd w:val="clear" w:color="auto" w:fill="FFFFFF"/>
          <w:lang w:val="es-ES"/>
        </w:rPr>
        <w:t>Co-</w:t>
      </w:r>
      <w:r w:rsidR="00706EA0" w:rsidRPr="00356E20">
        <w:rPr>
          <w:rStyle w:val="longtext"/>
          <w:color w:val="000000"/>
          <w:szCs w:val="24"/>
          <w:shd w:val="clear" w:color="auto" w:fill="FFFFFF"/>
          <w:lang w:val="es-ES"/>
        </w:rPr>
        <w:t>E</w:t>
      </w:r>
      <w:r w:rsidRPr="00356E20">
        <w:rPr>
          <w:rStyle w:val="longtext"/>
          <w:color w:val="000000"/>
          <w:szCs w:val="24"/>
          <w:shd w:val="clear" w:color="auto" w:fill="FFFFFF"/>
          <w:lang w:val="es-ES"/>
        </w:rPr>
        <w:t>jecutor</w:t>
      </w:r>
      <w:r w:rsidR="00EA3B10" w:rsidRPr="00356E20">
        <w:rPr>
          <w:rStyle w:val="longtext"/>
          <w:color w:val="000000"/>
          <w:szCs w:val="24"/>
          <w:shd w:val="clear" w:color="auto" w:fill="FFFFFF"/>
          <w:lang w:val="es-ES"/>
        </w:rPr>
        <w:t>es (OCE)</w:t>
      </w:r>
      <w:r w:rsidR="00F54B64" w:rsidRPr="00356E20">
        <w:rPr>
          <w:rStyle w:val="longtext"/>
          <w:color w:val="000000"/>
          <w:szCs w:val="24"/>
          <w:shd w:val="clear" w:color="auto" w:fill="FFFFFF"/>
          <w:lang w:val="es-ES"/>
        </w:rPr>
        <w:t xml:space="preserve"> </w:t>
      </w:r>
      <w:r w:rsidRPr="00356E20">
        <w:rPr>
          <w:rStyle w:val="longtext"/>
          <w:color w:val="000000"/>
          <w:szCs w:val="24"/>
          <w:shd w:val="clear" w:color="auto" w:fill="FFFFFF"/>
          <w:lang w:val="es-ES"/>
        </w:rPr>
        <w:t>han trabajado en la elaboración de un PA</w:t>
      </w:r>
      <w:r w:rsidR="00A10BC6">
        <w:rPr>
          <w:rStyle w:val="longtext"/>
          <w:color w:val="000000"/>
          <w:szCs w:val="24"/>
          <w:shd w:val="clear" w:color="auto" w:fill="FFFFFF"/>
          <w:lang w:val="es-ES"/>
        </w:rPr>
        <w:t>D</w:t>
      </w:r>
      <w:r w:rsidRPr="00356E20">
        <w:rPr>
          <w:rStyle w:val="longtext"/>
          <w:color w:val="000000"/>
          <w:szCs w:val="24"/>
          <w:shd w:val="clear" w:color="auto" w:fill="FFFFFF"/>
          <w:lang w:val="es-ES"/>
        </w:rPr>
        <w:t xml:space="preserve"> que indica los tipos de adquisición, el método de contratación y el monto estimado y si se requiere precalificación. Esta labor incluye la elaboración del </w:t>
      </w:r>
      <w:r w:rsidR="00706EA0" w:rsidRPr="00356E20">
        <w:rPr>
          <w:rStyle w:val="longtext"/>
          <w:color w:val="000000"/>
          <w:szCs w:val="24"/>
          <w:shd w:val="clear" w:color="auto" w:fill="FFFFFF"/>
          <w:lang w:val="es-ES"/>
        </w:rPr>
        <w:t xml:space="preserve">Plan de </w:t>
      </w:r>
      <w:r w:rsidR="00BE2727" w:rsidRPr="00356E20">
        <w:rPr>
          <w:rStyle w:val="longtext"/>
          <w:color w:val="000000"/>
          <w:szCs w:val="24"/>
          <w:shd w:val="clear" w:color="auto" w:fill="FFFFFF"/>
          <w:lang w:val="es-ES"/>
        </w:rPr>
        <w:t>Ejecución</w:t>
      </w:r>
      <w:r w:rsidR="00706EA0" w:rsidRPr="00356E20">
        <w:rPr>
          <w:rStyle w:val="longtext"/>
          <w:color w:val="000000"/>
          <w:szCs w:val="24"/>
          <w:shd w:val="clear" w:color="auto" w:fill="FFFFFF"/>
          <w:lang w:val="es-ES"/>
        </w:rPr>
        <w:t xml:space="preserve"> del Proyecto (</w:t>
      </w:r>
      <w:r w:rsidRPr="00356E20">
        <w:rPr>
          <w:rStyle w:val="longtext"/>
          <w:color w:val="000000"/>
          <w:szCs w:val="24"/>
          <w:shd w:val="clear" w:color="auto" w:fill="FFFFFF"/>
          <w:lang w:val="es-ES"/>
        </w:rPr>
        <w:t>PEP</w:t>
      </w:r>
      <w:r w:rsidR="00706EA0" w:rsidRPr="00356E20">
        <w:rPr>
          <w:rStyle w:val="longtext"/>
          <w:color w:val="000000"/>
          <w:szCs w:val="24"/>
          <w:shd w:val="clear" w:color="auto" w:fill="FFFFFF"/>
          <w:lang w:val="es-ES"/>
        </w:rPr>
        <w:t>)</w:t>
      </w:r>
      <w:r w:rsidRPr="00356E20">
        <w:rPr>
          <w:rStyle w:val="longtext"/>
          <w:color w:val="000000"/>
          <w:szCs w:val="24"/>
          <w:shd w:val="clear" w:color="auto" w:fill="FFFFFF"/>
          <w:lang w:val="es-ES"/>
        </w:rPr>
        <w:t xml:space="preserve">, el cual establece un vínculo entre dicho documento y el plan de </w:t>
      </w:r>
      <w:r w:rsidR="00BE2727" w:rsidRPr="00356E20">
        <w:rPr>
          <w:rStyle w:val="longtext"/>
          <w:color w:val="000000"/>
          <w:szCs w:val="24"/>
          <w:shd w:val="clear" w:color="auto" w:fill="FFFFFF"/>
          <w:lang w:val="es-ES"/>
        </w:rPr>
        <w:t>adquisiciones</w:t>
      </w:r>
      <w:r w:rsidRPr="00356E20">
        <w:rPr>
          <w:rStyle w:val="longtext"/>
          <w:color w:val="000000"/>
          <w:szCs w:val="24"/>
          <w:shd w:val="clear" w:color="auto" w:fill="FFFFFF"/>
          <w:lang w:val="es-ES"/>
        </w:rPr>
        <w:t>, lo cual contribuirá en la mejora de la gestión de las adquisiciones. Los procedimientos aplicados por el Banco para la revisión de las adquisiciones son ilustrados en los acuerdo</w:t>
      </w:r>
      <w:r w:rsidR="00EA3B10" w:rsidRPr="00356E20">
        <w:rPr>
          <w:rStyle w:val="longtext"/>
          <w:color w:val="000000"/>
          <w:szCs w:val="24"/>
          <w:shd w:val="clear" w:color="auto" w:fill="FFFFFF"/>
          <w:lang w:val="es-ES"/>
        </w:rPr>
        <w:t>s y requisitos fiduciarios. Los OCE</w:t>
      </w:r>
      <w:r w:rsidRPr="00356E20">
        <w:rPr>
          <w:rStyle w:val="longtext"/>
          <w:color w:val="000000"/>
          <w:szCs w:val="24"/>
          <w:shd w:val="clear" w:color="auto" w:fill="FFFFFF"/>
          <w:lang w:val="es-ES"/>
        </w:rPr>
        <w:t xml:space="preserve"> deberá</w:t>
      </w:r>
      <w:r w:rsidR="00EA3B10" w:rsidRPr="00356E20">
        <w:rPr>
          <w:rStyle w:val="longtext"/>
          <w:color w:val="000000"/>
          <w:szCs w:val="24"/>
          <w:shd w:val="clear" w:color="auto" w:fill="FFFFFF"/>
          <w:lang w:val="es-ES"/>
        </w:rPr>
        <w:t>n</w:t>
      </w:r>
      <w:r w:rsidRPr="00356E20">
        <w:rPr>
          <w:rStyle w:val="longtext"/>
          <w:color w:val="000000"/>
          <w:szCs w:val="24"/>
          <w:shd w:val="clear" w:color="auto" w:fill="FFFFFF"/>
          <w:lang w:val="es-ES"/>
        </w:rPr>
        <w:t xml:space="preserve"> actualizar el PA anualmente, coincidente con las evaluaciones anuales previstas y junto con el POA, o </w:t>
      </w:r>
      <w:r w:rsidR="00BE2727" w:rsidRPr="00356E20">
        <w:rPr>
          <w:rStyle w:val="longtext"/>
          <w:color w:val="000000"/>
          <w:szCs w:val="24"/>
          <w:shd w:val="clear" w:color="auto" w:fill="FFFFFF"/>
          <w:lang w:val="es-ES"/>
        </w:rPr>
        <w:t>también</w:t>
      </w:r>
      <w:r w:rsidR="00706EA0" w:rsidRPr="00356E20">
        <w:rPr>
          <w:rStyle w:val="longtext"/>
          <w:color w:val="000000"/>
          <w:szCs w:val="24"/>
          <w:shd w:val="clear" w:color="auto" w:fill="FFFFFF"/>
          <w:lang w:val="es-ES"/>
        </w:rPr>
        <w:t xml:space="preserve"> </w:t>
      </w:r>
      <w:r w:rsidRPr="00356E20">
        <w:rPr>
          <w:rStyle w:val="longtext"/>
          <w:color w:val="000000"/>
          <w:szCs w:val="24"/>
          <w:shd w:val="clear" w:color="auto" w:fill="FFFFFF"/>
          <w:lang w:val="es-ES"/>
        </w:rPr>
        <w:t xml:space="preserve">cuando se presenten cambios sustanciales, y siempre cubriendo los </w:t>
      </w:r>
      <w:r w:rsidRPr="00356E20">
        <w:rPr>
          <w:rStyle w:val="longtext"/>
          <w:color w:val="000000"/>
          <w:szCs w:val="24"/>
          <w:shd w:val="clear" w:color="auto" w:fill="FFFFFF"/>
          <w:lang w:val="es-ES"/>
        </w:rPr>
        <w:lastRenderedPageBreak/>
        <w:t>18 meses siguientes a su elaboración (dentro del período de ejecución). Cualquier propuesta de revisión del PA</w:t>
      </w:r>
      <w:r w:rsidR="00A10BC6">
        <w:rPr>
          <w:rStyle w:val="longtext"/>
          <w:color w:val="000000"/>
          <w:szCs w:val="24"/>
          <w:shd w:val="clear" w:color="auto" w:fill="FFFFFF"/>
          <w:lang w:val="es-ES"/>
        </w:rPr>
        <w:t>D</w:t>
      </w:r>
      <w:r w:rsidRPr="00356E20">
        <w:rPr>
          <w:rStyle w:val="longtext"/>
          <w:color w:val="000000"/>
          <w:szCs w:val="24"/>
          <w:shd w:val="clear" w:color="auto" w:fill="FFFFFF"/>
          <w:lang w:val="es-ES"/>
        </w:rPr>
        <w:t xml:space="preserve"> debe ser presentada al Banco para su aprobación. La versión vigente del PA</w:t>
      </w:r>
      <w:r w:rsidR="00A10BC6">
        <w:rPr>
          <w:rStyle w:val="longtext"/>
          <w:color w:val="000000"/>
          <w:szCs w:val="24"/>
          <w:shd w:val="clear" w:color="auto" w:fill="FFFFFF"/>
          <w:lang w:val="es-ES"/>
        </w:rPr>
        <w:t>D</w:t>
      </w:r>
      <w:r w:rsidRPr="00356E20">
        <w:rPr>
          <w:rStyle w:val="longtext"/>
          <w:color w:val="000000"/>
          <w:szCs w:val="24"/>
          <w:shd w:val="clear" w:color="auto" w:fill="FFFFFF"/>
          <w:lang w:val="es-ES"/>
        </w:rPr>
        <w:t xml:space="preserve"> estará disponible en la página web del Banco, una vez aprobada la operación.</w:t>
      </w:r>
    </w:p>
    <w:p w:rsidR="00706EA0" w:rsidRPr="00356E20" w:rsidRDefault="00B846D9" w:rsidP="00706EA0">
      <w:pPr>
        <w:pStyle w:val="subpar"/>
        <w:rPr>
          <w:rStyle w:val="longtext"/>
          <w:szCs w:val="24"/>
          <w:lang w:val="es-ES"/>
        </w:rPr>
      </w:pPr>
      <w:r w:rsidRPr="00356E20">
        <w:rPr>
          <w:b/>
          <w:szCs w:val="24"/>
          <w:lang w:val="es-ES"/>
        </w:rPr>
        <w:t>Plan de Ejecución del Proyecto (PEP):</w:t>
      </w:r>
      <w:r w:rsidRPr="00356E20">
        <w:rPr>
          <w:szCs w:val="24"/>
          <w:lang w:val="es-ES"/>
        </w:rPr>
        <w:t xml:space="preserve"> </w:t>
      </w:r>
      <w:r w:rsidR="00706EA0" w:rsidRPr="00356E20">
        <w:rPr>
          <w:szCs w:val="24"/>
          <w:lang w:val="es-ES"/>
        </w:rPr>
        <w:t>E</w:t>
      </w:r>
      <w:r w:rsidRPr="00356E20">
        <w:rPr>
          <w:rStyle w:val="longtext"/>
          <w:color w:val="000000"/>
          <w:szCs w:val="24"/>
          <w:shd w:val="clear" w:color="auto" w:fill="FFFFFF"/>
          <w:lang w:val="es-ES"/>
        </w:rPr>
        <w:t xml:space="preserve">numera las acciones a llevar adelante durante toda la operación. El PEP especifica los montos y los tiempos de los que se dispone para cada uno de los productos y actividades del </w:t>
      </w:r>
      <w:r w:rsidR="00706EA0" w:rsidRPr="00356E20">
        <w:rPr>
          <w:rStyle w:val="longtext"/>
          <w:color w:val="000000"/>
          <w:szCs w:val="24"/>
          <w:shd w:val="clear" w:color="auto" w:fill="FFFFFF"/>
          <w:lang w:val="es-ES"/>
        </w:rPr>
        <w:t>programa.</w:t>
      </w:r>
    </w:p>
    <w:p w:rsidR="006B7014" w:rsidRPr="00356E20" w:rsidRDefault="004B65F9" w:rsidP="006B7014">
      <w:pPr>
        <w:pStyle w:val="subpar"/>
        <w:rPr>
          <w:szCs w:val="24"/>
          <w:lang w:val="es-ES"/>
        </w:rPr>
      </w:pPr>
      <w:r w:rsidRPr="00356E20">
        <w:rPr>
          <w:b/>
          <w:szCs w:val="24"/>
          <w:lang w:val="es-ES"/>
        </w:rPr>
        <w:t>Matriz de Gestión de Riesgo del Programa (MGR):</w:t>
      </w:r>
      <w:r w:rsidR="006B7014" w:rsidRPr="00356E20">
        <w:rPr>
          <w:szCs w:val="24"/>
          <w:lang w:val="es-ES"/>
        </w:rPr>
        <w:t xml:space="preserve"> E</w:t>
      </w:r>
      <w:r w:rsidRPr="00356E20">
        <w:rPr>
          <w:szCs w:val="24"/>
          <w:lang w:val="es-ES"/>
        </w:rPr>
        <w:t xml:space="preserve">numera y </w:t>
      </w:r>
      <w:r w:rsidR="00BE2727" w:rsidRPr="00356E20">
        <w:rPr>
          <w:szCs w:val="24"/>
          <w:lang w:val="es-ES"/>
        </w:rPr>
        <w:t>clasifica</w:t>
      </w:r>
      <w:r w:rsidRPr="00356E20">
        <w:rPr>
          <w:szCs w:val="24"/>
          <w:lang w:val="es-ES"/>
        </w:rPr>
        <w:t xml:space="preserve"> los riesgos identificados para la implementación del programa. Define medidas de mitigación para cada uno de ellos y sus respectivos indicadores de seguimiento.</w:t>
      </w:r>
    </w:p>
    <w:p w:rsidR="00F54B64" w:rsidRPr="00356E20" w:rsidRDefault="00B846D9" w:rsidP="00F54B64">
      <w:pPr>
        <w:pStyle w:val="subpar"/>
        <w:rPr>
          <w:szCs w:val="24"/>
          <w:lang w:val="es-ES"/>
        </w:rPr>
      </w:pPr>
      <w:r w:rsidRPr="00356E20">
        <w:rPr>
          <w:b/>
          <w:bCs/>
          <w:szCs w:val="24"/>
          <w:lang w:val="es-ES"/>
        </w:rPr>
        <w:t xml:space="preserve">Reuniones de </w:t>
      </w:r>
      <w:r w:rsidR="006B7014" w:rsidRPr="00356E20">
        <w:rPr>
          <w:b/>
          <w:bCs/>
          <w:szCs w:val="24"/>
          <w:lang w:val="es-ES"/>
        </w:rPr>
        <w:t>S</w:t>
      </w:r>
      <w:r w:rsidRPr="00356E20">
        <w:rPr>
          <w:b/>
          <w:bCs/>
          <w:szCs w:val="24"/>
          <w:lang w:val="es-ES"/>
        </w:rPr>
        <w:t>eguimiento:</w:t>
      </w:r>
      <w:r w:rsidRPr="00356E20">
        <w:rPr>
          <w:bCs/>
          <w:szCs w:val="24"/>
          <w:lang w:val="es-ES"/>
        </w:rPr>
        <w:t xml:space="preserve"> </w:t>
      </w:r>
      <w:r w:rsidRPr="00356E20">
        <w:rPr>
          <w:szCs w:val="24"/>
          <w:lang w:val="es-ES"/>
        </w:rPr>
        <w:t>Por parte del Banco, la supervisión técnica de la ejecución del programa estará a cargo de la División de Capacidad Institucional del Estado (ICS) con el apoyo de la Oficina de Adquisiciones para Operaciones (</w:t>
      </w:r>
      <w:r w:rsidR="00F54B64" w:rsidRPr="00356E20">
        <w:rPr>
          <w:szCs w:val="24"/>
          <w:lang w:val="es-ES"/>
        </w:rPr>
        <w:t>FMP</w:t>
      </w:r>
      <w:r w:rsidRPr="00356E20">
        <w:rPr>
          <w:szCs w:val="24"/>
          <w:lang w:val="es-ES"/>
        </w:rPr>
        <w:t xml:space="preserve">) y de la Representación del Banco en </w:t>
      </w:r>
      <w:r w:rsidR="000A7BBA" w:rsidRPr="00356E20">
        <w:rPr>
          <w:szCs w:val="24"/>
          <w:lang w:val="es-ES"/>
        </w:rPr>
        <w:t xml:space="preserve">Colombia </w:t>
      </w:r>
      <w:r w:rsidRPr="00356E20">
        <w:rPr>
          <w:szCs w:val="24"/>
          <w:lang w:val="es-ES"/>
        </w:rPr>
        <w:t>(</w:t>
      </w:r>
      <w:r w:rsidR="000A7BBA" w:rsidRPr="00356E20">
        <w:rPr>
          <w:szCs w:val="24"/>
          <w:lang w:val="es-ES"/>
        </w:rPr>
        <w:t>CCO</w:t>
      </w:r>
      <w:r w:rsidRPr="00356E20">
        <w:rPr>
          <w:szCs w:val="24"/>
          <w:lang w:val="es-ES"/>
        </w:rPr>
        <w:t xml:space="preserve">). </w:t>
      </w:r>
      <w:r w:rsidR="000A7BBA" w:rsidRPr="00356E20">
        <w:rPr>
          <w:bCs/>
          <w:szCs w:val="24"/>
        </w:rPr>
        <w:t>En este sentido, se continuará contando con el apoyo técnico y el acompañamiento del equipo de proyecto de I</w:t>
      </w:r>
      <w:r w:rsidR="00A10BC6">
        <w:rPr>
          <w:bCs/>
          <w:szCs w:val="24"/>
        </w:rPr>
        <w:t>FD</w:t>
      </w:r>
      <w:r w:rsidR="000A7BBA" w:rsidRPr="00356E20">
        <w:rPr>
          <w:bCs/>
          <w:szCs w:val="24"/>
        </w:rPr>
        <w:t>/ICS encargado del diseño original durante todo el proceso de ejecución del programa</w:t>
      </w:r>
      <w:r w:rsidRPr="00356E20">
        <w:rPr>
          <w:szCs w:val="24"/>
          <w:lang w:val="es-ES"/>
        </w:rPr>
        <w:t>. Se realizará anualmente una reunión de</w:t>
      </w:r>
      <w:r w:rsidR="00F54B64" w:rsidRPr="00356E20">
        <w:rPr>
          <w:szCs w:val="24"/>
          <w:lang w:val="es-ES"/>
        </w:rPr>
        <w:t xml:space="preserve"> seguimiento conjunta entre el OE</w:t>
      </w:r>
      <w:r w:rsidRPr="00356E20">
        <w:rPr>
          <w:szCs w:val="24"/>
          <w:lang w:val="es-ES"/>
        </w:rPr>
        <w:t xml:space="preserve"> y</w:t>
      </w:r>
      <w:r w:rsidR="00F54B64" w:rsidRPr="00356E20">
        <w:rPr>
          <w:szCs w:val="24"/>
          <w:lang w:val="es-ES"/>
        </w:rPr>
        <w:t xml:space="preserve"> el Banco, donde se discutirá: </w:t>
      </w:r>
      <w:r w:rsidRPr="00356E20">
        <w:rPr>
          <w:szCs w:val="24"/>
          <w:lang w:val="es-ES"/>
        </w:rPr>
        <w:t xml:space="preserve">i) el avance de las actividades identificadas en el POA; ii) el nivel de cumplimiento de los indicadores establecidos en la Matriz de Resultados para cada componente; y iii) el POA para el año siguiente y el PA para los próximos 18 meses. </w:t>
      </w:r>
    </w:p>
    <w:p w:rsidR="00F54B64" w:rsidRPr="00356E20" w:rsidRDefault="00B846D9" w:rsidP="00F54B64">
      <w:pPr>
        <w:pStyle w:val="subpar"/>
        <w:rPr>
          <w:rStyle w:val="longtext"/>
          <w:szCs w:val="24"/>
          <w:lang w:val="es-ES"/>
        </w:rPr>
      </w:pPr>
      <w:r w:rsidRPr="00356E20">
        <w:rPr>
          <w:rStyle w:val="longtext"/>
          <w:b/>
          <w:color w:val="000000"/>
          <w:szCs w:val="24"/>
          <w:shd w:val="clear" w:color="auto" w:fill="FFFFFF"/>
          <w:lang w:val="es-ES"/>
        </w:rPr>
        <w:t>Informes Semestrales de Avance:</w:t>
      </w:r>
      <w:r w:rsidRPr="00356E20">
        <w:rPr>
          <w:rStyle w:val="longtext"/>
          <w:color w:val="000000"/>
          <w:szCs w:val="24"/>
          <w:shd w:val="clear" w:color="auto" w:fill="FFFFFF"/>
          <w:lang w:val="es-ES"/>
        </w:rPr>
        <w:t xml:space="preserve"> Este informe tiene como objetivo presentar al BID los resultados alcanzados en la ejecución del POA y del PA, relacionados a los procesos de ejecución y autorización de desembolsos. El Informe de Avance correspondiente a la segunda mitad del año calendario deberá presentar un resumen de</w:t>
      </w:r>
      <w:r w:rsidR="00F54B64" w:rsidRPr="00356E20">
        <w:rPr>
          <w:rStyle w:val="longtext"/>
          <w:color w:val="000000"/>
          <w:szCs w:val="24"/>
          <w:shd w:val="clear" w:color="auto" w:fill="FFFFFF"/>
          <w:lang w:val="es-ES"/>
        </w:rPr>
        <w:t xml:space="preserve"> los resultados alcanzados por c</w:t>
      </w:r>
      <w:r w:rsidRPr="00356E20">
        <w:rPr>
          <w:rStyle w:val="longtext"/>
          <w:color w:val="000000"/>
          <w:szCs w:val="24"/>
          <w:shd w:val="clear" w:color="auto" w:fill="FFFFFF"/>
          <w:lang w:val="es-ES"/>
        </w:rPr>
        <w:t xml:space="preserve">omponentes (parciales y totales, cuando sea el caso), analizando también el grado de impacto o no impacto de los riesgos. Debe presentar también una visión consolidada de las dificultades y lecciones aprendidas, así como las conclusiones y recomendaciones </w:t>
      </w:r>
      <w:r w:rsidR="00F54B64" w:rsidRPr="00356E20">
        <w:rPr>
          <w:rStyle w:val="longtext"/>
          <w:color w:val="000000"/>
          <w:szCs w:val="24"/>
          <w:shd w:val="clear" w:color="auto" w:fill="FFFFFF"/>
          <w:lang w:val="es-ES"/>
        </w:rPr>
        <w:t>destinadas a retroalimentar el p</w:t>
      </w:r>
      <w:r w:rsidRPr="00356E20">
        <w:rPr>
          <w:rStyle w:val="longtext"/>
          <w:color w:val="000000"/>
          <w:szCs w:val="24"/>
          <w:shd w:val="clear" w:color="auto" w:fill="FFFFFF"/>
          <w:lang w:val="es-ES"/>
        </w:rPr>
        <w:t>rograma. Estos informes deberán ser presentados en un plazo máximo de 30 días después del final del semestre correspondiente.</w:t>
      </w:r>
    </w:p>
    <w:p w:rsidR="00A10BC6" w:rsidRPr="00A10BC6" w:rsidRDefault="00B846D9" w:rsidP="00A10BC6">
      <w:pPr>
        <w:pStyle w:val="subpar"/>
        <w:tabs>
          <w:tab w:val="num" w:pos="2304"/>
        </w:tabs>
        <w:rPr>
          <w:rStyle w:val="longtext"/>
          <w:szCs w:val="24"/>
          <w:lang w:val="es-ES"/>
        </w:rPr>
      </w:pPr>
      <w:r w:rsidRPr="00356E20">
        <w:rPr>
          <w:rStyle w:val="longtext"/>
          <w:b/>
          <w:color w:val="000000"/>
          <w:szCs w:val="24"/>
          <w:shd w:val="clear" w:color="auto" w:fill="FFFFFF"/>
          <w:lang w:val="es-ES"/>
        </w:rPr>
        <w:t>Est</w:t>
      </w:r>
      <w:r w:rsidR="00F54B64" w:rsidRPr="00356E20">
        <w:rPr>
          <w:rStyle w:val="longtext"/>
          <w:b/>
          <w:color w:val="000000"/>
          <w:szCs w:val="24"/>
          <w:shd w:val="clear" w:color="auto" w:fill="FFFFFF"/>
          <w:lang w:val="es-ES"/>
        </w:rPr>
        <w:t>ados Financieros Auditados (EFA</w:t>
      </w:r>
      <w:r w:rsidRPr="00356E20">
        <w:rPr>
          <w:rStyle w:val="longtext"/>
          <w:b/>
          <w:color w:val="000000"/>
          <w:szCs w:val="24"/>
          <w:shd w:val="clear" w:color="auto" w:fill="FFFFFF"/>
          <w:lang w:val="es-ES"/>
        </w:rPr>
        <w:t>):</w:t>
      </w:r>
      <w:r w:rsidR="00F54B64" w:rsidRPr="00356E20">
        <w:rPr>
          <w:rStyle w:val="longtext"/>
          <w:color w:val="000000"/>
          <w:szCs w:val="24"/>
          <w:shd w:val="clear" w:color="auto" w:fill="FFFFFF"/>
          <w:lang w:val="es-ES"/>
        </w:rPr>
        <w:t xml:space="preserve"> El p</w:t>
      </w:r>
      <w:r w:rsidRPr="00356E20">
        <w:rPr>
          <w:rStyle w:val="longtext"/>
          <w:color w:val="000000"/>
          <w:szCs w:val="24"/>
          <w:shd w:val="clear" w:color="auto" w:fill="FFFFFF"/>
          <w:lang w:val="es-ES"/>
        </w:rPr>
        <w:t>restatario,</w:t>
      </w:r>
      <w:r w:rsidR="00F54B64" w:rsidRPr="00356E20">
        <w:rPr>
          <w:rStyle w:val="longtext"/>
          <w:color w:val="000000"/>
          <w:szCs w:val="24"/>
          <w:shd w:val="clear" w:color="auto" w:fill="FFFFFF"/>
          <w:lang w:val="es-ES"/>
        </w:rPr>
        <w:t xml:space="preserve"> a través del OE</w:t>
      </w:r>
      <w:r w:rsidRPr="00356E20">
        <w:rPr>
          <w:rStyle w:val="longtext"/>
          <w:color w:val="000000"/>
          <w:szCs w:val="24"/>
          <w:shd w:val="clear" w:color="auto" w:fill="FFFFFF"/>
          <w:lang w:val="es-ES"/>
        </w:rPr>
        <w:t xml:space="preserve">, presentará al Banco, dentro del plazo de </w:t>
      </w:r>
      <w:r w:rsidR="00F54B64" w:rsidRPr="00356E20">
        <w:rPr>
          <w:rStyle w:val="longtext"/>
          <w:color w:val="000000"/>
          <w:szCs w:val="24"/>
          <w:shd w:val="clear" w:color="auto" w:fill="FFFFFF"/>
          <w:lang w:val="es-ES"/>
        </w:rPr>
        <w:t>120</w:t>
      </w:r>
      <w:r w:rsidRPr="00356E20">
        <w:rPr>
          <w:rStyle w:val="longtext"/>
          <w:color w:val="000000"/>
          <w:szCs w:val="24"/>
          <w:shd w:val="clear" w:color="auto" w:fill="FFFFFF"/>
          <w:lang w:val="es-ES"/>
        </w:rPr>
        <w:t xml:space="preserve"> días siguientes al cierre de cada ejercicio económico del OE y durante</w:t>
      </w:r>
      <w:r w:rsidR="00CB54B0" w:rsidRPr="00356E20">
        <w:rPr>
          <w:rStyle w:val="longtext"/>
          <w:color w:val="000000"/>
          <w:szCs w:val="24"/>
          <w:shd w:val="clear" w:color="auto" w:fill="FFFFFF"/>
          <w:lang w:val="es-ES"/>
        </w:rPr>
        <w:t xml:space="preserve"> el plazo para desembolsos del f</w:t>
      </w:r>
      <w:r w:rsidRPr="00356E20">
        <w:rPr>
          <w:rStyle w:val="longtext"/>
          <w:color w:val="000000"/>
          <w:szCs w:val="24"/>
          <w:shd w:val="clear" w:color="auto" w:fill="FFFFFF"/>
          <w:lang w:val="es-ES"/>
        </w:rPr>
        <w:t xml:space="preserve">inanciamiento, los estados financieros auditados del </w:t>
      </w:r>
      <w:r w:rsidR="00CB54B0" w:rsidRPr="00356E20">
        <w:rPr>
          <w:rStyle w:val="longtext"/>
          <w:color w:val="000000"/>
          <w:szCs w:val="24"/>
          <w:shd w:val="clear" w:color="auto" w:fill="FFFFFF"/>
          <w:lang w:val="es-ES"/>
        </w:rPr>
        <w:t>p</w:t>
      </w:r>
      <w:r w:rsidRPr="00356E20">
        <w:rPr>
          <w:rStyle w:val="longtext"/>
          <w:color w:val="000000"/>
          <w:szCs w:val="24"/>
          <w:shd w:val="clear" w:color="auto" w:fill="FFFFFF"/>
          <w:lang w:val="es-ES"/>
        </w:rPr>
        <w:t>rograma, debidamente dictaminados por una firma de auditoría independiente aceptable al Banco. El último de estos informes será presentado dentro de los 120 días siguientes a la fecha estipulada</w:t>
      </w:r>
      <w:r w:rsidR="00CB54B0" w:rsidRPr="00356E20">
        <w:rPr>
          <w:rStyle w:val="longtext"/>
          <w:color w:val="000000"/>
          <w:szCs w:val="24"/>
          <w:shd w:val="clear" w:color="auto" w:fill="FFFFFF"/>
          <w:lang w:val="es-ES"/>
        </w:rPr>
        <w:t xml:space="preserve"> para el último desembolso del f</w:t>
      </w:r>
      <w:r w:rsidRPr="00356E20">
        <w:rPr>
          <w:rStyle w:val="longtext"/>
          <w:color w:val="000000"/>
          <w:szCs w:val="24"/>
          <w:shd w:val="clear" w:color="auto" w:fill="FFFFFF"/>
          <w:lang w:val="es-ES"/>
        </w:rPr>
        <w:t>inanciamiento. Durante</w:t>
      </w:r>
      <w:r w:rsidR="00CB54B0" w:rsidRPr="00356E20">
        <w:rPr>
          <w:rStyle w:val="longtext"/>
          <w:color w:val="000000"/>
          <w:szCs w:val="24"/>
          <w:shd w:val="clear" w:color="auto" w:fill="FFFFFF"/>
          <w:lang w:val="es-ES"/>
        </w:rPr>
        <w:t xml:space="preserve"> el plazo para desembolsos del f</w:t>
      </w:r>
      <w:r w:rsidRPr="00356E20">
        <w:rPr>
          <w:rStyle w:val="longtext"/>
          <w:color w:val="000000"/>
          <w:szCs w:val="24"/>
          <w:shd w:val="clear" w:color="auto" w:fill="FFFFFF"/>
          <w:lang w:val="es-ES"/>
        </w:rPr>
        <w:t>inanciamiento, dentro de los sesenta (60) días siguientes a la fecha del ve</w:t>
      </w:r>
      <w:r w:rsidR="00CB54B0" w:rsidRPr="00356E20">
        <w:rPr>
          <w:rStyle w:val="longtext"/>
          <w:color w:val="000000"/>
          <w:szCs w:val="24"/>
          <w:shd w:val="clear" w:color="auto" w:fill="FFFFFF"/>
          <w:lang w:val="es-ES"/>
        </w:rPr>
        <w:t>ncimiento de cada semestre, el p</w:t>
      </w:r>
      <w:r w:rsidRPr="00356E20">
        <w:rPr>
          <w:rStyle w:val="longtext"/>
          <w:color w:val="000000"/>
          <w:szCs w:val="24"/>
          <w:shd w:val="clear" w:color="auto" w:fill="FFFFFF"/>
          <w:lang w:val="es-ES"/>
        </w:rPr>
        <w:t xml:space="preserve">restatario, a través del OE, presentará al Banco informes </w:t>
      </w:r>
      <w:r w:rsidRPr="00356E20">
        <w:rPr>
          <w:rStyle w:val="longtext"/>
          <w:color w:val="000000"/>
          <w:szCs w:val="24"/>
          <w:shd w:val="clear" w:color="auto" w:fill="FFFFFF"/>
          <w:lang w:val="es-ES"/>
        </w:rPr>
        <w:lastRenderedPageBreak/>
        <w:t>financieros no auditados sobre las actividades financiadas en el semestre ant</w:t>
      </w:r>
      <w:r w:rsidR="00CB54B0" w:rsidRPr="00356E20">
        <w:rPr>
          <w:rStyle w:val="longtext"/>
          <w:color w:val="000000"/>
          <w:szCs w:val="24"/>
          <w:shd w:val="clear" w:color="auto" w:fill="FFFFFF"/>
          <w:lang w:val="es-ES"/>
        </w:rPr>
        <w:t>erior para los componentes del p</w:t>
      </w:r>
      <w:r w:rsidRPr="00356E20">
        <w:rPr>
          <w:rStyle w:val="longtext"/>
          <w:color w:val="000000"/>
          <w:szCs w:val="24"/>
          <w:shd w:val="clear" w:color="auto" w:fill="FFFFFF"/>
          <w:lang w:val="es-ES"/>
        </w:rPr>
        <w:t>rograma.</w:t>
      </w:r>
    </w:p>
    <w:p w:rsidR="00A10BC6" w:rsidRDefault="00117861" w:rsidP="00A10BC6">
      <w:pPr>
        <w:pStyle w:val="Paragraph"/>
      </w:pPr>
      <w:r w:rsidRPr="00A10BC6">
        <w:rPr>
          <w:b/>
        </w:rPr>
        <w:t>Recopilación de datos e instrumentos</w:t>
      </w:r>
      <w:r w:rsidR="00CB54B0" w:rsidRPr="00A10BC6">
        <w:rPr>
          <w:b/>
        </w:rPr>
        <w:t>:</w:t>
      </w:r>
      <w:r w:rsidR="008B6685" w:rsidRPr="00A10BC6">
        <w:rPr>
          <w:b/>
        </w:rPr>
        <w:t xml:space="preserve"> </w:t>
      </w:r>
      <w:r w:rsidRPr="00A10BC6">
        <w:t xml:space="preserve">El Especialista en </w:t>
      </w:r>
      <w:r w:rsidR="00BE2727" w:rsidRPr="00A10BC6">
        <w:t>Planeación</w:t>
      </w:r>
      <w:r w:rsidR="00E1698A" w:rsidRPr="00A10BC6">
        <w:t xml:space="preserve"> y Monitoreo (EPM</w:t>
      </w:r>
      <w:r w:rsidRPr="00A10BC6">
        <w:t>)</w:t>
      </w:r>
      <w:r w:rsidR="00556DDA" w:rsidRPr="00A10BC6">
        <w:t xml:space="preserve"> de cada Organismo Co-Ejecutor</w:t>
      </w:r>
      <w:r w:rsidRPr="00A10BC6">
        <w:t xml:space="preserve"> preparará un plan de seguimiento en el que se detallará la fuente de información, datos, indicadores, estadísticas y metodología a ser utilizada para la supervisión de cada una de las actividades del programa. Asimismo, preparará informes semestrales de avance para su revisión por </w:t>
      </w:r>
      <w:r w:rsidR="00CB54B0" w:rsidRPr="00A10BC6">
        <w:t>parte d</w:t>
      </w:r>
      <w:r w:rsidRPr="00A10BC6">
        <w:t>el Banco</w:t>
      </w:r>
      <w:r w:rsidRPr="00A10BC6">
        <w:rPr>
          <w:color w:val="000000"/>
        </w:rPr>
        <w:t>.</w:t>
      </w:r>
    </w:p>
    <w:p w:rsidR="00A10BC6" w:rsidRDefault="00556DDA" w:rsidP="00A10BC6">
      <w:pPr>
        <w:pStyle w:val="Paragraph"/>
      </w:pPr>
      <w:r w:rsidRPr="00A10BC6">
        <w:rPr>
          <w:szCs w:val="24"/>
        </w:rPr>
        <w:t>Asimismo, cada</w:t>
      </w:r>
      <w:r w:rsidR="00117861" w:rsidRPr="00A10BC6">
        <w:rPr>
          <w:szCs w:val="24"/>
        </w:rPr>
        <w:t xml:space="preserve"> E</w:t>
      </w:r>
      <w:r w:rsidR="00E1698A" w:rsidRPr="00A10BC6">
        <w:rPr>
          <w:szCs w:val="24"/>
        </w:rPr>
        <w:t>PM</w:t>
      </w:r>
      <w:r w:rsidR="00117861" w:rsidRPr="00A10BC6">
        <w:rPr>
          <w:szCs w:val="24"/>
        </w:rPr>
        <w:t>, con el apoyo de</w:t>
      </w:r>
      <w:r w:rsidRPr="00A10BC6">
        <w:rPr>
          <w:szCs w:val="24"/>
        </w:rPr>
        <w:t xml:space="preserve"> los Organismos Co-Ejecutores</w:t>
      </w:r>
      <w:r w:rsidR="00117861" w:rsidRPr="00A10BC6">
        <w:rPr>
          <w:szCs w:val="24"/>
        </w:rPr>
        <w:t xml:space="preserve">, se asegurará </w:t>
      </w:r>
      <w:r w:rsidR="00CB54B0" w:rsidRPr="00A10BC6">
        <w:rPr>
          <w:szCs w:val="24"/>
        </w:rPr>
        <w:t xml:space="preserve">de </w:t>
      </w:r>
      <w:r w:rsidR="00117861" w:rsidRPr="00A10BC6">
        <w:rPr>
          <w:szCs w:val="24"/>
        </w:rPr>
        <w:t xml:space="preserve">que los instrumentos y datos necesarios para efectuar el seguimiento </w:t>
      </w:r>
      <w:r w:rsidR="00F34DE9" w:rsidRPr="00A10BC6">
        <w:rPr>
          <w:szCs w:val="24"/>
        </w:rPr>
        <w:t xml:space="preserve">están disponibles para </w:t>
      </w:r>
      <w:r w:rsidRPr="00A10BC6">
        <w:rPr>
          <w:szCs w:val="24"/>
        </w:rPr>
        <w:t xml:space="preserve">los Equipos de Gestión del Programa </w:t>
      </w:r>
      <w:r w:rsidR="00117861" w:rsidRPr="00A10BC6">
        <w:rPr>
          <w:szCs w:val="24"/>
        </w:rPr>
        <w:t>en aras d</w:t>
      </w:r>
      <w:r w:rsidR="00F34DE9" w:rsidRPr="00A10BC6">
        <w:rPr>
          <w:szCs w:val="24"/>
        </w:rPr>
        <w:t>e que el seguimiento se pueda r</w:t>
      </w:r>
      <w:r w:rsidR="00117861" w:rsidRPr="00A10BC6">
        <w:rPr>
          <w:szCs w:val="24"/>
        </w:rPr>
        <w:t>ealizar sin contratiempos.</w:t>
      </w:r>
    </w:p>
    <w:p w:rsidR="00117861" w:rsidRPr="00A10BC6" w:rsidRDefault="00117861" w:rsidP="00A10BC6">
      <w:pPr>
        <w:pStyle w:val="Paragraph"/>
      </w:pPr>
      <w:r w:rsidRPr="00A10BC6">
        <w:rPr>
          <w:szCs w:val="24"/>
        </w:rPr>
        <w:t>Toda la información pertinente y adecuada para lograr un entendimiento cabal de la actividad de seguimiento, se encuentr</w:t>
      </w:r>
      <w:r w:rsidR="00E1698A" w:rsidRPr="00A10BC6">
        <w:rPr>
          <w:szCs w:val="24"/>
        </w:rPr>
        <w:t>a</w:t>
      </w:r>
      <w:r w:rsidRPr="00A10BC6">
        <w:rPr>
          <w:szCs w:val="24"/>
        </w:rPr>
        <w:t xml:space="preserve"> recogida en </w:t>
      </w:r>
      <w:r w:rsidR="00E1698A" w:rsidRPr="00A10BC6">
        <w:rPr>
          <w:szCs w:val="24"/>
        </w:rPr>
        <w:t xml:space="preserve">los documentos </w:t>
      </w:r>
      <w:r w:rsidR="00BE2727" w:rsidRPr="00A10BC6">
        <w:rPr>
          <w:szCs w:val="24"/>
        </w:rPr>
        <w:t>referidos</w:t>
      </w:r>
      <w:r w:rsidRPr="00A10BC6">
        <w:rPr>
          <w:szCs w:val="24"/>
        </w:rPr>
        <w:t xml:space="preserve"> en el párrafo </w:t>
      </w:r>
      <w:r w:rsidR="00556DDA" w:rsidRPr="00A10BC6">
        <w:rPr>
          <w:szCs w:val="24"/>
        </w:rPr>
        <w:t>2.6</w:t>
      </w:r>
      <w:r w:rsidRPr="00A10BC6">
        <w:rPr>
          <w:szCs w:val="24"/>
        </w:rPr>
        <w:t xml:space="preserve"> anterior.</w:t>
      </w:r>
      <w:r w:rsidRPr="00A10BC6">
        <w:rPr>
          <w:color w:val="000000"/>
          <w:szCs w:val="24"/>
        </w:rPr>
        <w:t xml:space="preserve"> </w:t>
      </w:r>
      <w:r w:rsidR="00556DDA" w:rsidRPr="00A10BC6">
        <w:rPr>
          <w:szCs w:val="24"/>
        </w:rPr>
        <w:t>Estos instrumentos serán una fuente de información para el PMR.</w:t>
      </w:r>
    </w:p>
    <w:p w:rsidR="00117861" w:rsidRPr="00A10BC6" w:rsidRDefault="00117861" w:rsidP="00A10BC6">
      <w:pPr>
        <w:pStyle w:val="subpar"/>
        <w:rPr>
          <w:b/>
        </w:rPr>
      </w:pPr>
      <w:r w:rsidRPr="00A10BC6">
        <w:rPr>
          <w:b/>
        </w:rPr>
        <w:t>Presentación de informes</w:t>
      </w:r>
      <w:r w:rsidR="00CB54B0" w:rsidRPr="00A10BC6">
        <w:rPr>
          <w:b/>
        </w:rPr>
        <w:t>:</w:t>
      </w:r>
    </w:p>
    <w:p w:rsidR="00CB54B0" w:rsidRPr="00356E20" w:rsidRDefault="00CB54B0" w:rsidP="00A10BC6">
      <w:pPr>
        <w:pStyle w:val="Paragraph"/>
        <w:rPr>
          <w:color w:val="000000"/>
        </w:rPr>
      </w:pPr>
      <w:r w:rsidRPr="00356E20">
        <w:t>Los informe</w:t>
      </w:r>
      <w:r w:rsidR="00117861" w:rsidRPr="00356E20">
        <w:t xml:space="preserve">s de seguimiento serán publicados semestralmente en la página </w:t>
      </w:r>
      <w:r w:rsidR="008F0E1B" w:rsidRPr="00356E20">
        <w:t>del DNP</w:t>
      </w:r>
      <w:r w:rsidR="00E1698A" w:rsidRPr="00356E20">
        <w:t>.</w:t>
      </w:r>
    </w:p>
    <w:p w:rsidR="00117861" w:rsidRPr="00A10BC6" w:rsidRDefault="00117861" w:rsidP="00071B40">
      <w:pPr>
        <w:pStyle w:val="subpar"/>
        <w:numPr>
          <w:ilvl w:val="2"/>
          <w:numId w:val="15"/>
        </w:numPr>
        <w:rPr>
          <w:b/>
          <w:color w:val="000000"/>
        </w:rPr>
      </w:pPr>
      <w:r w:rsidRPr="00A10BC6">
        <w:rPr>
          <w:b/>
        </w:rPr>
        <w:t>Coordinación, plan de trabajo y presupuesto del seguimiento</w:t>
      </w:r>
      <w:r w:rsidR="00CB54B0" w:rsidRPr="00A10BC6">
        <w:rPr>
          <w:b/>
        </w:rPr>
        <w:t>:</w:t>
      </w:r>
    </w:p>
    <w:p w:rsidR="00A10BC6" w:rsidRDefault="00117861" w:rsidP="00A10BC6">
      <w:pPr>
        <w:pStyle w:val="Paragraph"/>
        <w:rPr>
          <w:spacing w:val="-4"/>
        </w:rPr>
      </w:pPr>
      <w:r w:rsidRPr="00356E20">
        <w:rPr>
          <w:color w:val="000000"/>
        </w:rPr>
        <w:t>Para</w:t>
      </w:r>
      <w:r w:rsidRPr="00356E20">
        <w:t xml:space="preserve"> realizar </w:t>
      </w:r>
      <w:r w:rsidR="008F0E1B" w:rsidRPr="00356E20">
        <w:t>el seguimiento del programa, los Organismos Co-Ejecutores</w:t>
      </w:r>
      <w:r w:rsidR="004B65F9" w:rsidRPr="00356E20">
        <w:t xml:space="preserve"> utilizará</w:t>
      </w:r>
      <w:r w:rsidR="008F0E1B" w:rsidRPr="00356E20">
        <w:t>n</w:t>
      </w:r>
      <w:r w:rsidR="004B65F9" w:rsidRPr="00356E20">
        <w:t xml:space="preserve"> los</w:t>
      </w:r>
      <w:r w:rsidRPr="00356E20">
        <w:t xml:space="preserve"> do</w:t>
      </w:r>
      <w:r w:rsidR="003B62E5" w:rsidRPr="00356E20">
        <w:t xml:space="preserve">cumentos citados en el </w:t>
      </w:r>
      <w:r w:rsidR="00BE2727" w:rsidRPr="00356E20">
        <w:t>párrafo</w:t>
      </w:r>
      <w:r w:rsidR="003B62E5" w:rsidRPr="00356E20">
        <w:t xml:space="preserve"> 2</w:t>
      </w:r>
      <w:r w:rsidR="00556DDA" w:rsidRPr="00356E20">
        <w:t>.6</w:t>
      </w:r>
      <w:r w:rsidRPr="00356E20">
        <w:t xml:space="preserve"> y lo estipulado en el presente documento.</w:t>
      </w:r>
    </w:p>
    <w:p w:rsidR="00A10BC6" w:rsidRDefault="00937646" w:rsidP="00A10BC6">
      <w:pPr>
        <w:pStyle w:val="Paragraph"/>
        <w:rPr>
          <w:spacing w:val="-4"/>
        </w:rPr>
      </w:pPr>
      <w:r w:rsidRPr="00A10BC6">
        <w:rPr>
          <w:spacing w:val="-4"/>
          <w:szCs w:val="24"/>
        </w:rPr>
        <w:t>El</w:t>
      </w:r>
      <w:r w:rsidRPr="00A10BC6">
        <w:rPr>
          <w:rFonts w:eastAsia="Arial Unicode MS"/>
          <w:szCs w:val="24"/>
        </w:rPr>
        <w:t xml:space="preserve"> </w:t>
      </w:r>
      <w:r w:rsidRPr="00A10BC6">
        <w:rPr>
          <w:szCs w:val="24"/>
        </w:rPr>
        <w:t>Banco</w:t>
      </w:r>
      <w:r w:rsidRPr="00A10BC6">
        <w:rPr>
          <w:rFonts w:eastAsia="Arial Unicode MS"/>
          <w:szCs w:val="24"/>
        </w:rPr>
        <w:t xml:space="preserve"> realizará </w:t>
      </w:r>
      <w:r w:rsidR="00CB54B0" w:rsidRPr="00A10BC6">
        <w:rPr>
          <w:szCs w:val="24"/>
        </w:rPr>
        <w:t>m</w:t>
      </w:r>
      <w:r w:rsidRPr="00A10BC6">
        <w:rPr>
          <w:szCs w:val="24"/>
        </w:rPr>
        <w:t>isiones</w:t>
      </w:r>
      <w:r w:rsidR="00CB54B0" w:rsidRPr="00A10BC6">
        <w:rPr>
          <w:szCs w:val="24"/>
        </w:rPr>
        <w:t xml:space="preserve"> de a</w:t>
      </w:r>
      <w:r w:rsidRPr="00A10BC6">
        <w:rPr>
          <w:szCs w:val="24"/>
        </w:rPr>
        <w:t xml:space="preserve">dministración o </w:t>
      </w:r>
      <w:r w:rsidR="00CB54B0" w:rsidRPr="00A10BC6">
        <w:rPr>
          <w:szCs w:val="24"/>
        </w:rPr>
        <w:t>visitas de i</w:t>
      </w:r>
      <w:r w:rsidRPr="00A10BC6">
        <w:rPr>
          <w:szCs w:val="24"/>
        </w:rPr>
        <w:t xml:space="preserve">nspección, </w:t>
      </w:r>
      <w:r w:rsidRPr="00A10BC6">
        <w:rPr>
          <w:rFonts w:eastAsia="Arial Unicode MS"/>
          <w:szCs w:val="24"/>
        </w:rPr>
        <w:t xml:space="preserve">dependiendo de la importancia y complejidad de la ejecución del </w:t>
      </w:r>
      <w:r w:rsidR="00CB54B0" w:rsidRPr="00A10BC6">
        <w:rPr>
          <w:rFonts w:eastAsia="Arial Unicode MS"/>
          <w:szCs w:val="24"/>
        </w:rPr>
        <w:t>p</w:t>
      </w:r>
      <w:r w:rsidRPr="00A10BC6">
        <w:rPr>
          <w:rFonts w:eastAsia="Arial Unicode MS"/>
          <w:szCs w:val="24"/>
        </w:rPr>
        <w:t>rograma,</w:t>
      </w:r>
      <w:r w:rsidRPr="00A10BC6">
        <w:rPr>
          <w:szCs w:val="24"/>
        </w:rPr>
        <w:t xml:space="preserve"> siguiendo el cronograma definido en el PEP. Además, el Banco utilizará el </w:t>
      </w:r>
      <w:r w:rsidR="00CB54B0" w:rsidRPr="00A10BC6">
        <w:rPr>
          <w:szCs w:val="24"/>
        </w:rPr>
        <w:t>PMR</w:t>
      </w:r>
      <w:r w:rsidRPr="00A10BC6">
        <w:rPr>
          <w:szCs w:val="24"/>
        </w:rPr>
        <w:t xml:space="preserve">, que recoge la estimación temporal de los desembolsos y del cumplimiento de metas físicas y resultados, y un mecanismo para evaluar el desempeño del </w:t>
      </w:r>
      <w:r w:rsidR="00CB54B0" w:rsidRPr="00A10BC6">
        <w:rPr>
          <w:szCs w:val="24"/>
        </w:rPr>
        <w:t>p</w:t>
      </w:r>
      <w:r w:rsidR="0007639F" w:rsidRPr="00A10BC6">
        <w:rPr>
          <w:szCs w:val="24"/>
        </w:rPr>
        <w:t>rograma.</w:t>
      </w:r>
    </w:p>
    <w:p w:rsidR="0007639F" w:rsidRPr="00A10BC6" w:rsidRDefault="0007639F" w:rsidP="00A10BC6">
      <w:pPr>
        <w:pStyle w:val="Paragraph"/>
        <w:rPr>
          <w:spacing w:val="-4"/>
        </w:rPr>
      </w:pPr>
      <w:r w:rsidRPr="00A10BC6">
        <w:rPr>
          <w:szCs w:val="24"/>
        </w:rPr>
        <w:t xml:space="preserve">Los plazos para el seguimiento, el presupuesto asignado a cada una de las actividades principales y la fuente de financiamiento se encuentran en el </w:t>
      </w:r>
      <w:r w:rsidR="00CB54B0" w:rsidRPr="00A10BC6">
        <w:rPr>
          <w:szCs w:val="24"/>
        </w:rPr>
        <w:t>PEP</w:t>
      </w:r>
      <w:r w:rsidRPr="00A10BC6">
        <w:rPr>
          <w:szCs w:val="24"/>
        </w:rPr>
        <w:t xml:space="preserve">, Plan de Desembolsos del Programa </w:t>
      </w:r>
      <w:r w:rsidR="00CB54B0" w:rsidRPr="00A10BC6">
        <w:rPr>
          <w:szCs w:val="24"/>
        </w:rPr>
        <w:t>y PMR.</w:t>
      </w:r>
    </w:p>
    <w:p w:rsidR="007D2FA8" w:rsidRPr="00356E20" w:rsidRDefault="007D2FA8" w:rsidP="0007639F">
      <w:pPr>
        <w:pStyle w:val="AutoNumpara"/>
        <w:tabs>
          <w:tab w:val="clear" w:pos="720"/>
        </w:tabs>
        <w:rPr>
          <w:szCs w:val="24"/>
          <w:lang w:val="es-ES"/>
        </w:rPr>
        <w:sectPr w:rsidR="007D2FA8" w:rsidRPr="00356E20" w:rsidSect="00AE0AF7">
          <w:type w:val="continuous"/>
          <w:pgSz w:w="11906" w:h="16838"/>
          <w:pgMar w:top="1417" w:right="1701" w:bottom="1417" w:left="1701" w:header="708" w:footer="708" w:gutter="0"/>
          <w:cols w:space="708"/>
          <w:docGrid w:linePitch="360"/>
        </w:sectPr>
      </w:pPr>
    </w:p>
    <w:p w:rsidR="007D2FA8" w:rsidRPr="00356E20" w:rsidRDefault="007D2FA8" w:rsidP="0007639F">
      <w:pPr>
        <w:pStyle w:val="AutoNumpara"/>
        <w:tabs>
          <w:tab w:val="clear" w:pos="720"/>
        </w:tabs>
        <w:rPr>
          <w:szCs w:val="24"/>
          <w:lang w:val="es-ES"/>
        </w:rPr>
        <w:sectPr w:rsidR="007D2FA8" w:rsidRPr="00356E20" w:rsidSect="00AE0AF7">
          <w:type w:val="continuous"/>
          <w:pgSz w:w="11906" w:h="16838"/>
          <w:pgMar w:top="1417" w:right="1701" w:bottom="1417" w:left="1701" w:header="708" w:footer="708" w:gutter="0"/>
          <w:cols w:space="708"/>
          <w:docGrid w:linePitch="360"/>
        </w:sectPr>
      </w:pPr>
    </w:p>
    <w:p w:rsidR="00937646" w:rsidRPr="00356E20" w:rsidRDefault="007D2FA8" w:rsidP="007D2FA8">
      <w:pPr>
        <w:pStyle w:val="AutoNumpara"/>
        <w:tabs>
          <w:tab w:val="clear" w:pos="720"/>
        </w:tabs>
        <w:spacing w:after="0"/>
        <w:jc w:val="center"/>
        <w:rPr>
          <w:b/>
          <w:color w:val="000000"/>
          <w:szCs w:val="24"/>
          <w:lang w:val="es-ES"/>
        </w:rPr>
      </w:pPr>
      <w:r w:rsidRPr="00356E20">
        <w:rPr>
          <w:b/>
          <w:color w:val="000000"/>
          <w:szCs w:val="24"/>
          <w:lang w:val="es-ES"/>
        </w:rPr>
        <w:lastRenderedPageBreak/>
        <w:t>Cuadro I: Plan de Trabajo y Presupuesto de Monitoreo</w:t>
      </w:r>
    </w:p>
    <w:tbl>
      <w:tblPr>
        <w:tblpPr w:leftFromText="141" w:rightFromText="141" w:vertAnchor="text" w:horzAnchor="page" w:tblpXSpec="center" w:tblpY="794"/>
        <w:tblW w:w="14598"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A0" w:firstRow="1" w:lastRow="0" w:firstColumn="1" w:lastColumn="0" w:noHBand="0" w:noVBand="1"/>
      </w:tblPr>
      <w:tblGrid>
        <w:gridCol w:w="3765"/>
        <w:gridCol w:w="465"/>
        <w:gridCol w:w="450"/>
        <w:gridCol w:w="387"/>
        <w:gridCol w:w="428"/>
        <w:gridCol w:w="410"/>
        <w:gridCol w:w="413"/>
        <w:gridCol w:w="360"/>
        <w:gridCol w:w="400"/>
        <w:gridCol w:w="2520"/>
        <w:gridCol w:w="1580"/>
        <w:gridCol w:w="3420"/>
      </w:tblGrid>
      <w:tr w:rsidR="00EA3B10" w:rsidRPr="00356E20" w:rsidTr="00A10BC6">
        <w:trPr>
          <w:trHeight w:val="316"/>
        </w:trPr>
        <w:tc>
          <w:tcPr>
            <w:tcW w:w="3765" w:type="dxa"/>
            <w:vMerge w:val="restart"/>
            <w:shd w:val="clear" w:color="auto" w:fill="BFBFBF" w:themeFill="background1" w:themeFillShade="BF"/>
            <w:vAlign w:val="center"/>
          </w:tcPr>
          <w:p w:rsidR="00EA3B10" w:rsidRPr="00356E20" w:rsidRDefault="00EA3B10" w:rsidP="00C2624B">
            <w:pPr>
              <w:jc w:val="center"/>
              <w:rPr>
                <w:b/>
                <w:color w:val="000000"/>
                <w:szCs w:val="24"/>
                <w:lang w:val="es-ES"/>
              </w:rPr>
            </w:pPr>
            <w:r w:rsidRPr="00356E20">
              <w:rPr>
                <w:b/>
                <w:color w:val="000000"/>
                <w:szCs w:val="24"/>
                <w:lang w:val="es-ES"/>
              </w:rPr>
              <w:t>Principales actividades de evaluación/Productos por actividad</w:t>
            </w:r>
          </w:p>
          <w:p w:rsidR="00EA3B10" w:rsidRPr="00356E20" w:rsidRDefault="00EA3B10" w:rsidP="00C2624B">
            <w:pPr>
              <w:jc w:val="center"/>
              <w:rPr>
                <w:b/>
                <w:color w:val="000000"/>
                <w:szCs w:val="24"/>
                <w:lang w:val="es-ES"/>
              </w:rPr>
            </w:pPr>
            <w:r w:rsidRPr="00356E20">
              <w:rPr>
                <w:b/>
                <w:color w:val="000000"/>
                <w:szCs w:val="24"/>
                <w:lang w:val="es-ES"/>
              </w:rPr>
              <w:t>(x semestre x año de ejecución)</w:t>
            </w:r>
          </w:p>
        </w:tc>
        <w:tc>
          <w:tcPr>
            <w:tcW w:w="915" w:type="dxa"/>
            <w:gridSpan w:val="2"/>
            <w:shd w:val="clear" w:color="auto" w:fill="BFBFBF" w:themeFill="background1" w:themeFillShade="BF"/>
          </w:tcPr>
          <w:p w:rsidR="00EA3B10" w:rsidRPr="00356E20" w:rsidRDefault="00EA3B10" w:rsidP="00C2624B">
            <w:pPr>
              <w:pStyle w:val="AutoNumpara"/>
              <w:jc w:val="center"/>
              <w:rPr>
                <w:b/>
                <w:color w:val="000000"/>
                <w:szCs w:val="24"/>
                <w:lang w:val="es-ES"/>
              </w:rPr>
            </w:pPr>
            <w:r w:rsidRPr="00356E20">
              <w:rPr>
                <w:b/>
                <w:color w:val="000000"/>
                <w:szCs w:val="24"/>
                <w:lang w:val="es-ES"/>
              </w:rPr>
              <w:t>Año 1</w:t>
            </w:r>
          </w:p>
        </w:tc>
        <w:tc>
          <w:tcPr>
            <w:tcW w:w="815" w:type="dxa"/>
            <w:gridSpan w:val="2"/>
            <w:shd w:val="clear" w:color="auto" w:fill="BFBFBF" w:themeFill="background1" w:themeFillShade="BF"/>
          </w:tcPr>
          <w:p w:rsidR="00EA3B10" w:rsidRPr="00356E20" w:rsidRDefault="00EA3B10" w:rsidP="00C2624B">
            <w:pPr>
              <w:pStyle w:val="AutoNumpara"/>
              <w:jc w:val="center"/>
              <w:rPr>
                <w:b/>
                <w:color w:val="000000"/>
                <w:szCs w:val="24"/>
                <w:lang w:val="es-ES"/>
              </w:rPr>
            </w:pPr>
            <w:r w:rsidRPr="00356E20">
              <w:rPr>
                <w:b/>
                <w:color w:val="000000"/>
                <w:szCs w:val="24"/>
                <w:lang w:val="es-ES"/>
              </w:rPr>
              <w:t>Año 2</w:t>
            </w:r>
          </w:p>
        </w:tc>
        <w:tc>
          <w:tcPr>
            <w:tcW w:w="823" w:type="dxa"/>
            <w:gridSpan w:val="2"/>
            <w:shd w:val="clear" w:color="auto" w:fill="BFBFBF" w:themeFill="background1" w:themeFillShade="BF"/>
          </w:tcPr>
          <w:p w:rsidR="00EA3B10" w:rsidRPr="00356E20" w:rsidRDefault="00EA3B10" w:rsidP="00C2624B">
            <w:pPr>
              <w:pStyle w:val="AutoNumpara"/>
              <w:jc w:val="center"/>
              <w:rPr>
                <w:b/>
                <w:color w:val="000000"/>
                <w:szCs w:val="24"/>
                <w:lang w:val="es-ES"/>
              </w:rPr>
            </w:pPr>
            <w:r w:rsidRPr="00356E20">
              <w:rPr>
                <w:b/>
                <w:color w:val="000000"/>
                <w:szCs w:val="24"/>
                <w:lang w:val="es-ES"/>
              </w:rPr>
              <w:t>Año 3</w:t>
            </w:r>
          </w:p>
        </w:tc>
        <w:tc>
          <w:tcPr>
            <w:tcW w:w="760" w:type="dxa"/>
            <w:gridSpan w:val="2"/>
            <w:shd w:val="clear" w:color="auto" w:fill="BFBFBF" w:themeFill="background1" w:themeFillShade="BF"/>
          </w:tcPr>
          <w:p w:rsidR="00EA3B10" w:rsidRPr="00356E20" w:rsidRDefault="00EA3B10" w:rsidP="00C2624B">
            <w:pPr>
              <w:pStyle w:val="AutoNumpara"/>
              <w:jc w:val="center"/>
              <w:rPr>
                <w:b/>
                <w:color w:val="000000"/>
                <w:szCs w:val="24"/>
                <w:lang w:val="es-ES"/>
              </w:rPr>
            </w:pPr>
            <w:r w:rsidRPr="00356E20">
              <w:rPr>
                <w:b/>
                <w:color w:val="000000"/>
                <w:szCs w:val="24"/>
                <w:lang w:val="es-ES"/>
              </w:rPr>
              <w:t>Año 4</w:t>
            </w:r>
          </w:p>
        </w:tc>
        <w:tc>
          <w:tcPr>
            <w:tcW w:w="2520" w:type="dxa"/>
            <w:vMerge w:val="restart"/>
            <w:shd w:val="clear" w:color="auto" w:fill="BFBFBF" w:themeFill="background1" w:themeFillShade="BF"/>
            <w:vAlign w:val="center"/>
          </w:tcPr>
          <w:p w:rsidR="00EA3B10" w:rsidRPr="00356E20" w:rsidRDefault="00EA3B10" w:rsidP="00C2624B">
            <w:pPr>
              <w:pStyle w:val="AutoNumpara"/>
              <w:jc w:val="center"/>
              <w:rPr>
                <w:b/>
                <w:color w:val="000000"/>
                <w:szCs w:val="24"/>
                <w:lang w:val="es-ES"/>
              </w:rPr>
            </w:pPr>
            <w:r w:rsidRPr="00356E20">
              <w:rPr>
                <w:b/>
                <w:color w:val="000000"/>
                <w:szCs w:val="24"/>
                <w:lang w:val="es-ES"/>
              </w:rPr>
              <w:t>Responsable</w:t>
            </w:r>
          </w:p>
        </w:tc>
        <w:tc>
          <w:tcPr>
            <w:tcW w:w="1580" w:type="dxa"/>
            <w:vMerge w:val="restart"/>
            <w:shd w:val="clear" w:color="auto" w:fill="BFBFBF" w:themeFill="background1" w:themeFillShade="BF"/>
            <w:vAlign w:val="center"/>
          </w:tcPr>
          <w:p w:rsidR="00EA3B10" w:rsidRPr="00356E20" w:rsidRDefault="00EA3B10" w:rsidP="00C2624B">
            <w:pPr>
              <w:pStyle w:val="AutoNumpara"/>
              <w:jc w:val="center"/>
              <w:rPr>
                <w:b/>
                <w:color w:val="000000"/>
                <w:szCs w:val="24"/>
                <w:lang w:val="es-ES"/>
              </w:rPr>
            </w:pPr>
            <w:r w:rsidRPr="00356E20">
              <w:rPr>
                <w:b/>
                <w:color w:val="000000"/>
                <w:szCs w:val="24"/>
                <w:lang w:val="es-ES"/>
              </w:rPr>
              <w:t>Costo (US$)</w:t>
            </w:r>
          </w:p>
        </w:tc>
        <w:tc>
          <w:tcPr>
            <w:tcW w:w="3420" w:type="dxa"/>
            <w:vMerge w:val="restart"/>
            <w:shd w:val="clear" w:color="auto" w:fill="BFBFBF" w:themeFill="background1" w:themeFillShade="BF"/>
            <w:vAlign w:val="center"/>
          </w:tcPr>
          <w:p w:rsidR="00EA3B10" w:rsidRPr="00356E20" w:rsidRDefault="00EA3B10" w:rsidP="00C2624B">
            <w:pPr>
              <w:pStyle w:val="AutoNumpara"/>
              <w:jc w:val="center"/>
              <w:rPr>
                <w:b/>
                <w:color w:val="000000"/>
                <w:szCs w:val="24"/>
                <w:lang w:val="es-ES"/>
              </w:rPr>
            </w:pPr>
            <w:r w:rsidRPr="00356E20">
              <w:rPr>
                <w:b/>
                <w:color w:val="000000"/>
                <w:szCs w:val="24"/>
                <w:lang w:val="es-ES"/>
              </w:rPr>
              <w:t>Financiamiento</w:t>
            </w:r>
          </w:p>
        </w:tc>
      </w:tr>
      <w:tr w:rsidR="00EA3B10" w:rsidRPr="00356E20" w:rsidTr="00A10BC6">
        <w:trPr>
          <w:trHeight w:val="316"/>
        </w:trPr>
        <w:tc>
          <w:tcPr>
            <w:tcW w:w="3765" w:type="dxa"/>
            <w:vMerge/>
            <w:vAlign w:val="center"/>
            <w:hideMark/>
          </w:tcPr>
          <w:p w:rsidR="00EA3B10" w:rsidRPr="00356E20" w:rsidRDefault="00EA3B10" w:rsidP="00C2624B">
            <w:pPr>
              <w:jc w:val="center"/>
              <w:rPr>
                <w:color w:val="000000"/>
                <w:szCs w:val="24"/>
                <w:lang w:val="es-ES"/>
              </w:rPr>
            </w:pPr>
          </w:p>
        </w:tc>
        <w:tc>
          <w:tcPr>
            <w:tcW w:w="465" w:type="dxa"/>
            <w:shd w:val="clear" w:color="auto" w:fill="BFBFBF" w:themeFill="background1" w:themeFillShade="BF"/>
            <w:hideMark/>
          </w:tcPr>
          <w:p w:rsidR="00EA3B10" w:rsidRPr="00356E20" w:rsidRDefault="00EA3B10" w:rsidP="00C2624B">
            <w:pPr>
              <w:pStyle w:val="AutoNumpara"/>
              <w:jc w:val="center"/>
              <w:rPr>
                <w:color w:val="000000"/>
                <w:szCs w:val="24"/>
                <w:lang w:val="es-ES"/>
              </w:rPr>
            </w:pPr>
            <w:r w:rsidRPr="00356E20">
              <w:rPr>
                <w:color w:val="000000"/>
                <w:szCs w:val="24"/>
                <w:lang w:val="es-ES"/>
              </w:rPr>
              <w:t>1</w:t>
            </w:r>
          </w:p>
        </w:tc>
        <w:tc>
          <w:tcPr>
            <w:tcW w:w="450" w:type="dxa"/>
            <w:shd w:val="clear" w:color="auto" w:fill="BFBFBF" w:themeFill="background1" w:themeFillShade="BF"/>
            <w:hideMark/>
          </w:tcPr>
          <w:p w:rsidR="00EA3B10" w:rsidRPr="00356E20" w:rsidRDefault="00EA3B10" w:rsidP="00C2624B">
            <w:pPr>
              <w:pStyle w:val="AutoNumpara"/>
              <w:jc w:val="center"/>
              <w:rPr>
                <w:color w:val="000000"/>
                <w:szCs w:val="24"/>
                <w:lang w:val="es-ES"/>
              </w:rPr>
            </w:pPr>
            <w:r w:rsidRPr="00356E20">
              <w:rPr>
                <w:color w:val="000000"/>
                <w:szCs w:val="24"/>
                <w:lang w:val="es-ES"/>
              </w:rPr>
              <w:t>2</w:t>
            </w:r>
          </w:p>
        </w:tc>
        <w:tc>
          <w:tcPr>
            <w:tcW w:w="387" w:type="dxa"/>
            <w:shd w:val="clear" w:color="auto" w:fill="BFBFBF" w:themeFill="background1" w:themeFillShade="BF"/>
            <w:hideMark/>
          </w:tcPr>
          <w:p w:rsidR="00EA3B10" w:rsidRPr="00356E20" w:rsidRDefault="00EA3B10" w:rsidP="00C2624B">
            <w:pPr>
              <w:pStyle w:val="AutoNumpara"/>
              <w:jc w:val="center"/>
              <w:rPr>
                <w:color w:val="000000"/>
                <w:szCs w:val="24"/>
                <w:lang w:val="es-ES"/>
              </w:rPr>
            </w:pPr>
            <w:r w:rsidRPr="00356E20">
              <w:rPr>
                <w:color w:val="000000"/>
                <w:szCs w:val="24"/>
                <w:lang w:val="es-ES"/>
              </w:rPr>
              <w:t>1</w:t>
            </w:r>
          </w:p>
        </w:tc>
        <w:tc>
          <w:tcPr>
            <w:tcW w:w="428" w:type="dxa"/>
            <w:shd w:val="clear" w:color="auto" w:fill="BFBFBF" w:themeFill="background1" w:themeFillShade="BF"/>
            <w:hideMark/>
          </w:tcPr>
          <w:p w:rsidR="00EA3B10" w:rsidRPr="00356E20" w:rsidRDefault="00EA3B10" w:rsidP="00C2624B">
            <w:pPr>
              <w:pStyle w:val="AutoNumpara"/>
              <w:jc w:val="center"/>
              <w:rPr>
                <w:color w:val="000000"/>
                <w:szCs w:val="24"/>
                <w:lang w:val="es-ES"/>
              </w:rPr>
            </w:pPr>
            <w:r w:rsidRPr="00356E20">
              <w:rPr>
                <w:color w:val="000000"/>
                <w:szCs w:val="24"/>
                <w:lang w:val="es-ES"/>
              </w:rPr>
              <w:t>2</w:t>
            </w:r>
          </w:p>
        </w:tc>
        <w:tc>
          <w:tcPr>
            <w:tcW w:w="410" w:type="dxa"/>
            <w:shd w:val="clear" w:color="auto" w:fill="BFBFBF" w:themeFill="background1" w:themeFillShade="BF"/>
            <w:hideMark/>
          </w:tcPr>
          <w:p w:rsidR="00EA3B10" w:rsidRPr="00356E20" w:rsidRDefault="00EA3B10" w:rsidP="00C2624B">
            <w:pPr>
              <w:pStyle w:val="AutoNumpara"/>
              <w:jc w:val="center"/>
              <w:rPr>
                <w:color w:val="000000"/>
                <w:szCs w:val="24"/>
                <w:lang w:val="es-ES"/>
              </w:rPr>
            </w:pPr>
            <w:r w:rsidRPr="00356E20">
              <w:rPr>
                <w:color w:val="000000"/>
                <w:szCs w:val="24"/>
                <w:lang w:val="es-ES"/>
              </w:rPr>
              <w:t>1</w:t>
            </w:r>
          </w:p>
        </w:tc>
        <w:tc>
          <w:tcPr>
            <w:tcW w:w="413" w:type="dxa"/>
            <w:shd w:val="clear" w:color="auto" w:fill="BFBFBF" w:themeFill="background1" w:themeFillShade="BF"/>
            <w:hideMark/>
          </w:tcPr>
          <w:p w:rsidR="00EA3B10" w:rsidRPr="00356E20" w:rsidRDefault="00EA3B10" w:rsidP="00C2624B">
            <w:pPr>
              <w:pStyle w:val="AutoNumpara"/>
              <w:jc w:val="center"/>
              <w:rPr>
                <w:color w:val="000000"/>
                <w:szCs w:val="24"/>
                <w:lang w:val="es-ES"/>
              </w:rPr>
            </w:pPr>
            <w:r w:rsidRPr="00356E20">
              <w:rPr>
                <w:color w:val="000000"/>
                <w:szCs w:val="24"/>
                <w:lang w:val="es-ES"/>
              </w:rPr>
              <w:t>2</w:t>
            </w:r>
          </w:p>
        </w:tc>
        <w:tc>
          <w:tcPr>
            <w:tcW w:w="360" w:type="dxa"/>
            <w:shd w:val="clear" w:color="auto" w:fill="BFBFBF" w:themeFill="background1" w:themeFillShade="BF"/>
            <w:hideMark/>
          </w:tcPr>
          <w:p w:rsidR="00EA3B10" w:rsidRPr="00356E20" w:rsidRDefault="00EA3B10" w:rsidP="00C2624B">
            <w:pPr>
              <w:pStyle w:val="AutoNumpara"/>
              <w:jc w:val="center"/>
              <w:rPr>
                <w:color w:val="000000"/>
                <w:szCs w:val="24"/>
                <w:lang w:val="es-ES"/>
              </w:rPr>
            </w:pPr>
            <w:r w:rsidRPr="00356E20">
              <w:rPr>
                <w:color w:val="000000"/>
                <w:szCs w:val="24"/>
                <w:lang w:val="es-ES"/>
              </w:rPr>
              <w:t>1</w:t>
            </w:r>
          </w:p>
        </w:tc>
        <w:tc>
          <w:tcPr>
            <w:tcW w:w="400" w:type="dxa"/>
            <w:shd w:val="clear" w:color="auto" w:fill="BFBFBF" w:themeFill="background1" w:themeFillShade="BF"/>
            <w:hideMark/>
          </w:tcPr>
          <w:p w:rsidR="00EA3B10" w:rsidRPr="00356E20" w:rsidRDefault="00EA3B10" w:rsidP="00C2624B">
            <w:pPr>
              <w:pStyle w:val="AutoNumpara"/>
              <w:jc w:val="center"/>
              <w:rPr>
                <w:color w:val="000000"/>
                <w:szCs w:val="24"/>
                <w:lang w:val="es-ES"/>
              </w:rPr>
            </w:pPr>
            <w:r w:rsidRPr="00356E20">
              <w:rPr>
                <w:color w:val="000000"/>
                <w:szCs w:val="24"/>
                <w:lang w:val="es-ES"/>
              </w:rPr>
              <w:t>2</w:t>
            </w:r>
          </w:p>
        </w:tc>
        <w:tc>
          <w:tcPr>
            <w:tcW w:w="2520" w:type="dxa"/>
            <w:vMerge/>
            <w:shd w:val="clear" w:color="auto" w:fill="BFBFBF" w:themeFill="background1" w:themeFillShade="BF"/>
            <w:vAlign w:val="center"/>
            <w:hideMark/>
          </w:tcPr>
          <w:p w:rsidR="00EA3B10" w:rsidRPr="00356E20" w:rsidRDefault="00EA3B10" w:rsidP="00C2624B">
            <w:pPr>
              <w:pStyle w:val="AutoNumpara"/>
              <w:rPr>
                <w:color w:val="000000"/>
                <w:szCs w:val="24"/>
                <w:lang w:val="es-ES"/>
              </w:rPr>
            </w:pPr>
          </w:p>
        </w:tc>
        <w:tc>
          <w:tcPr>
            <w:tcW w:w="1580" w:type="dxa"/>
            <w:vMerge/>
            <w:shd w:val="clear" w:color="auto" w:fill="auto"/>
            <w:hideMark/>
          </w:tcPr>
          <w:p w:rsidR="00EA3B10" w:rsidRPr="00356E20" w:rsidRDefault="00EA3B10" w:rsidP="00C2624B">
            <w:pPr>
              <w:pStyle w:val="AutoNumpara"/>
              <w:rPr>
                <w:color w:val="000000"/>
                <w:szCs w:val="24"/>
                <w:lang w:val="es-ES"/>
              </w:rPr>
            </w:pPr>
          </w:p>
        </w:tc>
        <w:tc>
          <w:tcPr>
            <w:tcW w:w="3420" w:type="dxa"/>
            <w:vMerge/>
            <w:vAlign w:val="center"/>
            <w:hideMark/>
          </w:tcPr>
          <w:p w:rsidR="00EA3B10" w:rsidRPr="00356E20" w:rsidRDefault="00EA3B10" w:rsidP="00C2624B">
            <w:pPr>
              <w:pStyle w:val="AutoNumpara"/>
              <w:rPr>
                <w:color w:val="000000"/>
                <w:szCs w:val="24"/>
                <w:lang w:val="es-ES"/>
              </w:rPr>
            </w:pPr>
          </w:p>
        </w:tc>
      </w:tr>
      <w:tr w:rsidR="00EA3B10" w:rsidRPr="00356E20" w:rsidTr="00A10BC6">
        <w:trPr>
          <w:trHeight w:val="316"/>
        </w:trPr>
        <w:tc>
          <w:tcPr>
            <w:tcW w:w="3765" w:type="dxa"/>
            <w:shd w:val="clear" w:color="auto" w:fill="F2F2F2" w:themeFill="background1" w:themeFillShade="F2"/>
            <w:hideMark/>
          </w:tcPr>
          <w:p w:rsidR="00EA3B10" w:rsidRPr="00356E20" w:rsidRDefault="00EA3B10" w:rsidP="00C2624B">
            <w:pPr>
              <w:pStyle w:val="AutoNumpara"/>
              <w:rPr>
                <w:b/>
                <w:color w:val="000000"/>
                <w:szCs w:val="24"/>
                <w:lang w:val="es-ES"/>
              </w:rPr>
            </w:pPr>
            <w:r w:rsidRPr="00356E20">
              <w:rPr>
                <w:b/>
                <w:color w:val="000000"/>
                <w:szCs w:val="24"/>
                <w:lang w:val="es-ES"/>
              </w:rPr>
              <w:t>I. Monitoreo</w:t>
            </w:r>
          </w:p>
        </w:tc>
        <w:tc>
          <w:tcPr>
            <w:tcW w:w="465" w:type="dxa"/>
            <w:shd w:val="clear" w:color="auto" w:fill="F2F2F2" w:themeFill="background1" w:themeFillShade="F2"/>
            <w:hideMark/>
          </w:tcPr>
          <w:p w:rsidR="00EA3B10" w:rsidRPr="00356E20" w:rsidRDefault="00EA3B10" w:rsidP="00C2624B">
            <w:pPr>
              <w:pStyle w:val="AutoNumpara"/>
              <w:rPr>
                <w:color w:val="000000"/>
                <w:szCs w:val="24"/>
                <w:lang w:val="es-ES"/>
              </w:rPr>
            </w:pPr>
            <w:r w:rsidRPr="00356E20">
              <w:rPr>
                <w:color w:val="000000"/>
                <w:szCs w:val="24"/>
                <w:lang w:val="es-ES"/>
              </w:rPr>
              <w:t> </w:t>
            </w:r>
          </w:p>
        </w:tc>
        <w:tc>
          <w:tcPr>
            <w:tcW w:w="450" w:type="dxa"/>
            <w:shd w:val="clear" w:color="auto" w:fill="F2F2F2" w:themeFill="background1" w:themeFillShade="F2"/>
            <w:hideMark/>
          </w:tcPr>
          <w:p w:rsidR="00EA3B10" w:rsidRPr="00356E20" w:rsidRDefault="00EA3B10" w:rsidP="00C2624B">
            <w:pPr>
              <w:pStyle w:val="AutoNumpara"/>
              <w:rPr>
                <w:color w:val="000000"/>
                <w:szCs w:val="24"/>
                <w:lang w:val="es-ES"/>
              </w:rPr>
            </w:pPr>
            <w:r w:rsidRPr="00356E20">
              <w:rPr>
                <w:color w:val="000000"/>
                <w:szCs w:val="24"/>
                <w:lang w:val="es-ES"/>
              </w:rPr>
              <w:t> </w:t>
            </w:r>
          </w:p>
        </w:tc>
        <w:tc>
          <w:tcPr>
            <w:tcW w:w="387" w:type="dxa"/>
            <w:shd w:val="clear" w:color="auto" w:fill="F2F2F2" w:themeFill="background1" w:themeFillShade="F2"/>
            <w:hideMark/>
          </w:tcPr>
          <w:p w:rsidR="00EA3B10" w:rsidRPr="00356E20" w:rsidRDefault="00EA3B10" w:rsidP="00C2624B">
            <w:pPr>
              <w:pStyle w:val="AutoNumpara"/>
              <w:rPr>
                <w:color w:val="000000"/>
                <w:szCs w:val="24"/>
                <w:lang w:val="es-ES"/>
              </w:rPr>
            </w:pPr>
            <w:r w:rsidRPr="00356E20">
              <w:rPr>
                <w:color w:val="000000"/>
                <w:szCs w:val="24"/>
                <w:lang w:val="es-ES"/>
              </w:rPr>
              <w:t> </w:t>
            </w:r>
          </w:p>
        </w:tc>
        <w:tc>
          <w:tcPr>
            <w:tcW w:w="428" w:type="dxa"/>
            <w:shd w:val="clear" w:color="auto" w:fill="F2F2F2" w:themeFill="background1" w:themeFillShade="F2"/>
            <w:hideMark/>
          </w:tcPr>
          <w:p w:rsidR="00EA3B10" w:rsidRPr="00356E20" w:rsidRDefault="00EA3B10" w:rsidP="00C2624B">
            <w:pPr>
              <w:pStyle w:val="AutoNumpara"/>
              <w:rPr>
                <w:color w:val="000000"/>
                <w:szCs w:val="24"/>
                <w:lang w:val="es-ES"/>
              </w:rPr>
            </w:pPr>
            <w:r w:rsidRPr="00356E20">
              <w:rPr>
                <w:color w:val="000000"/>
                <w:szCs w:val="24"/>
                <w:lang w:val="es-ES"/>
              </w:rPr>
              <w:t> </w:t>
            </w:r>
          </w:p>
        </w:tc>
        <w:tc>
          <w:tcPr>
            <w:tcW w:w="410" w:type="dxa"/>
            <w:shd w:val="clear" w:color="auto" w:fill="F2F2F2" w:themeFill="background1" w:themeFillShade="F2"/>
            <w:hideMark/>
          </w:tcPr>
          <w:p w:rsidR="00EA3B10" w:rsidRPr="00356E20" w:rsidRDefault="00EA3B10" w:rsidP="00C2624B">
            <w:pPr>
              <w:pStyle w:val="AutoNumpara"/>
              <w:rPr>
                <w:color w:val="000000"/>
                <w:szCs w:val="24"/>
                <w:lang w:val="es-ES"/>
              </w:rPr>
            </w:pPr>
            <w:r w:rsidRPr="00356E20">
              <w:rPr>
                <w:color w:val="000000"/>
                <w:szCs w:val="24"/>
                <w:lang w:val="es-ES"/>
              </w:rPr>
              <w:t> </w:t>
            </w:r>
          </w:p>
        </w:tc>
        <w:tc>
          <w:tcPr>
            <w:tcW w:w="413" w:type="dxa"/>
            <w:shd w:val="clear" w:color="auto" w:fill="F2F2F2" w:themeFill="background1" w:themeFillShade="F2"/>
            <w:hideMark/>
          </w:tcPr>
          <w:p w:rsidR="00EA3B10" w:rsidRPr="00356E20" w:rsidRDefault="00EA3B10" w:rsidP="00C2624B">
            <w:pPr>
              <w:pStyle w:val="AutoNumpara"/>
              <w:rPr>
                <w:color w:val="000000"/>
                <w:szCs w:val="24"/>
                <w:lang w:val="es-ES"/>
              </w:rPr>
            </w:pPr>
            <w:r w:rsidRPr="00356E20">
              <w:rPr>
                <w:color w:val="000000"/>
                <w:szCs w:val="24"/>
                <w:lang w:val="es-ES"/>
              </w:rPr>
              <w:t> </w:t>
            </w:r>
          </w:p>
        </w:tc>
        <w:tc>
          <w:tcPr>
            <w:tcW w:w="360" w:type="dxa"/>
            <w:shd w:val="clear" w:color="auto" w:fill="F2F2F2" w:themeFill="background1" w:themeFillShade="F2"/>
            <w:hideMark/>
          </w:tcPr>
          <w:p w:rsidR="00EA3B10" w:rsidRPr="00356E20" w:rsidRDefault="00EA3B10" w:rsidP="00C2624B">
            <w:pPr>
              <w:pStyle w:val="AutoNumpara"/>
              <w:rPr>
                <w:color w:val="000000"/>
                <w:szCs w:val="24"/>
                <w:lang w:val="es-ES"/>
              </w:rPr>
            </w:pPr>
            <w:r w:rsidRPr="00356E20">
              <w:rPr>
                <w:color w:val="000000"/>
                <w:szCs w:val="24"/>
                <w:lang w:val="es-ES"/>
              </w:rPr>
              <w:t> </w:t>
            </w:r>
          </w:p>
        </w:tc>
        <w:tc>
          <w:tcPr>
            <w:tcW w:w="400" w:type="dxa"/>
            <w:shd w:val="clear" w:color="auto" w:fill="F2F2F2" w:themeFill="background1" w:themeFillShade="F2"/>
            <w:hideMark/>
          </w:tcPr>
          <w:p w:rsidR="00EA3B10" w:rsidRPr="00356E20" w:rsidRDefault="00EA3B10" w:rsidP="00C2624B">
            <w:pPr>
              <w:pStyle w:val="AutoNumpara"/>
              <w:rPr>
                <w:color w:val="000000"/>
                <w:szCs w:val="24"/>
                <w:lang w:val="es-ES"/>
              </w:rPr>
            </w:pPr>
            <w:r w:rsidRPr="00356E20">
              <w:rPr>
                <w:color w:val="000000"/>
                <w:szCs w:val="24"/>
                <w:lang w:val="es-ES"/>
              </w:rPr>
              <w:t> </w:t>
            </w:r>
          </w:p>
        </w:tc>
        <w:tc>
          <w:tcPr>
            <w:tcW w:w="2520" w:type="dxa"/>
            <w:shd w:val="clear" w:color="auto" w:fill="F2F2F2" w:themeFill="background1" w:themeFillShade="F2"/>
            <w:hideMark/>
          </w:tcPr>
          <w:p w:rsidR="00EA3B10" w:rsidRPr="00356E20" w:rsidRDefault="00EA3B10" w:rsidP="00C2624B">
            <w:pPr>
              <w:pStyle w:val="AutoNumpara"/>
              <w:rPr>
                <w:color w:val="000000"/>
                <w:szCs w:val="24"/>
                <w:lang w:val="es-ES"/>
              </w:rPr>
            </w:pPr>
            <w:r w:rsidRPr="00356E20">
              <w:rPr>
                <w:color w:val="000000"/>
                <w:szCs w:val="24"/>
                <w:lang w:val="es-ES"/>
              </w:rPr>
              <w:t> </w:t>
            </w:r>
          </w:p>
        </w:tc>
        <w:tc>
          <w:tcPr>
            <w:tcW w:w="1580" w:type="dxa"/>
            <w:shd w:val="clear" w:color="auto" w:fill="F2F2F2" w:themeFill="background1" w:themeFillShade="F2"/>
            <w:hideMark/>
          </w:tcPr>
          <w:p w:rsidR="00EA3B10" w:rsidRPr="00356E20" w:rsidRDefault="00EA3B10" w:rsidP="00C2624B">
            <w:pPr>
              <w:pStyle w:val="AutoNumpara"/>
              <w:rPr>
                <w:color w:val="000000"/>
                <w:szCs w:val="24"/>
                <w:lang w:val="es-ES"/>
              </w:rPr>
            </w:pPr>
            <w:r w:rsidRPr="00356E20">
              <w:rPr>
                <w:color w:val="000000"/>
                <w:szCs w:val="24"/>
                <w:lang w:val="es-ES"/>
              </w:rPr>
              <w:t> </w:t>
            </w:r>
          </w:p>
        </w:tc>
        <w:tc>
          <w:tcPr>
            <w:tcW w:w="3420" w:type="dxa"/>
            <w:shd w:val="clear" w:color="auto" w:fill="F2F2F2" w:themeFill="background1" w:themeFillShade="F2"/>
            <w:hideMark/>
          </w:tcPr>
          <w:p w:rsidR="00EA3B10" w:rsidRPr="00356E20" w:rsidRDefault="00EA3B10" w:rsidP="00C2624B">
            <w:pPr>
              <w:pStyle w:val="AutoNumpara"/>
              <w:rPr>
                <w:color w:val="000000"/>
                <w:szCs w:val="24"/>
                <w:lang w:val="es-ES"/>
              </w:rPr>
            </w:pPr>
            <w:r w:rsidRPr="00356E20">
              <w:rPr>
                <w:color w:val="000000"/>
                <w:szCs w:val="24"/>
                <w:lang w:val="es-ES"/>
              </w:rPr>
              <w:t> </w:t>
            </w:r>
          </w:p>
        </w:tc>
      </w:tr>
      <w:tr w:rsidR="00EA3B10" w:rsidRPr="00356E20" w:rsidTr="00A10BC6">
        <w:trPr>
          <w:trHeight w:val="316"/>
        </w:trPr>
        <w:tc>
          <w:tcPr>
            <w:tcW w:w="3765" w:type="dxa"/>
            <w:shd w:val="clear" w:color="auto" w:fill="F2F2F2" w:themeFill="background1" w:themeFillShade="F2"/>
          </w:tcPr>
          <w:p w:rsidR="00EA3B10" w:rsidRPr="00356E20" w:rsidRDefault="00EA3B10" w:rsidP="00C2624B">
            <w:pPr>
              <w:pStyle w:val="AutoNumpara"/>
              <w:rPr>
                <w:color w:val="000000"/>
                <w:szCs w:val="24"/>
                <w:lang w:val="es-ES"/>
              </w:rPr>
            </w:pPr>
            <w:r w:rsidRPr="00356E20">
              <w:rPr>
                <w:color w:val="000000"/>
                <w:szCs w:val="24"/>
                <w:lang w:val="es-ES"/>
              </w:rPr>
              <w:t>Encuesta de percepción ciudadana sobre la calidad de la prestación de los servicios por parte de la Administarción Pública</w:t>
            </w:r>
          </w:p>
        </w:tc>
        <w:tc>
          <w:tcPr>
            <w:tcW w:w="465" w:type="dxa"/>
            <w:shd w:val="clear" w:color="auto" w:fill="0070C0"/>
          </w:tcPr>
          <w:p w:rsidR="00EA3B10" w:rsidRPr="00356E20" w:rsidRDefault="00EA3B10" w:rsidP="00C2624B">
            <w:pPr>
              <w:pStyle w:val="AutoNumpara"/>
              <w:rPr>
                <w:color w:val="4F81BD" w:themeColor="accent1"/>
                <w:szCs w:val="24"/>
                <w:lang w:val="es-ES"/>
              </w:rPr>
            </w:pPr>
          </w:p>
        </w:tc>
        <w:tc>
          <w:tcPr>
            <w:tcW w:w="450" w:type="dxa"/>
            <w:shd w:val="clear" w:color="auto" w:fill="F2F2F2" w:themeFill="background1" w:themeFillShade="F2"/>
          </w:tcPr>
          <w:p w:rsidR="00EA3B10" w:rsidRPr="00356E20" w:rsidRDefault="00EA3B10" w:rsidP="00C2624B">
            <w:pPr>
              <w:pStyle w:val="AutoNumpara"/>
              <w:rPr>
                <w:color w:val="000000"/>
                <w:szCs w:val="24"/>
                <w:lang w:val="es-ES"/>
              </w:rPr>
            </w:pPr>
          </w:p>
        </w:tc>
        <w:tc>
          <w:tcPr>
            <w:tcW w:w="387" w:type="dxa"/>
            <w:shd w:val="clear" w:color="auto" w:fill="F2F2F2" w:themeFill="background1" w:themeFillShade="F2"/>
          </w:tcPr>
          <w:p w:rsidR="00EA3B10" w:rsidRPr="00356E20" w:rsidRDefault="00EA3B10" w:rsidP="00C2624B">
            <w:pPr>
              <w:pStyle w:val="AutoNumpara"/>
              <w:rPr>
                <w:color w:val="000000"/>
                <w:szCs w:val="24"/>
                <w:lang w:val="es-ES"/>
              </w:rPr>
            </w:pPr>
          </w:p>
        </w:tc>
        <w:tc>
          <w:tcPr>
            <w:tcW w:w="428" w:type="dxa"/>
            <w:shd w:val="clear" w:color="auto" w:fill="F2F2F2" w:themeFill="background1" w:themeFillShade="F2"/>
          </w:tcPr>
          <w:p w:rsidR="00EA3B10" w:rsidRPr="00356E20" w:rsidRDefault="00EA3B10" w:rsidP="00C2624B">
            <w:pPr>
              <w:pStyle w:val="AutoNumpara"/>
              <w:rPr>
                <w:color w:val="000000"/>
                <w:szCs w:val="24"/>
                <w:lang w:val="es-ES"/>
              </w:rPr>
            </w:pPr>
          </w:p>
        </w:tc>
        <w:tc>
          <w:tcPr>
            <w:tcW w:w="410" w:type="dxa"/>
            <w:shd w:val="clear" w:color="auto" w:fill="F2F2F2" w:themeFill="background1" w:themeFillShade="F2"/>
          </w:tcPr>
          <w:p w:rsidR="00EA3B10" w:rsidRPr="00356E20" w:rsidRDefault="00EA3B10" w:rsidP="00C2624B">
            <w:pPr>
              <w:pStyle w:val="AutoNumpara"/>
              <w:rPr>
                <w:color w:val="000000"/>
                <w:szCs w:val="24"/>
                <w:lang w:val="es-ES"/>
              </w:rPr>
            </w:pPr>
          </w:p>
        </w:tc>
        <w:tc>
          <w:tcPr>
            <w:tcW w:w="413" w:type="dxa"/>
            <w:shd w:val="clear" w:color="auto" w:fill="F2F2F2" w:themeFill="background1" w:themeFillShade="F2"/>
          </w:tcPr>
          <w:p w:rsidR="00EA3B10" w:rsidRPr="00356E20" w:rsidRDefault="00EA3B10" w:rsidP="00C2624B">
            <w:pPr>
              <w:pStyle w:val="AutoNumpara"/>
              <w:rPr>
                <w:color w:val="000000"/>
                <w:szCs w:val="24"/>
                <w:lang w:val="es-ES"/>
              </w:rPr>
            </w:pPr>
          </w:p>
        </w:tc>
        <w:tc>
          <w:tcPr>
            <w:tcW w:w="360" w:type="dxa"/>
            <w:shd w:val="clear" w:color="auto" w:fill="F2F2F2" w:themeFill="background1" w:themeFillShade="F2"/>
          </w:tcPr>
          <w:p w:rsidR="00EA3B10" w:rsidRPr="00356E20" w:rsidRDefault="00EA3B10" w:rsidP="00C2624B">
            <w:pPr>
              <w:pStyle w:val="AutoNumpara"/>
              <w:rPr>
                <w:color w:val="000000"/>
                <w:szCs w:val="24"/>
                <w:lang w:val="es-ES"/>
              </w:rPr>
            </w:pPr>
          </w:p>
        </w:tc>
        <w:tc>
          <w:tcPr>
            <w:tcW w:w="400" w:type="dxa"/>
            <w:shd w:val="clear" w:color="auto" w:fill="F2F2F2" w:themeFill="background1" w:themeFillShade="F2"/>
          </w:tcPr>
          <w:p w:rsidR="00EA3B10" w:rsidRPr="00356E20" w:rsidRDefault="00EA3B10" w:rsidP="00C2624B">
            <w:pPr>
              <w:pStyle w:val="AutoNumpara"/>
              <w:rPr>
                <w:color w:val="000000"/>
                <w:szCs w:val="24"/>
                <w:lang w:val="es-ES"/>
              </w:rPr>
            </w:pPr>
          </w:p>
        </w:tc>
        <w:tc>
          <w:tcPr>
            <w:tcW w:w="2520" w:type="dxa"/>
            <w:shd w:val="clear" w:color="auto" w:fill="F2F2F2" w:themeFill="background1" w:themeFillShade="F2"/>
          </w:tcPr>
          <w:p w:rsidR="00EA3B10" w:rsidRPr="00356E20" w:rsidRDefault="00EA3B10" w:rsidP="00C2624B">
            <w:pPr>
              <w:pStyle w:val="AutoNumpara"/>
              <w:rPr>
                <w:color w:val="000000"/>
                <w:szCs w:val="24"/>
                <w:lang w:val="es-ES"/>
              </w:rPr>
            </w:pPr>
            <w:r w:rsidRPr="00356E20">
              <w:rPr>
                <w:color w:val="000000"/>
                <w:szCs w:val="24"/>
                <w:lang w:val="es-ES"/>
              </w:rPr>
              <w:t>OCE con apoyo del EPM y los Especialistas de los Equipos de Gestión</w:t>
            </w:r>
          </w:p>
        </w:tc>
        <w:tc>
          <w:tcPr>
            <w:tcW w:w="1580" w:type="dxa"/>
            <w:shd w:val="clear" w:color="auto" w:fill="F2F2F2" w:themeFill="background1" w:themeFillShade="F2"/>
          </w:tcPr>
          <w:p w:rsidR="00EA3B10" w:rsidRPr="00356E20" w:rsidRDefault="001F10A6" w:rsidP="00C2624B">
            <w:pPr>
              <w:pStyle w:val="AutoNumpara"/>
              <w:rPr>
                <w:color w:val="000000"/>
                <w:szCs w:val="24"/>
                <w:lang w:val="es-ES"/>
              </w:rPr>
            </w:pPr>
            <w:r w:rsidRPr="00356E20">
              <w:rPr>
                <w:color w:val="000000"/>
                <w:szCs w:val="24"/>
                <w:lang w:val="es-ES"/>
              </w:rPr>
              <w:t>200.</w:t>
            </w:r>
            <w:r w:rsidR="00C849CF" w:rsidRPr="00356E20">
              <w:rPr>
                <w:color w:val="000000"/>
                <w:szCs w:val="24"/>
                <w:lang w:val="es-ES"/>
              </w:rPr>
              <w:t>000</w:t>
            </w:r>
          </w:p>
        </w:tc>
        <w:tc>
          <w:tcPr>
            <w:tcW w:w="3420" w:type="dxa"/>
            <w:shd w:val="clear" w:color="auto" w:fill="F2F2F2" w:themeFill="background1" w:themeFillShade="F2"/>
          </w:tcPr>
          <w:p w:rsidR="00EA3B10" w:rsidRPr="00356E20" w:rsidRDefault="00C849CF" w:rsidP="00C2624B">
            <w:pPr>
              <w:pStyle w:val="AutoNumpara"/>
              <w:rPr>
                <w:color w:val="000000"/>
                <w:szCs w:val="24"/>
                <w:lang w:val="es-ES"/>
              </w:rPr>
            </w:pPr>
            <w:r w:rsidRPr="00356E20">
              <w:rPr>
                <w:color w:val="000000"/>
                <w:szCs w:val="24"/>
                <w:lang w:val="es-ES"/>
              </w:rPr>
              <w:t>Presupuesto del DNP para 2013.</w:t>
            </w:r>
          </w:p>
        </w:tc>
      </w:tr>
      <w:tr w:rsidR="00EA3B10" w:rsidRPr="00356E20" w:rsidTr="00A10BC6">
        <w:trPr>
          <w:trHeight w:val="515"/>
        </w:trPr>
        <w:tc>
          <w:tcPr>
            <w:tcW w:w="3765" w:type="dxa"/>
            <w:shd w:val="clear" w:color="auto" w:fill="auto"/>
            <w:hideMark/>
          </w:tcPr>
          <w:p w:rsidR="00EA3B10" w:rsidRPr="00356E20" w:rsidRDefault="00EA3B10" w:rsidP="00C2624B">
            <w:pPr>
              <w:pStyle w:val="AutoNumpara"/>
              <w:tabs>
                <w:tab w:val="clear" w:pos="720"/>
                <w:tab w:val="num" w:pos="0"/>
              </w:tabs>
              <w:ind w:left="0" w:firstLine="0"/>
              <w:rPr>
                <w:color w:val="000000"/>
                <w:szCs w:val="24"/>
                <w:lang w:val="es-ES"/>
              </w:rPr>
            </w:pPr>
            <w:r w:rsidRPr="00356E20">
              <w:rPr>
                <w:color w:val="000000"/>
                <w:szCs w:val="24"/>
                <w:lang w:val="es-ES"/>
              </w:rPr>
              <w:t xml:space="preserve">MR, MGR e Informes semestrales de ejecución. </w:t>
            </w:r>
          </w:p>
        </w:tc>
        <w:tc>
          <w:tcPr>
            <w:tcW w:w="465" w:type="dxa"/>
            <w:shd w:val="clear" w:color="auto" w:fill="0070C0"/>
            <w:hideMark/>
          </w:tcPr>
          <w:p w:rsidR="00EA3B10" w:rsidRPr="00356E20" w:rsidRDefault="00EA3B10" w:rsidP="00C2624B">
            <w:pPr>
              <w:pStyle w:val="AutoNumpara"/>
              <w:rPr>
                <w:color w:val="000000"/>
                <w:szCs w:val="24"/>
                <w:lang w:val="es-ES"/>
              </w:rPr>
            </w:pPr>
          </w:p>
        </w:tc>
        <w:tc>
          <w:tcPr>
            <w:tcW w:w="450" w:type="dxa"/>
            <w:shd w:val="clear" w:color="auto" w:fill="0070C0"/>
            <w:hideMark/>
          </w:tcPr>
          <w:p w:rsidR="00EA3B10" w:rsidRPr="00356E20" w:rsidRDefault="00EA3B10" w:rsidP="00C2624B">
            <w:pPr>
              <w:pStyle w:val="AutoNumpara"/>
              <w:rPr>
                <w:color w:val="000000"/>
                <w:szCs w:val="24"/>
                <w:lang w:val="es-ES"/>
              </w:rPr>
            </w:pPr>
          </w:p>
        </w:tc>
        <w:tc>
          <w:tcPr>
            <w:tcW w:w="387" w:type="dxa"/>
            <w:shd w:val="clear" w:color="auto" w:fill="0070C0"/>
            <w:hideMark/>
          </w:tcPr>
          <w:p w:rsidR="00EA3B10" w:rsidRPr="00356E20" w:rsidRDefault="00EA3B10" w:rsidP="00C2624B">
            <w:pPr>
              <w:pStyle w:val="AutoNumpara"/>
              <w:rPr>
                <w:color w:val="000000"/>
                <w:szCs w:val="24"/>
                <w:lang w:val="es-ES"/>
              </w:rPr>
            </w:pPr>
          </w:p>
        </w:tc>
        <w:tc>
          <w:tcPr>
            <w:tcW w:w="428" w:type="dxa"/>
            <w:shd w:val="clear" w:color="auto" w:fill="0070C0"/>
            <w:hideMark/>
          </w:tcPr>
          <w:p w:rsidR="00EA3B10" w:rsidRPr="00356E20" w:rsidRDefault="00EA3B10" w:rsidP="00C2624B">
            <w:pPr>
              <w:pStyle w:val="AutoNumpara"/>
              <w:rPr>
                <w:color w:val="000000"/>
                <w:szCs w:val="24"/>
                <w:lang w:val="es-ES"/>
              </w:rPr>
            </w:pPr>
          </w:p>
        </w:tc>
        <w:tc>
          <w:tcPr>
            <w:tcW w:w="410" w:type="dxa"/>
            <w:shd w:val="clear" w:color="auto" w:fill="0070C0"/>
            <w:hideMark/>
          </w:tcPr>
          <w:p w:rsidR="00EA3B10" w:rsidRPr="00356E20" w:rsidRDefault="00EA3B10" w:rsidP="00C2624B">
            <w:pPr>
              <w:pStyle w:val="AutoNumpara"/>
              <w:rPr>
                <w:color w:val="000000"/>
                <w:szCs w:val="24"/>
                <w:lang w:val="es-ES"/>
              </w:rPr>
            </w:pPr>
          </w:p>
        </w:tc>
        <w:tc>
          <w:tcPr>
            <w:tcW w:w="413" w:type="dxa"/>
            <w:shd w:val="clear" w:color="auto" w:fill="0070C0"/>
            <w:hideMark/>
          </w:tcPr>
          <w:p w:rsidR="00EA3B10" w:rsidRPr="00356E20" w:rsidRDefault="00EA3B10" w:rsidP="00C2624B">
            <w:pPr>
              <w:pStyle w:val="AutoNumpara"/>
              <w:rPr>
                <w:color w:val="000000"/>
                <w:szCs w:val="24"/>
                <w:lang w:val="es-ES"/>
              </w:rPr>
            </w:pPr>
          </w:p>
        </w:tc>
        <w:tc>
          <w:tcPr>
            <w:tcW w:w="360" w:type="dxa"/>
            <w:shd w:val="clear" w:color="auto" w:fill="0070C0"/>
            <w:hideMark/>
          </w:tcPr>
          <w:p w:rsidR="00EA3B10" w:rsidRPr="00356E20" w:rsidRDefault="00EA3B10" w:rsidP="00C2624B">
            <w:pPr>
              <w:pStyle w:val="AutoNumpara"/>
              <w:rPr>
                <w:color w:val="000000"/>
                <w:szCs w:val="24"/>
                <w:lang w:val="es-ES"/>
              </w:rPr>
            </w:pPr>
          </w:p>
        </w:tc>
        <w:tc>
          <w:tcPr>
            <w:tcW w:w="400" w:type="dxa"/>
            <w:shd w:val="clear" w:color="auto" w:fill="0070C0"/>
            <w:hideMark/>
          </w:tcPr>
          <w:p w:rsidR="00EA3B10" w:rsidRPr="00356E20" w:rsidRDefault="00EA3B10" w:rsidP="00C2624B">
            <w:pPr>
              <w:pStyle w:val="AutoNumpara"/>
              <w:rPr>
                <w:color w:val="000000"/>
                <w:szCs w:val="24"/>
                <w:lang w:val="es-ES"/>
              </w:rPr>
            </w:pPr>
          </w:p>
        </w:tc>
        <w:tc>
          <w:tcPr>
            <w:tcW w:w="2520" w:type="dxa"/>
            <w:shd w:val="clear" w:color="auto" w:fill="auto"/>
            <w:hideMark/>
          </w:tcPr>
          <w:p w:rsidR="00EA3B10" w:rsidRPr="00356E20" w:rsidRDefault="00EA3B10" w:rsidP="00EA3B10">
            <w:pPr>
              <w:pStyle w:val="AutoNumpara"/>
              <w:tabs>
                <w:tab w:val="clear" w:pos="720"/>
                <w:tab w:val="num" w:pos="0"/>
              </w:tabs>
              <w:ind w:left="0" w:firstLine="0"/>
              <w:jc w:val="left"/>
              <w:rPr>
                <w:color w:val="000000"/>
                <w:szCs w:val="24"/>
                <w:lang w:val="es-ES"/>
              </w:rPr>
            </w:pPr>
          </w:p>
        </w:tc>
        <w:tc>
          <w:tcPr>
            <w:tcW w:w="1580" w:type="dxa"/>
            <w:shd w:val="clear" w:color="auto" w:fill="auto"/>
            <w:vAlign w:val="center"/>
            <w:hideMark/>
          </w:tcPr>
          <w:p w:rsidR="00EA3B10" w:rsidRPr="00356E20" w:rsidRDefault="00EA3B10" w:rsidP="00C2624B">
            <w:pPr>
              <w:pStyle w:val="AutoNumpara"/>
              <w:jc w:val="center"/>
              <w:rPr>
                <w:color w:val="000000"/>
                <w:szCs w:val="24"/>
                <w:lang w:val="es-ES"/>
              </w:rPr>
            </w:pPr>
            <w:r w:rsidRPr="00356E20">
              <w:rPr>
                <w:color w:val="000000"/>
                <w:szCs w:val="24"/>
                <w:lang w:val="es-ES"/>
              </w:rPr>
              <w:t>NA</w:t>
            </w:r>
          </w:p>
        </w:tc>
        <w:tc>
          <w:tcPr>
            <w:tcW w:w="3420" w:type="dxa"/>
            <w:shd w:val="clear" w:color="auto" w:fill="auto"/>
            <w:vAlign w:val="center"/>
          </w:tcPr>
          <w:p w:rsidR="00EA3B10" w:rsidRPr="00356E20" w:rsidRDefault="00EA3B10" w:rsidP="00C2624B">
            <w:pPr>
              <w:pStyle w:val="AutoNumpara"/>
              <w:rPr>
                <w:color w:val="000000"/>
                <w:szCs w:val="24"/>
                <w:lang w:val="es-ES"/>
              </w:rPr>
            </w:pPr>
            <w:r w:rsidRPr="00356E20">
              <w:rPr>
                <w:color w:val="000000"/>
                <w:szCs w:val="24"/>
                <w:lang w:val="es-ES"/>
              </w:rPr>
              <w:t>CO-L1102</w:t>
            </w:r>
          </w:p>
        </w:tc>
      </w:tr>
      <w:tr w:rsidR="00EA3B10" w:rsidRPr="00356E20" w:rsidTr="00A10BC6">
        <w:trPr>
          <w:trHeight w:val="480"/>
        </w:trPr>
        <w:tc>
          <w:tcPr>
            <w:tcW w:w="3765" w:type="dxa"/>
            <w:shd w:val="clear" w:color="auto" w:fill="auto"/>
            <w:hideMark/>
          </w:tcPr>
          <w:p w:rsidR="00EA3B10" w:rsidRPr="00356E20" w:rsidRDefault="00EA3B10" w:rsidP="00C2624B">
            <w:pPr>
              <w:pStyle w:val="AutoNumpara"/>
              <w:tabs>
                <w:tab w:val="clear" w:pos="720"/>
                <w:tab w:val="num" w:pos="0"/>
              </w:tabs>
              <w:ind w:left="0" w:firstLine="0"/>
              <w:rPr>
                <w:color w:val="000000"/>
                <w:szCs w:val="24"/>
                <w:lang w:val="es-ES"/>
              </w:rPr>
            </w:pPr>
            <w:r w:rsidRPr="00356E20">
              <w:rPr>
                <w:color w:val="000000"/>
                <w:szCs w:val="24"/>
                <w:lang w:val="es-ES"/>
              </w:rPr>
              <w:t>PEP, PD Y PDP</w:t>
            </w:r>
          </w:p>
        </w:tc>
        <w:tc>
          <w:tcPr>
            <w:tcW w:w="465" w:type="dxa"/>
            <w:shd w:val="clear" w:color="auto" w:fill="0070C0"/>
            <w:hideMark/>
          </w:tcPr>
          <w:p w:rsidR="00EA3B10" w:rsidRPr="00356E20" w:rsidRDefault="00EA3B10" w:rsidP="00C2624B">
            <w:pPr>
              <w:pStyle w:val="AutoNumpara"/>
              <w:rPr>
                <w:color w:val="000000"/>
                <w:szCs w:val="24"/>
                <w:lang w:val="es-ES"/>
              </w:rPr>
            </w:pPr>
          </w:p>
        </w:tc>
        <w:tc>
          <w:tcPr>
            <w:tcW w:w="450" w:type="dxa"/>
            <w:shd w:val="clear" w:color="auto" w:fill="0070C0"/>
            <w:hideMark/>
          </w:tcPr>
          <w:p w:rsidR="00EA3B10" w:rsidRPr="00356E20" w:rsidRDefault="00EA3B10" w:rsidP="00C2624B">
            <w:pPr>
              <w:pStyle w:val="AutoNumpara"/>
              <w:rPr>
                <w:color w:val="000000"/>
                <w:szCs w:val="24"/>
                <w:lang w:val="es-ES"/>
              </w:rPr>
            </w:pPr>
          </w:p>
        </w:tc>
        <w:tc>
          <w:tcPr>
            <w:tcW w:w="387" w:type="dxa"/>
            <w:shd w:val="clear" w:color="auto" w:fill="0070C0"/>
            <w:hideMark/>
          </w:tcPr>
          <w:p w:rsidR="00EA3B10" w:rsidRPr="00356E20" w:rsidRDefault="00EA3B10" w:rsidP="00C2624B">
            <w:pPr>
              <w:pStyle w:val="AutoNumpara"/>
              <w:rPr>
                <w:color w:val="000000"/>
                <w:szCs w:val="24"/>
                <w:lang w:val="es-ES"/>
              </w:rPr>
            </w:pPr>
          </w:p>
        </w:tc>
        <w:tc>
          <w:tcPr>
            <w:tcW w:w="428" w:type="dxa"/>
            <w:shd w:val="clear" w:color="auto" w:fill="0070C0"/>
            <w:hideMark/>
          </w:tcPr>
          <w:p w:rsidR="00EA3B10" w:rsidRPr="00356E20" w:rsidRDefault="00EA3B10" w:rsidP="00C2624B">
            <w:pPr>
              <w:pStyle w:val="AutoNumpara"/>
              <w:rPr>
                <w:color w:val="000000"/>
                <w:szCs w:val="24"/>
                <w:lang w:val="es-ES"/>
              </w:rPr>
            </w:pPr>
          </w:p>
        </w:tc>
        <w:tc>
          <w:tcPr>
            <w:tcW w:w="410" w:type="dxa"/>
            <w:shd w:val="clear" w:color="auto" w:fill="0070C0"/>
            <w:hideMark/>
          </w:tcPr>
          <w:p w:rsidR="00EA3B10" w:rsidRPr="00356E20" w:rsidRDefault="00EA3B10" w:rsidP="00C2624B">
            <w:pPr>
              <w:pStyle w:val="AutoNumpara"/>
              <w:rPr>
                <w:color w:val="000000"/>
                <w:szCs w:val="24"/>
                <w:lang w:val="es-ES"/>
              </w:rPr>
            </w:pPr>
          </w:p>
        </w:tc>
        <w:tc>
          <w:tcPr>
            <w:tcW w:w="413" w:type="dxa"/>
            <w:shd w:val="clear" w:color="auto" w:fill="0070C0"/>
            <w:hideMark/>
          </w:tcPr>
          <w:p w:rsidR="00EA3B10" w:rsidRPr="00356E20" w:rsidRDefault="00EA3B10" w:rsidP="00C2624B">
            <w:pPr>
              <w:pStyle w:val="AutoNumpara"/>
              <w:rPr>
                <w:color w:val="000000"/>
                <w:szCs w:val="24"/>
                <w:lang w:val="es-ES"/>
              </w:rPr>
            </w:pPr>
          </w:p>
        </w:tc>
        <w:tc>
          <w:tcPr>
            <w:tcW w:w="360" w:type="dxa"/>
            <w:shd w:val="clear" w:color="auto" w:fill="0070C0"/>
            <w:hideMark/>
          </w:tcPr>
          <w:p w:rsidR="00EA3B10" w:rsidRPr="00356E20" w:rsidRDefault="00EA3B10" w:rsidP="00C2624B">
            <w:pPr>
              <w:pStyle w:val="AutoNumpara"/>
              <w:rPr>
                <w:color w:val="000000"/>
                <w:szCs w:val="24"/>
                <w:lang w:val="es-ES"/>
              </w:rPr>
            </w:pPr>
          </w:p>
        </w:tc>
        <w:tc>
          <w:tcPr>
            <w:tcW w:w="400" w:type="dxa"/>
            <w:shd w:val="clear" w:color="auto" w:fill="0070C0"/>
            <w:hideMark/>
          </w:tcPr>
          <w:p w:rsidR="00EA3B10" w:rsidRPr="00356E20" w:rsidRDefault="00EA3B10" w:rsidP="00C2624B">
            <w:pPr>
              <w:pStyle w:val="AutoNumpara"/>
              <w:rPr>
                <w:color w:val="000000"/>
                <w:szCs w:val="24"/>
                <w:lang w:val="es-ES"/>
              </w:rPr>
            </w:pPr>
          </w:p>
        </w:tc>
        <w:tc>
          <w:tcPr>
            <w:tcW w:w="2520" w:type="dxa"/>
            <w:shd w:val="clear" w:color="auto" w:fill="auto"/>
            <w:hideMark/>
          </w:tcPr>
          <w:p w:rsidR="00EA3B10" w:rsidRPr="00356E20" w:rsidRDefault="00EA3B10" w:rsidP="00C2624B">
            <w:pPr>
              <w:pStyle w:val="AutoNumpara"/>
              <w:tabs>
                <w:tab w:val="clear" w:pos="720"/>
                <w:tab w:val="num" w:pos="0"/>
              </w:tabs>
              <w:ind w:left="0" w:firstLine="0"/>
              <w:jc w:val="left"/>
              <w:rPr>
                <w:color w:val="000000"/>
                <w:szCs w:val="24"/>
                <w:lang w:val="es-ES"/>
              </w:rPr>
            </w:pPr>
            <w:r w:rsidRPr="00356E20">
              <w:rPr>
                <w:color w:val="000000"/>
                <w:szCs w:val="24"/>
                <w:lang w:val="es-ES"/>
              </w:rPr>
              <w:t>OCE con apoyo del EPM y los Especialistas por Componente</w:t>
            </w:r>
          </w:p>
        </w:tc>
        <w:tc>
          <w:tcPr>
            <w:tcW w:w="1580" w:type="dxa"/>
            <w:shd w:val="clear" w:color="auto" w:fill="auto"/>
            <w:vAlign w:val="center"/>
            <w:hideMark/>
          </w:tcPr>
          <w:p w:rsidR="00EA3B10" w:rsidRPr="00356E20" w:rsidRDefault="00EA3B10" w:rsidP="00C2624B">
            <w:pPr>
              <w:pStyle w:val="AutoNumpara"/>
              <w:jc w:val="center"/>
              <w:rPr>
                <w:color w:val="000000"/>
                <w:szCs w:val="24"/>
                <w:lang w:val="es-ES"/>
              </w:rPr>
            </w:pPr>
            <w:r w:rsidRPr="00356E20">
              <w:rPr>
                <w:color w:val="000000"/>
                <w:szCs w:val="24"/>
                <w:lang w:val="es-ES"/>
              </w:rPr>
              <w:t>NA</w:t>
            </w:r>
          </w:p>
        </w:tc>
        <w:tc>
          <w:tcPr>
            <w:tcW w:w="3420" w:type="dxa"/>
            <w:shd w:val="clear" w:color="auto" w:fill="auto"/>
            <w:vAlign w:val="center"/>
          </w:tcPr>
          <w:p w:rsidR="00EA3B10" w:rsidRPr="00356E20" w:rsidRDefault="00EA3B10" w:rsidP="00C2624B">
            <w:pPr>
              <w:pStyle w:val="AutoNumpara"/>
              <w:rPr>
                <w:color w:val="000000"/>
                <w:szCs w:val="24"/>
                <w:lang w:val="es-ES"/>
              </w:rPr>
            </w:pPr>
            <w:r w:rsidRPr="00356E20">
              <w:rPr>
                <w:color w:val="000000"/>
                <w:szCs w:val="24"/>
                <w:lang w:val="es-ES"/>
              </w:rPr>
              <w:t>CO-L1102</w:t>
            </w:r>
          </w:p>
        </w:tc>
      </w:tr>
      <w:tr w:rsidR="00EA3B10" w:rsidRPr="0098756B" w:rsidTr="00A10BC6">
        <w:trPr>
          <w:trHeight w:val="480"/>
        </w:trPr>
        <w:tc>
          <w:tcPr>
            <w:tcW w:w="3765" w:type="dxa"/>
            <w:shd w:val="clear" w:color="auto" w:fill="auto"/>
          </w:tcPr>
          <w:p w:rsidR="00EA3B10" w:rsidRPr="00356E20" w:rsidRDefault="00EA3B10" w:rsidP="00C2624B">
            <w:pPr>
              <w:pStyle w:val="AutoNumpara"/>
              <w:tabs>
                <w:tab w:val="clear" w:pos="720"/>
                <w:tab w:val="num" w:pos="0"/>
              </w:tabs>
              <w:ind w:left="0" w:firstLine="0"/>
              <w:rPr>
                <w:color w:val="000000"/>
                <w:szCs w:val="24"/>
                <w:lang w:val="es-ES"/>
              </w:rPr>
            </w:pPr>
            <w:r w:rsidRPr="00356E20">
              <w:rPr>
                <w:color w:val="000000"/>
                <w:szCs w:val="24"/>
                <w:lang w:val="es-ES"/>
              </w:rPr>
              <w:t>Misiones de Supervisión y Visitas técnicas y fiduciarias de seguimiento</w:t>
            </w:r>
          </w:p>
        </w:tc>
        <w:tc>
          <w:tcPr>
            <w:tcW w:w="465" w:type="dxa"/>
            <w:tcBorders>
              <w:bottom w:val="single" w:sz="6" w:space="0" w:color="000000"/>
            </w:tcBorders>
            <w:shd w:val="clear" w:color="auto" w:fill="0070C0"/>
          </w:tcPr>
          <w:p w:rsidR="00EA3B10" w:rsidRPr="00356E20" w:rsidRDefault="00EA3B10" w:rsidP="00C2624B">
            <w:pPr>
              <w:pStyle w:val="AutoNumpara"/>
              <w:rPr>
                <w:color w:val="000000"/>
                <w:szCs w:val="24"/>
                <w:lang w:val="es-ES"/>
              </w:rPr>
            </w:pPr>
          </w:p>
        </w:tc>
        <w:tc>
          <w:tcPr>
            <w:tcW w:w="450" w:type="dxa"/>
            <w:tcBorders>
              <w:bottom w:val="single" w:sz="6" w:space="0" w:color="000000"/>
            </w:tcBorders>
            <w:shd w:val="clear" w:color="auto" w:fill="0070C0"/>
          </w:tcPr>
          <w:p w:rsidR="00EA3B10" w:rsidRPr="00356E20" w:rsidRDefault="00EA3B10" w:rsidP="00C2624B">
            <w:pPr>
              <w:pStyle w:val="AutoNumpara"/>
              <w:rPr>
                <w:color w:val="000000"/>
                <w:szCs w:val="24"/>
                <w:lang w:val="es-ES"/>
              </w:rPr>
            </w:pPr>
          </w:p>
        </w:tc>
        <w:tc>
          <w:tcPr>
            <w:tcW w:w="387" w:type="dxa"/>
            <w:tcBorders>
              <w:bottom w:val="single" w:sz="6" w:space="0" w:color="000000"/>
            </w:tcBorders>
            <w:shd w:val="clear" w:color="auto" w:fill="0070C0"/>
          </w:tcPr>
          <w:p w:rsidR="00EA3B10" w:rsidRPr="00356E20" w:rsidRDefault="00EA3B10" w:rsidP="00C2624B">
            <w:pPr>
              <w:pStyle w:val="AutoNumpara"/>
              <w:rPr>
                <w:color w:val="000000"/>
                <w:szCs w:val="24"/>
                <w:lang w:val="es-ES"/>
              </w:rPr>
            </w:pPr>
          </w:p>
        </w:tc>
        <w:tc>
          <w:tcPr>
            <w:tcW w:w="428" w:type="dxa"/>
            <w:tcBorders>
              <w:bottom w:val="single" w:sz="6" w:space="0" w:color="000000"/>
            </w:tcBorders>
            <w:shd w:val="clear" w:color="auto" w:fill="0070C0"/>
          </w:tcPr>
          <w:p w:rsidR="00EA3B10" w:rsidRPr="00356E20" w:rsidRDefault="00EA3B10" w:rsidP="00C2624B">
            <w:pPr>
              <w:pStyle w:val="AutoNumpara"/>
              <w:rPr>
                <w:color w:val="000000"/>
                <w:szCs w:val="24"/>
                <w:lang w:val="es-ES"/>
              </w:rPr>
            </w:pPr>
          </w:p>
        </w:tc>
        <w:tc>
          <w:tcPr>
            <w:tcW w:w="410" w:type="dxa"/>
            <w:tcBorders>
              <w:bottom w:val="single" w:sz="6" w:space="0" w:color="000000"/>
            </w:tcBorders>
            <w:shd w:val="clear" w:color="auto" w:fill="0070C0"/>
          </w:tcPr>
          <w:p w:rsidR="00EA3B10" w:rsidRPr="00356E20" w:rsidRDefault="00EA3B10" w:rsidP="00C2624B">
            <w:pPr>
              <w:pStyle w:val="AutoNumpara"/>
              <w:rPr>
                <w:color w:val="000000"/>
                <w:szCs w:val="24"/>
                <w:lang w:val="es-ES"/>
              </w:rPr>
            </w:pPr>
          </w:p>
        </w:tc>
        <w:tc>
          <w:tcPr>
            <w:tcW w:w="413" w:type="dxa"/>
            <w:tcBorders>
              <w:bottom w:val="single" w:sz="6" w:space="0" w:color="000000"/>
            </w:tcBorders>
            <w:shd w:val="clear" w:color="auto" w:fill="0070C0"/>
          </w:tcPr>
          <w:p w:rsidR="00EA3B10" w:rsidRPr="00356E20" w:rsidRDefault="00EA3B10" w:rsidP="00C2624B">
            <w:pPr>
              <w:pStyle w:val="AutoNumpara"/>
              <w:rPr>
                <w:color w:val="000000"/>
                <w:szCs w:val="24"/>
                <w:lang w:val="es-ES"/>
              </w:rPr>
            </w:pPr>
          </w:p>
        </w:tc>
        <w:tc>
          <w:tcPr>
            <w:tcW w:w="360" w:type="dxa"/>
            <w:tcBorders>
              <w:bottom w:val="single" w:sz="6" w:space="0" w:color="000000"/>
            </w:tcBorders>
            <w:shd w:val="clear" w:color="auto" w:fill="0070C0"/>
          </w:tcPr>
          <w:p w:rsidR="00EA3B10" w:rsidRPr="00356E20" w:rsidRDefault="00EA3B10" w:rsidP="00C2624B">
            <w:pPr>
              <w:pStyle w:val="AutoNumpara"/>
              <w:rPr>
                <w:color w:val="000000"/>
                <w:szCs w:val="24"/>
                <w:lang w:val="es-ES"/>
              </w:rPr>
            </w:pPr>
          </w:p>
        </w:tc>
        <w:tc>
          <w:tcPr>
            <w:tcW w:w="400" w:type="dxa"/>
            <w:tcBorders>
              <w:bottom w:val="single" w:sz="6" w:space="0" w:color="000000"/>
            </w:tcBorders>
            <w:shd w:val="clear" w:color="auto" w:fill="0070C0"/>
          </w:tcPr>
          <w:p w:rsidR="00EA3B10" w:rsidRPr="00356E20" w:rsidRDefault="00EA3B10" w:rsidP="00C2624B">
            <w:pPr>
              <w:pStyle w:val="AutoNumpara"/>
              <w:rPr>
                <w:color w:val="000000"/>
                <w:szCs w:val="24"/>
                <w:lang w:val="es-ES"/>
              </w:rPr>
            </w:pPr>
          </w:p>
        </w:tc>
        <w:tc>
          <w:tcPr>
            <w:tcW w:w="2520" w:type="dxa"/>
            <w:shd w:val="clear" w:color="auto" w:fill="auto"/>
          </w:tcPr>
          <w:p w:rsidR="00EA3B10" w:rsidRPr="00356E20" w:rsidRDefault="00EA3B10" w:rsidP="00C2624B">
            <w:pPr>
              <w:pStyle w:val="AutoNumpara"/>
              <w:tabs>
                <w:tab w:val="clear" w:pos="720"/>
                <w:tab w:val="num" w:pos="0"/>
              </w:tabs>
              <w:ind w:left="0" w:firstLine="0"/>
              <w:jc w:val="left"/>
              <w:rPr>
                <w:color w:val="000000"/>
                <w:szCs w:val="24"/>
                <w:lang w:val="es-ES"/>
              </w:rPr>
            </w:pPr>
            <w:r w:rsidRPr="00356E20">
              <w:rPr>
                <w:color w:val="000000"/>
                <w:szCs w:val="24"/>
                <w:lang w:val="es-ES"/>
              </w:rPr>
              <w:t>Equipo del proyecto - BID</w:t>
            </w:r>
          </w:p>
        </w:tc>
        <w:tc>
          <w:tcPr>
            <w:tcW w:w="1580" w:type="dxa"/>
            <w:shd w:val="clear" w:color="auto" w:fill="auto"/>
            <w:vAlign w:val="center"/>
          </w:tcPr>
          <w:p w:rsidR="00EA3B10" w:rsidRPr="00356E20" w:rsidRDefault="00EA3B10" w:rsidP="00C2624B">
            <w:pPr>
              <w:pStyle w:val="AutoNumpara"/>
              <w:jc w:val="center"/>
              <w:rPr>
                <w:color w:val="000000"/>
                <w:szCs w:val="24"/>
                <w:lang w:val="es-ES"/>
              </w:rPr>
            </w:pPr>
            <w:r w:rsidRPr="00356E20">
              <w:rPr>
                <w:color w:val="000000"/>
                <w:szCs w:val="24"/>
                <w:lang w:val="es-ES"/>
              </w:rPr>
              <w:t>NA</w:t>
            </w:r>
          </w:p>
        </w:tc>
        <w:tc>
          <w:tcPr>
            <w:tcW w:w="3420" w:type="dxa"/>
            <w:shd w:val="clear" w:color="auto" w:fill="auto"/>
            <w:vAlign w:val="center"/>
          </w:tcPr>
          <w:p w:rsidR="00EA3B10" w:rsidRPr="00356E20" w:rsidRDefault="00EA3B10" w:rsidP="00C2624B">
            <w:pPr>
              <w:pStyle w:val="AutoNumpara"/>
              <w:rPr>
                <w:color w:val="000000"/>
                <w:szCs w:val="24"/>
                <w:lang w:val="es-ES"/>
              </w:rPr>
            </w:pPr>
            <w:r w:rsidRPr="00356E20">
              <w:rPr>
                <w:color w:val="000000"/>
                <w:szCs w:val="24"/>
                <w:lang w:val="es-ES"/>
              </w:rPr>
              <w:t>Recursos de Supervisión del Banco</w:t>
            </w:r>
          </w:p>
        </w:tc>
      </w:tr>
      <w:tr w:rsidR="00EA3B10" w:rsidRPr="00356E20" w:rsidTr="00A10BC6">
        <w:trPr>
          <w:trHeight w:val="601"/>
        </w:trPr>
        <w:tc>
          <w:tcPr>
            <w:tcW w:w="3765" w:type="dxa"/>
            <w:shd w:val="clear" w:color="auto" w:fill="auto"/>
          </w:tcPr>
          <w:p w:rsidR="00EA3B10" w:rsidRPr="00356E20" w:rsidRDefault="00EA3B10" w:rsidP="00C2624B">
            <w:pPr>
              <w:pStyle w:val="AutoNumpara"/>
              <w:tabs>
                <w:tab w:val="clear" w:pos="720"/>
                <w:tab w:val="num" w:pos="0"/>
              </w:tabs>
              <w:ind w:left="0" w:firstLine="0"/>
              <w:rPr>
                <w:color w:val="000000"/>
                <w:szCs w:val="24"/>
                <w:lang w:val="es-ES"/>
              </w:rPr>
            </w:pPr>
            <w:r w:rsidRPr="00356E20">
              <w:rPr>
                <w:color w:val="000000"/>
                <w:szCs w:val="24"/>
                <w:lang w:val="es-ES"/>
              </w:rPr>
              <w:t>Especialista en Planeacion y Monitoreo</w:t>
            </w:r>
          </w:p>
        </w:tc>
        <w:tc>
          <w:tcPr>
            <w:tcW w:w="465" w:type="dxa"/>
            <w:tcBorders>
              <w:top w:val="single" w:sz="6" w:space="0" w:color="000000"/>
              <w:bottom w:val="single" w:sz="6" w:space="0" w:color="000000"/>
            </w:tcBorders>
            <w:shd w:val="clear" w:color="auto" w:fill="0070C0"/>
          </w:tcPr>
          <w:p w:rsidR="00EA3B10" w:rsidRPr="00356E20" w:rsidRDefault="00EA3B10" w:rsidP="00C2624B">
            <w:pPr>
              <w:pStyle w:val="AutoNumpara"/>
              <w:rPr>
                <w:color w:val="0070C0"/>
                <w:szCs w:val="24"/>
                <w:lang w:val="es-ES"/>
              </w:rPr>
            </w:pPr>
          </w:p>
        </w:tc>
        <w:tc>
          <w:tcPr>
            <w:tcW w:w="450" w:type="dxa"/>
            <w:tcBorders>
              <w:top w:val="single" w:sz="6" w:space="0" w:color="000000"/>
              <w:bottom w:val="single" w:sz="6" w:space="0" w:color="000000"/>
            </w:tcBorders>
            <w:shd w:val="clear" w:color="auto" w:fill="0070C0"/>
          </w:tcPr>
          <w:p w:rsidR="00EA3B10" w:rsidRPr="00356E20" w:rsidRDefault="00EA3B10" w:rsidP="00C2624B">
            <w:pPr>
              <w:pStyle w:val="AutoNumpara"/>
              <w:rPr>
                <w:color w:val="0070C0"/>
                <w:szCs w:val="24"/>
                <w:lang w:val="es-ES"/>
              </w:rPr>
            </w:pPr>
          </w:p>
        </w:tc>
        <w:tc>
          <w:tcPr>
            <w:tcW w:w="387" w:type="dxa"/>
            <w:tcBorders>
              <w:top w:val="single" w:sz="6" w:space="0" w:color="000000"/>
              <w:bottom w:val="single" w:sz="6" w:space="0" w:color="000000"/>
            </w:tcBorders>
            <w:shd w:val="clear" w:color="auto" w:fill="0070C0"/>
          </w:tcPr>
          <w:p w:rsidR="00EA3B10" w:rsidRPr="00356E20" w:rsidRDefault="00EA3B10" w:rsidP="00C2624B">
            <w:pPr>
              <w:pStyle w:val="AutoNumpara"/>
              <w:rPr>
                <w:color w:val="0070C0"/>
                <w:szCs w:val="24"/>
                <w:lang w:val="es-ES"/>
              </w:rPr>
            </w:pPr>
          </w:p>
        </w:tc>
        <w:tc>
          <w:tcPr>
            <w:tcW w:w="428" w:type="dxa"/>
            <w:tcBorders>
              <w:top w:val="single" w:sz="6" w:space="0" w:color="000000"/>
              <w:bottom w:val="single" w:sz="6" w:space="0" w:color="000000"/>
            </w:tcBorders>
            <w:shd w:val="clear" w:color="auto" w:fill="0070C0"/>
          </w:tcPr>
          <w:p w:rsidR="00EA3B10" w:rsidRPr="00356E20" w:rsidRDefault="00EA3B10" w:rsidP="00C2624B">
            <w:pPr>
              <w:pStyle w:val="AutoNumpara"/>
              <w:rPr>
                <w:color w:val="0070C0"/>
                <w:szCs w:val="24"/>
                <w:lang w:val="es-ES"/>
              </w:rPr>
            </w:pPr>
          </w:p>
        </w:tc>
        <w:tc>
          <w:tcPr>
            <w:tcW w:w="410" w:type="dxa"/>
            <w:tcBorders>
              <w:top w:val="single" w:sz="6" w:space="0" w:color="000000"/>
              <w:bottom w:val="single" w:sz="6" w:space="0" w:color="000000"/>
            </w:tcBorders>
            <w:shd w:val="clear" w:color="auto" w:fill="0070C0"/>
          </w:tcPr>
          <w:p w:rsidR="00EA3B10" w:rsidRPr="00356E20" w:rsidRDefault="00EA3B10" w:rsidP="00C2624B">
            <w:pPr>
              <w:pStyle w:val="AutoNumpara"/>
              <w:rPr>
                <w:color w:val="0070C0"/>
                <w:szCs w:val="24"/>
                <w:lang w:val="es-ES"/>
              </w:rPr>
            </w:pPr>
          </w:p>
        </w:tc>
        <w:tc>
          <w:tcPr>
            <w:tcW w:w="413" w:type="dxa"/>
            <w:tcBorders>
              <w:top w:val="single" w:sz="6" w:space="0" w:color="000000"/>
              <w:bottom w:val="single" w:sz="6" w:space="0" w:color="000000"/>
            </w:tcBorders>
            <w:shd w:val="clear" w:color="auto" w:fill="0070C0"/>
          </w:tcPr>
          <w:p w:rsidR="00EA3B10" w:rsidRPr="00356E20" w:rsidRDefault="00EA3B10" w:rsidP="00C2624B">
            <w:pPr>
              <w:pStyle w:val="AutoNumpara"/>
              <w:rPr>
                <w:color w:val="0070C0"/>
                <w:szCs w:val="24"/>
                <w:lang w:val="es-ES"/>
              </w:rPr>
            </w:pPr>
          </w:p>
        </w:tc>
        <w:tc>
          <w:tcPr>
            <w:tcW w:w="360" w:type="dxa"/>
            <w:tcBorders>
              <w:top w:val="single" w:sz="6" w:space="0" w:color="000000"/>
              <w:bottom w:val="single" w:sz="6" w:space="0" w:color="000000"/>
            </w:tcBorders>
            <w:shd w:val="clear" w:color="auto" w:fill="0070C0"/>
          </w:tcPr>
          <w:p w:rsidR="00EA3B10" w:rsidRPr="00356E20" w:rsidRDefault="00EA3B10" w:rsidP="00C2624B">
            <w:pPr>
              <w:pStyle w:val="AutoNumpara"/>
              <w:rPr>
                <w:color w:val="0070C0"/>
                <w:szCs w:val="24"/>
                <w:lang w:val="es-ES"/>
              </w:rPr>
            </w:pPr>
          </w:p>
        </w:tc>
        <w:tc>
          <w:tcPr>
            <w:tcW w:w="400" w:type="dxa"/>
            <w:tcBorders>
              <w:top w:val="single" w:sz="6" w:space="0" w:color="000000"/>
              <w:bottom w:val="single" w:sz="6" w:space="0" w:color="000000"/>
            </w:tcBorders>
            <w:shd w:val="clear" w:color="auto" w:fill="0070C0"/>
          </w:tcPr>
          <w:p w:rsidR="00EA3B10" w:rsidRPr="00356E20" w:rsidRDefault="00EA3B10" w:rsidP="00C2624B">
            <w:pPr>
              <w:pStyle w:val="AutoNumpara"/>
              <w:rPr>
                <w:color w:val="0070C0"/>
                <w:szCs w:val="24"/>
                <w:lang w:val="es-ES"/>
              </w:rPr>
            </w:pPr>
          </w:p>
        </w:tc>
        <w:tc>
          <w:tcPr>
            <w:tcW w:w="2520" w:type="dxa"/>
            <w:shd w:val="clear" w:color="auto" w:fill="auto"/>
          </w:tcPr>
          <w:p w:rsidR="00EA3B10" w:rsidRPr="00356E20" w:rsidRDefault="00EA3B10" w:rsidP="00C2624B">
            <w:pPr>
              <w:pStyle w:val="AutoNumpara"/>
              <w:tabs>
                <w:tab w:val="clear" w:pos="720"/>
                <w:tab w:val="num" w:pos="0"/>
              </w:tabs>
              <w:ind w:left="0" w:firstLine="0"/>
              <w:jc w:val="left"/>
              <w:rPr>
                <w:color w:val="000000"/>
                <w:szCs w:val="24"/>
                <w:lang w:val="es-ES"/>
              </w:rPr>
            </w:pPr>
            <w:r w:rsidRPr="00356E20">
              <w:rPr>
                <w:color w:val="000000"/>
                <w:szCs w:val="24"/>
                <w:lang w:val="es-ES"/>
              </w:rPr>
              <w:t>OC</w:t>
            </w:r>
            <w:r w:rsidR="00C849CF" w:rsidRPr="00356E20">
              <w:rPr>
                <w:color w:val="000000"/>
                <w:szCs w:val="24"/>
                <w:lang w:val="es-ES"/>
              </w:rPr>
              <w:t>E</w:t>
            </w:r>
            <w:r w:rsidRPr="00356E20">
              <w:rPr>
                <w:color w:val="000000"/>
                <w:szCs w:val="24"/>
                <w:lang w:val="es-ES"/>
              </w:rPr>
              <w:t xml:space="preserve"> contratan al EPM</w:t>
            </w:r>
          </w:p>
        </w:tc>
        <w:tc>
          <w:tcPr>
            <w:tcW w:w="1580" w:type="dxa"/>
            <w:shd w:val="clear" w:color="auto" w:fill="auto"/>
          </w:tcPr>
          <w:p w:rsidR="00EA3B10" w:rsidRPr="00356E20" w:rsidRDefault="009736A1" w:rsidP="00EA3B10">
            <w:pPr>
              <w:pStyle w:val="AutoNumpara"/>
              <w:rPr>
                <w:color w:val="000000"/>
                <w:szCs w:val="24"/>
                <w:lang w:val="es-ES"/>
              </w:rPr>
            </w:pPr>
            <w:r w:rsidRPr="00356E20">
              <w:rPr>
                <w:color w:val="000000"/>
                <w:szCs w:val="24"/>
                <w:lang w:val="es-ES"/>
              </w:rPr>
              <w:t>350</w:t>
            </w:r>
            <w:r w:rsidR="00EA3B10" w:rsidRPr="00356E20">
              <w:rPr>
                <w:color w:val="000000"/>
                <w:szCs w:val="24"/>
                <w:lang w:val="es-ES"/>
              </w:rPr>
              <w:t>.000</w:t>
            </w:r>
          </w:p>
        </w:tc>
        <w:tc>
          <w:tcPr>
            <w:tcW w:w="3420" w:type="dxa"/>
            <w:shd w:val="clear" w:color="auto" w:fill="auto"/>
          </w:tcPr>
          <w:p w:rsidR="00EA3B10" w:rsidRPr="00356E20" w:rsidRDefault="009736A1" w:rsidP="009727B9">
            <w:pPr>
              <w:pStyle w:val="AutoNumpara"/>
              <w:rPr>
                <w:color w:val="000000"/>
                <w:szCs w:val="24"/>
                <w:lang w:val="es-ES"/>
              </w:rPr>
            </w:pPr>
            <w:r w:rsidRPr="00356E20">
              <w:rPr>
                <w:color w:val="000000"/>
                <w:szCs w:val="24"/>
                <w:lang w:val="es-ES"/>
              </w:rPr>
              <w:t>CO-L1102</w:t>
            </w:r>
          </w:p>
        </w:tc>
      </w:tr>
      <w:tr w:rsidR="00EA3B10" w:rsidRPr="00356E20" w:rsidTr="00A10BC6">
        <w:trPr>
          <w:trHeight w:val="601"/>
        </w:trPr>
        <w:tc>
          <w:tcPr>
            <w:tcW w:w="3765" w:type="dxa"/>
            <w:shd w:val="clear" w:color="auto" w:fill="auto"/>
          </w:tcPr>
          <w:p w:rsidR="00EA3B10" w:rsidRPr="00356E20" w:rsidRDefault="00EA3B10" w:rsidP="00C2624B">
            <w:pPr>
              <w:pStyle w:val="AutoNumpara"/>
              <w:tabs>
                <w:tab w:val="clear" w:pos="720"/>
                <w:tab w:val="num" w:pos="0"/>
              </w:tabs>
              <w:ind w:left="0" w:firstLine="0"/>
              <w:rPr>
                <w:color w:val="000000"/>
                <w:szCs w:val="24"/>
                <w:lang w:val="es-ES"/>
              </w:rPr>
            </w:pPr>
            <w:r w:rsidRPr="00356E20">
              <w:rPr>
                <w:color w:val="000000"/>
                <w:szCs w:val="24"/>
                <w:lang w:val="es-ES"/>
              </w:rPr>
              <w:lastRenderedPageBreak/>
              <w:t>Evaluación de Medio Término</w:t>
            </w:r>
            <w:r w:rsidR="00447A59" w:rsidRPr="00356E20">
              <w:rPr>
                <w:color w:val="000000"/>
                <w:szCs w:val="24"/>
                <w:lang w:val="es-ES"/>
              </w:rPr>
              <w:t xml:space="preserve"> (actividad que cubre monitoreo y evaluación)</w:t>
            </w:r>
          </w:p>
        </w:tc>
        <w:tc>
          <w:tcPr>
            <w:tcW w:w="465" w:type="dxa"/>
            <w:tcBorders>
              <w:top w:val="single" w:sz="6" w:space="0" w:color="000000"/>
            </w:tcBorders>
            <w:shd w:val="clear" w:color="auto" w:fill="auto"/>
            <w:hideMark/>
          </w:tcPr>
          <w:p w:rsidR="00EA3B10" w:rsidRPr="00356E20" w:rsidRDefault="00EA3B10" w:rsidP="00C2624B">
            <w:pPr>
              <w:pStyle w:val="AutoNumpara"/>
              <w:rPr>
                <w:color w:val="000000"/>
                <w:szCs w:val="24"/>
                <w:lang w:val="es-ES"/>
              </w:rPr>
            </w:pPr>
          </w:p>
        </w:tc>
        <w:tc>
          <w:tcPr>
            <w:tcW w:w="450" w:type="dxa"/>
            <w:tcBorders>
              <w:top w:val="single" w:sz="6" w:space="0" w:color="000000"/>
            </w:tcBorders>
            <w:shd w:val="clear" w:color="auto" w:fill="auto"/>
            <w:hideMark/>
          </w:tcPr>
          <w:p w:rsidR="00EA3B10" w:rsidRPr="00356E20" w:rsidRDefault="00EA3B10" w:rsidP="00C2624B">
            <w:pPr>
              <w:pStyle w:val="AutoNumpara"/>
              <w:rPr>
                <w:color w:val="000000"/>
                <w:szCs w:val="24"/>
                <w:lang w:val="es-ES"/>
              </w:rPr>
            </w:pPr>
          </w:p>
        </w:tc>
        <w:tc>
          <w:tcPr>
            <w:tcW w:w="387" w:type="dxa"/>
            <w:tcBorders>
              <w:top w:val="single" w:sz="6" w:space="0" w:color="000000"/>
            </w:tcBorders>
            <w:shd w:val="clear" w:color="auto" w:fill="auto"/>
            <w:hideMark/>
          </w:tcPr>
          <w:p w:rsidR="00EA3B10" w:rsidRPr="00356E20" w:rsidRDefault="00EA3B10" w:rsidP="00C2624B">
            <w:pPr>
              <w:pStyle w:val="AutoNumpara"/>
              <w:rPr>
                <w:color w:val="000000"/>
                <w:szCs w:val="24"/>
                <w:lang w:val="es-ES"/>
              </w:rPr>
            </w:pPr>
          </w:p>
        </w:tc>
        <w:tc>
          <w:tcPr>
            <w:tcW w:w="428" w:type="dxa"/>
            <w:tcBorders>
              <w:top w:val="single" w:sz="6" w:space="0" w:color="000000"/>
            </w:tcBorders>
            <w:shd w:val="clear" w:color="auto" w:fill="auto"/>
            <w:hideMark/>
          </w:tcPr>
          <w:p w:rsidR="00EA3B10" w:rsidRPr="00356E20" w:rsidRDefault="00EA3B10" w:rsidP="00C2624B">
            <w:pPr>
              <w:pStyle w:val="AutoNumpara"/>
              <w:rPr>
                <w:color w:val="000000"/>
                <w:szCs w:val="24"/>
                <w:lang w:val="es-ES"/>
              </w:rPr>
            </w:pPr>
          </w:p>
        </w:tc>
        <w:tc>
          <w:tcPr>
            <w:tcW w:w="410" w:type="dxa"/>
            <w:tcBorders>
              <w:top w:val="single" w:sz="6" w:space="0" w:color="000000"/>
            </w:tcBorders>
            <w:shd w:val="clear" w:color="auto" w:fill="0070C0"/>
            <w:hideMark/>
          </w:tcPr>
          <w:p w:rsidR="00EA3B10" w:rsidRPr="00356E20" w:rsidRDefault="00EA3B10" w:rsidP="00C2624B">
            <w:pPr>
              <w:pStyle w:val="AutoNumpara"/>
              <w:rPr>
                <w:color w:val="000000"/>
                <w:szCs w:val="24"/>
                <w:lang w:val="es-ES"/>
              </w:rPr>
            </w:pPr>
          </w:p>
        </w:tc>
        <w:tc>
          <w:tcPr>
            <w:tcW w:w="413" w:type="dxa"/>
            <w:tcBorders>
              <w:top w:val="single" w:sz="6" w:space="0" w:color="000000"/>
            </w:tcBorders>
            <w:shd w:val="clear" w:color="auto" w:fill="auto"/>
            <w:hideMark/>
          </w:tcPr>
          <w:p w:rsidR="00EA3B10" w:rsidRPr="00356E20" w:rsidRDefault="00EA3B10" w:rsidP="00C2624B">
            <w:pPr>
              <w:pStyle w:val="AutoNumpara"/>
              <w:rPr>
                <w:color w:val="000000"/>
                <w:szCs w:val="24"/>
                <w:lang w:val="es-ES"/>
              </w:rPr>
            </w:pPr>
          </w:p>
        </w:tc>
        <w:tc>
          <w:tcPr>
            <w:tcW w:w="360" w:type="dxa"/>
            <w:tcBorders>
              <w:top w:val="single" w:sz="6" w:space="0" w:color="000000"/>
            </w:tcBorders>
            <w:shd w:val="clear" w:color="auto" w:fill="auto"/>
            <w:hideMark/>
          </w:tcPr>
          <w:p w:rsidR="00EA3B10" w:rsidRPr="00356E20" w:rsidRDefault="00EA3B10" w:rsidP="00C2624B">
            <w:pPr>
              <w:pStyle w:val="AutoNumpara"/>
              <w:rPr>
                <w:color w:val="000000"/>
                <w:szCs w:val="24"/>
                <w:lang w:val="es-ES"/>
              </w:rPr>
            </w:pPr>
          </w:p>
        </w:tc>
        <w:tc>
          <w:tcPr>
            <w:tcW w:w="400" w:type="dxa"/>
            <w:tcBorders>
              <w:top w:val="single" w:sz="6" w:space="0" w:color="000000"/>
            </w:tcBorders>
            <w:shd w:val="clear" w:color="auto" w:fill="auto"/>
            <w:hideMark/>
          </w:tcPr>
          <w:p w:rsidR="00EA3B10" w:rsidRPr="00356E20" w:rsidRDefault="00EA3B10" w:rsidP="00C2624B">
            <w:pPr>
              <w:pStyle w:val="AutoNumpara"/>
              <w:rPr>
                <w:color w:val="000000"/>
                <w:szCs w:val="24"/>
                <w:lang w:val="es-ES"/>
              </w:rPr>
            </w:pPr>
          </w:p>
        </w:tc>
        <w:tc>
          <w:tcPr>
            <w:tcW w:w="2520" w:type="dxa"/>
            <w:shd w:val="clear" w:color="auto" w:fill="auto"/>
          </w:tcPr>
          <w:p w:rsidR="00EA3B10" w:rsidRPr="00356E20" w:rsidRDefault="00EA3B10" w:rsidP="00C849CF">
            <w:pPr>
              <w:pStyle w:val="AutoNumpara"/>
              <w:tabs>
                <w:tab w:val="clear" w:pos="720"/>
                <w:tab w:val="num" w:pos="0"/>
              </w:tabs>
              <w:ind w:left="0" w:firstLine="0"/>
              <w:jc w:val="left"/>
              <w:rPr>
                <w:color w:val="000000"/>
                <w:szCs w:val="24"/>
                <w:lang w:val="es-ES"/>
              </w:rPr>
            </w:pPr>
            <w:r w:rsidRPr="00356E20">
              <w:rPr>
                <w:color w:val="000000"/>
                <w:szCs w:val="24"/>
                <w:lang w:val="es-ES"/>
              </w:rPr>
              <w:t>O</w:t>
            </w:r>
            <w:r w:rsidR="00C849CF" w:rsidRPr="00356E20">
              <w:rPr>
                <w:color w:val="000000"/>
                <w:szCs w:val="24"/>
                <w:lang w:val="es-ES"/>
              </w:rPr>
              <w:t>C</w:t>
            </w:r>
            <w:r w:rsidRPr="00356E20">
              <w:rPr>
                <w:color w:val="000000"/>
                <w:szCs w:val="24"/>
                <w:lang w:val="es-ES"/>
              </w:rPr>
              <w:t>E con apoyo de</w:t>
            </w:r>
            <w:r w:rsidR="00C849CF" w:rsidRPr="00356E20">
              <w:rPr>
                <w:color w:val="000000"/>
                <w:szCs w:val="24"/>
                <w:lang w:val="es-ES"/>
              </w:rPr>
              <w:t xml:space="preserve"> los</w:t>
            </w:r>
            <w:r w:rsidRPr="00356E20">
              <w:rPr>
                <w:color w:val="000000"/>
                <w:szCs w:val="24"/>
                <w:lang w:val="es-ES"/>
              </w:rPr>
              <w:t xml:space="preserve"> EPM</w:t>
            </w:r>
          </w:p>
        </w:tc>
        <w:tc>
          <w:tcPr>
            <w:tcW w:w="1580" w:type="dxa"/>
            <w:shd w:val="clear" w:color="auto" w:fill="auto"/>
          </w:tcPr>
          <w:p w:rsidR="00EA3B10" w:rsidRPr="00356E20" w:rsidRDefault="00EA3B10" w:rsidP="00C2624B">
            <w:pPr>
              <w:pStyle w:val="AutoNumpara"/>
              <w:jc w:val="center"/>
              <w:rPr>
                <w:color w:val="000000"/>
                <w:szCs w:val="24"/>
                <w:lang w:val="es-ES"/>
              </w:rPr>
            </w:pPr>
            <w:r w:rsidRPr="00356E20">
              <w:rPr>
                <w:color w:val="000000"/>
                <w:szCs w:val="24"/>
                <w:lang w:val="es-ES"/>
              </w:rPr>
              <w:t>40.000</w:t>
            </w:r>
          </w:p>
        </w:tc>
        <w:tc>
          <w:tcPr>
            <w:tcW w:w="3420" w:type="dxa"/>
            <w:shd w:val="clear" w:color="auto" w:fill="auto"/>
          </w:tcPr>
          <w:p w:rsidR="00EA3B10" w:rsidRPr="00356E20" w:rsidRDefault="00C849CF" w:rsidP="00C2624B">
            <w:pPr>
              <w:pStyle w:val="AutoNumpara"/>
              <w:rPr>
                <w:color w:val="000000"/>
                <w:szCs w:val="24"/>
                <w:lang w:val="es-ES"/>
              </w:rPr>
            </w:pPr>
            <w:r w:rsidRPr="00356E20">
              <w:rPr>
                <w:color w:val="000000"/>
                <w:szCs w:val="24"/>
                <w:lang w:val="es-ES"/>
              </w:rPr>
              <w:t>CO-L1102</w:t>
            </w:r>
          </w:p>
        </w:tc>
      </w:tr>
      <w:tr w:rsidR="00EA3B10" w:rsidRPr="00356E20" w:rsidTr="00A10BC6">
        <w:trPr>
          <w:trHeight w:val="601"/>
        </w:trPr>
        <w:tc>
          <w:tcPr>
            <w:tcW w:w="3765" w:type="dxa"/>
            <w:shd w:val="clear" w:color="auto" w:fill="auto"/>
          </w:tcPr>
          <w:p w:rsidR="00EA3B10" w:rsidRPr="00356E20" w:rsidRDefault="00EA3B10" w:rsidP="00C2624B">
            <w:pPr>
              <w:pStyle w:val="AutoNumpara"/>
              <w:tabs>
                <w:tab w:val="clear" w:pos="720"/>
                <w:tab w:val="num" w:pos="0"/>
              </w:tabs>
              <w:ind w:left="0" w:firstLine="0"/>
              <w:rPr>
                <w:color w:val="000000"/>
                <w:szCs w:val="24"/>
                <w:lang w:val="es-ES"/>
              </w:rPr>
            </w:pPr>
            <w:r w:rsidRPr="00356E20">
              <w:rPr>
                <w:color w:val="000000"/>
                <w:szCs w:val="24"/>
                <w:lang w:val="es-ES"/>
              </w:rPr>
              <w:t xml:space="preserve">Evaluación Final del Programa </w:t>
            </w:r>
          </w:p>
        </w:tc>
        <w:tc>
          <w:tcPr>
            <w:tcW w:w="465" w:type="dxa"/>
            <w:shd w:val="clear" w:color="auto" w:fill="auto"/>
          </w:tcPr>
          <w:p w:rsidR="00EA3B10" w:rsidRPr="00356E20" w:rsidRDefault="00EA3B10" w:rsidP="00C2624B">
            <w:pPr>
              <w:pStyle w:val="AutoNumpara"/>
              <w:rPr>
                <w:color w:val="000000"/>
                <w:szCs w:val="24"/>
                <w:lang w:val="es-ES"/>
              </w:rPr>
            </w:pPr>
          </w:p>
        </w:tc>
        <w:tc>
          <w:tcPr>
            <w:tcW w:w="450" w:type="dxa"/>
            <w:shd w:val="clear" w:color="auto" w:fill="auto"/>
          </w:tcPr>
          <w:p w:rsidR="00EA3B10" w:rsidRPr="00356E20" w:rsidRDefault="00EA3B10" w:rsidP="00C2624B">
            <w:pPr>
              <w:pStyle w:val="AutoNumpara"/>
              <w:rPr>
                <w:color w:val="000000"/>
                <w:szCs w:val="24"/>
                <w:lang w:val="es-ES"/>
              </w:rPr>
            </w:pPr>
          </w:p>
        </w:tc>
        <w:tc>
          <w:tcPr>
            <w:tcW w:w="387" w:type="dxa"/>
            <w:shd w:val="clear" w:color="auto" w:fill="auto"/>
          </w:tcPr>
          <w:p w:rsidR="00EA3B10" w:rsidRPr="00356E20" w:rsidRDefault="00EA3B10" w:rsidP="00C2624B">
            <w:pPr>
              <w:pStyle w:val="AutoNumpara"/>
              <w:rPr>
                <w:color w:val="000000"/>
                <w:szCs w:val="24"/>
                <w:lang w:val="es-ES"/>
              </w:rPr>
            </w:pPr>
          </w:p>
        </w:tc>
        <w:tc>
          <w:tcPr>
            <w:tcW w:w="428" w:type="dxa"/>
            <w:shd w:val="clear" w:color="auto" w:fill="auto"/>
          </w:tcPr>
          <w:p w:rsidR="00EA3B10" w:rsidRPr="00356E20" w:rsidRDefault="00EA3B10" w:rsidP="00C2624B">
            <w:pPr>
              <w:pStyle w:val="AutoNumpara"/>
              <w:rPr>
                <w:color w:val="000000"/>
                <w:szCs w:val="24"/>
                <w:lang w:val="es-ES"/>
              </w:rPr>
            </w:pPr>
          </w:p>
        </w:tc>
        <w:tc>
          <w:tcPr>
            <w:tcW w:w="410" w:type="dxa"/>
            <w:shd w:val="clear" w:color="auto" w:fill="auto"/>
          </w:tcPr>
          <w:p w:rsidR="00EA3B10" w:rsidRPr="00356E20" w:rsidRDefault="00EA3B10" w:rsidP="00C2624B">
            <w:pPr>
              <w:pStyle w:val="AutoNumpara"/>
              <w:rPr>
                <w:color w:val="000000"/>
                <w:szCs w:val="24"/>
                <w:lang w:val="es-ES"/>
              </w:rPr>
            </w:pPr>
          </w:p>
        </w:tc>
        <w:tc>
          <w:tcPr>
            <w:tcW w:w="413" w:type="dxa"/>
            <w:shd w:val="clear" w:color="auto" w:fill="auto"/>
          </w:tcPr>
          <w:p w:rsidR="00EA3B10" w:rsidRPr="00356E20" w:rsidRDefault="00EA3B10" w:rsidP="00C2624B">
            <w:pPr>
              <w:pStyle w:val="AutoNumpara"/>
              <w:rPr>
                <w:color w:val="000000"/>
                <w:szCs w:val="24"/>
                <w:lang w:val="es-ES"/>
              </w:rPr>
            </w:pPr>
          </w:p>
        </w:tc>
        <w:tc>
          <w:tcPr>
            <w:tcW w:w="360" w:type="dxa"/>
            <w:shd w:val="clear" w:color="auto" w:fill="auto"/>
          </w:tcPr>
          <w:p w:rsidR="00EA3B10" w:rsidRPr="00356E20" w:rsidRDefault="00EA3B10" w:rsidP="00C2624B">
            <w:pPr>
              <w:pStyle w:val="AutoNumpara"/>
              <w:rPr>
                <w:color w:val="000000"/>
                <w:szCs w:val="24"/>
                <w:lang w:val="es-ES"/>
              </w:rPr>
            </w:pPr>
          </w:p>
        </w:tc>
        <w:tc>
          <w:tcPr>
            <w:tcW w:w="400" w:type="dxa"/>
            <w:tcBorders>
              <w:bottom w:val="single" w:sz="6" w:space="0" w:color="000000"/>
            </w:tcBorders>
            <w:shd w:val="clear" w:color="auto" w:fill="0070C0"/>
          </w:tcPr>
          <w:p w:rsidR="00EA3B10" w:rsidRPr="00356E20" w:rsidRDefault="00EA3B10" w:rsidP="00C2624B">
            <w:pPr>
              <w:pStyle w:val="AutoNumpara"/>
              <w:rPr>
                <w:color w:val="000000"/>
                <w:szCs w:val="24"/>
                <w:lang w:val="es-ES"/>
              </w:rPr>
            </w:pPr>
          </w:p>
        </w:tc>
        <w:tc>
          <w:tcPr>
            <w:tcW w:w="2520" w:type="dxa"/>
            <w:shd w:val="clear" w:color="auto" w:fill="auto"/>
          </w:tcPr>
          <w:p w:rsidR="00EA3B10" w:rsidRPr="00356E20" w:rsidRDefault="00C849CF" w:rsidP="00C2624B">
            <w:pPr>
              <w:pStyle w:val="AutoNumpara"/>
              <w:tabs>
                <w:tab w:val="clear" w:pos="720"/>
                <w:tab w:val="num" w:pos="0"/>
              </w:tabs>
              <w:ind w:left="0" w:firstLine="0"/>
              <w:jc w:val="left"/>
              <w:rPr>
                <w:color w:val="000000"/>
                <w:szCs w:val="24"/>
                <w:lang w:val="es-ES"/>
              </w:rPr>
            </w:pPr>
            <w:r w:rsidRPr="00356E20">
              <w:rPr>
                <w:color w:val="000000"/>
                <w:szCs w:val="24"/>
                <w:lang w:val="es-ES"/>
              </w:rPr>
              <w:t>O</w:t>
            </w:r>
            <w:r w:rsidR="009727B9" w:rsidRPr="00356E20">
              <w:rPr>
                <w:color w:val="000000"/>
                <w:szCs w:val="24"/>
                <w:lang w:val="es-ES"/>
              </w:rPr>
              <w:t>C</w:t>
            </w:r>
            <w:r w:rsidRPr="00356E20">
              <w:rPr>
                <w:color w:val="000000"/>
                <w:szCs w:val="24"/>
                <w:lang w:val="es-ES"/>
              </w:rPr>
              <w:t>E con apoyo de los</w:t>
            </w:r>
            <w:r w:rsidR="00EA3B10" w:rsidRPr="00356E20">
              <w:rPr>
                <w:color w:val="000000"/>
                <w:szCs w:val="24"/>
                <w:lang w:val="es-ES"/>
              </w:rPr>
              <w:t xml:space="preserve"> EPM</w:t>
            </w:r>
          </w:p>
        </w:tc>
        <w:tc>
          <w:tcPr>
            <w:tcW w:w="1580" w:type="dxa"/>
            <w:shd w:val="clear" w:color="auto" w:fill="auto"/>
          </w:tcPr>
          <w:p w:rsidR="00EA3B10" w:rsidRPr="00356E20" w:rsidRDefault="00EA3B10" w:rsidP="00C2624B">
            <w:pPr>
              <w:pStyle w:val="AutoNumpara"/>
              <w:jc w:val="center"/>
              <w:rPr>
                <w:color w:val="000000"/>
                <w:szCs w:val="24"/>
                <w:lang w:val="es-ES"/>
              </w:rPr>
            </w:pPr>
            <w:r w:rsidRPr="00356E20">
              <w:rPr>
                <w:color w:val="000000"/>
                <w:szCs w:val="24"/>
                <w:lang w:val="es-ES"/>
              </w:rPr>
              <w:t>40.000</w:t>
            </w:r>
          </w:p>
        </w:tc>
        <w:tc>
          <w:tcPr>
            <w:tcW w:w="3420" w:type="dxa"/>
            <w:shd w:val="clear" w:color="auto" w:fill="auto"/>
          </w:tcPr>
          <w:p w:rsidR="00EA3B10" w:rsidRPr="00356E20" w:rsidRDefault="00C849CF" w:rsidP="00C2624B">
            <w:pPr>
              <w:pStyle w:val="AutoNumpara"/>
              <w:rPr>
                <w:color w:val="000000"/>
                <w:szCs w:val="24"/>
                <w:lang w:val="es-ES"/>
              </w:rPr>
            </w:pPr>
            <w:r w:rsidRPr="00356E20">
              <w:rPr>
                <w:color w:val="000000"/>
                <w:szCs w:val="24"/>
                <w:lang w:val="es-ES"/>
              </w:rPr>
              <w:t>CO-L1102</w:t>
            </w:r>
          </w:p>
        </w:tc>
      </w:tr>
      <w:tr w:rsidR="00C849CF" w:rsidRPr="00356E20" w:rsidTr="00A10BC6">
        <w:trPr>
          <w:trHeight w:val="601"/>
        </w:trPr>
        <w:tc>
          <w:tcPr>
            <w:tcW w:w="3765" w:type="dxa"/>
            <w:shd w:val="clear" w:color="auto" w:fill="auto"/>
          </w:tcPr>
          <w:p w:rsidR="00C849CF" w:rsidRPr="00356E20" w:rsidRDefault="00C849CF" w:rsidP="00C2624B">
            <w:pPr>
              <w:pStyle w:val="AutoNumpara"/>
              <w:tabs>
                <w:tab w:val="clear" w:pos="720"/>
                <w:tab w:val="num" w:pos="0"/>
              </w:tabs>
              <w:ind w:left="0" w:firstLine="0"/>
              <w:rPr>
                <w:color w:val="000000"/>
                <w:szCs w:val="24"/>
                <w:lang w:val="es-ES"/>
              </w:rPr>
            </w:pPr>
            <w:r w:rsidRPr="00356E20">
              <w:rPr>
                <w:color w:val="000000"/>
                <w:szCs w:val="24"/>
                <w:lang w:val="es-ES"/>
              </w:rPr>
              <w:t>Encuesta de percepción ciudadana sobre la calidad de la prestación de los servicios por parte de la Administarción Pública.</w:t>
            </w:r>
          </w:p>
        </w:tc>
        <w:tc>
          <w:tcPr>
            <w:tcW w:w="465" w:type="dxa"/>
            <w:shd w:val="clear" w:color="auto" w:fill="auto"/>
          </w:tcPr>
          <w:p w:rsidR="00C849CF" w:rsidRPr="00356E20" w:rsidRDefault="00C849CF" w:rsidP="00C2624B">
            <w:pPr>
              <w:pStyle w:val="AutoNumpara"/>
              <w:rPr>
                <w:color w:val="000000"/>
                <w:szCs w:val="24"/>
                <w:lang w:val="es-ES"/>
              </w:rPr>
            </w:pPr>
          </w:p>
        </w:tc>
        <w:tc>
          <w:tcPr>
            <w:tcW w:w="450" w:type="dxa"/>
            <w:shd w:val="clear" w:color="auto" w:fill="auto"/>
          </w:tcPr>
          <w:p w:rsidR="00C849CF" w:rsidRPr="00356E20" w:rsidRDefault="00C849CF" w:rsidP="00C2624B">
            <w:pPr>
              <w:pStyle w:val="AutoNumpara"/>
              <w:rPr>
                <w:color w:val="000000"/>
                <w:szCs w:val="24"/>
                <w:lang w:val="es-ES"/>
              </w:rPr>
            </w:pPr>
          </w:p>
        </w:tc>
        <w:tc>
          <w:tcPr>
            <w:tcW w:w="387" w:type="dxa"/>
            <w:shd w:val="clear" w:color="auto" w:fill="auto"/>
          </w:tcPr>
          <w:p w:rsidR="00C849CF" w:rsidRPr="00356E20" w:rsidRDefault="00C849CF" w:rsidP="00C2624B">
            <w:pPr>
              <w:pStyle w:val="AutoNumpara"/>
              <w:rPr>
                <w:color w:val="000000"/>
                <w:szCs w:val="24"/>
                <w:lang w:val="es-ES"/>
              </w:rPr>
            </w:pPr>
          </w:p>
        </w:tc>
        <w:tc>
          <w:tcPr>
            <w:tcW w:w="428" w:type="dxa"/>
            <w:shd w:val="clear" w:color="auto" w:fill="auto"/>
          </w:tcPr>
          <w:p w:rsidR="00C849CF" w:rsidRPr="00356E20" w:rsidRDefault="00C849CF" w:rsidP="00C2624B">
            <w:pPr>
              <w:pStyle w:val="AutoNumpara"/>
              <w:rPr>
                <w:color w:val="000000"/>
                <w:szCs w:val="24"/>
                <w:lang w:val="es-ES"/>
              </w:rPr>
            </w:pPr>
          </w:p>
        </w:tc>
        <w:tc>
          <w:tcPr>
            <w:tcW w:w="410" w:type="dxa"/>
            <w:shd w:val="clear" w:color="auto" w:fill="auto"/>
          </w:tcPr>
          <w:p w:rsidR="00C849CF" w:rsidRPr="00356E20" w:rsidRDefault="00C849CF" w:rsidP="00C2624B">
            <w:pPr>
              <w:pStyle w:val="AutoNumpara"/>
              <w:rPr>
                <w:color w:val="000000"/>
                <w:szCs w:val="24"/>
                <w:lang w:val="es-ES"/>
              </w:rPr>
            </w:pPr>
          </w:p>
        </w:tc>
        <w:tc>
          <w:tcPr>
            <w:tcW w:w="413" w:type="dxa"/>
            <w:shd w:val="clear" w:color="auto" w:fill="auto"/>
          </w:tcPr>
          <w:p w:rsidR="00C849CF" w:rsidRPr="00356E20" w:rsidRDefault="00C849CF" w:rsidP="00C2624B">
            <w:pPr>
              <w:pStyle w:val="AutoNumpara"/>
              <w:rPr>
                <w:color w:val="000000"/>
                <w:szCs w:val="24"/>
                <w:lang w:val="es-ES"/>
              </w:rPr>
            </w:pPr>
          </w:p>
        </w:tc>
        <w:tc>
          <w:tcPr>
            <w:tcW w:w="360" w:type="dxa"/>
            <w:shd w:val="clear" w:color="auto" w:fill="auto"/>
          </w:tcPr>
          <w:p w:rsidR="00C849CF" w:rsidRPr="00356E20" w:rsidRDefault="00C849CF" w:rsidP="00C2624B">
            <w:pPr>
              <w:pStyle w:val="AutoNumpara"/>
              <w:rPr>
                <w:color w:val="000000"/>
                <w:szCs w:val="24"/>
                <w:lang w:val="es-ES"/>
              </w:rPr>
            </w:pPr>
          </w:p>
        </w:tc>
        <w:tc>
          <w:tcPr>
            <w:tcW w:w="400" w:type="dxa"/>
            <w:tcBorders>
              <w:bottom w:val="single" w:sz="6" w:space="0" w:color="000000"/>
            </w:tcBorders>
            <w:shd w:val="clear" w:color="auto" w:fill="0070C0"/>
          </w:tcPr>
          <w:p w:rsidR="00C849CF" w:rsidRPr="00356E20" w:rsidRDefault="00C849CF" w:rsidP="00C2624B">
            <w:pPr>
              <w:pStyle w:val="AutoNumpara"/>
              <w:rPr>
                <w:color w:val="000000"/>
                <w:szCs w:val="24"/>
                <w:lang w:val="es-ES"/>
              </w:rPr>
            </w:pPr>
          </w:p>
        </w:tc>
        <w:tc>
          <w:tcPr>
            <w:tcW w:w="2520" w:type="dxa"/>
            <w:shd w:val="clear" w:color="auto" w:fill="auto"/>
          </w:tcPr>
          <w:p w:rsidR="00C849CF" w:rsidRPr="00356E20" w:rsidRDefault="00C849CF" w:rsidP="00C2624B">
            <w:pPr>
              <w:pStyle w:val="AutoNumpara"/>
              <w:tabs>
                <w:tab w:val="clear" w:pos="720"/>
                <w:tab w:val="num" w:pos="0"/>
              </w:tabs>
              <w:ind w:left="0" w:firstLine="0"/>
              <w:jc w:val="left"/>
              <w:rPr>
                <w:color w:val="000000"/>
                <w:szCs w:val="24"/>
                <w:lang w:val="es-ES"/>
              </w:rPr>
            </w:pPr>
            <w:r w:rsidRPr="00356E20">
              <w:rPr>
                <w:color w:val="000000"/>
                <w:szCs w:val="24"/>
                <w:lang w:val="es-ES"/>
              </w:rPr>
              <w:t>OCE con apoyo del EPM y los Especialistas de los Equipos de Gestión</w:t>
            </w:r>
          </w:p>
        </w:tc>
        <w:tc>
          <w:tcPr>
            <w:tcW w:w="1580" w:type="dxa"/>
            <w:shd w:val="clear" w:color="auto" w:fill="auto"/>
          </w:tcPr>
          <w:p w:rsidR="00C849CF" w:rsidRPr="00356E20" w:rsidRDefault="00826754" w:rsidP="00C2624B">
            <w:pPr>
              <w:pStyle w:val="AutoNumpara"/>
              <w:jc w:val="center"/>
              <w:rPr>
                <w:color w:val="000000"/>
                <w:szCs w:val="24"/>
                <w:lang w:val="es-ES"/>
              </w:rPr>
            </w:pPr>
            <w:r w:rsidRPr="00356E20">
              <w:rPr>
                <w:color w:val="000000"/>
                <w:szCs w:val="24"/>
                <w:lang w:val="es-ES"/>
              </w:rPr>
              <w:t>150.000</w:t>
            </w:r>
          </w:p>
        </w:tc>
        <w:tc>
          <w:tcPr>
            <w:tcW w:w="3420" w:type="dxa"/>
            <w:shd w:val="clear" w:color="auto" w:fill="auto"/>
          </w:tcPr>
          <w:p w:rsidR="00C849CF" w:rsidRPr="00356E20" w:rsidRDefault="00C849CF" w:rsidP="00C2624B">
            <w:pPr>
              <w:pStyle w:val="AutoNumpara"/>
              <w:rPr>
                <w:color w:val="000000"/>
                <w:szCs w:val="24"/>
                <w:lang w:val="es-ES"/>
              </w:rPr>
            </w:pPr>
            <w:r w:rsidRPr="00356E20">
              <w:rPr>
                <w:color w:val="000000"/>
                <w:szCs w:val="24"/>
                <w:lang w:val="es-ES"/>
              </w:rPr>
              <w:t>CO-L1102</w:t>
            </w:r>
          </w:p>
        </w:tc>
      </w:tr>
      <w:tr w:rsidR="00EA3B10" w:rsidRPr="00356E20" w:rsidTr="00A10BC6">
        <w:trPr>
          <w:trHeight w:val="821"/>
        </w:trPr>
        <w:tc>
          <w:tcPr>
            <w:tcW w:w="3765" w:type="dxa"/>
            <w:shd w:val="clear" w:color="auto" w:fill="auto"/>
          </w:tcPr>
          <w:p w:rsidR="00EA3B10" w:rsidRPr="00356E20" w:rsidRDefault="00EA3B10" w:rsidP="00C2624B">
            <w:pPr>
              <w:pStyle w:val="AutoNumpara"/>
              <w:tabs>
                <w:tab w:val="clear" w:pos="720"/>
                <w:tab w:val="num" w:pos="0"/>
              </w:tabs>
              <w:ind w:left="0" w:firstLine="0"/>
              <w:rPr>
                <w:color w:val="000000"/>
                <w:szCs w:val="24"/>
                <w:lang w:val="es-ES"/>
              </w:rPr>
            </w:pPr>
            <w:r w:rsidRPr="00356E20">
              <w:rPr>
                <w:color w:val="000000"/>
                <w:szCs w:val="24"/>
                <w:lang w:val="es-ES"/>
              </w:rPr>
              <w:t>Auditorías</w:t>
            </w:r>
          </w:p>
        </w:tc>
        <w:tc>
          <w:tcPr>
            <w:tcW w:w="465" w:type="dxa"/>
            <w:tcBorders>
              <w:bottom w:val="single" w:sz="6" w:space="0" w:color="000000"/>
            </w:tcBorders>
            <w:shd w:val="clear" w:color="auto" w:fill="auto"/>
            <w:hideMark/>
          </w:tcPr>
          <w:p w:rsidR="00EA3B10" w:rsidRPr="00356E20" w:rsidRDefault="00EA3B10" w:rsidP="00C2624B">
            <w:pPr>
              <w:pStyle w:val="AutoNumpara"/>
              <w:rPr>
                <w:color w:val="000000"/>
                <w:szCs w:val="24"/>
                <w:lang w:val="es-ES"/>
              </w:rPr>
            </w:pPr>
          </w:p>
        </w:tc>
        <w:tc>
          <w:tcPr>
            <w:tcW w:w="450" w:type="dxa"/>
            <w:tcBorders>
              <w:bottom w:val="single" w:sz="6" w:space="0" w:color="000000"/>
            </w:tcBorders>
            <w:shd w:val="clear" w:color="auto" w:fill="0070C0"/>
            <w:hideMark/>
          </w:tcPr>
          <w:p w:rsidR="00EA3B10" w:rsidRPr="00356E20" w:rsidRDefault="00EA3B10" w:rsidP="00C2624B">
            <w:pPr>
              <w:pStyle w:val="AutoNumpara"/>
              <w:rPr>
                <w:color w:val="000000"/>
                <w:szCs w:val="24"/>
                <w:lang w:val="es-ES"/>
              </w:rPr>
            </w:pPr>
          </w:p>
        </w:tc>
        <w:tc>
          <w:tcPr>
            <w:tcW w:w="387" w:type="dxa"/>
            <w:tcBorders>
              <w:bottom w:val="single" w:sz="6" w:space="0" w:color="000000"/>
            </w:tcBorders>
            <w:shd w:val="clear" w:color="auto" w:fill="auto"/>
            <w:hideMark/>
          </w:tcPr>
          <w:p w:rsidR="00EA3B10" w:rsidRPr="00356E20" w:rsidRDefault="00EA3B10" w:rsidP="00C2624B">
            <w:pPr>
              <w:pStyle w:val="AutoNumpara"/>
              <w:rPr>
                <w:color w:val="000000"/>
                <w:szCs w:val="24"/>
                <w:lang w:val="es-ES"/>
              </w:rPr>
            </w:pPr>
          </w:p>
        </w:tc>
        <w:tc>
          <w:tcPr>
            <w:tcW w:w="428" w:type="dxa"/>
            <w:tcBorders>
              <w:bottom w:val="single" w:sz="6" w:space="0" w:color="000000"/>
            </w:tcBorders>
            <w:shd w:val="clear" w:color="auto" w:fill="0070C0"/>
            <w:hideMark/>
          </w:tcPr>
          <w:p w:rsidR="00EA3B10" w:rsidRPr="00356E20" w:rsidRDefault="00EA3B10" w:rsidP="00C2624B">
            <w:pPr>
              <w:pStyle w:val="AutoNumpara"/>
              <w:rPr>
                <w:color w:val="000000"/>
                <w:szCs w:val="24"/>
                <w:lang w:val="es-ES"/>
              </w:rPr>
            </w:pPr>
          </w:p>
        </w:tc>
        <w:tc>
          <w:tcPr>
            <w:tcW w:w="410" w:type="dxa"/>
            <w:tcBorders>
              <w:bottom w:val="single" w:sz="6" w:space="0" w:color="000000"/>
            </w:tcBorders>
            <w:shd w:val="clear" w:color="auto" w:fill="auto"/>
            <w:hideMark/>
          </w:tcPr>
          <w:p w:rsidR="00EA3B10" w:rsidRPr="00356E20" w:rsidRDefault="00EA3B10" w:rsidP="00C2624B">
            <w:pPr>
              <w:pStyle w:val="AutoNumpara"/>
              <w:rPr>
                <w:color w:val="000000"/>
                <w:szCs w:val="24"/>
                <w:lang w:val="es-ES"/>
              </w:rPr>
            </w:pPr>
          </w:p>
        </w:tc>
        <w:tc>
          <w:tcPr>
            <w:tcW w:w="413" w:type="dxa"/>
            <w:tcBorders>
              <w:bottom w:val="single" w:sz="6" w:space="0" w:color="000000"/>
            </w:tcBorders>
            <w:shd w:val="clear" w:color="auto" w:fill="0070C0"/>
            <w:hideMark/>
          </w:tcPr>
          <w:p w:rsidR="00EA3B10" w:rsidRPr="00356E20" w:rsidRDefault="00EA3B10" w:rsidP="00C2624B">
            <w:pPr>
              <w:pStyle w:val="AutoNumpara"/>
              <w:rPr>
                <w:color w:val="000000"/>
                <w:szCs w:val="24"/>
                <w:lang w:val="es-ES"/>
              </w:rPr>
            </w:pPr>
          </w:p>
        </w:tc>
        <w:tc>
          <w:tcPr>
            <w:tcW w:w="360" w:type="dxa"/>
            <w:tcBorders>
              <w:bottom w:val="single" w:sz="6" w:space="0" w:color="000000"/>
            </w:tcBorders>
            <w:shd w:val="clear" w:color="auto" w:fill="auto"/>
            <w:hideMark/>
          </w:tcPr>
          <w:p w:rsidR="00EA3B10" w:rsidRPr="00356E20" w:rsidRDefault="00EA3B10" w:rsidP="00C2624B">
            <w:pPr>
              <w:pStyle w:val="AutoNumpara"/>
              <w:rPr>
                <w:color w:val="000000"/>
                <w:szCs w:val="24"/>
                <w:lang w:val="es-ES"/>
              </w:rPr>
            </w:pPr>
          </w:p>
        </w:tc>
        <w:tc>
          <w:tcPr>
            <w:tcW w:w="400" w:type="dxa"/>
            <w:tcBorders>
              <w:top w:val="single" w:sz="6" w:space="0" w:color="000000"/>
              <w:bottom w:val="single" w:sz="6" w:space="0" w:color="000000"/>
            </w:tcBorders>
            <w:shd w:val="clear" w:color="auto" w:fill="0070C0"/>
            <w:hideMark/>
          </w:tcPr>
          <w:p w:rsidR="00EA3B10" w:rsidRPr="00356E20" w:rsidRDefault="00EA3B10" w:rsidP="00C2624B">
            <w:pPr>
              <w:pStyle w:val="AutoNumpara"/>
              <w:rPr>
                <w:color w:val="000000"/>
                <w:szCs w:val="24"/>
                <w:lang w:val="es-ES"/>
              </w:rPr>
            </w:pPr>
          </w:p>
        </w:tc>
        <w:tc>
          <w:tcPr>
            <w:tcW w:w="2520" w:type="dxa"/>
            <w:tcBorders>
              <w:bottom w:val="single" w:sz="6" w:space="0" w:color="000000"/>
            </w:tcBorders>
            <w:shd w:val="clear" w:color="auto" w:fill="auto"/>
            <w:hideMark/>
          </w:tcPr>
          <w:p w:rsidR="00EA3B10" w:rsidRPr="00356E20" w:rsidRDefault="00EA3B10" w:rsidP="009727B9">
            <w:pPr>
              <w:pStyle w:val="AutoNumpara"/>
              <w:tabs>
                <w:tab w:val="clear" w:pos="720"/>
                <w:tab w:val="num" w:pos="0"/>
              </w:tabs>
              <w:ind w:left="-18" w:firstLine="18"/>
              <w:jc w:val="left"/>
              <w:rPr>
                <w:color w:val="000000"/>
                <w:szCs w:val="24"/>
                <w:lang w:val="es-ES"/>
              </w:rPr>
            </w:pPr>
            <w:r w:rsidRPr="00356E20">
              <w:rPr>
                <w:color w:val="000000"/>
                <w:szCs w:val="24"/>
                <w:lang w:val="es-ES"/>
              </w:rPr>
              <w:t>Cons</w:t>
            </w:r>
            <w:r w:rsidR="009727B9" w:rsidRPr="00356E20">
              <w:rPr>
                <w:color w:val="000000"/>
                <w:szCs w:val="24"/>
                <w:lang w:val="es-ES"/>
              </w:rPr>
              <w:t>ultoría supervisada por EPM en los</w:t>
            </w:r>
            <w:r w:rsidRPr="00356E20">
              <w:rPr>
                <w:color w:val="000000"/>
                <w:szCs w:val="24"/>
                <w:lang w:val="es-ES"/>
              </w:rPr>
              <w:t xml:space="preserve"> O</w:t>
            </w:r>
            <w:r w:rsidR="009727B9" w:rsidRPr="00356E20">
              <w:rPr>
                <w:color w:val="000000"/>
                <w:szCs w:val="24"/>
                <w:lang w:val="es-ES"/>
              </w:rPr>
              <w:t>C</w:t>
            </w:r>
            <w:r w:rsidRPr="00356E20">
              <w:rPr>
                <w:color w:val="000000"/>
                <w:szCs w:val="24"/>
                <w:lang w:val="es-ES"/>
              </w:rPr>
              <w:t>E</w:t>
            </w:r>
          </w:p>
        </w:tc>
        <w:tc>
          <w:tcPr>
            <w:tcW w:w="1580" w:type="dxa"/>
            <w:shd w:val="clear" w:color="auto" w:fill="auto"/>
            <w:hideMark/>
          </w:tcPr>
          <w:p w:rsidR="00EA3B10" w:rsidRPr="00356E20" w:rsidRDefault="00C849CF" w:rsidP="00C2624B">
            <w:pPr>
              <w:pStyle w:val="AutoNumpara"/>
              <w:jc w:val="center"/>
              <w:rPr>
                <w:color w:val="000000"/>
                <w:szCs w:val="24"/>
                <w:lang w:val="es-ES"/>
              </w:rPr>
            </w:pPr>
            <w:r w:rsidRPr="00356E20">
              <w:rPr>
                <w:color w:val="000000"/>
                <w:szCs w:val="24"/>
                <w:lang w:val="es-ES"/>
              </w:rPr>
              <w:t>10</w:t>
            </w:r>
            <w:r w:rsidR="00EA3B10" w:rsidRPr="00356E20">
              <w:rPr>
                <w:color w:val="000000"/>
                <w:szCs w:val="24"/>
                <w:lang w:val="es-ES"/>
              </w:rPr>
              <w:t>0.000</w:t>
            </w:r>
          </w:p>
        </w:tc>
        <w:tc>
          <w:tcPr>
            <w:tcW w:w="3420" w:type="dxa"/>
            <w:shd w:val="clear" w:color="auto" w:fill="auto"/>
            <w:hideMark/>
          </w:tcPr>
          <w:p w:rsidR="00EA3B10" w:rsidRPr="00356E20" w:rsidRDefault="00C849CF" w:rsidP="00C2624B">
            <w:pPr>
              <w:pStyle w:val="AutoNumpara"/>
              <w:rPr>
                <w:color w:val="000000"/>
                <w:szCs w:val="24"/>
                <w:lang w:val="es-ES"/>
              </w:rPr>
            </w:pPr>
            <w:r w:rsidRPr="00356E20">
              <w:rPr>
                <w:color w:val="000000"/>
                <w:szCs w:val="24"/>
                <w:lang w:val="es-ES"/>
              </w:rPr>
              <w:t>CO-L1102</w:t>
            </w:r>
          </w:p>
        </w:tc>
      </w:tr>
      <w:tr w:rsidR="00EA3B10" w:rsidRPr="00356E20" w:rsidTr="00A10BC6">
        <w:trPr>
          <w:trHeight w:val="513"/>
        </w:trPr>
        <w:tc>
          <w:tcPr>
            <w:tcW w:w="3765" w:type="dxa"/>
            <w:shd w:val="clear" w:color="auto" w:fill="auto"/>
          </w:tcPr>
          <w:p w:rsidR="00EA3B10" w:rsidRPr="00356E20" w:rsidRDefault="00EA3B10" w:rsidP="00C2624B">
            <w:pPr>
              <w:pStyle w:val="AutoNumpara"/>
              <w:tabs>
                <w:tab w:val="clear" w:pos="720"/>
                <w:tab w:val="num" w:pos="0"/>
              </w:tabs>
              <w:ind w:left="0" w:firstLine="0"/>
              <w:rPr>
                <w:color w:val="000000"/>
                <w:szCs w:val="24"/>
                <w:lang w:val="es-ES"/>
              </w:rPr>
            </w:pPr>
            <w:r w:rsidRPr="00356E20">
              <w:rPr>
                <w:color w:val="000000"/>
                <w:szCs w:val="24"/>
                <w:lang w:val="es-ES"/>
              </w:rPr>
              <w:t>Costo Total</w:t>
            </w:r>
          </w:p>
        </w:tc>
        <w:tc>
          <w:tcPr>
            <w:tcW w:w="465" w:type="dxa"/>
            <w:tcBorders>
              <w:top w:val="single" w:sz="6" w:space="0" w:color="000000"/>
              <w:bottom w:val="single" w:sz="8" w:space="0" w:color="000000"/>
            </w:tcBorders>
            <w:shd w:val="clear" w:color="auto" w:fill="auto"/>
          </w:tcPr>
          <w:p w:rsidR="00EA3B10" w:rsidRPr="00356E20" w:rsidRDefault="00EA3B10" w:rsidP="00C2624B">
            <w:pPr>
              <w:pStyle w:val="AutoNumpara"/>
              <w:rPr>
                <w:color w:val="000000"/>
                <w:szCs w:val="24"/>
                <w:lang w:val="es-ES"/>
              </w:rPr>
            </w:pPr>
          </w:p>
        </w:tc>
        <w:tc>
          <w:tcPr>
            <w:tcW w:w="450" w:type="dxa"/>
            <w:tcBorders>
              <w:top w:val="single" w:sz="6" w:space="0" w:color="000000"/>
              <w:bottom w:val="single" w:sz="8" w:space="0" w:color="000000"/>
            </w:tcBorders>
            <w:shd w:val="clear" w:color="auto" w:fill="auto"/>
          </w:tcPr>
          <w:p w:rsidR="00EA3B10" w:rsidRPr="00356E20" w:rsidRDefault="00EA3B10" w:rsidP="00C2624B">
            <w:pPr>
              <w:pStyle w:val="AutoNumpara"/>
              <w:rPr>
                <w:color w:val="000000"/>
                <w:szCs w:val="24"/>
                <w:lang w:val="es-ES"/>
              </w:rPr>
            </w:pPr>
          </w:p>
        </w:tc>
        <w:tc>
          <w:tcPr>
            <w:tcW w:w="387" w:type="dxa"/>
            <w:tcBorders>
              <w:top w:val="single" w:sz="6" w:space="0" w:color="000000"/>
              <w:bottom w:val="single" w:sz="8" w:space="0" w:color="000000"/>
            </w:tcBorders>
            <w:shd w:val="clear" w:color="auto" w:fill="auto"/>
          </w:tcPr>
          <w:p w:rsidR="00EA3B10" w:rsidRPr="00356E20" w:rsidRDefault="00EA3B10" w:rsidP="00C2624B">
            <w:pPr>
              <w:pStyle w:val="AutoNumpara"/>
              <w:rPr>
                <w:color w:val="000000"/>
                <w:szCs w:val="24"/>
                <w:lang w:val="es-ES"/>
              </w:rPr>
            </w:pPr>
          </w:p>
        </w:tc>
        <w:tc>
          <w:tcPr>
            <w:tcW w:w="428" w:type="dxa"/>
            <w:tcBorders>
              <w:top w:val="single" w:sz="6" w:space="0" w:color="000000"/>
              <w:bottom w:val="single" w:sz="8" w:space="0" w:color="000000"/>
            </w:tcBorders>
            <w:shd w:val="clear" w:color="auto" w:fill="auto"/>
          </w:tcPr>
          <w:p w:rsidR="00EA3B10" w:rsidRPr="00356E20" w:rsidRDefault="00EA3B10" w:rsidP="00C2624B">
            <w:pPr>
              <w:pStyle w:val="AutoNumpara"/>
              <w:rPr>
                <w:color w:val="000000"/>
                <w:szCs w:val="24"/>
                <w:lang w:val="es-ES"/>
              </w:rPr>
            </w:pPr>
          </w:p>
        </w:tc>
        <w:tc>
          <w:tcPr>
            <w:tcW w:w="410" w:type="dxa"/>
            <w:tcBorders>
              <w:top w:val="single" w:sz="6" w:space="0" w:color="000000"/>
              <w:bottom w:val="single" w:sz="8" w:space="0" w:color="000000"/>
            </w:tcBorders>
            <w:shd w:val="clear" w:color="auto" w:fill="auto"/>
          </w:tcPr>
          <w:p w:rsidR="00EA3B10" w:rsidRPr="00356E20" w:rsidRDefault="00EA3B10" w:rsidP="00C2624B">
            <w:pPr>
              <w:pStyle w:val="AutoNumpara"/>
              <w:rPr>
                <w:color w:val="000000"/>
                <w:szCs w:val="24"/>
                <w:lang w:val="es-ES"/>
              </w:rPr>
            </w:pPr>
          </w:p>
        </w:tc>
        <w:tc>
          <w:tcPr>
            <w:tcW w:w="413" w:type="dxa"/>
            <w:tcBorders>
              <w:top w:val="single" w:sz="6" w:space="0" w:color="000000"/>
              <w:bottom w:val="single" w:sz="8" w:space="0" w:color="000000"/>
            </w:tcBorders>
            <w:shd w:val="clear" w:color="auto" w:fill="auto"/>
          </w:tcPr>
          <w:p w:rsidR="00EA3B10" w:rsidRPr="00356E20" w:rsidRDefault="00EA3B10" w:rsidP="00C2624B">
            <w:pPr>
              <w:pStyle w:val="AutoNumpara"/>
              <w:rPr>
                <w:color w:val="000000"/>
                <w:szCs w:val="24"/>
                <w:lang w:val="es-ES"/>
              </w:rPr>
            </w:pPr>
          </w:p>
        </w:tc>
        <w:tc>
          <w:tcPr>
            <w:tcW w:w="360" w:type="dxa"/>
            <w:tcBorders>
              <w:top w:val="single" w:sz="6" w:space="0" w:color="000000"/>
              <w:bottom w:val="single" w:sz="8" w:space="0" w:color="000000"/>
            </w:tcBorders>
            <w:shd w:val="clear" w:color="auto" w:fill="auto"/>
          </w:tcPr>
          <w:p w:rsidR="00EA3B10" w:rsidRPr="00356E20" w:rsidRDefault="00EA3B10" w:rsidP="00C2624B">
            <w:pPr>
              <w:pStyle w:val="AutoNumpara"/>
              <w:rPr>
                <w:color w:val="000000"/>
                <w:szCs w:val="24"/>
                <w:lang w:val="es-ES"/>
              </w:rPr>
            </w:pPr>
          </w:p>
        </w:tc>
        <w:tc>
          <w:tcPr>
            <w:tcW w:w="400" w:type="dxa"/>
            <w:tcBorders>
              <w:top w:val="single" w:sz="6" w:space="0" w:color="000000"/>
              <w:bottom w:val="single" w:sz="8" w:space="0" w:color="000000"/>
            </w:tcBorders>
            <w:shd w:val="clear" w:color="auto" w:fill="auto"/>
          </w:tcPr>
          <w:p w:rsidR="00EA3B10" w:rsidRPr="00356E20" w:rsidRDefault="00EA3B10" w:rsidP="00C2624B">
            <w:pPr>
              <w:pStyle w:val="AutoNumpara"/>
              <w:rPr>
                <w:color w:val="000000"/>
                <w:szCs w:val="24"/>
                <w:lang w:val="es-ES"/>
              </w:rPr>
            </w:pPr>
          </w:p>
        </w:tc>
        <w:tc>
          <w:tcPr>
            <w:tcW w:w="2520" w:type="dxa"/>
            <w:tcBorders>
              <w:top w:val="single" w:sz="6" w:space="0" w:color="000000"/>
              <w:bottom w:val="single" w:sz="8" w:space="0" w:color="000000"/>
            </w:tcBorders>
            <w:shd w:val="clear" w:color="auto" w:fill="auto"/>
          </w:tcPr>
          <w:p w:rsidR="00EA3B10" w:rsidRPr="00356E20" w:rsidRDefault="00EA3B10" w:rsidP="00C2624B">
            <w:pPr>
              <w:pStyle w:val="AutoNumpara"/>
              <w:rPr>
                <w:color w:val="000000"/>
                <w:szCs w:val="24"/>
                <w:lang w:val="es-ES"/>
              </w:rPr>
            </w:pPr>
          </w:p>
        </w:tc>
        <w:tc>
          <w:tcPr>
            <w:tcW w:w="1580" w:type="dxa"/>
            <w:shd w:val="clear" w:color="auto" w:fill="auto"/>
          </w:tcPr>
          <w:p w:rsidR="00EA3B10" w:rsidRPr="00356E20" w:rsidRDefault="00826754" w:rsidP="009736A1">
            <w:pPr>
              <w:pStyle w:val="AutoNumpara"/>
              <w:jc w:val="center"/>
              <w:rPr>
                <w:color w:val="000000"/>
                <w:szCs w:val="24"/>
                <w:lang w:val="es-ES"/>
              </w:rPr>
            </w:pPr>
            <w:r w:rsidRPr="00356E20">
              <w:rPr>
                <w:color w:val="000000"/>
                <w:szCs w:val="24"/>
                <w:lang w:val="es-ES"/>
              </w:rPr>
              <w:t>88</w:t>
            </w:r>
            <w:r w:rsidR="009736A1" w:rsidRPr="00356E20">
              <w:rPr>
                <w:color w:val="000000"/>
                <w:szCs w:val="24"/>
                <w:lang w:val="es-ES"/>
              </w:rPr>
              <w:t>0</w:t>
            </w:r>
            <w:r w:rsidR="00EA3B10" w:rsidRPr="00356E20">
              <w:rPr>
                <w:color w:val="000000"/>
                <w:szCs w:val="24"/>
                <w:lang w:val="es-ES"/>
              </w:rPr>
              <w:t>.000</w:t>
            </w:r>
          </w:p>
        </w:tc>
        <w:tc>
          <w:tcPr>
            <w:tcW w:w="3420" w:type="dxa"/>
            <w:shd w:val="clear" w:color="auto" w:fill="auto"/>
          </w:tcPr>
          <w:p w:rsidR="00EA3B10" w:rsidRPr="00356E20" w:rsidRDefault="00C849CF" w:rsidP="00C2624B">
            <w:pPr>
              <w:pStyle w:val="AutoNumpara"/>
              <w:rPr>
                <w:color w:val="000000"/>
                <w:szCs w:val="24"/>
                <w:lang w:val="es-ES"/>
              </w:rPr>
            </w:pPr>
            <w:r w:rsidRPr="00356E20">
              <w:rPr>
                <w:color w:val="000000"/>
                <w:szCs w:val="24"/>
                <w:lang w:val="es-ES"/>
              </w:rPr>
              <w:t>CO-L1102</w:t>
            </w:r>
            <w:r w:rsidR="001F10A6" w:rsidRPr="00356E20">
              <w:rPr>
                <w:color w:val="000000"/>
                <w:szCs w:val="24"/>
                <w:lang w:val="es-ES"/>
              </w:rPr>
              <w:t>/Presupuesto DNP</w:t>
            </w:r>
          </w:p>
        </w:tc>
      </w:tr>
    </w:tbl>
    <w:p w:rsidR="003663F1" w:rsidRPr="00356E20" w:rsidRDefault="00225814" w:rsidP="00393C0A">
      <w:pPr>
        <w:keepNext/>
        <w:widowControl w:val="0"/>
        <w:spacing w:before="240"/>
        <w:jc w:val="center"/>
        <w:rPr>
          <w:rFonts w:eastAsia="Calibri"/>
          <w:b/>
          <w:spacing w:val="-3"/>
          <w:szCs w:val="24"/>
          <w:lang w:val="es-ES"/>
        </w:rPr>
      </w:pPr>
      <w:r w:rsidRPr="00356E20">
        <w:rPr>
          <w:rFonts w:eastAsia="Calibri"/>
          <w:b/>
          <w:spacing w:val="-3"/>
          <w:szCs w:val="24"/>
          <w:lang w:val="es-ES"/>
        </w:rPr>
        <w:t>Indicadores de Monitoreo</w:t>
      </w:r>
    </w:p>
    <w:p w:rsidR="003663F1" w:rsidRPr="00356E20" w:rsidRDefault="003663F1" w:rsidP="003663F1">
      <w:pPr>
        <w:spacing w:before="120" w:after="40"/>
        <w:rPr>
          <w:b/>
          <w:szCs w:val="24"/>
          <w:lang w:val="es-CO"/>
        </w:rPr>
      </w:pPr>
    </w:p>
    <w:tbl>
      <w:tblPr>
        <w:tblW w:w="14575" w:type="dxa"/>
        <w:jc w:val="center"/>
        <w:tblInd w:w="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
        <w:gridCol w:w="4053"/>
        <w:gridCol w:w="1258"/>
        <w:gridCol w:w="84"/>
        <w:gridCol w:w="1189"/>
        <w:gridCol w:w="251"/>
        <w:gridCol w:w="629"/>
        <w:gridCol w:w="631"/>
        <w:gridCol w:w="220"/>
        <w:gridCol w:w="606"/>
        <w:gridCol w:w="244"/>
        <w:gridCol w:w="533"/>
        <w:gridCol w:w="318"/>
        <w:gridCol w:w="359"/>
        <w:gridCol w:w="491"/>
        <w:gridCol w:w="225"/>
        <w:gridCol w:w="626"/>
        <w:gridCol w:w="183"/>
        <w:gridCol w:w="752"/>
        <w:gridCol w:w="56"/>
        <w:gridCol w:w="1810"/>
        <w:gridCol w:w="42"/>
      </w:tblGrid>
      <w:tr w:rsidR="003663F1" w:rsidRPr="00A10BC6" w:rsidTr="00A10BC6">
        <w:trPr>
          <w:gridBefore w:val="1"/>
          <w:wBefore w:w="15" w:type="dxa"/>
          <w:jc w:val="center"/>
        </w:trPr>
        <w:tc>
          <w:tcPr>
            <w:tcW w:w="5311" w:type="dxa"/>
            <w:gridSpan w:val="2"/>
            <w:shd w:val="clear" w:color="auto" w:fill="C2D69B"/>
          </w:tcPr>
          <w:p w:rsidR="003663F1" w:rsidRPr="00A10BC6" w:rsidRDefault="003663F1" w:rsidP="00A10BC6">
            <w:pPr>
              <w:rPr>
                <w:b/>
                <w:szCs w:val="24"/>
                <w:lang w:val="es-CO"/>
              </w:rPr>
            </w:pPr>
            <w:r w:rsidRPr="00A10BC6">
              <w:rPr>
                <w:b/>
                <w:szCs w:val="24"/>
                <w:lang w:val="es-CO"/>
              </w:rPr>
              <w:t>Producto</w:t>
            </w:r>
          </w:p>
          <w:p w:rsidR="003663F1" w:rsidRPr="00A10BC6" w:rsidRDefault="003663F1" w:rsidP="00071B40">
            <w:pPr>
              <w:pStyle w:val="ListParagraph"/>
              <w:numPr>
                <w:ilvl w:val="0"/>
                <w:numId w:val="4"/>
              </w:numPr>
              <w:rPr>
                <w:b/>
                <w:szCs w:val="24"/>
                <w:lang w:val="es-CO"/>
              </w:rPr>
            </w:pPr>
            <w:r w:rsidRPr="00A10BC6">
              <w:rPr>
                <w:b/>
                <w:szCs w:val="24"/>
                <w:lang w:val="es-CO"/>
              </w:rPr>
              <w:t>Hitos</w:t>
            </w:r>
          </w:p>
        </w:tc>
        <w:tc>
          <w:tcPr>
            <w:tcW w:w="1524" w:type="dxa"/>
            <w:gridSpan w:val="3"/>
            <w:shd w:val="clear" w:color="auto" w:fill="C2D69B"/>
          </w:tcPr>
          <w:p w:rsidR="003663F1" w:rsidRPr="00A10BC6" w:rsidRDefault="003663F1" w:rsidP="00A10BC6">
            <w:pPr>
              <w:jc w:val="center"/>
              <w:rPr>
                <w:b/>
                <w:szCs w:val="24"/>
                <w:lang w:val="es-CO"/>
              </w:rPr>
            </w:pPr>
            <w:r w:rsidRPr="00A10BC6">
              <w:rPr>
                <w:b/>
                <w:szCs w:val="24"/>
                <w:lang w:val="es-CO"/>
              </w:rPr>
              <w:t>Costo total estimado por producto (US$)</w:t>
            </w:r>
            <w:r w:rsidRPr="00A10BC6">
              <w:rPr>
                <w:rStyle w:val="FootnoteReference"/>
                <w:b/>
                <w:szCs w:val="24"/>
                <w:lang w:val="es-CO"/>
              </w:rPr>
              <w:footnoteReference w:id="5"/>
            </w:r>
          </w:p>
        </w:tc>
        <w:tc>
          <w:tcPr>
            <w:tcW w:w="1260" w:type="dxa"/>
            <w:gridSpan w:val="2"/>
            <w:shd w:val="clear" w:color="auto" w:fill="C2D69B"/>
          </w:tcPr>
          <w:p w:rsidR="003663F1" w:rsidRPr="00A10BC6" w:rsidRDefault="003663F1" w:rsidP="00A10BC6">
            <w:pPr>
              <w:jc w:val="center"/>
              <w:rPr>
                <w:b/>
                <w:szCs w:val="24"/>
                <w:lang w:val="es-CO"/>
              </w:rPr>
            </w:pPr>
            <w:r w:rsidRPr="00A10BC6">
              <w:rPr>
                <w:b/>
                <w:szCs w:val="24"/>
                <w:lang w:val="es-CO"/>
              </w:rPr>
              <w:t>Unidad de medida</w:t>
            </w:r>
          </w:p>
        </w:tc>
        <w:tc>
          <w:tcPr>
            <w:tcW w:w="826" w:type="dxa"/>
            <w:gridSpan w:val="2"/>
            <w:shd w:val="clear" w:color="auto" w:fill="C2D69B"/>
          </w:tcPr>
          <w:p w:rsidR="003663F1" w:rsidRPr="00A10BC6" w:rsidRDefault="003663F1" w:rsidP="00A10BC6">
            <w:pPr>
              <w:jc w:val="center"/>
              <w:rPr>
                <w:b/>
                <w:szCs w:val="24"/>
                <w:lang w:val="es-CO"/>
              </w:rPr>
            </w:pPr>
            <w:r w:rsidRPr="00A10BC6">
              <w:rPr>
                <w:b/>
                <w:szCs w:val="24"/>
                <w:lang w:val="es-CO"/>
              </w:rPr>
              <w:t>Línea de base 2012</w:t>
            </w:r>
          </w:p>
        </w:tc>
        <w:tc>
          <w:tcPr>
            <w:tcW w:w="777" w:type="dxa"/>
            <w:gridSpan w:val="2"/>
            <w:shd w:val="clear" w:color="auto" w:fill="C2D69B"/>
          </w:tcPr>
          <w:p w:rsidR="003663F1" w:rsidRPr="00A10BC6" w:rsidRDefault="003663F1" w:rsidP="00A10BC6">
            <w:pPr>
              <w:jc w:val="center"/>
              <w:rPr>
                <w:b/>
                <w:szCs w:val="24"/>
                <w:lang w:val="es-CO"/>
              </w:rPr>
            </w:pPr>
            <w:r w:rsidRPr="00A10BC6">
              <w:rPr>
                <w:b/>
                <w:szCs w:val="24"/>
                <w:lang w:val="es-CO"/>
              </w:rPr>
              <w:t>Año 1</w:t>
            </w:r>
          </w:p>
        </w:tc>
        <w:tc>
          <w:tcPr>
            <w:tcW w:w="677" w:type="dxa"/>
            <w:gridSpan w:val="2"/>
            <w:shd w:val="clear" w:color="auto" w:fill="C2D69B"/>
          </w:tcPr>
          <w:p w:rsidR="003663F1" w:rsidRPr="00A10BC6" w:rsidRDefault="003663F1" w:rsidP="00A10BC6">
            <w:pPr>
              <w:jc w:val="center"/>
              <w:rPr>
                <w:b/>
                <w:szCs w:val="24"/>
                <w:lang w:val="es-CO"/>
              </w:rPr>
            </w:pPr>
            <w:r w:rsidRPr="00A10BC6">
              <w:rPr>
                <w:b/>
                <w:szCs w:val="24"/>
                <w:lang w:val="es-CO"/>
              </w:rPr>
              <w:t>Año 2</w:t>
            </w:r>
          </w:p>
        </w:tc>
        <w:tc>
          <w:tcPr>
            <w:tcW w:w="716" w:type="dxa"/>
            <w:gridSpan w:val="2"/>
            <w:shd w:val="clear" w:color="auto" w:fill="C2D69B"/>
          </w:tcPr>
          <w:p w:rsidR="003663F1" w:rsidRPr="00A10BC6" w:rsidRDefault="003663F1" w:rsidP="00A10BC6">
            <w:pPr>
              <w:jc w:val="center"/>
              <w:rPr>
                <w:b/>
                <w:szCs w:val="24"/>
                <w:lang w:val="es-CO"/>
              </w:rPr>
            </w:pPr>
            <w:r w:rsidRPr="00A10BC6">
              <w:rPr>
                <w:b/>
                <w:szCs w:val="24"/>
                <w:lang w:val="es-CO"/>
              </w:rPr>
              <w:t>Año 3</w:t>
            </w:r>
          </w:p>
        </w:tc>
        <w:tc>
          <w:tcPr>
            <w:tcW w:w="809" w:type="dxa"/>
            <w:gridSpan w:val="2"/>
            <w:shd w:val="clear" w:color="auto" w:fill="C2D69B"/>
          </w:tcPr>
          <w:p w:rsidR="003663F1" w:rsidRPr="00A10BC6" w:rsidRDefault="003663F1" w:rsidP="00A10BC6">
            <w:pPr>
              <w:jc w:val="center"/>
              <w:rPr>
                <w:b/>
                <w:szCs w:val="24"/>
                <w:lang w:val="es-CO"/>
              </w:rPr>
            </w:pPr>
            <w:r w:rsidRPr="00A10BC6">
              <w:rPr>
                <w:b/>
                <w:szCs w:val="24"/>
                <w:lang w:val="es-CO"/>
              </w:rPr>
              <w:t>Año 4</w:t>
            </w:r>
          </w:p>
        </w:tc>
        <w:tc>
          <w:tcPr>
            <w:tcW w:w="808" w:type="dxa"/>
            <w:gridSpan w:val="2"/>
            <w:shd w:val="clear" w:color="auto" w:fill="C2D69B"/>
          </w:tcPr>
          <w:p w:rsidR="003663F1" w:rsidRPr="00A10BC6" w:rsidRDefault="003663F1" w:rsidP="00A10BC6">
            <w:pPr>
              <w:jc w:val="center"/>
              <w:rPr>
                <w:b/>
                <w:szCs w:val="24"/>
                <w:lang w:val="es-CO"/>
              </w:rPr>
            </w:pPr>
            <w:r w:rsidRPr="00A10BC6">
              <w:rPr>
                <w:b/>
                <w:szCs w:val="24"/>
                <w:lang w:val="es-CO"/>
              </w:rPr>
              <w:t xml:space="preserve">Meta final  </w:t>
            </w:r>
          </w:p>
        </w:tc>
        <w:tc>
          <w:tcPr>
            <w:tcW w:w="1852" w:type="dxa"/>
            <w:gridSpan w:val="2"/>
            <w:shd w:val="clear" w:color="auto" w:fill="C2D69B"/>
          </w:tcPr>
          <w:p w:rsidR="003663F1" w:rsidRPr="00A10BC6" w:rsidRDefault="003663F1" w:rsidP="00A10BC6">
            <w:pPr>
              <w:jc w:val="center"/>
              <w:rPr>
                <w:b/>
                <w:szCs w:val="24"/>
                <w:lang w:val="es-CO"/>
              </w:rPr>
            </w:pPr>
            <w:r w:rsidRPr="00A10BC6">
              <w:rPr>
                <w:b/>
                <w:szCs w:val="24"/>
                <w:lang w:val="es-CO"/>
              </w:rPr>
              <w:t>Fuente/ Medio de verificación</w:t>
            </w:r>
          </w:p>
        </w:tc>
      </w:tr>
      <w:tr w:rsidR="003663F1" w:rsidRPr="0098756B" w:rsidTr="00A10BC6">
        <w:trPr>
          <w:gridBefore w:val="1"/>
          <w:wBefore w:w="15" w:type="dxa"/>
          <w:jc w:val="center"/>
        </w:trPr>
        <w:tc>
          <w:tcPr>
            <w:tcW w:w="11091" w:type="dxa"/>
            <w:gridSpan w:val="15"/>
          </w:tcPr>
          <w:p w:rsidR="003663F1" w:rsidRPr="00356E20" w:rsidRDefault="003663F1" w:rsidP="00A10BC6">
            <w:pPr>
              <w:rPr>
                <w:b/>
                <w:szCs w:val="24"/>
                <w:lang w:val="es-CO"/>
              </w:rPr>
            </w:pPr>
            <w:r w:rsidRPr="00356E20">
              <w:rPr>
                <w:b/>
                <w:szCs w:val="24"/>
                <w:lang w:val="es-CO"/>
              </w:rPr>
              <w:t>Componente I: Fortalecimiento de los canales de atención al ciudadano y a las empresas</w:t>
            </w:r>
          </w:p>
        </w:tc>
        <w:tc>
          <w:tcPr>
            <w:tcW w:w="809" w:type="dxa"/>
            <w:gridSpan w:val="2"/>
          </w:tcPr>
          <w:p w:rsidR="003663F1" w:rsidRPr="00356E20" w:rsidRDefault="003663F1" w:rsidP="00A10BC6">
            <w:pPr>
              <w:rPr>
                <w:b/>
                <w:szCs w:val="24"/>
                <w:u w:val="single"/>
                <w:lang w:val="es-CO"/>
              </w:rPr>
            </w:pPr>
          </w:p>
        </w:tc>
        <w:tc>
          <w:tcPr>
            <w:tcW w:w="2660" w:type="dxa"/>
            <w:gridSpan w:val="4"/>
          </w:tcPr>
          <w:p w:rsidR="003663F1" w:rsidRPr="00356E20" w:rsidRDefault="003663F1" w:rsidP="00A10BC6">
            <w:pPr>
              <w:rPr>
                <w:b/>
                <w:szCs w:val="24"/>
                <w:u w:val="single"/>
                <w:lang w:val="es-CO"/>
              </w:rPr>
            </w:pPr>
          </w:p>
        </w:tc>
      </w:tr>
      <w:tr w:rsidR="003663F1" w:rsidRPr="00356E20" w:rsidTr="00A10BC6">
        <w:trPr>
          <w:gridBefore w:val="1"/>
          <w:wBefore w:w="15" w:type="dxa"/>
          <w:jc w:val="center"/>
        </w:trPr>
        <w:tc>
          <w:tcPr>
            <w:tcW w:w="5311" w:type="dxa"/>
            <w:gridSpan w:val="2"/>
          </w:tcPr>
          <w:p w:rsidR="003663F1" w:rsidRPr="00356E20" w:rsidRDefault="003663F1" w:rsidP="00071B40">
            <w:pPr>
              <w:numPr>
                <w:ilvl w:val="0"/>
                <w:numId w:val="3"/>
              </w:numPr>
              <w:rPr>
                <w:szCs w:val="24"/>
                <w:lang w:val="es-CO"/>
              </w:rPr>
            </w:pPr>
            <w:r w:rsidRPr="00356E20">
              <w:rPr>
                <w:szCs w:val="24"/>
                <w:lang w:val="es-CO"/>
              </w:rPr>
              <w:t>Tipologías de Centros Integrados de Servicios conceptualizadas.</w:t>
            </w:r>
          </w:p>
        </w:tc>
        <w:tc>
          <w:tcPr>
            <w:tcW w:w="1524" w:type="dxa"/>
            <w:gridSpan w:val="3"/>
          </w:tcPr>
          <w:p w:rsidR="003663F1" w:rsidRPr="00356E20" w:rsidRDefault="00461250" w:rsidP="00A10BC6">
            <w:pPr>
              <w:jc w:val="right"/>
              <w:rPr>
                <w:szCs w:val="24"/>
                <w:lang w:val="es-CO"/>
              </w:rPr>
            </w:pPr>
            <w:r w:rsidRPr="00356E20">
              <w:rPr>
                <w:szCs w:val="24"/>
                <w:lang w:val="es-CO"/>
              </w:rPr>
              <w:t>2</w:t>
            </w:r>
            <w:r w:rsidR="003663F1" w:rsidRPr="00356E20">
              <w:rPr>
                <w:szCs w:val="24"/>
                <w:lang w:val="es-CO"/>
              </w:rPr>
              <w:t>00.000</w:t>
            </w:r>
          </w:p>
        </w:tc>
        <w:tc>
          <w:tcPr>
            <w:tcW w:w="1260" w:type="dxa"/>
            <w:gridSpan w:val="2"/>
          </w:tcPr>
          <w:p w:rsidR="003663F1" w:rsidRPr="00356E20" w:rsidRDefault="003663F1" w:rsidP="00A10BC6">
            <w:pPr>
              <w:jc w:val="center"/>
              <w:rPr>
                <w:szCs w:val="24"/>
                <w:lang w:val="es-CO"/>
              </w:rPr>
            </w:pPr>
            <w:r w:rsidRPr="00356E20">
              <w:rPr>
                <w:szCs w:val="24"/>
                <w:lang w:val="es-CO"/>
              </w:rPr>
              <w:t>Modelos conceptual</w:t>
            </w:r>
            <w:r w:rsidRPr="00356E20">
              <w:rPr>
                <w:szCs w:val="24"/>
                <w:lang w:val="es-CO"/>
              </w:rPr>
              <w:lastRenderedPageBreak/>
              <w:t>es</w:t>
            </w:r>
          </w:p>
        </w:tc>
        <w:tc>
          <w:tcPr>
            <w:tcW w:w="826" w:type="dxa"/>
            <w:gridSpan w:val="2"/>
          </w:tcPr>
          <w:p w:rsidR="003663F1" w:rsidRPr="00356E20" w:rsidRDefault="003663F1" w:rsidP="00A10BC6">
            <w:pPr>
              <w:jc w:val="center"/>
              <w:rPr>
                <w:szCs w:val="24"/>
                <w:lang w:val="es-CO"/>
              </w:rPr>
            </w:pPr>
            <w:r w:rsidRPr="00356E20">
              <w:rPr>
                <w:szCs w:val="24"/>
                <w:lang w:val="es-CO"/>
              </w:rPr>
              <w:lastRenderedPageBreak/>
              <w:t>0</w:t>
            </w:r>
          </w:p>
        </w:tc>
        <w:tc>
          <w:tcPr>
            <w:tcW w:w="777" w:type="dxa"/>
            <w:gridSpan w:val="2"/>
          </w:tcPr>
          <w:p w:rsidR="003663F1" w:rsidRPr="00356E20" w:rsidRDefault="003663F1" w:rsidP="00A10BC6">
            <w:pPr>
              <w:jc w:val="center"/>
              <w:rPr>
                <w:szCs w:val="24"/>
                <w:lang w:val="es-CO"/>
              </w:rPr>
            </w:pPr>
            <w:r w:rsidRPr="00356E20">
              <w:rPr>
                <w:szCs w:val="24"/>
                <w:lang w:val="es-CO"/>
              </w:rPr>
              <w:t>2</w:t>
            </w:r>
          </w:p>
        </w:tc>
        <w:tc>
          <w:tcPr>
            <w:tcW w:w="677" w:type="dxa"/>
            <w:gridSpan w:val="2"/>
          </w:tcPr>
          <w:p w:rsidR="003663F1" w:rsidRPr="00356E20" w:rsidRDefault="003663F1" w:rsidP="00A10BC6">
            <w:pPr>
              <w:jc w:val="center"/>
              <w:rPr>
                <w:szCs w:val="24"/>
                <w:lang w:val="es-CO"/>
              </w:rPr>
            </w:pPr>
            <w:r w:rsidRPr="00356E20">
              <w:rPr>
                <w:szCs w:val="24"/>
                <w:lang w:val="es-CO"/>
              </w:rPr>
              <w:t>0</w:t>
            </w:r>
          </w:p>
        </w:tc>
        <w:tc>
          <w:tcPr>
            <w:tcW w:w="716" w:type="dxa"/>
            <w:gridSpan w:val="2"/>
          </w:tcPr>
          <w:p w:rsidR="003663F1" w:rsidRPr="00356E20" w:rsidRDefault="003663F1" w:rsidP="00A10BC6">
            <w:pPr>
              <w:jc w:val="center"/>
              <w:rPr>
                <w:szCs w:val="24"/>
                <w:lang w:val="es-CO"/>
              </w:rPr>
            </w:pPr>
            <w:r w:rsidRPr="00356E20">
              <w:rPr>
                <w:szCs w:val="24"/>
                <w:lang w:val="es-CO"/>
              </w:rPr>
              <w:t>2</w:t>
            </w:r>
          </w:p>
        </w:tc>
        <w:tc>
          <w:tcPr>
            <w:tcW w:w="809" w:type="dxa"/>
            <w:gridSpan w:val="2"/>
          </w:tcPr>
          <w:p w:rsidR="003663F1" w:rsidRPr="00356E20" w:rsidRDefault="003663F1" w:rsidP="00A10BC6">
            <w:pPr>
              <w:jc w:val="center"/>
              <w:rPr>
                <w:szCs w:val="24"/>
                <w:lang w:val="es-CO"/>
              </w:rPr>
            </w:pPr>
            <w:r w:rsidRPr="00356E20">
              <w:rPr>
                <w:szCs w:val="24"/>
                <w:lang w:val="es-CO"/>
              </w:rPr>
              <w:t>0</w:t>
            </w:r>
          </w:p>
        </w:tc>
        <w:tc>
          <w:tcPr>
            <w:tcW w:w="808" w:type="dxa"/>
            <w:gridSpan w:val="2"/>
          </w:tcPr>
          <w:p w:rsidR="003663F1" w:rsidRPr="00356E20" w:rsidRDefault="003663F1" w:rsidP="00A10BC6">
            <w:pPr>
              <w:jc w:val="center"/>
              <w:rPr>
                <w:szCs w:val="24"/>
                <w:lang w:val="es-CO"/>
              </w:rPr>
            </w:pPr>
            <w:r w:rsidRPr="00356E20">
              <w:rPr>
                <w:szCs w:val="24"/>
                <w:lang w:val="es-CO"/>
              </w:rPr>
              <w:t>4</w:t>
            </w:r>
          </w:p>
        </w:tc>
        <w:tc>
          <w:tcPr>
            <w:tcW w:w="1852" w:type="dxa"/>
            <w:gridSpan w:val="2"/>
          </w:tcPr>
          <w:p w:rsidR="003663F1" w:rsidRPr="00356E20" w:rsidRDefault="003663F1" w:rsidP="00A10BC6">
            <w:pPr>
              <w:jc w:val="center"/>
              <w:rPr>
                <w:szCs w:val="24"/>
                <w:lang w:val="es-CO"/>
              </w:rPr>
            </w:pPr>
            <w:r w:rsidRPr="00356E20">
              <w:rPr>
                <w:szCs w:val="24"/>
                <w:lang w:val="es-CO"/>
              </w:rPr>
              <w:t xml:space="preserve">Informe semestral del </w:t>
            </w:r>
            <w:r w:rsidRPr="00356E20">
              <w:rPr>
                <w:szCs w:val="24"/>
                <w:lang w:val="es-CO"/>
              </w:rPr>
              <w:lastRenderedPageBreak/>
              <w:t>Programa</w:t>
            </w:r>
          </w:p>
        </w:tc>
      </w:tr>
      <w:tr w:rsidR="003663F1" w:rsidRPr="00356E20" w:rsidTr="00A10BC6">
        <w:trPr>
          <w:gridBefore w:val="1"/>
          <w:wBefore w:w="15" w:type="dxa"/>
          <w:jc w:val="center"/>
        </w:trPr>
        <w:tc>
          <w:tcPr>
            <w:tcW w:w="5311" w:type="dxa"/>
            <w:gridSpan w:val="2"/>
          </w:tcPr>
          <w:p w:rsidR="003663F1" w:rsidRPr="00356E20" w:rsidRDefault="003663F1" w:rsidP="00071B40">
            <w:pPr>
              <w:numPr>
                <w:ilvl w:val="0"/>
                <w:numId w:val="3"/>
              </w:numPr>
              <w:rPr>
                <w:szCs w:val="24"/>
                <w:lang w:val="es-CO"/>
              </w:rPr>
            </w:pPr>
            <w:r w:rsidRPr="00356E20">
              <w:rPr>
                <w:szCs w:val="24"/>
                <w:lang w:val="es-CO"/>
              </w:rPr>
              <w:lastRenderedPageBreak/>
              <w:t xml:space="preserve">Centros Integrados de Servicios en operación. </w:t>
            </w:r>
          </w:p>
        </w:tc>
        <w:tc>
          <w:tcPr>
            <w:tcW w:w="1524" w:type="dxa"/>
            <w:gridSpan w:val="3"/>
          </w:tcPr>
          <w:p w:rsidR="003663F1" w:rsidRPr="00356E20" w:rsidRDefault="00461250" w:rsidP="00A10BC6">
            <w:pPr>
              <w:jc w:val="right"/>
              <w:rPr>
                <w:szCs w:val="24"/>
                <w:lang w:val="es-CO"/>
              </w:rPr>
            </w:pPr>
            <w:r w:rsidRPr="00356E20">
              <w:rPr>
                <w:szCs w:val="24"/>
                <w:lang w:val="es-CO"/>
              </w:rPr>
              <w:t>7.770</w:t>
            </w:r>
            <w:r w:rsidR="003663F1" w:rsidRPr="00356E20">
              <w:rPr>
                <w:szCs w:val="24"/>
                <w:lang w:val="es-CO"/>
              </w:rPr>
              <w:t>.000</w:t>
            </w:r>
          </w:p>
        </w:tc>
        <w:tc>
          <w:tcPr>
            <w:tcW w:w="1260" w:type="dxa"/>
            <w:gridSpan w:val="2"/>
          </w:tcPr>
          <w:p w:rsidR="003663F1" w:rsidRPr="00356E20" w:rsidRDefault="003663F1" w:rsidP="00A10BC6">
            <w:pPr>
              <w:jc w:val="center"/>
              <w:rPr>
                <w:szCs w:val="24"/>
                <w:lang w:val="es-CO"/>
              </w:rPr>
            </w:pPr>
            <w:r w:rsidRPr="00356E20">
              <w:rPr>
                <w:szCs w:val="24"/>
                <w:lang w:val="es-CO"/>
              </w:rPr>
              <w:t>CISC</w:t>
            </w:r>
          </w:p>
        </w:tc>
        <w:tc>
          <w:tcPr>
            <w:tcW w:w="826" w:type="dxa"/>
            <w:gridSpan w:val="2"/>
          </w:tcPr>
          <w:p w:rsidR="003663F1" w:rsidRPr="00356E20" w:rsidRDefault="003663F1" w:rsidP="00A10BC6">
            <w:pPr>
              <w:jc w:val="center"/>
              <w:rPr>
                <w:szCs w:val="24"/>
                <w:lang w:val="es-CO"/>
              </w:rPr>
            </w:pPr>
            <w:r w:rsidRPr="00356E20">
              <w:rPr>
                <w:szCs w:val="24"/>
                <w:lang w:val="es-CO"/>
              </w:rPr>
              <w:t>0</w:t>
            </w:r>
          </w:p>
        </w:tc>
        <w:tc>
          <w:tcPr>
            <w:tcW w:w="777" w:type="dxa"/>
            <w:gridSpan w:val="2"/>
          </w:tcPr>
          <w:p w:rsidR="003663F1" w:rsidRPr="00356E20" w:rsidRDefault="003663F1" w:rsidP="00A10BC6">
            <w:pPr>
              <w:jc w:val="center"/>
              <w:rPr>
                <w:szCs w:val="24"/>
                <w:lang w:val="es-CO"/>
              </w:rPr>
            </w:pPr>
            <w:r w:rsidRPr="00356E20">
              <w:rPr>
                <w:szCs w:val="24"/>
                <w:lang w:val="es-CO"/>
              </w:rPr>
              <w:t>0</w:t>
            </w:r>
          </w:p>
        </w:tc>
        <w:tc>
          <w:tcPr>
            <w:tcW w:w="677" w:type="dxa"/>
            <w:gridSpan w:val="2"/>
          </w:tcPr>
          <w:p w:rsidR="003663F1" w:rsidRPr="00356E20" w:rsidRDefault="003663F1" w:rsidP="00A10BC6">
            <w:pPr>
              <w:jc w:val="center"/>
              <w:rPr>
                <w:szCs w:val="24"/>
                <w:lang w:val="es-CO"/>
              </w:rPr>
            </w:pPr>
            <w:r w:rsidRPr="00356E20">
              <w:rPr>
                <w:szCs w:val="24"/>
                <w:lang w:val="es-CO"/>
              </w:rPr>
              <w:t>0</w:t>
            </w:r>
          </w:p>
        </w:tc>
        <w:tc>
          <w:tcPr>
            <w:tcW w:w="716" w:type="dxa"/>
            <w:gridSpan w:val="2"/>
          </w:tcPr>
          <w:p w:rsidR="003663F1" w:rsidRPr="00356E20" w:rsidRDefault="003663F1" w:rsidP="00A10BC6">
            <w:pPr>
              <w:jc w:val="center"/>
              <w:rPr>
                <w:szCs w:val="24"/>
                <w:lang w:val="es-CO"/>
              </w:rPr>
            </w:pPr>
            <w:r w:rsidRPr="00356E20">
              <w:rPr>
                <w:szCs w:val="24"/>
                <w:lang w:val="es-CO"/>
              </w:rPr>
              <w:t>2</w:t>
            </w:r>
          </w:p>
        </w:tc>
        <w:tc>
          <w:tcPr>
            <w:tcW w:w="809" w:type="dxa"/>
            <w:gridSpan w:val="2"/>
          </w:tcPr>
          <w:p w:rsidR="003663F1" w:rsidRPr="00356E20" w:rsidRDefault="003663F1" w:rsidP="00A10BC6">
            <w:pPr>
              <w:jc w:val="center"/>
              <w:rPr>
                <w:szCs w:val="24"/>
                <w:lang w:val="es-CO"/>
              </w:rPr>
            </w:pPr>
            <w:r w:rsidRPr="00356E20">
              <w:rPr>
                <w:szCs w:val="24"/>
                <w:lang w:val="es-CO"/>
              </w:rPr>
              <w:t>2</w:t>
            </w:r>
          </w:p>
        </w:tc>
        <w:tc>
          <w:tcPr>
            <w:tcW w:w="808" w:type="dxa"/>
            <w:gridSpan w:val="2"/>
          </w:tcPr>
          <w:p w:rsidR="003663F1" w:rsidRPr="00356E20" w:rsidRDefault="003663F1" w:rsidP="00A10BC6">
            <w:pPr>
              <w:jc w:val="center"/>
              <w:rPr>
                <w:szCs w:val="24"/>
                <w:lang w:val="es-CO"/>
              </w:rPr>
            </w:pPr>
            <w:r w:rsidRPr="00356E20">
              <w:rPr>
                <w:szCs w:val="24"/>
                <w:lang w:val="es-CO"/>
              </w:rPr>
              <w:t>4</w:t>
            </w:r>
          </w:p>
        </w:tc>
        <w:tc>
          <w:tcPr>
            <w:tcW w:w="1852" w:type="dxa"/>
            <w:gridSpan w:val="2"/>
          </w:tcPr>
          <w:p w:rsidR="003663F1" w:rsidRPr="00356E20" w:rsidRDefault="003663F1" w:rsidP="00A10BC6">
            <w:pPr>
              <w:jc w:val="center"/>
              <w:rPr>
                <w:szCs w:val="24"/>
                <w:lang w:val="es-CO"/>
              </w:rPr>
            </w:pPr>
            <w:r w:rsidRPr="00356E20">
              <w:rPr>
                <w:szCs w:val="24"/>
                <w:lang w:val="es-CO"/>
              </w:rPr>
              <w:t xml:space="preserve">Informe semestral del Programa. </w:t>
            </w:r>
          </w:p>
          <w:p w:rsidR="003663F1" w:rsidRPr="00356E20" w:rsidRDefault="003663F1" w:rsidP="00A10BC6">
            <w:pPr>
              <w:jc w:val="center"/>
              <w:rPr>
                <w:szCs w:val="24"/>
                <w:lang w:val="es-CO"/>
              </w:rPr>
            </w:pPr>
          </w:p>
          <w:p w:rsidR="003663F1" w:rsidRPr="00356E20" w:rsidRDefault="003663F1" w:rsidP="00A10BC6">
            <w:pPr>
              <w:jc w:val="center"/>
              <w:rPr>
                <w:szCs w:val="24"/>
                <w:lang w:val="es-CO"/>
              </w:rPr>
            </w:pPr>
            <w:r w:rsidRPr="00356E20">
              <w:rPr>
                <w:szCs w:val="24"/>
                <w:lang w:val="es-CO"/>
              </w:rPr>
              <w:t xml:space="preserve">Informe anual del DNP al Congreso </w:t>
            </w:r>
          </w:p>
        </w:tc>
      </w:tr>
      <w:tr w:rsidR="003663F1" w:rsidRPr="00356E20" w:rsidTr="00A10BC6">
        <w:trPr>
          <w:gridBefore w:val="1"/>
          <w:wBefore w:w="15" w:type="dxa"/>
          <w:jc w:val="center"/>
        </w:trPr>
        <w:tc>
          <w:tcPr>
            <w:tcW w:w="5311" w:type="dxa"/>
            <w:gridSpan w:val="2"/>
          </w:tcPr>
          <w:p w:rsidR="003663F1" w:rsidRPr="00356E20" w:rsidRDefault="003663F1" w:rsidP="00071B40">
            <w:pPr>
              <w:pStyle w:val="ListParagraph"/>
              <w:numPr>
                <w:ilvl w:val="0"/>
                <w:numId w:val="3"/>
              </w:numPr>
              <w:rPr>
                <w:szCs w:val="24"/>
                <w:lang w:val="es-CO"/>
              </w:rPr>
            </w:pPr>
            <w:r w:rsidRPr="00356E20">
              <w:rPr>
                <w:szCs w:val="24"/>
                <w:lang w:val="es-CO"/>
              </w:rPr>
              <w:t>Pruebas de metodología de caracterización de la demanda en entidades nacionales  implementadas.</w:t>
            </w:r>
          </w:p>
        </w:tc>
        <w:tc>
          <w:tcPr>
            <w:tcW w:w="1524" w:type="dxa"/>
            <w:gridSpan w:val="3"/>
          </w:tcPr>
          <w:p w:rsidR="003663F1" w:rsidRPr="00356E20" w:rsidRDefault="003663F1" w:rsidP="00A10BC6">
            <w:pPr>
              <w:jc w:val="right"/>
              <w:rPr>
                <w:szCs w:val="24"/>
                <w:lang w:val="es-CO"/>
              </w:rPr>
            </w:pPr>
            <w:r w:rsidRPr="00356E20">
              <w:rPr>
                <w:szCs w:val="24"/>
                <w:lang w:val="es-CO"/>
              </w:rPr>
              <w:t>500,000</w:t>
            </w:r>
          </w:p>
        </w:tc>
        <w:tc>
          <w:tcPr>
            <w:tcW w:w="1260" w:type="dxa"/>
            <w:gridSpan w:val="2"/>
          </w:tcPr>
          <w:p w:rsidR="003663F1" w:rsidRPr="00356E20" w:rsidRDefault="003663F1" w:rsidP="00A10BC6">
            <w:pPr>
              <w:jc w:val="center"/>
              <w:rPr>
                <w:szCs w:val="24"/>
                <w:lang w:val="es-CO"/>
              </w:rPr>
            </w:pPr>
            <w:r w:rsidRPr="00356E20">
              <w:rPr>
                <w:szCs w:val="24"/>
                <w:lang w:val="es-CO"/>
              </w:rPr>
              <w:t>Pruebas</w:t>
            </w:r>
          </w:p>
        </w:tc>
        <w:tc>
          <w:tcPr>
            <w:tcW w:w="826" w:type="dxa"/>
            <w:gridSpan w:val="2"/>
          </w:tcPr>
          <w:p w:rsidR="003663F1" w:rsidRPr="00356E20" w:rsidRDefault="003663F1" w:rsidP="00A10BC6">
            <w:pPr>
              <w:jc w:val="center"/>
              <w:rPr>
                <w:szCs w:val="24"/>
                <w:lang w:val="es-CO"/>
              </w:rPr>
            </w:pPr>
            <w:r w:rsidRPr="00356E20">
              <w:rPr>
                <w:szCs w:val="24"/>
                <w:lang w:val="es-CO"/>
              </w:rPr>
              <w:t>0</w:t>
            </w:r>
          </w:p>
        </w:tc>
        <w:tc>
          <w:tcPr>
            <w:tcW w:w="777" w:type="dxa"/>
            <w:gridSpan w:val="2"/>
          </w:tcPr>
          <w:p w:rsidR="003663F1" w:rsidRPr="00356E20" w:rsidRDefault="003663F1" w:rsidP="00A10BC6">
            <w:pPr>
              <w:jc w:val="center"/>
              <w:rPr>
                <w:szCs w:val="24"/>
                <w:lang w:val="es-CO"/>
              </w:rPr>
            </w:pPr>
            <w:r w:rsidRPr="00356E20">
              <w:rPr>
                <w:szCs w:val="24"/>
                <w:lang w:val="es-CO"/>
              </w:rPr>
              <w:t>2</w:t>
            </w:r>
          </w:p>
        </w:tc>
        <w:tc>
          <w:tcPr>
            <w:tcW w:w="677" w:type="dxa"/>
            <w:gridSpan w:val="2"/>
          </w:tcPr>
          <w:p w:rsidR="003663F1" w:rsidRPr="00356E20" w:rsidRDefault="003663F1" w:rsidP="00A10BC6">
            <w:pPr>
              <w:jc w:val="center"/>
              <w:rPr>
                <w:szCs w:val="24"/>
                <w:lang w:val="es-CO"/>
              </w:rPr>
            </w:pPr>
            <w:r w:rsidRPr="00356E20">
              <w:rPr>
                <w:szCs w:val="24"/>
                <w:lang w:val="es-CO"/>
              </w:rPr>
              <w:t>6</w:t>
            </w:r>
          </w:p>
        </w:tc>
        <w:tc>
          <w:tcPr>
            <w:tcW w:w="716" w:type="dxa"/>
            <w:gridSpan w:val="2"/>
          </w:tcPr>
          <w:p w:rsidR="003663F1" w:rsidRPr="00356E20" w:rsidRDefault="003663F1" w:rsidP="00A10BC6">
            <w:pPr>
              <w:jc w:val="center"/>
              <w:rPr>
                <w:szCs w:val="24"/>
                <w:lang w:val="es-CO"/>
              </w:rPr>
            </w:pPr>
            <w:r w:rsidRPr="00356E20">
              <w:rPr>
                <w:szCs w:val="24"/>
                <w:lang w:val="es-CO"/>
              </w:rPr>
              <w:t>7</w:t>
            </w:r>
          </w:p>
        </w:tc>
        <w:tc>
          <w:tcPr>
            <w:tcW w:w="809" w:type="dxa"/>
            <w:gridSpan w:val="2"/>
          </w:tcPr>
          <w:p w:rsidR="003663F1" w:rsidRPr="00356E20" w:rsidRDefault="003663F1" w:rsidP="00A10BC6">
            <w:pPr>
              <w:jc w:val="center"/>
              <w:rPr>
                <w:szCs w:val="24"/>
                <w:lang w:val="es-CO"/>
              </w:rPr>
            </w:pPr>
            <w:r w:rsidRPr="00356E20">
              <w:rPr>
                <w:szCs w:val="24"/>
                <w:lang w:val="es-CO"/>
              </w:rPr>
              <w:t>0</w:t>
            </w:r>
          </w:p>
        </w:tc>
        <w:tc>
          <w:tcPr>
            <w:tcW w:w="808" w:type="dxa"/>
            <w:gridSpan w:val="2"/>
          </w:tcPr>
          <w:p w:rsidR="003663F1" w:rsidRPr="00356E20" w:rsidRDefault="003663F1" w:rsidP="00A10BC6">
            <w:pPr>
              <w:jc w:val="center"/>
              <w:rPr>
                <w:szCs w:val="24"/>
                <w:lang w:val="es-CO"/>
              </w:rPr>
            </w:pPr>
            <w:r w:rsidRPr="00356E20">
              <w:rPr>
                <w:szCs w:val="24"/>
                <w:lang w:val="es-CO"/>
              </w:rPr>
              <w:t>15</w:t>
            </w:r>
          </w:p>
        </w:tc>
        <w:tc>
          <w:tcPr>
            <w:tcW w:w="1852" w:type="dxa"/>
            <w:gridSpan w:val="2"/>
          </w:tcPr>
          <w:p w:rsidR="003663F1" w:rsidRPr="00356E20" w:rsidRDefault="003663F1" w:rsidP="00A10BC6">
            <w:pPr>
              <w:jc w:val="center"/>
              <w:rPr>
                <w:szCs w:val="24"/>
                <w:lang w:val="es-CO"/>
              </w:rPr>
            </w:pPr>
            <w:r w:rsidRPr="00356E20">
              <w:rPr>
                <w:szCs w:val="24"/>
                <w:lang w:val="es-CO"/>
              </w:rPr>
              <w:t>DNP-PNSC</w:t>
            </w:r>
          </w:p>
        </w:tc>
      </w:tr>
      <w:tr w:rsidR="003663F1" w:rsidRPr="00356E20" w:rsidTr="00A10BC6">
        <w:trPr>
          <w:gridBefore w:val="1"/>
          <w:wBefore w:w="15" w:type="dxa"/>
          <w:jc w:val="center"/>
        </w:trPr>
        <w:tc>
          <w:tcPr>
            <w:tcW w:w="5311" w:type="dxa"/>
            <w:gridSpan w:val="2"/>
          </w:tcPr>
          <w:p w:rsidR="003663F1" w:rsidRPr="00356E20" w:rsidRDefault="003663F1" w:rsidP="00071B40">
            <w:pPr>
              <w:numPr>
                <w:ilvl w:val="0"/>
                <w:numId w:val="3"/>
              </w:numPr>
              <w:rPr>
                <w:szCs w:val="24"/>
                <w:lang w:val="es-CO"/>
              </w:rPr>
            </w:pPr>
            <w:r w:rsidRPr="00356E20">
              <w:rPr>
                <w:szCs w:val="24"/>
                <w:lang w:val="es-CO"/>
              </w:rPr>
              <w:t>Estrategia de implementación de laboratorios de simplicidad del lenguaje diseñada a nivel territorial.</w:t>
            </w:r>
          </w:p>
        </w:tc>
        <w:tc>
          <w:tcPr>
            <w:tcW w:w="1524" w:type="dxa"/>
            <w:gridSpan w:val="3"/>
          </w:tcPr>
          <w:p w:rsidR="003663F1" w:rsidRPr="00356E20" w:rsidRDefault="003663F1" w:rsidP="00A10BC6">
            <w:pPr>
              <w:jc w:val="right"/>
              <w:rPr>
                <w:szCs w:val="24"/>
                <w:lang w:val="es-CO"/>
              </w:rPr>
            </w:pPr>
            <w:r w:rsidRPr="00356E20">
              <w:rPr>
                <w:szCs w:val="24"/>
                <w:lang w:val="es-CO"/>
              </w:rPr>
              <w:t>200.000</w:t>
            </w:r>
          </w:p>
        </w:tc>
        <w:tc>
          <w:tcPr>
            <w:tcW w:w="1260" w:type="dxa"/>
            <w:gridSpan w:val="2"/>
          </w:tcPr>
          <w:p w:rsidR="003663F1" w:rsidRPr="00356E20" w:rsidRDefault="003663F1" w:rsidP="00A10BC6">
            <w:pPr>
              <w:jc w:val="center"/>
              <w:rPr>
                <w:szCs w:val="24"/>
                <w:lang w:val="es-CO"/>
              </w:rPr>
            </w:pPr>
            <w:r w:rsidRPr="00356E20">
              <w:rPr>
                <w:szCs w:val="24"/>
                <w:lang w:val="es-CO"/>
              </w:rPr>
              <w:t>Laboratorios</w:t>
            </w:r>
          </w:p>
          <w:p w:rsidR="003663F1" w:rsidRPr="00356E20" w:rsidRDefault="003663F1" w:rsidP="00A10BC6">
            <w:pPr>
              <w:jc w:val="center"/>
              <w:rPr>
                <w:szCs w:val="24"/>
                <w:lang w:val="es-CO"/>
              </w:rPr>
            </w:pPr>
          </w:p>
        </w:tc>
        <w:tc>
          <w:tcPr>
            <w:tcW w:w="826" w:type="dxa"/>
            <w:gridSpan w:val="2"/>
          </w:tcPr>
          <w:p w:rsidR="003663F1" w:rsidRPr="00356E20" w:rsidRDefault="003663F1" w:rsidP="00A10BC6">
            <w:pPr>
              <w:jc w:val="center"/>
              <w:rPr>
                <w:szCs w:val="24"/>
                <w:lang w:val="es-CO"/>
              </w:rPr>
            </w:pPr>
            <w:r w:rsidRPr="00356E20">
              <w:rPr>
                <w:szCs w:val="24"/>
                <w:lang w:val="es-CO"/>
              </w:rPr>
              <w:t>0</w:t>
            </w:r>
          </w:p>
        </w:tc>
        <w:tc>
          <w:tcPr>
            <w:tcW w:w="777" w:type="dxa"/>
            <w:gridSpan w:val="2"/>
          </w:tcPr>
          <w:p w:rsidR="003663F1" w:rsidRPr="00356E20" w:rsidRDefault="003663F1" w:rsidP="00A10BC6">
            <w:pPr>
              <w:jc w:val="center"/>
              <w:rPr>
                <w:szCs w:val="24"/>
                <w:lang w:val="es-CO"/>
              </w:rPr>
            </w:pPr>
            <w:r w:rsidRPr="00356E20">
              <w:rPr>
                <w:szCs w:val="24"/>
                <w:lang w:val="es-CO"/>
              </w:rPr>
              <w:t>1</w:t>
            </w:r>
          </w:p>
        </w:tc>
        <w:tc>
          <w:tcPr>
            <w:tcW w:w="677" w:type="dxa"/>
            <w:gridSpan w:val="2"/>
          </w:tcPr>
          <w:p w:rsidR="003663F1" w:rsidRPr="00356E20" w:rsidRDefault="003663F1" w:rsidP="00A10BC6">
            <w:pPr>
              <w:jc w:val="center"/>
              <w:rPr>
                <w:szCs w:val="24"/>
                <w:lang w:val="es-CO"/>
              </w:rPr>
            </w:pPr>
            <w:r w:rsidRPr="00356E20">
              <w:rPr>
                <w:szCs w:val="24"/>
                <w:lang w:val="es-CO"/>
              </w:rPr>
              <w:t>0</w:t>
            </w:r>
          </w:p>
        </w:tc>
        <w:tc>
          <w:tcPr>
            <w:tcW w:w="716" w:type="dxa"/>
            <w:gridSpan w:val="2"/>
          </w:tcPr>
          <w:p w:rsidR="003663F1" w:rsidRPr="00356E20" w:rsidRDefault="003663F1" w:rsidP="00A10BC6">
            <w:pPr>
              <w:jc w:val="center"/>
              <w:rPr>
                <w:szCs w:val="24"/>
                <w:lang w:val="es-CO"/>
              </w:rPr>
            </w:pPr>
            <w:r w:rsidRPr="00356E20">
              <w:rPr>
                <w:szCs w:val="24"/>
                <w:lang w:val="es-CO"/>
              </w:rPr>
              <w:t>0</w:t>
            </w:r>
          </w:p>
        </w:tc>
        <w:tc>
          <w:tcPr>
            <w:tcW w:w="809" w:type="dxa"/>
            <w:gridSpan w:val="2"/>
          </w:tcPr>
          <w:p w:rsidR="003663F1" w:rsidRPr="00356E20" w:rsidRDefault="003663F1" w:rsidP="00A10BC6">
            <w:pPr>
              <w:jc w:val="center"/>
              <w:rPr>
                <w:szCs w:val="24"/>
                <w:lang w:val="es-CO"/>
              </w:rPr>
            </w:pPr>
            <w:r w:rsidRPr="00356E20">
              <w:rPr>
                <w:szCs w:val="24"/>
                <w:lang w:val="es-CO"/>
              </w:rPr>
              <w:t>0</w:t>
            </w:r>
          </w:p>
        </w:tc>
        <w:tc>
          <w:tcPr>
            <w:tcW w:w="808" w:type="dxa"/>
            <w:gridSpan w:val="2"/>
          </w:tcPr>
          <w:p w:rsidR="003663F1" w:rsidRPr="00356E20" w:rsidRDefault="003663F1" w:rsidP="00A10BC6">
            <w:pPr>
              <w:jc w:val="center"/>
              <w:rPr>
                <w:szCs w:val="24"/>
                <w:lang w:val="es-CO"/>
              </w:rPr>
            </w:pPr>
            <w:r w:rsidRPr="00356E20">
              <w:rPr>
                <w:szCs w:val="24"/>
                <w:lang w:val="es-CO"/>
              </w:rPr>
              <w:t>1</w:t>
            </w:r>
          </w:p>
        </w:tc>
        <w:tc>
          <w:tcPr>
            <w:tcW w:w="1852" w:type="dxa"/>
            <w:gridSpan w:val="2"/>
          </w:tcPr>
          <w:p w:rsidR="003663F1" w:rsidRPr="00356E20" w:rsidRDefault="003663F1" w:rsidP="00A10BC6">
            <w:pPr>
              <w:jc w:val="center"/>
              <w:rPr>
                <w:szCs w:val="24"/>
                <w:lang w:val="es-CO"/>
              </w:rPr>
            </w:pPr>
            <w:r w:rsidRPr="00356E20">
              <w:rPr>
                <w:szCs w:val="24"/>
                <w:lang w:val="es-CO"/>
              </w:rPr>
              <w:t>DNP-PNSC</w:t>
            </w:r>
          </w:p>
        </w:tc>
      </w:tr>
      <w:tr w:rsidR="003663F1" w:rsidRPr="00356E20" w:rsidTr="00A10BC6">
        <w:trPr>
          <w:gridBefore w:val="1"/>
          <w:wBefore w:w="15" w:type="dxa"/>
          <w:jc w:val="center"/>
        </w:trPr>
        <w:tc>
          <w:tcPr>
            <w:tcW w:w="5311" w:type="dxa"/>
            <w:gridSpan w:val="2"/>
          </w:tcPr>
          <w:p w:rsidR="003663F1" w:rsidRPr="00356E20" w:rsidRDefault="003663F1" w:rsidP="00071B40">
            <w:pPr>
              <w:numPr>
                <w:ilvl w:val="0"/>
                <w:numId w:val="3"/>
              </w:numPr>
              <w:rPr>
                <w:szCs w:val="24"/>
                <w:lang w:val="es-CO"/>
              </w:rPr>
            </w:pPr>
            <w:r w:rsidRPr="00356E20">
              <w:rPr>
                <w:szCs w:val="24"/>
                <w:lang w:val="es-CO"/>
              </w:rPr>
              <w:t>Estrategia de promoción de información y servicios virtuales en Centros Integrados de Servicio implementada.</w:t>
            </w:r>
          </w:p>
        </w:tc>
        <w:tc>
          <w:tcPr>
            <w:tcW w:w="1524" w:type="dxa"/>
            <w:gridSpan w:val="3"/>
          </w:tcPr>
          <w:p w:rsidR="003663F1" w:rsidRPr="00356E20" w:rsidRDefault="003663F1" w:rsidP="00A10BC6">
            <w:pPr>
              <w:jc w:val="right"/>
              <w:rPr>
                <w:szCs w:val="24"/>
                <w:lang w:val="es-CO"/>
              </w:rPr>
            </w:pPr>
            <w:r w:rsidRPr="00356E20">
              <w:rPr>
                <w:szCs w:val="24"/>
                <w:lang w:val="es-CO"/>
              </w:rPr>
              <w:t>200.000</w:t>
            </w:r>
          </w:p>
        </w:tc>
        <w:tc>
          <w:tcPr>
            <w:tcW w:w="1260" w:type="dxa"/>
            <w:gridSpan w:val="2"/>
          </w:tcPr>
          <w:p w:rsidR="003663F1" w:rsidRPr="00356E20" w:rsidRDefault="003663F1" w:rsidP="00A10BC6">
            <w:pPr>
              <w:jc w:val="center"/>
              <w:rPr>
                <w:szCs w:val="24"/>
                <w:lang w:val="es-CO"/>
              </w:rPr>
            </w:pPr>
            <w:r w:rsidRPr="00356E20">
              <w:rPr>
                <w:szCs w:val="24"/>
                <w:lang w:val="es-CO"/>
              </w:rPr>
              <w:t>Estrategia</w:t>
            </w:r>
          </w:p>
        </w:tc>
        <w:tc>
          <w:tcPr>
            <w:tcW w:w="826" w:type="dxa"/>
            <w:gridSpan w:val="2"/>
          </w:tcPr>
          <w:p w:rsidR="003663F1" w:rsidRPr="00356E20" w:rsidRDefault="003663F1" w:rsidP="00A10BC6">
            <w:pPr>
              <w:jc w:val="center"/>
              <w:rPr>
                <w:szCs w:val="24"/>
                <w:lang w:val="es-CO"/>
              </w:rPr>
            </w:pPr>
            <w:r w:rsidRPr="00356E20">
              <w:rPr>
                <w:szCs w:val="24"/>
                <w:lang w:val="es-CO"/>
              </w:rPr>
              <w:t>0</w:t>
            </w:r>
          </w:p>
        </w:tc>
        <w:tc>
          <w:tcPr>
            <w:tcW w:w="777" w:type="dxa"/>
            <w:gridSpan w:val="2"/>
          </w:tcPr>
          <w:p w:rsidR="003663F1" w:rsidRPr="00356E20" w:rsidRDefault="003663F1" w:rsidP="00A10BC6">
            <w:pPr>
              <w:jc w:val="center"/>
              <w:rPr>
                <w:szCs w:val="24"/>
                <w:lang w:val="es-CO"/>
              </w:rPr>
            </w:pPr>
            <w:r w:rsidRPr="00356E20">
              <w:rPr>
                <w:szCs w:val="24"/>
                <w:lang w:val="es-CO"/>
              </w:rPr>
              <w:t>0</w:t>
            </w:r>
          </w:p>
        </w:tc>
        <w:tc>
          <w:tcPr>
            <w:tcW w:w="677" w:type="dxa"/>
            <w:gridSpan w:val="2"/>
          </w:tcPr>
          <w:p w:rsidR="003663F1" w:rsidRPr="00356E20" w:rsidRDefault="003663F1" w:rsidP="00A10BC6">
            <w:pPr>
              <w:jc w:val="center"/>
              <w:rPr>
                <w:szCs w:val="24"/>
                <w:lang w:val="es-CO"/>
              </w:rPr>
            </w:pPr>
            <w:r w:rsidRPr="00356E20">
              <w:rPr>
                <w:szCs w:val="24"/>
                <w:lang w:val="es-CO"/>
              </w:rPr>
              <w:t>0</w:t>
            </w:r>
          </w:p>
        </w:tc>
        <w:tc>
          <w:tcPr>
            <w:tcW w:w="716" w:type="dxa"/>
            <w:gridSpan w:val="2"/>
          </w:tcPr>
          <w:p w:rsidR="003663F1" w:rsidRPr="00356E20" w:rsidRDefault="003663F1" w:rsidP="00A10BC6">
            <w:pPr>
              <w:jc w:val="center"/>
              <w:rPr>
                <w:szCs w:val="24"/>
                <w:lang w:val="es-CO"/>
              </w:rPr>
            </w:pPr>
            <w:r w:rsidRPr="00356E20">
              <w:rPr>
                <w:szCs w:val="24"/>
                <w:lang w:val="es-CO"/>
              </w:rPr>
              <w:t>1</w:t>
            </w:r>
          </w:p>
        </w:tc>
        <w:tc>
          <w:tcPr>
            <w:tcW w:w="809" w:type="dxa"/>
            <w:gridSpan w:val="2"/>
          </w:tcPr>
          <w:p w:rsidR="003663F1" w:rsidRPr="00356E20" w:rsidRDefault="003663F1" w:rsidP="00A10BC6">
            <w:pPr>
              <w:jc w:val="center"/>
              <w:rPr>
                <w:szCs w:val="24"/>
                <w:lang w:val="es-CO"/>
              </w:rPr>
            </w:pPr>
            <w:r w:rsidRPr="00356E20">
              <w:rPr>
                <w:szCs w:val="24"/>
                <w:lang w:val="es-CO"/>
              </w:rPr>
              <w:t>0</w:t>
            </w:r>
          </w:p>
        </w:tc>
        <w:tc>
          <w:tcPr>
            <w:tcW w:w="808" w:type="dxa"/>
            <w:gridSpan w:val="2"/>
          </w:tcPr>
          <w:p w:rsidR="003663F1" w:rsidRPr="00356E20" w:rsidRDefault="003663F1" w:rsidP="00A10BC6">
            <w:pPr>
              <w:jc w:val="center"/>
              <w:rPr>
                <w:szCs w:val="24"/>
                <w:lang w:val="es-CO"/>
              </w:rPr>
            </w:pPr>
            <w:r w:rsidRPr="00356E20">
              <w:rPr>
                <w:szCs w:val="24"/>
                <w:lang w:val="es-CO"/>
              </w:rPr>
              <w:t>1</w:t>
            </w:r>
          </w:p>
        </w:tc>
        <w:tc>
          <w:tcPr>
            <w:tcW w:w="1852" w:type="dxa"/>
            <w:gridSpan w:val="2"/>
          </w:tcPr>
          <w:p w:rsidR="003663F1" w:rsidRPr="00356E20" w:rsidRDefault="003663F1" w:rsidP="00A10BC6">
            <w:pPr>
              <w:jc w:val="center"/>
              <w:rPr>
                <w:szCs w:val="24"/>
                <w:lang w:val="es-CO"/>
              </w:rPr>
            </w:pPr>
            <w:r w:rsidRPr="00356E20">
              <w:rPr>
                <w:szCs w:val="24"/>
                <w:lang w:val="es-CO"/>
              </w:rPr>
              <w:t>DNP-PNSC</w:t>
            </w:r>
          </w:p>
        </w:tc>
      </w:tr>
      <w:tr w:rsidR="003663F1" w:rsidRPr="0098756B" w:rsidTr="00A10BC6">
        <w:trPr>
          <w:gridBefore w:val="1"/>
          <w:wBefore w:w="15" w:type="dxa"/>
          <w:jc w:val="center"/>
        </w:trPr>
        <w:tc>
          <w:tcPr>
            <w:tcW w:w="11091" w:type="dxa"/>
            <w:gridSpan w:val="15"/>
          </w:tcPr>
          <w:p w:rsidR="003663F1" w:rsidRPr="00356E20" w:rsidRDefault="003663F1" w:rsidP="00A10BC6">
            <w:pPr>
              <w:rPr>
                <w:b/>
                <w:szCs w:val="24"/>
                <w:lang w:val="es-CO"/>
              </w:rPr>
            </w:pPr>
            <w:r w:rsidRPr="00356E20">
              <w:rPr>
                <w:b/>
                <w:szCs w:val="24"/>
                <w:lang w:val="es-CO"/>
              </w:rPr>
              <w:t>Componente II:   Mejoramiento de los procesos internos para mejorar la gestión de los servicios al ciudadano</w:t>
            </w:r>
          </w:p>
        </w:tc>
        <w:tc>
          <w:tcPr>
            <w:tcW w:w="809" w:type="dxa"/>
            <w:gridSpan w:val="2"/>
          </w:tcPr>
          <w:p w:rsidR="003663F1" w:rsidRPr="00356E20" w:rsidRDefault="003663F1" w:rsidP="00A10BC6">
            <w:pPr>
              <w:rPr>
                <w:b/>
                <w:szCs w:val="24"/>
                <w:u w:val="single"/>
                <w:lang w:val="es-CO"/>
              </w:rPr>
            </w:pPr>
          </w:p>
        </w:tc>
        <w:tc>
          <w:tcPr>
            <w:tcW w:w="2660" w:type="dxa"/>
            <w:gridSpan w:val="4"/>
          </w:tcPr>
          <w:p w:rsidR="003663F1" w:rsidRPr="00356E20" w:rsidRDefault="003663F1" w:rsidP="00A10BC6">
            <w:pPr>
              <w:rPr>
                <w:b/>
                <w:szCs w:val="24"/>
                <w:u w:val="single"/>
                <w:lang w:val="es-CO"/>
              </w:rPr>
            </w:pPr>
          </w:p>
        </w:tc>
      </w:tr>
      <w:tr w:rsidR="003663F1" w:rsidRPr="0098756B" w:rsidTr="00A10BC6">
        <w:trPr>
          <w:gridBefore w:val="1"/>
          <w:wBefore w:w="15" w:type="dxa"/>
          <w:jc w:val="center"/>
        </w:trPr>
        <w:tc>
          <w:tcPr>
            <w:tcW w:w="5311" w:type="dxa"/>
            <w:gridSpan w:val="2"/>
          </w:tcPr>
          <w:p w:rsidR="003663F1" w:rsidRPr="00356E20" w:rsidRDefault="003663F1" w:rsidP="00071B40">
            <w:pPr>
              <w:numPr>
                <w:ilvl w:val="0"/>
                <w:numId w:val="5"/>
              </w:numPr>
              <w:rPr>
                <w:szCs w:val="24"/>
                <w:lang w:val="es-CO"/>
              </w:rPr>
            </w:pPr>
            <w:r w:rsidRPr="00356E20">
              <w:rPr>
                <w:szCs w:val="24"/>
                <w:lang w:val="es-CO"/>
              </w:rPr>
              <w:t>Procesos  y procedimientos racionalizados  e implementados (racionalizados, intervenidos y sistematizados).</w:t>
            </w:r>
          </w:p>
        </w:tc>
        <w:tc>
          <w:tcPr>
            <w:tcW w:w="1524" w:type="dxa"/>
            <w:gridSpan w:val="3"/>
          </w:tcPr>
          <w:p w:rsidR="003663F1" w:rsidRPr="00356E20" w:rsidRDefault="003663F1" w:rsidP="00A10BC6">
            <w:pPr>
              <w:jc w:val="right"/>
              <w:rPr>
                <w:szCs w:val="24"/>
                <w:lang w:val="es-CO"/>
              </w:rPr>
            </w:pPr>
            <w:r w:rsidRPr="00356E20">
              <w:rPr>
                <w:szCs w:val="24"/>
                <w:lang w:val="es-CO"/>
              </w:rPr>
              <w:t>1.000.000</w:t>
            </w:r>
          </w:p>
        </w:tc>
        <w:tc>
          <w:tcPr>
            <w:tcW w:w="1260" w:type="dxa"/>
            <w:gridSpan w:val="2"/>
          </w:tcPr>
          <w:p w:rsidR="003663F1" w:rsidRPr="00356E20" w:rsidRDefault="003663F1" w:rsidP="00A10BC6">
            <w:pPr>
              <w:jc w:val="center"/>
              <w:rPr>
                <w:szCs w:val="24"/>
                <w:lang w:val="es-CO"/>
              </w:rPr>
            </w:pPr>
            <w:r w:rsidRPr="00356E20">
              <w:rPr>
                <w:szCs w:val="24"/>
                <w:lang w:val="es-CO"/>
              </w:rPr>
              <w:t>Procesos y procedimientos</w:t>
            </w:r>
          </w:p>
        </w:tc>
        <w:tc>
          <w:tcPr>
            <w:tcW w:w="826" w:type="dxa"/>
            <w:gridSpan w:val="2"/>
          </w:tcPr>
          <w:p w:rsidR="003663F1" w:rsidRPr="00356E20" w:rsidRDefault="003663F1" w:rsidP="00A10BC6">
            <w:pPr>
              <w:jc w:val="center"/>
              <w:rPr>
                <w:szCs w:val="24"/>
                <w:lang w:val="es-CO"/>
              </w:rPr>
            </w:pPr>
            <w:r w:rsidRPr="00356E20">
              <w:rPr>
                <w:szCs w:val="24"/>
                <w:lang w:val="es-CO"/>
              </w:rPr>
              <w:t>0</w:t>
            </w:r>
          </w:p>
        </w:tc>
        <w:tc>
          <w:tcPr>
            <w:tcW w:w="777" w:type="dxa"/>
            <w:gridSpan w:val="2"/>
          </w:tcPr>
          <w:p w:rsidR="003663F1" w:rsidRPr="00356E20" w:rsidRDefault="003663F1" w:rsidP="00A10BC6">
            <w:pPr>
              <w:jc w:val="center"/>
              <w:rPr>
                <w:szCs w:val="24"/>
                <w:lang w:val="es-CO"/>
              </w:rPr>
            </w:pPr>
            <w:r w:rsidRPr="00356E20">
              <w:rPr>
                <w:szCs w:val="24"/>
                <w:lang w:val="es-CO"/>
              </w:rPr>
              <w:t>0</w:t>
            </w:r>
          </w:p>
        </w:tc>
        <w:tc>
          <w:tcPr>
            <w:tcW w:w="677" w:type="dxa"/>
            <w:gridSpan w:val="2"/>
          </w:tcPr>
          <w:p w:rsidR="003663F1" w:rsidRPr="00356E20" w:rsidRDefault="003663F1" w:rsidP="00A10BC6">
            <w:pPr>
              <w:jc w:val="center"/>
              <w:rPr>
                <w:szCs w:val="24"/>
                <w:lang w:val="es-CO"/>
              </w:rPr>
            </w:pPr>
            <w:r w:rsidRPr="00356E20">
              <w:rPr>
                <w:szCs w:val="24"/>
                <w:lang w:val="es-CO"/>
              </w:rPr>
              <w:t>0</w:t>
            </w:r>
          </w:p>
          <w:p w:rsidR="003663F1" w:rsidRPr="00356E20" w:rsidRDefault="003663F1" w:rsidP="00A10BC6">
            <w:pPr>
              <w:jc w:val="center"/>
              <w:rPr>
                <w:szCs w:val="24"/>
                <w:lang w:val="es-CO"/>
              </w:rPr>
            </w:pPr>
          </w:p>
        </w:tc>
        <w:tc>
          <w:tcPr>
            <w:tcW w:w="716" w:type="dxa"/>
            <w:gridSpan w:val="2"/>
          </w:tcPr>
          <w:p w:rsidR="003663F1" w:rsidRPr="00356E20" w:rsidRDefault="003663F1" w:rsidP="00A10BC6">
            <w:pPr>
              <w:jc w:val="center"/>
              <w:rPr>
                <w:szCs w:val="24"/>
                <w:lang w:val="es-CO"/>
              </w:rPr>
            </w:pPr>
            <w:r w:rsidRPr="00356E20">
              <w:rPr>
                <w:szCs w:val="24"/>
                <w:lang w:val="es-CO"/>
              </w:rPr>
              <w:t>3</w:t>
            </w:r>
          </w:p>
        </w:tc>
        <w:tc>
          <w:tcPr>
            <w:tcW w:w="809" w:type="dxa"/>
            <w:gridSpan w:val="2"/>
          </w:tcPr>
          <w:p w:rsidR="003663F1" w:rsidRPr="00356E20" w:rsidRDefault="003663F1" w:rsidP="00A10BC6">
            <w:pPr>
              <w:jc w:val="center"/>
              <w:rPr>
                <w:szCs w:val="24"/>
                <w:lang w:val="es-CO"/>
              </w:rPr>
            </w:pPr>
            <w:r w:rsidRPr="00356E20">
              <w:rPr>
                <w:szCs w:val="24"/>
                <w:lang w:val="es-CO"/>
              </w:rPr>
              <w:t>2</w:t>
            </w:r>
          </w:p>
        </w:tc>
        <w:tc>
          <w:tcPr>
            <w:tcW w:w="808" w:type="dxa"/>
            <w:gridSpan w:val="2"/>
          </w:tcPr>
          <w:p w:rsidR="003663F1" w:rsidRPr="00356E20" w:rsidRDefault="003663F1" w:rsidP="00A10BC6">
            <w:pPr>
              <w:jc w:val="center"/>
              <w:rPr>
                <w:szCs w:val="24"/>
                <w:lang w:val="es-CO"/>
              </w:rPr>
            </w:pPr>
            <w:r w:rsidRPr="00356E20">
              <w:rPr>
                <w:szCs w:val="24"/>
                <w:lang w:val="es-CO"/>
              </w:rPr>
              <w:t>5</w:t>
            </w:r>
          </w:p>
        </w:tc>
        <w:tc>
          <w:tcPr>
            <w:tcW w:w="1852" w:type="dxa"/>
            <w:gridSpan w:val="2"/>
          </w:tcPr>
          <w:p w:rsidR="003663F1" w:rsidRPr="00356E20" w:rsidRDefault="003663F1" w:rsidP="00A10BC6">
            <w:pPr>
              <w:rPr>
                <w:szCs w:val="24"/>
                <w:lang w:val="es-CO"/>
              </w:rPr>
            </w:pPr>
            <w:r w:rsidRPr="00356E20">
              <w:rPr>
                <w:szCs w:val="24"/>
                <w:lang w:val="es-CO"/>
              </w:rPr>
              <w:t>Metodologías / SUIT y Formulario Único de Reporte y Avance de la Gestión</w:t>
            </w:r>
          </w:p>
        </w:tc>
      </w:tr>
      <w:tr w:rsidR="003663F1" w:rsidRPr="0098756B" w:rsidTr="00A10BC6">
        <w:trPr>
          <w:gridBefore w:val="1"/>
          <w:wBefore w:w="15" w:type="dxa"/>
          <w:jc w:val="center"/>
        </w:trPr>
        <w:tc>
          <w:tcPr>
            <w:tcW w:w="5311" w:type="dxa"/>
            <w:gridSpan w:val="2"/>
          </w:tcPr>
          <w:p w:rsidR="003663F1" w:rsidRPr="00356E20" w:rsidRDefault="003663F1" w:rsidP="00071B40">
            <w:pPr>
              <w:numPr>
                <w:ilvl w:val="0"/>
                <w:numId w:val="5"/>
              </w:numPr>
              <w:rPr>
                <w:szCs w:val="24"/>
                <w:lang w:val="es-CO"/>
              </w:rPr>
            </w:pPr>
            <w:r w:rsidRPr="00356E20">
              <w:rPr>
                <w:szCs w:val="24"/>
                <w:lang w:val="es-CO"/>
              </w:rPr>
              <w:t>Trámites racionalizados  e implementados (racionalizados, intervenidos y sistematizados).</w:t>
            </w:r>
          </w:p>
        </w:tc>
        <w:tc>
          <w:tcPr>
            <w:tcW w:w="1524" w:type="dxa"/>
            <w:gridSpan w:val="3"/>
          </w:tcPr>
          <w:p w:rsidR="003663F1" w:rsidRPr="00356E20" w:rsidRDefault="003663F1" w:rsidP="00A10BC6">
            <w:pPr>
              <w:jc w:val="right"/>
              <w:rPr>
                <w:szCs w:val="24"/>
                <w:lang w:val="es-CO"/>
              </w:rPr>
            </w:pPr>
            <w:r w:rsidRPr="00356E20">
              <w:rPr>
                <w:szCs w:val="24"/>
                <w:lang w:val="es-CO"/>
              </w:rPr>
              <w:t>200.000</w:t>
            </w:r>
          </w:p>
        </w:tc>
        <w:tc>
          <w:tcPr>
            <w:tcW w:w="1260" w:type="dxa"/>
            <w:gridSpan w:val="2"/>
          </w:tcPr>
          <w:p w:rsidR="003663F1" w:rsidRPr="00356E20" w:rsidRDefault="003663F1" w:rsidP="00A10BC6">
            <w:pPr>
              <w:jc w:val="center"/>
              <w:rPr>
                <w:szCs w:val="24"/>
                <w:lang w:val="es-CO"/>
              </w:rPr>
            </w:pPr>
            <w:r w:rsidRPr="00356E20">
              <w:rPr>
                <w:szCs w:val="24"/>
                <w:lang w:val="es-CO"/>
              </w:rPr>
              <w:t>Trámites</w:t>
            </w:r>
          </w:p>
        </w:tc>
        <w:tc>
          <w:tcPr>
            <w:tcW w:w="826" w:type="dxa"/>
            <w:gridSpan w:val="2"/>
          </w:tcPr>
          <w:p w:rsidR="003663F1" w:rsidRPr="00356E20" w:rsidRDefault="003663F1" w:rsidP="00A10BC6">
            <w:pPr>
              <w:jc w:val="center"/>
              <w:rPr>
                <w:szCs w:val="24"/>
                <w:lang w:val="es-CO"/>
              </w:rPr>
            </w:pPr>
            <w:r w:rsidRPr="00356E20">
              <w:rPr>
                <w:szCs w:val="24"/>
                <w:lang w:val="es-CO"/>
              </w:rPr>
              <w:t>0</w:t>
            </w:r>
          </w:p>
        </w:tc>
        <w:tc>
          <w:tcPr>
            <w:tcW w:w="777" w:type="dxa"/>
            <w:gridSpan w:val="2"/>
          </w:tcPr>
          <w:p w:rsidR="003663F1" w:rsidRPr="00356E20" w:rsidRDefault="003663F1" w:rsidP="00A10BC6">
            <w:pPr>
              <w:jc w:val="center"/>
              <w:rPr>
                <w:szCs w:val="24"/>
                <w:lang w:val="es-CO"/>
              </w:rPr>
            </w:pPr>
            <w:r w:rsidRPr="00356E20">
              <w:rPr>
                <w:szCs w:val="24"/>
                <w:lang w:val="es-CO"/>
              </w:rPr>
              <w:t>0</w:t>
            </w:r>
          </w:p>
        </w:tc>
        <w:tc>
          <w:tcPr>
            <w:tcW w:w="677" w:type="dxa"/>
            <w:gridSpan w:val="2"/>
          </w:tcPr>
          <w:p w:rsidR="003663F1" w:rsidRPr="00356E20" w:rsidRDefault="003663F1" w:rsidP="00A10BC6">
            <w:pPr>
              <w:jc w:val="center"/>
              <w:rPr>
                <w:szCs w:val="24"/>
                <w:lang w:val="es-CO"/>
              </w:rPr>
            </w:pPr>
            <w:r w:rsidRPr="00356E20">
              <w:rPr>
                <w:szCs w:val="24"/>
                <w:lang w:val="es-CO"/>
              </w:rPr>
              <w:t>1</w:t>
            </w:r>
          </w:p>
          <w:p w:rsidR="003663F1" w:rsidRPr="00356E20" w:rsidRDefault="003663F1" w:rsidP="00A10BC6">
            <w:pPr>
              <w:jc w:val="center"/>
              <w:rPr>
                <w:szCs w:val="24"/>
                <w:lang w:val="es-CO"/>
              </w:rPr>
            </w:pPr>
          </w:p>
        </w:tc>
        <w:tc>
          <w:tcPr>
            <w:tcW w:w="716" w:type="dxa"/>
            <w:gridSpan w:val="2"/>
          </w:tcPr>
          <w:p w:rsidR="003663F1" w:rsidRPr="00356E20" w:rsidRDefault="003663F1" w:rsidP="00A10BC6">
            <w:pPr>
              <w:jc w:val="center"/>
              <w:rPr>
                <w:szCs w:val="24"/>
                <w:lang w:val="es-CO"/>
              </w:rPr>
            </w:pPr>
            <w:r w:rsidRPr="00356E20">
              <w:rPr>
                <w:szCs w:val="24"/>
                <w:lang w:val="es-CO"/>
              </w:rPr>
              <w:t>4</w:t>
            </w:r>
          </w:p>
        </w:tc>
        <w:tc>
          <w:tcPr>
            <w:tcW w:w="809" w:type="dxa"/>
            <w:gridSpan w:val="2"/>
          </w:tcPr>
          <w:p w:rsidR="003663F1" w:rsidRPr="00356E20" w:rsidRDefault="003663F1" w:rsidP="00A10BC6">
            <w:pPr>
              <w:jc w:val="center"/>
              <w:rPr>
                <w:szCs w:val="24"/>
                <w:lang w:val="es-CO"/>
              </w:rPr>
            </w:pPr>
            <w:r w:rsidRPr="00356E20">
              <w:rPr>
                <w:szCs w:val="24"/>
                <w:lang w:val="es-CO"/>
              </w:rPr>
              <w:t>0</w:t>
            </w:r>
          </w:p>
        </w:tc>
        <w:tc>
          <w:tcPr>
            <w:tcW w:w="808" w:type="dxa"/>
            <w:gridSpan w:val="2"/>
          </w:tcPr>
          <w:p w:rsidR="003663F1" w:rsidRPr="00356E20" w:rsidRDefault="003663F1" w:rsidP="00A10BC6">
            <w:pPr>
              <w:jc w:val="center"/>
              <w:rPr>
                <w:szCs w:val="24"/>
                <w:lang w:val="es-CO"/>
              </w:rPr>
            </w:pPr>
            <w:r w:rsidRPr="00356E20">
              <w:rPr>
                <w:szCs w:val="24"/>
                <w:lang w:val="es-CO"/>
              </w:rPr>
              <w:t>5</w:t>
            </w:r>
          </w:p>
        </w:tc>
        <w:tc>
          <w:tcPr>
            <w:tcW w:w="1852" w:type="dxa"/>
            <w:gridSpan w:val="2"/>
          </w:tcPr>
          <w:p w:rsidR="003663F1" w:rsidRPr="00356E20" w:rsidRDefault="003663F1" w:rsidP="00A10BC6">
            <w:pPr>
              <w:rPr>
                <w:szCs w:val="24"/>
                <w:lang w:val="es-CO"/>
              </w:rPr>
            </w:pPr>
            <w:r w:rsidRPr="00356E20">
              <w:rPr>
                <w:szCs w:val="24"/>
                <w:lang w:val="es-CO"/>
              </w:rPr>
              <w:t xml:space="preserve">Metodologías / SUIT y Formulario Único de </w:t>
            </w:r>
            <w:r w:rsidRPr="00356E20">
              <w:rPr>
                <w:szCs w:val="24"/>
                <w:lang w:val="es-CO"/>
              </w:rPr>
              <w:lastRenderedPageBreak/>
              <w:t>Reporte y Avance de la Gestión</w:t>
            </w:r>
          </w:p>
        </w:tc>
      </w:tr>
      <w:tr w:rsidR="003663F1" w:rsidRPr="00356E20" w:rsidTr="00A10BC6">
        <w:trPr>
          <w:gridBefore w:val="1"/>
          <w:wBefore w:w="15" w:type="dxa"/>
          <w:jc w:val="center"/>
        </w:trPr>
        <w:tc>
          <w:tcPr>
            <w:tcW w:w="5311" w:type="dxa"/>
            <w:gridSpan w:val="2"/>
          </w:tcPr>
          <w:p w:rsidR="003663F1" w:rsidRPr="00356E20" w:rsidRDefault="003663F1" w:rsidP="00071B40">
            <w:pPr>
              <w:pStyle w:val="ListParagraph"/>
              <w:numPr>
                <w:ilvl w:val="0"/>
                <w:numId w:val="5"/>
              </w:numPr>
              <w:rPr>
                <w:szCs w:val="24"/>
                <w:lang w:val="es-CO"/>
              </w:rPr>
            </w:pPr>
            <w:r w:rsidRPr="00356E20">
              <w:rPr>
                <w:szCs w:val="24"/>
                <w:lang w:val="es-CO"/>
              </w:rPr>
              <w:lastRenderedPageBreak/>
              <w:t>Sistema Único de Información de Trámites SUIT V3 implementado en entidades territoriales.</w:t>
            </w:r>
          </w:p>
        </w:tc>
        <w:tc>
          <w:tcPr>
            <w:tcW w:w="1524" w:type="dxa"/>
            <w:gridSpan w:val="3"/>
          </w:tcPr>
          <w:p w:rsidR="003663F1" w:rsidRPr="00356E20" w:rsidRDefault="003663F1" w:rsidP="00A10BC6">
            <w:pPr>
              <w:jc w:val="right"/>
              <w:rPr>
                <w:szCs w:val="24"/>
                <w:lang w:val="es-CO"/>
              </w:rPr>
            </w:pPr>
            <w:r w:rsidRPr="00356E20">
              <w:rPr>
                <w:szCs w:val="24"/>
                <w:lang w:val="es-CO"/>
              </w:rPr>
              <w:t>200.000</w:t>
            </w:r>
          </w:p>
        </w:tc>
        <w:tc>
          <w:tcPr>
            <w:tcW w:w="1260" w:type="dxa"/>
            <w:gridSpan w:val="2"/>
          </w:tcPr>
          <w:p w:rsidR="003663F1" w:rsidRPr="00356E20" w:rsidRDefault="003663F1" w:rsidP="00A10BC6">
            <w:pPr>
              <w:jc w:val="center"/>
              <w:rPr>
                <w:szCs w:val="24"/>
                <w:lang w:val="es-CO"/>
              </w:rPr>
            </w:pPr>
            <w:r w:rsidRPr="00356E20">
              <w:rPr>
                <w:szCs w:val="24"/>
                <w:lang w:val="es-CO"/>
              </w:rPr>
              <w:t>Número</w:t>
            </w:r>
          </w:p>
          <w:p w:rsidR="003663F1" w:rsidRPr="00356E20" w:rsidRDefault="003663F1" w:rsidP="00A10BC6">
            <w:pPr>
              <w:jc w:val="center"/>
              <w:rPr>
                <w:szCs w:val="24"/>
                <w:lang w:val="es-CO"/>
              </w:rPr>
            </w:pPr>
            <w:r w:rsidRPr="00356E20">
              <w:rPr>
                <w:szCs w:val="24"/>
                <w:lang w:val="es-CO"/>
              </w:rPr>
              <w:t xml:space="preserve">Entidades </w:t>
            </w:r>
          </w:p>
        </w:tc>
        <w:tc>
          <w:tcPr>
            <w:tcW w:w="826" w:type="dxa"/>
            <w:gridSpan w:val="2"/>
          </w:tcPr>
          <w:p w:rsidR="003663F1" w:rsidRPr="00356E20" w:rsidRDefault="003663F1" w:rsidP="00A10BC6">
            <w:pPr>
              <w:jc w:val="center"/>
              <w:rPr>
                <w:szCs w:val="24"/>
                <w:lang w:val="es-CO"/>
              </w:rPr>
            </w:pPr>
            <w:r w:rsidRPr="00356E20">
              <w:rPr>
                <w:szCs w:val="24"/>
                <w:lang w:val="es-CO"/>
              </w:rPr>
              <w:t>0</w:t>
            </w:r>
          </w:p>
        </w:tc>
        <w:tc>
          <w:tcPr>
            <w:tcW w:w="777" w:type="dxa"/>
            <w:gridSpan w:val="2"/>
          </w:tcPr>
          <w:p w:rsidR="003663F1" w:rsidRPr="00356E20" w:rsidRDefault="003663F1" w:rsidP="00A10BC6">
            <w:pPr>
              <w:jc w:val="center"/>
              <w:rPr>
                <w:szCs w:val="24"/>
                <w:lang w:val="es-CO"/>
              </w:rPr>
            </w:pPr>
            <w:r w:rsidRPr="00356E20">
              <w:rPr>
                <w:szCs w:val="24"/>
                <w:lang w:val="es-CO"/>
              </w:rPr>
              <w:t>1</w:t>
            </w:r>
          </w:p>
        </w:tc>
        <w:tc>
          <w:tcPr>
            <w:tcW w:w="677" w:type="dxa"/>
            <w:gridSpan w:val="2"/>
          </w:tcPr>
          <w:p w:rsidR="003663F1" w:rsidRPr="00356E20" w:rsidRDefault="003663F1" w:rsidP="00A10BC6">
            <w:pPr>
              <w:jc w:val="center"/>
              <w:rPr>
                <w:szCs w:val="24"/>
                <w:lang w:val="es-CO"/>
              </w:rPr>
            </w:pPr>
            <w:r w:rsidRPr="00356E20">
              <w:rPr>
                <w:szCs w:val="24"/>
                <w:lang w:val="es-CO"/>
              </w:rPr>
              <w:t>24</w:t>
            </w:r>
          </w:p>
        </w:tc>
        <w:tc>
          <w:tcPr>
            <w:tcW w:w="716" w:type="dxa"/>
            <w:gridSpan w:val="2"/>
          </w:tcPr>
          <w:p w:rsidR="003663F1" w:rsidRPr="00356E20" w:rsidRDefault="003663F1" w:rsidP="00A10BC6">
            <w:pPr>
              <w:jc w:val="center"/>
              <w:rPr>
                <w:szCs w:val="24"/>
                <w:lang w:val="es-CO"/>
              </w:rPr>
            </w:pPr>
            <w:r w:rsidRPr="00356E20">
              <w:rPr>
                <w:szCs w:val="24"/>
                <w:lang w:val="es-CO"/>
              </w:rPr>
              <w:t>24</w:t>
            </w:r>
          </w:p>
        </w:tc>
        <w:tc>
          <w:tcPr>
            <w:tcW w:w="809" w:type="dxa"/>
            <w:gridSpan w:val="2"/>
          </w:tcPr>
          <w:p w:rsidR="003663F1" w:rsidRPr="00356E20" w:rsidRDefault="003663F1" w:rsidP="00A10BC6">
            <w:pPr>
              <w:jc w:val="center"/>
              <w:rPr>
                <w:szCs w:val="24"/>
                <w:lang w:val="es-CO"/>
              </w:rPr>
            </w:pPr>
            <w:r w:rsidRPr="00356E20">
              <w:rPr>
                <w:szCs w:val="24"/>
                <w:lang w:val="es-CO"/>
              </w:rPr>
              <w:t>15</w:t>
            </w:r>
          </w:p>
        </w:tc>
        <w:tc>
          <w:tcPr>
            <w:tcW w:w="808" w:type="dxa"/>
            <w:gridSpan w:val="2"/>
          </w:tcPr>
          <w:p w:rsidR="003663F1" w:rsidRPr="00356E20" w:rsidRDefault="003663F1" w:rsidP="00A10BC6">
            <w:pPr>
              <w:jc w:val="center"/>
              <w:rPr>
                <w:szCs w:val="24"/>
                <w:lang w:val="es-CO"/>
              </w:rPr>
            </w:pPr>
            <w:r w:rsidRPr="00356E20">
              <w:rPr>
                <w:szCs w:val="24"/>
                <w:lang w:val="es-CO"/>
              </w:rPr>
              <w:t>64</w:t>
            </w:r>
          </w:p>
        </w:tc>
        <w:tc>
          <w:tcPr>
            <w:tcW w:w="1852" w:type="dxa"/>
            <w:gridSpan w:val="2"/>
          </w:tcPr>
          <w:p w:rsidR="003663F1" w:rsidRPr="00356E20" w:rsidRDefault="003663F1" w:rsidP="00A10BC6">
            <w:pPr>
              <w:jc w:val="center"/>
              <w:rPr>
                <w:szCs w:val="24"/>
                <w:lang w:val="es-CO"/>
              </w:rPr>
            </w:pPr>
            <w:r w:rsidRPr="00356E20">
              <w:rPr>
                <w:szCs w:val="24"/>
                <w:lang w:val="es-CO"/>
              </w:rPr>
              <w:t>SUIT</w:t>
            </w:r>
          </w:p>
        </w:tc>
      </w:tr>
      <w:tr w:rsidR="003663F1" w:rsidRPr="00356E20" w:rsidTr="00A10BC6">
        <w:trPr>
          <w:gridBefore w:val="1"/>
          <w:wBefore w:w="15" w:type="dxa"/>
          <w:jc w:val="center"/>
        </w:trPr>
        <w:tc>
          <w:tcPr>
            <w:tcW w:w="5311" w:type="dxa"/>
            <w:gridSpan w:val="2"/>
          </w:tcPr>
          <w:p w:rsidR="003663F1" w:rsidRPr="00356E20" w:rsidRDefault="003663F1" w:rsidP="00071B40">
            <w:pPr>
              <w:pStyle w:val="ListParagraph"/>
              <w:numPr>
                <w:ilvl w:val="0"/>
                <w:numId w:val="5"/>
              </w:numPr>
              <w:rPr>
                <w:szCs w:val="24"/>
                <w:lang w:val="es-CO"/>
              </w:rPr>
            </w:pPr>
            <w:r w:rsidRPr="00356E20">
              <w:rPr>
                <w:szCs w:val="24"/>
                <w:lang w:val="es-CO"/>
              </w:rPr>
              <w:t>Eventos de capacitación en el desarrollo de competencias en los servidores.</w:t>
            </w:r>
          </w:p>
        </w:tc>
        <w:tc>
          <w:tcPr>
            <w:tcW w:w="1524" w:type="dxa"/>
            <w:gridSpan w:val="3"/>
          </w:tcPr>
          <w:p w:rsidR="003663F1" w:rsidRPr="00356E20" w:rsidRDefault="003663F1" w:rsidP="00A10BC6">
            <w:pPr>
              <w:jc w:val="right"/>
              <w:rPr>
                <w:szCs w:val="24"/>
                <w:lang w:val="es-CO"/>
              </w:rPr>
            </w:pPr>
            <w:r w:rsidRPr="00356E20">
              <w:rPr>
                <w:szCs w:val="24"/>
                <w:lang w:val="es-CO"/>
              </w:rPr>
              <w:t>600.000</w:t>
            </w:r>
          </w:p>
        </w:tc>
        <w:tc>
          <w:tcPr>
            <w:tcW w:w="1260" w:type="dxa"/>
            <w:gridSpan w:val="2"/>
          </w:tcPr>
          <w:p w:rsidR="003663F1" w:rsidRPr="00356E20" w:rsidRDefault="003663F1" w:rsidP="00A10BC6">
            <w:pPr>
              <w:jc w:val="center"/>
              <w:rPr>
                <w:szCs w:val="24"/>
                <w:highlight w:val="yellow"/>
                <w:lang w:val="es-CO"/>
              </w:rPr>
            </w:pPr>
            <w:r w:rsidRPr="00356E20">
              <w:rPr>
                <w:szCs w:val="24"/>
                <w:lang w:val="es-CO"/>
              </w:rPr>
              <w:t>Número de eventos</w:t>
            </w:r>
          </w:p>
        </w:tc>
        <w:tc>
          <w:tcPr>
            <w:tcW w:w="826" w:type="dxa"/>
            <w:gridSpan w:val="2"/>
          </w:tcPr>
          <w:p w:rsidR="003663F1" w:rsidRPr="00356E20" w:rsidRDefault="003663F1" w:rsidP="00A10BC6">
            <w:pPr>
              <w:jc w:val="center"/>
              <w:rPr>
                <w:szCs w:val="24"/>
                <w:lang w:val="es-CO"/>
              </w:rPr>
            </w:pPr>
            <w:r w:rsidRPr="00356E20">
              <w:rPr>
                <w:szCs w:val="24"/>
                <w:lang w:val="es-CO"/>
              </w:rPr>
              <w:t>0</w:t>
            </w:r>
          </w:p>
        </w:tc>
        <w:tc>
          <w:tcPr>
            <w:tcW w:w="777" w:type="dxa"/>
            <w:gridSpan w:val="2"/>
          </w:tcPr>
          <w:p w:rsidR="003663F1" w:rsidRPr="00356E20" w:rsidRDefault="003663F1" w:rsidP="00A10BC6">
            <w:pPr>
              <w:jc w:val="center"/>
              <w:rPr>
                <w:szCs w:val="24"/>
                <w:lang w:val="es-CO"/>
              </w:rPr>
            </w:pPr>
            <w:r w:rsidRPr="00356E20">
              <w:rPr>
                <w:szCs w:val="24"/>
                <w:lang w:val="es-CO"/>
              </w:rPr>
              <w:t>0</w:t>
            </w:r>
          </w:p>
        </w:tc>
        <w:tc>
          <w:tcPr>
            <w:tcW w:w="677" w:type="dxa"/>
            <w:gridSpan w:val="2"/>
          </w:tcPr>
          <w:p w:rsidR="003663F1" w:rsidRPr="00356E20" w:rsidRDefault="003663F1" w:rsidP="00A10BC6">
            <w:pPr>
              <w:jc w:val="center"/>
              <w:rPr>
                <w:szCs w:val="24"/>
                <w:lang w:val="es-CO"/>
              </w:rPr>
            </w:pPr>
            <w:r w:rsidRPr="00356E20">
              <w:rPr>
                <w:szCs w:val="24"/>
                <w:lang w:val="es-CO"/>
              </w:rPr>
              <w:t>2</w:t>
            </w:r>
          </w:p>
        </w:tc>
        <w:tc>
          <w:tcPr>
            <w:tcW w:w="716" w:type="dxa"/>
            <w:gridSpan w:val="2"/>
          </w:tcPr>
          <w:p w:rsidR="003663F1" w:rsidRPr="00356E20" w:rsidRDefault="003663F1" w:rsidP="00A10BC6">
            <w:pPr>
              <w:jc w:val="center"/>
              <w:rPr>
                <w:szCs w:val="24"/>
                <w:lang w:val="es-CO"/>
              </w:rPr>
            </w:pPr>
            <w:r w:rsidRPr="00356E20">
              <w:rPr>
                <w:szCs w:val="24"/>
                <w:lang w:val="es-CO"/>
              </w:rPr>
              <w:t>2</w:t>
            </w:r>
          </w:p>
        </w:tc>
        <w:tc>
          <w:tcPr>
            <w:tcW w:w="809" w:type="dxa"/>
            <w:gridSpan w:val="2"/>
          </w:tcPr>
          <w:p w:rsidR="003663F1" w:rsidRPr="00356E20" w:rsidRDefault="003663F1" w:rsidP="00A10BC6">
            <w:pPr>
              <w:jc w:val="center"/>
              <w:rPr>
                <w:szCs w:val="24"/>
                <w:lang w:val="es-CO"/>
              </w:rPr>
            </w:pPr>
            <w:r w:rsidRPr="00356E20">
              <w:rPr>
                <w:szCs w:val="24"/>
                <w:lang w:val="es-CO"/>
              </w:rPr>
              <w:t>2</w:t>
            </w:r>
          </w:p>
        </w:tc>
        <w:tc>
          <w:tcPr>
            <w:tcW w:w="808" w:type="dxa"/>
            <w:gridSpan w:val="2"/>
          </w:tcPr>
          <w:p w:rsidR="003663F1" w:rsidRPr="00356E20" w:rsidRDefault="003663F1" w:rsidP="00A10BC6">
            <w:pPr>
              <w:jc w:val="center"/>
              <w:rPr>
                <w:szCs w:val="24"/>
                <w:lang w:val="es-CO"/>
              </w:rPr>
            </w:pPr>
            <w:r w:rsidRPr="00356E20">
              <w:rPr>
                <w:szCs w:val="24"/>
                <w:lang w:val="es-CO"/>
              </w:rPr>
              <w:t>6</w:t>
            </w:r>
          </w:p>
        </w:tc>
        <w:tc>
          <w:tcPr>
            <w:tcW w:w="1852" w:type="dxa"/>
            <w:gridSpan w:val="2"/>
          </w:tcPr>
          <w:p w:rsidR="003663F1" w:rsidRPr="00356E20" w:rsidRDefault="003663F1" w:rsidP="00A10BC6">
            <w:pPr>
              <w:jc w:val="center"/>
              <w:rPr>
                <w:szCs w:val="24"/>
                <w:highlight w:val="yellow"/>
                <w:lang w:val="es-CO"/>
              </w:rPr>
            </w:pPr>
            <w:r w:rsidRPr="00356E20">
              <w:rPr>
                <w:szCs w:val="24"/>
                <w:lang w:val="es-CO"/>
              </w:rPr>
              <w:t>Informe semestral del Programa</w:t>
            </w:r>
          </w:p>
        </w:tc>
      </w:tr>
      <w:tr w:rsidR="003663F1" w:rsidRPr="0098756B" w:rsidTr="00A10BC6">
        <w:trPr>
          <w:gridBefore w:val="1"/>
          <w:wBefore w:w="15" w:type="dxa"/>
          <w:jc w:val="center"/>
        </w:trPr>
        <w:tc>
          <w:tcPr>
            <w:tcW w:w="11091" w:type="dxa"/>
            <w:gridSpan w:val="15"/>
          </w:tcPr>
          <w:p w:rsidR="003663F1" w:rsidRPr="00356E20" w:rsidRDefault="003663F1" w:rsidP="00A10BC6">
            <w:pPr>
              <w:rPr>
                <w:b/>
                <w:szCs w:val="24"/>
                <w:lang w:val="es-CO"/>
              </w:rPr>
            </w:pPr>
            <w:r w:rsidRPr="00356E20">
              <w:rPr>
                <w:b/>
                <w:szCs w:val="24"/>
                <w:lang w:val="es-CO"/>
              </w:rPr>
              <w:t>Componente III:   Fortalecimiento del sistema de compra pública</w:t>
            </w:r>
          </w:p>
        </w:tc>
        <w:tc>
          <w:tcPr>
            <w:tcW w:w="809" w:type="dxa"/>
            <w:gridSpan w:val="2"/>
          </w:tcPr>
          <w:p w:rsidR="003663F1" w:rsidRPr="00356E20" w:rsidRDefault="003663F1" w:rsidP="00A10BC6">
            <w:pPr>
              <w:rPr>
                <w:b/>
                <w:szCs w:val="24"/>
                <w:u w:val="single"/>
                <w:lang w:val="es-CO"/>
              </w:rPr>
            </w:pPr>
          </w:p>
        </w:tc>
        <w:tc>
          <w:tcPr>
            <w:tcW w:w="2660" w:type="dxa"/>
            <w:gridSpan w:val="4"/>
          </w:tcPr>
          <w:p w:rsidR="003663F1" w:rsidRPr="00356E20" w:rsidRDefault="003663F1" w:rsidP="00A10BC6">
            <w:pPr>
              <w:rPr>
                <w:b/>
                <w:szCs w:val="24"/>
                <w:u w:val="single"/>
                <w:lang w:val="es-CO"/>
              </w:rPr>
            </w:pPr>
          </w:p>
        </w:tc>
      </w:tr>
      <w:tr w:rsidR="003663F1" w:rsidRPr="0098756B" w:rsidTr="00A10BC6">
        <w:trPr>
          <w:gridBefore w:val="1"/>
          <w:wBefore w:w="15" w:type="dxa"/>
          <w:jc w:val="center"/>
        </w:trPr>
        <w:tc>
          <w:tcPr>
            <w:tcW w:w="5311" w:type="dxa"/>
            <w:gridSpan w:val="2"/>
          </w:tcPr>
          <w:p w:rsidR="003663F1" w:rsidRPr="00356E20" w:rsidRDefault="003663F1" w:rsidP="00A10BC6">
            <w:pPr>
              <w:rPr>
                <w:szCs w:val="24"/>
                <w:lang w:val="es-CO"/>
              </w:rPr>
            </w:pPr>
            <w:r w:rsidRPr="00356E20">
              <w:rPr>
                <w:szCs w:val="24"/>
                <w:lang w:val="es-CO"/>
              </w:rPr>
              <w:t>1. Nuevos módulos del sistema de información de e-Procurement implementados y en operación.</w:t>
            </w:r>
          </w:p>
        </w:tc>
        <w:tc>
          <w:tcPr>
            <w:tcW w:w="1524" w:type="dxa"/>
            <w:gridSpan w:val="3"/>
            <w:vAlign w:val="center"/>
          </w:tcPr>
          <w:p w:rsidR="003663F1" w:rsidRPr="00356E20" w:rsidRDefault="003663F1" w:rsidP="00A10BC6">
            <w:pPr>
              <w:jc w:val="center"/>
              <w:rPr>
                <w:szCs w:val="24"/>
                <w:lang w:val="es-CO"/>
              </w:rPr>
            </w:pPr>
            <w:r w:rsidRPr="00356E20">
              <w:rPr>
                <w:szCs w:val="24"/>
                <w:lang w:val="es-CO"/>
              </w:rPr>
              <w:t xml:space="preserve"> $ 4.000.000 </w:t>
            </w:r>
          </w:p>
        </w:tc>
        <w:tc>
          <w:tcPr>
            <w:tcW w:w="1260" w:type="dxa"/>
            <w:gridSpan w:val="2"/>
            <w:vAlign w:val="center"/>
          </w:tcPr>
          <w:p w:rsidR="003663F1" w:rsidRPr="00356E20" w:rsidRDefault="003663F1" w:rsidP="00A10BC6">
            <w:pPr>
              <w:jc w:val="center"/>
              <w:rPr>
                <w:szCs w:val="24"/>
                <w:lang w:val="es-CO"/>
              </w:rPr>
            </w:pPr>
            <w:r w:rsidRPr="00356E20">
              <w:rPr>
                <w:szCs w:val="24"/>
                <w:lang w:val="es-CO"/>
              </w:rPr>
              <w:t>Módulos</w:t>
            </w:r>
          </w:p>
        </w:tc>
        <w:tc>
          <w:tcPr>
            <w:tcW w:w="826" w:type="dxa"/>
            <w:gridSpan w:val="2"/>
            <w:vAlign w:val="center"/>
          </w:tcPr>
          <w:p w:rsidR="003663F1" w:rsidRPr="00356E20" w:rsidRDefault="003663F1" w:rsidP="00A10BC6">
            <w:pPr>
              <w:jc w:val="center"/>
              <w:rPr>
                <w:szCs w:val="24"/>
                <w:lang w:val="es-CO"/>
              </w:rPr>
            </w:pPr>
            <w:r w:rsidRPr="00356E20">
              <w:rPr>
                <w:szCs w:val="24"/>
                <w:lang w:val="es-CO"/>
              </w:rPr>
              <w:t>1</w:t>
            </w:r>
          </w:p>
        </w:tc>
        <w:tc>
          <w:tcPr>
            <w:tcW w:w="777" w:type="dxa"/>
            <w:gridSpan w:val="2"/>
            <w:vAlign w:val="center"/>
          </w:tcPr>
          <w:p w:rsidR="003663F1" w:rsidRPr="00356E20" w:rsidRDefault="003663F1" w:rsidP="00A10BC6">
            <w:pPr>
              <w:jc w:val="center"/>
              <w:rPr>
                <w:szCs w:val="24"/>
                <w:lang w:val="es-CO"/>
              </w:rPr>
            </w:pPr>
            <w:r w:rsidRPr="00356E20">
              <w:rPr>
                <w:szCs w:val="24"/>
                <w:lang w:val="es-CO"/>
              </w:rPr>
              <w:t>1</w:t>
            </w:r>
          </w:p>
        </w:tc>
        <w:tc>
          <w:tcPr>
            <w:tcW w:w="677" w:type="dxa"/>
            <w:gridSpan w:val="2"/>
            <w:vAlign w:val="center"/>
          </w:tcPr>
          <w:p w:rsidR="003663F1" w:rsidRPr="00356E20" w:rsidRDefault="003663F1" w:rsidP="00A10BC6">
            <w:pPr>
              <w:jc w:val="center"/>
              <w:rPr>
                <w:szCs w:val="24"/>
                <w:lang w:val="es-CO"/>
              </w:rPr>
            </w:pPr>
            <w:r w:rsidRPr="00356E20">
              <w:rPr>
                <w:szCs w:val="24"/>
                <w:lang w:val="es-CO"/>
              </w:rPr>
              <w:t>2</w:t>
            </w:r>
          </w:p>
        </w:tc>
        <w:tc>
          <w:tcPr>
            <w:tcW w:w="716" w:type="dxa"/>
            <w:gridSpan w:val="2"/>
            <w:vAlign w:val="center"/>
          </w:tcPr>
          <w:p w:rsidR="003663F1" w:rsidRPr="00356E20" w:rsidRDefault="003663F1" w:rsidP="00A10BC6">
            <w:pPr>
              <w:jc w:val="center"/>
              <w:rPr>
                <w:szCs w:val="24"/>
                <w:lang w:val="es-CO"/>
              </w:rPr>
            </w:pPr>
            <w:r w:rsidRPr="00356E20">
              <w:rPr>
                <w:szCs w:val="24"/>
                <w:lang w:val="es-CO"/>
              </w:rPr>
              <w:t>0</w:t>
            </w:r>
          </w:p>
        </w:tc>
        <w:tc>
          <w:tcPr>
            <w:tcW w:w="809" w:type="dxa"/>
            <w:gridSpan w:val="2"/>
            <w:vAlign w:val="center"/>
          </w:tcPr>
          <w:p w:rsidR="003663F1" w:rsidRPr="00356E20" w:rsidRDefault="003663F1" w:rsidP="00A10BC6">
            <w:pPr>
              <w:jc w:val="center"/>
              <w:rPr>
                <w:szCs w:val="24"/>
                <w:lang w:val="es-CO"/>
              </w:rPr>
            </w:pPr>
            <w:r w:rsidRPr="00356E20">
              <w:rPr>
                <w:szCs w:val="24"/>
                <w:lang w:val="es-CO"/>
              </w:rPr>
              <w:t>0</w:t>
            </w:r>
          </w:p>
        </w:tc>
        <w:tc>
          <w:tcPr>
            <w:tcW w:w="808" w:type="dxa"/>
            <w:gridSpan w:val="2"/>
            <w:vAlign w:val="center"/>
          </w:tcPr>
          <w:p w:rsidR="003663F1" w:rsidRPr="00356E20" w:rsidRDefault="003663F1" w:rsidP="00A10BC6">
            <w:pPr>
              <w:jc w:val="center"/>
              <w:rPr>
                <w:szCs w:val="24"/>
                <w:lang w:val="es-CO"/>
              </w:rPr>
            </w:pPr>
            <w:r w:rsidRPr="00356E20">
              <w:rPr>
                <w:szCs w:val="24"/>
                <w:lang w:val="es-CO"/>
              </w:rPr>
              <w:t>4</w:t>
            </w:r>
          </w:p>
        </w:tc>
        <w:tc>
          <w:tcPr>
            <w:tcW w:w="1852" w:type="dxa"/>
            <w:gridSpan w:val="2"/>
            <w:vAlign w:val="center"/>
          </w:tcPr>
          <w:p w:rsidR="003663F1" w:rsidRPr="00356E20" w:rsidRDefault="003663F1" w:rsidP="00A10BC6">
            <w:pPr>
              <w:rPr>
                <w:szCs w:val="24"/>
                <w:lang w:val="es-CO"/>
              </w:rPr>
            </w:pPr>
            <w:r w:rsidRPr="00356E20">
              <w:rPr>
                <w:szCs w:val="24"/>
                <w:lang w:val="es-CO"/>
              </w:rPr>
              <w:t xml:space="preserve">ANCP </w:t>
            </w:r>
          </w:p>
          <w:p w:rsidR="003663F1" w:rsidRPr="00356E20" w:rsidRDefault="003663F1" w:rsidP="00A10BC6">
            <w:pPr>
              <w:rPr>
                <w:szCs w:val="24"/>
                <w:lang w:val="es-CO"/>
              </w:rPr>
            </w:pPr>
            <w:r w:rsidRPr="00356E20">
              <w:rPr>
                <w:szCs w:val="24"/>
                <w:lang w:val="es-CO"/>
              </w:rPr>
              <w:t>Reporte del sistema de información de e-Procurement</w:t>
            </w:r>
          </w:p>
        </w:tc>
      </w:tr>
      <w:tr w:rsidR="003663F1" w:rsidRPr="0098756B" w:rsidTr="00A10BC6">
        <w:trPr>
          <w:gridBefore w:val="1"/>
          <w:wBefore w:w="15" w:type="dxa"/>
          <w:jc w:val="center"/>
        </w:trPr>
        <w:tc>
          <w:tcPr>
            <w:tcW w:w="5311" w:type="dxa"/>
            <w:gridSpan w:val="2"/>
          </w:tcPr>
          <w:p w:rsidR="003663F1" w:rsidRPr="00356E20" w:rsidRDefault="003663F1" w:rsidP="00A10BC6">
            <w:pPr>
              <w:rPr>
                <w:szCs w:val="24"/>
                <w:lang w:val="es-CO"/>
              </w:rPr>
            </w:pPr>
            <w:r w:rsidRPr="00356E20">
              <w:rPr>
                <w:szCs w:val="24"/>
                <w:lang w:val="es-CO"/>
              </w:rPr>
              <w:t>2. Modelos de Servicio y Atención de Colombia Compra Eficiente en operación.</w:t>
            </w:r>
          </w:p>
        </w:tc>
        <w:tc>
          <w:tcPr>
            <w:tcW w:w="1524" w:type="dxa"/>
            <w:gridSpan w:val="3"/>
            <w:vAlign w:val="center"/>
          </w:tcPr>
          <w:p w:rsidR="003663F1" w:rsidRPr="00356E20" w:rsidRDefault="003663F1" w:rsidP="00A10BC6">
            <w:pPr>
              <w:jc w:val="center"/>
              <w:rPr>
                <w:szCs w:val="24"/>
                <w:lang w:val="es-CO"/>
              </w:rPr>
            </w:pPr>
            <w:r w:rsidRPr="00356E20">
              <w:rPr>
                <w:szCs w:val="24"/>
                <w:lang w:val="es-CO"/>
              </w:rPr>
              <w:t xml:space="preserve"> $ 500.000 </w:t>
            </w:r>
          </w:p>
        </w:tc>
        <w:tc>
          <w:tcPr>
            <w:tcW w:w="1260" w:type="dxa"/>
            <w:gridSpan w:val="2"/>
            <w:vAlign w:val="center"/>
          </w:tcPr>
          <w:p w:rsidR="003663F1" w:rsidRPr="00356E20" w:rsidRDefault="003663F1" w:rsidP="00A10BC6">
            <w:pPr>
              <w:jc w:val="center"/>
              <w:rPr>
                <w:szCs w:val="24"/>
                <w:lang w:val="es-CO"/>
              </w:rPr>
            </w:pPr>
            <w:r w:rsidRPr="00356E20">
              <w:rPr>
                <w:szCs w:val="24"/>
                <w:lang w:val="es-CO"/>
              </w:rPr>
              <w:t>Modelos implementados</w:t>
            </w:r>
          </w:p>
        </w:tc>
        <w:tc>
          <w:tcPr>
            <w:tcW w:w="826" w:type="dxa"/>
            <w:gridSpan w:val="2"/>
            <w:vAlign w:val="center"/>
          </w:tcPr>
          <w:p w:rsidR="003663F1" w:rsidRPr="00356E20" w:rsidRDefault="003663F1" w:rsidP="00A10BC6">
            <w:pPr>
              <w:jc w:val="center"/>
              <w:rPr>
                <w:szCs w:val="24"/>
                <w:lang w:val="es-CO"/>
              </w:rPr>
            </w:pPr>
            <w:r w:rsidRPr="00356E20">
              <w:rPr>
                <w:szCs w:val="24"/>
                <w:lang w:val="es-CO"/>
              </w:rPr>
              <w:t>0</w:t>
            </w:r>
          </w:p>
        </w:tc>
        <w:tc>
          <w:tcPr>
            <w:tcW w:w="777" w:type="dxa"/>
            <w:gridSpan w:val="2"/>
            <w:vAlign w:val="center"/>
          </w:tcPr>
          <w:p w:rsidR="003663F1" w:rsidRPr="00356E20" w:rsidRDefault="003663F1" w:rsidP="00A10BC6">
            <w:pPr>
              <w:jc w:val="center"/>
              <w:rPr>
                <w:szCs w:val="24"/>
                <w:lang w:val="es-CO"/>
              </w:rPr>
            </w:pPr>
            <w:r w:rsidRPr="00356E20">
              <w:rPr>
                <w:szCs w:val="24"/>
                <w:lang w:val="es-CO"/>
              </w:rPr>
              <w:t>1</w:t>
            </w:r>
          </w:p>
        </w:tc>
        <w:tc>
          <w:tcPr>
            <w:tcW w:w="677" w:type="dxa"/>
            <w:gridSpan w:val="2"/>
            <w:vAlign w:val="center"/>
          </w:tcPr>
          <w:p w:rsidR="003663F1" w:rsidRPr="00356E20" w:rsidRDefault="003663F1" w:rsidP="00A10BC6">
            <w:pPr>
              <w:jc w:val="center"/>
              <w:rPr>
                <w:szCs w:val="24"/>
                <w:lang w:val="es-CO"/>
              </w:rPr>
            </w:pPr>
            <w:r w:rsidRPr="00356E20">
              <w:rPr>
                <w:szCs w:val="24"/>
                <w:lang w:val="es-CO"/>
              </w:rPr>
              <w:t>0</w:t>
            </w:r>
          </w:p>
        </w:tc>
        <w:tc>
          <w:tcPr>
            <w:tcW w:w="716" w:type="dxa"/>
            <w:gridSpan w:val="2"/>
            <w:vAlign w:val="center"/>
          </w:tcPr>
          <w:p w:rsidR="003663F1" w:rsidRPr="00356E20" w:rsidRDefault="003663F1" w:rsidP="00A10BC6">
            <w:pPr>
              <w:jc w:val="center"/>
              <w:rPr>
                <w:szCs w:val="24"/>
                <w:lang w:val="es-CO"/>
              </w:rPr>
            </w:pPr>
            <w:r w:rsidRPr="00356E20">
              <w:rPr>
                <w:szCs w:val="24"/>
                <w:lang w:val="es-CO"/>
              </w:rPr>
              <w:t>0</w:t>
            </w:r>
          </w:p>
        </w:tc>
        <w:tc>
          <w:tcPr>
            <w:tcW w:w="809" w:type="dxa"/>
            <w:gridSpan w:val="2"/>
            <w:vAlign w:val="center"/>
          </w:tcPr>
          <w:p w:rsidR="003663F1" w:rsidRPr="00356E20" w:rsidRDefault="003663F1" w:rsidP="00A10BC6">
            <w:pPr>
              <w:jc w:val="center"/>
              <w:rPr>
                <w:szCs w:val="24"/>
                <w:lang w:val="es-CO"/>
              </w:rPr>
            </w:pPr>
            <w:r w:rsidRPr="00356E20">
              <w:rPr>
                <w:szCs w:val="24"/>
                <w:lang w:val="es-CO"/>
              </w:rPr>
              <w:t>0</w:t>
            </w:r>
          </w:p>
        </w:tc>
        <w:tc>
          <w:tcPr>
            <w:tcW w:w="808" w:type="dxa"/>
            <w:gridSpan w:val="2"/>
            <w:vAlign w:val="center"/>
          </w:tcPr>
          <w:p w:rsidR="003663F1" w:rsidRPr="00356E20" w:rsidRDefault="003663F1" w:rsidP="00A10BC6">
            <w:pPr>
              <w:jc w:val="center"/>
              <w:rPr>
                <w:szCs w:val="24"/>
                <w:lang w:val="es-CO"/>
              </w:rPr>
            </w:pPr>
            <w:r w:rsidRPr="00356E20">
              <w:rPr>
                <w:szCs w:val="24"/>
                <w:lang w:val="es-CO"/>
              </w:rPr>
              <w:t>1</w:t>
            </w:r>
          </w:p>
        </w:tc>
        <w:tc>
          <w:tcPr>
            <w:tcW w:w="1852" w:type="dxa"/>
            <w:gridSpan w:val="2"/>
            <w:vAlign w:val="center"/>
          </w:tcPr>
          <w:p w:rsidR="003663F1" w:rsidRPr="00356E20" w:rsidRDefault="003663F1" w:rsidP="00A10BC6">
            <w:pPr>
              <w:rPr>
                <w:szCs w:val="24"/>
                <w:lang w:val="es-CO"/>
              </w:rPr>
            </w:pPr>
            <w:r w:rsidRPr="00356E20">
              <w:rPr>
                <w:szCs w:val="24"/>
                <w:lang w:val="es-CO"/>
              </w:rPr>
              <w:t>ANCP</w:t>
            </w:r>
          </w:p>
          <w:p w:rsidR="003663F1" w:rsidRPr="00356E20" w:rsidRDefault="003663F1" w:rsidP="00A10BC6">
            <w:pPr>
              <w:rPr>
                <w:szCs w:val="24"/>
                <w:lang w:val="es-CO"/>
              </w:rPr>
            </w:pPr>
            <w:r w:rsidRPr="00356E20">
              <w:rPr>
                <w:szCs w:val="24"/>
                <w:lang w:val="es-CO"/>
              </w:rPr>
              <w:t>Informe de implementación y estabilización del Modelo de Servicios y Modelo de Atención de Colombia Compra Eficiente</w:t>
            </w:r>
          </w:p>
        </w:tc>
      </w:tr>
      <w:tr w:rsidR="003663F1" w:rsidRPr="00356E20" w:rsidTr="00A10BC6">
        <w:trPr>
          <w:gridBefore w:val="1"/>
          <w:wBefore w:w="15" w:type="dxa"/>
          <w:jc w:val="center"/>
        </w:trPr>
        <w:tc>
          <w:tcPr>
            <w:tcW w:w="5311" w:type="dxa"/>
            <w:gridSpan w:val="2"/>
          </w:tcPr>
          <w:p w:rsidR="003663F1" w:rsidRPr="00356E20" w:rsidRDefault="003663F1" w:rsidP="00A10BC6">
            <w:pPr>
              <w:rPr>
                <w:szCs w:val="24"/>
                <w:lang w:val="es-CO"/>
              </w:rPr>
            </w:pPr>
            <w:r w:rsidRPr="00356E20">
              <w:rPr>
                <w:szCs w:val="24"/>
                <w:lang w:val="es-CO"/>
              </w:rPr>
              <w:t>3. Estudios de mercado, a nivel territorial, de bienes y servicios de características técnicas uniformes.</w:t>
            </w:r>
          </w:p>
        </w:tc>
        <w:tc>
          <w:tcPr>
            <w:tcW w:w="1524" w:type="dxa"/>
            <w:gridSpan w:val="3"/>
            <w:vAlign w:val="center"/>
          </w:tcPr>
          <w:p w:rsidR="003663F1" w:rsidRPr="00356E20" w:rsidRDefault="003663F1" w:rsidP="00A10BC6">
            <w:pPr>
              <w:jc w:val="center"/>
              <w:rPr>
                <w:szCs w:val="24"/>
                <w:lang w:val="es-CO"/>
              </w:rPr>
            </w:pPr>
            <w:r w:rsidRPr="00356E20">
              <w:rPr>
                <w:szCs w:val="24"/>
                <w:lang w:val="es-CO"/>
              </w:rPr>
              <w:t xml:space="preserve"> $ 400.000 </w:t>
            </w:r>
          </w:p>
        </w:tc>
        <w:tc>
          <w:tcPr>
            <w:tcW w:w="1260" w:type="dxa"/>
            <w:gridSpan w:val="2"/>
            <w:vAlign w:val="center"/>
          </w:tcPr>
          <w:p w:rsidR="003663F1" w:rsidRPr="00356E20" w:rsidRDefault="003663F1" w:rsidP="00A10BC6">
            <w:pPr>
              <w:jc w:val="center"/>
              <w:rPr>
                <w:szCs w:val="24"/>
                <w:lang w:val="es-CO"/>
              </w:rPr>
            </w:pPr>
            <w:r w:rsidRPr="00356E20">
              <w:rPr>
                <w:szCs w:val="24"/>
                <w:lang w:val="es-CO"/>
              </w:rPr>
              <w:t>Estudios de Mercado realizados</w:t>
            </w:r>
          </w:p>
        </w:tc>
        <w:tc>
          <w:tcPr>
            <w:tcW w:w="826" w:type="dxa"/>
            <w:gridSpan w:val="2"/>
            <w:vAlign w:val="center"/>
          </w:tcPr>
          <w:p w:rsidR="003663F1" w:rsidRPr="00356E20" w:rsidRDefault="003663F1" w:rsidP="00A10BC6">
            <w:pPr>
              <w:jc w:val="center"/>
              <w:rPr>
                <w:szCs w:val="24"/>
                <w:lang w:val="es-CO"/>
              </w:rPr>
            </w:pPr>
            <w:r w:rsidRPr="00356E20">
              <w:rPr>
                <w:szCs w:val="24"/>
                <w:lang w:val="es-CO"/>
              </w:rPr>
              <w:t>0</w:t>
            </w:r>
          </w:p>
        </w:tc>
        <w:tc>
          <w:tcPr>
            <w:tcW w:w="777" w:type="dxa"/>
            <w:gridSpan w:val="2"/>
            <w:vAlign w:val="center"/>
          </w:tcPr>
          <w:p w:rsidR="003663F1" w:rsidRPr="00356E20" w:rsidRDefault="003663F1" w:rsidP="00A10BC6">
            <w:pPr>
              <w:jc w:val="center"/>
              <w:rPr>
                <w:szCs w:val="24"/>
                <w:lang w:val="es-CO"/>
              </w:rPr>
            </w:pPr>
            <w:r w:rsidRPr="00356E20">
              <w:rPr>
                <w:szCs w:val="24"/>
                <w:lang w:val="es-CO"/>
              </w:rPr>
              <w:t>5</w:t>
            </w:r>
          </w:p>
        </w:tc>
        <w:tc>
          <w:tcPr>
            <w:tcW w:w="677" w:type="dxa"/>
            <w:gridSpan w:val="2"/>
            <w:vAlign w:val="center"/>
          </w:tcPr>
          <w:p w:rsidR="003663F1" w:rsidRPr="00356E20" w:rsidRDefault="003663F1" w:rsidP="00A10BC6">
            <w:pPr>
              <w:jc w:val="center"/>
              <w:rPr>
                <w:szCs w:val="24"/>
                <w:lang w:val="es-CO"/>
              </w:rPr>
            </w:pPr>
            <w:r w:rsidRPr="00356E20">
              <w:rPr>
                <w:szCs w:val="24"/>
                <w:lang w:val="es-CO"/>
              </w:rPr>
              <w:t>5</w:t>
            </w:r>
          </w:p>
        </w:tc>
        <w:tc>
          <w:tcPr>
            <w:tcW w:w="716" w:type="dxa"/>
            <w:gridSpan w:val="2"/>
            <w:vAlign w:val="center"/>
          </w:tcPr>
          <w:p w:rsidR="003663F1" w:rsidRPr="00356E20" w:rsidRDefault="003663F1" w:rsidP="00A10BC6">
            <w:pPr>
              <w:jc w:val="center"/>
              <w:rPr>
                <w:szCs w:val="24"/>
                <w:lang w:val="es-CO"/>
              </w:rPr>
            </w:pPr>
            <w:r w:rsidRPr="00356E20">
              <w:rPr>
                <w:szCs w:val="24"/>
                <w:lang w:val="es-CO"/>
              </w:rPr>
              <w:t>5</w:t>
            </w:r>
          </w:p>
        </w:tc>
        <w:tc>
          <w:tcPr>
            <w:tcW w:w="809" w:type="dxa"/>
            <w:gridSpan w:val="2"/>
            <w:vAlign w:val="center"/>
          </w:tcPr>
          <w:p w:rsidR="003663F1" w:rsidRPr="00356E20" w:rsidRDefault="003663F1" w:rsidP="00A10BC6">
            <w:pPr>
              <w:jc w:val="center"/>
              <w:rPr>
                <w:szCs w:val="24"/>
                <w:lang w:val="es-CO"/>
              </w:rPr>
            </w:pPr>
            <w:r w:rsidRPr="00356E20">
              <w:rPr>
                <w:szCs w:val="24"/>
                <w:lang w:val="es-CO"/>
              </w:rPr>
              <w:t>5</w:t>
            </w:r>
          </w:p>
        </w:tc>
        <w:tc>
          <w:tcPr>
            <w:tcW w:w="808" w:type="dxa"/>
            <w:gridSpan w:val="2"/>
            <w:vAlign w:val="center"/>
          </w:tcPr>
          <w:p w:rsidR="003663F1" w:rsidRPr="00356E20" w:rsidRDefault="003663F1" w:rsidP="00A10BC6">
            <w:pPr>
              <w:jc w:val="center"/>
              <w:rPr>
                <w:szCs w:val="24"/>
                <w:lang w:val="es-CO"/>
              </w:rPr>
            </w:pPr>
            <w:r w:rsidRPr="00356E20">
              <w:rPr>
                <w:szCs w:val="24"/>
                <w:lang w:val="es-CO"/>
              </w:rPr>
              <w:t>20</w:t>
            </w:r>
          </w:p>
        </w:tc>
        <w:tc>
          <w:tcPr>
            <w:tcW w:w="1852" w:type="dxa"/>
            <w:gridSpan w:val="2"/>
            <w:vAlign w:val="center"/>
          </w:tcPr>
          <w:p w:rsidR="003663F1" w:rsidRPr="00356E20" w:rsidRDefault="003663F1" w:rsidP="00A10BC6">
            <w:pPr>
              <w:rPr>
                <w:szCs w:val="24"/>
                <w:lang w:val="es-CO"/>
              </w:rPr>
            </w:pPr>
            <w:r w:rsidRPr="00356E20">
              <w:rPr>
                <w:szCs w:val="24"/>
                <w:lang w:val="es-CO"/>
              </w:rPr>
              <w:t>ANCP</w:t>
            </w:r>
          </w:p>
        </w:tc>
      </w:tr>
      <w:tr w:rsidR="003663F1" w:rsidRPr="0098756B" w:rsidTr="00A10BC6">
        <w:trPr>
          <w:gridBefore w:val="1"/>
          <w:wBefore w:w="15" w:type="dxa"/>
          <w:jc w:val="center"/>
        </w:trPr>
        <w:tc>
          <w:tcPr>
            <w:tcW w:w="5311" w:type="dxa"/>
            <w:gridSpan w:val="2"/>
            <w:tcBorders>
              <w:top w:val="single" w:sz="4" w:space="0" w:color="000000"/>
              <w:left w:val="single" w:sz="4" w:space="0" w:color="000000"/>
              <w:bottom w:val="single" w:sz="4" w:space="0" w:color="000000"/>
              <w:right w:val="single" w:sz="4" w:space="0" w:color="000000"/>
            </w:tcBorders>
          </w:tcPr>
          <w:p w:rsidR="003663F1" w:rsidRPr="00356E20" w:rsidRDefault="003663F1" w:rsidP="00A10BC6">
            <w:pPr>
              <w:rPr>
                <w:szCs w:val="24"/>
                <w:lang w:val="es-CO"/>
              </w:rPr>
            </w:pPr>
            <w:r w:rsidRPr="00356E20">
              <w:rPr>
                <w:szCs w:val="24"/>
                <w:lang w:val="es-CO"/>
              </w:rPr>
              <w:t xml:space="preserve">4. Estrategias de Gestión del Conocimiento y </w:t>
            </w:r>
            <w:r w:rsidRPr="00356E20">
              <w:rPr>
                <w:szCs w:val="24"/>
                <w:lang w:val="es-CO"/>
              </w:rPr>
              <w:lastRenderedPageBreak/>
              <w:t>Gestión del Cambio en operación.</w:t>
            </w:r>
          </w:p>
        </w:tc>
        <w:tc>
          <w:tcPr>
            <w:tcW w:w="1524" w:type="dxa"/>
            <w:gridSpan w:val="3"/>
            <w:tcBorders>
              <w:top w:val="single" w:sz="4" w:space="0" w:color="000000"/>
              <w:left w:val="single" w:sz="4" w:space="0" w:color="000000"/>
              <w:bottom w:val="single" w:sz="4" w:space="0" w:color="000000"/>
              <w:right w:val="single" w:sz="4" w:space="0" w:color="000000"/>
            </w:tcBorders>
            <w:vAlign w:val="center"/>
          </w:tcPr>
          <w:p w:rsidR="003663F1" w:rsidRPr="00356E20" w:rsidRDefault="003663F1" w:rsidP="00A10BC6">
            <w:pPr>
              <w:jc w:val="center"/>
              <w:rPr>
                <w:szCs w:val="24"/>
                <w:lang w:val="es-CO"/>
              </w:rPr>
            </w:pPr>
            <w:r w:rsidRPr="00356E20">
              <w:rPr>
                <w:szCs w:val="24"/>
                <w:lang w:val="es-CO"/>
              </w:rPr>
              <w:lastRenderedPageBreak/>
              <w:t xml:space="preserve"> $ 2.700.000 </w:t>
            </w:r>
          </w:p>
        </w:tc>
        <w:tc>
          <w:tcPr>
            <w:tcW w:w="1260" w:type="dxa"/>
            <w:gridSpan w:val="2"/>
            <w:tcBorders>
              <w:top w:val="single" w:sz="4" w:space="0" w:color="000000"/>
              <w:left w:val="single" w:sz="4" w:space="0" w:color="000000"/>
              <w:bottom w:val="single" w:sz="4" w:space="0" w:color="000000"/>
              <w:right w:val="single" w:sz="4" w:space="0" w:color="000000"/>
            </w:tcBorders>
            <w:vAlign w:val="center"/>
          </w:tcPr>
          <w:p w:rsidR="003663F1" w:rsidRPr="00356E20" w:rsidRDefault="003663F1" w:rsidP="00A10BC6">
            <w:pPr>
              <w:jc w:val="center"/>
              <w:rPr>
                <w:szCs w:val="24"/>
                <w:lang w:val="es-CO"/>
              </w:rPr>
            </w:pPr>
            <w:r w:rsidRPr="00356E20">
              <w:rPr>
                <w:szCs w:val="24"/>
                <w:lang w:val="es-CO"/>
              </w:rPr>
              <w:t>Estrategia</w:t>
            </w:r>
          </w:p>
        </w:tc>
        <w:tc>
          <w:tcPr>
            <w:tcW w:w="826" w:type="dxa"/>
            <w:gridSpan w:val="2"/>
            <w:tcBorders>
              <w:top w:val="single" w:sz="4" w:space="0" w:color="000000"/>
              <w:left w:val="single" w:sz="4" w:space="0" w:color="000000"/>
              <w:bottom w:val="single" w:sz="4" w:space="0" w:color="000000"/>
              <w:right w:val="single" w:sz="4" w:space="0" w:color="000000"/>
            </w:tcBorders>
            <w:vAlign w:val="center"/>
          </w:tcPr>
          <w:p w:rsidR="003663F1" w:rsidRPr="00356E20" w:rsidRDefault="003663F1" w:rsidP="00A10BC6">
            <w:pPr>
              <w:jc w:val="center"/>
              <w:rPr>
                <w:szCs w:val="24"/>
                <w:lang w:val="es-CO"/>
              </w:rPr>
            </w:pPr>
            <w:r w:rsidRPr="00356E20">
              <w:rPr>
                <w:szCs w:val="24"/>
                <w:lang w:val="es-CO"/>
              </w:rPr>
              <w:t>0</w:t>
            </w:r>
          </w:p>
        </w:tc>
        <w:tc>
          <w:tcPr>
            <w:tcW w:w="777" w:type="dxa"/>
            <w:gridSpan w:val="2"/>
            <w:tcBorders>
              <w:top w:val="single" w:sz="4" w:space="0" w:color="000000"/>
              <w:left w:val="single" w:sz="4" w:space="0" w:color="000000"/>
              <w:bottom w:val="single" w:sz="4" w:space="0" w:color="000000"/>
              <w:right w:val="single" w:sz="4" w:space="0" w:color="000000"/>
            </w:tcBorders>
            <w:vAlign w:val="center"/>
          </w:tcPr>
          <w:p w:rsidR="003663F1" w:rsidRPr="00356E20" w:rsidRDefault="003663F1" w:rsidP="00A10BC6">
            <w:pPr>
              <w:jc w:val="center"/>
              <w:rPr>
                <w:szCs w:val="24"/>
                <w:lang w:val="es-CO"/>
              </w:rPr>
            </w:pPr>
            <w:r w:rsidRPr="00356E20">
              <w:rPr>
                <w:szCs w:val="24"/>
                <w:lang w:val="es-CO"/>
              </w:rPr>
              <w:t>0</w:t>
            </w:r>
          </w:p>
        </w:tc>
        <w:tc>
          <w:tcPr>
            <w:tcW w:w="677" w:type="dxa"/>
            <w:gridSpan w:val="2"/>
            <w:tcBorders>
              <w:top w:val="single" w:sz="4" w:space="0" w:color="000000"/>
              <w:left w:val="single" w:sz="4" w:space="0" w:color="000000"/>
              <w:bottom w:val="single" w:sz="4" w:space="0" w:color="000000"/>
              <w:right w:val="single" w:sz="4" w:space="0" w:color="000000"/>
            </w:tcBorders>
            <w:vAlign w:val="center"/>
          </w:tcPr>
          <w:p w:rsidR="003663F1" w:rsidRPr="00356E20" w:rsidRDefault="003663F1" w:rsidP="00A10BC6">
            <w:pPr>
              <w:jc w:val="center"/>
              <w:rPr>
                <w:szCs w:val="24"/>
                <w:lang w:val="es-CO"/>
              </w:rPr>
            </w:pPr>
            <w:r w:rsidRPr="00356E20">
              <w:rPr>
                <w:szCs w:val="24"/>
                <w:lang w:val="es-CO"/>
              </w:rPr>
              <w:t>1</w:t>
            </w:r>
          </w:p>
        </w:tc>
        <w:tc>
          <w:tcPr>
            <w:tcW w:w="716" w:type="dxa"/>
            <w:gridSpan w:val="2"/>
            <w:tcBorders>
              <w:top w:val="single" w:sz="4" w:space="0" w:color="000000"/>
              <w:left w:val="single" w:sz="4" w:space="0" w:color="000000"/>
              <w:bottom w:val="single" w:sz="4" w:space="0" w:color="000000"/>
              <w:right w:val="single" w:sz="4" w:space="0" w:color="000000"/>
            </w:tcBorders>
            <w:vAlign w:val="center"/>
          </w:tcPr>
          <w:p w:rsidR="003663F1" w:rsidRPr="00356E20" w:rsidRDefault="003663F1" w:rsidP="00A10BC6">
            <w:pPr>
              <w:jc w:val="center"/>
              <w:rPr>
                <w:szCs w:val="24"/>
                <w:lang w:val="es-CO"/>
              </w:rPr>
            </w:pPr>
            <w:r w:rsidRPr="00356E20">
              <w:rPr>
                <w:szCs w:val="24"/>
                <w:lang w:val="es-CO"/>
              </w:rPr>
              <w:t>0</w:t>
            </w:r>
          </w:p>
        </w:tc>
        <w:tc>
          <w:tcPr>
            <w:tcW w:w="809" w:type="dxa"/>
            <w:gridSpan w:val="2"/>
            <w:tcBorders>
              <w:top w:val="single" w:sz="4" w:space="0" w:color="000000"/>
              <w:left w:val="single" w:sz="4" w:space="0" w:color="000000"/>
              <w:bottom w:val="single" w:sz="4" w:space="0" w:color="000000"/>
              <w:right w:val="single" w:sz="4" w:space="0" w:color="000000"/>
            </w:tcBorders>
            <w:vAlign w:val="center"/>
          </w:tcPr>
          <w:p w:rsidR="003663F1" w:rsidRPr="00356E20" w:rsidRDefault="003663F1" w:rsidP="00A10BC6">
            <w:pPr>
              <w:jc w:val="center"/>
              <w:rPr>
                <w:szCs w:val="24"/>
                <w:lang w:val="es-CO"/>
              </w:rPr>
            </w:pPr>
            <w:r w:rsidRPr="00356E20">
              <w:rPr>
                <w:szCs w:val="24"/>
                <w:lang w:val="es-CO"/>
              </w:rPr>
              <w:t>0</w:t>
            </w:r>
          </w:p>
        </w:tc>
        <w:tc>
          <w:tcPr>
            <w:tcW w:w="808" w:type="dxa"/>
            <w:gridSpan w:val="2"/>
            <w:tcBorders>
              <w:top w:val="single" w:sz="4" w:space="0" w:color="000000"/>
              <w:left w:val="single" w:sz="4" w:space="0" w:color="000000"/>
              <w:bottom w:val="single" w:sz="4" w:space="0" w:color="000000"/>
              <w:right w:val="single" w:sz="4" w:space="0" w:color="000000"/>
            </w:tcBorders>
            <w:vAlign w:val="center"/>
          </w:tcPr>
          <w:p w:rsidR="003663F1" w:rsidRPr="00356E20" w:rsidRDefault="003663F1" w:rsidP="00A10BC6">
            <w:pPr>
              <w:jc w:val="center"/>
              <w:rPr>
                <w:szCs w:val="24"/>
                <w:lang w:val="es-CO"/>
              </w:rPr>
            </w:pPr>
            <w:r w:rsidRPr="00356E20">
              <w:rPr>
                <w:szCs w:val="24"/>
                <w:lang w:val="es-CO"/>
              </w:rPr>
              <w:t>1</w:t>
            </w:r>
          </w:p>
        </w:tc>
        <w:tc>
          <w:tcPr>
            <w:tcW w:w="1852" w:type="dxa"/>
            <w:gridSpan w:val="2"/>
            <w:tcBorders>
              <w:top w:val="single" w:sz="4" w:space="0" w:color="000000"/>
              <w:left w:val="single" w:sz="4" w:space="0" w:color="000000"/>
              <w:bottom w:val="single" w:sz="4" w:space="0" w:color="000000"/>
              <w:right w:val="single" w:sz="4" w:space="0" w:color="000000"/>
            </w:tcBorders>
            <w:vAlign w:val="center"/>
          </w:tcPr>
          <w:p w:rsidR="003663F1" w:rsidRPr="00356E20" w:rsidRDefault="003663F1" w:rsidP="00A10BC6">
            <w:pPr>
              <w:rPr>
                <w:szCs w:val="24"/>
                <w:lang w:val="es-CO"/>
              </w:rPr>
            </w:pPr>
            <w:r w:rsidRPr="00356E20">
              <w:rPr>
                <w:szCs w:val="24"/>
                <w:lang w:val="es-CO"/>
              </w:rPr>
              <w:t xml:space="preserve">Informe de </w:t>
            </w:r>
            <w:r w:rsidRPr="00356E20">
              <w:rPr>
                <w:szCs w:val="24"/>
                <w:lang w:val="es-CO"/>
              </w:rPr>
              <w:lastRenderedPageBreak/>
              <w:t>despliegue de la estrategia de gestión del cambio</w:t>
            </w:r>
          </w:p>
        </w:tc>
      </w:tr>
      <w:tr w:rsidR="009727B9" w:rsidRPr="00356E20" w:rsidTr="00A10B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A0" w:firstRow="1" w:lastRow="0" w:firstColumn="1" w:lastColumn="0" w:noHBand="0" w:noVBand="0"/>
        </w:tblPrEx>
        <w:trPr>
          <w:gridAfter w:val="1"/>
          <w:wAfter w:w="42" w:type="dxa"/>
          <w:jc w:val="center"/>
        </w:trPr>
        <w:tc>
          <w:tcPr>
            <w:tcW w:w="4068" w:type="dxa"/>
            <w:gridSpan w:val="2"/>
            <w:tcBorders>
              <w:top w:val="single" w:sz="4" w:space="0" w:color="000000"/>
              <w:left w:val="single" w:sz="4" w:space="0" w:color="000000"/>
              <w:bottom w:val="single" w:sz="4" w:space="0" w:color="000000"/>
              <w:right w:val="single" w:sz="4" w:space="0" w:color="000000"/>
            </w:tcBorders>
          </w:tcPr>
          <w:p w:rsidR="009727B9" w:rsidRPr="00356E20" w:rsidRDefault="009727B9" w:rsidP="00D61037">
            <w:pPr>
              <w:widowControl w:val="0"/>
              <w:rPr>
                <w:b/>
                <w:szCs w:val="24"/>
                <w:lang w:val="es-ES"/>
              </w:rPr>
            </w:pPr>
            <w:r w:rsidRPr="00356E20">
              <w:rPr>
                <w:b/>
                <w:szCs w:val="24"/>
                <w:lang w:val="es-ES"/>
              </w:rPr>
              <w:lastRenderedPageBreak/>
              <w:t>Componentes 1, 2 y 3</w:t>
            </w:r>
          </w:p>
        </w:tc>
        <w:tc>
          <w:tcPr>
            <w:tcW w:w="1342" w:type="dxa"/>
            <w:gridSpan w:val="2"/>
            <w:tcBorders>
              <w:top w:val="single" w:sz="4" w:space="0" w:color="000000"/>
              <w:left w:val="single" w:sz="4" w:space="0" w:color="000000"/>
              <w:bottom w:val="single" w:sz="4" w:space="0" w:color="000000"/>
              <w:right w:val="single" w:sz="4" w:space="0" w:color="000000"/>
            </w:tcBorders>
          </w:tcPr>
          <w:p w:rsidR="009727B9" w:rsidRPr="00356E20" w:rsidRDefault="00461250" w:rsidP="00D61037">
            <w:pPr>
              <w:widowControl w:val="0"/>
              <w:jc w:val="center"/>
              <w:rPr>
                <w:b/>
                <w:szCs w:val="24"/>
                <w:lang w:val="es-ES"/>
              </w:rPr>
            </w:pPr>
            <w:r w:rsidRPr="00356E20">
              <w:rPr>
                <w:b/>
                <w:szCs w:val="24"/>
                <w:lang w:val="es-ES"/>
              </w:rPr>
              <w:t>18.47</w:t>
            </w:r>
            <w:r w:rsidR="009727B9" w:rsidRPr="00356E20">
              <w:rPr>
                <w:b/>
                <w:szCs w:val="24"/>
                <w:lang w:val="es-ES"/>
              </w:rPr>
              <w:t>0</w:t>
            </w:r>
          </w:p>
        </w:tc>
        <w:tc>
          <w:tcPr>
            <w:tcW w:w="1189" w:type="dxa"/>
            <w:tcBorders>
              <w:left w:val="single" w:sz="4" w:space="0" w:color="000000"/>
            </w:tcBorders>
          </w:tcPr>
          <w:p w:rsidR="009727B9" w:rsidRPr="00356E20" w:rsidRDefault="009727B9" w:rsidP="00D61037">
            <w:pPr>
              <w:widowControl w:val="0"/>
              <w:rPr>
                <w:b/>
                <w:szCs w:val="24"/>
                <w:lang w:val="es-ES"/>
              </w:rPr>
            </w:pPr>
          </w:p>
        </w:tc>
        <w:tc>
          <w:tcPr>
            <w:tcW w:w="880" w:type="dxa"/>
            <w:gridSpan w:val="2"/>
          </w:tcPr>
          <w:p w:rsidR="009727B9" w:rsidRPr="00356E20" w:rsidRDefault="009727B9" w:rsidP="00D61037">
            <w:pPr>
              <w:widowControl w:val="0"/>
              <w:jc w:val="center"/>
              <w:rPr>
                <w:b/>
                <w:szCs w:val="24"/>
                <w:lang w:val="es-ES"/>
              </w:rPr>
            </w:pPr>
          </w:p>
        </w:tc>
        <w:tc>
          <w:tcPr>
            <w:tcW w:w="851" w:type="dxa"/>
            <w:gridSpan w:val="2"/>
          </w:tcPr>
          <w:p w:rsidR="009727B9" w:rsidRPr="00356E20" w:rsidRDefault="009727B9" w:rsidP="00D61037">
            <w:pPr>
              <w:widowControl w:val="0"/>
              <w:jc w:val="center"/>
              <w:rPr>
                <w:b/>
                <w:szCs w:val="24"/>
                <w:lang w:val="es-ES"/>
              </w:rPr>
            </w:pPr>
          </w:p>
        </w:tc>
        <w:tc>
          <w:tcPr>
            <w:tcW w:w="850" w:type="dxa"/>
            <w:gridSpan w:val="2"/>
          </w:tcPr>
          <w:p w:rsidR="009727B9" w:rsidRPr="00356E20" w:rsidRDefault="009727B9" w:rsidP="00D61037">
            <w:pPr>
              <w:widowControl w:val="0"/>
              <w:jc w:val="center"/>
              <w:rPr>
                <w:b/>
                <w:szCs w:val="24"/>
                <w:lang w:val="es-ES"/>
              </w:rPr>
            </w:pPr>
          </w:p>
        </w:tc>
        <w:tc>
          <w:tcPr>
            <w:tcW w:w="851" w:type="dxa"/>
            <w:gridSpan w:val="2"/>
          </w:tcPr>
          <w:p w:rsidR="009727B9" w:rsidRPr="00356E20" w:rsidRDefault="009727B9" w:rsidP="00D61037">
            <w:pPr>
              <w:widowControl w:val="0"/>
              <w:jc w:val="center"/>
              <w:rPr>
                <w:b/>
                <w:szCs w:val="24"/>
                <w:lang w:val="es-ES"/>
              </w:rPr>
            </w:pPr>
          </w:p>
        </w:tc>
        <w:tc>
          <w:tcPr>
            <w:tcW w:w="850" w:type="dxa"/>
            <w:gridSpan w:val="2"/>
          </w:tcPr>
          <w:p w:rsidR="009727B9" w:rsidRPr="00356E20" w:rsidRDefault="009727B9" w:rsidP="00D61037">
            <w:pPr>
              <w:widowControl w:val="0"/>
              <w:jc w:val="center"/>
              <w:rPr>
                <w:b/>
                <w:szCs w:val="24"/>
                <w:lang w:val="es-ES"/>
              </w:rPr>
            </w:pPr>
          </w:p>
        </w:tc>
        <w:tc>
          <w:tcPr>
            <w:tcW w:w="851" w:type="dxa"/>
            <w:gridSpan w:val="2"/>
          </w:tcPr>
          <w:p w:rsidR="009727B9" w:rsidRPr="00356E20" w:rsidRDefault="009727B9" w:rsidP="00D61037">
            <w:pPr>
              <w:widowControl w:val="0"/>
              <w:jc w:val="center"/>
              <w:rPr>
                <w:b/>
                <w:szCs w:val="24"/>
                <w:lang w:val="es-ES"/>
              </w:rPr>
            </w:pPr>
          </w:p>
        </w:tc>
        <w:tc>
          <w:tcPr>
            <w:tcW w:w="935" w:type="dxa"/>
            <w:gridSpan w:val="2"/>
            <w:tcMar>
              <w:top w:w="0" w:type="dxa"/>
              <w:left w:w="108" w:type="dxa"/>
              <w:bottom w:w="0" w:type="dxa"/>
              <w:right w:w="108" w:type="dxa"/>
            </w:tcMar>
          </w:tcPr>
          <w:p w:rsidR="009727B9" w:rsidRPr="00356E20" w:rsidRDefault="009727B9" w:rsidP="00D61037">
            <w:pPr>
              <w:widowControl w:val="0"/>
              <w:jc w:val="center"/>
              <w:rPr>
                <w:b/>
                <w:szCs w:val="24"/>
                <w:lang w:val="es-ES"/>
              </w:rPr>
            </w:pPr>
          </w:p>
        </w:tc>
        <w:tc>
          <w:tcPr>
            <w:tcW w:w="1866" w:type="dxa"/>
            <w:gridSpan w:val="2"/>
            <w:tcMar>
              <w:top w:w="0" w:type="dxa"/>
              <w:left w:w="108" w:type="dxa"/>
              <w:bottom w:w="0" w:type="dxa"/>
              <w:right w:w="108" w:type="dxa"/>
            </w:tcMar>
            <w:vAlign w:val="center"/>
          </w:tcPr>
          <w:p w:rsidR="009727B9" w:rsidRPr="00356E20" w:rsidRDefault="009727B9" w:rsidP="00D61037">
            <w:pPr>
              <w:widowControl w:val="0"/>
              <w:rPr>
                <w:b/>
                <w:szCs w:val="24"/>
                <w:lang w:val="es-ES"/>
              </w:rPr>
            </w:pPr>
          </w:p>
        </w:tc>
      </w:tr>
      <w:tr w:rsidR="00393C0A" w:rsidRPr="00356E20" w:rsidTr="00A10B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A0" w:firstRow="1" w:lastRow="0" w:firstColumn="1" w:lastColumn="0" w:noHBand="0" w:noVBand="0"/>
        </w:tblPrEx>
        <w:trPr>
          <w:gridAfter w:val="1"/>
          <w:wAfter w:w="42" w:type="dxa"/>
          <w:jc w:val="center"/>
        </w:trPr>
        <w:tc>
          <w:tcPr>
            <w:tcW w:w="4068" w:type="dxa"/>
            <w:gridSpan w:val="2"/>
            <w:tcBorders>
              <w:top w:val="single" w:sz="4" w:space="0" w:color="000000"/>
              <w:left w:val="single" w:sz="4" w:space="0" w:color="000000"/>
              <w:bottom w:val="single" w:sz="4" w:space="0" w:color="000000"/>
              <w:right w:val="single" w:sz="4" w:space="0" w:color="000000"/>
            </w:tcBorders>
          </w:tcPr>
          <w:p w:rsidR="00393C0A" w:rsidRPr="00356E20" w:rsidRDefault="00461250" w:rsidP="00D61037">
            <w:pPr>
              <w:widowControl w:val="0"/>
              <w:rPr>
                <w:b/>
                <w:szCs w:val="24"/>
                <w:lang w:val="es-ES"/>
              </w:rPr>
            </w:pPr>
            <w:r w:rsidRPr="00356E20">
              <w:rPr>
                <w:b/>
                <w:szCs w:val="24"/>
                <w:lang w:val="es-ES"/>
              </w:rPr>
              <w:t xml:space="preserve">Equipos de </w:t>
            </w:r>
            <w:r w:rsidR="00393C0A" w:rsidRPr="00356E20">
              <w:rPr>
                <w:b/>
                <w:szCs w:val="24"/>
                <w:lang w:val="es-ES"/>
              </w:rPr>
              <w:t>Gestión del Proyecto</w:t>
            </w:r>
          </w:p>
        </w:tc>
        <w:tc>
          <w:tcPr>
            <w:tcW w:w="1342" w:type="dxa"/>
            <w:gridSpan w:val="2"/>
            <w:tcBorders>
              <w:top w:val="single" w:sz="4" w:space="0" w:color="000000"/>
              <w:left w:val="single" w:sz="4" w:space="0" w:color="000000"/>
              <w:bottom w:val="single" w:sz="4" w:space="0" w:color="000000"/>
              <w:right w:val="single" w:sz="4" w:space="0" w:color="000000"/>
            </w:tcBorders>
          </w:tcPr>
          <w:p w:rsidR="00393C0A" w:rsidRPr="00356E20" w:rsidRDefault="009736A1" w:rsidP="00D61037">
            <w:pPr>
              <w:widowControl w:val="0"/>
              <w:jc w:val="center"/>
              <w:rPr>
                <w:b/>
                <w:szCs w:val="24"/>
                <w:lang w:val="es-ES"/>
              </w:rPr>
            </w:pPr>
            <w:r w:rsidRPr="00356E20">
              <w:rPr>
                <w:b/>
                <w:szCs w:val="24"/>
                <w:lang w:val="es-ES"/>
              </w:rPr>
              <w:t>60</w:t>
            </w:r>
            <w:r w:rsidR="009727B9" w:rsidRPr="00356E20">
              <w:rPr>
                <w:b/>
                <w:szCs w:val="24"/>
                <w:lang w:val="es-ES"/>
              </w:rPr>
              <w:t>0</w:t>
            </w:r>
          </w:p>
        </w:tc>
        <w:tc>
          <w:tcPr>
            <w:tcW w:w="1189" w:type="dxa"/>
            <w:tcBorders>
              <w:left w:val="single" w:sz="4" w:space="0" w:color="000000"/>
            </w:tcBorders>
          </w:tcPr>
          <w:p w:rsidR="00393C0A" w:rsidRPr="00356E20" w:rsidRDefault="00393C0A" w:rsidP="00D61037">
            <w:pPr>
              <w:widowControl w:val="0"/>
              <w:rPr>
                <w:b/>
                <w:szCs w:val="24"/>
                <w:lang w:val="es-ES"/>
              </w:rPr>
            </w:pPr>
          </w:p>
        </w:tc>
        <w:tc>
          <w:tcPr>
            <w:tcW w:w="880" w:type="dxa"/>
            <w:gridSpan w:val="2"/>
          </w:tcPr>
          <w:p w:rsidR="00393C0A" w:rsidRPr="00356E20" w:rsidRDefault="00393C0A" w:rsidP="00D61037">
            <w:pPr>
              <w:widowControl w:val="0"/>
              <w:jc w:val="center"/>
              <w:rPr>
                <w:b/>
                <w:szCs w:val="24"/>
                <w:lang w:val="es-ES"/>
              </w:rPr>
            </w:pPr>
          </w:p>
        </w:tc>
        <w:tc>
          <w:tcPr>
            <w:tcW w:w="851" w:type="dxa"/>
            <w:gridSpan w:val="2"/>
          </w:tcPr>
          <w:p w:rsidR="00393C0A" w:rsidRPr="00356E20" w:rsidRDefault="00393C0A" w:rsidP="00D61037">
            <w:pPr>
              <w:widowControl w:val="0"/>
              <w:jc w:val="center"/>
              <w:rPr>
                <w:b/>
                <w:szCs w:val="24"/>
                <w:lang w:val="es-ES"/>
              </w:rPr>
            </w:pPr>
          </w:p>
        </w:tc>
        <w:tc>
          <w:tcPr>
            <w:tcW w:w="850" w:type="dxa"/>
            <w:gridSpan w:val="2"/>
          </w:tcPr>
          <w:p w:rsidR="00393C0A" w:rsidRPr="00356E20" w:rsidRDefault="00393C0A" w:rsidP="00D61037">
            <w:pPr>
              <w:widowControl w:val="0"/>
              <w:jc w:val="center"/>
              <w:rPr>
                <w:b/>
                <w:szCs w:val="24"/>
                <w:lang w:val="es-ES"/>
              </w:rPr>
            </w:pPr>
          </w:p>
        </w:tc>
        <w:tc>
          <w:tcPr>
            <w:tcW w:w="851" w:type="dxa"/>
            <w:gridSpan w:val="2"/>
          </w:tcPr>
          <w:p w:rsidR="00393C0A" w:rsidRPr="00356E20" w:rsidRDefault="00393C0A" w:rsidP="00D61037">
            <w:pPr>
              <w:widowControl w:val="0"/>
              <w:jc w:val="center"/>
              <w:rPr>
                <w:b/>
                <w:szCs w:val="24"/>
                <w:lang w:val="es-ES"/>
              </w:rPr>
            </w:pPr>
          </w:p>
        </w:tc>
        <w:tc>
          <w:tcPr>
            <w:tcW w:w="850" w:type="dxa"/>
            <w:gridSpan w:val="2"/>
          </w:tcPr>
          <w:p w:rsidR="00393C0A" w:rsidRPr="00356E20" w:rsidRDefault="00393C0A" w:rsidP="00D61037">
            <w:pPr>
              <w:widowControl w:val="0"/>
              <w:jc w:val="center"/>
              <w:rPr>
                <w:b/>
                <w:szCs w:val="24"/>
                <w:lang w:val="es-ES"/>
              </w:rPr>
            </w:pPr>
          </w:p>
        </w:tc>
        <w:tc>
          <w:tcPr>
            <w:tcW w:w="851" w:type="dxa"/>
            <w:gridSpan w:val="2"/>
          </w:tcPr>
          <w:p w:rsidR="00393C0A" w:rsidRPr="00356E20" w:rsidRDefault="00393C0A" w:rsidP="00D61037">
            <w:pPr>
              <w:widowControl w:val="0"/>
              <w:jc w:val="center"/>
              <w:rPr>
                <w:b/>
                <w:szCs w:val="24"/>
                <w:lang w:val="es-ES"/>
              </w:rPr>
            </w:pPr>
          </w:p>
        </w:tc>
        <w:tc>
          <w:tcPr>
            <w:tcW w:w="935" w:type="dxa"/>
            <w:gridSpan w:val="2"/>
            <w:tcMar>
              <w:top w:w="0" w:type="dxa"/>
              <w:left w:w="108" w:type="dxa"/>
              <w:bottom w:w="0" w:type="dxa"/>
              <w:right w:w="108" w:type="dxa"/>
            </w:tcMar>
          </w:tcPr>
          <w:p w:rsidR="00393C0A" w:rsidRPr="00356E20" w:rsidRDefault="00393C0A" w:rsidP="00D61037">
            <w:pPr>
              <w:widowControl w:val="0"/>
              <w:jc w:val="center"/>
              <w:rPr>
                <w:b/>
                <w:szCs w:val="24"/>
                <w:lang w:val="es-ES"/>
              </w:rPr>
            </w:pPr>
          </w:p>
        </w:tc>
        <w:tc>
          <w:tcPr>
            <w:tcW w:w="1866" w:type="dxa"/>
            <w:gridSpan w:val="2"/>
            <w:tcMar>
              <w:top w:w="0" w:type="dxa"/>
              <w:left w:w="108" w:type="dxa"/>
              <w:bottom w:w="0" w:type="dxa"/>
              <w:right w:w="108" w:type="dxa"/>
            </w:tcMar>
            <w:vAlign w:val="center"/>
          </w:tcPr>
          <w:p w:rsidR="00393C0A" w:rsidRPr="00356E20" w:rsidRDefault="00393C0A" w:rsidP="00D61037">
            <w:pPr>
              <w:widowControl w:val="0"/>
              <w:rPr>
                <w:b/>
                <w:szCs w:val="24"/>
                <w:lang w:val="es-ES"/>
              </w:rPr>
            </w:pPr>
          </w:p>
        </w:tc>
      </w:tr>
      <w:tr w:rsidR="009E5718" w:rsidRPr="00356E20" w:rsidTr="00A10B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A0" w:firstRow="1" w:lastRow="0" w:firstColumn="1" w:lastColumn="0" w:noHBand="0" w:noVBand="0"/>
        </w:tblPrEx>
        <w:trPr>
          <w:gridAfter w:val="1"/>
          <w:wAfter w:w="42" w:type="dxa"/>
          <w:jc w:val="center"/>
        </w:trPr>
        <w:tc>
          <w:tcPr>
            <w:tcW w:w="4068" w:type="dxa"/>
            <w:gridSpan w:val="2"/>
            <w:tcBorders>
              <w:top w:val="single" w:sz="4" w:space="0" w:color="000000"/>
              <w:left w:val="single" w:sz="4" w:space="0" w:color="000000"/>
              <w:bottom w:val="single" w:sz="4" w:space="0" w:color="000000"/>
              <w:right w:val="single" w:sz="4" w:space="0" w:color="000000"/>
            </w:tcBorders>
          </w:tcPr>
          <w:p w:rsidR="009E5718" w:rsidRPr="00356E20" w:rsidRDefault="009E5718" w:rsidP="00D61037">
            <w:pPr>
              <w:widowControl w:val="0"/>
              <w:rPr>
                <w:b/>
                <w:szCs w:val="24"/>
                <w:lang w:val="es-ES"/>
              </w:rPr>
            </w:pPr>
            <w:r w:rsidRPr="00356E20">
              <w:rPr>
                <w:b/>
                <w:szCs w:val="24"/>
                <w:lang w:val="es-ES"/>
              </w:rPr>
              <w:t>Especialistas en Planeación y Monitoreo (2)</w:t>
            </w:r>
          </w:p>
        </w:tc>
        <w:tc>
          <w:tcPr>
            <w:tcW w:w="1342" w:type="dxa"/>
            <w:gridSpan w:val="2"/>
            <w:tcBorders>
              <w:top w:val="single" w:sz="4" w:space="0" w:color="000000"/>
              <w:left w:val="single" w:sz="4" w:space="0" w:color="000000"/>
              <w:bottom w:val="single" w:sz="4" w:space="0" w:color="000000"/>
              <w:right w:val="single" w:sz="4" w:space="0" w:color="000000"/>
            </w:tcBorders>
          </w:tcPr>
          <w:p w:rsidR="009E5718" w:rsidRPr="00356E20" w:rsidRDefault="009736A1" w:rsidP="009736A1">
            <w:pPr>
              <w:widowControl w:val="0"/>
              <w:jc w:val="center"/>
              <w:rPr>
                <w:b/>
                <w:szCs w:val="24"/>
                <w:lang w:val="es-ES"/>
              </w:rPr>
            </w:pPr>
            <w:r w:rsidRPr="00356E20">
              <w:rPr>
                <w:b/>
                <w:szCs w:val="24"/>
                <w:lang w:val="es-ES"/>
              </w:rPr>
              <w:t>350</w:t>
            </w:r>
          </w:p>
        </w:tc>
        <w:tc>
          <w:tcPr>
            <w:tcW w:w="1189" w:type="dxa"/>
            <w:tcBorders>
              <w:left w:val="single" w:sz="4" w:space="0" w:color="000000"/>
            </w:tcBorders>
          </w:tcPr>
          <w:p w:rsidR="009E5718" w:rsidRPr="00356E20" w:rsidRDefault="009E5718" w:rsidP="00D61037">
            <w:pPr>
              <w:widowControl w:val="0"/>
              <w:rPr>
                <w:b/>
                <w:szCs w:val="24"/>
                <w:lang w:val="es-ES"/>
              </w:rPr>
            </w:pPr>
          </w:p>
        </w:tc>
        <w:tc>
          <w:tcPr>
            <w:tcW w:w="880" w:type="dxa"/>
            <w:gridSpan w:val="2"/>
          </w:tcPr>
          <w:p w:rsidR="009E5718" w:rsidRPr="00356E20" w:rsidRDefault="009E5718" w:rsidP="00D61037">
            <w:pPr>
              <w:widowControl w:val="0"/>
              <w:jc w:val="center"/>
              <w:rPr>
                <w:b/>
                <w:szCs w:val="24"/>
                <w:lang w:val="es-ES"/>
              </w:rPr>
            </w:pPr>
          </w:p>
        </w:tc>
        <w:tc>
          <w:tcPr>
            <w:tcW w:w="851" w:type="dxa"/>
            <w:gridSpan w:val="2"/>
          </w:tcPr>
          <w:p w:rsidR="009E5718" w:rsidRPr="00356E20" w:rsidRDefault="009E5718" w:rsidP="00D61037">
            <w:pPr>
              <w:widowControl w:val="0"/>
              <w:jc w:val="center"/>
              <w:rPr>
                <w:b/>
                <w:szCs w:val="24"/>
                <w:lang w:val="es-ES"/>
              </w:rPr>
            </w:pPr>
          </w:p>
        </w:tc>
        <w:tc>
          <w:tcPr>
            <w:tcW w:w="850" w:type="dxa"/>
            <w:gridSpan w:val="2"/>
          </w:tcPr>
          <w:p w:rsidR="009E5718" w:rsidRPr="00356E20" w:rsidRDefault="009E5718" w:rsidP="00D61037">
            <w:pPr>
              <w:widowControl w:val="0"/>
              <w:jc w:val="center"/>
              <w:rPr>
                <w:b/>
                <w:szCs w:val="24"/>
                <w:lang w:val="es-ES"/>
              </w:rPr>
            </w:pPr>
          </w:p>
        </w:tc>
        <w:tc>
          <w:tcPr>
            <w:tcW w:w="851" w:type="dxa"/>
            <w:gridSpan w:val="2"/>
          </w:tcPr>
          <w:p w:rsidR="009E5718" w:rsidRPr="00356E20" w:rsidRDefault="009E5718" w:rsidP="00D61037">
            <w:pPr>
              <w:widowControl w:val="0"/>
              <w:jc w:val="center"/>
              <w:rPr>
                <w:b/>
                <w:szCs w:val="24"/>
                <w:lang w:val="es-ES"/>
              </w:rPr>
            </w:pPr>
          </w:p>
        </w:tc>
        <w:tc>
          <w:tcPr>
            <w:tcW w:w="850" w:type="dxa"/>
            <w:gridSpan w:val="2"/>
          </w:tcPr>
          <w:p w:rsidR="009E5718" w:rsidRPr="00356E20" w:rsidRDefault="009E5718" w:rsidP="00D61037">
            <w:pPr>
              <w:widowControl w:val="0"/>
              <w:jc w:val="center"/>
              <w:rPr>
                <w:b/>
                <w:szCs w:val="24"/>
                <w:lang w:val="es-ES"/>
              </w:rPr>
            </w:pPr>
          </w:p>
        </w:tc>
        <w:tc>
          <w:tcPr>
            <w:tcW w:w="851" w:type="dxa"/>
            <w:gridSpan w:val="2"/>
          </w:tcPr>
          <w:p w:rsidR="009E5718" w:rsidRPr="00356E20" w:rsidRDefault="009E5718" w:rsidP="00D61037">
            <w:pPr>
              <w:widowControl w:val="0"/>
              <w:jc w:val="center"/>
              <w:rPr>
                <w:b/>
                <w:szCs w:val="24"/>
                <w:lang w:val="es-ES"/>
              </w:rPr>
            </w:pPr>
          </w:p>
        </w:tc>
        <w:tc>
          <w:tcPr>
            <w:tcW w:w="935" w:type="dxa"/>
            <w:gridSpan w:val="2"/>
            <w:tcMar>
              <w:top w:w="0" w:type="dxa"/>
              <w:left w:w="108" w:type="dxa"/>
              <w:bottom w:w="0" w:type="dxa"/>
              <w:right w:w="108" w:type="dxa"/>
            </w:tcMar>
          </w:tcPr>
          <w:p w:rsidR="009E5718" w:rsidRPr="00356E20" w:rsidRDefault="009E5718" w:rsidP="00D61037">
            <w:pPr>
              <w:widowControl w:val="0"/>
              <w:jc w:val="center"/>
              <w:rPr>
                <w:b/>
                <w:szCs w:val="24"/>
                <w:lang w:val="es-ES"/>
              </w:rPr>
            </w:pPr>
          </w:p>
        </w:tc>
        <w:tc>
          <w:tcPr>
            <w:tcW w:w="1866" w:type="dxa"/>
            <w:gridSpan w:val="2"/>
            <w:tcMar>
              <w:top w:w="0" w:type="dxa"/>
              <w:left w:w="108" w:type="dxa"/>
              <w:bottom w:w="0" w:type="dxa"/>
              <w:right w:w="108" w:type="dxa"/>
            </w:tcMar>
            <w:vAlign w:val="center"/>
          </w:tcPr>
          <w:p w:rsidR="009E5718" w:rsidRPr="00356E20" w:rsidRDefault="009E5718" w:rsidP="00D61037">
            <w:pPr>
              <w:widowControl w:val="0"/>
              <w:rPr>
                <w:b/>
                <w:szCs w:val="24"/>
                <w:lang w:val="es-ES"/>
              </w:rPr>
            </w:pPr>
          </w:p>
        </w:tc>
      </w:tr>
      <w:tr w:rsidR="00393C0A" w:rsidRPr="00356E20" w:rsidTr="00A10B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A0" w:firstRow="1" w:lastRow="0" w:firstColumn="1" w:lastColumn="0" w:noHBand="0" w:noVBand="0"/>
        </w:tblPrEx>
        <w:trPr>
          <w:gridAfter w:val="1"/>
          <w:wAfter w:w="42" w:type="dxa"/>
          <w:jc w:val="center"/>
        </w:trPr>
        <w:tc>
          <w:tcPr>
            <w:tcW w:w="4068" w:type="dxa"/>
            <w:gridSpan w:val="2"/>
            <w:tcBorders>
              <w:top w:val="single" w:sz="4" w:space="0" w:color="000000"/>
              <w:left w:val="single" w:sz="4" w:space="0" w:color="000000"/>
              <w:bottom w:val="single" w:sz="4" w:space="0" w:color="000000"/>
              <w:right w:val="single" w:sz="4" w:space="0" w:color="000000"/>
            </w:tcBorders>
          </w:tcPr>
          <w:p w:rsidR="00393C0A" w:rsidRPr="00356E20" w:rsidRDefault="00393C0A" w:rsidP="00D61037">
            <w:pPr>
              <w:widowControl w:val="0"/>
              <w:tabs>
                <w:tab w:val="left" w:pos="825"/>
              </w:tabs>
              <w:rPr>
                <w:b/>
                <w:szCs w:val="24"/>
                <w:lang w:val="es-ES"/>
              </w:rPr>
            </w:pPr>
            <w:r w:rsidRPr="00356E20">
              <w:rPr>
                <w:b/>
                <w:szCs w:val="24"/>
                <w:lang w:val="es-ES"/>
              </w:rPr>
              <w:t xml:space="preserve">Evaluación intermedia y final </w:t>
            </w:r>
          </w:p>
        </w:tc>
        <w:tc>
          <w:tcPr>
            <w:tcW w:w="1342" w:type="dxa"/>
            <w:gridSpan w:val="2"/>
            <w:tcBorders>
              <w:top w:val="single" w:sz="4" w:space="0" w:color="000000"/>
              <w:left w:val="single" w:sz="4" w:space="0" w:color="000000"/>
              <w:bottom w:val="single" w:sz="4" w:space="0" w:color="000000"/>
              <w:right w:val="single" w:sz="4" w:space="0" w:color="000000"/>
            </w:tcBorders>
          </w:tcPr>
          <w:p w:rsidR="00393C0A" w:rsidRPr="00356E20" w:rsidRDefault="009E5718" w:rsidP="00D61037">
            <w:pPr>
              <w:widowControl w:val="0"/>
              <w:jc w:val="center"/>
              <w:rPr>
                <w:b/>
                <w:szCs w:val="24"/>
                <w:lang w:val="es-ES"/>
              </w:rPr>
            </w:pPr>
            <w:r w:rsidRPr="00356E20">
              <w:rPr>
                <w:b/>
                <w:szCs w:val="24"/>
                <w:lang w:val="es-ES"/>
              </w:rPr>
              <w:t>8</w:t>
            </w:r>
            <w:r w:rsidR="00393C0A" w:rsidRPr="00356E20">
              <w:rPr>
                <w:b/>
                <w:szCs w:val="24"/>
                <w:lang w:val="es-ES"/>
              </w:rPr>
              <w:t>0</w:t>
            </w:r>
          </w:p>
        </w:tc>
        <w:tc>
          <w:tcPr>
            <w:tcW w:w="1189" w:type="dxa"/>
            <w:tcBorders>
              <w:left w:val="single" w:sz="4" w:space="0" w:color="000000"/>
            </w:tcBorders>
          </w:tcPr>
          <w:p w:rsidR="00393C0A" w:rsidRPr="00356E20" w:rsidRDefault="00393C0A" w:rsidP="00D61037">
            <w:pPr>
              <w:widowControl w:val="0"/>
              <w:rPr>
                <w:b/>
                <w:szCs w:val="24"/>
                <w:lang w:val="es-ES"/>
              </w:rPr>
            </w:pPr>
          </w:p>
        </w:tc>
        <w:tc>
          <w:tcPr>
            <w:tcW w:w="880" w:type="dxa"/>
            <w:gridSpan w:val="2"/>
          </w:tcPr>
          <w:p w:rsidR="00393C0A" w:rsidRPr="00356E20" w:rsidRDefault="00393C0A" w:rsidP="00D61037">
            <w:pPr>
              <w:widowControl w:val="0"/>
              <w:jc w:val="center"/>
              <w:rPr>
                <w:b/>
                <w:szCs w:val="24"/>
                <w:lang w:val="es-ES"/>
              </w:rPr>
            </w:pPr>
          </w:p>
        </w:tc>
        <w:tc>
          <w:tcPr>
            <w:tcW w:w="851" w:type="dxa"/>
            <w:gridSpan w:val="2"/>
          </w:tcPr>
          <w:p w:rsidR="00393C0A" w:rsidRPr="00356E20" w:rsidRDefault="00393C0A" w:rsidP="00D61037">
            <w:pPr>
              <w:widowControl w:val="0"/>
              <w:jc w:val="center"/>
              <w:rPr>
                <w:b/>
                <w:szCs w:val="24"/>
                <w:lang w:val="es-ES"/>
              </w:rPr>
            </w:pPr>
          </w:p>
        </w:tc>
        <w:tc>
          <w:tcPr>
            <w:tcW w:w="850" w:type="dxa"/>
            <w:gridSpan w:val="2"/>
          </w:tcPr>
          <w:p w:rsidR="00393C0A" w:rsidRPr="00356E20" w:rsidRDefault="00393C0A" w:rsidP="00D61037">
            <w:pPr>
              <w:widowControl w:val="0"/>
              <w:jc w:val="center"/>
              <w:rPr>
                <w:b/>
                <w:szCs w:val="24"/>
                <w:lang w:val="es-ES"/>
              </w:rPr>
            </w:pPr>
          </w:p>
        </w:tc>
        <w:tc>
          <w:tcPr>
            <w:tcW w:w="851" w:type="dxa"/>
            <w:gridSpan w:val="2"/>
          </w:tcPr>
          <w:p w:rsidR="00393C0A" w:rsidRPr="00356E20" w:rsidRDefault="00393C0A" w:rsidP="00D61037">
            <w:pPr>
              <w:widowControl w:val="0"/>
              <w:jc w:val="center"/>
              <w:rPr>
                <w:b/>
                <w:szCs w:val="24"/>
                <w:lang w:val="es-ES"/>
              </w:rPr>
            </w:pPr>
          </w:p>
        </w:tc>
        <w:tc>
          <w:tcPr>
            <w:tcW w:w="850" w:type="dxa"/>
            <w:gridSpan w:val="2"/>
          </w:tcPr>
          <w:p w:rsidR="00393C0A" w:rsidRPr="00356E20" w:rsidRDefault="00393C0A" w:rsidP="00D61037">
            <w:pPr>
              <w:widowControl w:val="0"/>
              <w:jc w:val="center"/>
              <w:rPr>
                <w:b/>
                <w:szCs w:val="24"/>
                <w:lang w:val="es-ES"/>
              </w:rPr>
            </w:pPr>
          </w:p>
        </w:tc>
        <w:tc>
          <w:tcPr>
            <w:tcW w:w="851" w:type="dxa"/>
            <w:gridSpan w:val="2"/>
          </w:tcPr>
          <w:p w:rsidR="00393C0A" w:rsidRPr="00356E20" w:rsidRDefault="00393C0A" w:rsidP="00D61037">
            <w:pPr>
              <w:widowControl w:val="0"/>
              <w:jc w:val="center"/>
              <w:rPr>
                <w:b/>
                <w:szCs w:val="24"/>
                <w:lang w:val="es-ES"/>
              </w:rPr>
            </w:pPr>
          </w:p>
        </w:tc>
        <w:tc>
          <w:tcPr>
            <w:tcW w:w="935" w:type="dxa"/>
            <w:gridSpan w:val="2"/>
            <w:tcMar>
              <w:top w:w="0" w:type="dxa"/>
              <w:left w:w="108" w:type="dxa"/>
              <w:bottom w:w="0" w:type="dxa"/>
              <w:right w:w="108" w:type="dxa"/>
            </w:tcMar>
          </w:tcPr>
          <w:p w:rsidR="00393C0A" w:rsidRPr="00356E20" w:rsidRDefault="00393C0A" w:rsidP="00D61037">
            <w:pPr>
              <w:widowControl w:val="0"/>
              <w:jc w:val="center"/>
              <w:rPr>
                <w:b/>
                <w:szCs w:val="24"/>
                <w:lang w:val="es-ES"/>
              </w:rPr>
            </w:pPr>
          </w:p>
        </w:tc>
        <w:tc>
          <w:tcPr>
            <w:tcW w:w="1866" w:type="dxa"/>
            <w:gridSpan w:val="2"/>
            <w:tcMar>
              <w:top w:w="0" w:type="dxa"/>
              <w:left w:w="108" w:type="dxa"/>
              <w:bottom w:w="0" w:type="dxa"/>
              <w:right w:w="108" w:type="dxa"/>
            </w:tcMar>
            <w:vAlign w:val="center"/>
          </w:tcPr>
          <w:p w:rsidR="00393C0A" w:rsidRPr="00356E20" w:rsidRDefault="00393C0A" w:rsidP="00D61037">
            <w:pPr>
              <w:widowControl w:val="0"/>
              <w:rPr>
                <w:b/>
                <w:szCs w:val="24"/>
                <w:lang w:val="es-ES"/>
              </w:rPr>
            </w:pPr>
          </w:p>
        </w:tc>
      </w:tr>
      <w:tr w:rsidR="00461250" w:rsidRPr="00356E20" w:rsidTr="00A10B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A0" w:firstRow="1" w:lastRow="0" w:firstColumn="1" w:lastColumn="0" w:noHBand="0" w:noVBand="0"/>
        </w:tblPrEx>
        <w:trPr>
          <w:gridAfter w:val="1"/>
          <w:wAfter w:w="42" w:type="dxa"/>
          <w:jc w:val="center"/>
        </w:trPr>
        <w:tc>
          <w:tcPr>
            <w:tcW w:w="4068" w:type="dxa"/>
            <w:gridSpan w:val="2"/>
            <w:tcBorders>
              <w:top w:val="single" w:sz="4" w:space="0" w:color="000000"/>
              <w:left w:val="single" w:sz="4" w:space="0" w:color="000000"/>
              <w:bottom w:val="single" w:sz="4" w:space="0" w:color="000000"/>
              <w:right w:val="single" w:sz="4" w:space="0" w:color="000000"/>
            </w:tcBorders>
          </w:tcPr>
          <w:p w:rsidR="00461250" w:rsidRPr="00356E20" w:rsidRDefault="00461250" w:rsidP="00D61037">
            <w:pPr>
              <w:widowControl w:val="0"/>
              <w:tabs>
                <w:tab w:val="left" w:pos="825"/>
              </w:tabs>
              <w:rPr>
                <w:b/>
                <w:szCs w:val="24"/>
                <w:lang w:val="es-ES"/>
              </w:rPr>
            </w:pPr>
            <w:r w:rsidRPr="00356E20">
              <w:rPr>
                <w:b/>
                <w:szCs w:val="24"/>
                <w:lang w:val="es-ES"/>
              </w:rPr>
              <w:t>Encuesta de percepción de calidad de servicios</w:t>
            </w:r>
          </w:p>
        </w:tc>
        <w:tc>
          <w:tcPr>
            <w:tcW w:w="1342" w:type="dxa"/>
            <w:gridSpan w:val="2"/>
            <w:tcBorders>
              <w:top w:val="single" w:sz="4" w:space="0" w:color="000000"/>
              <w:left w:val="single" w:sz="4" w:space="0" w:color="000000"/>
              <w:bottom w:val="single" w:sz="4" w:space="0" w:color="000000"/>
              <w:right w:val="single" w:sz="4" w:space="0" w:color="000000"/>
            </w:tcBorders>
          </w:tcPr>
          <w:p w:rsidR="00461250" w:rsidRPr="00356E20" w:rsidRDefault="00461250" w:rsidP="00D61037">
            <w:pPr>
              <w:widowControl w:val="0"/>
              <w:jc w:val="center"/>
              <w:rPr>
                <w:b/>
                <w:szCs w:val="24"/>
                <w:lang w:val="es-ES"/>
              </w:rPr>
            </w:pPr>
            <w:r w:rsidRPr="00356E20">
              <w:rPr>
                <w:b/>
                <w:szCs w:val="24"/>
                <w:lang w:val="es-ES"/>
              </w:rPr>
              <w:t>150</w:t>
            </w:r>
          </w:p>
        </w:tc>
        <w:tc>
          <w:tcPr>
            <w:tcW w:w="1189" w:type="dxa"/>
            <w:tcBorders>
              <w:left w:val="single" w:sz="4" w:space="0" w:color="000000"/>
            </w:tcBorders>
          </w:tcPr>
          <w:p w:rsidR="00461250" w:rsidRPr="00356E20" w:rsidRDefault="00461250" w:rsidP="00D61037">
            <w:pPr>
              <w:widowControl w:val="0"/>
              <w:rPr>
                <w:b/>
                <w:szCs w:val="24"/>
                <w:lang w:val="es-ES"/>
              </w:rPr>
            </w:pPr>
          </w:p>
        </w:tc>
        <w:tc>
          <w:tcPr>
            <w:tcW w:w="880" w:type="dxa"/>
            <w:gridSpan w:val="2"/>
          </w:tcPr>
          <w:p w:rsidR="00461250" w:rsidRPr="00356E20" w:rsidRDefault="00461250" w:rsidP="00D61037">
            <w:pPr>
              <w:widowControl w:val="0"/>
              <w:jc w:val="center"/>
              <w:rPr>
                <w:b/>
                <w:szCs w:val="24"/>
                <w:lang w:val="es-ES"/>
              </w:rPr>
            </w:pPr>
          </w:p>
        </w:tc>
        <w:tc>
          <w:tcPr>
            <w:tcW w:w="851" w:type="dxa"/>
            <w:gridSpan w:val="2"/>
          </w:tcPr>
          <w:p w:rsidR="00461250" w:rsidRPr="00356E20" w:rsidRDefault="00461250" w:rsidP="00D61037">
            <w:pPr>
              <w:widowControl w:val="0"/>
              <w:jc w:val="center"/>
              <w:rPr>
                <w:b/>
                <w:szCs w:val="24"/>
                <w:lang w:val="es-ES"/>
              </w:rPr>
            </w:pPr>
          </w:p>
        </w:tc>
        <w:tc>
          <w:tcPr>
            <w:tcW w:w="850" w:type="dxa"/>
            <w:gridSpan w:val="2"/>
          </w:tcPr>
          <w:p w:rsidR="00461250" w:rsidRPr="00356E20" w:rsidRDefault="00461250" w:rsidP="00D61037">
            <w:pPr>
              <w:widowControl w:val="0"/>
              <w:jc w:val="center"/>
              <w:rPr>
                <w:b/>
                <w:szCs w:val="24"/>
                <w:lang w:val="es-ES"/>
              </w:rPr>
            </w:pPr>
          </w:p>
        </w:tc>
        <w:tc>
          <w:tcPr>
            <w:tcW w:w="851" w:type="dxa"/>
            <w:gridSpan w:val="2"/>
          </w:tcPr>
          <w:p w:rsidR="00461250" w:rsidRPr="00356E20" w:rsidRDefault="00461250" w:rsidP="00D61037">
            <w:pPr>
              <w:widowControl w:val="0"/>
              <w:jc w:val="center"/>
              <w:rPr>
                <w:b/>
                <w:szCs w:val="24"/>
                <w:lang w:val="es-ES"/>
              </w:rPr>
            </w:pPr>
          </w:p>
        </w:tc>
        <w:tc>
          <w:tcPr>
            <w:tcW w:w="850" w:type="dxa"/>
            <w:gridSpan w:val="2"/>
          </w:tcPr>
          <w:p w:rsidR="00461250" w:rsidRPr="00356E20" w:rsidRDefault="00461250" w:rsidP="00D61037">
            <w:pPr>
              <w:widowControl w:val="0"/>
              <w:jc w:val="center"/>
              <w:rPr>
                <w:b/>
                <w:szCs w:val="24"/>
                <w:lang w:val="es-ES"/>
              </w:rPr>
            </w:pPr>
          </w:p>
        </w:tc>
        <w:tc>
          <w:tcPr>
            <w:tcW w:w="851" w:type="dxa"/>
            <w:gridSpan w:val="2"/>
          </w:tcPr>
          <w:p w:rsidR="00461250" w:rsidRPr="00356E20" w:rsidRDefault="00461250" w:rsidP="00D61037">
            <w:pPr>
              <w:widowControl w:val="0"/>
              <w:jc w:val="center"/>
              <w:rPr>
                <w:b/>
                <w:szCs w:val="24"/>
                <w:lang w:val="es-ES"/>
              </w:rPr>
            </w:pPr>
          </w:p>
        </w:tc>
        <w:tc>
          <w:tcPr>
            <w:tcW w:w="935" w:type="dxa"/>
            <w:gridSpan w:val="2"/>
            <w:tcMar>
              <w:top w:w="0" w:type="dxa"/>
              <w:left w:w="108" w:type="dxa"/>
              <w:bottom w:w="0" w:type="dxa"/>
              <w:right w:w="108" w:type="dxa"/>
            </w:tcMar>
          </w:tcPr>
          <w:p w:rsidR="00461250" w:rsidRPr="00356E20" w:rsidRDefault="00461250" w:rsidP="00D61037">
            <w:pPr>
              <w:widowControl w:val="0"/>
              <w:jc w:val="center"/>
              <w:rPr>
                <w:b/>
                <w:szCs w:val="24"/>
                <w:lang w:val="es-ES"/>
              </w:rPr>
            </w:pPr>
          </w:p>
        </w:tc>
        <w:tc>
          <w:tcPr>
            <w:tcW w:w="1866" w:type="dxa"/>
            <w:gridSpan w:val="2"/>
            <w:tcMar>
              <w:top w:w="0" w:type="dxa"/>
              <w:left w:w="108" w:type="dxa"/>
              <w:bottom w:w="0" w:type="dxa"/>
              <w:right w:w="108" w:type="dxa"/>
            </w:tcMar>
            <w:vAlign w:val="center"/>
          </w:tcPr>
          <w:p w:rsidR="00461250" w:rsidRPr="00356E20" w:rsidRDefault="00461250" w:rsidP="00D61037">
            <w:pPr>
              <w:widowControl w:val="0"/>
              <w:rPr>
                <w:b/>
                <w:szCs w:val="24"/>
                <w:lang w:val="es-ES"/>
              </w:rPr>
            </w:pPr>
          </w:p>
        </w:tc>
      </w:tr>
      <w:tr w:rsidR="009E5718" w:rsidRPr="00356E20" w:rsidTr="00A10B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A0" w:firstRow="1" w:lastRow="0" w:firstColumn="1" w:lastColumn="0" w:noHBand="0" w:noVBand="0"/>
        </w:tblPrEx>
        <w:trPr>
          <w:gridAfter w:val="1"/>
          <w:wAfter w:w="42" w:type="dxa"/>
          <w:jc w:val="center"/>
        </w:trPr>
        <w:tc>
          <w:tcPr>
            <w:tcW w:w="4068" w:type="dxa"/>
            <w:gridSpan w:val="2"/>
            <w:tcBorders>
              <w:top w:val="single" w:sz="4" w:space="0" w:color="000000"/>
              <w:left w:val="single" w:sz="4" w:space="0" w:color="000000"/>
              <w:bottom w:val="single" w:sz="4" w:space="0" w:color="000000"/>
              <w:right w:val="single" w:sz="4" w:space="0" w:color="000000"/>
            </w:tcBorders>
          </w:tcPr>
          <w:p w:rsidR="009E5718" w:rsidRPr="00356E20" w:rsidRDefault="009E5718" w:rsidP="00D61037">
            <w:pPr>
              <w:widowControl w:val="0"/>
              <w:tabs>
                <w:tab w:val="left" w:pos="825"/>
              </w:tabs>
              <w:rPr>
                <w:b/>
                <w:szCs w:val="24"/>
                <w:lang w:val="es-ES"/>
              </w:rPr>
            </w:pPr>
            <w:r w:rsidRPr="00356E20">
              <w:rPr>
                <w:b/>
                <w:szCs w:val="24"/>
                <w:lang w:val="es-ES"/>
              </w:rPr>
              <w:t>Auditorias</w:t>
            </w:r>
          </w:p>
        </w:tc>
        <w:tc>
          <w:tcPr>
            <w:tcW w:w="1342" w:type="dxa"/>
            <w:gridSpan w:val="2"/>
            <w:tcBorders>
              <w:top w:val="single" w:sz="4" w:space="0" w:color="000000"/>
              <w:left w:val="single" w:sz="4" w:space="0" w:color="000000"/>
              <w:bottom w:val="single" w:sz="4" w:space="0" w:color="000000"/>
              <w:right w:val="single" w:sz="4" w:space="0" w:color="000000"/>
            </w:tcBorders>
          </w:tcPr>
          <w:p w:rsidR="009E5718" w:rsidRPr="00356E20" w:rsidRDefault="009E5718" w:rsidP="00D61037">
            <w:pPr>
              <w:widowControl w:val="0"/>
              <w:jc w:val="center"/>
              <w:rPr>
                <w:b/>
                <w:szCs w:val="24"/>
                <w:lang w:val="es-ES"/>
              </w:rPr>
            </w:pPr>
            <w:r w:rsidRPr="00356E20">
              <w:rPr>
                <w:b/>
                <w:szCs w:val="24"/>
                <w:lang w:val="es-ES"/>
              </w:rPr>
              <w:t>100</w:t>
            </w:r>
          </w:p>
        </w:tc>
        <w:tc>
          <w:tcPr>
            <w:tcW w:w="1189" w:type="dxa"/>
            <w:tcBorders>
              <w:left w:val="single" w:sz="4" w:space="0" w:color="000000"/>
            </w:tcBorders>
          </w:tcPr>
          <w:p w:rsidR="009E5718" w:rsidRPr="00356E20" w:rsidRDefault="009E5718" w:rsidP="00D61037">
            <w:pPr>
              <w:widowControl w:val="0"/>
              <w:rPr>
                <w:b/>
                <w:szCs w:val="24"/>
                <w:lang w:val="es-ES"/>
              </w:rPr>
            </w:pPr>
          </w:p>
        </w:tc>
        <w:tc>
          <w:tcPr>
            <w:tcW w:w="880" w:type="dxa"/>
            <w:gridSpan w:val="2"/>
          </w:tcPr>
          <w:p w:rsidR="009E5718" w:rsidRPr="00356E20" w:rsidRDefault="009E5718" w:rsidP="00D61037">
            <w:pPr>
              <w:widowControl w:val="0"/>
              <w:jc w:val="center"/>
              <w:rPr>
                <w:b/>
                <w:szCs w:val="24"/>
                <w:lang w:val="es-ES"/>
              </w:rPr>
            </w:pPr>
          </w:p>
        </w:tc>
        <w:tc>
          <w:tcPr>
            <w:tcW w:w="851" w:type="dxa"/>
            <w:gridSpan w:val="2"/>
          </w:tcPr>
          <w:p w:rsidR="009E5718" w:rsidRPr="00356E20" w:rsidRDefault="009E5718" w:rsidP="00D61037">
            <w:pPr>
              <w:widowControl w:val="0"/>
              <w:jc w:val="center"/>
              <w:rPr>
                <w:b/>
                <w:szCs w:val="24"/>
                <w:lang w:val="es-ES"/>
              </w:rPr>
            </w:pPr>
          </w:p>
        </w:tc>
        <w:tc>
          <w:tcPr>
            <w:tcW w:w="850" w:type="dxa"/>
            <w:gridSpan w:val="2"/>
          </w:tcPr>
          <w:p w:rsidR="009E5718" w:rsidRPr="00356E20" w:rsidRDefault="009E5718" w:rsidP="00D61037">
            <w:pPr>
              <w:widowControl w:val="0"/>
              <w:jc w:val="center"/>
              <w:rPr>
                <w:b/>
                <w:szCs w:val="24"/>
                <w:lang w:val="es-ES"/>
              </w:rPr>
            </w:pPr>
          </w:p>
        </w:tc>
        <w:tc>
          <w:tcPr>
            <w:tcW w:w="851" w:type="dxa"/>
            <w:gridSpan w:val="2"/>
          </w:tcPr>
          <w:p w:rsidR="009E5718" w:rsidRPr="00356E20" w:rsidRDefault="009E5718" w:rsidP="00D61037">
            <w:pPr>
              <w:widowControl w:val="0"/>
              <w:jc w:val="center"/>
              <w:rPr>
                <w:b/>
                <w:szCs w:val="24"/>
                <w:lang w:val="es-ES"/>
              </w:rPr>
            </w:pPr>
          </w:p>
        </w:tc>
        <w:tc>
          <w:tcPr>
            <w:tcW w:w="850" w:type="dxa"/>
            <w:gridSpan w:val="2"/>
          </w:tcPr>
          <w:p w:rsidR="009E5718" w:rsidRPr="00356E20" w:rsidRDefault="009E5718" w:rsidP="00D61037">
            <w:pPr>
              <w:widowControl w:val="0"/>
              <w:jc w:val="center"/>
              <w:rPr>
                <w:b/>
                <w:szCs w:val="24"/>
                <w:lang w:val="es-ES"/>
              </w:rPr>
            </w:pPr>
          </w:p>
        </w:tc>
        <w:tc>
          <w:tcPr>
            <w:tcW w:w="851" w:type="dxa"/>
            <w:gridSpan w:val="2"/>
          </w:tcPr>
          <w:p w:rsidR="009E5718" w:rsidRPr="00356E20" w:rsidRDefault="009E5718" w:rsidP="00D61037">
            <w:pPr>
              <w:widowControl w:val="0"/>
              <w:jc w:val="center"/>
              <w:rPr>
                <w:b/>
                <w:szCs w:val="24"/>
                <w:lang w:val="es-ES"/>
              </w:rPr>
            </w:pPr>
          </w:p>
        </w:tc>
        <w:tc>
          <w:tcPr>
            <w:tcW w:w="935" w:type="dxa"/>
            <w:gridSpan w:val="2"/>
            <w:tcMar>
              <w:top w:w="0" w:type="dxa"/>
              <w:left w:w="108" w:type="dxa"/>
              <w:bottom w:w="0" w:type="dxa"/>
              <w:right w:w="108" w:type="dxa"/>
            </w:tcMar>
          </w:tcPr>
          <w:p w:rsidR="009E5718" w:rsidRPr="00356E20" w:rsidRDefault="009E5718" w:rsidP="00D61037">
            <w:pPr>
              <w:widowControl w:val="0"/>
              <w:jc w:val="center"/>
              <w:rPr>
                <w:b/>
                <w:szCs w:val="24"/>
                <w:lang w:val="es-ES"/>
              </w:rPr>
            </w:pPr>
          </w:p>
        </w:tc>
        <w:tc>
          <w:tcPr>
            <w:tcW w:w="1866" w:type="dxa"/>
            <w:gridSpan w:val="2"/>
            <w:tcMar>
              <w:top w:w="0" w:type="dxa"/>
              <w:left w:w="108" w:type="dxa"/>
              <w:bottom w:w="0" w:type="dxa"/>
              <w:right w:w="108" w:type="dxa"/>
            </w:tcMar>
            <w:vAlign w:val="center"/>
          </w:tcPr>
          <w:p w:rsidR="009E5718" w:rsidRPr="00356E20" w:rsidRDefault="009E5718" w:rsidP="00D61037">
            <w:pPr>
              <w:widowControl w:val="0"/>
              <w:rPr>
                <w:b/>
                <w:szCs w:val="24"/>
                <w:lang w:val="es-ES"/>
              </w:rPr>
            </w:pPr>
          </w:p>
        </w:tc>
      </w:tr>
      <w:tr w:rsidR="00393C0A" w:rsidRPr="00356E20" w:rsidTr="00A10B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A0" w:firstRow="1" w:lastRow="0" w:firstColumn="1" w:lastColumn="0" w:noHBand="0" w:noVBand="0"/>
        </w:tblPrEx>
        <w:trPr>
          <w:gridAfter w:val="1"/>
          <w:wAfter w:w="42" w:type="dxa"/>
          <w:jc w:val="center"/>
        </w:trPr>
        <w:tc>
          <w:tcPr>
            <w:tcW w:w="4068" w:type="dxa"/>
            <w:gridSpan w:val="2"/>
            <w:tcBorders>
              <w:top w:val="single" w:sz="4" w:space="0" w:color="000000"/>
              <w:left w:val="single" w:sz="4" w:space="0" w:color="000000"/>
              <w:bottom w:val="single" w:sz="4" w:space="0" w:color="000000"/>
              <w:right w:val="single" w:sz="4" w:space="0" w:color="000000"/>
            </w:tcBorders>
          </w:tcPr>
          <w:p w:rsidR="00393C0A" w:rsidRPr="00356E20" w:rsidRDefault="00393C0A" w:rsidP="00D61037">
            <w:pPr>
              <w:widowControl w:val="0"/>
              <w:rPr>
                <w:b/>
                <w:szCs w:val="24"/>
                <w:lang w:val="es-ES"/>
              </w:rPr>
            </w:pPr>
            <w:r w:rsidRPr="00356E20">
              <w:rPr>
                <w:b/>
                <w:szCs w:val="24"/>
                <w:lang w:val="es-ES"/>
              </w:rPr>
              <w:t>Imprevistos</w:t>
            </w:r>
          </w:p>
        </w:tc>
        <w:tc>
          <w:tcPr>
            <w:tcW w:w="1342" w:type="dxa"/>
            <w:gridSpan w:val="2"/>
            <w:tcBorders>
              <w:top w:val="single" w:sz="4" w:space="0" w:color="000000"/>
              <w:left w:val="single" w:sz="4" w:space="0" w:color="000000"/>
              <w:bottom w:val="single" w:sz="4" w:space="0" w:color="000000"/>
              <w:right w:val="single" w:sz="4" w:space="0" w:color="000000"/>
            </w:tcBorders>
          </w:tcPr>
          <w:p w:rsidR="00393C0A" w:rsidRPr="00356E20" w:rsidRDefault="00461250" w:rsidP="00D61037">
            <w:pPr>
              <w:widowControl w:val="0"/>
              <w:jc w:val="center"/>
              <w:rPr>
                <w:b/>
                <w:szCs w:val="24"/>
                <w:lang w:val="es-ES"/>
              </w:rPr>
            </w:pPr>
            <w:r w:rsidRPr="00356E20">
              <w:rPr>
                <w:b/>
                <w:szCs w:val="24"/>
                <w:lang w:val="es-ES"/>
              </w:rPr>
              <w:t>250</w:t>
            </w:r>
          </w:p>
        </w:tc>
        <w:tc>
          <w:tcPr>
            <w:tcW w:w="1189" w:type="dxa"/>
            <w:tcBorders>
              <w:left w:val="single" w:sz="4" w:space="0" w:color="000000"/>
            </w:tcBorders>
          </w:tcPr>
          <w:p w:rsidR="00393C0A" w:rsidRPr="00356E20" w:rsidRDefault="00393C0A" w:rsidP="00D61037">
            <w:pPr>
              <w:widowControl w:val="0"/>
              <w:rPr>
                <w:b/>
                <w:szCs w:val="24"/>
                <w:lang w:val="es-ES"/>
              </w:rPr>
            </w:pPr>
          </w:p>
        </w:tc>
        <w:tc>
          <w:tcPr>
            <w:tcW w:w="880" w:type="dxa"/>
            <w:gridSpan w:val="2"/>
          </w:tcPr>
          <w:p w:rsidR="00393C0A" w:rsidRPr="00356E20" w:rsidRDefault="00393C0A" w:rsidP="00D61037">
            <w:pPr>
              <w:widowControl w:val="0"/>
              <w:jc w:val="center"/>
              <w:rPr>
                <w:b/>
                <w:szCs w:val="24"/>
                <w:lang w:val="es-ES"/>
              </w:rPr>
            </w:pPr>
          </w:p>
        </w:tc>
        <w:tc>
          <w:tcPr>
            <w:tcW w:w="851" w:type="dxa"/>
            <w:gridSpan w:val="2"/>
          </w:tcPr>
          <w:p w:rsidR="00393C0A" w:rsidRPr="00356E20" w:rsidRDefault="00393C0A" w:rsidP="00D61037">
            <w:pPr>
              <w:widowControl w:val="0"/>
              <w:jc w:val="center"/>
              <w:rPr>
                <w:b/>
                <w:szCs w:val="24"/>
                <w:lang w:val="es-ES"/>
              </w:rPr>
            </w:pPr>
          </w:p>
        </w:tc>
        <w:tc>
          <w:tcPr>
            <w:tcW w:w="850" w:type="dxa"/>
            <w:gridSpan w:val="2"/>
          </w:tcPr>
          <w:p w:rsidR="00393C0A" w:rsidRPr="00356E20" w:rsidRDefault="00393C0A" w:rsidP="00D61037">
            <w:pPr>
              <w:widowControl w:val="0"/>
              <w:jc w:val="center"/>
              <w:rPr>
                <w:b/>
                <w:szCs w:val="24"/>
                <w:lang w:val="es-ES"/>
              </w:rPr>
            </w:pPr>
          </w:p>
        </w:tc>
        <w:tc>
          <w:tcPr>
            <w:tcW w:w="851" w:type="dxa"/>
            <w:gridSpan w:val="2"/>
          </w:tcPr>
          <w:p w:rsidR="00393C0A" w:rsidRPr="00356E20" w:rsidRDefault="00393C0A" w:rsidP="00D61037">
            <w:pPr>
              <w:widowControl w:val="0"/>
              <w:jc w:val="center"/>
              <w:rPr>
                <w:b/>
                <w:szCs w:val="24"/>
                <w:lang w:val="es-ES"/>
              </w:rPr>
            </w:pPr>
          </w:p>
        </w:tc>
        <w:tc>
          <w:tcPr>
            <w:tcW w:w="850" w:type="dxa"/>
            <w:gridSpan w:val="2"/>
          </w:tcPr>
          <w:p w:rsidR="00393C0A" w:rsidRPr="00356E20" w:rsidRDefault="00393C0A" w:rsidP="00D61037">
            <w:pPr>
              <w:widowControl w:val="0"/>
              <w:jc w:val="center"/>
              <w:rPr>
                <w:b/>
                <w:szCs w:val="24"/>
                <w:lang w:val="es-ES"/>
              </w:rPr>
            </w:pPr>
          </w:p>
        </w:tc>
        <w:tc>
          <w:tcPr>
            <w:tcW w:w="851" w:type="dxa"/>
            <w:gridSpan w:val="2"/>
          </w:tcPr>
          <w:p w:rsidR="00393C0A" w:rsidRPr="00356E20" w:rsidRDefault="00393C0A" w:rsidP="00D61037">
            <w:pPr>
              <w:widowControl w:val="0"/>
              <w:jc w:val="center"/>
              <w:rPr>
                <w:b/>
                <w:szCs w:val="24"/>
                <w:lang w:val="es-ES"/>
              </w:rPr>
            </w:pPr>
          </w:p>
        </w:tc>
        <w:tc>
          <w:tcPr>
            <w:tcW w:w="935" w:type="dxa"/>
            <w:gridSpan w:val="2"/>
            <w:tcMar>
              <w:top w:w="0" w:type="dxa"/>
              <w:left w:w="108" w:type="dxa"/>
              <w:bottom w:w="0" w:type="dxa"/>
              <w:right w:w="108" w:type="dxa"/>
            </w:tcMar>
          </w:tcPr>
          <w:p w:rsidR="00393C0A" w:rsidRPr="00356E20" w:rsidRDefault="00393C0A" w:rsidP="00D61037">
            <w:pPr>
              <w:widowControl w:val="0"/>
              <w:jc w:val="center"/>
              <w:rPr>
                <w:b/>
                <w:szCs w:val="24"/>
                <w:lang w:val="es-ES"/>
              </w:rPr>
            </w:pPr>
          </w:p>
        </w:tc>
        <w:tc>
          <w:tcPr>
            <w:tcW w:w="1866" w:type="dxa"/>
            <w:gridSpan w:val="2"/>
            <w:tcMar>
              <w:top w:w="0" w:type="dxa"/>
              <w:left w:w="108" w:type="dxa"/>
              <w:bottom w:w="0" w:type="dxa"/>
              <w:right w:w="108" w:type="dxa"/>
            </w:tcMar>
            <w:vAlign w:val="center"/>
          </w:tcPr>
          <w:p w:rsidR="00393C0A" w:rsidRPr="00356E20" w:rsidRDefault="00393C0A" w:rsidP="00D61037">
            <w:pPr>
              <w:widowControl w:val="0"/>
              <w:rPr>
                <w:b/>
                <w:szCs w:val="24"/>
                <w:lang w:val="es-ES"/>
              </w:rPr>
            </w:pPr>
          </w:p>
        </w:tc>
      </w:tr>
      <w:tr w:rsidR="00393C0A" w:rsidRPr="00356E20" w:rsidTr="00A10B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A0" w:firstRow="1" w:lastRow="0" w:firstColumn="1" w:lastColumn="0" w:noHBand="0" w:noVBand="0"/>
        </w:tblPrEx>
        <w:trPr>
          <w:gridAfter w:val="1"/>
          <w:wAfter w:w="42" w:type="dxa"/>
          <w:jc w:val="center"/>
        </w:trPr>
        <w:tc>
          <w:tcPr>
            <w:tcW w:w="4068" w:type="dxa"/>
            <w:gridSpan w:val="2"/>
            <w:tcBorders>
              <w:top w:val="single" w:sz="4" w:space="0" w:color="000000"/>
              <w:left w:val="single" w:sz="4" w:space="0" w:color="000000"/>
              <w:bottom w:val="single" w:sz="4" w:space="0" w:color="000000"/>
              <w:right w:val="single" w:sz="4" w:space="0" w:color="000000"/>
            </w:tcBorders>
          </w:tcPr>
          <w:p w:rsidR="00393C0A" w:rsidRPr="00356E20" w:rsidRDefault="00393C0A" w:rsidP="00D61037">
            <w:pPr>
              <w:widowControl w:val="0"/>
              <w:rPr>
                <w:b/>
                <w:szCs w:val="24"/>
                <w:lang w:val="es-ES"/>
              </w:rPr>
            </w:pPr>
            <w:r w:rsidRPr="00356E20">
              <w:rPr>
                <w:b/>
                <w:szCs w:val="24"/>
                <w:lang w:val="es-ES"/>
              </w:rPr>
              <w:t>Costo total estimado del Programa</w:t>
            </w:r>
          </w:p>
        </w:tc>
        <w:tc>
          <w:tcPr>
            <w:tcW w:w="1342" w:type="dxa"/>
            <w:gridSpan w:val="2"/>
            <w:tcBorders>
              <w:top w:val="single" w:sz="4" w:space="0" w:color="000000"/>
              <w:left w:val="single" w:sz="4" w:space="0" w:color="000000"/>
              <w:bottom w:val="single" w:sz="4" w:space="0" w:color="000000"/>
              <w:right w:val="single" w:sz="4" w:space="0" w:color="000000"/>
            </w:tcBorders>
          </w:tcPr>
          <w:p w:rsidR="00393C0A" w:rsidRPr="00356E20" w:rsidRDefault="009727B9" w:rsidP="00D61037">
            <w:pPr>
              <w:widowControl w:val="0"/>
              <w:jc w:val="center"/>
              <w:rPr>
                <w:b/>
                <w:szCs w:val="24"/>
                <w:lang w:val="es-ES"/>
              </w:rPr>
            </w:pPr>
            <w:r w:rsidRPr="00356E20">
              <w:rPr>
                <w:b/>
                <w:szCs w:val="24"/>
                <w:lang w:val="es-ES"/>
              </w:rPr>
              <w:t>2</w:t>
            </w:r>
            <w:r w:rsidR="00393C0A" w:rsidRPr="00356E20">
              <w:rPr>
                <w:b/>
                <w:szCs w:val="24"/>
                <w:lang w:val="es-ES"/>
              </w:rPr>
              <w:t>0.000</w:t>
            </w:r>
          </w:p>
        </w:tc>
        <w:tc>
          <w:tcPr>
            <w:tcW w:w="1189" w:type="dxa"/>
            <w:tcBorders>
              <w:left w:val="single" w:sz="4" w:space="0" w:color="000000"/>
            </w:tcBorders>
          </w:tcPr>
          <w:p w:rsidR="00393C0A" w:rsidRPr="00356E20" w:rsidRDefault="00393C0A" w:rsidP="00D61037">
            <w:pPr>
              <w:widowControl w:val="0"/>
              <w:rPr>
                <w:b/>
                <w:szCs w:val="24"/>
                <w:lang w:val="es-ES"/>
              </w:rPr>
            </w:pPr>
            <w:r w:rsidRPr="00356E20">
              <w:rPr>
                <w:b/>
                <w:szCs w:val="24"/>
                <w:lang w:val="es-ES"/>
              </w:rPr>
              <w:t xml:space="preserve"> </w:t>
            </w:r>
          </w:p>
        </w:tc>
        <w:tc>
          <w:tcPr>
            <w:tcW w:w="880" w:type="dxa"/>
            <w:gridSpan w:val="2"/>
          </w:tcPr>
          <w:p w:rsidR="00393C0A" w:rsidRPr="00356E20" w:rsidRDefault="00393C0A" w:rsidP="00D61037">
            <w:pPr>
              <w:widowControl w:val="0"/>
              <w:jc w:val="center"/>
              <w:rPr>
                <w:b/>
                <w:szCs w:val="24"/>
                <w:lang w:val="es-ES"/>
              </w:rPr>
            </w:pPr>
          </w:p>
        </w:tc>
        <w:tc>
          <w:tcPr>
            <w:tcW w:w="851" w:type="dxa"/>
            <w:gridSpan w:val="2"/>
          </w:tcPr>
          <w:p w:rsidR="00393C0A" w:rsidRPr="00356E20" w:rsidRDefault="00393C0A" w:rsidP="00D61037">
            <w:pPr>
              <w:widowControl w:val="0"/>
              <w:jc w:val="center"/>
              <w:rPr>
                <w:b/>
                <w:szCs w:val="24"/>
                <w:lang w:val="es-ES"/>
              </w:rPr>
            </w:pPr>
          </w:p>
        </w:tc>
        <w:tc>
          <w:tcPr>
            <w:tcW w:w="850" w:type="dxa"/>
            <w:gridSpan w:val="2"/>
          </w:tcPr>
          <w:p w:rsidR="00393C0A" w:rsidRPr="00356E20" w:rsidRDefault="00393C0A" w:rsidP="00D61037">
            <w:pPr>
              <w:widowControl w:val="0"/>
              <w:jc w:val="center"/>
              <w:rPr>
                <w:b/>
                <w:szCs w:val="24"/>
                <w:lang w:val="es-ES"/>
              </w:rPr>
            </w:pPr>
          </w:p>
        </w:tc>
        <w:tc>
          <w:tcPr>
            <w:tcW w:w="851" w:type="dxa"/>
            <w:gridSpan w:val="2"/>
          </w:tcPr>
          <w:p w:rsidR="00393C0A" w:rsidRPr="00356E20" w:rsidRDefault="00393C0A" w:rsidP="00D61037">
            <w:pPr>
              <w:widowControl w:val="0"/>
              <w:jc w:val="center"/>
              <w:rPr>
                <w:b/>
                <w:szCs w:val="24"/>
                <w:lang w:val="es-ES"/>
              </w:rPr>
            </w:pPr>
          </w:p>
        </w:tc>
        <w:tc>
          <w:tcPr>
            <w:tcW w:w="850" w:type="dxa"/>
            <w:gridSpan w:val="2"/>
          </w:tcPr>
          <w:p w:rsidR="00393C0A" w:rsidRPr="00356E20" w:rsidRDefault="00393C0A" w:rsidP="00D61037">
            <w:pPr>
              <w:widowControl w:val="0"/>
              <w:jc w:val="center"/>
              <w:rPr>
                <w:b/>
                <w:szCs w:val="24"/>
                <w:lang w:val="es-ES"/>
              </w:rPr>
            </w:pPr>
          </w:p>
        </w:tc>
        <w:tc>
          <w:tcPr>
            <w:tcW w:w="851" w:type="dxa"/>
            <w:gridSpan w:val="2"/>
          </w:tcPr>
          <w:p w:rsidR="00393C0A" w:rsidRPr="00356E20" w:rsidRDefault="00393C0A" w:rsidP="00D61037">
            <w:pPr>
              <w:widowControl w:val="0"/>
              <w:jc w:val="center"/>
              <w:rPr>
                <w:b/>
                <w:szCs w:val="24"/>
                <w:lang w:val="es-ES"/>
              </w:rPr>
            </w:pPr>
          </w:p>
        </w:tc>
        <w:tc>
          <w:tcPr>
            <w:tcW w:w="935" w:type="dxa"/>
            <w:gridSpan w:val="2"/>
            <w:tcMar>
              <w:top w:w="0" w:type="dxa"/>
              <w:left w:w="108" w:type="dxa"/>
              <w:bottom w:w="0" w:type="dxa"/>
              <w:right w:w="108" w:type="dxa"/>
            </w:tcMar>
          </w:tcPr>
          <w:p w:rsidR="00393C0A" w:rsidRPr="00356E20" w:rsidRDefault="00393C0A" w:rsidP="00D61037">
            <w:pPr>
              <w:widowControl w:val="0"/>
              <w:jc w:val="center"/>
              <w:rPr>
                <w:b/>
                <w:szCs w:val="24"/>
                <w:lang w:val="es-ES"/>
              </w:rPr>
            </w:pPr>
          </w:p>
        </w:tc>
        <w:tc>
          <w:tcPr>
            <w:tcW w:w="1866" w:type="dxa"/>
            <w:gridSpan w:val="2"/>
            <w:tcMar>
              <w:top w:w="0" w:type="dxa"/>
              <w:left w:w="108" w:type="dxa"/>
              <w:bottom w:w="0" w:type="dxa"/>
              <w:right w:w="108" w:type="dxa"/>
            </w:tcMar>
            <w:vAlign w:val="center"/>
          </w:tcPr>
          <w:p w:rsidR="00393C0A" w:rsidRPr="00356E20" w:rsidRDefault="00393C0A" w:rsidP="00D61037">
            <w:pPr>
              <w:widowControl w:val="0"/>
              <w:rPr>
                <w:b/>
                <w:szCs w:val="24"/>
                <w:lang w:val="es-ES"/>
              </w:rPr>
            </w:pPr>
          </w:p>
        </w:tc>
      </w:tr>
    </w:tbl>
    <w:p w:rsidR="00393C0A" w:rsidRPr="00356E20" w:rsidRDefault="00393C0A" w:rsidP="00393C0A">
      <w:pPr>
        <w:widowControl w:val="0"/>
        <w:rPr>
          <w:szCs w:val="24"/>
          <w:lang w:val="es-ES"/>
        </w:rPr>
      </w:pPr>
    </w:p>
    <w:p w:rsidR="00937646" w:rsidRPr="00356E20" w:rsidRDefault="00937646" w:rsidP="00225814">
      <w:pPr>
        <w:pStyle w:val="AutoNumpara"/>
        <w:tabs>
          <w:tab w:val="clear" w:pos="720"/>
        </w:tabs>
        <w:jc w:val="center"/>
        <w:rPr>
          <w:b/>
          <w:szCs w:val="24"/>
          <w:lang w:val="es-ES"/>
        </w:rPr>
      </w:pPr>
    </w:p>
    <w:p w:rsidR="00393C0A" w:rsidRPr="00356E20" w:rsidRDefault="00393C0A" w:rsidP="00225814">
      <w:pPr>
        <w:pStyle w:val="AutoNumpara"/>
        <w:tabs>
          <w:tab w:val="clear" w:pos="720"/>
        </w:tabs>
        <w:jc w:val="center"/>
        <w:rPr>
          <w:b/>
          <w:szCs w:val="24"/>
          <w:lang w:val="es-ES"/>
        </w:rPr>
      </w:pPr>
    </w:p>
    <w:p w:rsidR="00C2624B" w:rsidRPr="00356E20" w:rsidRDefault="00C2624B" w:rsidP="00C4525B">
      <w:pPr>
        <w:pStyle w:val="AutoNumpara"/>
        <w:ind w:left="0" w:firstLine="0"/>
        <w:rPr>
          <w:b/>
          <w:color w:val="000000"/>
          <w:szCs w:val="24"/>
          <w:lang w:val="es-ES"/>
        </w:rPr>
        <w:sectPr w:rsidR="00C2624B" w:rsidRPr="00356E20" w:rsidSect="007D2FA8">
          <w:pgSz w:w="16838" w:h="11906" w:orient="landscape"/>
          <w:pgMar w:top="1701" w:right="1417" w:bottom="1701" w:left="1417" w:header="708" w:footer="708" w:gutter="0"/>
          <w:cols w:space="708"/>
          <w:docGrid w:linePitch="360"/>
        </w:sectPr>
      </w:pPr>
    </w:p>
    <w:p w:rsidR="00675151" w:rsidRPr="00356E20" w:rsidRDefault="00675151" w:rsidP="00C2624B">
      <w:pPr>
        <w:pStyle w:val="Chapter"/>
        <w:rPr>
          <w:szCs w:val="24"/>
        </w:rPr>
      </w:pPr>
      <w:bookmarkStart w:id="5" w:name="_Toc354780291"/>
      <w:r w:rsidRPr="00356E20">
        <w:rPr>
          <w:szCs w:val="24"/>
        </w:rPr>
        <w:lastRenderedPageBreak/>
        <w:t>Evaluación</w:t>
      </w:r>
      <w:bookmarkEnd w:id="5"/>
    </w:p>
    <w:p w:rsidR="00356E20" w:rsidRPr="00356E20" w:rsidRDefault="00356E20" w:rsidP="00071B40">
      <w:pPr>
        <w:pStyle w:val="Chapter"/>
        <w:numPr>
          <w:ilvl w:val="0"/>
          <w:numId w:val="6"/>
        </w:numPr>
        <w:jc w:val="left"/>
        <w:rPr>
          <w:szCs w:val="24"/>
        </w:rPr>
      </w:pPr>
      <w:bookmarkStart w:id="6" w:name="_Toc354780292"/>
      <w:r w:rsidRPr="00356E20">
        <w:rPr>
          <w:szCs w:val="24"/>
        </w:rPr>
        <w:t>Introducción</w:t>
      </w:r>
      <w:bookmarkEnd w:id="6"/>
    </w:p>
    <w:p w:rsidR="00545CCE" w:rsidRPr="00356E20" w:rsidRDefault="00545CCE" w:rsidP="00F130A4">
      <w:pPr>
        <w:pStyle w:val="Paragraph"/>
        <w:rPr>
          <w:bCs/>
          <w:szCs w:val="24"/>
        </w:rPr>
      </w:pPr>
      <w:r w:rsidRPr="00356E20">
        <w:rPr>
          <w:bCs/>
          <w:szCs w:val="24"/>
        </w:rPr>
        <w:t xml:space="preserve">El DNP, en consulta con el Banco, realizará evaluaciones (i) de medio término, (ii) final y (iii) expost, cuyos objetos serán: </w:t>
      </w:r>
    </w:p>
    <w:p w:rsidR="00545CCE" w:rsidRPr="00356E20" w:rsidRDefault="00545CCE" w:rsidP="00545CCE">
      <w:pPr>
        <w:pStyle w:val="subpar"/>
        <w:rPr>
          <w:szCs w:val="24"/>
        </w:rPr>
      </w:pPr>
      <w:r w:rsidRPr="00356E20">
        <w:rPr>
          <w:szCs w:val="24"/>
        </w:rPr>
        <w:t>Consecución de Resultados. Analizar el desempeño del proyecto a la luz de los indicadores de productos, resultados e impactos de la matriz de resultados.</w:t>
      </w:r>
    </w:p>
    <w:p w:rsidR="00545CCE" w:rsidRPr="0098756B" w:rsidRDefault="00545CCE" w:rsidP="00356E20">
      <w:pPr>
        <w:pStyle w:val="subpar"/>
        <w:rPr>
          <w:ins w:id="7" w:author="Inter-American Development Bank" w:date="2013-05-14T11:48:00Z"/>
          <w:szCs w:val="24"/>
          <w:rPrChange w:id="8" w:author="Inter-American Development Bank" w:date="2013-05-14T11:48:00Z">
            <w:rPr>
              <w:ins w:id="9" w:author="Inter-American Development Bank" w:date="2013-05-14T11:48:00Z"/>
              <w:bCs/>
              <w:szCs w:val="24"/>
              <w:lang w:val="es-ES"/>
            </w:rPr>
          </w:rPrChange>
        </w:rPr>
      </w:pPr>
      <w:r w:rsidRPr="00356E20">
        <w:rPr>
          <w:bCs/>
          <w:szCs w:val="24"/>
          <w:lang w:val="es-ES"/>
        </w:rPr>
        <w:t>Evaluación Económica. Teniendo en cuenta el objetivo final del proyecto el cual se resume en “</w:t>
      </w:r>
      <w:r w:rsidRPr="00356E20">
        <w:rPr>
          <w:bCs/>
          <w:szCs w:val="24"/>
        </w:rPr>
        <w:t xml:space="preserve">mejorar la calidad en la gestión y prestación de servicios”, </w:t>
      </w:r>
      <w:r w:rsidRPr="00356E20">
        <w:rPr>
          <w:bCs/>
          <w:szCs w:val="24"/>
          <w:lang w:val="es-ES"/>
        </w:rPr>
        <w:t xml:space="preserve"> cuantificar los beneficios directos de la intervención.  </w:t>
      </w:r>
    </w:p>
    <w:p w:rsidR="0098756B" w:rsidRDefault="0098756B" w:rsidP="0098756B">
      <w:pPr>
        <w:pStyle w:val="subpar"/>
        <w:rPr>
          <w:ins w:id="10" w:author="Inter-American Development Bank" w:date="2013-05-14T11:48:00Z"/>
        </w:rPr>
      </w:pPr>
      <w:ins w:id="11" w:author="Inter-American Development Bank" w:date="2013-05-14T11:48:00Z">
        <w:r>
          <w:t xml:space="preserve">Evaluación de Impacto. Determinar la causalidad de la intervención (programa, proyecto o política) sobre las variables de impacto; es decir, observar las diferencias en las variables de impacto con y sin intervención que pueden ser atribuidas al programa en mención. </w:t>
        </w:r>
      </w:ins>
    </w:p>
    <w:p w:rsidR="0098756B" w:rsidRPr="00356E20" w:rsidRDefault="0098756B">
      <w:pPr>
        <w:pStyle w:val="subpar"/>
        <w:numPr>
          <w:ilvl w:val="0"/>
          <w:numId w:val="0"/>
        </w:numPr>
        <w:ind w:left="1152"/>
        <w:rPr>
          <w:szCs w:val="24"/>
        </w:rPr>
        <w:pPrChange w:id="12" w:author="Inter-American Development Bank" w:date="2013-05-14T11:48:00Z">
          <w:pPr>
            <w:pStyle w:val="subpar"/>
          </w:pPr>
        </w:pPrChange>
      </w:pPr>
    </w:p>
    <w:p w:rsidR="00545CCE" w:rsidRPr="00356E20" w:rsidRDefault="00545CCE" w:rsidP="00356E20">
      <w:pPr>
        <w:pStyle w:val="Paragraph"/>
        <w:rPr>
          <w:bCs/>
          <w:szCs w:val="24"/>
        </w:rPr>
      </w:pPr>
      <w:r w:rsidRPr="00356E20">
        <w:rPr>
          <w:bCs/>
          <w:szCs w:val="24"/>
        </w:rPr>
        <w:t xml:space="preserve">En este sentido, aparte de monitorear la consecución de resultados, las evaluaciones que se llevarán a cabo en el marco de la presente Operación buscarán responder a las siguientes preguntas: </w:t>
      </w:r>
    </w:p>
    <w:p w:rsidR="00545CCE" w:rsidRPr="00356E20" w:rsidRDefault="00545CCE" w:rsidP="00545CCE">
      <w:pPr>
        <w:pStyle w:val="subpar"/>
        <w:rPr>
          <w:szCs w:val="24"/>
        </w:rPr>
      </w:pPr>
      <w:r w:rsidRPr="00356E20">
        <w:rPr>
          <w:szCs w:val="24"/>
        </w:rPr>
        <w:t>¿qué beneficios directos trae este tipo de intervenciones?</w:t>
      </w:r>
    </w:p>
    <w:p w:rsidR="00545CCE" w:rsidRDefault="00545CCE" w:rsidP="00545CCE">
      <w:pPr>
        <w:pStyle w:val="subpar"/>
        <w:rPr>
          <w:ins w:id="13" w:author="Inter-American Development Bank" w:date="2013-05-14T11:49:00Z"/>
          <w:szCs w:val="24"/>
        </w:rPr>
      </w:pPr>
      <w:r w:rsidRPr="00356E20">
        <w:rPr>
          <w:szCs w:val="24"/>
        </w:rPr>
        <w:t>¿cuál es la verdadera rentabilidad de una inversión de esta naturaleza?</w:t>
      </w:r>
    </w:p>
    <w:p w:rsidR="0098756B" w:rsidRPr="00356E20" w:rsidRDefault="0098756B" w:rsidP="00545CCE">
      <w:pPr>
        <w:pStyle w:val="subpar"/>
        <w:rPr>
          <w:szCs w:val="24"/>
        </w:rPr>
      </w:pPr>
      <w:ins w:id="14" w:author="Inter-American Development Bank" w:date="2013-05-14T11:49:00Z">
        <w:r>
          <w:rPr>
            <w:lang w:val="es-CO"/>
          </w:rPr>
          <w:t>¿cuál es el impacto reflejado en mejoras de percepción atribuibles a este programa?</w:t>
        </w:r>
      </w:ins>
    </w:p>
    <w:p w:rsidR="00545CCE" w:rsidRPr="00356E20" w:rsidRDefault="00545CCE" w:rsidP="00356E20">
      <w:pPr>
        <w:pStyle w:val="Paragraph"/>
        <w:rPr>
          <w:bCs/>
          <w:szCs w:val="24"/>
        </w:rPr>
      </w:pPr>
      <w:r w:rsidRPr="00356E20">
        <w:rPr>
          <w:bCs/>
          <w:szCs w:val="24"/>
        </w:rPr>
        <w:t xml:space="preserve">El siguiente plan de evaluación propone metodologías específicas para evaluar los componentes del programa teniendo en cuenta la disponibilidad de datos, así como el proceso de implementación de las intervenciones. Los estudios propuestos se basan en metodologías de análisis económico y en técnicas de costeo de procesos y actividades orientadas por tipo de beneficiario y de cliente. </w:t>
      </w:r>
      <w:ins w:id="15" w:author="Inter-American Development Bank" w:date="2013-05-14T11:50:00Z">
        <w:r w:rsidR="0098756B" w:rsidRPr="0098756B">
          <w:rPr>
            <w:bCs/>
            <w:szCs w:val="24"/>
            <w:lang w:val="es-ES_tradnl"/>
            <w:rPrChange w:id="16" w:author="Inter-American Development Bank" w:date="2013-05-14T11:50:00Z">
              <w:rPr>
                <w:bCs/>
                <w:szCs w:val="24"/>
                <w:lang w:val="en-US"/>
              </w:rPr>
            </w:rPrChange>
          </w:rPr>
          <w:t>Igualmente se propone para la evaluación de los impactos, desarrollar un modelo de diferencias en diferencias, en el cual se comparen el comportamiento de los indicadores de impacto, así como otras posibles variables adicionales de calidad en la prestación de los servicios, entre municipios similares intervenidos y no intervenidos.</w:t>
        </w:r>
        <w:r w:rsidR="0098756B">
          <w:rPr>
            <w:bCs/>
            <w:szCs w:val="24"/>
            <w:lang w:val="es-ES_tradnl"/>
          </w:rPr>
          <w:t xml:space="preserve"> </w:t>
        </w:r>
      </w:ins>
      <w:r w:rsidRPr="00356E20">
        <w:rPr>
          <w:bCs/>
          <w:szCs w:val="24"/>
        </w:rPr>
        <w:t>En términos de fuentes de información, las evaluaciones planteadas se sustentan primordialmente en: (i) datos administrativos, muchos de los cuales serán recolectados por los sistemas de información financiados por el préstamo; y (ii) recolección de datos en campo.</w:t>
      </w:r>
    </w:p>
    <w:p w:rsidR="00545CCE" w:rsidRPr="00356E20" w:rsidRDefault="00545CCE" w:rsidP="00356E20">
      <w:pPr>
        <w:pStyle w:val="Paragraph"/>
        <w:rPr>
          <w:szCs w:val="24"/>
        </w:rPr>
      </w:pPr>
      <w:r w:rsidRPr="00356E20">
        <w:rPr>
          <w:szCs w:val="24"/>
        </w:rPr>
        <w:t>Las evaluaciones propuestas buscan aprovechar al máximo los datos que resultan de la creación de los sistemas de información financiados en el marco de las distintas actividades a financiar por el Programa.</w:t>
      </w:r>
    </w:p>
    <w:p w:rsidR="00356E20" w:rsidRPr="00356E20" w:rsidRDefault="00356E20" w:rsidP="00071B40">
      <w:pPr>
        <w:pStyle w:val="Chapter"/>
        <w:numPr>
          <w:ilvl w:val="0"/>
          <w:numId w:val="6"/>
        </w:numPr>
        <w:jc w:val="left"/>
        <w:rPr>
          <w:szCs w:val="24"/>
        </w:rPr>
      </w:pPr>
      <w:bookmarkStart w:id="17" w:name="_Toc354780293"/>
      <w:r w:rsidRPr="00356E20">
        <w:rPr>
          <w:szCs w:val="24"/>
        </w:rPr>
        <w:lastRenderedPageBreak/>
        <w:t>Metodología</w:t>
      </w:r>
      <w:bookmarkEnd w:id="17"/>
    </w:p>
    <w:p w:rsidR="00356E20" w:rsidRPr="00356E20" w:rsidRDefault="00356E20" w:rsidP="00071B40">
      <w:pPr>
        <w:pStyle w:val="Heading4"/>
        <w:numPr>
          <w:ilvl w:val="0"/>
          <w:numId w:val="8"/>
        </w:numPr>
        <w:tabs>
          <w:tab w:val="left" w:pos="1440"/>
        </w:tabs>
        <w:spacing w:before="120" w:after="120"/>
        <w:ind w:left="0"/>
        <w:jc w:val="center"/>
        <w:rPr>
          <w:rFonts w:ascii="Times New Roman" w:hAnsi="Times New Roman"/>
          <w:szCs w:val="24"/>
          <w:lang w:val="es-ES_tradnl"/>
        </w:rPr>
      </w:pPr>
      <w:r w:rsidRPr="00356E20">
        <w:rPr>
          <w:rFonts w:ascii="Times New Roman" w:hAnsi="Times New Roman"/>
          <w:szCs w:val="24"/>
          <w:lang w:val="es-ES_tradnl"/>
        </w:rPr>
        <w:t>Metodología para cuantificación de beneficios al ciudadano</w:t>
      </w:r>
    </w:p>
    <w:p w:rsidR="00356E20" w:rsidRPr="00356E20" w:rsidRDefault="00356E20" w:rsidP="00356E20">
      <w:pPr>
        <w:pStyle w:val="Paragraph"/>
        <w:rPr>
          <w:szCs w:val="24"/>
        </w:rPr>
      </w:pPr>
      <w:r w:rsidRPr="00356E20">
        <w:rPr>
          <w:szCs w:val="24"/>
        </w:rPr>
        <w:t xml:space="preserve">El resultado esperado del componente 1 - </w:t>
      </w:r>
      <w:r w:rsidRPr="00356E20">
        <w:rPr>
          <w:i/>
          <w:szCs w:val="24"/>
          <w:lang w:val="es-CO"/>
        </w:rPr>
        <w:t>Calidad en la gestión y prestación de servicios mejorada</w:t>
      </w:r>
      <w:r w:rsidRPr="00356E20">
        <w:rPr>
          <w:szCs w:val="24"/>
          <w:lang w:val="es-CO"/>
        </w:rPr>
        <w:t xml:space="preserve"> -, </w:t>
      </w:r>
      <w:r w:rsidRPr="00356E20">
        <w:rPr>
          <w:szCs w:val="24"/>
        </w:rPr>
        <w:t>así</w:t>
      </w:r>
      <w:r w:rsidRPr="00356E20">
        <w:rPr>
          <w:szCs w:val="24"/>
          <w:lang w:val="es-CO"/>
        </w:rPr>
        <w:t xml:space="preserve"> como las actividades definidas en el mismo, generarán beneficios directos o indirectos cuantificables en variables tales como costo directos de transacción y costos indirectos de hora/hombre para el ciudadano.  </w:t>
      </w:r>
    </w:p>
    <w:p w:rsidR="00356E20" w:rsidRPr="00356E20" w:rsidRDefault="00356E20" w:rsidP="00356E20">
      <w:pPr>
        <w:pStyle w:val="Paragraph"/>
        <w:rPr>
          <w:szCs w:val="24"/>
        </w:rPr>
      </w:pPr>
      <w:r w:rsidRPr="00356E20">
        <w:rPr>
          <w:szCs w:val="24"/>
          <w:lang w:val="es-CO"/>
        </w:rPr>
        <w:t xml:space="preserve">Las </w:t>
      </w:r>
      <w:r w:rsidRPr="00356E20">
        <w:rPr>
          <w:szCs w:val="24"/>
        </w:rPr>
        <w:t>actividades</w:t>
      </w:r>
      <w:r w:rsidRPr="00356E20">
        <w:rPr>
          <w:szCs w:val="24"/>
          <w:lang w:val="es-CO"/>
        </w:rPr>
        <w:t xml:space="preserve"> a desarrollarse en el marco de esta línea del plan de evaluación, son las siguientes:</w:t>
      </w:r>
    </w:p>
    <w:p w:rsidR="00356E20" w:rsidRPr="00356E20" w:rsidRDefault="00356E20" w:rsidP="00071B40">
      <w:pPr>
        <w:pStyle w:val="AutoNumpara"/>
        <w:numPr>
          <w:ilvl w:val="1"/>
          <w:numId w:val="7"/>
        </w:numPr>
        <w:rPr>
          <w:szCs w:val="24"/>
          <w:lang w:val="es-CO"/>
        </w:rPr>
      </w:pPr>
      <w:r w:rsidRPr="00356E20">
        <w:rPr>
          <w:szCs w:val="24"/>
          <w:lang w:val="es-CO"/>
        </w:rPr>
        <w:t xml:space="preserve">Identificar los costos directos e indirectos que repercuten en el ciudadano, vinculados a la prestación de servicios descentralizados.  Esto incluye costos transaccionales, de transporte, y costos de oportunidad vincuados a variables como hora/hombre. </w:t>
      </w:r>
    </w:p>
    <w:p w:rsidR="00356E20" w:rsidRPr="00356E20" w:rsidRDefault="00356E20" w:rsidP="00071B40">
      <w:pPr>
        <w:pStyle w:val="AutoNumpara"/>
        <w:numPr>
          <w:ilvl w:val="1"/>
          <w:numId w:val="7"/>
        </w:numPr>
        <w:rPr>
          <w:noProof w:val="0"/>
          <w:szCs w:val="24"/>
        </w:rPr>
      </w:pPr>
      <w:r w:rsidRPr="00356E20">
        <w:rPr>
          <w:szCs w:val="24"/>
          <w:lang w:val="es-CO"/>
        </w:rPr>
        <w:t>Establecer métricas de cuantificación de los costos establecidos identificando entre otros: (i)  formulas que permitan analizar y comparar el impacto de la dispersión entre servicios prestados, así como la reducción de la misma; (ii) cuantificación del costo de oportunidad promedio diferenciado por tipo de ciudadano; (iii) tipologías de servicios ofrecidos; y (iv) variaciones en la calidad del servicio prestado.</w:t>
      </w:r>
    </w:p>
    <w:p w:rsidR="00356E20" w:rsidRPr="00356E20" w:rsidRDefault="00356E20" w:rsidP="00071B40">
      <w:pPr>
        <w:pStyle w:val="AutoNumpara"/>
        <w:numPr>
          <w:ilvl w:val="1"/>
          <w:numId w:val="7"/>
        </w:numPr>
        <w:rPr>
          <w:noProof w:val="0"/>
          <w:szCs w:val="24"/>
        </w:rPr>
      </w:pPr>
      <w:r w:rsidRPr="00356E20">
        <w:rPr>
          <w:szCs w:val="24"/>
          <w:lang w:val="es-CO"/>
        </w:rPr>
        <w:t>Diseñar los mecanismos de recolección de información para el levantamiento del costeo.  Esto incluye la definición de los indicadores y otras herramientas de gestión que se deberán incluir en los sistemas de gestión de los Sis para facilitar el proceso de recolección.</w:t>
      </w:r>
    </w:p>
    <w:p w:rsidR="00356E20" w:rsidRPr="00356E20" w:rsidRDefault="00356E20" w:rsidP="00071B40">
      <w:pPr>
        <w:pStyle w:val="AutoNumpara"/>
        <w:numPr>
          <w:ilvl w:val="1"/>
          <w:numId w:val="7"/>
        </w:numPr>
        <w:rPr>
          <w:noProof w:val="0"/>
          <w:szCs w:val="24"/>
        </w:rPr>
      </w:pPr>
      <w:r w:rsidRPr="00356E20">
        <w:rPr>
          <w:szCs w:val="24"/>
          <w:lang w:val="es-CO"/>
        </w:rPr>
        <w:t>Realizar un trabajo de campo estadísticamente confiable mediante el cual se recopile la información que permita cuantificar los costos directos e indirectos en los que incurre un ciudadano dada el modelo de prestación de servicios públicos que se presenta en su lugar de residencia.</w:t>
      </w:r>
    </w:p>
    <w:p w:rsidR="00356E20" w:rsidRPr="00356E20" w:rsidRDefault="00356E20" w:rsidP="00071B40">
      <w:pPr>
        <w:pStyle w:val="AutoNumpara"/>
        <w:numPr>
          <w:ilvl w:val="1"/>
          <w:numId w:val="7"/>
        </w:numPr>
        <w:rPr>
          <w:noProof w:val="0"/>
          <w:szCs w:val="24"/>
        </w:rPr>
      </w:pPr>
      <w:r w:rsidRPr="00356E20">
        <w:rPr>
          <w:szCs w:val="24"/>
          <w:lang w:val="es-CO"/>
        </w:rPr>
        <w:t>Análizar los resultados estableciendo: (i) costos de oportunidad vinculados a transacciones, distancias y tiempos de espera, entre otros; y (ii) implicaciones vinculadas a mala calidad en la prestación de servicio – ej. poca claridad en la información; tener que volver a acudir a hacer el mismo trámite en más de una ocasión; ycaracterísticas del espacio físico de la prestación del servicio-.</w:t>
      </w:r>
    </w:p>
    <w:p w:rsidR="00356E20" w:rsidRPr="00356E20" w:rsidRDefault="00356E20" w:rsidP="00071B40">
      <w:pPr>
        <w:pStyle w:val="AutoNumpara"/>
        <w:numPr>
          <w:ilvl w:val="1"/>
          <w:numId w:val="7"/>
        </w:numPr>
        <w:rPr>
          <w:noProof w:val="0"/>
          <w:szCs w:val="24"/>
        </w:rPr>
      </w:pPr>
      <w:r w:rsidRPr="00356E20">
        <w:rPr>
          <w:szCs w:val="24"/>
          <w:lang w:val="es-CO"/>
        </w:rPr>
        <w:t xml:space="preserve">Realizar pruebas de sensibilidad para establecer el peso de los cambios en la prestación del servicio y su relación con los costos directos e indirectos en los que incurre el ciudadano. </w:t>
      </w:r>
    </w:p>
    <w:p w:rsidR="00356E20" w:rsidRPr="00356E20" w:rsidRDefault="00356E20" w:rsidP="00356E20">
      <w:pPr>
        <w:pStyle w:val="AutoNumpara"/>
        <w:tabs>
          <w:tab w:val="clear" w:pos="720"/>
        </w:tabs>
        <w:rPr>
          <w:i/>
          <w:szCs w:val="24"/>
          <w:u w:val="single"/>
          <w:lang w:val="es-CO"/>
        </w:rPr>
      </w:pPr>
      <w:r w:rsidRPr="00356E20">
        <w:rPr>
          <w:i/>
          <w:szCs w:val="24"/>
          <w:u w:val="single"/>
          <w:lang w:val="es-CO"/>
        </w:rPr>
        <w:t>Plan de intervención</w:t>
      </w:r>
    </w:p>
    <w:p w:rsidR="00356E20" w:rsidRPr="00356E20" w:rsidRDefault="00356E20" w:rsidP="00356E20">
      <w:pPr>
        <w:pStyle w:val="Paragraph"/>
        <w:rPr>
          <w:szCs w:val="24"/>
          <w:lang w:val="es-CO"/>
        </w:rPr>
      </w:pPr>
      <w:r w:rsidRPr="00356E20">
        <w:rPr>
          <w:szCs w:val="24"/>
          <w:lang w:val="es-CO"/>
        </w:rPr>
        <w:t xml:space="preserve">El Plan de intervención sugerido para la cuantificación de este beneficio debe estar alineado con el despliegue de los </w:t>
      </w:r>
      <w:r w:rsidR="00A10BC6">
        <w:rPr>
          <w:szCs w:val="24"/>
          <w:lang w:val="es-CO"/>
        </w:rPr>
        <w:t>SI</w:t>
      </w:r>
      <w:r w:rsidRPr="00356E20">
        <w:rPr>
          <w:szCs w:val="24"/>
          <w:lang w:val="es-CO"/>
        </w:rPr>
        <w:t xml:space="preserve"> en el marco del componente del 1 del Programa.  De acuerdo a los productos esperados, entrarán en operación 2 </w:t>
      </w:r>
      <w:r w:rsidR="00A10BC6">
        <w:rPr>
          <w:szCs w:val="24"/>
          <w:lang w:val="es-CO"/>
        </w:rPr>
        <w:t>SI</w:t>
      </w:r>
      <w:r w:rsidRPr="00356E20">
        <w:rPr>
          <w:szCs w:val="24"/>
          <w:lang w:val="es-CO"/>
        </w:rPr>
        <w:t xml:space="preserve"> en el segundo año del proyecto y otros 2 en el cuarto año.  Dichas entradas en operación coinciden con los tiempos establecidos para la evaluación de medio </w:t>
      </w:r>
      <w:r w:rsidRPr="00356E20">
        <w:rPr>
          <w:szCs w:val="24"/>
          <w:lang w:val="es-CO"/>
        </w:rPr>
        <w:lastRenderedPageBreak/>
        <w:t xml:space="preserve">término y final del programa. En este sentido, se sugiere levantar la línea base en el año 2 para los cuatro municipios. </w:t>
      </w:r>
    </w:p>
    <w:p w:rsidR="00356E20" w:rsidRPr="00356E20" w:rsidRDefault="00356E20" w:rsidP="00356E20">
      <w:pPr>
        <w:pStyle w:val="Paragraph"/>
        <w:rPr>
          <w:szCs w:val="24"/>
          <w:lang w:val="es-CO"/>
        </w:rPr>
      </w:pPr>
      <w:r w:rsidRPr="00356E20">
        <w:rPr>
          <w:szCs w:val="24"/>
          <w:lang w:val="es-CO"/>
        </w:rPr>
        <w:t xml:space="preserve">En el caso de los municipios donde los </w:t>
      </w:r>
      <w:r w:rsidR="00A10BC6">
        <w:rPr>
          <w:szCs w:val="24"/>
          <w:lang w:val="es-CO"/>
        </w:rPr>
        <w:t>SI</w:t>
      </w:r>
      <w:r w:rsidRPr="00356E20">
        <w:rPr>
          <w:szCs w:val="24"/>
          <w:lang w:val="es-CO"/>
        </w:rPr>
        <w:t xml:space="preserve"> entrarán en operación en el año 4, la presente evaluación permitirá establecer:</w:t>
      </w:r>
    </w:p>
    <w:p w:rsidR="00356E20" w:rsidRPr="00356E20" w:rsidRDefault="00356E20" w:rsidP="00071B40">
      <w:pPr>
        <w:pStyle w:val="AutoNumpara"/>
        <w:numPr>
          <w:ilvl w:val="0"/>
          <w:numId w:val="9"/>
        </w:numPr>
        <w:rPr>
          <w:szCs w:val="24"/>
          <w:lang w:val="es-CO"/>
        </w:rPr>
      </w:pPr>
      <w:r w:rsidRPr="00356E20">
        <w:rPr>
          <w:szCs w:val="24"/>
          <w:lang w:val="es-CO"/>
        </w:rPr>
        <w:t>La reducción de costos asociados directamente por la organización y reubicación física de los servicios.  Se estima que las beneficios directos al ciudadano se justificarán primordialmente en esta parte de la intervención.</w:t>
      </w:r>
    </w:p>
    <w:p w:rsidR="00356E20" w:rsidRPr="00356E20" w:rsidRDefault="00356E20" w:rsidP="00356E20">
      <w:pPr>
        <w:pStyle w:val="Paragraph"/>
        <w:rPr>
          <w:szCs w:val="24"/>
          <w:lang w:val="es-CO"/>
        </w:rPr>
      </w:pPr>
      <w:r w:rsidRPr="00356E20">
        <w:rPr>
          <w:szCs w:val="24"/>
          <w:lang w:val="es-CO"/>
        </w:rPr>
        <w:t xml:space="preserve">En el caso de los municipios donde los </w:t>
      </w:r>
      <w:r w:rsidR="00A10BC6">
        <w:rPr>
          <w:szCs w:val="24"/>
          <w:lang w:val="es-CO"/>
        </w:rPr>
        <w:t>SI</w:t>
      </w:r>
      <w:r w:rsidRPr="00356E20">
        <w:rPr>
          <w:szCs w:val="24"/>
          <w:lang w:val="es-CO"/>
        </w:rPr>
        <w:t xml:space="preserve"> entrarán en operación en el año 2, la presente evaluación permitirá establecer:</w:t>
      </w:r>
    </w:p>
    <w:p w:rsidR="00356E20" w:rsidRPr="00356E20" w:rsidRDefault="00356E20" w:rsidP="00071B40">
      <w:pPr>
        <w:pStyle w:val="AutoNumpara"/>
        <w:numPr>
          <w:ilvl w:val="0"/>
          <w:numId w:val="10"/>
        </w:numPr>
        <w:rPr>
          <w:szCs w:val="24"/>
          <w:lang w:val="es-CO"/>
        </w:rPr>
      </w:pPr>
      <w:r w:rsidRPr="00356E20">
        <w:rPr>
          <w:szCs w:val="24"/>
          <w:lang w:val="es-CO"/>
        </w:rPr>
        <w:t>La reducción de costos asociados a las variaciones en la prestación de la calidad de los servicios, así como de otras variables que haya arrojado el estudio de sensibilidad.</w:t>
      </w:r>
    </w:p>
    <w:p w:rsidR="00356E20" w:rsidRPr="00356E20" w:rsidRDefault="00A10BC6" w:rsidP="00356E20">
      <w:pPr>
        <w:pStyle w:val="Paragraph"/>
        <w:rPr>
          <w:szCs w:val="24"/>
          <w:lang w:val="es-CO"/>
        </w:rPr>
      </w:pPr>
      <w:r>
        <w:rPr>
          <w:szCs w:val="24"/>
          <w:lang w:val="es-CO"/>
        </w:rPr>
        <w:t>Debe notarse que e</w:t>
      </w:r>
      <w:r w:rsidRPr="00356E20">
        <w:rPr>
          <w:szCs w:val="24"/>
          <w:lang w:val="es-CO"/>
        </w:rPr>
        <w:t xml:space="preserve">l </w:t>
      </w:r>
      <w:r w:rsidRPr="00356E20">
        <w:rPr>
          <w:szCs w:val="24"/>
        </w:rPr>
        <w:t>planteamiento</w:t>
      </w:r>
      <w:r w:rsidRPr="00356E20">
        <w:rPr>
          <w:szCs w:val="24"/>
          <w:lang w:val="es-CO"/>
        </w:rPr>
        <w:t xml:space="preserve"> de esta evaluación de costos y beneficios está limitado por el hecho que será una de las actividades principales del proyecto el determinar de acuerdo a la demanda de ser</w:t>
      </w:r>
      <w:r>
        <w:rPr>
          <w:szCs w:val="24"/>
          <w:lang w:val="es-CO"/>
        </w:rPr>
        <w:t>vicios la ubicación de los 4 SI</w:t>
      </w:r>
      <w:r w:rsidRPr="00356E20">
        <w:rPr>
          <w:szCs w:val="24"/>
          <w:lang w:val="es-CO"/>
        </w:rPr>
        <w:t xml:space="preserve"> a construirse en el marco de la presente operación.</w:t>
      </w:r>
    </w:p>
    <w:p w:rsidR="00356E20" w:rsidRPr="00356E20" w:rsidRDefault="00356E20" w:rsidP="00071B40">
      <w:pPr>
        <w:pStyle w:val="Heading4"/>
        <w:numPr>
          <w:ilvl w:val="0"/>
          <w:numId w:val="8"/>
        </w:numPr>
        <w:tabs>
          <w:tab w:val="left" w:pos="1440"/>
        </w:tabs>
        <w:spacing w:before="120" w:after="120"/>
        <w:ind w:left="0"/>
        <w:jc w:val="center"/>
        <w:rPr>
          <w:rFonts w:ascii="Times New Roman" w:hAnsi="Times New Roman"/>
          <w:szCs w:val="24"/>
          <w:lang w:val="es-ES_tradnl"/>
        </w:rPr>
      </w:pPr>
      <w:r w:rsidRPr="00356E20">
        <w:rPr>
          <w:rFonts w:ascii="Times New Roman" w:hAnsi="Times New Roman"/>
          <w:szCs w:val="24"/>
          <w:lang w:val="es-ES_tradnl"/>
        </w:rPr>
        <w:t>Metodología para cuantificación de beneficios al Estado</w:t>
      </w:r>
    </w:p>
    <w:p w:rsidR="00356E20" w:rsidRPr="00356E20" w:rsidRDefault="00356E20" w:rsidP="00356E20">
      <w:pPr>
        <w:pStyle w:val="Paragraph"/>
        <w:rPr>
          <w:szCs w:val="24"/>
        </w:rPr>
      </w:pPr>
      <w:r w:rsidRPr="00356E20">
        <w:rPr>
          <w:szCs w:val="24"/>
        </w:rPr>
        <w:t>Para realizar la evaluación económica del valor en precio de los ahorros generados por el componente 3 y en línea con la evaluación costo beneficio realizada para la presente operación, se sugiere utilizar la metodología descrita por Singer, Konstantinidis, Roubik and Beffermann en su estudio: DOES e-PROCUREMENT SAVE THE STATE MONEY?</w:t>
      </w:r>
      <w:r w:rsidRPr="00356E20">
        <w:rPr>
          <w:rStyle w:val="FootnoteReference"/>
          <w:szCs w:val="24"/>
        </w:rPr>
        <w:footnoteReference w:id="6"/>
      </w:r>
    </w:p>
    <w:p w:rsidR="00356E20" w:rsidRPr="00356E20" w:rsidRDefault="00356E20" w:rsidP="00356E20">
      <w:pPr>
        <w:pStyle w:val="Paragraph"/>
        <w:rPr>
          <w:szCs w:val="24"/>
        </w:rPr>
      </w:pPr>
      <w:r w:rsidRPr="00356E20">
        <w:rPr>
          <w:szCs w:val="24"/>
          <w:lang w:val="es-CO"/>
        </w:rPr>
        <w:t xml:space="preserve">Las actividades a desarrollarse en el marco de este componente del plan de evaluación, son las </w:t>
      </w:r>
      <w:r w:rsidRPr="00356E20">
        <w:rPr>
          <w:szCs w:val="24"/>
        </w:rPr>
        <w:t>siguientes</w:t>
      </w:r>
      <w:r w:rsidRPr="00356E20">
        <w:rPr>
          <w:szCs w:val="24"/>
          <w:lang w:val="es-CO"/>
        </w:rPr>
        <w:t>:</w:t>
      </w:r>
    </w:p>
    <w:p w:rsidR="00356E20" w:rsidRPr="00356E20" w:rsidRDefault="00356E20" w:rsidP="00071B40">
      <w:pPr>
        <w:pStyle w:val="AutoNumpara"/>
        <w:numPr>
          <w:ilvl w:val="1"/>
          <w:numId w:val="7"/>
        </w:numPr>
        <w:rPr>
          <w:szCs w:val="24"/>
          <w:lang w:val="es-CO"/>
        </w:rPr>
      </w:pPr>
      <w:r w:rsidRPr="00356E20">
        <w:rPr>
          <w:szCs w:val="24"/>
          <w:lang w:val="es-CO"/>
        </w:rPr>
        <w:t>Identificar y costear a través de metodologías similares al costeo ABC, los servicios ofrecidos por la ANCP en el marco del desarrollo de sus funciones.</w:t>
      </w:r>
    </w:p>
    <w:p w:rsidR="00356E20" w:rsidRPr="00356E20" w:rsidRDefault="00356E20" w:rsidP="00071B40">
      <w:pPr>
        <w:pStyle w:val="AutoNumpara"/>
        <w:numPr>
          <w:ilvl w:val="1"/>
          <w:numId w:val="7"/>
        </w:numPr>
        <w:rPr>
          <w:szCs w:val="24"/>
          <w:lang w:val="es-CO"/>
        </w:rPr>
      </w:pPr>
      <w:r w:rsidRPr="00356E20">
        <w:rPr>
          <w:szCs w:val="24"/>
          <w:lang w:val="es-CO"/>
        </w:rPr>
        <w:t>Identificar los beneficiarios de dichos servicios, así como las variables críticas de volumen e interacción</w:t>
      </w:r>
    </w:p>
    <w:p w:rsidR="00356E20" w:rsidRPr="00356E20" w:rsidRDefault="00356E20" w:rsidP="00071B40">
      <w:pPr>
        <w:pStyle w:val="AutoNumpara"/>
        <w:numPr>
          <w:ilvl w:val="1"/>
          <w:numId w:val="7"/>
        </w:numPr>
        <w:rPr>
          <w:szCs w:val="24"/>
          <w:lang w:val="es-CO"/>
        </w:rPr>
      </w:pPr>
      <w:r w:rsidRPr="00356E20">
        <w:rPr>
          <w:szCs w:val="24"/>
          <w:lang w:val="es-CO"/>
        </w:rPr>
        <w:t>Identificiar y costear otras externalidades postivas derivadas de la prestación de servicios por parte de la ANCP.  Ej. Posibilidad de que las entidades clientes de la ANCP puedan focalizar recursos en procesos contractuales misionales</w:t>
      </w:r>
    </w:p>
    <w:p w:rsidR="00356E20" w:rsidRPr="00356E20" w:rsidRDefault="00356E20" w:rsidP="00071B40">
      <w:pPr>
        <w:pStyle w:val="AutoNumpara"/>
        <w:numPr>
          <w:ilvl w:val="1"/>
          <w:numId w:val="7"/>
        </w:numPr>
        <w:rPr>
          <w:szCs w:val="24"/>
          <w:lang w:val="es-CO"/>
        </w:rPr>
      </w:pPr>
      <w:r w:rsidRPr="00356E20">
        <w:rPr>
          <w:szCs w:val="24"/>
          <w:lang w:val="es-CO"/>
        </w:rPr>
        <w:t>Estimar los ahorros administrativos generados por los servicios prestados por la ANCP.</w:t>
      </w:r>
    </w:p>
    <w:p w:rsidR="00356E20" w:rsidRPr="00356E20" w:rsidRDefault="00356E20" w:rsidP="00071B40">
      <w:pPr>
        <w:pStyle w:val="AutoNumpara"/>
        <w:numPr>
          <w:ilvl w:val="1"/>
          <w:numId w:val="7"/>
        </w:numPr>
        <w:rPr>
          <w:szCs w:val="24"/>
          <w:lang w:val="es-CO"/>
        </w:rPr>
      </w:pPr>
      <w:r w:rsidRPr="00356E20">
        <w:rPr>
          <w:szCs w:val="24"/>
          <w:lang w:val="es-CO"/>
        </w:rPr>
        <w:t>Establecer metodologías de definición de precios de referencia de bienes similares a los adquiridos mediante los convenios marco</w:t>
      </w:r>
    </w:p>
    <w:p w:rsidR="00356E20" w:rsidRPr="00356E20" w:rsidRDefault="00356E20" w:rsidP="00071B40">
      <w:pPr>
        <w:pStyle w:val="AutoNumpara"/>
        <w:numPr>
          <w:ilvl w:val="1"/>
          <w:numId w:val="7"/>
        </w:numPr>
        <w:rPr>
          <w:szCs w:val="24"/>
          <w:lang w:val="es-CO"/>
        </w:rPr>
      </w:pPr>
      <w:r w:rsidRPr="00356E20">
        <w:rPr>
          <w:szCs w:val="24"/>
          <w:lang w:val="es-CO"/>
        </w:rPr>
        <w:lastRenderedPageBreak/>
        <w:t>Recolectar la información sobre la adquisición de bienes similares a los adquiridos mediante los convenios marco</w:t>
      </w:r>
    </w:p>
    <w:p w:rsidR="00356E20" w:rsidRPr="00356E20" w:rsidRDefault="00356E20" w:rsidP="00071B40">
      <w:pPr>
        <w:pStyle w:val="AutoNumpara"/>
        <w:numPr>
          <w:ilvl w:val="1"/>
          <w:numId w:val="7"/>
        </w:numPr>
        <w:rPr>
          <w:szCs w:val="24"/>
          <w:lang w:val="es-CO"/>
        </w:rPr>
      </w:pPr>
      <w:r w:rsidRPr="00356E20">
        <w:rPr>
          <w:szCs w:val="24"/>
          <w:lang w:val="es-CO"/>
        </w:rPr>
        <w:t>Hacer un análisis comparativo de los ahorros derivados por la adquisición de bienes mediante convenio marco y otros procedimientos de contratación</w:t>
      </w:r>
    </w:p>
    <w:p w:rsidR="00356E20" w:rsidRPr="00356E20" w:rsidRDefault="00356E20" w:rsidP="00071B40">
      <w:pPr>
        <w:pStyle w:val="AutoNumpara"/>
        <w:numPr>
          <w:ilvl w:val="1"/>
          <w:numId w:val="7"/>
        </w:numPr>
        <w:rPr>
          <w:noProof w:val="0"/>
          <w:szCs w:val="24"/>
        </w:rPr>
      </w:pPr>
      <w:r w:rsidRPr="00356E20">
        <w:rPr>
          <w:szCs w:val="24"/>
          <w:lang w:val="es-CO"/>
        </w:rPr>
        <w:t xml:space="preserve">Realizar pruebas de sensibilidad sobre la injerencia de variables en la adquisición de precios más económicos, para establecer los benificios o no del uso de los convenios marco.  Ej. Número de oferentes; cantidad de contratos adjudicados durante el mismo año para la adquisición de un bien. </w:t>
      </w:r>
    </w:p>
    <w:p w:rsidR="00356E20" w:rsidRPr="00356E20" w:rsidRDefault="00356E20" w:rsidP="00356E20">
      <w:pPr>
        <w:pStyle w:val="AutoNumpara"/>
        <w:tabs>
          <w:tab w:val="clear" w:pos="720"/>
        </w:tabs>
        <w:rPr>
          <w:i/>
          <w:szCs w:val="24"/>
          <w:u w:val="single"/>
          <w:lang w:val="es-CO"/>
        </w:rPr>
      </w:pPr>
      <w:r w:rsidRPr="00356E20">
        <w:rPr>
          <w:i/>
          <w:szCs w:val="24"/>
          <w:u w:val="single"/>
          <w:lang w:val="es-CO"/>
        </w:rPr>
        <w:t>Plan de intervención</w:t>
      </w:r>
    </w:p>
    <w:p w:rsidR="00356E20" w:rsidRPr="00356E20" w:rsidRDefault="00356E20" w:rsidP="00071B40">
      <w:pPr>
        <w:pStyle w:val="AutoNumpara"/>
        <w:numPr>
          <w:ilvl w:val="0"/>
          <w:numId w:val="11"/>
        </w:numPr>
        <w:rPr>
          <w:noProof w:val="0"/>
          <w:szCs w:val="24"/>
        </w:rPr>
      </w:pPr>
      <w:r w:rsidRPr="00356E20">
        <w:rPr>
          <w:noProof w:val="0"/>
          <w:szCs w:val="24"/>
        </w:rPr>
        <w:t>Ahorros administrativos</w:t>
      </w:r>
    </w:p>
    <w:p w:rsidR="00356E20" w:rsidRPr="00356E20" w:rsidRDefault="00356E20" w:rsidP="00356E20">
      <w:pPr>
        <w:pStyle w:val="Paragraph"/>
        <w:rPr>
          <w:szCs w:val="24"/>
        </w:rPr>
      </w:pPr>
      <w:r w:rsidRPr="00356E20">
        <w:rPr>
          <w:szCs w:val="24"/>
        </w:rPr>
        <w:t xml:space="preserve">Dado que no hay conocimiento de los costos detallados de las unidades de contratación de las distintas entidades del Gobierno Nacional, se puede estimar el ahorro que se le genera al Estado, como el costo de prestar un servicio para ANCP por el número de veces que lo presta (Singer, Konstantinidis, Roubik and Beffermann, 2009).  Ej. El ahorro generado por la adquisición de un bien como el SOAT sería el equivalente al costo asociado a las actividades que realizó ANCP por la cantidad de entidades que utilizaron el convenio marco establecido.  </w:t>
      </w:r>
    </w:p>
    <w:p w:rsidR="00356E20" w:rsidRPr="00356E20" w:rsidRDefault="00356E20" w:rsidP="00356E20">
      <w:pPr>
        <w:pStyle w:val="Paragraph"/>
        <w:rPr>
          <w:szCs w:val="24"/>
        </w:rPr>
      </w:pPr>
      <w:r w:rsidRPr="00356E20">
        <w:rPr>
          <w:szCs w:val="24"/>
        </w:rPr>
        <w:t>El supuesto detrás de este planteamiento, es que de no existir la ANCP las múltiples unidades de contratación deberían realizar dicha tarea.  Entre los posibles servicios que ofrece la ANCP se encuentran: (i) la adquisición de bienes homogéneos; (ii) el apoyo en adquisiciones únicas; y (iii) la certificación de oferentes.  La ecuación a continuación describe el proceso de cuantificación de los ahorros administrativos esperados que genera la acción de la ANCP.</w:t>
      </w:r>
    </w:p>
    <w:p w:rsidR="00356E20" w:rsidRPr="00356E20" w:rsidRDefault="00356E20" w:rsidP="00356E20">
      <w:pPr>
        <w:pStyle w:val="AutoNumpara"/>
        <w:tabs>
          <w:tab w:val="clear" w:pos="720"/>
          <w:tab w:val="num" w:pos="-142"/>
        </w:tabs>
        <w:ind w:left="2832" w:firstLine="0"/>
        <w:rPr>
          <w:noProof w:val="0"/>
          <w:szCs w:val="24"/>
        </w:rPr>
      </w:pPr>
      <w:r w:rsidRPr="00356E20">
        <w:rPr>
          <w:noProof w:val="0"/>
          <w:szCs w:val="24"/>
        </w:rPr>
        <w:t>A= ΣCs x Us</w:t>
      </w:r>
    </w:p>
    <w:p w:rsidR="00356E20" w:rsidRPr="00356E20" w:rsidRDefault="00356E20" w:rsidP="00356E20">
      <w:pPr>
        <w:pStyle w:val="AutoNumpara"/>
        <w:tabs>
          <w:tab w:val="clear" w:pos="720"/>
          <w:tab w:val="num" w:pos="-142"/>
        </w:tabs>
        <w:ind w:left="2832" w:firstLine="0"/>
        <w:rPr>
          <w:noProof w:val="0"/>
          <w:szCs w:val="24"/>
        </w:rPr>
      </w:pPr>
      <w:r w:rsidRPr="00356E20">
        <w:rPr>
          <w:noProof w:val="0"/>
          <w:szCs w:val="24"/>
        </w:rPr>
        <w:t>Dónde:</w:t>
      </w:r>
    </w:p>
    <w:p w:rsidR="00356E20" w:rsidRPr="00356E20" w:rsidRDefault="00356E20" w:rsidP="00356E20">
      <w:pPr>
        <w:pStyle w:val="AutoNumpara"/>
        <w:tabs>
          <w:tab w:val="clear" w:pos="720"/>
          <w:tab w:val="num" w:pos="-142"/>
        </w:tabs>
        <w:ind w:left="2832" w:firstLine="0"/>
        <w:rPr>
          <w:noProof w:val="0"/>
          <w:szCs w:val="24"/>
        </w:rPr>
      </w:pPr>
      <w:r w:rsidRPr="00356E20">
        <w:rPr>
          <w:noProof w:val="0"/>
          <w:szCs w:val="24"/>
        </w:rPr>
        <w:t>A: Ahorro administrativo</w:t>
      </w:r>
    </w:p>
    <w:p w:rsidR="00356E20" w:rsidRPr="00356E20" w:rsidRDefault="00356E20" w:rsidP="00356E20">
      <w:pPr>
        <w:pStyle w:val="AutoNumpara"/>
        <w:tabs>
          <w:tab w:val="clear" w:pos="720"/>
          <w:tab w:val="num" w:pos="-142"/>
        </w:tabs>
        <w:ind w:left="2832" w:firstLine="0"/>
        <w:rPr>
          <w:noProof w:val="0"/>
          <w:szCs w:val="24"/>
        </w:rPr>
      </w:pPr>
      <w:r w:rsidRPr="00356E20">
        <w:rPr>
          <w:noProof w:val="0"/>
          <w:szCs w:val="24"/>
        </w:rPr>
        <w:t>s: Servicio provisto por ANCP</w:t>
      </w:r>
    </w:p>
    <w:p w:rsidR="00356E20" w:rsidRPr="00356E20" w:rsidRDefault="00356E20" w:rsidP="00356E20">
      <w:pPr>
        <w:pStyle w:val="AutoNumpara"/>
        <w:tabs>
          <w:tab w:val="clear" w:pos="720"/>
          <w:tab w:val="num" w:pos="-142"/>
        </w:tabs>
        <w:ind w:left="2832" w:firstLine="0"/>
        <w:rPr>
          <w:noProof w:val="0"/>
          <w:szCs w:val="24"/>
        </w:rPr>
      </w:pPr>
      <w:r w:rsidRPr="00356E20">
        <w:rPr>
          <w:noProof w:val="0"/>
          <w:szCs w:val="24"/>
        </w:rPr>
        <w:t xml:space="preserve">Cs: Costo del servicio </w:t>
      </w:r>
    </w:p>
    <w:p w:rsidR="00356E20" w:rsidRPr="00356E20" w:rsidRDefault="00356E20" w:rsidP="00356E20">
      <w:pPr>
        <w:pStyle w:val="AutoNumpara"/>
        <w:tabs>
          <w:tab w:val="clear" w:pos="720"/>
          <w:tab w:val="num" w:pos="-142"/>
        </w:tabs>
        <w:ind w:left="2832" w:firstLine="0"/>
        <w:rPr>
          <w:noProof w:val="0"/>
          <w:szCs w:val="24"/>
        </w:rPr>
      </w:pPr>
      <w:r w:rsidRPr="00356E20">
        <w:rPr>
          <w:noProof w:val="0"/>
          <w:szCs w:val="24"/>
        </w:rPr>
        <w:t>Us: Número de veces que el servicio s fue utilizado por una agencia estatal.</w:t>
      </w:r>
    </w:p>
    <w:p w:rsidR="00356E20" w:rsidRPr="00356E20" w:rsidRDefault="00356E20" w:rsidP="00356E20">
      <w:pPr>
        <w:pStyle w:val="Paragraph"/>
        <w:rPr>
          <w:szCs w:val="24"/>
        </w:rPr>
      </w:pPr>
      <w:r w:rsidRPr="00356E20">
        <w:rPr>
          <w:szCs w:val="24"/>
        </w:rPr>
        <w:t>La principal dificultad que plantea esta evaluación económica, es que dada la corta vida de la ANCP muchos de estos servicios no est</w:t>
      </w:r>
      <w:r w:rsidRPr="00356E20">
        <w:rPr>
          <w:vanish/>
          <w:szCs w:val="24"/>
        </w:rPr>
        <w:t>lazo como aparece en la matriz de resultados es llegar a atender a 110 entidades del orden nacional -  de la matriz de resultado</w:t>
      </w:r>
      <w:r w:rsidRPr="00356E20">
        <w:rPr>
          <w:szCs w:val="24"/>
        </w:rPr>
        <w:t>án estandarizados, y puede haber una distorsión en sus costos actuales.  Singer, Konstantinidis, Roubik and Beffermann (2009), hace una serie de propuestas de metodologías de cuantificación que van desde el costeo ABC, hasta la definición de costos promedio por tipo de servicio.</w:t>
      </w:r>
    </w:p>
    <w:p w:rsidR="00356E20" w:rsidRPr="00356E20" w:rsidRDefault="00356E20" w:rsidP="00356E20">
      <w:pPr>
        <w:pStyle w:val="Paragraph"/>
        <w:rPr>
          <w:szCs w:val="24"/>
        </w:rPr>
      </w:pPr>
      <w:r w:rsidRPr="00356E20">
        <w:rPr>
          <w:szCs w:val="24"/>
        </w:rPr>
        <w:lastRenderedPageBreak/>
        <w:t xml:space="preserve">Los supuestos utilizados en el marco de la evaluación económica deberán ser validados y actualizados a la luz de esta evaluación. </w:t>
      </w:r>
    </w:p>
    <w:p w:rsidR="00356E20" w:rsidRPr="00356E20" w:rsidRDefault="00356E20" w:rsidP="00071B40">
      <w:pPr>
        <w:pStyle w:val="AutoNumpara"/>
        <w:numPr>
          <w:ilvl w:val="0"/>
          <w:numId w:val="11"/>
        </w:numPr>
        <w:rPr>
          <w:noProof w:val="0"/>
          <w:szCs w:val="24"/>
        </w:rPr>
      </w:pPr>
      <w:r w:rsidRPr="00356E20">
        <w:rPr>
          <w:noProof w:val="0"/>
          <w:szCs w:val="24"/>
        </w:rPr>
        <w:t>Ahorros monetarios</w:t>
      </w:r>
    </w:p>
    <w:p w:rsidR="00356E20" w:rsidRPr="00356E20" w:rsidRDefault="00356E20" w:rsidP="00356E20">
      <w:pPr>
        <w:pStyle w:val="Paragraph"/>
        <w:rPr>
          <w:szCs w:val="24"/>
        </w:rPr>
      </w:pPr>
      <w:r w:rsidRPr="00356E20">
        <w:rPr>
          <w:szCs w:val="24"/>
        </w:rPr>
        <w:t>La evaluación de los ahorros monetarios puede ser abordada desde una óptica más similar a la de una evaluación de impacto tradicional, en cuanto:</w:t>
      </w:r>
    </w:p>
    <w:p w:rsidR="00356E20" w:rsidRPr="00356E20" w:rsidRDefault="00356E20" w:rsidP="00071B40">
      <w:pPr>
        <w:pStyle w:val="AutoNumpara"/>
        <w:numPr>
          <w:ilvl w:val="0"/>
          <w:numId w:val="12"/>
        </w:numPr>
        <w:rPr>
          <w:noProof w:val="0"/>
          <w:szCs w:val="24"/>
        </w:rPr>
      </w:pPr>
      <w:r w:rsidRPr="00356E20">
        <w:rPr>
          <w:noProof w:val="0"/>
          <w:szCs w:val="24"/>
        </w:rPr>
        <w:t>El alcance de la intervención de la ANCP es limitada –110 entidades del orden nacional -, lo que hace posible establecer un grupo de control y un grupo de tratamiento.  El de tratamiento son aquellas entidades que usaron los servicios ofrecidos por la ANCP para adquirir bienes.</w:t>
      </w:r>
    </w:p>
    <w:p w:rsidR="00356E20" w:rsidRPr="00356E20" w:rsidRDefault="00356E20" w:rsidP="00071B40">
      <w:pPr>
        <w:pStyle w:val="AutoNumpara"/>
        <w:numPr>
          <w:ilvl w:val="0"/>
          <w:numId w:val="12"/>
        </w:numPr>
        <w:rPr>
          <w:noProof w:val="0"/>
          <w:szCs w:val="24"/>
        </w:rPr>
      </w:pPr>
      <w:r w:rsidRPr="00356E20">
        <w:rPr>
          <w:noProof w:val="0"/>
          <w:szCs w:val="24"/>
        </w:rPr>
        <w:t>El tipo de bienes que se adquieren a través de los convenios marco son homogéneos y de recurrente uso.</w:t>
      </w:r>
    </w:p>
    <w:p w:rsidR="00356E20" w:rsidRPr="00356E20" w:rsidRDefault="00356E20" w:rsidP="00071B40">
      <w:pPr>
        <w:pStyle w:val="AutoNumpara"/>
        <w:numPr>
          <w:ilvl w:val="0"/>
          <w:numId w:val="12"/>
        </w:numPr>
        <w:rPr>
          <w:noProof w:val="0"/>
          <w:szCs w:val="24"/>
        </w:rPr>
      </w:pPr>
      <w:r w:rsidRPr="00356E20">
        <w:rPr>
          <w:noProof w:val="0"/>
          <w:szCs w:val="24"/>
        </w:rPr>
        <w:t>La ubicación y consumo de un bien es claramente delimitada geográficamente.</w:t>
      </w:r>
    </w:p>
    <w:p w:rsidR="00356E20" w:rsidRPr="00356E20" w:rsidRDefault="00356E20" w:rsidP="00356E20">
      <w:pPr>
        <w:pStyle w:val="Paragraph"/>
        <w:rPr>
          <w:szCs w:val="24"/>
        </w:rPr>
      </w:pPr>
      <w:r w:rsidRPr="00356E20">
        <w:rPr>
          <w:szCs w:val="24"/>
        </w:rPr>
        <w:t>Estas condiciones permitirían, para los bienes homogéneos para los cuales la ANCP estableció convenios marco, hacer un análisis comparativo que permita establecer los ahorros por unidad adquirida.</w:t>
      </w:r>
    </w:p>
    <w:p w:rsidR="00356E20" w:rsidRPr="00356E20" w:rsidRDefault="00356E20" w:rsidP="00356E20">
      <w:pPr>
        <w:pStyle w:val="Paragraph"/>
        <w:rPr>
          <w:szCs w:val="24"/>
        </w:rPr>
      </w:pPr>
      <w:r w:rsidRPr="00356E20">
        <w:rPr>
          <w:szCs w:val="24"/>
        </w:rPr>
        <w:t>En el desarrollo de esta evaluación, se deberá establecer una metodología de definición de precios de referencia que permitan, sin distorsionar la muestra, establecer los ahorros generados por la intervención de la ANCP.</w:t>
      </w:r>
    </w:p>
    <w:p w:rsidR="00356E20" w:rsidRDefault="00356E20" w:rsidP="00356E20">
      <w:pPr>
        <w:pStyle w:val="Paragraph"/>
        <w:rPr>
          <w:szCs w:val="24"/>
        </w:rPr>
      </w:pPr>
      <w:r w:rsidRPr="00356E20">
        <w:rPr>
          <w:szCs w:val="24"/>
        </w:rPr>
        <w:t xml:space="preserve">Estudios de sensibilidad similares al realizado por Singer, Konstantinidis, Roubik and Beffermann (2009), en los cuales se analiza la relación entre la participación de múltiples oferentes y los mayores ahorros, pueden ser fundamentales para establecer la pertinencia de la realización de los convenios marco. </w:t>
      </w:r>
    </w:p>
    <w:p w:rsidR="00E92768" w:rsidRPr="00E92768" w:rsidRDefault="00E92768" w:rsidP="00E92768">
      <w:pPr>
        <w:tabs>
          <w:tab w:val="left" w:pos="720"/>
          <w:tab w:val="num" w:pos="2736"/>
        </w:tabs>
        <w:spacing w:before="120" w:after="120"/>
        <w:ind w:left="720"/>
        <w:jc w:val="both"/>
        <w:outlineLvl w:val="1"/>
        <w:rPr>
          <w:ins w:id="18" w:author="Inter-American Development Bank" w:date="2013-05-14T11:56:00Z"/>
          <w:szCs w:val="24"/>
          <w:lang w:val="es-ES"/>
        </w:rPr>
      </w:pPr>
    </w:p>
    <w:p w:rsidR="00E92768" w:rsidRPr="00E92768" w:rsidRDefault="00E92768" w:rsidP="00E92768">
      <w:pPr>
        <w:keepNext/>
        <w:numPr>
          <w:ilvl w:val="0"/>
          <w:numId w:val="17"/>
        </w:numPr>
        <w:tabs>
          <w:tab w:val="left" w:pos="1440"/>
        </w:tabs>
        <w:spacing w:before="120" w:after="120"/>
        <w:jc w:val="center"/>
        <w:outlineLvl w:val="3"/>
        <w:rPr>
          <w:ins w:id="19" w:author="Inter-American Development Bank" w:date="2013-05-14T11:56:00Z"/>
          <w:b/>
          <w:szCs w:val="24"/>
          <w:lang w:val="es-ES_tradnl"/>
          <w:rPrChange w:id="20" w:author="Inter-American Development Bank" w:date="2013-05-14T11:56:00Z">
            <w:rPr>
              <w:ins w:id="21" w:author="Inter-American Development Bank" w:date="2013-05-14T11:56:00Z"/>
              <w:b/>
              <w:szCs w:val="24"/>
            </w:rPr>
          </w:rPrChange>
        </w:rPr>
      </w:pPr>
      <w:ins w:id="22" w:author="Inter-American Development Bank" w:date="2013-05-14T11:56:00Z">
        <w:r w:rsidRPr="00E92768">
          <w:rPr>
            <w:b/>
            <w:szCs w:val="24"/>
            <w:lang w:val="es-ES_tradnl"/>
            <w:rPrChange w:id="23" w:author="Inter-American Development Bank" w:date="2013-05-14T11:56:00Z">
              <w:rPr>
                <w:b/>
                <w:szCs w:val="24"/>
              </w:rPr>
            </w:rPrChange>
          </w:rPr>
          <w:t>Evaluación de los impactos – Modelo de Diferencias en Diferencias</w:t>
        </w:r>
        <w:r w:rsidRPr="00E92768">
          <w:rPr>
            <w:b/>
            <w:szCs w:val="24"/>
            <w:vertAlign w:val="superscript"/>
          </w:rPr>
          <w:footnoteReference w:id="7"/>
        </w:r>
      </w:ins>
    </w:p>
    <w:p w:rsidR="00E92768" w:rsidRPr="00E92768" w:rsidRDefault="00E92768" w:rsidP="00E92768">
      <w:pPr>
        <w:numPr>
          <w:ilvl w:val="1"/>
          <w:numId w:val="13"/>
        </w:numPr>
        <w:tabs>
          <w:tab w:val="clear" w:pos="2736"/>
          <w:tab w:val="num" w:pos="360"/>
          <w:tab w:val="num" w:pos="720"/>
        </w:tabs>
        <w:spacing w:before="120" w:after="120"/>
        <w:ind w:left="720" w:hanging="720"/>
        <w:jc w:val="both"/>
        <w:outlineLvl w:val="1"/>
        <w:rPr>
          <w:ins w:id="38" w:author="Inter-American Development Bank" w:date="2013-05-14T11:56:00Z"/>
          <w:lang w:val="es-ES"/>
        </w:rPr>
      </w:pPr>
      <w:ins w:id="39" w:author="Inter-American Development Bank" w:date="2013-05-14T11:56:00Z">
        <w:r w:rsidRPr="00E92768">
          <w:rPr>
            <w:lang w:val="es-ES"/>
          </w:rPr>
          <w:t>El objetivo de una evaluación de esta naturaleza es determinar la causalidad de la intervención sobre las variables de impacto.  En este caso:</w:t>
        </w:r>
      </w:ins>
    </w:p>
    <w:p w:rsidR="00E92768" w:rsidRPr="00E92768" w:rsidRDefault="00E92768" w:rsidP="00E92768">
      <w:pPr>
        <w:tabs>
          <w:tab w:val="left" w:pos="720"/>
          <w:tab w:val="num" w:pos="2736"/>
        </w:tabs>
        <w:spacing w:before="120" w:after="120"/>
        <w:ind w:left="720"/>
        <w:jc w:val="both"/>
        <w:outlineLvl w:val="1"/>
        <w:rPr>
          <w:ins w:id="40" w:author="Inter-American Development Bank" w:date="2013-05-14T11:56:00Z"/>
          <w:lang w:val="es-ES"/>
        </w:rPr>
      </w:pPr>
    </w:p>
    <w:p w:rsidR="00E92768" w:rsidRPr="00E92768" w:rsidRDefault="00E92768" w:rsidP="00E92768">
      <w:pPr>
        <w:numPr>
          <w:ilvl w:val="0"/>
          <w:numId w:val="18"/>
        </w:numPr>
        <w:tabs>
          <w:tab w:val="left" w:pos="720"/>
        </w:tabs>
        <w:spacing w:before="120" w:after="120"/>
        <w:ind w:left="1134" w:hanging="708"/>
        <w:jc w:val="both"/>
        <w:rPr>
          <w:ins w:id="41" w:author="Inter-American Development Bank" w:date="2013-05-14T11:56:00Z"/>
          <w:noProof/>
          <w:color w:val="000000"/>
          <w:spacing w:val="-2"/>
          <w:szCs w:val="24"/>
          <w:lang w:val="es-ES_tradnl"/>
        </w:rPr>
      </w:pPr>
      <w:ins w:id="42" w:author="Inter-American Development Bank" w:date="2013-05-14T11:56:00Z">
        <w:r w:rsidRPr="00E92768">
          <w:rPr>
            <w:color w:val="000000"/>
            <w:spacing w:val="-2"/>
            <w:szCs w:val="24"/>
            <w:lang w:val="es-ES_tradnl"/>
          </w:rPr>
          <w:t>Mejora en la percepción de los ciudadanos en relación con la calidad de los servicios que ofrecen las entidades públicas</w:t>
        </w:r>
      </w:ins>
    </w:p>
    <w:p w:rsidR="00E92768" w:rsidRPr="00E92768" w:rsidRDefault="00E92768" w:rsidP="00E92768">
      <w:pPr>
        <w:numPr>
          <w:ilvl w:val="0"/>
          <w:numId w:val="18"/>
        </w:numPr>
        <w:tabs>
          <w:tab w:val="left" w:pos="720"/>
        </w:tabs>
        <w:spacing w:before="120" w:after="120"/>
        <w:ind w:left="1134" w:hanging="708"/>
        <w:jc w:val="both"/>
        <w:rPr>
          <w:ins w:id="43" w:author="Inter-American Development Bank" w:date="2013-05-14T11:56:00Z"/>
          <w:noProof/>
          <w:color w:val="000000"/>
          <w:spacing w:val="-2"/>
          <w:szCs w:val="24"/>
          <w:lang w:val="es-ES_tradnl"/>
        </w:rPr>
      </w:pPr>
      <w:ins w:id="44" w:author="Inter-American Development Bank" w:date="2013-05-14T11:56:00Z">
        <w:r w:rsidRPr="00E92768">
          <w:rPr>
            <w:color w:val="000000"/>
            <w:spacing w:val="-2"/>
            <w:szCs w:val="24"/>
            <w:lang w:val="es-ES_tradnl"/>
          </w:rPr>
          <w:lastRenderedPageBreak/>
          <w:t>Incremento porcentual en la percepción de los servidores públicos con la calidad de los servicios de apoyo a la contratación pública prestados</w:t>
        </w:r>
      </w:ins>
    </w:p>
    <w:p w:rsidR="00E92768" w:rsidRPr="00E92768" w:rsidRDefault="00E92768" w:rsidP="00E92768">
      <w:pPr>
        <w:numPr>
          <w:ilvl w:val="0"/>
          <w:numId w:val="18"/>
        </w:numPr>
        <w:tabs>
          <w:tab w:val="left" w:pos="720"/>
        </w:tabs>
        <w:spacing w:before="120" w:after="120"/>
        <w:ind w:left="1134" w:hanging="708"/>
        <w:jc w:val="both"/>
        <w:rPr>
          <w:ins w:id="45" w:author="Inter-American Development Bank" w:date="2013-05-14T11:56:00Z"/>
          <w:noProof/>
          <w:color w:val="000000"/>
          <w:spacing w:val="-2"/>
          <w:szCs w:val="24"/>
          <w:lang w:val="es-ES_tradnl"/>
        </w:rPr>
      </w:pPr>
      <w:ins w:id="46" w:author="Inter-American Development Bank" w:date="2013-05-14T11:56:00Z">
        <w:r w:rsidRPr="00E92768">
          <w:rPr>
            <w:color w:val="000000"/>
            <w:spacing w:val="-2"/>
            <w:szCs w:val="24"/>
            <w:lang w:val="es-ES_tradnl"/>
          </w:rPr>
          <w:t>Incremento porcentual en la percepción de los empresarios (oferentes del Estado) con la calidad de los servicios de apoyo a la contratación pública recibidos</w:t>
        </w:r>
      </w:ins>
    </w:p>
    <w:p w:rsidR="00E92768" w:rsidRPr="00E92768" w:rsidRDefault="00E92768" w:rsidP="00E92768">
      <w:pPr>
        <w:tabs>
          <w:tab w:val="num" w:pos="720"/>
        </w:tabs>
        <w:spacing w:before="120" w:after="120"/>
        <w:ind w:left="720" w:hanging="720"/>
        <w:jc w:val="both"/>
        <w:rPr>
          <w:ins w:id="47" w:author="Inter-American Development Bank" w:date="2013-05-14T11:56:00Z"/>
          <w:noProof/>
          <w:color w:val="000000"/>
          <w:spacing w:val="-2"/>
          <w:szCs w:val="24"/>
          <w:lang w:val="es-ES_tradnl"/>
        </w:rPr>
      </w:pPr>
      <w:ins w:id="48" w:author="Inter-American Development Bank" w:date="2013-05-14T11:56:00Z">
        <w:r w:rsidRPr="00E92768">
          <w:rPr>
            <w:color w:val="000000"/>
            <w:spacing w:val="-2"/>
            <w:szCs w:val="24"/>
            <w:lang w:val="es-ES_tradnl"/>
          </w:rPr>
          <w:tab/>
          <w:t>Adicionalmente se determinará la causalidad de la intervención sobre externalidades positivas relacionadas con acceso a servicios por parte de población vulnerable tales como mujeres y niños afectados por la violencia, entre otros.</w:t>
        </w:r>
      </w:ins>
    </w:p>
    <w:p w:rsidR="00E92768" w:rsidRPr="00E92768" w:rsidRDefault="00E92768" w:rsidP="00E92768">
      <w:pPr>
        <w:tabs>
          <w:tab w:val="num" w:pos="720"/>
        </w:tabs>
        <w:spacing w:before="120" w:after="120"/>
        <w:ind w:left="720" w:hanging="720"/>
        <w:jc w:val="both"/>
        <w:rPr>
          <w:ins w:id="49" w:author="Inter-American Development Bank" w:date="2013-05-14T11:56:00Z"/>
          <w:noProof/>
          <w:color w:val="000000"/>
          <w:spacing w:val="-2"/>
          <w:szCs w:val="24"/>
          <w:lang w:val="es-ES_tradnl"/>
        </w:rPr>
      </w:pPr>
    </w:p>
    <w:p w:rsidR="00E92768" w:rsidRPr="00E92768" w:rsidRDefault="00E92768" w:rsidP="00E92768">
      <w:pPr>
        <w:numPr>
          <w:ilvl w:val="1"/>
          <w:numId w:val="13"/>
        </w:numPr>
        <w:tabs>
          <w:tab w:val="clear" w:pos="2736"/>
          <w:tab w:val="num" w:pos="360"/>
          <w:tab w:val="num" w:pos="720"/>
        </w:tabs>
        <w:spacing w:before="120" w:after="120"/>
        <w:ind w:left="720" w:hanging="720"/>
        <w:jc w:val="both"/>
        <w:outlineLvl w:val="1"/>
        <w:rPr>
          <w:ins w:id="50" w:author="Inter-American Development Bank" w:date="2013-05-14T11:56:00Z"/>
          <w:lang w:val="es-CO"/>
        </w:rPr>
      </w:pPr>
      <w:ins w:id="51" w:author="Inter-American Development Bank" w:date="2013-05-14T11:56:00Z">
        <w:r w:rsidRPr="00E92768">
          <w:rPr>
            <w:lang w:val="es-ES"/>
          </w:rPr>
          <w:t>Para esto se deberá desarrollar una metodología</w:t>
        </w:r>
        <w:r w:rsidRPr="00E92768">
          <w:rPr>
            <w:lang w:val="es-ES_tradnl"/>
          </w:rPr>
          <w:t xml:space="preserve"> </w:t>
        </w:r>
        <w:r w:rsidRPr="00E92768">
          <w:rPr>
            <w:lang w:val="es-ES"/>
          </w:rPr>
          <w:t xml:space="preserve">que permita </w:t>
        </w:r>
        <w:r w:rsidRPr="00E92768">
          <w:rPr>
            <w:lang w:val="es-ES_tradnl"/>
          </w:rPr>
          <w:t>observar las d</w:t>
        </w:r>
        <w:r w:rsidRPr="00E92768">
          <w:rPr>
            <w:lang w:val="es-ES"/>
          </w:rPr>
          <w:t>iferencias en las variables de impacto</w:t>
        </w:r>
        <w:r w:rsidRPr="00E92768">
          <w:rPr>
            <w:lang w:val="es-ES_tradnl"/>
          </w:rPr>
          <w:t xml:space="preserve"> con y sin intervención que pueden ser atribuidas al programa en mención. </w:t>
        </w:r>
        <w:r w:rsidRPr="00E92768">
          <w:rPr>
            <w:lang w:val="es-CO"/>
          </w:rPr>
          <w:t>Las actividades a desarrollarse en el marco de este componente del plan de evaluación, son las siguientes:</w:t>
        </w:r>
      </w:ins>
    </w:p>
    <w:p w:rsidR="00E92768" w:rsidRPr="00E92768" w:rsidRDefault="00E92768" w:rsidP="00E92768">
      <w:pPr>
        <w:tabs>
          <w:tab w:val="num" w:pos="720"/>
        </w:tabs>
        <w:spacing w:before="120" w:after="120"/>
        <w:jc w:val="both"/>
        <w:rPr>
          <w:ins w:id="52" w:author="Inter-American Development Bank" w:date="2013-05-14T11:56:00Z"/>
          <w:noProof/>
          <w:color w:val="000000"/>
          <w:spacing w:val="-2"/>
          <w:szCs w:val="24"/>
          <w:lang w:val="es-ES_tradnl"/>
        </w:rPr>
      </w:pPr>
    </w:p>
    <w:p w:rsidR="00E92768" w:rsidRPr="00E92768" w:rsidRDefault="00E92768" w:rsidP="00E92768">
      <w:pPr>
        <w:numPr>
          <w:ilvl w:val="1"/>
          <w:numId w:val="19"/>
        </w:numPr>
        <w:tabs>
          <w:tab w:val="left" w:pos="720"/>
        </w:tabs>
        <w:spacing w:before="120" w:after="120"/>
        <w:ind w:left="1134" w:hanging="708"/>
        <w:jc w:val="both"/>
        <w:rPr>
          <w:ins w:id="53" w:author="Inter-American Development Bank" w:date="2013-05-14T11:56:00Z"/>
          <w:noProof/>
          <w:spacing w:val="-2"/>
          <w:szCs w:val="24"/>
          <w:lang w:val="es-CO"/>
        </w:rPr>
      </w:pPr>
      <w:ins w:id="54" w:author="Inter-American Development Bank" w:date="2013-05-14T11:56:00Z">
        <w:r w:rsidRPr="00E92768">
          <w:rPr>
            <w:noProof/>
            <w:spacing w:val="-2"/>
            <w:szCs w:val="24"/>
            <w:lang w:val="es-CO"/>
          </w:rPr>
          <w:t>Identificar un grupo de tratamiento (el que recibe la intervención) versus un grupo de control (el que no recibe la intervención) que sea lo más similar posible.  Para esto se recomienda utilizar la metodología de priorización de municipios que está desarrollando actualmente el DNP y que será complementada por las consultorías de caracterización de los servicios a ser desarrollada en el marco del componente 1.</w:t>
        </w:r>
      </w:ins>
    </w:p>
    <w:p w:rsidR="00E92768" w:rsidRPr="00E92768" w:rsidRDefault="00E92768" w:rsidP="00E92768">
      <w:pPr>
        <w:numPr>
          <w:ilvl w:val="1"/>
          <w:numId w:val="19"/>
        </w:numPr>
        <w:tabs>
          <w:tab w:val="left" w:pos="720"/>
        </w:tabs>
        <w:spacing w:before="120" w:after="120"/>
        <w:ind w:left="1134" w:hanging="708"/>
        <w:jc w:val="both"/>
        <w:rPr>
          <w:ins w:id="55" w:author="Inter-American Development Bank" w:date="2013-05-14T11:56:00Z"/>
          <w:noProof/>
          <w:spacing w:val="-2"/>
          <w:szCs w:val="24"/>
          <w:lang w:val="es-CO"/>
        </w:rPr>
      </w:pPr>
      <w:ins w:id="56" w:author="Inter-American Development Bank" w:date="2013-05-14T11:56:00Z">
        <w:r w:rsidRPr="00E92768">
          <w:rPr>
            <w:noProof/>
            <w:spacing w:val="-2"/>
            <w:szCs w:val="24"/>
            <w:lang w:val="es-CO"/>
          </w:rPr>
          <w:t>Diseñar las herramientas de recolección de información a ser utilizadas.</w:t>
        </w:r>
      </w:ins>
    </w:p>
    <w:p w:rsidR="00E92768" w:rsidRPr="00E92768" w:rsidRDefault="00E92768" w:rsidP="00E92768">
      <w:pPr>
        <w:numPr>
          <w:ilvl w:val="1"/>
          <w:numId w:val="19"/>
        </w:numPr>
        <w:tabs>
          <w:tab w:val="left" w:pos="720"/>
        </w:tabs>
        <w:spacing w:before="120" w:after="120"/>
        <w:ind w:left="1134" w:hanging="708"/>
        <w:jc w:val="both"/>
        <w:rPr>
          <w:ins w:id="57" w:author="Inter-American Development Bank" w:date="2013-05-14T11:56:00Z"/>
          <w:noProof/>
          <w:spacing w:val="-2"/>
          <w:szCs w:val="24"/>
          <w:lang w:val="es-CO"/>
        </w:rPr>
      </w:pPr>
      <w:ins w:id="58" w:author="Inter-American Development Bank" w:date="2013-05-14T11:56:00Z">
        <w:r w:rsidRPr="00E92768">
          <w:rPr>
            <w:noProof/>
            <w:spacing w:val="-2"/>
            <w:szCs w:val="24"/>
            <w:lang w:val="es-CO"/>
          </w:rPr>
          <w:t xml:space="preserve">Desarrollar el trabajo de campo requerido para el levantamiento de la información que permita constrastar un contrafactual (caso hipotético que no se observa del tratamiento cuando no recibe el Programa) y comparar los impactos de la intervención. </w:t>
        </w:r>
      </w:ins>
    </w:p>
    <w:p w:rsidR="00E92768" w:rsidRPr="00E92768" w:rsidRDefault="00E92768" w:rsidP="00E92768">
      <w:pPr>
        <w:numPr>
          <w:ilvl w:val="1"/>
          <w:numId w:val="19"/>
        </w:numPr>
        <w:tabs>
          <w:tab w:val="left" w:pos="720"/>
        </w:tabs>
        <w:spacing w:before="120" w:after="120"/>
        <w:ind w:left="1134" w:hanging="708"/>
        <w:jc w:val="both"/>
        <w:rPr>
          <w:ins w:id="59" w:author="Inter-American Development Bank" w:date="2013-05-14T11:56:00Z"/>
          <w:noProof/>
          <w:spacing w:val="-2"/>
          <w:szCs w:val="24"/>
          <w:lang w:val="es-CO"/>
        </w:rPr>
      </w:pPr>
      <w:ins w:id="60" w:author="Inter-American Development Bank" w:date="2013-05-14T11:56:00Z">
        <w:r w:rsidRPr="00E92768">
          <w:rPr>
            <w:noProof/>
            <w:spacing w:val="-2"/>
            <w:szCs w:val="24"/>
            <w:lang w:val="es-CO"/>
          </w:rPr>
          <w:t>Teniendo en cuenta que el proceso de selección del grupo de tratamiento no es aleatorio, en el desarrollo de la presente evaluación se deberán hacer los ajustes metodológicos propios de un método cuasi-experimental cómo es el diseño de regresión discontinua, el uso de variables instrumentales y  el emparejamiento.</w:t>
        </w:r>
      </w:ins>
    </w:p>
    <w:p w:rsidR="00E92768" w:rsidRPr="00E92768" w:rsidRDefault="00E92768" w:rsidP="00E92768">
      <w:pPr>
        <w:tabs>
          <w:tab w:val="num" w:pos="720"/>
        </w:tabs>
        <w:spacing w:before="120" w:after="120"/>
        <w:ind w:left="720" w:hanging="720"/>
        <w:jc w:val="both"/>
        <w:rPr>
          <w:ins w:id="61" w:author="Inter-American Development Bank" w:date="2013-05-14T11:56:00Z"/>
          <w:noProof/>
          <w:color w:val="000000"/>
          <w:spacing w:val="-2"/>
          <w:szCs w:val="24"/>
          <w:lang w:val="es-ES_tradnl"/>
        </w:rPr>
      </w:pPr>
    </w:p>
    <w:p w:rsidR="00E92768" w:rsidRPr="00E92768" w:rsidRDefault="00E92768" w:rsidP="00E92768">
      <w:pPr>
        <w:tabs>
          <w:tab w:val="left" w:pos="720"/>
        </w:tabs>
        <w:spacing w:before="120" w:after="120"/>
        <w:ind w:left="720" w:hanging="720"/>
        <w:jc w:val="both"/>
        <w:rPr>
          <w:ins w:id="62" w:author="Inter-American Development Bank" w:date="2013-05-14T11:56:00Z"/>
          <w:i/>
          <w:noProof/>
          <w:spacing w:val="-2"/>
          <w:szCs w:val="24"/>
          <w:u w:val="single"/>
          <w:lang w:val="es-CO"/>
        </w:rPr>
      </w:pPr>
      <w:ins w:id="63" w:author="Inter-American Development Bank" w:date="2013-05-14T11:56:00Z">
        <w:r w:rsidRPr="00E92768">
          <w:rPr>
            <w:i/>
            <w:noProof/>
            <w:spacing w:val="-2"/>
            <w:szCs w:val="24"/>
            <w:u w:val="single"/>
            <w:lang w:val="es-CO"/>
          </w:rPr>
          <w:t>Plan de intervención</w:t>
        </w:r>
      </w:ins>
    </w:p>
    <w:p w:rsidR="00E92768" w:rsidRPr="00E92768" w:rsidRDefault="00E92768" w:rsidP="00E92768">
      <w:pPr>
        <w:tabs>
          <w:tab w:val="num" w:pos="720"/>
        </w:tabs>
        <w:spacing w:before="120" w:after="120"/>
        <w:ind w:left="720" w:hanging="720"/>
        <w:jc w:val="both"/>
        <w:rPr>
          <w:ins w:id="64" w:author="Inter-American Development Bank" w:date="2013-05-14T11:56:00Z"/>
          <w:noProof/>
          <w:color w:val="000000"/>
          <w:spacing w:val="-2"/>
          <w:szCs w:val="24"/>
          <w:lang w:val="es-ES_tradnl"/>
        </w:rPr>
      </w:pPr>
    </w:p>
    <w:p w:rsidR="00E92768" w:rsidRPr="00E92768" w:rsidRDefault="00E92768" w:rsidP="00E92768">
      <w:pPr>
        <w:numPr>
          <w:ilvl w:val="1"/>
          <w:numId w:val="13"/>
        </w:numPr>
        <w:tabs>
          <w:tab w:val="clear" w:pos="2736"/>
          <w:tab w:val="num" w:pos="360"/>
          <w:tab w:val="num" w:pos="720"/>
        </w:tabs>
        <w:spacing w:before="120" w:after="120"/>
        <w:ind w:left="720" w:hanging="720"/>
        <w:jc w:val="both"/>
        <w:outlineLvl w:val="1"/>
        <w:rPr>
          <w:ins w:id="65" w:author="Inter-American Development Bank" w:date="2013-05-14T11:56:00Z"/>
          <w:lang w:val="es-ES"/>
        </w:rPr>
      </w:pPr>
      <w:ins w:id="66" w:author="Inter-American Development Bank" w:date="2013-05-14T11:56:00Z">
        <w:r w:rsidRPr="00E92768">
          <w:rPr>
            <w:lang w:val="es-ES_tradnl"/>
          </w:rPr>
          <w:t xml:space="preserve">Para el caso de la evaluación de impacto de </w:t>
        </w:r>
        <w:r w:rsidRPr="00E92768">
          <w:rPr>
            <w:lang w:val="es-ES"/>
          </w:rPr>
          <w:t>un Programa como este</w:t>
        </w:r>
        <w:r w:rsidRPr="00E92768">
          <w:rPr>
            <w:lang w:val="es-ES_tradnl"/>
          </w:rPr>
          <w:t xml:space="preserve">, se puede explotar el hecho que </w:t>
        </w:r>
        <w:r w:rsidRPr="00E92768">
          <w:rPr>
            <w:lang w:val="es-ES"/>
          </w:rPr>
          <w:t xml:space="preserve">(i) solo 4 municipios van a ser intervenidos directamente; y (ii) que el uso de los servicios prestados por la ANCP será progresivo e inicialmente focalizado a entidades del orden nacional. Esto podrá permitir </w:t>
        </w:r>
        <w:r w:rsidRPr="00E92768">
          <w:rPr>
            <w:lang w:val="es-ES_tradnl"/>
          </w:rPr>
          <w:t xml:space="preserve">obtener el grupo de tratamiento y el de control. Se puede pensar en </w:t>
        </w:r>
        <w:r w:rsidRPr="00E92768">
          <w:rPr>
            <w:lang w:val="es-ES"/>
          </w:rPr>
          <w:t xml:space="preserve">que el </w:t>
        </w:r>
        <w:r w:rsidRPr="00E92768">
          <w:rPr>
            <w:lang w:val="es-ES"/>
          </w:rPr>
          <w:lastRenderedPageBreak/>
          <w:t xml:space="preserve">Programa y las actividades que se prevé realizar en el marco del mismo, son </w:t>
        </w:r>
        <w:r w:rsidRPr="00E92768">
          <w:rPr>
            <w:lang w:val="es-ES_tradnl"/>
          </w:rPr>
          <w:t>cómo un experimento cuasi-natural que genera</w:t>
        </w:r>
        <w:r w:rsidRPr="00E92768">
          <w:rPr>
            <w:lang w:val="es-ES"/>
          </w:rPr>
          <w:t xml:space="preserve"> una aleatorización no perfecta</w:t>
        </w:r>
        <w:r w:rsidRPr="00E92768">
          <w:rPr>
            <w:lang w:val="es-ES_tradnl"/>
          </w:rPr>
          <w:t xml:space="preserve">. </w:t>
        </w:r>
      </w:ins>
    </w:p>
    <w:p w:rsidR="00E92768" w:rsidRPr="00E92768" w:rsidRDefault="00E92768" w:rsidP="00E92768">
      <w:pPr>
        <w:numPr>
          <w:ilvl w:val="1"/>
          <w:numId w:val="13"/>
        </w:numPr>
        <w:tabs>
          <w:tab w:val="clear" w:pos="2736"/>
          <w:tab w:val="num" w:pos="360"/>
          <w:tab w:val="num" w:pos="720"/>
        </w:tabs>
        <w:spacing w:before="120" w:after="120"/>
        <w:ind w:left="720" w:hanging="720"/>
        <w:jc w:val="both"/>
        <w:outlineLvl w:val="1"/>
        <w:rPr>
          <w:ins w:id="67" w:author="Inter-American Development Bank" w:date="2013-05-14T11:56:00Z"/>
          <w:lang w:val="es-ES"/>
        </w:rPr>
      </w:pPr>
      <w:ins w:id="68" w:author="Inter-American Development Bank" w:date="2013-05-14T11:56:00Z">
        <w:r w:rsidRPr="00E92768">
          <w:rPr>
            <w:lang w:val="es-ES_tradnl"/>
          </w:rPr>
          <w:t>D</w:t>
        </w:r>
        <w:r w:rsidRPr="00E92768">
          <w:rPr>
            <w:color w:val="000000"/>
            <w:szCs w:val="24"/>
            <w:lang w:val="es-ES_tradnl"/>
          </w:rPr>
          <w:t xml:space="preserve">e esta forma, se podría comparar </w:t>
        </w:r>
        <w:r w:rsidRPr="00E92768">
          <w:rPr>
            <w:color w:val="000000"/>
            <w:szCs w:val="24"/>
            <w:lang w:val="es-ES"/>
          </w:rPr>
          <w:t xml:space="preserve">la calidad en la prestación de servicios del estado al ciudadano, al servidor público y al empresario, en municipios similares </w:t>
        </w:r>
        <w:r w:rsidRPr="00E92768">
          <w:rPr>
            <w:color w:val="000000"/>
            <w:szCs w:val="24"/>
            <w:lang w:val="es-ES_tradnl"/>
          </w:rPr>
          <w:t>antes y de</w:t>
        </w:r>
        <w:r w:rsidRPr="00E92768">
          <w:rPr>
            <w:color w:val="000000"/>
            <w:szCs w:val="24"/>
            <w:lang w:val="es-ES"/>
          </w:rPr>
          <w:t>spués de la implementación del Programa</w:t>
        </w:r>
        <w:r w:rsidRPr="00E92768">
          <w:rPr>
            <w:color w:val="000000"/>
            <w:szCs w:val="24"/>
            <w:lang w:val="es-ES_tradnl"/>
          </w:rPr>
          <w:t>. Esto se conoce como el modelo de diferencias en diferencias:</w:t>
        </w:r>
      </w:ins>
    </w:p>
    <w:p w:rsidR="00E92768" w:rsidRPr="00E92768" w:rsidRDefault="00316132" w:rsidP="00E92768">
      <w:pPr>
        <w:tabs>
          <w:tab w:val="num" w:pos="720"/>
        </w:tabs>
        <w:spacing w:before="120" w:after="120"/>
        <w:ind w:left="720" w:hanging="720"/>
        <w:jc w:val="both"/>
        <w:rPr>
          <w:ins w:id="69" w:author="Inter-American Development Bank" w:date="2013-05-14T11:56:00Z"/>
          <w:noProof/>
          <w:color w:val="000000"/>
          <w:spacing w:val="-2"/>
          <w:szCs w:val="24"/>
          <w:lang w:val="es-ES_tradnl"/>
        </w:rPr>
      </w:pPr>
      <m:oMathPara>
        <m:oMath>
          <m:sSub>
            <m:sSubPr>
              <m:ctrlPr>
                <w:ins w:id="70" w:author="Inter-American Development Bank" w:date="2013-05-14T11:56:00Z">
                  <w:rPr>
                    <w:rFonts w:ascii="Cambria Math" w:hAnsi="Cambria Math"/>
                    <w:noProof/>
                    <w:color w:val="000000"/>
                    <w:spacing w:val="-2"/>
                    <w:szCs w:val="24"/>
                    <w:lang w:val="es-ES_tradnl"/>
                  </w:rPr>
                </w:ins>
              </m:ctrlPr>
            </m:sSubPr>
            <m:e>
              <w:ins w:id="71" w:author="Inter-American Development Bank" w:date="2013-05-14T11:56:00Z">
                <m:r>
                  <m:rPr>
                    <m:sty m:val="p"/>
                  </m:rPr>
                  <w:rPr>
                    <w:rFonts w:ascii="Cambria Math" w:hAnsi="Cambria Math"/>
                    <w:color w:val="000000"/>
                    <w:spacing w:val="-2"/>
                    <w:szCs w:val="24"/>
                    <w:lang w:val="es-ES_tradnl"/>
                  </w:rPr>
                  <m:t>Y</m:t>
                </m:r>
              </w:ins>
            </m:e>
            <m:sub>
              <w:ins w:id="72" w:author="Inter-American Development Bank" w:date="2013-05-14T11:56:00Z">
                <m:r>
                  <m:rPr>
                    <m:sty m:val="p"/>
                  </m:rPr>
                  <w:rPr>
                    <w:rFonts w:ascii="Cambria Math" w:hAnsi="Cambria Math"/>
                    <w:color w:val="000000"/>
                    <w:spacing w:val="-2"/>
                    <w:szCs w:val="24"/>
                    <w:lang w:val="es-ES_tradnl"/>
                  </w:rPr>
                  <m:t>i</m:t>
                </m:r>
              </w:ins>
            </m:sub>
          </m:sSub>
          <w:ins w:id="73" w:author="Inter-American Development Bank" w:date="2013-05-14T11:56:00Z">
            <m:r>
              <m:rPr>
                <m:sty m:val="p"/>
              </m:rPr>
              <w:rPr>
                <w:rFonts w:ascii="Cambria Math" w:hAnsi="Cambria Math"/>
                <w:color w:val="000000"/>
                <w:spacing w:val="-2"/>
                <w:szCs w:val="24"/>
                <w:lang w:val="es-ES_tradnl"/>
              </w:rPr>
              <m:t>=</m:t>
            </m:r>
          </w:ins>
          <m:sSub>
            <m:sSubPr>
              <m:ctrlPr>
                <w:ins w:id="74" w:author="Inter-American Development Bank" w:date="2013-05-14T11:56:00Z">
                  <w:rPr>
                    <w:rFonts w:ascii="Cambria Math" w:hAnsi="Cambria Math"/>
                    <w:noProof/>
                    <w:color w:val="000000"/>
                    <w:spacing w:val="-2"/>
                    <w:szCs w:val="24"/>
                    <w:lang w:val="es-ES_tradnl"/>
                  </w:rPr>
                </w:ins>
              </m:ctrlPr>
            </m:sSubPr>
            <m:e>
              <w:ins w:id="75" w:author="Inter-American Development Bank" w:date="2013-05-14T11:56:00Z">
                <m:r>
                  <m:rPr>
                    <m:sty m:val="p"/>
                  </m:rPr>
                  <w:rPr>
                    <w:rFonts w:ascii="Cambria Math" w:hAnsi="Cambria Math"/>
                    <w:color w:val="000000"/>
                    <w:spacing w:val="-2"/>
                    <w:szCs w:val="24"/>
                    <w:lang w:val="es-ES_tradnl"/>
                  </w:rPr>
                  <m:t>β</m:t>
                </m:r>
              </w:ins>
            </m:e>
            <m:sub>
              <w:ins w:id="76" w:author="Inter-American Development Bank" w:date="2013-05-14T11:56:00Z">
                <m:r>
                  <m:rPr>
                    <m:sty m:val="p"/>
                  </m:rPr>
                  <w:rPr>
                    <w:rFonts w:ascii="Cambria Math" w:hAnsi="Cambria Math"/>
                    <w:color w:val="000000"/>
                    <w:spacing w:val="-2"/>
                    <w:szCs w:val="24"/>
                    <w:lang w:val="es-ES_tradnl"/>
                  </w:rPr>
                  <m:t>0</m:t>
                </m:r>
              </w:ins>
            </m:sub>
          </m:sSub>
          <w:ins w:id="77" w:author="Inter-American Development Bank" w:date="2013-05-14T11:56:00Z">
            <m:r>
              <m:rPr>
                <m:sty m:val="p"/>
              </m:rPr>
              <w:rPr>
                <w:rFonts w:ascii="Cambria Math" w:hAnsi="Cambria Math"/>
                <w:color w:val="000000"/>
                <w:spacing w:val="-2"/>
                <w:szCs w:val="24"/>
                <w:lang w:val="es-ES_tradnl"/>
              </w:rPr>
              <m:t>+</m:t>
            </m:r>
          </w:ins>
          <m:sSub>
            <m:sSubPr>
              <m:ctrlPr>
                <w:ins w:id="78" w:author="Inter-American Development Bank" w:date="2013-05-14T11:56:00Z">
                  <w:rPr>
                    <w:rFonts w:ascii="Cambria Math" w:hAnsi="Cambria Math"/>
                    <w:noProof/>
                    <w:color w:val="000000"/>
                    <w:spacing w:val="-2"/>
                    <w:szCs w:val="24"/>
                    <w:lang w:val="es-ES_tradnl"/>
                  </w:rPr>
                </w:ins>
              </m:ctrlPr>
            </m:sSubPr>
            <m:e>
              <w:ins w:id="79" w:author="Inter-American Development Bank" w:date="2013-05-14T11:56:00Z">
                <m:r>
                  <m:rPr>
                    <m:sty m:val="p"/>
                  </m:rPr>
                  <w:rPr>
                    <w:rFonts w:ascii="Cambria Math" w:hAnsi="Cambria Math"/>
                    <w:color w:val="000000"/>
                    <w:spacing w:val="-2"/>
                    <w:szCs w:val="24"/>
                    <w:lang w:val="es-ES_tradnl"/>
                  </w:rPr>
                  <m:t>β</m:t>
                </m:r>
              </w:ins>
            </m:e>
            <m:sub>
              <w:ins w:id="80" w:author="Inter-American Development Bank" w:date="2013-05-14T11:56:00Z">
                <m:r>
                  <m:rPr>
                    <m:sty m:val="p"/>
                  </m:rPr>
                  <w:rPr>
                    <w:rFonts w:ascii="Cambria Math" w:hAnsi="Cambria Math"/>
                    <w:color w:val="000000"/>
                    <w:spacing w:val="-2"/>
                    <w:szCs w:val="24"/>
                    <w:lang w:val="es-ES_tradnl"/>
                  </w:rPr>
                  <m:t>1</m:t>
                </m:r>
              </w:ins>
            </m:sub>
          </m:sSub>
          <m:sSub>
            <m:sSubPr>
              <m:ctrlPr>
                <w:ins w:id="81" w:author="Inter-American Development Bank" w:date="2013-05-14T11:56:00Z">
                  <w:rPr>
                    <w:rFonts w:ascii="Cambria Math" w:hAnsi="Cambria Math"/>
                    <w:noProof/>
                    <w:color w:val="000000"/>
                    <w:spacing w:val="-2"/>
                    <w:szCs w:val="24"/>
                    <w:lang w:val="es-ES_tradnl"/>
                  </w:rPr>
                </w:ins>
              </m:ctrlPr>
            </m:sSubPr>
            <m:e>
              <w:ins w:id="82" w:author="Inter-American Development Bank" w:date="2013-05-14T11:56:00Z">
                <m:r>
                  <m:rPr>
                    <m:sty m:val="p"/>
                  </m:rPr>
                  <w:rPr>
                    <w:rFonts w:ascii="Cambria Math" w:hAnsi="Cambria Math"/>
                    <w:color w:val="000000"/>
                    <w:spacing w:val="-2"/>
                    <w:szCs w:val="24"/>
                    <w:lang w:val="es-ES_tradnl"/>
                  </w:rPr>
                  <m:t>D</m:t>
                </m:r>
              </w:ins>
            </m:e>
            <m:sub>
              <w:ins w:id="83" w:author="Inter-American Development Bank" w:date="2013-05-14T11:56:00Z">
                <m:r>
                  <m:rPr>
                    <m:sty m:val="p"/>
                  </m:rPr>
                  <w:rPr>
                    <w:rFonts w:ascii="Cambria Math" w:hAnsi="Cambria Math"/>
                    <w:color w:val="000000"/>
                    <w:spacing w:val="-2"/>
                    <w:szCs w:val="24"/>
                    <w:lang w:val="es-ES_tradnl"/>
                  </w:rPr>
                  <m:t>i</m:t>
                </m:r>
              </w:ins>
            </m:sub>
          </m:sSub>
          <w:ins w:id="84" w:author="Inter-American Development Bank" w:date="2013-05-14T11:56:00Z">
            <m:r>
              <m:rPr>
                <m:sty m:val="p"/>
              </m:rPr>
              <w:rPr>
                <w:rFonts w:ascii="Cambria Math" w:hAnsi="Cambria Math"/>
                <w:color w:val="000000"/>
                <w:spacing w:val="-2"/>
                <w:szCs w:val="24"/>
                <w:lang w:val="es-ES_tradnl"/>
              </w:rPr>
              <m:t>+</m:t>
            </m:r>
          </w:ins>
          <m:sSub>
            <m:sSubPr>
              <m:ctrlPr>
                <w:ins w:id="85" w:author="Inter-American Development Bank" w:date="2013-05-14T11:56:00Z">
                  <w:rPr>
                    <w:rFonts w:ascii="Cambria Math" w:hAnsi="Cambria Math"/>
                    <w:noProof/>
                    <w:color w:val="000000"/>
                    <w:spacing w:val="-2"/>
                    <w:szCs w:val="24"/>
                    <w:lang w:val="es-ES_tradnl"/>
                  </w:rPr>
                </w:ins>
              </m:ctrlPr>
            </m:sSubPr>
            <m:e>
              <w:ins w:id="86" w:author="Inter-American Development Bank" w:date="2013-05-14T11:56:00Z">
                <m:r>
                  <m:rPr>
                    <m:sty m:val="p"/>
                  </m:rPr>
                  <w:rPr>
                    <w:rFonts w:ascii="Cambria Math" w:hAnsi="Cambria Math"/>
                    <w:color w:val="000000"/>
                    <w:spacing w:val="-2"/>
                    <w:szCs w:val="24"/>
                    <w:lang w:val="es-ES_tradnl"/>
                  </w:rPr>
                  <m:t>β</m:t>
                </m:r>
              </w:ins>
            </m:e>
            <m:sub>
              <w:ins w:id="87" w:author="Inter-American Development Bank" w:date="2013-05-14T11:56:00Z">
                <m:r>
                  <m:rPr>
                    <m:sty m:val="p"/>
                  </m:rPr>
                  <w:rPr>
                    <w:rFonts w:ascii="Cambria Math" w:hAnsi="Cambria Math"/>
                    <w:color w:val="000000"/>
                    <w:spacing w:val="-2"/>
                    <w:szCs w:val="24"/>
                    <w:lang w:val="es-ES_tradnl"/>
                  </w:rPr>
                  <m:t>2</m:t>
                </m:r>
              </w:ins>
            </m:sub>
          </m:sSub>
          <m:sSub>
            <m:sSubPr>
              <m:ctrlPr>
                <w:ins w:id="88" w:author="Inter-American Development Bank" w:date="2013-05-14T11:56:00Z">
                  <w:rPr>
                    <w:rFonts w:ascii="Cambria Math" w:hAnsi="Cambria Math"/>
                    <w:noProof/>
                    <w:color w:val="000000"/>
                    <w:spacing w:val="-2"/>
                    <w:szCs w:val="24"/>
                    <w:lang w:val="es-ES_tradnl"/>
                  </w:rPr>
                </w:ins>
              </m:ctrlPr>
            </m:sSubPr>
            <m:e>
              <w:ins w:id="89" w:author="Inter-American Development Bank" w:date="2013-05-14T11:56:00Z">
                <m:r>
                  <m:rPr>
                    <m:sty m:val="p"/>
                  </m:rPr>
                  <w:rPr>
                    <w:rFonts w:ascii="Cambria Math" w:hAnsi="Cambria Math"/>
                    <w:color w:val="000000"/>
                    <w:spacing w:val="-2"/>
                    <w:szCs w:val="24"/>
                    <w:lang w:val="es-ES_tradnl"/>
                  </w:rPr>
                  <m:t>T</m:t>
                </m:r>
              </w:ins>
            </m:e>
            <m:sub>
              <w:ins w:id="90" w:author="Inter-American Development Bank" w:date="2013-05-14T11:56:00Z">
                <m:r>
                  <m:rPr>
                    <m:sty m:val="p"/>
                  </m:rPr>
                  <w:rPr>
                    <w:rFonts w:ascii="Cambria Math" w:hAnsi="Cambria Math"/>
                    <w:color w:val="000000"/>
                    <w:spacing w:val="-2"/>
                    <w:szCs w:val="24"/>
                    <w:lang w:val="es-ES_tradnl"/>
                  </w:rPr>
                  <m:t>i</m:t>
                </m:r>
              </w:ins>
            </m:sub>
          </m:sSub>
          <w:ins w:id="91" w:author="Inter-American Development Bank" w:date="2013-05-14T11:56:00Z">
            <m:r>
              <m:rPr>
                <m:sty m:val="p"/>
              </m:rPr>
              <w:rPr>
                <w:rFonts w:ascii="Cambria Math" w:hAnsi="Cambria Math"/>
                <w:color w:val="000000"/>
                <w:spacing w:val="-2"/>
                <w:szCs w:val="24"/>
                <w:lang w:val="es-ES_tradnl"/>
              </w:rPr>
              <m:t>+</m:t>
            </m:r>
          </w:ins>
          <m:sSub>
            <m:sSubPr>
              <m:ctrlPr>
                <w:ins w:id="92" w:author="Inter-American Development Bank" w:date="2013-05-14T11:56:00Z">
                  <w:rPr>
                    <w:rFonts w:ascii="Cambria Math" w:hAnsi="Cambria Math"/>
                    <w:noProof/>
                    <w:color w:val="000000"/>
                    <w:spacing w:val="-2"/>
                    <w:szCs w:val="24"/>
                    <w:lang w:val="es-ES_tradnl"/>
                  </w:rPr>
                </w:ins>
              </m:ctrlPr>
            </m:sSubPr>
            <m:e>
              <w:ins w:id="93" w:author="Inter-American Development Bank" w:date="2013-05-14T11:56:00Z">
                <m:r>
                  <m:rPr>
                    <m:sty m:val="p"/>
                  </m:rPr>
                  <w:rPr>
                    <w:rFonts w:ascii="Cambria Math" w:hAnsi="Cambria Math"/>
                    <w:color w:val="000000"/>
                    <w:spacing w:val="-2"/>
                    <w:szCs w:val="24"/>
                    <w:lang w:val="es-ES_tradnl"/>
                  </w:rPr>
                  <m:t>β</m:t>
                </m:r>
              </w:ins>
            </m:e>
            <m:sub>
              <w:ins w:id="94" w:author="Inter-American Development Bank" w:date="2013-05-14T11:56:00Z">
                <m:r>
                  <m:rPr>
                    <m:sty m:val="p"/>
                  </m:rPr>
                  <w:rPr>
                    <w:rFonts w:ascii="Cambria Math" w:hAnsi="Cambria Math"/>
                    <w:color w:val="000000"/>
                    <w:spacing w:val="-2"/>
                    <w:szCs w:val="24"/>
                    <w:lang w:val="es-ES_tradnl"/>
                  </w:rPr>
                  <m:t>3</m:t>
                </m:r>
              </w:ins>
            </m:sub>
          </m:sSub>
          <m:sSub>
            <m:sSubPr>
              <m:ctrlPr>
                <w:ins w:id="95" w:author="Inter-American Development Bank" w:date="2013-05-14T11:56:00Z">
                  <w:rPr>
                    <w:rFonts w:ascii="Cambria Math" w:hAnsi="Cambria Math"/>
                    <w:noProof/>
                    <w:color w:val="000000"/>
                    <w:spacing w:val="-2"/>
                    <w:szCs w:val="24"/>
                    <w:lang w:val="es-ES_tradnl"/>
                  </w:rPr>
                </w:ins>
              </m:ctrlPr>
            </m:sSubPr>
            <m:e>
              <w:ins w:id="96" w:author="Inter-American Development Bank" w:date="2013-05-14T11:56:00Z">
                <m:r>
                  <m:rPr>
                    <m:sty m:val="p"/>
                  </m:rPr>
                  <w:rPr>
                    <w:rFonts w:ascii="Cambria Math" w:hAnsi="Cambria Math"/>
                    <w:color w:val="000000"/>
                    <w:spacing w:val="-2"/>
                    <w:szCs w:val="24"/>
                    <w:lang w:val="es-ES_tradnl"/>
                  </w:rPr>
                  <m:t>D</m:t>
                </m:r>
              </w:ins>
            </m:e>
            <m:sub>
              <w:ins w:id="97" w:author="Inter-American Development Bank" w:date="2013-05-14T11:56:00Z">
                <m:r>
                  <m:rPr>
                    <m:sty m:val="p"/>
                  </m:rPr>
                  <w:rPr>
                    <w:rFonts w:ascii="Cambria Math" w:hAnsi="Cambria Math"/>
                    <w:color w:val="000000"/>
                    <w:spacing w:val="-2"/>
                    <w:szCs w:val="24"/>
                    <w:lang w:val="es-ES_tradnl"/>
                  </w:rPr>
                  <m:t>i</m:t>
                </m:r>
              </w:ins>
            </m:sub>
          </m:sSub>
          <m:sSub>
            <m:sSubPr>
              <m:ctrlPr>
                <w:ins w:id="98" w:author="Inter-American Development Bank" w:date="2013-05-14T11:56:00Z">
                  <w:rPr>
                    <w:rFonts w:ascii="Cambria Math" w:hAnsi="Cambria Math"/>
                    <w:noProof/>
                    <w:color w:val="000000"/>
                    <w:spacing w:val="-2"/>
                    <w:szCs w:val="24"/>
                    <w:lang w:val="es-ES_tradnl"/>
                  </w:rPr>
                </w:ins>
              </m:ctrlPr>
            </m:sSubPr>
            <m:e>
              <w:ins w:id="99" w:author="Inter-American Development Bank" w:date="2013-05-14T11:56:00Z">
                <m:r>
                  <m:rPr>
                    <m:sty m:val="p"/>
                  </m:rPr>
                  <w:rPr>
                    <w:rFonts w:ascii="Cambria Math" w:hAnsi="Cambria Math"/>
                    <w:color w:val="000000"/>
                    <w:spacing w:val="-2"/>
                    <w:szCs w:val="24"/>
                    <w:lang w:val="es-ES_tradnl"/>
                  </w:rPr>
                  <m:t>T</m:t>
                </m:r>
              </w:ins>
            </m:e>
            <m:sub>
              <w:ins w:id="100" w:author="Inter-American Development Bank" w:date="2013-05-14T11:56:00Z">
                <m:r>
                  <m:rPr>
                    <m:sty m:val="p"/>
                  </m:rPr>
                  <w:rPr>
                    <w:rFonts w:ascii="Cambria Math" w:hAnsi="Cambria Math"/>
                    <w:color w:val="000000"/>
                    <w:spacing w:val="-2"/>
                    <w:szCs w:val="24"/>
                    <w:lang w:val="es-ES_tradnl"/>
                  </w:rPr>
                  <m:t>i</m:t>
                </m:r>
              </w:ins>
            </m:sub>
          </m:sSub>
          <w:ins w:id="101" w:author="Inter-American Development Bank" w:date="2013-05-14T11:56:00Z">
            <m:r>
              <m:rPr>
                <m:sty m:val="p"/>
              </m:rPr>
              <w:rPr>
                <w:rFonts w:ascii="Cambria Math" w:hAnsi="Cambria Math"/>
                <w:color w:val="000000"/>
                <w:spacing w:val="-2"/>
                <w:szCs w:val="24"/>
                <w:lang w:val="es-ES_tradnl"/>
              </w:rPr>
              <m:t>+</m:t>
            </m:r>
          </w:ins>
          <m:sSub>
            <m:sSubPr>
              <m:ctrlPr>
                <w:ins w:id="102" w:author="Inter-American Development Bank" w:date="2013-05-14T11:56:00Z">
                  <w:rPr>
                    <w:rFonts w:ascii="Cambria Math" w:hAnsi="Cambria Math"/>
                    <w:noProof/>
                    <w:color w:val="000000"/>
                    <w:spacing w:val="-2"/>
                    <w:szCs w:val="24"/>
                    <w:lang w:val="es-ES_tradnl"/>
                  </w:rPr>
                </w:ins>
              </m:ctrlPr>
            </m:sSubPr>
            <m:e>
              <w:ins w:id="103" w:author="Inter-American Development Bank" w:date="2013-05-14T11:56:00Z">
                <m:r>
                  <m:rPr>
                    <m:sty m:val="p"/>
                  </m:rPr>
                  <w:rPr>
                    <w:rFonts w:ascii="Cambria Math" w:hAnsi="Cambria Math"/>
                    <w:color w:val="000000"/>
                    <w:spacing w:val="-2"/>
                    <w:szCs w:val="24"/>
                    <w:lang w:val="es-ES_tradnl"/>
                  </w:rPr>
                  <m:t>u</m:t>
                </m:r>
              </w:ins>
            </m:e>
            <m:sub>
              <w:ins w:id="104" w:author="Inter-American Development Bank" w:date="2013-05-14T11:56:00Z">
                <m:r>
                  <m:rPr>
                    <m:sty m:val="p"/>
                  </m:rPr>
                  <w:rPr>
                    <w:rFonts w:ascii="Cambria Math" w:hAnsi="Cambria Math"/>
                    <w:color w:val="000000"/>
                    <w:spacing w:val="-2"/>
                    <w:szCs w:val="24"/>
                    <w:lang w:val="es-ES_tradnl"/>
                  </w:rPr>
                  <m:t>i</m:t>
                </m:r>
              </w:ins>
            </m:sub>
          </m:sSub>
        </m:oMath>
      </m:oMathPara>
    </w:p>
    <w:p w:rsidR="00E92768" w:rsidRPr="00E92768" w:rsidRDefault="00E92768" w:rsidP="00E92768">
      <w:pPr>
        <w:tabs>
          <w:tab w:val="num" w:pos="720"/>
        </w:tabs>
        <w:spacing w:before="120" w:after="120"/>
        <w:ind w:left="1428" w:hanging="720"/>
        <w:jc w:val="both"/>
        <w:rPr>
          <w:ins w:id="105" w:author="Inter-American Development Bank" w:date="2013-05-14T11:56:00Z"/>
          <w:noProof/>
          <w:color w:val="000000"/>
          <w:spacing w:val="-2"/>
          <w:szCs w:val="24"/>
          <w:lang w:val="es-ES_tradnl"/>
        </w:rPr>
      </w:pPr>
      <w:ins w:id="106" w:author="Inter-American Development Bank" w:date="2013-05-14T11:56:00Z">
        <w:r w:rsidRPr="00E92768">
          <w:rPr>
            <w:color w:val="000000"/>
            <w:spacing w:val="-2"/>
            <w:szCs w:val="24"/>
            <w:lang w:val="es-ES_tradnl"/>
          </w:rPr>
          <w:t xml:space="preserve">Donde </w:t>
        </w:r>
      </w:ins>
    </w:p>
    <w:p w:rsidR="00E92768" w:rsidRPr="00E92768" w:rsidRDefault="00316132" w:rsidP="00E92768">
      <w:pPr>
        <w:tabs>
          <w:tab w:val="num" w:pos="720"/>
        </w:tabs>
        <w:spacing w:before="120" w:after="120"/>
        <w:ind w:left="2844" w:hanging="720"/>
        <w:jc w:val="both"/>
        <w:rPr>
          <w:ins w:id="107" w:author="Inter-American Development Bank" w:date="2013-05-14T11:56:00Z"/>
          <w:noProof/>
          <w:color w:val="000000"/>
          <w:spacing w:val="-2"/>
          <w:szCs w:val="24"/>
          <w:lang w:val="es-ES_tradnl"/>
        </w:rPr>
      </w:pPr>
      <m:oMath>
        <m:sSub>
          <m:sSubPr>
            <m:ctrlPr>
              <w:ins w:id="108" w:author="Inter-American Development Bank" w:date="2013-05-14T11:56:00Z">
                <w:rPr>
                  <w:rFonts w:ascii="Cambria Math" w:hAnsi="Cambria Math"/>
                  <w:noProof/>
                  <w:color w:val="000000"/>
                  <w:spacing w:val="-2"/>
                  <w:szCs w:val="24"/>
                  <w:lang w:val="es-ES_tradnl"/>
                </w:rPr>
              </w:ins>
            </m:ctrlPr>
          </m:sSubPr>
          <m:e>
            <w:ins w:id="109" w:author="Inter-American Development Bank" w:date="2013-05-14T11:56:00Z">
              <m:r>
                <m:rPr>
                  <m:sty m:val="p"/>
                </m:rPr>
                <w:rPr>
                  <w:rFonts w:ascii="Cambria Math" w:hAnsi="Cambria Math"/>
                  <w:color w:val="000000"/>
                  <w:spacing w:val="-2"/>
                  <w:szCs w:val="24"/>
                  <w:lang w:val="es-ES_tradnl"/>
                </w:rPr>
                <m:t>Y</m:t>
              </m:r>
            </w:ins>
          </m:e>
          <m:sub>
            <w:ins w:id="110" w:author="Inter-American Development Bank" w:date="2013-05-14T11:56:00Z">
              <m:r>
                <m:rPr>
                  <m:sty m:val="p"/>
                </m:rPr>
                <w:rPr>
                  <w:rFonts w:ascii="Cambria Math" w:hAnsi="Cambria Math"/>
                  <w:color w:val="000000"/>
                  <w:spacing w:val="-2"/>
                  <w:szCs w:val="24"/>
                  <w:lang w:val="es-ES_tradnl"/>
                </w:rPr>
                <m:t>i</m:t>
              </m:r>
            </w:ins>
          </m:sub>
        </m:sSub>
      </m:oMath>
      <w:ins w:id="111" w:author="Inter-American Development Bank" w:date="2013-05-14T11:56:00Z">
        <w:r w:rsidR="00E92768" w:rsidRPr="00E92768">
          <w:rPr>
            <w:color w:val="000000"/>
            <w:spacing w:val="-2"/>
            <w:szCs w:val="24"/>
            <w:lang w:val="es-ES_tradnl"/>
          </w:rPr>
          <w:t xml:space="preserve"> es la variable de resultado de interés</w:t>
        </w:r>
      </w:ins>
    </w:p>
    <w:p w:rsidR="00E92768" w:rsidRPr="00E92768" w:rsidRDefault="00316132" w:rsidP="00E92768">
      <w:pPr>
        <w:tabs>
          <w:tab w:val="num" w:pos="720"/>
        </w:tabs>
        <w:spacing w:before="120" w:after="120"/>
        <w:ind w:left="2844" w:hanging="720"/>
        <w:jc w:val="both"/>
        <w:rPr>
          <w:ins w:id="112" w:author="Inter-American Development Bank" w:date="2013-05-14T11:56:00Z"/>
          <w:noProof/>
          <w:color w:val="000000"/>
          <w:spacing w:val="-2"/>
          <w:szCs w:val="24"/>
          <w:lang w:val="es-ES_tradnl"/>
        </w:rPr>
      </w:pPr>
      <m:oMath>
        <m:sSub>
          <m:sSubPr>
            <m:ctrlPr>
              <w:ins w:id="113" w:author="Inter-American Development Bank" w:date="2013-05-14T11:56:00Z">
                <w:rPr>
                  <w:rFonts w:ascii="Cambria Math" w:hAnsi="Cambria Math"/>
                  <w:noProof/>
                  <w:color w:val="000000"/>
                  <w:spacing w:val="-2"/>
                  <w:szCs w:val="24"/>
                  <w:lang w:val="es-ES_tradnl"/>
                </w:rPr>
              </w:ins>
            </m:ctrlPr>
          </m:sSubPr>
          <m:e>
            <w:ins w:id="114" w:author="Inter-American Development Bank" w:date="2013-05-14T11:56:00Z">
              <m:r>
                <m:rPr>
                  <m:sty m:val="p"/>
                </m:rPr>
                <w:rPr>
                  <w:rFonts w:ascii="Cambria Math" w:hAnsi="Cambria Math"/>
                  <w:color w:val="000000"/>
                  <w:spacing w:val="-2"/>
                  <w:szCs w:val="24"/>
                  <w:lang w:val="es-ES_tradnl"/>
                </w:rPr>
                <m:t>D</m:t>
              </m:r>
            </w:ins>
          </m:e>
          <m:sub>
            <w:ins w:id="115" w:author="Inter-American Development Bank" w:date="2013-05-14T11:56:00Z">
              <m:r>
                <m:rPr>
                  <m:sty m:val="p"/>
                </m:rPr>
                <w:rPr>
                  <w:rFonts w:ascii="Cambria Math" w:hAnsi="Cambria Math"/>
                  <w:color w:val="000000"/>
                  <w:spacing w:val="-2"/>
                  <w:szCs w:val="24"/>
                  <w:lang w:val="es-ES_tradnl"/>
                </w:rPr>
                <m:t>i</m:t>
              </m:r>
            </w:ins>
          </m:sub>
        </m:sSub>
      </m:oMath>
      <w:ins w:id="116" w:author="Inter-American Development Bank" w:date="2013-05-14T11:56:00Z">
        <w:r w:rsidR="00E92768" w:rsidRPr="00E92768">
          <w:rPr>
            <w:color w:val="000000"/>
            <w:spacing w:val="-2"/>
            <w:szCs w:val="24"/>
            <w:lang w:val="es-ES_tradnl"/>
          </w:rPr>
          <w:t xml:space="preserve"> es una variable dicotómica que toma el valor de 1 si recibe el tratamiento y 0 de lo contrario</w:t>
        </w:r>
      </w:ins>
    </w:p>
    <w:p w:rsidR="00E92768" w:rsidRPr="00E92768" w:rsidRDefault="00316132" w:rsidP="00E92768">
      <w:pPr>
        <w:tabs>
          <w:tab w:val="num" w:pos="720"/>
        </w:tabs>
        <w:spacing w:before="120" w:after="120"/>
        <w:ind w:left="2844" w:hanging="720"/>
        <w:jc w:val="both"/>
        <w:rPr>
          <w:ins w:id="117" w:author="Inter-American Development Bank" w:date="2013-05-14T11:56:00Z"/>
          <w:noProof/>
          <w:color w:val="000000"/>
          <w:spacing w:val="-2"/>
          <w:szCs w:val="24"/>
          <w:lang w:val="es-ES_tradnl"/>
        </w:rPr>
      </w:pPr>
      <m:oMath>
        <m:sSub>
          <m:sSubPr>
            <m:ctrlPr>
              <w:ins w:id="118" w:author="Inter-American Development Bank" w:date="2013-05-14T11:56:00Z">
                <w:rPr>
                  <w:rFonts w:ascii="Cambria Math" w:hAnsi="Cambria Math"/>
                  <w:noProof/>
                  <w:color w:val="000000"/>
                  <w:spacing w:val="-2"/>
                  <w:szCs w:val="24"/>
                  <w:lang w:val="es-ES_tradnl"/>
                </w:rPr>
              </w:ins>
            </m:ctrlPr>
          </m:sSubPr>
          <m:e>
            <w:ins w:id="119" w:author="Inter-American Development Bank" w:date="2013-05-14T11:56:00Z">
              <m:r>
                <m:rPr>
                  <m:sty m:val="p"/>
                </m:rPr>
                <w:rPr>
                  <w:rFonts w:ascii="Cambria Math" w:hAnsi="Cambria Math"/>
                  <w:color w:val="000000"/>
                  <w:spacing w:val="-2"/>
                  <w:szCs w:val="24"/>
                  <w:lang w:val="es-ES_tradnl"/>
                </w:rPr>
                <m:t>T</m:t>
              </m:r>
            </w:ins>
          </m:e>
          <m:sub>
            <w:ins w:id="120" w:author="Inter-American Development Bank" w:date="2013-05-14T11:56:00Z">
              <m:r>
                <m:rPr>
                  <m:sty m:val="p"/>
                </m:rPr>
                <w:rPr>
                  <w:rFonts w:ascii="Cambria Math" w:hAnsi="Cambria Math"/>
                  <w:color w:val="000000"/>
                  <w:spacing w:val="-2"/>
                  <w:szCs w:val="24"/>
                  <w:lang w:val="es-ES_tradnl"/>
                </w:rPr>
                <m:t>i</m:t>
              </m:r>
            </w:ins>
          </m:sub>
        </m:sSub>
      </m:oMath>
      <w:ins w:id="121" w:author="Inter-American Development Bank" w:date="2013-05-14T11:56:00Z">
        <w:r w:rsidR="00E92768" w:rsidRPr="00E92768">
          <w:rPr>
            <w:color w:val="000000"/>
            <w:spacing w:val="-2"/>
            <w:szCs w:val="24"/>
            <w:lang w:val="es-ES_tradnl"/>
          </w:rPr>
          <w:t xml:space="preserve"> es una variable dicotómica que toma el valor de 1 después de la intervención y 0 antes de la intervención.</w:t>
        </w:r>
      </w:ins>
    </w:p>
    <w:p w:rsidR="00E92768" w:rsidRPr="00E92768" w:rsidRDefault="00316132" w:rsidP="00E92768">
      <w:pPr>
        <w:tabs>
          <w:tab w:val="num" w:pos="720"/>
        </w:tabs>
        <w:spacing w:before="120" w:after="120"/>
        <w:ind w:left="2844" w:hanging="720"/>
        <w:jc w:val="both"/>
        <w:rPr>
          <w:ins w:id="122" w:author="Inter-American Development Bank" w:date="2013-05-14T11:56:00Z"/>
          <w:noProof/>
          <w:color w:val="000000"/>
          <w:spacing w:val="-2"/>
          <w:szCs w:val="24"/>
          <w:lang w:val="es-ES_tradnl"/>
        </w:rPr>
      </w:pPr>
      <m:oMath>
        <m:sSub>
          <m:sSubPr>
            <m:ctrlPr>
              <w:ins w:id="123" w:author="Inter-American Development Bank" w:date="2013-05-14T11:56:00Z">
                <w:rPr>
                  <w:rFonts w:ascii="Cambria Math" w:hAnsi="Cambria Math"/>
                  <w:noProof/>
                  <w:color w:val="000000"/>
                  <w:spacing w:val="-2"/>
                  <w:szCs w:val="24"/>
                  <w:lang w:val="es-ES_tradnl"/>
                </w:rPr>
              </w:ins>
            </m:ctrlPr>
          </m:sSubPr>
          <m:e>
            <w:ins w:id="124" w:author="Inter-American Development Bank" w:date="2013-05-14T11:56:00Z">
              <m:r>
                <m:rPr>
                  <m:sty m:val="p"/>
                </m:rPr>
                <w:rPr>
                  <w:rFonts w:ascii="Cambria Math" w:hAnsi="Cambria Math"/>
                  <w:color w:val="000000"/>
                  <w:spacing w:val="-2"/>
                  <w:szCs w:val="24"/>
                  <w:lang w:val="es-ES_tradnl"/>
                </w:rPr>
                <m:t>β</m:t>
              </m:r>
            </w:ins>
          </m:e>
          <m:sub>
            <w:ins w:id="125" w:author="Inter-American Development Bank" w:date="2013-05-14T11:56:00Z">
              <m:r>
                <m:rPr>
                  <m:sty m:val="p"/>
                </m:rPr>
                <w:rPr>
                  <w:rFonts w:ascii="Cambria Math" w:hAnsi="Cambria Math"/>
                  <w:color w:val="000000"/>
                  <w:spacing w:val="-2"/>
                  <w:szCs w:val="24"/>
                  <w:lang w:val="es-ES_tradnl"/>
                </w:rPr>
                <m:t>3</m:t>
              </m:r>
            </w:ins>
          </m:sub>
        </m:sSub>
      </m:oMath>
      <w:ins w:id="126" w:author="Inter-American Development Bank" w:date="2013-05-14T11:56:00Z">
        <w:r w:rsidR="00E92768" w:rsidRPr="00E92768">
          <w:rPr>
            <w:color w:val="000000"/>
            <w:spacing w:val="-2"/>
            <w:szCs w:val="24"/>
            <w:lang w:val="es-ES_tradnl"/>
          </w:rPr>
          <w:t xml:space="preserve"> es el coeficiente que acompaña la interacción del tratamiento y el tiempo, y por tanto, es el efecto de la intervención. </w:t>
        </w:r>
      </w:ins>
    </w:p>
    <w:p w:rsidR="00E92768" w:rsidRPr="00E92768" w:rsidRDefault="00E92768" w:rsidP="00E92768">
      <w:pPr>
        <w:numPr>
          <w:ilvl w:val="1"/>
          <w:numId w:val="13"/>
        </w:numPr>
        <w:tabs>
          <w:tab w:val="clear" w:pos="2736"/>
          <w:tab w:val="num" w:pos="360"/>
          <w:tab w:val="num" w:pos="720"/>
        </w:tabs>
        <w:spacing w:before="120" w:after="120"/>
        <w:ind w:left="720" w:hanging="720"/>
        <w:jc w:val="both"/>
        <w:outlineLvl w:val="1"/>
        <w:rPr>
          <w:ins w:id="127" w:author="Inter-American Development Bank" w:date="2013-05-14T11:56:00Z"/>
          <w:lang w:val="es-ES"/>
        </w:rPr>
      </w:pPr>
      <w:ins w:id="128" w:author="Inter-American Development Bank" w:date="2013-05-14T11:56:00Z">
        <w:r w:rsidRPr="00E92768">
          <w:rPr>
            <w:lang w:val="es-ES"/>
          </w:rPr>
          <w:t>La ventaja de un modelo de esta naturaleza, es que corrige por diferencias preexistentes entre el grupo de tratamiento y el grupo de control.. La desventaja, es que es necesario suponer que la variable impacto evoluciona de manera natural en el tiempo.</w:t>
        </w:r>
      </w:ins>
    </w:p>
    <w:p w:rsidR="00E92768" w:rsidRPr="00E92768" w:rsidRDefault="00E92768" w:rsidP="00E92768">
      <w:pPr>
        <w:tabs>
          <w:tab w:val="left" w:pos="720"/>
          <w:tab w:val="num" w:pos="2736"/>
        </w:tabs>
        <w:spacing w:before="120" w:after="120"/>
        <w:jc w:val="both"/>
        <w:outlineLvl w:val="1"/>
        <w:rPr>
          <w:ins w:id="129" w:author="Inter-American Development Bank" w:date="2013-05-14T11:56:00Z"/>
          <w:szCs w:val="24"/>
          <w:lang w:val="es-ES"/>
        </w:rPr>
      </w:pPr>
    </w:p>
    <w:p w:rsidR="0098756B" w:rsidRDefault="0098756B" w:rsidP="0098756B">
      <w:pPr>
        <w:pStyle w:val="Paragraph"/>
        <w:numPr>
          <w:ilvl w:val="0"/>
          <w:numId w:val="0"/>
        </w:numPr>
        <w:ind w:left="720"/>
        <w:rPr>
          <w:szCs w:val="24"/>
        </w:rPr>
      </w:pPr>
    </w:p>
    <w:p w:rsidR="0098756B" w:rsidRPr="00356E20" w:rsidRDefault="0098756B" w:rsidP="0098756B">
      <w:pPr>
        <w:pStyle w:val="Paragraph"/>
        <w:numPr>
          <w:ilvl w:val="0"/>
          <w:numId w:val="0"/>
        </w:numPr>
        <w:ind w:left="720"/>
        <w:rPr>
          <w:szCs w:val="24"/>
        </w:rPr>
      </w:pPr>
    </w:p>
    <w:p w:rsidR="003B45DE" w:rsidRDefault="008312DB" w:rsidP="00431B8C">
      <w:pPr>
        <w:pStyle w:val="FirstHeading"/>
        <w:keepNext w:val="0"/>
        <w:numPr>
          <w:ilvl w:val="0"/>
          <w:numId w:val="0"/>
        </w:numPr>
        <w:rPr>
          <w:szCs w:val="24"/>
        </w:rPr>
      </w:pPr>
      <w:r w:rsidRPr="00356E20">
        <w:rPr>
          <w:szCs w:val="24"/>
        </w:rPr>
        <w:fldChar w:fldCharType="begin"/>
      </w:r>
      <w:r w:rsidR="003B45DE" w:rsidRPr="00356E20">
        <w:rPr>
          <w:szCs w:val="24"/>
        </w:rPr>
        <w:instrText xml:space="preserve"> SEQ "</w:instrText>
      </w:r>
      <w:r w:rsidR="009736A1" w:rsidRPr="00356E20">
        <w:rPr>
          <w:szCs w:val="24"/>
        </w:rPr>
        <w:fldChar w:fldCharType="begin"/>
      </w:r>
      <w:r w:rsidR="009736A1" w:rsidRPr="00356E20">
        <w:rPr>
          <w:szCs w:val="24"/>
        </w:rPr>
        <w:instrText xml:space="preserve"> SECTION  \* MERGEFORMAT </w:instrText>
      </w:r>
      <w:r w:rsidR="009736A1" w:rsidRPr="00356E20">
        <w:rPr>
          <w:szCs w:val="24"/>
        </w:rPr>
        <w:fldChar w:fldCharType="separate"/>
      </w:r>
      <w:r w:rsidR="001C3D00" w:rsidRPr="00356E20">
        <w:rPr>
          <w:szCs w:val="24"/>
        </w:rPr>
        <w:instrText>3</w:instrText>
      </w:r>
      <w:r w:rsidR="009736A1" w:rsidRPr="00356E20">
        <w:rPr>
          <w:szCs w:val="24"/>
        </w:rPr>
        <w:fldChar w:fldCharType="end"/>
      </w:r>
      <w:r w:rsidR="003B45DE" w:rsidRPr="00356E20">
        <w:rPr>
          <w:szCs w:val="24"/>
        </w:rPr>
        <w:instrText xml:space="preserve">#"\* ALPHABETIC \* MERGEFORMAT </w:instrText>
      </w:r>
      <w:r w:rsidRPr="00356E20">
        <w:rPr>
          <w:szCs w:val="24"/>
        </w:rPr>
        <w:fldChar w:fldCharType="separate"/>
      </w:r>
      <w:bookmarkStart w:id="130" w:name="_Toc331881710"/>
      <w:bookmarkStart w:id="131" w:name="_Toc353465219"/>
      <w:bookmarkStart w:id="132" w:name="_Toc354780294"/>
      <w:r w:rsidR="001C3D00" w:rsidRPr="00356E20">
        <w:rPr>
          <w:noProof/>
          <w:szCs w:val="24"/>
        </w:rPr>
        <w:t>C</w:t>
      </w:r>
      <w:r w:rsidRPr="00356E20">
        <w:rPr>
          <w:szCs w:val="24"/>
        </w:rPr>
        <w:fldChar w:fldCharType="end"/>
      </w:r>
      <w:r w:rsidR="003B45DE" w:rsidRPr="00356E20">
        <w:rPr>
          <w:szCs w:val="24"/>
        </w:rPr>
        <w:t>.</w:t>
      </w:r>
      <w:r w:rsidR="003B45DE" w:rsidRPr="00356E20">
        <w:rPr>
          <w:szCs w:val="24"/>
        </w:rPr>
        <w:tab/>
        <w:t>Presentación de informes</w:t>
      </w:r>
      <w:bookmarkEnd w:id="130"/>
      <w:r w:rsidR="00852BAB" w:rsidRPr="00356E20">
        <w:rPr>
          <w:szCs w:val="24"/>
        </w:rPr>
        <w:t xml:space="preserve"> y recopilación de datos</w:t>
      </w:r>
      <w:bookmarkEnd w:id="131"/>
      <w:bookmarkEnd w:id="132"/>
    </w:p>
    <w:p w:rsidR="003B45DE" w:rsidRPr="00356E20" w:rsidRDefault="00430FE2" w:rsidP="00356E20">
      <w:pPr>
        <w:pStyle w:val="Paragraph"/>
        <w:rPr>
          <w:szCs w:val="24"/>
        </w:rPr>
      </w:pPr>
      <w:r w:rsidRPr="00356E20">
        <w:rPr>
          <w:szCs w:val="24"/>
        </w:rPr>
        <w:t xml:space="preserve">El equipo de gestión conformado en el DNP </w:t>
      </w:r>
      <w:r w:rsidR="003B45DE" w:rsidRPr="00356E20">
        <w:rPr>
          <w:szCs w:val="24"/>
        </w:rPr>
        <w:t xml:space="preserve">será </w:t>
      </w:r>
      <w:r w:rsidRPr="00356E20">
        <w:rPr>
          <w:szCs w:val="24"/>
        </w:rPr>
        <w:t>el</w:t>
      </w:r>
      <w:r w:rsidR="003B45DE" w:rsidRPr="00356E20">
        <w:rPr>
          <w:szCs w:val="24"/>
        </w:rPr>
        <w:t xml:space="preserve"> responsable de presentar los informes con datos sobre los avances en la ejecución, incluyendo los indicadores </w:t>
      </w:r>
      <w:r w:rsidR="00431B8C" w:rsidRPr="00356E20">
        <w:rPr>
          <w:szCs w:val="24"/>
        </w:rPr>
        <w:t>antes mencionados.</w:t>
      </w:r>
    </w:p>
    <w:p w:rsidR="000C102F" w:rsidRDefault="000C102F" w:rsidP="000C102F">
      <w:pPr>
        <w:pStyle w:val="FirstHeading"/>
        <w:keepNext w:val="0"/>
        <w:numPr>
          <w:ilvl w:val="0"/>
          <w:numId w:val="0"/>
        </w:numPr>
        <w:rPr>
          <w:szCs w:val="24"/>
        </w:rPr>
      </w:pPr>
      <w:bookmarkStart w:id="133" w:name="_Toc354780295"/>
      <w:r>
        <w:rPr>
          <w:szCs w:val="24"/>
        </w:rPr>
        <w:t>D.        Coordinación y presupuesto</w:t>
      </w:r>
      <w:bookmarkEnd w:id="133"/>
    </w:p>
    <w:p w:rsidR="00FE20DC" w:rsidRPr="000C102F" w:rsidRDefault="00FE20DC" w:rsidP="000C102F">
      <w:pPr>
        <w:pStyle w:val="Paragraph"/>
        <w:rPr>
          <w:color w:val="000000"/>
          <w:szCs w:val="24"/>
        </w:rPr>
      </w:pPr>
      <w:r w:rsidRPr="000C102F">
        <w:rPr>
          <w:color w:val="000000"/>
          <w:szCs w:val="24"/>
        </w:rPr>
        <w:t xml:space="preserve">El OE será responsable de las evaluaciones aquí descritas. Para tal fin, con base en este Plan de Monitoreo y Evaluación, deberá redactar Términos de Referencia para las consultorías que estarán a cargo </w:t>
      </w:r>
      <w:r w:rsidRPr="000C102F">
        <w:rPr>
          <w:szCs w:val="24"/>
        </w:rPr>
        <w:t>de</w:t>
      </w:r>
      <w:r w:rsidRPr="000C102F">
        <w:rPr>
          <w:color w:val="000000"/>
          <w:szCs w:val="24"/>
        </w:rPr>
        <w:t xml:space="preserve"> implementar dichas evaluaciones. Además deberá supervisar que estas consultorías sigan los parámetros de evaluación descritos de manera que se obtengan análisis de calidad que permitan aprender sobre la efectividad de las intervenciones del programa. </w:t>
      </w:r>
    </w:p>
    <w:p w:rsidR="00FE20DC" w:rsidRPr="000C102F" w:rsidRDefault="00FE20DC" w:rsidP="000C102F">
      <w:pPr>
        <w:pStyle w:val="Paragraph"/>
        <w:rPr>
          <w:color w:val="000000"/>
          <w:szCs w:val="24"/>
        </w:rPr>
      </w:pPr>
      <w:r w:rsidRPr="000C102F">
        <w:rPr>
          <w:color w:val="000000"/>
          <w:szCs w:val="24"/>
        </w:rPr>
        <w:t xml:space="preserve">El Banco </w:t>
      </w:r>
      <w:r w:rsidRPr="000C102F">
        <w:rPr>
          <w:szCs w:val="24"/>
        </w:rPr>
        <w:t>revisará</w:t>
      </w:r>
      <w:r w:rsidRPr="000C102F">
        <w:rPr>
          <w:color w:val="000000"/>
          <w:szCs w:val="24"/>
        </w:rPr>
        <w:t xml:space="preserve"> los pliegos para las distintas evaluaciones y realizará su seguimiento técnico. </w:t>
      </w:r>
    </w:p>
    <w:p w:rsidR="00FE20DC" w:rsidRPr="000C102F" w:rsidRDefault="00FE20DC" w:rsidP="000C102F">
      <w:pPr>
        <w:pStyle w:val="Paragraph"/>
        <w:rPr>
          <w:szCs w:val="24"/>
        </w:rPr>
      </w:pPr>
      <w:r w:rsidRPr="000C102F">
        <w:rPr>
          <w:color w:val="000000"/>
          <w:szCs w:val="24"/>
        </w:rPr>
        <w:lastRenderedPageBreak/>
        <w:t>El OE realizará una evaluación final del programa en el último semestre de ejecución mediante la contratación de una firma consultora (financiada con recursos de la operación), que preparará un informe final consolidado sobre la base de las líneas de base y seguimiento a la consecución de las metas establecidas en la matriz de resultados.  Así mismo incluirá los resultados de avance de la propuesta metodológica de evaluación económica aquí descrita. El OE se compromete a tener y mantener un sistema de monitoreo y evaluación de todos los componentes del programa, que estará disponible, accesible a las entidades nacionales vinculadas al proyecto y al Banco.</w:t>
      </w:r>
    </w:p>
    <w:p w:rsidR="00FE20DC" w:rsidRPr="000C102F" w:rsidRDefault="00FE20DC" w:rsidP="005544BF">
      <w:pPr>
        <w:pStyle w:val="Estilo2"/>
        <w:numPr>
          <w:ilvl w:val="0"/>
          <w:numId w:val="0"/>
        </w:numPr>
        <w:ind w:left="720"/>
        <w:rPr>
          <w:szCs w:val="24"/>
          <w:lang w:val="es-ES_tradnl"/>
        </w:rPr>
      </w:pPr>
    </w:p>
    <w:sectPr w:rsidR="00FE20DC" w:rsidRPr="000C102F" w:rsidSect="00C2624B">
      <w:type w:val="continuous"/>
      <w:pgSz w:w="11906" w:h="16838"/>
      <w:pgMar w:top="1185"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6D3B" w:rsidRDefault="000E6D3B" w:rsidP="00AF7ECE">
      <w:r>
        <w:separator/>
      </w:r>
    </w:p>
  </w:endnote>
  <w:endnote w:type="continuationSeparator" w:id="0">
    <w:p w:rsidR="000E6D3B" w:rsidRDefault="000E6D3B" w:rsidP="00AF7E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Times New Roman Bold">
    <w:panose1 w:val="02020803070505020304"/>
    <w:charset w:val="00"/>
    <w:family w:val="roman"/>
    <w:notTrueType/>
    <w:pitch w:val="default"/>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6D3B" w:rsidRDefault="000E6D3B">
    <w:pPr>
      <w:pStyle w:val="Footer"/>
      <w:framePr w:wrap="around" w:vAnchor="text" w:hAnchor="margin" w:xAlign="right" w:y="1"/>
      <w:rPr>
        <w:rStyle w:val="PageNumber"/>
      </w:rPr>
    </w:pPr>
  </w:p>
  <w:p w:rsidR="000E6D3B" w:rsidRDefault="000E6D3B">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6D3B" w:rsidRDefault="000E6D3B" w:rsidP="00AF7ECE">
      <w:r>
        <w:separator/>
      </w:r>
    </w:p>
  </w:footnote>
  <w:footnote w:type="continuationSeparator" w:id="0">
    <w:p w:rsidR="000E6D3B" w:rsidRDefault="000E6D3B" w:rsidP="00AF7ECE">
      <w:r>
        <w:continuationSeparator/>
      </w:r>
    </w:p>
  </w:footnote>
  <w:footnote w:id="1">
    <w:p w:rsidR="000E6D3B" w:rsidRPr="0082444A" w:rsidRDefault="000E6D3B" w:rsidP="00071B40">
      <w:pPr>
        <w:pStyle w:val="FootnoteText"/>
        <w:spacing w:after="0"/>
        <w:rPr>
          <w:sz w:val="18"/>
          <w:szCs w:val="18"/>
          <w:lang w:val="es-ES"/>
        </w:rPr>
      </w:pPr>
      <w:r>
        <w:rPr>
          <w:rStyle w:val="FootnoteReference"/>
        </w:rPr>
        <w:footnoteRef/>
      </w:r>
      <w:r w:rsidRPr="00AE00C1">
        <w:rPr>
          <w:lang w:val="es-ES"/>
        </w:rPr>
        <w:t xml:space="preserve"> </w:t>
      </w:r>
      <w:r>
        <w:rPr>
          <w:lang w:val="es-ES"/>
        </w:rPr>
        <w:tab/>
      </w:r>
      <w:r w:rsidRPr="0082444A">
        <w:rPr>
          <w:sz w:val="18"/>
          <w:szCs w:val="18"/>
          <w:lang w:val="es-ES"/>
        </w:rPr>
        <w:t>La selección de los pilotos resultará de una combinación de factores tales como, número de habitantes, estado de desarrollo institucional, índice de necesidades básicas insatisfechas, la calificación como municipio en consolidación –es decir, afectados por el conflicto armado y los cultivos ilícitos- y la ubicación en fronteras</w:t>
      </w:r>
      <w:r w:rsidRPr="00071B40">
        <w:rPr>
          <w:color w:val="000000" w:themeColor="text1"/>
          <w:sz w:val="18"/>
          <w:szCs w:val="18"/>
          <w:lang w:val="es-ES"/>
        </w:rPr>
        <w:t>.</w:t>
      </w:r>
      <w:r w:rsidRPr="00071B40">
        <w:rPr>
          <w:rFonts w:ascii="Tahoma" w:eastAsiaTheme="minorHAnsi" w:hAnsi="Tahoma" w:cs="Tahoma"/>
          <w:b/>
          <w:color w:val="000000" w:themeColor="text1"/>
          <w:sz w:val="18"/>
          <w:szCs w:val="18"/>
          <w:lang w:val="es-ES"/>
        </w:rPr>
        <w:t xml:space="preserve"> </w:t>
      </w:r>
      <w:r w:rsidRPr="00071B40">
        <w:rPr>
          <w:rFonts w:eastAsiaTheme="minorHAnsi"/>
          <w:color w:val="000000" w:themeColor="text1"/>
          <w:sz w:val="18"/>
          <w:szCs w:val="18"/>
          <w:lang w:val="es-ES"/>
        </w:rPr>
        <w:t>Siguiendo una</w:t>
      </w:r>
      <w:r w:rsidRPr="00071B40">
        <w:rPr>
          <w:rFonts w:ascii="Tahoma" w:eastAsiaTheme="minorHAnsi" w:hAnsi="Tahoma" w:cs="Tahoma"/>
          <w:color w:val="000000" w:themeColor="text1"/>
          <w:sz w:val="18"/>
          <w:szCs w:val="18"/>
          <w:lang w:val="es-ES"/>
        </w:rPr>
        <w:t xml:space="preserve"> </w:t>
      </w:r>
      <w:r w:rsidRPr="00071B40">
        <w:rPr>
          <w:color w:val="000000" w:themeColor="text1"/>
          <w:sz w:val="18"/>
          <w:szCs w:val="18"/>
          <w:lang w:val="es-ES"/>
        </w:rPr>
        <w:t xml:space="preserve">detallada metodología (ver Enlace Opcional </w:t>
      </w:r>
      <w:r>
        <w:rPr>
          <w:color w:val="000000" w:themeColor="text1"/>
          <w:sz w:val="18"/>
          <w:szCs w:val="18"/>
          <w:lang w:val="es-ES"/>
        </w:rPr>
        <w:t>5</w:t>
      </w:r>
      <w:r w:rsidRPr="00071B40">
        <w:rPr>
          <w:color w:val="000000" w:themeColor="text1"/>
          <w:sz w:val="18"/>
          <w:szCs w:val="18"/>
          <w:lang w:val="es-ES"/>
        </w:rPr>
        <w:t>) el  PNSC del DNP ha priorizado 13 municipios</w:t>
      </w:r>
      <w:r w:rsidRPr="00610B72">
        <w:rPr>
          <w:sz w:val="18"/>
          <w:szCs w:val="18"/>
          <w:lang w:val="es-ES"/>
        </w:rPr>
        <w:t xml:space="preserve">, entre los cuales se desarrollarán los </w:t>
      </w:r>
      <w:r>
        <w:rPr>
          <w:sz w:val="18"/>
          <w:szCs w:val="18"/>
          <w:lang w:val="es-ES"/>
        </w:rPr>
        <w:t>SI</w:t>
      </w:r>
      <w:r w:rsidRPr="00610B72">
        <w:rPr>
          <w:sz w:val="18"/>
          <w:szCs w:val="18"/>
          <w:lang w:val="es-ES"/>
        </w:rPr>
        <w:t>.</w:t>
      </w:r>
      <w:r>
        <w:rPr>
          <w:sz w:val="18"/>
          <w:szCs w:val="18"/>
          <w:lang w:val="es-ES"/>
        </w:rPr>
        <w:t xml:space="preserve"> </w:t>
      </w:r>
    </w:p>
  </w:footnote>
  <w:footnote w:id="2">
    <w:p w:rsidR="000E6D3B" w:rsidRPr="0082444A" w:rsidRDefault="000E6D3B" w:rsidP="00071B40">
      <w:pPr>
        <w:pStyle w:val="FootnoteText"/>
        <w:spacing w:after="0"/>
        <w:rPr>
          <w:sz w:val="18"/>
          <w:szCs w:val="18"/>
          <w:lang w:val="es-ES"/>
        </w:rPr>
      </w:pPr>
      <w:r w:rsidRPr="00B9294B">
        <w:rPr>
          <w:rStyle w:val="FootnoteReference"/>
          <w:sz w:val="16"/>
          <w:szCs w:val="16"/>
        </w:rPr>
        <w:footnoteRef/>
      </w:r>
      <w:r w:rsidRPr="00AE00C1">
        <w:rPr>
          <w:sz w:val="16"/>
          <w:szCs w:val="16"/>
          <w:lang w:val="es-ES"/>
        </w:rPr>
        <w:t xml:space="preserve"> </w:t>
      </w:r>
      <w:r>
        <w:rPr>
          <w:sz w:val="16"/>
          <w:szCs w:val="16"/>
          <w:lang w:val="es-ES"/>
        </w:rPr>
        <w:tab/>
      </w:r>
      <w:r w:rsidRPr="0082444A">
        <w:rPr>
          <w:sz w:val="18"/>
          <w:szCs w:val="18"/>
          <w:lang w:val="es-ES"/>
        </w:rPr>
        <w:t xml:space="preserve">En los </w:t>
      </w:r>
      <w:r>
        <w:rPr>
          <w:sz w:val="18"/>
          <w:szCs w:val="18"/>
          <w:lang w:val="es-ES"/>
        </w:rPr>
        <w:t>SI</w:t>
      </w:r>
      <w:r w:rsidRPr="0082444A">
        <w:rPr>
          <w:sz w:val="18"/>
          <w:szCs w:val="18"/>
          <w:lang w:val="es-ES"/>
        </w:rPr>
        <w:t xml:space="preserve"> (Servicios Integrales) participan agencias de diferentes niveles de gobierno que serán responsables de su financiamiento, gestión y sostenibilidad.</w:t>
      </w:r>
    </w:p>
  </w:footnote>
  <w:footnote w:id="3">
    <w:p w:rsidR="000E6D3B" w:rsidRPr="0082444A" w:rsidRDefault="000E6D3B" w:rsidP="00071B40">
      <w:pPr>
        <w:pStyle w:val="FootnoteText"/>
        <w:spacing w:after="0"/>
        <w:rPr>
          <w:sz w:val="18"/>
          <w:szCs w:val="18"/>
          <w:lang w:val="es-ES"/>
        </w:rPr>
      </w:pPr>
      <w:r w:rsidRPr="0051370F">
        <w:rPr>
          <w:rStyle w:val="FootnoteReference"/>
          <w:sz w:val="16"/>
          <w:szCs w:val="16"/>
        </w:rPr>
        <w:footnoteRef/>
      </w:r>
      <w:r w:rsidRPr="00AE00C1">
        <w:rPr>
          <w:sz w:val="16"/>
          <w:szCs w:val="16"/>
          <w:lang w:val="es-ES"/>
        </w:rPr>
        <w:t xml:space="preserve"> </w:t>
      </w:r>
      <w:r>
        <w:rPr>
          <w:sz w:val="16"/>
          <w:szCs w:val="16"/>
          <w:lang w:val="es-ES"/>
        </w:rPr>
        <w:tab/>
      </w:r>
      <w:r w:rsidRPr="0082444A">
        <w:rPr>
          <w:sz w:val="18"/>
          <w:szCs w:val="18"/>
          <w:lang w:val="es-ES"/>
        </w:rPr>
        <w:t>Se tiene estimado un universo máximo de 5 procesos destacando la gestión del talento humano, el de archivos y el de correspondencia.</w:t>
      </w:r>
    </w:p>
  </w:footnote>
  <w:footnote w:id="4">
    <w:p w:rsidR="000E6D3B" w:rsidRPr="0082444A" w:rsidRDefault="000E6D3B" w:rsidP="00071B40">
      <w:pPr>
        <w:pStyle w:val="FootnoteText"/>
        <w:spacing w:after="0"/>
        <w:rPr>
          <w:sz w:val="18"/>
          <w:szCs w:val="18"/>
          <w:lang w:val="es-ES"/>
        </w:rPr>
      </w:pPr>
      <w:r w:rsidRPr="0051370F">
        <w:rPr>
          <w:rStyle w:val="FootnoteReference"/>
          <w:sz w:val="16"/>
          <w:szCs w:val="16"/>
        </w:rPr>
        <w:footnoteRef/>
      </w:r>
      <w:r w:rsidRPr="00AE00C1">
        <w:rPr>
          <w:sz w:val="16"/>
          <w:szCs w:val="16"/>
          <w:lang w:val="es-ES"/>
        </w:rPr>
        <w:t xml:space="preserve"> </w:t>
      </w:r>
      <w:r>
        <w:rPr>
          <w:sz w:val="16"/>
          <w:szCs w:val="16"/>
          <w:lang w:val="es-ES"/>
        </w:rPr>
        <w:tab/>
      </w:r>
      <w:r w:rsidRPr="0082444A">
        <w:rPr>
          <w:sz w:val="18"/>
          <w:szCs w:val="18"/>
          <w:lang w:val="es-ES"/>
        </w:rPr>
        <w:t>Todos los trámites a ser seleccionados, adem</w:t>
      </w:r>
      <w:r>
        <w:rPr>
          <w:sz w:val="18"/>
          <w:szCs w:val="18"/>
          <w:lang w:val="es-ES"/>
        </w:rPr>
        <w:t>ás de estar presentes en los SI</w:t>
      </w:r>
      <w:r w:rsidRPr="0082444A">
        <w:rPr>
          <w:sz w:val="18"/>
          <w:szCs w:val="18"/>
          <w:lang w:val="es-ES"/>
        </w:rPr>
        <w:t>, serán de mayor complejidad para los ciudadanos (considerando agencias y número de veces que tiene que acudir, tiempos de espera, requisitos</w:t>
      </w:r>
      <w:r>
        <w:rPr>
          <w:sz w:val="16"/>
          <w:szCs w:val="16"/>
          <w:lang w:val="es-ES"/>
        </w:rPr>
        <w:t xml:space="preserve"> </w:t>
      </w:r>
      <w:r w:rsidRPr="0082444A">
        <w:rPr>
          <w:sz w:val="18"/>
          <w:szCs w:val="18"/>
          <w:lang w:val="es-ES"/>
        </w:rPr>
        <w:t>y documentación solicitada, entre otros factores) tales como la expedición de la libreta militar y el acceso a subsidios (SISBEN).</w:t>
      </w:r>
    </w:p>
  </w:footnote>
  <w:footnote w:id="5">
    <w:p w:rsidR="000E6D3B" w:rsidRPr="00A10BC6" w:rsidRDefault="000E6D3B" w:rsidP="003663F1">
      <w:pPr>
        <w:pStyle w:val="FootnoteText"/>
      </w:pPr>
      <w:r>
        <w:rPr>
          <w:rStyle w:val="FootnoteReference"/>
        </w:rPr>
        <w:footnoteRef/>
      </w:r>
      <w:r w:rsidRPr="00A10BC6">
        <w:t xml:space="preserve"> Tipo de cambio estimado: COP 1.800 por US$ 1.  </w:t>
      </w:r>
    </w:p>
  </w:footnote>
  <w:footnote w:id="6">
    <w:p w:rsidR="000E6D3B" w:rsidRDefault="000E6D3B" w:rsidP="00356E20">
      <w:pPr>
        <w:pStyle w:val="FootnoteText"/>
      </w:pPr>
      <w:r>
        <w:rPr>
          <w:rStyle w:val="FootnoteReference"/>
        </w:rPr>
        <w:footnoteRef/>
      </w:r>
      <w:r w:rsidRPr="00D540F1">
        <w:t xml:space="preserve"> </w:t>
      </w:r>
      <w:r w:rsidRPr="00D540F1">
        <w:rPr>
          <w:sz w:val="18"/>
        </w:rPr>
        <w:t xml:space="preserve">Singer, Konstantinidis, Roubik and Beffermann, DOES e-PROCUREMENT SAVE THE STATE MONEY?.  </w:t>
      </w:r>
      <w:r w:rsidRPr="0061563B">
        <w:rPr>
          <w:sz w:val="18"/>
        </w:rPr>
        <w:t>JOURNAL OF PUBLIC PROCUREMENT, VOLUME 9, ISSUE 1, 58-78. (2009)</w:t>
      </w:r>
    </w:p>
  </w:footnote>
  <w:footnote w:id="7">
    <w:p w:rsidR="000E6D3B" w:rsidRPr="00E92768" w:rsidRDefault="000E6D3B" w:rsidP="00E92768">
      <w:pPr>
        <w:pStyle w:val="FootnoteText"/>
        <w:rPr>
          <w:ins w:id="24" w:author="Inter-American Development Bank" w:date="2013-05-14T11:56:00Z"/>
          <w:lang w:val="es-ES_tradnl"/>
          <w:rPrChange w:id="25" w:author="Inter-American Development Bank" w:date="2013-05-14T11:56:00Z">
            <w:rPr>
              <w:ins w:id="26" w:author="Inter-American Development Bank" w:date="2013-05-14T11:56:00Z"/>
            </w:rPr>
          </w:rPrChange>
        </w:rPr>
      </w:pPr>
      <w:ins w:id="27" w:author="Inter-American Development Bank" w:date="2013-05-14T11:56:00Z">
        <w:r>
          <w:rPr>
            <w:rStyle w:val="FootnoteReference"/>
          </w:rPr>
          <w:footnoteRef/>
        </w:r>
        <w:r w:rsidRPr="00E92768">
          <w:rPr>
            <w:lang w:val="es-ES_tradnl"/>
            <w:rPrChange w:id="28" w:author="Inter-American Development Bank" w:date="2013-05-14T11:56:00Z">
              <w:rPr/>
            </w:rPrChange>
          </w:rPr>
          <w:t xml:space="preserve"> Referencias:</w:t>
        </w:r>
      </w:ins>
    </w:p>
    <w:p w:rsidR="000E6D3B" w:rsidRPr="00E92768" w:rsidRDefault="000E6D3B" w:rsidP="00E92768">
      <w:pPr>
        <w:pStyle w:val="FootnoteText"/>
        <w:rPr>
          <w:ins w:id="29" w:author="Inter-American Development Bank" w:date="2013-05-14T11:56:00Z"/>
          <w:lang w:val="es-ES_tradnl"/>
          <w:rPrChange w:id="30" w:author="Inter-American Development Bank" w:date="2013-05-14T11:56:00Z">
            <w:rPr>
              <w:ins w:id="31" w:author="Inter-American Development Bank" w:date="2013-05-14T11:56:00Z"/>
            </w:rPr>
          </w:rPrChange>
        </w:rPr>
      </w:pPr>
      <w:ins w:id="32" w:author="Inter-American Development Bank" w:date="2013-05-14T11:56:00Z">
        <w:r w:rsidRPr="00E92768">
          <w:rPr>
            <w:lang w:val="es-ES_tradnl"/>
            <w:rPrChange w:id="33" w:author="Inter-American Development Bank" w:date="2013-05-14T11:56:00Z">
              <w:rPr/>
            </w:rPrChange>
          </w:rPr>
          <w:t>Bernal, R., &amp; Peña, X. (2011). Guía práctica para la evaluación de impacto. Bogotá: Facultad Economía Universidad de los Andes.</w:t>
        </w:r>
      </w:ins>
    </w:p>
    <w:p w:rsidR="000E6D3B" w:rsidRDefault="000E6D3B" w:rsidP="00E92768">
      <w:pPr>
        <w:pStyle w:val="FootnoteText"/>
        <w:rPr>
          <w:ins w:id="34" w:author="Inter-American Development Bank" w:date="2013-05-14T11:56:00Z"/>
        </w:rPr>
      </w:pPr>
      <w:ins w:id="35" w:author="Inter-American Development Bank" w:date="2013-05-14T11:56:00Z">
        <w:r w:rsidRPr="00E92768">
          <w:rPr>
            <w:lang w:val="es-ES_tradnl"/>
            <w:rPrChange w:id="36" w:author="Inter-American Development Bank" w:date="2013-05-14T11:56:00Z">
              <w:rPr/>
            </w:rPrChange>
          </w:rPr>
          <w:t xml:space="preserve">Gelter, P., Martínez, S., Premand, P., Rawlings, L., &amp; Vermeersch, C. (2011). </w:t>
        </w:r>
        <w:r>
          <w:t>Impact Evaluation in Practice. The World Bank: Washington DC.</w:t>
        </w:r>
      </w:ins>
    </w:p>
    <w:p w:rsidR="000E6D3B" w:rsidRDefault="000E6D3B" w:rsidP="00E92768">
      <w:pPr>
        <w:pStyle w:val="FootnoteText"/>
        <w:rPr>
          <w:ins w:id="37" w:author="Inter-American Development Bank" w:date="2013-05-14T11:56:00Z"/>
          <w:lang w:val="es-ES_tradnl"/>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6D3B" w:rsidRDefault="000E6D3B">
    <w:pPr>
      <w:pStyle w:val="Header"/>
      <w:ind w:right="360"/>
      <w:jc w:val="both"/>
      <w:rPr>
        <w:rStyle w:val="PageNumber"/>
        <w:snapToGrid w:val="0"/>
      </w:rPr>
    </w:pPr>
    <w:r>
      <w:rPr>
        <w:rStyle w:val="PageNumber"/>
        <w:snapToGrid w:val="0"/>
      </w:rPr>
      <w:tab/>
      <w:t xml:space="preserve">- </w:t>
    </w:r>
    <w:r>
      <w:rPr>
        <w:rStyle w:val="PageNumber"/>
        <w:snapToGrid w:val="0"/>
      </w:rPr>
      <w:fldChar w:fldCharType="begin"/>
    </w:r>
    <w:r>
      <w:rPr>
        <w:rStyle w:val="PageNumber"/>
        <w:snapToGrid w:val="0"/>
      </w:rPr>
      <w:instrText xml:space="preserve"> PAGE </w:instrText>
    </w:r>
    <w:r>
      <w:rPr>
        <w:rStyle w:val="PageNumber"/>
        <w:snapToGrid w:val="0"/>
      </w:rPr>
      <w:fldChar w:fldCharType="separate"/>
    </w:r>
    <w:r>
      <w:rPr>
        <w:rStyle w:val="PageNumber"/>
        <w:noProof/>
        <w:snapToGrid w:val="0"/>
      </w:rPr>
      <w:t>iii</w:t>
    </w:r>
    <w:r>
      <w:rPr>
        <w:rStyle w:val="PageNumber"/>
        <w:snapToGrid w:val="0"/>
      </w:rPr>
      <w:fldChar w:fldCharType="end"/>
    </w:r>
    <w:r>
      <w:rPr>
        <w:rStyle w:val="PageNumber"/>
        <w:snapToGrid w:val="0"/>
      </w:rPr>
      <w:t xml:space="preserve"> -</w:t>
    </w:r>
  </w:p>
  <w:p w:rsidR="000E6D3B" w:rsidRDefault="000E6D3B">
    <w:pPr>
      <w:pStyle w:val="Header"/>
      <w:ind w:right="360"/>
      <w:jc w:val="both"/>
      <w:rPr>
        <w:rStyle w:val="PageNumber"/>
        <w:snapToGrid w:val="0"/>
      </w:rPr>
    </w:pPr>
    <w:r>
      <w:rPr>
        <w:rStyle w:val="PageNumber"/>
        <w:snapToGrid w:val="0"/>
      </w:rPr>
      <w:tab/>
    </w:r>
  </w:p>
  <w:p w:rsidR="000E6D3B" w:rsidRDefault="000E6D3B">
    <w:pPr>
      <w:pStyle w:val="Header"/>
      <w:ind w:right="360"/>
      <w:jc w:val="both"/>
    </w:pPr>
    <w:r>
      <w:rPr>
        <w:snapToGrid w:val="0"/>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6D3B" w:rsidRPr="00C2624B" w:rsidRDefault="000E6D3B" w:rsidP="00C2624B">
    <w:pPr>
      <w:pStyle w:val="Header"/>
      <w:jc w:val="center"/>
      <w:rPr>
        <w:snapToGrid w:val="0"/>
      </w:rPr>
    </w:pPr>
    <w:r>
      <w:rPr>
        <w:snapToGrid w:val="0"/>
      </w:rPr>
      <w:t xml:space="preserve">- </w:t>
    </w:r>
    <w:r>
      <w:rPr>
        <w:snapToGrid w:val="0"/>
      </w:rPr>
      <w:fldChar w:fldCharType="begin"/>
    </w:r>
    <w:r>
      <w:rPr>
        <w:snapToGrid w:val="0"/>
      </w:rPr>
      <w:instrText xml:space="preserve"> PAGE </w:instrText>
    </w:r>
    <w:r>
      <w:rPr>
        <w:snapToGrid w:val="0"/>
      </w:rPr>
      <w:fldChar w:fldCharType="separate"/>
    </w:r>
    <w:r w:rsidR="00316132">
      <w:rPr>
        <w:noProof/>
        <w:snapToGrid w:val="0"/>
      </w:rPr>
      <w:t>3</w:t>
    </w:r>
    <w:r>
      <w:rPr>
        <w:snapToGrid w:val="0"/>
      </w:rPr>
      <w:fldChar w:fldCharType="end"/>
    </w:r>
    <w:r>
      <w:rPr>
        <w:snapToGrid w:val="0"/>
      </w:rPr>
      <w:t xml:space="preserve"> -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6D3B" w:rsidRDefault="000E6D3B">
    <w:pPr>
      <w:pStyle w:val="Header"/>
      <w:rPr>
        <w:snapToGrid w:val="0"/>
      </w:rPr>
    </w:pPr>
  </w:p>
  <w:p w:rsidR="000E6D3B" w:rsidRDefault="000E6D3B">
    <w:pPr>
      <w:pStyle w:val="Header"/>
      <w:jc w:val="center"/>
      <w:rPr>
        <w:snapToGrid w:val="0"/>
      </w:rPr>
    </w:pPr>
  </w:p>
  <w:p w:rsidR="000E6D3B" w:rsidRDefault="000E6D3B">
    <w:pPr>
      <w:pStyle w:val="Header"/>
      <w:jc w:val="center"/>
      <w:rPr>
        <w:snapToGrid w:val="0"/>
      </w:rPr>
    </w:pPr>
  </w:p>
  <w:p w:rsidR="000E6D3B" w:rsidRDefault="000E6D3B">
    <w:pPr>
      <w:pStyle w:val="Header"/>
      <w:jc w:val="center"/>
      <w:rPr>
        <w:snapToGrid w:val="0"/>
      </w:rPr>
    </w:pPr>
  </w:p>
  <w:p w:rsidR="000E6D3B" w:rsidRDefault="000E6D3B">
    <w:pPr>
      <w:pStyle w:val="Header"/>
      <w:jc w:val="cent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6D3B" w:rsidRDefault="000E6D3B">
    <w:pPr>
      <w:pStyle w:val="Header"/>
      <w:rPr>
        <w:snapToGrid w:val="0"/>
      </w:rPr>
    </w:pPr>
  </w:p>
  <w:p w:rsidR="000E6D3B" w:rsidRDefault="000E6D3B">
    <w:pPr>
      <w:pStyle w:val="Header"/>
      <w:jc w:val="center"/>
      <w:rPr>
        <w:snapToGrid w:val="0"/>
      </w:rPr>
    </w:pPr>
  </w:p>
  <w:p w:rsidR="000E6D3B" w:rsidRDefault="000E6D3B">
    <w:pPr>
      <w:pStyle w:val="Header"/>
      <w:jc w:val="center"/>
      <w:rPr>
        <w:snapToGrid w:val="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440AD"/>
    <w:multiLevelType w:val="hybridMultilevel"/>
    <w:tmpl w:val="DBA0351E"/>
    <w:lvl w:ilvl="0" w:tplc="B290D1D0">
      <w:start w:val="1"/>
      <w:numFmt w:val="lowerRoman"/>
      <w:lvlText w:val="(%1)"/>
      <w:lvlJc w:val="left"/>
      <w:pPr>
        <w:ind w:left="720" w:hanging="360"/>
      </w:pPr>
    </w:lvl>
    <w:lvl w:ilvl="1" w:tplc="0C0A0003">
      <w:start w:val="1"/>
      <w:numFmt w:val="bullet"/>
      <w:lvlText w:val="o"/>
      <w:lvlJc w:val="left"/>
      <w:pPr>
        <w:ind w:left="1440" w:hanging="360"/>
      </w:pPr>
      <w:rPr>
        <w:rFonts w:ascii="Courier New" w:hAnsi="Courier New" w:cs="Times New Roman"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Times New Roman"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Times New Roman" w:hint="default"/>
      </w:rPr>
    </w:lvl>
    <w:lvl w:ilvl="8" w:tplc="0C0A0005">
      <w:start w:val="1"/>
      <w:numFmt w:val="bullet"/>
      <w:lvlText w:val=""/>
      <w:lvlJc w:val="left"/>
      <w:pPr>
        <w:ind w:left="6480" w:hanging="360"/>
      </w:pPr>
      <w:rPr>
        <w:rFonts w:ascii="Wingdings" w:hAnsi="Wingdings" w:hint="default"/>
      </w:rPr>
    </w:lvl>
  </w:abstractNum>
  <w:abstractNum w:abstractNumId="1">
    <w:nsid w:val="03D07B67"/>
    <w:multiLevelType w:val="hybridMultilevel"/>
    <w:tmpl w:val="2AF2F222"/>
    <w:lvl w:ilvl="0" w:tplc="C3E2539E">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143568C2"/>
    <w:multiLevelType w:val="hybridMultilevel"/>
    <w:tmpl w:val="EE7A549A"/>
    <w:lvl w:ilvl="0" w:tplc="F1B2C31E">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1C3E2EDE"/>
    <w:multiLevelType w:val="hybridMultilevel"/>
    <w:tmpl w:val="487633BA"/>
    <w:lvl w:ilvl="0" w:tplc="6694AACE">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1FBD523A"/>
    <w:multiLevelType w:val="hybridMultilevel"/>
    <w:tmpl w:val="E5408AFA"/>
    <w:lvl w:ilvl="0" w:tplc="0A12A20A">
      <w:numFmt w:val="bullet"/>
      <w:lvlText w:val="-"/>
      <w:lvlJc w:val="left"/>
      <w:pPr>
        <w:ind w:left="720" w:hanging="360"/>
      </w:pPr>
      <w:rPr>
        <w:rFonts w:ascii="Times New Roman" w:eastAsiaTheme="minorEastAsia" w:hAnsi="Times New Roman" w:cs="Times New Roman" w:hint="default"/>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2A803239"/>
    <w:multiLevelType w:val="hybridMultilevel"/>
    <w:tmpl w:val="F2542644"/>
    <w:lvl w:ilvl="0" w:tplc="3EE650BE">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52D635E8"/>
    <w:multiLevelType w:val="multilevel"/>
    <w:tmpl w:val="612A000C"/>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rPr>
        <w:b w:val="0"/>
        <w:lang w:val="es-ES"/>
      </w:rPr>
    </w:lvl>
    <w:lvl w:ilvl="2">
      <w:start w:val="1"/>
      <w:numFmt w:val="lowerLetter"/>
      <w:lvlText w:val="%3."/>
      <w:lvlJc w:val="left"/>
      <w:pPr>
        <w:tabs>
          <w:tab w:val="num" w:pos="2592"/>
        </w:tabs>
        <w:ind w:left="2592" w:hanging="432"/>
      </w:pPr>
      <w:rPr>
        <w:lang w:val="es-NI"/>
      </w:r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7">
    <w:nsid w:val="559F05DD"/>
    <w:multiLevelType w:val="hybridMultilevel"/>
    <w:tmpl w:val="CFB62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9E979FB"/>
    <w:multiLevelType w:val="hybridMultilevel"/>
    <w:tmpl w:val="C7D00EFC"/>
    <w:lvl w:ilvl="0" w:tplc="0A12A20A">
      <w:numFmt w:val="bullet"/>
      <w:lvlText w:val="-"/>
      <w:lvlJc w:val="left"/>
      <w:pPr>
        <w:ind w:left="720" w:hanging="360"/>
      </w:pPr>
      <w:rPr>
        <w:rFonts w:ascii="Times New Roman" w:eastAsia="MS Mincho" w:hAnsi="Times New Roman" w:cs="Times New Roman" w:hint="default"/>
      </w:rPr>
    </w:lvl>
    <w:lvl w:ilvl="1" w:tplc="B290D1D0">
      <w:start w:val="1"/>
      <w:numFmt w:val="lowerRoman"/>
      <w:lvlText w:val="(%2)"/>
      <w:lvlJc w:val="left"/>
      <w:pPr>
        <w:ind w:left="1440" w:hanging="360"/>
      </w:p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Times New Roman"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Times New Roman" w:hint="default"/>
      </w:rPr>
    </w:lvl>
    <w:lvl w:ilvl="8" w:tplc="0C0A0005">
      <w:start w:val="1"/>
      <w:numFmt w:val="bullet"/>
      <w:lvlText w:val=""/>
      <w:lvlJc w:val="left"/>
      <w:pPr>
        <w:ind w:left="6480" w:hanging="360"/>
      </w:pPr>
      <w:rPr>
        <w:rFonts w:ascii="Wingdings" w:hAnsi="Wingdings" w:hint="default"/>
      </w:rPr>
    </w:lvl>
  </w:abstractNum>
  <w:abstractNum w:abstractNumId="9">
    <w:nsid w:val="5D9A1DA6"/>
    <w:multiLevelType w:val="multilevel"/>
    <w:tmpl w:val="5AD4DE3A"/>
    <w:lvl w:ilvl="0">
      <w:start w:val="1"/>
      <w:numFmt w:val="upperRoman"/>
      <w:lvlRestart w:val="0"/>
      <w:pStyle w:val="Chapter"/>
      <w:lvlText w:val="%1."/>
      <w:lvlJc w:val="center"/>
      <w:pPr>
        <w:tabs>
          <w:tab w:val="num" w:pos="2088"/>
        </w:tabs>
        <w:ind w:left="1440" w:firstLine="288"/>
      </w:pPr>
      <w:rPr>
        <w:b/>
        <w:i w:val="0"/>
      </w:rPr>
    </w:lvl>
    <w:lvl w:ilvl="1">
      <w:start w:val="1"/>
      <w:numFmt w:val="decimal"/>
      <w:pStyle w:val="Paragraph"/>
      <w:isLgl/>
      <w:lvlText w:val="%1.%2"/>
      <w:lvlJc w:val="left"/>
      <w:pPr>
        <w:tabs>
          <w:tab w:val="num" w:pos="2736"/>
        </w:tabs>
        <w:ind w:left="2736" w:hanging="1296"/>
      </w:p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0">
    <w:nsid w:val="67AD3662"/>
    <w:multiLevelType w:val="hybridMultilevel"/>
    <w:tmpl w:val="96605784"/>
    <w:lvl w:ilvl="0" w:tplc="340A000F">
      <w:start w:val="1"/>
      <w:numFmt w:val="decimal"/>
      <w:lvlText w:val="%1."/>
      <w:lvlJc w:val="left"/>
      <w:pPr>
        <w:ind w:left="360" w:hanging="360"/>
      </w:pPr>
    </w:lvl>
    <w:lvl w:ilvl="1" w:tplc="340A0019">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11">
    <w:nsid w:val="7155117D"/>
    <w:multiLevelType w:val="hybridMultilevel"/>
    <w:tmpl w:val="2E028428"/>
    <w:lvl w:ilvl="0" w:tplc="945C1122">
      <w:start w:val="1"/>
      <w:numFmt w:val="lowerLetter"/>
      <w:lvlText w:val="%1."/>
      <w:lvlJc w:val="left"/>
      <w:pPr>
        <w:ind w:left="-1800" w:hanging="360"/>
      </w:pPr>
      <w:rPr>
        <w:rFonts w:hint="default"/>
      </w:rPr>
    </w:lvl>
    <w:lvl w:ilvl="1" w:tplc="95B23C26" w:tentative="1">
      <w:start w:val="1"/>
      <w:numFmt w:val="lowerLetter"/>
      <w:lvlText w:val="%2."/>
      <w:lvlJc w:val="left"/>
      <w:pPr>
        <w:ind w:left="-1080" w:hanging="360"/>
      </w:pPr>
    </w:lvl>
    <w:lvl w:ilvl="2" w:tplc="086203BC" w:tentative="1">
      <w:start w:val="1"/>
      <w:numFmt w:val="lowerRoman"/>
      <w:lvlText w:val="%3."/>
      <w:lvlJc w:val="right"/>
      <w:pPr>
        <w:ind w:left="-360" w:hanging="180"/>
      </w:pPr>
    </w:lvl>
    <w:lvl w:ilvl="3" w:tplc="931899A2" w:tentative="1">
      <w:start w:val="1"/>
      <w:numFmt w:val="decimal"/>
      <w:lvlText w:val="%4."/>
      <w:lvlJc w:val="left"/>
      <w:pPr>
        <w:ind w:left="360" w:hanging="360"/>
      </w:pPr>
    </w:lvl>
    <w:lvl w:ilvl="4" w:tplc="80B88D96" w:tentative="1">
      <w:start w:val="1"/>
      <w:numFmt w:val="lowerLetter"/>
      <w:lvlText w:val="%5."/>
      <w:lvlJc w:val="left"/>
      <w:pPr>
        <w:ind w:left="1080" w:hanging="360"/>
      </w:pPr>
    </w:lvl>
    <w:lvl w:ilvl="5" w:tplc="425C3E46" w:tentative="1">
      <w:start w:val="1"/>
      <w:numFmt w:val="lowerRoman"/>
      <w:lvlText w:val="%6."/>
      <w:lvlJc w:val="right"/>
      <w:pPr>
        <w:ind w:left="1800" w:hanging="180"/>
      </w:pPr>
    </w:lvl>
    <w:lvl w:ilvl="6" w:tplc="511E6AC2" w:tentative="1">
      <w:start w:val="1"/>
      <w:numFmt w:val="decimal"/>
      <w:lvlText w:val="%7."/>
      <w:lvlJc w:val="left"/>
      <w:pPr>
        <w:ind w:left="2520" w:hanging="360"/>
      </w:pPr>
    </w:lvl>
    <w:lvl w:ilvl="7" w:tplc="132CC164" w:tentative="1">
      <w:start w:val="1"/>
      <w:numFmt w:val="lowerLetter"/>
      <w:lvlText w:val="%8."/>
      <w:lvlJc w:val="left"/>
      <w:pPr>
        <w:ind w:left="3240" w:hanging="360"/>
      </w:pPr>
    </w:lvl>
    <w:lvl w:ilvl="8" w:tplc="93849FA0" w:tentative="1">
      <w:start w:val="1"/>
      <w:numFmt w:val="lowerRoman"/>
      <w:lvlText w:val="%9."/>
      <w:lvlJc w:val="right"/>
      <w:pPr>
        <w:ind w:left="3960" w:hanging="180"/>
      </w:pPr>
    </w:lvl>
  </w:abstractNum>
  <w:abstractNum w:abstractNumId="12">
    <w:nsid w:val="73252638"/>
    <w:multiLevelType w:val="hybridMultilevel"/>
    <w:tmpl w:val="6D500EA2"/>
    <w:lvl w:ilvl="0" w:tplc="25DA9B1E">
      <w:start w:val="1"/>
      <w:numFmt w:val="upperLetter"/>
      <w:lvlText w:val="%1."/>
      <w:lvlJc w:val="left"/>
      <w:pPr>
        <w:ind w:left="1443" w:hanging="1155"/>
      </w:pPr>
      <w:rPr>
        <w:rFonts w:hint="default"/>
      </w:rPr>
    </w:lvl>
    <w:lvl w:ilvl="1" w:tplc="04090019">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nsid w:val="74C74592"/>
    <w:multiLevelType w:val="multilevel"/>
    <w:tmpl w:val="6AA24EDA"/>
    <w:lvl w:ilvl="0">
      <w:start w:val="1"/>
      <w:numFmt w:val="upperRoman"/>
      <w:pStyle w:val="Heading1"/>
      <w:lvlText w:val="%1."/>
      <w:lvlJc w:val="left"/>
      <w:pPr>
        <w:tabs>
          <w:tab w:val="num" w:pos="360"/>
        </w:tabs>
        <w:ind w:left="0" w:firstLine="0"/>
      </w:pPr>
    </w:lvl>
    <w:lvl w:ilvl="1">
      <w:start w:val="1"/>
      <w:numFmt w:val="upperLetter"/>
      <w:pStyle w:val="Heading2"/>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4">
    <w:nsid w:val="75854B37"/>
    <w:multiLevelType w:val="hybridMultilevel"/>
    <w:tmpl w:val="96605784"/>
    <w:lvl w:ilvl="0" w:tplc="340A000F">
      <w:start w:val="1"/>
      <w:numFmt w:val="decimal"/>
      <w:lvlText w:val="%1."/>
      <w:lvlJc w:val="left"/>
      <w:pPr>
        <w:ind w:left="360" w:hanging="360"/>
      </w:pPr>
    </w:lvl>
    <w:lvl w:ilvl="1" w:tplc="340A0019">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15">
    <w:nsid w:val="7F2A380D"/>
    <w:multiLevelType w:val="multilevel"/>
    <w:tmpl w:val="B980DA24"/>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num w:numId="1">
    <w:abstractNumId w:val="13"/>
  </w:num>
  <w:num w:numId="2">
    <w:abstractNumId w:val="6"/>
  </w:num>
  <w:num w:numId="3">
    <w:abstractNumId w:val="14"/>
  </w:num>
  <w:num w:numId="4">
    <w:abstractNumId w:val="7"/>
  </w:num>
  <w:num w:numId="5">
    <w:abstractNumId w:val="10"/>
  </w:num>
  <w:num w:numId="6">
    <w:abstractNumId w:val="12"/>
  </w:num>
  <w:num w:numId="7">
    <w:abstractNumId w:val="4"/>
  </w:num>
  <w:num w:numId="8">
    <w:abstractNumId w:val="11"/>
  </w:num>
  <w:num w:numId="9">
    <w:abstractNumId w:val="5"/>
  </w:num>
  <w:num w:numId="10">
    <w:abstractNumId w:val="1"/>
  </w:num>
  <w:num w:numId="11">
    <w:abstractNumId w:val="3"/>
  </w:num>
  <w:num w:numId="12">
    <w:abstractNumId w:val="2"/>
  </w:num>
  <w:num w:numId="13">
    <w:abstractNumId w:val="9"/>
  </w:num>
  <w:num w:numId="14">
    <w:abstractNumId w:val="15"/>
  </w:num>
  <w:num w:numId="15">
    <w:abstractNumId w:val="9"/>
    <w:lvlOverride w:ilvl="0">
      <w:startOverride w:val="1"/>
    </w:lvlOverride>
    <w:lvlOverride w:ilvl="1">
      <w:startOverride w:val="1"/>
    </w:lvlOverride>
    <w:lvlOverride w:ilvl="2">
      <w:startOverride w:val="2"/>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8"/>
    <w:lvlOverride w:ilvl="0"/>
    <w:lvlOverride w:ilvl="1">
      <w:startOverride w:val="1"/>
    </w:lvlOverride>
    <w:lvlOverride w:ilvl="2"/>
    <w:lvlOverride w:ilvl="3"/>
    <w:lvlOverride w:ilvl="4"/>
    <w:lvlOverride w:ilvl="5"/>
    <w:lvlOverride w:ilvl="6"/>
    <w:lvlOverride w:ilvl="7"/>
    <w:lvlOverride w:ilv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08"/>
  <w:hyphenationZone w:val="425"/>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199D"/>
    <w:rsid w:val="000041CB"/>
    <w:rsid w:val="00004CC3"/>
    <w:rsid w:val="000306CE"/>
    <w:rsid w:val="00047377"/>
    <w:rsid w:val="00071B40"/>
    <w:rsid w:val="0007639F"/>
    <w:rsid w:val="00093C37"/>
    <w:rsid w:val="000A2151"/>
    <w:rsid w:val="000A7BBA"/>
    <w:rsid w:val="000B19DA"/>
    <w:rsid w:val="000C102F"/>
    <w:rsid w:val="000C7386"/>
    <w:rsid w:val="000D46B7"/>
    <w:rsid w:val="000E593F"/>
    <w:rsid w:val="000E6D3B"/>
    <w:rsid w:val="00117861"/>
    <w:rsid w:val="00160BCA"/>
    <w:rsid w:val="00172F32"/>
    <w:rsid w:val="00184ABA"/>
    <w:rsid w:val="00191D10"/>
    <w:rsid w:val="001B616C"/>
    <w:rsid w:val="001C3D00"/>
    <w:rsid w:val="001D187A"/>
    <w:rsid w:val="001D492F"/>
    <w:rsid w:val="001E0331"/>
    <w:rsid w:val="001F10A6"/>
    <w:rsid w:val="00215EF3"/>
    <w:rsid w:val="00225814"/>
    <w:rsid w:val="00245DEB"/>
    <w:rsid w:val="002508E9"/>
    <w:rsid w:val="0026492B"/>
    <w:rsid w:val="00273CFE"/>
    <w:rsid w:val="002862C2"/>
    <w:rsid w:val="002B3896"/>
    <w:rsid w:val="002C2CE9"/>
    <w:rsid w:val="00316132"/>
    <w:rsid w:val="00331123"/>
    <w:rsid w:val="003532B2"/>
    <w:rsid w:val="00356E20"/>
    <w:rsid w:val="003642BB"/>
    <w:rsid w:val="003663F1"/>
    <w:rsid w:val="0037329C"/>
    <w:rsid w:val="0038233E"/>
    <w:rsid w:val="00391CF0"/>
    <w:rsid w:val="00393C0A"/>
    <w:rsid w:val="003A27E8"/>
    <w:rsid w:val="003B45DE"/>
    <w:rsid w:val="003B62E5"/>
    <w:rsid w:val="003D008A"/>
    <w:rsid w:val="003E0F75"/>
    <w:rsid w:val="003E24E7"/>
    <w:rsid w:val="0040141E"/>
    <w:rsid w:val="0040199D"/>
    <w:rsid w:val="00430FE2"/>
    <w:rsid w:val="00431B8C"/>
    <w:rsid w:val="00442016"/>
    <w:rsid w:val="0044391D"/>
    <w:rsid w:val="00447A59"/>
    <w:rsid w:val="00455803"/>
    <w:rsid w:val="00461250"/>
    <w:rsid w:val="004777C7"/>
    <w:rsid w:val="00481FC4"/>
    <w:rsid w:val="004B65F9"/>
    <w:rsid w:val="004C5108"/>
    <w:rsid w:val="004D6F8B"/>
    <w:rsid w:val="0051174E"/>
    <w:rsid w:val="005323B6"/>
    <w:rsid w:val="00545CCE"/>
    <w:rsid w:val="005544BF"/>
    <w:rsid w:val="00556DDA"/>
    <w:rsid w:val="00565EFB"/>
    <w:rsid w:val="005758E0"/>
    <w:rsid w:val="00595B0B"/>
    <w:rsid w:val="005E7974"/>
    <w:rsid w:val="005F4A63"/>
    <w:rsid w:val="00635912"/>
    <w:rsid w:val="00636C07"/>
    <w:rsid w:val="00641157"/>
    <w:rsid w:val="00647826"/>
    <w:rsid w:val="0065139B"/>
    <w:rsid w:val="006609F1"/>
    <w:rsid w:val="00675151"/>
    <w:rsid w:val="006A3937"/>
    <w:rsid w:val="006B0858"/>
    <w:rsid w:val="006B7014"/>
    <w:rsid w:val="006B7DFE"/>
    <w:rsid w:val="006C2EE8"/>
    <w:rsid w:val="006D3435"/>
    <w:rsid w:val="006D3E5A"/>
    <w:rsid w:val="006E211A"/>
    <w:rsid w:val="00706EA0"/>
    <w:rsid w:val="007110B1"/>
    <w:rsid w:val="00734A15"/>
    <w:rsid w:val="00777831"/>
    <w:rsid w:val="007D29A7"/>
    <w:rsid w:val="007D2FA8"/>
    <w:rsid w:val="00800ABD"/>
    <w:rsid w:val="00811E91"/>
    <w:rsid w:val="00826754"/>
    <w:rsid w:val="008312DB"/>
    <w:rsid w:val="00852BAB"/>
    <w:rsid w:val="008872DB"/>
    <w:rsid w:val="008A5F90"/>
    <w:rsid w:val="008B6685"/>
    <w:rsid w:val="008D4F17"/>
    <w:rsid w:val="008F0E1B"/>
    <w:rsid w:val="00934A7A"/>
    <w:rsid w:val="00937646"/>
    <w:rsid w:val="009727B9"/>
    <w:rsid w:val="009732E5"/>
    <w:rsid w:val="009736A1"/>
    <w:rsid w:val="0098756B"/>
    <w:rsid w:val="0099497B"/>
    <w:rsid w:val="00997F26"/>
    <w:rsid w:val="009C1381"/>
    <w:rsid w:val="009E5718"/>
    <w:rsid w:val="00A10BC6"/>
    <w:rsid w:val="00A13463"/>
    <w:rsid w:val="00A168DF"/>
    <w:rsid w:val="00A37682"/>
    <w:rsid w:val="00A5432C"/>
    <w:rsid w:val="00A54E10"/>
    <w:rsid w:val="00A670AA"/>
    <w:rsid w:val="00A670FE"/>
    <w:rsid w:val="00A97104"/>
    <w:rsid w:val="00AB437C"/>
    <w:rsid w:val="00AD676B"/>
    <w:rsid w:val="00AD7677"/>
    <w:rsid w:val="00AE00C1"/>
    <w:rsid w:val="00AE0AF7"/>
    <w:rsid w:val="00AF7ECE"/>
    <w:rsid w:val="00B148A1"/>
    <w:rsid w:val="00B17B6D"/>
    <w:rsid w:val="00B22CCE"/>
    <w:rsid w:val="00B67E33"/>
    <w:rsid w:val="00B846D9"/>
    <w:rsid w:val="00BA1171"/>
    <w:rsid w:val="00BA35F8"/>
    <w:rsid w:val="00BB1301"/>
    <w:rsid w:val="00BB1DED"/>
    <w:rsid w:val="00BC1D7F"/>
    <w:rsid w:val="00BE14AF"/>
    <w:rsid w:val="00BE2727"/>
    <w:rsid w:val="00BF77CC"/>
    <w:rsid w:val="00C21A96"/>
    <w:rsid w:val="00C24676"/>
    <w:rsid w:val="00C2624B"/>
    <w:rsid w:val="00C35FF5"/>
    <w:rsid w:val="00C4525B"/>
    <w:rsid w:val="00C849CF"/>
    <w:rsid w:val="00C93155"/>
    <w:rsid w:val="00CA7183"/>
    <w:rsid w:val="00CB0C12"/>
    <w:rsid w:val="00CB0F63"/>
    <w:rsid w:val="00CB54B0"/>
    <w:rsid w:val="00CB54DE"/>
    <w:rsid w:val="00CC358F"/>
    <w:rsid w:val="00D12845"/>
    <w:rsid w:val="00D156E1"/>
    <w:rsid w:val="00D61037"/>
    <w:rsid w:val="00D827E9"/>
    <w:rsid w:val="00D83F6F"/>
    <w:rsid w:val="00D95F3D"/>
    <w:rsid w:val="00DA65AB"/>
    <w:rsid w:val="00DC35F7"/>
    <w:rsid w:val="00DC69AB"/>
    <w:rsid w:val="00E073AA"/>
    <w:rsid w:val="00E10AA8"/>
    <w:rsid w:val="00E1698A"/>
    <w:rsid w:val="00E43558"/>
    <w:rsid w:val="00E56DCA"/>
    <w:rsid w:val="00E855AE"/>
    <w:rsid w:val="00E86528"/>
    <w:rsid w:val="00E92768"/>
    <w:rsid w:val="00E92BD6"/>
    <w:rsid w:val="00EA3B10"/>
    <w:rsid w:val="00EA44DA"/>
    <w:rsid w:val="00EC1418"/>
    <w:rsid w:val="00EE2163"/>
    <w:rsid w:val="00F0076B"/>
    <w:rsid w:val="00F01EB2"/>
    <w:rsid w:val="00F0569A"/>
    <w:rsid w:val="00F130A4"/>
    <w:rsid w:val="00F34DE9"/>
    <w:rsid w:val="00F4096E"/>
    <w:rsid w:val="00F45CD0"/>
    <w:rsid w:val="00F54B64"/>
    <w:rsid w:val="00F54E4A"/>
    <w:rsid w:val="00F929E3"/>
    <w:rsid w:val="00FB0825"/>
    <w:rsid w:val="00FE20DC"/>
    <w:rsid w:val="00FE2FF2"/>
    <w:rsid w:val="00FF1273"/>
    <w:rsid w:val="00FF2A0F"/>
    <w:rsid w:val="00FF6BA7"/>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7377"/>
    <w:pPr>
      <w:spacing w:after="0" w:line="240" w:lineRule="auto"/>
    </w:pPr>
    <w:rPr>
      <w:rFonts w:ascii="Times New Roman" w:eastAsia="Times New Roman" w:hAnsi="Times New Roman" w:cs="Times New Roman"/>
      <w:sz w:val="24"/>
      <w:szCs w:val="20"/>
      <w:lang w:val="en-US"/>
    </w:rPr>
  </w:style>
  <w:style w:type="paragraph" w:styleId="Heading1">
    <w:name w:val="heading 1"/>
    <w:aliases w:val="Heading 1.I"/>
    <w:basedOn w:val="Normal"/>
    <w:next w:val="Normal"/>
    <w:link w:val="Heading1Char"/>
    <w:qFormat/>
    <w:rsid w:val="0040199D"/>
    <w:pPr>
      <w:keepNext/>
      <w:numPr>
        <w:numId w:val="1"/>
      </w:numPr>
      <w:spacing w:before="240" w:after="60"/>
      <w:outlineLvl w:val="0"/>
    </w:pPr>
    <w:rPr>
      <w:rFonts w:ascii="Arial" w:hAnsi="Arial"/>
      <w:b/>
      <w:kern w:val="28"/>
      <w:sz w:val="28"/>
    </w:rPr>
  </w:style>
  <w:style w:type="paragraph" w:styleId="Heading2">
    <w:name w:val="heading 2"/>
    <w:basedOn w:val="Normal"/>
    <w:next w:val="Normal"/>
    <w:link w:val="Heading2Char"/>
    <w:qFormat/>
    <w:rsid w:val="0040199D"/>
    <w:pPr>
      <w:keepNext/>
      <w:numPr>
        <w:ilvl w:val="1"/>
        <w:numId w:val="1"/>
      </w:numPr>
      <w:spacing w:before="240" w:after="60"/>
      <w:outlineLvl w:val="1"/>
    </w:pPr>
    <w:rPr>
      <w:rFonts w:ascii="Arial" w:hAnsi="Arial"/>
      <w:b/>
      <w:i/>
    </w:rPr>
  </w:style>
  <w:style w:type="paragraph" w:styleId="Heading3">
    <w:name w:val="heading 3"/>
    <w:basedOn w:val="Normal"/>
    <w:next w:val="Normal"/>
    <w:link w:val="Heading3Char"/>
    <w:qFormat/>
    <w:rsid w:val="0040199D"/>
    <w:pPr>
      <w:keepNext/>
      <w:numPr>
        <w:ilvl w:val="2"/>
        <w:numId w:val="1"/>
      </w:numPr>
      <w:spacing w:before="240" w:after="60"/>
      <w:outlineLvl w:val="2"/>
    </w:pPr>
    <w:rPr>
      <w:rFonts w:ascii="Arial" w:hAnsi="Arial"/>
    </w:rPr>
  </w:style>
  <w:style w:type="paragraph" w:styleId="Heading4">
    <w:name w:val="heading 4"/>
    <w:aliases w:val="Heading 4.a"/>
    <w:basedOn w:val="Normal"/>
    <w:next w:val="Normal"/>
    <w:link w:val="Heading4Char"/>
    <w:qFormat/>
    <w:rsid w:val="0040199D"/>
    <w:pPr>
      <w:keepNext/>
      <w:numPr>
        <w:ilvl w:val="3"/>
        <w:numId w:val="1"/>
      </w:numPr>
      <w:spacing w:before="240" w:after="60"/>
      <w:outlineLvl w:val="3"/>
    </w:pPr>
    <w:rPr>
      <w:rFonts w:ascii="Arial" w:hAnsi="Arial"/>
      <w:b/>
    </w:rPr>
  </w:style>
  <w:style w:type="paragraph" w:styleId="Heading5">
    <w:name w:val="heading 5"/>
    <w:aliases w:val="Heading 5.(i)"/>
    <w:basedOn w:val="Normal"/>
    <w:next w:val="Normal"/>
    <w:link w:val="Heading5Char"/>
    <w:qFormat/>
    <w:rsid w:val="00A10BC6"/>
    <w:pPr>
      <w:numPr>
        <w:ilvl w:val="4"/>
        <w:numId w:val="14"/>
      </w:numPr>
      <w:spacing w:before="240" w:after="60"/>
      <w:outlineLvl w:val="4"/>
    </w:pPr>
    <w:rPr>
      <w:sz w:val="22"/>
    </w:rPr>
  </w:style>
  <w:style w:type="paragraph" w:styleId="Heading6">
    <w:name w:val="heading 6"/>
    <w:basedOn w:val="Normal"/>
    <w:next w:val="Normal"/>
    <w:link w:val="Heading6Char"/>
    <w:uiPriority w:val="9"/>
    <w:qFormat/>
    <w:rsid w:val="00A10BC6"/>
    <w:pPr>
      <w:numPr>
        <w:ilvl w:val="5"/>
        <w:numId w:val="14"/>
      </w:numPr>
      <w:spacing w:before="240" w:after="60"/>
      <w:outlineLvl w:val="5"/>
    </w:pPr>
    <w:rPr>
      <w:i/>
      <w:sz w:val="22"/>
    </w:rPr>
  </w:style>
  <w:style w:type="paragraph" w:styleId="Heading7">
    <w:name w:val="heading 7"/>
    <w:basedOn w:val="Normal"/>
    <w:next w:val="Normal"/>
    <w:link w:val="Heading7Char"/>
    <w:uiPriority w:val="9"/>
    <w:qFormat/>
    <w:rsid w:val="00A10BC6"/>
    <w:pPr>
      <w:numPr>
        <w:ilvl w:val="6"/>
        <w:numId w:val="14"/>
      </w:numPr>
      <w:spacing w:before="240" w:after="60"/>
      <w:outlineLvl w:val="6"/>
    </w:pPr>
    <w:rPr>
      <w:rFonts w:ascii="Arial" w:hAnsi="Arial"/>
    </w:rPr>
  </w:style>
  <w:style w:type="paragraph" w:styleId="Heading8">
    <w:name w:val="heading 8"/>
    <w:basedOn w:val="Normal"/>
    <w:next w:val="Normal"/>
    <w:link w:val="Heading8Char"/>
    <w:qFormat/>
    <w:rsid w:val="00A10BC6"/>
    <w:pPr>
      <w:numPr>
        <w:ilvl w:val="7"/>
        <w:numId w:val="14"/>
      </w:numPr>
      <w:spacing w:before="240" w:after="60"/>
      <w:outlineLvl w:val="7"/>
    </w:pPr>
    <w:rPr>
      <w:rFonts w:ascii="Arial" w:hAnsi="Arial"/>
      <w:i/>
    </w:rPr>
  </w:style>
  <w:style w:type="paragraph" w:styleId="Heading9">
    <w:name w:val="heading 9"/>
    <w:basedOn w:val="Normal"/>
    <w:next w:val="Normal"/>
    <w:link w:val="Heading9Char"/>
    <w:qFormat/>
    <w:rsid w:val="00A10BC6"/>
    <w:pPr>
      <w:numPr>
        <w:ilvl w:val="8"/>
        <w:numId w:val="14"/>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0199D"/>
    <w:pPr>
      <w:tabs>
        <w:tab w:val="left" w:pos="3060"/>
      </w:tabs>
      <w:jc w:val="center"/>
    </w:pPr>
  </w:style>
  <w:style w:type="character" w:customStyle="1" w:styleId="BodyTextChar">
    <w:name w:val="Body Text Char"/>
    <w:basedOn w:val="DefaultParagraphFont"/>
    <w:link w:val="BodyText"/>
    <w:rsid w:val="0040199D"/>
    <w:rPr>
      <w:rFonts w:ascii="Times New Roman" w:eastAsia="Times New Roman" w:hAnsi="Times New Roman" w:cs="Times New Roman"/>
      <w:sz w:val="24"/>
      <w:szCs w:val="20"/>
      <w:lang w:val="en-US"/>
    </w:rPr>
  </w:style>
  <w:style w:type="paragraph" w:customStyle="1" w:styleId="Chapter">
    <w:name w:val="Chapter"/>
    <w:basedOn w:val="Normal"/>
    <w:next w:val="Normal"/>
    <w:link w:val="ChapterChar"/>
    <w:rsid w:val="00A10BC6"/>
    <w:pPr>
      <w:keepNext/>
      <w:numPr>
        <w:numId w:val="13"/>
      </w:numPr>
      <w:tabs>
        <w:tab w:val="clear" w:pos="2088"/>
        <w:tab w:val="num" w:pos="648"/>
        <w:tab w:val="left" w:pos="1440"/>
      </w:tabs>
      <w:spacing w:before="240" w:after="240"/>
      <w:ind w:left="0"/>
      <w:jc w:val="center"/>
    </w:pPr>
    <w:rPr>
      <w:b/>
      <w:smallCaps/>
      <w:lang w:val="es-ES"/>
    </w:rPr>
  </w:style>
  <w:style w:type="paragraph" w:styleId="Footer">
    <w:name w:val="footer"/>
    <w:basedOn w:val="Normal"/>
    <w:link w:val="FooterChar"/>
    <w:rsid w:val="0040199D"/>
    <w:pPr>
      <w:tabs>
        <w:tab w:val="center" w:pos="4320"/>
        <w:tab w:val="right" w:pos="8640"/>
      </w:tabs>
    </w:pPr>
  </w:style>
  <w:style w:type="character" w:customStyle="1" w:styleId="FooterChar">
    <w:name w:val="Footer Char"/>
    <w:basedOn w:val="DefaultParagraphFont"/>
    <w:link w:val="Footer"/>
    <w:rsid w:val="0040199D"/>
    <w:rPr>
      <w:rFonts w:ascii="Times New Roman" w:eastAsia="Times New Roman" w:hAnsi="Times New Roman" w:cs="Times New Roman"/>
      <w:sz w:val="24"/>
      <w:szCs w:val="20"/>
      <w:lang w:val="en-US"/>
    </w:rPr>
  </w:style>
  <w:style w:type="paragraph" w:styleId="Header">
    <w:name w:val="header"/>
    <w:basedOn w:val="Normal"/>
    <w:link w:val="HeaderChar"/>
    <w:uiPriority w:val="99"/>
    <w:rsid w:val="0040199D"/>
    <w:pPr>
      <w:tabs>
        <w:tab w:val="center" w:pos="4320"/>
        <w:tab w:val="right" w:pos="8640"/>
      </w:tabs>
    </w:pPr>
  </w:style>
  <w:style w:type="character" w:customStyle="1" w:styleId="HeaderChar">
    <w:name w:val="Header Char"/>
    <w:basedOn w:val="DefaultParagraphFont"/>
    <w:link w:val="Header"/>
    <w:uiPriority w:val="99"/>
    <w:rsid w:val="0040199D"/>
    <w:rPr>
      <w:rFonts w:ascii="Times New Roman" w:eastAsia="Times New Roman" w:hAnsi="Times New Roman" w:cs="Times New Roman"/>
      <w:sz w:val="24"/>
      <w:szCs w:val="20"/>
      <w:lang w:val="en-US"/>
    </w:rPr>
  </w:style>
  <w:style w:type="paragraph" w:customStyle="1" w:styleId="Newpage">
    <w:name w:val="Newpage"/>
    <w:basedOn w:val="Chapter"/>
    <w:rsid w:val="0040199D"/>
    <w:pPr>
      <w:numPr>
        <w:numId w:val="0"/>
      </w:numPr>
      <w:tabs>
        <w:tab w:val="clear" w:pos="1440"/>
        <w:tab w:val="left" w:pos="3060"/>
      </w:tabs>
      <w:spacing w:after="0"/>
    </w:pPr>
  </w:style>
  <w:style w:type="character" w:styleId="PageNumber">
    <w:name w:val="page number"/>
    <w:basedOn w:val="DefaultParagraphFont"/>
    <w:rsid w:val="0040199D"/>
  </w:style>
  <w:style w:type="paragraph" w:customStyle="1" w:styleId="Paragraph">
    <w:name w:val="Paragraph"/>
    <w:aliases w:val="paragraph,p,PARAGRAPH,PG,pa,at"/>
    <w:basedOn w:val="BodyTextIndent"/>
    <w:link w:val="ParagraphChar"/>
    <w:qFormat/>
    <w:rsid w:val="00A10BC6"/>
    <w:pPr>
      <w:numPr>
        <w:ilvl w:val="1"/>
        <w:numId w:val="13"/>
      </w:numPr>
      <w:tabs>
        <w:tab w:val="clear" w:pos="2736"/>
        <w:tab w:val="num" w:pos="720"/>
      </w:tabs>
      <w:spacing w:before="120"/>
      <w:ind w:left="720" w:hanging="720"/>
      <w:jc w:val="both"/>
      <w:outlineLvl w:val="1"/>
    </w:pPr>
    <w:rPr>
      <w:lang w:val="es-ES"/>
    </w:rPr>
  </w:style>
  <w:style w:type="paragraph" w:customStyle="1" w:styleId="subpar">
    <w:name w:val="subpar"/>
    <w:basedOn w:val="BodyTextIndent3"/>
    <w:link w:val="subparChar"/>
    <w:rsid w:val="00A10BC6"/>
    <w:pPr>
      <w:numPr>
        <w:ilvl w:val="2"/>
        <w:numId w:val="13"/>
      </w:numPr>
      <w:spacing w:before="120"/>
      <w:jc w:val="both"/>
      <w:outlineLvl w:val="2"/>
    </w:pPr>
    <w:rPr>
      <w:szCs w:val="20"/>
      <w:lang w:val="es-ES_tradnl"/>
    </w:rPr>
  </w:style>
  <w:style w:type="paragraph" w:customStyle="1" w:styleId="SubSubPar">
    <w:name w:val="SubSubPar"/>
    <w:basedOn w:val="subpar"/>
    <w:rsid w:val="00A10BC6"/>
    <w:pPr>
      <w:numPr>
        <w:ilvl w:val="3"/>
      </w:numPr>
      <w:tabs>
        <w:tab w:val="clear" w:pos="3024"/>
        <w:tab w:val="left" w:pos="0"/>
        <w:tab w:val="num" w:pos="1296"/>
      </w:tabs>
      <w:ind w:left="1296"/>
    </w:pPr>
  </w:style>
  <w:style w:type="paragraph" w:styleId="TOC1">
    <w:name w:val="toc 1"/>
    <w:basedOn w:val="Normal"/>
    <w:next w:val="Normal"/>
    <w:autoRedefine/>
    <w:uiPriority w:val="39"/>
    <w:rsid w:val="0040199D"/>
    <w:pPr>
      <w:tabs>
        <w:tab w:val="left" w:pos="540"/>
        <w:tab w:val="right" w:leader="dot" w:pos="8741"/>
      </w:tabs>
      <w:spacing w:before="240" w:after="240"/>
      <w:ind w:left="547" w:hanging="547"/>
    </w:pPr>
    <w:rPr>
      <w:smallCaps/>
      <w:noProof/>
    </w:rPr>
  </w:style>
  <w:style w:type="paragraph" w:styleId="TOC2">
    <w:name w:val="toc 2"/>
    <w:basedOn w:val="Normal"/>
    <w:next w:val="Normal"/>
    <w:autoRedefine/>
    <w:uiPriority w:val="39"/>
    <w:rsid w:val="0040199D"/>
    <w:pPr>
      <w:tabs>
        <w:tab w:val="left" w:pos="540"/>
        <w:tab w:val="left" w:pos="600"/>
        <w:tab w:val="left" w:pos="1152"/>
        <w:tab w:val="right" w:leader="dot" w:pos="8741"/>
      </w:tabs>
      <w:ind w:left="1166" w:hanging="605"/>
    </w:pPr>
    <w:rPr>
      <w:noProof/>
    </w:rPr>
  </w:style>
  <w:style w:type="paragraph" w:styleId="TOC3">
    <w:name w:val="toc 3"/>
    <w:basedOn w:val="Normal"/>
    <w:next w:val="Normal"/>
    <w:autoRedefine/>
    <w:uiPriority w:val="39"/>
    <w:rsid w:val="0040199D"/>
    <w:pPr>
      <w:tabs>
        <w:tab w:val="left" w:pos="1728"/>
      </w:tabs>
      <w:ind w:left="1714" w:hanging="562"/>
    </w:pPr>
    <w:rPr>
      <w:lang w:val="es-ES"/>
    </w:rPr>
  </w:style>
  <w:style w:type="paragraph" w:styleId="BodyTextIndent">
    <w:name w:val="Body Text Indent"/>
    <w:basedOn w:val="Normal"/>
    <w:link w:val="BodyTextIndentChar"/>
    <w:uiPriority w:val="99"/>
    <w:semiHidden/>
    <w:unhideWhenUsed/>
    <w:rsid w:val="0040199D"/>
    <w:pPr>
      <w:spacing w:after="120"/>
      <w:ind w:left="360"/>
    </w:pPr>
  </w:style>
  <w:style w:type="character" w:customStyle="1" w:styleId="BodyTextIndentChar">
    <w:name w:val="Body Text Indent Char"/>
    <w:basedOn w:val="DefaultParagraphFont"/>
    <w:link w:val="BodyTextIndent"/>
    <w:uiPriority w:val="99"/>
    <w:semiHidden/>
    <w:rsid w:val="0040199D"/>
    <w:rPr>
      <w:rFonts w:ascii="Times New Roman" w:eastAsia="Times New Roman" w:hAnsi="Times New Roman" w:cs="Times New Roman"/>
      <w:sz w:val="24"/>
      <w:szCs w:val="20"/>
      <w:lang w:val="en-US"/>
    </w:rPr>
  </w:style>
  <w:style w:type="paragraph" w:styleId="BodyTextIndent3">
    <w:name w:val="Body Text Indent 3"/>
    <w:basedOn w:val="Normal"/>
    <w:link w:val="BodyTextIndent3Char"/>
    <w:uiPriority w:val="99"/>
    <w:semiHidden/>
    <w:unhideWhenUsed/>
    <w:rsid w:val="0040199D"/>
    <w:pPr>
      <w:spacing w:after="120"/>
      <w:ind w:left="360"/>
    </w:pPr>
    <w:rPr>
      <w:szCs w:val="16"/>
    </w:rPr>
  </w:style>
  <w:style w:type="character" w:customStyle="1" w:styleId="BodyTextIndent3Char">
    <w:name w:val="Body Text Indent 3 Char"/>
    <w:basedOn w:val="DefaultParagraphFont"/>
    <w:link w:val="BodyTextIndent3"/>
    <w:uiPriority w:val="99"/>
    <w:semiHidden/>
    <w:rsid w:val="0040199D"/>
    <w:rPr>
      <w:rFonts w:ascii="Times New Roman" w:eastAsia="Times New Roman" w:hAnsi="Times New Roman" w:cs="Times New Roman"/>
      <w:sz w:val="24"/>
      <w:szCs w:val="16"/>
      <w:lang w:val="en-US"/>
    </w:rPr>
  </w:style>
  <w:style w:type="character" w:customStyle="1" w:styleId="Heading1Char">
    <w:name w:val="Heading 1 Char"/>
    <w:aliases w:val="Heading 1.I Char"/>
    <w:basedOn w:val="DefaultParagraphFont"/>
    <w:link w:val="Heading1"/>
    <w:rsid w:val="0040199D"/>
    <w:rPr>
      <w:rFonts w:ascii="Arial" w:eastAsia="Times New Roman" w:hAnsi="Arial" w:cs="Times New Roman"/>
      <w:b/>
      <w:kern w:val="28"/>
      <w:sz w:val="28"/>
      <w:szCs w:val="20"/>
      <w:lang w:val="en-US"/>
    </w:rPr>
  </w:style>
  <w:style w:type="character" w:customStyle="1" w:styleId="Heading2Char">
    <w:name w:val="Heading 2 Char"/>
    <w:basedOn w:val="DefaultParagraphFont"/>
    <w:link w:val="Heading2"/>
    <w:rsid w:val="0040199D"/>
    <w:rPr>
      <w:rFonts w:ascii="Arial" w:eastAsia="Times New Roman" w:hAnsi="Arial" w:cs="Times New Roman"/>
      <w:b/>
      <w:i/>
      <w:sz w:val="24"/>
      <w:szCs w:val="20"/>
      <w:lang w:val="en-US"/>
    </w:rPr>
  </w:style>
  <w:style w:type="character" w:customStyle="1" w:styleId="Heading3Char">
    <w:name w:val="Heading 3 Char"/>
    <w:basedOn w:val="DefaultParagraphFont"/>
    <w:link w:val="Heading3"/>
    <w:rsid w:val="0040199D"/>
    <w:rPr>
      <w:rFonts w:ascii="Arial" w:eastAsia="Times New Roman" w:hAnsi="Arial" w:cs="Times New Roman"/>
      <w:sz w:val="24"/>
      <w:szCs w:val="20"/>
      <w:lang w:val="en-US"/>
    </w:rPr>
  </w:style>
  <w:style w:type="character" w:customStyle="1" w:styleId="Heading4Char">
    <w:name w:val="Heading 4 Char"/>
    <w:aliases w:val="Heading 4.a Char"/>
    <w:basedOn w:val="DefaultParagraphFont"/>
    <w:link w:val="Heading4"/>
    <w:rsid w:val="0040199D"/>
    <w:rPr>
      <w:rFonts w:ascii="Arial" w:eastAsia="Times New Roman" w:hAnsi="Arial" w:cs="Times New Roman"/>
      <w:b/>
      <w:sz w:val="24"/>
      <w:szCs w:val="20"/>
      <w:lang w:val="en-US"/>
    </w:rPr>
  </w:style>
  <w:style w:type="character" w:customStyle="1" w:styleId="Heading5Char">
    <w:name w:val="Heading 5 Char"/>
    <w:aliases w:val="Heading 5.(i) Char"/>
    <w:basedOn w:val="DefaultParagraphFont"/>
    <w:link w:val="Heading5"/>
    <w:rsid w:val="00A10BC6"/>
    <w:rPr>
      <w:rFonts w:ascii="Times New Roman" w:eastAsia="Times New Roman" w:hAnsi="Times New Roman" w:cs="Times New Roman"/>
      <w:szCs w:val="20"/>
      <w:lang w:val="en-US"/>
    </w:rPr>
  </w:style>
  <w:style w:type="character" w:customStyle="1" w:styleId="Heading6Char">
    <w:name w:val="Heading 6 Char"/>
    <w:basedOn w:val="DefaultParagraphFont"/>
    <w:link w:val="Heading6"/>
    <w:uiPriority w:val="9"/>
    <w:rsid w:val="00A10BC6"/>
    <w:rPr>
      <w:rFonts w:ascii="Times New Roman" w:eastAsia="Times New Roman" w:hAnsi="Times New Roman" w:cs="Times New Roman"/>
      <w:i/>
      <w:szCs w:val="20"/>
      <w:lang w:val="en-US"/>
    </w:rPr>
  </w:style>
  <w:style w:type="character" w:customStyle="1" w:styleId="Heading7Char">
    <w:name w:val="Heading 7 Char"/>
    <w:basedOn w:val="DefaultParagraphFont"/>
    <w:link w:val="Heading7"/>
    <w:uiPriority w:val="9"/>
    <w:rsid w:val="00A10BC6"/>
    <w:rPr>
      <w:rFonts w:ascii="Arial" w:eastAsia="Times New Roman" w:hAnsi="Arial" w:cs="Times New Roman"/>
      <w:sz w:val="24"/>
      <w:szCs w:val="20"/>
      <w:lang w:val="en-US"/>
    </w:rPr>
  </w:style>
  <w:style w:type="character" w:customStyle="1" w:styleId="Heading8Char">
    <w:name w:val="Heading 8 Char"/>
    <w:basedOn w:val="DefaultParagraphFont"/>
    <w:link w:val="Heading8"/>
    <w:rsid w:val="00A10BC6"/>
    <w:rPr>
      <w:rFonts w:ascii="Arial" w:eastAsia="Times New Roman" w:hAnsi="Arial" w:cs="Times New Roman"/>
      <w:i/>
      <w:sz w:val="24"/>
      <w:szCs w:val="20"/>
      <w:lang w:val="en-US"/>
    </w:rPr>
  </w:style>
  <w:style w:type="character" w:customStyle="1" w:styleId="Heading9Char">
    <w:name w:val="Heading 9 Char"/>
    <w:basedOn w:val="DefaultParagraphFont"/>
    <w:link w:val="Heading9"/>
    <w:rsid w:val="00A10BC6"/>
    <w:rPr>
      <w:rFonts w:ascii="Arial" w:eastAsia="Times New Roman" w:hAnsi="Arial" w:cs="Times New Roman"/>
      <w:b/>
      <w:i/>
      <w:sz w:val="18"/>
      <w:szCs w:val="20"/>
      <w:lang w:val="en-US"/>
    </w:rPr>
  </w:style>
  <w:style w:type="paragraph" w:customStyle="1" w:styleId="ABBR">
    <w:name w:val="ABBR"/>
    <w:basedOn w:val="Normal"/>
    <w:rsid w:val="0040199D"/>
    <w:rPr>
      <w:caps/>
      <w:lang w:val="es-ES_tradnl"/>
    </w:rPr>
  </w:style>
  <w:style w:type="paragraph" w:customStyle="1" w:styleId="AbbrDesc">
    <w:name w:val="AbbrDesc"/>
    <w:basedOn w:val="Normal"/>
    <w:rsid w:val="0040199D"/>
    <w:pPr>
      <w:tabs>
        <w:tab w:val="left" w:pos="3060"/>
      </w:tabs>
      <w:jc w:val="both"/>
    </w:pPr>
    <w:rPr>
      <w:lang w:val="es-ES_tradnl"/>
    </w:rPr>
  </w:style>
  <w:style w:type="character" w:customStyle="1" w:styleId="ParagraphChar">
    <w:name w:val="Paragraph Char"/>
    <w:link w:val="Paragraph"/>
    <w:rsid w:val="00A10BC6"/>
    <w:rPr>
      <w:rFonts w:ascii="Times New Roman" w:eastAsia="Times New Roman" w:hAnsi="Times New Roman" w:cs="Times New Roman"/>
      <w:sz w:val="24"/>
      <w:szCs w:val="20"/>
    </w:rPr>
  </w:style>
  <w:style w:type="paragraph" w:customStyle="1" w:styleId="FirstHeading">
    <w:name w:val="FirstHeading"/>
    <w:basedOn w:val="Normal"/>
    <w:next w:val="Normal"/>
    <w:link w:val="FirstHeadingCar"/>
    <w:rsid w:val="00A10BC6"/>
    <w:pPr>
      <w:keepNext/>
      <w:numPr>
        <w:numId w:val="14"/>
      </w:numPr>
      <w:tabs>
        <w:tab w:val="left" w:pos="0"/>
        <w:tab w:val="left" w:pos="86"/>
      </w:tabs>
      <w:spacing w:before="120" w:after="120"/>
      <w:ind w:left="720"/>
    </w:pPr>
    <w:rPr>
      <w:b/>
      <w:lang w:val="es-ES"/>
    </w:rPr>
  </w:style>
  <w:style w:type="paragraph" w:customStyle="1" w:styleId="SecHeading">
    <w:name w:val="SecHeading"/>
    <w:basedOn w:val="Normal"/>
    <w:next w:val="Paragraph"/>
    <w:rsid w:val="00A10BC6"/>
    <w:pPr>
      <w:keepNext/>
      <w:numPr>
        <w:ilvl w:val="1"/>
        <w:numId w:val="14"/>
      </w:numPr>
      <w:tabs>
        <w:tab w:val="clear" w:pos="5400"/>
        <w:tab w:val="num" w:pos="1296"/>
      </w:tabs>
      <w:spacing w:before="120" w:after="120"/>
      <w:ind w:left="1296"/>
    </w:pPr>
    <w:rPr>
      <w:b/>
      <w:lang w:val="es-ES_tradnl"/>
    </w:rPr>
  </w:style>
  <w:style w:type="paragraph" w:customStyle="1" w:styleId="SubHeading1">
    <w:name w:val="SubHeading1"/>
    <w:basedOn w:val="SecHeading"/>
    <w:rsid w:val="00A10BC6"/>
    <w:pPr>
      <w:numPr>
        <w:ilvl w:val="2"/>
      </w:numPr>
      <w:tabs>
        <w:tab w:val="clear" w:pos="5976"/>
        <w:tab w:val="num" w:pos="1872"/>
      </w:tabs>
      <w:ind w:left="1872"/>
    </w:pPr>
  </w:style>
  <w:style w:type="paragraph" w:customStyle="1" w:styleId="Subheading2">
    <w:name w:val="Subheading2"/>
    <w:basedOn w:val="SecHeading"/>
    <w:rsid w:val="00A10BC6"/>
    <w:pPr>
      <w:numPr>
        <w:ilvl w:val="3"/>
      </w:numPr>
      <w:tabs>
        <w:tab w:val="clear" w:pos="6480"/>
        <w:tab w:val="num" w:pos="2376"/>
      </w:tabs>
      <w:ind w:left="2376"/>
    </w:pPr>
  </w:style>
  <w:style w:type="paragraph" w:customStyle="1" w:styleId="Regtable">
    <w:name w:val="Regtable"/>
    <w:basedOn w:val="Normal"/>
    <w:link w:val="RegtableChar"/>
    <w:rsid w:val="00A10BC6"/>
    <w:pPr>
      <w:keepLines/>
      <w:framePr w:wrap="around" w:vAnchor="text" w:hAnchor="text" w:y="1"/>
      <w:spacing w:before="20" w:after="20"/>
    </w:pPr>
    <w:rPr>
      <w:noProof/>
      <w:spacing w:val="-3"/>
      <w:sz w:val="20"/>
      <w:lang w:val="es-ES_tradnl"/>
    </w:rPr>
  </w:style>
  <w:style w:type="character" w:customStyle="1" w:styleId="RegtableChar">
    <w:name w:val="Regtable Char"/>
    <w:link w:val="Regtable"/>
    <w:rsid w:val="00A10BC6"/>
    <w:rPr>
      <w:rFonts w:ascii="Times New Roman" w:eastAsia="Times New Roman" w:hAnsi="Times New Roman" w:cs="Times New Roman"/>
      <w:noProof/>
      <w:spacing w:val="-3"/>
      <w:sz w:val="20"/>
      <w:szCs w:val="20"/>
      <w:lang w:val="es-ES_tradnl"/>
    </w:rPr>
  </w:style>
  <w:style w:type="character" w:customStyle="1" w:styleId="subparChar">
    <w:name w:val="subpar Char"/>
    <w:link w:val="subpar"/>
    <w:rsid w:val="00A10BC6"/>
    <w:rPr>
      <w:rFonts w:ascii="Times New Roman" w:eastAsia="Times New Roman" w:hAnsi="Times New Roman" w:cs="Times New Roman"/>
      <w:sz w:val="24"/>
      <w:szCs w:val="20"/>
      <w:lang w:val="es-ES_tradnl"/>
    </w:rPr>
  </w:style>
  <w:style w:type="table" w:styleId="TableGrid">
    <w:name w:val="Table Grid"/>
    <w:basedOn w:val="TableNormal"/>
    <w:rsid w:val="003B45DE"/>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004CC3"/>
    <w:rPr>
      <w:color w:val="808080"/>
    </w:rPr>
  </w:style>
  <w:style w:type="paragraph" w:styleId="BalloonText">
    <w:name w:val="Balloon Text"/>
    <w:basedOn w:val="Normal"/>
    <w:link w:val="BalloonTextChar"/>
    <w:uiPriority w:val="99"/>
    <w:semiHidden/>
    <w:unhideWhenUsed/>
    <w:rsid w:val="00004CC3"/>
    <w:rPr>
      <w:rFonts w:ascii="Tahoma" w:hAnsi="Tahoma" w:cs="Tahoma"/>
      <w:sz w:val="16"/>
      <w:szCs w:val="16"/>
    </w:rPr>
  </w:style>
  <w:style w:type="character" w:customStyle="1" w:styleId="BalloonTextChar">
    <w:name w:val="Balloon Text Char"/>
    <w:basedOn w:val="DefaultParagraphFont"/>
    <w:link w:val="BalloonText"/>
    <w:uiPriority w:val="99"/>
    <w:semiHidden/>
    <w:rsid w:val="00004CC3"/>
    <w:rPr>
      <w:rFonts w:ascii="Tahoma" w:eastAsia="Times New Roman" w:hAnsi="Tahoma" w:cs="Tahoma"/>
      <w:sz w:val="16"/>
      <w:szCs w:val="16"/>
      <w:lang w:val="en-US"/>
    </w:rPr>
  </w:style>
  <w:style w:type="paragraph" w:styleId="ListParagraph">
    <w:name w:val="List Paragraph"/>
    <w:basedOn w:val="Normal"/>
    <w:uiPriority w:val="34"/>
    <w:qFormat/>
    <w:rsid w:val="00431B8C"/>
    <w:pPr>
      <w:ind w:left="720"/>
      <w:contextualSpacing/>
    </w:p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single space,ft,F"/>
    <w:basedOn w:val="Normal"/>
    <w:link w:val="FootnoteTextChar"/>
    <w:uiPriority w:val="99"/>
    <w:rsid w:val="00AF7ECE"/>
    <w:pPr>
      <w:keepNext/>
      <w:keepLines/>
      <w:spacing w:after="120"/>
      <w:ind w:left="288" w:hanging="288"/>
      <w:jc w:val="both"/>
    </w:pPr>
    <w:rPr>
      <w:spacing w:val="-3"/>
      <w:sz w:val="20"/>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uiPriority w:val="99"/>
    <w:rsid w:val="00AF7ECE"/>
    <w:rPr>
      <w:rFonts w:ascii="Times New Roman" w:eastAsia="Times New Roman" w:hAnsi="Times New Roman" w:cs="Times New Roman"/>
      <w:spacing w:val="-3"/>
      <w:sz w:val="20"/>
      <w:szCs w:val="20"/>
      <w:lang w:val="en-US"/>
    </w:rPr>
  </w:style>
  <w:style w:type="character" w:styleId="FootnoteReference">
    <w:name w:val="footnote reference"/>
    <w:aliases w:val="referencia nota al pie,Texto de nota al pie,BVI fnr,Ref. de nota al pie2,Nota de pie,Ref,de nota al pie,Footnote symbol,Footnote,Pie de pagina,titulo 2,Style 24,pie pddes,FC,Fußnotenzeichen DISS,16 Point,Superscript 6 Point,ftref"/>
    <w:uiPriority w:val="99"/>
    <w:rsid w:val="00AF7ECE"/>
    <w:rPr>
      <w:vertAlign w:val="superscript"/>
    </w:rPr>
  </w:style>
  <w:style w:type="paragraph" w:customStyle="1" w:styleId="Estilo1">
    <w:name w:val="Estilo1"/>
    <w:basedOn w:val="FirstHeading"/>
    <w:link w:val="Estilo1Car"/>
    <w:qFormat/>
    <w:rsid w:val="00E92BD6"/>
    <w:pPr>
      <w:keepLines/>
    </w:pPr>
  </w:style>
  <w:style w:type="paragraph" w:customStyle="1" w:styleId="Estilo2">
    <w:name w:val="Estilo2"/>
    <w:basedOn w:val="Paragraph"/>
    <w:link w:val="Estilo2Car"/>
    <w:qFormat/>
    <w:rsid w:val="00AB437C"/>
  </w:style>
  <w:style w:type="character" w:customStyle="1" w:styleId="FirstHeadingCar">
    <w:name w:val="FirstHeading Car"/>
    <w:basedOn w:val="DefaultParagraphFont"/>
    <w:link w:val="FirstHeading"/>
    <w:rsid w:val="00A10BC6"/>
    <w:rPr>
      <w:rFonts w:ascii="Times New Roman" w:eastAsia="Times New Roman" w:hAnsi="Times New Roman" w:cs="Times New Roman"/>
      <w:b/>
      <w:sz w:val="24"/>
      <w:szCs w:val="20"/>
    </w:rPr>
  </w:style>
  <w:style w:type="character" w:customStyle="1" w:styleId="Estilo1Car">
    <w:name w:val="Estilo1 Car"/>
    <w:basedOn w:val="FirstHeadingCar"/>
    <w:link w:val="Estilo1"/>
    <w:rsid w:val="00E92BD6"/>
    <w:rPr>
      <w:rFonts w:ascii="Times New Roman" w:eastAsia="Times New Roman" w:hAnsi="Times New Roman" w:cs="Times New Roman"/>
      <w:b/>
      <w:sz w:val="24"/>
      <w:szCs w:val="20"/>
    </w:rPr>
  </w:style>
  <w:style w:type="character" w:customStyle="1" w:styleId="Estilo2Car">
    <w:name w:val="Estilo2 Car"/>
    <w:basedOn w:val="ParagraphChar"/>
    <w:link w:val="Estilo2"/>
    <w:rsid w:val="00AB437C"/>
    <w:rPr>
      <w:rFonts w:ascii="Times New Roman" w:eastAsia="Times New Roman" w:hAnsi="Times New Roman" w:cs="Times New Roman"/>
      <w:sz w:val="24"/>
      <w:szCs w:val="20"/>
    </w:rPr>
  </w:style>
  <w:style w:type="paragraph" w:styleId="TOCHeading">
    <w:name w:val="TOC Heading"/>
    <w:basedOn w:val="Heading1"/>
    <w:next w:val="Normal"/>
    <w:uiPriority w:val="39"/>
    <w:semiHidden/>
    <w:unhideWhenUsed/>
    <w:qFormat/>
    <w:rsid w:val="000D46B7"/>
    <w:pPr>
      <w:keepLines/>
      <w:numPr>
        <w:numId w:val="0"/>
      </w:numPr>
      <w:spacing w:before="480" w:after="0" w:line="276" w:lineRule="auto"/>
      <w:outlineLvl w:val="9"/>
    </w:pPr>
    <w:rPr>
      <w:rFonts w:asciiTheme="majorHAnsi" w:eastAsiaTheme="majorEastAsia" w:hAnsiTheme="majorHAnsi" w:cstheme="majorBidi"/>
      <w:bCs/>
      <w:color w:val="365F91" w:themeColor="accent1" w:themeShade="BF"/>
      <w:kern w:val="0"/>
      <w:szCs w:val="28"/>
      <w:lang w:val="es-ES" w:eastAsia="es-ES"/>
    </w:rPr>
  </w:style>
  <w:style w:type="character" w:styleId="Hyperlink">
    <w:name w:val="Hyperlink"/>
    <w:basedOn w:val="DefaultParagraphFont"/>
    <w:uiPriority w:val="99"/>
    <w:unhideWhenUsed/>
    <w:rsid w:val="000D46B7"/>
    <w:rPr>
      <w:color w:val="0000FF" w:themeColor="hyperlink"/>
      <w:u w:val="single"/>
    </w:rPr>
  </w:style>
  <w:style w:type="character" w:customStyle="1" w:styleId="longtext">
    <w:name w:val="long_text"/>
    <w:basedOn w:val="DefaultParagraphFont"/>
    <w:rsid w:val="00B846D9"/>
  </w:style>
  <w:style w:type="character" w:customStyle="1" w:styleId="ChapterChar">
    <w:name w:val="Chapter Char"/>
    <w:basedOn w:val="DefaultParagraphFont"/>
    <w:link w:val="Chapter"/>
    <w:rsid w:val="00A10BC6"/>
    <w:rPr>
      <w:rFonts w:ascii="Times New Roman" w:eastAsia="Times New Roman" w:hAnsi="Times New Roman" w:cs="Times New Roman"/>
      <w:b/>
      <w:smallCaps/>
      <w:sz w:val="24"/>
      <w:szCs w:val="20"/>
    </w:rPr>
  </w:style>
  <w:style w:type="paragraph" w:customStyle="1" w:styleId="AutoNumpara">
    <w:name w:val="AutoNumpara"/>
    <w:basedOn w:val="BodyTextIndent"/>
    <w:rsid w:val="004777C7"/>
    <w:pPr>
      <w:tabs>
        <w:tab w:val="num" w:pos="720"/>
      </w:tabs>
      <w:spacing w:before="120"/>
      <w:ind w:left="720" w:hanging="720"/>
      <w:jc w:val="both"/>
    </w:pPr>
    <w:rPr>
      <w:noProof/>
      <w:spacing w:val="-2"/>
      <w:lang w:val="es-ES_tradnl"/>
    </w:rPr>
  </w:style>
  <w:style w:type="paragraph" w:customStyle="1" w:styleId="TableTitle">
    <w:name w:val="TableTitle"/>
    <w:basedOn w:val="Normal"/>
    <w:link w:val="TableTitleChar"/>
    <w:rsid w:val="00A10BC6"/>
    <w:pPr>
      <w:keepNext/>
      <w:framePr w:wrap="around" w:vAnchor="text" w:hAnchor="text" w:y="1"/>
      <w:tabs>
        <w:tab w:val="left" w:pos="709"/>
      </w:tabs>
      <w:spacing w:before="20" w:after="20"/>
      <w:jc w:val="center"/>
    </w:pPr>
    <w:rPr>
      <w:rFonts w:ascii="Times New Roman Bold" w:hAnsi="Times New Roman Bold"/>
      <w:b/>
      <w:spacing w:val="-3"/>
      <w:sz w:val="20"/>
    </w:rPr>
  </w:style>
  <w:style w:type="character" w:customStyle="1" w:styleId="TableTitleChar">
    <w:name w:val="TableTitle Char"/>
    <w:basedOn w:val="ParagraphChar"/>
    <w:link w:val="TableTitle"/>
    <w:rsid w:val="00A10BC6"/>
    <w:rPr>
      <w:rFonts w:ascii="Times New Roman Bold" w:eastAsia="Times New Roman" w:hAnsi="Times New Roman Bold" w:cs="Times New Roman"/>
      <w:b/>
      <w:spacing w:val="-3"/>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7377"/>
    <w:pPr>
      <w:spacing w:after="0" w:line="240" w:lineRule="auto"/>
    </w:pPr>
    <w:rPr>
      <w:rFonts w:ascii="Times New Roman" w:eastAsia="Times New Roman" w:hAnsi="Times New Roman" w:cs="Times New Roman"/>
      <w:sz w:val="24"/>
      <w:szCs w:val="20"/>
      <w:lang w:val="en-US"/>
    </w:rPr>
  </w:style>
  <w:style w:type="paragraph" w:styleId="Heading1">
    <w:name w:val="heading 1"/>
    <w:aliases w:val="Heading 1.I"/>
    <w:basedOn w:val="Normal"/>
    <w:next w:val="Normal"/>
    <w:link w:val="Heading1Char"/>
    <w:qFormat/>
    <w:rsid w:val="0040199D"/>
    <w:pPr>
      <w:keepNext/>
      <w:numPr>
        <w:numId w:val="1"/>
      </w:numPr>
      <w:spacing w:before="240" w:after="60"/>
      <w:outlineLvl w:val="0"/>
    </w:pPr>
    <w:rPr>
      <w:rFonts w:ascii="Arial" w:hAnsi="Arial"/>
      <w:b/>
      <w:kern w:val="28"/>
      <w:sz w:val="28"/>
    </w:rPr>
  </w:style>
  <w:style w:type="paragraph" w:styleId="Heading2">
    <w:name w:val="heading 2"/>
    <w:basedOn w:val="Normal"/>
    <w:next w:val="Normal"/>
    <w:link w:val="Heading2Char"/>
    <w:qFormat/>
    <w:rsid w:val="0040199D"/>
    <w:pPr>
      <w:keepNext/>
      <w:numPr>
        <w:ilvl w:val="1"/>
        <w:numId w:val="1"/>
      </w:numPr>
      <w:spacing w:before="240" w:after="60"/>
      <w:outlineLvl w:val="1"/>
    </w:pPr>
    <w:rPr>
      <w:rFonts w:ascii="Arial" w:hAnsi="Arial"/>
      <w:b/>
      <w:i/>
    </w:rPr>
  </w:style>
  <w:style w:type="paragraph" w:styleId="Heading3">
    <w:name w:val="heading 3"/>
    <w:basedOn w:val="Normal"/>
    <w:next w:val="Normal"/>
    <w:link w:val="Heading3Char"/>
    <w:qFormat/>
    <w:rsid w:val="0040199D"/>
    <w:pPr>
      <w:keepNext/>
      <w:numPr>
        <w:ilvl w:val="2"/>
        <w:numId w:val="1"/>
      </w:numPr>
      <w:spacing w:before="240" w:after="60"/>
      <w:outlineLvl w:val="2"/>
    </w:pPr>
    <w:rPr>
      <w:rFonts w:ascii="Arial" w:hAnsi="Arial"/>
    </w:rPr>
  </w:style>
  <w:style w:type="paragraph" w:styleId="Heading4">
    <w:name w:val="heading 4"/>
    <w:aliases w:val="Heading 4.a"/>
    <w:basedOn w:val="Normal"/>
    <w:next w:val="Normal"/>
    <w:link w:val="Heading4Char"/>
    <w:qFormat/>
    <w:rsid w:val="0040199D"/>
    <w:pPr>
      <w:keepNext/>
      <w:numPr>
        <w:ilvl w:val="3"/>
        <w:numId w:val="1"/>
      </w:numPr>
      <w:spacing w:before="240" w:after="60"/>
      <w:outlineLvl w:val="3"/>
    </w:pPr>
    <w:rPr>
      <w:rFonts w:ascii="Arial" w:hAnsi="Arial"/>
      <w:b/>
    </w:rPr>
  </w:style>
  <w:style w:type="paragraph" w:styleId="Heading5">
    <w:name w:val="heading 5"/>
    <w:aliases w:val="Heading 5.(i)"/>
    <w:basedOn w:val="Normal"/>
    <w:next w:val="Normal"/>
    <w:link w:val="Heading5Char"/>
    <w:qFormat/>
    <w:rsid w:val="00A10BC6"/>
    <w:pPr>
      <w:numPr>
        <w:ilvl w:val="4"/>
        <w:numId w:val="14"/>
      </w:numPr>
      <w:spacing w:before="240" w:after="60"/>
      <w:outlineLvl w:val="4"/>
    </w:pPr>
    <w:rPr>
      <w:sz w:val="22"/>
    </w:rPr>
  </w:style>
  <w:style w:type="paragraph" w:styleId="Heading6">
    <w:name w:val="heading 6"/>
    <w:basedOn w:val="Normal"/>
    <w:next w:val="Normal"/>
    <w:link w:val="Heading6Char"/>
    <w:uiPriority w:val="9"/>
    <w:qFormat/>
    <w:rsid w:val="00A10BC6"/>
    <w:pPr>
      <w:numPr>
        <w:ilvl w:val="5"/>
        <w:numId w:val="14"/>
      </w:numPr>
      <w:spacing w:before="240" w:after="60"/>
      <w:outlineLvl w:val="5"/>
    </w:pPr>
    <w:rPr>
      <w:i/>
      <w:sz w:val="22"/>
    </w:rPr>
  </w:style>
  <w:style w:type="paragraph" w:styleId="Heading7">
    <w:name w:val="heading 7"/>
    <w:basedOn w:val="Normal"/>
    <w:next w:val="Normal"/>
    <w:link w:val="Heading7Char"/>
    <w:uiPriority w:val="9"/>
    <w:qFormat/>
    <w:rsid w:val="00A10BC6"/>
    <w:pPr>
      <w:numPr>
        <w:ilvl w:val="6"/>
        <w:numId w:val="14"/>
      </w:numPr>
      <w:spacing w:before="240" w:after="60"/>
      <w:outlineLvl w:val="6"/>
    </w:pPr>
    <w:rPr>
      <w:rFonts w:ascii="Arial" w:hAnsi="Arial"/>
    </w:rPr>
  </w:style>
  <w:style w:type="paragraph" w:styleId="Heading8">
    <w:name w:val="heading 8"/>
    <w:basedOn w:val="Normal"/>
    <w:next w:val="Normal"/>
    <w:link w:val="Heading8Char"/>
    <w:qFormat/>
    <w:rsid w:val="00A10BC6"/>
    <w:pPr>
      <w:numPr>
        <w:ilvl w:val="7"/>
        <w:numId w:val="14"/>
      </w:numPr>
      <w:spacing w:before="240" w:after="60"/>
      <w:outlineLvl w:val="7"/>
    </w:pPr>
    <w:rPr>
      <w:rFonts w:ascii="Arial" w:hAnsi="Arial"/>
      <w:i/>
    </w:rPr>
  </w:style>
  <w:style w:type="paragraph" w:styleId="Heading9">
    <w:name w:val="heading 9"/>
    <w:basedOn w:val="Normal"/>
    <w:next w:val="Normal"/>
    <w:link w:val="Heading9Char"/>
    <w:qFormat/>
    <w:rsid w:val="00A10BC6"/>
    <w:pPr>
      <w:numPr>
        <w:ilvl w:val="8"/>
        <w:numId w:val="14"/>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0199D"/>
    <w:pPr>
      <w:tabs>
        <w:tab w:val="left" w:pos="3060"/>
      </w:tabs>
      <w:jc w:val="center"/>
    </w:pPr>
  </w:style>
  <w:style w:type="character" w:customStyle="1" w:styleId="BodyTextChar">
    <w:name w:val="Body Text Char"/>
    <w:basedOn w:val="DefaultParagraphFont"/>
    <w:link w:val="BodyText"/>
    <w:rsid w:val="0040199D"/>
    <w:rPr>
      <w:rFonts w:ascii="Times New Roman" w:eastAsia="Times New Roman" w:hAnsi="Times New Roman" w:cs="Times New Roman"/>
      <w:sz w:val="24"/>
      <w:szCs w:val="20"/>
      <w:lang w:val="en-US"/>
    </w:rPr>
  </w:style>
  <w:style w:type="paragraph" w:customStyle="1" w:styleId="Chapter">
    <w:name w:val="Chapter"/>
    <w:basedOn w:val="Normal"/>
    <w:next w:val="Normal"/>
    <w:link w:val="ChapterChar"/>
    <w:rsid w:val="00A10BC6"/>
    <w:pPr>
      <w:keepNext/>
      <w:numPr>
        <w:numId w:val="13"/>
      </w:numPr>
      <w:tabs>
        <w:tab w:val="clear" w:pos="2088"/>
        <w:tab w:val="num" w:pos="648"/>
        <w:tab w:val="left" w:pos="1440"/>
      </w:tabs>
      <w:spacing w:before="240" w:after="240"/>
      <w:ind w:left="0"/>
      <w:jc w:val="center"/>
    </w:pPr>
    <w:rPr>
      <w:b/>
      <w:smallCaps/>
      <w:lang w:val="es-ES"/>
    </w:rPr>
  </w:style>
  <w:style w:type="paragraph" w:styleId="Footer">
    <w:name w:val="footer"/>
    <w:basedOn w:val="Normal"/>
    <w:link w:val="FooterChar"/>
    <w:rsid w:val="0040199D"/>
    <w:pPr>
      <w:tabs>
        <w:tab w:val="center" w:pos="4320"/>
        <w:tab w:val="right" w:pos="8640"/>
      </w:tabs>
    </w:pPr>
  </w:style>
  <w:style w:type="character" w:customStyle="1" w:styleId="FooterChar">
    <w:name w:val="Footer Char"/>
    <w:basedOn w:val="DefaultParagraphFont"/>
    <w:link w:val="Footer"/>
    <w:rsid w:val="0040199D"/>
    <w:rPr>
      <w:rFonts w:ascii="Times New Roman" w:eastAsia="Times New Roman" w:hAnsi="Times New Roman" w:cs="Times New Roman"/>
      <w:sz w:val="24"/>
      <w:szCs w:val="20"/>
      <w:lang w:val="en-US"/>
    </w:rPr>
  </w:style>
  <w:style w:type="paragraph" w:styleId="Header">
    <w:name w:val="header"/>
    <w:basedOn w:val="Normal"/>
    <w:link w:val="HeaderChar"/>
    <w:uiPriority w:val="99"/>
    <w:rsid w:val="0040199D"/>
    <w:pPr>
      <w:tabs>
        <w:tab w:val="center" w:pos="4320"/>
        <w:tab w:val="right" w:pos="8640"/>
      </w:tabs>
    </w:pPr>
  </w:style>
  <w:style w:type="character" w:customStyle="1" w:styleId="HeaderChar">
    <w:name w:val="Header Char"/>
    <w:basedOn w:val="DefaultParagraphFont"/>
    <w:link w:val="Header"/>
    <w:uiPriority w:val="99"/>
    <w:rsid w:val="0040199D"/>
    <w:rPr>
      <w:rFonts w:ascii="Times New Roman" w:eastAsia="Times New Roman" w:hAnsi="Times New Roman" w:cs="Times New Roman"/>
      <w:sz w:val="24"/>
      <w:szCs w:val="20"/>
      <w:lang w:val="en-US"/>
    </w:rPr>
  </w:style>
  <w:style w:type="paragraph" w:customStyle="1" w:styleId="Newpage">
    <w:name w:val="Newpage"/>
    <w:basedOn w:val="Chapter"/>
    <w:rsid w:val="0040199D"/>
    <w:pPr>
      <w:numPr>
        <w:numId w:val="0"/>
      </w:numPr>
      <w:tabs>
        <w:tab w:val="clear" w:pos="1440"/>
        <w:tab w:val="left" w:pos="3060"/>
      </w:tabs>
      <w:spacing w:after="0"/>
    </w:pPr>
  </w:style>
  <w:style w:type="character" w:styleId="PageNumber">
    <w:name w:val="page number"/>
    <w:basedOn w:val="DefaultParagraphFont"/>
    <w:rsid w:val="0040199D"/>
  </w:style>
  <w:style w:type="paragraph" w:customStyle="1" w:styleId="Paragraph">
    <w:name w:val="Paragraph"/>
    <w:aliases w:val="paragraph,p,PARAGRAPH,PG,pa,at"/>
    <w:basedOn w:val="BodyTextIndent"/>
    <w:link w:val="ParagraphChar"/>
    <w:qFormat/>
    <w:rsid w:val="00A10BC6"/>
    <w:pPr>
      <w:numPr>
        <w:ilvl w:val="1"/>
        <w:numId w:val="13"/>
      </w:numPr>
      <w:tabs>
        <w:tab w:val="clear" w:pos="2736"/>
        <w:tab w:val="num" w:pos="720"/>
      </w:tabs>
      <w:spacing w:before="120"/>
      <w:ind w:left="720" w:hanging="720"/>
      <w:jc w:val="both"/>
      <w:outlineLvl w:val="1"/>
    </w:pPr>
    <w:rPr>
      <w:lang w:val="es-ES"/>
    </w:rPr>
  </w:style>
  <w:style w:type="paragraph" w:customStyle="1" w:styleId="subpar">
    <w:name w:val="subpar"/>
    <w:basedOn w:val="BodyTextIndent3"/>
    <w:link w:val="subparChar"/>
    <w:rsid w:val="00A10BC6"/>
    <w:pPr>
      <w:numPr>
        <w:ilvl w:val="2"/>
        <w:numId w:val="13"/>
      </w:numPr>
      <w:spacing w:before="120"/>
      <w:jc w:val="both"/>
      <w:outlineLvl w:val="2"/>
    </w:pPr>
    <w:rPr>
      <w:szCs w:val="20"/>
      <w:lang w:val="es-ES_tradnl"/>
    </w:rPr>
  </w:style>
  <w:style w:type="paragraph" w:customStyle="1" w:styleId="SubSubPar">
    <w:name w:val="SubSubPar"/>
    <w:basedOn w:val="subpar"/>
    <w:rsid w:val="00A10BC6"/>
    <w:pPr>
      <w:numPr>
        <w:ilvl w:val="3"/>
      </w:numPr>
      <w:tabs>
        <w:tab w:val="clear" w:pos="3024"/>
        <w:tab w:val="left" w:pos="0"/>
        <w:tab w:val="num" w:pos="1296"/>
      </w:tabs>
      <w:ind w:left="1296"/>
    </w:pPr>
  </w:style>
  <w:style w:type="paragraph" w:styleId="TOC1">
    <w:name w:val="toc 1"/>
    <w:basedOn w:val="Normal"/>
    <w:next w:val="Normal"/>
    <w:autoRedefine/>
    <w:uiPriority w:val="39"/>
    <w:rsid w:val="0040199D"/>
    <w:pPr>
      <w:tabs>
        <w:tab w:val="left" w:pos="540"/>
        <w:tab w:val="right" w:leader="dot" w:pos="8741"/>
      </w:tabs>
      <w:spacing w:before="240" w:after="240"/>
      <w:ind w:left="547" w:hanging="547"/>
    </w:pPr>
    <w:rPr>
      <w:smallCaps/>
      <w:noProof/>
    </w:rPr>
  </w:style>
  <w:style w:type="paragraph" w:styleId="TOC2">
    <w:name w:val="toc 2"/>
    <w:basedOn w:val="Normal"/>
    <w:next w:val="Normal"/>
    <w:autoRedefine/>
    <w:uiPriority w:val="39"/>
    <w:rsid w:val="0040199D"/>
    <w:pPr>
      <w:tabs>
        <w:tab w:val="left" w:pos="540"/>
        <w:tab w:val="left" w:pos="600"/>
        <w:tab w:val="left" w:pos="1152"/>
        <w:tab w:val="right" w:leader="dot" w:pos="8741"/>
      </w:tabs>
      <w:ind w:left="1166" w:hanging="605"/>
    </w:pPr>
    <w:rPr>
      <w:noProof/>
    </w:rPr>
  </w:style>
  <w:style w:type="paragraph" w:styleId="TOC3">
    <w:name w:val="toc 3"/>
    <w:basedOn w:val="Normal"/>
    <w:next w:val="Normal"/>
    <w:autoRedefine/>
    <w:uiPriority w:val="39"/>
    <w:rsid w:val="0040199D"/>
    <w:pPr>
      <w:tabs>
        <w:tab w:val="left" w:pos="1728"/>
      </w:tabs>
      <w:ind w:left="1714" w:hanging="562"/>
    </w:pPr>
    <w:rPr>
      <w:lang w:val="es-ES"/>
    </w:rPr>
  </w:style>
  <w:style w:type="paragraph" w:styleId="BodyTextIndent">
    <w:name w:val="Body Text Indent"/>
    <w:basedOn w:val="Normal"/>
    <w:link w:val="BodyTextIndentChar"/>
    <w:uiPriority w:val="99"/>
    <w:semiHidden/>
    <w:unhideWhenUsed/>
    <w:rsid w:val="0040199D"/>
    <w:pPr>
      <w:spacing w:after="120"/>
      <w:ind w:left="360"/>
    </w:pPr>
  </w:style>
  <w:style w:type="character" w:customStyle="1" w:styleId="BodyTextIndentChar">
    <w:name w:val="Body Text Indent Char"/>
    <w:basedOn w:val="DefaultParagraphFont"/>
    <w:link w:val="BodyTextIndent"/>
    <w:uiPriority w:val="99"/>
    <w:semiHidden/>
    <w:rsid w:val="0040199D"/>
    <w:rPr>
      <w:rFonts w:ascii="Times New Roman" w:eastAsia="Times New Roman" w:hAnsi="Times New Roman" w:cs="Times New Roman"/>
      <w:sz w:val="24"/>
      <w:szCs w:val="20"/>
      <w:lang w:val="en-US"/>
    </w:rPr>
  </w:style>
  <w:style w:type="paragraph" w:styleId="BodyTextIndent3">
    <w:name w:val="Body Text Indent 3"/>
    <w:basedOn w:val="Normal"/>
    <w:link w:val="BodyTextIndent3Char"/>
    <w:uiPriority w:val="99"/>
    <w:semiHidden/>
    <w:unhideWhenUsed/>
    <w:rsid w:val="0040199D"/>
    <w:pPr>
      <w:spacing w:after="120"/>
      <w:ind w:left="360"/>
    </w:pPr>
    <w:rPr>
      <w:szCs w:val="16"/>
    </w:rPr>
  </w:style>
  <w:style w:type="character" w:customStyle="1" w:styleId="BodyTextIndent3Char">
    <w:name w:val="Body Text Indent 3 Char"/>
    <w:basedOn w:val="DefaultParagraphFont"/>
    <w:link w:val="BodyTextIndent3"/>
    <w:uiPriority w:val="99"/>
    <w:semiHidden/>
    <w:rsid w:val="0040199D"/>
    <w:rPr>
      <w:rFonts w:ascii="Times New Roman" w:eastAsia="Times New Roman" w:hAnsi="Times New Roman" w:cs="Times New Roman"/>
      <w:sz w:val="24"/>
      <w:szCs w:val="16"/>
      <w:lang w:val="en-US"/>
    </w:rPr>
  </w:style>
  <w:style w:type="character" w:customStyle="1" w:styleId="Heading1Char">
    <w:name w:val="Heading 1 Char"/>
    <w:aliases w:val="Heading 1.I Char"/>
    <w:basedOn w:val="DefaultParagraphFont"/>
    <w:link w:val="Heading1"/>
    <w:rsid w:val="0040199D"/>
    <w:rPr>
      <w:rFonts w:ascii="Arial" w:eastAsia="Times New Roman" w:hAnsi="Arial" w:cs="Times New Roman"/>
      <w:b/>
      <w:kern w:val="28"/>
      <w:sz w:val="28"/>
      <w:szCs w:val="20"/>
      <w:lang w:val="en-US"/>
    </w:rPr>
  </w:style>
  <w:style w:type="character" w:customStyle="1" w:styleId="Heading2Char">
    <w:name w:val="Heading 2 Char"/>
    <w:basedOn w:val="DefaultParagraphFont"/>
    <w:link w:val="Heading2"/>
    <w:rsid w:val="0040199D"/>
    <w:rPr>
      <w:rFonts w:ascii="Arial" w:eastAsia="Times New Roman" w:hAnsi="Arial" w:cs="Times New Roman"/>
      <w:b/>
      <w:i/>
      <w:sz w:val="24"/>
      <w:szCs w:val="20"/>
      <w:lang w:val="en-US"/>
    </w:rPr>
  </w:style>
  <w:style w:type="character" w:customStyle="1" w:styleId="Heading3Char">
    <w:name w:val="Heading 3 Char"/>
    <w:basedOn w:val="DefaultParagraphFont"/>
    <w:link w:val="Heading3"/>
    <w:rsid w:val="0040199D"/>
    <w:rPr>
      <w:rFonts w:ascii="Arial" w:eastAsia="Times New Roman" w:hAnsi="Arial" w:cs="Times New Roman"/>
      <w:sz w:val="24"/>
      <w:szCs w:val="20"/>
      <w:lang w:val="en-US"/>
    </w:rPr>
  </w:style>
  <w:style w:type="character" w:customStyle="1" w:styleId="Heading4Char">
    <w:name w:val="Heading 4 Char"/>
    <w:aliases w:val="Heading 4.a Char"/>
    <w:basedOn w:val="DefaultParagraphFont"/>
    <w:link w:val="Heading4"/>
    <w:rsid w:val="0040199D"/>
    <w:rPr>
      <w:rFonts w:ascii="Arial" w:eastAsia="Times New Roman" w:hAnsi="Arial" w:cs="Times New Roman"/>
      <w:b/>
      <w:sz w:val="24"/>
      <w:szCs w:val="20"/>
      <w:lang w:val="en-US"/>
    </w:rPr>
  </w:style>
  <w:style w:type="character" w:customStyle="1" w:styleId="Heading5Char">
    <w:name w:val="Heading 5 Char"/>
    <w:aliases w:val="Heading 5.(i) Char"/>
    <w:basedOn w:val="DefaultParagraphFont"/>
    <w:link w:val="Heading5"/>
    <w:rsid w:val="00A10BC6"/>
    <w:rPr>
      <w:rFonts w:ascii="Times New Roman" w:eastAsia="Times New Roman" w:hAnsi="Times New Roman" w:cs="Times New Roman"/>
      <w:szCs w:val="20"/>
      <w:lang w:val="en-US"/>
    </w:rPr>
  </w:style>
  <w:style w:type="character" w:customStyle="1" w:styleId="Heading6Char">
    <w:name w:val="Heading 6 Char"/>
    <w:basedOn w:val="DefaultParagraphFont"/>
    <w:link w:val="Heading6"/>
    <w:uiPriority w:val="9"/>
    <w:rsid w:val="00A10BC6"/>
    <w:rPr>
      <w:rFonts w:ascii="Times New Roman" w:eastAsia="Times New Roman" w:hAnsi="Times New Roman" w:cs="Times New Roman"/>
      <w:i/>
      <w:szCs w:val="20"/>
      <w:lang w:val="en-US"/>
    </w:rPr>
  </w:style>
  <w:style w:type="character" w:customStyle="1" w:styleId="Heading7Char">
    <w:name w:val="Heading 7 Char"/>
    <w:basedOn w:val="DefaultParagraphFont"/>
    <w:link w:val="Heading7"/>
    <w:uiPriority w:val="9"/>
    <w:rsid w:val="00A10BC6"/>
    <w:rPr>
      <w:rFonts w:ascii="Arial" w:eastAsia="Times New Roman" w:hAnsi="Arial" w:cs="Times New Roman"/>
      <w:sz w:val="24"/>
      <w:szCs w:val="20"/>
      <w:lang w:val="en-US"/>
    </w:rPr>
  </w:style>
  <w:style w:type="character" w:customStyle="1" w:styleId="Heading8Char">
    <w:name w:val="Heading 8 Char"/>
    <w:basedOn w:val="DefaultParagraphFont"/>
    <w:link w:val="Heading8"/>
    <w:rsid w:val="00A10BC6"/>
    <w:rPr>
      <w:rFonts w:ascii="Arial" w:eastAsia="Times New Roman" w:hAnsi="Arial" w:cs="Times New Roman"/>
      <w:i/>
      <w:sz w:val="24"/>
      <w:szCs w:val="20"/>
      <w:lang w:val="en-US"/>
    </w:rPr>
  </w:style>
  <w:style w:type="character" w:customStyle="1" w:styleId="Heading9Char">
    <w:name w:val="Heading 9 Char"/>
    <w:basedOn w:val="DefaultParagraphFont"/>
    <w:link w:val="Heading9"/>
    <w:rsid w:val="00A10BC6"/>
    <w:rPr>
      <w:rFonts w:ascii="Arial" w:eastAsia="Times New Roman" w:hAnsi="Arial" w:cs="Times New Roman"/>
      <w:b/>
      <w:i/>
      <w:sz w:val="18"/>
      <w:szCs w:val="20"/>
      <w:lang w:val="en-US"/>
    </w:rPr>
  </w:style>
  <w:style w:type="paragraph" w:customStyle="1" w:styleId="ABBR">
    <w:name w:val="ABBR"/>
    <w:basedOn w:val="Normal"/>
    <w:rsid w:val="0040199D"/>
    <w:rPr>
      <w:caps/>
      <w:lang w:val="es-ES_tradnl"/>
    </w:rPr>
  </w:style>
  <w:style w:type="paragraph" w:customStyle="1" w:styleId="AbbrDesc">
    <w:name w:val="AbbrDesc"/>
    <w:basedOn w:val="Normal"/>
    <w:rsid w:val="0040199D"/>
    <w:pPr>
      <w:tabs>
        <w:tab w:val="left" w:pos="3060"/>
      </w:tabs>
      <w:jc w:val="both"/>
    </w:pPr>
    <w:rPr>
      <w:lang w:val="es-ES_tradnl"/>
    </w:rPr>
  </w:style>
  <w:style w:type="character" w:customStyle="1" w:styleId="ParagraphChar">
    <w:name w:val="Paragraph Char"/>
    <w:link w:val="Paragraph"/>
    <w:rsid w:val="00A10BC6"/>
    <w:rPr>
      <w:rFonts w:ascii="Times New Roman" w:eastAsia="Times New Roman" w:hAnsi="Times New Roman" w:cs="Times New Roman"/>
      <w:sz w:val="24"/>
      <w:szCs w:val="20"/>
    </w:rPr>
  </w:style>
  <w:style w:type="paragraph" w:customStyle="1" w:styleId="FirstHeading">
    <w:name w:val="FirstHeading"/>
    <w:basedOn w:val="Normal"/>
    <w:next w:val="Normal"/>
    <w:link w:val="FirstHeadingCar"/>
    <w:rsid w:val="00A10BC6"/>
    <w:pPr>
      <w:keepNext/>
      <w:numPr>
        <w:numId w:val="14"/>
      </w:numPr>
      <w:tabs>
        <w:tab w:val="left" w:pos="0"/>
        <w:tab w:val="left" w:pos="86"/>
      </w:tabs>
      <w:spacing w:before="120" w:after="120"/>
      <w:ind w:left="720"/>
    </w:pPr>
    <w:rPr>
      <w:b/>
      <w:lang w:val="es-ES"/>
    </w:rPr>
  </w:style>
  <w:style w:type="paragraph" w:customStyle="1" w:styleId="SecHeading">
    <w:name w:val="SecHeading"/>
    <w:basedOn w:val="Normal"/>
    <w:next w:val="Paragraph"/>
    <w:rsid w:val="00A10BC6"/>
    <w:pPr>
      <w:keepNext/>
      <w:numPr>
        <w:ilvl w:val="1"/>
        <w:numId w:val="14"/>
      </w:numPr>
      <w:tabs>
        <w:tab w:val="clear" w:pos="5400"/>
        <w:tab w:val="num" w:pos="1296"/>
      </w:tabs>
      <w:spacing w:before="120" w:after="120"/>
      <w:ind w:left="1296"/>
    </w:pPr>
    <w:rPr>
      <w:b/>
      <w:lang w:val="es-ES_tradnl"/>
    </w:rPr>
  </w:style>
  <w:style w:type="paragraph" w:customStyle="1" w:styleId="SubHeading1">
    <w:name w:val="SubHeading1"/>
    <w:basedOn w:val="SecHeading"/>
    <w:rsid w:val="00A10BC6"/>
    <w:pPr>
      <w:numPr>
        <w:ilvl w:val="2"/>
      </w:numPr>
      <w:tabs>
        <w:tab w:val="clear" w:pos="5976"/>
        <w:tab w:val="num" w:pos="1872"/>
      </w:tabs>
      <w:ind w:left="1872"/>
    </w:pPr>
  </w:style>
  <w:style w:type="paragraph" w:customStyle="1" w:styleId="Subheading2">
    <w:name w:val="Subheading2"/>
    <w:basedOn w:val="SecHeading"/>
    <w:rsid w:val="00A10BC6"/>
    <w:pPr>
      <w:numPr>
        <w:ilvl w:val="3"/>
      </w:numPr>
      <w:tabs>
        <w:tab w:val="clear" w:pos="6480"/>
        <w:tab w:val="num" w:pos="2376"/>
      </w:tabs>
      <w:ind w:left="2376"/>
    </w:pPr>
  </w:style>
  <w:style w:type="paragraph" w:customStyle="1" w:styleId="Regtable">
    <w:name w:val="Regtable"/>
    <w:basedOn w:val="Normal"/>
    <w:link w:val="RegtableChar"/>
    <w:rsid w:val="00A10BC6"/>
    <w:pPr>
      <w:keepLines/>
      <w:framePr w:wrap="around" w:vAnchor="text" w:hAnchor="text" w:y="1"/>
      <w:spacing w:before="20" w:after="20"/>
    </w:pPr>
    <w:rPr>
      <w:noProof/>
      <w:spacing w:val="-3"/>
      <w:sz w:val="20"/>
      <w:lang w:val="es-ES_tradnl"/>
    </w:rPr>
  </w:style>
  <w:style w:type="character" w:customStyle="1" w:styleId="RegtableChar">
    <w:name w:val="Regtable Char"/>
    <w:link w:val="Regtable"/>
    <w:rsid w:val="00A10BC6"/>
    <w:rPr>
      <w:rFonts w:ascii="Times New Roman" w:eastAsia="Times New Roman" w:hAnsi="Times New Roman" w:cs="Times New Roman"/>
      <w:noProof/>
      <w:spacing w:val="-3"/>
      <w:sz w:val="20"/>
      <w:szCs w:val="20"/>
      <w:lang w:val="es-ES_tradnl"/>
    </w:rPr>
  </w:style>
  <w:style w:type="character" w:customStyle="1" w:styleId="subparChar">
    <w:name w:val="subpar Char"/>
    <w:link w:val="subpar"/>
    <w:rsid w:val="00A10BC6"/>
    <w:rPr>
      <w:rFonts w:ascii="Times New Roman" w:eastAsia="Times New Roman" w:hAnsi="Times New Roman" w:cs="Times New Roman"/>
      <w:sz w:val="24"/>
      <w:szCs w:val="20"/>
      <w:lang w:val="es-ES_tradnl"/>
    </w:rPr>
  </w:style>
  <w:style w:type="table" w:styleId="TableGrid">
    <w:name w:val="Table Grid"/>
    <w:basedOn w:val="TableNormal"/>
    <w:rsid w:val="003B45DE"/>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004CC3"/>
    <w:rPr>
      <w:color w:val="808080"/>
    </w:rPr>
  </w:style>
  <w:style w:type="paragraph" w:styleId="BalloonText">
    <w:name w:val="Balloon Text"/>
    <w:basedOn w:val="Normal"/>
    <w:link w:val="BalloonTextChar"/>
    <w:uiPriority w:val="99"/>
    <w:semiHidden/>
    <w:unhideWhenUsed/>
    <w:rsid w:val="00004CC3"/>
    <w:rPr>
      <w:rFonts w:ascii="Tahoma" w:hAnsi="Tahoma" w:cs="Tahoma"/>
      <w:sz w:val="16"/>
      <w:szCs w:val="16"/>
    </w:rPr>
  </w:style>
  <w:style w:type="character" w:customStyle="1" w:styleId="BalloonTextChar">
    <w:name w:val="Balloon Text Char"/>
    <w:basedOn w:val="DefaultParagraphFont"/>
    <w:link w:val="BalloonText"/>
    <w:uiPriority w:val="99"/>
    <w:semiHidden/>
    <w:rsid w:val="00004CC3"/>
    <w:rPr>
      <w:rFonts w:ascii="Tahoma" w:eastAsia="Times New Roman" w:hAnsi="Tahoma" w:cs="Tahoma"/>
      <w:sz w:val="16"/>
      <w:szCs w:val="16"/>
      <w:lang w:val="en-US"/>
    </w:rPr>
  </w:style>
  <w:style w:type="paragraph" w:styleId="ListParagraph">
    <w:name w:val="List Paragraph"/>
    <w:basedOn w:val="Normal"/>
    <w:uiPriority w:val="34"/>
    <w:qFormat/>
    <w:rsid w:val="00431B8C"/>
    <w:pPr>
      <w:ind w:left="720"/>
      <w:contextualSpacing/>
    </w:p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single space,ft,F"/>
    <w:basedOn w:val="Normal"/>
    <w:link w:val="FootnoteTextChar"/>
    <w:uiPriority w:val="99"/>
    <w:rsid w:val="00AF7ECE"/>
    <w:pPr>
      <w:keepNext/>
      <w:keepLines/>
      <w:spacing w:after="120"/>
      <w:ind w:left="288" w:hanging="288"/>
      <w:jc w:val="both"/>
    </w:pPr>
    <w:rPr>
      <w:spacing w:val="-3"/>
      <w:sz w:val="20"/>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uiPriority w:val="99"/>
    <w:rsid w:val="00AF7ECE"/>
    <w:rPr>
      <w:rFonts w:ascii="Times New Roman" w:eastAsia="Times New Roman" w:hAnsi="Times New Roman" w:cs="Times New Roman"/>
      <w:spacing w:val="-3"/>
      <w:sz w:val="20"/>
      <w:szCs w:val="20"/>
      <w:lang w:val="en-US"/>
    </w:rPr>
  </w:style>
  <w:style w:type="character" w:styleId="FootnoteReference">
    <w:name w:val="footnote reference"/>
    <w:aliases w:val="referencia nota al pie,Texto de nota al pie,BVI fnr,Ref. de nota al pie2,Nota de pie,Ref,de nota al pie,Footnote symbol,Footnote,Pie de pagina,titulo 2,Style 24,pie pddes,FC,Fußnotenzeichen DISS,16 Point,Superscript 6 Point,ftref"/>
    <w:uiPriority w:val="99"/>
    <w:rsid w:val="00AF7ECE"/>
    <w:rPr>
      <w:vertAlign w:val="superscript"/>
    </w:rPr>
  </w:style>
  <w:style w:type="paragraph" w:customStyle="1" w:styleId="Estilo1">
    <w:name w:val="Estilo1"/>
    <w:basedOn w:val="FirstHeading"/>
    <w:link w:val="Estilo1Car"/>
    <w:qFormat/>
    <w:rsid w:val="00E92BD6"/>
    <w:pPr>
      <w:keepLines/>
    </w:pPr>
  </w:style>
  <w:style w:type="paragraph" w:customStyle="1" w:styleId="Estilo2">
    <w:name w:val="Estilo2"/>
    <w:basedOn w:val="Paragraph"/>
    <w:link w:val="Estilo2Car"/>
    <w:qFormat/>
    <w:rsid w:val="00AB437C"/>
  </w:style>
  <w:style w:type="character" w:customStyle="1" w:styleId="FirstHeadingCar">
    <w:name w:val="FirstHeading Car"/>
    <w:basedOn w:val="DefaultParagraphFont"/>
    <w:link w:val="FirstHeading"/>
    <w:rsid w:val="00A10BC6"/>
    <w:rPr>
      <w:rFonts w:ascii="Times New Roman" w:eastAsia="Times New Roman" w:hAnsi="Times New Roman" w:cs="Times New Roman"/>
      <w:b/>
      <w:sz w:val="24"/>
      <w:szCs w:val="20"/>
    </w:rPr>
  </w:style>
  <w:style w:type="character" w:customStyle="1" w:styleId="Estilo1Car">
    <w:name w:val="Estilo1 Car"/>
    <w:basedOn w:val="FirstHeadingCar"/>
    <w:link w:val="Estilo1"/>
    <w:rsid w:val="00E92BD6"/>
    <w:rPr>
      <w:rFonts w:ascii="Times New Roman" w:eastAsia="Times New Roman" w:hAnsi="Times New Roman" w:cs="Times New Roman"/>
      <w:b/>
      <w:sz w:val="24"/>
      <w:szCs w:val="20"/>
    </w:rPr>
  </w:style>
  <w:style w:type="character" w:customStyle="1" w:styleId="Estilo2Car">
    <w:name w:val="Estilo2 Car"/>
    <w:basedOn w:val="ParagraphChar"/>
    <w:link w:val="Estilo2"/>
    <w:rsid w:val="00AB437C"/>
    <w:rPr>
      <w:rFonts w:ascii="Times New Roman" w:eastAsia="Times New Roman" w:hAnsi="Times New Roman" w:cs="Times New Roman"/>
      <w:sz w:val="24"/>
      <w:szCs w:val="20"/>
    </w:rPr>
  </w:style>
  <w:style w:type="paragraph" w:styleId="TOCHeading">
    <w:name w:val="TOC Heading"/>
    <w:basedOn w:val="Heading1"/>
    <w:next w:val="Normal"/>
    <w:uiPriority w:val="39"/>
    <w:semiHidden/>
    <w:unhideWhenUsed/>
    <w:qFormat/>
    <w:rsid w:val="000D46B7"/>
    <w:pPr>
      <w:keepLines/>
      <w:numPr>
        <w:numId w:val="0"/>
      </w:numPr>
      <w:spacing w:before="480" w:after="0" w:line="276" w:lineRule="auto"/>
      <w:outlineLvl w:val="9"/>
    </w:pPr>
    <w:rPr>
      <w:rFonts w:asciiTheme="majorHAnsi" w:eastAsiaTheme="majorEastAsia" w:hAnsiTheme="majorHAnsi" w:cstheme="majorBidi"/>
      <w:bCs/>
      <w:color w:val="365F91" w:themeColor="accent1" w:themeShade="BF"/>
      <w:kern w:val="0"/>
      <w:szCs w:val="28"/>
      <w:lang w:val="es-ES" w:eastAsia="es-ES"/>
    </w:rPr>
  </w:style>
  <w:style w:type="character" w:styleId="Hyperlink">
    <w:name w:val="Hyperlink"/>
    <w:basedOn w:val="DefaultParagraphFont"/>
    <w:uiPriority w:val="99"/>
    <w:unhideWhenUsed/>
    <w:rsid w:val="000D46B7"/>
    <w:rPr>
      <w:color w:val="0000FF" w:themeColor="hyperlink"/>
      <w:u w:val="single"/>
    </w:rPr>
  </w:style>
  <w:style w:type="character" w:customStyle="1" w:styleId="longtext">
    <w:name w:val="long_text"/>
    <w:basedOn w:val="DefaultParagraphFont"/>
    <w:rsid w:val="00B846D9"/>
  </w:style>
  <w:style w:type="character" w:customStyle="1" w:styleId="ChapterChar">
    <w:name w:val="Chapter Char"/>
    <w:basedOn w:val="DefaultParagraphFont"/>
    <w:link w:val="Chapter"/>
    <w:rsid w:val="00A10BC6"/>
    <w:rPr>
      <w:rFonts w:ascii="Times New Roman" w:eastAsia="Times New Roman" w:hAnsi="Times New Roman" w:cs="Times New Roman"/>
      <w:b/>
      <w:smallCaps/>
      <w:sz w:val="24"/>
      <w:szCs w:val="20"/>
    </w:rPr>
  </w:style>
  <w:style w:type="paragraph" w:customStyle="1" w:styleId="AutoNumpara">
    <w:name w:val="AutoNumpara"/>
    <w:basedOn w:val="BodyTextIndent"/>
    <w:rsid w:val="004777C7"/>
    <w:pPr>
      <w:tabs>
        <w:tab w:val="num" w:pos="720"/>
      </w:tabs>
      <w:spacing w:before="120"/>
      <w:ind w:left="720" w:hanging="720"/>
      <w:jc w:val="both"/>
    </w:pPr>
    <w:rPr>
      <w:noProof/>
      <w:spacing w:val="-2"/>
      <w:lang w:val="es-ES_tradnl"/>
    </w:rPr>
  </w:style>
  <w:style w:type="paragraph" w:customStyle="1" w:styleId="TableTitle">
    <w:name w:val="TableTitle"/>
    <w:basedOn w:val="Normal"/>
    <w:link w:val="TableTitleChar"/>
    <w:rsid w:val="00A10BC6"/>
    <w:pPr>
      <w:keepNext/>
      <w:framePr w:wrap="around" w:vAnchor="text" w:hAnchor="text" w:y="1"/>
      <w:tabs>
        <w:tab w:val="left" w:pos="709"/>
      </w:tabs>
      <w:spacing w:before="20" w:after="20"/>
      <w:jc w:val="center"/>
    </w:pPr>
    <w:rPr>
      <w:rFonts w:ascii="Times New Roman Bold" w:hAnsi="Times New Roman Bold"/>
      <w:b/>
      <w:spacing w:val="-3"/>
      <w:sz w:val="20"/>
    </w:rPr>
  </w:style>
  <w:style w:type="character" w:customStyle="1" w:styleId="TableTitleChar">
    <w:name w:val="TableTitle Char"/>
    <w:basedOn w:val="ParagraphChar"/>
    <w:link w:val="TableTitle"/>
    <w:rsid w:val="00A10BC6"/>
    <w:rPr>
      <w:rFonts w:ascii="Times New Roman Bold" w:eastAsia="Times New Roman" w:hAnsi="Times New Roman Bold" w:cs="Times New Roman"/>
      <w:b/>
      <w:spacing w:val="-3"/>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121206">
      <w:bodyDiv w:val="1"/>
      <w:marLeft w:val="0"/>
      <w:marRight w:val="0"/>
      <w:marTop w:val="0"/>
      <w:marBottom w:val="0"/>
      <w:divBdr>
        <w:top w:val="none" w:sz="0" w:space="0" w:color="auto"/>
        <w:left w:val="none" w:sz="0" w:space="0" w:color="auto"/>
        <w:bottom w:val="none" w:sz="0" w:space="0" w:color="auto"/>
        <w:right w:val="none" w:sz="0" w:space="0" w:color="auto"/>
      </w:divBdr>
    </w:div>
    <w:div w:id="1228153567">
      <w:bodyDiv w:val="1"/>
      <w:marLeft w:val="0"/>
      <w:marRight w:val="0"/>
      <w:marTop w:val="0"/>
      <w:marBottom w:val="0"/>
      <w:divBdr>
        <w:top w:val="none" w:sz="0" w:space="0" w:color="auto"/>
        <w:left w:val="none" w:sz="0" w:space="0" w:color="auto"/>
        <w:bottom w:val="none" w:sz="0" w:space="0" w:color="auto"/>
        <w:right w:val="none" w:sz="0" w:space="0" w:color="auto"/>
      </w:divBdr>
    </w:div>
    <w:div w:id="1330525073">
      <w:bodyDiv w:val="1"/>
      <w:marLeft w:val="0"/>
      <w:marRight w:val="0"/>
      <w:marTop w:val="0"/>
      <w:marBottom w:val="0"/>
      <w:divBdr>
        <w:top w:val="none" w:sz="0" w:space="0" w:color="auto"/>
        <w:left w:val="none" w:sz="0" w:space="0" w:color="auto"/>
        <w:bottom w:val="none" w:sz="0" w:space="0" w:color="auto"/>
        <w:right w:val="none" w:sz="0" w:space="0" w:color="auto"/>
      </w:divBdr>
    </w:div>
    <w:div w:id="1415972168">
      <w:bodyDiv w:val="1"/>
      <w:marLeft w:val="0"/>
      <w:marRight w:val="0"/>
      <w:marTop w:val="0"/>
      <w:marBottom w:val="0"/>
      <w:divBdr>
        <w:top w:val="none" w:sz="0" w:space="0" w:color="auto"/>
        <w:left w:val="none" w:sz="0" w:space="0" w:color="auto"/>
        <w:bottom w:val="none" w:sz="0" w:space="0" w:color="auto"/>
        <w:right w:val="none" w:sz="0" w:space="0" w:color="auto"/>
      </w:divBdr>
    </w:div>
    <w:div w:id="1504314672">
      <w:bodyDiv w:val="1"/>
      <w:marLeft w:val="0"/>
      <w:marRight w:val="0"/>
      <w:marTop w:val="0"/>
      <w:marBottom w:val="0"/>
      <w:divBdr>
        <w:top w:val="none" w:sz="0" w:space="0" w:color="auto"/>
        <w:left w:val="none" w:sz="0" w:space="0" w:color="auto"/>
        <w:bottom w:val="none" w:sz="0" w:space="0" w:color="auto"/>
        <w:right w:val="none" w:sz="0" w:space="0" w:color="auto"/>
      </w:divBdr>
    </w:div>
    <w:div w:id="1586960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20"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customXml" Target="../customXml/item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mso-contentType ?>
<SharedContentType xmlns="Microsoft.SharePoint.Taxonomy.ContentTypeSync" SourceId="cf0be0ad-272c-4e7f-a157-3f0abda6cde5" ContentTypeId="0x01010046CF21643EE8D14686A648AA6DAD0892"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33E1D18A6935E14698776F8E0A01E382" ma:contentTypeVersion="0" ma:contentTypeDescription="A content type to manage public (operations) IDB documents" ma:contentTypeScope="" ma:versionID="7ac11232e4edaa6d12f621091948b510">
  <xsd:schema xmlns:xsd="http://www.w3.org/2001/XMLSchema" xmlns:xs="http://www.w3.org/2001/XMLSchema" xmlns:p="http://schemas.microsoft.com/office/2006/metadata/properties" xmlns:ns2="9c571b2f-e523-4ab2-ba2e-09e151a03ef4" targetNamespace="http://schemas.microsoft.com/office/2006/metadata/properties" ma:root="true" ma:fieldsID="5e396acf9842407597efee5fc1224e8a"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060eec94-9ea5-4a7b-9f6d-cccf30bfb5dc}" ma:internalName="TaxCatchAll" ma:showField="CatchAllData" ma:web="de16acd7-ff20-4325-8e03-4fc85fddf82a">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060eec94-9ea5-4a7b-9f6d-cccf30bfb5dc}" ma:internalName="TaxCatchAllLabel" ma:readOnly="true" ma:showField="CatchAllDataLabel" ma:web="de16acd7-ff20-4325-8e03-4fc85fddf82a">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 StyleName=""/>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EVALUATION TRACKING DOCUMENT</Project_x0020_Document_x0020_Typ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Loan Proposal</Disclosure_x0020_Activity>
    <Key_x0020_Document xmlns="9c571b2f-e523-4ab2-ba2e-09e151a03ef4">false</Key_x0020_Document>
    <Division_x0020_or_x0020_Unit xmlns="9c571b2f-e523-4ab2-ba2e-09e151a03ef4">IFD/ICS</Division_x0020_or_x0020_Unit>
    <Other_x0020_Author xmlns="9c571b2f-e523-4ab2-ba2e-09e151a03ef4" xsi:nil="true"/>
    <Region xmlns="9c571b2f-e523-4ab2-ba2e-09e151a03ef4" xsi:nil="true"/>
    <IDBDocs_x0020_Number xmlns="9c571b2f-e523-4ab2-ba2e-09e151a03ef4">37735371</IDBDocs_x0020_Number>
    <Document_x0020_Author xmlns="9c571b2f-e523-4ab2-ba2e-09e151a03ef4">Posadas, Arnaldo Enrique</Document_x0020_Author>
    <Publication_x0020_Type xmlns="9c571b2f-e523-4ab2-ba2e-09e151a03ef4" xsi:nil="true"/>
    <Operation_x0020_Type xmlns="9c571b2f-e523-4ab2-ba2e-09e151a03ef4" xsi:nil="true"/>
    <TaxCatchAll xmlns="9c571b2f-e523-4ab2-ba2e-09e151a03ef4">
      <Value>2</Value>
    </TaxCatchAll>
    <Fiscal_x0020_Year_x0020_IDB xmlns="9c571b2f-e523-4ab2-ba2e-09e151a03ef4">2013</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CO-L1102</Project_x0020_Number>
    <o5138a91267540169645e33d09c9ddc6 xmlns="9c571b2f-e523-4ab2-ba2e-09e151a03ef4">
      <Terms xmlns="http://schemas.microsoft.com/office/infopath/2007/PartnerControl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Proposal&lt;/USER_STAGE&gt;&lt;PD_OBJ_TYPE&gt;0&lt;/PD_OBJ_TYPE&gt;&lt;MAKERECORD&gt;N&lt;/MAKERECORD&gt;&lt;PD_FILEPT_NO&gt;PO-CO-L1102-Anl&lt;/PD_FILEPT_NO&gt;&lt;/Data&gt;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a</Business_x0020_Area>
    <SISCOR_x0020_Number xmlns="9c571b2f-e523-4ab2-ba2e-09e151a03ef4" xsi:nil="true"/>
    <Webtopic xmlns="9c571b2f-e523-4ab2-ba2e-09e151a03ef4">GE-PUB</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23F27554-E952-46B8-A739-EB7B95D2B20E}"/>
</file>

<file path=customXml/itemProps2.xml><?xml version="1.0" encoding="utf-8"?>
<ds:datastoreItem xmlns:ds="http://schemas.openxmlformats.org/officeDocument/2006/customXml" ds:itemID="{DA91F770-14E7-46AD-BB24-4C1E8E58EA79}"/>
</file>

<file path=customXml/itemProps3.xml><?xml version="1.0" encoding="utf-8"?>
<ds:datastoreItem xmlns:ds="http://schemas.openxmlformats.org/officeDocument/2006/customXml" ds:itemID="{F8542B2F-2BCE-4C52-BF2C-02FBBBBC99CF}"/>
</file>

<file path=customXml/itemProps4.xml><?xml version="1.0" encoding="utf-8"?>
<ds:datastoreItem xmlns:ds="http://schemas.openxmlformats.org/officeDocument/2006/customXml" ds:itemID="{A4B7CC33-C3E8-4A0A-821A-7BE97ED17075}"/>
</file>

<file path=customXml/itemProps5.xml><?xml version="1.0" encoding="utf-8"?>
<ds:datastoreItem xmlns:ds="http://schemas.openxmlformats.org/officeDocument/2006/customXml" ds:itemID="{F19D3164-E9E0-43C8-A066-C6350B142362}"/>
</file>

<file path=customXml/itemProps6.xml><?xml version="1.0" encoding="utf-8"?>
<ds:datastoreItem xmlns:ds="http://schemas.openxmlformats.org/officeDocument/2006/customXml" ds:itemID="{61A571B4-D305-4AAE-9D93-01C91A055FDB}"/>
</file>

<file path=docProps/app.xml><?xml version="1.0" encoding="utf-8"?>
<Properties xmlns="http://schemas.openxmlformats.org/officeDocument/2006/extended-properties" xmlns:vt="http://schemas.openxmlformats.org/officeDocument/2006/docPropsVTypes">
  <Template>Normal.dotm</Template>
  <TotalTime>5</TotalTime>
  <Pages>22</Pages>
  <Words>5859</Words>
  <Characters>33401</Characters>
  <Application>Microsoft Office Word</Application>
  <DocSecurity>4</DocSecurity>
  <Lines>278</Lines>
  <Paragraphs>78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39182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Enlace Obligatorio 2 - Plan de Monitoreo y Evaluación</dc:title>
  <dc:creator>home</dc:creator>
  <cp:lastModifiedBy>Inter-American Development Bank</cp:lastModifiedBy>
  <cp:revision>2</cp:revision>
  <dcterms:created xsi:type="dcterms:W3CDTF">2013-05-14T17:28:00Z</dcterms:created>
  <dcterms:modified xsi:type="dcterms:W3CDTF">2013-05-14T17:28:00Z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0x01010046CF21643EE8D14686A648AA6DAD08920033E1D18A6935E14698776F8E0A01E382</vt:lpwstr>
  </property>
  <property fmtid="{D5CDD505-2E9C-101B-9397-08002B2CF9AE}" pid="5" name="TaxKeywordTaxHTField">
    <vt:lpwstr/>
  </property>
  <property fmtid="{D5CDD505-2E9C-101B-9397-08002B2CF9AE}" pid="6" name="Series Operations IDB">
    <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2;#Monitoring and Reporting|df3c2aa1-d63e-41aa-b1f5-bb15dee691ca</vt:lpwstr>
  </property>
</Properties>
</file>