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fontTable.xml" ContentType="application/vnd.openxmlformats-officedocument.wordprocessingml.fontTable+xml"/>
  <Override PartName="/word/people.xml" ContentType="application/vnd.openxmlformats-officedocument.wordprocessingml.peop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7.xml" ContentType="application/vnd.openxmlformats-officedocument.customXmlProperties+xml"/>
  <Override PartName="/customXml/itemProps6.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8.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E1ED24" w14:textId="77777777" w:rsidR="00B84211" w:rsidRPr="00A10AD6" w:rsidRDefault="00CF5271" w:rsidP="007E6104">
      <w:pPr>
        <w:pStyle w:val="Title"/>
        <w:tabs>
          <w:tab w:val="clear" w:pos="1440"/>
          <w:tab w:val="clear" w:pos="3060"/>
        </w:tabs>
        <w:ind w:left="567" w:hanging="567"/>
        <w:outlineLvl w:val="9"/>
        <w:rPr>
          <w:rFonts w:ascii="Arial" w:hAnsi="Arial" w:cs="Arial"/>
          <w:smallCaps/>
          <w:szCs w:val="24"/>
          <w:lang w:val="es-ES"/>
        </w:rPr>
      </w:pPr>
      <w:r w:rsidRPr="00A10AD6">
        <w:rPr>
          <w:rFonts w:ascii="Arial" w:hAnsi="Arial" w:cs="Arial"/>
          <w:smallCaps/>
          <w:szCs w:val="24"/>
          <w:lang w:val="es-ES"/>
        </w:rPr>
        <w:t>Document</w:t>
      </w:r>
      <w:r w:rsidR="007A1860" w:rsidRPr="00A10AD6">
        <w:rPr>
          <w:rFonts w:ascii="Arial" w:hAnsi="Arial" w:cs="Arial"/>
          <w:smallCaps/>
          <w:szCs w:val="24"/>
          <w:lang w:val="es-ES"/>
        </w:rPr>
        <w:t>o del Banco Interameric</w:t>
      </w:r>
      <w:r w:rsidR="0002382F" w:rsidRPr="00A10AD6">
        <w:rPr>
          <w:rFonts w:ascii="Arial" w:hAnsi="Arial" w:cs="Arial"/>
          <w:smallCaps/>
          <w:szCs w:val="24"/>
          <w:lang w:val="es-ES"/>
        </w:rPr>
        <w:t>a</w:t>
      </w:r>
      <w:r w:rsidR="007D03A1" w:rsidRPr="00A10AD6">
        <w:rPr>
          <w:rFonts w:ascii="Arial" w:hAnsi="Arial" w:cs="Arial"/>
          <w:smallCaps/>
          <w:szCs w:val="24"/>
          <w:lang w:val="es-ES"/>
        </w:rPr>
        <w:t>n</w:t>
      </w:r>
      <w:r w:rsidR="0002382F" w:rsidRPr="00A10AD6">
        <w:rPr>
          <w:rFonts w:ascii="Arial" w:hAnsi="Arial" w:cs="Arial"/>
          <w:smallCaps/>
          <w:szCs w:val="24"/>
          <w:lang w:val="es-ES"/>
        </w:rPr>
        <w:t>o</w:t>
      </w:r>
      <w:r w:rsidR="007A1860" w:rsidRPr="00A10AD6">
        <w:rPr>
          <w:rFonts w:ascii="Arial" w:hAnsi="Arial" w:cs="Arial"/>
          <w:smallCaps/>
          <w:szCs w:val="24"/>
          <w:lang w:val="es-ES"/>
        </w:rPr>
        <w:t xml:space="preserve"> de Desarrollo</w:t>
      </w:r>
    </w:p>
    <w:p w14:paraId="3B53348D" w14:textId="77777777" w:rsidR="00B84211" w:rsidRPr="00A10AD6" w:rsidRDefault="00B84211" w:rsidP="007E6104">
      <w:pPr>
        <w:pStyle w:val="LightGrid-Accent31"/>
        <w:spacing w:before="120" w:after="0" w:line="360" w:lineRule="auto"/>
        <w:ind w:left="567" w:hanging="567"/>
        <w:jc w:val="center"/>
        <w:rPr>
          <w:rFonts w:ascii="Arial" w:hAnsi="Arial" w:cs="Arial"/>
          <w:b/>
          <w:sz w:val="24"/>
          <w:szCs w:val="24"/>
          <w:lang w:val="es-ES"/>
        </w:rPr>
      </w:pPr>
    </w:p>
    <w:p w14:paraId="0213E117" w14:textId="77777777" w:rsidR="00B84211" w:rsidRPr="00A10AD6" w:rsidRDefault="00B84211" w:rsidP="007E6104">
      <w:pPr>
        <w:tabs>
          <w:tab w:val="left" w:pos="1440"/>
          <w:tab w:val="left" w:pos="3060"/>
        </w:tabs>
        <w:ind w:left="567" w:hanging="567"/>
        <w:jc w:val="center"/>
        <w:rPr>
          <w:rFonts w:ascii="Arial" w:hAnsi="Arial" w:cs="Arial"/>
          <w:b/>
          <w:smallCaps/>
          <w:sz w:val="24"/>
          <w:szCs w:val="24"/>
          <w:lang w:val="es-ES"/>
        </w:rPr>
      </w:pPr>
    </w:p>
    <w:p w14:paraId="4FAED6FE" w14:textId="77777777" w:rsidR="00B84211" w:rsidRPr="00A10AD6" w:rsidRDefault="00B84211" w:rsidP="007E6104">
      <w:pPr>
        <w:tabs>
          <w:tab w:val="left" w:pos="1440"/>
          <w:tab w:val="left" w:pos="3060"/>
        </w:tabs>
        <w:ind w:left="567" w:hanging="567"/>
        <w:jc w:val="center"/>
        <w:rPr>
          <w:rFonts w:ascii="Arial" w:hAnsi="Arial" w:cs="Arial"/>
          <w:b/>
          <w:smallCaps/>
          <w:sz w:val="24"/>
          <w:szCs w:val="24"/>
          <w:lang w:val="es-ES"/>
        </w:rPr>
      </w:pPr>
    </w:p>
    <w:p w14:paraId="017AAB7E" w14:textId="1EF2DAEC" w:rsidR="00B84211" w:rsidRPr="00AE3C87" w:rsidRDefault="005420FB" w:rsidP="007E6104">
      <w:pPr>
        <w:tabs>
          <w:tab w:val="left" w:pos="1440"/>
          <w:tab w:val="left" w:pos="3060"/>
        </w:tabs>
        <w:ind w:left="567" w:hanging="567"/>
        <w:jc w:val="center"/>
        <w:rPr>
          <w:rFonts w:ascii="Arial" w:hAnsi="Arial" w:cs="Arial"/>
          <w:b/>
          <w:smallCaps/>
          <w:sz w:val="24"/>
          <w:szCs w:val="24"/>
          <w:lang w:val="es-ES"/>
        </w:rPr>
      </w:pPr>
      <w:r>
        <w:rPr>
          <w:rFonts w:ascii="Arial" w:hAnsi="Arial" w:cs="Arial"/>
          <w:b/>
          <w:smallCaps/>
          <w:sz w:val="24"/>
          <w:szCs w:val="24"/>
          <w:lang w:val="es-ES"/>
        </w:rPr>
        <w:t>Colombia</w:t>
      </w:r>
      <w:r w:rsidR="00A0259C" w:rsidRPr="00AE3C87">
        <w:rPr>
          <w:rFonts w:ascii="Arial" w:hAnsi="Arial" w:cs="Arial"/>
          <w:b/>
          <w:smallCaps/>
          <w:sz w:val="24"/>
          <w:szCs w:val="24"/>
          <w:lang w:val="es-ES"/>
        </w:rPr>
        <w:t xml:space="preserve"> </w:t>
      </w:r>
      <w:r w:rsidR="007A1860" w:rsidRPr="00AE3C87">
        <w:rPr>
          <w:rFonts w:ascii="Arial" w:hAnsi="Arial" w:cs="Arial"/>
          <w:b/>
          <w:smallCaps/>
          <w:sz w:val="24"/>
          <w:szCs w:val="24"/>
          <w:lang w:val="es-ES"/>
        </w:rPr>
        <w:t xml:space="preserve"> </w:t>
      </w:r>
    </w:p>
    <w:p w14:paraId="5A11A364" w14:textId="77777777" w:rsidR="00B84211" w:rsidRDefault="00B84211" w:rsidP="007E6104">
      <w:pPr>
        <w:tabs>
          <w:tab w:val="left" w:pos="1440"/>
          <w:tab w:val="left" w:pos="3060"/>
        </w:tabs>
        <w:ind w:left="567" w:hanging="567"/>
        <w:jc w:val="center"/>
        <w:rPr>
          <w:rFonts w:ascii="Arial" w:hAnsi="Arial" w:cs="Arial"/>
          <w:b/>
          <w:smallCaps/>
          <w:sz w:val="24"/>
          <w:szCs w:val="24"/>
          <w:lang w:val="es-ES"/>
        </w:rPr>
      </w:pPr>
    </w:p>
    <w:p w14:paraId="71B60A05" w14:textId="77777777" w:rsidR="00AE3C87" w:rsidRDefault="00AE3C87" w:rsidP="007E6104">
      <w:pPr>
        <w:tabs>
          <w:tab w:val="left" w:pos="1440"/>
          <w:tab w:val="left" w:pos="3060"/>
        </w:tabs>
        <w:ind w:left="567" w:hanging="567"/>
        <w:jc w:val="center"/>
        <w:rPr>
          <w:rFonts w:ascii="Arial" w:hAnsi="Arial" w:cs="Arial"/>
          <w:b/>
          <w:smallCaps/>
          <w:sz w:val="24"/>
          <w:szCs w:val="24"/>
          <w:lang w:val="es-ES"/>
        </w:rPr>
      </w:pPr>
    </w:p>
    <w:p w14:paraId="6FAB4D30" w14:textId="77777777" w:rsidR="00A64090" w:rsidRPr="00AE3C87" w:rsidRDefault="00A64090" w:rsidP="007E6104">
      <w:pPr>
        <w:tabs>
          <w:tab w:val="left" w:pos="1440"/>
          <w:tab w:val="left" w:pos="3060"/>
        </w:tabs>
        <w:ind w:left="567" w:hanging="567"/>
        <w:jc w:val="center"/>
        <w:rPr>
          <w:rFonts w:ascii="Arial" w:hAnsi="Arial" w:cs="Arial"/>
          <w:b/>
          <w:smallCaps/>
          <w:sz w:val="24"/>
          <w:szCs w:val="24"/>
          <w:lang w:val="es-ES"/>
        </w:rPr>
      </w:pPr>
    </w:p>
    <w:p w14:paraId="19BD0F85" w14:textId="77777777" w:rsidR="00B84211" w:rsidRPr="00AE3C87" w:rsidRDefault="00B84211" w:rsidP="007E6104">
      <w:pPr>
        <w:tabs>
          <w:tab w:val="left" w:pos="1440"/>
          <w:tab w:val="left" w:pos="3060"/>
        </w:tabs>
        <w:ind w:left="567" w:hanging="567"/>
        <w:jc w:val="center"/>
        <w:rPr>
          <w:rFonts w:ascii="Arial" w:hAnsi="Arial" w:cs="Arial"/>
          <w:b/>
          <w:smallCaps/>
          <w:sz w:val="24"/>
          <w:szCs w:val="24"/>
          <w:lang w:val="es-ES"/>
        </w:rPr>
      </w:pPr>
    </w:p>
    <w:p w14:paraId="05091625" w14:textId="77777777" w:rsidR="009419B9" w:rsidRPr="00AE3C87" w:rsidRDefault="001A4762" w:rsidP="009419B9">
      <w:pPr>
        <w:pStyle w:val="Newpage"/>
        <w:ind w:left="567" w:hanging="567"/>
        <w:rPr>
          <w:rFonts w:ascii="Arial" w:hAnsi="Arial"/>
          <w:bCs/>
          <w:szCs w:val="24"/>
          <w:lang w:val="es-ES_tradnl"/>
        </w:rPr>
      </w:pPr>
      <w:bookmarkStart w:id="0" w:name="Book01"/>
      <w:r w:rsidRPr="00AE3C87">
        <w:rPr>
          <w:rFonts w:ascii="Arial" w:hAnsi="Arial"/>
          <w:bCs/>
          <w:szCs w:val="24"/>
          <w:lang w:val="es-ES_tradnl"/>
        </w:rPr>
        <w:t>Programa</w:t>
      </w:r>
      <w:r w:rsidR="00A15C21" w:rsidRPr="00AE3C87">
        <w:rPr>
          <w:rFonts w:ascii="Arial" w:hAnsi="Arial"/>
          <w:bCs/>
          <w:szCs w:val="24"/>
          <w:lang w:val="es-ES_tradnl"/>
        </w:rPr>
        <w:t xml:space="preserve"> de Fortalecimiento de la Capacidad Institucional de la Defensoría del Pueblo  </w:t>
      </w:r>
      <w:bookmarkEnd w:id="0"/>
    </w:p>
    <w:p w14:paraId="48A33F17" w14:textId="77777777" w:rsidR="00AE3C87" w:rsidRDefault="00AE3C87" w:rsidP="009419B9">
      <w:pPr>
        <w:pStyle w:val="Newpage"/>
        <w:ind w:left="567" w:hanging="567"/>
        <w:rPr>
          <w:rFonts w:ascii="Arial" w:hAnsi="Arial"/>
          <w:bCs/>
          <w:szCs w:val="24"/>
          <w:lang w:val="es-ES_tradnl"/>
        </w:rPr>
      </w:pPr>
    </w:p>
    <w:p w14:paraId="39B8314B" w14:textId="77777777" w:rsidR="00AE3C87" w:rsidRDefault="00AE3C87" w:rsidP="009419B9">
      <w:pPr>
        <w:pStyle w:val="Newpage"/>
        <w:ind w:left="567" w:hanging="567"/>
        <w:rPr>
          <w:rFonts w:ascii="Arial" w:hAnsi="Arial"/>
          <w:bCs/>
          <w:szCs w:val="24"/>
          <w:lang w:val="es-ES_tradnl"/>
        </w:rPr>
      </w:pPr>
    </w:p>
    <w:p w14:paraId="6A47DF36" w14:textId="77777777" w:rsidR="00A64090" w:rsidRDefault="00A64090" w:rsidP="009419B9">
      <w:pPr>
        <w:pStyle w:val="Newpage"/>
        <w:ind w:left="567" w:hanging="567"/>
        <w:rPr>
          <w:rFonts w:ascii="Arial" w:hAnsi="Arial"/>
          <w:bCs/>
          <w:szCs w:val="24"/>
          <w:lang w:val="es-ES_tradnl"/>
        </w:rPr>
      </w:pPr>
    </w:p>
    <w:p w14:paraId="624B1A12" w14:textId="77777777" w:rsidR="00AE3C87" w:rsidRDefault="00AE3C87" w:rsidP="009419B9">
      <w:pPr>
        <w:pStyle w:val="Newpage"/>
        <w:ind w:left="567" w:hanging="567"/>
        <w:rPr>
          <w:rFonts w:ascii="Arial" w:hAnsi="Arial"/>
          <w:bCs/>
          <w:szCs w:val="24"/>
          <w:lang w:val="es-ES_tradnl"/>
        </w:rPr>
      </w:pPr>
    </w:p>
    <w:p w14:paraId="7633FD40" w14:textId="65C56500" w:rsidR="00A15C21" w:rsidRPr="00AE3C87" w:rsidRDefault="005420FB" w:rsidP="009419B9">
      <w:pPr>
        <w:pStyle w:val="Newpage"/>
        <w:ind w:left="567" w:hanging="567"/>
        <w:rPr>
          <w:rFonts w:ascii="Arial" w:hAnsi="Arial"/>
          <w:bCs/>
          <w:szCs w:val="24"/>
          <w:lang w:val="es-ES_tradnl"/>
        </w:rPr>
      </w:pPr>
      <w:r>
        <w:rPr>
          <w:rFonts w:ascii="Arial" w:hAnsi="Arial"/>
          <w:bCs/>
          <w:szCs w:val="24"/>
          <w:lang w:val="es-ES_tradnl"/>
        </w:rPr>
        <w:t>(</w:t>
      </w:r>
      <w:r w:rsidR="004703C7" w:rsidRPr="00AE3C87">
        <w:rPr>
          <w:rFonts w:ascii="Arial" w:hAnsi="Arial"/>
          <w:bCs/>
          <w:szCs w:val="24"/>
          <w:lang w:val="es-ES_tradnl"/>
        </w:rPr>
        <w:t>C</w:t>
      </w:r>
      <w:r w:rsidR="004703C7">
        <w:rPr>
          <w:rFonts w:ascii="Arial" w:hAnsi="Arial"/>
          <w:bCs/>
          <w:szCs w:val="24"/>
          <w:lang w:val="es-ES_tradnl"/>
        </w:rPr>
        <w:t>O</w:t>
      </w:r>
      <w:r w:rsidR="004703C7" w:rsidRPr="00AE3C87">
        <w:rPr>
          <w:rFonts w:ascii="Arial" w:hAnsi="Arial"/>
          <w:bCs/>
          <w:szCs w:val="24"/>
          <w:lang w:val="es-ES_tradnl"/>
        </w:rPr>
        <w:t>-L1236</w:t>
      </w:r>
      <w:r>
        <w:rPr>
          <w:rFonts w:ascii="Arial" w:hAnsi="Arial"/>
          <w:bCs/>
          <w:szCs w:val="24"/>
          <w:lang w:val="es-ES_tradnl"/>
        </w:rPr>
        <w:t>)</w:t>
      </w:r>
    </w:p>
    <w:p w14:paraId="438782DA" w14:textId="77777777" w:rsidR="0043368E" w:rsidRPr="00AE3C87" w:rsidRDefault="0043368E" w:rsidP="009419B9">
      <w:pPr>
        <w:pStyle w:val="Newpage"/>
        <w:ind w:left="567" w:hanging="567"/>
        <w:rPr>
          <w:rFonts w:ascii="Arial" w:hAnsi="Arial"/>
          <w:bCs/>
          <w:szCs w:val="24"/>
          <w:lang w:val="es-ES"/>
        </w:rPr>
      </w:pPr>
    </w:p>
    <w:p w14:paraId="40B3AFC0" w14:textId="77777777" w:rsidR="00B84211" w:rsidRPr="00A10AD6" w:rsidRDefault="00B84211" w:rsidP="007E6104">
      <w:pPr>
        <w:pStyle w:val="Newpage"/>
        <w:ind w:left="567" w:hanging="567"/>
        <w:rPr>
          <w:rFonts w:ascii="Arial" w:hAnsi="Arial"/>
          <w:b w:val="0"/>
          <w:caps/>
          <w:smallCaps w:val="0"/>
          <w:szCs w:val="24"/>
          <w:lang w:val="es-ES"/>
        </w:rPr>
      </w:pPr>
    </w:p>
    <w:p w14:paraId="486A2853" w14:textId="77777777" w:rsidR="00B84211" w:rsidRDefault="00B84211" w:rsidP="007E6104">
      <w:pPr>
        <w:tabs>
          <w:tab w:val="left" w:pos="1440"/>
          <w:tab w:val="left" w:pos="3060"/>
        </w:tabs>
        <w:ind w:left="567" w:hanging="567"/>
        <w:jc w:val="center"/>
        <w:rPr>
          <w:rFonts w:ascii="Arial" w:hAnsi="Arial" w:cs="Arial"/>
          <w:smallCaps/>
          <w:sz w:val="24"/>
          <w:szCs w:val="24"/>
          <w:lang w:val="es-ES"/>
        </w:rPr>
      </w:pPr>
    </w:p>
    <w:p w14:paraId="2B99CE3F" w14:textId="77777777" w:rsidR="00A64090" w:rsidRPr="00A10AD6" w:rsidRDefault="00A64090" w:rsidP="007E6104">
      <w:pPr>
        <w:tabs>
          <w:tab w:val="left" w:pos="1440"/>
          <w:tab w:val="left" w:pos="3060"/>
        </w:tabs>
        <w:ind w:left="567" w:hanging="567"/>
        <w:jc w:val="center"/>
        <w:rPr>
          <w:rFonts w:ascii="Arial" w:hAnsi="Arial" w:cs="Arial"/>
          <w:smallCaps/>
          <w:sz w:val="24"/>
          <w:szCs w:val="24"/>
          <w:lang w:val="es-ES"/>
        </w:rPr>
      </w:pPr>
    </w:p>
    <w:p w14:paraId="468A1569" w14:textId="77777777" w:rsidR="00B84211" w:rsidRPr="00A10AD6" w:rsidRDefault="007A1860" w:rsidP="007E6104">
      <w:pPr>
        <w:tabs>
          <w:tab w:val="left" w:pos="1440"/>
          <w:tab w:val="left" w:pos="3060"/>
        </w:tabs>
        <w:ind w:left="567" w:hanging="567"/>
        <w:jc w:val="center"/>
        <w:outlineLvl w:val="0"/>
        <w:rPr>
          <w:rFonts w:ascii="Arial" w:hAnsi="Arial" w:cs="Arial"/>
          <w:b/>
          <w:smallCaps/>
          <w:sz w:val="24"/>
          <w:szCs w:val="24"/>
          <w:lang w:val="pt-BR"/>
        </w:rPr>
      </w:pPr>
      <w:proofErr w:type="spellStart"/>
      <w:r w:rsidRPr="00A10AD6">
        <w:rPr>
          <w:rFonts w:ascii="Arial" w:hAnsi="Arial" w:cs="Arial"/>
          <w:b/>
          <w:smallCaps/>
          <w:sz w:val="24"/>
          <w:szCs w:val="24"/>
          <w:lang w:val="pt-BR"/>
        </w:rPr>
        <w:t>Análisis</w:t>
      </w:r>
      <w:proofErr w:type="spellEnd"/>
      <w:r w:rsidRPr="00A10AD6">
        <w:rPr>
          <w:rFonts w:ascii="Arial" w:hAnsi="Arial" w:cs="Arial"/>
          <w:b/>
          <w:smallCaps/>
          <w:sz w:val="24"/>
          <w:szCs w:val="24"/>
          <w:lang w:val="pt-BR"/>
        </w:rPr>
        <w:t xml:space="preserve"> Económico</w:t>
      </w:r>
    </w:p>
    <w:p w14:paraId="3A6444C5" w14:textId="77777777" w:rsidR="00B84211" w:rsidRPr="00A10AD6" w:rsidRDefault="00B84211" w:rsidP="007E6104">
      <w:pPr>
        <w:tabs>
          <w:tab w:val="left" w:pos="1440"/>
          <w:tab w:val="left" w:pos="3060"/>
        </w:tabs>
        <w:ind w:left="567" w:hanging="567"/>
        <w:jc w:val="center"/>
        <w:outlineLvl w:val="0"/>
        <w:rPr>
          <w:rFonts w:ascii="Arial" w:hAnsi="Arial" w:cs="Arial"/>
          <w:b/>
          <w:smallCaps/>
          <w:sz w:val="24"/>
          <w:szCs w:val="24"/>
          <w:lang w:val="pt-BR"/>
        </w:rPr>
      </w:pPr>
    </w:p>
    <w:p w14:paraId="33AF1B6D" w14:textId="77777777" w:rsidR="00B84211" w:rsidRPr="00A10AD6" w:rsidRDefault="00B84211" w:rsidP="007E6104">
      <w:pPr>
        <w:pStyle w:val="LightGrid-Accent31"/>
        <w:spacing w:before="120" w:after="0" w:line="360" w:lineRule="auto"/>
        <w:ind w:left="567" w:hanging="567"/>
        <w:jc w:val="center"/>
        <w:rPr>
          <w:rFonts w:ascii="Arial" w:hAnsi="Arial" w:cs="Arial"/>
          <w:b/>
          <w:sz w:val="24"/>
          <w:szCs w:val="24"/>
          <w:lang w:val="pt-BR"/>
        </w:rPr>
      </w:pPr>
    </w:p>
    <w:p w14:paraId="5FBBE09D" w14:textId="77777777" w:rsidR="00B84211" w:rsidRPr="00A10AD6" w:rsidRDefault="00B84211" w:rsidP="007E6104">
      <w:pPr>
        <w:pStyle w:val="LightGrid-Accent31"/>
        <w:spacing w:before="120" w:after="0" w:line="360" w:lineRule="auto"/>
        <w:ind w:left="567" w:hanging="567"/>
        <w:jc w:val="center"/>
        <w:rPr>
          <w:rFonts w:ascii="Arial" w:hAnsi="Arial" w:cs="Arial"/>
          <w:b/>
          <w:sz w:val="24"/>
          <w:szCs w:val="24"/>
          <w:lang w:val="pt-BR"/>
        </w:rPr>
      </w:pPr>
    </w:p>
    <w:p w14:paraId="45A4D3D5" w14:textId="77777777" w:rsidR="00B84211" w:rsidRPr="00A10AD6" w:rsidRDefault="00B84211" w:rsidP="007E6104">
      <w:pPr>
        <w:pStyle w:val="LightGrid-Accent31"/>
        <w:spacing w:before="120" w:after="0" w:line="360" w:lineRule="auto"/>
        <w:ind w:left="567" w:hanging="567"/>
        <w:jc w:val="center"/>
        <w:rPr>
          <w:rFonts w:ascii="Arial" w:hAnsi="Arial" w:cs="Arial"/>
          <w:b/>
          <w:sz w:val="24"/>
          <w:szCs w:val="24"/>
          <w:lang w:val="pt-BR"/>
        </w:rPr>
      </w:pPr>
    </w:p>
    <w:p w14:paraId="5F5F6253" w14:textId="77777777" w:rsidR="00B84211" w:rsidRPr="00A10AD6" w:rsidRDefault="00B84211" w:rsidP="007E6104">
      <w:pPr>
        <w:pStyle w:val="LightGrid-Accent31"/>
        <w:spacing w:before="120" w:after="0" w:line="360" w:lineRule="auto"/>
        <w:ind w:left="567" w:hanging="567"/>
        <w:jc w:val="both"/>
        <w:rPr>
          <w:rFonts w:ascii="Arial" w:hAnsi="Arial" w:cs="Arial"/>
          <w:b/>
          <w:sz w:val="24"/>
          <w:szCs w:val="24"/>
          <w:lang w:val="pt-BR"/>
        </w:rPr>
      </w:pPr>
    </w:p>
    <w:p w14:paraId="694C0316" w14:textId="77777777" w:rsidR="00B84211" w:rsidRPr="00A10AD6" w:rsidRDefault="00B84211" w:rsidP="007E6104">
      <w:pPr>
        <w:pStyle w:val="LightGrid-Accent31"/>
        <w:spacing w:before="120" w:after="0" w:line="360" w:lineRule="auto"/>
        <w:ind w:left="567" w:hanging="567"/>
        <w:jc w:val="both"/>
        <w:rPr>
          <w:rFonts w:ascii="Arial" w:hAnsi="Arial" w:cs="Arial"/>
          <w:b/>
          <w:sz w:val="24"/>
          <w:szCs w:val="24"/>
          <w:lang w:val="pt-BR"/>
        </w:rPr>
      </w:pPr>
    </w:p>
    <w:p w14:paraId="241F4347" w14:textId="77777777" w:rsidR="00B84211" w:rsidRPr="00A10AD6" w:rsidRDefault="00B84211" w:rsidP="007E6104">
      <w:pPr>
        <w:pStyle w:val="LightGrid-Accent31"/>
        <w:spacing w:before="120" w:after="0" w:line="360" w:lineRule="auto"/>
        <w:ind w:left="567" w:hanging="567"/>
        <w:jc w:val="both"/>
        <w:rPr>
          <w:rFonts w:ascii="Arial" w:hAnsi="Arial" w:cs="Arial"/>
          <w:b/>
          <w:sz w:val="24"/>
          <w:szCs w:val="24"/>
          <w:lang w:val="pt-BR"/>
        </w:rPr>
      </w:pPr>
    </w:p>
    <w:p w14:paraId="5E64BDED" w14:textId="77777777" w:rsidR="00B84211" w:rsidRPr="00A10AD6" w:rsidRDefault="00B84211" w:rsidP="007E6104">
      <w:pPr>
        <w:pStyle w:val="LightGrid-Accent31"/>
        <w:spacing w:before="120" w:after="0" w:line="360" w:lineRule="auto"/>
        <w:ind w:left="567" w:hanging="567"/>
        <w:jc w:val="both"/>
        <w:rPr>
          <w:rFonts w:ascii="Arial" w:hAnsi="Arial" w:cs="Arial"/>
          <w:b/>
          <w:sz w:val="24"/>
          <w:szCs w:val="24"/>
          <w:lang w:val="pt-BR"/>
        </w:rPr>
      </w:pPr>
    </w:p>
    <w:p w14:paraId="59D723B5" w14:textId="77777777" w:rsidR="00B84211" w:rsidRPr="00A10AD6" w:rsidRDefault="00B84211" w:rsidP="007E6104">
      <w:pPr>
        <w:pStyle w:val="LightGrid-Accent31"/>
        <w:spacing w:before="120" w:after="0" w:line="360" w:lineRule="auto"/>
        <w:ind w:left="567" w:hanging="567"/>
        <w:jc w:val="both"/>
        <w:rPr>
          <w:rFonts w:ascii="Arial" w:hAnsi="Arial" w:cs="Arial"/>
          <w:b/>
          <w:sz w:val="24"/>
          <w:szCs w:val="24"/>
          <w:lang w:val="pt-BR"/>
        </w:rPr>
      </w:pPr>
    </w:p>
    <w:p w14:paraId="2D81C533" w14:textId="77777777" w:rsidR="00B84211" w:rsidRPr="00A10AD6" w:rsidRDefault="00B84211" w:rsidP="007E6104">
      <w:pPr>
        <w:tabs>
          <w:tab w:val="left" w:pos="1440"/>
          <w:tab w:val="left" w:pos="3060"/>
        </w:tabs>
        <w:ind w:left="567" w:hanging="567"/>
        <w:jc w:val="both"/>
        <w:rPr>
          <w:rFonts w:ascii="Arial" w:hAnsi="Arial" w:cs="Arial"/>
          <w:sz w:val="24"/>
          <w:szCs w:val="24"/>
          <w:lang w:val="pt-BR"/>
        </w:rPr>
      </w:pPr>
    </w:p>
    <w:p w14:paraId="66770553" w14:textId="77777777" w:rsidR="00B84211" w:rsidRPr="00A10AD6" w:rsidRDefault="007A1860" w:rsidP="007E6104">
      <w:pPr>
        <w:pStyle w:val="BodyText"/>
        <w:pBdr>
          <w:top w:val="single" w:sz="4" w:space="1" w:color="auto"/>
          <w:left w:val="single" w:sz="4" w:space="4" w:color="auto"/>
          <w:bottom w:val="single" w:sz="4" w:space="1" w:color="auto"/>
          <w:right w:val="single" w:sz="4" w:space="4" w:color="auto"/>
        </w:pBdr>
        <w:tabs>
          <w:tab w:val="left" w:pos="1440"/>
        </w:tabs>
        <w:ind w:left="567" w:hanging="567"/>
        <w:jc w:val="both"/>
        <w:rPr>
          <w:rFonts w:ascii="Arial" w:hAnsi="Arial" w:cs="Arial"/>
          <w:b/>
          <w:szCs w:val="24"/>
          <w:lang w:val="es-ES"/>
        </w:rPr>
      </w:pPr>
      <w:r w:rsidRPr="00A10AD6">
        <w:rPr>
          <w:rFonts w:ascii="Arial" w:hAnsi="Arial" w:cs="Arial"/>
          <w:szCs w:val="24"/>
          <w:lang w:val="es-ES"/>
        </w:rPr>
        <w:t>Este documento ha sido preparado por: M</w:t>
      </w:r>
      <w:r w:rsidR="009A4966" w:rsidRPr="00A10AD6">
        <w:rPr>
          <w:rFonts w:ascii="Arial" w:hAnsi="Arial" w:cs="Arial"/>
          <w:szCs w:val="24"/>
          <w:lang w:val="es-ES"/>
        </w:rPr>
        <w:t>artin</w:t>
      </w:r>
      <w:r w:rsidRPr="00A10AD6">
        <w:rPr>
          <w:rFonts w:ascii="Arial" w:hAnsi="Arial" w:cs="Arial"/>
          <w:szCs w:val="24"/>
          <w:lang w:val="es-ES"/>
        </w:rPr>
        <w:t xml:space="preserve"> </w:t>
      </w:r>
      <w:r w:rsidR="009A4966" w:rsidRPr="00A10AD6">
        <w:rPr>
          <w:rFonts w:ascii="Arial" w:hAnsi="Arial" w:cs="Arial"/>
          <w:szCs w:val="24"/>
          <w:lang w:val="es-ES"/>
        </w:rPr>
        <w:t>Rossi</w:t>
      </w:r>
      <w:r w:rsidRPr="00A10AD6">
        <w:rPr>
          <w:rFonts w:ascii="Arial" w:hAnsi="Arial" w:cs="Arial"/>
          <w:szCs w:val="24"/>
          <w:lang w:val="es-ES"/>
        </w:rPr>
        <w:t xml:space="preserve"> (</w:t>
      </w:r>
      <w:r w:rsidR="008E3746" w:rsidRPr="00A10AD6">
        <w:rPr>
          <w:rFonts w:ascii="Arial" w:hAnsi="Arial" w:cs="Arial"/>
          <w:szCs w:val="24"/>
          <w:lang w:val="es-ES"/>
        </w:rPr>
        <w:t>Consultor</w:t>
      </w:r>
      <w:r w:rsidRPr="00A10AD6">
        <w:rPr>
          <w:rFonts w:ascii="Arial" w:hAnsi="Arial" w:cs="Arial"/>
          <w:szCs w:val="24"/>
          <w:lang w:val="es-ES"/>
        </w:rPr>
        <w:t>)</w:t>
      </w:r>
      <w:r w:rsidR="007D03A1" w:rsidRPr="00A10AD6">
        <w:rPr>
          <w:rFonts w:ascii="Arial" w:hAnsi="Arial" w:cs="Arial"/>
          <w:szCs w:val="24"/>
          <w:lang w:val="es-ES"/>
        </w:rPr>
        <w:t>.</w:t>
      </w:r>
      <w:r w:rsidR="00451B0C" w:rsidRPr="00A10AD6">
        <w:rPr>
          <w:rFonts w:ascii="Arial" w:hAnsi="Arial" w:cs="Arial"/>
          <w:szCs w:val="24"/>
          <w:lang w:val="es-ES"/>
        </w:rPr>
        <w:t xml:space="preserve"> </w:t>
      </w:r>
    </w:p>
    <w:p w14:paraId="7F142C25" w14:textId="77777777" w:rsidR="00B84211" w:rsidRDefault="00B84211" w:rsidP="007E6104">
      <w:pPr>
        <w:spacing w:line="240" w:lineRule="auto"/>
        <w:ind w:left="567" w:hanging="567"/>
        <w:jc w:val="both"/>
        <w:rPr>
          <w:rFonts w:ascii="Arial" w:hAnsi="Arial" w:cs="Arial"/>
          <w:b/>
          <w:sz w:val="24"/>
          <w:szCs w:val="24"/>
          <w:lang w:val="es-ES"/>
        </w:rPr>
      </w:pPr>
    </w:p>
    <w:p w14:paraId="43EE9654" w14:textId="77777777" w:rsidR="00A64090" w:rsidRPr="00A10AD6" w:rsidRDefault="00A64090" w:rsidP="007E6104">
      <w:pPr>
        <w:spacing w:line="240" w:lineRule="auto"/>
        <w:ind w:left="567" w:hanging="567"/>
        <w:jc w:val="both"/>
        <w:rPr>
          <w:rFonts w:ascii="Arial" w:hAnsi="Arial" w:cs="Arial"/>
          <w:b/>
          <w:i/>
          <w:sz w:val="24"/>
          <w:szCs w:val="24"/>
          <w:lang w:val="es-ES"/>
        </w:rPr>
      </w:pPr>
    </w:p>
    <w:p w14:paraId="3309FD57" w14:textId="77777777" w:rsidR="00B84211" w:rsidRPr="00323D49" w:rsidRDefault="007A1860" w:rsidP="007E6104">
      <w:pPr>
        <w:numPr>
          <w:ilvl w:val="0"/>
          <w:numId w:val="1"/>
        </w:numPr>
        <w:spacing w:after="0" w:line="480" w:lineRule="auto"/>
        <w:ind w:left="567" w:hanging="567"/>
        <w:jc w:val="both"/>
        <w:rPr>
          <w:rFonts w:ascii="Arial" w:hAnsi="Arial" w:cs="Arial"/>
          <w:b/>
          <w:lang w:val="es-ES"/>
        </w:rPr>
      </w:pPr>
      <w:r w:rsidRPr="00323D49">
        <w:rPr>
          <w:rFonts w:ascii="Arial" w:hAnsi="Arial" w:cs="Arial"/>
          <w:b/>
          <w:lang w:val="es-ES"/>
        </w:rPr>
        <w:lastRenderedPageBreak/>
        <w:t>Introducció</w:t>
      </w:r>
      <w:r w:rsidR="001C3DCA" w:rsidRPr="00323D49">
        <w:rPr>
          <w:rFonts w:ascii="Arial" w:hAnsi="Arial" w:cs="Arial"/>
          <w:b/>
          <w:lang w:val="es-ES"/>
        </w:rPr>
        <w:t>n</w:t>
      </w:r>
    </w:p>
    <w:p w14:paraId="2148D0DE" w14:textId="77777777" w:rsidR="00B84211" w:rsidRPr="00323D49" w:rsidRDefault="007A1860" w:rsidP="00A10AD6">
      <w:pPr>
        <w:pStyle w:val="Paragraph"/>
        <w:numPr>
          <w:ilvl w:val="1"/>
          <w:numId w:val="1"/>
        </w:numPr>
        <w:spacing w:before="0" w:after="0"/>
        <w:ind w:left="562" w:hanging="562"/>
        <w:rPr>
          <w:rFonts w:ascii="Arial" w:hAnsi="Arial" w:cs="Arial"/>
          <w:kern w:val="28"/>
          <w:sz w:val="22"/>
          <w:szCs w:val="22"/>
        </w:rPr>
      </w:pPr>
      <w:r w:rsidRPr="00323D49">
        <w:rPr>
          <w:rFonts w:ascii="Arial" w:hAnsi="Arial" w:cs="Arial"/>
          <w:kern w:val="28"/>
          <w:sz w:val="22"/>
          <w:szCs w:val="22"/>
        </w:rPr>
        <w:t xml:space="preserve">Este documento presenta el análisis económico ex-ante </w:t>
      </w:r>
      <w:r w:rsidR="00E05BAC" w:rsidRPr="00323D49">
        <w:rPr>
          <w:rFonts w:ascii="Arial" w:hAnsi="Arial" w:cs="Arial"/>
          <w:kern w:val="28"/>
          <w:sz w:val="22"/>
          <w:szCs w:val="22"/>
        </w:rPr>
        <w:t xml:space="preserve">del </w:t>
      </w:r>
      <w:r w:rsidR="001A4762" w:rsidRPr="00323D49">
        <w:rPr>
          <w:rFonts w:ascii="Arial" w:hAnsi="Arial" w:cs="Arial"/>
          <w:bCs/>
          <w:kern w:val="28"/>
          <w:sz w:val="22"/>
          <w:szCs w:val="22"/>
          <w:lang w:val="es-AR"/>
        </w:rPr>
        <w:t>Programa</w:t>
      </w:r>
      <w:r w:rsidR="00CF6D7D" w:rsidRPr="00323D49">
        <w:rPr>
          <w:rFonts w:ascii="Arial" w:hAnsi="Arial" w:cs="Arial"/>
          <w:bCs/>
          <w:kern w:val="28"/>
          <w:sz w:val="22"/>
          <w:szCs w:val="22"/>
          <w:lang w:val="es-AR"/>
        </w:rPr>
        <w:t xml:space="preserve"> de </w:t>
      </w:r>
      <w:r w:rsidR="004C5FDB" w:rsidRPr="00323D49">
        <w:rPr>
          <w:rFonts w:ascii="Arial" w:hAnsi="Arial" w:cs="Arial"/>
          <w:bCs/>
          <w:kern w:val="28"/>
          <w:sz w:val="22"/>
          <w:szCs w:val="22"/>
          <w:lang w:val="es-AR"/>
        </w:rPr>
        <w:t>fortalecimiento de la capacidad institucional de la Defensoría del Pueblo</w:t>
      </w:r>
      <w:r w:rsidR="00AC0523" w:rsidRPr="00323D49">
        <w:rPr>
          <w:rFonts w:ascii="Arial" w:hAnsi="Arial" w:cs="Arial"/>
          <w:bCs/>
          <w:kern w:val="28"/>
          <w:sz w:val="22"/>
          <w:szCs w:val="22"/>
          <w:lang w:val="es-AR"/>
        </w:rPr>
        <w:t xml:space="preserve"> de Colombia</w:t>
      </w:r>
      <w:r w:rsidR="004C5FDB" w:rsidRPr="00323D49">
        <w:rPr>
          <w:rFonts w:ascii="Arial" w:hAnsi="Arial" w:cs="Arial"/>
          <w:bCs/>
          <w:kern w:val="28"/>
          <w:sz w:val="22"/>
          <w:szCs w:val="22"/>
          <w:lang w:val="es-AR"/>
        </w:rPr>
        <w:t xml:space="preserve"> (CO-L1236)</w:t>
      </w:r>
      <w:r w:rsidRPr="00323D49">
        <w:rPr>
          <w:rFonts w:ascii="Arial" w:hAnsi="Arial" w:cs="Arial"/>
          <w:kern w:val="28"/>
          <w:sz w:val="22"/>
          <w:szCs w:val="22"/>
        </w:rPr>
        <w:t xml:space="preserve">, cuya ejecución se tiene prevista para </w:t>
      </w:r>
      <w:r w:rsidR="004C19AB" w:rsidRPr="00323D49">
        <w:rPr>
          <w:rFonts w:ascii="Arial" w:hAnsi="Arial" w:cs="Arial"/>
          <w:kern w:val="28"/>
          <w:sz w:val="22"/>
          <w:szCs w:val="22"/>
        </w:rPr>
        <w:t>el período 201</w:t>
      </w:r>
      <w:r w:rsidR="004C5FDB" w:rsidRPr="00323D49">
        <w:rPr>
          <w:rFonts w:ascii="Arial" w:hAnsi="Arial" w:cs="Arial"/>
          <w:kern w:val="28"/>
          <w:sz w:val="22"/>
          <w:szCs w:val="22"/>
        </w:rPr>
        <w:t>8</w:t>
      </w:r>
      <w:r w:rsidR="00A10AD6" w:rsidRPr="00323D49">
        <w:rPr>
          <w:rFonts w:ascii="Arial" w:hAnsi="Arial" w:cs="Arial"/>
          <w:kern w:val="28"/>
          <w:sz w:val="22"/>
          <w:szCs w:val="22"/>
        </w:rPr>
        <w:noBreakHyphen/>
      </w:r>
      <w:r w:rsidR="005B4203" w:rsidRPr="00323D49">
        <w:rPr>
          <w:rFonts w:ascii="Arial" w:hAnsi="Arial" w:cs="Arial"/>
          <w:kern w:val="28"/>
          <w:sz w:val="22"/>
          <w:szCs w:val="22"/>
        </w:rPr>
        <w:t>20</w:t>
      </w:r>
      <w:r w:rsidR="00D55D30" w:rsidRPr="00323D49">
        <w:rPr>
          <w:rFonts w:ascii="Arial" w:hAnsi="Arial" w:cs="Arial"/>
          <w:kern w:val="28"/>
          <w:sz w:val="22"/>
          <w:szCs w:val="22"/>
        </w:rPr>
        <w:t>2</w:t>
      </w:r>
      <w:r w:rsidR="004C5FDB" w:rsidRPr="00323D49">
        <w:rPr>
          <w:rFonts w:ascii="Arial" w:hAnsi="Arial" w:cs="Arial"/>
          <w:kern w:val="28"/>
          <w:sz w:val="22"/>
          <w:szCs w:val="22"/>
        </w:rPr>
        <w:t>1</w:t>
      </w:r>
      <w:r w:rsidR="004C19AB" w:rsidRPr="00323D49">
        <w:rPr>
          <w:rFonts w:ascii="Arial" w:hAnsi="Arial" w:cs="Arial"/>
          <w:kern w:val="28"/>
          <w:sz w:val="22"/>
          <w:szCs w:val="22"/>
        </w:rPr>
        <w:t>.</w:t>
      </w:r>
      <w:r w:rsidR="00E05BAC" w:rsidRPr="00323D49">
        <w:rPr>
          <w:rFonts w:ascii="Arial" w:hAnsi="Arial" w:cs="Arial"/>
          <w:kern w:val="28"/>
          <w:sz w:val="22"/>
          <w:szCs w:val="22"/>
        </w:rPr>
        <w:t xml:space="preserve"> </w:t>
      </w:r>
      <w:r w:rsidR="004C19AB" w:rsidRPr="00323D49">
        <w:rPr>
          <w:rFonts w:ascii="Arial" w:hAnsi="Arial" w:cs="Arial"/>
          <w:kern w:val="28"/>
          <w:sz w:val="22"/>
          <w:szCs w:val="22"/>
        </w:rPr>
        <w:t>El análisis se lleva a cabo mediante la metodología de costo</w:t>
      </w:r>
      <w:r w:rsidR="00AE3C87" w:rsidRPr="00323D49">
        <w:rPr>
          <w:rFonts w:ascii="Arial" w:hAnsi="Arial" w:cs="Arial"/>
          <w:kern w:val="28"/>
          <w:sz w:val="22"/>
          <w:szCs w:val="22"/>
        </w:rPr>
        <w:noBreakHyphen/>
      </w:r>
      <w:r w:rsidR="00925598" w:rsidRPr="00323D49">
        <w:rPr>
          <w:rFonts w:ascii="Arial" w:hAnsi="Arial" w:cs="Arial"/>
          <w:kern w:val="28"/>
          <w:sz w:val="22"/>
          <w:szCs w:val="22"/>
        </w:rPr>
        <w:t>beneficio</w:t>
      </w:r>
      <w:r w:rsidR="004C19AB" w:rsidRPr="00323D49">
        <w:rPr>
          <w:rFonts w:ascii="Arial" w:hAnsi="Arial" w:cs="Arial"/>
          <w:kern w:val="28"/>
          <w:sz w:val="22"/>
          <w:szCs w:val="22"/>
        </w:rPr>
        <w:t>.</w:t>
      </w:r>
    </w:p>
    <w:p w14:paraId="01819B76" w14:textId="77777777" w:rsidR="00A10AD6" w:rsidRPr="00323D49" w:rsidRDefault="00A10AD6" w:rsidP="00A10AD6">
      <w:pPr>
        <w:pStyle w:val="Paragraph"/>
        <w:numPr>
          <w:ilvl w:val="0"/>
          <w:numId w:val="0"/>
        </w:numPr>
        <w:spacing w:before="0" w:after="0"/>
        <w:ind w:left="562"/>
        <w:rPr>
          <w:rFonts w:ascii="Arial" w:hAnsi="Arial" w:cs="Arial"/>
          <w:kern w:val="28"/>
          <w:sz w:val="22"/>
          <w:szCs w:val="22"/>
        </w:rPr>
      </w:pPr>
    </w:p>
    <w:p w14:paraId="6435A3EE" w14:textId="53865333" w:rsidR="00A95107" w:rsidRPr="00323D49" w:rsidRDefault="004C19AB" w:rsidP="00A10AD6">
      <w:pPr>
        <w:pStyle w:val="Paragraph"/>
        <w:numPr>
          <w:ilvl w:val="1"/>
          <w:numId w:val="1"/>
        </w:numPr>
        <w:spacing w:before="0" w:after="0"/>
        <w:ind w:left="562" w:hanging="562"/>
        <w:rPr>
          <w:rFonts w:ascii="Arial" w:hAnsi="Arial" w:cs="Arial"/>
          <w:kern w:val="28"/>
          <w:sz w:val="22"/>
          <w:szCs w:val="22"/>
        </w:rPr>
      </w:pPr>
      <w:r w:rsidRPr="00323D49">
        <w:rPr>
          <w:rFonts w:ascii="Arial" w:hAnsi="Arial" w:cs="Arial"/>
          <w:kern w:val="28"/>
          <w:sz w:val="22"/>
          <w:szCs w:val="22"/>
        </w:rPr>
        <w:t xml:space="preserve">El </w:t>
      </w:r>
      <w:r w:rsidR="001A4762" w:rsidRPr="00323D49">
        <w:rPr>
          <w:rFonts w:ascii="Arial" w:hAnsi="Arial" w:cs="Arial"/>
          <w:bCs/>
          <w:kern w:val="28"/>
          <w:sz w:val="22"/>
          <w:szCs w:val="22"/>
          <w:lang w:val="es-AR"/>
        </w:rPr>
        <w:t>Programa</w:t>
      </w:r>
      <w:r w:rsidR="00114D20" w:rsidRPr="00323D49">
        <w:rPr>
          <w:rFonts w:ascii="Arial" w:hAnsi="Arial" w:cs="Arial"/>
          <w:bCs/>
          <w:kern w:val="28"/>
          <w:sz w:val="22"/>
          <w:szCs w:val="22"/>
          <w:lang w:val="es-AR"/>
        </w:rPr>
        <w:t xml:space="preserve"> de fortalecimiento de la capacidad institucional de la Defensoría del Pueblo</w:t>
      </w:r>
      <w:r w:rsidR="00AC0523" w:rsidRPr="00323D49">
        <w:rPr>
          <w:rFonts w:ascii="Arial" w:hAnsi="Arial" w:cs="Arial"/>
          <w:bCs/>
          <w:kern w:val="28"/>
          <w:sz w:val="22"/>
          <w:szCs w:val="22"/>
          <w:lang w:val="es-AR"/>
        </w:rPr>
        <w:t xml:space="preserve"> de Colombia</w:t>
      </w:r>
      <w:r w:rsidR="00114D20" w:rsidRPr="00323D49">
        <w:rPr>
          <w:rFonts w:ascii="Arial" w:hAnsi="Arial" w:cs="Arial"/>
          <w:bCs/>
          <w:kern w:val="28"/>
          <w:sz w:val="22"/>
          <w:szCs w:val="22"/>
          <w:lang w:val="es-AR"/>
        </w:rPr>
        <w:t xml:space="preserve"> </w:t>
      </w:r>
      <w:r w:rsidRPr="00323D49">
        <w:rPr>
          <w:rFonts w:ascii="Arial" w:hAnsi="Arial" w:cs="Arial"/>
          <w:kern w:val="28"/>
          <w:sz w:val="22"/>
          <w:szCs w:val="22"/>
        </w:rPr>
        <w:t>(</w:t>
      </w:r>
      <w:r w:rsidR="008A4318" w:rsidRPr="00323D49">
        <w:rPr>
          <w:rFonts w:ascii="Arial" w:hAnsi="Arial" w:cs="Arial"/>
          <w:kern w:val="28"/>
          <w:sz w:val="22"/>
          <w:szCs w:val="22"/>
        </w:rPr>
        <w:t>“</w:t>
      </w:r>
      <w:r w:rsidR="00255116" w:rsidRPr="00323D49">
        <w:rPr>
          <w:rFonts w:ascii="Arial" w:hAnsi="Arial" w:cs="Arial"/>
          <w:kern w:val="28"/>
          <w:sz w:val="22"/>
          <w:szCs w:val="22"/>
        </w:rPr>
        <w:t>E</w:t>
      </w:r>
      <w:r w:rsidR="008A4318" w:rsidRPr="00323D49">
        <w:rPr>
          <w:rFonts w:ascii="Arial" w:hAnsi="Arial" w:cs="Arial"/>
          <w:kern w:val="28"/>
          <w:sz w:val="22"/>
          <w:szCs w:val="22"/>
        </w:rPr>
        <w:t xml:space="preserve">l </w:t>
      </w:r>
      <w:r w:rsidR="001A4762" w:rsidRPr="00323D49">
        <w:rPr>
          <w:rFonts w:ascii="Arial" w:hAnsi="Arial" w:cs="Arial"/>
          <w:kern w:val="28"/>
          <w:sz w:val="22"/>
          <w:szCs w:val="22"/>
        </w:rPr>
        <w:t>Programa</w:t>
      </w:r>
      <w:r w:rsidR="008A4318" w:rsidRPr="00323D49">
        <w:rPr>
          <w:rFonts w:ascii="Arial" w:hAnsi="Arial" w:cs="Arial"/>
          <w:kern w:val="28"/>
          <w:sz w:val="22"/>
          <w:szCs w:val="22"/>
        </w:rPr>
        <w:t xml:space="preserve">”, en adelante) tiene como objetivo </w:t>
      </w:r>
      <w:r w:rsidR="00F423FB" w:rsidRPr="00323D49">
        <w:rPr>
          <w:rFonts w:ascii="Arial" w:hAnsi="Arial" w:cs="Arial"/>
          <w:kern w:val="28"/>
          <w:sz w:val="22"/>
          <w:szCs w:val="22"/>
        </w:rPr>
        <w:t>general</w:t>
      </w:r>
      <w:r w:rsidR="00A95107" w:rsidRPr="00323D49">
        <w:rPr>
          <w:rFonts w:ascii="Arial" w:hAnsi="Arial" w:cs="Arial"/>
          <w:kern w:val="28"/>
          <w:sz w:val="22"/>
          <w:szCs w:val="22"/>
        </w:rPr>
        <w:t xml:space="preserve"> </w:t>
      </w:r>
      <w:r w:rsidR="00AC0523" w:rsidRPr="00323D49">
        <w:rPr>
          <w:rFonts w:ascii="Arial" w:hAnsi="Arial" w:cs="Arial"/>
          <w:kern w:val="28"/>
          <w:sz w:val="22"/>
          <w:szCs w:val="22"/>
        </w:rPr>
        <w:t xml:space="preserve">el mejorar la efectividad de la gestión institucional de la </w:t>
      </w:r>
      <w:r w:rsidR="00E26652" w:rsidRPr="00323D49">
        <w:rPr>
          <w:rFonts w:ascii="Arial" w:hAnsi="Arial" w:cs="Arial"/>
          <w:bCs/>
          <w:kern w:val="28"/>
          <w:sz w:val="22"/>
          <w:szCs w:val="22"/>
          <w:lang w:val="es-AR"/>
        </w:rPr>
        <w:t>Defensoría del Pueblo de Colombia (</w:t>
      </w:r>
      <w:r w:rsidR="00AC0523" w:rsidRPr="00323D49">
        <w:rPr>
          <w:rFonts w:ascii="Arial" w:hAnsi="Arial" w:cs="Arial"/>
          <w:kern w:val="28"/>
          <w:sz w:val="22"/>
          <w:szCs w:val="22"/>
        </w:rPr>
        <w:t>DPC</w:t>
      </w:r>
      <w:r w:rsidR="00E26652" w:rsidRPr="00323D49">
        <w:rPr>
          <w:rFonts w:ascii="Arial" w:hAnsi="Arial" w:cs="Arial"/>
          <w:kern w:val="28"/>
          <w:sz w:val="22"/>
          <w:szCs w:val="22"/>
        </w:rPr>
        <w:t>)</w:t>
      </w:r>
      <w:r w:rsidR="00AC0523" w:rsidRPr="00323D49">
        <w:rPr>
          <w:rFonts w:ascii="Arial" w:hAnsi="Arial" w:cs="Arial"/>
          <w:kern w:val="28"/>
          <w:sz w:val="22"/>
          <w:szCs w:val="22"/>
        </w:rPr>
        <w:t>. Esto comprende: (i) incrementar la eficiencia y eficacia en la gestión institucional</w:t>
      </w:r>
      <w:r w:rsidR="004703C7" w:rsidRPr="00323D49">
        <w:rPr>
          <w:rFonts w:ascii="Arial" w:hAnsi="Arial" w:cs="Arial"/>
          <w:kern w:val="28"/>
          <w:sz w:val="22"/>
          <w:szCs w:val="22"/>
          <w:lang w:val="es-ES_tradnl"/>
        </w:rPr>
        <w:t>;</w:t>
      </w:r>
      <w:r w:rsidR="00AC0523" w:rsidRPr="00323D49">
        <w:rPr>
          <w:rFonts w:ascii="Arial" w:hAnsi="Arial" w:cs="Arial"/>
          <w:kern w:val="28"/>
          <w:sz w:val="22"/>
          <w:szCs w:val="22"/>
        </w:rPr>
        <w:t xml:space="preserve"> (ii) mejorar la calidad</w:t>
      </w:r>
      <w:r w:rsidR="002B3E82" w:rsidRPr="00323D49">
        <w:rPr>
          <w:rFonts w:ascii="Arial" w:hAnsi="Arial" w:cs="Arial"/>
          <w:kern w:val="28"/>
          <w:sz w:val="22"/>
          <w:szCs w:val="22"/>
        </w:rPr>
        <w:t xml:space="preserve"> y eficiencia</w:t>
      </w:r>
      <w:r w:rsidR="00AC0523" w:rsidRPr="00323D49">
        <w:rPr>
          <w:rFonts w:ascii="Arial" w:hAnsi="Arial" w:cs="Arial"/>
          <w:kern w:val="28"/>
          <w:sz w:val="22"/>
          <w:szCs w:val="22"/>
        </w:rPr>
        <w:t xml:space="preserve"> en los servicios </w:t>
      </w:r>
      <w:r w:rsidR="008B296C" w:rsidRPr="00323D49">
        <w:rPr>
          <w:rFonts w:ascii="Arial" w:hAnsi="Arial" w:cs="Arial"/>
          <w:kern w:val="28"/>
          <w:sz w:val="22"/>
          <w:szCs w:val="22"/>
        </w:rPr>
        <w:t>que presta la DPC</w:t>
      </w:r>
      <w:r w:rsidR="004703C7" w:rsidRPr="00323D49">
        <w:rPr>
          <w:rFonts w:ascii="Arial" w:hAnsi="Arial" w:cs="Arial"/>
          <w:kern w:val="28"/>
          <w:sz w:val="22"/>
          <w:szCs w:val="22"/>
        </w:rPr>
        <w:t>;</w:t>
      </w:r>
      <w:r w:rsidR="00AC0523" w:rsidRPr="00323D49">
        <w:rPr>
          <w:rFonts w:ascii="Arial" w:hAnsi="Arial" w:cs="Arial"/>
          <w:kern w:val="28"/>
          <w:sz w:val="22"/>
          <w:szCs w:val="22"/>
        </w:rPr>
        <w:t xml:space="preserve"> y (iii) fortalecer la rendición de cuentas y la participación ciudadana</w:t>
      </w:r>
      <w:r w:rsidR="000932DC" w:rsidRPr="00323D49">
        <w:rPr>
          <w:rFonts w:ascii="Arial" w:hAnsi="Arial" w:cs="Arial"/>
          <w:kern w:val="28"/>
          <w:sz w:val="22"/>
          <w:szCs w:val="22"/>
        </w:rPr>
        <w:t>.</w:t>
      </w:r>
    </w:p>
    <w:p w14:paraId="78DEC5CA" w14:textId="77777777" w:rsidR="00B84211" w:rsidRPr="00323D49" w:rsidRDefault="00B84211" w:rsidP="00A95107">
      <w:pPr>
        <w:pStyle w:val="Paragraph"/>
        <w:numPr>
          <w:ilvl w:val="0"/>
          <w:numId w:val="0"/>
        </w:numPr>
        <w:spacing w:before="0" w:after="0" w:line="480" w:lineRule="auto"/>
        <w:ind w:left="567"/>
        <w:rPr>
          <w:rFonts w:ascii="Arial" w:hAnsi="Arial" w:cs="Arial"/>
          <w:kern w:val="28"/>
          <w:sz w:val="22"/>
          <w:szCs w:val="22"/>
          <w:lang w:val="es-AR"/>
        </w:rPr>
      </w:pPr>
    </w:p>
    <w:p w14:paraId="1556C401" w14:textId="77777777" w:rsidR="00B84211" w:rsidRPr="00323D49" w:rsidRDefault="00C355F9" w:rsidP="007E6104">
      <w:pPr>
        <w:pStyle w:val="Paragraph"/>
        <w:numPr>
          <w:ilvl w:val="0"/>
          <w:numId w:val="1"/>
        </w:numPr>
        <w:spacing w:before="0" w:after="0" w:line="480" w:lineRule="auto"/>
        <w:ind w:left="567" w:hanging="567"/>
        <w:rPr>
          <w:rFonts w:ascii="Arial" w:hAnsi="Arial" w:cs="Arial"/>
          <w:b/>
          <w:sz w:val="22"/>
          <w:szCs w:val="22"/>
        </w:rPr>
      </w:pPr>
      <w:r w:rsidRPr="00323D49">
        <w:rPr>
          <w:rFonts w:ascii="Arial" w:hAnsi="Arial" w:cs="Arial"/>
          <w:b/>
          <w:sz w:val="22"/>
          <w:szCs w:val="22"/>
        </w:rPr>
        <w:t>Metodología</w:t>
      </w:r>
    </w:p>
    <w:p w14:paraId="3CAA2A50" w14:textId="77777777" w:rsidR="00B84211" w:rsidRPr="00323D49" w:rsidRDefault="007B3237" w:rsidP="007E6104">
      <w:pPr>
        <w:pStyle w:val="TitulopostI"/>
        <w:rPr>
          <w:rFonts w:ascii="Arial" w:hAnsi="Arial" w:cs="Arial"/>
          <w:sz w:val="22"/>
          <w:szCs w:val="22"/>
        </w:rPr>
      </w:pPr>
      <w:r w:rsidRPr="00323D49">
        <w:rPr>
          <w:rFonts w:ascii="Arial" w:hAnsi="Arial" w:cs="Arial"/>
          <w:sz w:val="22"/>
          <w:szCs w:val="22"/>
        </w:rPr>
        <w:t>Descripción de la intervención</w:t>
      </w:r>
      <w:r w:rsidR="00A603AC" w:rsidRPr="00323D49">
        <w:rPr>
          <w:rFonts w:ascii="Arial" w:hAnsi="Arial" w:cs="Arial"/>
          <w:sz w:val="22"/>
          <w:szCs w:val="22"/>
        </w:rPr>
        <w:t xml:space="preserve"> </w:t>
      </w:r>
    </w:p>
    <w:p w14:paraId="672611A2" w14:textId="77777777" w:rsidR="00A90AEF" w:rsidRPr="00323D49" w:rsidRDefault="00CC5225" w:rsidP="00A10AD6">
      <w:pPr>
        <w:pStyle w:val="Paragraph"/>
        <w:numPr>
          <w:ilvl w:val="1"/>
          <w:numId w:val="1"/>
        </w:numPr>
        <w:spacing w:before="0" w:after="0"/>
        <w:rPr>
          <w:rFonts w:ascii="Arial" w:hAnsi="Arial" w:cs="Arial"/>
          <w:kern w:val="28"/>
          <w:sz w:val="22"/>
          <w:szCs w:val="22"/>
          <w:lang w:val="es-EC"/>
        </w:rPr>
      </w:pPr>
      <w:r w:rsidRPr="00323D49">
        <w:rPr>
          <w:rFonts w:ascii="Arial" w:hAnsi="Arial" w:cs="Arial"/>
          <w:kern w:val="28"/>
          <w:sz w:val="22"/>
          <w:szCs w:val="22"/>
        </w:rPr>
        <w:t xml:space="preserve">El </w:t>
      </w:r>
      <w:r w:rsidR="001A4762" w:rsidRPr="00323D49">
        <w:rPr>
          <w:rFonts w:ascii="Arial" w:hAnsi="Arial" w:cs="Arial"/>
          <w:kern w:val="28"/>
          <w:sz w:val="22"/>
          <w:szCs w:val="22"/>
        </w:rPr>
        <w:t>Programa</w:t>
      </w:r>
      <w:r w:rsidR="00556E87" w:rsidRPr="00323D49" w:rsidDel="00556E87">
        <w:rPr>
          <w:rFonts w:ascii="Arial" w:hAnsi="Arial" w:cs="Arial"/>
          <w:kern w:val="28"/>
          <w:sz w:val="22"/>
          <w:szCs w:val="22"/>
        </w:rPr>
        <w:t xml:space="preserve"> </w:t>
      </w:r>
      <w:r w:rsidR="00556E87" w:rsidRPr="00323D49">
        <w:rPr>
          <w:rFonts w:ascii="Arial" w:hAnsi="Arial" w:cs="Arial"/>
          <w:kern w:val="28"/>
          <w:sz w:val="22"/>
          <w:szCs w:val="22"/>
        </w:rPr>
        <w:t xml:space="preserve">puede caracterizarse </w:t>
      </w:r>
      <w:r w:rsidR="00D935D8" w:rsidRPr="00323D49">
        <w:rPr>
          <w:rFonts w:ascii="Arial" w:hAnsi="Arial" w:cs="Arial"/>
          <w:kern w:val="28"/>
          <w:sz w:val="22"/>
          <w:szCs w:val="22"/>
        </w:rPr>
        <w:t xml:space="preserve">a través de los </w:t>
      </w:r>
      <w:r w:rsidR="00DB6C07" w:rsidRPr="00323D49">
        <w:rPr>
          <w:rFonts w:ascii="Arial" w:hAnsi="Arial" w:cs="Arial"/>
          <w:kern w:val="28"/>
          <w:sz w:val="22"/>
          <w:szCs w:val="22"/>
        </w:rPr>
        <w:t>3</w:t>
      </w:r>
      <w:r w:rsidR="00D935D8" w:rsidRPr="00323D49">
        <w:rPr>
          <w:rFonts w:ascii="Arial" w:hAnsi="Arial" w:cs="Arial"/>
          <w:kern w:val="28"/>
          <w:sz w:val="22"/>
          <w:szCs w:val="22"/>
        </w:rPr>
        <w:t xml:space="preserve"> componentes que lo conforman</w:t>
      </w:r>
      <w:r w:rsidR="00DB6C07" w:rsidRPr="00323D49">
        <w:rPr>
          <w:rFonts w:ascii="Arial" w:hAnsi="Arial" w:cs="Arial"/>
          <w:kern w:val="28"/>
          <w:sz w:val="22"/>
          <w:szCs w:val="22"/>
        </w:rPr>
        <w:t>:</w:t>
      </w:r>
    </w:p>
    <w:p w14:paraId="3A7F5423" w14:textId="77777777" w:rsidR="00A10AD6" w:rsidRPr="00323D49" w:rsidRDefault="00A10AD6" w:rsidP="00A10AD6">
      <w:pPr>
        <w:pStyle w:val="Paragraph"/>
        <w:numPr>
          <w:ilvl w:val="0"/>
          <w:numId w:val="0"/>
        </w:numPr>
        <w:spacing w:before="0" w:after="0"/>
        <w:ind w:left="567"/>
        <w:rPr>
          <w:rFonts w:ascii="Arial" w:hAnsi="Arial" w:cs="Arial"/>
          <w:kern w:val="28"/>
          <w:sz w:val="22"/>
          <w:szCs w:val="22"/>
          <w:lang w:val="es-EC"/>
        </w:rPr>
      </w:pPr>
    </w:p>
    <w:p w14:paraId="41CB85DA" w14:textId="36194663" w:rsidR="000C018C" w:rsidRPr="00323D49" w:rsidRDefault="00F160A7" w:rsidP="00A10AD6">
      <w:pPr>
        <w:pStyle w:val="Paragraph"/>
        <w:numPr>
          <w:ilvl w:val="1"/>
          <w:numId w:val="1"/>
        </w:numPr>
        <w:spacing w:before="0" w:after="0"/>
        <w:rPr>
          <w:rFonts w:ascii="Arial" w:hAnsi="Arial" w:cs="Arial"/>
          <w:kern w:val="28"/>
          <w:sz w:val="22"/>
          <w:szCs w:val="22"/>
          <w:lang w:val="es-EC"/>
        </w:rPr>
      </w:pPr>
      <w:r w:rsidRPr="00323D49">
        <w:rPr>
          <w:rFonts w:ascii="Arial" w:hAnsi="Arial" w:cs="Arial"/>
          <w:b/>
          <w:kern w:val="28"/>
          <w:sz w:val="22"/>
          <w:szCs w:val="22"/>
          <w:u w:val="single"/>
          <w:lang w:val="es-EC"/>
        </w:rPr>
        <w:t>Componente 1.</w:t>
      </w:r>
      <w:r w:rsidRPr="00323D49">
        <w:rPr>
          <w:rFonts w:ascii="Arial" w:hAnsi="Arial" w:cs="Arial"/>
          <w:b/>
          <w:kern w:val="28"/>
          <w:sz w:val="22"/>
          <w:szCs w:val="22"/>
          <w:lang w:val="es-EC"/>
        </w:rPr>
        <w:t xml:space="preserve"> Fortalecimiento de la Gestión y Planeación Estratégica. (US$8,5 millones). </w:t>
      </w:r>
      <w:r w:rsidRPr="00323D49">
        <w:rPr>
          <w:rFonts w:ascii="Arial" w:hAnsi="Arial" w:cs="Arial"/>
          <w:kern w:val="28"/>
          <w:sz w:val="22"/>
          <w:szCs w:val="22"/>
          <w:lang w:val="es-EC"/>
        </w:rPr>
        <w:t>Busca mejorar la eficiencia y eficacia de la DPC mediante el fortalecimiento de capacidades de planeación y gestión estratégica. Actividades: (i)</w:t>
      </w:r>
      <w:r w:rsidR="004703C7">
        <w:rPr>
          <w:rFonts w:ascii="Arial" w:hAnsi="Arial" w:cs="Arial"/>
          <w:kern w:val="28"/>
          <w:sz w:val="22"/>
          <w:szCs w:val="22"/>
          <w:lang w:val="es-EC"/>
        </w:rPr>
        <w:t> </w:t>
      </w:r>
      <w:r w:rsidRPr="00323D49">
        <w:rPr>
          <w:rFonts w:ascii="Arial" w:hAnsi="Arial" w:cs="Arial"/>
          <w:kern w:val="28"/>
          <w:sz w:val="22"/>
          <w:szCs w:val="22"/>
          <w:lang w:val="es-EC"/>
        </w:rPr>
        <w:t>diseño e implementación de un Modelo de Gestión Defensorial por Resultados (MGDR)</w:t>
      </w:r>
      <w:r w:rsidRPr="00323D49">
        <w:rPr>
          <w:rFonts w:ascii="Arial" w:hAnsi="Arial" w:cs="Arial"/>
          <w:kern w:val="28"/>
          <w:sz w:val="22"/>
          <w:szCs w:val="22"/>
          <w:vertAlign w:val="superscript"/>
          <w:lang w:val="es-EC"/>
        </w:rPr>
        <w:footnoteReference w:id="2"/>
      </w:r>
      <w:r w:rsidRPr="00323D49">
        <w:rPr>
          <w:rFonts w:ascii="Arial" w:hAnsi="Arial" w:cs="Arial"/>
          <w:kern w:val="28"/>
          <w:sz w:val="22"/>
          <w:szCs w:val="22"/>
          <w:vertAlign w:val="superscript"/>
          <w:lang w:val="es-EC"/>
        </w:rPr>
        <w:t xml:space="preserve"> </w:t>
      </w:r>
      <w:r w:rsidRPr="00323D49">
        <w:rPr>
          <w:rFonts w:ascii="Arial" w:hAnsi="Arial" w:cs="Arial"/>
          <w:kern w:val="28"/>
          <w:sz w:val="22"/>
          <w:szCs w:val="22"/>
          <w:lang w:val="es-EC"/>
        </w:rPr>
        <w:t>que incluya los sistemas de planeación estratégica, presupuestación, monitoreo y evaluación. El MGDR incluirá una línea de generación de resultados y mecanismo de medición de impacto en materia de género. Esto reforzará la atención al enfoque de género y poblaciones vulnerables como parte integrante de la planificación en toda la entidad recomendando la inclusión de esta perspectiva en los Planes Operativos estratégicos de las Defensorías Delegadas; (ii) diseño e implementación de una metodología para gestionar alertas y/o recomendaciones incluyendo criterios de priorización, monitoreo y seguimiento poblacional, temático y territorial</w:t>
      </w:r>
      <w:r w:rsidRPr="00323D49">
        <w:rPr>
          <w:rFonts w:ascii="Arial" w:hAnsi="Arial" w:cs="Arial"/>
          <w:kern w:val="28"/>
          <w:sz w:val="22"/>
          <w:szCs w:val="22"/>
          <w:vertAlign w:val="superscript"/>
          <w:lang w:val="es-EC"/>
        </w:rPr>
        <w:footnoteReference w:id="3"/>
      </w:r>
      <w:r w:rsidRPr="00323D49">
        <w:rPr>
          <w:rFonts w:ascii="Arial" w:hAnsi="Arial" w:cs="Arial"/>
          <w:kern w:val="28"/>
          <w:sz w:val="22"/>
          <w:szCs w:val="22"/>
          <w:lang w:val="es-EC"/>
        </w:rPr>
        <w:t xml:space="preserve">; (iii) diseño e implementación de una </w:t>
      </w:r>
      <w:r w:rsidR="008B296C" w:rsidRPr="00323D49">
        <w:rPr>
          <w:rFonts w:ascii="Arial" w:hAnsi="Arial" w:cs="Arial"/>
          <w:kern w:val="28"/>
          <w:sz w:val="22"/>
          <w:szCs w:val="22"/>
          <w:lang w:val="es-EC"/>
        </w:rPr>
        <w:t>herramienta de monitoreo, análisis y seguimiento</w:t>
      </w:r>
      <w:r w:rsidRPr="00323D49">
        <w:rPr>
          <w:rFonts w:ascii="Arial" w:hAnsi="Arial" w:cs="Arial"/>
          <w:kern w:val="28"/>
          <w:sz w:val="22"/>
          <w:szCs w:val="22"/>
          <w:lang w:val="es-EC"/>
        </w:rPr>
        <w:t xml:space="preserve"> de alertas y/o recomendaciones y que soporte la metodología diseñada; (iv) diseño e implementación de un Modelo de Arquitectura Empresarial, Arquitectura de Software y Gobierno de TI y Datos conforme a los lineamientos de MINTIC; (v) diseño e implementación de un Modelo de Inteligencia de Negocios y Analítica; (vi)</w:t>
      </w:r>
      <w:r w:rsidR="00A10AD6" w:rsidRPr="00323D49">
        <w:rPr>
          <w:rFonts w:ascii="Arial" w:hAnsi="Arial" w:cs="Arial"/>
          <w:kern w:val="28"/>
          <w:sz w:val="22"/>
          <w:szCs w:val="22"/>
          <w:lang w:val="es-EC"/>
        </w:rPr>
        <w:t> </w:t>
      </w:r>
      <w:r w:rsidRPr="00323D49">
        <w:rPr>
          <w:rFonts w:ascii="Arial" w:hAnsi="Arial" w:cs="Arial"/>
          <w:kern w:val="28"/>
          <w:sz w:val="22"/>
          <w:szCs w:val="22"/>
          <w:lang w:val="es-EC"/>
        </w:rPr>
        <w:t>diseño e implementación de un Sistema Integrado para la Gestión defensorial, incluyendo un tablero de control de soporte al MGDR y un instrumento de reportes internos</w:t>
      </w:r>
      <w:r w:rsidRPr="00323D49">
        <w:rPr>
          <w:rFonts w:ascii="Arial" w:hAnsi="Arial" w:cs="Arial"/>
          <w:kern w:val="28"/>
          <w:sz w:val="22"/>
          <w:szCs w:val="22"/>
          <w:vertAlign w:val="superscript"/>
          <w:lang w:val="es-EC"/>
        </w:rPr>
        <w:footnoteReference w:id="4"/>
      </w:r>
      <w:r w:rsidRPr="00323D49">
        <w:rPr>
          <w:rFonts w:ascii="Arial" w:hAnsi="Arial" w:cs="Arial"/>
          <w:kern w:val="28"/>
          <w:sz w:val="22"/>
          <w:szCs w:val="22"/>
          <w:lang w:val="es-EC"/>
        </w:rPr>
        <w:t xml:space="preserve"> y externos</w:t>
      </w:r>
      <w:r w:rsidRPr="00323D49">
        <w:rPr>
          <w:rFonts w:ascii="Arial" w:hAnsi="Arial" w:cs="Arial"/>
          <w:kern w:val="28"/>
          <w:sz w:val="22"/>
          <w:szCs w:val="22"/>
          <w:vertAlign w:val="superscript"/>
          <w:lang w:val="es-EC"/>
        </w:rPr>
        <w:footnoteReference w:id="5"/>
      </w:r>
      <w:r w:rsidRPr="00323D49">
        <w:rPr>
          <w:rFonts w:ascii="Arial" w:hAnsi="Arial" w:cs="Arial"/>
          <w:kern w:val="28"/>
          <w:sz w:val="22"/>
          <w:szCs w:val="22"/>
          <w:lang w:val="es-EC"/>
        </w:rPr>
        <w:t>; (vii) diseño e implementación de una plataforma</w:t>
      </w:r>
      <w:r w:rsidRPr="00323D49">
        <w:rPr>
          <w:rFonts w:ascii="Arial" w:hAnsi="Arial" w:cs="Arial"/>
          <w:kern w:val="28"/>
          <w:sz w:val="22"/>
          <w:szCs w:val="22"/>
          <w:vertAlign w:val="superscript"/>
          <w:lang w:val="es-EC"/>
        </w:rPr>
        <w:footnoteReference w:id="6"/>
      </w:r>
      <w:r w:rsidRPr="00323D49">
        <w:rPr>
          <w:rFonts w:ascii="Arial" w:hAnsi="Arial" w:cs="Arial"/>
          <w:kern w:val="28"/>
          <w:sz w:val="22"/>
          <w:szCs w:val="22"/>
          <w:lang w:val="es-EC"/>
        </w:rPr>
        <w:t xml:space="preserve"> de visualización y georreferenciación de la gestión de la DPC (Mapa Defensorial). La plataforma contará con mecanismos para la participación ciudadana y tendrá una interface específicamente diseñada para canalizar requerimientos ciudadanos en </w:t>
      </w:r>
      <w:r w:rsidRPr="00323D49">
        <w:rPr>
          <w:rFonts w:ascii="Arial" w:hAnsi="Arial" w:cs="Arial"/>
          <w:kern w:val="28"/>
          <w:sz w:val="22"/>
          <w:szCs w:val="22"/>
          <w:lang w:val="es-EC"/>
        </w:rPr>
        <w:lastRenderedPageBreak/>
        <w:t>materia de género y poblaciones vulnerables; (viii) adquisición de servicios, infraestructura y software</w:t>
      </w:r>
      <w:r w:rsidRPr="00323D49">
        <w:rPr>
          <w:rFonts w:ascii="Arial" w:hAnsi="Arial" w:cs="Arial"/>
          <w:kern w:val="28"/>
          <w:sz w:val="22"/>
          <w:szCs w:val="22"/>
          <w:vertAlign w:val="superscript"/>
          <w:lang w:val="es-EC"/>
        </w:rPr>
        <w:footnoteReference w:id="7"/>
      </w:r>
      <w:r w:rsidRPr="00323D49">
        <w:rPr>
          <w:rFonts w:ascii="Arial" w:hAnsi="Arial" w:cs="Arial"/>
          <w:kern w:val="28"/>
          <w:sz w:val="22"/>
          <w:szCs w:val="22"/>
          <w:lang w:val="es-EC"/>
        </w:rPr>
        <w:t xml:space="preserve">; (ix) capacitación y gestión del cambio para la asimilación del MGDR, nuevos procesos y </w:t>
      </w:r>
      <w:proofErr w:type="spellStart"/>
      <w:r w:rsidRPr="00323D49">
        <w:rPr>
          <w:rFonts w:ascii="Arial" w:hAnsi="Arial" w:cs="Arial"/>
          <w:kern w:val="28"/>
          <w:sz w:val="22"/>
          <w:szCs w:val="22"/>
          <w:lang w:val="es-EC"/>
        </w:rPr>
        <w:t>TICs</w:t>
      </w:r>
      <w:proofErr w:type="spellEnd"/>
      <w:r w:rsidRPr="00323D49">
        <w:rPr>
          <w:rFonts w:ascii="Arial" w:hAnsi="Arial" w:cs="Arial"/>
          <w:kern w:val="28"/>
          <w:sz w:val="22"/>
          <w:szCs w:val="22"/>
          <w:vertAlign w:val="superscript"/>
          <w:lang w:val="es-EC"/>
        </w:rPr>
        <w:footnoteReference w:id="8"/>
      </w:r>
      <w:r w:rsidRPr="00323D49">
        <w:rPr>
          <w:rFonts w:ascii="Arial" w:hAnsi="Arial" w:cs="Arial"/>
          <w:kern w:val="28"/>
          <w:sz w:val="22"/>
          <w:szCs w:val="22"/>
          <w:lang w:val="es-EC"/>
        </w:rPr>
        <w:t>; y (x) diseño e implementación de un piloto para fortalecer la coordinación institucional con la PGN y las Personerías</w:t>
      </w:r>
      <w:r w:rsidRPr="00323D49">
        <w:rPr>
          <w:rFonts w:ascii="Arial" w:hAnsi="Arial" w:cs="Arial"/>
          <w:kern w:val="28"/>
          <w:sz w:val="22"/>
          <w:szCs w:val="22"/>
          <w:vertAlign w:val="superscript"/>
          <w:lang w:val="es-EC"/>
        </w:rPr>
        <w:footnoteReference w:id="9"/>
      </w:r>
      <w:r w:rsidRPr="00323D49">
        <w:rPr>
          <w:rFonts w:ascii="Arial" w:hAnsi="Arial" w:cs="Arial"/>
          <w:kern w:val="28"/>
          <w:sz w:val="22"/>
          <w:szCs w:val="22"/>
          <w:lang w:val="es-EC"/>
        </w:rPr>
        <w:t xml:space="preserve">. Los lineamientos y políticas para el diseño e implementación de </w:t>
      </w:r>
      <w:proofErr w:type="spellStart"/>
      <w:r w:rsidRPr="00323D49">
        <w:rPr>
          <w:rFonts w:ascii="Arial" w:hAnsi="Arial" w:cs="Arial"/>
          <w:kern w:val="28"/>
          <w:sz w:val="22"/>
          <w:szCs w:val="22"/>
          <w:lang w:val="es-EC"/>
        </w:rPr>
        <w:t>TICs</w:t>
      </w:r>
      <w:proofErr w:type="spellEnd"/>
      <w:r w:rsidRPr="00323D49">
        <w:rPr>
          <w:rFonts w:ascii="Arial" w:hAnsi="Arial" w:cs="Arial"/>
          <w:kern w:val="28"/>
          <w:sz w:val="22"/>
          <w:szCs w:val="22"/>
          <w:lang w:val="es-EC"/>
        </w:rPr>
        <w:t xml:space="preserve"> tendrán en consideración especificaciones orientadas a gestionar información y conocimiento con perspectiva de género poblaciones vulnerables</w:t>
      </w:r>
      <w:r w:rsidRPr="00323D49">
        <w:rPr>
          <w:rFonts w:ascii="Arial" w:hAnsi="Arial" w:cs="Arial"/>
          <w:kern w:val="28"/>
          <w:sz w:val="22"/>
          <w:szCs w:val="22"/>
          <w:vertAlign w:val="superscript"/>
          <w:lang w:val="es-EC"/>
        </w:rPr>
        <w:footnoteReference w:id="10"/>
      </w:r>
      <w:r w:rsidRPr="00323D49">
        <w:rPr>
          <w:rFonts w:ascii="Arial" w:hAnsi="Arial" w:cs="Arial"/>
          <w:kern w:val="28"/>
          <w:sz w:val="22"/>
          <w:szCs w:val="22"/>
          <w:lang w:val="es-EC"/>
        </w:rPr>
        <w:t xml:space="preserve">. </w:t>
      </w:r>
    </w:p>
    <w:p w14:paraId="37DACC72" w14:textId="77777777" w:rsidR="00A10AD6" w:rsidRPr="00323D49" w:rsidRDefault="00A10AD6" w:rsidP="00A10AD6">
      <w:pPr>
        <w:pStyle w:val="Paragraph"/>
        <w:numPr>
          <w:ilvl w:val="0"/>
          <w:numId w:val="0"/>
        </w:numPr>
        <w:spacing w:before="0" w:after="0"/>
        <w:ind w:left="567"/>
        <w:rPr>
          <w:rFonts w:ascii="Arial" w:hAnsi="Arial" w:cs="Arial"/>
          <w:kern w:val="28"/>
          <w:sz w:val="22"/>
          <w:szCs w:val="22"/>
          <w:lang w:val="es-EC"/>
        </w:rPr>
      </w:pPr>
    </w:p>
    <w:p w14:paraId="5FE1F97E" w14:textId="6532AB6F" w:rsidR="00694ED0" w:rsidRPr="00323D49" w:rsidRDefault="00E93139" w:rsidP="00A10AD6">
      <w:pPr>
        <w:pStyle w:val="Paragraph"/>
        <w:numPr>
          <w:ilvl w:val="1"/>
          <w:numId w:val="1"/>
        </w:numPr>
        <w:spacing w:before="0" w:after="0"/>
        <w:rPr>
          <w:rFonts w:ascii="Arial" w:hAnsi="Arial" w:cs="Arial"/>
          <w:kern w:val="28"/>
          <w:sz w:val="22"/>
          <w:szCs w:val="22"/>
          <w:lang w:val="es-EC"/>
        </w:rPr>
      </w:pPr>
      <w:r w:rsidRPr="00323D49">
        <w:rPr>
          <w:rFonts w:ascii="Arial" w:hAnsi="Arial" w:cs="Arial"/>
          <w:b/>
          <w:sz w:val="22"/>
          <w:szCs w:val="22"/>
        </w:rPr>
        <w:t>Componente 2.</w:t>
      </w:r>
      <w:r w:rsidRPr="00323D49">
        <w:rPr>
          <w:rFonts w:ascii="Arial" w:hAnsi="Arial" w:cs="Arial"/>
          <w:sz w:val="22"/>
          <w:szCs w:val="22"/>
        </w:rPr>
        <w:t xml:space="preserve"> </w:t>
      </w:r>
      <w:r w:rsidRPr="00323D49">
        <w:rPr>
          <w:rFonts w:ascii="Arial" w:hAnsi="Arial" w:cs="Arial"/>
          <w:b/>
          <w:sz w:val="22"/>
          <w:szCs w:val="22"/>
        </w:rPr>
        <w:t xml:space="preserve">Atención y Servicio al Ciudadano </w:t>
      </w:r>
      <w:r w:rsidRPr="00323D49">
        <w:rPr>
          <w:rFonts w:ascii="Arial" w:hAnsi="Arial" w:cs="Arial"/>
          <w:b/>
          <w:bCs/>
          <w:sz w:val="22"/>
          <w:szCs w:val="22"/>
        </w:rPr>
        <w:t>(US$4,6 millones)</w:t>
      </w:r>
      <w:r w:rsidRPr="00323D49">
        <w:rPr>
          <w:rFonts w:ascii="Arial" w:hAnsi="Arial" w:cs="Arial"/>
          <w:b/>
          <w:sz w:val="22"/>
          <w:szCs w:val="22"/>
        </w:rPr>
        <w:t>.</w:t>
      </w:r>
      <w:r w:rsidRPr="00323D49">
        <w:rPr>
          <w:rFonts w:ascii="Arial" w:hAnsi="Arial" w:cs="Arial"/>
          <w:sz w:val="22"/>
          <w:szCs w:val="22"/>
        </w:rPr>
        <w:t xml:space="preserve"> Busca mejorar la calidad y eficiencia en la atención y prestación de servicios al ciudadano. Actividades: (i) diagnóstico de procesos de gestión de requerimientos ciudadanos identificando brechas que afectan su desempeño</w:t>
      </w:r>
      <w:r w:rsidRPr="00323D49">
        <w:rPr>
          <w:rFonts w:ascii="Arial" w:hAnsi="Arial" w:cs="Arial"/>
          <w:color w:val="000000"/>
          <w:sz w:val="22"/>
          <w:szCs w:val="22"/>
        </w:rPr>
        <w:t xml:space="preserve">. </w:t>
      </w:r>
      <w:r w:rsidRPr="00323D49">
        <w:rPr>
          <w:rFonts w:ascii="Arial" w:hAnsi="Arial" w:cs="Arial"/>
          <w:sz w:val="22"/>
          <w:szCs w:val="22"/>
          <w:lang w:val="es-AR"/>
        </w:rPr>
        <w:t>Este diagnóstico comprenderá un análisis de brechas en la gestión de requerimientos en materia de género y poblaciones vulnerables</w:t>
      </w:r>
      <w:r w:rsidRPr="00323D49">
        <w:rPr>
          <w:rFonts w:ascii="Arial" w:hAnsi="Arial" w:cs="Arial"/>
          <w:sz w:val="22"/>
          <w:szCs w:val="22"/>
        </w:rPr>
        <w:t xml:space="preserve">; (ii) diseño e implementación de un modelo de atención de requerimientos ciudadanos con base en el diagnóstico realizado. </w:t>
      </w:r>
      <w:r w:rsidRPr="00323D49">
        <w:rPr>
          <w:rFonts w:ascii="Arial" w:hAnsi="Arial" w:cs="Arial"/>
          <w:sz w:val="22"/>
          <w:szCs w:val="22"/>
          <w:lang w:val="es-AR"/>
        </w:rPr>
        <w:t>El modelo incorporará lineamientos y herramientas que permitan gestionar requerimientos ciudadanos en materia de género y poblaciones vulnerables</w:t>
      </w:r>
      <w:r w:rsidRPr="00323D49">
        <w:rPr>
          <w:rFonts w:ascii="Arial" w:hAnsi="Arial" w:cs="Arial"/>
          <w:sz w:val="22"/>
          <w:szCs w:val="22"/>
        </w:rPr>
        <w:t>; (iii) diseño, implementación y evaluación de una estrategia</w:t>
      </w:r>
      <w:r w:rsidRPr="00323D49">
        <w:rPr>
          <w:rStyle w:val="FootnoteReference"/>
          <w:rFonts w:ascii="Arial" w:hAnsi="Arial" w:cs="Arial"/>
          <w:bCs/>
          <w:sz w:val="22"/>
          <w:szCs w:val="22"/>
        </w:rPr>
        <w:footnoteReference w:id="11"/>
      </w:r>
      <w:r w:rsidRPr="00323D49">
        <w:rPr>
          <w:rFonts w:ascii="Arial" w:hAnsi="Arial" w:cs="Arial"/>
          <w:sz w:val="22"/>
          <w:szCs w:val="22"/>
        </w:rPr>
        <w:t xml:space="preserve"> para ampliar la cobertura en la prestación de servicios y la atención a poblaciones vulnerables a nivel territorial</w:t>
      </w:r>
      <w:r w:rsidRPr="00323D49">
        <w:rPr>
          <w:rStyle w:val="FootnoteReference"/>
          <w:rFonts w:ascii="Arial" w:hAnsi="Arial" w:cs="Arial"/>
          <w:sz w:val="22"/>
          <w:szCs w:val="22"/>
        </w:rPr>
        <w:footnoteReference w:id="12"/>
      </w:r>
      <w:r w:rsidRPr="00323D49">
        <w:rPr>
          <w:rFonts w:ascii="Arial" w:hAnsi="Arial" w:cs="Arial"/>
          <w:sz w:val="22"/>
          <w:szCs w:val="22"/>
        </w:rPr>
        <w:t>; (iv)</w:t>
      </w:r>
      <w:r w:rsidR="00A10AD6" w:rsidRPr="00323D49">
        <w:rPr>
          <w:rFonts w:ascii="Arial" w:hAnsi="Arial" w:cs="Arial"/>
          <w:sz w:val="22"/>
          <w:szCs w:val="22"/>
        </w:rPr>
        <w:t> </w:t>
      </w:r>
      <w:r w:rsidRPr="00323D49">
        <w:rPr>
          <w:rFonts w:ascii="Arial" w:hAnsi="Arial" w:cs="Arial"/>
          <w:sz w:val="22"/>
          <w:szCs w:val="22"/>
        </w:rPr>
        <w:t xml:space="preserve">diseño e implementación de un sistema de relacionamiento con los ciudadanos </w:t>
      </w:r>
      <w:r w:rsidRPr="00323D49">
        <w:rPr>
          <w:rFonts w:ascii="Arial" w:hAnsi="Arial" w:cs="Arial"/>
          <w:sz w:val="22"/>
          <w:szCs w:val="22"/>
        </w:rPr>
        <w:lastRenderedPageBreak/>
        <w:t>con diversos canales de acceso</w:t>
      </w:r>
      <w:r w:rsidRPr="00323D49">
        <w:rPr>
          <w:rStyle w:val="FootnoteReference"/>
          <w:rFonts w:ascii="Arial" w:hAnsi="Arial" w:cs="Arial"/>
          <w:sz w:val="22"/>
          <w:szCs w:val="22"/>
        </w:rPr>
        <w:footnoteReference w:id="13"/>
      </w:r>
      <w:r w:rsidRPr="00323D49">
        <w:rPr>
          <w:rFonts w:ascii="Arial" w:hAnsi="Arial" w:cs="Arial"/>
          <w:sz w:val="22"/>
          <w:szCs w:val="22"/>
        </w:rPr>
        <w:t xml:space="preserve">; y (v) </w:t>
      </w:r>
      <w:r w:rsidRPr="00323D49">
        <w:rPr>
          <w:rFonts w:ascii="Arial" w:hAnsi="Arial" w:cs="Arial"/>
          <w:sz w:val="22"/>
          <w:szCs w:val="22"/>
          <w:lang w:val="es-ES_tradnl"/>
        </w:rPr>
        <w:t xml:space="preserve">diseño e implementación de una </w:t>
      </w:r>
      <w:r w:rsidR="008B296C" w:rsidRPr="00323D49">
        <w:rPr>
          <w:rFonts w:ascii="Arial" w:hAnsi="Arial" w:cs="Arial"/>
          <w:sz w:val="22"/>
          <w:szCs w:val="22"/>
          <w:lang w:val="es-AR"/>
        </w:rPr>
        <w:t>herramienta tecnológica para la gestión de conocimiento en defensoría pública</w:t>
      </w:r>
      <w:r w:rsidRPr="00323D49">
        <w:rPr>
          <w:rFonts w:ascii="Arial" w:hAnsi="Arial" w:cs="Arial"/>
          <w:sz w:val="22"/>
          <w:szCs w:val="22"/>
          <w:vertAlign w:val="superscript"/>
        </w:rPr>
        <w:footnoteReference w:id="14"/>
      </w:r>
      <w:r w:rsidRPr="00323D49">
        <w:rPr>
          <w:rFonts w:ascii="Arial" w:hAnsi="Arial" w:cs="Arial"/>
          <w:sz w:val="22"/>
          <w:szCs w:val="22"/>
        </w:rPr>
        <w:t>.</w:t>
      </w:r>
    </w:p>
    <w:p w14:paraId="7B2D4CEF" w14:textId="77777777" w:rsidR="00A10AD6" w:rsidRPr="00323D49" w:rsidRDefault="00A10AD6" w:rsidP="00A10AD6">
      <w:pPr>
        <w:pStyle w:val="Paragraph"/>
        <w:numPr>
          <w:ilvl w:val="0"/>
          <w:numId w:val="0"/>
        </w:numPr>
        <w:spacing w:before="0" w:after="0"/>
        <w:ind w:left="567"/>
        <w:rPr>
          <w:rFonts w:ascii="Arial" w:hAnsi="Arial" w:cs="Arial"/>
          <w:kern w:val="28"/>
          <w:sz w:val="22"/>
          <w:szCs w:val="22"/>
          <w:lang w:val="es-EC"/>
        </w:rPr>
      </w:pPr>
    </w:p>
    <w:p w14:paraId="13ED57D3" w14:textId="63E7AC9F" w:rsidR="00694ED0" w:rsidRPr="00323D49" w:rsidRDefault="00E93139" w:rsidP="00A10AD6">
      <w:pPr>
        <w:pStyle w:val="Paragraph"/>
        <w:numPr>
          <w:ilvl w:val="1"/>
          <w:numId w:val="1"/>
        </w:numPr>
        <w:spacing w:before="0" w:after="0"/>
        <w:rPr>
          <w:rFonts w:ascii="Arial" w:hAnsi="Arial" w:cs="Arial"/>
          <w:kern w:val="28"/>
          <w:sz w:val="22"/>
          <w:szCs w:val="22"/>
          <w:lang w:val="es-EC"/>
        </w:rPr>
      </w:pPr>
      <w:r w:rsidRPr="00323D49">
        <w:rPr>
          <w:rFonts w:ascii="Arial" w:hAnsi="Arial" w:cs="Arial"/>
          <w:b/>
          <w:sz w:val="22"/>
          <w:szCs w:val="22"/>
          <w:lang w:val="es-CO"/>
        </w:rPr>
        <w:t>Componente 3.</w:t>
      </w:r>
      <w:r w:rsidRPr="00323D49">
        <w:rPr>
          <w:rFonts w:ascii="Arial" w:hAnsi="Arial" w:cs="Arial"/>
          <w:sz w:val="22"/>
          <w:szCs w:val="22"/>
          <w:lang w:val="es-CO"/>
        </w:rPr>
        <w:t xml:space="preserve"> </w:t>
      </w:r>
      <w:r w:rsidRPr="00323D49">
        <w:rPr>
          <w:rFonts w:ascii="Arial" w:hAnsi="Arial" w:cs="Arial"/>
          <w:b/>
          <w:sz w:val="22"/>
          <w:szCs w:val="22"/>
          <w:lang w:val="es-CO"/>
        </w:rPr>
        <w:t xml:space="preserve">Rendición de cuentas y Participación Ciudadana </w:t>
      </w:r>
      <w:r w:rsidRPr="00323D49">
        <w:rPr>
          <w:rFonts w:ascii="Arial" w:hAnsi="Arial" w:cs="Arial"/>
          <w:b/>
          <w:bCs/>
          <w:sz w:val="22"/>
          <w:szCs w:val="22"/>
        </w:rPr>
        <w:t>(US$4 millones)</w:t>
      </w:r>
      <w:r w:rsidRPr="00323D49">
        <w:rPr>
          <w:rFonts w:ascii="Arial" w:hAnsi="Arial" w:cs="Arial"/>
          <w:b/>
          <w:sz w:val="22"/>
          <w:szCs w:val="22"/>
          <w:lang w:val="es-CO"/>
        </w:rPr>
        <w:t>.</w:t>
      </w:r>
      <w:r w:rsidRPr="00323D49">
        <w:rPr>
          <w:rFonts w:ascii="Arial" w:hAnsi="Arial" w:cs="Arial"/>
          <w:sz w:val="22"/>
          <w:szCs w:val="22"/>
          <w:lang w:val="es-CO"/>
        </w:rPr>
        <w:t xml:space="preserve"> </w:t>
      </w:r>
      <w:r w:rsidRPr="00323D49">
        <w:rPr>
          <w:rFonts w:ascii="Arial" w:hAnsi="Arial" w:cs="Arial"/>
          <w:sz w:val="22"/>
          <w:szCs w:val="22"/>
        </w:rPr>
        <w:t xml:space="preserve">El objetivo es mejorar la rendición de cuentas y la participación ciudadana. </w:t>
      </w:r>
      <w:r w:rsidRPr="00323D49">
        <w:rPr>
          <w:rFonts w:ascii="Arial" w:hAnsi="Arial" w:cs="Arial"/>
          <w:sz w:val="22"/>
          <w:szCs w:val="22"/>
          <w:lang w:val="es-CO"/>
        </w:rPr>
        <w:t xml:space="preserve">Actividades: </w:t>
      </w:r>
      <w:r w:rsidRPr="00323D49">
        <w:rPr>
          <w:rFonts w:ascii="Arial" w:eastAsia="Calibri" w:hAnsi="Arial" w:cs="Arial"/>
          <w:sz w:val="22"/>
          <w:szCs w:val="22"/>
          <w:lang w:val="es-CO"/>
        </w:rPr>
        <w:t xml:space="preserve">(i) </w:t>
      </w:r>
      <w:r w:rsidRPr="00323D49">
        <w:rPr>
          <w:rFonts w:ascii="Arial" w:hAnsi="Arial" w:cs="Arial"/>
          <w:color w:val="000000"/>
          <w:sz w:val="22"/>
          <w:szCs w:val="22"/>
        </w:rPr>
        <w:t xml:space="preserve">fortalecimiento de la estrategia de rendición de cuentas, </w:t>
      </w:r>
      <w:r w:rsidRPr="00323D49">
        <w:rPr>
          <w:rFonts w:ascii="Arial" w:hAnsi="Arial" w:cs="Arial"/>
          <w:color w:val="000000"/>
          <w:sz w:val="22"/>
          <w:szCs w:val="22"/>
          <w:lang w:val="es-AR"/>
        </w:rPr>
        <w:t>participación ciudadana e incidencia en políticas públicas</w:t>
      </w:r>
      <w:r w:rsidRPr="00323D49">
        <w:rPr>
          <w:rFonts w:ascii="Arial" w:hAnsi="Arial" w:cs="Arial"/>
          <w:color w:val="000000"/>
          <w:sz w:val="22"/>
          <w:szCs w:val="22"/>
        </w:rPr>
        <w:t xml:space="preserve"> a nivel nacional. Esto incluye: (a) un diagnóstico del estado actual de los </w:t>
      </w:r>
      <w:r w:rsidRPr="00323D49">
        <w:rPr>
          <w:rFonts w:ascii="Arial" w:hAnsi="Arial" w:cs="Arial"/>
          <w:sz w:val="22"/>
          <w:szCs w:val="22"/>
        </w:rPr>
        <w:t>mecanismos</w:t>
      </w:r>
      <w:r w:rsidRPr="00323D49">
        <w:rPr>
          <w:rFonts w:ascii="Arial" w:hAnsi="Arial" w:cs="Arial"/>
          <w:color w:val="000000"/>
          <w:sz w:val="22"/>
          <w:szCs w:val="22"/>
        </w:rPr>
        <w:t xml:space="preserve"> de rendición de cuentas, participación ciudadana e incidencia en políticas públicas existentes. </w:t>
      </w:r>
      <w:r w:rsidRPr="00323D49">
        <w:rPr>
          <w:rFonts w:ascii="Arial" w:hAnsi="Arial" w:cs="Arial"/>
          <w:sz w:val="22"/>
          <w:szCs w:val="22"/>
          <w:lang w:val="es-ES_tradnl"/>
        </w:rPr>
        <w:t>Esta estrategia concebirá una línea de trabajo específica con enfoque de género y poblaciones vulnerables</w:t>
      </w:r>
      <w:r w:rsidRPr="00323D49">
        <w:rPr>
          <w:rFonts w:ascii="Arial" w:hAnsi="Arial" w:cs="Arial"/>
          <w:color w:val="000000"/>
          <w:sz w:val="22"/>
          <w:szCs w:val="22"/>
        </w:rPr>
        <w:t>; (b)</w:t>
      </w:r>
      <w:r w:rsidRPr="00323D49">
        <w:rPr>
          <w:rFonts w:ascii="Arial" w:hAnsi="Arial" w:cs="Arial"/>
          <w:color w:val="000000"/>
          <w:sz w:val="22"/>
          <w:szCs w:val="22"/>
          <w:lang w:val="es-AR"/>
        </w:rPr>
        <w:t xml:space="preserve"> </w:t>
      </w:r>
      <w:r w:rsidRPr="00323D49">
        <w:rPr>
          <w:rFonts w:ascii="Arial" w:hAnsi="Arial" w:cs="Arial"/>
          <w:color w:val="000000"/>
          <w:sz w:val="22"/>
          <w:szCs w:val="22"/>
        </w:rPr>
        <w:t xml:space="preserve">el levantamiento de la línea base sobre rendición de cuentas, participación ciudadana e incidencia en políticas públicas de la gestión defensorial; (c) el </w:t>
      </w:r>
      <w:proofErr w:type="spellStart"/>
      <w:r w:rsidRPr="00323D49">
        <w:rPr>
          <w:rFonts w:ascii="Arial" w:hAnsi="Arial" w:cs="Arial"/>
          <w:color w:val="000000"/>
          <w:sz w:val="22"/>
          <w:szCs w:val="22"/>
        </w:rPr>
        <w:t>dise</w:t>
      </w:r>
      <w:r w:rsidRPr="00323D49">
        <w:rPr>
          <w:rFonts w:ascii="Arial" w:hAnsi="Arial" w:cs="Arial"/>
          <w:color w:val="000000"/>
          <w:sz w:val="22"/>
          <w:szCs w:val="22"/>
          <w:lang w:val="es-AR"/>
        </w:rPr>
        <w:t>ño</w:t>
      </w:r>
      <w:proofErr w:type="spellEnd"/>
      <w:r w:rsidRPr="00323D49">
        <w:rPr>
          <w:rFonts w:ascii="Arial" w:hAnsi="Arial" w:cs="Arial"/>
          <w:color w:val="000000"/>
          <w:sz w:val="22"/>
          <w:szCs w:val="22"/>
          <w:lang w:val="es-AR"/>
        </w:rPr>
        <w:t xml:space="preserve"> e implementación de la estrategia de rendición de cuentas, participación ciudadana considerando </w:t>
      </w:r>
      <w:r w:rsidRPr="00323D49">
        <w:rPr>
          <w:rFonts w:ascii="Arial" w:hAnsi="Arial" w:cs="Arial"/>
          <w:color w:val="000000"/>
          <w:sz w:val="22"/>
          <w:szCs w:val="22"/>
        </w:rPr>
        <w:t xml:space="preserve">una revisión del marco institucional existente, ajustes operativos necesarios para su institucionalización, </w:t>
      </w:r>
      <w:r w:rsidRPr="00323D49">
        <w:rPr>
          <w:rFonts w:ascii="Arial" w:hAnsi="Arial" w:cs="Arial"/>
          <w:color w:val="000000"/>
          <w:sz w:val="22"/>
          <w:szCs w:val="22"/>
          <w:lang w:val="es-AR"/>
        </w:rPr>
        <w:t xml:space="preserve">protocolos y mecanismos para el involucramiento del sector público, privado y sociedad civil en la gestión defensorial e </w:t>
      </w:r>
      <w:r w:rsidRPr="00323D49">
        <w:rPr>
          <w:rFonts w:ascii="Arial" w:hAnsi="Arial" w:cs="Arial"/>
          <w:color w:val="000000"/>
          <w:sz w:val="22"/>
          <w:szCs w:val="22"/>
        </w:rPr>
        <w:t>indicadores para el monitoreo y evaluación de la misma</w:t>
      </w:r>
      <w:r w:rsidRPr="00323D49">
        <w:rPr>
          <w:rFonts w:ascii="Arial" w:eastAsia="Calibri" w:hAnsi="Arial" w:cs="Arial"/>
          <w:sz w:val="22"/>
          <w:szCs w:val="22"/>
          <w:lang w:val="es-CO"/>
        </w:rPr>
        <w:t>;</w:t>
      </w:r>
      <w:r w:rsidRPr="00323D49">
        <w:rPr>
          <w:rFonts w:ascii="Arial" w:hAnsi="Arial" w:cs="Arial"/>
          <w:color w:val="000000"/>
          <w:sz w:val="22"/>
          <w:szCs w:val="22"/>
          <w:lang w:val="es-AR"/>
        </w:rPr>
        <w:t xml:space="preserve"> </w:t>
      </w:r>
      <w:r w:rsidRPr="00323D49">
        <w:rPr>
          <w:rFonts w:ascii="Arial" w:eastAsia="Calibri" w:hAnsi="Arial" w:cs="Arial"/>
          <w:sz w:val="22"/>
          <w:szCs w:val="22"/>
          <w:lang w:val="es-CO"/>
        </w:rPr>
        <w:t xml:space="preserve">(ii) </w:t>
      </w:r>
      <w:r w:rsidRPr="00323D49">
        <w:rPr>
          <w:rFonts w:ascii="Arial" w:eastAsia="Calibri" w:hAnsi="Arial" w:cs="Arial"/>
          <w:sz w:val="22"/>
          <w:szCs w:val="22"/>
        </w:rPr>
        <w:t>r</w:t>
      </w:r>
      <w:proofErr w:type="spellStart"/>
      <w:r w:rsidRPr="00323D49">
        <w:rPr>
          <w:rFonts w:ascii="Arial" w:eastAsia="Calibri" w:hAnsi="Arial" w:cs="Arial"/>
          <w:sz w:val="22"/>
          <w:szCs w:val="22"/>
          <w:lang w:val="es-CO"/>
        </w:rPr>
        <w:t>ediseño</w:t>
      </w:r>
      <w:proofErr w:type="spellEnd"/>
      <w:r w:rsidRPr="00323D49">
        <w:rPr>
          <w:rFonts w:ascii="Arial" w:eastAsia="Calibri" w:hAnsi="Arial" w:cs="Arial"/>
          <w:sz w:val="22"/>
          <w:szCs w:val="22"/>
          <w:lang w:val="es-CO"/>
        </w:rPr>
        <w:t xml:space="preserve"> e implementación del portal web</w:t>
      </w:r>
      <w:r w:rsidRPr="00323D49">
        <w:rPr>
          <w:rStyle w:val="FootnoteReference"/>
          <w:rFonts w:ascii="Arial" w:eastAsia="Calibri" w:hAnsi="Arial" w:cs="Arial"/>
          <w:sz w:val="22"/>
          <w:szCs w:val="22"/>
          <w:lang w:val="es-ES_tradnl"/>
        </w:rPr>
        <w:footnoteReference w:id="15"/>
      </w:r>
      <w:r w:rsidRPr="00323D49">
        <w:rPr>
          <w:rFonts w:ascii="Arial" w:eastAsia="Calibri" w:hAnsi="Arial" w:cs="Arial"/>
          <w:sz w:val="22"/>
          <w:szCs w:val="22"/>
          <w:lang w:val="es-CO"/>
        </w:rPr>
        <w:t xml:space="preserve"> para el acceso y promoción de la oferta multi-canal habilitando </w:t>
      </w:r>
      <w:r w:rsidRPr="00323D49">
        <w:rPr>
          <w:rFonts w:ascii="Arial" w:eastAsia="Calibri" w:hAnsi="Arial" w:cs="Arial"/>
          <w:sz w:val="22"/>
          <w:szCs w:val="22"/>
          <w:lang w:val="es-ES_tradnl"/>
        </w:rPr>
        <w:t xml:space="preserve">mecanismos interactivos para la administración y consulta de contenidos. </w:t>
      </w:r>
      <w:r w:rsidRPr="00323D49">
        <w:rPr>
          <w:rFonts w:ascii="Arial" w:eastAsia="Calibri" w:hAnsi="Arial" w:cs="Arial"/>
          <w:sz w:val="22"/>
          <w:szCs w:val="22"/>
          <w:lang w:val="es-CO"/>
        </w:rPr>
        <w:t>Este nuevo portal web, así como el resto de la oferta multi-canal de la DPC, permitirá una participación con enfoque de género y que consiga también acomodar la participación de otras poblaciones vulnerables; y (iii)</w:t>
      </w:r>
      <w:r w:rsidR="00A10AD6" w:rsidRPr="00323D49">
        <w:rPr>
          <w:rFonts w:ascii="Arial" w:eastAsia="Calibri" w:hAnsi="Arial" w:cs="Arial"/>
          <w:sz w:val="22"/>
          <w:szCs w:val="22"/>
          <w:lang w:val="es-CO"/>
        </w:rPr>
        <w:t> </w:t>
      </w:r>
      <w:r w:rsidRPr="00323D49">
        <w:rPr>
          <w:rFonts w:ascii="Arial" w:eastAsia="Calibri" w:hAnsi="Arial" w:cs="Arial"/>
          <w:sz w:val="22"/>
          <w:szCs w:val="22"/>
          <w:lang w:val="es-CO"/>
        </w:rPr>
        <w:t>diseño e implementación de un modelo de promoción, divulgación y comunicaciones de la oferta institucional</w:t>
      </w:r>
      <w:r w:rsidRPr="00323D49">
        <w:rPr>
          <w:rFonts w:ascii="Arial" w:hAnsi="Arial" w:cs="Arial"/>
          <w:color w:val="000000"/>
          <w:sz w:val="22"/>
          <w:szCs w:val="22"/>
        </w:rPr>
        <w:t xml:space="preserve"> que comprende: (a) un diagnóstico del estado actual de los procesos y mecanismos de promoción, divulgación y comunicaciones existentes; (b)</w:t>
      </w:r>
      <w:r w:rsidR="004703C7">
        <w:rPr>
          <w:rFonts w:ascii="Arial" w:hAnsi="Arial" w:cs="Arial"/>
          <w:color w:val="000000"/>
          <w:sz w:val="22"/>
          <w:szCs w:val="22"/>
        </w:rPr>
        <w:t> </w:t>
      </w:r>
      <w:r w:rsidRPr="00323D49">
        <w:rPr>
          <w:rFonts w:ascii="Arial" w:hAnsi="Arial" w:cs="Arial"/>
          <w:color w:val="000000"/>
          <w:sz w:val="22"/>
          <w:szCs w:val="22"/>
        </w:rPr>
        <w:t xml:space="preserve">el diseño y aplicación de encuestas de percepción tanto a agentes públicos y privados como a la ciudadanía, con el objetivo de recabar información sobre la evolución de las demandas ciudadanas a la DPC, que le permita a la entidad tomar decisiones para mejorar sus prácticas operativas, su imagen frente a la sociedad y para el diseño del modelo de promoción, divulgación y comunicaciones; y (c) el </w:t>
      </w:r>
      <w:proofErr w:type="spellStart"/>
      <w:r w:rsidRPr="00323D49">
        <w:rPr>
          <w:rFonts w:ascii="Arial" w:hAnsi="Arial" w:cs="Arial"/>
          <w:color w:val="000000"/>
          <w:sz w:val="22"/>
          <w:szCs w:val="22"/>
        </w:rPr>
        <w:t>dise</w:t>
      </w:r>
      <w:r w:rsidRPr="00323D49">
        <w:rPr>
          <w:rFonts w:ascii="Arial" w:hAnsi="Arial" w:cs="Arial"/>
          <w:color w:val="000000"/>
          <w:sz w:val="22"/>
          <w:szCs w:val="22"/>
          <w:lang w:val="es-AR"/>
        </w:rPr>
        <w:t>ño</w:t>
      </w:r>
      <w:proofErr w:type="spellEnd"/>
      <w:r w:rsidRPr="00323D49">
        <w:rPr>
          <w:rFonts w:ascii="Arial" w:hAnsi="Arial" w:cs="Arial"/>
          <w:color w:val="000000"/>
          <w:sz w:val="22"/>
          <w:szCs w:val="22"/>
          <w:lang w:val="es-AR"/>
        </w:rPr>
        <w:t xml:space="preserve"> e implementación del modelo considerando </w:t>
      </w:r>
      <w:r w:rsidRPr="00323D49">
        <w:rPr>
          <w:rFonts w:ascii="Arial" w:hAnsi="Arial" w:cs="Arial"/>
          <w:color w:val="000000"/>
          <w:sz w:val="22"/>
          <w:szCs w:val="22"/>
        </w:rPr>
        <w:t>una revisión del marco institucional existente, ajustes operativos necesarios para su institucionalización, una metodología de priorización y focalización de audiencias y la definición de protocolos que permitan tomar decisiones estratégicas y establecer contenidos pedagógicos y comunicacionales con base en datos.</w:t>
      </w:r>
    </w:p>
    <w:p w14:paraId="134EFBD1" w14:textId="77777777" w:rsidR="00A10AD6" w:rsidRPr="00323D49" w:rsidRDefault="00A10AD6" w:rsidP="00A10AD6">
      <w:pPr>
        <w:pStyle w:val="Paragraph"/>
        <w:numPr>
          <w:ilvl w:val="0"/>
          <w:numId w:val="0"/>
        </w:numPr>
        <w:spacing w:before="0" w:after="0"/>
        <w:ind w:left="567"/>
        <w:rPr>
          <w:rFonts w:ascii="Arial" w:hAnsi="Arial" w:cs="Arial"/>
          <w:kern w:val="28"/>
          <w:sz w:val="22"/>
          <w:szCs w:val="22"/>
          <w:lang w:val="es-EC"/>
        </w:rPr>
      </w:pPr>
    </w:p>
    <w:p w14:paraId="581F4350" w14:textId="77777777" w:rsidR="00B84211" w:rsidRPr="00323D49" w:rsidRDefault="007B3237" w:rsidP="00A10AD6">
      <w:pPr>
        <w:pStyle w:val="Paragraph"/>
        <w:numPr>
          <w:ilvl w:val="1"/>
          <w:numId w:val="1"/>
        </w:numPr>
        <w:spacing w:before="0" w:after="0"/>
        <w:rPr>
          <w:rFonts w:ascii="Arial" w:hAnsi="Arial" w:cs="Arial"/>
          <w:kern w:val="28"/>
          <w:sz w:val="22"/>
          <w:szCs w:val="22"/>
          <w:lang w:val="es-EC"/>
        </w:rPr>
      </w:pPr>
      <w:r w:rsidRPr="00323D49">
        <w:rPr>
          <w:rFonts w:ascii="Arial" w:hAnsi="Arial" w:cs="Arial"/>
          <w:b/>
          <w:sz w:val="22"/>
          <w:szCs w:val="22"/>
        </w:rPr>
        <w:t>Beneficios esperados</w:t>
      </w:r>
      <w:r w:rsidR="00E27F2E" w:rsidRPr="00323D49">
        <w:rPr>
          <w:rFonts w:ascii="Arial" w:hAnsi="Arial" w:cs="Arial"/>
          <w:b/>
          <w:sz w:val="22"/>
          <w:szCs w:val="22"/>
        </w:rPr>
        <w:t xml:space="preserve"> 1</w:t>
      </w:r>
    </w:p>
    <w:p w14:paraId="42662B5B" w14:textId="77777777" w:rsidR="00A10AD6" w:rsidRPr="00323D49" w:rsidRDefault="00A10AD6" w:rsidP="00A10AD6">
      <w:pPr>
        <w:pStyle w:val="Paragraph"/>
        <w:numPr>
          <w:ilvl w:val="0"/>
          <w:numId w:val="0"/>
        </w:numPr>
        <w:spacing w:before="0" w:after="0"/>
        <w:ind w:left="567"/>
        <w:rPr>
          <w:rFonts w:ascii="Arial" w:hAnsi="Arial" w:cs="Arial"/>
          <w:kern w:val="28"/>
          <w:sz w:val="22"/>
          <w:szCs w:val="22"/>
          <w:lang w:val="es-EC"/>
        </w:rPr>
      </w:pPr>
    </w:p>
    <w:p w14:paraId="649A0CFC" w14:textId="16FF12AB" w:rsidR="00123F4E" w:rsidRPr="00323D49" w:rsidRDefault="00E27F2E" w:rsidP="00A10AD6">
      <w:pPr>
        <w:pStyle w:val="Vieta"/>
        <w:spacing w:line="240" w:lineRule="auto"/>
        <w:rPr>
          <w:rFonts w:ascii="Arial" w:hAnsi="Arial" w:cs="Arial"/>
          <w:sz w:val="22"/>
          <w:szCs w:val="22"/>
        </w:rPr>
      </w:pPr>
      <w:r w:rsidRPr="00323D49">
        <w:rPr>
          <w:rFonts w:ascii="Arial" w:hAnsi="Arial" w:cs="Arial"/>
          <w:sz w:val="22"/>
          <w:szCs w:val="22"/>
        </w:rPr>
        <w:t xml:space="preserve">El primer grupo de beneficios se asocia </w:t>
      </w:r>
      <w:r w:rsidR="009B0486" w:rsidRPr="00323D49">
        <w:rPr>
          <w:rFonts w:ascii="Arial" w:hAnsi="Arial" w:cs="Arial"/>
          <w:sz w:val="22"/>
          <w:szCs w:val="22"/>
        </w:rPr>
        <w:t>a</w:t>
      </w:r>
      <w:r w:rsidR="00152C57" w:rsidRPr="00323D49">
        <w:rPr>
          <w:rFonts w:ascii="Arial" w:hAnsi="Arial" w:cs="Arial"/>
          <w:sz w:val="22"/>
          <w:szCs w:val="22"/>
        </w:rPr>
        <w:t>l</w:t>
      </w:r>
      <w:r w:rsidR="009B0486" w:rsidRPr="00323D49">
        <w:rPr>
          <w:rFonts w:ascii="Arial" w:hAnsi="Arial" w:cs="Arial"/>
          <w:sz w:val="22"/>
          <w:szCs w:val="22"/>
        </w:rPr>
        <w:t xml:space="preserve"> </w:t>
      </w:r>
      <w:r w:rsidR="007F1D74" w:rsidRPr="00323D49">
        <w:rPr>
          <w:rFonts w:ascii="Arial" w:hAnsi="Arial" w:cs="Arial"/>
          <w:sz w:val="22"/>
          <w:szCs w:val="22"/>
        </w:rPr>
        <w:t>f</w:t>
      </w:r>
      <w:r w:rsidR="00152C57" w:rsidRPr="00323D49">
        <w:rPr>
          <w:rFonts w:ascii="Arial" w:hAnsi="Arial" w:cs="Arial"/>
          <w:sz w:val="22"/>
          <w:szCs w:val="22"/>
        </w:rPr>
        <w:t>ortalecimiento de la gestión y planificación estratégica</w:t>
      </w:r>
      <w:r w:rsidR="00E30F57" w:rsidRPr="00323D49">
        <w:rPr>
          <w:rFonts w:ascii="Arial" w:hAnsi="Arial" w:cs="Arial"/>
          <w:sz w:val="22"/>
          <w:szCs w:val="22"/>
        </w:rPr>
        <w:t xml:space="preserve">. </w:t>
      </w:r>
      <w:r w:rsidR="00152C57" w:rsidRPr="00323D49">
        <w:rPr>
          <w:rFonts w:ascii="Arial" w:hAnsi="Arial" w:cs="Arial"/>
          <w:sz w:val="22"/>
          <w:szCs w:val="22"/>
        </w:rPr>
        <w:t>Se espera que la implementación de esta actividad, que también incluye la incorporación de nuevas tecnologías de información y comunicación, mejore la eficiencia de toda la planta de la Defensoría del Pueblo</w:t>
      </w:r>
      <w:r w:rsidR="00283112" w:rsidRPr="00323D49">
        <w:rPr>
          <w:rFonts w:ascii="Arial" w:hAnsi="Arial" w:cs="Arial"/>
          <w:sz w:val="22"/>
          <w:szCs w:val="22"/>
        </w:rPr>
        <w:t>, para atender las distintas tareas que implican, en general, el control de la actividad de la institucionalidad pública y de algunos particulares a quienes se les ha delegado funciones de carácter público, respecto de los derechos fundamentales y las garantías para ejercerlos</w:t>
      </w:r>
      <w:r w:rsidR="00152C57" w:rsidRPr="00323D49">
        <w:rPr>
          <w:rFonts w:ascii="Arial" w:hAnsi="Arial" w:cs="Arial"/>
          <w:sz w:val="22"/>
          <w:szCs w:val="22"/>
        </w:rPr>
        <w:t xml:space="preserve">. </w:t>
      </w:r>
      <w:r w:rsidR="006E1CD7" w:rsidRPr="00323D49">
        <w:rPr>
          <w:rFonts w:ascii="Arial" w:hAnsi="Arial" w:cs="Arial"/>
          <w:sz w:val="22"/>
          <w:szCs w:val="22"/>
        </w:rPr>
        <w:t>La evidencia empírica avala estas expectativas</w:t>
      </w:r>
      <w:r w:rsidR="007F1D74" w:rsidRPr="00323D49">
        <w:rPr>
          <w:rFonts w:ascii="Arial" w:hAnsi="Arial" w:cs="Arial"/>
          <w:sz w:val="22"/>
          <w:szCs w:val="22"/>
        </w:rPr>
        <w:t>:</w:t>
      </w:r>
      <w:r w:rsidR="006E1CD7" w:rsidRPr="00323D49">
        <w:rPr>
          <w:rFonts w:ascii="Arial" w:hAnsi="Arial" w:cs="Arial"/>
          <w:sz w:val="22"/>
          <w:szCs w:val="22"/>
        </w:rPr>
        <w:t xml:space="preserve"> </w:t>
      </w:r>
      <w:proofErr w:type="spellStart"/>
      <w:r w:rsidR="006E1CD7" w:rsidRPr="00323D49">
        <w:rPr>
          <w:rFonts w:ascii="Arial" w:hAnsi="Arial" w:cs="Arial"/>
          <w:sz w:val="22"/>
          <w:szCs w:val="22"/>
        </w:rPr>
        <w:t>Deckler</w:t>
      </w:r>
      <w:proofErr w:type="spellEnd"/>
      <w:r w:rsidR="006E1CD7" w:rsidRPr="00323D49">
        <w:rPr>
          <w:rFonts w:ascii="Arial" w:hAnsi="Arial" w:cs="Arial"/>
          <w:sz w:val="22"/>
          <w:szCs w:val="22"/>
        </w:rPr>
        <w:t xml:space="preserve">, </w:t>
      </w:r>
      <w:proofErr w:type="spellStart"/>
      <w:r w:rsidR="006E1CD7" w:rsidRPr="00323D49">
        <w:rPr>
          <w:rFonts w:ascii="Arial" w:hAnsi="Arial" w:cs="Arial"/>
          <w:sz w:val="22"/>
          <w:szCs w:val="22"/>
        </w:rPr>
        <w:t>Möhlen</w:t>
      </w:r>
      <w:proofErr w:type="spellEnd"/>
      <w:r w:rsidR="006E1CD7" w:rsidRPr="00323D49">
        <w:rPr>
          <w:rFonts w:ascii="Arial" w:hAnsi="Arial" w:cs="Arial"/>
          <w:sz w:val="22"/>
          <w:szCs w:val="22"/>
        </w:rPr>
        <w:t xml:space="preserve"> y Varela </w:t>
      </w:r>
      <w:r w:rsidR="001D112B" w:rsidRPr="00323D49">
        <w:rPr>
          <w:rFonts w:ascii="Arial" w:hAnsi="Arial" w:cs="Arial"/>
          <w:sz w:val="22"/>
          <w:szCs w:val="22"/>
        </w:rPr>
        <w:t>(201</w:t>
      </w:r>
      <w:r w:rsidR="006E1CD7" w:rsidRPr="00323D49">
        <w:rPr>
          <w:rFonts w:ascii="Arial" w:hAnsi="Arial" w:cs="Arial"/>
          <w:sz w:val="22"/>
          <w:szCs w:val="22"/>
        </w:rPr>
        <w:t>1)</w:t>
      </w:r>
      <w:r w:rsidR="00272CF3" w:rsidRPr="00323D49">
        <w:rPr>
          <w:rStyle w:val="EndnoteReference"/>
          <w:rFonts w:ascii="Arial" w:hAnsi="Arial" w:cs="Arial"/>
          <w:sz w:val="22"/>
          <w:szCs w:val="22"/>
        </w:rPr>
        <w:endnoteReference w:id="2"/>
      </w:r>
      <w:r w:rsidR="006E1CD7" w:rsidRPr="00323D49">
        <w:rPr>
          <w:rFonts w:ascii="Arial" w:hAnsi="Arial" w:cs="Arial"/>
          <w:sz w:val="22"/>
          <w:szCs w:val="22"/>
        </w:rPr>
        <w:t xml:space="preserve"> </w:t>
      </w:r>
      <w:r w:rsidR="00A3089C" w:rsidRPr="00323D49">
        <w:rPr>
          <w:rFonts w:ascii="Arial" w:hAnsi="Arial" w:cs="Arial"/>
          <w:sz w:val="22"/>
          <w:szCs w:val="22"/>
        </w:rPr>
        <w:t>encontraron</w:t>
      </w:r>
      <w:r w:rsidR="006E1CD7" w:rsidRPr="00323D49">
        <w:rPr>
          <w:rFonts w:ascii="Arial" w:hAnsi="Arial" w:cs="Arial"/>
          <w:sz w:val="22"/>
          <w:szCs w:val="22"/>
        </w:rPr>
        <w:t xml:space="preserve"> que la mejora de procesos, capacitación y control de calidad implementados en el sector </w:t>
      </w:r>
      <w:r w:rsidR="006E1CD7" w:rsidRPr="00323D49">
        <w:rPr>
          <w:rFonts w:ascii="Arial" w:hAnsi="Arial" w:cs="Arial"/>
          <w:sz w:val="22"/>
          <w:szCs w:val="22"/>
        </w:rPr>
        <w:lastRenderedPageBreak/>
        <w:t xml:space="preserve">judicial de </w:t>
      </w:r>
      <w:proofErr w:type="gramStart"/>
      <w:r w:rsidR="006E1CD7" w:rsidRPr="00323D49">
        <w:rPr>
          <w:rFonts w:ascii="Arial" w:hAnsi="Arial" w:cs="Arial"/>
          <w:sz w:val="22"/>
          <w:szCs w:val="22"/>
        </w:rPr>
        <w:t>Holanda,</w:t>
      </w:r>
      <w:proofErr w:type="gramEnd"/>
      <w:r w:rsidR="006E1CD7" w:rsidRPr="00323D49">
        <w:rPr>
          <w:rFonts w:ascii="Arial" w:hAnsi="Arial" w:cs="Arial"/>
          <w:sz w:val="22"/>
          <w:szCs w:val="22"/>
        </w:rPr>
        <w:t xml:space="preserve"> permitió un incremento del 8% de la producción de sus dependencias. </w:t>
      </w:r>
      <w:proofErr w:type="spellStart"/>
      <w:r w:rsidR="00EA0D07" w:rsidRPr="00323D49">
        <w:rPr>
          <w:rFonts w:ascii="Arial" w:hAnsi="Arial" w:cs="Arial"/>
          <w:sz w:val="22"/>
          <w:szCs w:val="22"/>
        </w:rPr>
        <w:t>Chemin</w:t>
      </w:r>
      <w:proofErr w:type="spellEnd"/>
      <w:r w:rsidR="00EA0D07" w:rsidRPr="00323D49">
        <w:rPr>
          <w:rFonts w:ascii="Arial" w:hAnsi="Arial" w:cs="Arial"/>
          <w:sz w:val="22"/>
          <w:szCs w:val="22"/>
        </w:rPr>
        <w:t xml:space="preserve"> y Mc Gill (2010) hallaron que las reformas tendientes a la implementación de tribunales rápidos disminuyó el incumplimiento de contratos (en 1</w:t>
      </w:r>
      <w:r w:rsidR="004703C7">
        <w:rPr>
          <w:rFonts w:ascii="Arial" w:hAnsi="Arial" w:cs="Arial"/>
          <w:sz w:val="22"/>
          <w:szCs w:val="22"/>
        </w:rPr>
        <w:t>,</w:t>
      </w:r>
      <w:r w:rsidR="00EA0D07" w:rsidRPr="00323D49">
        <w:rPr>
          <w:rFonts w:ascii="Arial" w:hAnsi="Arial" w:cs="Arial"/>
          <w:sz w:val="22"/>
          <w:szCs w:val="22"/>
        </w:rPr>
        <w:t xml:space="preserve">25%) por parte de las firmas analizadas en la India, así como </w:t>
      </w:r>
      <w:r w:rsidR="00A641F5" w:rsidRPr="00323D49">
        <w:rPr>
          <w:rFonts w:ascii="Arial" w:hAnsi="Arial" w:cs="Arial"/>
          <w:sz w:val="22"/>
          <w:szCs w:val="22"/>
        </w:rPr>
        <w:t>los déficits de capital (4,6%) que, aunque no son porcentajes directamente aplicables al componente, tienen la fortaleza de estas basados en la metodología semi-experimental de diferencias en diferencias, que eliminan los problemas se sesgo asociados a variables inobservables que permanecen constantes en el tiempo.</w:t>
      </w:r>
      <w:r w:rsidR="0040355C" w:rsidRPr="00323D49">
        <w:rPr>
          <w:rFonts w:ascii="Arial" w:hAnsi="Arial" w:cs="Arial"/>
          <w:sz w:val="22"/>
          <w:szCs w:val="22"/>
        </w:rPr>
        <w:t xml:space="preserve"> </w:t>
      </w:r>
      <w:proofErr w:type="spellStart"/>
      <w:r w:rsidR="0040355C" w:rsidRPr="00323D49">
        <w:rPr>
          <w:rFonts w:ascii="Arial" w:hAnsi="Arial" w:cs="Arial"/>
          <w:sz w:val="22"/>
          <w:szCs w:val="22"/>
        </w:rPr>
        <w:t>Cristini</w:t>
      </w:r>
      <w:proofErr w:type="spellEnd"/>
      <w:r w:rsidR="0040355C" w:rsidRPr="00323D49">
        <w:rPr>
          <w:rFonts w:ascii="Arial" w:hAnsi="Arial" w:cs="Arial"/>
          <w:sz w:val="22"/>
          <w:szCs w:val="22"/>
        </w:rPr>
        <w:t>, Moya y Powell (2001), también mediante la utilización de datos de panel para provincias en Argentina, obtuvieron una fuerte relación entre mejoras del sistema judicial y el radio de créditos sobre PBI</w:t>
      </w:r>
      <w:r w:rsidR="008760EC" w:rsidRPr="00323D49">
        <w:rPr>
          <w:rFonts w:ascii="Arial" w:hAnsi="Arial" w:cs="Arial"/>
          <w:sz w:val="22"/>
          <w:szCs w:val="22"/>
        </w:rPr>
        <w:t xml:space="preserve"> provincial</w:t>
      </w:r>
      <w:r w:rsidR="0040355C" w:rsidRPr="00323D49">
        <w:rPr>
          <w:rFonts w:ascii="Arial" w:hAnsi="Arial" w:cs="Arial"/>
          <w:sz w:val="22"/>
          <w:szCs w:val="22"/>
        </w:rPr>
        <w:t xml:space="preserve">, </w:t>
      </w:r>
      <w:r w:rsidR="008760EC" w:rsidRPr="00323D49">
        <w:rPr>
          <w:rFonts w:ascii="Arial" w:hAnsi="Arial" w:cs="Arial"/>
          <w:sz w:val="22"/>
          <w:szCs w:val="22"/>
        </w:rPr>
        <w:t>con diferencias de hasta un 11% entre las que tuvieron mejor y peor ranking.</w:t>
      </w:r>
    </w:p>
    <w:p w14:paraId="04F111F7" w14:textId="77777777" w:rsidR="00A10AD6" w:rsidRPr="00323D49" w:rsidRDefault="00A10AD6" w:rsidP="00A10AD6">
      <w:pPr>
        <w:pStyle w:val="Vieta"/>
        <w:numPr>
          <w:ilvl w:val="0"/>
          <w:numId w:val="0"/>
        </w:numPr>
        <w:spacing w:line="240" w:lineRule="auto"/>
        <w:ind w:left="993"/>
        <w:rPr>
          <w:rFonts w:ascii="Arial" w:hAnsi="Arial" w:cs="Arial"/>
          <w:sz w:val="22"/>
          <w:szCs w:val="22"/>
        </w:rPr>
      </w:pPr>
    </w:p>
    <w:p w14:paraId="2F4AF238" w14:textId="77777777" w:rsidR="008411C0" w:rsidRPr="00323D49" w:rsidRDefault="001D112B" w:rsidP="00A10AD6">
      <w:pPr>
        <w:pStyle w:val="Vieta"/>
        <w:spacing w:line="240" w:lineRule="auto"/>
        <w:rPr>
          <w:rFonts w:ascii="Arial" w:hAnsi="Arial" w:cs="Arial"/>
          <w:sz w:val="22"/>
          <w:szCs w:val="22"/>
        </w:rPr>
      </w:pPr>
      <w:r w:rsidRPr="00323D49">
        <w:rPr>
          <w:rFonts w:ascii="Arial" w:hAnsi="Arial" w:cs="Arial"/>
          <w:sz w:val="22"/>
          <w:szCs w:val="22"/>
        </w:rPr>
        <w:t xml:space="preserve">La productividad de la Defensoría del Pueblo será estimada a través de los salarios correspondientes a la totalidad de su planta. </w:t>
      </w:r>
      <w:r w:rsidR="00085033" w:rsidRPr="00323D49">
        <w:rPr>
          <w:rFonts w:ascii="Arial" w:hAnsi="Arial" w:cs="Arial"/>
          <w:sz w:val="22"/>
          <w:szCs w:val="22"/>
        </w:rPr>
        <w:t>Esto es, la estrategia es medir las ganancias de eficiencia sobre la productividad de la planta y, para ello, se plantea al salario como una medida del valor del producto marginal.</w:t>
      </w:r>
    </w:p>
    <w:p w14:paraId="693B1EBD" w14:textId="77777777" w:rsidR="00A10AD6" w:rsidRPr="00323D49" w:rsidRDefault="00A10AD6" w:rsidP="00A10AD6">
      <w:pPr>
        <w:pStyle w:val="Vieta"/>
        <w:numPr>
          <w:ilvl w:val="0"/>
          <w:numId w:val="0"/>
        </w:numPr>
        <w:spacing w:line="240" w:lineRule="auto"/>
        <w:ind w:left="993"/>
        <w:rPr>
          <w:rFonts w:ascii="Arial" w:hAnsi="Arial" w:cs="Arial"/>
          <w:sz w:val="22"/>
          <w:szCs w:val="22"/>
        </w:rPr>
      </w:pPr>
    </w:p>
    <w:p w14:paraId="1C17350B" w14:textId="77777777" w:rsidR="00A10AD6" w:rsidRPr="00323D49" w:rsidRDefault="007B3237" w:rsidP="00A10AD6">
      <w:pPr>
        <w:pStyle w:val="TitulopostI"/>
        <w:spacing w:line="240" w:lineRule="auto"/>
        <w:ind w:left="0" w:firstLine="0"/>
        <w:rPr>
          <w:rFonts w:ascii="Arial" w:hAnsi="Arial" w:cs="Arial"/>
          <w:sz w:val="22"/>
          <w:szCs w:val="22"/>
        </w:rPr>
      </w:pPr>
      <w:r w:rsidRPr="00323D49">
        <w:rPr>
          <w:rFonts w:ascii="Arial" w:hAnsi="Arial" w:cs="Arial"/>
          <w:sz w:val="22"/>
          <w:szCs w:val="22"/>
        </w:rPr>
        <w:t>Supuestos</w:t>
      </w:r>
    </w:p>
    <w:p w14:paraId="415AAE8E" w14:textId="77777777" w:rsidR="00A10AD6" w:rsidRPr="00323D49" w:rsidRDefault="00A10AD6" w:rsidP="00A10AD6">
      <w:pPr>
        <w:pStyle w:val="TitulopostI"/>
        <w:spacing w:line="240" w:lineRule="auto"/>
        <w:ind w:left="0" w:firstLine="0"/>
        <w:rPr>
          <w:rFonts w:ascii="Arial" w:hAnsi="Arial" w:cs="Arial"/>
          <w:sz w:val="22"/>
          <w:szCs w:val="22"/>
        </w:rPr>
      </w:pPr>
    </w:p>
    <w:p w14:paraId="4EE742F8" w14:textId="77777777" w:rsidR="00B84211" w:rsidRPr="00323D49" w:rsidRDefault="007B3237" w:rsidP="00A10AD6">
      <w:pPr>
        <w:pStyle w:val="Paragraph"/>
        <w:numPr>
          <w:ilvl w:val="1"/>
          <w:numId w:val="1"/>
        </w:numPr>
        <w:spacing w:before="0" w:after="0"/>
        <w:rPr>
          <w:rFonts w:ascii="Arial" w:hAnsi="Arial" w:cs="Arial"/>
          <w:kern w:val="28"/>
          <w:sz w:val="22"/>
          <w:szCs w:val="22"/>
        </w:rPr>
      </w:pPr>
      <w:r w:rsidRPr="00323D49">
        <w:rPr>
          <w:rFonts w:ascii="Arial" w:hAnsi="Arial" w:cs="Arial"/>
          <w:kern w:val="28"/>
          <w:sz w:val="22"/>
          <w:szCs w:val="22"/>
        </w:rPr>
        <w:t>El cálculo de los beneficios se efectúa utilizando los siguientes supuestos:</w:t>
      </w:r>
    </w:p>
    <w:p w14:paraId="19010594" w14:textId="77777777" w:rsidR="00A10AD6" w:rsidRPr="00323D49" w:rsidRDefault="00A10AD6" w:rsidP="00A10AD6">
      <w:pPr>
        <w:pStyle w:val="Paragraph"/>
        <w:numPr>
          <w:ilvl w:val="0"/>
          <w:numId w:val="0"/>
        </w:numPr>
        <w:spacing w:before="0" w:after="0"/>
        <w:ind w:left="567"/>
        <w:rPr>
          <w:rFonts w:ascii="Arial" w:hAnsi="Arial" w:cs="Arial"/>
          <w:kern w:val="28"/>
          <w:sz w:val="22"/>
          <w:szCs w:val="22"/>
        </w:rPr>
      </w:pPr>
    </w:p>
    <w:p w14:paraId="573FBE4E" w14:textId="77777777" w:rsidR="00B84211" w:rsidRPr="00323D49" w:rsidRDefault="007B3237" w:rsidP="00A10AD6">
      <w:pPr>
        <w:pStyle w:val="Vieta"/>
        <w:spacing w:line="240" w:lineRule="auto"/>
        <w:rPr>
          <w:rFonts w:ascii="Arial" w:hAnsi="Arial" w:cs="Arial"/>
          <w:sz w:val="22"/>
          <w:szCs w:val="22"/>
        </w:rPr>
      </w:pPr>
      <w:r w:rsidRPr="00323D49">
        <w:rPr>
          <w:rFonts w:ascii="Arial" w:hAnsi="Arial" w:cs="Arial"/>
          <w:sz w:val="22"/>
          <w:szCs w:val="22"/>
        </w:rPr>
        <w:t>La tasa de descuento utilizada es del 12%, según el estándar del Banco.</w:t>
      </w:r>
    </w:p>
    <w:p w14:paraId="43749160" w14:textId="77777777" w:rsidR="00A10AD6" w:rsidRPr="00323D49" w:rsidRDefault="00A10AD6" w:rsidP="00A10AD6">
      <w:pPr>
        <w:pStyle w:val="Vieta"/>
        <w:numPr>
          <w:ilvl w:val="0"/>
          <w:numId w:val="0"/>
        </w:numPr>
        <w:spacing w:line="240" w:lineRule="auto"/>
        <w:ind w:left="993"/>
        <w:rPr>
          <w:rFonts w:ascii="Arial" w:hAnsi="Arial" w:cs="Arial"/>
          <w:sz w:val="22"/>
          <w:szCs w:val="22"/>
        </w:rPr>
      </w:pPr>
    </w:p>
    <w:p w14:paraId="69F9DDF3" w14:textId="77777777" w:rsidR="00B84211" w:rsidRPr="00323D49" w:rsidRDefault="001D112B" w:rsidP="00A10AD6">
      <w:pPr>
        <w:pStyle w:val="Vieta"/>
        <w:spacing w:line="240" w:lineRule="auto"/>
        <w:rPr>
          <w:rFonts w:ascii="Arial" w:hAnsi="Arial" w:cs="Arial"/>
          <w:sz w:val="22"/>
          <w:szCs w:val="22"/>
        </w:rPr>
      </w:pPr>
      <w:r w:rsidRPr="00323D49">
        <w:rPr>
          <w:rFonts w:ascii="Arial" w:hAnsi="Arial" w:cs="Arial"/>
          <w:sz w:val="22"/>
          <w:szCs w:val="22"/>
        </w:rPr>
        <w:t xml:space="preserve">Los salarios de la totalidad de la planta de la Defensoría del Pueblo </w:t>
      </w:r>
      <w:r w:rsidR="00085033" w:rsidRPr="00323D49">
        <w:rPr>
          <w:rFonts w:ascii="Arial" w:hAnsi="Arial" w:cs="Arial"/>
          <w:sz w:val="22"/>
          <w:szCs w:val="22"/>
        </w:rPr>
        <w:t xml:space="preserve">correspondientes al año 2017 </w:t>
      </w:r>
      <w:r w:rsidRPr="00323D49">
        <w:rPr>
          <w:rFonts w:ascii="Arial" w:hAnsi="Arial" w:cs="Arial"/>
          <w:sz w:val="22"/>
          <w:szCs w:val="22"/>
        </w:rPr>
        <w:t>ascendieron a 111.514.518.552,68 pesos colombianos.</w:t>
      </w:r>
    </w:p>
    <w:p w14:paraId="31C49775" w14:textId="77777777" w:rsidR="00A10AD6" w:rsidRPr="00323D49" w:rsidRDefault="00A10AD6" w:rsidP="00A10AD6">
      <w:pPr>
        <w:pStyle w:val="Vieta"/>
        <w:numPr>
          <w:ilvl w:val="0"/>
          <w:numId w:val="0"/>
        </w:numPr>
        <w:spacing w:line="240" w:lineRule="auto"/>
        <w:ind w:left="993"/>
        <w:rPr>
          <w:rFonts w:ascii="Arial" w:hAnsi="Arial" w:cs="Arial"/>
          <w:sz w:val="22"/>
          <w:szCs w:val="22"/>
        </w:rPr>
      </w:pPr>
    </w:p>
    <w:p w14:paraId="5DF337B9" w14:textId="77777777" w:rsidR="00B84211" w:rsidRPr="00323D49" w:rsidRDefault="006D41DC" w:rsidP="00A10AD6">
      <w:pPr>
        <w:pStyle w:val="Vieta"/>
        <w:spacing w:line="240" w:lineRule="auto"/>
        <w:rPr>
          <w:rFonts w:ascii="Arial" w:hAnsi="Arial" w:cs="Arial"/>
          <w:sz w:val="22"/>
          <w:szCs w:val="22"/>
        </w:rPr>
      </w:pPr>
      <w:r w:rsidRPr="00323D49">
        <w:rPr>
          <w:rFonts w:ascii="Arial" w:hAnsi="Arial" w:cs="Arial"/>
          <w:sz w:val="22"/>
          <w:szCs w:val="22"/>
        </w:rPr>
        <w:t xml:space="preserve">En base a </w:t>
      </w:r>
      <w:proofErr w:type="spellStart"/>
      <w:r w:rsidRPr="00323D49">
        <w:rPr>
          <w:rFonts w:ascii="Arial" w:hAnsi="Arial" w:cs="Arial"/>
          <w:sz w:val="22"/>
          <w:szCs w:val="22"/>
        </w:rPr>
        <w:t>Deckler</w:t>
      </w:r>
      <w:proofErr w:type="spellEnd"/>
      <w:r w:rsidRPr="00323D49">
        <w:rPr>
          <w:rFonts w:ascii="Arial" w:hAnsi="Arial" w:cs="Arial"/>
          <w:sz w:val="22"/>
          <w:szCs w:val="22"/>
        </w:rPr>
        <w:t xml:space="preserve">, </w:t>
      </w:r>
      <w:proofErr w:type="spellStart"/>
      <w:r w:rsidRPr="00323D49">
        <w:rPr>
          <w:rFonts w:ascii="Arial" w:hAnsi="Arial" w:cs="Arial"/>
          <w:sz w:val="22"/>
          <w:szCs w:val="22"/>
        </w:rPr>
        <w:t>Möhlen</w:t>
      </w:r>
      <w:proofErr w:type="spellEnd"/>
      <w:r w:rsidRPr="00323D49">
        <w:rPr>
          <w:rFonts w:ascii="Arial" w:hAnsi="Arial" w:cs="Arial"/>
          <w:sz w:val="22"/>
          <w:szCs w:val="22"/>
        </w:rPr>
        <w:t xml:space="preserve"> y Varela (2011), se asume que las mejoras de gestión y planificación estratégica, junto con las correspondientes a tecnologías de información, permitirán un aumento del 8% en la eficiencia de la planta de la Defensoría del Pueblo. </w:t>
      </w:r>
    </w:p>
    <w:p w14:paraId="56AD9457" w14:textId="77777777" w:rsidR="00A10AD6" w:rsidRPr="00323D49" w:rsidRDefault="00A10AD6" w:rsidP="00A10AD6">
      <w:pPr>
        <w:pStyle w:val="Vieta"/>
        <w:numPr>
          <w:ilvl w:val="0"/>
          <w:numId w:val="0"/>
        </w:numPr>
        <w:spacing w:line="240" w:lineRule="auto"/>
        <w:ind w:left="993"/>
        <w:rPr>
          <w:rFonts w:ascii="Arial" w:hAnsi="Arial" w:cs="Arial"/>
          <w:sz w:val="22"/>
          <w:szCs w:val="22"/>
        </w:rPr>
      </w:pPr>
    </w:p>
    <w:p w14:paraId="5C20A92B" w14:textId="77777777" w:rsidR="007E0C70" w:rsidRPr="00323D49" w:rsidRDefault="007E0C70" w:rsidP="00A10AD6">
      <w:pPr>
        <w:pStyle w:val="Vieta"/>
        <w:spacing w:line="240" w:lineRule="auto"/>
        <w:rPr>
          <w:rFonts w:ascii="Arial" w:hAnsi="Arial" w:cs="Arial"/>
          <w:sz w:val="22"/>
          <w:szCs w:val="22"/>
        </w:rPr>
      </w:pPr>
      <w:r w:rsidRPr="00323D49">
        <w:rPr>
          <w:rFonts w:ascii="Arial" w:hAnsi="Arial" w:cs="Arial"/>
          <w:sz w:val="22"/>
          <w:szCs w:val="22"/>
        </w:rPr>
        <w:t>El tipo de cambio utilizado para la conversión de pesos colombianos a dólares es de 2.</w:t>
      </w:r>
      <w:r w:rsidR="001D112B" w:rsidRPr="00323D49">
        <w:rPr>
          <w:rFonts w:ascii="Arial" w:hAnsi="Arial" w:cs="Arial"/>
          <w:sz w:val="22"/>
          <w:szCs w:val="22"/>
        </w:rPr>
        <w:t xml:space="preserve">864 </w:t>
      </w:r>
      <w:r w:rsidRPr="00323D49">
        <w:rPr>
          <w:rFonts w:ascii="Arial" w:hAnsi="Arial" w:cs="Arial"/>
          <w:sz w:val="22"/>
          <w:szCs w:val="22"/>
        </w:rPr>
        <w:t xml:space="preserve">pesos colombianos por dólar, según la cotización del </w:t>
      </w:r>
      <w:r w:rsidR="001D112B" w:rsidRPr="00323D49">
        <w:rPr>
          <w:rFonts w:ascii="Arial" w:hAnsi="Arial" w:cs="Arial"/>
          <w:sz w:val="22"/>
          <w:szCs w:val="22"/>
        </w:rPr>
        <w:t>7</w:t>
      </w:r>
      <w:r w:rsidRPr="00323D49">
        <w:rPr>
          <w:rFonts w:ascii="Arial" w:hAnsi="Arial" w:cs="Arial"/>
          <w:sz w:val="22"/>
          <w:szCs w:val="22"/>
        </w:rPr>
        <w:t>/</w:t>
      </w:r>
      <w:r w:rsidR="001D112B" w:rsidRPr="00323D49">
        <w:rPr>
          <w:rFonts w:ascii="Arial" w:hAnsi="Arial" w:cs="Arial"/>
          <w:sz w:val="22"/>
          <w:szCs w:val="22"/>
        </w:rPr>
        <w:t>03</w:t>
      </w:r>
      <w:r w:rsidRPr="00323D49">
        <w:rPr>
          <w:rFonts w:ascii="Arial" w:hAnsi="Arial" w:cs="Arial"/>
          <w:sz w:val="22"/>
          <w:szCs w:val="22"/>
        </w:rPr>
        <w:t>/</w:t>
      </w:r>
      <w:r w:rsidR="001D112B" w:rsidRPr="00323D49">
        <w:rPr>
          <w:rFonts w:ascii="Arial" w:hAnsi="Arial" w:cs="Arial"/>
          <w:sz w:val="22"/>
          <w:szCs w:val="22"/>
        </w:rPr>
        <w:t xml:space="preserve">2018 </w:t>
      </w:r>
      <w:r w:rsidRPr="00323D49">
        <w:rPr>
          <w:rFonts w:ascii="Arial" w:hAnsi="Arial" w:cs="Arial"/>
          <w:sz w:val="22"/>
          <w:szCs w:val="22"/>
        </w:rPr>
        <w:t xml:space="preserve">de la página </w:t>
      </w:r>
      <w:hyperlink r:id="rId9" w:history="1">
        <w:r w:rsidR="00255116" w:rsidRPr="00323D49">
          <w:rPr>
            <w:rStyle w:val="Hyperlink"/>
            <w:rFonts w:ascii="Arial" w:hAnsi="Arial" w:cs="Arial"/>
            <w:sz w:val="22"/>
            <w:szCs w:val="22"/>
          </w:rPr>
          <w:t>www.themoneyconverter.com</w:t>
        </w:r>
      </w:hyperlink>
      <w:r w:rsidR="00255116" w:rsidRPr="00323D49">
        <w:rPr>
          <w:rFonts w:ascii="Arial" w:hAnsi="Arial" w:cs="Arial"/>
          <w:sz w:val="22"/>
          <w:szCs w:val="22"/>
        </w:rPr>
        <w:t xml:space="preserve"> </w:t>
      </w:r>
      <w:r w:rsidRPr="00323D49">
        <w:rPr>
          <w:rFonts w:ascii="Arial" w:hAnsi="Arial" w:cs="Arial"/>
          <w:sz w:val="22"/>
          <w:szCs w:val="22"/>
        </w:rPr>
        <w:t xml:space="preserve">. </w:t>
      </w:r>
    </w:p>
    <w:p w14:paraId="6C06AF1C" w14:textId="77777777" w:rsidR="00A10AD6" w:rsidRPr="00323D49" w:rsidRDefault="00A10AD6" w:rsidP="00A10AD6">
      <w:pPr>
        <w:pStyle w:val="Vieta"/>
        <w:numPr>
          <w:ilvl w:val="0"/>
          <w:numId w:val="0"/>
        </w:numPr>
        <w:spacing w:line="240" w:lineRule="auto"/>
        <w:ind w:left="993"/>
        <w:rPr>
          <w:rFonts w:ascii="Arial" w:hAnsi="Arial" w:cs="Arial"/>
          <w:sz w:val="22"/>
          <w:szCs w:val="22"/>
        </w:rPr>
      </w:pPr>
    </w:p>
    <w:p w14:paraId="5778B2DE" w14:textId="527BE6F6" w:rsidR="00D6450F" w:rsidRPr="00323D49" w:rsidRDefault="00FB0617" w:rsidP="00A10AD6">
      <w:pPr>
        <w:pStyle w:val="Vieta"/>
        <w:spacing w:line="240" w:lineRule="auto"/>
        <w:rPr>
          <w:rFonts w:ascii="Arial" w:hAnsi="Arial" w:cs="Arial"/>
          <w:sz w:val="22"/>
          <w:szCs w:val="22"/>
        </w:rPr>
      </w:pPr>
      <w:r w:rsidRPr="00323D49">
        <w:rPr>
          <w:rFonts w:ascii="Arial" w:hAnsi="Arial" w:cs="Arial"/>
          <w:sz w:val="22"/>
          <w:szCs w:val="22"/>
        </w:rPr>
        <w:t>Como es estándar en este tipo de programas, e</w:t>
      </w:r>
      <w:r w:rsidR="00D6450F" w:rsidRPr="00323D49">
        <w:rPr>
          <w:rFonts w:ascii="Arial" w:hAnsi="Arial" w:cs="Arial"/>
          <w:sz w:val="22"/>
          <w:szCs w:val="22"/>
        </w:rPr>
        <w:t>l horizonte a partir del cual se calculan beneficios es de 10 años</w:t>
      </w:r>
      <w:r w:rsidR="00FD2CBB" w:rsidRPr="00323D49">
        <w:rPr>
          <w:rFonts w:ascii="Arial" w:hAnsi="Arial" w:cs="Arial"/>
          <w:sz w:val="22"/>
          <w:szCs w:val="22"/>
        </w:rPr>
        <w:t xml:space="preserve">, a partir de la finalización de la implementación del </w:t>
      </w:r>
      <w:r w:rsidR="001A4762" w:rsidRPr="00323D49">
        <w:rPr>
          <w:rFonts w:ascii="Arial" w:hAnsi="Arial" w:cs="Arial"/>
          <w:sz w:val="22"/>
          <w:szCs w:val="22"/>
        </w:rPr>
        <w:t>Programa</w:t>
      </w:r>
      <w:r w:rsidR="00D6450F" w:rsidRPr="00323D49">
        <w:rPr>
          <w:rFonts w:ascii="Arial" w:hAnsi="Arial" w:cs="Arial"/>
          <w:sz w:val="22"/>
          <w:szCs w:val="22"/>
        </w:rPr>
        <w:t>.</w:t>
      </w:r>
      <w:r w:rsidR="00085033" w:rsidRPr="00323D49">
        <w:rPr>
          <w:rFonts w:ascii="Arial" w:hAnsi="Arial" w:cs="Arial"/>
          <w:sz w:val="22"/>
          <w:szCs w:val="22"/>
        </w:rPr>
        <w:t xml:space="preserve"> Si el verdadero horizonte fuese mayor a 10</w:t>
      </w:r>
      <w:r w:rsidR="004703C7">
        <w:rPr>
          <w:rFonts w:ascii="Arial" w:hAnsi="Arial" w:cs="Arial"/>
          <w:sz w:val="22"/>
          <w:szCs w:val="22"/>
        </w:rPr>
        <w:t> </w:t>
      </w:r>
      <w:r w:rsidR="00085033" w:rsidRPr="00323D49">
        <w:rPr>
          <w:rFonts w:ascii="Arial" w:hAnsi="Arial" w:cs="Arial"/>
          <w:sz w:val="22"/>
          <w:szCs w:val="22"/>
        </w:rPr>
        <w:t xml:space="preserve">años, este supuesto lleva a que el resultado encontrado sea una cota inferior. Vale aclarar, sin embargo, </w:t>
      </w:r>
      <w:proofErr w:type="gramStart"/>
      <w:r w:rsidR="00085033" w:rsidRPr="00323D49">
        <w:rPr>
          <w:rFonts w:ascii="Arial" w:hAnsi="Arial" w:cs="Arial"/>
          <w:sz w:val="22"/>
          <w:szCs w:val="22"/>
        </w:rPr>
        <w:t>que</w:t>
      </w:r>
      <w:proofErr w:type="gramEnd"/>
      <w:r w:rsidR="00085033" w:rsidRPr="00323D49">
        <w:rPr>
          <w:rFonts w:ascii="Arial" w:hAnsi="Arial" w:cs="Arial"/>
          <w:sz w:val="22"/>
          <w:szCs w:val="22"/>
        </w:rPr>
        <w:t xml:space="preserve"> a la tasa de descuento utilizada por el Banco, un horizonte mayor a 10 años en la práctica no generaría cambios sustantivos en los resultados del análisis económico.</w:t>
      </w:r>
    </w:p>
    <w:p w14:paraId="4C72C57D" w14:textId="77777777" w:rsidR="00A10AD6" w:rsidRPr="00323D49" w:rsidRDefault="00A10AD6" w:rsidP="00A10AD6">
      <w:pPr>
        <w:pStyle w:val="TitulopostI"/>
        <w:spacing w:line="240" w:lineRule="auto"/>
        <w:rPr>
          <w:rFonts w:ascii="Arial" w:hAnsi="Arial" w:cs="Arial"/>
          <w:sz w:val="22"/>
          <w:szCs w:val="22"/>
        </w:rPr>
      </w:pPr>
    </w:p>
    <w:p w14:paraId="6A0F3A41" w14:textId="77777777" w:rsidR="00B84211" w:rsidRPr="00323D49" w:rsidRDefault="007B3237" w:rsidP="00A10AD6">
      <w:pPr>
        <w:pStyle w:val="TitulopostI"/>
        <w:spacing w:line="240" w:lineRule="auto"/>
        <w:rPr>
          <w:rFonts w:ascii="Arial" w:hAnsi="Arial" w:cs="Arial"/>
          <w:sz w:val="22"/>
          <w:szCs w:val="22"/>
        </w:rPr>
      </w:pPr>
      <w:r w:rsidRPr="00323D49">
        <w:rPr>
          <w:rFonts w:ascii="Arial" w:hAnsi="Arial" w:cs="Arial"/>
          <w:sz w:val="22"/>
          <w:szCs w:val="22"/>
        </w:rPr>
        <w:t>Cálculos</w:t>
      </w:r>
    </w:p>
    <w:p w14:paraId="653AB464" w14:textId="77777777" w:rsidR="00085033" w:rsidRPr="00323D49" w:rsidRDefault="007B3237" w:rsidP="00A10AD6">
      <w:pPr>
        <w:pStyle w:val="Paragraph"/>
        <w:numPr>
          <w:ilvl w:val="0"/>
          <w:numId w:val="8"/>
        </w:numPr>
        <w:spacing w:before="0" w:after="0"/>
        <w:ind w:left="993" w:hanging="426"/>
        <w:rPr>
          <w:rFonts w:ascii="Arial" w:hAnsi="Arial" w:cs="Arial"/>
          <w:kern w:val="28"/>
          <w:sz w:val="22"/>
          <w:szCs w:val="22"/>
        </w:rPr>
      </w:pPr>
      <w:r w:rsidRPr="00323D49">
        <w:rPr>
          <w:rFonts w:ascii="Arial" w:hAnsi="Arial" w:cs="Arial"/>
          <w:kern w:val="28"/>
          <w:sz w:val="22"/>
          <w:szCs w:val="22"/>
        </w:rPr>
        <w:t xml:space="preserve">El primer cálculo necesario para el análisis consiste en la estimación de los beneficios anuales derivados </w:t>
      </w:r>
      <w:r w:rsidR="004D0522" w:rsidRPr="00323D49">
        <w:rPr>
          <w:rFonts w:ascii="Arial" w:hAnsi="Arial" w:cs="Arial"/>
          <w:kern w:val="28"/>
          <w:sz w:val="22"/>
          <w:szCs w:val="22"/>
        </w:rPr>
        <w:t xml:space="preserve">de las actividades del </w:t>
      </w:r>
      <w:r w:rsidR="001A4762" w:rsidRPr="00323D49">
        <w:rPr>
          <w:rFonts w:ascii="Arial" w:hAnsi="Arial" w:cs="Arial"/>
          <w:kern w:val="28"/>
          <w:sz w:val="22"/>
          <w:szCs w:val="22"/>
        </w:rPr>
        <w:t>Programa</w:t>
      </w:r>
      <w:r w:rsidRPr="00323D49">
        <w:rPr>
          <w:rFonts w:ascii="Arial" w:hAnsi="Arial" w:cs="Arial"/>
          <w:kern w:val="28"/>
          <w:sz w:val="22"/>
          <w:szCs w:val="22"/>
        </w:rPr>
        <w:t>. Luego, esta fórmula será replicada para cada año</w:t>
      </w:r>
      <w:r w:rsidR="00FB0617" w:rsidRPr="00323D49">
        <w:rPr>
          <w:rFonts w:ascii="Arial" w:hAnsi="Arial" w:cs="Arial"/>
          <w:kern w:val="28"/>
          <w:sz w:val="22"/>
          <w:szCs w:val="22"/>
        </w:rPr>
        <w:t xml:space="preserve"> (los 10 años a partir de la finalización del programa)</w:t>
      </w:r>
      <w:r w:rsidR="006A4D9B" w:rsidRPr="00323D49">
        <w:rPr>
          <w:rFonts w:ascii="Arial" w:hAnsi="Arial" w:cs="Arial"/>
          <w:kern w:val="28"/>
          <w:sz w:val="22"/>
          <w:szCs w:val="22"/>
        </w:rPr>
        <w:t>,</w:t>
      </w:r>
      <w:r w:rsidRPr="00323D49">
        <w:rPr>
          <w:rFonts w:ascii="Arial" w:hAnsi="Arial" w:cs="Arial"/>
          <w:kern w:val="28"/>
          <w:sz w:val="22"/>
          <w:szCs w:val="22"/>
        </w:rPr>
        <w:t xml:space="preserve"> aplicándose sobre ella una tasa de descuento del 12%.</w:t>
      </w:r>
      <w:r w:rsidR="00AC13A6" w:rsidRPr="00323D49">
        <w:rPr>
          <w:rFonts w:ascii="Arial" w:hAnsi="Arial" w:cs="Arial"/>
          <w:kern w:val="28"/>
          <w:sz w:val="22"/>
          <w:szCs w:val="22"/>
        </w:rPr>
        <w:t xml:space="preserve"> </w:t>
      </w:r>
    </w:p>
    <w:p w14:paraId="182745EF" w14:textId="76585816" w:rsidR="00B84211" w:rsidRPr="00323D49" w:rsidRDefault="00085033" w:rsidP="00A10AD6">
      <w:pPr>
        <w:pStyle w:val="Paragraph"/>
        <w:numPr>
          <w:ilvl w:val="0"/>
          <w:numId w:val="8"/>
        </w:numPr>
        <w:spacing w:before="0" w:after="0"/>
        <w:ind w:left="993" w:hanging="426"/>
        <w:rPr>
          <w:rFonts w:ascii="Arial" w:hAnsi="Arial" w:cs="Arial"/>
          <w:kern w:val="28"/>
          <w:sz w:val="22"/>
          <w:szCs w:val="22"/>
        </w:rPr>
      </w:pPr>
      <w:r w:rsidRPr="00323D49">
        <w:rPr>
          <w:rFonts w:ascii="Arial" w:hAnsi="Arial" w:cs="Arial"/>
          <w:kern w:val="28"/>
          <w:sz w:val="22"/>
          <w:szCs w:val="22"/>
        </w:rPr>
        <w:t>Teniendo en cuenta un horizonte de beneficios de 10 años, y una tasa de descuento del 12%, los beneficios totales se calculan mediante la siguiente f</w:t>
      </w:r>
      <w:r w:rsidR="004703C7">
        <w:rPr>
          <w:rFonts w:ascii="Arial" w:hAnsi="Arial" w:cs="Arial"/>
          <w:kern w:val="28"/>
          <w:sz w:val="22"/>
          <w:szCs w:val="22"/>
        </w:rPr>
        <w:t>ó</w:t>
      </w:r>
      <w:r w:rsidRPr="00323D49">
        <w:rPr>
          <w:rFonts w:ascii="Arial" w:hAnsi="Arial" w:cs="Arial"/>
          <w:kern w:val="28"/>
          <w:sz w:val="22"/>
          <w:szCs w:val="22"/>
        </w:rPr>
        <w:t>rmula</w:t>
      </w:r>
      <w:r w:rsidR="007B3237" w:rsidRPr="00323D49">
        <w:rPr>
          <w:rFonts w:ascii="Arial" w:hAnsi="Arial" w:cs="Arial"/>
          <w:kern w:val="28"/>
          <w:sz w:val="22"/>
          <w:szCs w:val="22"/>
        </w:rPr>
        <w:t>:</w:t>
      </w:r>
    </w:p>
    <w:p w14:paraId="35B2A0FD" w14:textId="5BF06EDB" w:rsidR="00B84211" w:rsidRPr="00323D49" w:rsidRDefault="002425C9" w:rsidP="00A10AD6">
      <w:pPr>
        <w:spacing w:after="0" w:line="240" w:lineRule="auto"/>
        <w:ind w:left="567" w:hanging="567"/>
        <w:jc w:val="both"/>
        <w:rPr>
          <w:rFonts w:ascii="Arial" w:hAnsi="Arial" w:cs="Arial"/>
          <w:kern w:val="28"/>
          <w:lang w:val="es-ES"/>
        </w:rPr>
      </w:pPr>
      <m:oMathPara>
        <m:oMath>
          <m:sSub>
            <m:sSubPr>
              <m:ctrlPr>
                <w:rPr>
                  <w:rFonts w:ascii="Cambria Math" w:hAnsi="Cambria Math"/>
                  <w:i/>
                  <w:kern w:val="28"/>
                  <w:lang w:val="es-ES"/>
                </w:rPr>
              </m:ctrlPr>
            </m:sSubPr>
            <m:e>
              <m:r>
                <w:rPr>
                  <w:rFonts w:ascii="Cambria Math" w:hAnsi="Cambria Math"/>
                  <w:kern w:val="28"/>
                  <w:lang w:val="es-ES"/>
                </w:rPr>
                <m:t>B</m:t>
              </m:r>
            </m:e>
            <m:sub>
              <m:r>
                <w:rPr>
                  <w:rFonts w:ascii="Cambria Math" w:hAnsi="Cambria Math"/>
                  <w:kern w:val="28"/>
                  <w:lang w:val="es-ES"/>
                </w:rPr>
                <m:t>t</m:t>
              </m:r>
            </m:sub>
          </m:sSub>
          <m:r>
            <w:rPr>
              <w:rFonts w:ascii="Cambria Math" w:hAnsi="Cambria Math"/>
              <w:kern w:val="28"/>
              <w:lang w:val="es-ES"/>
            </w:rPr>
            <m:t>=</m:t>
          </m:r>
          <m:nary>
            <m:naryPr>
              <m:chr m:val="∑"/>
              <m:limLoc m:val="undOvr"/>
              <m:ctrlPr>
                <w:rPr>
                  <w:rFonts w:ascii="Cambria Math" w:hAnsi="Cambria Math"/>
                  <w:i/>
                  <w:kern w:val="28"/>
                  <w:lang w:val="es-ES"/>
                </w:rPr>
              </m:ctrlPr>
            </m:naryPr>
            <m:sub>
              <m:r>
                <w:rPr>
                  <w:rFonts w:ascii="Cambria Math" w:hAnsi="Cambria Math"/>
                  <w:kern w:val="28"/>
                  <w:lang w:val="es-ES"/>
                </w:rPr>
                <m:t>t=1</m:t>
              </m:r>
            </m:sub>
            <m:sup>
              <m:r>
                <w:rPr>
                  <w:rFonts w:ascii="Cambria Math" w:hAnsi="Cambria Math"/>
                  <w:kern w:val="28"/>
                  <w:lang w:val="es-ES"/>
                </w:rPr>
                <m:t>10</m:t>
              </m:r>
            </m:sup>
            <m:e>
              <m:f>
                <m:fPr>
                  <m:ctrlPr>
                    <w:rPr>
                      <w:rFonts w:ascii="Cambria Math" w:hAnsi="Cambria Math"/>
                      <w:i/>
                      <w:kern w:val="28"/>
                      <w:lang w:val="es-ES"/>
                    </w:rPr>
                  </m:ctrlPr>
                </m:fPr>
                <m:num>
                  <m:sSub>
                    <m:sSubPr>
                      <m:ctrlPr>
                        <w:rPr>
                          <w:rFonts w:ascii="Cambria Math" w:hAnsi="Cambria Math"/>
                          <w:i/>
                          <w:kern w:val="28"/>
                          <w:lang w:val="es-ES"/>
                        </w:rPr>
                      </m:ctrlPr>
                    </m:sSubPr>
                    <m:e>
                      <m:r>
                        <w:rPr>
                          <w:rFonts w:ascii="Cambria Math" w:hAnsi="Cambria Math"/>
                          <w:kern w:val="28"/>
                          <w:lang w:val="es-ES"/>
                        </w:rPr>
                        <m:t>B</m:t>
                      </m:r>
                    </m:e>
                    <m:sub>
                      <m:r>
                        <w:rPr>
                          <w:rFonts w:ascii="Cambria Math" w:hAnsi="Cambria Math"/>
                          <w:kern w:val="28"/>
                          <w:lang w:val="es-ES"/>
                        </w:rPr>
                        <m:t>t</m:t>
                      </m:r>
                    </m:sub>
                  </m:sSub>
                </m:num>
                <m:den>
                  <m:sSup>
                    <m:sSupPr>
                      <m:ctrlPr>
                        <w:rPr>
                          <w:rFonts w:ascii="Cambria Math" w:hAnsi="Cambria Math"/>
                          <w:i/>
                          <w:kern w:val="28"/>
                          <w:lang w:val="es-ES"/>
                        </w:rPr>
                      </m:ctrlPr>
                    </m:sSupPr>
                    <m:e>
                      <m:r>
                        <w:rPr>
                          <w:rFonts w:ascii="Cambria Math" w:hAnsi="Cambria Math"/>
                          <w:kern w:val="28"/>
                          <w:lang w:val="es-ES"/>
                        </w:rPr>
                        <m:t>1,12</m:t>
                      </m:r>
                    </m:e>
                    <m:sup>
                      <m:r>
                        <w:rPr>
                          <w:rFonts w:ascii="Cambria Math" w:hAnsi="Cambria Math"/>
                          <w:kern w:val="28"/>
                          <w:lang w:val="es-ES"/>
                        </w:rPr>
                        <m:t>t</m:t>
                      </m:r>
                    </m:sup>
                  </m:sSup>
                </m:den>
              </m:f>
            </m:e>
          </m:nary>
        </m:oMath>
      </m:oMathPara>
    </w:p>
    <w:p w14:paraId="20D6E879" w14:textId="36383356" w:rsidR="00B84211" w:rsidRPr="00323D49" w:rsidRDefault="00FD764A" w:rsidP="00A10AD6">
      <w:pPr>
        <w:pStyle w:val="Paragraph"/>
        <w:numPr>
          <w:ilvl w:val="0"/>
          <w:numId w:val="0"/>
        </w:numPr>
        <w:spacing w:before="0" w:after="0"/>
        <w:ind w:left="567" w:hanging="567"/>
        <w:rPr>
          <w:rFonts w:ascii="Arial" w:hAnsi="Arial" w:cs="Arial"/>
          <w:kern w:val="28"/>
          <w:sz w:val="22"/>
          <w:szCs w:val="22"/>
        </w:rPr>
      </w:pPr>
      <w:r w:rsidRPr="00323D49">
        <w:rPr>
          <w:rFonts w:ascii="Arial" w:hAnsi="Arial" w:cs="Arial"/>
          <w:kern w:val="28"/>
          <w:sz w:val="22"/>
          <w:szCs w:val="22"/>
        </w:rPr>
        <w:tab/>
      </w:r>
      <w:r w:rsidR="000F5806" w:rsidRPr="00323D49">
        <w:rPr>
          <w:rFonts w:ascii="Arial" w:hAnsi="Arial" w:cs="Arial"/>
          <w:kern w:val="28"/>
          <w:sz w:val="22"/>
          <w:szCs w:val="22"/>
        </w:rPr>
        <w:t>d</w:t>
      </w:r>
      <w:r w:rsidR="007B3237" w:rsidRPr="00323D49">
        <w:rPr>
          <w:rFonts w:ascii="Arial" w:hAnsi="Arial" w:cs="Arial"/>
          <w:kern w:val="28"/>
          <w:sz w:val="22"/>
          <w:szCs w:val="22"/>
        </w:rPr>
        <w:t>onde</w:t>
      </w:r>
      <w:r w:rsidR="004605A7" w:rsidRPr="00323D49">
        <w:rPr>
          <w:rFonts w:ascii="Arial" w:hAnsi="Arial" w:cs="Arial"/>
          <w:kern w:val="28"/>
          <w:sz w:val="22"/>
          <w:szCs w:val="22"/>
        </w:rPr>
        <w:t xml:space="preserve"> </w:t>
      </w:r>
      <m:oMath>
        <m:r>
          <w:rPr>
            <w:rFonts w:ascii="Cambria Math" w:hAnsi="Cambria Math"/>
            <w:kern w:val="28"/>
            <w:sz w:val="22"/>
            <w:szCs w:val="22"/>
          </w:rPr>
          <m:t>B</m:t>
        </m:r>
      </m:oMath>
      <w:r w:rsidR="007B3237" w:rsidRPr="00323D49">
        <w:rPr>
          <w:rFonts w:ascii="Arial" w:hAnsi="Arial" w:cs="Arial"/>
          <w:kern w:val="28"/>
          <w:sz w:val="22"/>
          <w:szCs w:val="22"/>
        </w:rPr>
        <w:t xml:space="preserve"> denota</w:t>
      </w:r>
      <w:r w:rsidR="00DF5014" w:rsidRPr="00323D49">
        <w:rPr>
          <w:rFonts w:ascii="Arial" w:hAnsi="Arial" w:cs="Arial"/>
          <w:kern w:val="28"/>
          <w:sz w:val="22"/>
          <w:szCs w:val="22"/>
        </w:rPr>
        <w:t xml:space="preserve"> los</w:t>
      </w:r>
      <w:r w:rsidR="007B3237" w:rsidRPr="00323D49">
        <w:rPr>
          <w:rFonts w:ascii="Arial" w:hAnsi="Arial" w:cs="Arial"/>
          <w:kern w:val="28"/>
          <w:sz w:val="22"/>
          <w:szCs w:val="22"/>
        </w:rPr>
        <w:t xml:space="preserve"> beneficios y </w:t>
      </w:r>
      <m:oMath>
        <m:r>
          <w:rPr>
            <w:rFonts w:ascii="Cambria Math" w:hAnsi="Cambria Math"/>
            <w:kern w:val="28"/>
            <w:sz w:val="22"/>
            <w:szCs w:val="22"/>
          </w:rPr>
          <m:t>t</m:t>
        </m:r>
      </m:oMath>
      <w:r w:rsidR="007B3237" w:rsidRPr="00323D49">
        <w:rPr>
          <w:rFonts w:ascii="Arial" w:hAnsi="Arial" w:cs="Arial"/>
          <w:kern w:val="28"/>
          <w:sz w:val="22"/>
          <w:szCs w:val="22"/>
        </w:rPr>
        <w:t xml:space="preserve"> indica el año corriente. </w:t>
      </w:r>
    </w:p>
    <w:tbl>
      <w:tblPr>
        <w:tblW w:w="8594" w:type="dxa"/>
        <w:jc w:val="center"/>
        <w:tblLayout w:type="fixed"/>
        <w:tblLook w:val="04A0" w:firstRow="1" w:lastRow="0" w:firstColumn="1" w:lastColumn="0" w:noHBand="0" w:noVBand="1"/>
      </w:tblPr>
      <w:tblGrid>
        <w:gridCol w:w="567"/>
        <w:gridCol w:w="3969"/>
        <w:gridCol w:w="1520"/>
        <w:gridCol w:w="2538"/>
      </w:tblGrid>
      <w:tr w:rsidR="00207486" w:rsidRPr="007B7912" w14:paraId="63556B1F" w14:textId="77777777" w:rsidTr="00207486">
        <w:trPr>
          <w:trHeight w:val="280"/>
          <w:jc w:val="center"/>
        </w:trPr>
        <w:tc>
          <w:tcPr>
            <w:tcW w:w="8594" w:type="dxa"/>
            <w:gridSpan w:val="4"/>
            <w:tcBorders>
              <w:top w:val="nil"/>
              <w:left w:val="nil"/>
              <w:bottom w:val="single" w:sz="4" w:space="0" w:color="auto"/>
              <w:right w:val="nil"/>
            </w:tcBorders>
            <w:shd w:val="clear" w:color="auto" w:fill="auto"/>
            <w:noWrap/>
            <w:vAlign w:val="bottom"/>
            <w:hideMark/>
          </w:tcPr>
          <w:p w14:paraId="6FA12646" w14:textId="77777777" w:rsidR="00FB0617" w:rsidRPr="00A10AD6" w:rsidRDefault="00FB0617" w:rsidP="00A10AD6">
            <w:pPr>
              <w:spacing w:after="0" w:line="240" w:lineRule="auto"/>
              <w:rPr>
                <w:rFonts w:ascii="Arial" w:eastAsia="Times New Roman" w:hAnsi="Arial" w:cs="Arial"/>
                <w:b/>
                <w:bCs/>
                <w:color w:val="000000"/>
                <w:sz w:val="18"/>
                <w:szCs w:val="18"/>
                <w:lang w:val="es-ES"/>
              </w:rPr>
            </w:pPr>
          </w:p>
          <w:p w14:paraId="14462DBD" w14:textId="61CBB079" w:rsidR="00207486" w:rsidRPr="00A10AD6" w:rsidRDefault="00207486" w:rsidP="00A10AD6">
            <w:pPr>
              <w:spacing w:after="0" w:line="240" w:lineRule="auto"/>
              <w:rPr>
                <w:rFonts w:ascii="Arial" w:eastAsia="Times New Roman" w:hAnsi="Arial" w:cs="Arial"/>
                <w:b/>
                <w:bCs/>
                <w:color w:val="000000"/>
                <w:sz w:val="18"/>
                <w:szCs w:val="18"/>
                <w:lang w:val="es-ES"/>
              </w:rPr>
            </w:pPr>
            <w:r w:rsidRPr="00A10AD6">
              <w:rPr>
                <w:rFonts w:ascii="Arial" w:eastAsia="Times New Roman" w:hAnsi="Arial" w:cs="Arial"/>
                <w:b/>
                <w:bCs/>
                <w:color w:val="000000"/>
                <w:sz w:val="18"/>
                <w:szCs w:val="18"/>
                <w:lang w:val="es-ES"/>
              </w:rPr>
              <w:t xml:space="preserve">Tabla 2. Cálculo los beneficios anuales por </w:t>
            </w:r>
            <w:r w:rsidR="00593BB0" w:rsidRPr="00A10AD6">
              <w:rPr>
                <w:rFonts w:ascii="Arial" w:eastAsia="Times New Roman" w:hAnsi="Arial" w:cs="Arial"/>
                <w:b/>
                <w:bCs/>
                <w:color w:val="000000"/>
                <w:sz w:val="18"/>
                <w:szCs w:val="18"/>
                <w:lang w:val="es-ES"/>
              </w:rPr>
              <w:t xml:space="preserve">ganancias de eficiencia </w:t>
            </w:r>
            <w:r w:rsidRPr="00A10AD6">
              <w:rPr>
                <w:rFonts w:ascii="Arial" w:eastAsia="Times New Roman" w:hAnsi="Arial" w:cs="Arial"/>
                <w:b/>
                <w:bCs/>
                <w:color w:val="000000"/>
                <w:sz w:val="18"/>
                <w:szCs w:val="18"/>
                <w:lang w:val="es-ES"/>
              </w:rPr>
              <w:t>en US</w:t>
            </w:r>
            <w:r w:rsidR="004703C7">
              <w:rPr>
                <w:rFonts w:ascii="Arial" w:eastAsia="Times New Roman" w:hAnsi="Arial" w:cs="Arial"/>
                <w:b/>
                <w:bCs/>
                <w:color w:val="000000"/>
                <w:sz w:val="18"/>
                <w:szCs w:val="18"/>
                <w:lang w:val="es-ES"/>
              </w:rPr>
              <w:t>$</w:t>
            </w:r>
            <w:r w:rsidRPr="00A10AD6">
              <w:rPr>
                <w:rFonts w:ascii="Arial" w:eastAsia="Times New Roman" w:hAnsi="Arial" w:cs="Arial"/>
                <w:b/>
                <w:bCs/>
                <w:color w:val="000000"/>
                <w:sz w:val="18"/>
                <w:szCs w:val="18"/>
                <w:lang w:val="es-ES"/>
              </w:rPr>
              <w:t xml:space="preserve"> para el año </w:t>
            </w:r>
            <w:r w:rsidR="006D41DC" w:rsidRPr="00A10AD6">
              <w:rPr>
                <w:rFonts w:ascii="Arial" w:eastAsia="Times New Roman" w:hAnsi="Arial" w:cs="Arial"/>
                <w:b/>
                <w:bCs/>
                <w:color w:val="000000"/>
                <w:sz w:val="18"/>
                <w:szCs w:val="18"/>
                <w:lang w:val="es-ES"/>
              </w:rPr>
              <w:t>2022</w:t>
            </w:r>
            <w:r w:rsidR="00272CF3" w:rsidRPr="00323D49">
              <w:rPr>
                <w:rStyle w:val="EndnoteReference"/>
                <w:rFonts w:ascii="Arial" w:eastAsia="Times New Roman" w:hAnsi="Arial" w:cs="Arial"/>
                <w:b/>
                <w:bCs/>
                <w:color w:val="000000"/>
                <w:sz w:val="18"/>
                <w:szCs w:val="18"/>
                <w:lang w:val="es-ES"/>
              </w:rPr>
              <w:endnoteReference w:id="3"/>
            </w:r>
          </w:p>
        </w:tc>
      </w:tr>
      <w:tr w:rsidR="00207486" w:rsidRPr="00A10AD6" w14:paraId="51F68D70" w14:textId="77777777" w:rsidTr="00207486">
        <w:trPr>
          <w:trHeight w:val="280"/>
          <w:jc w:val="center"/>
        </w:trPr>
        <w:tc>
          <w:tcPr>
            <w:tcW w:w="567" w:type="dxa"/>
            <w:tcBorders>
              <w:top w:val="single" w:sz="4" w:space="0" w:color="auto"/>
              <w:left w:val="nil"/>
              <w:bottom w:val="single" w:sz="4" w:space="0" w:color="auto"/>
            </w:tcBorders>
            <w:shd w:val="clear" w:color="auto" w:fill="auto"/>
            <w:noWrap/>
            <w:vAlign w:val="bottom"/>
          </w:tcPr>
          <w:p w14:paraId="5EFB7EB1" w14:textId="77777777" w:rsidR="00207486" w:rsidRPr="00A10AD6" w:rsidRDefault="00207486" w:rsidP="00A10AD6">
            <w:pPr>
              <w:spacing w:after="0" w:line="240" w:lineRule="auto"/>
              <w:jc w:val="center"/>
              <w:rPr>
                <w:rFonts w:ascii="Arial" w:eastAsia="Times New Roman" w:hAnsi="Arial" w:cs="Arial"/>
                <w:color w:val="000000"/>
                <w:sz w:val="18"/>
                <w:szCs w:val="18"/>
                <w:lang w:val="es-ES"/>
              </w:rPr>
            </w:pPr>
          </w:p>
        </w:tc>
        <w:tc>
          <w:tcPr>
            <w:tcW w:w="3969" w:type="dxa"/>
            <w:tcBorders>
              <w:top w:val="single" w:sz="4" w:space="0" w:color="auto"/>
              <w:bottom w:val="single" w:sz="4" w:space="0" w:color="auto"/>
            </w:tcBorders>
            <w:shd w:val="clear" w:color="auto" w:fill="auto"/>
            <w:noWrap/>
            <w:vAlign w:val="bottom"/>
          </w:tcPr>
          <w:p w14:paraId="713844DC" w14:textId="77777777" w:rsidR="00207486" w:rsidRPr="00A10AD6" w:rsidRDefault="00207486" w:rsidP="00A10AD6">
            <w:pPr>
              <w:spacing w:after="0" w:line="240" w:lineRule="auto"/>
              <w:jc w:val="center"/>
              <w:rPr>
                <w:rFonts w:ascii="Arial" w:eastAsia="Times New Roman" w:hAnsi="Arial" w:cs="Arial"/>
                <w:b/>
                <w:color w:val="000000"/>
                <w:sz w:val="18"/>
                <w:szCs w:val="18"/>
                <w:lang w:val="es-ES"/>
              </w:rPr>
            </w:pPr>
            <w:r w:rsidRPr="00A10AD6">
              <w:rPr>
                <w:rFonts w:ascii="Arial" w:eastAsia="Times New Roman" w:hAnsi="Arial" w:cs="Arial"/>
                <w:b/>
                <w:color w:val="000000"/>
                <w:sz w:val="18"/>
                <w:szCs w:val="18"/>
                <w:lang w:val="es-ES"/>
              </w:rPr>
              <w:t>Variable</w:t>
            </w:r>
          </w:p>
        </w:tc>
        <w:tc>
          <w:tcPr>
            <w:tcW w:w="1520" w:type="dxa"/>
            <w:tcBorders>
              <w:top w:val="single" w:sz="4" w:space="0" w:color="auto"/>
              <w:bottom w:val="single" w:sz="4" w:space="0" w:color="auto"/>
            </w:tcBorders>
            <w:shd w:val="clear" w:color="auto" w:fill="auto"/>
            <w:noWrap/>
            <w:vAlign w:val="center"/>
          </w:tcPr>
          <w:p w14:paraId="16B68FBB" w14:textId="77777777" w:rsidR="00207486" w:rsidRPr="00A10AD6" w:rsidRDefault="00207486" w:rsidP="00A10AD6">
            <w:pPr>
              <w:spacing w:after="0" w:line="240" w:lineRule="auto"/>
              <w:jc w:val="center"/>
              <w:rPr>
                <w:rFonts w:ascii="Arial" w:eastAsia="Times New Roman" w:hAnsi="Arial" w:cs="Arial"/>
                <w:b/>
                <w:color w:val="000000"/>
                <w:sz w:val="18"/>
                <w:szCs w:val="18"/>
                <w:lang w:val="es-ES"/>
              </w:rPr>
            </w:pPr>
            <w:r w:rsidRPr="00A10AD6">
              <w:rPr>
                <w:rFonts w:ascii="Arial" w:eastAsia="Times New Roman" w:hAnsi="Arial" w:cs="Arial"/>
                <w:b/>
                <w:color w:val="000000"/>
                <w:sz w:val="18"/>
                <w:szCs w:val="18"/>
                <w:lang w:val="es-ES"/>
              </w:rPr>
              <w:t>Valor</w:t>
            </w:r>
          </w:p>
        </w:tc>
        <w:tc>
          <w:tcPr>
            <w:tcW w:w="2538" w:type="dxa"/>
            <w:tcBorders>
              <w:top w:val="single" w:sz="4" w:space="0" w:color="auto"/>
              <w:bottom w:val="single" w:sz="4" w:space="0" w:color="auto"/>
              <w:right w:val="nil"/>
            </w:tcBorders>
            <w:shd w:val="clear" w:color="auto" w:fill="auto"/>
            <w:noWrap/>
            <w:vAlign w:val="bottom"/>
          </w:tcPr>
          <w:p w14:paraId="74B4AA4F" w14:textId="77777777" w:rsidR="00207486" w:rsidRPr="00A10AD6" w:rsidRDefault="00207486" w:rsidP="00A10AD6">
            <w:pPr>
              <w:spacing w:after="0" w:line="240" w:lineRule="auto"/>
              <w:jc w:val="center"/>
              <w:rPr>
                <w:rFonts w:ascii="Arial" w:eastAsia="Times New Roman" w:hAnsi="Arial" w:cs="Arial"/>
                <w:b/>
                <w:color w:val="000000"/>
                <w:sz w:val="18"/>
                <w:szCs w:val="18"/>
                <w:lang w:val="es-ES"/>
              </w:rPr>
            </w:pPr>
            <w:r w:rsidRPr="00A10AD6">
              <w:rPr>
                <w:rFonts w:ascii="Arial" w:eastAsia="Times New Roman" w:hAnsi="Arial" w:cs="Arial"/>
                <w:b/>
                <w:color w:val="000000"/>
                <w:sz w:val="18"/>
                <w:szCs w:val="18"/>
                <w:lang w:val="es-ES"/>
              </w:rPr>
              <w:t>Fuente</w:t>
            </w:r>
          </w:p>
        </w:tc>
      </w:tr>
      <w:tr w:rsidR="00207486" w:rsidRPr="00A10AD6" w14:paraId="0FA68C91" w14:textId="77777777" w:rsidTr="007F1D74">
        <w:trPr>
          <w:trHeight w:val="280"/>
          <w:jc w:val="center"/>
        </w:trPr>
        <w:tc>
          <w:tcPr>
            <w:tcW w:w="567" w:type="dxa"/>
            <w:tcBorders>
              <w:top w:val="single" w:sz="4" w:space="0" w:color="auto"/>
              <w:left w:val="nil"/>
              <w:bottom w:val="nil"/>
              <w:right w:val="nil"/>
            </w:tcBorders>
            <w:shd w:val="clear" w:color="auto" w:fill="auto"/>
            <w:noWrap/>
            <w:vAlign w:val="center"/>
            <w:hideMark/>
          </w:tcPr>
          <w:p w14:paraId="7A9CDB86" w14:textId="77777777" w:rsidR="00207486" w:rsidRPr="00A10AD6" w:rsidRDefault="00207486" w:rsidP="00A10AD6">
            <w:pPr>
              <w:spacing w:after="0" w:line="240" w:lineRule="auto"/>
              <w:jc w:val="right"/>
              <w:rPr>
                <w:rFonts w:ascii="Arial" w:eastAsia="Times New Roman" w:hAnsi="Arial" w:cs="Arial"/>
                <w:color w:val="000000"/>
                <w:sz w:val="18"/>
                <w:szCs w:val="18"/>
                <w:lang w:val="es-ES"/>
              </w:rPr>
            </w:pPr>
            <w:r w:rsidRPr="00A10AD6">
              <w:rPr>
                <w:rFonts w:ascii="Arial" w:eastAsia="Times New Roman" w:hAnsi="Arial" w:cs="Arial"/>
                <w:color w:val="000000"/>
                <w:sz w:val="18"/>
                <w:szCs w:val="18"/>
                <w:lang w:val="es-ES"/>
              </w:rPr>
              <w:t>1</w:t>
            </w:r>
          </w:p>
        </w:tc>
        <w:tc>
          <w:tcPr>
            <w:tcW w:w="3969" w:type="dxa"/>
            <w:tcBorders>
              <w:top w:val="single" w:sz="4" w:space="0" w:color="auto"/>
              <w:left w:val="nil"/>
              <w:bottom w:val="nil"/>
              <w:right w:val="single" w:sz="4" w:space="0" w:color="auto"/>
            </w:tcBorders>
            <w:shd w:val="clear" w:color="auto" w:fill="auto"/>
            <w:noWrap/>
            <w:vAlign w:val="center"/>
            <w:hideMark/>
          </w:tcPr>
          <w:p w14:paraId="6E9E9BB6" w14:textId="77777777" w:rsidR="00207486" w:rsidRPr="00A10AD6" w:rsidRDefault="001F5F83" w:rsidP="00A10AD6">
            <w:pPr>
              <w:spacing w:after="0" w:line="240" w:lineRule="auto"/>
              <w:rPr>
                <w:rFonts w:ascii="Arial" w:eastAsia="Times New Roman" w:hAnsi="Arial" w:cs="Arial"/>
                <w:color w:val="000000"/>
                <w:sz w:val="18"/>
                <w:szCs w:val="18"/>
                <w:lang w:val="es-ES"/>
              </w:rPr>
            </w:pPr>
            <w:r w:rsidRPr="00A10AD6">
              <w:rPr>
                <w:rFonts w:ascii="Arial" w:eastAsia="Times New Roman" w:hAnsi="Arial" w:cs="Arial"/>
                <w:color w:val="000000"/>
                <w:sz w:val="18"/>
                <w:szCs w:val="18"/>
                <w:lang w:val="es-ES"/>
              </w:rPr>
              <w:t>Salarios de la Defensoría del Pueblo pesos colombianos</w:t>
            </w:r>
          </w:p>
        </w:tc>
        <w:tc>
          <w:tcPr>
            <w:tcW w:w="1520" w:type="dxa"/>
            <w:tcBorders>
              <w:top w:val="single" w:sz="4" w:space="0" w:color="auto"/>
              <w:left w:val="nil"/>
              <w:bottom w:val="nil"/>
              <w:right w:val="single" w:sz="4" w:space="0" w:color="auto"/>
            </w:tcBorders>
            <w:shd w:val="clear" w:color="auto" w:fill="auto"/>
            <w:noWrap/>
            <w:vAlign w:val="center"/>
            <w:hideMark/>
          </w:tcPr>
          <w:p w14:paraId="55C89505" w14:textId="77777777" w:rsidR="00207486" w:rsidRPr="00A10AD6" w:rsidRDefault="001F5F83" w:rsidP="00A10AD6">
            <w:pPr>
              <w:spacing w:after="0" w:line="240" w:lineRule="auto"/>
              <w:jc w:val="right"/>
              <w:rPr>
                <w:rFonts w:ascii="Arial" w:eastAsia="Times New Roman" w:hAnsi="Arial" w:cs="Arial"/>
                <w:color w:val="000000"/>
                <w:sz w:val="18"/>
                <w:szCs w:val="18"/>
                <w:lang w:val="es-ES"/>
              </w:rPr>
            </w:pPr>
            <w:r w:rsidRPr="00A10AD6">
              <w:rPr>
                <w:rFonts w:ascii="Arial" w:eastAsia="Times New Roman" w:hAnsi="Arial" w:cs="Arial"/>
                <w:color w:val="000000"/>
                <w:sz w:val="18"/>
                <w:szCs w:val="18"/>
                <w:lang w:val="es-ES"/>
              </w:rPr>
              <w:t>111.514.518.552,68</w:t>
            </w:r>
          </w:p>
        </w:tc>
        <w:tc>
          <w:tcPr>
            <w:tcW w:w="2538" w:type="dxa"/>
            <w:tcBorders>
              <w:top w:val="single" w:sz="4" w:space="0" w:color="auto"/>
              <w:left w:val="nil"/>
              <w:bottom w:val="nil"/>
              <w:right w:val="nil"/>
            </w:tcBorders>
            <w:shd w:val="clear" w:color="auto" w:fill="auto"/>
            <w:noWrap/>
            <w:vAlign w:val="center"/>
            <w:hideMark/>
          </w:tcPr>
          <w:p w14:paraId="0B09BD0F" w14:textId="77777777" w:rsidR="00207486" w:rsidRPr="00A10AD6" w:rsidRDefault="001F5F83" w:rsidP="00A10AD6">
            <w:pPr>
              <w:spacing w:after="0" w:line="240" w:lineRule="auto"/>
              <w:rPr>
                <w:rFonts w:ascii="Arial" w:eastAsia="Times New Roman" w:hAnsi="Arial" w:cs="Arial"/>
                <w:b/>
                <w:bCs/>
                <w:color w:val="000000"/>
                <w:sz w:val="18"/>
                <w:szCs w:val="18"/>
                <w:lang w:val="es-ES"/>
              </w:rPr>
            </w:pPr>
            <w:r w:rsidRPr="00A10AD6">
              <w:rPr>
                <w:rFonts w:ascii="Arial" w:eastAsia="Times New Roman" w:hAnsi="Arial" w:cs="Arial"/>
                <w:color w:val="000000"/>
                <w:sz w:val="18"/>
                <w:szCs w:val="18"/>
                <w:lang w:val="es-ES"/>
              </w:rPr>
              <w:t xml:space="preserve">Datos del </w:t>
            </w:r>
            <w:r w:rsidR="001A4762" w:rsidRPr="00A10AD6">
              <w:rPr>
                <w:rFonts w:ascii="Arial" w:eastAsia="Times New Roman" w:hAnsi="Arial" w:cs="Arial"/>
                <w:color w:val="000000"/>
                <w:sz w:val="18"/>
                <w:szCs w:val="18"/>
                <w:lang w:val="es-ES"/>
              </w:rPr>
              <w:t>Programa</w:t>
            </w:r>
          </w:p>
        </w:tc>
      </w:tr>
      <w:tr w:rsidR="00207486" w:rsidRPr="00A10AD6" w14:paraId="634EC798" w14:textId="77777777" w:rsidTr="00193D7A">
        <w:trPr>
          <w:trHeight w:val="280"/>
          <w:jc w:val="center"/>
        </w:trPr>
        <w:tc>
          <w:tcPr>
            <w:tcW w:w="567" w:type="dxa"/>
            <w:tcBorders>
              <w:top w:val="nil"/>
              <w:left w:val="nil"/>
              <w:bottom w:val="nil"/>
              <w:right w:val="nil"/>
            </w:tcBorders>
            <w:shd w:val="clear" w:color="auto" w:fill="auto"/>
            <w:noWrap/>
            <w:vAlign w:val="center"/>
            <w:hideMark/>
          </w:tcPr>
          <w:p w14:paraId="036B5F49" w14:textId="77777777" w:rsidR="00207486" w:rsidRPr="00A10AD6" w:rsidRDefault="00207486" w:rsidP="00A10AD6">
            <w:pPr>
              <w:spacing w:after="0" w:line="240" w:lineRule="auto"/>
              <w:jc w:val="right"/>
              <w:rPr>
                <w:rFonts w:ascii="Arial" w:eastAsia="Times New Roman" w:hAnsi="Arial" w:cs="Arial"/>
                <w:color w:val="000000"/>
                <w:sz w:val="18"/>
                <w:szCs w:val="18"/>
                <w:lang w:val="es-ES"/>
              </w:rPr>
            </w:pPr>
            <w:r w:rsidRPr="00A10AD6">
              <w:rPr>
                <w:rFonts w:ascii="Arial" w:eastAsia="Times New Roman" w:hAnsi="Arial" w:cs="Arial"/>
                <w:color w:val="000000"/>
                <w:sz w:val="18"/>
                <w:szCs w:val="18"/>
                <w:lang w:val="es-ES"/>
              </w:rPr>
              <w:t>2</w:t>
            </w:r>
          </w:p>
        </w:tc>
        <w:tc>
          <w:tcPr>
            <w:tcW w:w="3969" w:type="dxa"/>
            <w:tcBorders>
              <w:top w:val="nil"/>
              <w:left w:val="nil"/>
              <w:bottom w:val="nil"/>
              <w:right w:val="single" w:sz="4" w:space="0" w:color="auto"/>
            </w:tcBorders>
            <w:shd w:val="clear" w:color="auto" w:fill="auto"/>
            <w:noWrap/>
            <w:vAlign w:val="bottom"/>
            <w:hideMark/>
          </w:tcPr>
          <w:p w14:paraId="4933275F" w14:textId="5E3DF6BC" w:rsidR="00207486" w:rsidRPr="00A10AD6" w:rsidRDefault="001F5F83" w:rsidP="00A10AD6">
            <w:pPr>
              <w:spacing w:after="0" w:line="240" w:lineRule="auto"/>
              <w:rPr>
                <w:rFonts w:ascii="Arial" w:eastAsia="Times New Roman" w:hAnsi="Arial" w:cs="Arial"/>
                <w:color w:val="000000"/>
                <w:sz w:val="18"/>
                <w:szCs w:val="18"/>
                <w:lang w:val="es-ES"/>
              </w:rPr>
            </w:pPr>
            <w:r w:rsidRPr="00A10AD6">
              <w:rPr>
                <w:rFonts w:ascii="Arial" w:eastAsia="Times New Roman" w:hAnsi="Arial" w:cs="Arial"/>
                <w:color w:val="000000"/>
                <w:sz w:val="18"/>
                <w:szCs w:val="18"/>
                <w:lang w:val="es-ES"/>
              </w:rPr>
              <w:t>Salarios de la Defensoría del Pueblo US</w:t>
            </w:r>
            <w:r w:rsidR="004703C7">
              <w:rPr>
                <w:rFonts w:ascii="Arial" w:eastAsia="Times New Roman" w:hAnsi="Arial" w:cs="Arial"/>
                <w:color w:val="000000"/>
                <w:sz w:val="18"/>
                <w:szCs w:val="18"/>
                <w:lang w:val="es-ES"/>
              </w:rPr>
              <w:t>$</w:t>
            </w:r>
          </w:p>
        </w:tc>
        <w:tc>
          <w:tcPr>
            <w:tcW w:w="1520" w:type="dxa"/>
            <w:tcBorders>
              <w:top w:val="nil"/>
              <w:left w:val="nil"/>
              <w:bottom w:val="nil"/>
              <w:right w:val="single" w:sz="4" w:space="0" w:color="auto"/>
            </w:tcBorders>
            <w:shd w:val="clear" w:color="auto" w:fill="auto"/>
            <w:noWrap/>
            <w:vAlign w:val="center"/>
            <w:hideMark/>
          </w:tcPr>
          <w:p w14:paraId="4A7A35A9" w14:textId="77777777" w:rsidR="00207486" w:rsidRPr="00A10AD6" w:rsidRDefault="001F5F83" w:rsidP="00A10AD6">
            <w:pPr>
              <w:spacing w:after="0" w:line="240" w:lineRule="auto"/>
              <w:jc w:val="right"/>
              <w:rPr>
                <w:rFonts w:ascii="Arial" w:eastAsia="Times New Roman" w:hAnsi="Arial" w:cs="Arial"/>
                <w:color w:val="000000"/>
                <w:sz w:val="18"/>
                <w:szCs w:val="18"/>
                <w:lang w:val="es-ES"/>
              </w:rPr>
            </w:pPr>
            <w:r w:rsidRPr="00A10AD6">
              <w:rPr>
                <w:rFonts w:ascii="Arial" w:eastAsia="Times New Roman" w:hAnsi="Arial" w:cs="Arial"/>
                <w:color w:val="000000"/>
                <w:sz w:val="18"/>
                <w:szCs w:val="18"/>
                <w:lang w:val="es-ES"/>
              </w:rPr>
              <w:t>39.030.081</w:t>
            </w:r>
          </w:p>
        </w:tc>
        <w:tc>
          <w:tcPr>
            <w:tcW w:w="2538" w:type="dxa"/>
            <w:tcBorders>
              <w:top w:val="nil"/>
              <w:left w:val="nil"/>
              <w:bottom w:val="nil"/>
              <w:right w:val="nil"/>
            </w:tcBorders>
            <w:shd w:val="clear" w:color="auto" w:fill="auto"/>
            <w:noWrap/>
            <w:vAlign w:val="center"/>
            <w:hideMark/>
          </w:tcPr>
          <w:p w14:paraId="4D697F8B" w14:textId="77777777" w:rsidR="00207486" w:rsidRPr="00A10AD6" w:rsidRDefault="001F5F83" w:rsidP="00A10AD6">
            <w:pPr>
              <w:spacing w:after="0" w:line="240" w:lineRule="auto"/>
              <w:rPr>
                <w:rFonts w:ascii="Arial" w:eastAsia="Times New Roman" w:hAnsi="Arial" w:cs="Arial"/>
                <w:color w:val="000000"/>
                <w:sz w:val="18"/>
                <w:szCs w:val="18"/>
                <w:lang w:val="es-ES"/>
              </w:rPr>
            </w:pPr>
            <w:r w:rsidRPr="00A10AD6">
              <w:rPr>
                <w:rFonts w:ascii="Arial" w:eastAsia="Times New Roman" w:hAnsi="Arial" w:cs="Arial"/>
                <w:color w:val="000000"/>
                <w:sz w:val="18"/>
                <w:szCs w:val="18"/>
                <w:lang w:val="es-ES"/>
              </w:rPr>
              <w:t>(</w:t>
            </w:r>
            <w:proofErr w:type="gramStart"/>
            <w:r w:rsidRPr="00A10AD6">
              <w:rPr>
                <w:rFonts w:ascii="Arial" w:eastAsia="Times New Roman" w:hAnsi="Arial" w:cs="Arial"/>
                <w:color w:val="000000"/>
                <w:sz w:val="18"/>
                <w:szCs w:val="18"/>
                <w:lang w:val="es-ES"/>
              </w:rPr>
              <w:t>1)*</w:t>
            </w:r>
            <w:proofErr w:type="gramEnd"/>
            <w:r w:rsidRPr="00A10AD6">
              <w:rPr>
                <w:rFonts w:ascii="Arial" w:eastAsia="Times New Roman" w:hAnsi="Arial" w:cs="Arial"/>
                <w:color w:val="000000"/>
                <w:sz w:val="18"/>
                <w:szCs w:val="18"/>
                <w:lang w:val="es-ES"/>
              </w:rPr>
              <w:t>0.00035</w:t>
            </w:r>
          </w:p>
        </w:tc>
      </w:tr>
      <w:tr w:rsidR="00207486" w:rsidRPr="00A10AD6" w14:paraId="0994EFCA" w14:textId="77777777" w:rsidTr="00207486">
        <w:trPr>
          <w:trHeight w:val="280"/>
          <w:jc w:val="center"/>
        </w:trPr>
        <w:tc>
          <w:tcPr>
            <w:tcW w:w="567" w:type="dxa"/>
            <w:tcBorders>
              <w:top w:val="nil"/>
              <w:left w:val="nil"/>
              <w:bottom w:val="nil"/>
              <w:right w:val="nil"/>
            </w:tcBorders>
            <w:shd w:val="clear" w:color="auto" w:fill="auto"/>
            <w:noWrap/>
            <w:vAlign w:val="bottom"/>
            <w:hideMark/>
          </w:tcPr>
          <w:p w14:paraId="604BF2BA" w14:textId="77777777" w:rsidR="00207486" w:rsidRPr="00A10AD6" w:rsidRDefault="00207486" w:rsidP="00A10AD6">
            <w:pPr>
              <w:spacing w:after="0" w:line="240" w:lineRule="auto"/>
              <w:jc w:val="right"/>
              <w:rPr>
                <w:rFonts w:ascii="Arial" w:eastAsia="Times New Roman" w:hAnsi="Arial" w:cs="Arial"/>
                <w:color w:val="000000"/>
                <w:sz w:val="18"/>
                <w:szCs w:val="18"/>
                <w:lang w:val="es-ES"/>
              </w:rPr>
            </w:pPr>
            <w:r w:rsidRPr="00A10AD6">
              <w:rPr>
                <w:rFonts w:ascii="Arial" w:eastAsia="Times New Roman" w:hAnsi="Arial" w:cs="Arial"/>
                <w:color w:val="000000"/>
                <w:sz w:val="18"/>
                <w:szCs w:val="18"/>
                <w:lang w:val="es-ES"/>
              </w:rPr>
              <w:t>3</w:t>
            </w:r>
          </w:p>
        </w:tc>
        <w:tc>
          <w:tcPr>
            <w:tcW w:w="3969" w:type="dxa"/>
            <w:tcBorders>
              <w:top w:val="nil"/>
              <w:left w:val="nil"/>
              <w:bottom w:val="nil"/>
              <w:right w:val="single" w:sz="4" w:space="0" w:color="auto"/>
            </w:tcBorders>
            <w:shd w:val="clear" w:color="auto" w:fill="auto"/>
            <w:noWrap/>
            <w:vAlign w:val="bottom"/>
            <w:hideMark/>
          </w:tcPr>
          <w:p w14:paraId="5CABA19C" w14:textId="77777777" w:rsidR="00207486" w:rsidRPr="00A10AD6" w:rsidRDefault="00802D97" w:rsidP="00A10AD6">
            <w:pPr>
              <w:spacing w:after="0" w:line="240" w:lineRule="auto"/>
              <w:rPr>
                <w:rFonts w:ascii="Arial" w:eastAsia="Times New Roman" w:hAnsi="Arial" w:cs="Arial"/>
                <w:color w:val="000000"/>
                <w:sz w:val="18"/>
                <w:szCs w:val="18"/>
                <w:lang w:val="es-ES"/>
              </w:rPr>
            </w:pPr>
            <w:r w:rsidRPr="00A10AD6">
              <w:rPr>
                <w:rFonts w:ascii="Arial" w:eastAsia="Times New Roman" w:hAnsi="Arial" w:cs="Arial"/>
                <w:color w:val="000000"/>
                <w:sz w:val="18"/>
                <w:szCs w:val="18"/>
                <w:lang w:val="es-ES"/>
              </w:rPr>
              <w:t>Incremento en la eficiencia de la Defensoría del Pueblo</w:t>
            </w:r>
          </w:p>
        </w:tc>
        <w:tc>
          <w:tcPr>
            <w:tcW w:w="1520" w:type="dxa"/>
            <w:tcBorders>
              <w:top w:val="nil"/>
              <w:left w:val="nil"/>
              <w:bottom w:val="nil"/>
              <w:right w:val="single" w:sz="4" w:space="0" w:color="auto"/>
            </w:tcBorders>
            <w:shd w:val="clear" w:color="auto" w:fill="auto"/>
            <w:noWrap/>
            <w:vAlign w:val="center"/>
            <w:hideMark/>
          </w:tcPr>
          <w:p w14:paraId="3F63C7EC" w14:textId="77777777" w:rsidR="00207486" w:rsidRPr="00A10AD6" w:rsidRDefault="00802D97" w:rsidP="00A10AD6">
            <w:pPr>
              <w:spacing w:after="0" w:line="240" w:lineRule="auto"/>
              <w:jc w:val="right"/>
              <w:rPr>
                <w:rFonts w:ascii="Arial" w:eastAsia="Times New Roman" w:hAnsi="Arial" w:cs="Arial"/>
                <w:color w:val="000000"/>
                <w:sz w:val="18"/>
                <w:szCs w:val="18"/>
                <w:lang w:val="es-ES"/>
              </w:rPr>
            </w:pPr>
            <w:r w:rsidRPr="00A10AD6">
              <w:rPr>
                <w:rFonts w:ascii="Arial" w:eastAsia="Times New Roman" w:hAnsi="Arial" w:cs="Arial"/>
                <w:color w:val="000000"/>
                <w:sz w:val="18"/>
                <w:szCs w:val="18"/>
                <w:lang w:val="es-ES"/>
              </w:rPr>
              <w:t>8%</w:t>
            </w:r>
            <w:r w:rsidR="00272CF3" w:rsidRPr="00323D49">
              <w:rPr>
                <w:rStyle w:val="EndnoteReference"/>
                <w:rFonts w:ascii="Arial" w:eastAsia="Times New Roman" w:hAnsi="Arial" w:cs="Arial"/>
                <w:color w:val="000000"/>
                <w:sz w:val="18"/>
                <w:szCs w:val="18"/>
                <w:lang w:val="es-ES"/>
              </w:rPr>
              <w:endnoteReference w:id="4"/>
            </w:r>
          </w:p>
        </w:tc>
        <w:tc>
          <w:tcPr>
            <w:tcW w:w="2538" w:type="dxa"/>
            <w:tcBorders>
              <w:top w:val="nil"/>
              <w:left w:val="nil"/>
              <w:bottom w:val="nil"/>
              <w:right w:val="nil"/>
            </w:tcBorders>
            <w:shd w:val="clear" w:color="auto" w:fill="auto"/>
            <w:noWrap/>
            <w:vAlign w:val="bottom"/>
            <w:hideMark/>
          </w:tcPr>
          <w:p w14:paraId="71F971F0" w14:textId="77777777" w:rsidR="00207486" w:rsidRPr="00A10AD6" w:rsidRDefault="00802D97" w:rsidP="00A10AD6">
            <w:pPr>
              <w:spacing w:after="0" w:line="240" w:lineRule="auto"/>
              <w:rPr>
                <w:rFonts w:ascii="Arial" w:eastAsia="Times New Roman" w:hAnsi="Arial" w:cs="Arial"/>
                <w:color w:val="000000"/>
                <w:sz w:val="18"/>
                <w:szCs w:val="18"/>
                <w:lang w:val="es-ES"/>
              </w:rPr>
            </w:pPr>
            <w:proofErr w:type="spellStart"/>
            <w:r w:rsidRPr="00A10AD6">
              <w:rPr>
                <w:rFonts w:ascii="Arial" w:eastAsia="Times New Roman" w:hAnsi="Arial" w:cs="Arial"/>
                <w:color w:val="000000"/>
                <w:sz w:val="18"/>
                <w:szCs w:val="18"/>
                <w:lang w:val="es-ES"/>
              </w:rPr>
              <w:t>Deckler</w:t>
            </w:r>
            <w:proofErr w:type="spellEnd"/>
            <w:r w:rsidRPr="00A10AD6">
              <w:rPr>
                <w:rFonts w:ascii="Arial" w:eastAsia="Times New Roman" w:hAnsi="Arial" w:cs="Arial"/>
                <w:color w:val="000000"/>
                <w:sz w:val="18"/>
                <w:szCs w:val="18"/>
                <w:lang w:val="es-ES"/>
              </w:rPr>
              <w:t xml:space="preserve">, </w:t>
            </w:r>
            <w:proofErr w:type="spellStart"/>
            <w:r w:rsidRPr="00A10AD6">
              <w:rPr>
                <w:rFonts w:ascii="Arial" w:eastAsia="Times New Roman" w:hAnsi="Arial" w:cs="Arial"/>
                <w:color w:val="000000"/>
                <w:sz w:val="18"/>
                <w:szCs w:val="18"/>
                <w:lang w:val="es-ES"/>
              </w:rPr>
              <w:t>Möhlen</w:t>
            </w:r>
            <w:proofErr w:type="spellEnd"/>
            <w:r w:rsidRPr="00A10AD6">
              <w:rPr>
                <w:rFonts w:ascii="Arial" w:eastAsia="Times New Roman" w:hAnsi="Arial" w:cs="Arial"/>
                <w:color w:val="000000"/>
                <w:sz w:val="18"/>
                <w:szCs w:val="18"/>
                <w:lang w:val="es-ES"/>
              </w:rPr>
              <w:t xml:space="preserve"> y Varela (2011)</w:t>
            </w:r>
          </w:p>
        </w:tc>
      </w:tr>
      <w:tr w:rsidR="004A417D" w:rsidRPr="00A10AD6" w14:paraId="45A89650" w14:textId="77777777" w:rsidTr="00207486">
        <w:trPr>
          <w:trHeight w:val="280"/>
          <w:jc w:val="center"/>
        </w:trPr>
        <w:tc>
          <w:tcPr>
            <w:tcW w:w="567" w:type="dxa"/>
            <w:tcBorders>
              <w:top w:val="nil"/>
              <w:left w:val="nil"/>
              <w:bottom w:val="nil"/>
              <w:right w:val="nil"/>
            </w:tcBorders>
            <w:shd w:val="clear" w:color="auto" w:fill="auto"/>
            <w:noWrap/>
            <w:vAlign w:val="bottom"/>
          </w:tcPr>
          <w:p w14:paraId="31BFC591" w14:textId="77777777" w:rsidR="004A417D" w:rsidRPr="00A10AD6" w:rsidRDefault="004A417D" w:rsidP="00A10AD6">
            <w:pPr>
              <w:spacing w:after="0" w:line="240" w:lineRule="auto"/>
              <w:jc w:val="right"/>
              <w:rPr>
                <w:rFonts w:ascii="Arial" w:eastAsia="Times New Roman" w:hAnsi="Arial" w:cs="Arial"/>
                <w:color w:val="000000"/>
                <w:sz w:val="18"/>
                <w:szCs w:val="18"/>
                <w:lang w:val="es-ES"/>
              </w:rPr>
            </w:pPr>
            <w:r w:rsidRPr="00A10AD6">
              <w:rPr>
                <w:rFonts w:ascii="Arial" w:eastAsia="Times New Roman" w:hAnsi="Arial" w:cs="Arial"/>
                <w:color w:val="000000"/>
                <w:sz w:val="18"/>
                <w:szCs w:val="18"/>
                <w:lang w:val="es-ES"/>
              </w:rPr>
              <w:t>4</w:t>
            </w:r>
          </w:p>
        </w:tc>
        <w:tc>
          <w:tcPr>
            <w:tcW w:w="3969" w:type="dxa"/>
            <w:tcBorders>
              <w:top w:val="nil"/>
              <w:left w:val="nil"/>
              <w:bottom w:val="nil"/>
              <w:right w:val="single" w:sz="4" w:space="0" w:color="auto"/>
            </w:tcBorders>
            <w:shd w:val="clear" w:color="auto" w:fill="auto"/>
            <w:noWrap/>
            <w:vAlign w:val="bottom"/>
          </w:tcPr>
          <w:p w14:paraId="250B1376" w14:textId="0A2F6FE7" w:rsidR="004A417D" w:rsidRPr="00A10AD6" w:rsidDel="00802D97" w:rsidRDefault="004A417D" w:rsidP="00A10AD6">
            <w:pPr>
              <w:spacing w:after="0" w:line="240" w:lineRule="auto"/>
              <w:rPr>
                <w:rFonts w:ascii="Arial" w:eastAsia="Times New Roman" w:hAnsi="Arial" w:cs="Arial"/>
                <w:color w:val="000000"/>
                <w:sz w:val="18"/>
                <w:szCs w:val="18"/>
                <w:lang w:val="es-ES"/>
              </w:rPr>
            </w:pPr>
            <w:r w:rsidRPr="00A10AD6">
              <w:rPr>
                <w:rFonts w:ascii="Arial" w:eastAsia="Times New Roman" w:hAnsi="Arial" w:cs="Arial"/>
                <w:color w:val="000000"/>
                <w:sz w:val="18"/>
                <w:szCs w:val="18"/>
                <w:lang w:val="es-ES"/>
              </w:rPr>
              <w:t>Beneficios Anuales 2022 US</w:t>
            </w:r>
            <w:r w:rsidR="004703C7">
              <w:rPr>
                <w:rFonts w:ascii="Arial" w:eastAsia="Times New Roman" w:hAnsi="Arial" w:cs="Arial"/>
                <w:color w:val="000000"/>
                <w:sz w:val="18"/>
                <w:szCs w:val="18"/>
                <w:lang w:val="es-ES"/>
              </w:rPr>
              <w:t>$</w:t>
            </w:r>
          </w:p>
        </w:tc>
        <w:tc>
          <w:tcPr>
            <w:tcW w:w="1520" w:type="dxa"/>
            <w:tcBorders>
              <w:top w:val="nil"/>
              <w:left w:val="nil"/>
              <w:bottom w:val="nil"/>
              <w:right w:val="single" w:sz="4" w:space="0" w:color="auto"/>
            </w:tcBorders>
            <w:shd w:val="clear" w:color="auto" w:fill="auto"/>
            <w:noWrap/>
            <w:vAlign w:val="center"/>
          </w:tcPr>
          <w:p w14:paraId="34F649CB" w14:textId="77777777" w:rsidR="004A417D" w:rsidRPr="00A10AD6" w:rsidDel="00802D97" w:rsidRDefault="004A417D" w:rsidP="00A10AD6">
            <w:pPr>
              <w:spacing w:after="0" w:line="240" w:lineRule="auto"/>
              <w:jc w:val="right"/>
              <w:rPr>
                <w:rFonts w:ascii="Arial" w:eastAsia="Times New Roman" w:hAnsi="Arial" w:cs="Arial"/>
                <w:color w:val="000000"/>
                <w:sz w:val="18"/>
                <w:szCs w:val="18"/>
                <w:lang w:val="es-ES"/>
              </w:rPr>
            </w:pPr>
            <w:r w:rsidRPr="00A10AD6">
              <w:rPr>
                <w:rFonts w:ascii="Arial" w:eastAsia="Times New Roman" w:hAnsi="Arial" w:cs="Arial"/>
                <w:color w:val="000000"/>
                <w:sz w:val="18"/>
                <w:szCs w:val="18"/>
                <w:lang w:val="es-ES"/>
              </w:rPr>
              <w:t>3.122.407</w:t>
            </w:r>
          </w:p>
        </w:tc>
        <w:tc>
          <w:tcPr>
            <w:tcW w:w="2538" w:type="dxa"/>
            <w:tcBorders>
              <w:top w:val="nil"/>
              <w:left w:val="nil"/>
              <w:bottom w:val="nil"/>
              <w:right w:val="nil"/>
            </w:tcBorders>
            <w:shd w:val="clear" w:color="auto" w:fill="auto"/>
            <w:noWrap/>
            <w:vAlign w:val="bottom"/>
          </w:tcPr>
          <w:p w14:paraId="6779C5DD" w14:textId="77777777" w:rsidR="004A417D" w:rsidRPr="00A10AD6" w:rsidRDefault="004A417D" w:rsidP="00A10AD6">
            <w:pPr>
              <w:spacing w:after="0" w:line="240" w:lineRule="auto"/>
              <w:rPr>
                <w:rFonts w:ascii="Arial" w:eastAsia="Times New Roman" w:hAnsi="Arial" w:cs="Arial"/>
                <w:color w:val="000000"/>
                <w:sz w:val="18"/>
                <w:szCs w:val="18"/>
                <w:lang w:val="es-ES"/>
              </w:rPr>
            </w:pPr>
            <w:r w:rsidRPr="00A10AD6">
              <w:rPr>
                <w:rFonts w:ascii="Arial" w:eastAsia="Times New Roman" w:hAnsi="Arial" w:cs="Arial"/>
                <w:color w:val="000000"/>
                <w:sz w:val="18"/>
                <w:szCs w:val="18"/>
                <w:lang w:val="es-ES"/>
              </w:rPr>
              <w:t>(</w:t>
            </w:r>
            <w:proofErr w:type="gramStart"/>
            <w:r w:rsidRPr="00A10AD6">
              <w:rPr>
                <w:rFonts w:ascii="Arial" w:eastAsia="Times New Roman" w:hAnsi="Arial" w:cs="Arial"/>
                <w:color w:val="000000"/>
                <w:sz w:val="18"/>
                <w:szCs w:val="18"/>
                <w:lang w:val="es-ES"/>
              </w:rPr>
              <w:t>2)*</w:t>
            </w:r>
            <w:proofErr w:type="gramEnd"/>
            <w:r w:rsidRPr="00A10AD6">
              <w:rPr>
                <w:rFonts w:ascii="Arial" w:eastAsia="Times New Roman" w:hAnsi="Arial" w:cs="Arial"/>
                <w:color w:val="000000"/>
                <w:sz w:val="18"/>
                <w:szCs w:val="18"/>
                <w:lang w:val="es-ES"/>
              </w:rPr>
              <w:t>(3)</w:t>
            </w:r>
          </w:p>
        </w:tc>
      </w:tr>
    </w:tbl>
    <w:p w14:paraId="6F9B4B88" w14:textId="77777777" w:rsidR="00BD2111" w:rsidRPr="00A10AD6" w:rsidRDefault="00BD2111" w:rsidP="00A10AD6">
      <w:pPr>
        <w:spacing w:after="0" w:line="240" w:lineRule="auto"/>
        <w:jc w:val="both"/>
        <w:rPr>
          <w:rFonts w:ascii="Arial" w:hAnsi="Arial" w:cs="Arial"/>
          <w:b/>
          <w:sz w:val="24"/>
          <w:szCs w:val="24"/>
          <w:lang w:val="es-ES"/>
        </w:rPr>
      </w:pPr>
    </w:p>
    <w:p w14:paraId="33ADA3C2" w14:textId="77777777" w:rsidR="00554F38" w:rsidRPr="00323D49" w:rsidRDefault="00554F38" w:rsidP="00A10AD6">
      <w:pPr>
        <w:pStyle w:val="Paragraph"/>
        <w:numPr>
          <w:ilvl w:val="1"/>
          <w:numId w:val="1"/>
        </w:numPr>
        <w:spacing w:before="0" w:after="0"/>
        <w:rPr>
          <w:rFonts w:ascii="Arial" w:hAnsi="Arial" w:cs="Arial"/>
          <w:b/>
          <w:sz w:val="22"/>
          <w:szCs w:val="22"/>
        </w:rPr>
      </w:pPr>
      <w:r w:rsidRPr="00323D49">
        <w:rPr>
          <w:rFonts w:ascii="Arial" w:hAnsi="Arial" w:cs="Arial"/>
          <w:b/>
          <w:sz w:val="22"/>
          <w:szCs w:val="22"/>
        </w:rPr>
        <w:t xml:space="preserve">Beneficios esperados </w:t>
      </w:r>
      <w:r w:rsidR="001B0001" w:rsidRPr="00323D49">
        <w:rPr>
          <w:rFonts w:ascii="Arial" w:hAnsi="Arial" w:cs="Arial"/>
          <w:b/>
          <w:sz w:val="22"/>
          <w:szCs w:val="22"/>
        </w:rPr>
        <w:t>2</w:t>
      </w:r>
    </w:p>
    <w:p w14:paraId="27700CFD" w14:textId="77777777" w:rsidR="00A10AD6" w:rsidRPr="00323D49" w:rsidRDefault="00A10AD6" w:rsidP="00A10AD6">
      <w:pPr>
        <w:pStyle w:val="Paragraph"/>
        <w:numPr>
          <w:ilvl w:val="0"/>
          <w:numId w:val="0"/>
        </w:numPr>
        <w:spacing w:before="0" w:after="0"/>
        <w:ind w:left="567"/>
        <w:rPr>
          <w:rFonts w:ascii="Arial" w:hAnsi="Arial" w:cs="Arial"/>
          <w:b/>
          <w:sz w:val="22"/>
          <w:szCs w:val="22"/>
        </w:rPr>
      </w:pPr>
    </w:p>
    <w:p w14:paraId="10AF12A4" w14:textId="77777777" w:rsidR="00FB0617" w:rsidRPr="00323D49" w:rsidRDefault="00554F38" w:rsidP="00A10AD6">
      <w:pPr>
        <w:pStyle w:val="Vieta"/>
        <w:spacing w:line="240" w:lineRule="auto"/>
        <w:rPr>
          <w:rFonts w:ascii="Arial" w:hAnsi="Arial" w:cs="Arial"/>
          <w:sz w:val="22"/>
          <w:szCs w:val="22"/>
        </w:rPr>
      </w:pPr>
      <w:r w:rsidRPr="00323D49">
        <w:rPr>
          <w:rFonts w:ascii="Arial" w:hAnsi="Arial" w:cs="Arial"/>
          <w:sz w:val="22"/>
          <w:szCs w:val="22"/>
        </w:rPr>
        <w:t xml:space="preserve">El </w:t>
      </w:r>
      <w:r w:rsidR="001B0001" w:rsidRPr="00323D49">
        <w:rPr>
          <w:rFonts w:ascii="Arial" w:hAnsi="Arial" w:cs="Arial"/>
          <w:sz w:val="22"/>
          <w:szCs w:val="22"/>
        </w:rPr>
        <w:t>segundo</w:t>
      </w:r>
      <w:r w:rsidRPr="00323D49">
        <w:rPr>
          <w:rFonts w:ascii="Arial" w:hAnsi="Arial" w:cs="Arial"/>
          <w:sz w:val="22"/>
          <w:szCs w:val="22"/>
        </w:rPr>
        <w:t xml:space="preserve"> grupo de beneficios se asocia </w:t>
      </w:r>
      <w:r w:rsidR="00CD46D0" w:rsidRPr="00323D49">
        <w:rPr>
          <w:rFonts w:ascii="Arial" w:hAnsi="Arial" w:cs="Arial"/>
          <w:sz w:val="22"/>
          <w:szCs w:val="22"/>
        </w:rPr>
        <w:t xml:space="preserve">específicamente </w:t>
      </w:r>
      <w:r w:rsidRPr="00323D49">
        <w:rPr>
          <w:rFonts w:ascii="Arial" w:hAnsi="Arial" w:cs="Arial"/>
          <w:sz w:val="22"/>
          <w:szCs w:val="22"/>
        </w:rPr>
        <w:t xml:space="preserve">a </w:t>
      </w:r>
      <w:r w:rsidR="001C56AC" w:rsidRPr="00323D49">
        <w:rPr>
          <w:rFonts w:ascii="Arial" w:hAnsi="Arial" w:cs="Arial"/>
          <w:sz w:val="22"/>
          <w:szCs w:val="22"/>
        </w:rPr>
        <w:t>las mejoras de la calidad en la atención y prestación de servicios al ciudadano</w:t>
      </w:r>
      <w:r w:rsidR="00FB0617" w:rsidRPr="00323D49">
        <w:rPr>
          <w:rFonts w:ascii="Arial" w:hAnsi="Arial" w:cs="Arial"/>
          <w:sz w:val="22"/>
          <w:szCs w:val="22"/>
        </w:rPr>
        <w:t>, lo que permitirá computar un beneficio social</w:t>
      </w:r>
      <w:r w:rsidR="001C56AC" w:rsidRPr="00323D49">
        <w:rPr>
          <w:rFonts w:ascii="Arial" w:hAnsi="Arial" w:cs="Arial"/>
          <w:sz w:val="22"/>
          <w:szCs w:val="22"/>
        </w:rPr>
        <w:t>. La Defensoría del Pueblo</w:t>
      </w:r>
      <w:r w:rsidR="00CD46D0" w:rsidRPr="00323D49">
        <w:rPr>
          <w:rFonts w:ascii="Arial" w:hAnsi="Arial" w:cs="Arial"/>
          <w:sz w:val="22"/>
          <w:szCs w:val="22"/>
        </w:rPr>
        <w:t xml:space="preserve"> (además de sus funciones de control general)</w:t>
      </w:r>
      <w:r w:rsidR="001C56AC" w:rsidRPr="00323D49">
        <w:rPr>
          <w:rFonts w:ascii="Arial" w:hAnsi="Arial" w:cs="Arial"/>
          <w:sz w:val="22"/>
          <w:szCs w:val="22"/>
        </w:rPr>
        <w:t xml:space="preserve"> atiende diversas solicitudes provenientes de los ciudadanos a lo largo del país</w:t>
      </w:r>
      <w:r w:rsidR="00CD46D0" w:rsidRPr="00323D49">
        <w:rPr>
          <w:rFonts w:ascii="Arial" w:hAnsi="Arial" w:cs="Arial"/>
          <w:sz w:val="22"/>
          <w:szCs w:val="22"/>
        </w:rPr>
        <w:t>, en calidad de particulares</w:t>
      </w:r>
      <w:r w:rsidR="001C56AC" w:rsidRPr="00323D49">
        <w:rPr>
          <w:rFonts w:ascii="Arial" w:hAnsi="Arial" w:cs="Arial"/>
          <w:sz w:val="22"/>
          <w:szCs w:val="22"/>
        </w:rPr>
        <w:t xml:space="preserve">. Resolver las mismas tiene un costo y en general los tiempos de </w:t>
      </w:r>
      <w:r w:rsidR="00FB0617" w:rsidRPr="00323D49">
        <w:rPr>
          <w:rFonts w:ascii="Arial" w:hAnsi="Arial" w:cs="Arial"/>
          <w:sz w:val="22"/>
          <w:szCs w:val="22"/>
        </w:rPr>
        <w:t>resolución</w:t>
      </w:r>
      <w:r w:rsidR="001C56AC" w:rsidRPr="00323D49">
        <w:rPr>
          <w:rFonts w:ascii="Arial" w:hAnsi="Arial" w:cs="Arial"/>
          <w:sz w:val="22"/>
          <w:szCs w:val="22"/>
        </w:rPr>
        <w:t xml:space="preserve"> suelen ser largos. Se espera que las actividades del </w:t>
      </w:r>
      <w:r w:rsidR="001A4762" w:rsidRPr="00323D49">
        <w:rPr>
          <w:rFonts w:ascii="Arial" w:hAnsi="Arial" w:cs="Arial"/>
          <w:sz w:val="22"/>
          <w:szCs w:val="22"/>
        </w:rPr>
        <w:t>Programa</w:t>
      </w:r>
      <w:r w:rsidR="001C56AC" w:rsidRPr="00323D49">
        <w:rPr>
          <w:rFonts w:ascii="Arial" w:hAnsi="Arial" w:cs="Arial"/>
          <w:sz w:val="22"/>
          <w:szCs w:val="22"/>
        </w:rPr>
        <w:t xml:space="preserve"> consigan reducir estos tiempos, incrementando la productividad</w:t>
      </w:r>
      <w:r w:rsidR="00A16B5D" w:rsidRPr="00323D49">
        <w:rPr>
          <w:rStyle w:val="EndnoteReference"/>
          <w:rFonts w:ascii="Arial" w:hAnsi="Arial" w:cs="Arial"/>
          <w:sz w:val="22"/>
          <w:szCs w:val="22"/>
        </w:rPr>
        <w:endnoteReference w:id="5"/>
      </w:r>
      <w:r w:rsidR="001C56AC" w:rsidRPr="00323D49">
        <w:rPr>
          <w:rFonts w:ascii="Arial" w:hAnsi="Arial" w:cs="Arial"/>
          <w:sz w:val="22"/>
          <w:szCs w:val="22"/>
        </w:rPr>
        <w:t xml:space="preserve">. </w:t>
      </w:r>
    </w:p>
    <w:p w14:paraId="276AD10E" w14:textId="77777777" w:rsidR="00A10AD6" w:rsidRPr="00323D49" w:rsidRDefault="00A10AD6" w:rsidP="00A10AD6">
      <w:pPr>
        <w:pStyle w:val="Vieta"/>
        <w:numPr>
          <w:ilvl w:val="0"/>
          <w:numId w:val="0"/>
        </w:numPr>
        <w:spacing w:line="240" w:lineRule="auto"/>
        <w:ind w:left="993"/>
        <w:rPr>
          <w:rFonts w:ascii="Arial" w:hAnsi="Arial" w:cs="Arial"/>
          <w:sz w:val="22"/>
          <w:szCs w:val="22"/>
        </w:rPr>
      </w:pPr>
    </w:p>
    <w:p w14:paraId="47E2D7C2" w14:textId="58E4B015" w:rsidR="00554F38" w:rsidRPr="00323D49" w:rsidRDefault="00FB0617" w:rsidP="00A10AD6">
      <w:pPr>
        <w:pStyle w:val="Vieta"/>
        <w:spacing w:line="240" w:lineRule="auto"/>
        <w:rPr>
          <w:rFonts w:ascii="Arial" w:hAnsi="Arial" w:cs="Arial"/>
          <w:sz w:val="22"/>
          <w:szCs w:val="22"/>
        </w:rPr>
      </w:pPr>
      <w:r w:rsidRPr="00323D49">
        <w:rPr>
          <w:rFonts w:ascii="Arial" w:hAnsi="Arial" w:cs="Arial"/>
          <w:sz w:val="22"/>
          <w:szCs w:val="22"/>
        </w:rPr>
        <w:t>E</w:t>
      </w:r>
      <w:r w:rsidR="00D82168" w:rsidRPr="00323D49">
        <w:rPr>
          <w:rFonts w:ascii="Arial" w:hAnsi="Arial" w:cs="Arial"/>
          <w:sz w:val="22"/>
          <w:szCs w:val="22"/>
        </w:rPr>
        <w:t xml:space="preserve">xiste evidencia empírica para sostener esta presunción, como por ejemplo Chong, Salas, </w:t>
      </w:r>
      <w:proofErr w:type="spellStart"/>
      <w:r w:rsidR="00D82168" w:rsidRPr="00323D49">
        <w:rPr>
          <w:rFonts w:ascii="Arial" w:hAnsi="Arial" w:cs="Arial"/>
          <w:sz w:val="22"/>
          <w:szCs w:val="22"/>
        </w:rPr>
        <w:t>Yanez-Pagans</w:t>
      </w:r>
      <w:proofErr w:type="spellEnd"/>
      <w:r w:rsidR="00D82168" w:rsidRPr="00323D49">
        <w:rPr>
          <w:rFonts w:ascii="Arial" w:hAnsi="Arial" w:cs="Arial"/>
          <w:sz w:val="22"/>
          <w:szCs w:val="22"/>
        </w:rPr>
        <w:t xml:space="preserve"> (2017)</w:t>
      </w:r>
      <w:r w:rsidR="00272CF3" w:rsidRPr="00323D49">
        <w:rPr>
          <w:rStyle w:val="EndnoteReference"/>
          <w:rFonts w:ascii="Arial" w:hAnsi="Arial" w:cs="Arial"/>
          <w:sz w:val="22"/>
          <w:szCs w:val="22"/>
        </w:rPr>
        <w:endnoteReference w:id="6"/>
      </w:r>
      <w:r w:rsidR="00D82168" w:rsidRPr="00323D49">
        <w:rPr>
          <w:rFonts w:ascii="Arial" w:hAnsi="Arial" w:cs="Arial"/>
          <w:sz w:val="22"/>
          <w:szCs w:val="22"/>
        </w:rPr>
        <w:t>, quienes encontraron que, en Bolivia, la introducción de un proceso digital en la Policía Nacional</w:t>
      </w:r>
      <w:r w:rsidR="00D82168" w:rsidRPr="00323D49" w:rsidDel="001C56AC">
        <w:rPr>
          <w:rFonts w:ascii="Arial" w:hAnsi="Arial" w:cs="Arial"/>
          <w:sz w:val="22"/>
          <w:szCs w:val="22"/>
        </w:rPr>
        <w:t xml:space="preserve"> </w:t>
      </w:r>
      <w:r w:rsidR="00D82168" w:rsidRPr="00323D49">
        <w:rPr>
          <w:rFonts w:ascii="Arial" w:hAnsi="Arial" w:cs="Arial"/>
          <w:sz w:val="22"/>
          <w:szCs w:val="22"/>
        </w:rPr>
        <w:t>permitió obtener una reducción del 31% en el tiempo requerido para la renovación de identificaciones</w:t>
      </w:r>
      <w:r w:rsidR="003C3F2A" w:rsidRPr="00323D49">
        <w:rPr>
          <w:rFonts w:ascii="Arial" w:hAnsi="Arial" w:cs="Arial"/>
          <w:sz w:val="22"/>
          <w:szCs w:val="22"/>
        </w:rPr>
        <w:t>. En virtud de realizar un análisis conservador</w:t>
      </w:r>
      <w:r w:rsidR="00D82168" w:rsidRPr="00323D49">
        <w:rPr>
          <w:rFonts w:ascii="Arial" w:hAnsi="Arial" w:cs="Arial"/>
          <w:sz w:val="22"/>
          <w:szCs w:val="22"/>
        </w:rPr>
        <w:t xml:space="preserve">, </w:t>
      </w:r>
      <w:r w:rsidR="003C3F2A" w:rsidRPr="00323D49">
        <w:rPr>
          <w:rFonts w:ascii="Arial" w:hAnsi="Arial" w:cs="Arial"/>
          <w:sz w:val="22"/>
          <w:szCs w:val="22"/>
        </w:rPr>
        <w:t xml:space="preserve">en lugar de utilizar una tasa del 31%, </w:t>
      </w:r>
      <w:r w:rsidR="00D82168" w:rsidRPr="00323D49">
        <w:rPr>
          <w:rFonts w:ascii="Arial" w:hAnsi="Arial" w:cs="Arial"/>
          <w:sz w:val="22"/>
          <w:szCs w:val="22"/>
        </w:rPr>
        <w:t>se utilizará para base de análisis la misma tasa del 8% que e</w:t>
      </w:r>
      <w:r w:rsidR="003C3F2A" w:rsidRPr="00323D49">
        <w:rPr>
          <w:rFonts w:ascii="Arial" w:hAnsi="Arial" w:cs="Arial"/>
          <w:sz w:val="22"/>
          <w:szCs w:val="22"/>
        </w:rPr>
        <w:t>n el primer grupo de beneficios</w:t>
      </w:r>
      <w:r w:rsidR="00D82168" w:rsidRPr="00323D49">
        <w:rPr>
          <w:rFonts w:ascii="Arial" w:hAnsi="Arial" w:cs="Arial"/>
          <w:sz w:val="22"/>
          <w:szCs w:val="22"/>
        </w:rPr>
        <w:t>.</w:t>
      </w:r>
    </w:p>
    <w:p w14:paraId="647C06DD" w14:textId="77777777" w:rsidR="00A10AD6" w:rsidRPr="00323D49" w:rsidRDefault="00A10AD6" w:rsidP="00A10AD6">
      <w:pPr>
        <w:pStyle w:val="Vieta"/>
        <w:numPr>
          <w:ilvl w:val="0"/>
          <w:numId w:val="0"/>
        </w:numPr>
        <w:spacing w:line="240" w:lineRule="auto"/>
        <w:ind w:left="993"/>
        <w:rPr>
          <w:rFonts w:ascii="Arial" w:hAnsi="Arial" w:cs="Arial"/>
          <w:sz w:val="22"/>
          <w:szCs w:val="22"/>
        </w:rPr>
      </w:pPr>
    </w:p>
    <w:p w14:paraId="052040E1" w14:textId="04DA1E27" w:rsidR="00272CF3" w:rsidRPr="00323D49" w:rsidRDefault="00272CF3" w:rsidP="002B4302">
      <w:pPr>
        <w:pStyle w:val="Vieta"/>
        <w:spacing w:line="276" w:lineRule="auto"/>
        <w:rPr>
          <w:rFonts w:ascii="Arial" w:hAnsi="Arial" w:cs="Arial"/>
          <w:sz w:val="22"/>
          <w:szCs w:val="22"/>
        </w:rPr>
      </w:pPr>
      <w:r w:rsidRPr="00323D49">
        <w:rPr>
          <w:rFonts w:ascii="Arial" w:hAnsi="Arial" w:cs="Arial"/>
          <w:sz w:val="22"/>
          <w:szCs w:val="22"/>
        </w:rPr>
        <w:t>Durante el año 2017 se recibieron 79204 peticiones. Además, el salario total devengado por las distintas dependencias de atención al ciudadano ascendió durante el mismo año a la suma de 70.584.215.756,06 pesos colombianos, o bien US</w:t>
      </w:r>
      <w:r w:rsidR="004703C7">
        <w:rPr>
          <w:rFonts w:ascii="Arial" w:hAnsi="Arial" w:cs="Arial"/>
          <w:sz w:val="22"/>
          <w:szCs w:val="22"/>
        </w:rPr>
        <w:t>$</w:t>
      </w:r>
      <w:r w:rsidRPr="00323D49">
        <w:rPr>
          <w:rFonts w:ascii="Arial" w:hAnsi="Arial" w:cs="Arial"/>
          <w:sz w:val="22"/>
          <w:szCs w:val="22"/>
        </w:rPr>
        <w:t>26.116.160. Esto determinó un costo por petición de US</w:t>
      </w:r>
      <w:r w:rsidR="004703C7">
        <w:rPr>
          <w:rFonts w:ascii="Arial" w:hAnsi="Arial" w:cs="Arial"/>
          <w:sz w:val="22"/>
          <w:szCs w:val="22"/>
        </w:rPr>
        <w:t>$</w:t>
      </w:r>
      <w:r w:rsidRPr="00323D49">
        <w:rPr>
          <w:rFonts w:ascii="Arial" w:hAnsi="Arial" w:cs="Arial"/>
          <w:sz w:val="22"/>
          <w:szCs w:val="22"/>
        </w:rPr>
        <w:t>330.</w:t>
      </w:r>
    </w:p>
    <w:p w14:paraId="41659D21" w14:textId="77777777" w:rsidR="00272CF3" w:rsidRPr="00323D49" w:rsidRDefault="00272CF3" w:rsidP="002B4302">
      <w:pPr>
        <w:pStyle w:val="ColorfulList-Accent11"/>
        <w:rPr>
          <w:rFonts w:ascii="Arial" w:hAnsi="Arial" w:cs="Arial"/>
          <w:lang w:val="es-ES_tradnl"/>
        </w:rPr>
      </w:pPr>
    </w:p>
    <w:p w14:paraId="1362D29E" w14:textId="77777777" w:rsidR="00554F38" w:rsidRPr="00323D49" w:rsidRDefault="00554F38" w:rsidP="00A10AD6">
      <w:pPr>
        <w:pStyle w:val="TitulopostI"/>
        <w:spacing w:line="240" w:lineRule="auto"/>
        <w:rPr>
          <w:rFonts w:ascii="Arial" w:hAnsi="Arial" w:cs="Arial"/>
          <w:sz w:val="22"/>
          <w:szCs w:val="22"/>
        </w:rPr>
      </w:pPr>
      <w:r w:rsidRPr="00323D49">
        <w:rPr>
          <w:rFonts w:ascii="Arial" w:hAnsi="Arial" w:cs="Arial"/>
          <w:sz w:val="22"/>
          <w:szCs w:val="22"/>
        </w:rPr>
        <w:t>Supuestos</w:t>
      </w:r>
    </w:p>
    <w:p w14:paraId="5136A5A1" w14:textId="77777777" w:rsidR="00554F38" w:rsidRPr="00323D49" w:rsidRDefault="00554F38" w:rsidP="00A10AD6">
      <w:pPr>
        <w:pStyle w:val="Paragraph"/>
        <w:numPr>
          <w:ilvl w:val="1"/>
          <w:numId w:val="1"/>
        </w:numPr>
        <w:spacing w:before="0" w:after="0"/>
        <w:rPr>
          <w:rFonts w:ascii="Arial" w:hAnsi="Arial" w:cs="Arial"/>
          <w:kern w:val="28"/>
          <w:sz w:val="22"/>
          <w:szCs w:val="22"/>
        </w:rPr>
      </w:pPr>
      <w:r w:rsidRPr="00323D49">
        <w:rPr>
          <w:rFonts w:ascii="Arial" w:hAnsi="Arial" w:cs="Arial"/>
          <w:kern w:val="28"/>
          <w:sz w:val="22"/>
          <w:szCs w:val="22"/>
        </w:rPr>
        <w:t>El cálculo de los beneficios se efectúa utilizando los siguientes supuestos:</w:t>
      </w:r>
    </w:p>
    <w:p w14:paraId="387CEE1A" w14:textId="77777777" w:rsidR="00A10AD6" w:rsidRPr="00323D49" w:rsidRDefault="00A10AD6" w:rsidP="00A10AD6">
      <w:pPr>
        <w:pStyle w:val="Paragraph"/>
        <w:numPr>
          <w:ilvl w:val="0"/>
          <w:numId w:val="0"/>
        </w:numPr>
        <w:spacing w:before="0" w:after="0"/>
        <w:ind w:left="567"/>
        <w:rPr>
          <w:rFonts w:ascii="Arial" w:hAnsi="Arial" w:cs="Arial"/>
          <w:kern w:val="28"/>
          <w:sz w:val="22"/>
          <w:szCs w:val="22"/>
        </w:rPr>
      </w:pPr>
    </w:p>
    <w:p w14:paraId="2BC72267" w14:textId="77777777" w:rsidR="00554F38" w:rsidRPr="00323D49" w:rsidRDefault="00554F38" w:rsidP="00A10AD6">
      <w:pPr>
        <w:pStyle w:val="Vieta"/>
        <w:spacing w:line="240" w:lineRule="auto"/>
        <w:rPr>
          <w:rFonts w:ascii="Arial" w:hAnsi="Arial" w:cs="Arial"/>
          <w:sz w:val="22"/>
          <w:szCs w:val="22"/>
        </w:rPr>
      </w:pPr>
      <w:r w:rsidRPr="00323D49">
        <w:rPr>
          <w:rFonts w:ascii="Arial" w:hAnsi="Arial" w:cs="Arial"/>
          <w:sz w:val="22"/>
          <w:szCs w:val="22"/>
        </w:rPr>
        <w:t>La tasa de descuento utilizada es del 12%, según el estándar del Banco.</w:t>
      </w:r>
    </w:p>
    <w:p w14:paraId="117FA3C9" w14:textId="77777777" w:rsidR="00A10AD6" w:rsidRPr="00323D49" w:rsidRDefault="00A10AD6" w:rsidP="00A10AD6">
      <w:pPr>
        <w:pStyle w:val="Vieta"/>
        <w:numPr>
          <w:ilvl w:val="0"/>
          <w:numId w:val="0"/>
        </w:numPr>
        <w:spacing w:line="240" w:lineRule="auto"/>
        <w:ind w:left="993"/>
        <w:rPr>
          <w:rFonts w:ascii="Arial" w:hAnsi="Arial" w:cs="Arial"/>
          <w:sz w:val="22"/>
          <w:szCs w:val="22"/>
        </w:rPr>
      </w:pPr>
    </w:p>
    <w:p w14:paraId="68BB0BBE" w14:textId="6CD7227F" w:rsidR="00554F38" w:rsidRPr="00323D49" w:rsidRDefault="005779AC" w:rsidP="00A10AD6">
      <w:pPr>
        <w:pStyle w:val="Vieta"/>
        <w:spacing w:line="240" w:lineRule="auto"/>
        <w:rPr>
          <w:rFonts w:ascii="Arial" w:hAnsi="Arial" w:cs="Arial"/>
          <w:sz w:val="22"/>
          <w:szCs w:val="22"/>
        </w:rPr>
      </w:pPr>
      <w:r w:rsidRPr="00323D49">
        <w:rPr>
          <w:rFonts w:ascii="Arial" w:hAnsi="Arial" w:cs="Arial"/>
          <w:sz w:val="22"/>
          <w:szCs w:val="22"/>
        </w:rPr>
        <w:t>El costo por trámite es de US</w:t>
      </w:r>
      <w:r w:rsidR="004703C7">
        <w:rPr>
          <w:rFonts w:ascii="Arial" w:hAnsi="Arial" w:cs="Arial"/>
          <w:sz w:val="22"/>
          <w:szCs w:val="22"/>
        </w:rPr>
        <w:t>$</w:t>
      </w:r>
      <w:r w:rsidRPr="00323D49">
        <w:rPr>
          <w:rFonts w:ascii="Arial" w:hAnsi="Arial" w:cs="Arial"/>
          <w:sz w:val="22"/>
          <w:szCs w:val="22"/>
        </w:rPr>
        <w:t xml:space="preserve">330, siendo 79204 el total de </w:t>
      </w:r>
      <w:proofErr w:type="gramStart"/>
      <w:r w:rsidRPr="00323D49">
        <w:rPr>
          <w:rFonts w:ascii="Arial" w:hAnsi="Arial" w:cs="Arial"/>
          <w:sz w:val="22"/>
          <w:szCs w:val="22"/>
        </w:rPr>
        <w:t>los mismos</w:t>
      </w:r>
      <w:proofErr w:type="gramEnd"/>
      <w:r w:rsidRPr="00323D49">
        <w:rPr>
          <w:rFonts w:ascii="Arial" w:hAnsi="Arial" w:cs="Arial"/>
          <w:sz w:val="22"/>
          <w:szCs w:val="22"/>
        </w:rPr>
        <w:t xml:space="preserve"> para el año 2017, por lo que el costo correspondiente a todos los trámites ascendió a US</w:t>
      </w:r>
      <w:r w:rsidR="004703C7">
        <w:rPr>
          <w:rFonts w:ascii="Arial" w:hAnsi="Arial" w:cs="Arial"/>
          <w:sz w:val="22"/>
          <w:szCs w:val="22"/>
        </w:rPr>
        <w:t>$</w:t>
      </w:r>
      <w:r w:rsidRPr="00323D49">
        <w:rPr>
          <w:rFonts w:ascii="Arial" w:hAnsi="Arial" w:cs="Arial"/>
          <w:sz w:val="22"/>
          <w:szCs w:val="22"/>
        </w:rPr>
        <w:t>26.116.160.</w:t>
      </w:r>
    </w:p>
    <w:p w14:paraId="6ABE5AED" w14:textId="77777777" w:rsidR="00810824" w:rsidRPr="00323D49" w:rsidRDefault="00554F38" w:rsidP="00A10AD6">
      <w:pPr>
        <w:pStyle w:val="Vieta"/>
        <w:spacing w:line="240" w:lineRule="auto"/>
        <w:rPr>
          <w:rFonts w:ascii="Arial" w:hAnsi="Arial" w:cs="Arial"/>
          <w:sz w:val="22"/>
          <w:szCs w:val="22"/>
        </w:rPr>
      </w:pPr>
      <w:r w:rsidRPr="00323D49">
        <w:rPr>
          <w:rFonts w:ascii="Arial" w:hAnsi="Arial" w:cs="Arial"/>
          <w:sz w:val="22"/>
          <w:szCs w:val="22"/>
        </w:rPr>
        <w:t xml:space="preserve">El tipo de cambio utilizado para la conversión de pesos colombianos a dólares es de </w:t>
      </w:r>
      <w:r w:rsidR="00810824" w:rsidRPr="00323D49">
        <w:rPr>
          <w:rFonts w:ascii="Arial" w:hAnsi="Arial" w:cs="Arial"/>
          <w:sz w:val="22"/>
          <w:szCs w:val="22"/>
        </w:rPr>
        <w:t>2.864 pesos colombianos por dólar, según la cotización del 7/03/2018 de la p</w:t>
      </w:r>
      <w:r w:rsidR="00252072" w:rsidRPr="00323D49">
        <w:rPr>
          <w:rFonts w:ascii="Arial" w:hAnsi="Arial" w:cs="Arial"/>
          <w:sz w:val="22"/>
          <w:szCs w:val="22"/>
        </w:rPr>
        <w:t xml:space="preserve">ágina </w:t>
      </w:r>
      <w:hyperlink r:id="rId10" w:history="1">
        <w:r w:rsidR="00A10AD6" w:rsidRPr="00323D49">
          <w:rPr>
            <w:rStyle w:val="Hyperlink"/>
            <w:rFonts w:ascii="Arial" w:hAnsi="Arial" w:cs="Arial"/>
            <w:sz w:val="22"/>
            <w:szCs w:val="22"/>
          </w:rPr>
          <w:t>www.themoneyconverter.com</w:t>
        </w:r>
      </w:hyperlink>
      <w:r w:rsidR="00810824" w:rsidRPr="00323D49">
        <w:rPr>
          <w:rFonts w:ascii="Arial" w:hAnsi="Arial" w:cs="Arial"/>
          <w:sz w:val="22"/>
          <w:szCs w:val="22"/>
        </w:rPr>
        <w:t xml:space="preserve">. </w:t>
      </w:r>
    </w:p>
    <w:p w14:paraId="23B32D50" w14:textId="77777777" w:rsidR="00A10AD6" w:rsidRPr="00323D49" w:rsidRDefault="00A10AD6" w:rsidP="00A10AD6">
      <w:pPr>
        <w:pStyle w:val="Vieta"/>
        <w:numPr>
          <w:ilvl w:val="0"/>
          <w:numId w:val="0"/>
        </w:numPr>
        <w:spacing w:line="240" w:lineRule="auto"/>
        <w:ind w:left="993"/>
        <w:rPr>
          <w:rFonts w:ascii="Arial" w:hAnsi="Arial" w:cs="Arial"/>
          <w:sz w:val="22"/>
          <w:szCs w:val="22"/>
        </w:rPr>
      </w:pPr>
    </w:p>
    <w:p w14:paraId="2BDE092A" w14:textId="77777777" w:rsidR="00810824" w:rsidRPr="00323D49" w:rsidRDefault="00810824" w:rsidP="00A10AD6">
      <w:pPr>
        <w:pStyle w:val="Vieta"/>
        <w:spacing w:line="240" w:lineRule="auto"/>
        <w:rPr>
          <w:rFonts w:ascii="Arial" w:hAnsi="Arial" w:cs="Arial"/>
          <w:sz w:val="22"/>
          <w:szCs w:val="22"/>
        </w:rPr>
      </w:pPr>
      <w:r w:rsidRPr="00323D49">
        <w:rPr>
          <w:rFonts w:ascii="Arial" w:hAnsi="Arial" w:cs="Arial"/>
          <w:sz w:val="22"/>
          <w:szCs w:val="22"/>
        </w:rPr>
        <w:t xml:space="preserve">En base a </w:t>
      </w:r>
      <w:proofErr w:type="spellStart"/>
      <w:r w:rsidRPr="00323D49">
        <w:rPr>
          <w:rFonts w:ascii="Arial" w:hAnsi="Arial" w:cs="Arial"/>
          <w:sz w:val="22"/>
          <w:szCs w:val="22"/>
        </w:rPr>
        <w:t>Deckler</w:t>
      </w:r>
      <w:proofErr w:type="spellEnd"/>
      <w:r w:rsidRPr="00323D49">
        <w:rPr>
          <w:rFonts w:ascii="Arial" w:hAnsi="Arial" w:cs="Arial"/>
          <w:sz w:val="22"/>
          <w:szCs w:val="22"/>
        </w:rPr>
        <w:t xml:space="preserve">, </w:t>
      </w:r>
      <w:proofErr w:type="spellStart"/>
      <w:r w:rsidRPr="00323D49">
        <w:rPr>
          <w:rFonts w:ascii="Arial" w:hAnsi="Arial" w:cs="Arial"/>
          <w:sz w:val="22"/>
          <w:szCs w:val="22"/>
        </w:rPr>
        <w:t>Möhlen</w:t>
      </w:r>
      <w:proofErr w:type="spellEnd"/>
      <w:r w:rsidRPr="00323D49">
        <w:rPr>
          <w:rFonts w:ascii="Arial" w:hAnsi="Arial" w:cs="Arial"/>
          <w:sz w:val="22"/>
          <w:szCs w:val="22"/>
        </w:rPr>
        <w:t xml:space="preserve"> y Varela (2011), se aplicará una reducción del tiempo de los trámites del 8%, lo que permitirá en el mismo tiempo abordar más </w:t>
      </w:r>
      <w:r w:rsidRPr="00323D49">
        <w:rPr>
          <w:rFonts w:ascii="Arial" w:hAnsi="Arial" w:cs="Arial"/>
          <w:sz w:val="22"/>
          <w:szCs w:val="22"/>
        </w:rPr>
        <w:lastRenderedPageBreak/>
        <w:t>demandas de los ciudadanos.</w:t>
      </w:r>
      <w:r w:rsidR="00F7191B" w:rsidRPr="00323D49">
        <w:rPr>
          <w:rFonts w:ascii="Arial" w:hAnsi="Arial" w:cs="Arial"/>
          <w:sz w:val="22"/>
          <w:szCs w:val="22"/>
        </w:rPr>
        <w:t xml:space="preserve"> Esto constituye una ganancia de productividad que puede computarse a partir del costo de los trámites.</w:t>
      </w:r>
    </w:p>
    <w:p w14:paraId="00126575" w14:textId="77777777" w:rsidR="00A10AD6" w:rsidRPr="00323D49" w:rsidRDefault="00A10AD6" w:rsidP="00A10AD6">
      <w:pPr>
        <w:pStyle w:val="Vieta"/>
        <w:numPr>
          <w:ilvl w:val="0"/>
          <w:numId w:val="0"/>
        </w:numPr>
        <w:spacing w:line="240" w:lineRule="auto"/>
        <w:ind w:left="993"/>
        <w:rPr>
          <w:rFonts w:ascii="Arial" w:hAnsi="Arial" w:cs="Arial"/>
          <w:sz w:val="22"/>
          <w:szCs w:val="22"/>
        </w:rPr>
      </w:pPr>
    </w:p>
    <w:p w14:paraId="5CCADAC5" w14:textId="77777777" w:rsidR="00554F38" w:rsidRPr="00323D49" w:rsidRDefault="00554F38" w:rsidP="00A10AD6">
      <w:pPr>
        <w:pStyle w:val="Vieta"/>
        <w:spacing w:line="240" w:lineRule="auto"/>
        <w:rPr>
          <w:rFonts w:ascii="Arial" w:hAnsi="Arial" w:cs="Arial"/>
          <w:sz w:val="22"/>
          <w:szCs w:val="22"/>
        </w:rPr>
      </w:pPr>
      <w:r w:rsidRPr="00323D49">
        <w:rPr>
          <w:rFonts w:ascii="Arial" w:hAnsi="Arial" w:cs="Arial"/>
          <w:sz w:val="22"/>
          <w:szCs w:val="22"/>
        </w:rPr>
        <w:t>El horizonte a partir del cual se calculan beneficios es de 10 años</w:t>
      </w:r>
      <w:r w:rsidR="000F2C00" w:rsidRPr="00323D49">
        <w:rPr>
          <w:rFonts w:ascii="Arial" w:hAnsi="Arial" w:cs="Arial"/>
          <w:sz w:val="22"/>
          <w:szCs w:val="22"/>
        </w:rPr>
        <w:t xml:space="preserve">, a partir de la finalización de la implementación del </w:t>
      </w:r>
      <w:r w:rsidR="001A4762" w:rsidRPr="00323D49">
        <w:rPr>
          <w:rFonts w:ascii="Arial" w:hAnsi="Arial" w:cs="Arial"/>
          <w:sz w:val="22"/>
          <w:szCs w:val="22"/>
        </w:rPr>
        <w:t>Programa</w:t>
      </w:r>
      <w:r w:rsidR="00B47225" w:rsidRPr="00323D49">
        <w:rPr>
          <w:rFonts w:ascii="Arial" w:hAnsi="Arial" w:cs="Arial"/>
          <w:sz w:val="22"/>
          <w:szCs w:val="22"/>
        </w:rPr>
        <w:t>.</w:t>
      </w:r>
      <w:r w:rsidR="006C10CF" w:rsidRPr="00323D49">
        <w:rPr>
          <w:rFonts w:ascii="Arial" w:hAnsi="Arial" w:cs="Arial"/>
          <w:smallCaps/>
          <w:sz w:val="22"/>
          <w:szCs w:val="22"/>
        </w:rPr>
        <w:t xml:space="preserve"> </w:t>
      </w:r>
    </w:p>
    <w:p w14:paraId="6D37AA48" w14:textId="77777777" w:rsidR="00A10AD6" w:rsidRPr="00323D49" w:rsidRDefault="00A10AD6" w:rsidP="00A10AD6">
      <w:pPr>
        <w:pStyle w:val="Vieta"/>
        <w:numPr>
          <w:ilvl w:val="0"/>
          <w:numId w:val="0"/>
        </w:numPr>
        <w:spacing w:line="240" w:lineRule="auto"/>
        <w:ind w:left="993"/>
        <w:rPr>
          <w:rFonts w:ascii="Arial" w:hAnsi="Arial" w:cs="Arial"/>
          <w:sz w:val="22"/>
          <w:szCs w:val="22"/>
        </w:rPr>
      </w:pPr>
    </w:p>
    <w:p w14:paraId="0B8C7728" w14:textId="77777777" w:rsidR="00554F38" w:rsidRPr="00323D49" w:rsidRDefault="00554F38" w:rsidP="00A10AD6">
      <w:pPr>
        <w:pStyle w:val="TitulopostI"/>
        <w:spacing w:line="240" w:lineRule="auto"/>
        <w:rPr>
          <w:rFonts w:ascii="Arial" w:hAnsi="Arial" w:cs="Arial"/>
          <w:sz w:val="22"/>
          <w:szCs w:val="22"/>
        </w:rPr>
      </w:pPr>
      <w:r w:rsidRPr="00323D49">
        <w:rPr>
          <w:rFonts w:ascii="Arial" w:hAnsi="Arial" w:cs="Arial"/>
          <w:sz w:val="22"/>
          <w:szCs w:val="22"/>
        </w:rPr>
        <w:t>Cálculos</w:t>
      </w:r>
    </w:p>
    <w:p w14:paraId="26C3FBB2" w14:textId="77777777" w:rsidR="00A10AD6" w:rsidRPr="00323D49" w:rsidRDefault="00A10AD6" w:rsidP="00A10AD6">
      <w:pPr>
        <w:pStyle w:val="TitulopostI"/>
        <w:spacing w:line="240" w:lineRule="auto"/>
        <w:rPr>
          <w:rFonts w:ascii="Arial" w:hAnsi="Arial" w:cs="Arial"/>
          <w:sz w:val="22"/>
          <w:szCs w:val="22"/>
        </w:rPr>
      </w:pPr>
    </w:p>
    <w:p w14:paraId="479B9E0D" w14:textId="77777777" w:rsidR="00554F38" w:rsidRPr="00323D49" w:rsidRDefault="00554F38" w:rsidP="00A10AD6">
      <w:pPr>
        <w:pStyle w:val="Paragraph"/>
        <w:numPr>
          <w:ilvl w:val="0"/>
          <w:numId w:val="8"/>
        </w:numPr>
        <w:spacing w:before="0" w:after="0"/>
        <w:ind w:left="993" w:hanging="426"/>
        <w:rPr>
          <w:rFonts w:ascii="Arial" w:hAnsi="Arial" w:cs="Arial"/>
          <w:kern w:val="28"/>
          <w:sz w:val="22"/>
          <w:szCs w:val="22"/>
        </w:rPr>
      </w:pPr>
      <w:r w:rsidRPr="00323D49">
        <w:rPr>
          <w:rFonts w:ascii="Arial" w:hAnsi="Arial" w:cs="Arial"/>
          <w:kern w:val="28"/>
          <w:sz w:val="22"/>
          <w:szCs w:val="22"/>
        </w:rPr>
        <w:t xml:space="preserve">El primer cálculo necesario para el análisis consiste en la estimación de los beneficios anuales derivados de las actividades del </w:t>
      </w:r>
      <w:r w:rsidR="001A4762" w:rsidRPr="00323D49">
        <w:rPr>
          <w:rFonts w:ascii="Arial" w:hAnsi="Arial" w:cs="Arial"/>
          <w:kern w:val="28"/>
          <w:sz w:val="22"/>
          <w:szCs w:val="22"/>
        </w:rPr>
        <w:t>Programa</w:t>
      </w:r>
      <w:r w:rsidRPr="00323D49">
        <w:rPr>
          <w:rFonts w:ascii="Arial" w:hAnsi="Arial" w:cs="Arial"/>
          <w:kern w:val="28"/>
          <w:sz w:val="22"/>
          <w:szCs w:val="22"/>
        </w:rPr>
        <w:t xml:space="preserve">. Luego, esta fórmula será replicada para cada año, aplicándose sobre ella una tasa de descuento del 12%. </w:t>
      </w:r>
    </w:p>
    <w:p w14:paraId="380B3004" w14:textId="77777777" w:rsidR="00554F38" w:rsidRPr="00323D49" w:rsidRDefault="00F7191B" w:rsidP="00A10AD6">
      <w:pPr>
        <w:pStyle w:val="Paragraph"/>
        <w:numPr>
          <w:ilvl w:val="0"/>
          <w:numId w:val="8"/>
        </w:numPr>
        <w:spacing w:before="0" w:after="0"/>
        <w:ind w:left="993" w:hanging="426"/>
        <w:rPr>
          <w:rFonts w:ascii="Arial" w:hAnsi="Arial" w:cs="Arial"/>
          <w:kern w:val="28"/>
          <w:sz w:val="22"/>
          <w:szCs w:val="22"/>
        </w:rPr>
      </w:pPr>
      <w:r w:rsidRPr="00323D49">
        <w:rPr>
          <w:rFonts w:ascii="Arial" w:hAnsi="Arial" w:cs="Arial"/>
          <w:kern w:val="28"/>
          <w:sz w:val="22"/>
          <w:szCs w:val="22"/>
        </w:rPr>
        <w:t>Teniendo en cuenta un horizonte de beneficios de 10 años, y una tasa de descuento del 12%, los beneficios totales se calculan mediante la siguiente formula</w:t>
      </w:r>
      <w:r w:rsidR="00554F38" w:rsidRPr="00323D49">
        <w:rPr>
          <w:rFonts w:ascii="Arial" w:hAnsi="Arial" w:cs="Arial"/>
          <w:kern w:val="28"/>
          <w:sz w:val="22"/>
          <w:szCs w:val="22"/>
        </w:rPr>
        <w:t>:</w:t>
      </w:r>
    </w:p>
    <w:p w14:paraId="203DD462" w14:textId="3BC2CA3A" w:rsidR="00554F38" w:rsidRPr="00323D49" w:rsidRDefault="002425C9" w:rsidP="00A10AD6">
      <w:pPr>
        <w:spacing w:after="0" w:line="240" w:lineRule="auto"/>
        <w:ind w:left="567" w:hanging="567"/>
        <w:jc w:val="both"/>
        <w:rPr>
          <w:rFonts w:ascii="Arial" w:hAnsi="Arial" w:cs="Arial"/>
          <w:kern w:val="28"/>
          <w:lang w:val="es-ES"/>
        </w:rPr>
      </w:pPr>
      <m:oMathPara>
        <m:oMath>
          <m:sSub>
            <m:sSubPr>
              <m:ctrlPr>
                <w:rPr>
                  <w:rFonts w:ascii="Cambria Math" w:hAnsi="Cambria Math" w:cs="Arial"/>
                  <w:i/>
                  <w:kern w:val="28"/>
                  <w:lang w:val="es-ES"/>
                </w:rPr>
              </m:ctrlPr>
            </m:sSubPr>
            <m:e>
              <m:r>
                <w:rPr>
                  <w:rFonts w:ascii="Cambria Math" w:hAnsi="Cambria Math" w:cs="Arial"/>
                  <w:kern w:val="28"/>
                  <w:lang w:val="es-ES"/>
                </w:rPr>
                <m:t>B</m:t>
              </m:r>
            </m:e>
            <m:sub>
              <m:r>
                <w:rPr>
                  <w:rFonts w:ascii="Cambria Math" w:hAnsi="Cambria Math" w:cs="Arial"/>
                  <w:kern w:val="28"/>
                  <w:lang w:val="es-ES"/>
                </w:rPr>
                <m:t>t</m:t>
              </m:r>
            </m:sub>
          </m:sSub>
          <m:r>
            <w:rPr>
              <w:rFonts w:ascii="Cambria Math" w:hAnsi="Cambria Math" w:cs="Arial"/>
              <w:kern w:val="28"/>
              <w:lang w:val="es-ES"/>
            </w:rPr>
            <m:t>=</m:t>
          </m:r>
          <m:nary>
            <m:naryPr>
              <m:chr m:val="∑"/>
              <m:limLoc m:val="undOvr"/>
              <m:ctrlPr>
                <w:rPr>
                  <w:rFonts w:ascii="Cambria Math" w:hAnsi="Cambria Math" w:cs="Arial"/>
                  <w:i/>
                  <w:kern w:val="28"/>
                  <w:lang w:val="es-ES"/>
                </w:rPr>
              </m:ctrlPr>
            </m:naryPr>
            <m:sub>
              <m:r>
                <w:rPr>
                  <w:rFonts w:ascii="Cambria Math" w:hAnsi="Cambria Math" w:cs="Arial"/>
                  <w:kern w:val="28"/>
                  <w:lang w:val="es-ES"/>
                </w:rPr>
                <m:t>t=1</m:t>
              </m:r>
            </m:sub>
            <m:sup>
              <m:r>
                <w:rPr>
                  <w:rFonts w:ascii="Cambria Math" w:hAnsi="Cambria Math" w:cs="Arial"/>
                  <w:kern w:val="28"/>
                  <w:lang w:val="es-ES"/>
                </w:rPr>
                <m:t>10</m:t>
              </m:r>
            </m:sup>
            <m:e>
              <m:f>
                <m:fPr>
                  <m:ctrlPr>
                    <w:rPr>
                      <w:rFonts w:ascii="Cambria Math" w:hAnsi="Cambria Math" w:cs="Arial"/>
                      <w:i/>
                      <w:kern w:val="28"/>
                      <w:lang w:val="es-ES"/>
                    </w:rPr>
                  </m:ctrlPr>
                </m:fPr>
                <m:num>
                  <m:sSub>
                    <m:sSubPr>
                      <m:ctrlPr>
                        <w:rPr>
                          <w:rFonts w:ascii="Cambria Math" w:hAnsi="Cambria Math" w:cs="Arial"/>
                          <w:i/>
                          <w:kern w:val="28"/>
                          <w:lang w:val="es-ES"/>
                        </w:rPr>
                      </m:ctrlPr>
                    </m:sSubPr>
                    <m:e>
                      <m:r>
                        <w:rPr>
                          <w:rFonts w:ascii="Cambria Math" w:hAnsi="Cambria Math" w:cs="Arial"/>
                          <w:kern w:val="28"/>
                          <w:lang w:val="es-ES"/>
                        </w:rPr>
                        <m:t>B</m:t>
                      </m:r>
                    </m:e>
                    <m:sub>
                      <m:r>
                        <w:rPr>
                          <w:rFonts w:ascii="Cambria Math" w:hAnsi="Cambria Math" w:cs="Arial"/>
                          <w:kern w:val="28"/>
                          <w:lang w:val="es-ES"/>
                        </w:rPr>
                        <m:t>t</m:t>
                      </m:r>
                    </m:sub>
                  </m:sSub>
                </m:num>
                <m:den>
                  <m:sSup>
                    <m:sSupPr>
                      <m:ctrlPr>
                        <w:rPr>
                          <w:rFonts w:ascii="Cambria Math" w:hAnsi="Cambria Math" w:cs="Arial"/>
                          <w:i/>
                          <w:kern w:val="28"/>
                          <w:lang w:val="es-ES"/>
                        </w:rPr>
                      </m:ctrlPr>
                    </m:sSupPr>
                    <m:e>
                      <m:r>
                        <w:rPr>
                          <w:rFonts w:ascii="Cambria Math" w:hAnsi="Cambria Math" w:cs="Arial"/>
                          <w:kern w:val="28"/>
                          <w:lang w:val="es-ES"/>
                        </w:rPr>
                        <m:t>1,12</m:t>
                      </m:r>
                    </m:e>
                    <m:sup>
                      <m:r>
                        <w:rPr>
                          <w:rFonts w:ascii="Cambria Math" w:hAnsi="Cambria Math" w:cs="Arial"/>
                          <w:kern w:val="28"/>
                          <w:lang w:val="es-ES"/>
                        </w:rPr>
                        <m:t>t</m:t>
                      </m:r>
                    </m:sup>
                  </m:sSup>
                </m:den>
              </m:f>
            </m:e>
          </m:nary>
        </m:oMath>
      </m:oMathPara>
    </w:p>
    <w:p w14:paraId="7F097FA6" w14:textId="145353BB" w:rsidR="00554F38" w:rsidRPr="00323D49" w:rsidRDefault="00554F38" w:rsidP="00A10AD6">
      <w:pPr>
        <w:pStyle w:val="Paragraph"/>
        <w:numPr>
          <w:ilvl w:val="0"/>
          <w:numId w:val="0"/>
        </w:numPr>
        <w:spacing w:before="0" w:after="0"/>
        <w:ind w:left="567" w:hanging="567"/>
        <w:rPr>
          <w:rFonts w:ascii="Arial" w:hAnsi="Arial" w:cs="Arial"/>
          <w:kern w:val="28"/>
          <w:sz w:val="22"/>
          <w:szCs w:val="22"/>
        </w:rPr>
      </w:pPr>
      <w:r w:rsidRPr="00323D49">
        <w:rPr>
          <w:rFonts w:ascii="Arial" w:hAnsi="Arial" w:cs="Arial"/>
          <w:kern w:val="28"/>
          <w:sz w:val="22"/>
          <w:szCs w:val="22"/>
        </w:rPr>
        <w:tab/>
        <w:t xml:space="preserve">donde </w:t>
      </w:r>
      <m:oMath>
        <m:r>
          <w:rPr>
            <w:rFonts w:ascii="Cambria Math" w:hAnsi="Cambria Math" w:cs="Arial"/>
            <w:kern w:val="28"/>
            <w:sz w:val="22"/>
            <w:szCs w:val="22"/>
          </w:rPr>
          <m:t>B</m:t>
        </m:r>
      </m:oMath>
      <w:r w:rsidRPr="00323D49">
        <w:rPr>
          <w:rFonts w:ascii="Arial" w:hAnsi="Arial" w:cs="Arial"/>
          <w:kern w:val="28"/>
          <w:sz w:val="22"/>
          <w:szCs w:val="22"/>
        </w:rPr>
        <w:t xml:space="preserve"> denota los beneficios y </w:t>
      </w:r>
      <m:oMath>
        <m:r>
          <w:rPr>
            <w:rFonts w:ascii="Cambria Math" w:hAnsi="Cambria Math" w:cs="Arial"/>
            <w:kern w:val="28"/>
            <w:sz w:val="22"/>
            <w:szCs w:val="22"/>
          </w:rPr>
          <m:t>t</m:t>
        </m:r>
      </m:oMath>
      <w:r w:rsidRPr="00323D49">
        <w:rPr>
          <w:rFonts w:ascii="Arial" w:hAnsi="Arial" w:cs="Arial"/>
          <w:kern w:val="28"/>
          <w:sz w:val="22"/>
          <w:szCs w:val="22"/>
        </w:rPr>
        <w:t xml:space="preserve"> indica el año corriente. </w:t>
      </w:r>
    </w:p>
    <w:p w14:paraId="2A731185" w14:textId="77777777" w:rsidR="00A10AD6" w:rsidRPr="00A10AD6" w:rsidRDefault="00A10AD6" w:rsidP="00A10AD6">
      <w:pPr>
        <w:pStyle w:val="Paragraph"/>
        <w:numPr>
          <w:ilvl w:val="0"/>
          <w:numId w:val="0"/>
        </w:numPr>
        <w:spacing w:before="0" w:after="0"/>
        <w:ind w:left="567" w:hanging="567"/>
        <w:rPr>
          <w:rFonts w:ascii="Arial" w:hAnsi="Arial" w:cs="Arial"/>
          <w:kern w:val="28"/>
        </w:rPr>
      </w:pPr>
    </w:p>
    <w:p w14:paraId="1B73EBDE" w14:textId="77777777" w:rsidR="00554F38" w:rsidRPr="00A10AD6" w:rsidRDefault="00554F38" w:rsidP="00A10AD6">
      <w:pPr>
        <w:spacing w:after="0" w:line="240" w:lineRule="auto"/>
        <w:jc w:val="both"/>
        <w:rPr>
          <w:rFonts w:ascii="Arial" w:hAnsi="Arial" w:cs="Arial"/>
          <w:b/>
          <w:sz w:val="24"/>
          <w:szCs w:val="24"/>
          <w:lang w:val="es-ES"/>
        </w:rPr>
      </w:pPr>
    </w:p>
    <w:tbl>
      <w:tblPr>
        <w:tblW w:w="8594" w:type="dxa"/>
        <w:jc w:val="center"/>
        <w:tblLayout w:type="fixed"/>
        <w:tblLook w:val="04A0" w:firstRow="1" w:lastRow="0" w:firstColumn="1" w:lastColumn="0" w:noHBand="0" w:noVBand="1"/>
      </w:tblPr>
      <w:tblGrid>
        <w:gridCol w:w="567"/>
        <w:gridCol w:w="3969"/>
        <w:gridCol w:w="1520"/>
        <w:gridCol w:w="2538"/>
      </w:tblGrid>
      <w:tr w:rsidR="00554F38" w:rsidRPr="007B7912" w14:paraId="469B46D6" w14:textId="77777777" w:rsidTr="00E26B67">
        <w:trPr>
          <w:trHeight w:val="280"/>
          <w:jc w:val="center"/>
        </w:trPr>
        <w:tc>
          <w:tcPr>
            <w:tcW w:w="8594" w:type="dxa"/>
            <w:gridSpan w:val="4"/>
            <w:tcBorders>
              <w:top w:val="nil"/>
              <w:left w:val="nil"/>
              <w:bottom w:val="single" w:sz="4" w:space="0" w:color="auto"/>
              <w:right w:val="nil"/>
            </w:tcBorders>
            <w:shd w:val="clear" w:color="auto" w:fill="auto"/>
            <w:noWrap/>
            <w:vAlign w:val="bottom"/>
            <w:hideMark/>
          </w:tcPr>
          <w:p w14:paraId="492C613D" w14:textId="5BBFEE7F" w:rsidR="00554F38" w:rsidRPr="00A10AD6" w:rsidRDefault="00554F38" w:rsidP="00A10AD6">
            <w:pPr>
              <w:spacing w:after="0" w:line="240" w:lineRule="auto"/>
              <w:rPr>
                <w:rFonts w:ascii="Arial" w:eastAsia="Times New Roman" w:hAnsi="Arial" w:cs="Arial"/>
                <w:b/>
                <w:bCs/>
                <w:color w:val="000000"/>
                <w:sz w:val="18"/>
                <w:szCs w:val="18"/>
                <w:lang w:val="es-ES"/>
              </w:rPr>
            </w:pPr>
            <w:r w:rsidRPr="00A10AD6">
              <w:rPr>
                <w:rFonts w:ascii="Arial" w:eastAsia="Times New Roman" w:hAnsi="Arial" w:cs="Arial"/>
                <w:b/>
                <w:bCs/>
                <w:color w:val="000000"/>
                <w:sz w:val="18"/>
                <w:szCs w:val="18"/>
                <w:lang w:val="es-ES"/>
              </w:rPr>
              <w:t xml:space="preserve">Tabla 2. Cálculo los beneficios anuales por </w:t>
            </w:r>
            <w:r w:rsidR="00593BB0" w:rsidRPr="00A10AD6">
              <w:rPr>
                <w:rFonts w:ascii="Arial" w:eastAsia="Times New Roman" w:hAnsi="Arial" w:cs="Arial"/>
                <w:b/>
                <w:bCs/>
                <w:color w:val="000000"/>
                <w:sz w:val="18"/>
                <w:szCs w:val="18"/>
                <w:lang w:val="es-ES"/>
              </w:rPr>
              <w:t xml:space="preserve">reducción de tiempo de trámites </w:t>
            </w:r>
            <w:r w:rsidRPr="00A10AD6">
              <w:rPr>
                <w:rFonts w:ascii="Arial" w:eastAsia="Times New Roman" w:hAnsi="Arial" w:cs="Arial"/>
                <w:b/>
                <w:bCs/>
                <w:color w:val="000000"/>
                <w:sz w:val="18"/>
                <w:szCs w:val="18"/>
                <w:lang w:val="es-ES"/>
              </w:rPr>
              <w:t>en US</w:t>
            </w:r>
            <w:r w:rsidR="004703C7">
              <w:rPr>
                <w:rFonts w:ascii="Arial" w:eastAsia="Times New Roman" w:hAnsi="Arial" w:cs="Arial"/>
                <w:b/>
                <w:bCs/>
                <w:color w:val="000000"/>
                <w:sz w:val="18"/>
                <w:szCs w:val="18"/>
                <w:lang w:val="es-ES"/>
              </w:rPr>
              <w:t>$</w:t>
            </w:r>
            <w:r w:rsidRPr="00A10AD6">
              <w:rPr>
                <w:rFonts w:ascii="Arial" w:eastAsia="Times New Roman" w:hAnsi="Arial" w:cs="Arial"/>
                <w:b/>
                <w:bCs/>
                <w:color w:val="000000"/>
                <w:sz w:val="18"/>
                <w:szCs w:val="18"/>
                <w:lang w:val="es-ES"/>
              </w:rPr>
              <w:t xml:space="preserve"> para el año </w:t>
            </w:r>
            <w:r w:rsidR="00593BB0" w:rsidRPr="00A10AD6">
              <w:rPr>
                <w:rFonts w:ascii="Arial" w:eastAsia="Times New Roman" w:hAnsi="Arial" w:cs="Arial"/>
                <w:b/>
                <w:bCs/>
                <w:color w:val="000000"/>
                <w:sz w:val="18"/>
                <w:szCs w:val="18"/>
                <w:lang w:val="es-ES"/>
              </w:rPr>
              <w:t>2022</w:t>
            </w:r>
            <w:r w:rsidRPr="00A10AD6">
              <w:rPr>
                <w:rFonts w:ascii="Arial" w:eastAsia="Times New Roman" w:hAnsi="Arial" w:cs="Arial"/>
                <w:b/>
                <w:bCs/>
                <w:color w:val="000000"/>
                <w:sz w:val="18"/>
                <w:szCs w:val="18"/>
                <w:lang w:val="es-ES"/>
              </w:rPr>
              <w:t>.</w:t>
            </w:r>
          </w:p>
        </w:tc>
      </w:tr>
      <w:tr w:rsidR="00554F38" w:rsidRPr="00A10AD6" w14:paraId="03889EF8" w14:textId="77777777" w:rsidTr="00E26B67">
        <w:trPr>
          <w:trHeight w:val="280"/>
          <w:jc w:val="center"/>
        </w:trPr>
        <w:tc>
          <w:tcPr>
            <w:tcW w:w="567" w:type="dxa"/>
            <w:tcBorders>
              <w:top w:val="single" w:sz="4" w:space="0" w:color="auto"/>
              <w:left w:val="nil"/>
              <w:bottom w:val="single" w:sz="4" w:space="0" w:color="auto"/>
            </w:tcBorders>
            <w:shd w:val="clear" w:color="auto" w:fill="auto"/>
            <w:noWrap/>
            <w:vAlign w:val="bottom"/>
          </w:tcPr>
          <w:p w14:paraId="4DF96C3D" w14:textId="77777777" w:rsidR="00554F38" w:rsidRPr="00A10AD6" w:rsidRDefault="00554F38" w:rsidP="00A10AD6">
            <w:pPr>
              <w:spacing w:after="0" w:line="240" w:lineRule="auto"/>
              <w:jc w:val="center"/>
              <w:rPr>
                <w:rFonts w:ascii="Arial" w:eastAsia="Times New Roman" w:hAnsi="Arial" w:cs="Arial"/>
                <w:color w:val="000000"/>
                <w:sz w:val="18"/>
                <w:szCs w:val="18"/>
                <w:lang w:val="es-ES"/>
              </w:rPr>
            </w:pPr>
          </w:p>
        </w:tc>
        <w:tc>
          <w:tcPr>
            <w:tcW w:w="3969" w:type="dxa"/>
            <w:tcBorders>
              <w:top w:val="single" w:sz="4" w:space="0" w:color="auto"/>
              <w:bottom w:val="single" w:sz="4" w:space="0" w:color="auto"/>
            </w:tcBorders>
            <w:shd w:val="clear" w:color="auto" w:fill="auto"/>
            <w:noWrap/>
            <w:vAlign w:val="bottom"/>
          </w:tcPr>
          <w:p w14:paraId="74BA3A99" w14:textId="77777777" w:rsidR="00554F38" w:rsidRPr="00A10AD6" w:rsidRDefault="00554F38" w:rsidP="00A10AD6">
            <w:pPr>
              <w:spacing w:after="0" w:line="240" w:lineRule="auto"/>
              <w:jc w:val="center"/>
              <w:rPr>
                <w:rFonts w:ascii="Arial" w:eastAsia="Times New Roman" w:hAnsi="Arial" w:cs="Arial"/>
                <w:b/>
                <w:color w:val="000000"/>
                <w:sz w:val="18"/>
                <w:szCs w:val="18"/>
                <w:lang w:val="es-ES"/>
              </w:rPr>
            </w:pPr>
            <w:r w:rsidRPr="00A10AD6">
              <w:rPr>
                <w:rFonts w:ascii="Arial" w:eastAsia="Times New Roman" w:hAnsi="Arial" w:cs="Arial"/>
                <w:b/>
                <w:color w:val="000000"/>
                <w:sz w:val="18"/>
                <w:szCs w:val="18"/>
                <w:lang w:val="es-ES"/>
              </w:rPr>
              <w:t>Variable</w:t>
            </w:r>
          </w:p>
        </w:tc>
        <w:tc>
          <w:tcPr>
            <w:tcW w:w="1520" w:type="dxa"/>
            <w:tcBorders>
              <w:top w:val="single" w:sz="4" w:space="0" w:color="auto"/>
              <w:bottom w:val="single" w:sz="4" w:space="0" w:color="auto"/>
            </w:tcBorders>
            <w:shd w:val="clear" w:color="auto" w:fill="auto"/>
            <w:noWrap/>
            <w:vAlign w:val="center"/>
          </w:tcPr>
          <w:p w14:paraId="2766E2A4" w14:textId="77777777" w:rsidR="00554F38" w:rsidRPr="00A10AD6" w:rsidRDefault="00554F38" w:rsidP="00A10AD6">
            <w:pPr>
              <w:spacing w:after="0" w:line="240" w:lineRule="auto"/>
              <w:jc w:val="center"/>
              <w:rPr>
                <w:rFonts w:ascii="Arial" w:eastAsia="Times New Roman" w:hAnsi="Arial" w:cs="Arial"/>
                <w:b/>
                <w:color w:val="000000"/>
                <w:sz w:val="18"/>
                <w:szCs w:val="18"/>
                <w:lang w:val="es-ES"/>
              </w:rPr>
            </w:pPr>
            <w:r w:rsidRPr="00A10AD6">
              <w:rPr>
                <w:rFonts w:ascii="Arial" w:eastAsia="Times New Roman" w:hAnsi="Arial" w:cs="Arial"/>
                <w:b/>
                <w:color w:val="000000"/>
                <w:sz w:val="18"/>
                <w:szCs w:val="18"/>
                <w:lang w:val="es-ES"/>
              </w:rPr>
              <w:t>Valor</w:t>
            </w:r>
          </w:p>
        </w:tc>
        <w:tc>
          <w:tcPr>
            <w:tcW w:w="2538" w:type="dxa"/>
            <w:tcBorders>
              <w:top w:val="single" w:sz="4" w:space="0" w:color="auto"/>
              <w:bottom w:val="single" w:sz="4" w:space="0" w:color="auto"/>
              <w:right w:val="nil"/>
            </w:tcBorders>
            <w:shd w:val="clear" w:color="auto" w:fill="auto"/>
            <w:noWrap/>
            <w:vAlign w:val="bottom"/>
          </w:tcPr>
          <w:p w14:paraId="31116626" w14:textId="77777777" w:rsidR="00554F38" w:rsidRPr="00A10AD6" w:rsidRDefault="00554F38" w:rsidP="00A10AD6">
            <w:pPr>
              <w:spacing w:after="0" w:line="240" w:lineRule="auto"/>
              <w:jc w:val="center"/>
              <w:rPr>
                <w:rFonts w:ascii="Arial" w:eastAsia="Times New Roman" w:hAnsi="Arial" w:cs="Arial"/>
                <w:b/>
                <w:color w:val="000000"/>
                <w:sz w:val="18"/>
                <w:szCs w:val="18"/>
                <w:lang w:val="es-ES"/>
              </w:rPr>
            </w:pPr>
            <w:r w:rsidRPr="00A10AD6">
              <w:rPr>
                <w:rFonts w:ascii="Arial" w:eastAsia="Times New Roman" w:hAnsi="Arial" w:cs="Arial"/>
                <w:b/>
                <w:color w:val="000000"/>
                <w:sz w:val="18"/>
                <w:szCs w:val="18"/>
                <w:lang w:val="es-ES"/>
              </w:rPr>
              <w:t>Fuente</w:t>
            </w:r>
          </w:p>
        </w:tc>
      </w:tr>
      <w:tr w:rsidR="00554F38" w:rsidRPr="00A10AD6" w14:paraId="5B29ED1D" w14:textId="77777777" w:rsidTr="00E26B67">
        <w:trPr>
          <w:trHeight w:val="280"/>
          <w:jc w:val="center"/>
        </w:trPr>
        <w:tc>
          <w:tcPr>
            <w:tcW w:w="567" w:type="dxa"/>
            <w:tcBorders>
              <w:top w:val="single" w:sz="4" w:space="0" w:color="auto"/>
              <w:left w:val="nil"/>
              <w:bottom w:val="nil"/>
              <w:right w:val="nil"/>
            </w:tcBorders>
            <w:shd w:val="clear" w:color="auto" w:fill="auto"/>
            <w:noWrap/>
            <w:vAlign w:val="center"/>
            <w:hideMark/>
          </w:tcPr>
          <w:p w14:paraId="2B47376F" w14:textId="77777777" w:rsidR="00554F38" w:rsidRPr="00A10AD6" w:rsidRDefault="00554F38" w:rsidP="00A10AD6">
            <w:pPr>
              <w:spacing w:after="0" w:line="240" w:lineRule="auto"/>
              <w:jc w:val="right"/>
              <w:rPr>
                <w:rFonts w:ascii="Arial" w:eastAsia="Times New Roman" w:hAnsi="Arial" w:cs="Arial"/>
                <w:color w:val="000000"/>
                <w:sz w:val="18"/>
                <w:szCs w:val="18"/>
                <w:lang w:val="es-ES"/>
              </w:rPr>
            </w:pPr>
            <w:r w:rsidRPr="00A10AD6">
              <w:rPr>
                <w:rFonts w:ascii="Arial" w:eastAsia="Times New Roman" w:hAnsi="Arial" w:cs="Arial"/>
                <w:color w:val="000000"/>
                <w:sz w:val="18"/>
                <w:szCs w:val="18"/>
                <w:lang w:val="es-ES"/>
              </w:rPr>
              <w:t>1</w:t>
            </w:r>
          </w:p>
        </w:tc>
        <w:tc>
          <w:tcPr>
            <w:tcW w:w="3969" w:type="dxa"/>
            <w:tcBorders>
              <w:top w:val="single" w:sz="4" w:space="0" w:color="auto"/>
              <w:left w:val="nil"/>
              <w:bottom w:val="nil"/>
              <w:right w:val="single" w:sz="4" w:space="0" w:color="auto"/>
            </w:tcBorders>
            <w:shd w:val="clear" w:color="auto" w:fill="auto"/>
            <w:noWrap/>
            <w:vAlign w:val="center"/>
            <w:hideMark/>
          </w:tcPr>
          <w:p w14:paraId="66265EA9" w14:textId="6D2D5580" w:rsidR="00554F38" w:rsidRPr="00A10AD6" w:rsidRDefault="00593BB0" w:rsidP="00A10AD6">
            <w:pPr>
              <w:spacing w:after="0" w:line="240" w:lineRule="auto"/>
              <w:rPr>
                <w:rFonts w:ascii="Arial" w:eastAsia="Times New Roman" w:hAnsi="Arial" w:cs="Arial"/>
                <w:color w:val="000000"/>
                <w:sz w:val="18"/>
                <w:szCs w:val="18"/>
                <w:lang w:val="es-ES"/>
              </w:rPr>
            </w:pPr>
            <w:r w:rsidRPr="00A10AD6">
              <w:rPr>
                <w:rFonts w:ascii="Arial" w:eastAsia="Times New Roman" w:hAnsi="Arial" w:cs="Arial"/>
                <w:color w:val="000000"/>
                <w:sz w:val="18"/>
                <w:szCs w:val="18"/>
                <w:lang w:val="es-ES"/>
              </w:rPr>
              <w:t>Costo total de trámites US</w:t>
            </w:r>
            <w:r w:rsidR="004703C7">
              <w:rPr>
                <w:rFonts w:ascii="Arial" w:eastAsia="Times New Roman" w:hAnsi="Arial" w:cs="Arial"/>
                <w:color w:val="000000"/>
                <w:sz w:val="18"/>
                <w:szCs w:val="18"/>
                <w:lang w:val="es-ES"/>
              </w:rPr>
              <w:t>$</w:t>
            </w:r>
          </w:p>
        </w:tc>
        <w:tc>
          <w:tcPr>
            <w:tcW w:w="1520" w:type="dxa"/>
            <w:tcBorders>
              <w:top w:val="single" w:sz="4" w:space="0" w:color="auto"/>
              <w:left w:val="nil"/>
              <w:bottom w:val="nil"/>
              <w:right w:val="single" w:sz="4" w:space="0" w:color="auto"/>
            </w:tcBorders>
            <w:shd w:val="clear" w:color="auto" w:fill="auto"/>
            <w:noWrap/>
            <w:vAlign w:val="center"/>
            <w:hideMark/>
          </w:tcPr>
          <w:p w14:paraId="690A6238" w14:textId="7F3607C2" w:rsidR="00554F38" w:rsidRPr="00A10AD6" w:rsidRDefault="00272CF3" w:rsidP="00A10AD6">
            <w:pPr>
              <w:spacing w:after="0" w:line="240" w:lineRule="auto"/>
              <w:jc w:val="right"/>
              <w:rPr>
                <w:rFonts w:ascii="Arial" w:eastAsia="Times New Roman" w:hAnsi="Arial" w:cs="Arial"/>
                <w:color w:val="000000"/>
                <w:sz w:val="18"/>
                <w:szCs w:val="18"/>
                <w:lang w:val="es-ES"/>
              </w:rPr>
            </w:pPr>
            <w:r w:rsidRPr="00272CF3">
              <w:rPr>
                <w:rFonts w:ascii="Arial" w:eastAsia="Times New Roman" w:hAnsi="Arial" w:cs="Arial"/>
                <w:color w:val="000000"/>
                <w:sz w:val="18"/>
                <w:szCs w:val="18"/>
                <w:lang w:val="es-ES"/>
              </w:rPr>
              <w:t>24.704.476</w:t>
            </w:r>
          </w:p>
        </w:tc>
        <w:tc>
          <w:tcPr>
            <w:tcW w:w="2538" w:type="dxa"/>
            <w:tcBorders>
              <w:top w:val="single" w:sz="4" w:space="0" w:color="auto"/>
              <w:left w:val="nil"/>
              <w:bottom w:val="nil"/>
              <w:right w:val="nil"/>
            </w:tcBorders>
            <w:shd w:val="clear" w:color="auto" w:fill="auto"/>
            <w:noWrap/>
            <w:vAlign w:val="bottom"/>
            <w:hideMark/>
          </w:tcPr>
          <w:p w14:paraId="4E66DC9A" w14:textId="77777777" w:rsidR="00554F38" w:rsidRPr="00A10AD6" w:rsidRDefault="00593BB0" w:rsidP="00A10AD6">
            <w:pPr>
              <w:spacing w:after="0" w:line="240" w:lineRule="auto"/>
              <w:rPr>
                <w:rFonts w:ascii="Arial" w:eastAsia="Times New Roman" w:hAnsi="Arial" w:cs="Arial"/>
                <w:color w:val="000000"/>
                <w:sz w:val="18"/>
                <w:szCs w:val="18"/>
                <w:lang w:val="es-ES"/>
              </w:rPr>
            </w:pPr>
            <w:r w:rsidRPr="00A10AD6">
              <w:rPr>
                <w:rFonts w:ascii="Arial" w:eastAsia="Times New Roman" w:hAnsi="Arial" w:cs="Arial"/>
                <w:color w:val="000000"/>
                <w:sz w:val="18"/>
                <w:szCs w:val="18"/>
                <w:lang w:val="es-ES"/>
              </w:rPr>
              <w:t xml:space="preserve">Datos del </w:t>
            </w:r>
            <w:r w:rsidR="001A4762" w:rsidRPr="00A10AD6">
              <w:rPr>
                <w:rFonts w:ascii="Arial" w:eastAsia="Times New Roman" w:hAnsi="Arial" w:cs="Arial"/>
                <w:color w:val="000000"/>
                <w:sz w:val="18"/>
                <w:szCs w:val="18"/>
                <w:lang w:val="es-ES"/>
              </w:rPr>
              <w:t>Programa</w:t>
            </w:r>
          </w:p>
        </w:tc>
      </w:tr>
      <w:tr w:rsidR="00554F38" w:rsidRPr="00A10AD6" w14:paraId="73FE07D6" w14:textId="77777777" w:rsidTr="00E26B67">
        <w:trPr>
          <w:trHeight w:val="280"/>
          <w:jc w:val="center"/>
        </w:trPr>
        <w:tc>
          <w:tcPr>
            <w:tcW w:w="567" w:type="dxa"/>
            <w:tcBorders>
              <w:top w:val="nil"/>
              <w:left w:val="nil"/>
              <w:bottom w:val="nil"/>
              <w:right w:val="nil"/>
            </w:tcBorders>
            <w:shd w:val="clear" w:color="auto" w:fill="auto"/>
            <w:noWrap/>
            <w:vAlign w:val="bottom"/>
            <w:hideMark/>
          </w:tcPr>
          <w:p w14:paraId="727A6453" w14:textId="77777777" w:rsidR="00554F38" w:rsidRPr="00A10AD6" w:rsidRDefault="00554F38" w:rsidP="00A10AD6">
            <w:pPr>
              <w:spacing w:after="0" w:line="240" w:lineRule="auto"/>
              <w:jc w:val="right"/>
              <w:rPr>
                <w:rFonts w:ascii="Arial" w:eastAsia="Times New Roman" w:hAnsi="Arial" w:cs="Arial"/>
                <w:color w:val="000000"/>
                <w:sz w:val="18"/>
                <w:szCs w:val="18"/>
                <w:lang w:val="es-ES"/>
              </w:rPr>
            </w:pPr>
            <w:r w:rsidRPr="00A10AD6">
              <w:rPr>
                <w:rFonts w:ascii="Arial" w:eastAsia="Times New Roman" w:hAnsi="Arial" w:cs="Arial"/>
                <w:color w:val="000000"/>
                <w:sz w:val="18"/>
                <w:szCs w:val="18"/>
                <w:lang w:val="es-ES"/>
              </w:rPr>
              <w:t>2</w:t>
            </w:r>
          </w:p>
        </w:tc>
        <w:tc>
          <w:tcPr>
            <w:tcW w:w="3969" w:type="dxa"/>
            <w:tcBorders>
              <w:top w:val="nil"/>
              <w:left w:val="nil"/>
              <w:bottom w:val="nil"/>
              <w:right w:val="single" w:sz="4" w:space="0" w:color="auto"/>
            </w:tcBorders>
            <w:shd w:val="clear" w:color="auto" w:fill="auto"/>
            <w:noWrap/>
            <w:vAlign w:val="bottom"/>
            <w:hideMark/>
          </w:tcPr>
          <w:p w14:paraId="5C67A87B" w14:textId="77777777" w:rsidR="00554F38" w:rsidRPr="00A10AD6" w:rsidRDefault="00593BB0" w:rsidP="00A10AD6">
            <w:pPr>
              <w:spacing w:after="0" w:line="240" w:lineRule="auto"/>
              <w:rPr>
                <w:rFonts w:ascii="Arial" w:eastAsia="Times New Roman" w:hAnsi="Arial" w:cs="Arial"/>
                <w:color w:val="000000"/>
                <w:sz w:val="18"/>
                <w:szCs w:val="18"/>
                <w:lang w:val="es-ES"/>
              </w:rPr>
            </w:pPr>
            <w:r w:rsidRPr="00A10AD6">
              <w:rPr>
                <w:rFonts w:ascii="Arial" w:eastAsia="Times New Roman" w:hAnsi="Arial" w:cs="Arial"/>
                <w:color w:val="000000"/>
                <w:sz w:val="18"/>
                <w:szCs w:val="18"/>
                <w:lang w:val="es-ES"/>
              </w:rPr>
              <w:t>Cantidad de trámites</w:t>
            </w:r>
          </w:p>
        </w:tc>
        <w:tc>
          <w:tcPr>
            <w:tcW w:w="1520" w:type="dxa"/>
            <w:tcBorders>
              <w:top w:val="nil"/>
              <w:left w:val="nil"/>
              <w:bottom w:val="nil"/>
              <w:right w:val="single" w:sz="4" w:space="0" w:color="auto"/>
            </w:tcBorders>
            <w:shd w:val="clear" w:color="auto" w:fill="auto"/>
            <w:noWrap/>
            <w:vAlign w:val="center"/>
            <w:hideMark/>
          </w:tcPr>
          <w:p w14:paraId="0FB758EB" w14:textId="77777777" w:rsidR="00554F38" w:rsidRPr="00A10AD6" w:rsidRDefault="00593BB0" w:rsidP="00A10AD6">
            <w:pPr>
              <w:spacing w:after="0" w:line="240" w:lineRule="auto"/>
              <w:jc w:val="right"/>
              <w:rPr>
                <w:rFonts w:ascii="Arial" w:eastAsia="Times New Roman" w:hAnsi="Arial" w:cs="Arial"/>
                <w:color w:val="000000"/>
                <w:sz w:val="18"/>
                <w:szCs w:val="18"/>
                <w:lang w:val="es-ES"/>
              </w:rPr>
            </w:pPr>
            <w:r w:rsidRPr="00A10AD6">
              <w:rPr>
                <w:rFonts w:ascii="Arial" w:eastAsia="Times New Roman" w:hAnsi="Arial" w:cs="Arial"/>
                <w:color w:val="000000"/>
                <w:sz w:val="18"/>
                <w:szCs w:val="18"/>
                <w:lang w:val="es-ES"/>
              </w:rPr>
              <w:t>79204</w:t>
            </w:r>
          </w:p>
        </w:tc>
        <w:tc>
          <w:tcPr>
            <w:tcW w:w="2538" w:type="dxa"/>
            <w:tcBorders>
              <w:top w:val="nil"/>
              <w:left w:val="nil"/>
              <w:bottom w:val="nil"/>
              <w:right w:val="nil"/>
            </w:tcBorders>
            <w:shd w:val="clear" w:color="auto" w:fill="auto"/>
            <w:noWrap/>
            <w:vAlign w:val="bottom"/>
            <w:hideMark/>
          </w:tcPr>
          <w:p w14:paraId="07DAE7DF" w14:textId="77777777" w:rsidR="00554F38" w:rsidRPr="00A10AD6" w:rsidRDefault="00593BB0" w:rsidP="00A10AD6">
            <w:pPr>
              <w:spacing w:after="0" w:line="240" w:lineRule="auto"/>
              <w:rPr>
                <w:rFonts w:ascii="Arial" w:eastAsia="Times New Roman" w:hAnsi="Arial" w:cs="Arial"/>
                <w:color w:val="000000"/>
                <w:sz w:val="18"/>
                <w:szCs w:val="18"/>
                <w:lang w:val="es-ES"/>
              </w:rPr>
            </w:pPr>
            <w:r w:rsidRPr="00A10AD6">
              <w:rPr>
                <w:rFonts w:ascii="Arial" w:eastAsia="Times New Roman" w:hAnsi="Arial" w:cs="Arial"/>
                <w:color w:val="000000"/>
                <w:sz w:val="18"/>
                <w:szCs w:val="18"/>
                <w:lang w:val="es-ES"/>
              </w:rPr>
              <w:t xml:space="preserve">Datos del </w:t>
            </w:r>
            <w:r w:rsidR="001A4762" w:rsidRPr="00A10AD6">
              <w:rPr>
                <w:rFonts w:ascii="Arial" w:eastAsia="Times New Roman" w:hAnsi="Arial" w:cs="Arial"/>
                <w:color w:val="000000"/>
                <w:sz w:val="18"/>
                <w:szCs w:val="18"/>
                <w:lang w:val="es-ES"/>
              </w:rPr>
              <w:t>Programa</w:t>
            </w:r>
          </w:p>
        </w:tc>
      </w:tr>
      <w:tr w:rsidR="00554F38" w:rsidRPr="00A10AD6" w14:paraId="33F53F37" w14:textId="77777777" w:rsidTr="00A12EB9">
        <w:trPr>
          <w:trHeight w:val="280"/>
          <w:jc w:val="center"/>
        </w:trPr>
        <w:tc>
          <w:tcPr>
            <w:tcW w:w="567" w:type="dxa"/>
            <w:tcBorders>
              <w:top w:val="nil"/>
              <w:left w:val="nil"/>
              <w:bottom w:val="nil"/>
              <w:right w:val="nil"/>
            </w:tcBorders>
            <w:shd w:val="clear" w:color="auto" w:fill="auto"/>
            <w:noWrap/>
            <w:vAlign w:val="center"/>
            <w:hideMark/>
          </w:tcPr>
          <w:p w14:paraId="737F94ED" w14:textId="77777777" w:rsidR="00554F38" w:rsidRPr="00A10AD6" w:rsidRDefault="00554F38" w:rsidP="00A10AD6">
            <w:pPr>
              <w:spacing w:after="0" w:line="240" w:lineRule="auto"/>
              <w:jc w:val="right"/>
              <w:rPr>
                <w:rFonts w:ascii="Arial" w:eastAsia="Times New Roman" w:hAnsi="Arial" w:cs="Arial"/>
                <w:color w:val="000000"/>
                <w:sz w:val="18"/>
                <w:szCs w:val="18"/>
                <w:lang w:val="es-ES"/>
              </w:rPr>
            </w:pPr>
            <w:r w:rsidRPr="00A10AD6">
              <w:rPr>
                <w:rFonts w:ascii="Arial" w:eastAsia="Times New Roman" w:hAnsi="Arial" w:cs="Arial"/>
                <w:color w:val="000000"/>
                <w:sz w:val="18"/>
                <w:szCs w:val="18"/>
                <w:lang w:val="es-ES"/>
              </w:rPr>
              <w:t>3</w:t>
            </w:r>
          </w:p>
        </w:tc>
        <w:tc>
          <w:tcPr>
            <w:tcW w:w="3969" w:type="dxa"/>
            <w:tcBorders>
              <w:top w:val="nil"/>
              <w:left w:val="nil"/>
              <w:bottom w:val="nil"/>
              <w:right w:val="single" w:sz="4" w:space="0" w:color="auto"/>
            </w:tcBorders>
            <w:shd w:val="clear" w:color="auto" w:fill="auto"/>
            <w:noWrap/>
            <w:vAlign w:val="bottom"/>
            <w:hideMark/>
          </w:tcPr>
          <w:p w14:paraId="00812F6E" w14:textId="56D48BD8" w:rsidR="00554F38" w:rsidRPr="00A10AD6" w:rsidRDefault="00593BB0" w:rsidP="00A10AD6">
            <w:pPr>
              <w:spacing w:after="0" w:line="240" w:lineRule="auto"/>
              <w:rPr>
                <w:rFonts w:ascii="Arial" w:eastAsia="Times New Roman" w:hAnsi="Arial" w:cs="Arial"/>
                <w:color w:val="000000"/>
                <w:sz w:val="18"/>
                <w:szCs w:val="18"/>
                <w:lang w:val="es-ES"/>
              </w:rPr>
            </w:pPr>
            <w:r w:rsidRPr="00A10AD6">
              <w:rPr>
                <w:rFonts w:ascii="Arial" w:eastAsia="Times New Roman" w:hAnsi="Arial" w:cs="Arial"/>
                <w:color w:val="000000"/>
                <w:sz w:val="18"/>
                <w:szCs w:val="18"/>
                <w:lang w:val="es-ES"/>
              </w:rPr>
              <w:t>Costo por trámite US</w:t>
            </w:r>
            <w:r w:rsidR="004703C7">
              <w:rPr>
                <w:rFonts w:ascii="Arial" w:eastAsia="Times New Roman" w:hAnsi="Arial" w:cs="Arial"/>
                <w:color w:val="000000"/>
                <w:sz w:val="18"/>
                <w:szCs w:val="18"/>
                <w:lang w:val="es-ES"/>
              </w:rPr>
              <w:t>$</w:t>
            </w:r>
          </w:p>
        </w:tc>
        <w:tc>
          <w:tcPr>
            <w:tcW w:w="1520" w:type="dxa"/>
            <w:tcBorders>
              <w:top w:val="nil"/>
              <w:left w:val="nil"/>
              <w:bottom w:val="nil"/>
              <w:right w:val="single" w:sz="4" w:space="0" w:color="auto"/>
            </w:tcBorders>
            <w:shd w:val="clear" w:color="auto" w:fill="auto"/>
            <w:noWrap/>
            <w:vAlign w:val="center"/>
            <w:hideMark/>
          </w:tcPr>
          <w:p w14:paraId="77052EA7" w14:textId="77777777" w:rsidR="00554F38" w:rsidRPr="00A10AD6" w:rsidRDefault="00593BB0" w:rsidP="00A10AD6">
            <w:pPr>
              <w:spacing w:after="0" w:line="240" w:lineRule="auto"/>
              <w:jc w:val="right"/>
              <w:rPr>
                <w:rFonts w:ascii="Arial" w:eastAsia="Times New Roman" w:hAnsi="Arial" w:cs="Arial"/>
                <w:color w:val="000000"/>
                <w:sz w:val="18"/>
                <w:szCs w:val="18"/>
                <w:lang w:val="es-ES"/>
              </w:rPr>
            </w:pPr>
            <w:r w:rsidRPr="00A10AD6">
              <w:rPr>
                <w:rFonts w:ascii="Arial" w:eastAsia="Times New Roman" w:hAnsi="Arial" w:cs="Arial"/>
                <w:color w:val="000000"/>
                <w:sz w:val="18"/>
                <w:szCs w:val="18"/>
                <w:lang w:val="es-ES"/>
              </w:rPr>
              <w:t>330</w:t>
            </w:r>
          </w:p>
        </w:tc>
        <w:tc>
          <w:tcPr>
            <w:tcW w:w="2538" w:type="dxa"/>
            <w:tcBorders>
              <w:top w:val="nil"/>
              <w:left w:val="nil"/>
              <w:bottom w:val="nil"/>
              <w:right w:val="nil"/>
            </w:tcBorders>
            <w:shd w:val="clear" w:color="auto" w:fill="auto"/>
            <w:noWrap/>
            <w:vAlign w:val="center"/>
            <w:hideMark/>
          </w:tcPr>
          <w:p w14:paraId="1CDBB681" w14:textId="77777777" w:rsidR="00554F38" w:rsidRPr="00A10AD6" w:rsidRDefault="00554F38" w:rsidP="00A10AD6">
            <w:pPr>
              <w:spacing w:after="0" w:line="240" w:lineRule="auto"/>
              <w:rPr>
                <w:rFonts w:ascii="Arial" w:eastAsia="Times New Roman" w:hAnsi="Arial" w:cs="Arial"/>
                <w:color w:val="000000"/>
                <w:sz w:val="18"/>
                <w:szCs w:val="18"/>
                <w:lang w:val="es-ES"/>
              </w:rPr>
            </w:pPr>
            <w:r w:rsidRPr="00A10AD6">
              <w:rPr>
                <w:rFonts w:ascii="Arial" w:eastAsia="Times New Roman" w:hAnsi="Arial" w:cs="Arial"/>
                <w:color w:val="000000"/>
                <w:sz w:val="18"/>
                <w:szCs w:val="18"/>
                <w:lang w:val="es-ES"/>
              </w:rPr>
              <w:t>(</w:t>
            </w:r>
            <w:proofErr w:type="gramStart"/>
            <w:r w:rsidRPr="00A10AD6">
              <w:rPr>
                <w:rFonts w:ascii="Arial" w:eastAsia="Times New Roman" w:hAnsi="Arial" w:cs="Arial"/>
                <w:color w:val="000000"/>
                <w:sz w:val="18"/>
                <w:szCs w:val="18"/>
                <w:lang w:val="es-ES"/>
              </w:rPr>
              <w:t>1)</w:t>
            </w:r>
            <w:r w:rsidR="00593BB0" w:rsidRPr="00A10AD6">
              <w:rPr>
                <w:rFonts w:ascii="Arial" w:eastAsia="Times New Roman" w:hAnsi="Arial" w:cs="Arial"/>
                <w:color w:val="000000"/>
                <w:sz w:val="18"/>
                <w:szCs w:val="18"/>
                <w:lang w:val="es-ES"/>
              </w:rPr>
              <w:t>/</w:t>
            </w:r>
            <w:proofErr w:type="gramEnd"/>
            <w:r w:rsidRPr="00A10AD6">
              <w:rPr>
                <w:rFonts w:ascii="Arial" w:eastAsia="Times New Roman" w:hAnsi="Arial" w:cs="Arial"/>
                <w:color w:val="000000"/>
                <w:sz w:val="18"/>
                <w:szCs w:val="18"/>
                <w:lang w:val="es-ES"/>
              </w:rPr>
              <w:t>(2)</w:t>
            </w:r>
          </w:p>
        </w:tc>
      </w:tr>
      <w:tr w:rsidR="00593BB0" w:rsidRPr="00A10AD6" w14:paraId="0A391C7D" w14:textId="77777777" w:rsidTr="007F1D74">
        <w:trPr>
          <w:trHeight w:val="280"/>
          <w:jc w:val="center"/>
        </w:trPr>
        <w:tc>
          <w:tcPr>
            <w:tcW w:w="567" w:type="dxa"/>
            <w:tcBorders>
              <w:top w:val="nil"/>
              <w:left w:val="nil"/>
              <w:bottom w:val="nil"/>
              <w:right w:val="nil"/>
            </w:tcBorders>
            <w:shd w:val="clear" w:color="auto" w:fill="auto"/>
            <w:noWrap/>
            <w:vAlign w:val="center"/>
          </w:tcPr>
          <w:p w14:paraId="6286FE57" w14:textId="77777777" w:rsidR="00593BB0" w:rsidRPr="00A10AD6" w:rsidRDefault="00593BB0" w:rsidP="00A10AD6">
            <w:pPr>
              <w:spacing w:after="0" w:line="240" w:lineRule="auto"/>
              <w:jc w:val="right"/>
              <w:rPr>
                <w:rFonts w:ascii="Arial" w:eastAsia="Times New Roman" w:hAnsi="Arial" w:cs="Arial"/>
                <w:color w:val="000000"/>
                <w:sz w:val="18"/>
                <w:szCs w:val="18"/>
                <w:lang w:val="es-ES"/>
              </w:rPr>
            </w:pPr>
            <w:r w:rsidRPr="00A10AD6">
              <w:rPr>
                <w:rFonts w:ascii="Arial" w:eastAsia="Times New Roman" w:hAnsi="Arial" w:cs="Arial"/>
                <w:color w:val="000000"/>
                <w:sz w:val="18"/>
                <w:szCs w:val="18"/>
                <w:lang w:val="es-ES"/>
              </w:rPr>
              <w:t>4</w:t>
            </w:r>
          </w:p>
        </w:tc>
        <w:tc>
          <w:tcPr>
            <w:tcW w:w="3969" w:type="dxa"/>
            <w:tcBorders>
              <w:top w:val="nil"/>
              <w:left w:val="nil"/>
              <w:bottom w:val="nil"/>
              <w:right w:val="single" w:sz="4" w:space="0" w:color="auto"/>
            </w:tcBorders>
            <w:shd w:val="clear" w:color="auto" w:fill="auto"/>
            <w:noWrap/>
            <w:vAlign w:val="center"/>
          </w:tcPr>
          <w:p w14:paraId="6FD835E1" w14:textId="77777777" w:rsidR="00593BB0" w:rsidRPr="00A10AD6" w:rsidDel="00593BB0" w:rsidRDefault="00593BB0" w:rsidP="00A10AD6">
            <w:pPr>
              <w:spacing w:after="0" w:line="240" w:lineRule="auto"/>
              <w:rPr>
                <w:rFonts w:ascii="Arial" w:eastAsia="Times New Roman" w:hAnsi="Arial" w:cs="Arial"/>
                <w:b/>
                <w:bCs/>
                <w:color w:val="000000"/>
                <w:sz w:val="18"/>
                <w:szCs w:val="18"/>
                <w:lang w:val="es-ES"/>
              </w:rPr>
            </w:pPr>
            <w:r w:rsidRPr="00A10AD6">
              <w:rPr>
                <w:rFonts w:ascii="Arial" w:eastAsia="Times New Roman" w:hAnsi="Arial" w:cs="Arial"/>
                <w:color w:val="000000"/>
                <w:sz w:val="18"/>
                <w:szCs w:val="18"/>
                <w:lang w:val="es-ES"/>
              </w:rPr>
              <w:t>Reducción de tiempo de trámites</w:t>
            </w:r>
          </w:p>
        </w:tc>
        <w:tc>
          <w:tcPr>
            <w:tcW w:w="1520" w:type="dxa"/>
            <w:tcBorders>
              <w:top w:val="nil"/>
              <w:left w:val="nil"/>
              <w:bottom w:val="nil"/>
              <w:right w:val="single" w:sz="4" w:space="0" w:color="auto"/>
            </w:tcBorders>
            <w:shd w:val="clear" w:color="auto" w:fill="auto"/>
            <w:noWrap/>
            <w:vAlign w:val="center"/>
          </w:tcPr>
          <w:p w14:paraId="5497F69E" w14:textId="77777777" w:rsidR="00593BB0" w:rsidRPr="002B4302" w:rsidDel="00593BB0" w:rsidRDefault="00593BB0" w:rsidP="00A10AD6">
            <w:pPr>
              <w:spacing w:after="0" w:line="240" w:lineRule="auto"/>
              <w:jc w:val="right"/>
              <w:rPr>
                <w:rFonts w:ascii="Arial" w:eastAsia="Times New Roman" w:hAnsi="Arial" w:cs="Arial"/>
                <w:color w:val="000000"/>
                <w:sz w:val="18"/>
                <w:szCs w:val="18"/>
                <w:lang w:val="es-ES_tradnl"/>
              </w:rPr>
            </w:pPr>
            <w:r w:rsidRPr="00A10AD6">
              <w:rPr>
                <w:rFonts w:ascii="Arial" w:eastAsia="Times New Roman" w:hAnsi="Arial" w:cs="Arial"/>
                <w:color w:val="000000"/>
                <w:sz w:val="18"/>
                <w:szCs w:val="18"/>
                <w:lang w:val="es-ES"/>
              </w:rPr>
              <w:t>8%</w:t>
            </w:r>
            <w:r w:rsidR="00272CF3">
              <w:rPr>
                <w:rStyle w:val="EndnoteReference"/>
                <w:rFonts w:ascii="Arial" w:eastAsia="Times New Roman" w:hAnsi="Arial" w:cs="Arial"/>
                <w:color w:val="000000"/>
                <w:sz w:val="18"/>
                <w:szCs w:val="18"/>
                <w:lang w:val="es-ES"/>
              </w:rPr>
              <w:endnoteReference w:id="7"/>
            </w:r>
          </w:p>
        </w:tc>
        <w:tc>
          <w:tcPr>
            <w:tcW w:w="2538" w:type="dxa"/>
            <w:tcBorders>
              <w:top w:val="nil"/>
              <w:left w:val="nil"/>
              <w:bottom w:val="nil"/>
              <w:right w:val="nil"/>
            </w:tcBorders>
            <w:shd w:val="clear" w:color="auto" w:fill="auto"/>
            <w:noWrap/>
            <w:vAlign w:val="center"/>
          </w:tcPr>
          <w:p w14:paraId="64DCEB3B" w14:textId="77777777" w:rsidR="00593BB0" w:rsidRPr="00A10AD6" w:rsidRDefault="00593BB0" w:rsidP="00A10AD6">
            <w:pPr>
              <w:spacing w:after="0" w:line="240" w:lineRule="auto"/>
              <w:rPr>
                <w:rFonts w:ascii="Arial" w:eastAsia="Times New Roman" w:hAnsi="Arial" w:cs="Arial"/>
                <w:color w:val="000000"/>
                <w:sz w:val="18"/>
                <w:szCs w:val="18"/>
                <w:lang w:val="es-ES"/>
              </w:rPr>
            </w:pPr>
            <w:proofErr w:type="spellStart"/>
            <w:r w:rsidRPr="00A10AD6">
              <w:rPr>
                <w:rFonts w:ascii="Arial" w:eastAsia="Times New Roman" w:hAnsi="Arial" w:cs="Arial"/>
                <w:color w:val="000000"/>
                <w:sz w:val="18"/>
                <w:szCs w:val="18"/>
                <w:lang w:val="es-ES"/>
              </w:rPr>
              <w:t>Deckler</w:t>
            </w:r>
            <w:proofErr w:type="spellEnd"/>
            <w:r w:rsidRPr="00A10AD6">
              <w:rPr>
                <w:rFonts w:ascii="Arial" w:eastAsia="Times New Roman" w:hAnsi="Arial" w:cs="Arial"/>
                <w:color w:val="000000"/>
                <w:sz w:val="18"/>
                <w:szCs w:val="18"/>
                <w:lang w:val="es-ES"/>
              </w:rPr>
              <w:t xml:space="preserve">, </w:t>
            </w:r>
            <w:proofErr w:type="spellStart"/>
            <w:r w:rsidRPr="00A10AD6">
              <w:rPr>
                <w:rFonts w:ascii="Arial" w:eastAsia="Times New Roman" w:hAnsi="Arial" w:cs="Arial"/>
                <w:color w:val="000000"/>
                <w:sz w:val="18"/>
                <w:szCs w:val="18"/>
                <w:lang w:val="es-ES"/>
              </w:rPr>
              <w:t>Möhlen</w:t>
            </w:r>
            <w:proofErr w:type="spellEnd"/>
            <w:r w:rsidRPr="00A10AD6">
              <w:rPr>
                <w:rFonts w:ascii="Arial" w:eastAsia="Times New Roman" w:hAnsi="Arial" w:cs="Arial"/>
                <w:color w:val="000000"/>
                <w:sz w:val="18"/>
                <w:szCs w:val="18"/>
                <w:lang w:val="es-ES"/>
              </w:rPr>
              <w:t xml:space="preserve"> y Varela (2011)</w:t>
            </w:r>
          </w:p>
        </w:tc>
      </w:tr>
      <w:tr w:rsidR="00593BB0" w:rsidRPr="00A10AD6" w14:paraId="2AD40790" w14:textId="77777777" w:rsidTr="00593BB0">
        <w:trPr>
          <w:trHeight w:val="280"/>
          <w:jc w:val="center"/>
        </w:trPr>
        <w:tc>
          <w:tcPr>
            <w:tcW w:w="567" w:type="dxa"/>
            <w:tcBorders>
              <w:top w:val="nil"/>
              <w:left w:val="nil"/>
              <w:bottom w:val="nil"/>
              <w:right w:val="nil"/>
            </w:tcBorders>
            <w:shd w:val="clear" w:color="auto" w:fill="auto"/>
            <w:noWrap/>
            <w:vAlign w:val="center"/>
          </w:tcPr>
          <w:p w14:paraId="4C06AA05" w14:textId="77777777" w:rsidR="00593BB0" w:rsidRPr="00A10AD6" w:rsidRDefault="00593BB0" w:rsidP="00A10AD6">
            <w:pPr>
              <w:spacing w:after="0" w:line="240" w:lineRule="auto"/>
              <w:jc w:val="right"/>
              <w:rPr>
                <w:rFonts w:ascii="Arial" w:eastAsia="Times New Roman" w:hAnsi="Arial" w:cs="Arial"/>
                <w:color w:val="000000"/>
                <w:sz w:val="18"/>
                <w:szCs w:val="18"/>
                <w:lang w:val="es-ES"/>
              </w:rPr>
            </w:pPr>
            <w:r w:rsidRPr="00A10AD6">
              <w:rPr>
                <w:rFonts w:ascii="Arial" w:eastAsia="Times New Roman" w:hAnsi="Arial" w:cs="Arial"/>
                <w:color w:val="000000"/>
                <w:sz w:val="18"/>
                <w:szCs w:val="18"/>
                <w:lang w:val="es-ES"/>
              </w:rPr>
              <w:t>5</w:t>
            </w:r>
          </w:p>
        </w:tc>
        <w:tc>
          <w:tcPr>
            <w:tcW w:w="3969" w:type="dxa"/>
            <w:tcBorders>
              <w:top w:val="nil"/>
              <w:left w:val="nil"/>
              <w:bottom w:val="nil"/>
              <w:right w:val="single" w:sz="4" w:space="0" w:color="auto"/>
            </w:tcBorders>
            <w:shd w:val="clear" w:color="auto" w:fill="auto"/>
            <w:noWrap/>
            <w:vAlign w:val="center"/>
          </w:tcPr>
          <w:p w14:paraId="36B56E04" w14:textId="3305CCBD" w:rsidR="00593BB0" w:rsidRPr="00A10AD6" w:rsidRDefault="00593BB0" w:rsidP="00A10AD6">
            <w:pPr>
              <w:spacing w:after="0" w:line="240" w:lineRule="auto"/>
              <w:rPr>
                <w:rFonts w:ascii="Arial" w:eastAsia="Times New Roman" w:hAnsi="Arial" w:cs="Arial"/>
                <w:b/>
                <w:bCs/>
                <w:color w:val="000000"/>
                <w:sz w:val="18"/>
                <w:szCs w:val="18"/>
                <w:lang w:val="es-ES"/>
              </w:rPr>
            </w:pPr>
            <w:r w:rsidRPr="00A10AD6">
              <w:rPr>
                <w:rFonts w:ascii="Arial" w:eastAsia="Times New Roman" w:hAnsi="Arial" w:cs="Arial"/>
                <w:color w:val="000000"/>
                <w:sz w:val="18"/>
                <w:szCs w:val="18"/>
                <w:lang w:val="es-ES"/>
              </w:rPr>
              <w:t>Beneficios Anuales 2022 US</w:t>
            </w:r>
            <w:r w:rsidR="004703C7">
              <w:rPr>
                <w:rFonts w:ascii="Arial" w:eastAsia="Times New Roman" w:hAnsi="Arial" w:cs="Arial"/>
                <w:color w:val="000000"/>
                <w:sz w:val="18"/>
                <w:szCs w:val="18"/>
                <w:lang w:val="es-ES"/>
              </w:rPr>
              <w:t>$</w:t>
            </w:r>
          </w:p>
        </w:tc>
        <w:tc>
          <w:tcPr>
            <w:tcW w:w="1520" w:type="dxa"/>
            <w:tcBorders>
              <w:top w:val="nil"/>
              <w:left w:val="nil"/>
              <w:bottom w:val="nil"/>
              <w:right w:val="single" w:sz="4" w:space="0" w:color="auto"/>
            </w:tcBorders>
            <w:shd w:val="clear" w:color="auto" w:fill="auto"/>
            <w:noWrap/>
            <w:vAlign w:val="center"/>
          </w:tcPr>
          <w:p w14:paraId="694A4E04" w14:textId="77777777" w:rsidR="00593BB0" w:rsidRPr="00A10AD6" w:rsidRDefault="00593BB0" w:rsidP="00A10AD6">
            <w:pPr>
              <w:spacing w:after="0" w:line="240" w:lineRule="auto"/>
              <w:jc w:val="right"/>
              <w:rPr>
                <w:rFonts w:ascii="Arial" w:eastAsia="Times New Roman" w:hAnsi="Arial" w:cs="Arial"/>
                <w:color w:val="000000"/>
                <w:sz w:val="18"/>
                <w:szCs w:val="18"/>
                <w:lang w:val="es-ES"/>
              </w:rPr>
            </w:pPr>
            <w:r w:rsidRPr="00A10AD6">
              <w:rPr>
                <w:rFonts w:ascii="Arial" w:eastAsia="Times New Roman" w:hAnsi="Arial" w:cs="Arial"/>
                <w:color w:val="000000"/>
                <w:sz w:val="18"/>
                <w:szCs w:val="18"/>
                <w:lang w:val="es-ES"/>
              </w:rPr>
              <w:t>1.976.358</w:t>
            </w:r>
          </w:p>
        </w:tc>
        <w:tc>
          <w:tcPr>
            <w:tcW w:w="2538" w:type="dxa"/>
            <w:tcBorders>
              <w:top w:val="nil"/>
              <w:left w:val="nil"/>
              <w:bottom w:val="nil"/>
              <w:right w:val="nil"/>
            </w:tcBorders>
            <w:shd w:val="clear" w:color="auto" w:fill="auto"/>
            <w:noWrap/>
            <w:vAlign w:val="center"/>
          </w:tcPr>
          <w:p w14:paraId="629FE2FE" w14:textId="77777777" w:rsidR="00593BB0" w:rsidRPr="00A10AD6" w:rsidRDefault="00593BB0" w:rsidP="00A10AD6">
            <w:pPr>
              <w:spacing w:after="0" w:line="240" w:lineRule="auto"/>
              <w:rPr>
                <w:rFonts w:ascii="Arial" w:eastAsia="Times New Roman" w:hAnsi="Arial" w:cs="Arial"/>
                <w:color w:val="000000"/>
                <w:sz w:val="18"/>
                <w:szCs w:val="18"/>
                <w:lang w:val="es-ES"/>
              </w:rPr>
            </w:pPr>
            <w:r w:rsidRPr="00A10AD6">
              <w:rPr>
                <w:rFonts w:ascii="Arial" w:eastAsia="Times New Roman" w:hAnsi="Arial" w:cs="Arial"/>
                <w:color w:val="000000"/>
                <w:sz w:val="18"/>
                <w:szCs w:val="18"/>
                <w:lang w:val="es-ES"/>
              </w:rPr>
              <w:t>(</w:t>
            </w:r>
            <w:proofErr w:type="gramStart"/>
            <w:r w:rsidRPr="00A10AD6">
              <w:rPr>
                <w:rFonts w:ascii="Arial" w:eastAsia="Times New Roman" w:hAnsi="Arial" w:cs="Arial"/>
                <w:color w:val="000000"/>
                <w:sz w:val="18"/>
                <w:szCs w:val="18"/>
                <w:lang w:val="es-ES"/>
              </w:rPr>
              <w:t>1)*</w:t>
            </w:r>
            <w:proofErr w:type="gramEnd"/>
            <w:r w:rsidRPr="00A10AD6">
              <w:rPr>
                <w:rFonts w:ascii="Arial" w:eastAsia="Times New Roman" w:hAnsi="Arial" w:cs="Arial"/>
                <w:color w:val="000000"/>
                <w:sz w:val="18"/>
                <w:szCs w:val="18"/>
                <w:lang w:val="es-ES"/>
              </w:rPr>
              <w:t>(4)</w:t>
            </w:r>
          </w:p>
        </w:tc>
      </w:tr>
    </w:tbl>
    <w:p w14:paraId="2332D843" w14:textId="77777777" w:rsidR="003922D7" w:rsidRPr="00A10AD6" w:rsidRDefault="003922D7" w:rsidP="00A10AD6">
      <w:pPr>
        <w:spacing w:after="0" w:line="240" w:lineRule="auto"/>
        <w:jc w:val="both"/>
        <w:rPr>
          <w:rFonts w:ascii="Arial" w:hAnsi="Arial" w:cs="Arial"/>
          <w:b/>
          <w:sz w:val="24"/>
          <w:szCs w:val="24"/>
          <w:lang w:val="es-AR"/>
        </w:rPr>
      </w:pPr>
    </w:p>
    <w:p w14:paraId="709F379C" w14:textId="77777777" w:rsidR="00B84211" w:rsidRPr="00323D49" w:rsidRDefault="00474B5D" w:rsidP="00A10AD6">
      <w:pPr>
        <w:pStyle w:val="LightGrid-Accent31"/>
        <w:numPr>
          <w:ilvl w:val="0"/>
          <w:numId w:val="4"/>
        </w:numPr>
        <w:spacing w:after="0" w:line="240" w:lineRule="auto"/>
        <w:jc w:val="both"/>
        <w:rPr>
          <w:rFonts w:ascii="Arial" w:hAnsi="Arial" w:cs="Arial"/>
          <w:b/>
          <w:lang w:val="es-ES"/>
        </w:rPr>
      </w:pPr>
      <w:r w:rsidRPr="00323D49">
        <w:rPr>
          <w:rFonts w:ascii="Arial" w:hAnsi="Arial" w:cs="Arial"/>
          <w:b/>
          <w:lang w:val="es-ES"/>
        </w:rPr>
        <w:t xml:space="preserve">Resultados, </w:t>
      </w:r>
      <w:r w:rsidR="00714298" w:rsidRPr="00323D49">
        <w:rPr>
          <w:rFonts w:ascii="Arial" w:hAnsi="Arial" w:cs="Arial"/>
          <w:b/>
          <w:lang w:val="es-ES"/>
        </w:rPr>
        <w:t>análisis</w:t>
      </w:r>
      <w:r w:rsidR="00FA3356" w:rsidRPr="00323D49">
        <w:rPr>
          <w:rFonts w:ascii="Arial" w:hAnsi="Arial" w:cs="Arial"/>
          <w:b/>
          <w:lang w:val="es-ES"/>
        </w:rPr>
        <w:t xml:space="preserve"> de sensibilidad</w:t>
      </w:r>
      <w:r w:rsidRPr="00323D49">
        <w:rPr>
          <w:rFonts w:ascii="Arial" w:hAnsi="Arial" w:cs="Arial"/>
          <w:b/>
          <w:lang w:val="es-ES"/>
        </w:rPr>
        <w:t xml:space="preserve"> y </w:t>
      </w:r>
      <w:r w:rsidR="00714298" w:rsidRPr="00323D49">
        <w:rPr>
          <w:rFonts w:ascii="Arial" w:hAnsi="Arial" w:cs="Arial"/>
          <w:b/>
          <w:lang w:val="es-ES"/>
        </w:rPr>
        <w:t>discusión</w:t>
      </w:r>
    </w:p>
    <w:p w14:paraId="2725617F" w14:textId="77777777" w:rsidR="00A10AD6" w:rsidRPr="00323D49" w:rsidRDefault="00A10AD6" w:rsidP="00A10AD6">
      <w:pPr>
        <w:pStyle w:val="LightGrid-Accent31"/>
        <w:spacing w:after="0" w:line="240" w:lineRule="auto"/>
        <w:ind w:left="360"/>
        <w:jc w:val="both"/>
        <w:rPr>
          <w:rFonts w:ascii="Arial" w:hAnsi="Arial" w:cs="Arial"/>
          <w:b/>
          <w:lang w:val="es-ES"/>
        </w:rPr>
      </w:pPr>
    </w:p>
    <w:p w14:paraId="601A087F" w14:textId="5472B6CB" w:rsidR="00B84211" w:rsidRDefault="00FA3356" w:rsidP="00A10AD6">
      <w:pPr>
        <w:pStyle w:val="Paragraph"/>
        <w:numPr>
          <w:ilvl w:val="1"/>
          <w:numId w:val="5"/>
        </w:numPr>
        <w:spacing w:before="0" w:after="0"/>
        <w:ind w:left="567" w:hanging="567"/>
        <w:rPr>
          <w:rFonts w:ascii="Arial" w:hAnsi="Arial" w:cs="Arial"/>
          <w:sz w:val="22"/>
          <w:szCs w:val="22"/>
        </w:rPr>
      </w:pPr>
      <w:r w:rsidRPr="00323D49">
        <w:rPr>
          <w:rFonts w:ascii="Arial" w:hAnsi="Arial" w:cs="Arial"/>
          <w:sz w:val="22"/>
          <w:szCs w:val="22"/>
        </w:rPr>
        <w:t xml:space="preserve">Debido a la </w:t>
      </w:r>
      <w:r w:rsidR="00845A0D" w:rsidRPr="00323D49">
        <w:rPr>
          <w:rFonts w:ascii="Arial" w:hAnsi="Arial" w:cs="Arial"/>
          <w:sz w:val="22"/>
          <w:szCs w:val="22"/>
        </w:rPr>
        <w:t>importancia del supuesto</w:t>
      </w:r>
      <w:r w:rsidRPr="00323D49">
        <w:rPr>
          <w:rFonts w:ascii="Arial" w:hAnsi="Arial" w:cs="Arial"/>
          <w:sz w:val="22"/>
          <w:szCs w:val="22"/>
        </w:rPr>
        <w:t xml:space="preserve"> </w:t>
      </w:r>
      <w:r w:rsidR="003F4FFF" w:rsidRPr="00323D49">
        <w:rPr>
          <w:rFonts w:ascii="Arial" w:hAnsi="Arial" w:cs="Arial"/>
          <w:sz w:val="22"/>
          <w:szCs w:val="22"/>
        </w:rPr>
        <w:t>de los distintos supuestos realizados</w:t>
      </w:r>
      <w:r w:rsidRPr="00323D49">
        <w:rPr>
          <w:rFonts w:ascii="Arial" w:hAnsi="Arial" w:cs="Arial"/>
          <w:sz w:val="22"/>
          <w:szCs w:val="22"/>
        </w:rPr>
        <w:t>, presentamo</w:t>
      </w:r>
      <w:r w:rsidR="00845A0D" w:rsidRPr="00323D49">
        <w:rPr>
          <w:rFonts w:ascii="Arial" w:hAnsi="Arial" w:cs="Arial"/>
          <w:sz w:val="22"/>
          <w:szCs w:val="22"/>
        </w:rPr>
        <w:t xml:space="preserve">s los resultados en paralelo del análisis de sensibilidad, en donde se incluyen </w:t>
      </w:r>
      <w:r w:rsidR="00935A5B" w:rsidRPr="00323D49">
        <w:rPr>
          <w:rFonts w:ascii="Arial" w:hAnsi="Arial" w:cs="Arial"/>
          <w:sz w:val="22"/>
          <w:szCs w:val="22"/>
        </w:rPr>
        <w:t>dos</w:t>
      </w:r>
      <w:r w:rsidR="00845A0D" w:rsidRPr="00323D49">
        <w:rPr>
          <w:rFonts w:ascii="Arial" w:hAnsi="Arial" w:cs="Arial"/>
          <w:sz w:val="22"/>
          <w:szCs w:val="22"/>
        </w:rPr>
        <w:t xml:space="preserve"> escenarios alternativos al </w:t>
      </w:r>
      <w:r w:rsidR="00414834" w:rsidRPr="00323D49">
        <w:rPr>
          <w:rFonts w:ascii="Arial" w:hAnsi="Arial" w:cs="Arial"/>
          <w:sz w:val="22"/>
          <w:szCs w:val="22"/>
        </w:rPr>
        <w:t xml:space="preserve">escenario </w:t>
      </w:r>
      <w:r w:rsidR="00845A0D" w:rsidRPr="00323D49">
        <w:rPr>
          <w:rFonts w:ascii="Arial" w:hAnsi="Arial" w:cs="Arial"/>
          <w:sz w:val="22"/>
          <w:szCs w:val="22"/>
        </w:rPr>
        <w:t xml:space="preserve">base (uno conservador y otro </w:t>
      </w:r>
      <w:r w:rsidR="008C76D7" w:rsidRPr="00323D49">
        <w:rPr>
          <w:rFonts w:ascii="Arial" w:hAnsi="Arial" w:cs="Arial"/>
          <w:sz w:val="22"/>
          <w:szCs w:val="22"/>
        </w:rPr>
        <w:t>optimista</w:t>
      </w:r>
      <w:r w:rsidR="00845A0D" w:rsidRPr="00323D49">
        <w:rPr>
          <w:rFonts w:ascii="Arial" w:hAnsi="Arial" w:cs="Arial"/>
          <w:sz w:val="22"/>
          <w:szCs w:val="22"/>
        </w:rPr>
        <w:t>),</w:t>
      </w:r>
      <w:r w:rsidR="009918CD" w:rsidRPr="00323D49">
        <w:rPr>
          <w:rFonts w:ascii="Arial" w:hAnsi="Arial" w:cs="Arial"/>
          <w:sz w:val="22"/>
          <w:szCs w:val="22"/>
        </w:rPr>
        <w:t xml:space="preserve"> en la Tabla </w:t>
      </w:r>
      <w:r w:rsidR="00865B82" w:rsidRPr="00323D49">
        <w:rPr>
          <w:rFonts w:ascii="Arial" w:hAnsi="Arial" w:cs="Arial"/>
          <w:sz w:val="22"/>
          <w:szCs w:val="22"/>
        </w:rPr>
        <w:t>3</w:t>
      </w:r>
      <w:r w:rsidRPr="00323D49">
        <w:rPr>
          <w:rFonts w:ascii="Arial" w:hAnsi="Arial" w:cs="Arial"/>
          <w:sz w:val="22"/>
          <w:szCs w:val="22"/>
        </w:rPr>
        <w:t>.</w:t>
      </w:r>
      <w:r w:rsidR="00B04E21" w:rsidRPr="00323D49">
        <w:rPr>
          <w:rFonts w:ascii="Arial" w:hAnsi="Arial" w:cs="Arial"/>
          <w:sz w:val="22"/>
          <w:szCs w:val="22"/>
        </w:rPr>
        <w:t xml:space="preserve"> Los costos del </w:t>
      </w:r>
      <w:r w:rsidR="001A4762" w:rsidRPr="00323D49">
        <w:rPr>
          <w:rFonts w:ascii="Arial" w:hAnsi="Arial" w:cs="Arial"/>
          <w:sz w:val="22"/>
          <w:szCs w:val="22"/>
        </w:rPr>
        <w:t>Programa</w:t>
      </w:r>
      <w:r w:rsidR="00B04E21" w:rsidRPr="00323D49">
        <w:rPr>
          <w:rFonts w:ascii="Arial" w:hAnsi="Arial" w:cs="Arial"/>
          <w:sz w:val="22"/>
          <w:szCs w:val="22"/>
        </w:rPr>
        <w:t xml:space="preserve"> ascienden a US</w:t>
      </w:r>
      <w:r w:rsidR="00A10AD6" w:rsidRPr="00323D49">
        <w:rPr>
          <w:rFonts w:ascii="Arial" w:hAnsi="Arial" w:cs="Arial"/>
          <w:sz w:val="22"/>
          <w:szCs w:val="22"/>
        </w:rPr>
        <w:t>$</w:t>
      </w:r>
      <w:r w:rsidR="00492184" w:rsidRPr="00323D49">
        <w:rPr>
          <w:rFonts w:ascii="Arial" w:hAnsi="Arial" w:cs="Arial"/>
          <w:sz w:val="22"/>
          <w:szCs w:val="22"/>
        </w:rPr>
        <w:t>18</w:t>
      </w:r>
      <w:r w:rsidR="00B04E21" w:rsidRPr="00323D49">
        <w:rPr>
          <w:rFonts w:ascii="Arial" w:hAnsi="Arial" w:cs="Arial"/>
          <w:sz w:val="22"/>
          <w:szCs w:val="22"/>
        </w:rPr>
        <w:t xml:space="preserve">.000.000 y serán </w:t>
      </w:r>
      <w:r w:rsidR="00303C83" w:rsidRPr="00323D49">
        <w:rPr>
          <w:rFonts w:ascii="Arial" w:hAnsi="Arial" w:cs="Arial"/>
          <w:sz w:val="22"/>
          <w:szCs w:val="22"/>
        </w:rPr>
        <w:t>distribuidos proporcionalmente</w:t>
      </w:r>
      <w:r w:rsidR="00B04E21" w:rsidRPr="00323D49">
        <w:rPr>
          <w:rFonts w:ascii="Arial" w:hAnsi="Arial" w:cs="Arial"/>
          <w:sz w:val="22"/>
          <w:szCs w:val="22"/>
        </w:rPr>
        <w:t xml:space="preserve"> durante el </w:t>
      </w:r>
      <w:r w:rsidR="00303C83" w:rsidRPr="00323D49">
        <w:rPr>
          <w:rFonts w:ascii="Arial" w:hAnsi="Arial" w:cs="Arial"/>
          <w:sz w:val="22"/>
          <w:szCs w:val="22"/>
        </w:rPr>
        <w:t>período</w:t>
      </w:r>
      <w:r w:rsidR="00B04E21" w:rsidRPr="00323D49">
        <w:rPr>
          <w:rFonts w:ascii="Arial" w:hAnsi="Arial" w:cs="Arial"/>
          <w:sz w:val="22"/>
          <w:szCs w:val="22"/>
        </w:rPr>
        <w:t xml:space="preserve"> </w:t>
      </w:r>
      <w:r w:rsidR="00492184" w:rsidRPr="00323D49">
        <w:rPr>
          <w:rFonts w:ascii="Arial" w:hAnsi="Arial" w:cs="Arial"/>
          <w:sz w:val="22"/>
          <w:szCs w:val="22"/>
        </w:rPr>
        <w:t>2018</w:t>
      </w:r>
      <w:r w:rsidR="00A10AD6" w:rsidRPr="00323D49">
        <w:rPr>
          <w:rFonts w:ascii="Arial" w:hAnsi="Arial" w:cs="Arial"/>
          <w:sz w:val="22"/>
          <w:szCs w:val="22"/>
        </w:rPr>
        <w:noBreakHyphen/>
      </w:r>
      <w:r w:rsidR="00492184" w:rsidRPr="00323D49">
        <w:rPr>
          <w:rFonts w:ascii="Arial" w:hAnsi="Arial" w:cs="Arial"/>
          <w:sz w:val="22"/>
          <w:szCs w:val="22"/>
        </w:rPr>
        <w:t>2021</w:t>
      </w:r>
      <w:r w:rsidR="00B04E21" w:rsidRPr="00323D49">
        <w:rPr>
          <w:rFonts w:ascii="Arial" w:hAnsi="Arial" w:cs="Arial"/>
          <w:sz w:val="22"/>
          <w:szCs w:val="22"/>
        </w:rPr>
        <w:t>.</w:t>
      </w:r>
    </w:p>
    <w:p w14:paraId="6BD7BDEE" w14:textId="77777777" w:rsidR="00360162" w:rsidRDefault="00360162" w:rsidP="00360162">
      <w:pPr>
        <w:pStyle w:val="Paragraph"/>
        <w:numPr>
          <w:ilvl w:val="0"/>
          <w:numId w:val="0"/>
        </w:numPr>
        <w:spacing w:before="0" w:after="0"/>
        <w:ind w:left="567"/>
        <w:rPr>
          <w:rFonts w:ascii="Arial" w:hAnsi="Arial" w:cs="Arial"/>
          <w:sz w:val="18"/>
          <w:szCs w:val="18"/>
        </w:rPr>
      </w:pPr>
    </w:p>
    <w:p w14:paraId="2418549C" w14:textId="008C3E63" w:rsidR="00ED2E15" w:rsidRPr="00ED2E15" w:rsidRDefault="00ED2E15" w:rsidP="00323D49">
      <w:pPr>
        <w:pStyle w:val="Paragraph"/>
        <w:numPr>
          <w:ilvl w:val="0"/>
          <w:numId w:val="0"/>
        </w:numPr>
        <w:spacing w:before="0" w:after="0"/>
        <w:ind w:left="567"/>
        <w:jc w:val="center"/>
      </w:pPr>
      <w:r w:rsidRPr="00323D49">
        <w:rPr>
          <w:rFonts w:ascii="Arial" w:hAnsi="Arial" w:cs="Arial"/>
          <w:b/>
          <w:sz w:val="18"/>
          <w:szCs w:val="18"/>
        </w:rPr>
        <w:t>Tabla 3. Costo-beneficio y escenarios</w:t>
      </w:r>
      <w:r w:rsidRPr="00323D49">
        <w:rPr>
          <w:rStyle w:val="EndnoteReference"/>
          <w:rFonts w:ascii="Arial" w:hAnsi="Arial" w:cs="Arial"/>
          <w:b/>
          <w:sz w:val="18"/>
          <w:szCs w:val="18"/>
        </w:rPr>
        <w:endnoteReference w:id="8"/>
      </w:r>
    </w:p>
    <w:tbl>
      <w:tblPr>
        <w:tblW w:w="8073" w:type="dxa"/>
        <w:tblInd w:w="675" w:type="dxa"/>
        <w:tblLayout w:type="fixed"/>
        <w:tblLook w:val="04A0" w:firstRow="1" w:lastRow="0" w:firstColumn="1" w:lastColumn="0" w:noHBand="0" w:noVBand="1"/>
      </w:tblPr>
      <w:tblGrid>
        <w:gridCol w:w="1843"/>
        <w:gridCol w:w="1280"/>
        <w:gridCol w:w="1530"/>
        <w:gridCol w:w="1440"/>
        <w:gridCol w:w="1080"/>
        <w:gridCol w:w="900"/>
      </w:tblGrid>
      <w:tr w:rsidR="00BB26A9" w:rsidRPr="00A10AD6" w14:paraId="4DFB2D1A" w14:textId="77777777" w:rsidTr="00323D49">
        <w:trPr>
          <w:trHeight w:val="720"/>
        </w:trPr>
        <w:tc>
          <w:tcPr>
            <w:tcW w:w="1843" w:type="dxa"/>
            <w:tcBorders>
              <w:top w:val="nil"/>
              <w:left w:val="nil"/>
              <w:bottom w:val="single" w:sz="4" w:space="0" w:color="auto"/>
              <w:right w:val="nil"/>
            </w:tcBorders>
            <w:shd w:val="clear" w:color="auto" w:fill="BFBFBF"/>
            <w:noWrap/>
            <w:vAlign w:val="center"/>
            <w:hideMark/>
          </w:tcPr>
          <w:p w14:paraId="345FD285" w14:textId="77777777" w:rsidR="00B84211" w:rsidRPr="0037562F" w:rsidRDefault="00B84211" w:rsidP="00323D49">
            <w:pPr>
              <w:rPr>
                <w:lang w:val="es-ES_tradnl"/>
              </w:rPr>
            </w:pPr>
          </w:p>
        </w:tc>
        <w:tc>
          <w:tcPr>
            <w:tcW w:w="1280" w:type="dxa"/>
            <w:tcBorders>
              <w:top w:val="nil"/>
              <w:left w:val="nil"/>
              <w:bottom w:val="single" w:sz="4" w:space="0" w:color="auto"/>
              <w:right w:val="nil"/>
            </w:tcBorders>
            <w:shd w:val="clear" w:color="auto" w:fill="BFBFBF"/>
            <w:vAlign w:val="center"/>
            <w:hideMark/>
          </w:tcPr>
          <w:p w14:paraId="5B1C0BD3" w14:textId="1F4219A2" w:rsidR="00B84211" w:rsidRPr="00A10AD6" w:rsidRDefault="008C25C2" w:rsidP="00A10AD6">
            <w:pPr>
              <w:pStyle w:val="Entabla"/>
              <w:rPr>
                <w:rFonts w:ascii="Arial" w:hAnsi="Arial" w:cs="Arial"/>
                <w:b/>
                <w:sz w:val="18"/>
                <w:szCs w:val="18"/>
              </w:rPr>
            </w:pPr>
            <w:r w:rsidRPr="00A10AD6">
              <w:rPr>
                <w:rFonts w:ascii="Arial" w:hAnsi="Arial" w:cs="Arial"/>
                <w:b/>
                <w:sz w:val="18"/>
                <w:szCs w:val="18"/>
              </w:rPr>
              <w:t>VP Costos (US</w:t>
            </w:r>
            <w:r w:rsidR="004703C7">
              <w:rPr>
                <w:rFonts w:ascii="Arial" w:hAnsi="Arial" w:cs="Arial"/>
                <w:b/>
                <w:sz w:val="18"/>
                <w:szCs w:val="18"/>
              </w:rPr>
              <w:t>$</w:t>
            </w:r>
            <w:r w:rsidRPr="00A10AD6">
              <w:rPr>
                <w:rFonts w:ascii="Arial" w:hAnsi="Arial" w:cs="Arial"/>
                <w:b/>
                <w:sz w:val="18"/>
                <w:szCs w:val="18"/>
              </w:rPr>
              <w:t>)</w:t>
            </w:r>
          </w:p>
        </w:tc>
        <w:tc>
          <w:tcPr>
            <w:tcW w:w="1530" w:type="dxa"/>
            <w:tcBorders>
              <w:top w:val="nil"/>
              <w:left w:val="nil"/>
              <w:bottom w:val="single" w:sz="4" w:space="0" w:color="auto"/>
              <w:right w:val="nil"/>
            </w:tcBorders>
            <w:shd w:val="clear" w:color="auto" w:fill="BFBFBF"/>
            <w:vAlign w:val="center"/>
            <w:hideMark/>
          </w:tcPr>
          <w:p w14:paraId="5DFE7521" w14:textId="77777777" w:rsidR="00B84211" w:rsidRPr="00A10AD6" w:rsidRDefault="008C25C2" w:rsidP="00A10AD6">
            <w:pPr>
              <w:pStyle w:val="Entabla"/>
              <w:rPr>
                <w:rFonts w:ascii="Arial" w:hAnsi="Arial" w:cs="Arial"/>
                <w:b/>
                <w:sz w:val="18"/>
                <w:szCs w:val="18"/>
              </w:rPr>
            </w:pPr>
            <w:r w:rsidRPr="00A10AD6">
              <w:rPr>
                <w:rFonts w:ascii="Arial" w:hAnsi="Arial" w:cs="Arial"/>
                <w:b/>
                <w:sz w:val="18"/>
                <w:szCs w:val="18"/>
              </w:rPr>
              <w:t>VP Beneficios</w:t>
            </w:r>
            <w:r w:rsidR="00A603AC" w:rsidRPr="00A10AD6">
              <w:rPr>
                <w:rFonts w:ascii="Arial" w:hAnsi="Arial" w:cs="Arial"/>
                <w:b/>
                <w:sz w:val="18"/>
                <w:szCs w:val="18"/>
              </w:rPr>
              <w:t xml:space="preserve"> </w:t>
            </w:r>
          </w:p>
          <w:p w14:paraId="05E0627C" w14:textId="45DE2223" w:rsidR="00B84211" w:rsidRPr="00A10AD6" w:rsidRDefault="008C25C2" w:rsidP="00A10AD6">
            <w:pPr>
              <w:pStyle w:val="Entabla"/>
              <w:rPr>
                <w:rFonts w:ascii="Arial" w:hAnsi="Arial" w:cs="Arial"/>
                <w:b/>
                <w:sz w:val="18"/>
                <w:szCs w:val="18"/>
              </w:rPr>
            </w:pPr>
            <w:r w:rsidRPr="00A10AD6">
              <w:rPr>
                <w:rFonts w:ascii="Arial" w:hAnsi="Arial" w:cs="Arial"/>
                <w:b/>
                <w:sz w:val="18"/>
                <w:szCs w:val="18"/>
              </w:rPr>
              <w:t>(US</w:t>
            </w:r>
            <w:r w:rsidR="004703C7">
              <w:rPr>
                <w:rFonts w:ascii="Arial" w:hAnsi="Arial" w:cs="Arial"/>
                <w:b/>
                <w:sz w:val="18"/>
                <w:szCs w:val="18"/>
              </w:rPr>
              <w:t>$</w:t>
            </w:r>
            <w:r w:rsidRPr="00A10AD6">
              <w:rPr>
                <w:rFonts w:ascii="Arial" w:hAnsi="Arial" w:cs="Arial"/>
                <w:b/>
                <w:sz w:val="18"/>
                <w:szCs w:val="18"/>
              </w:rPr>
              <w:t>)</w:t>
            </w:r>
          </w:p>
        </w:tc>
        <w:tc>
          <w:tcPr>
            <w:tcW w:w="1440" w:type="dxa"/>
            <w:tcBorders>
              <w:top w:val="nil"/>
              <w:left w:val="nil"/>
              <w:bottom w:val="single" w:sz="4" w:space="0" w:color="auto"/>
              <w:right w:val="nil"/>
            </w:tcBorders>
            <w:shd w:val="clear" w:color="auto" w:fill="BFBFBF"/>
            <w:vAlign w:val="center"/>
            <w:hideMark/>
          </w:tcPr>
          <w:p w14:paraId="0C2EED51" w14:textId="75D0663A" w:rsidR="00B84211" w:rsidRPr="00A10AD6" w:rsidRDefault="008C25C2" w:rsidP="00A10AD6">
            <w:pPr>
              <w:pStyle w:val="Entabla"/>
              <w:rPr>
                <w:rFonts w:ascii="Arial" w:hAnsi="Arial" w:cs="Arial"/>
                <w:b/>
                <w:sz w:val="18"/>
                <w:szCs w:val="18"/>
              </w:rPr>
            </w:pPr>
            <w:r w:rsidRPr="00A10AD6">
              <w:rPr>
                <w:rFonts w:ascii="Arial" w:hAnsi="Arial" w:cs="Arial"/>
                <w:b/>
                <w:sz w:val="18"/>
                <w:szCs w:val="18"/>
              </w:rPr>
              <w:t>Valor Presente Neto (US</w:t>
            </w:r>
            <w:r w:rsidR="004703C7">
              <w:rPr>
                <w:rFonts w:ascii="Arial" w:hAnsi="Arial" w:cs="Arial"/>
                <w:b/>
                <w:sz w:val="18"/>
                <w:szCs w:val="18"/>
              </w:rPr>
              <w:t>$</w:t>
            </w:r>
            <w:r w:rsidRPr="00A10AD6">
              <w:rPr>
                <w:rFonts w:ascii="Arial" w:hAnsi="Arial" w:cs="Arial"/>
                <w:b/>
                <w:sz w:val="18"/>
                <w:szCs w:val="18"/>
              </w:rPr>
              <w:t>)</w:t>
            </w:r>
          </w:p>
        </w:tc>
        <w:tc>
          <w:tcPr>
            <w:tcW w:w="1080" w:type="dxa"/>
            <w:tcBorders>
              <w:top w:val="nil"/>
              <w:left w:val="nil"/>
              <w:bottom w:val="single" w:sz="4" w:space="0" w:color="auto"/>
              <w:right w:val="nil"/>
            </w:tcBorders>
            <w:shd w:val="clear" w:color="auto" w:fill="BFBFBF"/>
            <w:vAlign w:val="center"/>
            <w:hideMark/>
          </w:tcPr>
          <w:p w14:paraId="7F52EDBA" w14:textId="77777777" w:rsidR="00B84211" w:rsidRPr="00A10AD6" w:rsidRDefault="008C25C2" w:rsidP="00A10AD6">
            <w:pPr>
              <w:pStyle w:val="Entabla"/>
              <w:rPr>
                <w:rFonts w:ascii="Arial" w:hAnsi="Arial" w:cs="Arial"/>
                <w:b/>
                <w:sz w:val="18"/>
                <w:szCs w:val="18"/>
              </w:rPr>
            </w:pPr>
            <w:r w:rsidRPr="00A10AD6">
              <w:rPr>
                <w:rFonts w:ascii="Arial" w:hAnsi="Arial" w:cs="Arial"/>
                <w:b/>
                <w:sz w:val="18"/>
                <w:szCs w:val="18"/>
              </w:rPr>
              <w:t>Razón Beneficio/Costo</w:t>
            </w:r>
          </w:p>
        </w:tc>
        <w:tc>
          <w:tcPr>
            <w:tcW w:w="900" w:type="dxa"/>
            <w:tcBorders>
              <w:top w:val="nil"/>
              <w:left w:val="nil"/>
              <w:bottom w:val="single" w:sz="4" w:space="0" w:color="auto"/>
              <w:right w:val="nil"/>
            </w:tcBorders>
            <w:shd w:val="clear" w:color="auto" w:fill="BFBFBF"/>
            <w:vAlign w:val="center"/>
          </w:tcPr>
          <w:p w14:paraId="2B76E658" w14:textId="77777777" w:rsidR="00B84211" w:rsidRPr="00A10AD6" w:rsidRDefault="008C25C2" w:rsidP="00A10AD6">
            <w:pPr>
              <w:pStyle w:val="Entabla"/>
              <w:rPr>
                <w:rFonts w:ascii="Arial" w:hAnsi="Arial" w:cs="Arial"/>
                <w:b/>
                <w:sz w:val="18"/>
                <w:szCs w:val="18"/>
              </w:rPr>
            </w:pPr>
            <w:r w:rsidRPr="00A10AD6">
              <w:rPr>
                <w:rFonts w:ascii="Arial" w:hAnsi="Arial" w:cs="Arial"/>
                <w:b/>
                <w:sz w:val="18"/>
                <w:szCs w:val="18"/>
              </w:rPr>
              <w:t>T</w:t>
            </w:r>
            <w:r w:rsidR="00BB26A9" w:rsidRPr="00A10AD6">
              <w:rPr>
                <w:rFonts w:ascii="Arial" w:hAnsi="Arial" w:cs="Arial"/>
                <w:b/>
                <w:sz w:val="18"/>
                <w:szCs w:val="18"/>
              </w:rPr>
              <w:t>IR</w:t>
            </w:r>
          </w:p>
          <w:p w14:paraId="0B6F757F" w14:textId="77777777" w:rsidR="00B84211" w:rsidRPr="00A10AD6" w:rsidRDefault="008C25C2" w:rsidP="00A10AD6">
            <w:pPr>
              <w:pStyle w:val="Entabla"/>
              <w:rPr>
                <w:rFonts w:ascii="Arial" w:hAnsi="Arial" w:cs="Arial"/>
                <w:b/>
                <w:sz w:val="18"/>
                <w:szCs w:val="18"/>
              </w:rPr>
            </w:pPr>
            <w:r w:rsidRPr="00A10AD6">
              <w:rPr>
                <w:rFonts w:ascii="Arial" w:hAnsi="Arial" w:cs="Arial"/>
                <w:b/>
                <w:sz w:val="18"/>
                <w:szCs w:val="18"/>
              </w:rPr>
              <w:t>Social</w:t>
            </w:r>
          </w:p>
        </w:tc>
      </w:tr>
      <w:tr w:rsidR="00BB26A9" w:rsidRPr="00A10AD6" w14:paraId="0913C635" w14:textId="77777777" w:rsidTr="00323D49">
        <w:trPr>
          <w:trHeight w:val="300"/>
        </w:trPr>
        <w:tc>
          <w:tcPr>
            <w:tcW w:w="1843" w:type="dxa"/>
            <w:tcBorders>
              <w:top w:val="nil"/>
              <w:left w:val="nil"/>
              <w:bottom w:val="single" w:sz="4" w:space="0" w:color="auto"/>
              <w:right w:val="nil"/>
            </w:tcBorders>
            <w:shd w:val="clear" w:color="auto" w:fill="auto"/>
            <w:noWrap/>
            <w:vAlign w:val="center"/>
            <w:hideMark/>
          </w:tcPr>
          <w:p w14:paraId="37FE1F7A" w14:textId="77777777" w:rsidR="00B84211" w:rsidRPr="00A10AD6" w:rsidRDefault="008C25C2" w:rsidP="00A10AD6">
            <w:pPr>
              <w:pStyle w:val="Entabla"/>
              <w:rPr>
                <w:rFonts w:ascii="Arial" w:hAnsi="Arial" w:cs="Arial"/>
                <w:b/>
                <w:sz w:val="18"/>
                <w:szCs w:val="18"/>
                <w:lang w:val="es-ES_tradnl"/>
              </w:rPr>
            </w:pPr>
            <w:r w:rsidRPr="00A10AD6">
              <w:rPr>
                <w:rFonts w:ascii="Arial" w:hAnsi="Arial" w:cs="Arial"/>
                <w:b/>
                <w:sz w:val="18"/>
                <w:szCs w:val="18"/>
                <w:lang w:val="es-ES_tradnl"/>
              </w:rPr>
              <w:t>Escenario 1-Base</w:t>
            </w:r>
          </w:p>
        </w:tc>
        <w:tc>
          <w:tcPr>
            <w:tcW w:w="1280" w:type="dxa"/>
            <w:tcBorders>
              <w:top w:val="nil"/>
              <w:left w:val="nil"/>
              <w:bottom w:val="single" w:sz="4" w:space="0" w:color="auto"/>
              <w:right w:val="nil"/>
            </w:tcBorders>
            <w:shd w:val="clear" w:color="auto" w:fill="auto"/>
            <w:noWrap/>
            <w:vAlign w:val="center"/>
            <w:hideMark/>
          </w:tcPr>
          <w:p w14:paraId="2B0A6DC7" w14:textId="77777777" w:rsidR="00B84211" w:rsidRPr="00A10AD6" w:rsidRDefault="008C25C2" w:rsidP="00A10AD6">
            <w:pPr>
              <w:pStyle w:val="Entabla"/>
              <w:rPr>
                <w:rFonts w:ascii="Arial" w:hAnsi="Arial" w:cs="Arial"/>
                <w:b/>
                <w:sz w:val="18"/>
                <w:szCs w:val="18"/>
                <w:lang w:val="es-ES_tradnl"/>
              </w:rPr>
            </w:pPr>
            <w:r w:rsidRPr="00A10AD6">
              <w:rPr>
                <w:rFonts w:ascii="Arial" w:hAnsi="Arial" w:cs="Arial"/>
                <w:b/>
                <w:sz w:val="18"/>
                <w:szCs w:val="18"/>
                <w:lang w:val="es-ES_tradnl"/>
              </w:rPr>
              <w:t> </w:t>
            </w:r>
          </w:p>
        </w:tc>
        <w:tc>
          <w:tcPr>
            <w:tcW w:w="1530" w:type="dxa"/>
            <w:tcBorders>
              <w:top w:val="nil"/>
              <w:left w:val="nil"/>
              <w:bottom w:val="single" w:sz="4" w:space="0" w:color="auto"/>
              <w:right w:val="nil"/>
            </w:tcBorders>
            <w:shd w:val="clear" w:color="auto" w:fill="auto"/>
            <w:noWrap/>
            <w:vAlign w:val="center"/>
            <w:hideMark/>
          </w:tcPr>
          <w:p w14:paraId="4A2238B2" w14:textId="77777777" w:rsidR="00B84211" w:rsidRPr="00A10AD6" w:rsidRDefault="008C25C2" w:rsidP="00A10AD6">
            <w:pPr>
              <w:pStyle w:val="Entabla"/>
              <w:rPr>
                <w:rFonts w:ascii="Arial" w:hAnsi="Arial" w:cs="Arial"/>
                <w:b/>
                <w:sz w:val="18"/>
                <w:szCs w:val="18"/>
                <w:lang w:val="es-ES_tradnl"/>
              </w:rPr>
            </w:pPr>
            <w:r w:rsidRPr="00A10AD6">
              <w:rPr>
                <w:rFonts w:ascii="Arial" w:hAnsi="Arial" w:cs="Arial"/>
                <w:b/>
                <w:sz w:val="18"/>
                <w:szCs w:val="18"/>
                <w:lang w:val="es-ES_tradnl"/>
              </w:rPr>
              <w:t> </w:t>
            </w:r>
          </w:p>
        </w:tc>
        <w:tc>
          <w:tcPr>
            <w:tcW w:w="1440" w:type="dxa"/>
            <w:tcBorders>
              <w:top w:val="nil"/>
              <w:left w:val="nil"/>
              <w:bottom w:val="single" w:sz="4" w:space="0" w:color="auto"/>
              <w:right w:val="nil"/>
            </w:tcBorders>
            <w:shd w:val="clear" w:color="auto" w:fill="auto"/>
            <w:noWrap/>
            <w:vAlign w:val="center"/>
            <w:hideMark/>
          </w:tcPr>
          <w:p w14:paraId="1DE5D07E" w14:textId="77777777" w:rsidR="00B84211" w:rsidRPr="00A10AD6" w:rsidRDefault="008C25C2" w:rsidP="00A10AD6">
            <w:pPr>
              <w:pStyle w:val="Entabla"/>
              <w:rPr>
                <w:rFonts w:ascii="Arial" w:hAnsi="Arial" w:cs="Arial"/>
                <w:b/>
                <w:sz w:val="18"/>
                <w:szCs w:val="18"/>
                <w:lang w:val="es-ES_tradnl"/>
              </w:rPr>
            </w:pPr>
            <w:r w:rsidRPr="00A10AD6">
              <w:rPr>
                <w:rFonts w:ascii="Arial" w:hAnsi="Arial" w:cs="Arial"/>
                <w:b/>
                <w:sz w:val="18"/>
                <w:szCs w:val="18"/>
                <w:lang w:val="es-ES_tradnl"/>
              </w:rPr>
              <w:t> </w:t>
            </w:r>
          </w:p>
        </w:tc>
        <w:tc>
          <w:tcPr>
            <w:tcW w:w="1080" w:type="dxa"/>
            <w:tcBorders>
              <w:top w:val="nil"/>
              <w:left w:val="nil"/>
              <w:bottom w:val="single" w:sz="4" w:space="0" w:color="auto"/>
              <w:right w:val="nil"/>
            </w:tcBorders>
            <w:shd w:val="clear" w:color="auto" w:fill="auto"/>
            <w:noWrap/>
            <w:vAlign w:val="center"/>
            <w:hideMark/>
          </w:tcPr>
          <w:p w14:paraId="147C44B9" w14:textId="77777777" w:rsidR="00B84211" w:rsidRPr="00A10AD6" w:rsidRDefault="008C25C2" w:rsidP="00A10AD6">
            <w:pPr>
              <w:pStyle w:val="Entabla"/>
              <w:rPr>
                <w:rFonts w:ascii="Arial" w:hAnsi="Arial" w:cs="Arial"/>
                <w:b/>
                <w:sz w:val="18"/>
                <w:szCs w:val="18"/>
                <w:lang w:val="es-ES_tradnl"/>
              </w:rPr>
            </w:pPr>
            <w:r w:rsidRPr="00A10AD6">
              <w:rPr>
                <w:rFonts w:ascii="Arial" w:hAnsi="Arial" w:cs="Arial"/>
                <w:b/>
                <w:sz w:val="18"/>
                <w:szCs w:val="18"/>
                <w:lang w:val="es-ES_tradnl"/>
              </w:rPr>
              <w:t> </w:t>
            </w:r>
          </w:p>
        </w:tc>
        <w:tc>
          <w:tcPr>
            <w:tcW w:w="900" w:type="dxa"/>
            <w:tcBorders>
              <w:top w:val="nil"/>
              <w:left w:val="nil"/>
              <w:bottom w:val="single" w:sz="4" w:space="0" w:color="auto"/>
              <w:right w:val="nil"/>
            </w:tcBorders>
            <w:shd w:val="clear" w:color="auto" w:fill="auto"/>
          </w:tcPr>
          <w:p w14:paraId="7E65239A" w14:textId="77777777" w:rsidR="00B84211" w:rsidRPr="00A10AD6" w:rsidRDefault="00B84211" w:rsidP="00A10AD6">
            <w:pPr>
              <w:pStyle w:val="Entabla"/>
              <w:rPr>
                <w:rFonts w:ascii="Arial" w:hAnsi="Arial" w:cs="Arial"/>
                <w:b/>
                <w:sz w:val="18"/>
                <w:szCs w:val="18"/>
                <w:lang w:val="es-ES_tradnl"/>
              </w:rPr>
            </w:pPr>
          </w:p>
        </w:tc>
      </w:tr>
      <w:tr w:rsidR="00BB26A9" w:rsidRPr="00A10AD6" w14:paraId="01970CF6" w14:textId="77777777" w:rsidTr="00323D49">
        <w:trPr>
          <w:trHeight w:val="300"/>
        </w:trPr>
        <w:tc>
          <w:tcPr>
            <w:tcW w:w="1843" w:type="dxa"/>
            <w:tcBorders>
              <w:top w:val="nil"/>
              <w:left w:val="nil"/>
              <w:bottom w:val="nil"/>
              <w:right w:val="nil"/>
            </w:tcBorders>
            <w:shd w:val="clear" w:color="auto" w:fill="auto"/>
            <w:noWrap/>
            <w:vAlign w:val="center"/>
          </w:tcPr>
          <w:p w14:paraId="56A78B16" w14:textId="77777777" w:rsidR="00B84211" w:rsidRPr="00A10AD6" w:rsidRDefault="000236AC" w:rsidP="00A10AD6">
            <w:pPr>
              <w:pStyle w:val="Entabla"/>
              <w:rPr>
                <w:rFonts w:ascii="Arial" w:hAnsi="Arial" w:cs="Arial"/>
                <w:sz w:val="18"/>
                <w:szCs w:val="18"/>
              </w:rPr>
            </w:pPr>
            <w:r w:rsidRPr="00A10AD6">
              <w:rPr>
                <w:rFonts w:ascii="Arial" w:hAnsi="Arial" w:cs="Arial"/>
                <w:sz w:val="18"/>
                <w:szCs w:val="18"/>
              </w:rPr>
              <w:t>Aumento de eficiencia</w:t>
            </w:r>
          </w:p>
        </w:tc>
        <w:tc>
          <w:tcPr>
            <w:tcW w:w="1280" w:type="dxa"/>
            <w:tcBorders>
              <w:top w:val="nil"/>
              <w:left w:val="nil"/>
              <w:bottom w:val="nil"/>
              <w:right w:val="nil"/>
            </w:tcBorders>
            <w:shd w:val="clear" w:color="auto" w:fill="auto"/>
            <w:noWrap/>
            <w:vAlign w:val="center"/>
          </w:tcPr>
          <w:p w14:paraId="748FAECB" w14:textId="77777777" w:rsidR="00B84211" w:rsidRPr="00A10AD6" w:rsidRDefault="00B84211" w:rsidP="00A10AD6">
            <w:pPr>
              <w:pStyle w:val="Entabla"/>
              <w:rPr>
                <w:rFonts w:ascii="Arial" w:hAnsi="Arial" w:cs="Arial"/>
                <w:sz w:val="18"/>
                <w:szCs w:val="18"/>
              </w:rPr>
            </w:pPr>
          </w:p>
        </w:tc>
        <w:tc>
          <w:tcPr>
            <w:tcW w:w="1530" w:type="dxa"/>
            <w:tcBorders>
              <w:top w:val="nil"/>
              <w:left w:val="nil"/>
              <w:bottom w:val="nil"/>
              <w:right w:val="nil"/>
            </w:tcBorders>
            <w:shd w:val="clear" w:color="auto" w:fill="auto"/>
            <w:noWrap/>
            <w:vAlign w:val="center"/>
          </w:tcPr>
          <w:p w14:paraId="47319FDA" w14:textId="77777777" w:rsidR="00B84211" w:rsidRPr="00A10AD6" w:rsidRDefault="004419B7" w:rsidP="00A10AD6">
            <w:pPr>
              <w:pStyle w:val="Entabla"/>
              <w:rPr>
                <w:rFonts w:ascii="Arial" w:hAnsi="Arial" w:cs="Arial"/>
                <w:sz w:val="18"/>
                <w:szCs w:val="18"/>
              </w:rPr>
            </w:pPr>
            <w:r w:rsidRPr="00A10AD6">
              <w:rPr>
                <w:rFonts w:ascii="Arial" w:hAnsi="Arial" w:cs="Arial"/>
                <w:sz w:val="18"/>
                <w:szCs w:val="18"/>
              </w:rPr>
              <w:t>12.557.436</w:t>
            </w:r>
          </w:p>
        </w:tc>
        <w:tc>
          <w:tcPr>
            <w:tcW w:w="1440" w:type="dxa"/>
            <w:tcBorders>
              <w:top w:val="nil"/>
              <w:left w:val="nil"/>
              <w:bottom w:val="nil"/>
              <w:right w:val="nil"/>
            </w:tcBorders>
            <w:shd w:val="clear" w:color="auto" w:fill="auto"/>
            <w:noWrap/>
            <w:vAlign w:val="center"/>
          </w:tcPr>
          <w:p w14:paraId="55CE3CA5" w14:textId="77777777" w:rsidR="00B84211" w:rsidRPr="00A10AD6" w:rsidRDefault="00B84211" w:rsidP="00A10AD6">
            <w:pPr>
              <w:pStyle w:val="Entabla"/>
              <w:rPr>
                <w:rFonts w:ascii="Arial" w:hAnsi="Arial" w:cs="Arial"/>
                <w:sz w:val="18"/>
                <w:szCs w:val="18"/>
              </w:rPr>
            </w:pPr>
          </w:p>
        </w:tc>
        <w:tc>
          <w:tcPr>
            <w:tcW w:w="1080" w:type="dxa"/>
            <w:tcBorders>
              <w:top w:val="nil"/>
              <w:left w:val="nil"/>
              <w:bottom w:val="nil"/>
              <w:right w:val="nil"/>
            </w:tcBorders>
            <w:shd w:val="clear" w:color="auto" w:fill="auto"/>
            <w:noWrap/>
            <w:vAlign w:val="center"/>
          </w:tcPr>
          <w:p w14:paraId="63F96699" w14:textId="77777777" w:rsidR="00B84211" w:rsidRPr="00A10AD6" w:rsidRDefault="00B84211" w:rsidP="00A10AD6">
            <w:pPr>
              <w:pStyle w:val="Entabla"/>
              <w:rPr>
                <w:rFonts w:ascii="Arial" w:hAnsi="Arial" w:cs="Arial"/>
                <w:sz w:val="18"/>
                <w:szCs w:val="18"/>
              </w:rPr>
            </w:pPr>
          </w:p>
        </w:tc>
        <w:tc>
          <w:tcPr>
            <w:tcW w:w="900" w:type="dxa"/>
            <w:tcBorders>
              <w:top w:val="nil"/>
              <w:left w:val="nil"/>
              <w:bottom w:val="nil"/>
              <w:right w:val="nil"/>
            </w:tcBorders>
            <w:shd w:val="clear" w:color="auto" w:fill="auto"/>
            <w:vAlign w:val="center"/>
          </w:tcPr>
          <w:p w14:paraId="71E1E18F" w14:textId="77777777" w:rsidR="00B84211" w:rsidRPr="00A10AD6" w:rsidRDefault="00B84211" w:rsidP="00A10AD6">
            <w:pPr>
              <w:pStyle w:val="Entabla"/>
              <w:rPr>
                <w:rFonts w:ascii="Arial" w:hAnsi="Arial" w:cs="Arial"/>
                <w:sz w:val="18"/>
                <w:szCs w:val="18"/>
              </w:rPr>
            </w:pPr>
          </w:p>
        </w:tc>
      </w:tr>
      <w:tr w:rsidR="00C773D0" w:rsidRPr="00A10AD6" w14:paraId="43EFFB8B" w14:textId="77777777" w:rsidTr="00323D49">
        <w:trPr>
          <w:trHeight w:val="300"/>
        </w:trPr>
        <w:tc>
          <w:tcPr>
            <w:tcW w:w="1843" w:type="dxa"/>
            <w:tcBorders>
              <w:top w:val="nil"/>
              <w:left w:val="nil"/>
              <w:bottom w:val="nil"/>
              <w:right w:val="nil"/>
            </w:tcBorders>
            <w:shd w:val="clear" w:color="auto" w:fill="auto"/>
            <w:noWrap/>
            <w:vAlign w:val="center"/>
          </w:tcPr>
          <w:p w14:paraId="1AD8DCF6" w14:textId="77777777" w:rsidR="00C773D0" w:rsidRPr="00A10AD6" w:rsidRDefault="00C773D0" w:rsidP="00A10AD6">
            <w:pPr>
              <w:pStyle w:val="Entabla"/>
              <w:rPr>
                <w:rFonts w:ascii="Arial" w:hAnsi="Arial" w:cs="Arial"/>
                <w:b/>
                <w:bCs/>
                <w:sz w:val="18"/>
                <w:szCs w:val="18"/>
              </w:rPr>
            </w:pPr>
            <w:r w:rsidRPr="00A10AD6">
              <w:rPr>
                <w:rFonts w:ascii="Arial" w:hAnsi="Arial" w:cs="Arial"/>
                <w:sz w:val="18"/>
                <w:szCs w:val="18"/>
              </w:rPr>
              <w:t xml:space="preserve">Reducción de </w:t>
            </w:r>
            <w:r w:rsidR="000236AC" w:rsidRPr="00A10AD6">
              <w:rPr>
                <w:rFonts w:ascii="Arial" w:hAnsi="Arial" w:cs="Arial"/>
                <w:sz w:val="18"/>
                <w:szCs w:val="18"/>
              </w:rPr>
              <w:t>tiempo de trámites</w:t>
            </w:r>
          </w:p>
        </w:tc>
        <w:tc>
          <w:tcPr>
            <w:tcW w:w="1280" w:type="dxa"/>
            <w:tcBorders>
              <w:top w:val="nil"/>
              <w:left w:val="nil"/>
              <w:bottom w:val="nil"/>
              <w:right w:val="nil"/>
            </w:tcBorders>
            <w:shd w:val="clear" w:color="auto" w:fill="auto"/>
            <w:noWrap/>
            <w:vAlign w:val="center"/>
          </w:tcPr>
          <w:p w14:paraId="0CA18790" w14:textId="77777777" w:rsidR="00C773D0" w:rsidRPr="00A10AD6" w:rsidRDefault="00C773D0" w:rsidP="00A10AD6">
            <w:pPr>
              <w:pStyle w:val="Entabla"/>
              <w:rPr>
                <w:rFonts w:ascii="Arial" w:hAnsi="Arial" w:cs="Arial"/>
                <w:sz w:val="18"/>
                <w:szCs w:val="18"/>
              </w:rPr>
            </w:pPr>
          </w:p>
        </w:tc>
        <w:tc>
          <w:tcPr>
            <w:tcW w:w="1530" w:type="dxa"/>
            <w:tcBorders>
              <w:top w:val="nil"/>
              <w:left w:val="nil"/>
              <w:bottom w:val="nil"/>
              <w:right w:val="nil"/>
            </w:tcBorders>
            <w:shd w:val="clear" w:color="auto" w:fill="auto"/>
            <w:noWrap/>
            <w:vAlign w:val="center"/>
          </w:tcPr>
          <w:p w14:paraId="2BDA5526" w14:textId="77777777" w:rsidR="00C773D0" w:rsidRPr="00A10AD6" w:rsidRDefault="004419B7" w:rsidP="00A10AD6">
            <w:pPr>
              <w:pStyle w:val="Entabla"/>
              <w:rPr>
                <w:rFonts w:ascii="Arial" w:hAnsi="Arial" w:cs="Arial"/>
                <w:sz w:val="18"/>
                <w:szCs w:val="18"/>
              </w:rPr>
            </w:pPr>
            <w:r w:rsidRPr="00A10AD6">
              <w:rPr>
                <w:rFonts w:ascii="Arial" w:hAnsi="Arial" w:cs="Arial"/>
                <w:sz w:val="18"/>
                <w:szCs w:val="18"/>
              </w:rPr>
              <w:t>7.948.353</w:t>
            </w:r>
          </w:p>
        </w:tc>
        <w:tc>
          <w:tcPr>
            <w:tcW w:w="1440" w:type="dxa"/>
            <w:tcBorders>
              <w:top w:val="nil"/>
              <w:left w:val="nil"/>
              <w:bottom w:val="nil"/>
              <w:right w:val="nil"/>
            </w:tcBorders>
            <w:shd w:val="clear" w:color="auto" w:fill="auto"/>
            <w:noWrap/>
            <w:vAlign w:val="center"/>
          </w:tcPr>
          <w:p w14:paraId="72016CFA" w14:textId="77777777" w:rsidR="00C773D0" w:rsidRPr="00A10AD6" w:rsidRDefault="00C773D0" w:rsidP="00A10AD6">
            <w:pPr>
              <w:pStyle w:val="Entabla"/>
              <w:rPr>
                <w:rFonts w:ascii="Arial" w:hAnsi="Arial" w:cs="Arial"/>
                <w:sz w:val="18"/>
                <w:szCs w:val="18"/>
              </w:rPr>
            </w:pPr>
          </w:p>
        </w:tc>
        <w:tc>
          <w:tcPr>
            <w:tcW w:w="1080" w:type="dxa"/>
            <w:tcBorders>
              <w:top w:val="nil"/>
              <w:left w:val="nil"/>
              <w:bottom w:val="nil"/>
              <w:right w:val="nil"/>
            </w:tcBorders>
            <w:shd w:val="clear" w:color="auto" w:fill="auto"/>
            <w:noWrap/>
            <w:vAlign w:val="center"/>
          </w:tcPr>
          <w:p w14:paraId="3BBEB708" w14:textId="77777777" w:rsidR="00C773D0" w:rsidRPr="00A10AD6" w:rsidRDefault="00C773D0" w:rsidP="00A10AD6">
            <w:pPr>
              <w:pStyle w:val="Entabla"/>
              <w:rPr>
                <w:rFonts w:ascii="Arial" w:hAnsi="Arial" w:cs="Arial"/>
                <w:sz w:val="18"/>
                <w:szCs w:val="18"/>
              </w:rPr>
            </w:pPr>
          </w:p>
        </w:tc>
        <w:tc>
          <w:tcPr>
            <w:tcW w:w="900" w:type="dxa"/>
            <w:tcBorders>
              <w:top w:val="nil"/>
              <w:left w:val="nil"/>
              <w:bottom w:val="nil"/>
              <w:right w:val="nil"/>
            </w:tcBorders>
            <w:shd w:val="clear" w:color="auto" w:fill="auto"/>
            <w:vAlign w:val="center"/>
          </w:tcPr>
          <w:p w14:paraId="1E80880C" w14:textId="77777777" w:rsidR="00C773D0" w:rsidRPr="00A10AD6" w:rsidRDefault="00C773D0" w:rsidP="00A10AD6">
            <w:pPr>
              <w:pStyle w:val="Entabla"/>
              <w:rPr>
                <w:rFonts w:ascii="Arial" w:hAnsi="Arial" w:cs="Arial"/>
                <w:sz w:val="18"/>
                <w:szCs w:val="18"/>
              </w:rPr>
            </w:pPr>
          </w:p>
        </w:tc>
      </w:tr>
      <w:tr w:rsidR="00C773D0" w:rsidRPr="00A10AD6" w14:paraId="4343E2BD" w14:textId="77777777" w:rsidTr="00323D49">
        <w:trPr>
          <w:trHeight w:val="300"/>
        </w:trPr>
        <w:tc>
          <w:tcPr>
            <w:tcW w:w="1843" w:type="dxa"/>
            <w:tcBorders>
              <w:top w:val="nil"/>
              <w:left w:val="nil"/>
              <w:bottom w:val="nil"/>
              <w:right w:val="nil"/>
            </w:tcBorders>
            <w:shd w:val="clear" w:color="auto" w:fill="auto"/>
            <w:noWrap/>
            <w:vAlign w:val="center"/>
          </w:tcPr>
          <w:p w14:paraId="6891CC66" w14:textId="77777777" w:rsidR="00C773D0" w:rsidRPr="00A10AD6" w:rsidRDefault="00C773D0" w:rsidP="00A10AD6">
            <w:pPr>
              <w:pStyle w:val="Entabla"/>
              <w:rPr>
                <w:rFonts w:ascii="Arial" w:hAnsi="Arial" w:cs="Arial"/>
                <w:sz w:val="18"/>
                <w:szCs w:val="18"/>
              </w:rPr>
            </w:pPr>
            <w:r w:rsidRPr="00A10AD6">
              <w:rPr>
                <w:rFonts w:ascii="Arial" w:hAnsi="Arial" w:cs="Arial"/>
                <w:sz w:val="18"/>
                <w:szCs w:val="18"/>
              </w:rPr>
              <w:t>Total</w:t>
            </w:r>
          </w:p>
        </w:tc>
        <w:tc>
          <w:tcPr>
            <w:tcW w:w="1280" w:type="dxa"/>
            <w:tcBorders>
              <w:top w:val="nil"/>
              <w:left w:val="nil"/>
              <w:bottom w:val="nil"/>
              <w:right w:val="nil"/>
            </w:tcBorders>
            <w:shd w:val="clear" w:color="auto" w:fill="auto"/>
            <w:noWrap/>
            <w:vAlign w:val="center"/>
          </w:tcPr>
          <w:p w14:paraId="3C5B5B24" w14:textId="77777777" w:rsidR="00C773D0" w:rsidRPr="00A10AD6" w:rsidRDefault="00AC080F" w:rsidP="00A10AD6">
            <w:pPr>
              <w:pStyle w:val="Entabla"/>
              <w:rPr>
                <w:rFonts w:ascii="Arial" w:hAnsi="Arial" w:cs="Arial"/>
                <w:sz w:val="18"/>
                <w:szCs w:val="18"/>
              </w:rPr>
            </w:pPr>
            <w:r w:rsidRPr="00A10AD6">
              <w:rPr>
                <w:rFonts w:ascii="Arial" w:hAnsi="Arial" w:cs="Arial"/>
                <w:sz w:val="18"/>
                <w:szCs w:val="18"/>
              </w:rPr>
              <w:t>15.308.241</w:t>
            </w:r>
          </w:p>
        </w:tc>
        <w:tc>
          <w:tcPr>
            <w:tcW w:w="1530" w:type="dxa"/>
            <w:tcBorders>
              <w:top w:val="nil"/>
              <w:left w:val="nil"/>
              <w:bottom w:val="nil"/>
              <w:right w:val="nil"/>
            </w:tcBorders>
            <w:shd w:val="clear" w:color="auto" w:fill="auto"/>
            <w:noWrap/>
            <w:vAlign w:val="center"/>
          </w:tcPr>
          <w:p w14:paraId="17C4581C" w14:textId="77777777" w:rsidR="00C773D0" w:rsidRPr="00A10AD6" w:rsidRDefault="004419B7" w:rsidP="00A10AD6">
            <w:pPr>
              <w:pStyle w:val="Entabla"/>
              <w:rPr>
                <w:rFonts w:ascii="Arial" w:hAnsi="Arial" w:cs="Arial"/>
                <w:sz w:val="18"/>
                <w:szCs w:val="18"/>
              </w:rPr>
            </w:pPr>
            <w:r w:rsidRPr="00A10AD6">
              <w:rPr>
                <w:rFonts w:ascii="Arial" w:hAnsi="Arial" w:cs="Arial"/>
                <w:sz w:val="18"/>
                <w:szCs w:val="18"/>
              </w:rPr>
              <w:t>20.505.789</w:t>
            </w:r>
          </w:p>
        </w:tc>
        <w:tc>
          <w:tcPr>
            <w:tcW w:w="1440" w:type="dxa"/>
            <w:tcBorders>
              <w:top w:val="nil"/>
              <w:left w:val="nil"/>
              <w:bottom w:val="nil"/>
              <w:right w:val="nil"/>
            </w:tcBorders>
            <w:shd w:val="clear" w:color="auto" w:fill="auto"/>
            <w:noWrap/>
            <w:vAlign w:val="center"/>
          </w:tcPr>
          <w:p w14:paraId="6274F074" w14:textId="77777777" w:rsidR="00C773D0" w:rsidRPr="00A10AD6" w:rsidRDefault="004419B7" w:rsidP="00A10AD6">
            <w:pPr>
              <w:pStyle w:val="Entabla"/>
              <w:rPr>
                <w:rFonts w:ascii="Arial" w:hAnsi="Arial" w:cs="Arial"/>
                <w:sz w:val="18"/>
                <w:szCs w:val="18"/>
              </w:rPr>
            </w:pPr>
            <w:r w:rsidRPr="00A10AD6">
              <w:rPr>
                <w:rFonts w:ascii="Arial" w:hAnsi="Arial" w:cs="Arial"/>
                <w:sz w:val="18"/>
                <w:szCs w:val="18"/>
              </w:rPr>
              <w:t>5.197.548</w:t>
            </w:r>
          </w:p>
        </w:tc>
        <w:tc>
          <w:tcPr>
            <w:tcW w:w="1080" w:type="dxa"/>
            <w:tcBorders>
              <w:top w:val="nil"/>
              <w:left w:val="nil"/>
              <w:bottom w:val="nil"/>
              <w:right w:val="nil"/>
            </w:tcBorders>
            <w:shd w:val="clear" w:color="auto" w:fill="auto"/>
            <w:noWrap/>
            <w:vAlign w:val="center"/>
          </w:tcPr>
          <w:p w14:paraId="3B397A84" w14:textId="77777777" w:rsidR="00C773D0" w:rsidRPr="00A10AD6" w:rsidRDefault="0042672D" w:rsidP="00A10AD6">
            <w:pPr>
              <w:pStyle w:val="Entabla"/>
              <w:rPr>
                <w:rFonts w:ascii="Arial" w:hAnsi="Arial" w:cs="Arial"/>
                <w:b/>
                <w:bCs/>
                <w:sz w:val="18"/>
                <w:szCs w:val="18"/>
              </w:rPr>
            </w:pPr>
            <w:r w:rsidRPr="00A10AD6">
              <w:rPr>
                <w:rFonts w:ascii="Arial" w:hAnsi="Arial" w:cs="Arial"/>
                <w:sz w:val="18"/>
                <w:szCs w:val="18"/>
              </w:rPr>
              <w:t>1,</w:t>
            </w:r>
            <w:r w:rsidR="004419B7" w:rsidRPr="00A10AD6">
              <w:rPr>
                <w:rFonts w:ascii="Arial" w:hAnsi="Arial" w:cs="Arial"/>
                <w:sz w:val="18"/>
                <w:szCs w:val="18"/>
              </w:rPr>
              <w:t>33</w:t>
            </w:r>
          </w:p>
        </w:tc>
        <w:tc>
          <w:tcPr>
            <w:tcW w:w="900" w:type="dxa"/>
            <w:tcBorders>
              <w:top w:val="nil"/>
              <w:left w:val="nil"/>
              <w:bottom w:val="nil"/>
              <w:right w:val="nil"/>
            </w:tcBorders>
            <w:shd w:val="clear" w:color="auto" w:fill="auto"/>
            <w:vAlign w:val="center"/>
          </w:tcPr>
          <w:p w14:paraId="271DF4C5" w14:textId="77777777" w:rsidR="00C773D0" w:rsidRPr="00A10AD6" w:rsidRDefault="004419B7" w:rsidP="00A10AD6">
            <w:pPr>
              <w:pStyle w:val="Entabla"/>
              <w:rPr>
                <w:rFonts w:ascii="Arial" w:hAnsi="Arial" w:cs="Arial"/>
                <w:sz w:val="18"/>
                <w:szCs w:val="18"/>
              </w:rPr>
            </w:pPr>
            <w:r w:rsidRPr="00A10AD6">
              <w:rPr>
                <w:rFonts w:ascii="Arial" w:hAnsi="Arial" w:cs="Arial"/>
                <w:sz w:val="18"/>
                <w:szCs w:val="18"/>
              </w:rPr>
              <w:t>18</w:t>
            </w:r>
            <w:r w:rsidR="000925C8" w:rsidRPr="00A10AD6">
              <w:rPr>
                <w:rFonts w:ascii="Arial" w:hAnsi="Arial" w:cs="Arial"/>
                <w:sz w:val="18"/>
                <w:szCs w:val="18"/>
              </w:rPr>
              <w:t>%</w:t>
            </w:r>
          </w:p>
        </w:tc>
      </w:tr>
      <w:tr w:rsidR="00BB26A9" w:rsidRPr="00A10AD6" w14:paraId="60E4CA35" w14:textId="77777777" w:rsidTr="00323D49">
        <w:trPr>
          <w:trHeight w:val="287"/>
        </w:trPr>
        <w:tc>
          <w:tcPr>
            <w:tcW w:w="1843" w:type="dxa"/>
            <w:tcBorders>
              <w:top w:val="single" w:sz="4" w:space="0" w:color="auto"/>
              <w:left w:val="nil"/>
              <w:bottom w:val="single" w:sz="4" w:space="0" w:color="auto"/>
              <w:right w:val="nil"/>
            </w:tcBorders>
            <w:shd w:val="clear" w:color="auto" w:fill="auto"/>
            <w:vAlign w:val="center"/>
          </w:tcPr>
          <w:p w14:paraId="1E5E36D7" w14:textId="77777777" w:rsidR="00B84211" w:rsidRPr="00A10AD6" w:rsidRDefault="008C25C2" w:rsidP="00A10AD6">
            <w:pPr>
              <w:pStyle w:val="Entabla"/>
              <w:rPr>
                <w:rFonts w:ascii="Arial" w:hAnsi="Arial" w:cs="Arial"/>
                <w:b/>
                <w:sz w:val="18"/>
                <w:szCs w:val="18"/>
                <w:lang w:val="es-ES_tradnl"/>
              </w:rPr>
            </w:pPr>
            <w:r w:rsidRPr="00A10AD6">
              <w:rPr>
                <w:rFonts w:ascii="Arial" w:hAnsi="Arial" w:cs="Arial"/>
                <w:b/>
                <w:sz w:val="18"/>
                <w:szCs w:val="18"/>
                <w:lang w:val="es-ES_tradnl"/>
              </w:rPr>
              <w:t xml:space="preserve">Escenario </w:t>
            </w:r>
            <w:r w:rsidR="00C773D0" w:rsidRPr="00A10AD6">
              <w:rPr>
                <w:rFonts w:ascii="Arial" w:hAnsi="Arial" w:cs="Arial"/>
                <w:b/>
                <w:sz w:val="18"/>
                <w:szCs w:val="18"/>
                <w:lang w:val="es-ES_tradnl"/>
              </w:rPr>
              <w:t>2</w:t>
            </w:r>
            <w:r w:rsidRPr="00A10AD6">
              <w:rPr>
                <w:rFonts w:ascii="Arial" w:hAnsi="Arial" w:cs="Arial"/>
                <w:b/>
                <w:sz w:val="18"/>
                <w:szCs w:val="18"/>
                <w:lang w:val="es-ES_tradnl"/>
              </w:rPr>
              <w:t>-</w:t>
            </w:r>
            <w:r w:rsidR="0041238D" w:rsidRPr="00A10AD6">
              <w:rPr>
                <w:rFonts w:ascii="Arial" w:hAnsi="Arial" w:cs="Arial"/>
                <w:b/>
                <w:sz w:val="18"/>
                <w:szCs w:val="18"/>
                <w:lang w:val="es-ES_tradnl"/>
              </w:rPr>
              <w:t>Conservador</w:t>
            </w:r>
          </w:p>
        </w:tc>
        <w:tc>
          <w:tcPr>
            <w:tcW w:w="1280" w:type="dxa"/>
            <w:tcBorders>
              <w:top w:val="single" w:sz="4" w:space="0" w:color="auto"/>
              <w:left w:val="nil"/>
              <w:bottom w:val="single" w:sz="4" w:space="0" w:color="auto"/>
              <w:right w:val="nil"/>
            </w:tcBorders>
            <w:shd w:val="clear" w:color="auto" w:fill="auto"/>
            <w:noWrap/>
            <w:vAlign w:val="center"/>
          </w:tcPr>
          <w:p w14:paraId="1F6AA934" w14:textId="77777777" w:rsidR="00B84211" w:rsidRPr="00A10AD6" w:rsidRDefault="008C25C2" w:rsidP="00A10AD6">
            <w:pPr>
              <w:pStyle w:val="Entabla"/>
              <w:rPr>
                <w:rFonts w:ascii="Arial" w:hAnsi="Arial" w:cs="Arial"/>
                <w:b/>
                <w:sz w:val="18"/>
                <w:szCs w:val="18"/>
                <w:lang w:val="es-ES_tradnl"/>
              </w:rPr>
            </w:pPr>
            <w:r w:rsidRPr="00A10AD6">
              <w:rPr>
                <w:rFonts w:ascii="Arial" w:hAnsi="Arial" w:cs="Arial"/>
                <w:b/>
                <w:sz w:val="18"/>
                <w:szCs w:val="18"/>
                <w:lang w:val="es-ES_tradnl"/>
              </w:rPr>
              <w:t> </w:t>
            </w:r>
          </w:p>
        </w:tc>
        <w:tc>
          <w:tcPr>
            <w:tcW w:w="1530" w:type="dxa"/>
            <w:tcBorders>
              <w:top w:val="single" w:sz="4" w:space="0" w:color="auto"/>
              <w:left w:val="nil"/>
              <w:bottom w:val="single" w:sz="4" w:space="0" w:color="auto"/>
              <w:right w:val="nil"/>
            </w:tcBorders>
            <w:shd w:val="clear" w:color="auto" w:fill="auto"/>
            <w:noWrap/>
            <w:vAlign w:val="center"/>
          </w:tcPr>
          <w:p w14:paraId="59E9F439" w14:textId="77777777" w:rsidR="00B84211" w:rsidRPr="00A10AD6" w:rsidRDefault="008C25C2" w:rsidP="00A10AD6">
            <w:pPr>
              <w:pStyle w:val="Entabla"/>
              <w:rPr>
                <w:rFonts w:ascii="Arial" w:hAnsi="Arial" w:cs="Arial"/>
                <w:b/>
                <w:sz w:val="18"/>
                <w:szCs w:val="18"/>
                <w:lang w:val="es-ES_tradnl"/>
              </w:rPr>
            </w:pPr>
            <w:r w:rsidRPr="00A10AD6">
              <w:rPr>
                <w:rFonts w:ascii="Arial" w:hAnsi="Arial" w:cs="Arial"/>
                <w:b/>
                <w:sz w:val="18"/>
                <w:szCs w:val="18"/>
                <w:lang w:val="es-ES_tradnl"/>
              </w:rPr>
              <w:t> </w:t>
            </w:r>
          </w:p>
        </w:tc>
        <w:tc>
          <w:tcPr>
            <w:tcW w:w="1440" w:type="dxa"/>
            <w:tcBorders>
              <w:top w:val="single" w:sz="4" w:space="0" w:color="auto"/>
              <w:left w:val="nil"/>
              <w:bottom w:val="single" w:sz="4" w:space="0" w:color="auto"/>
              <w:right w:val="nil"/>
            </w:tcBorders>
            <w:shd w:val="clear" w:color="auto" w:fill="auto"/>
            <w:noWrap/>
            <w:vAlign w:val="center"/>
          </w:tcPr>
          <w:p w14:paraId="7F4B21B8" w14:textId="77777777" w:rsidR="00B84211" w:rsidRPr="00A10AD6" w:rsidRDefault="008C25C2" w:rsidP="00A10AD6">
            <w:pPr>
              <w:pStyle w:val="Entabla"/>
              <w:rPr>
                <w:rFonts w:ascii="Arial" w:hAnsi="Arial" w:cs="Arial"/>
                <w:b/>
                <w:sz w:val="18"/>
                <w:szCs w:val="18"/>
                <w:lang w:val="es-ES_tradnl"/>
              </w:rPr>
            </w:pPr>
            <w:r w:rsidRPr="00A10AD6">
              <w:rPr>
                <w:rFonts w:ascii="Arial" w:hAnsi="Arial" w:cs="Arial"/>
                <w:b/>
                <w:sz w:val="18"/>
                <w:szCs w:val="18"/>
                <w:lang w:val="es-ES_tradnl"/>
              </w:rPr>
              <w:t> </w:t>
            </w:r>
          </w:p>
        </w:tc>
        <w:tc>
          <w:tcPr>
            <w:tcW w:w="1080" w:type="dxa"/>
            <w:tcBorders>
              <w:top w:val="single" w:sz="4" w:space="0" w:color="auto"/>
              <w:left w:val="nil"/>
              <w:bottom w:val="single" w:sz="4" w:space="0" w:color="auto"/>
              <w:right w:val="nil"/>
            </w:tcBorders>
            <w:shd w:val="clear" w:color="auto" w:fill="auto"/>
            <w:noWrap/>
            <w:vAlign w:val="center"/>
          </w:tcPr>
          <w:p w14:paraId="00598915" w14:textId="77777777" w:rsidR="00B84211" w:rsidRPr="00A10AD6" w:rsidRDefault="008C25C2" w:rsidP="00A10AD6">
            <w:pPr>
              <w:pStyle w:val="Entabla"/>
              <w:rPr>
                <w:rFonts w:ascii="Arial" w:hAnsi="Arial" w:cs="Arial"/>
                <w:b/>
                <w:sz w:val="18"/>
                <w:szCs w:val="18"/>
                <w:lang w:val="es-ES_tradnl"/>
              </w:rPr>
            </w:pPr>
            <w:r w:rsidRPr="00A10AD6">
              <w:rPr>
                <w:rFonts w:ascii="Arial" w:hAnsi="Arial" w:cs="Arial"/>
                <w:b/>
                <w:sz w:val="18"/>
                <w:szCs w:val="18"/>
                <w:lang w:val="es-ES_tradnl"/>
              </w:rPr>
              <w:t> </w:t>
            </w:r>
          </w:p>
        </w:tc>
        <w:tc>
          <w:tcPr>
            <w:tcW w:w="900" w:type="dxa"/>
            <w:tcBorders>
              <w:top w:val="single" w:sz="4" w:space="0" w:color="auto"/>
              <w:left w:val="nil"/>
              <w:bottom w:val="single" w:sz="4" w:space="0" w:color="auto"/>
              <w:right w:val="nil"/>
            </w:tcBorders>
            <w:shd w:val="clear" w:color="auto" w:fill="auto"/>
          </w:tcPr>
          <w:p w14:paraId="05EC9A36" w14:textId="77777777" w:rsidR="00B84211" w:rsidRPr="00A10AD6" w:rsidRDefault="00B84211" w:rsidP="00A10AD6">
            <w:pPr>
              <w:pStyle w:val="Entabla"/>
              <w:rPr>
                <w:rFonts w:ascii="Arial" w:hAnsi="Arial" w:cs="Arial"/>
                <w:b/>
                <w:sz w:val="18"/>
                <w:szCs w:val="18"/>
                <w:lang w:val="es-ES_tradnl"/>
              </w:rPr>
            </w:pPr>
          </w:p>
        </w:tc>
      </w:tr>
      <w:tr w:rsidR="000236AC" w:rsidRPr="00A10AD6" w14:paraId="3EEE44D1" w14:textId="77777777" w:rsidTr="00323D49">
        <w:trPr>
          <w:trHeight w:val="300"/>
        </w:trPr>
        <w:tc>
          <w:tcPr>
            <w:tcW w:w="1843" w:type="dxa"/>
            <w:tcBorders>
              <w:top w:val="nil"/>
              <w:left w:val="nil"/>
              <w:bottom w:val="nil"/>
              <w:right w:val="nil"/>
            </w:tcBorders>
            <w:shd w:val="clear" w:color="auto" w:fill="auto"/>
            <w:noWrap/>
            <w:vAlign w:val="center"/>
          </w:tcPr>
          <w:p w14:paraId="442E2B21" w14:textId="77777777" w:rsidR="000236AC" w:rsidRPr="00A10AD6" w:rsidRDefault="000236AC" w:rsidP="00A10AD6">
            <w:pPr>
              <w:pStyle w:val="Entabla"/>
              <w:rPr>
                <w:rFonts w:ascii="Arial" w:hAnsi="Arial" w:cs="Arial"/>
                <w:sz w:val="18"/>
                <w:szCs w:val="18"/>
              </w:rPr>
            </w:pPr>
            <w:r w:rsidRPr="00A10AD6">
              <w:rPr>
                <w:rFonts w:ascii="Arial" w:hAnsi="Arial" w:cs="Arial"/>
                <w:sz w:val="18"/>
                <w:szCs w:val="18"/>
              </w:rPr>
              <w:t>Aumento de eficiencia</w:t>
            </w:r>
          </w:p>
        </w:tc>
        <w:tc>
          <w:tcPr>
            <w:tcW w:w="1280" w:type="dxa"/>
            <w:tcBorders>
              <w:top w:val="nil"/>
              <w:left w:val="nil"/>
              <w:bottom w:val="nil"/>
              <w:right w:val="nil"/>
            </w:tcBorders>
            <w:shd w:val="clear" w:color="auto" w:fill="auto"/>
            <w:noWrap/>
            <w:vAlign w:val="center"/>
          </w:tcPr>
          <w:p w14:paraId="3A397CD0" w14:textId="77777777" w:rsidR="000236AC" w:rsidRPr="00A10AD6" w:rsidRDefault="000236AC" w:rsidP="00A10AD6">
            <w:pPr>
              <w:pStyle w:val="Entabla"/>
              <w:rPr>
                <w:rFonts w:ascii="Arial" w:hAnsi="Arial" w:cs="Arial"/>
                <w:sz w:val="18"/>
                <w:szCs w:val="18"/>
              </w:rPr>
            </w:pPr>
          </w:p>
        </w:tc>
        <w:tc>
          <w:tcPr>
            <w:tcW w:w="1530" w:type="dxa"/>
            <w:tcBorders>
              <w:top w:val="nil"/>
              <w:left w:val="nil"/>
              <w:bottom w:val="nil"/>
              <w:right w:val="nil"/>
            </w:tcBorders>
            <w:shd w:val="clear" w:color="auto" w:fill="auto"/>
            <w:noWrap/>
            <w:vAlign w:val="center"/>
          </w:tcPr>
          <w:p w14:paraId="4A75F9A6" w14:textId="77777777" w:rsidR="000236AC" w:rsidRPr="00A10AD6" w:rsidRDefault="00FE7EB5" w:rsidP="00A10AD6">
            <w:pPr>
              <w:pStyle w:val="Entabla"/>
              <w:rPr>
                <w:rFonts w:ascii="Arial" w:hAnsi="Arial" w:cs="Arial"/>
                <w:sz w:val="18"/>
                <w:szCs w:val="18"/>
              </w:rPr>
            </w:pPr>
            <w:r w:rsidRPr="00A10AD6">
              <w:rPr>
                <w:rFonts w:ascii="Arial" w:hAnsi="Arial" w:cs="Arial"/>
                <w:sz w:val="18"/>
                <w:szCs w:val="18"/>
              </w:rPr>
              <w:t>9.418.077</w:t>
            </w:r>
          </w:p>
        </w:tc>
        <w:tc>
          <w:tcPr>
            <w:tcW w:w="1440" w:type="dxa"/>
            <w:tcBorders>
              <w:top w:val="nil"/>
              <w:left w:val="nil"/>
              <w:bottom w:val="nil"/>
              <w:right w:val="nil"/>
            </w:tcBorders>
            <w:shd w:val="clear" w:color="auto" w:fill="auto"/>
            <w:noWrap/>
            <w:vAlign w:val="center"/>
          </w:tcPr>
          <w:p w14:paraId="2AF73716" w14:textId="77777777" w:rsidR="000236AC" w:rsidRPr="00A10AD6" w:rsidRDefault="000236AC" w:rsidP="00A10AD6">
            <w:pPr>
              <w:pStyle w:val="Entabla"/>
              <w:rPr>
                <w:rFonts w:ascii="Arial" w:hAnsi="Arial" w:cs="Arial"/>
                <w:sz w:val="18"/>
                <w:szCs w:val="18"/>
              </w:rPr>
            </w:pPr>
          </w:p>
        </w:tc>
        <w:tc>
          <w:tcPr>
            <w:tcW w:w="1080" w:type="dxa"/>
            <w:tcBorders>
              <w:top w:val="nil"/>
              <w:left w:val="nil"/>
              <w:bottom w:val="nil"/>
              <w:right w:val="nil"/>
            </w:tcBorders>
            <w:shd w:val="clear" w:color="auto" w:fill="auto"/>
            <w:noWrap/>
            <w:vAlign w:val="center"/>
          </w:tcPr>
          <w:p w14:paraId="69092267" w14:textId="77777777" w:rsidR="000236AC" w:rsidRPr="00A10AD6" w:rsidRDefault="000236AC" w:rsidP="00A10AD6">
            <w:pPr>
              <w:pStyle w:val="Entabla"/>
              <w:rPr>
                <w:rFonts w:ascii="Arial" w:hAnsi="Arial" w:cs="Arial"/>
                <w:sz w:val="18"/>
                <w:szCs w:val="18"/>
              </w:rPr>
            </w:pPr>
          </w:p>
        </w:tc>
        <w:tc>
          <w:tcPr>
            <w:tcW w:w="900" w:type="dxa"/>
            <w:tcBorders>
              <w:top w:val="nil"/>
              <w:left w:val="nil"/>
              <w:bottom w:val="nil"/>
              <w:right w:val="nil"/>
            </w:tcBorders>
            <w:shd w:val="clear" w:color="auto" w:fill="auto"/>
            <w:vAlign w:val="center"/>
          </w:tcPr>
          <w:p w14:paraId="1E79BA56" w14:textId="77777777" w:rsidR="000236AC" w:rsidRPr="00A10AD6" w:rsidRDefault="000236AC" w:rsidP="00A10AD6">
            <w:pPr>
              <w:pStyle w:val="Entabla"/>
              <w:rPr>
                <w:rFonts w:ascii="Arial" w:hAnsi="Arial" w:cs="Arial"/>
                <w:sz w:val="18"/>
                <w:szCs w:val="18"/>
              </w:rPr>
            </w:pPr>
          </w:p>
        </w:tc>
      </w:tr>
      <w:tr w:rsidR="000236AC" w:rsidRPr="00A10AD6" w14:paraId="4A009AAA" w14:textId="77777777" w:rsidTr="00323D49">
        <w:trPr>
          <w:trHeight w:val="300"/>
        </w:trPr>
        <w:tc>
          <w:tcPr>
            <w:tcW w:w="1843" w:type="dxa"/>
            <w:tcBorders>
              <w:top w:val="nil"/>
              <w:left w:val="nil"/>
              <w:bottom w:val="nil"/>
              <w:right w:val="nil"/>
            </w:tcBorders>
            <w:shd w:val="clear" w:color="auto" w:fill="auto"/>
            <w:noWrap/>
            <w:vAlign w:val="center"/>
          </w:tcPr>
          <w:p w14:paraId="55D2DC04" w14:textId="77777777" w:rsidR="000236AC" w:rsidRPr="00A10AD6" w:rsidRDefault="000236AC" w:rsidP="00A10AD6">
            <w:pPr>
              <w:pStyle w:val="Entabla"/>
              <w:rPr>
                <w:rFonts w:ascii="Arial" w:hAnsi="Arial" w:cs="Arial"/>
                <w:sz w:val="18"/>
                <w:szCs w:val="18"/>
              </w:rPr>
            </w:pPr>
            <w:r w:rsidRPr="00A10AD6">
              <w:rPr>
                <w:rFonts w:ascii="Arial" w:hAnsi="Arial" w:cs="Arial"/>
                <w:sz w:val="18"/>
                <w:szCs w:val="18"/>
              </w:rPr>
              <w:t>Reducción de tiempo de trámites</w:t>
            </w:r>
          </w:p>
        </w:tc>
        <w:tc>
          <w:tcPr>
            <w:tcW w:w="1280" w:type="dxa"/>
            <w:tcBorders>
              <w:top w:val="nil"/>
              <w:left w:val="nil"/>
              <w:bottom w:val="nil"/>
              <w:right w:val="nil"/>
            </w:tcBorders>
            <w:shd w:val="clear" w:color="auto" w:fill="auto"/>
            <w:noWrap/>
            <w:vAlign w:val="center"/>
          </w:tcPr>
          <w:p w14:paraId="154F7A58" w14:textId="77777777" w:rsidR="000236AC" w:rsidRPr="00A10AD6" w:rsidRDefault="000236AC" w:rsidP="00A10AD6">
            <w:pPr>
              <w:pStyle w:val="Entabla"/>
              <w:rPr>
                <w:rFonts w:ascii="Arial" w:hAnsi="Arial" w:cs="Arial"/>
                <w:sz w:val="18"/>
                <w:szCs w:val="18"/>
              </w:rPr>
            </w:pPr>
          </w:p>
        </w:tc>
        <w:tc>
          <w:tcPr>
            <w:tcW w:w="1530" w:type="dxa"/>
            <w:tcBorders>
              <w:top w:val="nil"/>
              <w:left w:val="nil"/>
              <w:bottom w:val="nil"/>
              <w:right w:val="nil"/>
            </w:tcBorders>
            <w:shd w:val="clear" w:color="auto" w:fill="auto"/>
            <w:noWrap/>
            <w:vAlign w:val="center"/>
          </w:tcPr>
          <w:p w14:paraId="2515433C" w14:textId="77777777" w:rsidR="000236AC" w:rsidRPr="00A10AD6" w:rsidRDefault="00FE7EB5" w:rsidP="00A10AD6">
            <w:pPr>
              <w:pStyle w:val="Entabla"/>
              <w:rPr>
                <w:rFonts w:ascii="Arial" w:hAnsi="Arial" w:cs="Arial"/>
                <w:sz w:val="18"/>
                <w:szCs w:val="18"/>
              </w:rPr>
            </w:pPr>
            <w:r w:rsidRPr="00A10AD6">
              <w:rPr>
                <w:rFonts w:ascii="Arial" w:hAnsi="Arial" w:cs="Arial"/>
                <w:sz w:val="18"/>
                <w:szCs w:val="18"/>
              </w:rPr>
              <w:t>5.961.265</w:t>
            </w:r>
          </w:p>
        </w:tc>
        <w:tc>
          <w:tcPr>
            <w:tcW w:w="1440" w:type="dxa"/>
            <w:tcBorders>
              <w:top w:val="nil"/>
              <w:left w:val="nil"/>
              <w:bottom w:val="nil"/>
              <w:right w:val="nil"/>
            </w:tcBorders>
            <w:shd w:val="clear" w:color="auto" w:fill="auto"/>
            <w:noWrap/>
            <w:vAlign w:val="center"/>
          </w:tcPr>
          <w:p w14:paraId="3BC1104A" w14:textId="77777777" w:rsidR="000236AC" w:rsidRPr="00A10AD6" w:rsidRDefault="000236AC" w:rsidP="00A10AD6">
            <w:pPr>
              <w:pStyle w:val="Entabla"/>
              <w:rPr>
                <w:rFonts w:ascii="Arial" w:hAnsi="Arial" w:cs="Arial"/>
                <w:sz w:val="18"/>
                <w:szCs w:val="18"/>
              </w:rPr>
            </w:pPr>
          </w:p>
        </w:tc>
        <w:tc>
          <w:tcPr>
            <w:tcW w:w="1080" w:type="dxa"/>
            <w:tcBorders>
              <w:top w:val="nil"/>
              <w:left w:val="nil"/>
              <w:bottom w:val="nil"/>
              <w:right w:val="nil"/>
            </w:tcBorders>
            <w:shd w:val="clear" w:color="auto" w:fill="auto"/>
            <w:noWrap/>
            <w:vAlign w:val="center"/>
          </w:tcPr>
          <w:p w14:paraId="789AC943" w14:textId="77777777" w:rsidR="000236AC" w:rsidRPr="00A10AD6" w:rsidRDefault="000236AC" w:rsidP="00A10AD6">
            <w:pPr>
              <w:pStyle w:val="Entabla"/>
              <w:rPr>
                <w:rFonts w:ascii="Arial" w:hAnsi="Arial" w:cs="Arial"/>
                <w:sz w:val="18"/>
                <w:szCs w:val="18"/>
              </w:rPr>
            </w:pPr>
          </w:p>
        </w:tc>
        <w:tc>
          <w:tcPr>
            <w:tcW w:w="900" w:type="dxa"/>
            <w:tcBorders>
              <w:top w:val="nil"/>
              <w:left w:val="nil"/>
              <w:bottom w:val="nil"/>
              <w:right w:val="nil"/>
            </w:tcBorders>
            <w:shd w:val="clear" w:color="auto" w:fill="auto"/>
            <w:vAlign w:val="center"/>
          </w:tcPr>
          <w:p w14:paraId="6527FC22" w14:textId="77777777" w:rsidR="000236AC" w:rsidRPr="00A10AD6" w:rsidRDefault="000236AC" w:rsidP="00A10AD6">
            <w:pPr>
              <w:pStyle w:val="Entabla"/>
              <w:rPr>
                <w:rFonts w:ascii="Arial" w:hAnsi="Arial" w:cs="Arial"/>
                <w:sz w:val="18"/>
                <w:szCs w:val="18"/>
              </w:rPr>
            </w:pPr>
          </w:p>
        </w:tc>
      </w:tr>
      <w:tr w:rsidR="00C773D0" w:rsidRPr="00A10AD6" w14:paraId="6FB05534" w14:textId="77777777" w:rsidTr="00323D49">
        <w:trPr>
          <w:trHeight w:val="300"/>
        </w:trPr>
        <w:tc>
          <w:tcPr>
            <w:tcW w:w="1843" w:type="dxa"/>
            <w:tcBorders>
              <w:top w:val="nil"/>
              <w:left w:val="nil"/>
              <w:bottom w:val="nil"/>
              <w:right w:val="nil"/>
            </w:tcBorders>
            <w:shd w:val="clear" w:color="auto" w:fill="auto"/>
            <w:noWrap/>
            <w:vAlign w:val="center"/>
          </w:tcPr>
          <w:p w14:paraId="143A3E55" w14:textId="77777777" w:rsidR="00C773D0" w:rsidRPr="00A10AD6" w:rsidRDefault="00C773D0" w:rsidP="00A10AD6">
            <w:pPr>
              <w:pStyle w:val="Entabla"/>
              <w:rPr>
                <w:rFonts w:ascii="Arial" w:hAnsi="Arial" w:cs="Arial"/>
                <w:sz w:val="18"/>
                <w:szCs w:val="18"/>
              </w:rPr>
            </w:pPr>
            <w:r w:rsidRPr="00A10AD6">
              <w:rPr>
                <w:rFonts w:ascii="Arial" w:hAnsi="Arial" w:cs="Arial"/>
                <w:sz w:val="18"/>
                <w:szCs w:val="18"/>
              </w:rPr>
              <w:t>Total</w:t>
            </w:r>
          </w:p>
        </w:tc>
        <w:tc>
          <w:tcPr>
            <w:tcW w:w="1280" w:type="dxa"/>
            <w:tcBorders>
              <w:top w:val="nil"/>
              <w:left w:val="nil"/>
              <w:bottom w:val="nil"/>
              <w:right w:val="nil"/>
            </w:tcBorders>
            <w:shd w:val="clear" w:color="auto" w:fill="auto"/>
            <w:noWrap/>
            <w:vAlign w:val="center"/>
          </w:tcPr>
          <w:p w14:paraId="1975FCCD" w14:textId="77777777" w:rsidR="00C773D0" w:rsidRPr="00A10AD6" w:rsidRDefault="00AC080F" w:rsidP="00A10AD6">
            <w:pPr>
              <w:pStyle w:val="Entabla"/>
              <w:rPr>
                <w:rFonts w:ascii="Arial" w:hAnsi="Arial" w:cs="Arial"/>
                <w:sz w:val="18"/>
                <w:szCs w:val="18"/>
              </w:rPr>
            </w:pPr>
            <w:r w:rsidRPr="00A10AD6">
              <w:rPr>
                <w:rFonts w:ascii="Arial" w:hAnsi="Arial" w:cs="Arial"/>
                <w:sz w:val="18"/>
                <w:szCs w:val="18"/>
              </w:rPr>
              <w:t>15.308.241</w:t>
            </w:r>
          </w:p>
        </w:tc>
        <w:tc>
          <w:tcPr>
            <w:tcW w:w="1530" w:type="dxa"/>
            <w:tcBorders>
              <w:top w:val="nil"/>
              <w:left w:val="nil"/>
              <w:bottom w:val="nil"/>
              <w:right w:val="nil"/>
            </w:tcBorders>
            <w:shd w:val="clear" w:color="auto" w:fill="auto"/>
            <w:noWrap/>
            <w:vAlign w:val="center"/>
          </w:tcPr>
          <w:p w14:paraId="5E70079B" w14:textId="77777777" w:rsidR="00C773D0" w:rsidRPr="00A10AD6" w:rsidRDefault="00FE7EB5" w:rsidP="00A10AD6">
            <w:pPr>
              <w:pStyle w:val="Entabla"/>
              <w:rPr>
                <w:rFonts w:ascii="Arial" w:hAnsi="Arial" w:cs="Arial"/>
                <w:sz w:val="18"/>
                <w:szCs w:val="18"/>
              </w:rPr>
            </w:pPr>
            <w:r w:rsidRPr="00A10AD6">
              <w:rPr>
                <w:rFonts w:ascii="Arial" w:hAnsi="Arial" w:cs="Arial"/>
                <w:sz w:val="18"/>
                <w:szCs w:val="18"/>
              </w:rPr>
              <w:t>15.379.342</w:t>
            </w:r>
          </w:p>
        </w:tc>
        <w:tc>
          <w:tcPr>
            <w:tcW w:w="1440" w:type="dxa"/>
            <w:tcBorders>
              <w:top w:val="nil"/>
              <w:left w:val="nil"/>
              <w:bottom w:val="nil"/>
              <w:right w:val="nil"/>
            </w:tcBorders>
            <w:shd w:val="clear" w:color="auto" w:fill="auto"/>
            <w:noWrap/>
            <w:vAlign w:val="center"/>
          </w:tcPr>
          <w:p w14:paraId="0AE0BBEC" w14:textId="77777777" w:rsidR="00C773D0" w:rsidRPr="00A10AD6" w:rsidRDefault="00FE7EB5" w:rsidP="00A10AD6">
            <w:pPr>
              <w:pStyle w:val="Entabla"/>
              <w:rPr>
                <w:rFonts w:ascii="Arial" w:hAnsi="Arial" w:cs="Arial"/>
                <w:sz w:val="18"/>
                <w:szCs w:val="18"/>
              </w:rPr>
            </w:pPr>
            <w:r w:rsidRPr="00A10AD6">
              <w:rPr>
                <w:rFonts w:ascii="Arial" w:hAnsi="Arial" w:cs="Arial"/>
                <w:sz w:val="18"/>
                <w:szCs w:val="18"/>
              </w:rPr>
              <w:t>71.101</w:t>
            </w:r>
          </w:p>
        </w:tc>
        <w:tc>
          <w:tcPr>
            <w:tcW w:w="1080" w:type="dxa"/>
            <w:tcBorders>
              <w:top w:val="nil"/>
              <w:left w:val="nil"/>
              <w:bottom w:val="nil"/>
              <w:right w:val="nil"/>
            </w:tcBorders>
            <w:shd w:val="clear" w:color="auto" w:fill="auto"/>
            <w:noWrap/>
            <w:vAlign w:val="center"/>
          </w:tcPr>
          <w:p w14:paraId="6A9614D0" w14:textId="77777777" w:rsidR="00C773D0" w:rsidRPr="00A10AD6" w:rsidRDefault="00274C02" w:rsidP="00A10AD6">
            <w:pPr>
              <w:pStyle w:val="Entabla"/>
              <w:rPr>
                <w:rFonts w:ascii="Arial" w:hAnsi="Arial" w:cs="Arial"/>
                <w:b/>
                <w:bCs/>
                <w:sz w:val="18"/>
                <w:szCs w:val="18"/>
              </w:rPr>
            </w:pPr>
            <w:r w:rsidRPr="00A10AD6">
              <w:rPr>
                <w:rFonts w:ascii="Arial" w:hAnsi="Arial" w:cs="Arial"/>
                <w:sz w:val="18"/>
                <w:szCs w:val="18"/>
              </w:rPr>
              <w:t>1,</w:t>
            </w:r>
            <w:r w:rsidR="00FE7EB5" w:rsidRPr="00A10AD6">
              <w:rPr>
                <w:rFonts w:ascii="Arial" w:hAnsi="Arial" w:cs="Arial"/>
                <w:sz w:val="18"/>
                <w:szCs w:val="18"/>
              </w:rPr>
              <w:t>00</w:t>
            </w:r>
          </w:p>
        </w:tc>
        <w:tc>
          <w:tcPr>
            <w:tcW w:w="900" w:type="dxa"/>
            <w:tcBorders>
              <w:top w:val="nil"/>
              <w:left w:val="nil"/>
              <w:bottom w:val="nil"/>
              <w:right w:val="nil"/>
            </w:tcBorders>
            <w:shd w:val="clear" w:color="auto" w:fill="auto"/>
            <w:vAlign w:val="center"/>
          </w:tcPr>
          <w:p w14:paraId="1AA965BA" w14:textId="77777777" w:rsidR="00C773D0" w:rsidRPr="00A10AD6" w:rsidRDefault="00FE7EB5" w:rsidP="00A10AD6">
            <w:pPr>
              <w:pStyle w:val="Entabla"/>
              <w:rPr>
                <w:rFonts w:ascii="Arial" w:hAnsi="Arial" w:cs="Arial"/>
                <w:sz w:val="18"/>
                <w:szCs w:val="18"/>
              </w:rPr>
            </w:pPr>
            <w:r w:rsidRPr="00A10AD6">
              <w:rPr>
                <w:rFonts w:ascii="Arial" w:hAnsi="Arial" w:cs="Arial"/>
                <w:sz w:val="18"/>
                <w:szCs w:val="18"/>
              </w:rPr>
              <w:t>12</w:t>
            </w:r>
            <w:r w:rsidR="00C773D0" w:rsidRPr="00A10AD6">
              <w:rPr>
                <w:rFonts w:ascii="Arial" w:hAnsi="Arial" w:cs="Arial"/>
                <w:sz w:val="18"/>
                <w:szCs w:val="18"/>
              </w:rPr>
              <w:t>%</w:t>
            </w:r>
          </w:p>
        </w:tc>
      </w:tr>
      <w:tr w:rsidR="0041238D" w:rsidRPr="00A10AD6" w14:paraId="47D168B0" w14:textId="77777777" w:rsidTr="00323D49">
        <w:trPr>
          <w:trHeight w:val="300"/>
        </w:trPr>
        <w:tc>
          <w:tcPr>
            <w:tcW w:w="1843" w:type="dxa"/>
            <w:tcBorders>
              <w:top w:val="single" w:sz="4" w:space="0" w:color="auto"/>
              <w:left w:val="nil"/>
              <w:bottom w:val="single" w:sz="4" w:space="0" w:color="auto"/>
              <w:right w:val="nil"/>
            </w:tcBorders>
            <w:shd w:val="clear" w:color="auto" w:fill="auto"/>
            <w:noWrap/>
            <w:vAlign w:val="center"/>
          </w:tcPr>
          <w:p w14:paraId="5AC1946A" w14:textId="77777777" w:rsidR="0041238D" w:rsidRPr="00A10AD6" w:rsidRDefault="0041238D" w:rsidP="00A10AD6">
            <w:pPr>
              <w:pStyle w:val="Entabla"/>
              <w:rPr>
                <w:rFonts w:ascii="Arial" w:hAnsi="Arial" w:cs="Arial"/>
                <w:b/>
                <w:sz w:val="18"/>
                <w:szCs w:val="18"/>
                <w:lang w:val="es-ES_tradnl"/>
              </w:rPr>
            </w:pPr>
            <w:r w:rsidRPr="00A10AD6">
              <w:rPr>
                <w:rFonts w:ascii="Arial" w:hAnsi="Arial" w:cs="Arial"/>
                <w:b/>
                <w:sz w:val="18"/>
                <w:szCs w:val="18"/>
                <w:lang w:val="es-ES_tradnl"/>
              </w:rPr>
              <w:lastRenderedPageBreak/>
              <w:t xml:space="preserve">Escenario </w:t>
            </w:r>
            <w:r w:rsidR="00C773D0" w:rsidRPr="00A10AD6">
              <w:rPr>
                <w:rFonts w:ascii="Arial" w:hAnsi="Arial" w:cs="Arial"/>
                <w:b/>
                <w:sz w:val="18"/>
                <w:szCs w:val="18"/>
                <w:lang w:val="es-ES_tradnl"/>
              </w:rPr>
              <w:t>3</w:t>
            </w:r>
            <w:r w:rsidRPr="00A10AD6">
              <w:rPr>
                <w:rFonts w:ascii="Arial" w:hAnsi="Arial" w:cs="Arial"/>
                <w:b/>
                <w:sz w:val="18"/>
                <w:szCs w:val="18"/>
                <w:lang w:val="es-ES_tradnl"/>
              </w:rPr>
              <w:t>-</w:t>
            </w:r>
            <w:r w:rsidR="00C773D0" w:rsidRPr="00A10AD6">
              <w:rPr>
                <w:rFonts w:ascii="Arial" w:hAnsi="Arial" w:cs="Arial"/>
                <w:b/>
                <w:sz w:val="18"/>
                <w:szCs w:val="18"/>
                <w:lang w:val="es-ES_tradnl"/>
              </w:rPr>
              <w:t>Favorable</w:t>
            </w:r>
          </w:p>
        </w:tc>
        <w:tc>
          <w:tcPr>
            <w:tcW w:w="1280" w:type="dxa"/>
            <w:tcBorders>
              <w:top w:val="single" w:sz="4" w:space="0" w:color="auto"/>
              <w:left w:val="nil"/>
              <w:bottom w:val="single" w:sz="4" w:space="0" w:color="auto"/>
              <w:right w:val="nil"/>
            </w:tcBorders>
            <w:shd w:val="clear" w:color="auto" w:fill="auto"/>
            <w:noWrap/>
            <w:vAlign w:val="center"/>
          </w:tcPr>
          <w:p w14:paraId="4F678F55" w14:textId="77777777" w:rsidR="0041238D" w:rsidRPr="00A10AD6" w:rsidRDefault="0041238D" w:rsidP="00A10AD6">
            <w:pPr>
              <w:pStyle w:val="Entabla"/>
              <w:rPr>
                <w:rFonts w:ascii="Arial" w:hAnsi="Arial" w:cs="Arial"/>
                <w:b/>
                <w:sz w:val="18"/>
                <w:szCs w:val="18"/>
                <w:lang w:val="es-ES_tradnl"/>
              </w:rPr>
            </w:pPr>
            <w:r w:rsidRPr="00A10AD6">
              <w:rPr>
                <w:rFonts w:ascii="Arial" w:hAnsi="Arial" w:cs="Arial"/>
                <w:b/>
                <w:sz w:val="18"/>
                <w:szCs w:val="18"/>
                <w:lang w:val="es-ES_tradnl"/>
              </w:rPr>
              <w:t> </w:t>
            </w:r>
          </w:p>
        </w:tc>
        <w:tc>
          <w:tcPr>
            <w:tcW w:w="1530" w:type="dxa"/>
            <w:tcBorders>
              <w:top w:val="single" w:sz="4" w:space="0" w:color="auto"/>
              <w:left w:val="nil"/>
              <w:bottom w:val="single" w:sz="4" w:space="0" w:color="auto"/>
              <w:right w:val="nil"/>
            </w:tcBorders>
            <w:shd w:val="clear" w:color="auto" w:fill="auto"/>
            <w:noWrap/>
            <w:vAlign w:val="center"/>
          </w:tcPr>
          <w:p w14:paraId="52F28E23" w14:textId="77777777" w:rsidR="0041238D" w:rsidRPr="00A10AD6" w:rsidRDefault="0041238D" w:rsidP="00A10AD6">
            <w:pPr>
              <w:pStyle w:val="Entabla"/>
              <w:rPr>
                <w:rFonts w:ascii="Arial" w:hAnsi="Arial" w:cs="Arial"/>
                <w:b/>
                <w:sz w:val="18"/>
                <w:szCs w:val="18"/>
                <w:lang w:val="es-ES_tradnl"/>
              </w:rPr>
            </w:pPr>
            <w:r w:rsidRPr="00A10AD6">
              <w:rPr>
                <w:rFonts w:ascii="Arial" w:hAnsi="Arial" w:cs="Arial"/>
                <w:b/>
                <w:sz w:val="18"/>
                <w:szCs w:val="18"/>
                <w:lang w:val="es-ES_tradnl"/>
              </w:rPr>
              <w:t> </w:t>
            </w:r>
          </w:p>
        </w:tc>
        <w:tc>
          <w:tcPr>
            <w:tcW w:w="1440" w:type="dxa"/>
            <w:tcBorders>
              <w:top w:val="single" w:sz="4" w:space="0" w:color="auto"/>
              <w:left w:val="nil"/>
              <w:bottom w:val="single" w:sz="4" w:space="0" w:color="auto"/>
              <w:right w:val="nil"/>
            </w:tcBorders>
            <w:shd w:val="clear" w:color="auto" w:fill="auto"/>
            <w:noWrap/>
            <w:vAlign w:val="center"/>
          </w:tcPr>
          <w:p w14:paraId="3E43C1E3" w14:textId="77777777" w:rsidR="0041238D" w:rsidRPr="00A10AD6" w:rsidRDefault="0041238D" w:rsidP="00A10AD6">
            <w:pPr>
              <w:pStyle w:val="Entabla"/>
              <w:rPr>
                <w:rFonts w:ascii="Arial" w:hAnsi="Arial" w:cs="Arial"/>
                <w:b/>
                <w:sz w:val="18"/>
                <w:szCs w:val="18"/>
                <w:lang w:val="es-ES_tradnl"/>
              </w:rPr>
            </w:pPr>
            <w:r w:rsidRPr="00A10AD6">
              <w:rPr>
                <w:rFonts w:ascii="Arial" w:hAnsi="Arial" w:cs="Arial"/>
                <w:b/>
                <w:sz w:val="18"/>
                <w:szCs w:val="18"/>
                <w:lang w:val="es-ES_tradnl"/>
              </w:rPr>
              <w:t> </w:t>
            </w:r>
          </w:p>
        </w:tc>
        <w:tc>
          <w:tcPr>
            <w:tcW w:w="1080" w:type="dxa"/>
            <w:tcBorders>
              <w:top w:val="single" w:sz="4" w:space="0" w:color="auto"/>
              <w:left w:val="nil"/>
              <w:bottom w:val="single" w:sz="4" w:space="0" w:color="auto"/>
              <w:right w:val="nil"/>
            </w:tcBorders>
            <w:shd w:val="clear" w:color="auto" w:fill="auto"/>
            <w:noWrap/>
            <w:vAlign w:val="center"/>
          </w:tcPr>
          <w:p w14:paraId="4871EDE4" w14:textId="77777777" w:rsidR="0041238D" w:rsidRPr="00A10AD6" w:rsidRDefault="0041238D" w:rsidP="00A10AD6">
            <w:pPr>
              <w:pStyle w:val="Entabla"/>
              <w:rPr>
                <w:rFonts w:ascii="Arial" w:hAnsi="Arial" w:cs="Arial"/>
                <w:b/>
                <w:sz w:val="18"/>
                <w:szCs w:val="18"/>
                <w:lang w:val="es-ES_tradnl"/>
              </w:rPr>
            </w:pPr>
            <w:r w:rsidRPr="00A10AD6">
              <w:rPr>
                <w:rFonts w:ascii="Arial" w:hAnsi="Arial" w:cs="Arial"/>
                <w:b/>
                <w:sz w:val="18"/>
                <w:szCs w:val="18"/>
                <w:lang w:val="es-ES_tradnl"/>
              </w:rPr>
              <w:t> </w:t>
            </w:r>
          </w:p>
        </w:tc>
        <w:tc>
          <w:tcPr>
            <w:tcW w:w="900" w:type="dxa"/>
            <w:tcBorders>
              <w:top w:val="single" w:sz="4" w:space="0" w:color="auto"/>
              <w:left w:val="nil"/>
              <w:bottom w:val="single" w:sz="4" w:space="0" w:color="auto"/>
              <w:right w:val="nil"/>
            </w:tcBorders>
            <w:shd w:val="clear" w:color="auto" w:fill="auto"/>
          </w:tcPr>
          <w:p w14:paraId="55C02828" w14:textId="77777777" w:rsidR="0041238D" w:rsidRPr="00A10AD6" w:rsidRDefault="0041238D" w:rsidP="00A10AD6">
            <w:pPr>
              <w:pStyle w:val="Entabla"/>
              <w:rPr>
                <w:rFonts w:ascii="Arial" w:hAnsi="Arial" w:cs="Arial"/>
                <w:b/>
                <w:sz w:val="18"/>
                <w:szCs w:val="18"/>
                <w:lang w:val="es-ES_tradnl"/>
              </w:rPr>
            </w:pPr>
          </w:p>
        </w:tc>
      </w:tr>
      <w:tr w:rsidR="000236AC" w:rsidRPr="00A10AD6" w14:paraId="4D2677AA" w14:textId="77777777" w:rsidTr="00323D49">
        <w:trPr>
          <w:trHeight w:val="300"/>
        </w:trPr>
        <w:tc>
          <w:tcPr>
            <w:tcW w:w="1843" w:type="dxa"/>
            <w:tcBorders>
              <w:top w:val="nil"/>
              <w:left w:val="nil"/>
              <w:bottom w:val="nil"/>
              <w:right w:val="nil"/>
            </w:tcBorders>
            <w:shd w:val="clear" w:color="auto" w:fill="auto"/>
            <w:noWrap/>
            <w:vAlign w:val="center"/>
          </w:tcPr>
          <w:p w14:paraId="47A9FFD4" w14:textId="77777777" w:rsidR="000236AC" w:rsidRPr="00A10AD6" w:rsidRDefault="000236AC" w:rsidP="00A10AD6">
            <w:pPr>
              <w:pStyle w:val="Entabla"/>
              <w:rPr>
                <w:rFonts w:ascii="Arial" w:hAnsi="Arial" w:cs="Arial"/>
                <w:sz w:val="18"/>
                <w:szCs w:val="18"/>
              </w:rPr>
            </w:pPr>
            <w:r w:rsidRPr="00A10AD6">
              <w:rPr>
                <w:rFonts w:ascii="Arial" w:hAnsi="Arial" w:cs="Arial"/>
                <w:sz w:val="18"/>
                <w:szCs w:val="18"/>
              </w:rPr>
              <w:t>Aumento de eficiencia</w:t>
            </w:r>
          </w:p>
        </w:tc>
        <w:tc>
          <w:tcPr>
            <w:tcW w:w="1280" w:type="dxa"/>
            <w:tcBorders>
              <w:top w:val="nil"/>
              <w:left w:val="nil"/>
              <w:bottom w:val="nil"/>
              <w:right w:val="nil"/>
            </w:tcBorders>
            <w:shd w:val="clear" w:color="auto" w:fill="auto"/>
            <w:noWrap/>
            <w:vAlign w:val="center"/>
          </w:tcPr>
          <w:p w14:paraId="5FC84453" w14:textId="77777777" w:rsidR="000236AC" w:rsidRPr="00A10AD6" w:rsidRDefault="000236AC" w:rsidP="00A10AD6">
            <w:pPr>
              <w:pStyle w:val="Entabla"/>
              <w:rPr>
                <w:rFonts w:ascii="Arial" w:hAnsi="Arial" w:cs="Arial"/>
                <w:sz w:val="18"/>
                <w:szCs w:val="18"/>
              </w:rPr>
            </w:pPr>
          </w:p>
        </w:tc>
        <w:tc>
          <w:tcPr>
            <w:tcW w:w="1530" w:type="dxa"/>
            <w:tcBorders>
              <w:top w:val="nil"/>
              <w:left w:val="nil"/>
              <w:bottom w:val="nil"/>
              <w:right w:val="nil"/>
            </w:tcBorders>
            <w:shd w:val="clear" w:color="auto" w:fill="auto"/>
            <w:noWrap/>
            <w:vAlign w:val="center"/>
          </w:tcPr>
          <w:p w14:paraId="20F21BF7" w14:textId="77777777" w:rsidR="000236AC" w:rsidRPr="00A10AD6" w:rsidRDefault="00811334" w:rsidP="00A10AD6">
            <w:pPr>
              <w:pStyle w:val="Entabla"/>
              <w:rPr>
                <w:rFonts w:ascii="Arial" w:hAnsi="Arial" w:cs="Arial"/>
                <w:sz w:val="18"/>
                <w:szCs w:val="18"/>
              </w:rPr>
            </w:pPr>
            <w:r w:rsidRPr="00A10AD6">
              <w:rPr>
                <w:rFonts w:ascii="Arial" w:hAnsi="Arial" w:cs="Arial"/>
                <w:sz w:val="18"/>
                <w:szCs w:val="18"/>
              </w:rPr>
              <w:t>15.696.795</w:t>
            </w:r>
          </w:p>
        </w:tc>
        <w:tc>
          <w:tcPr>
            <w:tcW w:w="1440" w:type="dxa"/>
            <w:tcBorders>
              <w:top w:val="nil"/>
              <w:left w:val="nil"/>
              <w:bottom w:val="nil"/>
              <w:right w:val="nil"/>
            </w:tcBorders>
            <w:shd w:val="clear" w:color="auto" w:fill="auto"/>
            <w:noWrap/>
            <w:vAlign w:val="center"/>
          </w:tcPr>
          <w:p w14:paraId="03279738" w14:textId="77777777" w:rsidR="000236AC" w:rsidRPr="00A10AD6" w:rsidRDefault="000236AC" w:rsidP="00A10AD6">
            <w:pPr>
              <w:pStyle w:val="Entabla"/>
              <w:rPr>
                <w:rFonts w:ascii="Arial" w:hAnsi="Arial" w:cs="Arial"/>
                <w:sz w:val="18"/>
                <w:szCs w:val="18"/>
              </w:rPr>
            </w:pPr>
          </w:p>
        </w:tc>
        <w:tc>
          <w:tcPr>
            <w:tcW w:w="1080" w:type="dxa"/>
            <w:tcBorders>
              <w:top w:val="nil"/>
              <w:left w:val="nil"/>
              <w:bottom w:val="nil"/>
              <w:right w:val="nil"/>
            </w:tcBorders>
            <w:shd w:val="clear" w:color="auto" w:fill="auto"/>
            <w:noWrap/>
            <w:vAlign w:val="center"/>
          </w:tcPr>
          <w:p w14:paraId="20E0F392" w14:textId="77777777" w:rsidR="000236AC" w:rsidRPr="00A10AD6" w:rsidRDefault="000236AC" w:rsidP="00A10AD6">
            <w:pPr>
              <w:pStyle w:val="Entabla"/>
              <w:rPr>
                <w:rFonts w:ascii="Arial" w:hAnsi="Arial" w:cs="Arial"/>
                <w:sz w:val="18"/>
                <w:szCs w:val="18"/>
              </w:rPr>
            </w:pPr>
          </w:p>
        </w:tc>
        <w:tc>
          <w:tcPr>
            <w:tcW w:w="900" w:type="dxa"/>
            <w:tcBorders>
              <w:top w:val="nil"/>
              <w:left w:val="nil"/>
              <w:bottom w:val="nil"/>
              <w:right w:val="nil"/>
            </w:tcBorders>
            <w:shd w:val="clear" w:color="auto" w:fill="auto"/>
            <w:vAlign w:val="center"/>
          </w:tcPr>
          <w:p w14:paraId="70ECF2AB" w14:textId="77777777" w:rsidR="000236AC" w:rsidRPr="00A10AD6" w:rsidRDefault="000236AC" w:rsidP="00A10AD6">
            <w:pPr>
              <w:pStyle w:val="Entabla"/>
              <w:rPr>
                <w:rFonts w:ascii="Arial" w:hAnsi="Arial" w:cs="Arial"/>
                <w:sz w:val="18"/>
                <w:szCs w:val="18"/>
              </w:rPr>
            </w:pPr>
          </w:p>
        </w:tc>
      </w:tr>
      <w:tr w:rsidR="000236AC" w:rsidRPr="00A10AD6" w14:paraId="01F51A0C" w14:textId="77777777" w:rsidTr="00323D49">
        <w:trPr>
          <w:trHeight w:val="300"/>
        </w:trPr>
        <w:tc>
          <w:tcPr>
            <w:tcW w:w="1843" w:type="dxa"/>
            <w:tcBorders>
              <w:top w:val="nil"/>
              <w:left w:val="nil"/>
              <w:bottom w:val="nil"/>
              <w:right w:val="nil"/>
            </w:tcBorders>
            <w:shd w:val="clear" w:color="auto" w:fill="auto"/>
            <w:noWrap/>
            <w:vAlign w:val="center"/>
          </w:tcPr>
          <w:p w14:paraId="57C9A42D" w14:textId="77777777" w:rsidR="000236AC" w:rsidRPr="00A10AD6" w:rsidRDefault="000236AC" w:rsidP="00A10AD6">
            <w:pPr>
              <w:pStyle w:val="Entabla"/>
              <w:rPr>
                <w:rFonts w:ascii="Arial" w:hAnsi="Arial" w:cs="Arial"/>
                <w:sz w:val="18"/>
                <w:szCs w:val="18"/>
              </w:rPr>
            </w:pPr>
            <w:r w:rsidRPr="00A10AD6">
              <w:rPr>
                <w:rFonts w:ascii="Arial" w:hAnsi="Arial" w:cs="Arial"/>
                <w:sz w:val="18"/>
                <w:szCs w:val="18"/>
              </w:rPr>
              <w:t>Reducción de tiempo de trámites</w:t>
            </w:r>
          </w:p>
        </w:tc>
        <w:tc>
          <w:tcPr>
            <w:tcW w:w="1280" w:type="dxa"/>
            <w:tcBorders>
              <w:top w:val="nil"/>
              <w:left w:val="nil"/>
              <w:bottom w:val="nil"/>
              <w:right w:val="nil"/>
            </w:tcBorders>
            <w:shd w:val="clear" w:color="auto" w:fill="auto"/>
            <w:noWrap/>
            <w:vAlign w:val="center"/>
          </w:tcPr>
          <w:p w14:paraId="6DAC3001" w14:textId="77777777" w:rsidR="000236AC" w:rsidRPr="00A10AD6" w:rsidRDefault="000236AC" w:rsidP="00A10AD6">
            <w:pPr>
              <w:pStyle w:val="Entabla"/>
              <w:rPr>
                <w:rFonts w:ascii="Arial" w:hAnsi="Arial" w:cs="Arial"/>
                <w:sz w:val="18"/>
                <w:szCs w:val="18"/>
              </w:rPr>
            </w:pPr>
          </w:p>
        </w:tc>
        <w:tc>
          <w:tcPr>
            <w:tcW w:w="1530" w:type="dxa"/>
            <w:tcBorders>
              <w:top w:val="nil"/>
              <w:left w:val="nil"/>
              <w:bottom w:val="nil"/>
              <w:right w:val="nil"/>
            </w:tcBorders>
            <w:shd w:val="clear" w:color="auto" w:fill="auto"/>
            <w:noWrap/>
            <w:vAlign w:val="center"/>
          </w:tcPr>
          <w:p w14:paraId="01BA9885" w14:textId="77777777" w:rsidR="000236AC" w:rsidRPr="00A10AD6" w:rsidRDefault="00811334" w:rsidP="00A10AD6">
            <w:pPr>
              <w:pStyle w:val="Entabla"/>
              <w:rPr>
                <w:rFonts w:ascii="Arial" w:hAnsi="Arial" w:cs="Arial"/>
                <w:sz w:val="18"/>
                <w:szCs w:val="18"/>
              </w:rPr>
            </w:pPr>
            <w:r w:rsidRPr="00A10AD6">
              <w:rPr>
                <w:rFonts w:ascii="Arial" w:hAnsi="Arial" w:cs="Arial"/>
                <w:sz w:val="18"/>
                <w:szCs w:val="18"/>
              </w:rPr>
              <w:t>9.935.441</w:t>
            </w:r>
          </w:p>
        </w:tc>
        <w:tc>
          <w:tcPr>
            <w:tcW w:w="1440" w:type="dxa"/>
            <w:tcBorders>
              <w:top w:val="nil"/>
              <w:left w:val="nil"/>
              <w:bottom w:val="nil"/>
              <w:right w:val="nil"/>
            </w:tcBorders>
            <w:shd w:val="clear" w:color="auto" w:fill="auto"/>
            <w:noWrap/>
            <w:vAlign w:val="center"/>
          </w:tcPr>
          <w:p w14:paraId="6E79C70F" w14:textId="77777777" w:rsidR="000236AC" w:rsidRPr="00A10AD6" w:rsidRDefault="000236AC" w:rsidP="00A10AD6">
            <w:pPr>
              <w:pStyle w:val="Entabla"/>
              <w:rPr>
                <w:rFonts w:ascii="Arial" w:hAnsi="Arial" w:cs="Arial"/>
                <w:sz w:val="18"/>
                <w:szCs w:val="18"/>
              </w:rPr>
            </w:pPr>
          </w:p>
        </w:tc>
        <w:tc>
          <w:tcPr>
            <w:tcW w:w="1080" w:type="dxa"/>
            <w:tcBorders>
              <w:top w:val="nil"/>
              <w:left w:val="nil"/>
              <w:bottom w:val="nil"/>
              <w:right w:val="nil"/>
            </w:tcBorders>
            <w:shd w:val="clear" w:color="auto" w:fill="auto"/>
            <w:noWrap/>
            <w:vAlign w:val="center"/>
          </w:tcPr>
          <w:p w14:paraId="50D672C0" w14:textId="77777777" w:rsidR="000236AC" w:rsidRPr="00A10AD6" w:rsidRDefault="000236AC" w:rsidP="00A10AD6">
            <w:pPr>
              <w:pStyle w:val="Entabla"/>
              <w:rPr>
                <w:rFonts w:ascii="Arial" w:hAnsi="Arial" w:cs="Arial"/>
                <w:sz w:val="18"/>
                <w:szCs w:val="18"/>
              </w:rPr>
            </w:pPr>
          </w:p>
        </w:tc>
        <w:tc>
          <w:tcPr>
            <w:tcW w:w="900" w:type="dxa"/>
            <w:tcBorders>
              <w:top w:val="nil"/>
              <w:left w:val="nil"/>
              <w:bottom w:val="nil"/>
              <w:right w:val="nil"/>
            </w:tcBorders>
            <w:shd w:val="clear" w:color="auto" w:fill="auto"/>
            <w:vAlign w:val="center"/>
          </w:tcPr>
          <w:p w14:paraId="4DFD1AAC" w14:textId="77777777" w:rsidR="000236AC" w:rsidRPr="00A10AD6" w:rsidRDefault="000236AC" w:rsidP="00A10AD6">
            <w:pPr>
              <w:pStyle w:val="Entabla"/>
              <w:rPr>
                <w:rFonts w:ascii="Arial" w:hAnsi="Arial" w:cs="Arial"/>
                <w:sz w:val="18"/>
                <w:szCs w:val="18"/>
              </w:rPr>
            </w:pPr>
          </w:p>
        </w:tc>
      </w:tr>
      <w:tr w:rsidR="004A458B" w:rsidRPr="00A10AD6" w14:paraId="44FBC4FB" w14:textId="77777777" w:rsidTr="00323D49">
        <w:trPr>
          <w:trHeight w:val="300"/>
        </w:trPr>
        <w:tc>
          <w:tcPr>
            <w:tcW w:w="1843" w:type="dxa"/>
            <w:tcBorders>
              <w:top w:val="nil"/>
              <w:left w:val="nil"/>
              <w:bottom w:val="nil"/>
              <w:right w:val="nil"/>
            </w:tcBorders>
            <w:shd w:val="clear" w:color="auto" w:fill="auto"/>
            <w:noWrap/>
            <w:vAlign w:val="center"/>
          </w:tcPr>
          <w:p w14:paraId="32F4DE81" w14:textId="77777777" w:rsidR="004A458B" w:rsidRPr="00A10AD6" w:rsidRDefault="004A458B" w:rsidP="00A10AD6">
            <w:pPr>
              <w:pStyle w:val="Entabla"/>
              <w:rPr>
                <w:rFonts w:ascii="Arial" w:hAnsi="Arial" w:cs="Arial"/>
                <w:sz w:val="18"/>
                <w:szCs w:val="18"/>
              </w:rPr>
            </w:pPr>
            <w:r w:rsidRPr="00A10AD6">
              <w:rPr>
                <w:rFonts w:ascii="Arial" w:hAnsi="Arial" w:cs="Arial"/>
                <w:sz w:val="18"/>
                <w:szCs w:val="18"/>
              </w:rPr>
              <w:t>Total</w:t>
            </w:r>
          </w:p>
        </w:tc>
        <w:tc>
          <w:tcPr>
            <w:tcW w:w="1280" w:type="dxa"/>
            <w:tcBorders>
              <w:top w:val="nil"/>
              <w:left w:val="nil"/>
              <w:bottom w:val="nil"/>
              <w:right w:val="nil"/>
            </w:tcBorders>
            <w:shd w:val="clear" w:color="auto" w:fill="auto"/>
            <w:noWrap/>
            <w:vAlign w:val="center"/>
          </w:tcPr>
          <w:p w14:paraId="7708D1C8" w14:textId="77777777" w:rsidR="004A458B" w:rsidRPr="00A10AD6" w:rsidRDefault="00AC080F" w:rsidP="00A10AD6">
            <w:pPr>
              <w:pStyle w:val="Entabla"/>
              <w:rPr>
                <w:rFonts w:ascii="Arial" w:hAnsi="Arial" w:cs="Arial"/>
                <w:sz w:val="18"/>
                <w:szCs w:val="18"/>
              </w:rPr>
            </w:pPr>
            <w:r w:rsidRPr="00A10AD6">
              <w:rPr>
                <w:rFonts w:ascii="Arial" w:hAnsi="Arial" w:cs="Arial"/>
                <w:sz w:val="18"/>
                <w:szCs w:val="18"/>
              </w:rPr>
              <w:t>15.308.241</w:t>
            </w:r>
          </w:p>
        </w:tc>
        <w:tc>
          <w:tcPr>
            <w:tcW w:w="1530" w:type="dxa"/>
            <w:tcBorders>
              <w:top w:val="nil"/>
              <w:left w:val="nil"/>
              <w:bottom w:val="nil"/>
              <w:right w:val="nil"/>
            </w:tcBorders>
            <w:shd w:val="clear" w:color="auto" w:fill="auto"/>
            <w:noWrap/>
            <w:vAlign w:val="center"/>
          </w:tcPr>
          <w:p w14:paraId="2864CB1C" w14:textId="77777777" w:rsidR="004A458B" w:rsidRPr="00A10AD6" w:rsidRDefault="00811334" w:rsidP="00A10AD6">
            <w:pPr>
              <w:pStyle w:val="Entabla"/>
              <w:rPr>
                <w:rFonts w:ascii="Arial" w:hAnsi="Arial" w:cs="Arial"/>
                <w:sz w:val="18"/>
                <w:szCs w:val="18"/>
              </w:rPr>
            </w:pPr>
            <w:r w:rsidRPr="00A10AD6">
              <w:rPr>
                <w:rFonts w:ascii="Arial" w:hAnsi="Arial" w:cs="Arial"/>
                <w:sz w:val="18"/>
                <w:szCs w:val="18"/>
              </w:rPr>
              <w:t>25.632.236</w:t>
            </w:r>
          </w:p>
        </w:tc>
        <w:tc>
          <w:tcPr>
            <w:tcW w:w="1440" w:type="dxa"/>
            <w:tcBorders>
              <w:top w:val="nil"/>
              <w:left w:val="nil"/>
              <w:bottom w:val="nil"/>
              <w:right w:val="nil"/>
            </w:tcBorders>
            <w:shd w:val="clear" w:color="auto" w:fill="auto"/>
            <w:noWrap/>
            <w:vAlign w:val="center"/>
          </w:tcPr>
          <w:p w14:paraId="3DD0C8EA" w14:textId="77777777" w:rsidR="004A458B" w:rsidRPr="00A10AD6" w:rsidRDefault="00811334" w:rsidP="00A10AD6">
            <w:pPr>
              <w:pStyle w:val="Entabla"/>
              <w:rPr>
                <w:rFonts w:ascii="Arial" w:hAnsi="Arial" w:cs="Arial"/>
                <w:sz w:val="18"/>
                <w:szCs w:val="18"/>
              </w:rPr>
            </w:pPr>
            <w:r w:rsidRPr="00A10AD6">
              <w:rPr>
                <w:rFonts w:ascii="Arial" w:hAnsi="Arial" w:cs="Arial"/>
                <w:sz w:val="18"/>
                <w:szCs w:val="18"/>
              </w:rPr>
              <w:t>10.323.995</w:t>
            </w:r>
          </w:p>
        </w:tc>
        <w:tc>
          <w:tcPr>
            <w:tcW w:w="1080" w:type="dxa"/>
            <w:tcBorders>
              <w:top w:val="nil"/>
              <w:left w:val="nil"/>
              <w:bottom w:val="nil"/>
              <w:right w:val="nil"/>
            </w:tcBorders>
            <w:shd w:val="clear" w:color="auto" w:fill="auto"/>
            <w:noWrap/>
            <w:vAlign w:val="center"/>
          </w:tcPr>
          <w:p w14:paraId="0DB88763" w14:textId="77777777" w:rsidR="004A458B" w:rsidRPr="00A10AD6" w:rsidRDefault="00083464" w:rsidP="00A10AD6">
            <w:pPr>
              <w:pStyle w:val="Entabla"/>
              <w:rPr>
                <w:rFonts w:ascii="Arial" w:hAnsi="Arial" w:cs="Arial"/>
                <w:sz w:val="18"/>
                <w:szCs w:val="18"/>
              </w:rPr>
            </w:pPr>
            <w:r w:rsidRPr="00A10AD6">
              <w:rPr>
                <w:rFonts w:ascii="Arial" w:hAnsi="Arial" w:cs="Arial"/>
                <w:sz w:val="18"/>
                <w:szCs w:val="18"/>
              </w:rPr>
              <w:t>1,</w:t>
            </w:r>
            <w:r w:rsidR="00FB5168" w:rsidRPr="00A10AD6">
              <w:rPr>
                <w:rFonts w:ascii="Arial" w:hAnsi="Arial" w:cs="Arial"/>
                <w:sz w:val="18"/>
                <w:szCs w:val="18"/>
              </w:rPr>
              <w:t>67</w:t>
            </w:r>
          </w:p>
        </w:tc>
        <w:tc>
          <w:tcPr>
            <w:tcW w:w="900" w:type="dxa"/>
            <w:tcBorders>
              <w:top w:val="nil"/>
              <w:left w:val="nil"/>
              <w:bottom w:val="nil"/>
              <w:right w:val="nil"/>
            </w:tcBorders>
            <w:shd w:val="clear" w:color="auto" w:fill="auto"/>
            <w:vAlign w:val="center"/>
          </w:tcPr>
          <w:p w14:paraId="7B2E944A" w14:textId="77777777" w:rsidR="004A458B" w:rsidRPr="00A10AD6" w:rsidRDefault="00811334" w:rsidP="00A10AD6">
            <w:pPr>
              <w:pStyle w:val="Entabla"/>
              <w:rPr>
                <w:rFonts w:ascii="Arial" w:hAnsi="Arial" w:cs="Arial"/>
                <w:b/>
                <w:bCs/>
                <w:sz w:val="18"/>
                <w:szCs w:val="18"/>
              </w:rPr>
            </w:pPr>
            <w:r w:rsidRPr="00A10AD6">
              <w:rPr>
                <w:rFonts w:ascii="Arial" w:hAnsi="Arial" w:cs="Arial"/>
                <w:sz w:val="18"/>
                <w:szCs w:val="18"/>
              </w:rPr>
              <w:t>22</w:t>
            </w:r>
            <w:r w:rsidR="004A458B" w:rsidRPr="00A10AD6">
              <w:rPr>
                <w:rFonts w:ascii="Arial" w:hAnsi="Arial" w:cs="Arial"/>
                <w:sz w:val="18"/>
                <w:szCs w:val="18"/>
              </w:rPr>
              <w:t>%</w:t>
            </w:r>
          </w:p>
        </w:tc>
      </w:tr>
    </w:tbl>
    <w:p w14:paraId="12E34EE7" w14:textId="77777777" w:rsidR="00B84211" w:rsidRPr="00A10AD6" w:rsidRDefault="00B84211" w:rsidP="00A10AD6">
      <w:pPr>
        <w:pStyle w:val="Paragraph"/>
        <w:numPr>
          <w:ilvl w:val="0"/>
          <w:numId w:val="0"/>
        </w:numPr>
        <w:spacing w:before="0" w:after="0"/>
        <w:ind w:left="567"/>
        <w:rPr>
          <w:rFonts w:ascii="Arial" w:hAnsi="Arial" w:cs="Arial"/>
          <w:szCs w:val="24"/>
        </w:rPr>
      </w:pPr>
    </w:p>
    <w:p w14:paraId="3556BE2C" w14:textId="77777777" w:rsidR="00B84211" w:rsidRPr="00323D49" w:rsidRDefault="009D413B" w:rsidP="00A10AD6">
      <w:pPr>
        <w:pStyle w:val="Paragraph"/>
        <w:numPr>
          <w:ilvl w:val="1"/>
          <w:numId w:val="5"/>
        </w:numPr>
        <w:spacing w:before="0" w:after="0"/>
        <w:ind w:hanging="786"/>
        <w:rPr>
          <w:rFonts w:ascii="Arial" w:hAnsi="Arial" w:cs="Arial"/>
          <w:sz w:val="22"/>
          <w:szCs w:val="22"/>
        </w:rPr>
      </w:pPr>
      <w:r w:rsidRPr="00323D49">
        <w:rPr>
          <w:rFonts w:ascii="Arial" w:hAnsi="Arial" w:cs="Arial"/>
          <w:sz w:val="22"/>
          <w:szCs w:val="22"/>
        </w:rPr>
        <w:t>En el escenario base</w:t>
      </w:r>
      <w:r w:rsidR="00CF7330" w:rsidRPr="00323D49">
        <w:rPr>
          <w:rFonts w:ascii="Arial" w:hAnsi="Arial" w:cs="Arial"/>
          <w:sz w:val="22"/>
          <w:szCs w:val="22"/>
        </w:rPr>
        <w:t>,</w:t>
      </w:r>
      <w:r w:rsidRPr="00323D49">
        <w:rPr>
          <w:rFonts w:ascii="Arial" w:hAnsi="Arial" w:cs="Arial"/>
          <w:sz w:val="22"/>
          <w:szCs w:val="22"/>
        </w:rPr>
        <w:t xml:space="preserve"> la relación costo beneficio para el </w:t>
      </w:r>
      <w:r w:rsidR="001A4762" w:rsidRPr="00323D49">
        <w:rPr>
          <w:rFonts w:ascii="Arial" w:hAnsi="Arial" w:cs="Arial"/>
          <w:sz w:val="22"/>
          <w:szCs w:val="22"/>
        </w:rPr>
        <w:t>Programa</w:t>
      </w:r>
      <w:r w:rsidRPr="00323D49">
        <w:rPr>
          <w:rFonts w:ascii="Arial" w:hAnsi="Arial" w:cs="Arial"/>
          <w:sz w:val="22"/>
          <w:szCs w:val="22"/>
        </w:rPr>
        <w:t xml:space="preserve"> resulta ser de </w:t>
      </w:r>
      <w:r w:rsidR="00B15D32" w:rsidRPr="00323D49">
        <w:rPr>
          <w:rFonts w:ascii="Arial" w:hAnsi="Arial" w:cs="Arial"/>
          <w:sz w:val="22"/>
          <w:szCs w:val="22"/>
        </w:rPr>
        <w:t>1,</w:t>
      </w:r>
      <w:r w:rsidR="00EF5706" w:rsidRPr="00323D49">
        <w:rPr>
          <w:rFonts w:ascii="Arial" w:hAnsi="Arial" w:cs="Arial"/>
          <w:sz w:val="22"/>
          <w:szCs w:val="22"/>
        </w:rPr>
        <w:t>33</w:t>
      </w:r>
      <w:r w:rsidR="00765476" w:rsidRPr="00323D49">
        <w:rPr>
          <w:rFonts w:ascii="Arial" w:hAnsi="Arial" w:cs="Arial"/>
          <w:sz w:val="22"/>
          <w:szCs w:val="22"/>
        </w:rPr>
        <w:t>.</w:t>
      </w:r>
      <w:r w:rsidRPr="00323D49">
        <w:rPr>
          <w:rFonts w:ascii="Arial" w:hAnsi="Arial" w:cs="Arial"/>
          <w:sz w:val="22"/>
          <w:szCs w:val="22"/>
        </w:rPr>
        <w:t xml:space="preserve"> Esto significa que se espera recuperar </w:t>
      </w:r>
      <w:r w:rsidR="00B15D32" w:rsidRPr="00323D49">
        <w:rPr>
          <w:rFonts w:ascii="Arial" w:hAnsi="Arial" w:cs="Arial"/>
          <w:sz w:val="22"/>
          <w:szCs w:val="22"/>
        </w:rPr>
        <w:t>1,</w:t>
      </w:r>
      <w:r w:rsidR="00EF5706" w:rsidRPr="00323D49">
        <w:rPr>
          <w:rFonts w:ascii="Arial" w:hAnsi="Arial" w:cs="Arial"/>
          <w:sz w:val="22"/>
          <w:szCs w:val="22"/>
        </w:rPr>
        <w:t xml:space="preserve">33 </w:t>
      </w:r>
      <w:r w:rsidRPr="00323D49">
        <w:rPr>
          <w:rFonts w:ascii="Arial" w:hAnsi="Arial" w:cs="Arial"/>
          <w:sz w:val="22"/>
          <w:szCs w:val="22"/>
        </w:rPr>
        <w:t>dólares por cada dólar invertido en el proyecto.</w:t>
      </w:r>
      <w:r w:rsidR="00494BDC" w:rsidRPr="00323D49">
        <w:rPr>
          <w:rFonts w:ascii="Arial" w:hAnsi="Arial" w:cs="Arial"/>
          <w:sz w:val="22"/>
          <w:szCs w:val="22"/>
        </w:rPr>
        <w:t xml:space="preserve"> </w:t>
      </w:r>
      <w:r w:rsidRPr="00323D49">
        <w:rPr>
          <w:rFonts w:ascii="Arial" w:hAnsi="Arial" w:cs="Arial"/>
          <w:sz w:val="22"/>
          <w:szCs w:val="22"/>
        </w:rPr>
        <w:t xml:space="preserve">La TIR social resulta ser del </w:t>
      </w:r>
      <w:r w:rsidR="00EF5706" w:rsidRPr="00323D49">
        <w:rPr>
          <w:rFonts w:ascii="Arial" w:hAnsi="Arial" w:cs="Arial"/>
          <w:sz w:val="22"/>
          <w:szCs w:val="22"/>
        </w:rPr>
        <w:t>18</w:t>
      </w:r>
      <w:r w:rsidR="005D7A35" w:rsidRPr="00323D49">
        <w:rPr>
          <w:rFonts w:ascii="Arial" w:hAnsi="Arial" w:cs="Arial"/>
          <w:sz w:val="22"/>
          <w:szCs w:val="22"/>
        </w:rPr>
        <w:t xml:space="preserve">%. </w:t>
      </w:r>
    </w:p>
    <w:p w14:paraId="5BCA780C" w14:textId="77777777" w:rsidR="00A10AD6" w:rsidRPr="00323D49" w:rsidRDefault="00A10AD6" w:rsidP="00A10AD6">
      <w:pPr>
        <w:pStyle w:val="Paragraph"/>
        <w:numPr>
          <w:ilvl w:val="0"/>
          <w:numId w:val="0"/>
        </w:numPr>
        <w:spacing w:before="0" w:after="0"/>
        <w:ind w:left="786"/>
        <w:rPr>
          <w:rFonts w:ascii="Arial" w:hAnsi="Arial" w:cs="Arial"/>
          <w:sz w:val="22"/>
          <w:szCs w:val="22"/>
        </w:rPr>
      </w:pPr>
    </w:p>
    <w:p w14:paraId="016C4AF1" w14:textId="77777777" w:rsidR="00BB39B4" w:rsidRPr="00323D49" w:rsidRDefault="00CC18C4" w:rsidP="00A10AD6">
      <w:pPr>
        <w:pStyle w:val="Paragraph"/>
        <w:numPr>
          <w:ilvl w:val="1"/>
          <w:numId w:val="5"/>
        </w:numPr>
        <w:spacing w:before="0" w:after="0"/>
        <w:ind w:hanging="786"/>
        <w:rPr>
          <w:rFonts w:ascii="Arial" w:hAnsi="Arial" w:cs="Arial"/>
          <w:sz w:val="22"/>
          <w:szCs w:val="22"/>
        </w:rPr>
      </w:pPr>
      <w:r w:rsidRPr="00323D49">
        <w:rPr>
          <w:rFonts w:ascii="Arial" w:hAnsi="Arial" w:cs="Arial"/>
          <w:sz w:val="22"/>
          <w:szCs w:val="22"/>
        </w:rPr>
        <w:t xml:space="preserve">En el escenario más conservador, </w:t>
      </w:r>
      <w:r w:rsidR="00EF5706" w:rsidRPr="00323D49">
        <w:rPr>
          <w:rFonts w:ascii="Arial" w:hAnsi="Arial" w:cs="Arial"/>
          <w:sz w:val="22"/>
          <w:szCs w:val="22"/>
        </w:rPr>
        <w:t>donde la ganancia de eficiencia y la reducción del tiempo de trámites son del</w:t>
      </w:r>
      <w:r w:rsidR="00E12022" w:rsidRPr="00323D49">
        <w:rPr>
          <w:rFonts w:ascii="Arial" w:hAnsi="Arial" w:cs="Arial"/>
          <w:sz w:val="22"/>
          <w:szCs w:val="22"/>
        </w:rPr>
        <w:t xml:space="preserve"> </w:t>
      </w:r>
      <w:r w:rsidR="00EF5706" w:rsidRPr="00323D49">
        <w:rPr>
          <w:rFonts w:ascii="Arial" w:hAnsi="Arial" w:cs="Arial"/>
          <w:sz w:val="22"/>
          <w:szCs w:val="22"/>
        </w:rPr>
        <w:t>6</w:t>
      </w:r>
      <w:r w:rsidR="005D471C" w:rsidRPr="00323D49">
        <w:rPr>
          <w:rFonts w:ascii="Arial" w:hAnsi="Arial" w:cs="Arial"/>
          <w:sz w:val="22"/>
          <w:szCs w:val="22"/>
        </w:rPr>
        <w:t>%</w:t>
      </w:r>
      <w:r w:rsidR="00EF592D" w:rsidRPr="00323D49">
        <w:rPr>
          <w:rFonts w:ascii="Arial" w:hAnsi="Arial" w:cs="Arial"/>
          <w:sz w:val="22"/>
          <w:szCs w:val="22"/>
        </w:rPr>
        <w:t>,</w:t>
      </w:r>
      <w:r w:rsidR="00F50CE0" w:rsidRPr="00323D49">
        <w:rPr>
          <w:rFonts w:ascii="Arial" w:hAnsi="Arial" w:cs="Arial"/>
          <w:sz w:val="22"/>
          <w:szCs w:val="22"/>
        </w:rPr>
        <w:t xml:space="preserve"> la</w:t>
      </w:r>
      <w:r w:rsidR="00CA6562" w:rsidRPr="00323D49">
        <w:rPr>
          <w:rFonts w:ascii="Arial" w:hAnsi="Arial" w:cs="Arial"/>
          <w:sz w:val="22"/>
          <w:szCs w:val="22"/>
        </w:rPr>
        <w:t xml:space="preserve"> </w:t>
      </w:r>
      <w:r w:rsidR="009D413B" w:rsidRPr="00323D49">
        <w:rPr>
          <w:rFonts w:ascii="Arial" w:hAnsi="Arial" w:cs="Arial"/>
          <w:sz w:val="22"/>
          <w:szCs w:val="22"/>
        </w:rPr>
        <w:t xml:space="preserve">TIR social </w:t>
      </w:r>
      <w:r w:rsidR="00F50CE0" w:rsidRPr="00323D49">
        <w:rPr>
          <w:rFonts w:ascii="Arial" w:hAnsi="Arial" w:cs="Arial"/>
          <w:sz w:val="22"/>
          <w:szCs w:val="22"/>
        </w:rPr>
        <w:t xml:space="preserve">del </w:t>
      </w:r>
      <w:r w:rsidR="001A4762" w:rsidRPr="00323D49">
        <w:rPr>
          <w:rFonts w:ascii="Arial" w:hAnsi="Arial" w:cs="Arial"/>
          <w:sz w:val="22"/>
          <w:szCs w:val="22"/>
        </w:rPr>
        <w:t>Programa</w:t>
      </w:r>
      <w:r w:rsidR="00F50CE0" w:rsidRPr="00323D49">
        <w:rPr>
          <w:rFonts w:ascii="Arial" w:hAnsi="Arial" w:cs="Arial"/>
          <w:sz w:val="22"/>
          <w:szCs w:val="22"/>
        </w:rPr>
        <w:t xml:space="preserve"> </w:t>
      </w:r>
      <w:r w:rsidR="00EF5706" w:rsidRPr="00323D49">
        <w:rPr>
          <w:rFonts w:ascii="Arial" w:hAnsi="Arial" w:cs="Arial"/>
          <w:sz w:val="22"/>
          <w:szCs w:val="22"/>
        </w:rPr>
        <w:t>asciende al 12% y la relación costo beneficio resulta ser 1,00</w:t>
      </w:r>
      <w:r w:rsidR="00BE76EC" w:rsidRPr="00323D49">
        <w:rPr>
          <w:rFonts w:ascii="Arial" w:hAnsi="Arial" w:cs="Arial"/>
          <w:sz w:val="22"/>
          <w:szCs w:val="22"/>
        </w:rPr>
        <w:t>,</w:t>
      </w:r>
      <w:r w:rsidR="009C18D2" w:rsidRPr="00323D49">
        <w:rPr>
          <w:rFonts w:ascii="Arial" w:hAnsi="Arial" w:cs="Arial"/>
          <w:sz w:val="22"/>
          <w:szCs w:val="22"/>
        </w:rPr>
        <w:t xml:space="preserve"> </w:t>
      </w:r>
      <w:r w:rsidR="00E27276" w:rsidRPr="00323D49">
        <w:rPr>
          <w:rFonts w:ascii="Arial" w:hAnsi="Arial" w:cs="Arial"/>
          <w:sz w:val="22"/>
          <w:szCs w:val="22"/>
        </w:rPr>
        <w:t xml:space="preserve">lo que muestra que </w:t>
      </w:r>
      <w:r w:rsidR="009C18D2" w:rsidRPr="00323D49">
        <w:rPr>
          <w:rFonts w:ascii="Arial" w:hAnsi="Arial" w:cs="Arial"/>
          <w:sz w:val="22"/>
          <w:szCs w:val="22"/>
        </w:rPr>
        <w:t xml:space="preserve">el </w:t>
      </w:r>
      <w:r w:rsidR="001A4762" w:rsidRPr="00323D49">
        <w:rPr>
          <w:rFonts w:ascii="Arial" w:hAnsi="Arial" w:cs="Arial"/>
          <w:sz w:val="22"/>
          <w:szCs w:val="22"/>
        </w:rPr>
        <w:t>Programa</w:t>
      </w:r>
      <w:r w:rsidR="009C18D2" w:rsidRPr="00323D49">
        <w:rPr>
          <w:rFonts w:ascii="Arial" w:hAnsi="Arial" w:cs="Arial"/>
          <w:sz w:val="22"/>
          <w:szCs w:val="22"/>
        </w:rPr>
        <w:t xml:space="preserve"> sigue siendo rentable</w:t>
      </w:r>
      <w:r w:rsidR="00E27276" w:rsidRPr="00323D49">
        <w:rPr>
          <w:rFonts w:ascii="Arial" w:hAnsi="Arial" w:cs="Arial"/>
          <w:sz w:val="22"/>
          <w:szCs w:val="22"/>
        </w:rPr>
        <w:t xml:space="preserve"> </w:t>
      </w:r>
      <w:r w:rsidR="00EF5706" w:rsidRPr="00323D49">
        <w:rPr>
          <w:rFonts w:ascii="Arial" w:hAnsi="Arial" w:cs="Arial"/>
          <w:sz w:val="22"/>
          <w:szCs w:val="22"/>
        </w:rPr>
        <w:t>aun en bajo condiciones adversas. Este escenario también puede considerarse como uno de rentabilidad mínima.</w:t>
      </w:r>
      <w:r w:rsidR="00407DA8" w:rsidRPr="00323D49">
        <w:rPr>
          <w:rFonts w:ascii="Arial" w:hAnsi="Arial" w:cs="Arial"/>
          <w:sz w:val="22"/>
          <w:szCs w:val="22"/>
        </w:rPr>
        <w:t xml:space="preserve"> </w:t>
      </w:r>
    </w:p>
    <w:p w14:paraId="3283A637" w14:textId="77777777" w:rsidR="00A10AD6" w:rsidRPr="00323D49" w:rsidRDefault="00A10AD6" w:rsidP="00A10AD6">
      <w:pPr>
        <w:pStyle w:val="Paragraph"/>
        <w:numPr>
          <w:ilvl w:val="0"/>
          <w:numId w:val="0"/>
        </w:numPr>
        <w:spacing w:before="0" w:after="0"/>
        <w:ind w:left="786"/>
        <w:rPr>
          <w:rFonts w:ascii="Arial" w:hAnsi="Arial" w:cs="Arial"/>
          <w:sz w:val="22"/>
          <w:szCs w:val="22"/>
        </w:rPr>
      </w:pPr>
    </w:p>
    <w:p w14:paraId="7F8C5B54" w14:textId="77777777" w:rsidR="00694ED0" w:rsidRPr="00323D49" w:rsidRDefault="00CA6182" w:rsidP="00A10AD6">
      <w:pPr>
        <w:pStyle w:val="Paragraph"/>
        <w:numPr>
          <w:ilvl w:val="1"/>
          <w:numId w:val="5"/>
        </w:numPr>
        <w:spacing w:before="0" w:after="0"/>
        <w:ind w:hanging="786"/>
        <w:rPr>
          <w:rFonts w:ascii="Arial" w:hAnsi="Arial" w:cs="Arial"/>
          <w:b/>
          <w:sz w:val="22"/>
          <w:szCs w:val="22"/>
        </w:rPr>
      </w:pPr>
      <w:r w:rsidRPr="00323D49">
        <w:rPr>
          <w:rFonts w:ascii="Arial" w:hAnsi="Arial" w:cs="Arial"/>
          <w:sz w:val="22"/>
          <w:szCs w:val="22"/>
        </w:rPr>
        <w:t xml:space="preserve">En un escenario </w:t>
      </w:r>
      <w:r w:rsidR="00BE76EC" w:rsidRPr="00323D49">
        <w:rPr>
          <w:rFonts w:ascii="Arial" w:hAnsi="Arial" w:cs="Arial"/>
          <w:sz w:val="22"/>
          <w:szCs w:val="22"/>
        </w:rPr>
        <w:t>favorable</w:t>
      </w:r>
      <w:r w:rsidRPr="00323D49">
        <w:rPr>
          <w:rFonts w:ascii="Arial" w:hAnsi="Arial" w:cs="Arial"/>
          <w:sz w:val="22"/>
          <w:szCs w:val="22"/>
        </w:rPr>
        <w:t xml:space="preserve">, </w:t>
      </w:r>
      <w:r w:rsidR="00EF5706" w:rsidRPr="00323D49">
        <w:rPr>
          <w:rFonts w:ascii="Arial" w:hAnsi="Arial" w:cs="Arial"/>
          <w:sz w:val="22"/>
          <w:szCs w:val="22"/>
        </w:rPr>
        <w:t>donde la ganancia de eficiencia y la reducción del tiempo de trámites aumentan del 10%</w:t>
      </w:r>
      <w:r w:rsidRPr="00323D49">
        <w:rPr>
          <w:rFonts w:ascii="Arial" w:hAnsi="Arial" w:cs="Arial"/>
          <w:sz w:val="22"/>
          <w:szCs w:val="22"/>
        </w:rPr>
        <w:t xml:space="preserve">, se obtiene una TIR social del </w:t>
      </w:r>
      <w:r w:rsidR="00EF5706" w:rsidRPr="00323D49">
        <w:rPr>
          <w:rFonts w:ascii="Arial" w:hAnsi="Arial" w:cs="Arial"/>
          <w:sz w:val="22"/>
          <w:szCs w:val="22"/>
        </w:rPr>
        <w:t>22</w:t>
      </w:r>
      <w:r w:rsidRPr="00323D49">
        <w:rPr>
          <w:rFonts w:ascii="Arial" w:hAnsi="Arial" w:cs="Arial"/>
          <w:sz w:val="22"/>
          <w:szCs w:val="22"/>
        </w:rPr>
        <w:t>%, con una razón costo beneficio de</w:t>
      </w:r>
      <w:r w:rsidR="00EF3BF6" w:rsidRPr="00323D49">
        <w:rPr>
          <w:rFonts w:ascii="Arial" w:hAnsi="Arial" w:cs="Arial"/>
          <w:sz w:val="22"/>
          <w:szCs w:val="22"/>
        </w:rPr>
        <w:t xml:space="preserve"> </w:t>
      </w:r>
      <w:r w:rsidR="00E27276" w:rsidRPr="00323D49">
        <w:rPr>
          <w:rFonts w:ascii="Arial" w:hAnsi="Arial" w:cs="Arial"/>
          <w:sz w:val="22"/>
          <w:szCs w:val="22"/>
        </w:rPr>
        <w:t>1</w:t>
      </w:r>
      <w:r w:rsidRPr="00323D49">
        <w:rPr>
          <w:rFonts w:ascii="Arial" w:hAnsi="Arial" w:cs="Arial"/>
          <w:sz w:val="22"/>
          <w:szCs w:val="22"/>
        </w:rPr>
        <w:t>,</w:t>
      </w:r>
      <w:r w:rsidR="00EA797A" w:rsidRPr="00323D49">
        <w:rPr>
          <w:rFonts w:ascii="Arial" w:hAnsi="Arial" w:cs="Arial"/>
          <w:sz w:val="22"/>
          <w:szCs w:val="22"/>
        </w:rPr>
        <w:t>6</w:t>
      </w:r>
      <w:r w:rsidR="00E27276" w:rsidRPr="00323D49">
        <w:rPr>
          <w:rFonts w:ascii="Arial" w:hAnsi="Arial" w:cs="Arial"/>
          <w:sz w:val="22"/>
          <w:szCs w:val="22"/>
        </w:rPr>
        <w:t xml:space="preserve">7, </w:t>
      </w:r>
      <w:r w:rsidR="00EF5706" w:rsidRPr="00323D49">
        <w:rPr>
          <w:rFonts w:ascii="Arial" w:hAnsi="Arial" w:cs="Arial"/>
          <w:sz w:val="22"/>
          <w:szCs w:val="22"/>
        </w:rPr>
        <w:t xml:space="preserve">mostrando que el </w:t>
      </w:r>
      <w:r w:rsidR="001A4762" w:rsidRPr="00323D49">
        <w:rPr>
          <w:rFonts w:ascii="Arial" w:hAnsi="Arial" w:cs="Arial"/>
          <w:sz w:val="22"/>
          <w:szCs w:val="22"/>
        </w:rPr>
        <w:t>Programa</w:t>
      </w:r>
      <w:r w:rsidR="00EF5706" w:rsidRPr="00323D49">
        <w:rPr>
          <w:rFonts w:ascii="Arial" w:hAnsi="Arial" w:cs="Arial"/>
          <w:sz w:val="22"/>
          <w:szCs w:val="22"/>
        </w:rPr>
        <w:t xml:space="preserve"> tiene potencial.</w:t>
      </w:r>
    </w:p>
    <w:p w14:paraId="46989891" w14:textId="77777777" w:rsidR="00A10AD6" w:rsidRPr="00323D49" w:rsidRDefault="00A10AD6" w:rsidP="00A10AD6">
      <w:pPr>
        <w:pStyle w:val="Paragraph"/>
        <w:numPr>
          <w:ilvl w:val="0"/>
          <w:numId w:val="0"/>
        </w:numPr>
        <w:spacing w:before="0" w:after="0"/>
        <w:ind w:left="786"/>
        <w:rPr>
          <w:rFonts w:ascii="Arial" w:hAnsi="Arial" w:cs="Arial"/>
          <w:b/>
          <w:sz w:val="22"/>
          <w:szCs w:val="22"/>
        </w:rPr>
      </w:pPr>
    </w:p>
    <w:p w14:paraId="6721DC3F" w14:textId="56EEA891" w:rsidR="00A83752" w:rsidRPr="00323D49" w:rsidRDefault="00E113B0" w:rsidP="00A10AD6">
      <w:pPr>
        <w:pStyle w:val="Paragraph"/>
        <w:numPr>
          <w:ilvl w:val="1"/>
          <w:numId w:val="5"/>
        </w:numPr>
        <w:spacing w:before="0" w:after="0"/>
        <w:ind w:hanging="786"/>
        <w:rPr>
          <w:rFonts w:ascii="Arial" w:hAnsi="Arial" w:cs="Arial"/>
          <w:b/>
          <w:sz w:val="22"/>
          <w:szCs w:val="22"/>
        </w:rPr>
      </w:pPr>
      <w:r w:rsidRPr="00323D49">
        <w:rPr>
          <w:rFonts w:ascii="Arial" w:hAnsi="Arial" w:cs="Arial"/>
          <w:kern w:val="28"/>
          <w:sz w:val="22"/>
          <w:szCs w:val="22"/>
        </w:rPr>
        <w:t xml:space="preserve">Se espera que el </w:t>
      </w:r>
      <w:r w:rsidR="001A4762" w:rsidRPr="00323D49">
        <w:rPr>
          <w:rFonts w:ascii="Arial" w:hAnsi="Arial" w:cs="Arial"/>
          <w:kern w:val="28"/>
          <w:sz w:val="22"/>
          <w:szCs w:val="22"/>
        </w:rPr>
        <w:t>Programa</w:t>
      </w:r>
      <w:r w:rsidRPr="00323D49">
        <w:rPr>
          <w:rFonts w:ascii="Arial" w:hAnsi="Arial" w:cs="Arial"/>
          <w:kern w:val="28"/>
          <w:sz w:val="22"/>
          <w:szCs w:val="22"/>
        </w:rPr>
        <w:t xml:space="preserve"> tenga una alta rentabilidad social. La tasa interna de retorno se situaría por encima del </w:t>
      </w:r>
      <w:r w:rsidR="00F60CDD" w:rsidRPr="00323D49">
        <w:rPr>
          <w:rFonts w:ascii="Arial" w:hAnsi="Arial" w:cs="Arial"/>
          <w:kern w:val="28"/>
          <w:sz w:val="22"/>
          <w:szCs w:val="22"/>
        </w:rPr>
        <w:t>18</w:t>
      </w:r>
      <w:r w:rsidRPr="00323D49">
        <w:rPr>
          <w:rFonts w:ascii="Arial" w:hAnsi="Arial" w:cs="Arial"/>
          <w:kern w:val="28"/>
          <w:sz w:val="22"/>
          <w:szCs w:val="22"/>
        </w:rPr>
        <w:t xml:space="preserve">%, con un Valor Presente Neto de </w:t>
      </w:r>
      <w:r w:rsidR="00F60CDD" w:rsidRPr="00323D49">
        <w:rPr>
          <w:rFonts w:ascii="Arial" w:hAnsi="Arial" w:cs="Arial"/>
          <w:kern w:val="28"/>
          <w:sz w:val="22"/>
          <w:szCs w:val="22"/>
        </w:rPr>
        <w:t xml:space="preserve">5.197.548 </w:t>
      </w:r>
      <w:r w:rsidR="00BE76EC" w:rsidRPr="00323D49">
        <w:rPr>
          <w:rFonts w:ascii="Arial" w:hAnsi="Arial" w:cs="Arial"/>
          <w:kern w:val="28"/>
          <w:sz w:val="22"/>
          <w:szCs w:val="22"/>
        </w:rPr>
        <w:t>US</w:t>
      </w:r>
      <w:r w:rsidR="00360162">
        <w:rPr>
          <w:rFonts w:ascii="Arial" w:hAnsi="Arial" w:cs="Arial"/>
          <w:kern w:val="28"/>
          <w:sz w:val="22"/>
          <w:szCs w:val="22"/>
        </w:rPr>
        <w:t>$</w:t>
      </w:r>
      <w:r w:rsidR="00BE76EC" w:rsidRPr="00323D49">
        <w:rPr>
          <w:rFonts w:ascii="Arial" w:hAnsi="Arial" w:cs="Arial"/>
          <w:kern w:val="28"/>
          <w:sz w:val="22"/>
          <w:szCs w:val="22"/>
        </w:rPr>
        <w:t xml:space="preserve"> </w:t>
      </w:r>
      <w:r w:rsidRPr="00323D49">
        <w:rPr>
          <w:rFonts w:ascii="Arial" w:hAnsi="Arial" w:cs="Arial"/>
          <w:kern w:val="28"/>
          <w:sz w:val="22"/>
          <w:szCs w:val="22"/>
        </w:rPr>
        <w:t>en el escenario base, en base al análisis de sensibilidad. La</w:t>
      </w:r>
      <w:r w:rsidR="00F60CDD" w:rsidRPr="00323D49">
        <w:rPr>
          <w:rFonts w:ascii="Arial" w:hAnsi="Arial" w:cs="Arial"/>
          <w:kern w:val="28"/>
          <w:sz w:val="22"/>
          <w:szCs w:val="22"/>
        </w:rPr>
        <w:t>s</w:t>
      </w:r>
      <w:r w:rsidRPr="00323D49">
        <w:rPr>
          <w:rFonts w:ascii="Arial" w:hAnsi="Arial" w:cs="Arial"/>
          <w:kern w:val="28"/>
          <w:sz w:val="22"/>
          <w:szCs w:val="22"/>
        </w:rPr>
        <w:t xml:space="preserve"> variable</w:t>
      </w:r>
      <w:r w:rsidR="00F60CDD" w:rsidRPr="00323D49">
        <w:rPr>
          <w:rFonts w:ascii="Arial" w:hAnsi="Arial" w:cs="Arial"/>
          <w:kern w:val="28"/>
          <w:sz w:val="22"/>
          <w:szCs w:val="22"/>
        </w:rPr>
        <w:t>s</w:t>
      </w:r>
      <w:r w:rsidRPr="00323D49">
        <w:rPr>
          <w:rFonts w:ascii="Arial" w:hAnsi="Arial" w:cs="Arial"/>
          <w:kern w:val="28"/>
          <w:sz w:val="22"/>
          <w:szCs w:val="22"/>
        </w:rPr>
        <w:t xml:space="preserve"> sensible</w:t>
      </w:r>
      <w:r w:rsidR="00F60CDD" w:rsidRPr="00323D49">
        <w:rPr>
          <w:rFonts w:ascii="Arial" w:hAnsi="Arial" w:cs="Arial"/>
          <w:kern w:val="28"/>
          <w:sz w:val="22"/>
          <w:szCs w:val="22"/>
        </w:rPr>
        <w:t>s</w:t>
      </w:r>
      <w:r w:rsidR="0050079D" w:rsidRPr="00323D49">
        <w:rPr>
          <w:rFonts w:ascii="Arial" w:hAnsi="Arial" w:cs="Arial"/>
          <w:kern w:val="28"/>
          <w:sz w:val="22"/>
          <w:szCs w:val="22"/>
        </w:rPr>
        <w:t xml:space="preserve"> </w:t>
      </w:r>
      <w:r w:rsidRPr="00323D49">
        <w:rPr>
          <w:rFonts w:ascii="Arial" w:hAnsi="Arial" w:cs="Arial"/>
          <w:kern w:val="28"/>
          <w:sz w:val="22"/>
          <w:szCs w:val="22"/>
        </w:rPr>
        <w:t>identificada</w:t>
      </w:r>
      <w:r w:rsidR="00F60CDD" w:rsidRPr="00323D49">
        <w:rPr>
          <w:rFonts w:ascii="Arial" w:hAnsi="Arial" w:cs="Arial"/>
          <w:kern w:val="28"/>
          <w:sz w:val="22"/>
          <w:szCs w:val="22"/>
        </w:rPr>
        <w:t>s</w:t>
      </w:r>
      <w:r w:rsidRPr="00323D49">
        <w:rPr>
          <w:rFonts w:ascii="Arial" w:hAnsi="Arial" w:cs="Arial"/>
          <w:kern w:val="28"/>
          <w:sz w:val="22"/>
          <w:szCs w:val="22"/>
        </w:rPr>
        <w:t xml:space="preserve"> </w:t>
      </w:r>
      <w:r w:rsidR="00F60CDD" w:rsidRPr="00323D49">
        <w:rPr>
          <w:rFonts w:ascii="Arial" w:hAnsi="Arial" w:cs="Arial"/>
          <w:kern w:val="28"/>
          <w:sz w:val="22"/>
          <w:szCs w:val="22"/>
        </w:rPr>
        <w:t>son la ganancia de eficiencia y la reducción del tiempo de trámites</w:t>
      </w:r>
      <w:r w:rsidRPr="00323D49">
        <w:rPr>
          <w:rFonts w:ascii="Arial" w:hAnsi="Arial" w:cs="Arial"/>
          <w:kern w:val="28"/>
          <w:sz w:val="22"/>
          <w:szCs w:val="22"/>
        </w:rPr>
        <w:t>, la</w:t>
      </w:r>
      <w:r w:rsidR="00F60CDD" w:rsidRPr="00323D49">
        <w:rPr>
          <w:rFonts w:ascii="Arial" w:hAnsi="Arial" w:cs="Arial"/>
          <w:kern w:val="28"/>
          <w:sz w:val="22"/>
          <w:szCs w:val="22"/>
        </w:rPr>
        <w:t>s</w:t>
      </w:r>
      <w:r w:rsidRPr="00323D49">
        <w:rPr>
          <w:rFonts w:ascii="Arial" w:hAnsi="Arial" w:cs="Arial"/>
          <w:kern w:val="28"/>
          <w:sz w:val="22"/>
          <w:szCs w:val="22"/>
        </w:rPr>
        <w:t xml:space="preserve"> cual</w:t>
      </w:r>
      <w:r w:rsidR="00F60CDD" w:rsidRPr="00323D49">
        <w:rPr>
          <w:rFonts w:ascii="Arial" w:hAnsi="Arial" w:cs="Arial"/>
          <w:kern w:val="28"/>
          <w:sz w:val="22"/>
          <w:szCs w:val="22"/>
        </w:rPr>
        <w:t>es</w:t>
      </w:r>
      <w:r w:rsidRPr="00323D49">
        <w:rPr>
          <w:rFonts w:ascii="Arial" w:hAnsi="Arial" w:cs="Arial"/>
          <w:kern w:val="28"/>
          <w:sz w:val="22"/>
          <w:szCs w:val="22"/>
        </w:rPr>
        <w:t xml:space="preserve"> explica</w:t>
      </w:r>
      <w:r w:rsidR="00F60CDD" w:rsidRPr="00323D49">
        <w:rPr>
          <w:rFonts w:ascii="Arial" w:hAnsi="Arial" w:cs="Arial"/>
          <w:kern w:val="28"/>
          <w:sz w:val="22"/>
          <w:szCs w:val="22"/>
        </w:rPr>
        <w:t>n</w:t>
      </w:r>
      <w:r w:rsidRPr="00323D49">
        <w:rPr>
          <w:rFonts w:ascii="Arial" w:hAnsi="Arial" w:cs="Arial"/>
          <w:kern w:val="28"/>
          <w:sz w:val="22"/>
          <w:szCs w:val="22"/>
        </w:rPr>
        <w:t xml:space="preserve"> el 100% de la variación del VPN. Por ello, en el escenario conservador se han aplicado valores menores. Aun así, el </w:t>
      </w:r>
      <w:r w:rsidR="001A4762" w:rsidRPr="00323D49">
        <w:rPr>
          <w:rFonts w:ascii="Arial" w:hAnsi="Arial" w:cs="Arial"/>
          <w:kern w:val="28"/>
          <w:sz w:val="22"/>
          <w:szCs w:val="22"/>
        </w:rPr>
        <w:t>Programa</w:t>
      </w:r>
      <w:r w:rsidRPr="00323D49">
        <w:rPr>
          <w:rFonts w:ascii="Arial" w:hAnsi="Arial" w:cs="Arial"/>
          <w:kern w:val="28"/>
          <w:sz w:val="22"/>
          <w:szCs w:val="22"/>
        </w:rPr>
        <w:t xml:space="preserve"> resulta rentable, ya </w:t>
      </w:r>
      <w:r w:rsidR="00290761" w:rsidRPr="00323D49">
        <w:rPr>
          <w:rFonts w:ascii="Arial" w:hAnsi="Arial" w:cs="Arial"/>
          <w:kern w:val="28"/>
          <w:sz w:val="22"/>
          <w:szCs w:val="22"/>
        </w:rPr>
        <w:t xml:space="preserve">que reporta una TIR del </w:t>
      </w:r>
      <w:r w:rsidR="00F60CDD" w:rsidRPr="00323D49">
        <w:rPr>
          <w:rFonts w:ascii="Arial" w:hAnsi="Arial" w:cs="Arial"/>
          <w:kern w:val="28"/>
          <w:sz w:val="22"/>
          <w:szCs w:val="22"/>
        </w:rPr>
        <w:t>12</w:t>
      </w:r>
      <w:r w:rsidRPr="00323D49">
        <w:rPr>
          <w:rFonts w:ascii="Arial" w:hAnsi="Arial" w:cs="Arial"/>
          <w:kern w:val="28"/>
          <w:sz w:val="22"/>
          <w:szCs w:val="22"/>
        </w:rPr>
        <w:t xml:space="preserve">%, </w:t>
      </w:r>
      <w:r w:rsidR="00F60CDD" w:rsidRPr="00323D49">
        <w:rPr>
          <w:rFonts w:ascii="Arial" w:hAnsi="Arial" w:cs="Arial"/>
          <w:kern w:val="28"/>
          <w:sz w:val="22"/>
          <w:szCs w:val="22"/>
        </w:rPr>
        <w:t xml:space="preserve">exactamente el límite </w:t>
      </w:r>
      <w:r w:rsidRPr="00323D49">
        <w:rPr>
          <w:rFonts w:ascii="Arial" w:hAnsi="Arial" w:cs="Arial"/>
          <w:kern w:val="28"/>
          <w:sz w:val="22"/>
          <w:szCs w:val="22"/>
        </w:rPr>
        <w:t>establecido por el Banco.</w:t>
      </w:r>
    </w:p>
    <w:p w14:paraId="190B5A78" w14:textId="77777777" w:rsidR="00A1699D" w:rsidRPr="00323D49" w:rsidRDefault="00A1699D" w:rsidP="00A10AD6">
      <w:pPr>
        <w:pStyle w:val="Paragraph"/>
        <w:numPr>
          <w:ilvl w:val="0"/>
          <w:numId w:val="0"/>
        </w:numPr>
        <w:spacing w:before="0" w:after="0"/>
        <w:outlineLvl w:val="0"/>
        <w:rPr>
          <w:rFonts w:ascii="Arial" w:hAnsi="Arial" w:cs="Arial"/>
          <w:kern w:val="28"/>
          <w:sz w:val="22"/>
          <w:szCs w:val="22"/>
          <w:lang w:val="es-AR"/>
        </w:rPr>
      </w:pPr>
    </w:p>
    <w:p w14:paraId="639A718D" w14:textId="77777777" w:rsidR="00A1699D" w:rsidRPr="00323D49" w:rsidRDefault="00A1699D" w:rsidP="00A10AD6">
      <w:pPr>
        <w:pStyle w:val="Paragraph"/>
        <w:numPr>
          <w:ilvl w:val="0"/>
          <w:numId w:val="0"/>
        </w:numPr>
        <w:spacing w:before="0" w:after="0"/>
        <w:outlineLvl w:val="0"/>
        <w:rPr>
          <w:rFonts w:ascii="Arial" w:hAnsi="Arial" w:cs="Arial"/>
          <w:kern w:val="28"/>
          <w:sz w:val="22"/>
          <w:szCs w:val="22"/>
          <w:lang w:val="es-AR"/>
        </w:rPr>
      </w:pPr>
    </w:p>
    <w:p w14:paraId="370324C3" w14:textId="77777777" w:rsidR="00A1699D" w:rsidRPr="00323D49" w:rsidRDefault="00A1699D" w:rsidP="00A10AD6">
      <w:pPr>
        <w:pStyle w:val="Paragraph"/>
        <w:numPr>
          <w:ilvl w:val="0"/>
          <w:numId w:val="0"/>
        </w:numPr>
        <w:spacing w:before="0" w:after="0"/>
        <w:outlineLvl w:val="0"/>
        <w:rPr>
          <w:rFonts w:ascii="Arial" w:hAnsi="Arial" w:cs="Arial"/>
          <w:kern w:val="28"/>
          <w:sz w:val="22"/>
          <w:szCs w:val="22"/>
          <w:lang w:val="es-AR"/>
        </w:rPr>
      </w:pPr>
    </w:p>
    <w:p w14:paraId="0EA60DF5" w14:textId="77777777" w:rsidR="00747A62" w:rsidRPr="00323D49" w:rsidRDefault="00747A62" w:rsidP="00A10AD6">
      <w:pPr>
        <w:pStyle w:val="Paragraph"/>
        <w:numPr>
          <w:ilvl w:val="0"/>
          <w:numId w:val="0"/>
        </w:numPr>
        <w:spacing w:before="0" w:after="0"/>
        <w:outlineLvl w:val="0"/>
        <w:rPr>
          <w:rFonts w:ascii="Arial" w:hAnsi="Arial" w:cs="Arial"/>
          <w:kern w:val="28"/>
          <w:sz w:val="22"/>
          <w:szCs w:val="22"/>
          <w:lang w:val="es-AR"/>
        </w:rPr>
      </w:pPr>
    </w:p>
    <w:sectPr w:rsidR="00747A62" w:rsidRPr="00323D49" w:rsidSect="007E6104">
      <w:footerReference w:type="default" r:id="rId11"/>
      <w:pgSz w:w="11907" w:h="16839" w:code="9"/>
      <w:pgMar w:top="1440" w:right="1440" w:bottom="1440" w:left="162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E8E4A5" w14:textId="77777777" w:rsidR="002425C9" w:rsidRDefault="002425C9" w:rsidP="00CF5271">
      <w:pPr>
        <w:spacing w:after="0" w:line="240" w:lineRule="auto"/>
      </w:pPr>
      <w:r>
        <w:separator/>
      </w:r>
    </w:p>
  </w:endnote>
  <w:endnote w:type="continuationSeparator" w:id="0">
    <w:p w14:paraId="23352181" w14:textId="77777777" w:rsidR="002425C9" w:rsidRDefault="002425C9" w:rsidP="00CF5271">
      <w:pPr>
        <w:spacing w:after="0" w:line="240" w:lineRule="auto"/>
      </w:pPr>
      <w:r>
        <w:continuationSeparator/>
      </w:r>
    </w:p>
  </w:endnote>
  <w:endnote w:type="continuationNotice" w:id="1">
    <w:p w14:paraId="357EFB14" w14:textId="77777777" w:rsidR="002425C9" w:rsidRDefault="002425C9">
      <w:pPr>
        <w:spacing w:after="0" w:line="240" w:lineRule="auto"/>
      </w:pPr>
    </w:p>
  </w:endnote>
  <w:endnote w:id="2">
    <w:p w14:paraId="52AC4C3F" w14:textId="77777777" w:rsidR="00272CF3" w:rsidRPr="00DF1A9B" w:rsidRDefault="00272CF3" w:rsidP="00272CF3">
      <w:pPr>
        <w:pStyle w:val="EndnoteText"/>
        <w:jc w:val="center"/>
        <w:rPr>
          <w:rFonts w:ascii="Times New Roman" w:hAnsi="Times New Roman"/>
          <w:b/>
          <w:sz w:val="22"/>
          <w:szCs w:val="22"/>
          <w:u w:val="single"/>
        </w:rPr>
      </w:pPr>
    </w:p>
    <w:p w14:paraId="36F5E0E2" w14:textId="77777777" w:rsidR="00272CF3" w:rsidRPr="00323D49" w:rsidRDefault="00272CF3" w:rsidP="00272CF3">
      <w:pPr>
        <w:pStyle w:val="EndnoteText"/>
        <w:jc w:val="center"/>
        <w:rPr>
          <w:rFonts w:ascii="Arial" w:hAnsi="Arial" w:cs="Arial"/>
          <w:b/>
          <w:sz w:val="22"/>
          <w:szCs w:val="22"/>
          <w:u w:val="single"/>
          <w:lang w:val="es-ES_tradnl"/>
        </w:rPr>
      </w:pPr>
      <w:r w:rsidRPr="00323D49">
        <w:rPr>
          <w:rFonts w:ascii="Arial" w:hAnsi="Arial" w:cs="Arial"/>
          <w:b/>
          <w:sz w:val="22"/>
          <w:szCs w:val="22"/>
          <w:u w:val="single"/>
        </w:rPr>
        <w:t>Bibliografía y referencias</w:t>
      </w:r>
    </w:p>
    <w:p w14:paraId="11C10955" w14:textId="77777777" w:rsidR="00272CF3" w:rsidRPr="00323D49" w:rsidRDefault="00272CF3" w:rsidP="00272CF3">
      <w:pPr>
        <w:pStyle w:val="EndnoteText"/>
        <w:rPr>
          <w:rFonts w:ascii="Arial" w:hAnsi="Arial" w:cs="Arial"/>
          <w:sz w:val="22"/>
          <w:szCs w:val="22"/>
        </w:rPr>
      </w:pPr>
    </w:p>
    <w:p w14:paraId="67499D6A" w14:textId="15A4BA88" w:rsidR="00272CF3" w:rsidRPr="00323D49" w:rsidRDefault="00272CF3" w:rsidP="00323D49">
      <w:pPr>
        <w:pStyle w:val="EndnoteText"/>
        <w:ind w:left="270" w:hanging="270"/>
        <w:jc w:val="both"/>
        <w:rPr>
          <w:rFonts w:ascii="Arial" w:hAnsi="Arial" w:cs="Arial"/>
          <w:sz w:val="22"/>
          <w:szCs w:val="22"/>
          <w:lang w:val="es-ES_tradnl"/>
        </w:rPr>
      </w:pPr>
      <w:r w:rsidRPr="00323D49">
        <w:rPr>
          <w:rStyle w:val="EndnoteReference"/>
          <w:rFonts w:ascii="Arial" w:hAnsi="Arial" w:cs="Arial"/>
          <w:sz w:val="22"/>
          <w:szCs w:val="22"/>
        </w:rPr>
        <w:endnoteRef/>
      </w:r>
      <w:r w:rsidR="004703C7">
        <w:rPr>
          <w:rFonts w:ascii="Arial" w:hAnsi="Arial" w:cs="Arial"/>
          <w:sz w:val="22"/>
          <w:szCs w:val="22"/>
          <w:lang w:val="es-ES_tradnl"/>
        </w:rPr>
        <w:tab/>
      </w:r>
      <w:r w:rsidRPr="00323D49">
        <w:rPr>
          <w:rFonts w:ascii="Arial" w:hAnsi="Arial" w:cs="Arial"/>
          <w:sz w:val="22"/>
          <w:szCs w:val="22"/>
          <w:lang w:val="es-ES_tradnl"/>
        </w:rPr>
        <w:t xml:space="preserve">Deckler K., Möhlen C. y Varela D. F. (2011). </w:t>
      </w:r>
      <w:r w:rsidRPr="0037562F">
        <w:rPr>
          <w:rFonts w:ascii="Arial" w:hAnsi="Arial" w:cs="Arial"/>
          <w:sz w:val="22"/>
          <w:szCs w:val="22"/>
          <w:lang w:val="en-US"/>
        </w:rPr>
        <w:t>“</w:t>
      </w:r>
      <w:r w:rsidRPr="0037562F">
        <w:rPr>
          <w:rFonts w:ascii="Arial" w:hAnsi="Arial" w:cs="Arial"/>
          <w:i/>
          <w:sz w:val="22"/>
          <w:szCs w:val="22"/>
          <w:lang w:val="en-US"/>
        </w:rPr>
        <w:t>Improving the performance of justice institutions</w:t>
      </w:r>
      <w:r w:rsidRPr="0037562F">
        <w:rPr>
          <w:rFonts w:ascii="Arial" w:hAnsi="Arial" w:cs="Arial"/>
          <w:sz w:val="22"/>
          <w:szCs w:val="22"/>
          <w:lang w:val="en-US"/>
        </w:rPr>
        <w:t xml:space="preserve">”. </w:t>
      </w:r>
      <w:r w:rsidRPr="00323D49">
        <w:rPr>
          <w:rFonts w:ascii="Arial" w:hAnsi="Arial" w:cs="Arial"/>
          <w:i/>
          <w:sz w:val="22"/>
          <w:szCs w:val="22"/>
          <w:lang w:val="es-ES_tradnl"/>
        </w:rPr>
        <w:t>Poverty Reduction and Economic Management Unit</w:t>
      </w:r>
      <w:r w:rsidRPr="00323D49">
        <w:rPr>
          <w:rFonts w:ascii="Arial" w:hAnsi="Arial" w:cs="Arial"/>
          <w:sz w:val="22"/>
          <w:szCs w:val="22"/>
          <w:lang w:val="es-ES_tradnl"/>
        </w:rPr>
        <w:t>, The World Bank.</w:t>
      </w:r>
    </w:p>
  </w:endnote>
  <w:endnote w:id="3">
    <w:p w14:paraId="51B6C47F" w14:textId="43654028" w:rsidR="00272CF3" w:rsidRPr="00323D49" w:rsidRDefault="00272CF3" w:rsidP="00323D49">
      <w:pPr>
        <w:pStyle w:val="EndnoteText"/>
        <w:ind w:left="270" w:hanging="270"/>
        <w:jc w:val="both"/>
        <w:rPr>
          <w:rFonts w:ascii="Arial" w:hAnsi="Arial" w:cs="Arial"/>
          <w:sz w:val="22"/>
          <w:szCs w:val="22"/>
          <w:lang w:val="es-ES_tradnl"/>
        </w:rPr>
      </w:pPr>
      <w:r w:rsidRPr="00323D49">
        <w:rPr>
          <w:rStyle w:val="EndnoteReference"/>
          <w:rFonts w:ascii="Arial" w:hAnsi="Arial" w:cs="Arial"/>
          <w:sz w:val="22"/>
          <w:szCs w:val="22"/>
        </w:rPr>
        <w:endnoteRef/>
      </w:r>
      <w:r w:rsidR="004703C7">
        <w:rPr>
          <w:rFonts w:ascii="Arial" w:hAnsi="Arial" w:cs="Arial"/>
          <w:sz w:val="22"/>
          <w:szCs w:val="22"/>
          <w:lang w:val="es-ES_tradnl"/>
        </w:rPr>
        <w:tab/>
      </w:r>
      <w:r w:rsidRPr="00323D49">
        <w:rPr>
          <w:rFonts w:ascii="Arial" w:hAnsi="Arial" w:cs="Arial"/>
          <w:sz w:val="22"/>
          <w:szCs w:val="22"/>
          <w:lang w:val="es-ES_tradnl"/>
        </w:rPr>
        <w:t>El objetivo de esa tabla es mostrar cómo se calculan los beneficios para un año en particular, en este caso el 2022, ya que la misma metodología se aplica a los años restantes.</w:t>
      </w:r>
    </w:p>
  </w:endnote>
  <w:endnote w:id="4">
    <w:p w14:paraId="0688D0AA" w14:textId="2A01AC52" w:rsidR="00272CF3" w:rsidRPr="00323D49" w:rsidRDefault="00272CF3" w:rsidP="00323D49">
      <w:pPr>
        <w:pStyle w:val="EndnoteText"/>
        <w:ind w:left="270" w:hanging="270"/>
        <w:jc w:val="both"/>
        <w:rPr>
          <w:rFonts w:ascii="Arial" w:hAnsi="Arial" w:cs="Arial"/>
          <w:sz w:val="22"/>
          <w:szCs w:val="22"/>
          <w:lang w:val="es-ES_tradnl"/>
        </w:rPr>
      </w:pPr>
      <w:r w:rsidRPr="00323D49">
        <w:rPr>
          <w:rStyle w:val="EndnoteReference"/>
          <w:rFonts w:ascii="Arial" w:hAnsi="Arial" w:cs="Arial"/>
          <w:sz w:val="22"/>
          <w:szCs w:val="22"/>
        </w:rPr>
        <w:endnoteRef/>
      </w:r>
      <w:r w:rsidR="004703C7">
        <w:rPr>
          <w:rFonts w:ascii="Arial" w:hAnsi="Arial" w:cs="Arial"/>
          <w:sz w:val="22"/>
          <w:szCs w:val="22"/>
          <w:lang w:val="es-ES_tradnl"/>
        </w:rPr>
        <w:tab/>
      </w:r>
      <w:r w:rsidRPr="00323D49">
        <w:rPr>
          <w:rFonts w:ascii="Arial" w:hAnsi="Arial" w:cs="Arial"/>
          <w:sz w:val="22"/>
          <w:szCs w:val="22"/>
          <w:lang w:val="es-ES_tradnl"/>
        </w:rPr>
        <w:t xml:space="preserve">Este resultado surge de la literatura especializada. Ver </w:t>
      </w:r>
      <w:r w:rsidRPr="00323D49">
        <w:rPr>
          <w:rFonts w:ascii="Arial" w:hAnsi="Arial" w:cs="Arial"/>
          <w:sz w:val="22"/>
          <w:szCs w:val="22"/>
        </w:rPr>
        <w:t>Deckler, Möhlen y Varela (2011).</w:t>
      </w:r>
    </w:p>
  </w:endnote>
  <w:endnote w:id="5">
    <w:p w14:paraId="77B9E027" w14:textId="6089AF0E" w:rsidR="00A16B5D" w:rsidRPr="00323D49" w:rsidRDefault="00A16B5D" w:rsidP="00323D49">
      <w:pPr>
        <w:pStyle w:val="EndnoteText"/>
        <w:ind w:left="270" w:hanging="270"/>
        <w:jc w:val="both"/>
        <w:rPr>
          <w:rFonts w:ascii="Arial" w:hAnsi="Arial" w:cs="Arial"/>
          <w:sz w:val="22"/>
          <w:szCs w:val="22"/>
          <w:lang w:val="es-AR"/>
        </w:rPr>
      </w:pPr>
      <w:r w:rsidRPr="00323D49">
        <w:rPr>
          <w:rStyle w:val="EndnoteReference"/>
          <w:rFonts w:ascii="Arial" w:hAnsi="Arial" w:cs="Arial"/>
          <w:sz w:val="22"/>
          <w:szCs w:val="22"/>
        </w:rPr>
        <w:endnoteRef/>
      </w:r>
      <w:r w:rsidR="004703C7">
        <w:rPr>
          <w:rFonts w:ascii="Arial" w:hAnsi="Arial" w:cs="Arial"/>
          <w:sz w:val="22"/>
          <w:szCs w:val="22"/>
          <w:lang w:val="es-AR"/>
        </w:rPr>
        <w:tab/>
      </w:r>
      <w:r w:rsidRPr="00323D49">
        <w:rPr>
          <w:rFonts w:ascii="Arial" w:hAnsi="Arial" w:cs="Arial"/>
          <w:sz w:val="22"/>
          <w:szCs w:val="22"/>
          <w:lang w:val="es-AR"/>
        </w:rPr>
        <w:t>El primer grupo de beneficios afecta íntegramente a todas las actividades de la Defensoría del Pueblo. Sin embargo, se esperan efectos adicionales sobre el tiempo de resolución de trámites, en base a Chong, Salas, Yanez-Pagans (2017), quienes estiman una reducción del 31% en el tiempo de resolución de los mismos. Se asumirá una disminución de solo un 8%, para un análisis conservador.</w:t>
      </w:r>
    </w:p>
  </w:endnote>
  <w:endnote w:id="6">
    <w:p w14:paraId="4FBBF9EC" w14:textId="7EAD96D1" w:rsidR="00272CF3" w:rsidRPr="00323D49" w:rsidRDefault="00272CF3" w:rsidP="00323D49">
      <w:pPr>
        <w:pStyle w:val="EndnoteText"/>
        <w:ind w:left="270" w:hanging="270"/>
        <w:jc w:val="both"/>
        <w:rPr>
          <w:rFonts w:ascii="Arial" w:hAnsi="Arial" w:cs="Arial"/>
          <w:sz w:val="22"/>
          <w:szCs w:val="22"/>
          <w:lang w:val="en-US"/>
        </w:rPr>
      </w:pPr>
      <w:r w:rsidRPr="00323D49">
        <w:rPr>
          <w:rStyle w:val="EndnoteReference"/>
          <w:rFonts w:ascii="Arial" w:hAnsi="Arial" w:cs="Arial"/>
          <w:sz w:val="22"/>
          <w:szCs w:val="22"/>
        </w:rPr>
        <w:endnoteRef/>
      </w:r>
      <w:r w:rsidR="004703C7">
        <w:rPr>
          <w:rFonts w:ascii="Arial" w:hAnsi="Arial" w:cs="Arial"/>
          <w:sz w:val="22"/>
          <w:szCs w:val="22"/>
          <w:lang w:val="en-US"/>
        </w:rPr>
        <w:tab/>
      </w:r>
      <w:r w:rsidRPr="0037562F">
        <w:rPr>
          <w:rFonts w:ascii="Arial" w:hAnsi="Arial" w:cs="Arial"/>
          <w:sz w:val="22"/>
          <w:szCs w:val="22"/>
          <w:lang w:val="en-US"/>
        </w:rPr>
        <w:t>Chong A., Salas G. M., Yanez-Pagans M. (2017). “</w:t>
      </w:r>
      <w:r w:rsidRPr="0037562F">
        <w:rPr>
          <w:rFonts w:ascii="Arial" w:hAnsi="Arial" w:cs="Arial"/>
          <w:i/>
          <w:sz w:val="22"/>
          <w:szCs w:val="22"/>
          <w:lang w:val="en-US"/>
        </w:rPr>
        <w:t>Information Technology and Provision of National Identication Cards by the Bolivian Police. Evidence from Two Randomized Natural Field</w:t>
      </w:r>
      <w:r w:rsidR="004703C7" w:rsidRPr="0037562F">
        <w:rPr>
          <w:rFonts w:ascii="Arial" w:hAnsi="Arial" w:cs="Arial"/>
          <w:i/>
          <w:lang w:val="en-US"/>
        </w:rPr>
        <w:t xml:space="preserve"> </w:t>
      </w:r>
      <w:r w:rsidRPr="0037562F">
        <w:rPr>
          <w:rFonts w:ascii="Arial" w:hAnsi="Arial" w:cs="Arial"/>
          <w:i/>
          <w:sz w:val="22"/>
          <w:szCs w:val="22"/>
          <w:lang w:val="en-US"/>
        </w:rPr>
        <w:t>Experiments”. Policy Research Working Paper, 8083, The World Bank</w:t>
      </w:r>
      <w:r w:rsidRPr="0037562F">
        <w:rPr>
          <w:rFonts w:ascii="Arial" w:hAnsi="Arial" w:cs="Arial"/>
          <w:sz w:val="22"/>
          <w:szCs w:val="22"/>
          <w:lang w:val="en-US"/>
        </w:rPr>
        <w:t>.</w:t>
      </w:r>
    </w:p>
  </w:endnote>
  <w:endnote w:id="7">
    <w:p w14:paraId="4F6CB058" w14:textId="151E6239" w:rsidR="00272CF3" w:rsidRPr="00323D49" w:rsidRDefault="00272CF3" w:rsidP="00323D49">
      <w:pPr>
        <w:pStyle w:val="EndnoteText"/>
        <w:ind w:left="270" w:hanging="270"/>
        <w:jc w:val="both"/>
        <w:rPr>
          <w:rFonts w:ascii="Arial" w:hAnsi="Arial" w:cs="Arial"/>
          <w:sz w:val="22"/>
          <w:szCs w:val="22"/>
          <w:lang w:val="es-ES_tradnl"/>
        </w:rPr>
      </w:pPr>
      <w:r w:rsidRPr="00323D49">
        <w:rPr>
          <w:rStyle w:val="EndnoteReference"/>
          <w:rFonts w:ascii="Arial" w:hAnsi="Arial" w:cs="Arial"/>
          <w:sz w:val="22"/>
          <w:szCs w:val="22"/>
        </w:rPr>
        <w:endnoteRef/>
      </w:r>
      <w:r w:rsidR="004703C7">
        <w:rPr>
          <w:rFonts w:ascii="Arial" w:hAnsi="Arial" w:cs="Arial"/>
          <w:sz w:val="22"/>
          <w:szCs w:val="22"/>
        </w:rPr>
        <w:tab/>
      </w:r>
      <w:r w:rsidRPr="00323D49">
        <w:rPr>
          <w:rFonts w:ascii="Arial" w:hAnsi="Arial" w:cs="Arial"/>
          <w:sz w:val="22"/>
          <w:szCs w:val="22"/>
          <w:lang w:val="es-ES_tradnl"/>
        </w:rPr>
        <w:t>El ahorro en tiempos va a permitir resolver más peticiones (trámites) con el mismo esfuerzo. Así, cada trámite extra que se podrá abordar se estima a través de su costo.</w:t>
      </w:r>
    </w:p>
  </w:endnote>
  <w:endnote w:id="8">
    <w:p w14:paraId="140DF236" w14:textId="77777777" w:rsidR="00ED2E15" w:rsidRPr="006E52D5" w:rsidRDefault="00ED2E15" w:rsidP="00ED2E15">
      <w:pPr>
        <w:pStyle w:val="EndnoteText"/>
        <w:ind w:left="270" w:hanging="270"/>
        <w:jc w:val="both"/>
        <w:rPr>
          <w:rFonts w:ascii="Arial" w:hAnsi="Arial" w:cs="Arial"/>
          <w:sz w:val="22"/>
          <w:szCs w:val="22"/>
          <w:lang w:val="es-ES_tradnl"/>
        </w:rPr>
      </w:pPr>
      <w:r w:rsidRPr="006E52D5">
        <w:rPr>
          <w:rStyle w:val="EndnoteReference"/>
          <w:rFonts w:ascii="Arial" w:hAnsi="Arial" w:cs="Arial"/>
          <w:sz w:val="22"/>
          <w:szCs w:val="22"/>
        </w:rPr>
        <w:endnoteRef/>
      </w:r>
      <w:r>
        <w:rPr>
          <w:rFonts w:ascii="Arial" w:hAnsi="Arial" w:cs="Arial"/>
          <w:sz w:val="22"/>
          <w:szCs w:val="22"/>
        </w:rPr>
        <w:tab/>
      </w:r>
      <w:r w:rsidRPr="006E52D5">
        <w:rPr>
          <w:rFonts w:ascii="Arial" w:hAnsi="Arial" w:cs="Arial"/>
          <w:sz w:val="22"/>
          <w:szCs w:val="22"/>
        </w:rPr>
        <w:t>La suma de los valores actuales de los beneficios año a año, así como los cálculos finales pueden verse en detalle en el archivo Excel que acompaña esta evaluación económica.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Yu Gothic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062BCC" w14:textId="77777777" w:rsidR="0043099F" w:rsidRDefault="0043099F">
    <w:pPr>
      <w:pStyle w:val="Footer"/>
      <w:jc w:val="center"/>
    </w:pPr>
    <w:r>
      <w:fldChar w:fldCharType="begin"/>
    </w:r>
    <w:r w:rsidR="00AF0208">
      <w:instrText>PAGE</w:instrText>
    </w:r>
    <w:r>
      <w:instrText xml:space="preserve">   \* MERGEFORMAT</w:instrText>
    </w:r>
    <w:r>
      <w:fldChar w:fldCharType="separate"/>
    </w:r>
    <w:r w:rsidR="008B296C" w:rsidRPr="008B296C">
      <w:rPr>
        <w:noProof/>
        <w:lang w:val="es-ES"/>
      </w:rPr>
      <w:t>9</w:t>
    </w:r>
    <w:r>
      <w:rPr>
        <w:noProof/>
        <w:lang w:val="es-ES"/>
      </w:rPr>
      <w:fldChar w:fldCharType="end"/>
    </w:r>
  </w:p>
  <w:p w14:paraId="0DCB184A" w14:textId="77777777" w:rsidR="0043099F" w:rsidRDefault="004309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DD5A89" w14:textId="77777777" w:rsidR="002425C9" w:rsidRDefault="002425C9" w:rsidP="00CF5271">
      <w:pPr>
        <w:spacing w:after="0" w:line="240" w:lineRule="auto"/>
      </w:pPr>
      <w:r>
        <w:separator/>
      </w:r>
    </w:p>
  </w:footnote>
  <w:footnote w:type="continuationSeparator" w:id="0">
    <w:p w14:paraId="0BEBA742" w14:textId="77777777" w:rsidR="002425C9" w:rsidRDefault="002425C9" w:rsidP="00CF5271">
      <w:pPr>
        <w:spacing w:after="0" w:line="240" w:lineRule="auto"/>
      </w:pPr>
      <w:r>
        <w:continuationSeparator/>
      </w:r>
    </w:p>
  </w:footnote>
  <w:footnote w:type="continuationNotice" w:id="1">
    <w:p w14:paraId="3CC345AA" w14:textId="77777777" w:rsidR="002425C9" w:rsidRDefault="002425C9">
      <w:pPr>
        <w:spacing w:after="0" w:line="240" w:lineRule="auto"/>
      </w:pPr>
    </w:p>
  </w:footnote>
  <w:footnote w:id="2">
    <w:p w14:paraId="669F962D" w14:textId="77777777" w:rsidR="00F160A7" w:rsidRPr="00A10AD6" w:rsidRDefault="00F160A7" w:rsidP="00E93139">
      <w:pPr>
        <w:pStyle w:val="FootnoteText"/>
        <w:ind w:left="284" w:hanging="284"/>
        <w:jc w:val="both"/>
        <w:rPr>
          <w:rFonts w:ascii="Arial" w:hAnsi="Arial" w:cs="Arial"/>
          <w:sz w:val="18"/>
          <w:szCs w:val="18"/>
          <w:lang w:val="es-ES_tradnl"/>
        </w:rPr>
      </w:pPr>
      <w:r w:rsidRPr="00A10AD6">
        <w:rPr>
          <w:rStyle w:val="FootnoteReference"/>
          <w:rFonts w:ascii="Arial" w:hAnsi="Arial" w:cs="Arial"/>
          <w:sz w:val="18"/>
          <w:szCs w:val="18"/>
        </w:rPr>
        <w:footnoteRef/>
      </w:r>
      <w:r w:rsidRPr="00A10AD6">
        <w:rPr>
          <w:rFonts w:ascii="Arial" w:hAnsi="Arial" w:cs="Arial"/>
          <w:sz w:val="18"/>
          <w:szCs w:val="18"/>
          <w:lang w:val="es-AR"/>
        </w:rPr>
        <w:tab/>
      </w:r>
      <w:r w:rsidRPr="00A10AD6">
        <w:rPr>
          <w:rFonts w:ascii="Arial" w:hAnsi="Arial" w:cs="Arial"/>
          <w:sz w:val="18"/>
          <w:szCs w:val="18"/>
          <w:lang w:val="es-ES_tradnl"/>
        </w:rPr>
        <w:t xml:space="preserve">Se utilizará la metodología de </w:t>
      </w:r>
      <w:proofErr w:type="spellStart"/>
      <w:r w:rsidRPr="00A10AD6">
        <w:rPr>
          <w:rFonts w:ascii="Arial" w:hAnsi="Arial" w:cs="Arial"/>
          <w:sz w:val="18"/>
          <w:szCs w:val="18"/>
          <w:lang w:val="es-ES_tradnl"/>
        </w:rPr>
        <w:t>GpR</w:t>
      </w:r>
      <w:proofErr w:type="spellEnd"/>
      <w:r w:rsidRPr="00A10AD6">
        <w:rPr>
          <w:rFonts w:ascii="Arial" w:hAnsi="Arial" w:cs="Arial"/>
          <w:sz w:val="18"/>
          <w:szCs w:val="18"/>
          <w:lang w:val="es-ES_tradnl"/>
        </w:rPr>
        <w:t xml:space="preserve"> del BID. </w:t>
      </w:r>
    </w:p>
  </w:footnote>
  <w:footnote w:id="3">
    <w:p w14:paraId="135121CE" w14:textId="77777777" w:rsidR="00F160A7" w:rsidRPr="00A10AD6" w:rsidRDefault="00F160A7" w:rsidP="00E93139">
      <w:pPr>
        <w:pStyle w:val="FootnoteText"/>
        <w:ind w:left="284" w:hanging="284"/>
        <w:jc w:val="both"/>
        <w:rPr>
          <w:rFonts w:ascii="Arial" w:hAnsi="Arial" w:cs="Arial"/>
          <w:sz w:val="18"/>
          <w:szCs w:val="18"/>
          <w:lang w:val="es-ES_tradnl"/>
        </w:rPr>
      </w:pPr>
      <w:r w:rsidRPr="00A10AD6">
        <w:rPr>
          <w:rStyle w:val="FootnoteReference"/>
          <w:rFonts w:ascii="Arial" w:hAnsi="Arial" w:cs="Arial"/>
          <w:sz w:val="18"/>
          <w:szCs w:val="18"/>
        </w:rPr>
        <w:footnoteRef/>
      </w:r>
      <w:r w:rsidRPr="00A10AD6">
        <w:rPr>
          <w:rFonts w:ascii="Arial" w:hAnsi="Arial" w:cs="Arial"/>
          <w:sz w:val="18"/>
          <w:szCs w:val="18"/>
          <w:lang w:val="es-AR"/>
        </w:rPr>
        <w:tab/>
      </w:r>
      <w:r w:rsidRPr="00A10AD6">
        <w:rPr>
          <w:rFonts w:ascii="Arial" w:hAnsi="Arial" w:cs="Arial"/>
          <w:sz w:val="18"/>
          <w:szCs w:val="18"/>
          <w:lang w:val="es-ES_tradnl"/>
        </w:rPr>
        <w:t xml:space="preserve">Los resultados se visualizarán en un módulo de consulta pública habilitado en el Mapa Defensorial. </w:t>
      </w:r>
    </w:p>
  </w:footnote>
  <w:footnote w:id="4">
    <w:p w14:paraId="2A8A8D11" w14:textId="77777777" w:rsidR="00F160A7" w:rsidRPr="00A10AD6" w:rsidRDefault="00F160A7" w:rsidP="00E93139">
      <w:pPr>
        <w:pStyle w:val="FootnoteText"/>
        <w:ind w:left="284" w:hanging="284"/>
        <w:jc w:val="both"/>
        <w:rPr>
          <w:rFonts w:ascii="Times New Roman" w:hAnsi="Times New Roman" w:cs="Arial"/>
          <w:sz w:val="18"/>
          <w:szCs w:val="18"/>
          <w:lang w:val="es-ES_tradnl"/>
        </w:rPr>
      </w:pPr>
      <w:r w:rsidRPr="00A10AD6">
        <w:rPr>
          <w:rStyle w:val="FootnoteReference"/>
          <w:rFonts w:ascii="Arial" w:hAnsi="Arial" w:cs="Arial"/>
          <w:sz w:val="18"/>
          <w:szCs w:val="18"/>
        </w:rPr>
        <w:footnoteRef/>
      </w:r>
      <w:r w:rsidRPr="00A10AD6">
        <w:rPr>
          <w:rFonts w:ascii="Arial" w:hAnsi="Arial" w:cs="Arial"/>
          <w:sz w:val="18"/>
          <w:szCs w:val="18"/>
          <w:lang w:val="es-AR"/>
        </w:rPr>
        <w:tab/>
        <w:t xml:space="preserve">Se definirán flujos de información que muestren mejoras en la </w:t>
      </w:r>
      <w:r w:rsidRPr="00A10AD6">
        <w:rPr>
          <w:rFonts w:ascii="Arial" w:hAnsi="Arial" w:cs="Arial"/>
          <w:iCs/>
          <w:sz w:val="18"/>
          <w:szCs w:val="18"/>
          <w:lang w:val="es-ES_tradnl"/>
        </w:rPr>
        <w:t>prestación de servicios públicos</w:t>
      </w:r>
      <w:r w:rsidRPr="00A10AD6">
        <w:rPr>
          <w:rFonts w:ascii="Arial" w:hAnsi="Arial" w:cs="Arial"/>
          <w:sz w:val="18"/>
          <w:szCs w:val="18"/>
          <w:lang w:val="es-ES_tradnl"/>
        </w:rPr>
        <w:t xml:space="preserve"> y en la respuesta del Estado como resultado de la gestión defensorial, e información territorializada y con enfoque de género y poblaciones vulnerables.</w:t>
      </w:r>
    </w:p>
  </w:footnote>
  <w:footnote w:id="5">
    <w:p w14:paraId="2052859E" w14:textId="77777777" w:rsidR="00F160A7" w:rsidRPr="00A10AD6" w:rsidRDefault="00F160A7" w:rsidP="00E93139">
      <w:pPr>
        <w:pStyle w:val="FootnoteText"/>
        <w:ind w:left="284" w:hanging="284"/>
        <w:jc w:val="both"/>
        <w:rPr>
          <w:rFonts w:ascii="Arial" w:hAnsi="Arial" w:cs="Arial"/>
          <w:sz w:val="18"/>
          <w:szCs w:val="18"/>
          <w:lang w:val="es-ES_tradnl"/>
        </w:rPr>
      </w:pPr>
      <w:r w:rsidRPr="00A10AD6">
        <w:rPr>
          <w:rStyle w:val="FootnoteReference"/>
          <w:rFonts w:ascii="Arial" w:hAnsi="Arial" w:cs="Arial"/>
          <w:sz w:val="18"/>
          <w:szCs w:val="18"/>
        </w:rPr>
        <w:footnoteRef/>
      </w:r>
      <w:r w:rsidRPr="00A10AD6">
        <w:rPr>
          <w:rFonts w:ascii="Arial" w:hAnsi="Arial" w:cs="Arial"/>
          <w:sz w:val="18"/>
          <w:szCs w:val="18"/>
          <w:lang w:val="es-AR"/>
        </w:rPr>
        <w:tab/>
      </w:r>
      <w:r w:rsidRPr="00A10AD6">
        <w:rPr>
          <w:rFonts w:ascii="Arial" w:hAnsi="Arial" w:cs="Arial"/>
          <w:sz w:val="18"/>
          <w:szCs w:val="18"/>
          <w:lang w:val="es-ES_tradnl"/>
        </w:rPr>
        <w:t>Se buscará generar reportes para la acción de la PGN y las personerías.</w:t>
      </w:r>
    </w:p>
  </w:footnote>
  <w:footnote w:id="6">
    <w:p w14:paraId="18DCB9F8" w14:textId="6C8B8C55" w:rsidR="00F160A7" w:rsidRPr="00A10AD6" w:rsidRDefault="00F160A7" w:rsidP="00E93139">
      <w:pPr>
        <w:pStyle w:val="FootnoteText"/>
        <w:ind w:left="284" w:hanging="284"/>
        <w:jc w:val="both"/>
        <w:rPr>
          <w:rFonts w:ascii="Arial" w:hAnsi="Arial" w:cs="Arial"/>
          <w:sz w:val="18"/>
          <w:szCs w:val="18"/>
          <w:lang w:val="es-ES_tradnl"/>
        </w:rPr>
      </w:pPr>
      <w:r w:rsidRPr="00A10AD6">
        <w:rPr>
          <w:rStyle w:val="FootnoteReference"/>
          <w:rFonts w:ascii="Arial" w:hAnsi="Arial" w:cs="Arial"/>
          <w:sz w:val="18"/>
          <w:szCs w:val="18"/>
        </w:rPr>
        <w:footnoteRef/>
      </w:r>
      <w:r w:rsidRPr="00A10AD6">
        <w:rPr>
          <w:rFonts w:ascii="Arial" w:hAnsi="Arial" w:cs="Arial"/>
          <w:sz w:val="18"/>
          <w:szCs w:val="18"/>
          <w:lang w:val="es-AR"/>
        </w:rPr>
        <w:tab/>
      </w:r>
      <w:r w:rsidRPr="00A10AD6">
        <w:rPr>
          <w:rFonts w:ascii="Arial" w:hAnsi="Arial" w:cs="Arial"/>
          <w:sz w:val="18"/>
          <w:szCs w:val="18"/>
          <w:lang w:val="es-ES_tradnl"/>
        </w:rPr>
        <w:t xml:space="preserve">Se considerarán cuatro funcionalidades: (i) </w:t>
      </w:r>
      <w:r w:rsidRPr="00A10AD6">
        <w:rPr>
          <w:rFonts w:ascii="Arial" w:hAnsi="Arial" w:cs="Arial"/>
          <w:sz w:val="18"/>
          <w:szCs w:val="18"/>
          <w:lang w:val="es-CO"/>
        </w:rPr>
        <w:t xml:space="preserve">seguimiento a alertas y recomendaciones emitidas por la DPC; (ii) gestión de requerimientos ciudadanos; (iii) </w:t>
      </w:r>
      <w:proofErr w:type="spellStart"/>
      <w:r w:rsidRPr="00A10AD6">
        <w:rPr>
          <w:rFonts w:ascii="Arial" w:hAnsi="Arial" w:cs="Arial"/>
          <w:sz w:val="18"/>
          <w:szCs w:val="18"/>
          <w:lang w:val="es-CO"/>
        </w:rPr>
        <w:t>generaci</w:t>
      </w:r>
      <w:r w:rsidRPr="00A10AD6">
        <w:rPr>
          <w:rFonts w:ascii="Arial" w:hAnsi="Arial" w:cs="Arial"/>
          <w:sz w:val="18"/>
          <w:szCs w:val="18"/>
          <w:lang w:val="es-ES"/>
        </w:rPr>
        <w:t>ón</w:t>
      </w:r>
      <w:proofErr w:type="spellEnd"/>
      <w:r w:rsidRPr="00A10AD6">
        <w:rPr>
          <w:rFonts w:ascii="Arial" w:hAnsi="Arial" w:cs="Arial"/>
          <w:sz w:val="18"/>
          <w:szCs w:val="18"/>
          <w:lang w:val="es-ES"/>
        </w:rPr>
        <w:t xml:space="preserve"> de informes defensoriales; y (iv) gestión coordinada con PGN y Personerías</w:t>
      </w:r>
      <w:r w:rsidRPr="00A10AD6">
        <w:rPr>
          <w:rFonts w:ascii="Arial" w:hAnsi="Arial" w:cs="Arial"/>
          <w:sz w:val="18"/>
          <w:szCs w:val="18"/>
          <w:lang w:val="es-CO"/>
        </w:rPr>
        <w:t>.</w:t>
      </w:r>
      <w:r w:rsidRPr="00A10AD6">
        <w:rPr>
          <w:rFonts w:ascii="Arial" w:hAnsi="Arial" w:cs="Arial"/>
          <w:sz w:val="18"/>
          <w:szCs w:val="18"/>
          <w:lang w:val="es-AR"/>
        </w:rPr>
        <w:t xml:space="preserve"> La plataforma considerará aspectos </w:t>
      </w:r>
      <w:r w:rsidRPr="00A10AD6">
        <w:rPr>
          <w:rFonts w:ascii="Arial" w:hAnsi="Arial" w:cs="Arial"/>
          <w:sz w:val="18"/>
          <w:szCs w:val="18"/>
          <w:lang w:val="es-ES_tradnl"/>
        </w:rPr>
        <w:t xml:space="preserve">de seguridad en el intercambio de información entre entidades, y Habeas Data para la protección de ciudadanos. </w:t>
      </w:r>
      <w:r w:rsidR="002425C9">
        <w:fldChar w:fldCharType="begin"/>
      </w:r>
      <w:ins w:id="1" w:author="Rojas Gonzalez, Sonia Amalia" w:date="2018-05-18T15:10:00Z">
        <w:r w:rsidR="007B7912">
          <w:instrText>HYPERLINK "https://idbg.sharepoint.com/teams/EZ-CO-LON/CO-L1236/_layouts/15/DocIdRedir.aspx?ID=EZSHARE-140723308-12"</w:instrText>
        </w:r>
      </w:ins>
      <w:del w:id="2" w:author="Rojas Gonzalez, Sonia Amalia" w:date="2018-05-18T15:10:00Z">
        <w:r w:rsidR="002425C9" w:rsidRPr="007B7912" w:rsidDel="007B7912">
          <w:rPr>
            <w:lang w:val="es-ES_tradnl"/>
            <w:rPrChange w:id="3" w:author="Rojas Gonzalez, Sonia Amalia" w:date="2018-05-18T15:09:00Z">
              <w:rPr/>
            </w:rPrChange>
          </w:rPr>
          <w:delInstrText xml:space="preserve"> HYPERLINK "https://idbg.sharepoint.com/teams/EZ-CO-LON/CO-L1236/_layouts/15/DocIdRedir.aspx?ID=EZSHARE-140723308-12" </w:delInstrText>
        </w:r>
      </w:del>
      <w:ins w:id="4" w:author="Rojas Gonzalez, Sonia Amalia" w:date="2018-05-18T15:10:00Z"/>
      <w:r w:rsidR="002425C9">
        <w:fldChar w:fldCharType="separate"/>
      </w:r>
      <w:r w:rsidRPr="00A10AD6">
        <w:rPr>
          <w:rStyle w:val="Hyperlink"/>
          <w:rFonts w:ascii="Arial" w:hAnsi="Arial" w:cs="Arial"/>
          <w:sz w:val="18"/>
          <w:szCs w:val="18"/>
          <w:lang w:val="es-ES_tradnl"/>
        </w:rPr>
        <w:t>Ver Anexo Mapa Defensorial</w:t>
      </w:r>
      <w:r w:rsidR="002425C9">
        <w:rPr>
          <w:rStyle w:val="Hyperlink"/>
          <w:rFonts w:ascii="Arial" w:hAnsi="Arial" w:cs="Arial"/>
          <w:sz w:val="18"/>
          <w:szCs w:val="18"/>
          <w:lang w:val="es-ES_tradnl"/>
        </w:rPr>
        <w:fldChar w:fldCharType="end"/>
      </w:r>
      <w:r w:rsidRPr="00A10AD6">
        <w:rPr>
          <w:rFonts w:ascii="Arial" w:hAnsi="Arial" w:cs="Arial"/>
          <w:sz w:val="18"/>
          <w:szCs w:val="18"/>
          <w:lang w:val="es-ES_tradnl"/>
        </w:rPr>
        <w:t>.</w:t>
      </w:r>
    </w:p>
  </w:footnote>
  <w:footnote w:id="7">
    <w:p w14:paraId="66D72214" w14:textId="1CC5B94A" w:rsidR="00F160A7" w:rsidRPr="00A10AD6" w:rsidRDefault="00F160A7" w:rsidP="00E93139">
      <w:pPr>
        <w:pStyle w:val="FootnoteText"/>
        <w:ind w:left="284" w:hanging="284"/>
        <w:jc w:val="both"/>
        <w:rPr>
          <w:rFonts w:ascii="Arial" w:hAnsi="Arial" w:cs="Arial"/>
          <w:sz w:val="18"/>
          <w:szCs w:val="18"/>
          <w:lang w:val="es-ES_tradnl"/>
        </w:rPr>
      </w:pPr>
      <w:r w:rsidRPr="00A10AD6">
        <w:rPr>
          <w:rStyle w:val="FootnoteReference"/>
          <w:rFonts w:ascii="Arial" w:hAnsi="Arial" w:cs="Arial"/>
          <w:sz w:val="18"/>
          <w:szCs w:val="18"/>
        </w:rPr>
        <w:footnoteRef/>
      </w:r>
      <w:r w:rsidRPr="00A10AD6">
        <w:rPr>
          <w:rFonts w:ascii="Arial" w:hAnsi="Arial" w:cs="Arial"/>
          <w:sz w:val="18"/>
          <w:szCs w:val="18"/>
          <w:lang w:val="es-ES_tradnl"/>
        </w:rPr>
        <w:tab/>
      </w:r>
      <w:r w:rsidRPr="00A10AD6">
        <w:rPr>
          <w:rFonts w:ascii="Arial" w:hAnsi="Arial" w:cs="Arial"/>
          <w:sz w:val="18"/>
          <w:szCs w:val="18"/>
          <w:lang w:val="es-AR"/>
        </w:rPr>
        <w:t xml:space="preserve">Incluye </w:t>
      </w:r>
      <w:r w:rsidRPr="00A10AD6">
        <w:rPr>
          <w:rFonts w:ascii="Arial" w:hAnsi="Arial" w:cs="Arial"/>
          <w:sz w:val="18"/>
          <w:szCs w:val="18"/>
          <w:lang w:val="es-ES_tradnl"/>
        </w:rPr>
        <w:t xml:space="preserve">equipos y licencias necesarios para el desarrollo y </w:t>
      </w:r>
      <w:proofErr w:type="spellStart"/>
      <w:r w:rsidRPr="00A10AD6">
        <w:rPr>
          <w:rFonts w:ascii="Arial" w:hAnsi="Arial" w:cs="Arial"/>
          <w:sz w:val="18"/>
          <w:szCs w:val="18"/>
          <w:lang w:val="es-ES_tradnl"/>
        </w:rPr>
        <w:t>operaci</w:t>
      </w:r>
      <w:r w:rsidRPr="00A10AD6">
        <w:rPr>
          <w:rFonts w:ascii="Arial" w:hAnsi="Arial" w:cs="Arial"/>
          <w:sz w:val="18"/>
          <w:szCs w:val="18"/>
          <w:lang w:val="es-AR"/>
        </w:rPr>
        <w:t>ón</w:t>
      </w:r>
      <w:proofErr w:type="spellEnd"/>
      <w:r w:rsidRPr="00A10AD6">
        <w:rPr>
          <w:rFonts w:ascii="Arial" w:hAnsi="Arial" w:cs="Arial"/>
          <w:sz w:val="18"/>
          <w:szCs w:val="18"/>
          <w:lang w:val="es-ES_tradnl"/>
        </w:rPr>
        <w:t xml:space="preserve"> del Sistema Integrado de </w:t>
      </w:r>
      <w:proofErr w:type="spellStart"/>
      <w:r w:rsidRPr="00A10AD6">
        <w:rPr>
          <w:rFonts w:ascii="Arial" w:hAnsi="Arial" w:cs="Arial"/>
          <w:sz w:val="18"/>
          <w:szCs w:val="18"/>
          <w:lang w:val="es-ES_tradnl"/>
        </w:rPr>
        <w:t>Informac</w:t>
      </w:r>
      <w:r w:rsidR="004703C7">
        <w:rPr>
          <w:rFonts w:ascii="Arial" w:hAnsi="Arial" w:cs="Arial"/>
          <w:sz w:val="18"/>
          <w:szCs w:val="18"/>
          <w:lang w:val="es-ES_tradnl"/>
        </w:rPr>
        <w:t>i</w:t>
      </w:r>
      <w:r w:rsidRPr="00A10AD6">
        <w:rPr>
          <w:rFonts w:ascii="Arial" w:hAnsi="Arial" w:cs="Arial"/>
          <w:sz w:val="18"/>
          <w:szCs w:val="18"/>
          <w:lang w:val="es-AR"/>
        </w:rPr>
        <w:t>ón</w:t>
      </w:r>
      <w:proofErr w:type="spellEnd"/>
      <w:r w:rsidRPr="00A10AD6">
        <w:rPr>
          <w:rFonts w:ascii="Arial" w:hAnsi="Arial" w:cs="Arial"/>
          <w:sz w:val="18"/>
          <w:szCs w:val="18"/>
          <w:lang w:val="es-ES_tradnl"/>
        </w:rPr>
        <w:t xml:space="preserve"> y servicios de georreferenciación. Se procurará la contratación de servicios que garanticen la sostenibilidad y actualización de las herramientas tecnológicas.</w:t>
      </w:r>
    </w:p>
  </w:footnote>
  <w:footnote w:id="8">
    <w:p w14:paraId="664341F0" w14:textId="77777777" w:rsidR="00F160A7" w:rsidRPr="00A10AD6" w:rsidRDefault="00F160A7" w:rsidP="00E93139">
      <w:pPr>
        <w:pStyle w:val="FootnoteText"/>
        <w:ind w:left="284" w:hanging="284"/>
        <w:jc w:val="both"/>
        <w:rPr>
          <w:rFonts w:ascii="Arial" w:hAnsi="Arial" w:cs="Arial"/>
          <w:sz w:val="18"/>
          <w:szCs w:val="18"/>
          <w:lang w:val="es-ES_tradnl"/>
        </w:rPr>
      </w:pPr>
      <w:r w:rsidRPr="00A10AD6">
        <w:rPr>
          <w:rStyle w:val="FootnoteReference"/>
          <w:rFonts w:ascii="Arial" w:hAnsi="Arial" w:cs="Arial"/>
          <w:sz w:val="18"/>
          <w:szCs w:val="18"/>
        </w:rPr>
        <w:footnoteRef/>
      </w:r>
      <w:r w:rsidRPr="00A10AD6">
        <w:rPr>
          <w:rFonts w:ascii="Arial" w:hAnsi="Arial" w:cs="Arial"/>
          <w:sz w:val="18"/>
          <w:szCs w:val="18"/>
          <w:lang w:val="es-ES_tradnl"/>
        </w:rPr>
        <w:tab/>
        <w:t xml:space="preserve">Las actividades de capacitación combinarán herramientas virtuales y presenciales coordinadas desde el nivel central y tendrán un despliegue territorial. Su alcance y contenido se definirá con base en los lineamientos y políticas existentes en la DPC. </w:t>
      </w:r>
    </w:p>
  </w:footnote>
  <w:footnote w:id="9">
    <w:p w14:paraId="3D458AE0" w14:textId="22DC60D7" w:rsidR="00F160A7" w:rsidRPr="00A10AD6" w:rsidRDefault="00F160A7" w:rsidP="00E93139">
      <w:pPr>
        <w:pStyle w:val="FootnoteText"/>
        <w:ind w:left="284" w:hanging="284"/>
        <w:jc w:val="both"/>
        <w:rPr>
          <w:rFonts w:ascii="Arial" w:hAnsi="Arial" w:cs="Arial"/>
          <w:sz w:val="18"/>
          <w:szCs w:val="18"/>
          <w:lang w:val="es-ES_tradnl"/>
        </w:rPr>
      </w:pPr>
      <w:r w:rsidRPr="00A10AD6">
        <w:rPr>
          <w:rStyle w:val="FootnoteReference"/>
          <w:rFonts w:ascii="Arial" w:hAnsi="Arial" w:cs="Arial"/>
          <w:sz w:val="18"/>
          <w:szCs w:val="18"/>
        </w:rPr>
        <w:footnoteRef/>
      </w:r>
      <w:r w:rsidRPr="00A10AD6">
        <w:rPr>
          <w:rFonts w:ascii="Arial" w:hAnsi="Arial" w:cs="Arial"/>
          <w:sz w:val="18"/>
          <w:szCs w:val="18"/>
          <w:lang w:val="es-ES_tradnl"/>
        </w:rPr>
        <w:tab/>
        <w:t>Se diseñará e implementará un modelo de integración tecnológica que permitirá intercambiar y acceder a información entre la DPC, las personerías municipales y la PGN. Respecto a la integración con las personerías, el modelo facilitará la captura e intercambio de información sobre la gestión de requerimientos ciudadanos (presentados vs respuestas emitidas, especialmente en el nivel territorial), de tal forma que las dos entidades: (a) cuenten con información integrada y más detallada sobre la demanda de servicios ciudadanos (discriminada por tema, población -género y grupos vulnerables- y territorio); (b)</w:t>
      </w:r>
      <w:r w:rsidR="00A10AD6">
        <w:rPr>
          <w:rFonts w:ascii="Arial" w:hAnsi="Arial" w:cs="Arial"/>
          <w:sz w:val="18"/>
          <w:szCs w:val="18"/>
          <w:lang w:val="es-ES_tradnl"/>
        </w:rPr>
        <w:t> </w:t>
      </w:r>
      <w:r w:rsidRPr="00A10AD6">
        <w:rPr>
          <w:rFonts w:ascii="Arial" w:hAnsi="Arial" w:cs="Arial"/>
          <w:sz w:val="18"/>
          <w:szCs w:val="18"/>
          <w:lang w:val="es-ES_tradnl"/>
        </w:rPr>
        <w:t xml:space="preserve">mejore la tomar decisiones respecto a las acciones requeridas para su atención; y (c) gestionen recomendaciones a agentes públicos y privados con mayor efectividad, especialmente, aprovechando la función investigativa de las personerías municipales. Respecto a la integración con la PGN, se creará una metodología y protocolos de información que permitan incidir en la efectividad de las recomendaciones emitidas por parte de la DPC mediante la actuación preventiva, disciplinaria y sancionatoria de la PGN en casos en los que se justifique una acción de control. </w:t>
      </w:r>
      <w:r w:rsidR="002425C9">
        <w:fldChar w:fldCharType="begin"/>
      </w:r>
      <w:ins w:id="5" w:author="Rojas Gonzalez, Sonia Amalia" w:date="2018-05-18T15:11:00Z">
        <w:r w:rsidR="007B7912">
          <w:instrText>HYPERLINK "http://idbdocs.iadb.org/wsdocs/getDocument.aspx?DOCNUM=EZSHARE-140723308-20"</w:instrText>
        </w:r>
      </w:ins>
      <w:del w:id="6" w:author="Rojas Gonzalez, Sonia Amalia" w:date="2018-05-18T15:11:00Z">
        <w:r w:rsidR="002425C9" w:rsidRPr="007B7912" w:rsidDel="007B7912">
          <w:rPr>
            <w:lang w:val="es-ES_tradnl"/>
            <w:rPrChange w:id="7" w:author="Rojas Gonzalez, Sonia Amalia" w:date="2018-05-18T15:09:00Z">
              <w:rPr/>
            </w:rPrChange>
          </w:rPr>
          <w:delInstrText xml:space="preserve"> HYPERLINK "https://idbg.sharepoint.com/teams/EZ-CO-LON/CO-L1236/_layouts/15/DocIdRedir.aspx?ID=EZSHARE-</w:delInstrText>
        </w:r>
        <w:r w:rsidR="002425C9" w:rsidRPr="007B7912" w:rsidDel="007B7912">
          <w:rPr>
            <w:lang w:val="es-ES_tradnl"/>
            <w:rPrChange w:id="8" w:author="Rojas Gonzalez, Sonia Amalia" w:date="2018-05-18T15:09:00Z">
              <w:rPr/>
            </w:rPrChange>
          </w:rPr>
          <w:delInstrText xml:space="preserve">140723308-20" </w:delInstrText>
        </w:r>
      </w:del>
      <w:ins w:id="9" w:author="Rojas Gonzalez, Sonia Amalia" w:date="2018-05-18T15:11:00Z"/>
      <w:r w:rsidR="002425C9">
        <w:fldChar w:fldCharType="separate"/>
      </w:r>
      <w:r w:rsidRPr="00A10AD6">
        <w:rPr>
          <w:rStyle w:val="Hyperlink"/>
          <w:rFonts w:ascii="Arial" w:hAnsi="Arial" w:cs="Arial"/>
          <w:sz w:val="18"/>
          <w:szCs w:val="18"/>
          <w:lang w:val="es-ES_tradnl"/>
        </w:rPr>
        <w:t>Ver anexo Piloto de Integración entre DPC, PGN y Personerías.</w:t>
      </w:r>
      <w:r w:rsidR="002425C9">
        <w:rPr>
          <w:rStyle w:val="Hyperlink"/>
          <w:rFonts w:ascii="Arial" w:hAnsi="Arial" w:cs="Arial"/>
          <w:sz w:val="18"/>
          <w:szCs w:val="18"/>
          <w:lang w:val="es-ES_tradnl"/>
        </w:rPr>
        <w:fldChar w:fldCharType="end"/>
      </w:r>
    </w:p>
  </w:footnote>
  <w:footnote w:id="10">
    <w:p w14:paraId="2FED826D" w14:textId="77777777" w:rsidR="00F160A7" w:rsidRPr="00A10AD6" w:rsidRDefault="00F160A7" w:rsidP="00E93139">
      <w:pPr>
        <w:pStyle w:val="FootnoteText"/>
        <w:ind w:left="284" w:hanging="284"/>
        <w:jc w:val="both"/>
        <w:rPr>
          <w:rFonts w:ascii="Arial" w:hAnsi="Arial" w:cs="Arial"/>
          <w:sz w:val="18"/>
          <w:szCs w:val="18"/>
          <w:lang w:val="es-ES"/>
        </w:rPr>
      </w:pPr>
      <w:r w:rsidRPr="00A10AD6">
        <w:rPr>
          <w:rStyle w:val="FootnoteReference"/>
          <w:rFonts w:ascii="Arial" w:hAnsi="Arial" w:cs="Arial"/>
          <w:sz w:val="18"/>
          <w:szCs w:val="18"/>
        </w:rPr>
        <w:footnoteRef/>
      </w:r>
      <w:r w:rsidRPr="00A10AD6">
        <w:rPr>
          <w:rFonts w:ascii="Arial" w:hAnsi="Arial" w:cs="Arial"/>
          <w:sz w:val="18"/>
          <w:szCs w:val="18"/>
          <w:lang w:val="es-ES_tradnl"/>
        </w:rPr>
        <w:tab/>
        <w:t>Esto permitirá capturar la información de los usuarios en función de aspectos como: información geográfica, edad, pertenencia a grupos étnicos, orientación sexual y tipo de requerimiento para poder mapear más en profundidad el comportamiento frente al aseguramiento y/o vulneración de los</w:t>
      </w:r>
      <w:r w:rsidRPr="00A10AD6">
        <w:rPr>
          <w:rFonts w:ascii="Arial" w:hAnsi="Arial" w:cs="Arial"/>
          <w:color w:val="222222"/>
          <w:sz w:val="18"/>
          <w:szCs w:val="18"/>
          <w:lang w:val="es-ES_tradnl"/>
        </w:rPr>
        <w:t xml:space="preserve"> DDHH y evitar duplicidad de registros.</w:t>
      </w:r>
    </w:p>
  </w:footnote>
  <w:footnote w:id="11">
    <w:p w14:paraId="45B15B46" w14:textId="77777777" w:rsidR="00E93139" w:rsidRPr="00A10AD6" w:rsidRDefault="00E93139" w:rsidP="00E93139">
      <w:pPr>
        <w:pStyle w:val="FootnoteText"/>
        <w:ind w:left="284" w:hanging="284"/>
        <w:jc w:val="both"/>
        <w:rPr>
          <w:rFonts w:ascii="Arial" w:hAnsi="Arial" w:cs="Arial"/>
          <w:sz w:val="18"/>
          <w:szCs w:val="18"/>
          <w:lang w:val="es-AR"/>
        </w:rPr>
      </w:pPr>
      <w:r w:rsidRPr="00A10AD6">
        <w:rPr>
          <w:rStyle w:val="FootnoteReference"/>
          <w:rFonts w:ascii="Arial" w:hAnsi="Arial" w:cs="Arial"/>
          <w:sz w:val="18"/>
          <w:szCs w:val="18"/>
        </w:rPr>
        <w:footnoteRef/>
      </w:r>
      <w:r w:rsidRPr="00A10AD6">
        <w:rPr>
          <w:rFonts w:ascii="Arial" w:hAnsi="Arial" w:cs="Arial"/>
          <w:sz w:val="18"/>
          <w:szCs w:val="18"/>
          <w:lang w:val="es-ES_tradnl"/>
        </w:rPr>
        <w:t xml:space="preserve"> </w:t>
      </w:r>
      <w:r w:rsidRPr="00A10AD6">
        <w:rPr>
          <w:rFonts w:ascii="Arial" w:hAnsi="Arial" w:cs="Arial"/>
          <w:sz w:val="18"/>
          <w:szCs w:val="18"/>
          <w:lang w:val="es-ES_tradnl"/>
        </w:rPr>
        <w:tab/>
        <w:t xml:space="preserve">Esta estrategia buscará establecer un balance entre la creciente demanda ciudadana y la oferta de servicios por parte de la DPC. Para ello se basará en: </w:t>
      </w:r>
      <w:r w:rsidRPr="00A10AD6">
        <w:rPr>
          <w:rFonts w:ascii="Arial" w:hAnsi="Arial" w:cs="Arial"/>
          <w:sz w:val="18"/>
          <w:szCs w:val="18"/>
          <w:shd w:val="clear" w:color="auto" w:fill="FFFFFF"/>
          <w:lang w:val="es-CO"/>
        </w:rPr>
        <w:t>(i) aplicación del MDGR a nivel territorial</w:t>
      </w:r>
      <w:r w:rsidRPr="00A10AD6">
        <w:rPr>
          <w:rFonts w:ascii="Arial" w:hAnsi="Arial" w:cs="Arial"/>
          <w:sz w:val="18"/>
          <w:szCs w:val="18"/>
          <w:lang w:val="es-AR"/>
        </w:rPr>
        <w:t xml:space="preserve"> para lograr una planificación orientada a responder a demandas ciudadanas</w:t>
      </w:r>
      <w:r w:rsidRPr="00A10AD6">
        <w:rPr>
          <w:rFonts w:ascii="Arial" w:hAnsi="Arial" w:cs="Arial"/>
          <w:sz w:val="18"/>
          <w:szCs w:val="18"/>
          <w:shd w:val="clear" w:color="auto" w:fill="FFFFFF"/>
          <w:lang w:val="es-CO"/>
        </w:rPr>
        <w:t xml:space="preserve">; (ii) mejoramiento de los sistemas de información </w:t>
      </w:r>
      <w:r w:rsidRPr="00A10AD6">
        <w:rPr>
          <w:rFonts w:ascii="Arial" w:hAnsi="Arial" w:cs="Arial"/>
          <w:sz w:val="18"/>
          <w:szCs w:val="18"/>
          <w:lang w:val="es-AR"/>
        </w:rPr>
        <w:t>para ampliar la cobertura de servicios</w:t>
      </w:r>
      <w:bookmarkStart w:id="10" w:name="_GoBack"/>
      <w:bookmarkEnd w:id="10"/>
      <w:r w:rsidRPr="00A10AD6">
        <w:rPr>
          <w:rFonts w:ascii="Arial" w:hAnsi="Arial" w:cs="Arial"/>
          <w:sz w:val="18"/>
          <w:szCs w:val="18"/>
          <w:lang w:val="es-AR"/>
        </w:rPr>
        <w:t xml:space="preserve"> según territorios, poblaciones, y/o sectores críticos</w:t>
      </w:r>
      <w:r w:rsidRPr="00A10AD6">
        <w:rPr>
          <w:rFonts w:ascii="Arial" w:hAnsi="Arial" w:cs="Arial"/>
          <w:sz w:val="18"/>
          <w:szCs w:val="18"/>
          <w:shd w:val="clear" w:color="auto" w:fill="FFFFFF"/>
          <w:lang w:val="es-ES"/>
        </w:rPr>
        <w:t>;</w:t>
      </w:r>
      <w:r w:rsidRPr="00A10AD6">
        <w:rPr>
          <w:rFonts w:ascii="Arial" w:hAnsi="Arial" w:cs="Arial"/>
          <w:sz w:val="18"/>
          <w:szCs w:val="18"/>
          <w:shd w:val="clear" w:color="auto" w:fill="FFFFFF"/>
          <w:lang w:val="es-CO"/>
        </w:rPr>
        <w:t xml:space="preserve"> (iii) aprovechamiento de soluciones de servicios multi-canal para una mejor captura de la demanda ciudadana</w:t>
      </w:r>
      <w:r w:rsidRPr="00A10AD6">
        <w:rPr>
          <w:rFonts w:ascii="Arial" w:hAnsi="Arial" w:cs="Arial"/>
          <w:sz w:val="18"/>
          <w:szCs w:val="18"/>
          <w:shd w:val="clear" w:color="auto" w:fill="FFFFFF"/>
          <w:lang w:val="es-ES"/>
        </w:rPr>
        <w:t>;</w:t>
      </w:r>
      <w:r w:rsidRPr="00A10AD6">
        <w:rPr>
          <w:rFonts w:ascii="Arial" w:hAnsi="Arial" w:cs="Arial"/>
          <w:sz w:val="18"/>
          <w:szCs w:val="18"/>
          <w:shd w:val="clear" w:color="auto" w:fill="FFFFFF"/>
          <w:lang w:val="es-CO"/>
        </w:rPr>
        <w:t xml:space="preserve"> (iii) capacitación a funcionarios para atender a poblaciones vulnerables específicas que concentren la demanda; y (iv) aplicación de</w:t>
      </w:r>
      <w:r w:rsidRPr="00A10AD6">
        <w:rPr>
          <w:rFonts w:ascii="Arial" w:hAnsi="Arial" w:cs="Arial"/>
          <w:sz w:val="18"/>
          <w:szCs w:val="18"/>
          <w:lang w:val="es-AR"/>
        </w:rPr>
        <w:t xml:space="preserve"> encuestas para capturar la evolución de las demandas ciudadanas para adecuar la oferta de manera acorde</w:t>
      </w:r>
      <w:r w:rsidRPr="00A10AD6">
        <w:rPr>
          <w:rFonts w:ascii="Arial" w:hAnsi="Arial" w:cs="Arial"/>
          <w:sz w:val="18"/>
          <w:szCs w:val="18"/>
          <w:shd w:val="clear" w:color="auto" w:fill="FFFFFF"/>
          <w:lang w:val="es-CO"/>
        </w:rPr>
        <w:t xml:space="preserve"> la oferta institucional. </w:t>
      </w:r>
    </w:p>
  </w:footnote>
  <w:footnote w:id="12">
    <w:p w14:paraId="400777CD" w14:textId="77777777" w:rsidR="00E93139" w:rsidRPr="00A10AD6" w:rsidRDefault="00E93139" w:rsidP="00E93139">
      <w:pPr>
        <w:pStyle w:val="FootnoteText"/>
        <w:ind w:left="284" w:hanging="284"/>
        <w:jc w:val="both"/>
        <w:rPr>
          <w:rFonts w:ascii="Arial" w:hAnsi="Arial" w:cs="Arial"/>
          <w:sz w:val="18"/>
          <w:szCs w:val="18"/>
          <w:lang w:val="es-ES_tradnl"/>
        </w:rPr>
      </w:pPr>
      <w:r w:rsidRPr="00A10AD6">
        <w:rPr>
          <w:rStyle w:val="FootnoteReference"/>
          <w:rFonts w:ascii="Arial" w:hAnsi="Arial" w:cs="Arial"/>
          <w:sz w:val="18"/>
          <w:szCs w:val="18"/>
        </w:rPr>
        <w:footnoteRef/>
      </w:r>
      <w:r w:rsidRPr="00A10AD6">
        <w:rPr>
          <w:rFonts w:ascii="Arial" w:hAnsi="Arial" w:cs="Arial"/>
          <w:sz w:val="18"/>
          <w:szCs w:val="18"/>
          <w:lang w:val="es-ES_tradnl"/>
        </w:rPr>
        <w:tab/>
      </w:r>
      <w:r w:rsidRPr="00A10AD6">
        <w:rPr>
          <w:rFonts w:ascii="Arial" w:hAnsi="Arial" w:cs="Arial"/>
          <w:sz w:val="18"/>
          <w:szCs w:val="18"/>
          <w:shd w:val="clear" w:color="auto" w:fill="FFFFFF"/>
          <w:lang w:val="es-CO"/>
        </w:rPr>
        <w:t>Esta estrategia abarcará a las defensorías delegadas y las oficinas regionales y será definida a partir de un pilotaje en cinco territorios a ser priorizados por DPC, según estos criterios: (i) baja cobertura de los servicios de la DPC en zonas rurales; (ii) al menos dos territorios con existencia de un alto porcentaje de vulneraciones de derechos contra la mujer</w:t>
      </w:r>
      <w:r w:rsidRPr="00E93139">
        <w:rPr>
          <w:rFonts w:ascii="Times New Roman" w:hAnsi="Times New Roman" w:cs="Arial"/>
          <w:sz w:val="18"/>
          <w:szCs w:val="18"/>
          <w:shd w:val="clear" w:color="auto" w:fill="FFFFFF"/>
          <w:lang w:val="es-CO"/>
        </w:rPr>
        <w:t xml:space="preserve"> </w:t>
      </w:r>
      <w:r w:rsidRPr="00A10AD6">
        <w:rPr>
          <w:rFonts w:ascii="Arial" w:hAnsi="Arial" w:cs="Arial"/>
          <w:sz w:val="18"/>
          <w:szCs w:val="18"/>
          <w:shd w:val="clear" w:color="auto" w:fill="FFFFFF"/>
          <w:lang w:val="es-CO"/>
        </w:rPr>
        <w:t>y/o comunidades LGTBI; y (iii) al menos dos territorios con alto porcentaje de comunidades étnicas que presenten violaciones a DDHH.</w:t>
      </w:r>
    </w:p>
  </w:footnote>
  <w:footnote w:id="13">
    <w:p w14:paraId="798BD879" w14:textId="77777777" w:rsidR="00E93139" w:rsidRPr="00A10AD6" w:rsidRDefault="00E93139" w:rsidP="00E93139">
      <w:pPr>
        <w:pStyle w:val="FootnoteText"/>
        <w:ind w:left="284" w:hanging="284"/>
        <w:jc w:val="both"/>
        <w:rPr>
          <w:rFonts w:ascii="Arial" w:hAnsi="Arial" w:cs="Arial"/>
          <w:sz w:val="18"/>
          <w:szCs w:val="18"/>
          <w:lang w:val="es-AR"/>
        </w:rPr>
      </w:pPr>
      <w:r w:rsidRPr="00A10AD6">
        <w:rPr>
          <w:rStyle w:val="FootnoteReference"/>
          <w:rFonts w:ascii="Arial" w:hAnsi="Arial" w:cs="Arial"/>
          <w:sz w:val="18"/>
          <w:szCs w:val="18"/>
        </w:rPr>
        <w:footnoteRef/>
      </w:r>
      <w:r w:rsidRPr="00A10AD6">
        <w:rPr>
          <w:rFonts w:ascii="Arial" w:hAnsi="Arial" w:cs="Arial"/>
          <w:sz w:val="18"/>
          <w:szCs w:val="18"/>
          <w:lang w:val="es-AR"/>
        </w:rPr>
        <w:tab/>
      </w:r>
      <w:r w:rsidRPr="00A10AD6">
        <w:rPr>
          <w:rFonts w:ascii="Arial" w:hAnsi="Arial" w:cs="Arial"/>
          <w:sz w:val="18"/>
          <w:szCs w:val="18"/>
          <w:shd w:val="clear" w:color="auto" w:fill="FFFFFF"/>
          <w:lang w:val="es-CO"/>
        </w:rPr>
        <w:t xml:space="preserve">Por ejemplo: web, telefonía y redes sociales. </w:t>
      </w:r>
    </w:p>
  </w:footnote>
  <w:footnote w:id="14">
    <w:p w14:paraId="04FC9478" w14:textId="77777777" w:rsidR="00E93139" w:rsidRPr="00A10AD6" w:rsidRDefault="00E93139" w:rsidP="00E93139">
      <w:pPr>
        <w:pStyle w:val="FootnoteText"/>
        <w:ind w:left="284" w:hanging="284"/>
        <w:jc w:val="both"/>
        <w:rPr>
          <w:rFonts w:ascii="Arial" w:hAnsi="Arial" w:cs="Arial"/>
          <w:sz w:val="18"/>
          <w:szCs w:val="18"/>
          <w:lang w:val="es-CO"/>
        </w:rPr>
      </w:pPr>
      <w:r w:rsidRPr="00A10AD6">
        <w:rPr>
          <w:rStyle w:val="FootnoteReference"/>
          <w:rFonts w:ascii="Arial" w:hAnsi="Arial" w:cs="Arial"/>
          <w:sz w:val="18"/>
          <w:szCs w:val="18"/>
        </w:rPr>
        <w:footnoteRef/>
      </w:r>
      <w:r w:rsidRPr="00A10AD6">
        <w:rPr>
          <w:rFonts w:ascii="Arial" w:hAnsi="Arial" w:cs="Arial"/>
          <w:sz w:val="18"/>
          <w:szCs w:val="18"/>
          <w:lang w:val="es-AR"/>
        </w:rPr>
        <w:tab/>
        <w:t>Se b</w:t>
      </w:r>
      <w:proofErr w:type="spellStart"/>
      <w:r w:rsidRPr="00A10AD6">
        <w:rPr>
          <w:rFonts w:ascii="Arial" w:hAnsi="Arial" w:cs="Arial"/>
          <w:sz w:val="18"/>
          <w:szCs w:val="18"/>
          <w:lang w:val="es-ES_tradnl"/>
        </w:rPr>
        <w:t>uscará</w:t>
      </w:r>
      <w:proofErr w:type="spellEnd"/>
      <w:r w:rsidRPr="00A10AD6">
        <w:rPr>
          <w:rFonts w:ascii="Arial" w:hAnsi="Arial" w:cs="Arial"/>
          <w:sz w:val="18"/>
          <w:szCs w:val="18"/>
          <w:lang w:val="es-ES_tradnl"/>
        </w:rPr>
        <w:t xml:space="preserve"> crear líneas de actuación en casos recurrentes y/o similares.</w:t>
      </w:r>
    </w:p>
  </w:footnote>
  <w:footnote w:id="15">
    <w:p w14:paraId="68D87278" w14:textId="77777777" w:rsidR="00E93139" w:rsidRPr="00A10AD6" w:rsidRDefault="00E93139" w:rsidP="00E93139">
      <w:pPr>
        <w:pStyle w:val="FootnoteText"/>
        <w:ind w:left="284" w:hanging="284"/>
        <w:jc w:val="both"/>
        <w:rPr>
          <w:rFonts w:ascii="Times New Roman" w:hAnsi="Times New Roman" w:cs="Arial"/>
          <w:sz w:val="18"/>
          <w:szCs w:val="18"/>
          <w:lang w:val="es-ES_tradnl"/>
        </w:rPr>
      </w:pPr>
      <w:r w:rsidRPr="00A10AD6">
        <w:rPr>
          <w:rStyle w:val="FootnoteReference"/>
          <w:rFonts w:ascii="Arial" w:hAnsi="Arial" w:cs="Arial"/>
          <w:sz w:val="18"/>
          <w:szCs w:val="18"/>
        </w:rPr>
        <w:footnoteRef/>
      </w:r>
      <w:r w:rsidRPr="00A10AD6">
        <w:rPr>
          <w:rFonts w:ascii="Arial" w:hAnsi="Arial" w:cs="Arial"/>
          <w:sz w:val="18"/>
          <w:szCs w:val="18"/>
          <w:lang w:val="es-ES_tradnl"/>
        </w:rPr>
        <w:tab/>
        <w:t>El diseño del portal Web deberá contemplar los lineamientos definidos en las estrategias de rendición de cuentas, promoción, divulgación y comunicaciones, y participación ciudadana, así como los criterios definidos para los módulos de visualización y georreferenciación de la gestión defensorial.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A5845D8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AB7FC9"/>
    <w:multiLevelType w:val="multilevel"/>
    <w:tmpl w:val="A2B2F9A6"/>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rPr>
        <w:b w:val="0"/>
        <w:color w:val="auto"/>
        <w:lang w:val="es-ES"/>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2" w15:restartNumberingAfterBreak="0">
    <w:nsid w:val="197F5EE9"/>
    <w:multiLevelType w:val="multilevel"/>
    <w:tmpl w:val="82A8D918"/>
    <w:lvl w:ilvl="0">
      <w:start w:val="3"/>
      <w:numFmt w:val="upperRoman"/>
      <w:lvlText w:val="%1."/>
      <w:lvlJc w:val="left"/>
      <w:pPr>
        <w:ind w:left="360" w:hanging="360"/>
      </w:pPr>
      <w:rPr>
        <w:rFonts w:hint="default"/>
      </w:rPr>
    </w:lvl>
    <w:lvl w:ilvl="1">
      <w:start w:val="1"/>
      <w:numFmt w:val="decimal"/>
      <w:isLgl/>
      <w:lvlText w:val="%1.%2"/>
      <w:lvlJc w:val="left"/>
      <w:pPr>
        <w:ind w:left="786"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233B3D47"/>
    <w:multiLevelType w:val="multilevel"/>
    <w:tmpl w:val="DFB238FC"/>
    <w:lvl w:ilvl="0">
      <w:start w:val="3"/>
      <w:numFmt w:val="upperRoman"/>
      <w:lvlText w:val="%1."/>
      <w:lvlJc w:val="left"/>
      <w:pPr>
        <w:ind w:left="360" w:hanging="360"/>
      </w:pPr>
      <w:rPr>
        <w:rFonts w:hint="default"/>
      </w:rPr>
    </w:lvl>
    <w:lvl w:ilvl="1">
      <w:start w:val="2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4" w15:restartNumberingAfterBreak="0">
    <w:nsid w:val="2B21467A"/>
    <w:multiLevelType w:val="multilevel"/>
    <w:tmpl w:val="FCB20498"/>
    <w:lvl w:ilvl="0">
      <w:start w:val="1"/>
      <w:numFmt w:val="upperRoman"/>
      <w:lvlText w:val="%1."/>
      <w:lvlJc w:val="left"/>
      <w:pPr>
        <w:ind w:left="360" w:hanging="360"/>
      </w:pPr>
      <w:rPr>
        <w:rFonts w:hint="default"/>
      </w:rPr>
    </w:lvl>
    <w:lvl w:ilvl="1">
      <w:start w:val="1"/>
      <w:numFmt w:val="bullet"/>
      <w:pStyle w:val="Vieta"/>
      <w:lvlText w:val=""/>
      <w:lvlJc w:val="left"/>
      <w:pPr>
        <w:ind w:left="720" w:hanging="360"/>
      </w:pPr>
      <w:rPr>
        <w:rFonts w:ascii="Symbol" w:hAnsi="Symbol"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5" w15:restartNumberingAfterBreak="0">
    <w:nsid w:val="359B4991"/>
    <w:multiLevelType w:val="multilevel"/>
    <w:tmpl w:val="A4F4C8E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6" w15:restartNumberingAfterBreak="0">
    <w:nsid w:val="44436E3E"/>
    <w:multiLevelType w:val="multilevel"/>
    <w:tmpl w:val="3BDEFE04"/>
    <w:styleLink w:val="LFO11"/>
    <w:lvl w:ilvl="0">
      <w:start w:val="1"/>
      <w:numFmt w:val="upperRoman"/>
      <w:lvlText w:val="%1."/>
      <w:lvlJc w:val="center"/>
      <w:pPr>
        <w:ind w:left="1440" w:firstLine="0"/>
      </w:pPr>
      <w:rPr>
        <w:rFonts w:cs="Times New Roman"/>
        <w:b/>
        <w:i w:val="0"/>
      </w:rPr>
    </w:lvl>
    <w:lvl w:ilvl="1">
      <w:start w:val="1"/>
      <w:numFmt w:val="decimal"/>
      <w:lvlText w:val="%1.%2"/>
      <w:lvlJc w:val="left"/>
      <w:pPr>
        <w:ind w:left="2448" w:hanging="1296"/>
      </w:pPr>
      <w:rPr>
        <w:rFonts w:cs="Times New Roman"/>
        <w:b w:val="0"/>
      </w:rPr>
    </w:lvl>
    <w:lvl w:ilvl="2">
      <w:start w:val="1"/>
      <w:numFmt w:val="lowerLetter"/>
      <w:lvlText w:val="%3."/>
      <w:lvlJc w:val="left"/>
      <w:pPr>
        <w:ind w:left="2304" w:hanging="432"/>
      </w:pPr>
      <w:rPr>
        <w:rFonts w:cs="Times New Roman"/>
        <w:b w:val="0"/>
      </w:rPr>
    </w:lvl>
    <w:lvl w:ilvl="3">
      <w:start w:val="1"/>
      <w:numFmt w:val="lowerRoman"/>
      <w:lvlText w:val="%4."/>
      <w:lvlJc w:val="right"/>
      <w:pPr>
        <w:ind w:left="2736" w:hanging="288"/>
      </w:pPr>
      <w:rPr>
        <w:rFonts w:cs="Times New Roman"/>
        <w:b w:val="0"/>
      </w:rPr>
    </w:lvl>
    <w:lvl w:ilvl="4">
      <w:start w:val="1"/>
      <w:numFmt w:val="decimal"/>
      <w:lvlText w:val="%1.%2.%3.%4.%5"/>
      <w:lvlJc w:val="left"/>
      <w:pPr>
        <w:ind w:left="2160" w:hanging="1008"/>
      </w:pPr>
      <w:rPr>
        <w:rFonts w:cs="Times New Roman"/>
      </w:rPr>
    </w:lvl>
    <w:lvl w:ilvl="5">
      <w:start w:val="1"/>
      <w:numFmt w:val="decimal"/>
      <w:lvlText w:val="%1.%2.%3.%4.%5.%6"/>
      <w:lvlJc w:val="left"/>
      <w:pPr>
        <w:ind w:left="2304" w:hanging="1152"/>
      </w:pPr>
      <w:rPr>
        <w:rFonts w:cs="Times New Roman"/>
      </w:rPr>
    </w:lvl>
    <w:lvl w:ilvl="6">
      <w:start w:val="1"/>
      <w:numFmt w:val="decimal"/>
      <w:lvlText w:val="%1.%2.%3.%4.%5.%6.%7"/>
      <w:lvlJc w:val="left"/>
      <w:pPr>
        <w:ind w:left="2448" w:hanging="1296"/>
      </w:pPr>
      <w:rPr>
        <w:rFonts w:cs="Times New Roman"/>
      </w:rPr>
    </w:lvl>
    <w:lvl w:ilvl="7">
      <w:start w:val="1"/>
      <w:numFmt w:val="decimal"/>
      <w:lvlText w:val="%1.%2.%3.%4.%5.%6.%7.%8"/>
      <w:lvlJc w:val="left"/>
      <w:pPr>
        <w:ind w:left="2592" w:hanging="1440"/>
      </w:pPr>
      <w:rPr>
        <w:rFonts w:cs="Times New Roman"/>
      </w:rPr>
    </w:lvl>
    <w:lvl w:ilvl="8">
      <w:start w:val="1"/>
      <w:numFmt w:val="decimal"/>
      <w:lvlText w:val="%1.%2.%3.%4.%5.%6.%7.%8.%9"/>
      <w:lvlJc w:val="left"/>
      <w:pPr>
        <w:ind w:left="2736" w:hanging="1584"/>
      </w:pPr>
      <w:rPr>
        <w:rFonts w:cs="Times New Roman"/>
      </w:rPr>
    </w:lvl>
  </w:abstractNum>
  <w:abstractNum w:abstractNumId="7" w15:restartNumberingAfterBreak="0">
    <w:nsid w:val="458D74C5"/>
    <w:multiLevelType w:val="hybridMultilevel"/>
    <w:tmpl w:val="3D16EE36"/>
    <w:lvl w:ilvl="0" w:tplc="2C0A0001">
      <w:start w:val="1"/>
      <w:numFmt w:val="bullet"/>
      <w:lvlText w:val=""/>
      <w:lvlJc w:val="left"/>
      <w:pPr>
        <w:ind w:left="360" w:hanging="360"/>
      </w:pPr>
      <w:rPr>
        <w:rFonts w:ascii="Symbol" w:hAnsi="Symbol" w:hint="default"/>
      </w:rPr>
    </w:lvl>
    <w:lvl w:ilvl="1" w:tplc="1138CEA0">
      <w:start w:val="1"/>
      <w:numFmt w:val="bullet"/>
      <w:pStyle w:val="Vietasanexo"/>
      <w:lvlText w:val=""/>
      <w:lvlJc w:val="left"/>
      <w:pPr>
        <w:ind w:left="1080" w:hanging="360"/>
      </w:pPr>
      <w:rPr>
        <w:rFonts w:ascii="Symbol" w:hAnsi="Symbol"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8" w15:restartNumberingAfterBreak="0">
    <w:nsid w:val="4A167A3E"/>
    <w:multiLevelType w:val="hybridMultilevel"/>
    <w:tmpl w:val="9D3C99A2"/>
    <w:lvl w:ilvl="0" w:tplc="935EF358">
      <w:start w:val="1"/>
      <w:numFmt w:val="decimal"/>
      <w:pStyle w:val="TItuloAnexo"/>
      <w:lvlText w:val="%1."/>
      <w:lvlJc w:val="left"/>
      <w:pPr>
        <w:ind w:left="928" w:hanging="360"/>
      </w:pPr>
      <w:rPr>
        <w:rFonts w:hint="default"/>
      </w:rPr>
    </w:lvl>
    <w:lvl w:ilvl="1" w:tplc="2C0A0019">
      <w:start w:val="1"/>
      <w:numFmt w:val="lowerLetter"/>
      <w:lvlText w:val="%2."/>
      <w:lvlJc w:val="left"/>
      <w:pPr>
        <w:ind w:left="1648" w:hanging="360"/>
      </w:pPr>
    </w:lvl>
    <w:lvl w:ilvl="2" w:tplc="2C0A001B" w:tentative="1">
      <w:start w:val="1"/>
      <w:numFmt w:val="lowerRoman"/>
      <w:lvlText w:val="%3."/>
      <w:lvlJc w:val="right"/>
      <w:pPr>
        <w:ind w:left="2368" w:hanging="180"/>
      </w:pPr>
    </w:lvl>
    <w:lvl w:ilvl="3" w:tplc="2C0A000F" w:tentative="1">
      <w:start w:val="1"/>
      <w:numFmt w:val="decimal"/>
      <w:lvlText w:val="%4."/>
      <w:lvlJc w:val="left"/>
      <w:pPr>
        <w:ind w:left="3088" w:hanging="360"/>
      </w:pPr>
    </w:lvl>
    <w:lvl w:ilvl="4" w:tplc="2C0A0019" w:tentative="1">
      <w:start w:val="1"/>
      <w:numFmt w:val="lowerLetter"/>
      <w:lvlText w:val="%5."/>
      <w:lvlJc w:val="left"/>
      <w:pPr>
        <w:ind w:left="3808" w:hanging="360"/>
      </w:pPr>
    </w:lvl>
    <w:lvl w:ilvl="5" w:tplc="2C0A001B" w:tentative="1">
      <w:start w:val="1"/>
      <w:numFmt w:val="lowerRoman"/>
      <w:lvlText w:val="%6."/>
      <w:lvlJc w:val="right"/>
      <w:pPr>
        <w:ind w:left="4528" w:hanging="180"/>
      </w:pPr>
    </w:lvl>
    <w:lvl w:ilvl="6" w:tplc="2C0A000F" w:tentative="1">
      <w:start w:val="1"/>
      <w:numFmt w:val="decimal"/>
      <w:lvlText w:val="%7."/>
      <w:lvlJc w:val="left"/>
      <w:pPr>
        <w:ind w:left="5248" w:hanging="360"/>
      </w:pPr>
    </w:lvl>
    <w:lvl w:ilvl="7" w:tplc="2C0A0019" w:tentative="1">
      <w:start w:val="1"/>
      <w:numFmt w:val="lowerLetter"/>
      <w:lvlText w:val="%8."/>
      <w:lvlJc w:val="left"/>
      <w:pPr>
        <w:ind w:left="5968" w:hanging="360"/>
      </w:pPr>
    </w:lvl>
    <w:lvl w:ilvl="8" w:tplc="2C0A001B" w:tentative="1">
      <w:start w:val="1"/>
      <w:numFmt w:val="lowerRoman"/>
      <w:lvlText w:val="%9."/>
      <w:lvlJc w:val="right"/>
      <w:pPr>
        <w:ind w:left="6688" w:hanging="180"/>
      </w:pPr>
    </w:lvl>
  </w:abstractNum>
  <w:abstractNum w:abstractNumId="9" w15:restartNumberingAfterBreak="0">
    <w:nsid w:val="515915DF"/>
    <w:multiLevelType w:val="multilevel"/>
    <w:tmpl w:val="518270AE"/>
    <w:lvl w:ilvl="0">
      <w:start w:val="1"/>
      <w:numFmt w:val="upperRoman"/>
      <w:lvlText w:val="%1."/>
      <w:lvlJc w:val="left"/>
      <w:pPr>
        <w:ind w:left="360" w:hanging="360"/>
      </w:pPr>
      <w:rPr>
        <w:rFonts w:hint="default"/>
      </w:rPr>
    </w:lvl>
    <w:lvl w:ilvl="1">
      <w:start w:val="1"/>
      <w:numFmt w:val="decimal"/>
      <w:isLgl/>
      <w:lvlText w:val="%1.%2"/>
      <w:lvlJc w:val="left"/>
      <w:pPr>
        <w:ind w:left="567" w:hanging="567"/>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0" w15:restartNumberingAfterBreak="0">
    <w:nsid w:val="569905A8"/>
    <w:multiLevelType w:val="multilevel"/>
    <w:tmpl w:val="376EFB0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b w:val="0"/>
        <w:i w:val="0"/>
        <w:sz w:val="22"/>
        <w:szCs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11" w15:restartNumberingAfterBreak="0">
    <w:nsid w:val="5E506BF0"/>
    <w:multiLevelType w:val="hybridMultilevel"/>
    <w:tmpl w:val="35C4F9D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15:restartNumberingAfterBreak="0">
    <w:nsid w:val="6639704B"/>
    <w:multiLevelType w:val="hybridMultilevel"/>
    <w:tmpl w:val="3F90F014"/>
    <w:lvl w:ilvl="0" w:tplc="580A0001">
      <w:start w:val="1"/>
      <w:numFmt w:val="bullet"/>
      <w:lvlText w:val=""/>
      <w:lvlJc w:val="left"/>
      <w:pPr>
        <w:ind w:left="1080" w:hanging="360"/>
      </w:pPr>
      <w:rPr>
        <w:rFonts w:ascii="Symbol" w:hAnsi="Symbol" w:hint="default"/>
      </w:rPr>
    </w:lvl>
    <w:lvl w:ilvl="1" w:tplc="580A0001">
      <w:start w:val="1"/>
      <w:numFmt w:val="bullet"/>
      <w:lvlText w:val=""/>
      <w:lvlJc w:val="left"/>
      <w:pPr>
        <w:ind w:left="1800" w:hanging="360"/>
      </w:pPr>
      <w:rPr>
        <w:rFonts w:ascii="Symbol" w:hAnsi="Symbol" w:hint="default"/>
      </w:rPr>
    </w:lvl>
    <w:lvl w:ilvl="2" w:tplc="580A0005" w:tentative="1">
      <w:start w:val="1"/>
      <w:numFmt w:val="bullet"/>
      <w:lvlText w:val=""/>
      <w:lvlJc w:val="left"/>
      <w:pPr>
        <w:ind w:left="2520" w:hanging="360"/>
      </w:pPr>
      <w:rPr>
        <w:rFonts w:ascii="Wingdings" w:hAnsi="Wingdings" w:hint="default"/>
      </w:rPr>
    </w:lvl>
    <w:lvl w:ilvl="3" w:tplc="580A0001" w:tentative="1">
      <w:start w:val="1"/>
      <w:numFmt w:val="bullet"/>
      <w:lvlText w:val=""/>
      <w:lvlJc w:val="left"/>
      <w:pPr>
        <w:ind w:left="3240" w:hanging="360"/>
      </w:pPr>
      <w:rPr>
        <w:rFonts w:ascii="Symbol" w:hAnsi="Symbol" w:hint="default"/>
      </w:rPr>
    </w:lvl>
    <w:lvl w:ilvl="4" w:tplc="580A0003" w:tentative="1">
      <w:start w:val="1"/>
      <w:numFmt w:val="bullet"/>
      <w:lvlText w:val="o"/>
      <w:lvlJc w:val="left"/>
      <w:pPr>
        <w:ind w:left="3960" w:hanging="360"/>
      </w:pPr>
      <w:rPr>
        <w:rFonts w:ascii="Courier New" w:hAnsi="Courier New" w:cs="Courier New" w:hint="default"/>
      </w:rPr>
    </w:lvl>
    <w:lvl w:ilvl="5" w:tplc="580A0005" w:tentative="1">
      <w:start w:val="1"/>
      <w:numFmt w:val="bullet"/>
      <w:lvlText w:val=""/>
      <w:lvlJc w:val="left"/>
      <w:pPr>
        <w:ind w:left="4680" w:hanging="360"/>
      </w:pPr>
      <w:rPr>
        <w:rFonts w:ascii="Wingdings" w:hAnsi="Wingdings" w:hint="default"/>
      </w:rPr>
    </w:lvl>
    <w:lvl w:ilvl="6" w:tplc="580A0001" w:tentative="1">
      <w:start w:val="1"/>
      <w:numFmt w:val="bullet"/>
      <w:lvlText w:val=""/>
      <w:lvlJc w:val="left"/>
      <w:pPr>
        <w:ind w:left="5400" w:hanging="360"/>
      </w:pPr>
      <w:rPr>
        <w:rFonts w:ascii="Symbol" w:hAnsi="Symbol" w:hint="default"/>
      </w:rPr>
    </w:lvl>
    <w:lvl w:ilvl="7" w:tplc="580A0003" w:tentative="1">
      <w:start w:val="1"/>
      <w:numFmt w:val="bullet"/>
      <w:lvlText w:val="o"/>
      <w:lvlJc w:val="left"/>
      <w:pPr>
        <w:ind w:left="6120" w:hanging="360"/>
      </w:pPr>
      <w:rPr>
        <w:rFonts w:ascii="Courier New" w:hAnsi="Courier New" w:cs="Courier New" w:hint="default"/>
      </w:rPr>
    </w:lvl>
    <w:lvl w:ilvl="8" w:tplc="580A0005" w:tentative="1">
      <w:start w:val="1"/>
      <w:numFmt w:val="bullet"/>
      <w:lvlText w:val=""/>
      <w:lvlJc w:val="left"/>
      <w:pPr>
        <w:ind w:left="6840" w:hanging="360"/>
      </w:pPr>
      <w:rPr>
        <w:rFonts w:ascii="Wingdings" w:hAnsi="Wingdings" w:hint="default"/>
      </w:rPr>
    </w:lvl>
  </w:abstractNum>
  <w:num w:numId="1">
    <w:abstractNumId w:val="9"/>
  </w:num>
  <w:num w:numId="2">
    <w:abstractNumId w:val="1"/>
  </w:num>
  <w:num w:numId="3">
    <w:abstractNumId w:val="4"/>
  </w:num>
  <w:num w:numId="4">
    <w:abstractNumId w:val="3"/>
  </w:num>
  <w:num w:numId="5">
    <w:abstractNumId w:val="2"/>
  </w:num>
  <w:num w:numId="6">
    <w:abstractNumId w:val="7"/>
  </w:num>
  <w:num w:numId="7">
    <w:abstractNumId w:val="8"/>
  </w:num>
  <w:num w:numId="8">
    <w:abstractNumId w:val="11"/>
  </w:num>
  <w:num w:numId="9">
    <w:abstractNumId w:val="6"/>
  </w:num>
  <w:num w:numId="10">
    <w:abstractNumId w:val="12"/>
  </w:num>
  <w:num w:numId="11">
    <w:abstractNumId w:val="5"/>
  </w:num>
  <w:num w:numId="12">
    <w:abstractNumId w:val="10"/>
  </w:num>
  <w:num w:numId="13">
    <w:abstractNumId w:val="0"/>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jas Gonzalez, Sonia Amalia">
    <w15:presenceInfo w15:providerId="AD" w15:userId="S-1-5-21-3560232635-1406422398-2702866923-958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2A84"/>
    <w:rsid w:val="00000033"/>
    <w:rsid w:val="00002450"/>
    <w:rsid w:val="0000578A"/>
    <w:rsid w:val="00005EDC"/>
    <w:rsid w:val="00010E91"/>
    <w:rsid w:val="00011434"/>
    <w:rsid w:val="000117CA"/>
    <w:rsid w:val="00012B9A"/>
    <w:rsid w:val="00013012"/>
    <w:rsid w:val="00013021"/>
    <w:rsid w:val="0001439F"/>
    <w:rsid w:val="00014B7A"/>
    <w:rsid w:val="000156EF"/>
    <w:rsid w:val="00015C84"/>
    <w:rsid w:val="000163C5"/>
    <w:rsid w:val="00020C10"/>
    <w:rsid w:val="0002367A"/>
    <w:rsid w:val="000236AC"/>
    <w:rsid w:val="0002382F"/>
    <w:rsid w:val="00023DC1"/>
    <w:rsid w:val="00024850"/>
    <w:rsid w:val="000250B3"/>
    <w:rsid w:val="000257C0"/>
    <w:rsid w:val="00027BD0"/>
    <w:rsid w:val="00030267"/>
    <w:rsid w:val="00030B76"/>
    <w:rsid w:val="00031E1C"/>
    <w:rsid w:val="00040932"/>
    <w:rsid w:val="00040CF1"/>
    <w:rsid w:val="00040F7F"/>
    <w:rsid w:val="00041856"/>
    <w:rsid w:val="00043476"/>
    <w:rsid w:val="000435C2"/>
    <w:rsid w:val="00043F4B"/>
    <w:rsid w:val="000447E8"/>
    <w:rsid w:val="0004549A"/>
    <w:rsid w:val="00045FAD"/>
    <w:rsid w:val="000467EF"/>
    <w:rsid w:val="00047F74"/>
    <w:rsid w:val="0005034C"/>
    <w:rsid w:val="0005267A"/>
    <w:rsid w:val="00055C95"/>
    <w:rsid w:val="00057937"/>
    <w:rsid w:val="00057E88"/>
    <w:rsid w:val="00060365"/>
    <w:rsid w:val="000614DA"/>
    <w:rsid w:val="000615C6"/>
    <w:rsid w:val="00062917"/>
    <w:rsid w:val="0006373A"/>
    <w:rsid w:val="00064F37"/>
    <w:rsid w:val="00065851"/>
    <w:rsid w:val="0006705A"/>
    <w:rsid w:val="0007214A"/>
    <w:rsid w:val="000722A4"/>
    <w:rsid w:val="00072EAB"/>
    <w:rsid w:val="00073D06"/>
    <w:rsid w:val="00080C5C"/>
    <w:rsid w:val="00080F7E"/>
    <w:rsid w:val="00083464"/>
    <w:rsid w:val="00084A43"/>
    <w:rsid w:val="00085033"/>
    <w:rsid w:val="00085E6F"/>
    <w:rsid w:val="00086175"/>
    <w:rsid w:val="00086A1C"/>
    <w:rsid w:val="00086C0F"/>
    <w:rsid w:val="000918F4"/>
    <w:rsid w:val="000925C8"/>
    <w:rsid w:val="000932DC"/>
    <w:rsid w:val="00094F89"/>
    <w:rsid w:val="00095862"/>
    <w:rsid w:val="00096255"/>
    <w:rsid w:val="00097D91"/>
    <w:rsid w:val="00097F75"/>
    <w:rsid w:val="000A005B"/>
    <w:rsid w:val="000A2537"/>
    <w:rsid w:val="000A254F"/>
    <w:rsid w:val="000A474D"/>
    <w:rsid w:val="000A57B1"/>
    <w:rsid w:val="000A6211"/>
    <w:rsid w:val="000A69B7"/>
    <w:rsid w:val="000A7FC3"/>
    <w:rsid w:val="000B0533"/>
    <w:rsid w:val="000B0A43"/>
    <w:rsid w:val="000B0C63"/>
    <w:rsid w:val="000B389F"/>
    <w:rsid w:val="000B3A68"/>
    <w:rsid w:val="000B3F73"/>
    <w:rsid w:val="000B6483"/>
    <w:rsid w:val="000C018C"/>
    <w:rsid w:val="000C0E70"/>
    <w:rsid w:val="000C0FC8"/>
    <w:rsid w:val="000C17DD"/>
    <w:rsid w:val="000C46A7"/>
    <w:rsid w:val="000C46E0"/>
    <w:rsid w:val="000C4732"/>
    <w:rsid w:val="000C675A"/>
    <w:rsid w:val="000C6E12"/>
    <w:rsid w:val="000D2E90"/>
    <w:rsid w:val="000D3602"/>
    <w:rsid w:val="000D3AFA"/>
    <w:rsid w:val="000D575B"/>
    <w:rsid w:val="000D64EC"/>
    <w:rsid w:val="000D6C2A"/>
    <w:rsid w:val="000D7B3F"/>
    <w:rsid w:val="000E08D9"/>
    <w:rsid w:val="000E3540"/>
    <w:rsid w:val="000E505C"/>
    <w:rsid w:val="000E5B7C"/>
    <w:rsid w:val="000E5FFA"/>
    <w:rsid w:val="000F2C00"/>
    <w:rsid w:val="000F4BF7"/>
    <w:rsid w:val="000F4C37"/>
    <w:rsid w:val="000F57E7"/>
    <w:rsid w:val="000F5806"/>
    <w:rsid w:val="00100AB6"/>
    <w:rsid w:val="001024FC"/>
    <w:rsid w:val="001034A1"/>
    <w:rsid w:val="00106234"/>
    <w:rsid w:val="00106778"/>
    <w:rsid w:val="0010777B"/>
    <w:rsid w:val="00107A6D"/>
    <w:rsid w:val="00110CE8"/>
    <w:rsid w:val="00111647"/>
    <w:rsid w:val="001127C4"/>
    <w:rsid w:val="00112CE5"/>
    <w:rsid w:val="0011395A"/>
    <w:rsid w:val="001143E4"/>
    <w:rsid w:val="001144BE"/>
    <w:rsid w:val="00114D20"/>
    <w:rsid w:val="00117D42"/>
    <w:rsid w:val="00120318"/>
    <w:rsid w:val="0012148E"/>
    <w:rsid w:val="00123F4E"/>
    <w:rsid w:val="001246EE"/>
    <w:rsid w:val="0012509D"/>
    <w:rsid w:val="0012683F"/>
    <w:rsid w:val="00126F3F"/>
    <w:rsid w:val="00131AD0"/>
    <w:rsid w:val="00132D5C"/>
    <w:rsid w:val="0013499E"/>
    <w:rsid w:val="001351E8"/>
    <w:rsid w:val="00135419"/>
    <w:rsid w:val="00135879"/>
    <w:rsid w:val="00140173"/>
    <w:rsid w:val="001423A3"/>
    <w:rsid w:val="001439C9"/>
    <w:rsid w:val="001456B5"/>
    <w:rsid w:val="00146B6D"/>
    <w:rsid w:val="001472FC"/>
    <w:rsid w:val="0015295A"/>
    <w:rsid w:val="00152C57"/>
    <w:rsid w:val="001543FE"/>
    <w:rsid w:val="0015534D"/>
    <w:rsid w:val="00155361"/>
    <w:rsid w:val="00156D2A"/>
    <w:rsid w:val="0016092D"/>
    <w:rsid w:val="001633BC"/>
    <w:rsid w:val="00163675"/>
    <w:rsid w:val="0016597C"/>
    <w:rsid w:val="00165A91"/>
    <w:rsid w:val="00165B2D"/>
    <w:rsid w:val="00166F59"/>
    <w:rsid w:val="00167B44"/>
    <w:rsid w:val="00170F5E"/>
    <w:rsid w:val="00171377"/>
    <w:rsid w:val="001720BB"/>
    <w:rsid w:val="00173607"/>
    <w:rsid w:val="00173B6F"/>
    <w:rsid w:val="001747B2"/>
    <w:rsid w:val="00174B82"/>
    <w:rsid w:val="001767D4"/>
    <w:rsid w:val="00177C3F"/>
    <w:rsid w:val="0018179A"/>
    <w:rsid w:val="00182F7A"/>
    <w:rsid w:val="00182FF9"/>
    <w:rsid w:val="00183F9E"/>
    <w:rsid w:val="00184F99"/>
    <w:rsid w:val="0018538F"/>
    <w:rsid w:val="001865CF"/>
    <w:rsid w:val="00187201"/>
    <w:rsid w:val="0019307D"/>
    <w:rsid w:val="00193D7A"/>
    <w:rsid w:val="001A2ED1"/>
    <w:rsid w:val="001A4762"/>
    <w:rsid w:val="001A5BC7"/>
    <w:rsid w:val="001A631D"/>
    <w:rsid w:val="001A7BB1"/>
    <w:rsid w:val="001B0001"/>
    <w:rsid w:val="001B02F9"/>
    <w:rsid w:val="001B0A90"/>
    <w:rsid w:val="001B46D2"/>
    <w:rsid w:val="001B5785"/>
    <w:rsid w:val="001B6084"/>
    <w:rsid w:val="001C0414"/>
    <w:rsid w:val="001C20A4"/>
    <w:rsid w:val="001C268B"/>
    <w:rsid w:val="001C2F21"/>
    <w:rsid w:val="001C3DCA"/>
    <w:rsid w:val="001C56AC"/>
    <w:rsid w:val="001D0054"/>
    <w:rsid w:val="001D112B"/>
    <w:rsid w:val="001D162B"/>
    <w:rsid w:val="001D28A0"/>
    <w:rsid w:val="001D40EA"/>
    <w:rsid w:val="001D419B"/>
    <w:rsid w:val="001D6B92"/>
    <w:rsid w:val="001D7ADC"/>
    <w:rsid w:val="001D7F81"/>
    <w:rsid w:val="001E0AA0"/>
    <w:rsid w:val="001E1015"/>
    <w:rsid w:val="001E150A"/>
    <w:rsid w:val="001F09BA"/>
    <w:rsid w:val="001F0D61"/>
    <w:rsid w:val="001F167D"/>
    <w:rsid w:val="001F36D4"/>
    <w:rsid w:val="001F5569"/>
    <w:rsid w:val="001F5F83"/>
    <w:rsid w:val="00200D80"/>
    <w:rsid w:val="00201A8D"/>
    <w:rsid w:val="00203219"/>
    <w:rsid w:val="00203AA9"/>
    <w:rsid w:val="00204652"/>
    <w:rsid w:val="00205916"/>
    <w:rsid w:val="0020598C"/>
    <w:rsid w:val="00207204"/>
    <w:rsid w:val="00207486"/>
    <w:rsid w:val="0021056E"/>
    <w:rsid w:val="00211A0F"/>
    <w:rsid w:val="00212AE0"/>
    <w:rsid w:val="00215D5A"/>
    <w:rsid w:val="002168BA"/>
    <w:rsid w:val="00217F46"/>
    <w:rsid w:val="002216F9"/>
    <w:rsid w:val="002217F5"/>
    <w:rsid w:val="00223D0A"/>
    <w:rsid w:val="00224144"/>
    <w:rsid w:val="00224867"/>
    <w:rsid w:val="002306A0"/>
    <w:rsid w:val="002308DC"/>
    <w:rsid w:val="00230968"/>
    <w:rsid w:val="0023096C"/>
    <w:rsid w:val="00232169"/>
    <w:rsid w:val="002341D5"/>
    <w:rsid w:val="002363CE"/>
    <w:rsid w:val="002366E5"/>
    <w:rsid w:val="0023775E"/>
    <w:rsid w:val="00240208"/>
    <w:rsid w:val="002425C9"/>
    <w:rsid w:val="00243A11"/>
    <w:rsid w:val="00245F30"/>
    <w:rsid w:val="002463B2"/>
    <w:rsid w:val="0025036F"/>
    <w:rsid w:val="00252072"/>
    <w:rsid w:val="002523AA"/>
    <w:rsid w:val="00252502"/>
    <w:rsid w:val="0025338C"/>
    <w:rsid w:val="00253B58"/>
    <w:rsid w:val="00255116"/>
    <w:rsid w:val="00256146"/>
    <w:rsid w:val="00256D81"/>
    <w:rsid w:val="0025778E"/>
    <w:rsid w:val="00260D92"/>
    <w:rsid w:val="00261879"/>
    <w:rsid w:val="00263BC4"/>
    <w:rsid w:val="00263D21"/>
    <w:rsid w:val="00265B09"/>
    <w:rsid w:val="00266113"/>
    <w:rsid w:val="00271E5A"/>
    <w:rsid w:val="00272CF3"/>
    <w:rsid w:val="0027433B"/>
    <w:rsid w:val="002743B9"/>
    <w:rsid w:val="002743F5"/>
    <w:rsid w:val="00274C02"/>
    <w:rsid w:val="00276369"/>
    <w:rsid w:val="00277B05"/>
    <w:rsid w:val="00277D36"/>
    <w:rsid w:val="00277E59"/>
    <w:rsid w:val="00283112"/>
    <w:rsid w:val="00286534"/>
    <w:rsid w:val="002868A9"/>
    <w:rsid w:val="002873E1"/>
    <w:rsid w:val="00290761"/>
    <w:rsid w:val="00292FFA"/>
    <w:rsid w:val="00293A91"/>
    <w:rsid w:val="00293CBD"/>
    <w:rsid w:val="00294B33"/>
    <w:rsid w:val="0029622F"/>
    <w:rsid w:val="00296F07"/>
    <w:rsid w:val="002979CE"/>
    <w:rsid w:val="002A075A"/>
    <w:rsid w:val="002A07F8"/>
    <w:rsid w:val="002A1FC4"/>
    <w:rsid w:val="002A2073"/>
    <w:rsid w:val="002A21EA"/>
    <w:rsid w:val="002A275D"/>
    <w:rsid w:val="002A3610"/>
    <w:rsid w:val="002A4399"/>
    <w:rsid w:val="002A45C2"/>
    <w:rsid w:val="002A4696"/>
    <w:rsid w:val="002B18ED"/>
    <w:rsid w:val="002B2363"/>
    <w:rsid w:val="002B2FCB"/>
    <w:rsid w:val="002B31BC"/>
    <w:rsid w:val="002B3E82"/>
    <w:rsid w:val="002B4302"/>
    <w:rsid w:val="002B59C1"/>
    <w:rsid w:val="002B6B10"/>
    <w:rsid w:val="002B7111"/>
    <w:rsid w:val="002C1CD6"/>
    <w:rsid w:val="002C3AEE"/>
    <w:rsid w:val="002C4E0A"/>
    <w:rsid w:val="002C4E45"/>
    <w:rsid w:val="002C5167"/>
    <w:rsid w:val="002C54E7"/>
    <w:rsid w:val="002C571F"/>
    <w:rsid w:val="002D29C7"/>
    <w:rsid w:val="002D4369"/>
    <w:rsid w:val="002D4E00"/>
    <w:rsid w:val="002D63D4"/>
    <w:rsid w:val="002D6F93"/>
    <w:rsid w:val="002D7156"/>
    <w:rsid w:val="002D7584"/>
    <w:rsid w:val="002D7864"/>
    <w:rsid w:val="002D78F7"/>
    <w:rsid w:val="002E1368"/>
    <w:rsid w:val="002E147E"/>
    <w:rsid w:val="002E2141"/>
    <w:rsid w:val="002E4202"/>
    <w:rsid w:val="002E4618"/>
    <w:rsid w:val="002E68B4"/>
    <w:rsid w:val="002E6B84"/>
    <w:rsid w:val="002E6BE0"/>
    <w:rsid w:val="002E7C5D"/>
    <w:rsid w:val="002E7D19"/>
    <w:rsid w:val="002F1652"/>
    <w:rsid w:val="002F1A86"/>
    <w:rsid w:val="002F1A99"/>
    <w:rsid w:val="002F27CA"/>
    <w:rsid w:val="002F4237"/>
    <w:rsid w:val="002F50C6"/>
    <w:rsid w:val="002F607A"/>
    <w:rsid w:val="002F7EA4"/>
    <w:rsid w:val="00300939"/>
    <w:rsid w:val="00300D75"/>
    <w:rsid w:val="00303C83"/>
    <w:rsid w:val="0030518D"/>
    <w:rsid w:val="00305FBE"/>
    <w:rsid w:val="0030608C"/>
    <w:rsid w:val="00307417"/>
    <w:rsid w:val="0031026F"/>
    <w:rsid w:val="003129AE"/>
    <w:rsid w:val="00313101"/>
    <w:rsid w:val="00313961"/>
    <w:rsid w:val="00317175"/>
    <w:rsid w:val="003208FA"/>
    <w:rsid w:val="0032279A"/>
    <w:rsid w:val="00323CBD"/>
    <w:rsid w:val="00323D49"/>
    <w:rsid w:val="00323F4D"/>
    <w:rsid w:val="0032488E"/>
    <w:rsid w:val="0032554A"/>
    <w:rsid w:val="00327543"/>
    <w:rsid w:val="003311E6"/>
    <w:rsid w:val="003319DE"/>
    <w:rsid w:val="00332AA0"/>
    <w:rsid w:val="003332AB"/>
    <w:rsid w:val="00337021"/>
    <w:rsid w:val="003376DF"/>
    <w:rsid w:val="0034132F"/>
    <w:rsid w:val="00341701"/>
    <w:rsid w:val="00343381"/>
    <w:rsid w:val="003436D1"/>
    <w:rsid w:val="00344621"/>
    <w:rsid w:val="00345F41"/>
    <w:rsid w:val="003464B9"/>
    <w:rsid w:val="003477BB"/>
    <w:rsid w:val="00350002"/>
    <w:rsid w:val="003501B6"/>
    <w:rsid w:val="0035041C"/>
    <w:rsid w:val="00356AD0"/>
    <w:rsid w:val="00356FCF"/>
    <w:rsid w:val="00357556"/>
    <w:rsid w:val="00357790"/>
    <w:rsid w:val="00360162"/>
    <w:rsid w:val="00360C5E"/>
    <w:rsid w:val="00362D8A"/>
    <w:rsid w:val="00362D98"/>
    <w:rsid w:val="00363E57"/>
    <w:rsid w:val="00364F9A"/>
    <w:rsid w:val="0036507D"/>
    <w:rsid w:val="00365153"/>
    <w:rsid w:val="00365758"/>
    <w:rsid w:val="0037134F"/>
    <w:rsid w:val="003714B4"/>
    <w:rsid w:val="0037562F"/>
    <w:rsid w:val="00376FC1"/>
    <w:rsid w:val="003804C9"/>
    <w:rsid w:val="003805D2"/>
    <w:rsid w:val="0038100F"/>
    <w:rsid w:val="0038121D"/>
    <w:rsid w:val="00381F8D"/>
    <w:rsid w:val="003823BF"/>
    <w:rsid w:val="003826EE"/>
    <w:rsid w:val="00384560"/>
    <w:rsid w:val="00386B8A"/>
    <w:rsid w:val="0039137B"/>
    <w:rsid w:val="003922D7"/>
    <w:rsid w:val="00392749"/>
    <w:rsid w:val="00392B9C"/>
    <w:rsid w:val="00392EF8"/>
    <w:rsid w:val="00393C04"/>
    <w:rsid w:val="00395746"/>
    <w:rsid w:val="00395F8D"/>
    <w:rsid w:val="003963C4"/>
    <w:rsid w:val="00397008"/>
    <w:rsid w:val="003970BE"/>
    <w:rsid w:val="003A04DA"/>
    <w:rsid w:val="003A068D"/>
    <w:rsid w:val="003A0E30"/>
    <w:rsid w:val="003A3D54"/>
    <w:rsid w:val="003A44B4"/>
    <w:rsid w:val="003A453B"/>
    <w:rsid w:val="003A4F00"/>
    <w:rsid w:val="003A52E6"/>
    <w:rsid w:val="003A70D6"/>
    <w:rsid w:val="003B0030"/>
    <w:rsid w:val="003B0AAC"/>
    <w:rsid w:val="003B27A5"/>
    <w:rsid w:val="003B386A"/>
    <w:rsid w:val="003C0446"/>
    <w:rsid w:val="003C08A4"/>
    <w:rsid w:val="003C0E3B"/>
    <w:rsid w:val="003C1BA3"/>
    <w:rsid w:val="003C286E"/>
    <w:rsid w:val="003C3C2F"/>
    <w:rsid w:val="003C3F2A"/>
    <w:rsid w:val="003C531B"/>
    <w:rsid w:val="003C64D3"/>
    <w:rsid w:val="003C64E0"/>
    <w:rsid w:val="003C70AE"/>
    <w:rsid w:val="003D182A"/>
    <w:rsid w:val="003D308B"/>
    <w:rsid w:val="003D469B"/>
    <w:rsid w:val="003D4E74"/>
    <w:rsid w:val="003D5EC2"/>
    <w:rsid w:val="003D6624"/>
    <w:rsid w:val="003D7F8D"/>
    <w:rsid w:val="003E07CA"/>
    <w:rsid w:val="003E229C"/>
    <w:rsid w:val="003E23FF"/>
    <w:rsid w:val="003E359F"/>
    <w:rsid w:val="003E494A"/>
    <w:rsid w:val="003E61DA"/>
    <w:rsid w:val="003E71C0"/>
    <w:rsid w:val="003E774E"/>
    <w:rsid w:val="003F0640"/>
    <w:rsid w:val="003F4B4D"/>
    <w:rsid w:val="003F4FFF"/>
    <w:rsid w:val="003F5F59"/>
    <w:rsid w:val="003F7517"/>
    <w:rsid w:val="003F76E1"/>
    <w:rsid w:val="004020B3"/>
    <w:rsid w:val="004021FC"/>
    <w:rsid w:val="00402721"/>
    <w:rsid w:val="004029BB"/>
    <w:rsid w:val="00403432"/>
    <w:rsid w:val="0040355C"/>
    <w:rsid w:val="00406444"/>
    <w:rsid w:val="00406498"/>
    <w:rsid w:val="00406BE6"/>
    <w:rsid w:val="004078AA"/>
    <w:rsid w:val="00407DA8"/>
    <w:rsid w:val="0041238D"/>
    <w:rsid w:val="00414834"/>
    <w:rsid w:val="00415D21"/>
    <w:rsid w:val="0041681B"/>
    <w:rsid w:val="004171B3"/>
    <w:rsid w:val="0041785D"/>
    <w:rsid w:val="00420840"/>
    <w:rsid w:val="004210C5"/>
    <w:rsid w:val="00422863"/>
    <w:rsid w:val="00422AE0"/>
    <w:rsid w:val="00423EB8"/>
    <w:rsid w:val="004242E7"/>
    <w:rsid w:val="00424539"/>
    <w:rsid w:val="004249B4"/>
    <w:rsid w:val="0042561E"/>
    <w:rsid w:val="0042581D"/>
    <w:rsid w:val="0042672D"/>
    <w:rsid w:val="00426736"/>
    <w:rsid w:val="0042796B"/>
    <w:rsid w:val="00427DDD"/>
    <w:rsid w:val="0043099F"/>
    <w:rsid w:val="00431689"/>
    <w:rsid w:val="0043368E"/>
    <w:rsid w:val="00434198"/>
    <w:rsid w:val="00434773"/>
    <w:rsid w:val="00435054"/>
    <w:rsid w:val="0043555F"/>
    <w:rsid w:val="00435BB7"/>
    <w:rsid w:val="00435E75"/>
    <w:rsid w:val="004416F7"/>
    <w:rsid w:val="004419B7"/>
    <w:rsid w:val="004421F2"/>
    <w:rsid w:val="0044222B"/>
    <w:rsid w:val="00442B47"/>
    <w:rsid w:val="00445382"/>
    <w:rsid w:val="004463E8"/>
    <w:rsid w:val="00447402"/>
    <w:rsid w:val="004478AE"/>
    <w:rsid w:val="00450BC1"/>
    <w:rsid w:val="00450F8D"/>
    <w:rsid w:val="00451B0C"/>
    <w:rsid w:val="00451FD3"/>
    <w:rsid w:val="00455A69"/>
    <w:rsid w:val="00455B45"/>
    <w:rsid w:val="00456A59"/>
    <w:rsid w:val="004605A7"/>
    <w:rsid w:val="00460F68"/>
    <w:rsid w:val="0046105C"/>
    <w:rsid w:val="004616E7"/>
    <w:rsid w:val="004617EA"/>
    <w:rsid w:val="0046186B"/>
    <w:rsid w:val="00462308"/>
    <w:rsid w:val="00464FD1"/>
    <w:rsid w:val="004652EF"/>
    <w:rsid w:val="00467669"/>
    <w:rsid w:val="004703C7"/>
    <w:rsid w:val="00470BD4"/>
    <w:rsid w:val="00470D03"/>
    <w:rsid w:val="0047251F"/>
    <w:rsid w:val="00473037"/>
    <w:rsid w:val="00473371"/>
    <w:rsid w:val="00473E76"/>
    <w:rsid w:val="00474B5D"/>
    <w:rsid w:val="004807B4"/>
    <w:rsid w:val="00481225"/>
    <w:rsid w:val="00483327"/>
    <w:rsid w:val="00484351"/>
    <w:rsid w:val="00484DB6"/>
    <w:rsid w:val="004857AE"/>
    <w:rsid w:val="004862B0"/>
    <w:rsid w:val="004869E4"/>
    <w:rsid w:val="00487425"/>
    <w:rsid w:val="00487558"/>
    <w:rsid w:val="004876EE"/>
    <w:rsid w:val="00487742"/>
    <w:rsid w:val="00492184"/>
    <w:rsid w:val="004927EB"/>
    <w:rsid w:val="0049291F"/>
    <w:rsid w:val="00493DE6"/>
    <w:rsid w:val="00493FE5"/>
    <w:rsid w:val="0049433A"/>
    <w:rsid w:val="00494BDC"/>
    <w:rsid w:val="00494E6E"/>
    <w:rsid w:val="00495C1F"/>
    <w:rsid w:val="0049738C"/>
    <w:rsid w:val="004975A2"/>
    <w:rsid w:val="004A1160"/>
    <w:rsid w:val="004A2F7B"/>
    <w:rsid w:val="004A417D"/>
    <w:rsid w:val="004A458B"/>
    <w:rsid w:val="004A7491"/>
    <w:rsid w:val="004B311B"/>
    <w:rsid w:val="004B371F"/>
    <w:rsid w:val="004B3A59"/>
    <w:rsid w:val="004B3A79"/>
    <w:rsid w:val="004B451F"/>
    <w:rsid w:val="004B4A7A"/>
    <w:rsid w:val="004B52C3"/>
    <w:rsid w:val="004B5559"/>
    <w:rsid w:val="004B6558"/>
    <w:rsid w:val="004B7A5A"/>
    <w:rsid w:val="004C1201"/>
    <w:rsid w:val="004C19AB"/>
    <w:rsid w:val="004C3C2F"/>
    <w:rsid w:val="004C3FBA"/>
    <w:rsid w:val="004C43FE"/>
    <w:rsid w:val="004C5FDB"/>
    <w:rsid w:val="004C613C"/>
    <w:rsid w:val="004C7D80"/>
    <w:rsid w:val="004D0522"/>
    <w:rsid w:val="004D0A04"/>
    <w:rsid w:val="004D2C56"/>
    <w:rsid w:val="004D396D"/>
    <w:rsid w:val="004D3E6C"/>
    <w:rsid w:val="004D4BD0"/>
    <w:rsid w:val="004D5EFD"/>
    <w:rsid w:val="004D5F1D"/>
    <w:rsid w:val="004D6A36"/>
    <w:rsid w:val="004E084F"/>
    <w:rsid w:val="004E1875"/>
    <w:rsid w:val="004E20F6"/>
    <w:rsid w:val="004E28F2"/>
    <w:rsid w:val="004E300A"/>
    <w:rsid w:val="004E3F85"/>
    <w:rsid w:val="004E4612"/>
    <w:rsid w:val="004E4981"/>
    <w:rsid w:val="004E4DAC"/>
    <w:rsid w:val="004E5AFD"/>
    <w:rsid w:val="004F003E"/>
    <w:rsid w:val="004F08F8"/>
    <w:rsid w:val="004F3763"/>
    <w:rsid w:val="004F4C0D"/>
    <w:rsid w:val="004F5B95"/>
    <w:rsid w:val="004F6CED"/>
    <w:rsid w:val="004F7034"/>
    <w:rsid w:val="00500101"/>
    <w:rsid w:val="00500538"/>
    <w:rsid w:val="0050079D"/>
    <w:rsid w:val="00503448"/>
    <w:rsid w:val="0050552A"/>
    <w:rsid w:val="00505CE7"/>
    <w:rsid w:val="0050796D"/>
    <w:rsid w:val="005117E4"/>
    <w:rsid w:val="00512170"/>
    <w:rsid w:val="005121F3"/>
    <w:rsid w:val="00514048"/>
    <w:rsid w:val="00515DF9"/>
    <w:rsid w:val="00522062"/>
    <w:rsid w:val="0052321D"/>
    <w:rsid w:val="0052640E"/>
    <w:rsid w:val="0052734A"/>
    <w:rsid w:val="00527A94"/>
    <w:rsid w:val="0053084E"/>
    <w:rsid w:val="00530CB6"/>
    <w:rsid w:val="00531850"/>
    <w:rsid w:val="00531FC8"/>
    <w:rsid w:val="005345AD"/>
    <w:rsid w:val="00535F75"/>
    <w:rsid w:val="005365B2"/>
    <w:rsid w:val="00536B0A"/>
    <w:rsid w:val="0053746A"/>
    <w:rsid w:val="005406EA"/>
    <w:rsid w:val="00540CE0"/>
    <w:rsid w:val="00541132"/>
    <w:rsid w:val="0054153B"/>
    <w:rsid w:val="005420FB"/>
    <w:rsid w:val="005444A9"/>
    <w:rsid w:val="005472A2"/>
    <w:rsid w:val="0054751A"/>
    <w:rsid w:val="0054785D"/>
    <w:rsid w:val="00547BAD"/>
    <w:rsid w:val="005525E3"/>
    <w:rsid w:val="00553641"/>
    <w:rsid w:val="00554F38"/>
    <w:rsid w:val="00555355"/>
    <w:rsid w:val="00555F58"/>
    <w:rsid w:val="0055695F"/>
    <w:rsid w:val="00556A21"/>
    <w:rsid w:val="00556E87"/>
    <w:rsid w:val="00560CD8"/>
    <w:rsid w:val="00561458"/>
    <w:rsid w:val="0056189C"/>
    <w:rsid w:val="00561975"/>
    <w:rsid w:val="005627A6"/>
    <w:rsid w:val="00562F67"/>
    <w:rsid w:val="00564A23"/>
    <w:rsid w:val="00565115"/>
    <w:rsid w:val="005657FD"/>
    <w:rsid w:val="005667E0"/>
    <w:rsid w:val="005701ED"/>
    <w:rsid w:val="005733C4"/>
    <w:rsid w:val="0057752B"/>
    <w:rsid w:val="005779AC"/>
    <w:rsid w:val="005809E3"/>
    <w:rsid w:val="00581D67"/>
    <w:rsid w:val="005820FB"/>
    <w:rsid w:val="00582BAA"/>
    <w:rsid w:val="005855F5"/>
    <w:rsid w:val="00585D0A"/>
    <w:rsid w:val="00585DBC"/>
    <w:rsid w:val="00585E7B"/>
    <w:rsid w:val="005870DE"/>
    <w:rsid w:val="00587377"/>
    <w:rsid w:val="005907BE"/>
    <w:rsid w:val="00591D6A"/>
    <w:rsid w:val="0059204C"/>
    <w:rsid w:val="005922B4"/>
    <w:rsid w:val="00593BB0"/>
    <w:rsid w:val="00594670"/>
    <w:rsid w:val="00594C97"/>
    <w:rsid w:val="00596C8E"/>
    <w:rsid w:val="005A0FB9"/>
    <w:rsid w:val="005A14BF"/>
    <w:rsid w:val="005A44FF"/>
    <w:rsid w:val="005A4675"/>
    <w:rsid w:val="005A60EF"/>
    <w:rsid w:val="005A62B7"/>
    <w:rsid w:val="005A729A"/>
    <w:rsid w:val="005A7D28"/>
    <w:rsid w:val="005B1889"/>
    <w:rsid w:val="005B4203"/>
    <w:rsid w:val="005B50E7"/>
    <w:rsid w:val="005B552B"/>
    <w:rsid w:val="005B7D48"/>
    <w:rsid w:val="005C20F8"/>
    <w:rsid w:val="005C25A0"/>
    <w:rsid w:val="005C4489"/>
    <w:rsid w:val="005C5ED1"/>
    <w:rsid w:val="005C769A"/>
    <w:rsid w:val="005D1407"/>
    <w:rsid w:val="005D1BF1"/>
    <w:rsid w:val="005D1FF0"/>
    <w:rsid w:val="005D2407"/>
    <w:rsid w:val="005D398E"/>
    <w:rsid w:val="005D430F"/>
    <w:rsid w:val="005D471C"/>
    <w:rsid w:val="005D4979"/>
    <w:rsid w:val="005D58EE"/>
    <w:rsid w:val="005D61CC"/>
    <w:rsid w:val="005D626A"/>
    <w:rsid w:val="005D6FE2"/>
    <w:rsid w:val="005D7A35"/>
    <w:rsid w:val="005E0AC0"/>
    <w:rsid w:val="005E12BF"/>
    <w:rsid w:val="005E1BF9"/>
    <w:rsid w:val="005E2177"/>
    <w:rsid w:val="005E2C6A"/>
    <w:rsid w:val="005E393C"/>
    <w:rsid w:val="005E3B8C"/>
    <w:rsid w:val="005E51D4"/>
    <w:rsid w:val="005E6BF5"/>
    <w:rsid w:val="005F075B"/>
    <w:rsid w:val="005F219A"/>
    <w:rsid w:val="005F2399"/>
    <w:rsid w:val="005F24B3"/>
    <w:rsid w:val="005F6FA6"/>
    <w:rsid w:val="005F7A38"/>
    <w:rsid w:val="0060241A"/>
    <w:rsid w:val="00602B69"/>
    <w:rsid w:val="006035E1"/>
    <w:rsid w:val="00606FC3"/>
    <w:rsid w:val="00610781"/>
    <w:rsid w:val="00611904"/>
    <w:rsid w:val="00613D8D"/>
    <w:rsid w:val="00615AA5"/>
    <w:rsid w:val="00616D01"/>
    <w:rsid w:val="00616FEE"/>
    <w:rsid w:val="006225CF"/>
    <w:rsid w:val="00630148"/>
    <w:rsid w:val="006333A4"/>
    <w:rsid w:val="00633D23"/>
    <w:rsid w:val="00635193"/>
    <w:rsid w:val="00637A31"/>
    <w:rsid w:val="0064058B"/>
    <w:rsid w:val="00641DCD"/>
    <w:rsid w:val="00643CF0"/>
    <w:rsid w:val="00644464"/>
    <w:rsid w:val="00644B26"/>
    <w:rsid w:val="00644BD2"/>
    <w:rsid w:val="0064567E"/>
    <w:rsid w:val="00647ECD"/>
    <w:rsid w:val="00650041"/>
    <w:rsid w:val="00650062"/>
    <w:rsid w:val="00652A91"/>
    <w:rsid w:val="00655149"/>
    <w:rsid w:val="00655622"/>
    <w:rsid w:val="00656301"/>
    <w:rsid w:val="00660E3A"/>
    <w:rsid w:val="00661C9D"/>
    <w:rsid w:val="0066373D"/>
    <w:rsid w:val="00673804"/>
    <w:rsid w:val="00674CA7"/>
    <w:rsid w:val="0067514B"/>
    <w:rsid w:val="00676A1C"/>
    <w:rsid w:val="0068043E"/>
    <w:rsid w:val="00682E42"/>
    <w:rsid w:val="00686499"/>
    <w:rsid w:val="00687A6D"/>
    <w:rsid w:val="006901EF"/>
    <w:rsid w:val="00691245"/>
    <w:rsid w:val="006920F7"/>
    <w:rsid w:val="00693534"/>
    <w:rsid w:val="00693EDE"/>
    <w:rsid w:val="0069414B"/>
    <w:rsid w:val="00694696"/>
    <w:rsid w:val="006947ED"/>
    <w:rsid w:val="00694ED0"/>
    <w:rsid w:val="00695E2F"/>
    <w:rsid w:val="006970B1"/>
    <w:rsid w:val="006A1D50"/>
    <w:rsid w:val="006A2923"/>
    <w:rsid w:val="006A2F52"/>
    <w:rsid w:val="006A3973"/>
    <w:rsid w:val="006A4B26"/>
    <w:rsid w:val="006A4CC7"/>
    <w:rsid w:val="006A4D9B"/>
    <w:rsid w:val="006A6F3A"/>
    <w:rsid w:val="006A7086"/>
    <w:rsid w:val="006B12E9"/>
    <w:rsid w:val="006B2EE6"/>
    <w:rsid w:val="006B3D9C"/>
    <w:rsid w:val="006B4A02"/>
    <w:rsid w:val="006C10CF"/>
    <w:rsid w:val="006C159C"/>
    <w:rsid w:val="006C4F30"/>
    <w:rsid w:val="006C6081"/>
    <w:rsid w:val="006C6185"/>
    <w:rsid w:val="006C74D3"/>
    <w:rsid w:val="006D2177"/>
    <w:rsid w:val="006D2F82"/>
    <w:rsid w:val="006D41DC"/>
    <w:rsid w:val="006D4733"/>
    <w:rsid w:val="006E1CD7"/>
    <w:rsid w:val="006E23DC"/>
    <w:rsid w:val="006E3238"/>
    <w:rsid w:val="006E4B83"/>
    <w:rsid w:val="006E4C85"/>
    <w:rsid w:val="006E56CD"/>
    <w:rsid w:val="006E627F"/>
    <w:rsid w:val="006F1335"/>
    <w:rsid w:val="006F1DBA"/>
    <w:rsid w:val="006F4A03"/>
    <w:rsid w:val="006F5BA4"/>
    <w:rsid w:val="006F7FCE"/>
    <w:rsid w:val="007008C4"/>
    <w:rsid w:val="0070240E"/>
    <w:rsid w:val="007050ED"/>
    <w:rsid w:val="00706FAB"/>
    <w:rsid w:val="0070703D"/>
    <w:rsid w:val="007113A9"/>
    <w:rsid w:val="00713086"/>
    <w:rsid w:val="00714298"/>
    <w:rsid w:val="0071464D"/>
    <w:rsid w:val="007156F1"/>
    <w:rsid w:val="0072034B"/>
    <w:rsid w:val="007206C7"/>
    <w:rsid w:val="007207F3"/>
    <w:rsid w:val="007233D8"/>
    <w:rsid w:val="00723F82"/>
    <w:rsid w:val="00724814"/>
    <w:rsid w:val="00726740"/>
    <w:rsid w:val="00727D7D"/>
    <w:rsid w:val="0073491B"/>
    <w:rsid w:val="00735129"/>
    <w:rsid w:val="0073585A"/>
    <w:rsid w:val="00735B51"/>
    <w:rsid w:val="0073637F"/>
    <w:rsid w:val="00737A5A"/>
    <w:rsid w:val="00737E64"/>
    <w:rsid w:val="007421EB"/>
    <w:rsid w:val="00742F6D"/>
    <w:rsid w:val="00744952"/>
    <w:rsid w:val="00745C05"/>
    <w:rsid w:val="00746A2E"/>
    <w:rsid w:val="00747A62"/>
    <w:rsid w:val="00747E11"/>
    <w:rsid w:val="00753456"/>
    <w:rsid w:val="00753A4E"/>
    <w:rsid w:val="007548CD"/>
    <w:rsid w:val="00754F54"/>
    <w:rsid w:val="00755D01"/>
    <w:rsid w:val="00756BC7"/>
    <w:rsid w:val="007576F3"/>
    <w:rsid w:val="0076009F"/>
    <w:rsid w:val="00761160"/>
    <w:rsid w:val="0076199C"/>
    <w:rsid w:val="00761AE7"/>
    <w:rsid w:val="00762208"/>
    <w:rsid w:val="00762226"/>
    <w:rsid w:val="00764181"/>
    <w:rsid w:val="00765476"/>
    <w:rsid w:val="007661BC"/>
    <w:rsid w:val="007705AA"/>
    <w:rsid w:val="00771C06"/>
    <w:rsid w:val="0077209E"/>
    <w:rsid w:val="0077338B"/>
    <w:rsid w:val="00775EDE"/>
    <w:rsid w:val="00781F2B"/>
    <w:rsid w:val="00783D86"/>
    <w:rsid w:val="00786DDF"/>
    <w:rsid w:val="0078704A"/>
    <w:rsid w:val="00787D25"/>
    <w:rsid w:val="0079324F"/>
    <w:rsid w:val="00794002"/>
    <w:rsid w:val="00794A2B"/>
    <w:rsid w:val="00794DED"/>
    <w:rsid w:val="007A1860"/>
    <w:rsid w:val="007A2BF3"/>
    <w:rsid w:val="007A2EB7"/>
    <w:rsid w:val="007A3E89"/>
    <w:rsid w:val="007A4688"/>
    <w:rsid w:val="007A4DEC"/>
    <w:rsid w:val="007A5122"/>
    <w:rsid w:val="007A5AB1"/>
    <w:rsid w:val="007B3205"/>
    <w:rsid w:val="007B3237"/>
    <w:rsid w:val="007B5A16"/>
    <w:rsid w:val="007B7912"/>
    <w:rsid w:val="007C00FA"/>
    <w:rsid w:val="007C0A5D"/>
    <w:rsid w:val="007C10BC"/>
    <w:rsid w:val="007C191B"/>
    <w:rsid w:val="007C2226"/>
    <w:rsid w:val="007C3FE6"/>
    <w:rsid w:val="007C5385"/>
    <w:rsid w:val="007C6EC6"/>
    <w:rsid w:val="007C7748"/>
    <w:rsid w:val="007D03A1"/>
    <w:rsid w:val="007D396A"/>
    <w:rsid w:val="007D7037"/>
    <w:rsid w:val="007E059C"/>
    <w:rsid w:val="007E05E0"/>
    <w:rsid w:val="007E0C70"/>
    <w:rsid w:val="007E0EDD"/>
    <w:rsid w:val="007E2918"/>
    <w:rsid w:val="007E3939"/>
    <w:rsid w:val="007E4510"/>
    <w:rsid w:val="007E5F1E"/>
    <w:rsid w:val="007E6104"/>
    <w:rsid w:val="007E69D2"/>
    <w:rsid w:val="007E6BEA"/>
    <w:rsid w:val="007F0085"/>
    <w:rsid w:val="007F1482"/>
    <w:rsid w:val="007F1D74"/>
    <w:rsid w:val="007F3457"/>
    <w:rsid w:val="007F3D2A"/>
    <w:rsid w:val="007F5638"/>
    <w:rsid w:val="007F5F25"/>
    <w:rsid w:val="0080063D"/>
    <w:rsid w:val="00800DFF"/>
    <w:rsid w:val="00801DB9"/>
    <w:rsid w:val="00802A5A"/>
    <w:rsid w:val="00802D97"/>
    <w:rsid w:val="00803086"/>
    <w:rsid w:val="00803677"/>
    <w:rsid w:val="00804A5A"/>
    <w:rsid w:val="00804E39"/>
    <w:rsid w:val="0080650D"/>
    <w:rsid w:val="00806E5D"/>
    <w:rsid w:val="00810824"/>
    <w:rsid w:val="00811334"/>
    <w:rsid w:val="00812835"/>
    <w:rsid w:val="00813877"/>
    <w:rsid w:val="00813CCF"/>
    <w:rsid w:val="00814B33"/>
    <w:rsid w:val="008160A7"/>
    <w:rsid w:val="00816159"/>
    <w:rsid w:val="0081697B"/>
    <w:rsid w:val="00820714"/>
    <w:rsid w:val="00821327"/>
    <w:rsid w:val="00821A61"/>
    <w:rsid w:val="00821A94"/>
    <w:rsid w:val="00823012"/>
    <w:rsid w:val="0082652B"/>
    <w:rsid w:val="00827589"/>
    <w:rsid w:val="00830578"/>
    <w:rsid w:val="008342BD"/>
    <w:rsid w:val="008400FD"/>
    <w:rsid w:val="008411C0"/>
    <w:rsid w:val="00841743"/>
    <w:rsid w:val="008420C0"/>
    <w:rsid w:val="008421E0"/>
    <w:rsid w:val="00844712"/>
    <w:rsid w:val="00845A0D"/>
    <w:rsid w:val="00845DA1"/>
    <w:rsid w:val="00847203"/>
    <w:rsid w:val="00850F9E"/>
    <w:rsid w:val="00851537"/>
    <w:rsid w:val="008531B3"/>
    <w:rsid w:val="00853632"/>
    <w:rsid w:val="008544A7"/>
    <w:rsid w:val="008545AC"/>
    <w:rsid w:val="00855045"/>
    <w:rsid w:val="008562A6"/>
    <w:rsid w:val="008565FD"/>
    <w:rsid w:val="00856D83"/>
    <w:rsid w:val="00857E5B"/>
    <w:rsid w:val="00860164"/>
    <w:rsid w:val="008612C1"/>
    <w:rsid w:val="0086359C"/>
    <w:rsid w:val="008655A5"/>
    <w:rsid w:val="00865B82"/>
    <w:rsid w:val="008666CA"/>
    <w:rsid w:val="00867419"/>
    <w:rsid w:val="00872416"/>
    <w:rsid w:val="00872ACC"/>
    <w:rsid w:val="00872DDA"/>
    <w:rsid w:val="00873423"/>
    <w:rsid w:val="008760EC"/>
    <w:rsid w:val="00882279"/>
    <w:rsid w:val="00882457"/>
    <w:rsid w:val="00887F82"/>
    <w:rsid w:val="00890E4A"/>
    <w:rsid w:val="00890F73"/>
    <w:rsid w:val="00891479"/>
    <w:rsid w:val="00891BA0"/>
    <w:rsid w:val="00892643"/>
    <w:rsid w:val="008944F0"/>
    <w:rsid w:val="008964CD"/>
    <w:rsid w:val="00896682"/>
    <w:rsid w:val="00896E57"/>
    <w:rsid w:val="008A0563"/>
    <w:rsid w:val="008A0F20"/>
    <w:rsid w:val="008A1308"/>
    <w:rsid w:val="008A17D7"/>
    <w:rsid w:val="008A367D"/>
    <w:rsid w:val="008A3DC6"/>
    <w:rsid w:val="008A4318"/>
    <w:rsid w:val="008A4F02"/>
    <w:rsid w:val="008A63BB"/>
    <w:rsid w:val="008A7E16"/>
    <w:rsid w:val="008B12CE"/>
    <w:rsid w:val="008B296C"/>
    <w:rsid w:val="008B459C"/>
    <w:rsid w:val="008B4FC8"/>
    <w:rsid w:val="008B6673"/>
    <w:rsid w:val="008B69F9"/>
    <w:rsid w:val="008B7AB8"/>
    <w:rsid w:val="008C25C2"/>
    <w:rsid w:val="008C2D30"/>
    <w:rsid w:val="008C3E60"/>
    <w:rsid w:val="008C6979"/>
    <w:rsid w:val="008C76D7"/>
    <w:rsid w:val="008C7A94"/>
    <w:rsid w:val="008D07C1"/>
    <w:rsid w:val="008D0D1F"/>
    <w:rsid w:val="008D249D"/>
    <w:rsid w:val="008D3D73"/>
    <w:rsid w:val="008D4059"/>
    <w:rsid w:val="008E0408"/>
    <w:rsid w:val="008E3746"/>
    <w:rsid w:val="008E3EE0"/>
    <w:rsid w:val="008E522D"/>
    <w:rsid w:val="008E72AB"/>
    <w:rsid w:val="008E7C3E"/>
    <w:rsid w:val="008F115E"/>
    <w:rsid w:val="008F1C90"/>
    <w:rsid w:val="008F4543"/>
    <w:rsid w:val="008F47C0"/>
    <w:rsid w:val="008F4EC2"/>
    <w:rsid w:val="008F68AE"/>
    <w:rsid w:val="00900812"/>
    <w:rsid w:val="00907BAE"/>
    <w:rsid w:val="00910594"/>
    <w:rsid w:val="00911C97"/>
    <w:rsid w:val="0091247D"/>
    <w:rsid w:val="00914524"/>
    <w:rsid w:val="0091507A"/>
    <w:rsid w:val="00915BD2"/>
    <w:rsid w:val="00916829"/>
    <w:rsid w:val="00920841"/>
    <w:rsid w:val="00920A10"/>
    <w:rsid w:val="00920B6A"/>
    <w:rsid w:val="00920CA6"/>
    <w:rsid w:val="00921462"/>
    <w:rsid w:val="0092321C"/>
    <w:rsid w:val="0092482A"/>
    <w:rsid w:val="00925598"/>
    <w:rsid w:val="00925E70"/>
    <w:rsid w:val="0092631B"/>
    <w:rsid w:val="009263C1"/>
    <w:rsid w:val="00926C85"/>
    <w:rsid w:val="00927096"/>
    <w:rsid w:val="009307E2"/>
    <w:rsid w:val="00930885"/>
    <w:rsid w:val="00932AF4"/>
    <w:rsid w:val="00932FD3"/>
    <w:rsid w:val="009332ED"/>
    <w:rsid w:val="00933BD5"/>
    <w:rsid w:val="00934177"/>
    <w:rsid w:val="009343CE"/>
    <w:rsid w:val="00934A94"/>
    <w:rsid w:val="00935A5B"/>
    <w:rsid w:val="009370D5"/>
    <w:rsid w:val="00937224"/>
    <w:rsid w:val="00937C74"/>
    <w:rsid w:val="00940623"/>
    <w:rsid w:val="009419B9"/>
    <w:rsid w:val="00941AE5"/>
    <w:rsid w:val="009423CA"/>
    <w:rsid w:val="00942E03"/>
    <w:rsid w:val="00944B1F"/>
    <w:rsid w:val="00945199"/>
    <w:rsid w:val="009466BC"/>
    <w:rsid w:val="00946BAC"/>
    <w:rsid w:val="00950D15"/>
    <w:rsid w:val="00953137"/>
    <w:rsid w:val="0095645D"/>
    <w:rsid w:val="00961843"/>
    <w:rsid w:val="00961A68"/>
    <w:rsid w:val="00961D7D"/>
    <w:rsid w:val="00961FAB"/>
    <w:rsid w:val="00962BB2"/>
    <w:rsid w:val="00962D5E"/>
    <w:rsid w:val="0096316F"/>
    <w:rsid w:val="009631D7"/>
    <w:rsid w:val="00963526"/>
    <w:rsid w:val="00964EA4"/>
    <w:rsid w:val="00965CEF"/>
    <w:rsid w:val="00966650"/>
    <w:rsid w:val="009666E7"/>
    <w:rsid w:val="00967D93"/>
    <w:rsid w:val="00972C35"/>
    <w:rsid w:val="00974805"/>
    <w:rsid w:val="00975398"/>
    <w:rsid w:val="00975FC6"/>
    <w:rsid w:val="009776F0"/>
    <w:rsid w:val="00977940"/>
    <w:rsid w:val="00980792"/>
    <w:rsid w:val="00980972"/>
    <w:rsid w:val="00981783"/>
    <w:rsid w:val="00982BD1"/>
    <w:rsid w:val="00983703"/>
    <w:rsid w:val="009859C5"/>
    <w:rsid w:val="00990A2D"/>
    <w:rsid w:val="009918CD"/>
    <w:rsid w:val="00991F14"/>
    <w:rsid w:val="00991FB6"/>
    <w:rsid w:val="00992C30"/>
    <w:rsid w:val="00993463"/>
    <w:rsid w:val="00993B65"/>
    <w:rsid w:val="0099563B"/>
    <w:rsid w:val="009A1E1E"/>
    <w:rsid w:val="009A4966"/>
    <w:rsid w:val="009A4A07"/>
    <w:rsid w:val="009A56E6"/>
    <w:rsid w:val="009A5E1A"/>
    <w:rsid w:val="009A65E9"/>
    <w:rsid w:val="009B0486"/>
    <w:rsid w:val="009B04E7"/>
    <w:rsid w:val="009B0AF7"/>
    <w:rsid w:val="009B0D79"/>
    <w:rsid w:val="009B0F27"/>
    <w:rsid w:val="009B370F"/>
    <w:rsid w:val="009B4C36"/>
    <w:rsid w:val="009C18D2"/>
    <w:rsid w:val="009C282A"/>
    <w:rsid w:val="009C2917"/>
    <w:rsid w:val="009C5F74"/>
    <w:rsid w:val="009C65AC"/>
    <w:rsid w:val="009C6F36"/>
    <w:rsid w:val="009D0005"/>
    <w:rsid w:val="009D0CF9"/>
    <w:rsid w:val="009D13D5"/>
    <w:rsid w:val="009D173F"/>
    <w:rsid w:val="009D40C4"/>
    <w:rsid w:val="009D413B"/>
    <w:rsid w:val="009D42E9"/>
    <w:rsid w:val="009D4D7F"/>
    <w:rsid w:val="009D50EA"/>
    <w:rsid w:val="009D5338"/>
    <w:rsid w:val="009D645B"/>
    <w:rsid w:val="009D7517"/>
    <w:rsid w:val="009D7700"/>
    <w:rsid w:val="009E022D"/>
    <w:rsid w:val="009E028C"/>
    <w:rsid w:val="009E1EC8"/>
    <w:rsid w:val="009E3F16"/>
    <w:rsid w:val="009E4ACB"/>
    <w:rsid w:val="009E6A82"/>
    <w:rsid w:val="009E7625"/>
    <w:rsid w:val="009F09D0"/>
    <w:rsid w:val="009F3B7D"/>
    <w:rsid w:val="009F58A4"/>
    <w:rsid w:val="009F5E8E"/>
    <w:rsid w:val="009F63DC"/>
    <w:rsid w:val="009F7935"/>
    <w:rsid w:val="00A00FF6"/>
    <w:rsid w:val="00A0126B"/>
    <w:rsid w:val="00A01685"/>
    <w:rsid w:val="00A02038"/>
    <w:rsid w:val="00A0230B"/>
    <w:rsid w:val="00A0259C"/>
    <w:rsid w:val="00A0293B"/>
    <w:rsid w:val="00A02B1D"/>
    <w:rsid w:val="00A0398E"/>
    <w:rsid w:val="00A04200"/>
    <w:rsid w:val="00A04CB3"/>
    <w:rsid w:val="00A10AD6"/>
    <w:rsid w:val="00A12EB9"/>
    <w:rsid w:val="00A13DCB"/>
    <w:rsid w:val="00A14CEE"/>
    <w:rsid w:val="00A1566C"/>
    <w:rsid w:val="00A15C21"/>
    <w:rsid w:val="00A1699D"/>
    <w:rsid w:val="00A16B5D"/>
    <w:rsid w:val="00A172F8"/>
    <w:rsid w:val="00A1751E"/>
    <w:rsid w:val="00A20734"/>
    <w:rsid w:val="00A20D2B"/>
    <w:rsid w:val="00A223B6"/>
    <w:rsid w:val="00A257D9"/>
    <w:rsid w:val="00A26883"/>
    <w:rsid w:val="00A2721E"/>
    <w:rsid w:val="00A3089C"/>
    <w:rsid w:val="00A32B3D"/>
    <w:rsid w:val="00A33C47"/>
    <w:rsid w:val="00A35086"/>
    <w:rsid w:val="00A433A3"/>
    <w:rsid w:val="00A460A1"/>
    <w:rsid w:val="00A47BDF"/>
    <w:rsid w:val="00A516F6"/>
    <w:rsid w:val="00A51B2C"/>
    <w:rsid w:val="00A549A0"/>
    <w:rsid w:val="00A54F3E"/>
    <w:rsid w:val="00A550A8"/>
    <w:rsid w:val="00A55137"/>
    <w:rsid w:val="00A603AC"/>
    <w:rsid w:val="00A607B6"/>
    <w:rsid w:val="00A608E4"/>
    <w:rsid w:val="00A61C24"/>
    <w:rsid w:val="00A61DE9"/>
    <w:rsid w:val="00A62FF6"/>
    <w:rsid w:val="00A64090"/>
    <w:rsid w:val="00A641F5"/>
    <w:rsid w:val="00A66C13"/>
    <w:rsid w:val="00A70DC1"/>
    <w:rsid w:val="00A72576"/>
    <w:rsid w:val="00A74324"/>
    <w:rsid w:val="00A76FBF"/>
    <w:rsid w:val="00A77092"/>
    <w:rsid w:val="00A81295"/>
    <w:rsid w:val="00A813DF"/>
    <w:rsid w:val="00A81CE3"/>
    <w:rsid w:val="00A82D67"/>
    <w:rsid w:val="00A83752"/>
    <w:rsid w:val="00A84ECC"/>
    <w:rsid w:val="00A855AD"/>
    <w:rsid w:val="00A85B9A"/>
    <w:rsid w:val="00A860A0"/>
    <w:rsid w:val="00A864B0"/>
    <w:rsid w:val="00A87A33"/>
    <w:rsid w:val="00A90AEF"/>
    <w:rsid w:val="00A93CD2"/>
    <w:rsid w:val="00A93FC3"/>
    <w:rsid w:val="00A9449D"/>
    <w:rsid w:val="00A95107"/>
    <w:rsid w:val="00A95476"/>
    <w:rsid w:val="00A955A2"/>
    <w:rsid w:val="00A9787E"/>
    <w:rsid w:val="00A978AC"/>
    <w:rsid w:val="00A97B69"/>
    <w:rsid w:val="00A97E3C"/>
    <w:rsid w:val="00AA0BF9"/>
    <w:rsid w:val="00AA1166"/>
    <w:rsid w:val="00AA11B5"/>
    <w:rsid w:val="00AA5C3E"/>
    <w:rsid w:val="00AA7352"/>
    <w:rsid w:val="00AB0E28"/>
    <w:rsid w:val="00AB1713"/>
    <w:rsid w:val="00AB2757"/>
    <w:rsid w:val="00AB2BA1"/>
    <w:rsid w:val="00AB4B14"/>
    <w:rsid w:val="00AB6CD8"/>
    <w:rsid w:val="00AC0523"/>
    <w:rsid w:val="00AC07DB"/>
    <w:rsid w:val="00AC080F"/>
    <w:rsid w:val="00AC0A66"/>
    <w:rsid w:val="00AC13A6"/>
    <w:rsid w:val="00AC466A"/>
    <w:rsid w:val="00AC5430"/>
    <w:rsid w:val="00AD0FC3"/>
    <w:rsid w:val="00AD23EB"/>
    <w:rsid w:val="00AD3B25"/>
    <w:rsid w:val="00AD3F87"/>
    <w:rsid w:val="00AD4BFC"/>
    <w:rsid w:val="00AD6DE9"/>
    <w:rsid w:val="00AD7025"/>
    <w:rsid w:val="00AD73E4"/>
    <w:rsid w:val="00AD7D22"/>
    <w:rsid w:val="00AE0F64"/>
    <w:rsid w:val="00AE1E4C"/>
    <w:rsid w:val="00AE3564"/>
    <w:rsid w:val="00AE3C87"/>
    <w:rsid w:val="00AE58EE"/>
    <w:rsid w:val="00AE67F5"/>
    <w:rsid w:val="00AE6DE6"/>
    <w:rsid w:val="00AE726F"/>
    <w:rsid w:val="00AE7557"/>
    <w:rsid w:val="00AF0208"/>
    <w:rsid w:val="00AF4DCA"/>
    <w:rsid w:val="00AF70F4"/>
    <w:rsid w:val="00AF7D8C"/>
    <w:rsid w:val="00B000F6"/>
    <w:rsid w:val="00B00914"/>
    <w:rsid w:val="00B01AF3"/>
    <w:rsid w:val="00B01B77"/>
    <w:rsid w:val="00B0284F"/>
    <w:rsid w:val="00B04792"/>
    <w:rsid w:val="00B04E21"/>
    <w:rsid w:val="00B05BE1"/>
    <w:rsid w:val="00B07174"/>
    <w:rsid w:val="00B12527"/>
    <w:rsid w:val="00B155B4"/>
    <w:rsid w:val="00B15D32"/>
    <w:rsid w:val="00B15E5E"/>
    <w:rsid w:val="00B166BF"/>
    <w:rsid w:val="00B17F8B"/>
    <w:rsid w:val="00B2552C"/>
    <w:rsid w:val="00B255FA"/>
    <w:rsid w:val="00B27409"/>
    <w:rsid w:val="00B27900"/>
    <w:rsid w:val="00B30172"/>
    <w:rsid w:val="00B30804"/>
    <w:rsid w:val="00B31AC1"/>
    <w:rsid w:val="00B31C08"/>
    <w:rsid w:val="00B31CE3"/>
    <w:rsid w:val="00B327D1"/>
    <w:rsid w:val="00B3348B"/>
    <w:rsid w:val="00B33F2C"/>
    <w:rsid w:val="00B3481C"/>
    <w:rsid w:val="00B35BC5"/>
    <w:rsid w:val="00B365D7"/>
    <w:rsid w:val="00B37B5D"/>
    <w:rsid w:val="00B41B79"/>
    <w:rsid w:val="00B436A7"/>
    <w:rsid w:val="00B44A5B"/>
    <w:rsid w:val="00B44DED"/>
    <w:rsid w:val="00B47225"/>
    <w:rsid w:val="00B5091F"/>
    <w:rsid w:val="00B5093D"/>
    <w:rsid w:val="00B517AE"/>
    <w:rsid w:val="00B52224"/>
    <w:rsid w:val="00B53D28"/>
    <w:rsid w:val="00B62558"/>
    <w:rsid w:val="00B630E4"/>
    <w:rsid w:val="00B63B95"/>
    <w:rsid w:val="00B66648"/>
    <w:rsid w:val="00B675FC"/>
    <w:rsid w:val="00B67967"/>
    <w:rsid w:val="00B74B48"/>
    <w:rsid w:val="00B77242"/>
    <w:rsid w:val="00B80436"/>
    <w:rsid w:val="00B80BC4"/>
    <w:rsid w:val="00B80DCB"/>
    <w:rsid w:val="00B819E4"/>
    <w:rsid w:val="00B84170"/>
    <w:rsid w:val="00B84211"/>
    <w:rsid w:val="00B84846"/>
    <w:rsid w:val="00B84935"/>
    <w:rsid w:val="00B851FE"/>
    <w:rsid w:val="00B90D94"/>
    <w:rsid w:val="00B91090"/>
    <w:rsid w:val="00B91CE5"/>
    <w:rsid w:val="00B92A0F"/>
    <w:rsid w:val="00B936EF"/>
    <w:rsid w:val="00B937D9"/>
    <w:rsid w:val="00B93BAE"/>
    <w:rsid w:val="00B94BCF"/>
    <w:rsid w:val="00B966FD"/>
    <w:rsid w:val="00B97D21"/>
    <w:rsid w:val="00BA0115"/>
    <w:rsid w:val="00BA2275"/>
    <w:rsid w:val="00BA263C"/>
    <w:rsid w:val="00BA2700"/>
    <w:rsid w:val="00BA3E35"/>
    <w:rsid w:val="00BA59C6"/>
    <w:rsid w:val="00BA63B6"/>
    <w:rsid w:val="00BA6CE0"/>
    <w:rsid w:val="00BA6EAC"/>
    <w:rsid w:val="00BB1949"/>
    <w:rsid w:val="00BB26A9"/>
    <w:rsid w:val="00BB39B4"/>
    <w:rsid w:val="00BB51DD"/>
    <w:rsid w:val="00BB5656"/>
    <w:rsid w:val="00BB64E6"/>
    <w:rsid w:val="00BB6E97"/>
    <w:rsid w:val="00BB78BA"/>
    <w:rsid w:val="00BC01D6"/>
    <w:rsid w:val="00BC03A6"/>
    <w:rsid w:val="00BC212A"/>
    <w:rsid w:val="00BC232B"/>
    <w:rsid w:val="00BC2797"/>
    <w:rsid w:val="00BC3EE3"/>
    <w:rsid w:val="00BC43C4"/>
    <w:rsid w:val="00BC55BE"/>
    <w:rsid w:val="00BC635B"/>
    <w:rsid w:val="00BC6CE8"/>
    <w:rsid w:val="00BC71F0"/>
    <w:rsid w:val="00BC7784"/>
    <w:rsid w:val="00BC7E94"/>
    <w:rsid w:val="00BD0F5A"/>
    <w:rsid w:val="00BD2111"/>
    <w:rsid w:val="00BD5D60"/>
    <w:rsid w:val="00BD5D9B"/>
    <w:rsid w:val="00BD6299"/>
    <w:rsid w:val="00BE1990"/>
    <w:rsid w:val="00BE2119"/>
    <w:rsid w:val="00BE2AA0"/>
    <w:rsid w:val="00BE31DE"/>
    <w:rsid w:val="00BE3F32"/>
    <w:rsid w:val="00BE4543"/>
    <w:rsid w:val="00BE4820"/>
    <w:rsid w:val="00BE762A"/>
    <w:rsid w:val="00BE76EC"/>
    <w:rsid w:val="00BE7A8D"/>
    <w:rsid w:val="00BF32A4"/>
    <w:rsid w:val="00BF3D88"/>
    <w:rsid w:val="00BF4BF9"/>
    <w:rsid w:val="00BF4D56"/>
    <w:rsid w:val="00BF5A48"/>
    <w:rsid w:val="00BF7239"/>
    <w:rsid w:val="00BF7BCB"/>
    <w:rsid w:val="00C01BC9"/>
    <w:rsid w:val="00C031B1"/>
    <w:rsid w:val="00C03FBB"/>
    <w:rsid w:val="00C04A88"/>
    <w:rsid w:val="00C0546D"/>
    <w:rsid w:val="00C05A30"/>
    <w:rsid w:val="00C05CBC"/>
    <w:rsid w:val="00C06015"/>
    <w:rsid w:val="00C071A9"/>
    <w:rsid w:val="00C07413"/>
    <w:rsid w:val="00C115D2"/>
    <w:rsid w:val="00C125F7"/>
    <w:rsid w:val="00C13665"/>
    <w:rsid w:val="00C14659"/>
    <w:rsid w:val="00C1484C"/>
    <w:rsid w:val="00C14D67"/>
    <w:rsid w:val="00C14EFA"/>
    <w:rsid w:val="00C15D8B"/>
    <w:rsid w:val="00C1665B"/>
    <w:rsid w:val="00C22A4D"/>
    <w:rsid w:val="00C23152"/>
    <w:rsid w:val="00C2366A"/>
    <w:rsid w:val="00C23DDB"/>
    <w:rsid w:val="00C25CE5"/>
    <w:rsid w:val="00C2629D"/>
    <w:rsid w:val="00C27CF2"/>
    <w:rsid w:val="00C27FA0"/>
    <w:rsid w:val="00C319BC"/>
    <w:rsid w:val="00C32A84"/>
    <w:rsid w:val="00C34460"/>
    <w:rsid w:val="00C355F9"/>
    <w:rsid w:val="00C36786"/>
    <w:rsid w:val="00C404AF"/>
    <w:rsid w:val="00C40814"/>
    <w:rsid w:val="00C45B91"/>
    <w:rsid w:val="00C46051"/>
    <w:rsid w:val="00C4637E"/>
    <w:rsid w:val="00C477F4"/>
    <w:rsid w:val="00C47DEE"/>
    <w:rsid w:val="00C47DEF"/>
    <w:rsid w:val="00C50195"/>
    <w:rsid w:val="00C5211C"/>
    <w:rsid w:val="00C52307"/>
    <w:rsid w:val="00C53279"/>
    <w:rsid w:val="00C532DF"/>
    <w:rsid w:val="00C54F41"/>
    <w:rsid w:val="00C55882"/>
    <w:rsid w:val="00C577C1"/>
    <w:rsid w:val="00C578B0"/>
    <w:rsid w:val="00C60479"/>
    <w:rsid w:val="00C6226B"/>
    <w:rsid w:val="00C627C5"/>
    <w:rsid w:val="00C63D35"/>
    <w:rsid w:val="00C650E5"/>
    <w:rsid w:val="00C66157"/>
    <w:rsid w:val="00C66239"/>
    <w:rsid w:val="00C6639D"/>
    <w:rsid w:val="00C67595"/>
    <w:rsid w:val="00C70BC8"/>
    <w:rsid w:val="00C71725"/>
    <w:rsid w:val="00C71A4D"/>
    <w:rsid w:val="00C721C5"/>
    <w:rsid w:val="00C7418A"/>
    <w:rsid w:val="00C74793"/>
    <w:rsid w:val="00C773D0"/>
    <w:rsid w:val="00C80D1D"/>
    <w:rsid w:val="00C82BAF"/>
    <w:rsid w:val="00C8418E"/>
    <w:rsid w:val="00C846E4"/>
    <w:rsid w:val="00C85A38"/>
    <w:rsid w:val="00C87956"/>
    <w:rsid w:val="00C87A29"/>
    <w:rsid w:val="00C92E6F"/>
    <w:rsid w:val="00C9352C"/>
    <w:rsid w:val="00C9392E"/>
    <w:rsid w:val="00C93EFA"/>
    <w:rsid w:val="00C957C4"/>
    <w:rsid w:val="00C960AB"/>
    <w:rsid w:val="00C9681A"/>
    <w:rsid w:val="00CA0D08"/>
    <w:rsid w:val="00CA10B2"/>
    <w:rsid w:val="00CA176C"/>
    <w:rsid w:val="00CA2349"/>
    <w:rsid w:val="00CA565D"/>
    <w:rsid w:val="00CA6182"/>
    <w:rsid w:val="00CA6562"/>
    <w:rsid w:val="00CA6DA4"/>
    <w:rsid w:val="00CA72C8"/>
    <w:rsid w:val="00CA7F7D"/>
    <w:rsid w:val="00CB2372"/>
    <w:rsid w:val="00CB4E36"/>
    <w:rsid w:val="00CB53E6"/>
    <w:rsid w:val="00CB5CCB"/>
    <w:rsid w:val="00CB7E8F"/>
    <w:rsid w:val="00CB7E91"/>
    <w:rsid w:val="00CC0FA2"/>
    <w:rsid w:val="00CC18C4"/>
    <w:rsid w:val="00CC22E0"/>
    <w:rsid w:val="00CC3953"/>
    <w:rsid w:val="00CC5225"/>
    <w:rsid w:val="00CC64BF"/>
    <w:rsid w:val="00CD02A4"/>
    <w:rsid w:val="00CD0C4B"/>
    <w:rsid w:val="00CD3ED4"/>
    <w:rsid w:val="00CD46D0"/>
    <w:rsid w:val="00CD5FF8"/>
    <w:rsid w:val="00CD66BA"/>
    <w:rsid w:val="00CE5086"/>
    <w:rsid w:val="00CE6897"/>
    <w:rsid w:val="00CE7D0F"/>
    <w:rsid w:val="00CF015C"/>
    <w:rsid w:val="00CF1B34"/>
    <w:rsid w:val="00CF2DD8"/>
    <w:rsid w:val="00CF3A39"/>
    <w:rsid w:val="00CF4102"/>
    <w:rsid w:val="00CF5271"/>
    <w:rsid w:val="00CF60DF"/>
    <w:rsid w:val="00CF6D7D"/>
    <w:rsid w:val="00CF7330"/>
    <w:rsid w:val="00D00C63"/>
    <w:rsid w:val="00D00D89"/>
    <w:rsid w:val="00D00E2D"/>
    <w:rsid w:val="00D01597"/>
    <w:rsid w:val="00D03452"/>
    <w:rsid w:val="00D038FF"/>
    <w:rsid w:val="00D0461E"/>
    <w:rsid w:val="00D05B59"/>
    <w:rsid w:val="00D05DFB"/>
    <w:rsid w:val="00D07137"/>
    <w:rsid w:val="00D103FA"/>
    <w:rsid w:val="00D1040C"/>
    <w:rsid w:val="00D106A1"/>
    <w:rsid w:val="00D13462"/>
    <w:rsid w:val="00D13AAB"/>
    <w:rsid w:val="00D2112D"/>
    <w:rsid w:val="00D226F4"/>
    <w:rsid w:val="00D2420F"/>
    <w:rsid w:val="00D2458A"/>
    <w:rsid w:val="00D25F0C"/>
    <w:rsid w:val="00D30299"/>
    <w:rsid w:val="00D31C27"/>
    <w:rsid w:val="00D31DB0"/>
    <w:rsid w:val="00D332FF"/>
    <w:rsid w:val="00D33AE2"/>
    <w:rsid w:val="00D36723"/>
    <w:rsid w:val="00D3688C"/>
    <w:rsid w:val="00D40727"/>
    <w:rsid w:val="00D42405"/>
    <w:rsid w:val="00D45384"/>
    <w:rsid w:val="00D46ACA"/>
    <w:rsid w:val="00D50779"/>
    <w:rsid w:val="00D50E32"/>
    <w:rsid w:val="00D52519"/>
    <w:rsid w:val="00D54711"/>
    <w:rsid w:val="00D54DA0"/>
    <w:rsid w:val="00D55D30"/>
    <w:rsid w:val="00D571CD"/>
    <w:rsid w:val="00D60630"/>
    <w:rsid w:val="00D62A83"/>
    <w:rsid w:val="00D63057"/>
    <w:rsid w:val="00D6450F"/>
    <w:rsid w:val="00D64D02"/>
    <w:rsid w:val="00D66965"/>
    <w:rsid w:val="00D7219E"/>
    <w:rsid w:val="00D74199"/>
    <w:rsid w:val="00D74CFA"/>
    <w:rsid w:val="00D778E1"/>
    <w:rsid w:val="00D80714"/>
    <w:rsid w:val="00D81FB2"/>
    <w:rsid w:val="00D82168"/>
    <w:rsid w:val="00D8256F"/>
    <w:rsid w:val="00D82D04"/>
    <w:rsid w:val="00D873E2"/>
    <w:rsid w:val="00D87780"/>
    <w:rsid w:val="00D87D38"/>
    <w:rsid w:val="00D91720"/>
    <w:rsid w:val="00D92085"/>
    <w:rsid w:val="00D929E6"/>
    <w:rsid w:val="00D935D8"/>
    <w:rsid w:val="00D94082"/>
    <w:rsid w:val="00D94C54"/>
    <w:rsid w:val="00D9571A"/>
    <w:rsid w:val="00D96F65"/>
    <w:rsid w:val="00D973E5"/>
    <w:rsid w:val="00DA03C6"/>
    <w:rsid w:val="00DA0515"/>
    <w:rsid w:val="00DA353D"/>
    <w:rsid w:val="00DA42C2"/>
    <w:rsid w:val="00DA4A02"/>
    <w:rsid w:val="00DA4EAC"/>
    <w:rsid w:val="00DA6C88"/>
    <w:rsid w:val="00DA7B73"/>
    <w:rsid w:val="00DB04A9"/>
    <w:rsid w:val="00DB06D2"/>
    <w:rsid w:val="00DB0AC0"/>
    <w:rsid w:val="00DB1E63"/>
    <w:rsid w:val="00DB1E70"/>
    <w:rsid w:val="00DB2945"/>
    <w:rsid w:val="00DB4774"/>
    <w:rsid w:val="00DB4801"/>
    <w:rsid w:val="00DB50F2"/>
    <w:rsid w:val="00DB55CC"/>
    <w:rsid w:val="00DB6A84"/>
    <w:rsid w:val="00DB6C07"/>
    <w:rsid w:val="00DB7D60"/>
    <w:rsid w:val="00DC111A"/>
    <w:rsid w:val="00DC2972"/>
    <w:rsid w:val="00DC3F16"/>
    <w:rsid w:val="00DC451D"/>
    <w:rsid w:val="00DC4A76"/>
    <w:rsid w:val="00DC5A20"/>
    <w:rsid w:val="00DD0124"/>
    <w:rsid w:val="00DD4545"/>
    <w:rsid w:val="00DD5F33"/>
    <w:rsid w:val="00DE0CB5"/>
    <w:rsid w:val="00DE0EDB"/>
    <w:rsid w:val="00DE30CB"/>
    <w:rsid w:val="00DE4343"/>
    <w:rsid w:val="00DE4381"/>
    <w:rsid w:val="00DE45F3"/>
    <w:rsid w:val="00DE5A93"/>
    <w:rsid w:val="00DE5E12"/>
    <w:rsid w:val="00DE67E6"/>
    <w:rsid w:val="00DF01D2"/>
    <w:rsid w:val="00DF08CC"/>
    <w:rsid w:val="00DF08EA"/>
    <w:rsid w:val="00DF33B8"/>
    <w:rsid w:val="00DF3C59"/>
    <w:rsid w:val="00DF5014"/>
    <w:rsid w:val="00DF5FCB"/>
    <w:rsid w:val="00DF712D"/>
    <w:rsid w:val="00E0052C"/>
    <w:rsid w:val="00E01B5E"/>
    <w:rsid w:val="00E034AD"/>
    <w:rsid w:val="00E0395C"/>
    <w:rsid w:val="00E05BAC"/>
    <w:rsid w:val="00E05FCF"/>
    <w:rsid w:val="00E0652C"/>
    <w:rsid w:val="00E075D7"/>
    <w:rsid w:val="00E100A9"/>
    <w:rsid w:val="00E105AC"/>
    <w:rsid w:val="00E113B0"/>
    <w:rsid w:val="00E12022"/>
    <w:rsid w:val="00E12856"/>
    <w:rsid w:val="00E13251"/>
    <w:rsid w:val="00E15B0C"/>
    <w:rsid w:val="00E1680F"/>
    <w:rsid w:val="00E1793E"/>
    <w:rsid w:val="00E17FBC"/>
    <w:rsid w:val="00E20373"/>
    <w:rsid w:val="00E208D2"/>
    <w:rsid w:val="00E2153E"/>
    <w:rsid w:val="00E21DC0"/>
    <w:rsid w:val="00E22658"/>
    <w:rsid w:val="00E22A0C"/>
    <w:rsid w:val="00E22BFA"/>
    <w:rsid w:val="00E23B5D"/>
    <w:rsid w:val="00E24CC2"/>
    <w:rsid w:val="00E25A0A"/>
    <w:rsid w:val="00E25C4D"/>
    <w:rsid w:val="00E261D6"/>
    <w:rsid w:val="00E26652"/>
    <w:rsid w:val="00E26B67"/>
    <w:rsid w:val="00E27276"/>
    <w:rsid w:val="00E27F2E"/>
    <w:rsid w:val="00E3050A"/>
    <w:rsid w:val="00E30F57"/>
    <w:rsid w:val="00E3177A"/>
    <w:rsid w:val="00E31FCD"/>
    <w:rsid w:val="00E338D8"/>
    <w:rsid w:val="00E341AE"/>
    <w:rsid w:val="00E36C31"/>
    <w:rsid w:val="00E400E8"/>
    <w:rsid w:val="00E4022E"/>
    <w:rsid w:val="00E4066B"/>
    <w:rsid w:val="00E41662"/>
    <w:rsid w:val="00E44BC2"/>
    <w:rsid w:val="00E44C94"/>
    <w:rsid w:val="00E50DF3"/>
    <w:rsid w:val="00E512F7"/>
    <w:rsid w:val="00E52118"/>
    <w:rsid w:val="00E522DD"/>
    <w:rsid w:val="00E52A02"/>
    <w:rsid w:val="00E54180"/>
    <w:rsid w:val="00E557A8"/>
    <w:rsid w:val="00E56253"/>
    <w:rsid w:val="00E57C9B"/>
    <w:rsid w:val="00E60766"/>
    <w:rsid w:val="00E60F8D"/>
    <w:rsid w:val="00E61986"/>
    <w:rsid w:val="00E61E99"/>
    <w:rsid w:val="00E62F03"/>
    <w:rsid w:val="00E67426"/>
    <w:rsid w:val="00E709CF"/>
    <w:rsid w:val="00E70A2A"/>
    <w:rsid w:val="00E70C96"/>
    <w:rsid w:val="00E71EE4"/>
    <w:rsid w:val="00E72081"/>
    <w:rsid w:val="00E72531"/>
    <w:rsid w:val="00E75009"/>
    <w:rsid w:val="00E750DC"/>
    <w:rsid w:val="00E756FF"/>
    <w:rsid w:val="00E76D3C"/>
    <w:rsid w:val="00E90276"/>
    <w:rsid w:val="00E923D7"/>
    <w:rsid w:val="00E9266B"/>
    <w:rsid w:val="00E93139"/>
    <w:rsid w:val="00E937A6"/>
    <w:rsid w:val="00E93EC4"/>
    <w:rsid w:val="00E94D1A"/>
    <w:rsid w:val="00E9507C"/>
    <w:rsid w:val="00E96630"/>
    <w:rsid w:val="00E970EB"/>
    <w:rsid w:val="00E97233"/>
    <w:rsid w:val="00EA0D07"/>
    <w:rsid w:val="00EA153D"/>
    <w:rsid w:val="00EA23A2"/>
    <w:rsid w:val="00EA3A74"/>
    <w:rsid w:val="00EA3C7B"/>
    <w:rsid w:val="00EA5935"/>
    <w:rsid w:val="00EA5AB9"/>
    <w:rsid w:val="00EA62A9"/>
    <w:rsid w:val="00EA6605"/>
    <w:rsid w:val="00EA66B8"/>
    <w:rsid w:val="00EA6DE8"/>
    <w:rsid w:val="00EA797A"/>
    <w:rsid w:val="00EB0DA5"/>
    <w:rsid w:val="00EB0E1A"/>
    <w:rsid w:val="00EB0ED7"/>
    <w:rsid w:val="00EB2191"/>
    <w:rsid w:val="00EB21E9"/>
    <w:rsid w:val="00EB3481"/>
    <w:rsid w:val="00EB38E3"/>
    <w:rsid w:val="00EB5C9A"/>
    <w:rsid w:val="00EB7535"/>
    <w:rsid w:val="00EB7821"/>
    <w:rsid w:val="00EC01E1"/>
    <w:rsid w:val="00EC0C69"/>
    <w:rsid w:val="00EC1595"/>
    <w:rsid w:val="00EC17E2"/>
    <w:rsid w:val="00EC2D81"/>
    <w:rsid w:val="00EC494D"/>
    <w:rsid w:val="00EC4EF0"/>
    <w:rsid w:val="00EC7258"/>
    <w:rsid w:val="00ED0246"/>
    <w:rsid w:val="00ED1AEF"/>
    <w:rsid w:val="00ED23E9"/>
    <w:rsid w:val="00ED2E15"/>
    <w:rsid w:val="00ED3D07"/>
    <w:rsid w:val="00ED3D81"/>
    <w:rsid w:val="00ED575B"/>
    <w:rsid w:val="00ED5D18"/>
    <w:rsid w:val="00EE0318"/>
    <w:rsid w:val="00EE1D31"/>
    <w:rsid w:val="00EE39AF"/>
    <w:rsid w:val="00EE5D02"/>
    <w:rsid w:val="00EE6148"/>
    <w:rsid w:val="00EE7C33"/>
    <w:rsid w:val="00EF0196"/>
    <w:rsid w:val="00EF10FB"/>
    <w:rsid w:val="00EF1461"/>
    <w:rsid w:val="00EF3BF6"/>
    <w:rsid w:val="00EF5706"/>
    <w:rsid w:val="00EF592D"/>
    <w:rsid w:val="00EF5AB0"/>
    <w:rsid w:val="00EF7A1B"/>
    <w:rsid w:val="00EF7F66"/>
    <w:rsid w:val="00F01653"/>
    <w:rsid w:val="00F025D9"/>
    <w:rsid w:val="00F039DF"/>
    <w:rsid w:val="00F0446A"/>
    <w:rsid w:val="00F04C96"/>
    <w:rsid w:val="00F05CE4"/>
    <w:rsid w:val="00F062DC"/>
    <w:rsid w:val="00F07DCE"/>
    <w:rsid w:val="00F10A0B"/>
    <w:rsid w:val="00F11B8C"/>
    <w:rsid w:val="00F13A04"/>
    <w:rsid w:val="00F156F5"/>
    <w:rsid w:val="00F157DC"/>
    <w:rsid w:val="00F160A7"/>
    <w:rsid w:val="00F171DA"/>
    <w:rsid w:val="00F178E2"/>
    <w:rsid w:val="00F2161B"/>
    <w:rsid w:val="00F24360"/>
    <w:rsid w:val="00F33301"/>
    <w:rsid w:val="00F3509F"/>
    <w:rsid w:val="00F35EFB"/>
    <w:rsid w:val="00F37AA9"/>
    <w:rsid w:val="00F404DD"/>
    <w:rsid w:val="00F40502"/>
    <w:rsid w:val="00F407E2"/>
    <w:rsid w:val="00F412C8"/>
    <w:rsid w:val="00F423FB"/>
    <w:rsid w:val="00F43063"/>
    <w:rsid w:val="00F4692D"/>
    <w:rsid w:val="00F4712C"/>
    <w:rsid w:val="00F50CE0"/>
    <w:rsid w:val="00F50D3D"/>
    <w:rsid w:val="00F57611"/>
    <w:rsid w:val="00F57E3E"/>
    <w:rsid w:val="00F60CDD"/>
    <w:rsid w:val="00F62F2A"/>
    <w:rsid w:val="00F655EB"/>
    <w:rsid w:val="00F65C7B"/>
    <w:rsid w:val="00F65CEE"/>
    <w:rsid w:val="00F6741C"/>
    <w:rsid w:val="00F67CDA"/>
    <w:rsid w:val="00F70B80"/>
    <w:rsid w:val="00F7191B"/>
    <w:rsid w:val="00F71CF0"/>
    <w:rsid w:val="00F72B00"/>
    <w:rsid w:val="00F7338E"/>
    <w:rsid w:val="00F7751C"/>
    <w:rsid w:val="00F80206"/>
    <w:rsid w:val="00F80851"/>
    <w:rsid w:val="00F8090C"/>
    <w:rsid w:val="00F822B6"/>
    <w:rsid w:val="00F82303"/>
    <w:rsid w:val="00F832B2"/>
    <w:rsid w:val="00F83868"/>
    <w:rsid w:val="00F84141"/>
    <w:rsid w:val="00F841EB"/>
    <w:rsid w:val="00F8625B"/>
    <w:rsid w:val="00F8691D"/>
    <w:rsid w:val="00F87077"/>
    <w:rsid w:val="00F877F9"/>
    <w:rsid w:val="00F9183B"/>
    <w:rsid w:val="00F91CCC"/>
    <w:rsid w:val="00F91EE6"/>
    <w:rsid w:val="00F955E2"/>
    <w:rsid w:val="00F97609"/>
    <w:rsid w:val="00FA3356"/>
    <w:rsid w:val="00FA3871"/>
    <w:rsid w:val="00FA557C"/>
    <w:rsid w:val="00FA6C39"/>
    <w:rsid w:val="00FA76AF"/>
    <w:rsid w:val="00FB0227"/>
    <w:rsid w:val="00FB0617"/>
    <w:rsid w:val="00FB10C9"/>
    <w:rsid w:val="00FB19B7"/>
    <w:rsid w:val="00FB1C2D"/>
    <w:rsid w:val="00FB2394"/>
    <w:rsid w:val="00FB31DF"/>
    <w:rsid w:val="00FB326F"/>
    <w:rsid w:val="00FB5168"/>
    <w:rsid w:val="00FB67F8"/>
    <w:rsid w:val="00FB6E81"/>
    <w:rsid w:val="00FB7E51"/>
    <w:rsid w:val="00FC1232"/>
    <w:rsid w:val="00FC1D84"/>
    <w:rsid w:val="00FC51E7"/>
    <w:rsid w:val="00FC64D5"/>
    <w:rsid w:val="00FC6601"/>
    <w:rsid w:val="00FC6669"/>
    <w:rsid w:val="00FD2BE4"/>
    <w:rsid w:val="00FD2CBB"/>
    <w:rsid w:val="00FD2FC9"/>
    <w:rsid w:val="00FD3666"/>
    <w:rsid w:val="00FD413B"/>
    <w:rsid w:val="00FD56CF"/>
    <w:rsid w:val="00FD5FB9"/>
    <w:rsid w:val="00FD68F7"/>
    <w:rsid w:val="00FD764A"/>
    <w:rsid w:val="00FE01C3"/>
    <w:rsid w:val="00FE0824"/>
    <w:rsid w:val="00FE2B21"/>
    <w:rsid w:val="00FE3694"/>
    <w:rsid w:val="00FE3831"/>
    <w:rsid w:val="00FE4470"/>
    <w:rsid w:val="00FE4942"/>
    <w:rsid w:val="00FE5501"/>
    <w:rsid w:val="00FE6672"/>
    <w:rsid w:val="00FE7EB5"/>
    <w:rsid w:val="00FF1BB3"/>
    <w:rsid w:val="00FF1EA7"/>
    <w:rsid w:val="00FF3EFC"/>
    <w:rsid w:val="00FF564A"/>
    <w:rsid w:val="00FF5E4E"/>
    <w:rsid w:val="00FF5E57"/>
    <w:rsid w:val="00FF65AB"/>
    <w:rsid w:val="00FF79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04CFDD3"/>
  <w15:docId w15:val="{5423CFF6-E624-433B-86BF-DB16A63B2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60" w:qFormat="1"/>
    <w:lsdException w:name="Medium List 2 Accent 1" w:uiPriority="66"/>
    <w:lsdException w:name="Medium Grid 1 Accent 1" w:uiPriority="67"/>
    <w:lsdException w:name="Medium Grid 2 Accent 1" w:uiPriority="68"/>
    <w:lsdException w:name="Medium Grid 3 Accent 1" w:uiPriority="64"/>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0"/>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0"/>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0"/>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0"/>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705A"/>
    <w:pPr>
      <w:spacing w:after="200" w:line="276" w:lineRule="auto"/>
    </w:pPr>
    <w:rPr>
      <w:sz w:val="22"/>
      <w:szCs w:val="22"/>
    </w:rPr>
  </w:style>
  <w:style w:type="paragraph" w:styleId="Heading1">
    <w:name w:val="heading 1"/>
    <w:basedOn w:val="Normal"/>
    <w:next w:val="Normal"/>
    <w:link w:val="Heading1Char"/>
    <w:uiPriority w:val="9"/>
    <w:qFormat/>
    <w:rsid w:val="000918F4"/>
    <w:pPr>
      <w:spacing w:before="480" w:after="0"/>
      <w:contextualSpacing/>
      <w:outlineLvl w:val="0"/>
    </w:pPr>
    <w:rPr>
      <w:rFonts w:ascii="Times New Roman" w:eastAsia="Times New Roman" w:hAnsi="Times New Roman"/>
      <w:b/>
      <w:bCs/>
      <w:sz w:val="28"/>
      <w:szCs w:val="28"/>
      <w:lang w:val="es-ES"/>
    </w:rPr>
  </w:style>
  <w:style w:type="paragraph" w:styleId="Heading2">
    <w:name w:val="heading 2"/>
    <w:basedOn w:val="Normal"/>
    <w:next w:val="Normal"/>
    <w:link w:val="Heading2Char"/>
    <w:uiPriority w:val="9"/>
    <w:qFormat/>
    <w:rsid w:val="000918F4"/>
    <w:pPr>
      <w:keepNext/>
      <w:keepLines/>
      <w:spacing w:before="200" w:after="0"/>
      <w:outlineLvl w:val="1"/>
    </w:pPr>
    <w:rPr>
      <w:rFonts w:eastAsia="MS Gothic"/>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ghtGrid-Accent31">
    <w:name w:val="Light Grid - Accent 31"/>
    <w:basedOn w:val="Normal"/>
    <w:uiPriority w:val="34"/>
    <w:qFormat/>
    <w:rsid w:val="00CA6DEC"/>
    <w:pPr>
      <w:ind w:left="720"/>
      <w:contextualSpacing/>
    </w:p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FC0621"/>
    <w:pPr>
      <w:spacing w:after="0" w:line="240" w:lineRule="auto"/>
    </w:pPr>
    <w:rPr>
      <w:rFonts w:ascii="Tahoma" w:eastAsia="Times New Roman" w:hAnsi="Tahoma" w:cs="Tahoma"/>
      <w:sz w:val="16"/>
      <w:szCs w:val="16"/>
    </w:rPr>
  </w:style>
  <w:style w:type="character" w:customStyle="1" w:styleId="BalloonTextChar">
    <w:name w:val="Balloon Text Char"/>
    <w:link w:val="BalloonText"/>
    <w:uiPriority w:val="99"/>
    <w:semiHidden/>
    <w:rsid w:val="00FC0621"/>
    <w:rPr>
      <w:rFonts w:ascii="Tahoma" w:eastAsia="Times New Roman" w:hAnsi="Tahoma" w:cs="Tahoma"/>
      <w:sz w:val="16"/>
      <w:szCs w:val="16"/>
    </w:rPr>
  </w:style>
  <w:style w:type="paragraph" w:styleId="FootnoteText">
    <w:name w:val="footnote text"/>
    <w:aliases w:val="fn,Texto nota pie IIRSA,ft,footnote,Texto,nota,pie,Ref.,al,F1,texto de nota al pie,NOTA AL PIE TESIS PUCP,foottextfra,F,footnote text,Geneva 9,Font: Geneva 9,Boston 10,f,Fußnotentextr,Texto nota pie Car Car,single space,Fußn,Style 25,Char"/>
    <w:basedOn w:val="Normal"/>
    <w:link w:val="FootnoteTextChar"/>
    <w:uiPriority w:val="99"/>
    <w:unhideWhenUsed/>
    <w:qFormat/>
    <w:rsid w:val="00902F77"/>
    <w:pPr>
      <w:spacing w:after="0" w:line="240" w:lineRule="auto"/>
    </w:pPr>
    <w:rPr>
      <w:sz w:val="24"/>
      <w:szCs w:val="24"/>
    </w:rPr>
  </w:style>
  <w:style w:type="character" w:customStyle="1" w:styleId="FootnoteTextChar">
    <w:name w:val="Footnote Text Char"/>
    <w:aliases w:val="fn Char,Texto nota pie IIRSA Char,ft Char,footnote Char,Texto Char,nota Char,pie Char,Ref. Char,al Char,F1 Char,texto de nota al pie Char,NOTA AL PIE TESIS PUCP Char,foottextfra Char,F Char,footnote text Char,Geneva 9 Char,f Char"/>
    <w:link w:val="FootnoteText"/>
    <w:uiPriority w:val="99"/>
    <w:rsid w:val="00902F77"/>
    <w:rPr>
      <w:sz w:val="24"/>
      <w:szCs w:val="24"/>
    </w:rPr>
  </w:style>
  <w:style w:type="character" w:styleId="FootnoteReference">
    <w:name w:val="footnote reference"/>
    <w:aliases w:val="titulo 2,16 Point,Superscript 6 Point,ftref,Fußnotenzeichen DISS,BVI fnr,Знак сноски 1,referencia nota al pie,FC,Footnote Referencefra,Ref. de nota al pie.,Style 24,Footnote Reference Number,Footnote,Ref,de nota al pie,fr,pie pddes"/>
    <w:uiPriority w:val="99"/>
    <w:unhideWhenUsed/>
    <w:qFormat/>
    <w:rsid w:val="00902F77"/>
    <w:rPr>
      <w:vertAlign w:val="superscript"/>
    </w:rPr>
  </w:style>
  <w:style w:type="paragraph" w:styleId="Header">
    <w:name w:val="header"/>
    <w:basedOn w:val="Normal"/>
    <w:link w:val="HeaderChar"/>
    <w:uiPriority w:val="99"/>
    <w:unhideWhenUsed/>
    <w:rsid w:val="002C7B44"/>
    <w:pPr>
      <w:tabs>
        <w:tab w:val="center" w:pos="4320"/>
        <w:tab w:val="right" w:pos="8640"/>
      </w:tabs>
      <w:spacing w:after="0" w:line="240" w:lineRule="auto"/>
    </w:pPr>
  </w:style>
  <w:style w:type="character" w:customStyle="1" w:styleId="HeaderChar">
    <w:name w:val="Header Char"/>
    <w:basedOn w:val="DefaultParagraphFont"/>
    <w:link w:val="Header"/>
    <w:uiPriority w:val="99"/>
    <w:rsid w:val="002C7B44"/>
  </w:style>
  <w:style w:type="paragraph" w:styleId="Footer">
    <w:name w:val="footer"/>
    <w:basedOn w:val="Normal"/>
    <w:link w:val="FooterChar"/>
    <w:uiPriority w:val="99"/>
    <w:unhideWhenUsed/>
    <w:rsid w:val="002C7B44"/>
    <w:pPr>
      <w:tabs>
        <w:tab w:val="center" w:pos="4320"/>
        <w:tab w:val="right" w:pos="8640"/>
      </w:tabs>
      <w:spacing w:after="0" w:line="240" w:lineRule="auto"/>
    </w:pPr>
  </w:style>
  <w:style w:type="character" w:customStyle="1" w:styleId="FooterChar">
    <w:name w:val="Footer Char"/>
    <w:basedOn w:val="DefaultParagraphFont"/>
    <w:link w:val="Footer"/>
    <w:uiPriority w:val="99"/>
    <w:rsid w:val="002C7B44"/>
  </w:style>
  <w:style w:type="paragraph" w:styleId="Title">
    <w:name w:val="Title"/>
    <w:basedOn w:val="Normal"/>
    <w:link w:val="TitleChar"/>
    <w:qFormat/>
    <w:rsid w:val="00402F2E"/>
    <w:pPr>
      <w:tabs>
        <w:tab w:val="left" w:pos="1440"/>
        <w:tab w:val="left" w:pos="3060"/>
      </w:tabs>
      <w:spacing w:after="0" w:line="240" w:lineRule="auto"/>
      <w:jc w:val="center"/>
      <w:outlineLvl w:val="0"/>
    </w:pPr>
    <w:rPr>
      <w:rFonts w:ascii="Times New Roman" w:eastAsia="Times New Roman" w:hAnsi="Times New Roman"/>
      <w:sz w:val="24"/>
      <w:szCs w:val="20"/>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BodyText">
    <w:name w:val="Body Text"/>
    <w:basedOn w:val="Normal"/>
    <w:link w:val="BodyTextChar"/>
    <w:rsid w:val="00B52681"/>
    <w:pPr>
      <w:tabs>
        <w:tab w:val="left" w:pos="3060"/>
      </w:tabs>
      <w:spacing w:after="0" w:line="240" w:lineRule="auto"/>
      <w:jc w:val="center"/>
    </w:pPr>
    <w:rPr>
      <w:rFonts w:ascii="Times New Roman" w:eastAsia="Times New Roman" w:hAnsi="Times New Roman"/>
      <w:sz w:val="24"/>
      <w:szCs w:val="20"/>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rsid w:val="009365EC"/>
    <w:rPr>
      <w:sz w:val="16"/>
      <w:szCs w:val="16"/>
    </w:rPr>
  </w:style>
  <w:style w:type="paragraph" w:styleId="CommentText">
    <w:name w:val="annotation text"/>
    <w:basedOn w:val="Normal"/>
    <w:link w:val="CommentTextChar"/>
    <w:rsid w:val="009365EC"/>
    <w:rPr>
      <w:sz w:val="20"/>
      <w:szCs w:val="20"/>
    </w:rPr>
  </w:style>
  <w:style w:type="character" w:customStyle="1" w:styleId="CommentTextChar">
    <w:name w:val="Comment Text Char"/>
    <w:basedOn w:val="DefaultParagraphFont"/>
    <w:link w:val="CommentText"/>
    <w:rsid w:val="009365EC"/>
  </w:style>
  <w:style w:type="paragraph" w:styleId="CommentSubject">
    <w:name w:val="annotation subject"/>
    <w:basedOn w:val="CommentText"/>
    <w:next w:val="CommentText"/>
    <w:link w:val="CommentSubjectChar"/>
    <w:rsid w:val="009365EC"/>
    <w:rPr>
      <w:b/>
      <w:bCs/>
    </w:rPr>
  </w:style>
  <w:style w:type="character" w:customStyle="1" w:styleId="CommentSubjectChar">
    <w:name w:val="Comment Subject Char"/>
    <w:link w:val="CommentSubject"/>
    <w:rsid w:val="009365EC"/>
    <w:rPr>
      <w:b/>
      <w:bCs/>
    </w:rPr>
  </w:style>
  <w:style w:type="table" w:customStyle="1" w:styleId="NoteLevel31">
    <w:name w:val="Note Level 31"/>
    <w:basedOn w:val="TableNormal"/>
    <w:uiPriority w:val="60"/>
    <w:rsid w:val="004102C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nfasis11">
    <w:name w:val="Sombreado claro - Énfasis 11"/>
    <w:basedOn w:val="TableNormal"/>
    <w:uiPriority w:val="60"/>
    <w:rsid w:val="004102C3"/>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ColorfulGrid-Accent3">
    <w:name w:val="Colorful Grid Accent 3"/>
    <w:basedOn w:val="TableNormal"/>
    <w:uiPriority w:val="60"/>
    <w:rsid w:val="004102C3"/>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ColorfulGrid-Accent4">
    <w:name w:val="Colorful Grid Accent 4"/>
    <w:basedOn w:val="TableNormal"/>
    <w:uiPriority w:val="60"/>
    <w:rsid w:val="004102C3"/>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ColorfulGrid-Accent5">
    <w:name w:val="Colorful Grid Accent 5"/>
    <w:basedOn w:val="TableNormal"/>
    <w:uiPriority w:val="60"/>
    <w:rsid w:val="004102C3"/>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ColorfulGrid-Accent6">
    <w:name w:val="Colorful Grid Accent 6"/>
    <w:basedOn w:val="TableNormal"/>
    <w:uiPriority w:val="60"/>
    <w:rsid w:val="004102C3"/>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domedio2-nfasis11">
    <w:name w:val="Sombreado medio 2 - Énfasis 11"/>
    <w:basedOn w:val="TableNormal"/>
    <w:uiPriority w:val="64"/>
    <w:rsid w:val="004102C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MediumGrid1-Accent11">
    <w:name w:val="Medium Grid 1 - Accent 11"/>
    <w:uiPriority w:val="67"/>
    <w:rsid w:val="00A0126B"/>
    <w:rPr>
      <w:color w:val="808080"/>
    </w:rPr>
  </w:style>
  <w:style w:type="paragraph" w:customStyle="1" w:styleId="Chapter">
    <w:name w:val="Chapter"/>
    <w:basedOn w:val="Normal"/>
    <w:next w:val="Normal"/>
    <w:rsid w:val="00E05BAC"/>
    <w:pPr>
      <w:numPr>
        <w:numId w:val="2"/>
      </w:numPr>
      <w:tabs>
        <w:tab w:val="left" w:pos="1440"/>
      </w:tabs>
      <w:spacing w:after="240" w:line="240" w:lineRule="auto"/>
      <w:jc w:val="center"/>
    </w:pPr>
    <w:rPr>
      <w:rFonts w:ascii="Times New Roman" w:eastAsia="Times New Roman" w:hAnsi="Times New Roman"/>
      <w:b/>
      <w:smallCaps/>
      <w:sz w:val="24"/>
      <w:szCs w:val="20"/>
      <w:lang w:val="es-ES"/>
    </w:rPr>
  </w:style>
  <w:style w:type="paragraph" w:customStyle="1" w:styleId="Paragraph">
    <w:name w:val="Paragraph"/>
    <w:aliases w:val="paragraph,p,PARAGRAPH,PG,pa,at"/>
    <w:basedOn w:val="BodyTextIndent"/>
    <w:link w:val="ParagraphChar"/>
    <w:qFormat/>
    <w:rsid w:val="00E05BAC"/>
    <w:pPr>
      <w:numPr>
        <w:ilvl w:val="1"/>
        <w:numId w:val="2"/>
      </w:numPr>
      <w:spacing w:before="120" w:line="240" w:lineRule="auto"/>
      <w:jc w:val="both"/>
      <w:outlineLvl w:val="1"/>
    </w:pPr>
    <w:rPr>
      <w:rFonts w:ascii="Times New Roman" w:eastAsia="Times New Roman" w:hAnsi="Times New Roman"/>
      <w:sz w:val="24"/>
      <w:szCs w:val="20"/>
      <w:lang w:val="es-ES"/>
    </w:rPr>
  </w:style>
  <w:style w:type="paragraph" w:customStyle="1" w:styleId="subpar">
    <w:name w:val="subpar"/>
    <w:basedOn w:val="BodyTextIndent3"/>
    <w:rsid w:val="00E05BAC"/>
    <w:pPr>
      <w:numPr>
        <w:ilvl w:val="2"/>
        <w:numId w:val="2"/>
      </w:numPr>
      <w:tabs>
        <w:tab w:val="clear" w:pos="1152"/>
      </w:tabs>
      <w:spacing w:before="120" w:line="240" w:lineRule="auto"/>
      <w:ind w:left="2160" w:hanging="360"/>
      <w:jc w:val="both"/>
      <w:outlineLvl w:val="2"/>
    </w:pPr>
    <w:rPr>
      <w:rFonts w:ascii="Times New Roman" w:eastAsia="Times New Roman" w:hAnsi="Times New Roman"/>
      <w:sz w:val="24"/>
      <w:szCs w:val="20"/>
      <w:lang w:val="es-ES_tradnl"/>
    </w:rPr>
  </w:style>
  <w:style w:type="paragraph" w:customStyle="1" w:styleId="SubSubPar">
    <w:name w:val="SubSubPar"/>
    <w:basedOn w:val="subpar"/>
    <w:rsid w:val="00E05BAC"/>
    <w:pPr>
      <w:numPr>
        <w:ilvl w:val="3"/>
      </w:numPr>
      <w:tabs>
        <w:tab w:val="clear" w:pos="1584"/>
        <w:tab w:val="left" w:pos="0"/>
      </w:tabs>
      <w:ind w:left="2880" w:hanging="360"/>
    </w:pPr>
  </w:style>
  <w:style w:type="character" w:customStyle="1" w:styleId="ParagraphChar">
    <w:name w:val="Paragraph Char"/>
    <w:aliases w:val="paragraph Char,p Char,PARAGRAPH Char,PG Char,pa Char,at Char"/>
    <w:link w:val="Paragraph"/>
    <w:rsid w:val="00E05BAC"/>
    <w:rPr>
      <w:rFonts w:ascii="Times New Roman" w:eastAsia="Times New Roman" w:hAnsi="Times New Roman"/>
      <w:sz w:val="24"/>
      <w:lang w:val="es-ES"/>
    </w:rPr>
  </w:style>
  <w:style w:type="paragraph" w:styleId="BodyTextIndent">
    <w:name w:val="Body Text Indent"/>
    <w:basedOn w:val="Normal"/>
    <w:link w:val="BodyTextIndentChar"/>
    <w:uiPriority w:val="99"/>
    <w:semiHidden/>
    <w:unhideWhenUsed/>
    <w:rsid w:val="00E05BAC"/>
    <w:pPr>
      <w:spacing w:after="120"/>
      <w:ind w:left="360"/>
    </w:pPr>
  </w:style>
  <w:style w:type="character" w:customStyle="1" w:styleId="BodyTextIndentChar">
    <w:name w:val="Body Text Indent Char"/>
    <w:link w:val="BodyTextIndent"/>
    <w:uiPriority w:val="99"/>
    <w:semiHidden/>
    <w:rsid w:val="00E05BAC"/>
    <w:rPr>
      <w:sz w:val="22"/>
      <w:szCs w:val="22"/>
    </w:rPr>
  </w:style>
  <w:style w:type="paragraph" w:styleId="BodyTextIndent3">
    <w:name w:val="Body Text Indent 3"/>
    <w:basedOn w:val="Normal"/>
    <w:link w:val="BodyTextIndent3Char"/>
    <w:uiPriority w:val="99"/>
    <w:semiHidden/>
    <w:unhideWhenUsed/>
    <w:rsid w:val="00E05BAC"/>
    <w:pPr>
      <w:spacing w:after="120"/>
      <w:ind w:left="360"/>
    </w:pPr>
    <w:rPr>
      <w:sz w:val="16"/>
      <w:szCs w:val="16"/>
    </w:rPr>
  </w:style>
  <w:style w:type="character" w:customStyle="1" w:styleId="BodyTextIndent3Char">
    <w:name w:val="Body Text Indent 3 Char"/>
    <w:link w:val="BodyTextIndent3"/>
    <w:uiPriority w:val="99"/>
    <w:semiHidden/>
    <w:rsid w:val="00E05BAC"/>
    <w:rPr>
      <w:sz w:val="16"/>
      <w:szCs w:val="16"/>
    </w:rPr>
  </w:style>
  <w:style w:type="paragraph" w:customStyle="1" w:styleId="RegheadTab">
    <w:name w:val="RegheadTab"/>
    <w:basedOn w:val="Normal"/>
    <w:rsid w:val="00E05BAC"/>
    <w:pPr>
      <w:keepNext/>
      <w:tabs>
        <w:tab w:val="left" w:pos="0"/>
        <w:tab w:val="left" w:pos="90"/>
        <w:tab w:val="num" w:pos="504"/>
      </w:tabs>
      <w:spacing w:before="120" w:after="0" w:line="240" w:lineRule="auto"/>
      <w:ind w:left="504" w:hanging="504"/>
      <w:jc w:val="center"/>
    </w:pPr>
    <w:rPr>
      <w:rFonts w:ascii="Times New Roman" w:eastAsia="Times New Roman" w:hAnsi="Times New Roman"/>
      <w:b/>
      <w:sz w:val="24"/>
      <w:szCs w:val="20"/>
      <w:lang w:val="es-ES"/>
    </w:rPr>
  </w:style>
  <w:style w:type="paragraph" w:styleId="BodyText2">
    <w:name w:val="Body Text 2"/>
    <w:basedOn w:val="Normal"/>
    <w:link w:val="BodyText2Char"/>
    <w:uiPriority w:val="99"/>
    <w:semiHidden/>
    <w:unhideWhenUsed/>
    <w:rsid w:val="000918F4"/>
    <w:pPr>
      <w:spacing w:after="120" w:line="480" w:lineRule="auto"/>
    </w:pPr>
  </w:style>
  <w:style w:type="character" w:customStyle="1" w:styleId="BodyText2Char">
    <w:name w:val="Body Text 2 Char"/>
    <w:link w:val="BodyText2"/>
    <w:uiPriority w:val="99"/>
    <w:semiHidden/>
    <w:rsid w:val="000918F4"/>
    <w:rPr>
      <w:sz w:val="22"/>
      <w:szCs w:val="22"/>
    </w:rPr>
  </w:style>
  <w:style w:type="paragraph" w:customStyle="1" w:styleId="Seccion">
    <w:name w:val="Seccion"/>
    <w:basedOn w:val="Heading2"/>
    <w:link w:val="SeccionCar"/>
    <w:qFormat/>
    <w:rsid w:val="000918F4"/>
    <w:pPr>
      <w:keepNext w:val="0"/>
      <w:keepLines w:val="0"/>
      <w:spacing w:before="240" w:line="480" w:lineRule="auto"/>
      <w:ind w:firstLine="709"/>
    </w:pPr>
    <w:rPr>
      <w:rFonts w:ascii="Times New Roman" w:eastAsia="Times New Roman" w:hAnsi="Times New Roman"/>
      <w:color w:val="auto"/>
      <w:sz w:val="24"/>
      <w:szCs w:val="24"/>
      <w:lang w:val="es-ES"/>
    </w:rPr>
  </w:style>
  <w:style w:type="character" w:customStyle="1" w:styleId="SeccionCar">
    <w:name w:val="Seccion Car"/>
    <w:link w:val="Seccion"/>
    <w:rsid w:val="000918F4"/>
    <w:rPr>
      <w:rFonts w:ascii="Times New Roman" w:eastAsia="Times New Roman" w:hAnsi="Times New Roman"/>
      <w:b/>
      <w:bCs/>
      <w:sz w:val="24"/>
      <w:szCs w:val="24"/>
      <w:lang w:val="es-ES"/>
    </w:rPr>
  </w:style>
  <w:style w:type="paragraph" w:customStyle="1" w:styleId="Titulo">
    <w:name w:val="Titulo"/>
    <w:basedOn w:val="Normal"/>
    <w:link w:val="TituloCar"/>
    <w:qFormat/>
    <w:rsid w:val="000918F4"/>
    <w:pPr>
      <w:shd w:val="clear" w:color="auto" w:fill="FFFFFF"/>
      <w:autoSpaceDE w:val="0"/>
      <w:autoSpaceDN w:val="0"/>
      <w:spacing w:after="0" w:line="240" w:lineRule="auto"/>
      <w:ind w:firstLine="425"/>
      <w:jc w:val="center"/>
    </w:pPr>
    <w:rPr>
      <w:rFonts w:ascii="Times New Roman" w:eastAsia="Times New Roman" w:hAnsi="Times New Roman"/>
      <w:b/>
      <w:kern w:val="2"/>
      <w:sz w:val="24"/>
      <w:szCs w:val="24"/>
      <w:lang w:val="es-ES" w:eastAsia="ko-KR"/>
    </w:rPr>
  </w:style>
  <w:style w:type="character" w:customStyle="1" w:styleId="TituloCar">
    <w:name w:val="Titulo Car"/>
    <w:link w:val="Titulo"/>
    <w:rsid w:val="000918F4"/>
    <w:rPr>
      <w:rFonts w:ascii="Times New Roman" w:eastAsia="Times New Roman" w:hAnsi="Times New Roman"/>
      <w:b/>
      <w:kern w:val="2"/>
      <w:sz w:val="24"/>
      <w:szCs w:val="24"/>
      <w:shd w:val="clear" w:color="auto" w:fill="FFFFFF"/>
      <w:lang w:val="es-ES" w:eastAsia="ko-KR"/>
    </w:rPr>
  </w:style>
  <w:style w:type="character" w:customStyle="1" w:styleId="Heading2Char">
    <w:name w:val="Heading 2 Char"/>
    <w:link w:val="Heading2"/>
    <w:uiPriority w:val="9"/>
    <w:semiHidden/>
    <w:rsid w:val="000918F4"/>
    <w:rPr>
      <w:rFonts w:ascii="Calibri" w:eastAsia="MS Gothic" w:hAnsi="Calibri" w:cs="Times New Roman"/>
      <w:b/>
      <w:bCs/>
      <w:color w:val="4F81BD"/>
      <w:sz w:val="26"/>
      <w:szCs w:val="26"/>
    </w:rPr>
  </w:style>
  <w:style w:type="character" w:customStyle="1" w:styleId="Heading1Char">
    <w:name w:val="Heading 1 Char"/>
    <w:link w:val="Heading1"/>
    <w:uiPriority w:val="9"/>
    <w:rsid w:val="000918F4"/>
    <w:rPr>
      <w:rFonts w:ascii="Times New Roman" w:eastAsia="Times New Roman" w:hAnsi="Times New Roman"/>
      <w:b/>
      <w:bCs/>
      <w:sz w:val="28"/>
      <w:szCs w:val="28"/>
      <w:lang w:val="es-ES"/>
    </w:rPr>
  </w:style>
  <w:style w:type="table" w:customStyle="1" w:styleId="Tablaconcuadrcula1">
    <w:name w:val="Tabla con cuadrícula1"/>
    <w:basedOn w:val="TableNormal"/>
    <w:next w:val="TableGrid"/>
    <w:uiPriority w:val="59"/>
    <w:rsid w:val="000918F4"/>
    <w:rPr>
      <w:sz w:val="22"/>
      <w:szCs w:val="22"/>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unhideWhenUsed/>
    <w:rsid w:val="000163C5"/>
    <w:pPr>
      <w:spacing w:after="0" w:line="240" w:lineRule="auto"/>
    </w:pPr>
    <w:rPr>
      <w:rFonts w:ascii="Tahoma" w:hAnsi="Tahoma" w:cs="Tahoma"/>
      <w:sz w:val="16"/>
      <w:szCs w:val="16"/>
    </w:rPr>
  </w:style>
  <w:style w:type="character" w:customStyle="1" w:styleId="DocumentMapChar">
    <w:name w:val="Document Map Char"/>
    <w:link w:val="DocumentMap"/>
    <w:uiPriority w:val="99"/>
    <w:semiHidden/>
    <w:rsid w:val="000163C5"/>
    <w:rPr>
      <w:rFonts w:ascii="Tahoma" w:hAnsi="Tahoma" w:cs="Tahoma"/>
      <w:sz w:val="16"/>
      <w:szCs w:val="16"/>
    </w:rPr>
  </w:style>
  <w:style w:type="table" w:customStyle="1" w:styleId="Sombreadoclaro-nfasis12">
    <w:name w:val="Sombreado claro - Énfasis 12"/>
    <w:basedOn w:val="TableNormal"/>
    <w:uiPriority w:val="60"/>
    <w:rsid w:val="00027BD0"/>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Sombreadomedio2-nfasis12">
    <w:name w:val="Sombreado medio 2 - Énfasis 12"/>
    <w:basedOn w:val="TableNormal"/>
    <w:uiPriority w:val="64"/>
    <w:rsid w:val="00027BD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LightList-Accent31">
    <w:name w:val="Light List - Accent 31"/>
    <w:hidden/>
    <w:uiPriority w:val="71"/>
    <w:rsid w:val="00027BD0"/>
    <w:rPr>
      <w:sz w:val="22"/>
      <w:szCs w:val="22"/>
    </w:rPr>
  </w:style>
  <w:style w:type="paragraph" w:customStyle="1" w:styleId="TitulopostI">
    <w:name w:val="Titulo post I"/>
    <w:basedOn w:val="Normal"/>
    <w:link w:val="TitulopostICar"/>
    <w:qFormat/>
    <w:rsid w:val="0025036F"/>
    <w:pPr>
      <w:spacing w:after="0" w:line="480" w:lineRule="auto"/>
      <w:ind w:left="1134" w:hanging="567"/>
      <w:jc w:val="both"/>
    </w:pPr>
    <w:rPr>
      <w:rFonts w:ascii="Times New Roman" w:hAnsi="Times New Roman"/>
      <w:b/>
      <w:sz w:val="24"/>
      <w:szCs w:val="24"/>
      <w:lang w:val="es-ES"/>
    </w:rPr>
  </w:style>
  <w:style w:type="paragraph" w:customStyle="1" w:styleId="Vieta">
    <w:name w:val="Viñeta"/>
    <w:basedOn w:val="Paragraph"/>
    <w:link w:val="VietaCar"/>
    <w:qFormat/>
    <w:rsid w:val="00FD764A"/>
    <w:pPr>
      <w:numPr>
        <w:numId w:val="3"/>
      </w:numPr>
      <w:spacing w:before="0" w:after="0" w:line="480" w:lineRule="auto"/>
      <w:ind w:left="993" w:hanging="426"/>
    </w:pPr>
    <w:rPr>
      <w:kern w:val="28"/>
    </w:rPr>
  </w:style>
  <w:style w:type="character" w:customStyle="1" w:styleId="TitulopostICar">
    <w:name w:val="Titulo post I Car"/>
    <w:link w:val="TitulopostI"/>
    <w:rsid w:val="0025036F"/>
    <w:rPr>
      <w:rFonts w:ascii="Times New Roman" w:hAnsi="Times New Roman"/>
      <w:b/>
      <w:sz w:val="24"/>
      <w:szCs w:val="24"/>
      <w:lang w:val="es-ES"/>
    </w:rPr>
  </w:style>
  <w:style w:type="paragraph" w:customStyle="1" w:styleId="Estilo1">
    <w:name w:val="Estilo1"/>
    <w:basedOn w:val="Paragraph"/>
    <w:link w:val="Estilo1Car"/>
    <w:qFormat/>
    <w:rsid w:val="00FD764A"/>
    <w:pPr>
      <w:numPr>
        <w:ilvl w:val="0"/>
        <w:numId w:val="0"/>
      </w:numPr>
      <w:spacing w:before="0" w:after="0" w:line="480" w:lineRule="auto"/>
      <w:ind w:left="567" w:hanging="567"/>
    </w:pPr>
    <w:rPr>
      <w:szCs w:val="24"/>
    </w:rPr>
  </w:style>
  <w:style w:type="character" w:customStyle="1" w:styleId="VietaCar">
    <w:name w:val="Viñeta Car"/>
    <w:link w:val="Vieta"/>
    <w:rsid w:val="00FD764A"/>
    <w:rPr>
      <w:rFonts w:ascii="Times New Roman" w:eastAsia="Times New Roman" w:hAnsi="Times New Roman"/>
      <w:kern w:val="28"/>
      <w:sz w:val="24"/>
      <w:lang w:val="es-ES"/>
    </w:rPr>
  </w:style>
  <w:style w:type="paragraph" w:customStyle="1" w:styleId="Entabla">
    <w:name w:val="Entabla"/>
    <w:basedOn w:val="Normal"/>
    <w:link w:val="EntablaCar"/>
    <w:qFormat/>
    <w:rsid w:val="00FE2B21"/>
    <w:pPr>
      <w:spacing w:after="0" w:line="240" w:lineRule="auto"/>
    </w:pPr>
    <w:rPr>
      <w:rFonts w:ascii="Times New Roman" w:eastAsia="Times New Roman" w:hAnsi="Times New Roman"/>
      <w:color w:val="000000"/>
      <w:lang w:val="es-ES"/>
    </w:rPr>
  </w:style>
  <w:style w:type="character" w:customStyle="1" w:styleId="Estilo1Car">
    <w:name w:val="Estilo1 Car"/>
    <w:link w:val="Estilo1"/>
    <w:rsid w:val="00FD764A"/>
    <w:rPr>
      <w:rFonts w:ascii="Times New Roman" w:eastAsia="Times New Roman" w:hAnsi="Times New Roman"/>
      <w:sz w:val="24"/>
      <w:szCs w:val="24"/>
      <w:lang w:val="es-ES"/>
    </w:rPr>
  </w:style>
  <w:style w:type="paragraph" w:customStyle="1" w:styleId="TituloTabla">
    <w:name w:val="Titulo Tabla"/>
    <w:basedOn w:val="Normal"/>
    <w:link w:val="TituloTablaCar"/>
    <w:qFormat/>
    <w:rsid w:val="00BB26A9"/>
    <w:pPr>
      <w:spacing w:after="0" w:line="240" w:lineRule="auto"/>
      <w:ind w:left="34"/>
    </w:pPr>
    <w:rPr>
      <w:rFonts w:ascii="Times New Roman" w:eastAsia="Times New Roman" w:hAnsi="Times New Roman"/>
      <w:b/>
      <w:bCs/>
      <w:color w:val="000000"/>
      <w:lang w:val="es-ES"/>
    </w:rPr>
  </w:style>
  <w:style w:type="character" w:customStyle="1" w:styleId="EntablaCar">
    <w:name w:val="Entabla Car"/>
    <w:link w:val="Entabla"/>
    <w:rsid w:val="00FE2B21"/>
    <w:rPr>
      <w:rFonts w:ascii="Times New Roman" w:eastAsia="Times New Roman" w:hAnsi="Times New Roman"/>
      <w:color w:val="000000"/>
      <w:sz w:val="22"/>
      <w:szCs w:val="22"/>
      <w:lang w:val="es-ES"/>
    </w:rPr>
  </w:style>
  <w:style w:type="paragraph" w:customStyle="1" w:styleId="Anexo">
    <w:name w:val="Anexo"/>
    <w:basedOn w:val="Paragraph"/>
    <w:link w:val="AnexoCar"/>
    <w:qFormat/>
    <w:rsid w:val="00F407E2"/>
    <w:pPr>
      <w:numPr>
        <w:ilvl w:val="0"/>
        <w:numId w:val="0"/>
      </w:numPr>
      <w:spacing w:before="0" w:after="0" w:line="480" w:lineRule="auto"/>
      <w:ind w:firstLine="709"/>
    </w:pPr>
    <w:rPr>
      <w:szCs w:val="24"/>
    </w:rPr>
  </w:style>
  <w:style w:type="character" w:customStyle="1" w:styleId="TituloTablaCar">
    <w:name w:val="Titulo Tabla Car"/>
    <w:link w:val="TituloTabla"/>
    <w:rsid w:val="00BB26A9"/>
    <w:rPr>
      <w:rFonts w:ascii="Times New Roman" w:eastAsia="Times New Roman" w:hAnsi="Times New Roman"/>
      <w:b/>
      <w:bCs/>
      <w:color w:val="000000"/>
      <w:sz w:val="22"/>
      <w:szCs w:val="22"/>
      <w:lang w:val="es-ES"/>
    </w:rPr>
  </w:style>
  <w:style w:type="paragraph" w:customStyle="1" w:styleId="Vietasanexo">
    <w:name w:val="Viñetas anexo"/>
    <w:basedOn w:val="Normal"/>
    <w:link w:val="VietasanexoCar"/>
    <w:qFormat/>
    <w:rsid w:val="00F407E2"/>
    <w:pPr>
      <w:numPr>
        <w:ilvl w:val="1"/>
        <w:numId w:val="6"/>
      </w:numPr>
      <w:autoSpaceDE w:val="0"/>
      <w:autoSpaceDN w:val="0"/>
      <w:spacing w:after="0" w:line="480" w:lineRule="auto"/>
      <w:ind w:left="1134" w:hanging="426"/>
      <w:jc w:val="both"/>
    </w:pPr>
    <w:rPr>
      <w:rFonts w:ascii="Times New Roman" w:hAnsi="Times New Roman"/>
      <w:sz w:val="24"/>
      <w:szCs w:val="24"/>
      <w:lang w:val="es-AR"/>
    </w:rPr>
  </w:style>
  <w:style w:type="character" w:customStyle="1" w:styleId="AnexoCar">
    <w:name w:val="Anexo Car"/>
    <w:link w:val="Anexo"/>
    <w:rsid w:val="00F407E2"/>
    <w:rPr>
      <w:rFonts w:ascii="Times New Roman" w:eastAsia="Times New Roman" w:hAnsi="Times New Roman"/>
      <w:sz w:val="24"/>
      <w:szCs w:val="24"/>
      <w:lang w:val="es-ES"/>
    </w:rPr>
  </w:style>
  <w:style w:type="paragraph" w:customStyle="1" w:styleId="TItuloAnexo">
    <w:name w:val="TItulo Anexo"/>
    <w:basedOn w:val="Seccion"/>
    <w:link w:val="TItuloAnexoCar"/>
    <w:qFormat/>
    <w:rsid w:val="00B84211"/>
    <w:pPr>
      <w:numPr>
        <w:numId w:val="7"/>
      </w:numPr>
    </w:pPr>
  </w:style>
  <w:style w:type="character" w:customStyle="1" w:styleId="VietasanexoCar">
    <w:name w:val="Viñetas anexo Car"/>
    <w:link w:val="Vietasanexo"/>
    <w:rsid w:val="00F407E2"/>
    <w:rPr>
      <w:rFonts w:ascii="Times New Roman" w:hAnsi="Times New Roman"/>
      <w:sz w:val="24"/>
      <w:szCs w:val="24"/>
      <w:lang w:val="es-AR"/>
    </w:rPr>
  </w:style>
  <w:style w:type="character" w:customStyle="1" w:styleId="TItuloAnexoCar">
    <w:name w:val="TItulo Anexo Car"/>
    <w:link w:val="TItuloAnexo"/>
    <w:rsid w:val="00B84211"/>
    <w:rPr>
      <w:rFonts w:ascii="Times New Roman" w:eastAsia="Times New Roman" w:hAnsi="Times New Roman"/>
      <w:b/>
      <w:bCs/>
      <w:sz w:val="24"/>
      <w:szCs w:val="24"/>
      <w:lang w:val="es-ES"/>
    </w:rPr>
  </w:style>
  <w:style w:type="paragraph" w:customStyle="1" w:styleId="Titulobisanexo">
    <w:name w:val="Titulo bis anexo"/>
    <w:basedOn w:val="TItuloAnexo"/>
    <w:link w:val="TitulobisanexoCar"/>
    <w:qFormat/>
    <w:rsid w:val="00F8691D"/>
    <w:pPr>
      <w:numPr>
        <w:numId w:val="0"/>
      </w:numPr>
      <w:spacing w:before="0"/>
      <w:ind w:left="709"/>
    </w:pPr>
  </w:style>
  <w:style w:type="character" w:customStyle="1" w:styleId="TitulobisanexoCar">
    <w:name w:val="Titulo bis anexo Car"/>
    <w:link w:val="Titulobisanexo"/>
    <w:rsid w:val="00F8691D"/>
    <w:rPr>
      <w:rFonts w:ascii="Times New Roman" w:eastAsia="Times New Roman" w:hAnsi="Times New Roman"/>
      <w:b/>
      <w:bCs/>
      <w:sz w:val="24"/>
      <w:szCs w:val="24"/>
      <w:lang w:val="es-ES"/>
    </w:rPr>
  </w:style>
  <w:style w:type="numbering" w:customStyle="1" w:styleId="LFO11">
    <w:name w:val="LFO11"/>
    <w:pPr>
      <w:numPr>
        <w:numId w:val="9"/>
      </w:numPr>
    </w:pPr>
  </w:style>
  <w:style w:type="character" w:styleId="Hyperlink">
    <w:name w:val="Hyperlink"/>
    <w:uiPriority w:val="99"/>
    <w:unhideWhenUsed/>
    <w:rsid w:val="00255116"/>
    <w:rPr>
      <w:color w:val="0000FF"/>
      <w:u w:val="single"/>
    </w:rPr>
  </w:style>
  <w:style w:type="character" w:customStyle="1" w:styleId="Mention1">
    <w:name w:val="Mention1"/>
    <w:uiPriority w:val="99"/>
    <w:semiHidden/>
    <w:unhideWhenUsed/>
    <w:rsid w:val="00255116"/>
    <w:rPr>
      <w:color w:val="2B579A"/>
      <w:shd w:val="clear" w:color="auto" w:fill="E6E6E6"/>
    </w:rPr>
  </w:style>
  <w:style w:type="character" w:customStyle="1" w:styleId="UnresolvedMention1">
    <w:name w:val="Unresolved Mention1"/>
    <w:uiPriority w:val="99"/>
    <w:semiHidden/>
    <w:unhideWhenUsed/>
    <w:rsid w:val="00A10AD6"/>
    <w:rPr>
      <w:color w:val="808080"/>
      <w:shd w:val="clear" w:color="auto" w:fill="E6E6E6"/>
    </w:rPr>
  </w:style>
  <w:style w:type="paragraph" w:customStyle="1" w:styleId="MediumGrid1-Accent21">
    <w:name w:val="Medium Grid 1 - Accent 21"/>
    <w:basedOn w:val="Normal"/>
    <w:uiPriority w:val="34"/>
    <w:qFormat/>
    <w:rsid w:val="00A10AD6"/>
    <w:pPr>
      <w:ind w:left="720"/>
    </w:pPr>
  </w:style>
  <w:style w:type="paragraph" w:styleId="EndnoteText">
    <w:name w:val="endnote text"/>
    <w:basedOn w:val="Normal"/>
    <w:link w:val="EndnoteTextChar"/>
    <w:uiPriority w:val="99"/>
    <w:unhideWhenUsed/>
    <w:rsid w:val="00A16B5D"/>
    <w:pPr>
      <w:spacing w:after="0" w:line="240" w:lineRule="auto"/>
    </w:pPr>
    <w:rPr>
      <w:rFonts w:ascii="Cambria" w:eastAsia="Cambria" w:hAnsi="Cambria"/>
      <w:sz w:val="20"/>
      <w:szCs w:val="20"/>
      <w:lang w:val="es-CO"/>
    </w:rPr>
  </w:style>
  <w:style w:type="character" w:customStyle="1" w:styleId="EndnoteTextChar">
    <w:name w:val="Endnote Text Char"/>
    <w:link w:val="EndnoteText"/>
    <w:uiPriority w:val="99"/>
    <w:rsid w:val="00A16B5D"/>
    <w:rPr>
      <w:rFonts w:ascii="Cambria" w:eastAsia="Cambria" w:hAnsi="Cambria"/>
      <w:lang w:val="es-CO"/>
    </w:rPr>
  </w:style>
  <w:style w:type="character" w:styleId="EndnoteReference">
    <w:name w:val="endnote reference"/>
    <w:uiPriority w:val="99"/>
    <w:semiHidden/>
    <w:unhideWhenUsed/>
    <w:rsid w:val="00A16B5D"/>
    <w:rPr>
      <w:vertAlign w:val="superscript"/>
    </w:rPr>
  </w:style>
  <w:style w:type="paragraph" w:customStyle="1" w:styleId="ColorfulList-Accent11">
    <w:name w:val="Colorful List - Accent 11"/>
    <w:basedOn w:val="Normal"/>
    <w:uiPriority w:val="34"/>
    <w:qFormat/>
    <w:rsid w:val="00272CF3"/>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46864">
      <w:bodyDiv w:val="1"/>
      <w:marLeft w:val="0"/>
      <w:marRight w:val="0"/>
      <w:marTop w:val="0"/>
      <w:marBottom w:val="0"/>
      <w:divBdr>
        <w:top w:val="none" w:sz="0" w:space="0" w:color="auto"/>
        <w:left w:val="none" w:sz="0" w:space="0" w:color="auto"/>
        <w:bottom w:val="none" w:sz="0" w:space="0" w:color="auto"/>
        <w:right w:val="none" w:sz="0" w:space="0" w:color="auto"/>
      </w:divBdr>
    </w:div>
    <w:div w:id="172499325">
      <w:bodyDiv w:val="1"/>
      <w:marLeft w:val="0"/>
      <w:marRight w:val="0"/>
      <w:marTop w:val="0"/>
      <w:marBottom w:val="0"/>
      <w:divBdr>
        <w:top w:val="none" w:sz="0" w:space="0" w:color="auto"/>
        <w:left w:val="none" w:sz="0" w:space="0" w:color="auto"/>
        <w:bottom w:val="none" w:sz="0" w:space="0" w:color="auto"/>
        <w:right w:val="none" w:sz="0" w:space="0" w:color="auto"/>
      </w:divBdr>
    </w:div>
    <w:div w:id="432674786">
      <w:bodyDiv w:val="1"/>
      <w:marLeft w:val="0"/>
      <w:marRight w:val="0"/>
      <w:marTop w:val="0"/>
      <w:marBottom w:val="0"/>
      <w:divBdr>
        <w:top w:val="none" w:sz="0" w:space="0" w:color="auto"/>
        <w:left w:val="none" w:sz="0" w:space="0" w:color="auto"/>
        <w:bottom w:val="none" w:sz="0" w:space="0" w:color="auto"/>
        <w:right w:val="none" w:sz="0" w:space="0" w:color="auto"/>
      </w:divBdr>
    </w:div>
    <w:div w:id="490949819">
      <w:bodyDiv w:val="1"/>
      <w:marLeft w:val="0"/>
      <w:marRight w:val="0"/>
      <w:marTop w:val="0"/>
      <w:marBottom w:val="0"/>
      <w:divBdr>
        <w:top w:val="none" w:sz="0" w:space="0" w:color="auto"/>
        <w:left w:val="none" w:sz="0" w:space="0" w:color="auto"/>
        <w:bottom w:val="none" w:sz="0" w:space="0" w:color="auto"/>
        <w:right w:val="none" w:sz="0" w:space="0" w:color="auto"/>
      </w:divBdr>
    </w:div>
    <w:div w:id="577057355">
      <w:bodyDiv w:val="1"/>
      <w:marLeft w:val="0"/>
      <w:marRight w:val="0"/>
      <w:marTop w:val="0"/>
      <w:marBottom w:val="0"/>
      <w:divBdr>
        <w:top w:val="none" w:sz="0" w:space="0" w:color="auto"/>
        <w:left w:val="none" w:sz="0" w:space="0" w:color="auto"/>
        <w:bottom w:val="none" w:sz="0" w:space="0" w:color="auto"/>
        <w:right w:val="none" w:sz="0" w:space="0" w:color="auto"/>
      </w:divBdr>
    </w:div>
    <w:div w:id="627246667">
      <w:bodyDiv w:val="1"/>
      <w:marLeft w:val="0"/>
      <w:marRight w:val="0"/>
      <w:marTop w:val="0"/>
      <w:marBottom w:val="0"/>
      <w:divBdr>
        <w:top w:val="none" w:sz="0" w:space="0" w:color="auto"/>
        <w:left w:val="none" w:sz="0" w:space="0" w:color="auto"/>
        <w:bottom w:val="none" w:sz="0" w:space="0" w:color="auto"/>
        <w:right w:val="none" w:sz="0" w:space="0" w:color="auto"/>
      </w:divBdr>
    </w:div>
    <w:div w:id="678308865">
      <w:bodyDiv w:val="1"/>
      <w:marLeft w:val="0"/>
      <w:marRight w:val="0"/>
      <w:marTop w:val="0"/>
      <w:marBottom w:val="0"/>
      <w:divBdr>
        <w:top w:val="none" w:sz="0" w:space="0" w:color="auto"/>
        <w:left w:val="none" w:sz="0" w:space="0" w:color="auto"/>
        <w:bottom w:val="none" w:sz="0" w:space="0" w:color="auto"/>
        <w:right w:val="none" w:sz="0" w:space="0" w:color="auto"/>
      </w:divBdr>
    </w:div>
    <w:div w:id="702219344">
      <w:bodyDiv w:val="1"/>
      <w:marLeft w:val="0"/>
      <w:marRight w:val="0"/>
      <w:marTop w:val="0"/>
      <w:marBottom w:val="0"/>
      <w:divBdr>
        <w:top w:val="none" w:sz="0" w:space="0" w:color="auto"/>
        <w:left w:val="none" w:sz="0" w:space="0" w:color="auto"/>
        <w:bottom w:val="none" w:sz="0" w:space="0" w:color="auto"/>
        <w:right w:val="none" w:sz="0" w:space="0" w:color="auto"/>
      </w:divBdr>
    </w:div>
    <w:div w:id="723069526">
      <w:bodyDiv w:val="1"/>
      <w:marLeft w:val="0"/>
      <w:marRight w:val="0"/>
      <w:marTop w:val="0"/>
      <w:marBottom w:val="0"/>
      <w:divBdr>
        <w:top w:val="none" w:sz="0" w:space="0" w:color="auto"/>
        <w:left w:val="none" w:sz="0" w:space="0" w:color="auto"/>
        <w:bottom w:val="none" w:sz="0" w:space="0" w:color="auto"/>
        <w:right w:val="none" w:sz="0" w:space="0" w:color="auto"/>
      </w:divBdr>
    </w:div>
    <w:div w:id="751702216">
      <w:bodyDiv w:val="1"/>
      <w:marLeft w:val="0"/>
      <w:marRight w:val="0"/>
      <w:marTop w:val="0"/>
      <w:marBottom w:val="0"/>
      <w:divBdr>
        <w:top w:val="none" w:sz="0" w:space="0" w:color="auto"/>
        <w:left w:val="none" w:sz="0" w:space="0" w:color="auto"/>
        <w:bottom w:val="none" w:sz="0" w:space="0" w:color="auto"/>
        <w:right w:val="none" w:sz="0" w:space="0" w:color="auto"/>
      </w:divBdr>
    </w:div>
    <w:div w:id="829252475">
      <w:bodyDiv w:val="1"/>
      <w:marLeft w:val="0"/>
      <w:marRight w:val="0"/>
      <w:marTop w:val="0"/>
      <w:marBottom w:val="0"/>
      <w:divBdr>
        <w:top w:val="none" w:sz="0" w:space="0" w:color="auto"/>
        <w:left w:val="none" w:sz="0" w:space="0" w:color="auto"/>
        <w:bottom w:val="none" w:sz="0" w:space="0" w:color="auto"/>
        <w:right w:val="none" w:sz="0" w:space="0" w:color="auto"/>
      </w:divBdr>
    </w:div>
    <w:div w:id="844586493">
      <w:bodyDiv w:val="1"/>
      <w:marLeft w:val="0"/>
      <w:marRight w:val="0"/>
      <w:marTop w:val="0"/>
      <w:marBottom w:val="0"/>
      <w:divBdr>
        <w:top w:val="none" w:sz="0" w:space="0" w:color="auto"/>
        <w:left w:val="none" w:sz="0" w:space="0" w:color="auto"/>
        <w:bottom w:val="none" w:sz="0" w:space="0" w:color="auto"/>
        <w:right w:val="none" w:sz="0" w:space="0" w:color="auto"/>
      </w:divBdr>
    </w:div>
    <w:div w:id="902064866">
      <w:bodyDiv w:val="1"/>
      <w:marLeft w:val="0"/>
      <w:marRight w:val="0"/>
      <w:marTop w:val="0"/>
      <w:marBottom w:val="0"/>
      <w:divBdr>
        <w:top w:val="none" w:sz="0" w:space="0" w:color="auto"/>
        <w:left w:val="none" w:sz="0" w:space="0" w:color="auto"/>
        <w:bottom w:val="none" w:sz="0" w:space="0" w:color="auto"/>
        <w:right w:val="none" w:sz="0" w:space="0" w:color="auto"/>
      </w:divBdr>
    </w:div>
    <w:div w:id="959258679">
      <w:bodyDiv w:val="1"/>
      <w:marLeft w:val="0"/>
      <w:marRight w:val="0"/>
      <w:marTop w:val="0"/>
      <w:marBottom w:val="0"/>
      <w:divBdr>
        <w:top w:val="none" w:sz="0" w:space="0" w:color="auto"/>
        <w:left w:val="none" w:sz="0" w:space="0" w:color="auto"/>
        <w:bottom w:val="none" w:sz="0" w:space="0" w:color="auto"/>
        <w:right w:val="none" w:sz="0" w:space="0" w:color="auto"/>
      </w:divBdr>
    </w:div>
    <w:div w:id="1014763473">
      <w:bodyDiv w:val="1"/>
      <w:marLeft w:val="0"/>
      <w:marRight w:val="0"/>
      <w:marTop w:val="0"/>
      <w:marBottom w:val="0"/>
      <w:divBdr>
        <w:top w:val="none" w:sz="0" w:space="0" w:color="auto"/>
        <w:left w:val="none" w:sz="0" w:space="0" w:color="auto"/>
        <w:bottom w:val="none" w:sz="0" w:space="0" w:color="auto"/>
        <w:right w:val="none" w:sz="0" w:space="0" w:color="auto"/>
      </w:divBdr>
    </w:div>
    <w:div w:id="1079789357">
      <w:bodyDiv w:val="1"/>
      <w:marLeft w:val="0"/>
      <w:marRight w:val="0"/>
      <w:marTop w:val="0"/>
      <w:marBottom w:val="0"/>
      <w:divBdr>
        <w:top w:val="none" w:sz="0" w:space="0" w:color="auto"/>
        <w:left w:val="none" w:sz="0" w:space="0" w:color="auto"/>
        <w:bottom w:val="none" w:sz="0" w:space="0" w:color="auto"/>
        <w:right w:val="none" w:sz="0" w:space="0" w:color="auto"/>
      </w:divBdr>
    </w:div>
    <w:div w:id="1088624754">
      <w:bodyDiv w:val="1"/>
      <w:marLeft w:val="0"/>
      <w:marRight w:val="0"/>
      <w:marTop w:val="0"/>
      <w:marBottom w:val="0"/>
      <w:divBdr>
        <w:top w:val="none" w:sz="0" w:space="0" w:color="auto"/>
        <w:left w:val="none" w:sz="0" w:space="0" w:color="auto"/>
        <w:bottom w:val="none" w:sz="0" w:space="0" w:color="auto"/>
        <w:right w:val="none" w:sz="0" w:space="0" w:color="auto"/>
      </w:divBdr>
    </w:div>
    <w:div w:id="1128282576">
      <w:bodyDiv w:val="1"/>
      <w:marLeft w:val="0"/>
      <w:marRight w:val="0"/>
      <w:marTop w:val="0"/>
      <w:marBottom w:val="0"/>
      <w:divBdr>
        <w:top w:val="none" w:sz="0" w:space="0" w:color="auto"/>
        <w:left w:val="none" w:sz="0" w:space="0" w:color="auto"/>
        <w:bottom w:val="none" w:sz="0" w:space="0" w:color="auto"/>
        <w:right w:val="none" w:sz="0" w:space="0" w:color="auto"/>
      </w:divBdr>
    </w:div>
    <w:div w:id="1197617549">
      <w:bodyDiv w:val="1"/>
      <w:marLeft w:val="0"/>
      <w:marRight w:val="0"/>
      <w:marTop w:val="0"/>
      <w:marBottom w:val="0"/>
      <w:divBdr>
        <w:top w:val="none" w:sz="0" w:space="0" w:color="auto"/>
        <w:left w:val="none" w:sz="0" w:space="0" w:color="auto"/>
        <w:bottom w:val="none" w:sz="0" w:space="0" w:color="auto"/>
        <w:right w:val="none" w:sz="0" w:space="0" w:color="auto"/>
      </w:divBdr>
    </w:div>
    <w:div w:id="1243566290">
      <w:bodyDiv w:val="1"/>
      <w:marLeft w:val="0"/>
      <w:marRight w:val="0"/>
      <w:marTop w:val="0"/>
      <w:marBottom w:val="0"/>
      <w:divBdr>
        <w:top w:val="none" w:sz="0" w:space="0" w:color="auto"/>
        <w:left w:val="none" w:sz="0" w:space="0" w:color="auto"/>
        <w:bottom w:val="none" w:sz="0" w:space="0" w:color="auto"/>
        <w:right w:val="none" w:sz="0" w:space="0" w:color="auto"/>
      </w:divBdr>
    </w:div>
    <w:div w:id="1253122557">
      <w:bodyDiv w:val="1"/>
      <w:marLeft w:val="0"/>
      <w:marRight w:val="0"/>
      <w:marTop w:val="0"/>
      <w:marBottom w:val="0"/>
      <w:divBdr>
        <w:top w:val="none" w:sz="0" w:space="0" w:color="auto"/>
        <w:left w:val="none" w:sz="0" w:space="0" w:color="auto"/>
        <w:bottom w:val="none" w:sz="0" w:space="0" w:color="auto"/>
        <w:right w:val="none" w:sz="0" w:space="0" w:color="auto"/>
      </w:divBdr>
    </w:div>
    <w:div w:id="1297025908">
      <w:bodyDiv w:val="1"/>
      <w:marLeft w:val="0"/>
      <w:marRight w:val="0"/>
      <w:marTop w:val="0"/>
      <w:marBottom w:val="0"/>
      <w:divBdr>
        <w:top w:val="none" w:sz="0" w:space="0" w:color="auto"/>
        <w:left w:val="none" w:sz="0" w:space="0" w:color="auto"/>
        <w:bottom w:val="none" w:sz="0" w:space="0" w:color="auto"/>
        <w:right w:val="none" w:sz="0" w:space="0" w:color="auto"/>
      </w:divBdr>
    </w:div>
    <w:div w:id="1319724160">
      <w:bodyDiv w:val="1"/>
      <w:marLeft w:val="0"/>
      <w:marRight w:val="0"/>
      <w:marTop w:val="0"/>
      <w:marBottom w:val="0"/>
      <w:divBdr>
        <w:top w:val="none" w:sz="0" w:space="0" w:color="auto"/>
        <w:left w:val="none" w:sz="0" w:space="0" w:color="auto"/>
        <w:bottom w:val="none" w:sz="0" w:space="0" w:color="auto"/>
        <w:right w:val="none" w:sz="0" w:space="0" w:color="auto"/>
      </w:divBdr>
    </w:div>
    <w:div w:id="1328552620">
      <w:bodyDiv w:val="1"/>
      <w:marLeft w:val="0"/>
      <w:marRight w:val="0"/>
      <w:marTop w:val="0"/>
      <w:marBottom w:val="0"/>
      <w:divBdr>
        <w:top w:val="none" w:sz="0" w:space="0" w:color="auto"/>
        <w:left w:val="none" w:sz="0" w:space="0" w:color="auto"/>
        <w:bottom w:val="none" w:sz="0" w:space="0" w:color="auto"/>
        <w:right w:val="none" w:sz="0" w:space="0" w:color="auto"/>
      </w:divBdr>
    </w:div>
    <w:div w:id="1490948494">
      <w:bodyDiv w:val="1"/>
      <w:marLeft w:val="0"/>
      <w:marRight w:val="0"/>
      <w:marTop w:val="0"/>
      <w:marBottom w:val="0"/>
      <w:divBdr>
        <w:top w:val="none" w:sz="0" w:space="0" w:color="auto"/>
        <w:left w:val="none" w:sz="0" w:space="0" w:color="auto"/>
        <w:bottom w:val="none" w:sz="0" w:space="0" w:color="auto"/>
        <w:right w:val="none" w:sz="0" w:space="0" w:color="auto"/>
      </w:divBdr>
    </w:div>
    <w:div w:id="1514025763">
      <w:bodyDiv w:val="1"/>
      <w:marLeft w:val="0"/>
      <w:marRight w:val="0"/>
      <w:marTop w:val="0"/>
      <w:marBottom w:val="0"/>
      <w:divBdr>
        <w:top w:val="none" w:sz="0" w:space="0" w:color="auto"/>
        <w:left w:val="none" w:sz="0" w:space="0" w:color="auto"/>
        <w:bottom w:val="none" w:sz="0" w:space="0" w:color="auto"/>
        <w:right w:val="none" w:sz="0" w:space="0" w:color="auto"/>
      </w:divBdr>
    </w:div>
    <w:div w:id="1514151860">
      <w:bodyDiv w:val="1"/>
      <w:marLeft w:val="0"/>
      <w:marRight w:val="0"/>
      <w:marTop w:val="0"/>
      <w:marBottom w:val="0"/>
      <w:divBdr>
        <w:top w:val="none" w:sz="0" w:space="0" w:color="auto"/>
        <w:left w:val="none" w:sz="0" w:space="0" w:color="auto"/>
        <w:bottom w:val="none" w:sz="0" w:space="0" w:color="auto"/>
        <w:right w:val="none" w:sz="0" w:space="0" w:color="auto"/>
      </w:divBdr>
    </w:div>
    <w:div w:id="1527985811">
      <w:bodyDiv w:val="1"/>
      <w:marLeft w:val="0"/>
      <w:marRight w:val="0"/>
      <w:marTop w:val="0"/>
      <w:marBottom w:val="0"/>
      <w:divBdr>
        <w:top w:val="none" w:sz="0" w:space="0" w:color="auto"/>
        <w:left w:val="none" w:sz="0" w:space="0" w:color="auto"/>
        <w:bottom w:val="none" w:sz="0" w:space="0" w:color="auto"/>
        <w:right w:val="none" w:sz="0" w:space="0" w:color="auto"/>
      </w:divBdr>
    </w:div>
    <w:div w:id="1540892969">
      <w:bodyDiv w:val="1"/>
      <w:marLeft w:val="0"/>
      <w:marRight w:val="0"/>
      <w:marTop w:val="0"/>
      <w:marBottom w:val="0"/>
      <w:divBdr>
        <w:top w:val="none" w:sz="0" w:space="0" w:color="auto"/>
        <w:left w:val="none" w:sz="0" w:space="0" w:color="auto"/>
        <w:bottom w:val="none" w:sz="0" w:space="0" w:color="auto"/>
        <w:right w:val="none" w:sz="0" w:space="0" w:color="auto"/>
      </w:divBdr>
    </w:div>
    <w:div w:id="1546065947">
      <w:bodyDiv w:val="1"/>
      <w:marLeft w:val="0"/>
      <w:marRight w:val="0"/>
      <w:marTop w:val="0"/>
      <w:marBottom w:val="0"/>
      <w:divBdr>
        <w:top w:val="none" w:sz="0" w:space="0" w:color="auto"/>
        <w:left w:val="none" w:sz="0" w:space="0" w:color="auto"/>
        <w:bottom w:val="none" w:sz="0" w:space="0" w:color="auto"/>
        <w:right w:val="none" w:sz="0" w:space="0" w:color="auto"/>
      </w:divBdr>
    </w:div>
    <w:div w:id="1571379950">
      <w:bodyDiv w:val="1"/>
      <w:marLeft w:val="0"/>
      <w:marRight w:val="0"/>
      <w:marTop w:val="0"/>
      <w:marBottom w:val="0"/>
      <w:divBdr>
        <w:top w:val="none" w:sz="0" w:space="0" w:color="auto"/>
        <w:left w:val="none" w:sz="0" w:space="0" w:color="auto"/>
        <w:bottom w:val="none" w:sz="0" w:space="0" w:color="auto"/>
        <w:right w:val="none" w:sz="0" w:space="0" w:color="auto"/>
      </w:divBdr>
    </w:div>
    <w:div w:id="1577588185">
      <w:bodyDiv w:val="1"/>
      <w:marLeft w:val="0"/>
      <w:marRight w:val="0"/>
      <w:marTop w:val="0"/>
      <w:marBottom w:val="0"/>
      <w:divBdr>
        <w:top w:val="none" w:sz="0" w:space="0" w:color="auto"/>
        <w:left w:val="none" w:sz="0" w:space="0" w:color="auto"/>
        <w:bottom w:val="none" w:sz="0" w:space="0" w:color="auto"/>
        <w:right w:val="none" w:sz="0" w:space="0" w:color="auto"/>
      </w:divBdr>
    </w:div>
    <w:div w:id="1606619980">
      <w:bodyDiv w:val="1"/>
      <w:marLeft w:val="0"/>
      <w:marRight w:val="0"/>
      <w:marTop w:val="0"/>
      <w:marBottom w:val="0"/>
      <w:divBdr>
        <w:top w:val="none" w:sz="0" w:space="0" w:color="auto"/>
        <w:left w:val="none" w:sz="0" w:space="0" w:color="auto"/>
        <w:bottom w:val="none" w:sz="0" w:space="0" w:color="auto"/>
        <w:right w:val="none" w:sz="0" w:space="0" w:color="auto"/>
      </w:divBdr>
    </w:div>
    <w:div w:id="1694577007">
      <w:bodyDiv w:val="1"/>
      <w:marLeft w:val="0"/>
      <w:marRight w:val="0"/>
      <w:marTop w:val="0"/>
      <w:marBottom w:val="0"/>
      <w:divBdr>
        <w:top w:val="none" w:sz="0" w:space="0" w:color="auto"/>
        <w:left w:val="none" w:sz="0" w:space="0" w:color="auto"/>
        <w:bottom w:val="none" w:sz="0" w:space="0" w:color="auto"/>
        <w:right w:val="none" w:sz="0" w:space="0" w:color="auto"/>
      </w:divBdr>
    </w:div>
    <w:div w:id="1698769716">
      <w:bodyDiv w:val="1"/>
      <w:marLeft w:val="0"/>
      <w:marRight w:val="0"/>
      <w:marTop w:val="0"/>
      <w:marBottom w:val="0"/>
      <w:divBdr>
        <w:top w:val="none" w:sz="0" w:space="0" w:color="auto"/>
        <w:left w:val="none" w:sz="0" w:space="0" w:color="auto"/>
        <w:bottom w:val="none" w:sz="0" w:space="0" w:color="auto"/>
        <w:right w:val="none" w:sz="0" w:space="0" w:color="auto"/>
      </w:divBdr>
    </w:div>
    <w:div w:id="1712338276">
      <w:bodyDiv w:val="1"/>
      <w:marLeft w:val="0"/>
      <w:marRight w:val="0"/>
      <w:marTop w:val="0"/>
      <w:marBottom w:val="0"/>
      <w:divBdr>
        <w:top w:val="none" w:sz="0" w:space="0" w:color="auto"/>
        <w:left w:val="none" w:sz="0" w:space="0" w:color="auto"/>
        <w:bottom w:val="none" w:sz="0" w:space="0" w:color="auto"/>
        <w:right w:val="none" w:sz="0" w:space="0" w:color="auto"/>
      </w:divBdr>
    </w:div>
    <w:div w:id="1831019221">
      <w:bodyDiv w:val="1"/>
      <w:marLeft w:val="0"/>
      <w:marRight w:val="0"/>
      <w:marTop w:val="0"/>
      <w:marBottom w:val="0"/>
      <w:divBdr>
        <w:top w:val="none" w:sz="0" w:space="0" w:color="auto"/>
        <w:left w:val="none" w:sz="0" w:space="0" w:color="auto"/>
        <w:bottom w:val="none" w:sz="0" w:space="0" w:color="auto"/>
        <w:right w:val="none" w:sz="0" w:space="0" w:color="auto"/>
      </w:divBdr>
    </w:div>
    <w:div w:id="1843281121">
      <w:bodyDiv w:val="1"/>
      <w:marLeft w:val="0"/>
      <w:marRight w:val="0"/>
      <w:marTop w:val="0"/>
      <w:marBottom w:val="0"/>
      <w:divBdr>
        <w:top w:val="none" w:sz="0" w:space="0" w:color="auto"/>
        <w:left w:val="none" w:sz="0" w:space="0" w:color="auto"/>
        <w:bottom w:val="none" w:sz="0" w:space="0" w:color="auto"/>
        <w:right w:val="none" w:sz="0" w:space="0" w:color="auto"/>
      </w:divBdr>
    </w:div>
    <w:div w:id="1860006825">
      <w:bodyDiv w:val="1"/>
      <w:marLeft w:val="0"/>
      <w:marRight w:val="0"/>
      <w:marTop w:val="0"/>
      <w:marBottom w:val="0"/>
      <w:divBdr>
        <w:top w:val="none" w:sz="0" w:space="0" w:color="auto"/>
        <w:left w:val="none" w:sz="0" w:space="0" w:color="auto"/>
        <w:bottom w:val="none" w:sz="0" w:space="0" w:color="auto"/>
        <w:right w:val="none" w:sz="0" w:space="0" w:color="auto"/>
      </w:divBdr>
    </w:div>
    <w:div w:id="1926112837">
      <w:bodyDiv w:val="1"/>
      <w:marLeft w:val="0"/>
      <w:marRight w:val="0"/>
      <w:marTop w:val="0"/>
      <w:marBottom w:val="0"/>
      <w:divBdr>
        <w:top w:val="none" w:sz="0" w:space="0" w:color="auto"/>
        <w:left w:val="none" w:sz="0" w:space="0" w:color="auto"/>
        <w:bottom w:val="none" w:sz="0" w:space="0" w:color="auto"/>
        <w:right w:val="none" w:sz="0" w:space="0" w:color="auto"/>
      </w:divBdr>
    </w:div>
    <w:div w:id="1983347870">
      <w:bodyDiv w:val="1"/>
      <w:marLeft w:val="0"/>
      <w:marRight w:val="0"/>
      <w:marTop w:val="0"/>
      <w:marBottom w:val="0"/>
      <w:divBdr>
        <w:top w:val="none" w:sz="0" w:space="0" w:color="auto"/>
        <w:left w:val="none" w:sz="0" w:space="0" w:color="auto"/>
        <w:bottom w:val="none" w:sz="0" w:space="0" w:color="auto"/>
        <w:right w:val="none" w:sz="0" w:space="0" w:color="auto"/>
      </w:divBdr>
    </w:div>
    <w:div w:id="1999261257">
      <w:bodyDiv w:val="1"/>
      <w:marLeft w:val="0"/>
      <w:marRight w:val="0"/>
      <w:marTop w:val="0"/>
      <w:marBottom w:val="0"/>
      <w:divBdr>
        <w:top w:val="none" w:sz="0" w:space="0" w:color="auto"/>
        <w:left w:val="none" w:sz="0" w:space="0" w:color="auto"/>
        <w:bottom w:val="none" w:sz="0" w:space="0" w:color="auto"/>
        <w:right w:val="none" w:sz="0" w:space="0" w:color="auto"/>
      </w:divBdr>
    </w:div>
    <w:div w:id="20918510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18" Type="http://schemas.openxmlformats.org/officeDocument/2006/relationships/customXml" Target="../customXml/item6.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customXml" Target="../customXml/item4.xml"/><Relationship Id="rId20" Type="http://schemas.openxmlformats.org/officeDocument/2006/relationships/customXml" Target="../customXml/item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yperlink" Target="http://www.themoneyconverter.com" TargetMode="External"/><Relationship Id="rId19" Type="http://schemas.openxmlformats.org/officeDocument/2006/relationships/customXml" Target="../customXml/item7.xml"/><Relationship Id="rId4" Type="http://schemas.openxmlformats.org/officeDocument/2006/relationships/styles" Target="styles.xml"/><Relationship Id="rId9" Type="http://schemas.openxmlformats.org/officeDocument/2006/relationships/hyperlink" Target="http://www.themoneyconverter.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1F700B1D239FD4C8CBDE2E2D26A7786" ma:contentTypeVersion="86" ma:contentTypeDescription="A content type to manage public (operations) IDB documents" ma:contentTypeScope="" ma:versionID="3377f702a4cd30e0e27deb50ba06aedc">
  <xsd:schema xmlns:xsd="http://www.w3.org/2001/XMLSchema" xmlns:xs="http://www.w3.org/2001/XMLSchema" xmlns:p="http://schemas.microsoft.com/office/2006/metadata/properties" xmlns:ns2="cdc7663a-08f0-4737-9e8c-148ce897a09c" targetNamespace="http://schemas.microsoft.com/office/2006/metadata/properties" ma:root="true" ma:fieldsID="6db759dd5cdac345fcf7dba4a0839ad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CO-L123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8.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R0002256920</Record_x0020_Number>
    <Key_x0020_Document xmlns="cdc7663a-08f0-4737-9e8c-148ce897a09c">false</Key_x0020_Document>
    <Division_x0020_or_x0020_Unit xmlns="cdc7663a-08f0-4737-9e8c-148ce897a09c">IFD/ICS</Division_x0020_or_x0020_Unit>
    <IDBDocs_x0020_Number xmlns="cdc7663a-08f0-4737-9e8c-148ce897a09c" xsi:nil="true"/>
    <Document_x0020_Author xmlns="cdc7663a-08f0-4737-9e8c-148ce897a09c">Rojas Gonzalez, Sonia Amalia</Document_x0020_Author>
    <_dlc_DocId xmlns="cdc7663a-08f0-4737-9e8c-148ce897a09c">EZSHARE-140723308-35</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TaxCatchAll xmlns="cdc7663a-08f0-4737-9e8c-148ce897a09c">
      <Value>125</Value>
      <Value>57</Value>
      <Value>27</Value>
      <Value>1</Value>
      <Value>35</Value>
    </TaxCatchAll>
    <Fiscal_x0020_Year_x0020_IDB xmlns="cdc7663a-08f0-4737-9e8c-148ce897a09c">2018</Fiscal_x0020_Year_x0020_IDB>
    <b26cdb1da78c4bb4b1c1bac2f6ac5911 xmlns="cdc7663a-08f0-4737-9e8c-148ce897a09c">
      <Terms xmlns="http://schemas.microsoft.com/office/infopath/2007/PartnerControls"/>
    </b26cdb1da78c4bb4b1c1bac2f6ac5911>
    <Project_x0020_Number xmlns="cdc7663a-08f0-4737-9e8c-148ce897a09c">CO-L1236</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MODERNIZATION ＆ ADMINIST OFJUSTICE</TermName>
          <TermId xmlns="http://schemas.microsoft.com/office/infopath/2007/PartnerControls">8f414175-31d2-470b-971f-627feb27bbc3</TermId>
        </TermInfo>
      </Terms>
    </b2ec7cfb18674cb8803df6b262e8b107>
    <Document_x0020_Language_x0020_IDB xmlns="cdc7663a-08f0-4737-9e8c-148ce897a09c">Spanish</Document_x0020_Language_x0020_IDB>
    <_dlc_DocIdUrl xmlns="cdc7663a-08f0-4737-9e8c-148ce897a09c">
      <Url>https://idbg.sharepoint.com/teams/EZ-CO-LON/CO-L1236/_layouts/15/DocIdRedir.aspx?ID=EZSHARE-140723308-35</Url>
      <Description>EZSHARE-140723308-35</Description>
    </_dlc_DocIdUrl>
    <Phase xmlns="cdc7663a-08f0-4737-9e8c-148ce897a09c" xsi:nil="true"/>
    <Other_x0020_Autho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1CCC9E39-97A5-479D-BBBF-9E7D9521ACD8}">
  <ds:schemaRefs>
    <ds:schemaRef ds:uri="http://schemas.openxmlformats.org/officeDocument/2006/bibliography"/>
  </ds:schemaRefs>
</ds:datastoreItem>
</file>

<file path=customXml/itemProps2.xml><?xml version="1.0" encoding="utf-8"?>
<ds:datastoreItem xmlns:ds="http://schemas.openxmlformats.org/officeDocument/2006/customXml" ds:itemID="{568A9C75-2D2B-4B48-82B9-6CCE1C1E316A}">
  <ds:schemaRefs>
    <ds:schemaRef ds:uri="http://schemas.openxmlformats.org/officeDocument/2006/bibliography"/>
  </ds:schemaRefs>
</ds:datastoreItem>
</file>

<file path=customXml/itemProps3.xml><?xml version="1.0" encoding="utf-8"?>
<ds:datastoreItem xmlns:ds="http://schemas.openxmlformats.org/officeDocument/2006/customXml" ds:itemID="{AF962D3D-76A5-4730-AECC-3C6BAA613D53}"/>
</file>

<file path=customXml/itemProps4.xml><?xml version="1.0" encoding="utf-8"?>
<ds:datastoreItem xmlns:ds="http://schemas.openxmlformats.org/officeDocument/2006/customXml" ds:itemID="{1C532AF3-212D-457C-8C16-605605DE1417}"/>
</file>

<file path=customXml/itemProps5.xml><?xml version="1.0" encoding="utf-8"?>
<ds:datastoreItem xmlns:ds="http://schemas.openxmlformats.org/officeDocument/2006/customXml" ds:itemID="{DA8225BD-A973-4CD1-B80B-84F3E30A4B22}"/>
</file>

<file path=customXml/itemProps6.xml><?xml version="1.0" encoding="utf-8"?>
<ds:datastoreItem xmlns:ds="http://schemas.openxmlformats.org/officeDocument/2006/customXml" ds:itemID="{C60AA378-5974-45EC-A06C-5EA5A8244ECF}"/>
</file>

<file path=customXml/itemProps7.xml><?xml version="1.0" encoding="utf-8"?>
<ds:datastoreItem xmlns:ds="http://schemas.openxmlformats.org/officeDocument/2006/customXml" ds:itemID="{151DACC1-CB48-4F5C-9BDA-1551997430E7}"/>
</file>

<file path=customXml/itemProps8.xml><?xml version="1.0" encoding="utf-8"?>
<ds:datastoreItem xmlns:ds="http://schemas.openxmlformats.org/officeDocument/2006/customXml" ds:itemID="{001F326A-F286-447E-9FDB-58C6F4F4F909}"/>
</file>

<file path=docProps/app.xml><?xml version="1.0" encoding="utf-8"?>
<Properties xmlns="http://schemas.openxmlformats.org/officeDocument/2006/extended-properties" xmlns:vt="http://schemas.openxmlformats.org/officeDocument/2006/docPropsVTypes">
  <Template>Normal.dotm</Template>
  <TotalTime>29</TotalTime>
  <Pages>9</Pages>
  <Words>2580</Words>
  <Characters>14707</Characters>
  <Application>Microsoft Office Word</Application>
  <DocSecurity>0</DocSecurity>
  <Lines>122</Lines>
  <Paragraphs>34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DOCUMENT OF THE INTER-AMERICAN DEVELOPMENT BANK</vt:lpstr>
      <vt:lpstr>DOCUMENT OF THE INTER-AMERICAN DEVELOPMENT BANK</vt:lpstr>
    </vt:vector>
  </TitlesOfParts>
  <Company>Inter-American Development Bank</Company>
  <LinksUpToDate>false</LinksUpToDate>
  <CharactersWithSpaces>17253</CharactersWithSpaces>
  <SharedDoc>false</SharedDoc>
  <HLinks>
    <vt:vector size="24" baseType="variant">
      <vt:variant>
        <vt:i4>5242893</vt:i4>
      </vt:variant>
      <vt:variant>
        <vt:i4>9</vt:i4>
      </vt:variant>
      <vt:variant>
        <vt:i4>0</vt:i4>
      </vt:variant>
      <vt:variant>
        <vt:i4>5</vt:i4>
      </vt:variant>
      <vt:variant>
        <vt:lpwstr>http://www.themoneyconverter.com</vt:lpwstr>
      </vt:variant>
      <vt:variant>
        <vt:lpwstr/>
      </vt:variant>
      <vt:variant>
        <vt:i4>5242893</vt:i4>
      </vt:variant>
      <vt:variant>
        <vt:i4>0</vt:i4>
      </vt:variant>
      <vt:variant>
        <vt:i4>0</vt:i4>
      </vt:variant>
      <vt:variant>
        <vt:i4>5</vt:i4>
      </vt:variant>
      <vt:variant>
        <vt:lpwstr>http://www.themoneyconverter.com</vt:lpwstr>
      </vt:variant>
      <vt:variant>
        <vt:lpwstr/>
      </vt:variant>
      <vt:variant>
        <vt:i4>3080193</vt:i4>
      </vt:variant>
      <vt:variant>
        <vt:i4>3</vt:i4>
      </vt:variant>
      <vt:variant>
        <vt:i4>0</vt:i4>
      </vt:variant>
      <vt:variant>
        <vt:i4>5</vt:i4>
      </vt:variant>
      <vt:variant>
        <vt:lpwstr>https://idbg.sharepoint.com/teams/EZ-CO-LON/CO-L1236/_layouts/15/DocIdRedir.aspx?ID=EZSHARE-140723308-20</vt:lpwstr>
      </vt:variant>
      <vt:variant>
        <vt:lpwstr/>
      </vt:variant>
      <vt:variant>
        <vt:i4>2949122</vt:i4>
      </vt:variant>
      <vt:variant>
        <vt:i4>0</vt:i4>
      </vt:variant>
      <vt:variant>
        <vt:i4>0</vt:i4>
      </vt:variant>
      <vt:variant>
        <vt:i4>5</vt:i4>
      </vt:variant>
      <vt:variant>
        <vt:lpwstr>https://idbg.sharepoint.com/teams/EZ-CO-LON/CO-L1236/_layouts/15/DocIdRedir.aspx?ID=EZSHARE-140723308-12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OF THE INTER-AMERICAN DEVELOPMENT BANK</dc:title>
  <dc:subject/>
  <dc:creator>Gibbons</dc:creator>
  <cp:keywords/>
  <cp:lastModifiedBy>Rojas Gonzalez, Sonia Amalia</cp:lastModifiedBy>
  <cp:revision>7</cp:revision>
  <cp:lastPrinted>2012-04-19T19:57:00Z</cp:lastPrinted>
  <dcterms:created xsi:type="dcterms:W3CDTF">2018-05-09T00:01:00Z</dcterms:created>
  <dcterms:modified xsi:type="dcterms:W3CDTF">2018-05-18T19:11:00Z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57;#MODERNIZATION ＆ ADMINIST OFJUSTICE|8f414175-31d2-470b-971f-627feb27bbc3</vt:lpwstr>
  </property>
  <property fmtid="{D5CDD505-2E9C-101B-9397-08002B2CF9AE}" pid="7" name="Country">
    <vt:lpwstr>27;#Colombia|c7d386d6-75f3-4fc0-bde8-e021ccd68f5c</vt:lpwstr>
  </property>
  <property fmtid="{D5CDD505-2E9C-101B-9397-08002B2CF9AE}" pid="8" name="Fund IDB">
    <vt:lpwstr>125;#TBD|d62f6e05-3e80-4abd-9bb4-5f10b4906ff6</vt:lpwstr>
  </property>
  <property fmtid="{D5CDD505-2E9C-101B-9397-08002B2CF9AE}" pid="9" name="_dlc_DocIdItemGuid">
    <vt:lpwstr>6b44f1ad-e1ce-436b-91d0-5c4f415aa991</vt:lpwstr>
  </property>
  <property fmtid="{D5CDD505-2E9C-101B-9397-08002B2CF9AE}" pid="10" name="Sector IDB">
    <vt:lpwstr>35;#REFORM / MODERNIZATION OF THE STATE|c8fda4a7-691a-4c65-b227-9825197b5cd2</vt:lpwstr>
  </property>
  <property fmtid="{D5CDD505-2E9C-101B-9397-08002B2CF9AE}" pid="11" name="Function Operations IDB">
    <vt:lpwstr>1;#Project Preparation, Planning and Design|29ca0c72-1fc4-435f-a09c-28585cb5eac9</vt:lpwstr>
  </property>
  <property fmtid="{D5CDD505-2E9C-101B-9397-08002B2CF9AE}" pid="12" name="Disclosure Activity">
    <vt:lpwstr>Loan Proposal</vt:lpwstr>
  </property>
  <property fmtid="{D5CDD505-2E9C-101B-9397-08002B2CF9AE}" pid="13" name="ContentTypeId">
    <vt:lpwstr>0x0101001A458A224826124E8B45B1D613300CFC0041F700B1D239FD4C8CBDE2E2D26A7786</vt:lpwstr>
  </property>
</Properties>
</file>