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E4" w:rsidRPr="002576E6" w:rsidRDefault="006C5DE4" w:rsidP="006C5DE4">
      <w:pPr>
        <w:tabs>
          <w:tab w:val="right" w:pos="6365"/>
        </w:tabs>
        <w:spacing w:after="120"/>
        <w:jc w:val="center"/>
        <w:rPr>
          <w:rFonts w:ascii="Arial" w:hAnsi="Arial" w:cs="Arial"/>
          <w:noProof/>
          <w:sz w:val="18"/>
        </w:rPr>
      </w:pPr>
      <w:bookmarkStart w:id="0" w:name="_GoBack"/>
      <w:bookmarkEnd w:id="0"/>
    </w:p>
    <w:p w:rsidR="008330E0" w:rsidRPr="002576E6" w:rsidRDefault="008330E0" w:rsidP="006C5DE4">
      <w:pPr>
        <w:tabs>
          <w:tab w:val="right" w:pos="6365"/>
        </w:tabs>
        <w:spacing w:after="120"/>
        <w:jc w:val="center"/>
        <w:rPr>
          <w:rFonts w:ascii="Arial" w:hAnsi="Arial" w:cs="Arial"/>
          <w:noProof/>
          <w:sz w:val="18"/>
        </w:rPr>
      </w:pPr>
    </w:p>
    <w:p w:rsidR="008330E0" w:rsidRPr="002576E6" w:rsidRDefault="008330E0" w:rsidP="006C5DE4">
      <w:pPr>
        <w:tabs>
          <w:tab w:val="right" w:pos="6365"/>
        </w:tabs>
        <w:spacing w:after="120"/>
        <w:jc w:val="center"/>
        <w:rPr>
          <w:rFonts w:ascii="Arial" w:hAnsi="Arial" w:cs="Arial"/>
          <w:noProof/>
          <w:sz w:val="18"/>
        </w:rPr>
      </w:pPr>
    </w:p>
    <w:p w:rsidR="00D415EF" w:rsidRPr="002576E6" w:rsidRDefault="00D415EF" w:rsidP="006C5DE4">
      <w:pPr>
        <w:tabs>
          <w:tab w:val="right" w:pos="6365"/>
        </w:tabs>
        <w:spacing w:after="120"/>
        <w:jc w:val="center"/>
        <w:rPr>
          <w:rFonts w:ascii="Arial" w:hAnsi="Arial" w:cs="Arial"/>
          <w:b/>
          <w:sz w:val="48"/>
          <w:szCs w:val="52"/>
          <w:lang w:val="es-ES"/>
        </w:rPr>
      </w:pPr>
    </w:p>
    <w:p w:rsidR="006C5DE4" w:rsidRPr="002576E6" w:rsidRDefault="006C5DE4" w:rsidP="006C5DE4">
      <w:pPr>
        <w:tabs>
          <w:tab w:val="right" w:pos="6365"/>
        </w:tabs>
        <w:spacing w:after="120"/>
        <w:jc w:val="center"/>
        <w:rPr>
          <w:rFonts w:ascii="Arial" w:hAnsi="Arial" w:cs="Arial"/>
          <w:b/>
          <w:sz w:val="48"/>
          <w:szCs w:val="52"/>
          <w:lang w:val="es-ES"/>
        </w:rPr>
      </w:pPr>
    </w:p>
    <w:p w:rsidR="00A021AD" w:rsidRPr="002576E6" w:rsidRDefault="00A021AD" w:rsidP="006C5DE4">
      <w:pPr>
        <w:tabs>
          <w:tab w:val="right" w:pos="6365"/>
        </w:tabs>
        <w:spacing w:after="120"/>
        <w:jc w:val="center"/>
        <w:rPr>
          <w:rFonts w:ascii="Arial" w:hAnsi="Arial" w:cs="Arial"/>
          <w:b/>
          <w:sz w:val="48"/>
          <w:szCs w:val="52"/>
          <w:lang w:val="es-ES"/>
        </w:rPr>
      </w:pPr>
    </w:p>
    <w:p w:rsidR="00A021AD" w:rsidRPr="002576E6" w:rsidRDefault="006C5DE4" w:rsidP="006C5DE4">
      <w:pPr>
        <w:tabs>
          <w:tab w:val="right" w:pos="6365"/>
        </w:tabs>
        <w:spacing w:after="120"/>
        <w:jc w:val="center"/>
        <w:rPr>
          <w:rFonts w:ascii="Arial" w:hAnsi="Arial" w:cs="Arial"/>
          <w:b/>
          <w:sz w:val="44"/>
          <w:szCs w:val="48"/>
          <w:lang w:val="es-ES"/>
        </w:rPr>
      </w:pPr>
      <w:r w:rsidRPr="002576E6">
        <w:rPr>
          <w:rFonts w:ascii="Arial" w:hAnsi="Arial" w:cs="Arial"/>
          <w:b/>
          <w:sz w:val="44"/>
          <w:szCs w:val="48"/>
          <w:lang w:val="es-ES"/>
        </w:rPr>
        <w:t xml:space="preserve">REGLAMENTO </w:t>
      </w:r>
    </w:p>
    <w:p w:rsidR="006C5DE4" w:rsidRPr="002576E6" w:rsidRDefault="006C5DE4" w:rsidP="006C5DE4">
      <w:pPr>
        <w:tabs>
          <w:tab w:val="right" w:pos="6365"/>
        </w:tabs>
        <w:spacing w:after="120"/>
        <w:jc w:val="center"/>
        <w:rPr>
          <w:ins w:id="1" w:author="Inter-American Development Bank" w:date="2015-06-10T12:12:00Z"/>
          <w:rFonts w:ascii="Arial" w:hAnsi="Arial" w:cs="Arial"/>
          <w:b/>
          <w:sz w:val="44"/>
          <w:szCs w:val="48"/>
          <w:lang w:val="es-ES"/>
        </w:rPr>
      </w:pPr>
      <w:r w:rsidRPr="002576E6">
        <w:rPr>
          <w:rFonts w:ascii="Arial" w:hAnsi="Arial" w:cs="Arial"/>
          <w:b/>
          <w:sz w:val="44"/>
          <w:szCs w:val="48"/>
          <w:lang w:val="es-ES"/>
        </w:rPr>
        <w:t xml:space="preserve">OPERATIVO </w:t>
      </w:r>
    </w:p>
    <w:p w:rsidR="00961815" w:rsidRPr="002576E6" w:rsidRDefault="00961815" w:rsidP="006C5DE4">
      <w:pPr>
        <w:tabs>
          <w:tab w:val="right" w:pos="6365"/>
        </w:tabs>
        <w:spacing w:after="120"/>
        <w:jc w:val="center"/>
        <w:rPr>
          <w:rFonts w:ascii="Arial" w:hAnsi="Arial" w:cs="Arial"/>
          <w:sz w:val="44"/>
          <w:szCs w:val="48"/>
          <w:lang w:val="es-ES"/>
        </w:rPr>
      </w:pPr>
      <w:ins w:id="2" w:author="Inter-American Development Bank" w:date="2015-06-10T12:12:00Z">
        <w:r w:rsidRPr="002576E6">
          <w:rPr>
            <w:rFonts w:ascii="Arial" w:hAnsi="Arial" w:cs="Arial"/>
            <w:b/>
            <w:sz w:val="44"/>
            <w:szCs w:val="48"/>
            <w:lang w:val="es-ES"/>
          </w:rPr>
          <w:t>(Borrador)</w:t>
        </w:r>
      </w:ins>
    </w:p>
    <w:p w:rsidR="00B45A11" w:rsidRPr="002576E6" w:rsidRDefault="00B45A11">
      <w:pPr>
        <w:tabs>
          <w:tab w:val="right" w:pos="5168"/>
        </w:tabs>
        <w:spacing w:after="120"/>
        <w:jc w:val="center"/>
        <w:rPr>
          <w:rFonts w:ascii="Arial" w:hAnsi="Arial" w:cs="Arial"/>
          <w:b/>
          <w:sz w:val="22"/>
          <w:szCs w:val="24"/>
          <w:lang w:val="es-ES"/>
        </w:rPr>
      </w:pPr>
    </w:p>
    <w:p w:rsidR="00446974" w:rsidRPr="002576E6" w:rsidRDefault="00874E93" w:rsidP="00446974">
      <w:pPr>
        <w:pStyle w:val="Newpage"/>
        <w:rPr>
          <w:rFonts w:ascii="Arial" w:hAnsi="Arial" w:cs="Arial"/>
          <w:b w:val="0"/>
          <w:caps/>
          <w:smallCaps w:val="0"/>
          <w:szCs w:val="24"/>
          <w:lang w:val="es-ES"/>
        </w:rPr>
      </w:pPr>
      <w:r w:rsidRPr="002576E6">
        <w:rPr>
          <w:rFonts w:ascii="Arial" w:hAnsi="Arial" w:cs="Arial"/>
          <w:szCs w:val="24"/>
        </w:rPr>
        <w:t xml:space="preserve">Programa </w:t>
      </w:r>
      <w:r w:rsidR="002062ED" w:rsidRPr="002576E6">
        <w:rPr>
          <w:rFonts w:ascii="Arial" w:hAnsi="Arial" w:cs="Arial"/>
          <w:szCs w:val="24"/>
        </w:rPr>
        <w:t>para el</w:t>
      </w:r>
      <w:r w:rsidRPr="002576E6">
        <w:rPr>
          <w:rFonts w:ascii="Arial" w:hAnsi="Arial" w:cs="Arial"/>
          <w:szCs w:val="24"/>
        </w:rPr>
        <w:t xml:space="preserve"> Financiamiento Rural </w:t>
      </w:r>
      <w:r w:rsidR="002062ED" w:rsidRPr="002576E6">
        <w:rPr>
          <w:rFonts w:ascii="Arial" w:hAnsi="Arial" w:cs="Arial"/>
          <w:szCs w:val="24"/>
        </w:rPr>
        <w:t>Productivo</w:t>
      </w:r>
      <w:r w:rsidR="007863FA" w:rsidRPr="002576E6">
        <w:rPr>
          <w:rFonts w:ascii="Arial" w:hAnsi="Arial" w:cs="Arial"/>
          <w:szCs w:val="24"/>
        </w:rPr>
        <w:t xml:space="preserve"> e Inclusivo</w:t>
      </w:r>
    </w:p>
    <w:p w:rsidR="00446974" w:rsidRPr="002576E6" w:rsidRDefault="00446974" w:rsidP="00446974">
      <w:pPr>
        <w:pStyle w:val="Newpage"/>
        <w:rPr>
          <w:rFonts w:ascii="Arial" w:hAnsi="Arial" w:cs="Arial"/>
          <w:b w:val="0"/>
          <w:caps/>
          <w:smallCaps w:val="0"/>
          <w:szCs w:val="24"/>
          <w:lang w:val="es-ES"/>
        </w:rPr>
      </w:pPr>
    </w:p>
    <w:p w:rsidR="00446974" w:rsidRPr="002576E6" w:rsidRDefault="00874E93" w:rsidP="00446974">
      <w:pPr>
        <w:tabs>
          <w:tab w:val="left" w:pos="1440"/>
          <w:tab w:val="left" w:pos="3060"/>
        </w:tabs>
        <w:jc w:val="center"/>
        <w:rPr>
          <w:rFonts w:ascii="Arial" w:hAnsi="Arial" w:cs="Arial"/>
          <w:b/>
          <w:smallCaps/>
          <w:sz w:val="24"/>
          <w:szCs w:val="24"/>
        </w:rPr>
      </w:pPr>
      <w:r w:rsidRPr="002576E6">
        <w:rPr>
          <w:rFonts w:ascii="Arial" w:hAnsi="Arial" w:cs="Arial"/>
          <w:b/>
          <w:smallCaps/>
          <w:sz w:val="24"/>
          <w:szCs w:val="24"/>
        </w:rPr>
        <w:t>(ME-</w:t>
      </w:r>
      <w:r w:rsidR="007863FA" w:rsidRPr="002576E6">
        <w:rPr>
          <w:rFonts w:ascii="Arial" w:hAnsi="Arial" w:cs="Arial"/>
          <w:b/>
          <w:smallCaps/>
          <w:sz w:val="24"/>
          <w:szCs w:val="24"/>
        </w:rPr>
        <w:t>L1170</w:t>
      </w:r>
      <w:r w:rsidRPr="002576E6">
        <w:rPr>
          <w:rFonts w:ascii="Arial" w:hAnsi="Arial" w:cs="Arial"/>
          <w:b/>
          <w:smallCaps/>
          <w:sz w:val="24"/>
          <w:szCs w:val="24"/>
        </w:rPr>
        <w:t>)</w:t>
      </w:r>
    </w:p>
    <w:p w:rsidR="00E5270B" w:rsidRPr="002576E6" w:rsidRDefault="00E5270B" w:rsidP="00446974">
      <w:pPr>
        <w:tabs>
          <w:tab w:val="left" w:pos="1440"/>
          <w:tab w:val="left" w:pos="3060"/>
        </w:tabs>
        <w:jc w:val="center"/>
        <w:rPr>
          <w:rFonts w:ascii="Arial" w:hAnsi="Arial" w:cs="Arial"/>
          <w:b/>
          <w:smallCaps/>
          <w:sz w:val="24"/>
          <w:szCs w:val="24"/>
        </w:rPr>
      </w:pPr>
    </w:p>
    <w:p w:rsidR="009C4178" w:rsidRPr="002576E6" w:rsidRDefault="009C4178" w:rsidP="00446974">
      <w:pPr>
        <w:tabs>
          <w:tab w:val="left" w:pos="1440"/>
          <w:tab w:val="left" w:pos="3060"/>
        </w:tabs>
        <w:jc w:val="center"/>
        <w:rPr>
          <w:rFonts w:ascii="Arial" w:hAnsi="Arial" w:cs="Arial"/>
          <w:b/>
          <w:smallCaps/>
          <w:sz w:val="24"/>
          <w:szCs w:val="24"/>
        </w:rPr>
      </w:pPr>
    </w:p>
    <w:p w:rsidR="009C4178" w:rsidRPr="002576E6" w:rsidRDefault="009C4178" w:rsidP="00446974">
      <w:pPr>
        <w:tabs>
          <w:tab w:val="left" w:pos="1440"/>
          <w:tab w:val="left" w:pos="3060"/>
        </w:tabs>
        <w:jc w:val="center"/>
        <w:rPr>
          <w:rFonts w:ascii="Arial" w:hAnsi="Arial" w:cs="Arial"/>
          <w:b/>
          <w:smallCaps/>
          <w:sz w:val="24"/>
          <w:szCs w:val="24"/>
        </w:rPr>
      </w:pPr>
    </w:p>
    <w:p w:rsidR="009C4178" w:rsidRPr="002576E6" w:rsidRDefault="009C4178" w:rsidP="00446974">
      <w:pPr>
        <w:tabs>
          <w:tab w:val="left" w:pos="1440"/>
          <w:tab w:val="left" w:pos="3060"/>
        </w:tabs>
        <w:jc w:val="center"/>
        <w:rPr>
          <w:rFonts w:ascii="Arial" w:hAnsi="Arial" w:cs="Arial"/>
          <w:b/>
          <w:smallCaps/>
          <w:sz w:val="24"/>
          <w:szCs w:val="24"/>
        </w:rPr>
      </w:pPr>
    </w:p>
    <w:p w:rsidR="009C4178" w:rsidRPr="002576E6" w:rsidRDefault="009C4178" w:rsidP="00446974">
      <w:pPr>
        <w:tabs>
          <w:tab w:val="left" w:pos="1440"/>
          <w:tab w:val="left" w:pos="3060"/>
        </w:tabs>
        <w:jc w:val="center"/>
        <w:rPr>
          <w:rFonts w:ascii="Arial" w:hAnsi="Arial" w:cs="Arial"/>
          <w:b/>
          <w:smallCaps/>
          <w:sz w:val="24"/>
          <w:szCs w:val="24"/>
        </w:rPr>
      </w:pPr>
    </w:p>
    <w:p w:rsidR="009C4178" w:rsidRPr="002576E6" w:rsidRDefault="009C4178" w:rsidP="00446974">
      <w:pPr>
        <w:tabs>
          <w:tab w:val="left" w:pos="1440"/>
          <w:tab w:val="left" w:pos="3060"/>
        </w:tabs>
        <w:jc w:val="center"/>
        <w:rPr>
          <w:rFonts w:ascii="Arial" w:hAnsi="Arial" w:cs="Arial"/>
          <w:b/>
          <w:smallCaps/>
          <w:sz w:val="24"/>
          <w:szCs w:val="24"/>
        </w:rPr>
      </w:pPr>
    </w:p>
    <w:p w:rsidR="009C4178" w:rsidRPr="002576E6" w:rsidRDefault="009C4178" w:rsidP="00446974">
      <w:pPr>
        <w:tabs>
          <w:tab w:val="left" w:pos="1440"/>
          <w:tab w:val="left" w:pos="3060"/>
        </w:tabs>
        <w:jc w:val="center"/>
        <w:rPr>
          <w:rFonts w:ascii="Arial" w:hAnsi="Arial" w:cs="Arial"/>
          <w:b/>
          <w:smallCaps/>
          <w:sz w:val="24"/>
          <w:szCs w:val="24"/>
        </w:rPr>
      </w:pPr>
    </w:p>
    <w:p w:rsidR="009C4178" w:rsidRPr="002576E6" w:rsidRDefault="009C4178" w:rsidP="00446974">
      <w:pPr>
        <w:tabs>
          <w:tab w:val="left" w:pos="1440"/>
          <w:tab w:val="left" w:pos="3060"/>
        </w:tabs>
        <w:jc w:val="center"/>
        <w:rPr>
          <w:rFonts w:ascii="Arial" w:hAnsi="Arial" w:cs="Arial"/>
          <w:b/>
          <w:smallCaps/>
          <w:sz w:val="24"/>
          <w:szCs w:val="24"/>
        </w:rPr>
      </w:pPr>
    </w:p>
    <w:p w:rsidR="006945EB" w:rsidRPr="002576E6" w:rsidRDefault="00961815" w:rsidP="00A021AD">
      <w:pPr>
        <w:tabs>
          <w:tab w:val="right" w:pos="5138"/>
        </w:tabs>
        <w:spacing w:after="120"/>
        <w:jc w:val="right"/>
        <w:rPr>
          <w:rFonts w:ascii="Arial" w:hAnsi="Arial" w:cs="Arial"/>
          <w:b/>
          <w:smallCaps/>
          <w:sz w:val="32"/>
          <w:szCs w:val="36"/>
        </w:rPr>
      </w:pPr>
      <w:ins w:id="3" w:author="Inter-American Development Bank" w:date="2015-06-10T12:12:00Z">
        <w:r w:rsidRPr="002576E6">
          <w:rPr>
            <w:rFonts w:ascii="Arial" w:hAnsi="Arial" w:cs="Arial"/>
            <w:b/>
            <w:smallCaps/>
            <w:sz w:val="32"/>
            <w:szCs w:val="36"/>
          </w:rPr>
          <w:t xml:space="preserve">10 de </w:t>
        </w:r>
      </w:ins>
      <w:r w:rsidR="000E27AA" w:rsidRPr="002576E6">
        <w:rPr>
          <w:rFonts w:ascii="Arial" w:hAnsi="Arial" w:cs="Arial"/>
          <w:b/>
          <w:smallCaps/>
          <w:sz w:val="32"/>
          <w:szCs w:val="36"/>
        </w:rPr>
        <w:t xml:space="preserve">Junio </w:t>
      </w:r>
      <w:r w:rsidR="00773E98" w:rsidRPr="002576E6">
        <w:rPr>
          <w:rFonts w:ascii="Arial" w:hAnsi="Arial" w:cs="Arial"/>
          <w:b/>
          <w:smallCaps/>
          <w:sz w:val="32"/>
          <w:szCs w:val="36"/>
        </w:rPr>
        <w:t xml:space="preserve">de </w:t>
      </w:r>
      <w:r w:rsidR="00A021AD" w:rsidRPr="002576E6">
        <w:rPr>
          <w:rFonts w:ascii="Arial" w:hAnsi="Arial" w:cs="Arial"/>
          <w:b/>
          <w:smallCaps/>
          <w:sz w:val="32"/>
          <w:szCs w:val="36"/>
        </w:rPr>
        <w:t>20</w:t>
      </w:r>
      <w:r w:rsidR="00A3321B" w:rsidRPr="002576E6">
        <w:rPr>
          <w:rFonts w:ascii="Arial" w:hAnsi="Arial" w:cs="Arial"/>
          <w:b/>
          <w:smallCaps/>
          <w:sz w:val="32"/>
          <w:szCs w:val="36"/>
        </w:rPr>
        <w:t>1</w:t>
      </w:r>
      <w:r w:rsidR="000E27AA" w:rsidRPr="002576E6">
        <w:rPr>
          <w:rFonts w:ascii="Arial" w:hAnsi="Arial" w:cs="Arial"/>
          <w:b/>
          <w:smallCaps/>
          <w:sz w:val="32"/>
          <w:szCs w:val="36"/>
        </w:rPr>
        <w:t>5</w:t>
      </w:r>
      <w:r w:rsidR="00A021AD" w:rsidRPr="002576E6">
        <w:rPr>
          <w:rFonts w:ascii="Arial" w:hAnsi="Arial" w:cs="Arial"/>
          <w:b/>
          <w:smallCaps/>
          <w:sz w:val="32"/>
          <w:szCs w:val="36"/>
        </w:rPr>
        <w:t>.</w:t>
      </w:r>
    </w:p>
    <w:p w:rsidR="00230812" w:rsidRPr="002576E6" w:rsidRDefault="006945EB" w:rsidP="001F1324">
      <w:pPr>
        <w:rPr>
          <w:rFonts w:ascii="Arial" w:hAnsi="Arial" w:cs="Arial"/>
          <w:b/>
          <w:smallCaps/>
          <w:sz w:val="32"/>
          <w:szCs w:val="36"/>
        </w:rPr>
      </w:pPr>
      <w:r w:rsidRPr="002576E6">
        <w:rPr>
          <w:rFonts w:ascii="Arial" w:hAnsi="Arial" w:cs="Arial"/>
          <w:b/>
          <w:smallCaps/>
          <w:sz w:val="32"/>
          <w:szCs w:val="36"/>
        </w:rPr>
        <w:lastRenderedPageBreak/>
        <w:br w:type="page"/>
      </w:r>
    </w:p>
    <w:p w:rsidR="0011621E" w:rsidRPr="002576E6" w:rsidRDefault="0011621E">
      <w:pPr>
        <w:rPr>
          <w:rFonts w:ascii="Arial" w:hAnsi="Arial" w:cs="Arial"/>
          <w:sz w:val="32"/>
          <w:szCs w:val="32"/>
        </w:rPr>
      </w:pPr>
    </w:p>
    <w:tbl>
      <w:tblPr>
        <w:tblStyle w:val="TableGrid"/>
        <w:tblpPr w:leftFromText="141" w:rightFromText="141" w:vertAnchor="page" w:horzAnchor="margin" w:tblpXSpec="center" w:tblpY="3361"/>
        <w:tblW w:w="0" w:type="auto"/>
        <w:tblLook w:val="04A0" w:firstRow="1" w:lastRow="0" w:firstColumn="1" w:lastColumn="0" w:noHBand="0" w:noVBand="1"/>
      </w:tblPr>
      <w:tblGrid>
        <w:gridCol w:w="4928"/>
        <w:gridCol w:w="4536"/>
      </w:tblGrid>
      <w:tr w:rsidR="00B41B58" w:rsidRPr="002576E6" w:rsidTr="00773E98">
        <w:tc>
          <w:tcPr>
            <w:tcW w:w="4928" w:type="dxa"/>
          </w:tcPr>
          <w:p w:rsidR="00B41B58" w:rsidRPr="002576E6" w:rsidRDefault="00B41B58" w:rsidP="00773E98">
            <w:pPr>
              <w:spacing w:before="240" w:after="240" w:line="276" w:lineRule="auto"/>
              <w:jc w:val="center"/>
              <w:rPr>
                <w:rFonts w:ascii="Arial" w:hAnsi="Arial" w:cs="Arial"/>
                <w:b/>
                <w:sz w:val="24"/>
                <w:szCs w:val="24"/>
              </w:rPr>
            </w:pPr>
            <w:r w:rsidRPr="002576E6">
              <w:rPr>
                <w:rFonts w:ascii="Arial" w:hAnsi="Arial" w:cs="Arial"/>
                <w:b/>
                <w:sz w:val="24"/>
                <w:szCs w:val="24"/>
              </w:rPr>
              <w:t>Nombre y Puesto</w:t>
            </w:r>
          </w:p>
        </w:tc>
        <w:tc>
          <w:tcPr>
            <w:tcW w:w="4536" w:type="dxa"/>
          </w:tcPr>
          <w:p w:rsidR="00B41B58" w:rsidRPr="002576E6" w:rsidRDefault="00B41B58" w:rsidP="00773E98">
            <w:pPr>
              <w:spacing w:before="240" w:after="240" w:line="276" w:lineRule="auto"/>
              <w:jc w:val="center"/>
              <w:rPr>
                <w:rFonts w:ascii="Arial" w:hAnsi="Arial" w:cs="Arial"/>
                <w:b/>
                <w:sz w:val="24"/>
                <w:szCs w:val="24"/>
              </w:rPr>
            </w:pPr>
            <w:r w:rsidRPr="002576E6">
              <w:rPr>
                <w:rFonts w:ascii="Arial" w:hAnsi="Arial" w:cs="Arial"/>
                <w:b/>
                <w:sz w:val="24"/>
                <w:szCs w:val="24"/>
              </w:rPr>
              <w:t>Firma</w:t>
            </w:r>
          </w:p>
        </w:tc>
      </w:tr>
      <w:tr w:rsidR="00B41B58" w:rsidRPr="002576E6" w:rsidTr="00773E98">
        <w:tc>
          <w:tcPr>
            <w:tcW w:w="4928" w:type="dxa"/>
          </w:tcPr>
          <w:p w:rsidR="00B41B58" w:rsidRPr="002576E6" w:rsidRDefault="00B41B58" w:rsidP="001742A0">
            <w:pPr>
              <w:tabs>
                <w:tab w:val="left" w:pos="9356"/>
              </w:tabs>
              <w:autoSpaceDE w:val="0"/>
              <w:autoSpaceDN w:val="0"/>
              <w:adjustRightInd w:val="0"/>
              <w:spacing w:line="276" w:lineRule="auto"/>
              <w:ind w:right="51"/>
              <w:rPr>
                <w:rFonts w:ascii="Arial" w:hAnsi="Arial" w:cs="Arial"/>
                <w:sz w:val="24"/>
                <w:szCs w:val="24"/>
              </w:rPr>
            </w:pPr>
          </w:p>
          <w:p w:rsidR="00B41B58" w:rsidRPr="002576E6" w:rsidRDefault="000E27AA" w:rsidP="00FE4C1A">
            <w:pPr>
              <w:tabs>
                <w:tab w:val="left" w:pos="9356"/>
              </w:tabs>
              <w:autoSpaceDE w:val="0"/>
              <w:autoSpaceDN w:val="0"/>
              <w:adjustRightInd w:val="0"/>
              <w:ind w:right="51"/>
              <w:rPr>
                <w:rFonts w:ascii="Arial" w:hAnsi="Arial" w:cs="Arial"/>
                <w:sz w:val="24"/>
                <w:szCs w:val="24"/>
              </w:rPr>
            </w:pPr>
            <w:r w:rsidRPr="002576E6">
              <w:rPr>
                <w:rFonts w:ascii="Arial" w:hAnsi="Arial" w:cs="Arial"/>
                <w:sz w:val="24"/>
                <w:szCs w:val="24"/>
              </w:rPr>
              <w:t>Mtro. Antonio Eliceo Mora Téllez</w:t>
            </w:r>
          </w:p>
          <w:p w:rsidR="00B41B58" w:rsidRPr="002576E6" w:rsidRDefault="00B41B58" w:rsidP="001742A0">
            <w:pPr>
              <w:tabs>
                <w:tab w:val="left" w:pos="9356"/>
              </w:tabs>
              <w:autoSpaceDE w:val="0"/>
              <w:autoSpaceDN w:val="0"/>
              <w:adjustRightInd w:val="0"/>
              <w:spacing w:line="276" w:lineRule="auto"/>
              <w:ind w:right="51"/>
              <w:rPr>
                <w:rFonts w:ascii="Arial" w:hAnsi="Arial" w:cs="Arial"/>
                <w:sz w:val="24"/>
                <w:szCs w:val="24"/>
              </w:rPr>
            </w:pPr>
            <w:r w:rsidRPr="002576E6">
              <w:rPr>
                <w:rFonts w:ascii="Arial" w:hAnsi="Arial" w:cs="Arial"/>
                <w:sz w:val="24"/>
                <w:szCs w:val="24"/>
              </w:rPr>
              <w:t xml:space="preserve">Directora Ejecutiva de </w:t>
            </w:r>
            <w:r w:rsidR="000E27AA" w:rsidRPr="002576E6">
              <w:rPr>
                <w:rFonts w:ascii="Arial" w:hAnsi="Arial" w:cs="Arial"/>
                <w:sz w:val="24"/>
                <w:szCs w:val="24"/>
              </w:rPr>
              <w:t>Finanzas</w:t>
            </w:r>
          </w:p>
          <w:p w:rsidR="00B41B58" w:rsidRPr="002576E6" w:rsidRDefault="00B41B58" w:rsidP="001742A0">
            <w:pPr>
              <w:tabs>
                <w:tab w:val="left" w:pos="9356"/>
              </w:tabs>
              <w:autoSpaceDE w:val="0"/>
              <w:autoSpaceDN w:val="0"/>
              <w:adjustRightInd w:val="0"/>
              <w:spacing w:line="276" w:lineRule="auto"/>
              <w:ind w:right="51"/>
              <w:rPr>
                <w:rFonts w:ascii="Arial" w:hAnsi="Arial" w:cs="Arial"/>
                <w:sz w:val="24"/>
                <w:szCs w:val="24"/>
              </w:rPr>
            </w:pPr>
          </w:p>
        </w:tc>
        <w:tc>
          <w:tcPr>
            <w:tcW w:w="4536" w:type="dxa"/>
          </w:tcPr>
          <w:p w:rsidR="00B41B58" w:rsidRPr="002576E6" w:rsidRDefault="00B41B58" w:rsidP="00773E98">
            <w:pPr>
              <w:spacing w:line="276" w:lineRule="auto"/>
              <w:rPr>
                <w:rFonts w:ascii="Arial" w:hAnsi="Arial" w:cs="Arial"/>
                <w:sz w:val="24"/>
                <w:szCs w:val="24"/>
              </w:rPr>
            </w:pPr>
          </w:p>
        </w:tc>
      </w:tr>
      <w:tr w:rsidR="00B41B58" w:rsidRPr="002576E6" w:rsidTr="00773E98">
        <w:tc>
          <w:tcPr>
            <w:tcW w:w="4928" w:type="dxa"/>
          </w:tcPr>
          <w:p w:rsidR="00B41B58" w:rsidRPr="002576E6" w:rsidRDefault="00B41B58" w:rsidP="001742A0">
            <w:pPr>
              <w:tabs>
                <w:tab w:val="left" w:pos="9356"/>
              </w:tabs>
              <w:autoSpaceDE w:val="0"/>
              <w:autoSpaceDN w:val="0"/>
              <w:adjustRightInd w:val="0"/>
              <w:spacing w:line="276" w:lineRule="auto"/>
              <w:ind w:right="51"/>
              <w:rPr>
                <w:rFonts w:ascii="Arial" w:hAnsi="Arial" w:cs="Arial"/>
                <w:sz w:val="24"/>
                <w:szCs w:val="24"/>
              </w:rPr>
            </w:pPr>
          </w:p>
          <w:p w:rsidR="00B41B58" w:rsidRPr="002576E6" w:rsidRDefault="000E27AA" w:rsidP="00FE4C1A">
            <w:pPr>
              <w:tabs>
                <w:tab w:val="left" w:pos="9356"/>
              </w:tabs>
              <w:autoSpaceDE w:val="0"/>
              <w:autoSpaceDN w:val="0"/>
              <w:adjustRightInd w:val="0"/>
              <w:ind w:right="51"/>
              <w:rPr>
                <w:rFonts w:ascii="Arial" w:hAnsi="Arial" w:cs="Arial"/>
                <w:sz w:val="24"/>
                <w:szCs w:val="24"/>
              </w:rPr>
            </w:pPr>
            <w:del w:id="4" w:author="María Teresa Cuadra García" w:date="2015-09-07T19:11:00Z">
              <w:r w:rsidRPr="002576E6" w:rsidDel="002B5A87">
                <w:rPr>
                  <w:rFonts w:ascii="Arial" w:hAnsi="Arial" w:cs="Arial"/>
                  <w:sz w:val="24"/>
                  <w:szCs w:val="24"/>
                </w:rPr>
                <w:delText>Lic. María de Lourdes Lombó Fernández</w:delText>
              </w:r>
            </w:del>
            <w:ins w:id="5" w:author="María Teresa Cuadra García" w:date="2015-09-07T19:11:00Z">
              <w:r w:rsidR="002B5A87" w:rsidRPr="002576E6">
                <w:rPr>
                  <w:rFonts w:ascii="Arial" w:hAnsi="Arial" w:cs="Arial"/>
                  <w:sz w:val="24"/>
                  <w:szCs w:val="24"/>
                </w:rPr>
                <w:t>Mtro. Héctor Manlio Peña</w:t>
              </w:r>
            </w:ins>
          </w:p>
          <w:p w:rsidR="00B41B58" w:rsidRPr="002576E6" w:rsidRDefault="002B5A87" w:rsidP="002B5A87">
            <w:pPr>
              <w:tabs>
                <w:tab w:val="left" w:pos="9356"/>
              </w:tabs>
              <w:autoSpaceDE w:val="0"/>
              <w:autoSpaceDN w:val="0"/>
              <w:adjustRightInd w:val="0"/>
              <w:spacing w:line="276" w:lineRule="auto"/>
              <w:ind w:right="51"/>
              <w:rPr>
                <w:rFonts w:ascii="Arial" w:hAnsi="Arial" w:cs="Arial"/>
                <w:sz w:val="24"/>
                <w:szCs w:val="24"/>
              </w:rPr>
            </w:pPr>
            <w:ins w:id="6" w:author="María Teresa Cuadra García" w:date="2015-09-07T19:20:00Z">
              <w:r w:rsidRPr="002576E6">
                <w:rPr>
                  <w:rFonts w:ascii="Arial" w:hAnsi="Arial" w:cs="Arial"/>
                  <w:sz w:val="24"/>
                  <w:szCs w:val="24"/>
                </w:rPr>
                <w:t xml:space="preserve">Director Ejecutivo </w:t>
              </w:r>
            </w:ins>
            <w:ins w:id="7" w:author="María Teresa Cuadra García" w:date="2015-09-07T19:21:00Z">
              <w:r w:rsidRPr="002576E6">
                <w:rPr>
                  <w:rFonts w:ascii="Arial" w:hAnsi="Arial" w:cs="Arial"/>
                  <w:sz w:val="24"/>
                  <w:szCs w:val="24"/>
                </w:rPr>
                <w:t>d</w:t>
              </w:r>
            </w:ins>
            <w:ins w:id="8" w:author="María Teresa Cuadra García" w:date="2015-09-07T19:20:00Z">
              <w:r w:rsidRPr="002576E6">
                <w:rPr>
                  <w:rFonts w:ascii="Arial" w:hAnsi="Arial" w:cs="Arial"/>
                  <w:sz w:val="24"/>
                  <w:szCs w:val="24"/>
                </w:rPr>
                <w:t xml:space="preserve">e </w:t>
              </w:r>
            </w:ins>
            <w:ins w:id="9" w:author="María Teresa Cuadra García" w:date="2015-09-07T19:21:00Z">
              <w:r w:rsidRPr="002576E6">
                <w:rPr>
                  <w:rFonts w:ascii="Arial" w:hAnsi="Arial" w:cs="Arial"/>
                  <w:sz w:val="24"/>
                  <w:szCs w:val="24"/>
                </w:rPr>
                <w:t>Promoción</w:t>
              </w:r>
            </w:ins>
            <w:ins w:id="10" w:author="María Teresa Cuadra García" w:date="2015-09-07T19:20:00Z">
              <w:r w:rsidRPr="002576E6">
                <w:rPr>
                  <w:rFonts w:ascii="Arial" w:hAnsi="Arial" w:cs="Arial"/>
                  <w:sz w:val="24"/>
                  <w:szCs w:val="24"/>
                </w:rPr>
                <w:t xml:space="preserve"> </w:t>
              </w:r>
            </w:ins>
            <w:ins w:id="11" w:author="María Teresa Cuadra García" w:date="2015-09-07T19:21:00Z">
              <w:r w:rsidRPr="002576E6">
                <w:rPr>
                  <w:rFonts w:ascii="Arial" w:hAnsi="Arial" w:cs="Arial"/>
                  <w:sz w:val="24"/>
                  <w:szCs w:val="24"/>
                </w:rPr>
                <w:t>d</w:t>
              </w:r>
            </w:ins>
            <w:ins w:id="12" w:author="María Teresa Cuadra García" w:date="2015-09-07T19:20:00Z">
              <w:r w:rsidRPr="002576E6">
                <w:rPr>
                  <w:rFonts w:ascii="Arial" w:hAnsi="Arial" w:cs="Arial"/>
                  <w:sz w:val="24"/>
                  <w:szCs w:val="24"/>
                </w:rPr>
                <w:t xml:space="preserve">e Negocios </w:t>
              </w:r>
            </w:ins>
            <w:ins w:id="13" w:author="María Teresa Cuadra García" w:date="2015-09-07T19:21:00Z">
              <w:r w:rsidRPr="002576E6">
                <w:rPr>
                  <w:rFonts w:ascii="Arial" w:hAnsi="Arial" w:cs="Arial"/>
                  <w:sz w:val="24"/>
                  <w:szCs w:val="24"/>
                </w:rPr>
                <w:t>c</w:t>
              </w:r>
            </w:ins>
            <w:ins w:id="14" w:author="María Teresa Cuadra García" w:date="2015-09-07T19:20:00Z">
              <w:r w:rsidRPr="002576E6">
                <w:rPr>
                  <w:rFonts w:ascii="Arial" w:hAnsi="Arial" w:cs="Arial"/>
                  <w:sz w:val="24"/>
                  <w:szCs w:val="24"/>
                </w:rPr>
                <w:t>on Intermediarios Financieros Rurales</w:t>
              </w:r>
            </w:ins>
            <w:del w:id="15" w:author="María Teresa Cuadra García" w:date="2015-09-07T19:20:00Z">
              <w:r w:rsidR="000E27AA" w:rsidRPr="002576E6" w:rsidDel="002B5A87">
                <w:rPr>
                  <w:rFonts w:ascii="Arial" w:hAnsi="Arial" w:cs="Arial"/>
                  <w:sz w:val="24"/>
                  <w:szCs w:val="24"/>
                </w:rPr>
                <w:delText>Encargada del Despacho de los Asuntos de la Dirección Ejecutiva de Programas y Productos</w:delText>
              </w:r>
            </w:del>
          </w:p>
          <w:p w:rsidR="00B41B58" w:rsidRPr="002576E6" w:rsidRDefault="00B41B58" w:rsidP="001742A0">
            <w:pPr>
              <w:tabs>
                <w:tab w:val="left" w:pos="9356"/>
              </w:tabs>
              <w:autoSpaceDE w:val="0"/>
              <w:autoSpaceDN w:val="0"/>
              <w:adjustRightInd w:val="0"/>
              <w:spacing w:line="276" w:lineRule="auto"/>
              <w:ind w:right="51"/>
              <w:rPr>
                <w:rFonts w:ascii="Arial" w:hAnsi="Arial" w:cs="Arial"/>
                <w:sz w:val="24"/>
                <w:szCs w:val="24"/>
              </w:rPr>
            </w:pPr>
          </w:p>
        </w:tc>
        <w:tc>
          <w:tcPr>
            <w:tcW w:w="4536" w:type="dxa"/>
          </w:tcPr>
          <w:p w:rsidR="00B41B58" w:rsidRPr="002576E6" w:rsidRDefault="00B41B58" w:rsidP="00773E98">
            <w:pPr>
              <w:spacing w:line="276" w:lineRule="auto"/>
              <w:rPr>
                <w:rFonts w:ascii="Arial" w:hAnsi="Arial" w:cs="Arial"/>
                <w:sz w:val="24"/>
                <w:szCs w:val="24"/>
              </w:rPr>
            </w:pPr>
          </w:p>
        </w:tc>
      </w:tr>
      <w:tr w:rsidR="00B41B58" w:rsidRPr="002576E6" w:rsidTr="00773E98">
        <w:tc>
          <w:tcPr>
            <w:tcW w:w="4928" w:type="dxa"/>
          </w:tcPr>
          <w:p w:rsidR="00B41B58" w:rsidRPr="002576E6" w:rsidRDefault="00B41B58" w:rsidP="001742A0">
            <w:pPr>
              <w:tabs>
                <w:tab w:val="left" w:pos="9356"/>
              </w:tabs>
              <w:autoSpaceDE w:val="0"/>
              <w:autoSpaceDN w:val="0"/>
              <w:adjustRightInd w:val="0"/>
              <w:spacing w:line="276" w:lineRule="auto"/>
              <w:ind w:right="51"/>
              <w:rPr>
                <w:rFonts w:ascii="Arial" w:eastAsia="Times New Roman" w:hAnsi="Arial" w:cs="Arial"/>
                <w:sz w:val="24"/>
                <w:szCs w:val="24"/>
                <w:lang w:eastAsia="es-MX"/>
              </w:rPr>
            </w:pPr>
          </w:p>
          <w:p w:rsidR="00B41B58" w:rsidRPr="002576E6" w:rsidRDefault="00B41B58" w:rsidP="000E27AA">
            <w:pPr>
              <w:tabs>
                <w:tab w:val="left" w:pos="9356"/>
              </w:tabs>
              <w:autoSpaceDE w:val="0"/>
              <w:autoSpaceDN w:val="0"/>
              <w:adjustRightInd w:val="0"/>
              <w:spacing w:line="276" w:lineRule="auto"/>
              <w:ind w:right="51"/>
              <w:rPr>
                <w:rFonts w:ascii="Arial" w:eastAsia="Times New Roman" w:hAnsi="Arial" w:cs="Arial"/>
                <w:sz w:val="24"/>
                <w:szCs w:val="24"/>
                <w:lang w:eastAsia="es-MX"/>
              </w:rPr>
            </w:pPr>
            <w:r w:rsidRPr="002576E6">
              <w:rPr>
                <w:rFonts w:ascii="Arial" w:hAnsi="Arial" w:cs="Arial"/>
                <w:sz w:val="24"/>
                <w:szCs w:val="24"/>
              </w:rPr>
              <w:t>Lic. Hortencio Guajardo Moncada</w:t>
            </w:r>
          </w:p>
          <w:p w:rsidR="00B41B58" w:rsidRPr="002576E6" w:rsidRDefault="00B41B58" w:rsidP="001742A0">
            <w:pPr>
              <w:tabs>
                <w:tab w:val="left" w:pos="9356"/>
              </w:tabs>
              <w:autoSpaceDE w:val="0"/>
              <w:autoSpaceDN w:val="0"/>
              <w:adjustRightInd w:val="0"/>
              <w:spacing w:line="276" w:lineRule="auto"/>
              <w:ind w:right="51"/>
              <w:rPr>
                <w:rFonts w:ascii="Arial" w:eastAsia="Times New Roman" w:hAnsi="Arial" w:cs="Arial"/>
                <w:sz w:val="24"/>
                <w:szCs w:val="24"/>
                <w:lang w:eastAsia="es-MX"/>
              </w:rPr>
            </w:pPr>
            <w:r w:rsidRPr="002576E6">
              <w:rPr>
                <w:rFonts w:ascii="Arial" w:hAnsi="Arial" w:cs="Arial"/>
                <w:sz w:val="24"/>
                <w:szCs w:val="24"/>
              </w:rPr>
              <w:t>Director Ejecutivo Jurídico</w:t>
            </w:r>
          </w:p>
          <w:p w:rsidR="00B41B58" w:rsidRPr="002576E6" w:rsidRDefault="00B41B58" w:rsidP="001742A0">
            <w:pPr>
              <w:tabs>
                <w:tab w:val="left" w:pos="9356"/>
              </w:tabs>
              <w:autoSpaceDE w:val="0"/>
              <w:autoSpaceDN w:val="0"/>
              <w:adjustRightInd w:val="0"/>
              <w:spacing w:line="276" w:lineRule="auto"/>
              <w:ind w:right="51"/>
              <w:rPr>
                <w:rFonts w:ascii="Arial" w:eastAsia="Times New Roman" w:hAnsi="Arial" w:cs="Arial"/>
                <w:sz w:val="24"/>
                <w:szCs w:val="24"/>
                <w:lang w:eastAsia="es-MX"/>
              </w:rPr>
            </w:pPr>
          </w:p>
        </w:tc>
        <w:tc>
          <w:tcPr>
            <w:tcW w:w="4536" w:type="dxa"/>
          </w:tcPr>
          <w:p w:rsidR="00B41B58" w:rsidRPr="002576E6" w:rsidRDefault="00B41B58" w:rsidP="00773E98">
            <w:pPr>
              <w:spacing w:line="276" w:lineRule="auto"/>
              <w:rPr>
                <w:rFonts w:ascii="Arial" w:hAnsi="Arial" w:cs="Arial"/>
                <w:sz w:val="24"/>
                <w:szCs w:val="24"/>
              </w:rPr>
            </w:pPr>
          </w:p>
        </w:tc>
      </w:tr>
    </w:tbl>
    <w:p w:rsidR="003D567D" w:rsidRPr="002576E6" w:rsidRDefault="003D567D" w:rsidP="00FE4C1A">
      <w:pPr>
        <w:rPr>
          <w:rFonts w:ascii="Arial" w:hAnsi="Arial" w:cs="Arial"/>
          <w:sz w:val="36"/>
          <w:szCs w:val="40"/>
        </w:rPr>
      </w:pPr>
    </w:p>
    <w:p w:rsidR="00230812" w:rsidRPr="002576E6" w:rsidRDefault="003D567D" w:rsidP="00FE4C1A">
      <w:pPr>
        <w:rPr>
          <w:rFonts w:ascii="Arial" w:hAnsi="Arial" w:cs="Arial"/>
          <w:sz w:val="36"/>
          <w:szCs w:val="40"/>
        </w:rPr>
      </w:pPr>
      <w:r w:rsidRPr="002576E6">
        <w:rPr>
          <w:rFonts w:ascii="Arial" w:hAnsi="Arial" w:cs="Arial"/>
          <w:sz w:val="36"/>
          <w:szCs w:val="40"/>
        </w:rPr>
        <w:br w:type="page"/>
      </w:r>
      <w:r w:rsidR="00A021AD" w:rsidRPr="002576E6">
        <w:rPr>
          <w:rFonts w:ascii="Arial" w:hAnsi="Arial" w:cs="Arial"/>
          <w:sz w:val="36"/>
          <w:szCs w:val="40"/>
        </w:rPr>
        <w:lastRenderedPageBreak/>
        <w:t>INDICE</w:t>
      </w:r>
    </w:p>
    <w:p w:rsidR="00A021AD" w:rsidRPr="002576E6" w:rsidRDefault="00A021AD">
      <w:pPr>
        <w:rPr>
          <w:rFonts w:ascii="Arial" w:hAnsi="Arial" w:cs="Arial"/>
          <w:sz w:val="22"/>
          <w:szCs w:val="24"/>
        </w:rPr>
      </w:pPr>
    </w:p>
    <w:p w:rsidR="00B95759" w:rsidRPr="002576E6" w:rsidRDefault="00510213">
      <w:pPr>
        <w:pStyle w:val="TOC1"/>
        <w:rPr>
          <w:rFonts w:ascii="Arial" w:eastAsiaTheme="minorEastAsia" w:hAnsi="Arial" w:cs="Arial"/>
          <w:smallCaps w:val="0"/>
          <w:sz w:val="22"/>
          <w:szCs w:val="22"/>
        </w:rPr>
      </w:pPr>
      <w:r w:rsidRPr="002576E6">
        <w:rPr>
          <w:rFonts w:ascii="Arial" w:hAnsi="Arial" w:cs="Arial"/>
          <w:szCs w:val="24"/>
        </w:rPr>
        <w:fldChar w:fldCharType="begin"/>
      </w:r>
      <w:r w:rsidR="000864C8" w:rsidRPr="002576E6">
        <w:rPr>
          <w:rFonts w:ascii="Arial" w:hAnsi="Arial" w:cs="Arial"/>
          <w:szCs w:val="24"/>
        </w:rPr>
        <w:instrText xml:space="preserve"> TOC \f \t "Chapter,1,FirstHeading,2,SecHeading,3" </w:instrText>
      </w:r>
      <w:r w:rsidRPr="002576E6">
        <w:rPr>
          <w:rFonts w:ascii="Arial" w:hAnsi="Arial" w:cs="Arial"/>
          <w:szCs w:val="24"/>
          <w:rPrChange w:id="16" w:author="María Teresa Cuadra García" w:date="2015-09-07T19:43:00Z">
            <w:rPr>
              <w:rFonts w:ascii="Arial" w:hAnsi="Arial" w:cs="Arial"/>
              <w:szCs w:val="24"/>
            </w:rPr>
          </w:rPrChange>
        </w:rPr>
        <w:fldChar w:fldCharType="separate"/>
      </w:r>
      <w:r w:rsidR="00B95759" w:rsidRPr="002576E6">
        <w:rPr>
          <w:rFonts w:ascii="Arial" w:hAnsi="Arial" w:cs="Arial"/>
        </w:rPr>
        <w:t>I.</w:t>
      </w:r>
      <w:r w:rsidR="00B95759" w:rsidRPr="002576E6">
        <w:rPr>
          <w:rFonts w:ascii="Arial" w:eastAsiaTheme="minorEastAsia" w:hAnsi="Arial" w:cs="Arial"/>
          <w:smallCaps w:val="0"/>
          <w:sz w:val="22"/>
          <w:szCs w:val="22"/>
        </w:rPr>
        <w:tab/>
      </w:r>
      <w:r w:rsidR="00B95759" w:rsidRPr="002576E6">
        <w:rPr>
          <w:rFonts w:ascii="Arial" w:hAnsi="Arial" w:cs="Arial"/>
        </w:rPr>
        <w:t>Objetivo</w:t>
      </w:r>
      <w:r w:rsidR="00B95759" w:rsidRPr="002576E6">
        <w:rPr>
          <w:rFonts w:ascii="Arial" w:hAnsi="Arial" w:cs="Arial"/>
        </w:rPr>
        <w:tab/>
      </w:r>
      <w:r w:rsidR="00B95759" w:rsidRPr="00061568">
        <w:rPr>
          <w:rFonts w:ascii="Arial" w:hAnsi="Arial" w:cs="Arial"/>
        </w:rPr>
        <w:fldChar w:fldCharType="begin"/>
      </w:r>
      <w:r w:rsidR="00B95759" w:rsidRPr="002576E6">
        <w:rPr>
          <w:rFonts w:ascii="Arial" w:hAnsi="Arial" w:cs="Arial"/>
        </w:rPr>
        <w:instrText xml:space="preserve"> PAGEREF _Toc404335495 \h </w:instrText>
      </w:r>
      <w:r w:rsidR="00B95759" w:rsidRPr="00061568">
        <w:rPr>
          <w:rFonts w:ascii="Arial" w:hAnsi="Arial" w:cs="Arial"/>
        </w:rPr>
      </w:r>
      <w:r w:rsidR="00B95759" w:rsidRPr="00061568">
        <w:rPr>
          <w:rFonts w:ascii="Arial" w:hAnsi="Arial" w:cs="Arial"/>
          <w:rPrChange w:id="17" w:author="María Teresa Cuadra García" w:date="2015-09-07T19:43:00Z">
            <w:rPr>
              <w:rFonts w:ascii="Arial" w:hAnsi="Arial" w:cs="Arial"/>
            </w:rPr>
          </w:rPrChange>
        </w:rPr>
        <w:fldChar w:fldCharType="separate"/>
      </w:r>
      <w:r w:rsidR="00A93B31" w:rsidRPr="002576E6">
        <w:rPr>
          <w:rFonts w:ascii="Arial" w:hAnsi="Arial" w:cs="Arial"/>
        </w:rPr>
        <w:t>4</w:t>
      </w:r>
      <w:r w:rsidR="00B95759" w:rsidRPr="00061568">
        <w:rPr>
          <w:rFonts w:ascii="Arial" w:hAnsi="Arial" w:cs="Arial"/>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II.</w:t>
      </w:r>
      <w:r w:rsidRPr="002576E6">
        <w:rPr>
          <w:rFonts w:ascii="Arial" w:eastAsiaTheme="minorEastAsia" w:hAnsi="Arial" w:cs="Arial"/>
          <w:smallCaps w:val="0"/>
          <w:sz w:val="22"/>
          <w:szCs w:val="22"/>
        </w:rPr>
        <w:tab/>
      </w:r>
      <w:r w:rsidRPr="002576E6">
        <w:rPr>
          <w:rFonts w:ascii="Arial" w:hAnsi="Arial" w:cs="Arial"/>
        </w:rPr>
        <w:t>Definiciones</w:t>
      </w:r>
      <w:r w:rsidRPr="002576E6">
        <w:rPr>
          <w:rFonts w:ascii="Arial" w:hAnsi="Arial" w:cs="Arial"/>
        </w:rPr>
        <w:tab/>
      </w:r>
      <w:r w:rsidRPr="002576E6">
        <w:rPr>
          <w:rFonts w:ascii="Arial" w:hAnsi="Arial" w:cs="Arial"/>
          <w:rPrChange w:id="18" w:author="María Teresa Cuadra García" w:date="2015-09-07T19:43:00Z">
            <w:rPr>
              <w:rFonts w:ascii="Arial" w:hAnsi="Arial" w:cs="Arial"/>
            </w:rPr>
          </w:rPrChange>
        </w:rPr>
        <w:fldChar w:fldCharType="begin"/>
      </w:r>
      <w:r w:rsidRPr="002576E6">
        <w:rPr>
          <w:rFonts w:ascii="Arial" w:hAnsi="Arial" w:cs="Arial"/>
        </w:rPr>
        <w:instrText xml:space="preserve"> PAGEREF _Toc404335496 \h </w:instrText>
      </w:r>
      <w:r w:rsidRPr="002576E6">
        <w:rPr>
          <w:rFonts w:ascii="Arial" w:hAnsi="Arial" w:cs="Arial"/>
          <w:rPrChange w:id="19" w:author="María Teresa Cuadra García" w:date="2015-09-07T19:43:00Z">
            <w:rPr>
              <w:rFonts w:ascii="Arial" w:hAnsi="Arial" w:cs="Arial"/>
            </w:rPr>
          </w:rPrChange>
        </w:rPr>
      </w:r>
      <w:r w:rsidRPr="002576E6">
        <w:rPr>
          <w:rFonts w:ascii="Arial" w:hAnsi="Arial" w:cs="Arial"/>
          <w:rPrChange w:id="20" w:author="María Teresa Cuadra García" w:date="2015-09-07T19:43:00Z">
            <w:rPr>
              <w:rFonts w:ascii="Arial" w:hAnsi="Arial" w:cs="Arial"/>
            </w:rPr>
          </w:rPrChange>
        </w:rPr>
        <w:fldChar w:fldCharType="separate"/>
      </w:r>
      <w:r w:rsidR="00A93B31" w:rsidRPr="002576E6">
        <w:rPr>
          <w:rFonts w:ascii="Arial" w:hAnsi="Arial" w:cs="Arial"/>
        </w:rPr>
        <w:t>4</w:t>
      </w:r>
      <w:r w:rsidRPr="002576E6">
        <w:rPr>
          <w:rFonts w:ascii="Arial" w:hAnsi="Arial" w:cs="Arial"/>
          <w:rPrChange w:id="21"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III.</w:t>
      </w:r>
      <w:r w:rsidRPr="002576E6">
        <w:rPr>
          <w:rFonts w:ascii="Arial" w:eastAsiaTheme="minorEastAsia" w:hAnsi="Arial" w:cs="Arial"/>
          <w:smallCaps w:val="0"/>
          <w:sz w:val="22"/>
          <w:szCs w:val="22"/>
        </w:rPr>
        <w:tab/>
      </w:r>
      <w:r w:rsidRPr="002576E6">
        <w:rPr>
          <w:rFonts w:ascii="Arial" w:hAnsi="Arial" w:cs="Arial"/>
        </w:rPr>
        <w:t>Objetivo y costos del Programa</w:t>
      </w:r>
      <w:r w:rsidRPr="002576E6">
        <w:rPr>
          <w:rFonts w:ascii="Arial" w:hAnsi="Arial" w:cs="Arial"/>
        </w:rPr>
        <w:tab/>
      </w:r>
      <w:r w:rsidRPr="002576E6">
        <w:rPr>
          <w:rFonts w:ascii="Arial" w:hAnsi="Arial" w:cs="Arial"/>
          <w:rPrChange w:id="22" w:author="María Teresa Cuadra García" w:date="2015-09-07T19:43:00Z">
            <w:rPr>
              <w:rFonts w:ascii="Arial" w:hAnsi="Arial" w:cs="Arial"/>
            </w:rPr>
          </w:rPrChange>
        </w:rPr>
        <w:fldChar w:fldCharType="begin"/>
      </w:r>
      <w:r w:rsidRPr="002576E6">
        <w:rPr>
          <w:rFonts w:ascii="Arial" w:hAnsi="Arial" w:cs="Arial"/>
        </w:rPr>
        <w:instrText xml:space="preserve"> PAGEREF _Toc404335497 \h </w:instrText>
      </w:r>
      <w:r w:rsidRPr="002576E6">
        <w:rPr>
          <w:rFonts w:ascii="Arial" w:hAnsi="Arial" w:cs="Arial"/>
          <w:rPrChange w:id="23" w:author="María Teresa Cuadra García" w:date="2015-09-07T19:43:00Z">
            <w:rPr>
              <w:rFonts w:ascii="Arial" w:hAnsi="Arial" w:cs="Arial"/>
            </w:rPr>
          </w:rPrChange>
        </w:rPr>
      </w:r>
      <w:r w:rsidRPr="002576E6">
        <w:rPr>
          <w:rFonts w:ascii="Arial" w:hAnsi="Arial" w:cs="Arial"/>
          <w:rPrChange w:id="24" w:author="María Teresa Cuadra García" w:date="2015-09-07T19:43:00Z">
            <w:rPr>
              <w:rFonts w:ascii="Arial" w:hAnsi="Arial" w:cs="Arial"/>
            </w:rPr>
          </w:rPrChange>
        </w:rPr>
        <w:fldChar w:fldCharType="separate"/>
      </w:r>
      <w:r w:rsidR="00A93B31" w:rsidRPr="002576E6">
        <w:rPr>
          <w:rFonts w:ascii="Arial" w:hAnsi="Arial" w:cs="Arial"/>
        </w:rPr>
        <w:t>6</w:t>
      </w:r>
      <w:r w:rsidRPr="002576E6">
        <w:rPr>
          <w:rFonts w:ascii="Arial" w:hAnsi="Arial" w:cs="Arial"/>
          <w:rPrChange w:id="25"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IV.</w:t>
      </w:r>
      <w:r w:rsidRPr="002576E6">
        <w:rPr>
          <w:rFonts w:ascii="Arial" w:eastAsiaTheme="minorEastAsia" w:hAnsi="Arial" w:cs="Arial"/>
          <w:smallCaps w:val="0"/>
          <w:sz w:val="22"/>
          <w:szCs w:val="22"/>
        </w:rPr>
        <w:tab/>
      </w:r>
      <w:r w:rsidRPr="002576E6">
        <w:rPr>
          <w:rFonts w:ascii="Arial" w:hAnsi="Arial" w:cs="Arial"/>
        </w:rPr>
        <w:t>Uso de Recursos</w:t>
      </w:r>
      <w:r w:rsidRPr="002576E6">
        <w:rPr>
          <w:rFonts w:ascii="Arial" w:hAnsi="Arial" w:cs="Arial"/>
        </w:rPr>
        <w:tab/>
      </w:r>
      <w:r w:rsidRPr="002576E6">
        <w:rPr>
          <w:rFonts w:ascii="Arial" w:hAnsi="Arial" w:cs="Arial"/>
          <w:rPrChange w:id="26" w:author="María Teresa Cuadra García" w:date="2015-09-07T19:43:00Z">
            <w:rPr>
              <w:rFonts w:ascii="Arial" w:hAnsi="Arial" w:cs="Arial"/>
            </w:rPr>
          </w:rPrChange>
        </w:rPr>
        <w:fldChar w:fldCharType="begin"/>
      </w:r>
      <w:r w:rsidRPr="002576E6">
        <w:rPr>
          <w:rFonts w:ascii="Arial" w:hAnsi="Arial" w:cs="Arial"/>
        </w:rPr>
        <w:instrText xml:space="preserve"> PAGEREF _Toc404335498 \h </w:instrText>
      </w:r>
      <w:r w:rsidRPr="002576E6">
        <w:rPr>
          <w:rFonts w:ascii="Arial" w:hAnsi="Arial" w:cs="Arial"/>
          <w:rPrChange w:id="27" w:author="María Teresa Cuadra García" w:date="2015-09-07T19:43:00Z">
            <w:rPr>
              <w:rFonts w:ascii="Arial" w:hAnsi="Arial" w:cs="Arial"/>
            </w:rPr>
          </w:rPrChange>
        </w:rPr>
      </w:r>
      <w:r w:rsidRPr="002576E6">
        <w:rPr>
          <w:rFonts w:ascii="Arial" w:hAnsi="Arial" w:cs="Arial"/>
          <w:rPrChange w:id="28" w:author="María Teresa Cuadra García" w:date="2015-09-07T19:43:00Z">
            <w:rPr>
              <w:rFonts w:ascii="Arial" w:hAnsi="Arial" w:cs="Arial"/>
            </w:rPr>
          </w:rPrChange>
        </w:rPr>
        <w:fldChar w:fldCharType="separate"/>
      </w:r>
      <w:r w:rsidR="00A93B31" w:rsidRPr="002576E6">
        <w:rPr>
          <w:rFonts w:ascii="Arial" w:hAnsi="Arial" w:cs="Arial"/>
        </w:rPr>
        <w:t>7</w:t>
      </w:r>
      <w:r w:rsidRPr="002576E6">
        <w:rPr>
          <w:rFonts w:ascii="Arial" w:hAnsi="Arial" w:cs="Arial"/>
          <w:rPrChange w:id="29"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V.</w:t>
      </w:r>
      <w:r w:rsidRPr="002576E6">
        <w:rPr>
          <w:rFonts w:ascii="Arial" w:eastAsiaTheme="minorEastAsia" w:hAnsi="Arial" w:cs="Arial"/>
          <w:smallCaps w:val="0"/>
          <w:sz w:val="22"/>
          <w:szCs w:val="22"/>
        </w:rPr>
        <w:tab/>
      </w:r>
      <w:r w:rsidRPr="002576E6">
        <w:rPr>
          <w:rFonts w:ascii="Arial" w:hAnsi="Arial" w:cs="Arial"/>
        </w:rPr>
        <w:t>Restricciones en el Uso de Recursos del Programa</w:t>
      </w:r>
      <w:r w:rsidRPr="002576E6">
        <w:rPr>
          <w:rFonts w:ascii="Arial" w:hAnsi="Arial" w:cs="Arial"/>
        </w:rPr>
        <w:tab/>
      </w:r>
      <w:r w:rsidRPr="002576E6">
        <w:rPr>
          <w:rFonts w:ascii="Arial" w:hAnsi="Arial" w:cs="Arial"/>
          <w:rPrChange w:id="30" w:author="María Teresa Cuadra García" w:date="2015-09-07T19:43:00Z">
            <w:rPr>
              <w:rFonts w:ascii="Arial" w:hAnsi="Arial" w:cs="Arial"/>
            </w:rPr>
          </w:rPrChange>
        </w:rPr>
        <w:fldChar w:fldCharType="begin"/>
      </w:r>
      <w:r w:rsidRPr="002576E6">
        <w:rPr>
          <w:rFonts w:ascii="Arial" w:hAnsi="Arial" w:cs="Arial"/>
        </w:rPr>
        <w:instrText xml:space="preserve"> PAGEREF _Toc404335499 \h </w:instrText>
      </w:r>
      <w:r w:rsidRPr="002576E6">
        <w:rPr>
          <w:rFonts w:ascii="Arial" w:hAnsi="Arial" w:cs="Arial"/>
          <w:rPrChange w:id="31" w:author="María Teresa Cuadra García" w:date="2015-09-07T19:43:00Z">
            <w:rPr>
              <w:rFonts w:ascii="Arial" w:hAnsi="Arial" w:cs="Arial"/>
            </w:rPr>
          </w:rPrChange>
        </w:rPr>
      </w:r>
      <w:r w:rsidRPr="002576E6">
        <w:rPr>
          <w:rFonts w:ascii="Arial" w:hAnsi="Arial" w:cs="Arial"/>
          <w:rPrChange w:id="32" w:author="María Teresa Cuadra García" w:date="2015-09-07T19:43:00Z">
            <w:rPr>
              <w:rFonts w:ascii="Arial" w:hAnsi="Arial" w:cs="Arial"/>
            </w:rPr>
          </w:rPrChange>
        </w:rPr>
        <w:fldChar w:fldCharType="separate"/>
      </w:r>
      <w:r w:rsidR="00A93B31" w:rsidRPr="002576E6">
        <w:rPr>
          <w:rFonts w:ascii="Arial" w:hAnsi="Arial" w:cs="Arial"/>
        </w:rPr>
        <w:t>9</w:t>
      </w:r>
      <w:r w:rsidRPr="002576E6">
        <w:rPr>
          <w:rFonts w:ascii="Arial" w:hAnsi="Arial" w:cs="Arial"/>
          <w:rPrChange w:id="33"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VI.</w:t>
      </w:r>
      <w:r w:rsidRPr="002576E6">
        <w:rPr>
          <w:rFonts w:ascii="Arial" w:eastAsiaTheme="minorEastAsia" w:hAnsi="Arial" w:cs="Arial"/>
          <w:smallCaps w:val="0"/>
          <w:sz w:val="22"/>
          <w:szCs w:val="22"/>
        </w:rPr>
        <w:tab/>
      </w:r>
      <w:r w:rsidRPr="002576E6">
        <w:rPr>
          <w:rFonts w:ascii="Arial" w:hAnsi="Arial" w:cs="Arial"/>
        </w:rPr>
        <w:t>Mecanismos de Desembolso de los Recursos del Programa</w:t>
      </w:r>
      <w:r w:rsidRPr="002576E6">
        <w:rPr>
          <w:rFonts w:ascii="Arial" w:hAnsi="Arial" w:cs="Arial"/>
        </w:rPr>
        <w:tab/>
      </w:r>
      <w:r w:rsidRPr="002576E6">
        <w:rPr>
          <w:rFonts w:ascii="Arial" w:hAnsi="Arial" w:cs="Arial"/>
          <w:rPrChange w:id="34" w:author="María Teresa Cuadra García" w:date="2015-09-07T19:43:00Z">
            <w:rPr>
              <w:rFonts w:ascii="Arial" w:hAnsi="Arial" w:cs="Arial"/>
            </w:rPr>
          </w:rPrChange>
        </w:rPr>
        <w:fldChar w:fldCharType="begin"/>
      </w:r>
      <w:r w:rsidRPr="002576E6">
        <w:rPr>
          <w:rFonts w:ascii="Arial" w:hAnsi="Arial" w:cs="Arial"/>
        </w:rPr>
        <w:instrText xml:space="preserve"> PAGEREF _Toc404335500 \h </w:instrText>
      </w:r>
      <w:r w:rsidRPr="002576E6">
        <w:rPr>
          <w:rFonts w:ascii="Arial" w:hAnsi="Arial" w:cs="Arial"/>
          <w:rPrChange w:id="35" w:author="María Teresa Cuadra García" w:date="2015-09-07T19:43:00Z">
            <w:rPr>
              <w:rFonts w:ascii="Arial" w:hAnsi="Arial" w:cs="Arial"/>
            </w:rPr>
          </w:rPrChange>
        </w:rPr>
      </w:r>
      <w:r w:rsidRPr="002576E6">
        <w:rPr>
          <w:rFonts w:ascii="Arial" w:hAnsi="Arial" w:cs="Arial"/>
          <w:rPrChange w:id="36" w:author="María Teresa Cuadra García" w:date="2015-09-07T19:43:00Z">
            <w:rPr>
              <w:rFonts w:ascii="Arial" w:hAnsi="Arial" w:cs="Arial"/>
            </w:rPr>
          </w:rPrChange>
        </w:rPr>
        <w:fldChar w:fldCharType="separate"/>
      </w:r>
      <w:r w:rsidR="00A93B31" w:rsidRPr="002576E6">
        <w:rPr>
          <w:rFonts w:ascii="Arial" w:hAnsi="Arial" w:cs="Arial"/>
        </w:rPr>
        <w:t>10</w:t>
      </w:r>
      <w:r w:rsidRPr="002576E6">
        <w:rPr>
          <w:rFonts w:ascii="Arial" w:hAnsi="Arial" w:cs="Arial"/>
          <w:rPrChange w:id="37"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VII.</w:t>
      </w:r>
      <w:r w:rsidRPr="002576E6">
        <w:rPr>
          <w:rFonts w:ascii="Arial" w:eastAsiaTheme="minorEastAsia" w:hAnsi="Arial" w:cs="Arial"/>
          <w:smallCaps w:val="0"/>
          <w:sz w:val="22"/>
          <w:szCs w:val="22"/>
        </w:rPr>
        <w:tab/>
      </w:r>
      <w:r w:rsidRPr="002576E6">
        <w:rPr>
          <w:rFonts w:ascii="Arial" w:hAnsi="Arial" w:cs="Arial"/>
        </w:rPr>
        <w:t>Estados financieros</w:t>
      </w:r>
      <w:r w:rsidRPr="002576E6">
        <w:rPr>
          <w:rFonts w:ascii="Arial" w:hAnsi="Arial" w:cs="Arial"/>
        </w:rPr>
        <w:tab/>
      </w:r>
      <w:r w:rsidRPr="002576E6">
        <w:rPr>
          <w:rFonts w:ascii="Arial" w:hAnsi="Arial" w:cs="Arial"/>
          <w:rPrChange w:id="38" w:author="María Teresa Cuadra García" w:date="2015-09-07T19:43:00Z">
            <w:rPr>
              <w:rFonts w:ascii="Arial" w:hAnsi="Arial" w:cs="Arial"/>
            </w:rPr>
          </w:rPrChange>
        </w:rPr>
        <w:fldChar w:fldCharType="begin"/>
      </w:r>
      <w:r w:rsidRPr="002576E6">
        <w:rPr>
          <w:rFonts w:ascii="Arial" w:hAnsi="Arial" w:cs="Arial"/>
        </w:rPr>
        <w:instrText xml:space="preserve"> PAGEREF _Toc404335501 \h </w:instrText>
      </w:r>
      <w:r w:rsidRPr="002576E6">
        <w:rPr>
          <w:rFonts w:ascii="Arial" w:hAnsi="Arial" w:cs="Arial"/>
          <w:rPrChange w:id="39" w:author="María Teresa Cuadra García" w:date="2015-09-07T19:43:00Z">
            <w:rPr>
              <w:rFonts w:ascii="Arial" w:hAnsi="Arial" w:cs="Arial"/>
            </w:rPr>
          </w:rPrChange>
        </w:rPr>
      </w:r>
      <w:r w:rsidRPr="002576E6">
        <w:rPr>
          <w:rFonts w:ascii="Arial" w:hAnsi="Arial" w:cs="Arial"/>
          <w:rPrChange w:id="40" w:author="María Teresa Cuadra García" w:date="2015-09-07T19:43:00Z">
            <w:rPr>
              <w:rFonts w:ascii="Arial" w:hAnsi="Arial" w:cs="Arial"/>
            </w:rPr>
          </w:rPrChange>
        </w:rPr>
        <w:fldChar w:fldCharType="separate"/>
      </w:r>
      <w:r w:rsidR="00A93B31" w:rsidRPr="002576E6">
        <w:rPr>
          <w:rFonts w:ascii="Arial" w:hAnsi="Arial" w:cs="Arial"/>
        </w:rPr>
        <w:t>12</w:t>
      </w:r>
      <w:r w:rsidRPr="002576E6">
        <w:rPr>
          <w:rFonts w:ascii="Arial" w:hAnsi="Arial" w:cs="Arial"/>
          <w:rPrChange w:id="41"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VIII.</w:t>
      </w:r>
      <w:r w:rsidRPr="002576E6">
        <w:rPr>
          <w:rFonts w:ascii="Arial" w:eastAsiaTheme="minorEastAsia" w:hAnsi="Arial" w:cs="Arial"/>
          <w:smallCaps w:val="0"/>
          <w:sz w:val="22"/>
          <w:szCs w:val="22"/>
        </w:rPr>
        <w:tab/>
      </w:r>
      <w:r w:rsidRPr="002576E6">
        <w:rPr>
          <w:rFonts w:ascii="Arial" w:hAnsi="Arial" w:cs="Arial"/>
        </w:rPr>
        <w:t>Disposiciones de Seguimiento y evaluación</w:t>
      </w:r>
      <w:r w:rsidRPr="002576E6">
        <w:rPr>
          <w:rFonts w:ascii="Arial" w:hAnsi="Arial" w:cs="Arial"/>
        </w:rPr>
        <w:tab/>
      </w:r>
      <w:r w:rsidRPr="002576E6">
        <w:rPr>
          <w:rFonts w:ascii="Arial" w:hAnsi="Arial" w:cs="Arial"/>
          <w:rPrChange w:id="42" w:author="María Teresa Cuadra García" w:date="2015-09-07T19:43:00Z">
            <w:rPr>
              <w:rFonts w:ascii="Arial" w:hAnsi="Arial" w:cs="Arial"/>
            </w:rPr>
          </w:rPrChange>
        </w:rPr>
        <w:fldChar w:fldCharType="begin"/>
      </w:r>
      <w:r w:rsidRPr="002576E6">
        <w:rPr>
          <w:rFonts w:ascii="Arial" w:hAnsi="Arial" w:cs="Arial"/>
        </w:rPr>
        <w:instrText xml:space="preserve"> PAGEREF _Toc404335502 \h </w:instrText>
      </w:r>
      <w:r w:rsidRPr="002576E6">
        <w:rPr>
          <w:rFonts w:ascii="Arial" w:hAnsi="Arial" w:cs="Arial"/>
          <w:rPrChange w:id="43" w:author="María Teresa Cuadra García" w:date="2015-09-07T19:43:00Z">
            <w:rPr>
              <w:rFonts w:ascii="Arial" w:hAnsi="Arial" w:cs="Arial"/>
            </w:rPr>
          </w:rPrChange>
        </w:rPr>
      </w:r>
      <w:r w:rsidRPr="002576E6">
        <w:rPr>
          <w:rFonts w:ascii="Arial" w:hAnsi="Arial" w:cs="Arial"/>
          <w:rPrChange w:id="44" w:author="María Teresa Cuadra García" w:date="2015-09-07T19:43:00Z">
            <w:rPr>
              <w:rFonts w:ascii="Arial" w:hAnsi="Arial" w:cs="Arial"/>
            </w:rPr>
          </w:rPrChange>
        </w:rPr>
        <w:fldChar w:fldCharType="separate"/>
      </w:r>
      <w:r w:rsidR="00A93B31" w:rsidRPr="002576E6">
        <w:rPr>
          <w:rFonts w:ascii="Arial" w:hAnsi="Arial" w:cs="Arial"/>
        </w:rPr>
        <w:t>13</w:t>
      </w:r>
      <w:r w:rsidRPr="002576E6">
        <w:rPr>
          <w:rFonts w:ascii="Arial" w:hAnsi="Arial" w:cs="Arial"/>
          <w:rPrChange w:id="45"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IX.</w:t>
      </w:r>
      <w:r w:rsidRPr="002576E6">
        <w:rPr>
          <w:rFonts w:ascii="Arial" w:eastAsiaTheme="minorEastAsia" w:hAnsi="Arial" w:cs="Arial"/>
          <w:smallCaps w:val="0"/>
          <w:sz w:val="22"/>
          <w:szCs w:val="22"/>
        </w:rPr>
        <w:tab/>
      </w:r>
      <w:r w:rsidRPr="002576E6">
        <w:rPr>
          <w:rFonts w:ascii="Arial" w:hAnsi="Arial" w:cs="Arial"/>
        </w:rPr>
        <w:t>Estructura Operativa-Administrativa del programa</w:t>
      </w:r>
      <w:r w:rsidRPr="002576E6">
        <w:rPr>
          <w:rFonts w:ascii="Arial" w:hAnsi="Arial" w:cs="Arial"/>
        </w:rPr>
        <w:tab/>
      </w:r>
      <w:r w:rsidRPr="002576E6">
        <w:rPr>
          <w:rFonts w:ascii="Arial" w:hAnsi="Arial" w:cs="Arial"/>
          <w:rPrChange w:id="46" w:author="María Teresa Cuadra García" w:date="2015-09-07T19:43:00Z">
            <w:rPr>
              <w:rFonts w:ascii="Arial" w:hAnsi="Arial" w:cs="Arial"/>
            </w:rPr>
          </w:rPrChange>
        </w:rPr>
        <w:fldChar w:fldCharType="begin"/>
      </w:r>
      <w:r w:rsidRPr="002576E6">
        <w:rPr>
          <w:rFonts w:ascii="Arial" w:hAnsi="Arial" w:cs="Arial"/>
        </w:rPr>
        <w:instrText xml:space="preserve"> PAGEREF _Toc404335503 \h </w:instrText>
      </w:r>
      <w:r w:rsidRPr="002576E6">
        <w:rPr>
          <w:rFonts w:ascii="Arial" w:hAnsi="Arial" w:cs="Arial"/>
          <w:rPrChange w:id="47" w:author="María Teresa Cuadra García" w:date="2015-09-07T19:43:00Z">
            <w:rPr>
              <w:rFonts w:ascii="Arial" w:hAnsi="Arial" w:cs="Arial"/>
            </w:rPr>
          </w:rPrChange>
        </w:rPr>
      </w:r>
      <w:r w:rsidRPr="002576E6">
        <w:rPr>
          <w:rFonts w:ascii="Arial" w:hAnsi="Arial" w:cs="Arial"/>
          <w:rPrChange w:id="48" w:author="María Teresa Cuadra García" w:date="2015-09-07T19:43:00Z">
            <w:rPr>
              <w:rFonts w:ascii="Arial" w:hAnsi="Arial" w:cs="Arial"/>
            </w:rPr>
          </w:rPrChange>
        </w:rPr>
        <w:fldChar w:fldCharType="separate"/>
      </w:r>
      <w:r w:rsidR="00A93B31" w:rsidRPr="002576E6">
        <w:rPr>
          <w:rFonts w:ascii="Arial" w:hAnsi="Arial" w:cs="Arial"/>
        </w:rPr>
        <w:t>13</w:t>
      </w:r>
      <w:r w:rsidRPr="002576E6">
        <w:rPr>
          <w:rFonts w:ascii="Arial" w:hAnsi="Arial" w:cs="Arial"/>
          <w:rPrChange w:id="49"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X.</w:t>
      </w:r>
      <w:r w:rsidRPr="002576E6">
        <w:rPr>
          <w:rFonts w:ascii="Arial" w:eastAsiaTheme="minorEastAsia" w:hAnsi="Arial" w:cs="Arial"/>
          <w:smallCaps w:val="0"/>
          <w:sz w:val="22"/>
          <w:szCs w:val="22"/>
        </w:rPr>
        <w:tab/>
      </w:r>
      <w:r w:rsidRPr="002576E6">
        <w:rPr>
          <w:rFonts w:ascii="Arial" w:hAnsi="Arial" w:cs="Arial"/>
        </w:rPr>
        <w:t>Requerimientos Ambientales y Sociales</w:t>
      </w:r>
      <w:r w:rsidRPr="002576E6">
        <w:rPr>
          <w:rFonts w:ascii="Arial" w:hAnsi="Arial" w:cs="Arial"/>
        </w:rPr>
        <w:tab/>
      </w:r>
      <w:r w:rsidRPr="002576E6">
        <w:rPr>
          <w:rFonts w:ascii="Arial" w:hAnsi="Arial" w:cs="Arial"/>
          <w:rPrChange w:id="50" w:author="María Teresa Cuadra García" w:date="2015-09-07T19:43:00Z">
            <w:rPr>
              <w:rFonts w:ascii="Arial" w:hAnsi="Arial" w:cs="Arial"/>
            </w:rPr>
          </w:rPrChange>
        </w:rPr>
        <w:fldChar w:fldCharType="begin"/>
      </w:r>
      <w:r w:rsidRPr="002576E6">
        <w:rPr>
          <w:rFonts w:ascii="Arial" w:hAnsi="Arial" w:cs="Arial"/>
        </w:rPr>
        <w:instrText xml:space="preserve"> PAGEREF _Toc404335504 \h </w:instrText>
      </w:r>
      <w:r w:rsidRPr="002576E6">
        <w:rPr>
          <w:rFonts w:ascii="Arial" w:hAnsi="Arial" w:cs="Arial"/>
          <w:rPrChange w:id="51" w:author="María Teresa Cuadra García" w:date="2015-09-07T19:43:00Z">
            <w:rPr>
              <w:rFonts w:ascii="Arial" w:hAnsi="Arial" w:cs="Arial"/>
            </w:rPr>
          </w:rPrChange>
        </w:rPr>
      </w:r>
      <w:r w:rsidRPr="002576E6">
        <w:rPr>
          <w:rFonts w:ascii="Arial" w:hAnsi="Arial" w:cs="Arial"/>
          <w:rPrChange w:id="52" w:author="María Teresa Cuadra García" w:date="2015-09-07T19:43:00Z">
            <w:rPr>
              <w:rFonts w:ascii="Arial" w:hAnsi="Arial" w:cs="Arial"/>
            </w:rPr>
          </w:rPrChange>
        </w:rPr>
        <w:fldChar w:fldCharType="separate"/>
      </w:r>
      <w:r w:rsidR="00A93B31" w:rsidRPr="002576E6">
        <w:rPr>
          <w:rFonts w:ascii="Arial" w:hAnsi="Arial" w:cs="Arial"/>
        </w:rPr>
        <w:t>16</w:t>
      </w:r>
      <w:r w:rsidRPr="002576E6">
        <w:rPr>
          <w:rFonts w:ascii="Arial" w:hAnsi="Arial" w:cs="Arial"/>
          <w:rPrChange w:id="53" w:author="María Teresa Cuadra García" w:date="2015-09-07T19:43:00Z">
            <w:rPr>
              <w:rFonts w:ascii="Arial" w:hAnsi="Arial" w:cs="Arial"/>
            </w:rPr>
          </w:rPrChange>
        </w:rPr>
        <w:fldChar w:fldCharType="end"/>
      </w:r>
    </w:p>
    <w:p w:rsidR="00B95759" w:rsidRPr="002576E6" w:rsidRDefault="00B95759">
      <w:pPr>
        <w:pStyle w:val="TOC1"/>
        <w:rPr>
          <w:rFonts w:ascii="Arial" w:eastAsiaTheme="minorEastAsia" w:hAnsi="Arial" w:cs="Arial"/>
          <w:smallCaps w:val="0"/>
          <w:sz w:val="22"/>
          <w:szCs w:val="22"/>
        </w:rPr>
      </w:pPr>
      <w:r w:rsidRPr="002576E6">
        <w:rPr>
          <w:rFonts w:ascii="Arial" w:hAnsi="Arial" w:cs="Arial"/>
        </w:rPr>
        <w:t>XI.</w:t>
      </w:r>
      <w:r w:rsidRPr="002576E6">
        <w:rPr>
          <w:rFonts w:ascii="Arial" w:eastAsiaTheme="minorEastAsia" w:hAnsi="Arial" w:cs="Arial"/>
          <w:smallCaps w:val="0"/>
          <w:sz w:val="22"/>
          <w:szCs w:val="22"/>
        </w:rPr>
        <w:tab/>
      </w:r>
      <w:r w:rsidRPr="002576E6">
        <w:rPr>
          <w:rFonts w:ascii="Arial" w:hAnsi="Arial" w:cs="Arial"/>
        </w:rPr>
        <w:t>Modificaciones Al Reglamento</w:t>
      </w:r>
      <w:r w:rsidRPr="002576E6">
        <w:rPr>
          <w:rFonts w:ascii="Arial" w:hAnsi="Arial" w:cs="Arial"/>
        </w:rPr>
        <w:tab/>
      </w:r>
      <w:r w:rsidRPr="002576E6">
        <w:rPr>
          <w:rFonts w:ascii="Arial" w:hAnsi="Arial" w:cs="Arial"/>
          <w:rPrChange w:id="54" w:author="María Teresa Cuadra García" w:date="2015-09-07T19:43:00Z">
            <w:rPr>
              <w:rFonts w:ascii="Arial" w:hAnsi="Arial" w:cs="Arial"/>
            </w:rPr>
          </w:rPrChange>
        </w:rPr>
        <w:fldChar w:fldCharType="begin"/>
      </w:r>
      <w:r w:rsidRPr="002576E6">
        <w:rPr>
          <w:rFonts w:ascii="Arial" w:hAnsi="Arial" w:cs="Arial"/>
        </w:rPr>
        <w:instrText xml:space="preserve"> PAGEREF _Toc404335505 \h </w:instrText>
      </w:r>
      <w:r w:rsidRPr="002576E6">
        <w:rPr>
          <w:rFonts w:ascii="Arial" w:hAnsi="Arial" w:cs="Arial"/>
          <w:rPrChange w:id="55" w:author="María Teresa Cuadra García" w:date="2015-09-07T19:43:00Z">
            <w:rPr>
              <w:rFonts w:ascii="Arial" w:hAnsi="Arial" w:cs="Arial"/>
            </w:rPr>
          </w:rPrChange>
        </w:rPr>
      </w:r>
      <w:r w:rsidRPr="002576E6">
        <w:rPr>
          <w:rFonts w:ascii="Arial" w:hAnsi="Arial" w:cs="Arial"/>
          <w:rPrChange w:id="56" w:author="María Teresa Cuadra García" w:date="2015-09-07T19:43:00Z">
            <w:rPr>
              <w:rFonts w:ascii="Arial" w:hAnsi="Arial" w:cs="Arial"/>
            </w:rPr>
          </w:rPrChange>
        </w:rPr>
        <w:fldChar w:fldCharType="separate"/>
      </w:r>
      <w:r w:rsidR="00A93B31" w:rsidRPr="002576E6">
        <w:rPr>
          <w:rFonts w:ascii="Arial" w:hAnsi="Arial" w:cs="Arial"/>
        </w:rPr>
        <w:t>17</w:t>
      </w:r>
      <w:r w:rsidRPr="002576E6">
        <w:rPr>
          <w:rFonts w:ascii="Arial" w:hAnsi="Arial" w:cs="Arial"/>
          <w:rPrChange w:id="57" w:author="María Teresa Cuadra García" w:date="2015-09-07T19:43:00Z">
            <w:rPr>
              <w:rFonts w:ascii="Arial" w:hAnsi="Arial" w:cs="Arial"/>
            </w:rPr>
          </w:rPrChange>
        </w:rPr>
        <w:fldChar w:fldCharType="end"/>
      </w:r>
    </w:p>
    <w:p w:rsidR="00D377EA" w:rsidRPr="002576E6" w:rsidRDefault="00510213" w:rsidP="00533445">
      <w:pPr>
        <w:pStyle w:val="TOC1"/>
        <w:tabs>
          <w:tab w:val="clear" w:pos="8741"/>
          <w:tab w:val="center" w:pos="4320"/>
        </w:tabs>
        <w:spacing w:before="0" w:after="120"/>
        <w:rPr>
          <w:rFonts w:ascii="Arial" w:hAnsi="Arial" w:cs="Arial"/>
          <w:szCs w:val="24"/>
        </w:rPr>
      </w:pPr>
      <w:r w:rsidRPr="002576E6">
        <w:rPr>
          <w:rFonts w:ascii="Arial" w:hAnsi="Arial" w:cs="Arial"/>
          <w:szCs w:val="24"/>
          <w:rPrChange w:id="58" w:author="María Teresa Cuadra García" w:date="2015-09-07T19:43:00Z">
            <w:rPr>
              <w:rFonts w:ascii="Arial" w:hAnsi="Arial" w:cs="Arial"/>
              <w:szCs w:val="24"/>
            </w:rPr>
          </w:rPrChange>
        </w:rPr>
        <w:fldChar w:fldCharType="end"/>
      </w:r>
    </w:p>
    <w:p w:rsidR="00CB2719" w:rsidRPr="002576E6" w:rsidRDefault="00D377EA" w:rsidP="00533445">
      <w:pPr>
        <w:pStyle w:val="TOC1"/>
        <w:tabs>
          <w:tab w:val="clear" w:pos="8741"/>
          <w:tab w:val="center" w:pos="4320"/>
        </w:tabs>
        <w:spacing w:before="0" w:after="120"/>
        <w:rPr>
          <w:rFonts w:ascii="Arial" w:hAnsi="Arial" w:cs="Arial"/>
          <w:szCs w:val="24"/>
        </w:rPr>
      </w:pPr>
      <w:r w:rsidRPr="002576E6">
        <w:rPr>
          <w:rFonts w:ascii="Arial" w:hAnsi="Arial" w:cs="Arial"/>
          <w:szCs w:val="24"/>
        </w:rPr>
        <w:t>A</w:t>
      </w:r>
      <w:r w:rsidR="00874E93" w:rsidRPr="002576E6">
        <w:rPr>
          <w:rFonts w:ascii="Arial" w:hAnsi="Arial" w:cs="Arial"/>
          <w:szCs w:val="24"/>
        </w:rPr>
        <w:t>nexos</w:t>
      </w:r>
    </w:p>
    <w:p w:rsidR="00C3120D" w:rsidRPr="002576E6" w:rsidRDefault="00C3120D" w:rsidP="00C3120D">
      <w:pPr>
        <w:pStyle w:val="Cuadrculamedia1-nfasis21"/>
        <w:numPr>
          <w:ilvl w:val="0"/>
          <w:numId w:val="22"/>
        </w:numPr>
        <w:rPr>
          <w:rFonts w:ascii="Arial" w:hAnsi="Arial" w:cs="Arial"/>
        </w:rPr>
      </w:pPr>
      <w:r w:rsidRPr="002576E6">
        <w:rPr>
          <w:rFonts w:ascii="Arial" w:hAnsi="Arial" w:cs="Arial"/>
        </w:rPr>
        <w:t>Destinos Elegibles para Proyectos de Inversión en Activos Productivos.</w:t>
      </w:r>
    </w:p>
    <w:p w:rsidR="00DE0AE6" w:rsidRPr="002576E6" w:rsidRDefault="00DE0AE6" w:rsidP="00C3120D">
      <w:pPr>
        <w:pStyle w:val="Cuadrculamedia1-nfasis21"/>
        <w:numPr>
          <w:ilvl w:val="0"/>
          <w:numId w:val="22"/>
        </w:numPr>
        <w:rPr>
          <w:rFonts w:ascii="Arial" w:hAnsi="Arial" w:cs="Arial"/>
        </w:rPr>
      </w:pPr>
      <w:r w:rsidRPr="002576E6">
        <w:rPr>
          <w:rFonts w:ascii="Arial" w:hAnsi="Arial" w:cs="Arial"/>
        </w:rPr>
        <w:t>Destinos Elegibles para Modelos Técnicos “Paquetes Tecnológicos”.</w:t>
      </w:r>
    </w:p>
    <w:p w:rsidR="00874E93" w:rsidRPr="002576E6" w:rsidRDefault="00874E93" w:rsidP="00C3120D">
      <w:pPr>
        <w:pStyle w:val="Cuadrculamedia1-nfasis21"/>
        <w:numPr>
          <w:ilvl w:val="0"/>
          <w:numId w:val="22"/>
        </w:numPr>
        <w:rPr>
          <w:rFonts w:ascii="Arial" w:hAnsi="Arial" w:cs="Arial"/>
        </w:rPr>
      </w:pPr>
      <w:r w:rsidRPr="002576E6">
        <w:rPr>
          <w:rFonts w:ascii="Arial" w:hAnsi="Arial" w:cs="Arial"/>
        </w:rPr>
        <w:t>Lista de Exclu</w:t>
      </w:r>
      <w:r w:rsidR="001F1324" w:rsidRPr="002576E6">
        <w:rPr>
          <w:rFonts w:ascii="Arial" w:hAnsi="Arial" w:cs="Arial"/>
        </w:rPr>
        <w:t>sión</w:t>
      </w:r>
      <w:r w:rsidRPr="002576E6">
        <w:rPr>
          <w:rFonts w:ascii="Arial" w:hAnsi="Arial" w:cs="Arial"/>
        </w:rPr>
        <w:t>.</w:t>
      </w:r>
    </w:p>
    <w:p w:rsidR="0075208C" w:rsidRPr="002576E6" w:rsidRDefault="001F1324" w:rsidP="00C3120D">
      <w:pPr>
        <w:pStyle w:val="Cuadrculamedia1-nfasis21"/>
        <w:numPr>
          <w:ilvl w:val="0"/>
          <w:numId w:val="22"/>
        </w:numPr>
        <w:rPr>
          <w:rFonts w:ascii="Arial" w:hAnsi="Arial" w:cs="Arial"/>
        </w:rPr>
      </w:pPr>
      <w:r w:rsidRPr="002576E6">
        <w:rPr>
          <w:rFonts w:ascii="Arial" w:hAnsi="Arial" w:cs="Arial"/>
        </w:rPr>
        <w:t>Actividades o sectores económicos de alto riesgo por su impacto al medio ambiente y/o a la comunidad</w:t>
      </w:r>
      <w:r w:rsidR="00C3120D" w:rsidRPr="002576E6">
        <w:rPr>
          <w:rFonts w:ascii="Arial" w:hAnsi="Arial" w:cs="Arial"/>
        </w:rPr>
        <w:t>.</w:t>
      </w:r>
    </w:p>
    <w:p w:rsidR="001F1324" w:rsidRPr="002576E6" w:rsidRDefault="001F1324" w:rsidP="00C3120D">
      <w:pPr>
        <w:pStyle w:val="Cuadrculamedia1-nfasis21"/>
        <w:numPr>
          <w:ilvl w:val="0"/>
          <w:numId w:val="22"/>
        </w:numPr>
        <w:rPr>
          <w:rFonts w:ascii="Arial" w:hAnsi="Arial" w:cs="Arial"/>
        </w:rPr>
      </w:pPr>
      <w:r w:rsidRPr="002576E6">
        <w:rPr>
          <w:rFonts w:ascii="Arial" w:hAnsi="Arial" w:cs="Arial"/>
        </w:rPr>
        <w:t>Matriz de Resultados del Programa.</w:t>
      </w:r>
    </w:p>
    <w:p w:rsidR="00A2159B" w:rsidRPr="002576E6" w:rsidRDefault="00A2159B" w:rsidP="00C3120D">
      <w:pPr>
        <w:pStyle w:val="Cuadrculamedia1-nfasis21"/>
        <w:numPr>
          <w:ilvl w:val="0"/>
          <w:numId w:val="22"/>
        </w:numPr>
        <w:rPr>
          <w:rFonts w:ascii="Arial" w:hAnsi="Arial" w:cs="Arial"/>
        </w:rPr>
      </w:pPr>
      <w:r w:rsidRPr="002576E6">
        <w:rPr>
          <w:rFonts w:ascii="Arial" w:hAnsi="Arial" w:cs="Arial"/>
        </w:rPr>
        <w:t>Plan de Monitoreo y Evaluación.</w:t>
      </w:r>
    </w:p>
    <w:p w:rsidR="005310E9" w:rsidRPr="002576E6" w:rsidRDefault="005310E9" w:rsidP="00A021AD">
      <w:pPr>
        <w:rPr>
          <w:rFonts w:ascii="Arial" w:hAnsi="Arial" w:cs="Arial"/>
          <w:sz w:val="18"/>
        </w:rPr>
      </w:pPr>
    </w:p>
    <w:p w:rsidR="00954818" w:rsidRPr="002576E6" w:rsidRDefault="00230812" w:rsidP="005D27DC">
      <w:pPr>
        <w:pStyle w:val="Chapter"/>
        <w:ind w:firstLine="289"/>
        <w:rPr>
          <w:rFonts w:ascii="Arial" w:hAnsi="Arial" w:cs="Arial"/>
          <w:szCs w:val="24"/>
        </w:rPr>
      </w:pPr>
      <w:bookmarkStart w:id="59" w:name="_Toc197782546"/>
      <w:bookmarkStart w:id="60" w:name="_Toc198025785"/>
      <w:bookmarkStart w:id="61" w:name="_Toc205191252"/>
      <w:bookmarkStart w:id="62" w:name="_Toc207082497"/>
      <w:bookmarkStart w:id="63" w:name="_Toc240434718"/>
      <w:bookmarkStart w:id="64" w:name="_Toc301194005"/>
      <w:bookmarkStart w:id="65" w:name="_Toc404335495"/>
      <w:r w:rsidRPr="002576E6">
        <w:rPr>
          <w:rFonts w:ascii="Arial" w:hAnsi="Arial" w:cs="Arial"/>
          <w:szCs w:val="24"/>
        </w:rPr>
        <w:t>Objetivo</w:t>
      </w:r>
      <w:bookmarkEnd w:id="59"/>
      <w:bookmarkEnd w:id="60"/>
      <w:bookmarkEnd w:id="61"/>
      <w:bookmarkEnd w:id="62"/>
      <w:bookmarkEnd w:id="63"/>
      <w:bookmarkEnd w:id="64"/>
      <w:bookmarkEnd w:id="65"/>
      <w:r w:rsidR="00954818" w:rsidRPr="002576E6">
        <w:rPr>
          <w:rFonts w:ascii="Arial" w:hAnsi="Arial" w:cs="Arial"/>
          <w:szCs w:val="24"/>
        </w:rPr>
        <w:t xml:space="preserve"> </w:t>
      </w:r>
    </w:p>
    <w:p w:rsidR="00435CF0" w:rsidRPr="002576E6" w:rsidRDefault="00572374" w:rsidP="002914D7">
      <w:pPr>
        <w:pStyle w:val="Paragraph"/>
        <w:tabs>
          <w:tab w:val="num" w:pos="851"/>
        </w:tabs>
        <w:ind w:left="810" w:hanging="810"/>
        <w:rPr>
          <w:rFonts w:ascii="Arial" w:hAnsi="Arial" w:cs="Arial"/>
          <w:szCs w:val="24"/>
        </w:rPr>
      </w:pPr>
      <w:r w:rsidRPr="002576E6">
        <w:rPr>
          <w:rFonts w:ascii="Arial" w:hAnsi="Arial" w:cs="Arial"/>
          <w:szCs w:val="24"/>
        </w:rPr>
        <w:t>El</w:t>
      </w:r>
      <w:r w:rsidR="00954818" w:rsidRPr="002576E6">
        <w:rPr>
          <w:rFonts w:ascii="Arial" w:hAnsi="Arial" w:cs="Arial"/>
          <w:szCs w:val="24"/>
        </w:rPr>
        <w:t xml:space="preserve"> Reglamento </w:t>
      </w:r>
      <w:r w:rsidR="004437C4" w:rsidRPr="002576E6">
        <w:rPr>
          <w:rFonts w:ascii="Arial" w:hAnsi="Arial" w:cs="Arial"/>
          <w:szCs w:val="24"/>
        </w:rPr>
        <w:t>Operativo</w:t>
      </w:r>
      <w:r w:rsidRPr="002576E6">
        <w:rPr>
          <w:rFonts w:ascii="Arial" w:hAnsi="Arial" w:cs="Arial"/>
          <w:szCs w:val="24"/>
        </w:rPr>
        <w:t xml:space="preserve"> </w:t>
      </w:r>
      <w:r w:rsidR="00954818" w:rsidRPr="002576E6">
        <w:rPr>
          <w:rFonts w:ascii="Arial" w:hAnsi="Arial" w:cs="Arial"/>
          <w:szCs w:val="24"/>
        </w:rPr>
        <w:t xml:space="preserve">establece los términos y condiciones que normarán la ejecución del </w:t>
      </w:r>
      <w:r w:rsidR="00954818" w:rsidRPr="002576E6">
        <w:rPr>
          <w:rFonts w:ascii="Arial" w:hAnsi="Arial" w:cs="Arial"/>
          <w:szCs w:val="24"/>
          <w:lang w:val="es-ES"/>
        </w:rPr>
        <w:t xml:space="preserve">Programa para </w:t>
      </w:r>
      <w:r w:rsidR="002062ED" w:rsidRPr="002576E6">
        <w:rPr>
          <w:rFonts w:ascii="Arial" w:hAnsi="Arial" w:cs="Arial"/>
          <w:szCs w:val="24"/>
          <w:lang w:val="es-ES"/>
        </w:rPr>
        <w:t xml:space="preserve">el </w:t>
      </w:r>
      <w:r w:rsidR="003D567D" w:rsidRPr="002576E6">
        <w:rPr>
          <w:rFonts w:ascii="Arial" w:hAnsi="Arial" w:cs="Arial"/>
          <w:szCs w:val="24"/>
          <w:lang w:val="es-ES"/>
        </w:rPr>
        <w:t xml:space="preserve">Financiamiento Rural </w:t>
      </w:r>
      <w:r w:rsidR="002062ED" w:rsidRPr="002576E6">
        <w:rPr>
          <w:rFonts w:ascii="Arial" w:hAnsi="Arial" w:cs="Arial"/>
          <w:szCs w:val="24"/>
          <w:lang w:val="es-ES"/>
        </w:rPr>
        <w:t>Productivo</w:t>
      </w:r>
      <w:r w:rsidR="000E27AA" w:rsidRPr="002576E6">
        <w:rPr>
          <w:rFonts w:ascii="Arial" w:hAnsi="Arial" w:cs="Arial"/>
          <w:szCs w:val="24"/>
          <w:lang w:val="es-ES"/>
        </w:rPr>
        <w:t xml:space="preserve"> e Inclusivo</w:t>
      </w:r>
      <w:r w:rsidR="00954818" w:rsidRPr="002576E6">
        <w:rPr>
          <w:rFonts w:ascii="Arial" w:hAnsi="Arial" w:cs="Arial"/>
          <w:szCs w:val="24"/>
        </w:rPr>
        <w:t xml:space="preserve">, </w:t>
      </w:r>
      <w:r w:rsidR="00777821" w:rsidRPr="002576E6">
        <w:rPr>
          <w:rFonts w:ascii="Arial" w:hAnsi="Arial" w:cs="Arial"/>
          <w:szCs w:val="24"/>
        </w:rPr>
        <w:t xml:space="preserve">el cual </w:t>
      </w:r>
      <w:r w:rsidR="00954818" w:rsidRPr="002576E6">
        <w:rPr>
          <w:rFonts w:ascii="Arial" w:hAnsi="Arial" w:cs="Arial"/>
          <w:szCs w:val="24"/>
        </w:rPr>
        <w:t xml:space="preserve">se efectuará de conformidad con el Contrato de Préstamo No. </w:t>
      </w:r>
      <w:r w:rsidR="000E27AA" w:rsidRPr="002576E6">
        <w:rPr>
          <w:rFonts w:ascii="Arial" w:hAnsi="Arial" w:cs="Arial"/>
          <w:szCs w:val="24"/>
        </w:rPr>
        <w:t>_______</w:t>
      </w:r>
      <w:r w:rsidR="00954818" w:rsidRPr="002576E6">
        <w:rPr>
          <w:rFonts w:ascii="Arial" w:hAnsi="Arial" w:cs="Arial"/>
          <w:szCs w:val="24"/>
        </w:rPr>
        <w:t xml:space="preserve">, celebrado entre </w:t>
      </w:r>
      <w:r w:rsidR="006945EB" w:rsidRPr="002576E6">
        <w:rPr>
          <w:rFonts w:ascii="Arial" w:hAnsi="Arial" w:cs="Arial"/>
          <w:szCs w:val="24"/>
        </w:rPr>
        <w:t xml:space="preserve">la </w:t>
      </w:r>
      <w:r w:rsidR="00954818" w:rsidRPr="002576E6">
        <w:rPr>
          <w:rFonts w:ascii="Arial" w:hAnsi="Arial" w:cs="Arial"/>
          <w:szCs w:val="24"/>
        </w:rPr>
        <w:t>Financiera</w:t>
      </w:r>
      <w:r w:rsidR="002062ED" w:rsidRPr="002576E6">
        <w:rPr>
          <w:rFonts w:ascii="Arial" w:hAnsi="Arial" w:cs="Arial"/>
          <w:szCs w:val="24"/>
        </w:rPr>
        <w:t xml:space="preserve"> </w:t>
      </w:r>
      <w:r w:rsidR="002062ED" w:rsidRPr="002576E6">
        <w:rPr>
          <w:rFonts w:ascii="Arial" w:hAnsi="Arial" w:cs="Arial"/>
          <w:szCs w:val="24"/>
          <w:lang w:val="es-MX"/>
        </w:rPr>
        <w:t>Nacional de Desarrollo Agropecuario, Rural, Forestal y Pesquero</w:t>
      </w:r>
      <w:r w:rsidR="00954818" w:rsidRPr="002576E6">
        <w:rPr>
          <w:rFonts w:ascii="Arial" w:hAnsi="Arial" w:cs="Arial"/>
          <w:szCs w:val="24"/>
        </w:rPr>
        <w:t>, como prestatario y ejecutor, y el Banco Interamericano de Desarrollo.</w:t>
      </w:r>
      <w:r w:rsidR="00ED557D" w:rsidRPr="002576E6">
        <w:rPr>
          <w:rFonts w:ascii="Arial" w:hAnsi="Arial" w:cs="Arial"/>
          <w:szCs w:val="24"/>
        </w:rPr>
        <w:t xml:space="preserve"> </w:t>
      </w:r>
      <w:r w:rsidRPr="002576E6">
        <w:rPr>
          <w:rFonts w:ascii="Arial" w:hAnsi="Arial" w:cs="Arial"/>
          <w:szCs w:val="24"/>
        </w:rPr>
        <w:t xml:space="preserve">La aplicación de este </w:t>
      </w:r>
      <w:r w:rsidR="006945EB" w:rsidRPr="002576E6">
        <w:rPr>
          <w:rFonts w:ascii="Arial" w:hAnsi="Arial" w:cs="Arial"/>
          <w:szCs w:val="24"/>
        </w:rPr>
        <w:t xml:space="preserve">Reglamento </w:t>
      </w:r>
      <w:r w:rsidRPr="002576E6">
        <w:rPr>
          <w:rFonts w:ascii="Arial" w:hAnsi="Arial" w:cs="Arial"/>
          <w:szCs w:val="24"/>
        </w:rPr>
        <w:t>involucra</w:t>
      </w:r>
      <w:r w:rsidR="00ED557D" w:rsidRPr="002576E6">
        <w:rPr>
          <w:rFonts w:ascii="Arial" w:hAnsi="Arial" w:cs="Arial"/>
          <w:szCs w:val="24"/>
        </w:rPr>
        <w:t xml:space="preserve"> todas las actividades realizadas bajo el amparo del préstamo</w:t>
      </w:r>
      <w:r w:rsidR="002062ED" w:rsidRPr="002576E6">
        <w:rPr>
          <w:rFonts w:ascii="Arial" w:hAnsi="Arial" w:cs="Arial"/>
          <w:szCs w:val="24"/>
        </w:rPr>
        <w:t>.</w:t>
      </w:r>
    </w:p>
    <w:p w:rsidR="00230812" w:rsidRPr="002576E6" w:rsidRDefault="00572374" w:rsidP="005D27DC">
      <w:pPr>
        <w:pStyle w:val="Paragraph"/>
        <w:tabs>
          <w:tab w:val="num" w:pos="851"/>
        </w:tabs>
        <w:ind w:left="811" w:hanging="811"/>
        <w:rPr>
          <w:rFonts w:ascii="Arial" w:hAnsi="Arial" w:cs="Arial"/>
          <w:szCs w:val="24"/>
        </w:rPr>
      </w:pPr>
      <w:r w:rsidRPr="002576E6">
        <w:rPr>
          <w:rFonts w:ascii="Arial" w:hAnsi="Arial" w:cs="Arial"/>
          <w:szCs w:val="24"/>
        </w:rPr>
        <w:t xml:space="preserve">Este Reglamento Operativo entrará en vigor un día después </w:t>
      </w:r>
      <w:r w:rsidR="00230812" w:rsidRPr="002576E6">
        <w:rPr>
          <w:rFonts w:ascii="Arial" w:hAnsi="Arial" w:cs="Arial"/>
          <w:szCs w:val="24"/>
        </w:rPr>
        <w:t xml:space="preserve">de la fecha </w:t>
      </w:r>
      <w:r w:rsidR="00807FEB" w:rsidRPr="002576E6">
        <w:rPr>
          <w:rFonts w:ascii="Arial" w:hAnsi="Arial" w:cs="Arial"/>
          <w:szCs w:val="24"/>
        </w:rPr>
        <w:t xml:space="preserve">de firma del </w:t>
      </w:r>
      <w:r w:rsidR="00D2368B" w:rsidRPr="002576E6">
        <w:rPr>
          <w:rFonts w:ascii="Arial" w:hAnsi="Arial" w:cs="Arial"/>
          <w:szCs w:val="24"/>
        </w:rPr>
        <w:t xml:space="preserve">Contrato </w:t>
      </w:r>
      <w:r w:rsidR="00807FEB" w:rsidRPr="002576E6">
        <w:rPr>
          <w:rFonts w:ascii="Arial" w:hAnsi="Arial" w:cs="Arial"/>
          <w:szCs w:val="24"/>
        </w:rPr>
        <w:t xml:space="preserve">de </w:t>
      </w:r>
      <w:r w:rsidR="00D2368B" w:rsidRPr="002576E6">
        <w:rPr>
          <w:rFonts w:ascii="Arial" w:hAnsi="Arial" w:cs="Arial"/>
          <w:szCs w:val="24"/>
        </w:rPr>
        <w:t>Préstamo</w:t>
      </w:r>
      <w:r w:rsidR="00807FEB" w:rsidRPr="002576E6">
        <w:rPr>
          <w:rFonts w:ascii="Arial" w:hAnsi="Arial" w:cs="Arial"/>
          <w:szCs w:val="24"/>
        </w:rPr>
        <w:t>.</w:t>
      </w:r>
    </w:p>
    <w:p w:rsidR="00435CF0" w:rsidRPr="002576E6" w:rsidRDefault="00230812" w:rsidP="005D27DC">
      <w:pPr>
        <w:pStyle w:val="Chapter"/>
        <w:ind w:firstLine="289"/>
        <w:rPr>
          <w:rFonts w:ascii="Arial" w:hAnsi="Arial" w:cs="Arial"/>
          <w:szCs w:val="24"/>
        </w:rPr>
      </w:pPr>
      <w:bookmarkStart w:id="66" w:name="_Toc205191253"/>
      <w:bookmarkStart w:id="67" w:name="_Toc207082498"/>
      <w:bookmarkStart w:id="68" w:name="_Toc240434719"/>
      <w:bookmarkStart w:id="69" w:name="_Toc301194006"/>
      <w:bookmarkStart w:id="70" w:name="_Toc404335496"/>
      <w:r w:rsidRPr="002576E6">
        <w:rPr>
          <w:rFonts w:ascii="Arial" w:hAnsi="Arial" w:cs="Arial"/>
          <w:szCs w:val="24"/>
        </w:rPr>
        <w:t>Definiciones</w:t>
      </w:r>
      <w:bookmarkEnd w:id="66"/>
      <w:bookmarkEnd w:id="67"/>
      <w:bookmarkEnd w:id="68"/>
      <w:bookmarkEnd w:id="69"/>
      <w:bookmarkEnd w:id="70"/>
    </w:p>
    <w:p w:rsidR="00230812" w:rsidRPr="002576E6" w:rsidRDefault="00230812" w:rsidP="002914D7">
      <w:pPr>
        <w:pStyle w:val="Paragraph"/>
        <w:tabs>
          <w:tab w:val="num" w:pos="851"/>
        </w:tabs>
        <w:ind w:left="810" w:hanging="810"/>
        <w:rPr>
          <w:rFonts w:ascii="Arial" w:hAnsi="Arial" w:cs="Arial"/>
          <w:szCs w:val="24"/>
        </w:rPr>
      </w:pPr>
      <w:r w:rsidRPr="002576E6">
        <w:rPr>
          <w:rFonts w:ascii="Arial" w:hAnsi="Arial" w:cs="Arial"/>
          <w:szCs w:val="24"/>
        </w:rPr>
        <w:t>Para fines del presente Reglamento</w:t>
      </w:r>
      <w:r w:rsidR="00572374" w:rsidRPr="002576E6">
        <w:rPr>
          <w:rFonts w:ascii="Arial" w:hAnsi="Arial" w:cs="Arial"/>
          <w:szCs w:val="24"/>
        </w:rPr>
        <w:t xml:space="preserve"> Operativo</w:t>
      </w:r>
      <w:r w:rsidRPr="002576E6">
        <w:rPr>
          <w:rFonts w:ascii="Arial" w:hAnsi="Arial" w:cs="Arial"/>
          <w:szCs w:val="24"/>
        </w:rPr>
        <w:t>, se establecen las siguientes definiciones:</w:t>
      </w:r>
    </w:p>
    <w:tbl>
      <w:tblPr>
        <w:tblStyle w:val="TableGrid"/>
        <w:tblW w:w="1306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8532"/>
      </w:tblGrid>
      <w:tr w:rsidR="00224545" w:rsidRPr="002576E6" w:rsidTr="005D27DC">
        <w:tc>
          <w:tcPr>
            <w:tcW w:w="4536" w:type="dxa"/>
          </w:tcPr>
          <w:p w:rsidR="00224545" w:rsidRPr="002576E6" w:rsidRDefault="00224545" w:rsidP="00F54807">
            <w:pPr>
              <w:spacing w:before="120"/>
              <w:rPr>
                <w:rFonts w:ascii="Arial" w:hAnsi="Arial" w:cs="Arial"/>
                <w:b/>
                <w:sz w:val="24"/>
                <w:szCs w:val="24"/>
                <w:lang w:val="es-ES_tradnl"/>
              </w:rPr>
            </w:pPr>
            <w:r w:rsidRPr="002576E6">
              <w:rPr>
                <w:rFonts w:ascii="Arial" w:hAnsi="Arial" w:cs="Arial"/>
                <w:b/>
                <w:sz w:val="24"/>
                <w:szCs w:val="24"/>
                <w:lang w:val="es-ES_tradnl"/>
              </w:rPr>
              <w:t>Activos Productivos</w:t>
            </w:r>
          </w:p>
        </w:tc>
        <w:tc>
          <w:tcPr>
            <w:tcW w:w="8532" w:type="dxa"/>
          </w:tcPr>
          <w:p w:rsidR="00224545" w:rsidRPr="002576E6" w:rsidRDefault="00224545" w:rsidP="005D27DC">
            <w:pPr>
              <w:spacing w:before="120"/>
              <w:jc w:val="both"/>
              <w:rPr>
                <w:rFonts w:ascii="Arial" w:eastAsia="Times New Roman" w:hAnsi="Arial" w:cs="Arial"/>
                <w:sz w:val="24"/>
                <w:szCs w:val="24"/>
                <w:lang w:val="es-ES_tradnl" w:eastAsia="es-MX"/>
              </w:rPr>
            </w:pPr>
            <w:r w:rsidRPr="002576E6">
              <w:rPr>
                <w:rFonts w:ascii="Arial" w:hAnsi="Arial" w:cs="Arial"/>
                <w:sz w:val="24"/>
                <w:szCs w:val="24"/>
                <w:lang w:val="es-ES_tradnl"/>
              </w:rPr>
              <w:t xml:space="preserve">Aquellos activos que tengan la capacidad </w:t>
            </w:r>
            <w:r w:rsidR="00175EC1" w:rsidRPr="002576E6">
              <w:rPr>
                <w:rFonts w:ascii="Arial" w:hAnsi="Arial" w:cs="Arial"/>
                <w:sz w:val="24"/>
                <w:szCs w:val="24"/>
                <w:lang w:val="es-ES_tradnl"/>
              </w:rPr>
              <w:t>de generar valor a la producción</w:t>
            </w:r>
            <w:r w:rsidRPr="002576E6">
              <w:rPr>
                <w:rFonts w:ascii="Arial" w:hAnsi="Arial" w:cs="Arial"/>
                <w:sz w:val="24"/>
                <w:szCs w:val="24"/>
                <w:lang w:val="es-ES_tradnl"/>
              </w:rPr>
              <w:t>.</w:t>
            </w:r>
          </w:p>
        </w:tc>
      </w:tr>
      <w:tr w:rsidR="004361AF" w:rsidRPr="002576E6" w:rsidTr="005D27DC">
        <w:tc>
          <w:tcPr>
            <w:tcW w:w="4536" w:type="dxa"/>
          </w:tcPr>
          <w:p w:rsidR="004361AF" w:rsidRPr="002576E6" w:rsidRDefault="004361AF" w:rsidP="00F54807">
            <w:pPr>
              <w:spacing w:before="120"/>
              <w:rPr>
                <w:rFonts w:ascii="Arial" w:hAnsi="Arial" w:cs="Arial"/>
                <w:b/>
                <w:sz w:val="24"/>
                <w:szCs w:val="24"/>
                <w:lang w:val="es-ES"/>
              </w:rPr>
            </w:pPr>
            <w:r w:rsidRPr="002576E6">
              <w:rPr>
                <w:rFonts w:ascii="Arial" w:hAnsi="Arial" w:cs="Arial"/>
                <w:b/>
                <w:sz w:val="24"/>
                <w:szCs w:val="24"/>
                <w:lang w:val="es-ES_tradnl"/>
              </w:rPr>
              <w:t>Beneficiarios Finales:</w:t>
            </w:r>
          </w:p>
        </w:tc>
        <w:tc>
          <w:tcPr>
            <w:tcW w:w="8532" w:type="dxa"/>
          </w:tcPr>
          <w:p w:rsidR="004361AF" w:rsidRPr="002576E6" w:rsidRDefault="00626361" w:rsidP="00AD5B63">
            <w:pPr>
              <w:spacing w:before="120"/>
              <w:jc w:val="both"/>
              <w:rPr>
                <w:rFonts w:ascii="Arial" w:hAnsi="Arial" w:cs="Arial"/>
                <w:b/>
                <w:sz w:val="24"/>
                <w:szCs w:val="24"/>
                <w:lang w:val="es-ES"/>
              </w:rPr>
            </w:pPr>
            <w:r w:rsidRPr="002576E6">
              <w:rPr>
                <w:rFonts w:ascii="Arial" w:hAnsi="Arial" w:cs="Arial"/>
                <w:sz w:val="24"/>
                <w:szCs w:val="24"/>
                <w:lang w:val="es-ES_tradnl"/>
              </w:rPr>
              <w:t xml:space="preserve">Unidades Económicas Rurales </w:t>
            </w:r>
            <w:r w:rsidR="003A1410" w:rsidRPr="002576E6">
              <w:rPr>
                <w:rFonts w:ascii="Arial" w:hAnsi="Arial" w:cs="Arial"/>
                <w:sz w:val="24"/>
                <w:szCs w:val="24"/>
                <w:lang w:val="es-ES_tradnl"/>
              </w:rPr>
              <w:t xml:space="preserve">empresariales </w:t>
            </w:r>
            <w:r w:rsidRPr="002576E6">
              <w:rPr>
                <w:rFonts w:ascii="Arial" w:hAnsi="Arial" w:cs="Arial"/>
                <w:sz w:val="24"/>
                <w:szCs w:val="24"/>
                <w:lang w:val="es-ES_tradnl"/>
              </w:rPr>
              <w:t xml:space="preserve">que desarrollan actividades productivas relacionadas con el sector primario y cumplan con los criterios de elegibilidad establecidos </w:t>
            </w:r>
            <w:r w:rsidR="004361AF" w:rsidRPr="002576E6">
              <w:rPr>
                <w:rFonts w:ascii="Arial" w:hAnsi="Arial" w:cs="Arial"/>
                <w:sz w:val="24"/>
                <w:szCs w:val="24"/>
                <w:lang w:val="es-ES_tradnl"/>
              </w:rPr>
              <w:t>en el presente ROP.</w:t>
            </w:r>
            <w:r w:rsidR="003A1410" w:rsidRPr="002576E6">
              <w:rPr>
                <w:rFonts w:ascii="Arial" w:hAnsi="Arial" w:cs="Arial"/>
                <w:sz w:val="24"/>
                <w:szCs w:val="24"/>
                <w:lang w:val="es-ES_tradnl"/>
              </w:rPr>
              <w:t xml:space="preserve"> </w:t>
            </w:r>
          </w:p>
        </w:tc>
      </w:tr>
      <w:tr w:rsidR="002C0797" w:rsidRPr="002576E6" w:rsidTr="005D27DC">
        <w:tc>
          <w:tcPr>
            <w:tcW w:w="4536" w:type="dxa"/>
          </w:tcPr>
          <w:p w:rsidR="002C0797" w:rsidRPr="002576E6" w:rsidRDefault="002C0797" w:rsidP="00F54807">
            <w:pPr>
              <w:spacing w:before="120"/>
              <w:rPr>
                <w:rFonts w:ascii="Arial" w:hAnsi="Arial" w:cs="Arial"/>
                <w:b/>
                <w:sz w:val="24"/>
                <w:szCs w:val="24"/>
                <w:lang w:val="es-ES_tradnl"/>
              </w:rPr>
            </w:pPr>
            <w:r w:rsidRPr="002576E6">
              <w:rPr>
                <w:rFonts w:ascii="Arial" w:hAnsi="Arial" w:cs="Arial"/>
                <w:b/>
                <w:sz w:val="24"/>
                <w:szCs w:val="24"/>
                <w:lang w:val="es-ES_tradnl"/>
              </w:rPr>
              <w:t>B</w:t>
            </w:r>
            <w:r w:rsidR="001742A0" w:rsidRPr="002576E6">
              <w:rPr>
                <w:rFonts w:ascii="Arial" w:hAnsi="Arial" w:cs="Arial"/>
                <w:b/>
                <w:sz w:val="24"/>
                <w:szCs w:val="24"/>
                <w:lang w:val="es-ES_tradnl"/>
              </w:rPr>
              <w:t>anco</w:t>
            </w:r>
          </w:p>
        </w:tc>
        <w:tc>
          <w:tcPr>
            <w:tcW w:w="8532" w:type="dxa"/>
          </w:tcPr>
          <w:p w:rsidR="002C0797" w:rsidRPr="002576E6" w:rsidRDefault="002C0797" w:rsidP="00AD5B63">
            <w:pPr>
              <w:spacing w:before="120"/>
              <w:jc w:val="both"/>
              <w:rPr>
                <w:rFonts w:ascii="Arial" w:hAnsi="Arial" w:cs="Arial"/>
                <w:sz w:val="24"/>
                <w:szCs w:val="24"/>
                <w:lang w:val="es-ES_tradnl"/>
              </w:rPr>
            </w:pPr>
            <w:r w:rsidRPr="002576E6">
              <w:rPr>
                <w:rFonts w:ascii="Arial" w:hAnsi="Arial" w:cs="Arial"/>
                <w:sz w:val="24"/>
                <w:szCs w:val="24"/>
                <w:lang w:val="es-ES_tradnl"/>
              </w:rPr>
              <w:t>Banco Interamericano de Desarrollo</w:t>
            </w:r>
          </w:p>
        </w:tc>
      </w:tr>
      <w:tr w:rsidR="00F152F4" w:rsidRPr="002576E6" w:rsidTr="005D27DC">
        <w:tc>
          <w:tcPr>
            <w:tcW w:w="4536" w:type="dxa"/>
          </w:tcPr>
          <w:p w:rsidR="00F152F4" w:rsidRPr="002576E6" w:rsidRDefault="00F152F4" w:rsidP="00F54807">
            <w:pPr>
              <w:spacing w:before="120"/>
              <w:rPr>
                <w:rFonts w:ascii="Arial" w:hAnsi="Arial" w:cs="Arial"/>
                <w:b/>
                <w:sz w:val="24"/>
                <w:szCs w:val="24"/>
                <w:lang w:val="es-ES_tradnl"/>
              </w:rPr>
            </w:pPr>
            <w:r w:rsidRPr="002576E6">
              <w:rPr>
                <w:rFonts w:ascii="Arial" w:hAnsi="Arial" w:cs="Arial"/>
                <w:b/>
                <w:sz w:val="24"/>
                <w:szCs w:val="24"/>
                <w:lang w:val="es-ES_tradnl"/>
              </w:rPr>
              <w:t>Contrato:</w:t>
            </w:r>
          </w:p>
        </w:tc>
        <w:tc>
          <w:tcPr>
            <w:tcW w:w="8532" w:type="dxa"/>
          </w:tcPr>
          <w:p w:rsidR="00F152F4" w:rsidRPr="002576E6" w:rsidRDefault="00F152F4" w:rsidP="00434071">
            <w:pPr>
              <w:spacing w:before="120"/>
              <w:jc w:val="both"/>
              <w:rPr>
                <w:rFonts w:ascii="Arial" w:hAnsi="Arial" w:cs="Arial"/>
                <w:sz w:val="24"/>
                <w:szCs w:val="24"/>
                <w:lang w:val="es-ES_tradnl"/>
              </w:rPr>
            </w:pPr>
            <w:r w:rsidRPr="002576E6">
              <w:rPr>
                <w:rFonts w:ascii="Arial" w:hAnsi="Arial" w:cs="Arial"/>
                <w:sz w:val="24"/>
                <w:szCs w:val="24"/>
                <w:lang w:val="es-ES_tradnl"/>
              </w:rPr>
              <w:t xml:space="preserve">Contrato de Préstamo No. </w:t>
            </w:r>
            <w:r w:rsidR="00434071" w:rsidRPr="002576E6">
              <w:rPr>
                <w:rFonts w:ascii="Arial" w:hAnsi="Arial" w:cs="Arial"/>
                <w:sz w:val="24"/>
                <w:szCs w:val="24"/>
                <w:lang w:val="es-ES_tradnl"/>
              </w:rPr>
              <w:t>___________</w:t>
            </w:r>
            <w:r w:rsidR="002C0797" w:rsidRPr="002576E6">
              <w:rPr>
                <w:rFonts w:ascii="Arial" w:hAnsi="Arial" w:cs="Arial"/>
                <w:sz w:val="24"/>
                <w:szCs w:val="24"/>
                <w:lang w:val="es-ES_tradnl"/>
              </w:rPr>
              <w:t>.</w:t>
            </w:r>
          </w:p>
        </w:tc>
      </w:tr>
      <w:tr w:rsidR="004361AF" w:rsidRPr="002576E6" w:rsidTr="005D27DC">
        <w:tc>
          <w:tcPr>
            <w:tcW w:w="4536" w:type="dxa"/>
          </w:tcPr>
          <w:p w:rsidR="004361AF" w:rsidRPr="002576E6" w:rsidRDefault="004361AF" w:rsidP="00B05594">
            <w:pPr>
              <w:spacing w:before="120"/>
              <w:rPr>
                <w:rFonts w:ascii="Arial" w:hAnsi="Arial" w:cs="Arial"/>
                <w:b/>
                <w:sz w:val="24"/>
                <w:szCs w:val="24"/>
                <w:lang w:val="es-ES_tradnl"/>
              </w:rPr>
            </w:pPr>
            <w:r w:rsidRPr="002576E6">
              <w:rPr>
                <w:rFonts w:ascii="Arial" w:hAnsi="Arial" w:cs="Arial"/>
                <w:b/>
                <w:sz w:val="24"/>
                <w:szCs w:val="24"/>
                <w:lang w:val="es-ES_tradnl"/>
              </w:rPr>
              <w:t>EIF:</w:t>
            </w:r>
          </w:p>
        </w:tc>
        <w:tc>
          <w:tcPr>
            <w:tcW w:w="8532" w:type="dxa"/>
          </w:tcPr>
          <w:p w:rsidR="005D49D4" w:rsidRPr="002576E6" w:rsidRDefault="005D49D4" w:rsidP="005D27DC">
            <w:pPr>
              <w:spacing w:before="120"/>
              <w:jc w:val="both"/>
              <w:rPr>
                <w:rFonts w:ascii="Arial" w:eastAsia="SimSun" w:hAnsi="Arial" w:cs="Arial"/>
                <w:sz w:val="24"/>
                <w:szCs w:val="24"/>
                <w:lang w:val="es-ES_tradnl"/>
              </w:rPr>
            </w:pPr>
            <w:r w:rsidRPr="002576E6">
              <w:rPr>
                <w:rFonts w:ascii="Arial" w:hAnsi="Arial" w:cs="Arial"/>
                <w:sz w:val="24"/>
                <w:szCs w:val="24"/>
                <w:lang w:val="es-ES_tradnl"/>
              </w:rPr>
              <w:t>Las Empresas de I</w:t>
            </w:r>
            <w:r w:rsidR="00DE33CA" w:rsidRPr="002576E6">
              <w:rPr>
                <w:rFonts w:ascii="Arial" w:hAnsi="Arial" w:cs="Arial"/>
                <w:sz w:val="24"/>
                <w:szCs w:val="24"/>
                <w:lang w:val="es-ES_tradnl"/>
              </w:rPr>
              <w:t>ntermediación Financiera (EIF) e</w:t>
            </w:r>
            <w:r w:rsidRPr="002576E6">
              <w:rPr>
                <w:rFonts w:ascii="Arial" w:hAnsi="Arial" w:cs="Arial"/>
                <w:sz w:val="24"/>
                <w:szCs w:val="24"/>
                <w:lang w:val="es-ES_tradnl"/>
              </w:rPr>
              <w:t>legibles incluyen:</w:t>
            </w:r>
          </w:p>
          <w:p w:rsidR="005D49D4" w:rsidRPr="002576E6" w:rsidRDefault="005D49D4" w:rsidP="005D27DC">
            <w:pPr>
              <w:pStyle w:val="ListParagraph"/>
              <w:numPr>
                <w:ilvl w:val="0"/>
                <w:numId w:val="20"/>
              </w:numPr>
              <w:spacing w:after="0"/>
              <w:ind w:left="714" w:hanging="357"/>
              <w:jc w:val="both"/>
              <w:rPr>
                <w:rFonts w:ascii="Arial" w:hAnsi="Arial" w:cs="Arial"/>
                <w:sz w:val="24"/>
                <w:szCs w:val="24"/>
                <w:lang w:val="es-ES_tradnl"/>
              </w:rPr>
            </w:pPr>
            <w:r w:rsidRPr="002576E6">
              <w:rPr>
                <w:rFonts w:ascii="Arial" w:hAnsi="Arial" w:cs="Arial"/>
                <w:sz w:val="24"/>
                <w:szCs w:val="24"/>
                <w:lang w:val="es-ES_tradnl"/>
              </w:rPr>
              <w:t xml:space="preserve">Entidades reguladas por la Comisión Nacional Bancaria y de Valores, como son uniones de crédito, sociedades cooperativas de ahorro y préstamo y Sociedades Financieras Populares, </w:t>
            </w:r>
          </w:p>
          <w:p w:rsidR="005D49D4" w:rsidRPr="002576E6" w:rsidRDefault="005D49D4" w:rsidP="005D27DC">
            <w:pPr>
              <w:pStyle w:val="ListParagraph"/>
              <w:numPr>
                <w:ilvl w:val="0"/>
                <w:numId w:val="20"/>
              </w:numPr>
              <w:spacing w:after="0"/>
              <w:ind w:left="714" w:hanging="357"/>
              <w:jc w:val="both"/>
              <w:rPr>
                <w:rFonts w:ascii="Arial" w:hAnsi="Arial" w:cs="Arial"/>
                <w:sz w:val="24"/>
                <w:szCs w:val="24"/>
                <w:lang w:val="es-ES_tradnl"/>
              </w:rPr>
            </w:pPr>
            <w:r w:rsidRPr="002576E6">
              <w:rPr>
                <w:rFonts w:ascii="Arial" w:hAnsi="Arial" w:cs="Arial"/>
                <w:sz w:val="24"/>
                <w:szCs w:val="24"/>
                <w:lang w:val="es-ES_tradnl"/>
              </w:rPr>
              <w:t>Entidades no reguladas, como son Sociedades Financieras de Objeto Múltiple y entidades dispersoras de crédito, y</w:t>
            </w:r>
            <w:r w:rsidR="00F152F4" w:rsidRPr="002576E6">
              <w:rPr>
                <w:rFonts w:ascii="Arial" w:hAnsi="Arial" w:cs="Arial"/>
                <w:sz w:val="24"/>
                <w:szCs w:val="24"/>
                <w:lang w:val="es-ES_tradnl"/>
              </w:rPr>
              <w:t>;</w:t>
            </w:r>
          </w:p>
          <w:p w:rsidR="004361AF" w:rsidRPr="002576E6" w:rsidRDefault="005D49D4" w:rsidP="005D27DC">
            <w:pPr>
              <w:pStyle w:val="ListParagraph"/>
              <w:numPr>
                <w:ilvl w:val="0"/>
                <w:numId w:val="20"/>
              </w:numPr>
              <w:spacing w:after="0"/>
              <w:ind w:left="714" w:hanging="357"/>
              <w:jc w:val="both"/>
              <w:rPr>
                <w:rFonts w:ascii="Arial" w:hAnsi="Arial" w:cs="Arial"/>
                <w:sz w:val="24"/>
                <w:szCs w:val="24"/>
                <w:lang w:val="es-ES_tradnl"/>
              </w:rPr>
            </w:pPr>
            <w:r w:rsidRPr="002576E6">
              <w:rPr>
                <w:rFonts w:ascii="Arial" w:hAnsi="Arial" w:cs="Arial"/>
                <w:sz w:val="24"/>
                <w:szCs w:val="24"/>
                <w:lang w:val="es-ES_tradnl"/>
              </w:rPr>
              <w:t xml:space="preserve">Aquellas que la normatividad </w:t>
            </w:r>
            <w:r w:rsidR="00DE33CA" w:rsidRPr="002576E6">
              <w:rPr>
                <w:rFonts w:ascii="Arial" w:hAnsi="Arial" w:cs="Arial"/>
                <w:sz w:val="24"/>
                <w:szCs w:val="24"/>
                <w:lang w:val="es-ES_tradnl"/>
              </w:rPr>
              <w:t xml:space="preserve">aplicable </w:t>
            </w:r>
            <w:r w:rsidRPr="002576E6">
              <w:rPr>
                <w:rFonts w:ascii="Arial" w:hAnsi="Arial" w:cs="Arial"/>
                <w:sz w:val="24"/>
                <w:szCs w:val="24"/>
                <w:lang w:val="es-ES_tradnl"/>
              </w:rPr>
              <w:t>establezca como</w:t>
            </w:r>
            <w:r w:rsidR="00DE33CA" w:rsidRPr="002576E6">
              <w:rPr>
                <w:rFonts w:ascii="Arial" w:hAnsi="Arial" w:cs="Arial"/>
                <w:sz w:val="24"/>
                <w:szCs w:val="24"/>
                <w:lang w:val="es-ES_tradnl"/>
              </w:rPr>
              <w:t xml:space="preserve"> Intermediario Financiero Rural</w:t>
            </w:r>
            <w:r w:rsidR="004361AF" w:rsidRPr="002576E6">
              <w:rPr>
                <w:rFonts w:ascii="Arial" w:hAnsi="Arial" w:cs="Arial"/>
                <w:sz w:val="24"/>
                <w:szCs w:val="24"/>
                <w:lang w:val="es-ES_tradnl"/>
              </w:rPr>
              <w:t>.</w:t>
            </w:r>
          </w:p>
        </w:tc>
      </w:tr>
      <w:tr w:rsidR="004361AF" w:rsidRPr="002576E6" w:rsidTr="005D27DC">
        <w:tc>
          <w:tcPr>
            <w:tcW w:w="4536" w:type="dxa"/>
          </w:tcPr>
          <w:p w:rsidR="004361AF" w:rsidRPr="002576E6" w:rsidRDefault="004361AF" w:rsidP="00F54807">
            <w:pPr>
              <w:spacing w:before="120"/>
              <w:rPr>
                <w:rFonts w:ascii="Arial" w:hAnsi="Arial" w:cs="Arial"/>
                <w:b/>
                <w:sz w:val="24"/>
                <w:szCs w:val="24"/>
                <w:lang w:val="es-ES"/>
              </w:rPr>
            </w:pPr>
            <w:r w:rsidRPr="002576E6">
              <w:rPr>
                <w:rFonts w:ascii="Arial" w:hAnsi="Arial" w:cs="Arial"/>
                <w:b/>
                <w:sz w:val="24"/>
                <w:szCs w:val="24"/>
                <w:lang w:val="es-ES"/>
              </w:rPr>
              <w:t>FND</w:t>
            </w:r>
            <w:r w:rsidRPr="002576E6">
              <w:rPr>
                <w:rFonts w:ascii="Arial" w:hAnsi="Arial" w:cs="Arial"/>
                <w:sz w:val="24"/>
                <w:szCs w:val="24"/>
                <w:lang w:val="es-ES"/>
              </w:rPr>
              <w:t>:</w:t>
            </w:r>
          </w:p>
        </w:tc>
        <w:tc>
          <w:tcPr>
            <w:tcW w:w="8532" w:type="dxa"/>
          </w:tcPr>
          <w:p w:rsidR="004361AF" w:rsidRPr="002576E6" w:rsidRDefault="004361AF" w:rsidP="005D27DC">
            <w:pPr>
              <w:spacing w:before="120"/>
              <w:jc w:val="both"/>
              <w:rPr>
                <w:rFonts w:ascii="Arial" w:eastAsia="SimSun" w:hAnsi="Arial" w:cs="Arial"/>
                <w:b/>
                <w:sz w:val="24"/>
                <w:szCs w:val="24"/>
                <w:lang w:val="es-ES"/>
              </w:rPr>
            </w:pPr>
            <w:r w:rsidRPr="002576E6">
              <w:rPr>
                <w:rFonts w:ascii="Arial" w:hAnsi="Arial" w:cs="Arial"/>
                <w:sz w:val="24"/>
                <w:szCs w:val="24"/>
              </w:rPr>
              <w:t>Financiera Nacional de Desarrollo Agropecuario, Rural, Forestal y Pesquero</w:t>
            </w:r>
          </w:p>
        </w:tc>
      </w:tr>
      <w:tr w:rsidR="004361AF" w:rsidRPr="002576E6" w:rsidTr="005D27DC">
        <w:tc>
          <w:tcPr>
            <w:tcW w:w="4536" w:type="dxa"/>
          </w:tcPr>
          <w:p w:rsidR="004361AF" w:rsidRPr="002576E6" w:rsidRDefault="004361AF" w:rsidP="00F54807">
            <w:pPr>
              <w:spacing w:before="120"/>
              <w:rPr>
                <w:rFonts w:ascii="Arial" w:hAnsi="Arial" w:cs="Arial"/>
                <w:b/>
                <w:sz w:val="24"/>
                <w:szCs w:val="24"/>
                <w:lang w:val="es-ES"/>
              </w:rPr>
            </w:pPr>
            <w:r w:rsidRPr="002576E6">
              <w:rPr>
                <w:rFonts w:ascii="Arial" w:hAnsi="Arial" w:cs="Arial"/>
                <w:b/>
                <w:sz w:val="24"/>
                <w:szCs w:val="24"/>
                <w:lang w:val="es-ES"/>
              </w:rPr>
              <w:t>Garante</w:t>
            </w:r>
            <w:r w:rsidRPr="002576E6">
              <w:rPr>
                <w:rFonts w:ascii="Arial" w:hAnsi="Arial" w:cs="Arial"/>
                <w:sz w:val="24"/>
                <w:szCs w:val="24"/>
                <w:lang w:val="es-ES"/>
              </w:rPr>
              <w:t>:</w:t>
            </w:r>
          </w:p>
        </w:tc>
        <w:tc>
          <w:tcPr>
            <w:tcW w:w="8532" w:type="dxa"/>
          </w:tcPr>
          <w:p w:rsidR="004361AF" w:rsidRPr="002576E6" w:rsidRDefault="004361AF" w:rsidP="005D27DC">
            <w:pPr>
              <w:tabs>
                <w:tab w:val="left" w:pos="5408"/>
              </w:tabs>
              <w:spacing w:before="120"/>
              <w:jc w:val="both"/>
              <w:rPr>
                <w:rFonts w:ascii="Arial" w:eastAsia="SimSun" w:hAnsi="Arial" w:cs="Arial"/>
                <w:b/>
                <w:sz w:val="24"/>
                <w:szCs w:val="24"/>
                <w:lang w:val="es-ES"/>
              </w:rPr>
            </w:pPr>
            <w:r w:rsidRPr="002576E6">
              <w:rPr>
                <w:rFonts w:ascii="Arial" w:hAnsi="Arial" w:cs="Arial"/>
                <w:sz w:val="24"/>
                <w:szCs w:val="24"/>
                <w:lang w:val="es-ES"/>
              </w:rPr>
              <w:t>El Gobierno de los Estados Unidos Mexicanos</w:t>
            </w:r>
            <w:r w:rsidR="00F152F4" w:rsidRPr="002576E6">
              <w:rPr>
                <w:rFonts w:ascii="Arial" w:hAnsi="Arial" w:cs="Arial"/>
                <w:sz w:val="24"/>
                <w:szCs w:val="24"/>
                <w:lang w:val="es-ES"/>
              </w:rPr>
              <w:t>.</w:t>
            </w:r>
          </w:p>
        </w:tc>
      </w:tr>
      <w:tr w:rsidR="004361AF" w:rsidRPr="002576E6" w:rsidTr="005D27DC">
        <w:tc>
          <w:tcPr>
            <w:tcW w:w="4536" w:type="dxa"/>
          </w:tcPr>
          <w:p w:rsidR="004361AF" w:rsidRPr="002576E6" w:rsidRDefault="004361AF" w:rsidP="00B05594">
            <w:pPr>
              <w:spacing w:before="120"/>
              <w:rPr>
                <w:rFonts w:ascii="Arial" w:hAnsi="Arial" w:cs="Arial"/>
                <w:b/>
                <w:sz w:val="24"/>
                <w:szCs w:val="24"/>
                <w:lang w:val="es-ES"/>
              </w:rPr>
            </w:pPr>
            <w:r w:rsidRPr="002576E6">
              <w:rPr>
                <w:rFonts w:ascii="Arial" w:eastAsia="Batang" w:hAnsi="Arial" w:cs="Arial"/>
                <w:b/>
                <w:sz w:val="24"/>
                <w:szCs w:val="24"/>
                <w:lang w:val="es-ES"/>
              </w:rPr>
              <w:t>IGAS:</w:t>
            </w:r>
          </w:p>
        </w:tc>
        <w:tc>
          <w:tcPr>
            <w:tcW w:w="8532" w:type="dxa"/>
          </w:tcPr>
          <w:p w:rsidR="004361AF" w:rsidRPr="002576E6" w:rsidRDefault="004361AF" w:rsidP="002C0797">
            <w:pPr>
              <w:spacing w:before="120"/>
              <w:ind w:left="31"/>
              <w:jc w:val="both"/>
              <w:rPr>
                <w:rFonts w:ascii="Arial" w:hAnsi="Arial" w:cs="Arial"/>
                <w:b/>
                <w:sz w:val="24"/>
                <w:szCs w:val="24"/>
                <w:lang w:val="es-ES_tradnl"/>
              </w:rPr>
            </w:pPr>
            <w:r w:rsidRPr="002576E6">
              <w:rPr>
                <w:rFonts w:ascii="Arial" w:eastAsia="Batang" w:hAnsi="Arial" w:cs="Arial"/>
                <w:sz w:val="24"/>
                <w:szCs w:val="24"/>
                <w:lang w:val="es-ES"/>
              </w:rPr>
              <w:t>Informe de Gestión Ambiental y Social elaborado por el Banco, en coordinación con FND, para el Programa</w:t>
            </w:r>
            <w:r w:rsidR="00F152F4" w:rsidRPr="002576E6">
              <w:rPr>
                <w:rFonts w:ascii="Arial" w:eastAsia="Batang" w:hAnsi="Arial" w:cs="Arial"/>
                <w:sz w:val="24"/>
                <w:szCs w:val="24"/>
                <w:lang w:val="es-ES"/>
              </w:rPr>
              <w:t>.</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_tradnl"/>
              </w:rPr>
            </w:pPr>
            <w:r w:rsidRPr="002576E6">
              <w:rPr>
                <w:rFonts w:ascii="Arial" w:eastAsia="Batang" w:hAnsi="Arial" w:cs="Arial"/>
                <w:b/>
                <w:sz w:val="24"/>
                <w:szCs w:val="24"/>
                <w:lang w:val="es-ES"/>
              </w:rPr>
              <w:t>Medio Rural:</w:t>
            </w:r>
          </w:p>
        </w:tc>
        <w:tc>
          <w:tcPr>
            <w:tcW w:w="8532" w:type="dxa"/>
          </w:tcPr>
          <w:p w:rsidR="005D49D4" w:rsidRPr="002576E6" w:rsidRDefault="005D49D4" w:rsidP="00AD5B63">
            <w:pPr>
              <w:spacing w:before="120"/>
              <w:jc w:val="both"/>
              <w:rPr>
                <w:rFonts w:ascii="Arial" w:hAnsi="Arial" w:cs="Arial"/>
                <w:sz w:val="24"/>
                <w:szCs w:val="24"/>
              </w:rPr>
            </w:pPr>
            <w:r w:rsidRPr="002576E6">
              <w:rPr>
                <w:rFonts w:ascii="Arial" w:hAnsi="Arial" w:cs="Arial"/>
                <w:sz w:val="24"/>
                <w:szCs w:val="24"/>
                <w:lang w:val="es-ES_tradnl"/>
              </w:rPr>
              <w:t>Localidades con una población no mayor a 50 mil habitantes.</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
              </w:rPr>
            </w:pPr>
            <w:r w:rsidRPr="002576E6">
              <w:rPr>
                <w:rFonts w:ascii="Arial" w:hAnsi="Arial" w:cs="Arial"/>
                <w:b/>
                <w:sz w:val="24"/>
                <w:szCs w:val="24"/>
                <w:lang w:val="es-ES"/>
              </w:rPr>
              <w:t>Operación Elegible</w:t>
            </w:r>
            <w:r w:rsidRPr="002576E6">
              <w:rPr>
                <w:rFonts w:ascii="Arial" w:hAnsi="Arial" w:cs="Arial"/>
                <w:sz w:val="24"/>
                <w:szCs w:val="24"/>
                <w:lang w:val="es-ES"/>
              </w:rPr>
              <w:t>:</w:t>
            </w:r>
          </w:p>
        </w:tc>
        <w:tc>
          <w:tcPr>
            <w:tcW w:w="8532" w:type="dxa"/>
          </w:tcPr>
          <w:p w:rsidR="005D49D4" w:rsidRPr="002576E6" w:rsidRDefault="005D49D4" w:rsidP="002C0797">
            <w:pPr>
              <w:spacing w:before="120"/>
              <w:jc w:val="both"/>
              <w:rPr>
                <w:rFonts w:ascii="Arial" w:eastAsia="SimSun" w:hAnsi="Arial" w:cs="Arial"/>
                <w:b/>
                <w:sz w:val="24"/>
                <w:szCs w:val="24"/>
                <w:lang w:val="es-ES_tradnl"/>
              </w:rPr>
            </w:pPr>
            <w:r w:rsidRPr="002576E6">
              <w:rPr>
                <w:rFonts w:ascii="Arial" w:hAnsi="Arial" w:cs="Arial"/>
                <w:sz w:val="24"/>
                <w:szCs w:val="24"/>
              </w:rPr>
              <w:t>Sub-préstamos otorgados por FND a los Beneficiarios Elegibles, directa o indirectamente a través de EIF, según se contempla en el ROP.</w:t>
            </w:r>
          </w:p>
        </w:tc>
      </w:tr>
      <w:tr w:rsidR="005D49D4" w:rsidRPr="002576E6" w:rsidTr="005D27DC">
        <w:tc>
          <w:tcPr>
            <w:tcW w:w="4536" w:type="dxa"/>
          </w:tcPr>
          <w:p w:rsidR="005D49D4" w:rsidRPr="002576E6" w:rsidRDefault="005D49D4" w:rsidP="004361AF">
            <w:pPr>
              <w:rPr>
                <w:rFonts w:ascii="Arial" w:hAnsi="Arial" w:cs="Arial"/>
                <w:sz w:val="24"/>
                <w:szCs w:val="24"/>
                <w:lang w:val="es-ES"/>
              </w:rPr>
            </w:pPr>
            <w:r w:rsidRPr="002576E6">
              <w:rPr>
                <w:rFonts w:ascii="Arial" w:hAnsi="Arial" w:cs="Arial"/>
                <w:b/>
                <w:sz w:val="24"/>
                <w:szCs w:val="24"/>
                <w:lang w:val="es-ES"/>
              </w:rPr>
              <w:t>Organismo Ejecutor</w:t>
            </w:r>
            <w:r w:rsidRPr="002576E6">
              <w:rPr>
                <w:rFonts w:ascii="Arial" w:hAnsi="Arial" w:cs="Arial"/>
                <w:sz w:val="24"/>
                <w:szCs w:val="24"/>
                <w:lang w:val="es-ES"/>
              </w:rPr>
              <w:t>:</w:t>
            </w:r>
          </w:p>
        </w:tc>
        <w:tc>
          <w:tcPr>
            <w:tcW w:w="8532" w:type="dxa"/>
          </w:tcPr>
          <w:p w:rsidR="005D49D4" w:rsidRPr="002576E6" w:rsidRDefault="005D49D4" w:rsidP="005D27DC">
            <w:pPr>
              <w:spacing w:before="120"/>
              <w:jc w:val="both"/>
              <w:rPr>
                <w:rFonts w:ascii="Arial" w:eastAsia="SimSun" w:hAnsi="Arial" w:cs="Arial"/>
                <w:b/>
                <w:sz w:val="24"/>
                <w:szCs w:val="24"/>
                <w:lang w:val="es-ES"/>
              </w:rPr>
            </w:pPr>
            <w:r w:rsidRPr="002576E6">
              <w:rPr>
                <w:rFonts w:ascii="Arial" w:hAnsi="Arial" w:cs="Arial"/>
                <w:sz w:val="24"/>
                <w:szCs w:val="24"/>
              </w:rPr>
              <w:t>Financiera Nacional de Desarrollo Agropecuario, Rural, Forestal y Pesquero</w:t>
            </w:r>
            <w:r w:rsidR="00AD5B63" w:rsidRPr="002576E6">
              <w:rPr>
                <w:rFonts w:ascii="Arial" w:hAnsi="Arial" w:cs="Arial"/>
                <w:sz w:val="24"/>
                <w:szCs w:val="24"/>
              </w:rPr>
              <w:t xml:space="preserve"> (FND)</w:t>
            </w:r>
            <w:r w:rsidR="00F152F4" w:rsidRPr="002576E6">
              <w:rPr>
                <w:rFonts w:ascii="Arial" w:hAnsi="Arial" w:cs="Arial"/>
                <w:sz w:val="24"/>
                <w:szCs w:val="24"/>
              </w:rPr>
              <w:t>.</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
              </w:rPr>
            </w:pPr>
            <w:r w:rsidRPr="002576E6">
              <w:rPr>
                <w:rFonts w:ascii="Arial" w:eastAsia="Batang" w:hAnsi="Arial" w:cs="Arial"/>
                <w:b/>
                <w:sz w:val="24"/>
                <w:szCs w:val="24"/>
                <w:lang w:val="es-ES"/>
              </w:rPr>
              <w:t>Plan de Ejecución del Programa:</w:t>
            </w:r>
          </w:p>
        </w:tc>
        <w:tc>
          <w:tcPr>
            <w:tcW w:w="8532" w:type="dxa"/>
          </w:tcPr>
          <w:p w:rsidR="005D49D4" w:rsidRPr="002576E6" w:rsidRDefault="005D49D4" w:rsidP="005D27DC">
            <w:pPr>
              <w:spacing w:before="120"/>
              <w:jc w:val="both"/>
              <w:rPr>
                <w:rFonts w:ascii="Arial" w:eastAsia="SimSun" w:hAnsi="Arial" w:cs="Arial"/>
                <w:b/>
                <w:sz w:val="24"/>
                <w:szCs w:val="24"/>
                <w:lang w:val="es-ES"/>
              </w:rPr>
            </w:pPr>
            <w:r w:rsidRPr="002576E6">
              <w:rPr>
                <w:rFonts w:ascii="Arial" w:eastAsia="Batang" w:hAnsi="Arial" w:cs="Arial"/>
                <w:sz w:val="24"/>
                <w:szCs w:val="24"/>
                <w:lang w:val="es-ES"/>
              </w:rPr>
              <w:t>Relación anual de Operaciones Elegibles y su respectiva programación de desembolsos, susceptibles de recibir financiamiento con los Recursos del Programa.</w:t>
            </w:r>
          </w:p>
        </w:tc>
      </w:tr>
      <w:tr w:rsidR="005D49D4" w:rsidRPr="002576E6" w:rsidTr="005D27DC">
        <w:tc>
          <w:tcPr>
            <w:tcW w:w="4536" w:type="dxa"/>
          </w:tcPr>
          <w:p w:rsidR="005D49D4" w:rsidRPr="002576E6" w:rsidRDefault="005D49D4" w:rsidP="00D56D27">
            <w:pPr>
              <w:spacing w:before="120"/>
              <w:rPr>
                <w:rFonts w:ascii="Arial" w:hAnsi="Arial" w:cs="Arial"/>
                <w:b/>
                <w:sz w:val="24"/>
                <w:szCs w:val="24"/>
                <w:lang w:val="es-ES_tradnl"/>
              </w:rPr>
            </w:pPr>
            <w:r w:rsidRPr="002576E6">
              <w:rPr>
                <w:rFonts w:ascii="Arial" w:hAnsi="Arial" w:cs="Arial"/>
                <w:b/>
                <w:sz w:val="24"/>
                <w:szCs w:val="24"/>
                <w:lang w:val="es-ES"/>
              </w:rPr>
              <w:t>Programa</w:t>
            </w:r>
            <w:r w:rsidRPr="002576E6">
              <w:rPr>
                <w:rFonts w:ascii="Arial" w:hAnsi="Arial" w:cs="Arial"/>
                <w:sz w:val="24"/>
                <w:szCs w:val="24"/>
                <w:lang w:val="es-ES"/>
              </w:rPr>
              <w:t>:</w:t>
            </w:r>
          </w:p>
        </w:tc>
        <w:tc>
          <w:tcPr>
            <w:tcW w:w="8532" w:type="dxa"/>
          </w:tcPr>
          <w:p w:rsidR="005D49D4" w:rsidRPr="002576E6" w:rsidRDefault="005D49D4" w:rsidP="00AD5B63">
            <w:pPr>
              <w:spacing w:before="120"/>
              <w:ind w:left="31"/>
              <w:jc w:val="both"/>
              <w:rPr>
                <w:rFonts w:ascii="Arial" w:hAnsi="Arial" w:cs="Arial"/>
                <w:sz w:val="24"/>
                <w:szCs w:val="24"/>
              </w:rPr>
            </w:pPr>
            <w:r w:rsidRPr="002576E6">
              <w:rPr>
                <w:rFonts w:ascii="Arial" w:hAnsi="Arial" w:cs="Arial"/>
                <w:sz w:val="24"/>
                <w:szCs w:val="24"/>
                <w:lang w:val="es-ES"/>
              </w:rPr>
              <w:t xml:space="preserve">Programa de </w:t>
            </w:r>
            <w:r w:rsidRPr="002576E6">
              <w:rPr>
                <w:rFonts w:ascii="Arial" w:hAnsi="Arial" w:cs="Arial"/>
                <w:sz w:val="24"/>
                <w:szCs w:val="24"/>
              </w:rPr>
              <w:t>Financiamiento Rural Productivo</w:t>
            </w:r>
            <w:r w:rsidR="000E27AA" w:rsidRPr="002576E6">
              <w:rPr>
                <w:rFonts w:ascii="Arial" w:hAnsi="Arial" w:cs="Arial"/>
                <w:sz w:val="24"/>
                <w:szCs w:val="24"/>
              </w:rPr>
              <w:t xml:space="preserve"> e Inclusivo</w:t>
            </w:r>
            <w:r w:rsidR="00F152F4" w:rsidRPr="002576E6">
              <w:rPr>
                <w:rFonts w:ascii="Arial" w:hAnsi="Arial" w:cs="Arial"/>
                <w:sz w:val="24"/>
                <w:szCs w:val="24"/>
              </w:rPr>
              <w:t>.</w:t>
            </w:r>
          </w:p>
        </w:tc>
      </w:tr>
      <w:tr w:rsidR="005D49D4" w:rsidRPr="002576E6" w:rsidTr="005D27DC">
        <w:tc>
          <w:tcPr>
            <w:tcW w:w="4536" w:type="dxa"/>
          </w:tcPr>
          <w:p w:rsidR="005D49D4" w:rsidRPr="002576E6" w:rsidRDefault="005D49D4" w:rsidP="00F54807">
            <w:pPr>
              <w:spacing w:before="120"/>
              <w:rPr>
                <w:rFonts w:ascii="Arial" w:hAnsi="Arial" w:cs="Arial"/>
                <w:b/>
                <w:sz w:val="24"/>
                <w:szCs w:val="24"/>
                <w:lang w:val="es-ES"/>
              </w:rPr>
            </w:pPr>
            <w:r w:rsidRPr="002576E6">
              <w:rPr>
                <w:rFonts w:ascii="Arial" w:hAnsi="Arial" w:cs="Arial"/>
                <w:b/>
                <w:sz w:val="24"/>
                <w:szCs w:val="24"/>
                <w:lang w:val="es-ES"/>
              </w:rPr>
              <w:t>Reglamento Operativo o ROP</w:t>
            </w:r>
            <w:r w:rsidRPr="002576E6">
              <w:rPr>
                <w:rFonts w:ascii="Arial" w:hAnsi="Arial" w:cs="Arial"/>
                <w:sz w:val="24"/>
                <w:szCs w:val="24"/>
                <w:lang w:val="es-ES"/>
              </w:rPr>
              <w:t>:</w:t>
            </w:r>
          </w:p>
        </w:tc>
        <w:tc>
          <w:tcPr>
            <w:tcW w:w="8532" w:type="dxa"/>
          </w:tcPr>
          <w:p w:rsidR="005D49D4" w:rsidRPr="002576E6" w:rsidRDefault="005D49D4" w:rsidP="005D27DC">
            <w:pPr>
              <w:spacing w:before="120"/>
              <w:jc w:val="both"/>
              <w:rPr>
                <w:rFonts w:ascii="Arial" w:eastAsia="SimSun" w:hAnsi="Arial" w:cs="Arial"/>
                <w:b/>
                <w:sz w:val="24"/>
                <w:szCs w:val="24"/>
                <w:lang w:val="es-ES"/>
              </w:rPr>
            </w:pPr>
            <w:r w:rsidRPr="002576E6">
              <w:rPr>
                <w:rFonts w:ascii="Arial" w:hAnsi="Arial" w:cs="Arial"/>
                <w:sz w:val="24"/>
                <w:szCs w:val="24"/>
                <w:lang w:val="es-ES"/>
              </w:rPr>
              <w:t>El presente instrumento normativo.</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
              </w:rPr>
            </w:pPr>
            <w:r w:rsidRPr="002576E6">
              <w:rPr>
                <w:rFonts w:ascii="Arial" w:hAnsi="Arial" w:cs="Arial"/>
                <w:b/>
                <w:sz w:val="24"/>
                <w:szCs w:val="24"/>
                <w:lang w:val="es-ES"/>
              </w:rPr>
              <w:t>Recursos del Programa:</w:t>
            </w:r>
          </w:p>
        </w:tc>
        <w:tc>
          <w:tcPr>
            <w:tcW w:w="8532" w:type="dxa"/>
          </w:tcPr>
          <w:p w:rsidR="005D49D4" w:rsidRPr="002576E6" w:rsidRDefault="005D49D4" w:rsidP="005D27DC">
            <w:pPr>
              <w:spacing w:before="120"/>
              <w:jc w:val="both"/>
              <w:rPr>
                <w:rFonts w:ascii="Arial" w:eastAsia="SimSun" w:hAnsi="Arial" w:cs="Arial"/>
                <w:sz w:val="24"/>
                <w:szCs w:val="24"/>
                <w:lang w:val="es-ES"/>
              </w:rPr>
            </w:pPr>
            <w:r w:rsidRPr="002576E6">
              <w:rPr>
                <w:rFonts w:ascii="Arial" w:hAnsi="Arial" w:cs="Arial"/>
                <w:sz w:val="24"/>
                <w:szCs w:val="24"/>
                <w:lang w:val="es-ES"/>
              </w:rPr>
              <w:t xml:space="preserve">El conjunto de los recursos aportados por el </w:t>
            </w:r>
            <w:r w:rsidR="001742A0" w:rsidRPr="002576E6">
              <w:rPr>
                <w:rFonts w:ascii="Arial" w:hAnsi="Arial" w:cs="Arial"/>
                <w:sz w:val="24"/>
                <w:szCs w:val="24"/>
                <w:lang w:val="es-ES"/>
              </w:rPr>
              <w:t>Banco</w:t>
            </w:r>
            <w:r w:rsidRPr="002576E6">
              <w:rPr>
                <w:rFonts w:ascii="Arial" w:hAnsi="Arial" w:cs="Arial"/>
                <w:sz w:val="24"/>
                <w:szCs w:val="24"/>
                <w:lang w:val="es-ES"/>
              </w:rPr>
              <w:t xml:space="preserve"> y por FND para la ejecución del Programa</w:t>
            </w:r>
            <w:r w:rsidR="00F152F4" w:rsidRPr="002576E6">
              <w:rPr>
                <w:rFonts w:ascii="Arial" w:hAnsi="Arial" w:cs="Arial"/>
                <w:sz w:val="24"/>
                <w:szCs w:val="24"/>
                <w:lang w:val="es-ES"/>
              </w:rPr>
              <w:t>.</w:t>
            </w:r>
          </w:p>
        </w:tc>
      </w:tr>
      <w:tr w:rsidR="005D49D4" w:rsidRPr="002576E6" w:rsidTr="005D27DC">
        <w:tc>
          <w:tcPr>
            <w:tcW w:w="4536" w:type="dxa"/>
          </w:tcPr>
          <w:p w:rsidR="005D49D4" w:rsidRPr="002576E6" w:rsidRDefault="005D49D4" w:rsidP="00F54807">
            <w:pPr>
              <w:spacing w:before="120"/>
              <w:rPr>
                <w:rFonts w:ascii="Arial" w:hAnsi="Arial" w:cs="Arial"/>
                <w:b/>
                <w:sz w:val="24"/>
                <w:szCs w:val="24"/>
                <w:lang w:val="es-ES"/>
              </w:rPr>
            </w:pPr>
            <w:r w:rsidRPr="002576E6">
              <w:rPr>
                <w:rFonts w:ascii="Arial" w:hAnsi="Arial" w:cs="Arial"/>
                <w:b/>
                <w:sz w:val="24"/>
                <w:szCs w:val="24"/>
                <w:lang w:val="es-ES_tradnl"/>
              </w:rPr>
              <w:t>SAGAS:</w:t>
            </w:r>
          </w:p>
        </w:tc>
        <w:tc>
          <w:tcPr>
            <w:tcW w:w="8532" w:type="dxa"/>
          </w:tcPr>
          <w:p w:rsidR="005D49D4" w:rsidRPr="002576E6" w:rsidRDefault="005D49D4" w:rsidP="005D27DC">
            <w:pPr>
              <w:spacing w:before="120"/>
              <w:jc w:val="both"/>
              <w:rPr>
                <w:rFonts w:ascii="Arial" w:eastAsia="Batang" w:hAnsi="Arial" w:cs="Arial"/>
                <w:sz w:val="24"/>
                <w:szCs w:val="24"/>
                <w:lang w:val="es-ES"/>
              </w:rPr>
            </w:pPr>
            <w:r w:rsidRPr="002576E6">
              <w:rPr>
                <w:rFonts w:ascii="Arial" w:hAnsi="Arial" w:cs="Arial"/>
                <w:sz w:val="24"/>
                <w:szCs w:val="24"/>
                <w:lang w:val="es-ES_tradnl"/>
              </w:rPr>
              <w:t>Sistema de Análisis y Gestión Ambientales y Sociales</w:t>
            </w:r>
            <w:r w:rsidR="00F152F4" w:rsidRPr="002576E6">
              <w:rPr>
                <w:rFonts w:ascii="Arial" w:hAnsi="Arial" w:cs="Arial"/>
                <w:sz w:val="24"/>
                <w:szCs w:val="24"/>
                <w:lang w:val="es-ES_tradnl"/>
              </w:rPr>
              <w:t>.</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_tradnl"/>
              </w:rPr>
            </w:pPr>
            <w:r w:rsidRPr="002576E6">
              <w:rPr>
                <w:rFonts w:ascii="Arial" w:hAnsi="Arial" w:cs="Arial"/>
                <w:b/>
                <w:sz w:val="24"/>
                <w:szCs w:val="24"/>
                <w:lang w:val="es-ES_tradnl"/>
              </w:rPr>
              <w:t>Sector Primario:</w:t>
            </w:r>
          </w:p>
        </w:tc>
        <w:tc>
          <w:tcPr>
            <w:tcW w:w="8532" w:type="dxa"/>
          </w:tcPr>
          <w:p w:rsidR="005D49D4" w:rsidRPr="002576E6" w:rsidRDefault="005D49D4" w:rsidP="005D27DC">
            <w:pPr>
              <w:spacing w:before="120"/>
              <w:jc w:val="both"/>
              <w:rPr>
                <w:rFonts w:ascii="Arial" w:eastAsia="SimSun" w:hAnsi="Arial" w:cs="Arial"/>
                <w:sz w:val="24"/>
                <w:szCs w:val="24"/>
                <w:lang w:val="es-ES_tradnl"/>
              </w:rPr>
            </w:pPr>
            <w:r w:rsidRPr="002576E6">
              <w:rPr>
                <w:rFonts w:ascii="Arial" w:hAnsi="Arial" w:cs="Arial"/>
                <w:sz w:val="24"/>
                <w:szCs w:val="24"/>
                <w:lang w:val="es-ES_tradnl"/>
              </w:rPr>
              <w:t>Actividades productivas agrícolas, silvícolas, pesquera, minera y pecuarias</w:t>
            </w:r>
            <w:r w:rsidRPr="002576E6">
              <w:rPr>
                <w:rFonts w:ascii="Arial" w:hAnsi="Arial" w:cs="Arial"/>
                <w:b/>
                <w:sz w:val="24"/>
                <w:szCs w:val="24"/>
                <w:lang w:val="es-ES_tradnl"/>
              </w:rPr>
              <w:t>.</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_tradnl"/>
              </w:rPr>
            </w:pPr>
            <w:r w:rsidRPr="002576E6">
              <w:rPr>
                <w:rFonts w:ascii="Arial" w:hAnsi="Arial" w:cs="Arial"/>
                <w:b/>
                <w:sz w:val="24"/>
                <w:szCs w:val="24"/>
                <w:lang w:val="es-ES_tradnl"/>
              </w:rPr>
              <w:t>Sector Rural:</w:t>
            </w:r>
          </w:p>
        </w:tc>
        <w:tc>
          <w:tcPr>
            <w:tcW w:w="8532" w:type="dxa"/>
          </w:tcPr>
          <w:p w:rsidR="005D49D4" w:rsidRPr="002576E6" w:rsidRDefault="005D49D4" w:rsidP="00AD5B63">
            <w:pPr>
              <w:spacing w:before="120"/>
              <w:ind w:left="31"/>
              <w:jc w:val="both"/>
              <w:rPr>
                <w:rFonts w:ascii="Arial" w:hAnsi="Arial" w:cs="Arial"/>
                <w:sz w:val="24"/>
                <w:szCs w:val="24"/>
              </w:rPr>
            </w:pPr>
            <w:r w:rsidRPr="002576E6">
              <w:rPr>
                <w:rFonts w:ascii="Arial" w:hAnsi="Arial" w:cs="Arial"/>
                <w:sz w:val="24"/>
                <w:szCs w:val="24"/>
                <w:lang w:val="es-ES_tradnl"/>
              </w:rPr>
              <w:t>Actividades productivas del sector primario; así como cualquier otra actividad económica vinculada al medio rural.</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_tradnl"/>
              </w:rPr>
            </w:pPr>
            <w:r w:rsidRPr="002576E6">
              <w:rPr>
                <w:rFonts w:ascii="Arial" w:eastAsia="Batang" w:hAnsi="Arial" w:cs="Arial"/>
                <w:b/>
                <w:sz w:val="24"/>
                <w:szCs w:val="24"/>
                <w:lang w:val="es-ES"/>
              </w:rPr>
              <w:t>Sub-préstamos</w:t>
            </w:r>
            <w:r w:rsidRPr="002576E6">
              <w:rPr>
                <w:rFonts w:ascii="Arial" w:eastAsia="Batang" w:hAnsi="Arial" w:cs="Arial"/>
                <w:sz w:val="24"/>
                <w:szCs w:val="24"/>
                <w:lang w:val="es-ES"/>
              </w:rPr>
              <w:t xml:space="preserve">: </w:t>
            </w:r>
          </w:p>
        </w:tc>
        <w:tc>
          <w:tcPr>
            <w:tcW w:w="8532" w:type="dxa"/>
          </w:tcPr>
          <w:p w:rsidR="005D49D4" w:rsidRPr="002576E6" w:rsidRDefault="005D49D4" w:rsidP="00061568">
            <w:pPr>
              <w:spacing w:before="120"/>
              <w:ind w:left="31"/>
              <w:jc w:val="both"/>
              <w:rPr>
                <w:rFonts w:ascii="Arial" w:eastAsia="Batang" w:hAnsi="Arial" w:cs="Arial"/>
                <w:sz w:val="24"/>
                <w:szCs w:val="24"/>
                <w:lang w:val="es-ES"/>
              </w:rPr>
            </w:pPr>
            <w:del w:id="71" w:author="Inter-American Development Bank" w:date="2015-09-08T12:21:00Z">
              <w:r w:rsidRPr="002576E6" w:rsidDel="00061568">
                <w:rPr>
                  <w:rFonts w:ascii="Arial" w:eastAsia="Batang" w:hAnsi="Arial" w:cs="Arial"/>
                  <w:sz w:val="24"/>
                  <w:szCs w:val="24"/>
                  <w:lang w:val="es-ES"/>
                </w:rPr>
                <w:delText>Sub-préstamo(s)</w:delText>
              </w:r>
            </w:del>
            <w:ins w:id="72" w:author="Inter-American Development Bank" w:date="2015-09-08T12:21:00Z">
              <w:r w:rsidR="00061568">
                <w:rPr>
                  <w:rFonts w:ascii="Arial" w:eastAsia="Batang" w:hAnsi="Arial" w:cs="Arial"/>
                  <w:sz w:val="24"/>
                  <w:szCs w:val="24"/>
                  <w:lang w:val="es-ES"/>
                </w:rPr>
                <w:t>Créditos</w:t>
              </w:r>
            </w:ins>
            <w:r w:rsidRPr="002576E6">
              <w:rPr>
                <w:rFonts w:ascii="Arial" w:eastAsia="Batang" w:hAnsi="Arial" w:cs="Arial"/>
                <w:sz w:val="24"/>
                <w:szCs w:val="24"/>
                <w:lang w:val="es-ES"/>
              </w:rPr>
              <w:t xml:space="preserve"> otorgados por FND a los Sub-prestatarios Elegibles, </w:t>
            </w:r>
            <w:r w:rsidR="008D34A2" w:rsidRPr="002576E6">
              <w:rPr>
                <w:rFonts w:ascii="Arial" w:eastAsia="Batang" w:hAnsi="Arial" w:cs="Arial"/>
                <w:sz w:val="24"/>
                <w:szCs w:val="24"/>
                <w:lang w:val="es-ES"/>
              </w:rPr>
              <w:t>en la forma de créditos a largo, mediano o corto plazo para el financiamiento</w:t>
            </w:r>
            <w:r w:rsidR="00DE33CA" w:rsidRPr="002576E6">
              <w:rPr>
                <w:rFonts w:ascii="Arial" w:eastAsia="Batang" w:hAnsi="Arial" w:cs="Arial"/>
                <w:sz w:val="24"/>
                <w:szCs w:val="24"/>
                <w:lang w:val="es-ES"/>
              </w:rPr>
              <w:t xml:space="preserve"> de</w:t>
            </w:r>
            <w:r w:rsidR="008D34A2" w:rsidRPr="002576E6">
              <w:rPr>
                <w:rFonts w:ascii="Arial" w:eastAsia="Batang" w:hAnsi="Arial" w:cs="Arial"/>
                <w:sz w:val="24"/>
                <w:szCs w:val="24"/>
                <w:lang w:val="es-ES"/>
              </w:rPr>
              <w:t xml:space="preserve"> Operaciones Elegibles.</w:t>
            </w:r>
          </w:p>
        </w:tc>
      </w:tr>
      <w:tr w:rsidR="005D49D4" w:rsidRPr="002576E6" w:rsidTr="005D27DC">
        <w:tc>
          <w:tcPr>
            <w:tcW w:w="4536" w:type="dxa"/>
          </w:tcPr>
          <w:p w:rsidR="005D49D4" w:rsidRPr="002576E6" w:rsidRDefault="005D49D4" w:rsidP="00B05594">
            <w:pPr>
              <w:spacing w:before="120"/>
              <w:rPr>
                <w:rFonts w:ascii="Arial" w:hAnsi="Arial" w:cs="Arial"/>
                <w:b/>
                <w:sz w:val="24"/>
                <w:szCs w:val="24"/>
                <w:lang w:val="es-ES_tradnl"/>
              </w:rPr>
            </w:pPr>
            <w:r w:rsidRPr="002576E6">
              <w:rPr>
                <w:rFonts w:ascii="Arial" w:hAnsi="Arial" w:cs="Arial"/>
                <w:b/>
                <w:sz w:val="24"/>
                <w:szCs w:val="24"/>
                <w:lang w:val="es-ES_tradnl"/>
              </w:rPr>
              <w:t>UE:</w:t>
            </w:r>
          </w:p>
        </w:tc>
        <w:tc>
          <w:tcPr>
            <w:tcW w:w="8532" w:type="dxa"/>
          </w:tcPr>
          <w:p w:rsidR="005D49D4" w:rsidRPr="002576E6" w:rsidRDefault="005D49D4" w:rsidP="00AD5B63">
            <w:pPr>
              <w:spacing w:before="120"/>
              <w:ind w:left="31"/>
              <w:jc w:val="both"/>
              <w:rPr>
                <w:rFonts w:ascii="Arial" w:eastAsia="Batang" w:hAnsi="Arial" w:cs="Arial"/>
                <w:sz w:val="24"/>
                <w:szCs w:val="24"/>
                <w:lang w:val="es-ES"/>
              </w:rPr>
            </w:pPr>
            <w:r w:rsidRPr="002576E6">
              <w:rPr>
                <w:rFonts w:ascii="Arial" w:eastAsia="Batang" w:hAnsi="Arial" w:cs="Arial"/>
                <w:sz w:val="24"/>
                <w:szCs w:val="24"/>
                <w:lang w:val="es-ES"/>
              </w:rPr>
              <w:t>Unidad Ejecutora del Programa</w:t>
            </w:r>
            <w:r w:rsidR="00F152F4" w:rsidRPr="002576E6">
              <w:rPr>
                <w:rFonts w:ascii="Arial" w:eastAsia="Batang" w:hAnsi="Arial" w:cs="Arial"/>
                <w:sz w:val="24"/>
                <w:szCs w:val="24"/>
                <w:lang w:val="es-ES"/>
              </w:rPr>
              <w:t>.</w:t>
            </w:r>
          </w:p>
        </w:tc>
      </w:tr>
      <w:tr w:rsidR="00D25A59" w:rsidRPr="002576E6" w:rsidTr="005D27DC">
        <w:tc>
          <w:tcPr>
            <w:tcW w:w="4536" w:type="dxa"/>
          </w:tcPr>
          <w:p w:rsidR="00D25A59" w:rsidRPr="002576E6" w:rsidRDefault="00D25A59" w:rsidP="005D27DC">
            <w:pPr>
              <w:spacing w:before="120" w:line="260" w:lineRule="atLeast"/>
              <w:jc w:val="both"/>
              <w:rPr>
                <w:rFonts w:ascii="Arial" w:eastAsia="Times New Roman" w:hAnsi="Arial" w:cs="Arial"/>
                <w:b/>
                <w:sz w:val="24"/>
                <w:szCs w:val="24"/>
                <w:lang w:val="pt-BR" w:eastAsia="es-MX"/>
              </w:rPr>
            </w:pPr>
            <w:r w:rsidRPr="002576E6">
              <w:rPr>
                <w:rFonts w:ascii="Arial" w:hAnsi="Arial" w:cs="Arial"/>
                <w:b/>
                <w:sz w:val="24"/>
                <w:szCs w:val="24"/>
                <w:lang w:val="pt-BR"/>
              </w:rPr>
              <w:t>Sub-prestatario(s) Elegible(s):</w:t>
            </w:r>
          </w:p>
        </w:tc>
        <w:tc>
          <w:tcPr>
            <w:tcW w:w="8532" w:type="dxa"/>
          </w:tcPr>
          <w:p w:rsidR="00D25A59" w:rsidRPr="002576E6" w:rsidRDefault="00D25A59" w:rsidP="00AD5B63">
            <w:pPr>
              <w:spacing w:before="120"/>
              <w:ind w:left="31"/>
              <w:jc w:val="both"/>
              <w:rPr>
                <w:rFonts w:ascii="Arial" w:eastAsia="Batang" w:hAnsi="Arial" w:cs="Arial"/>
                <w:sz w:val="24"/>
                <w:szCs w:val="24"/>
                <w:lang w:val="es-ES"/>
              </w:rPr>
            </w:pPr>
            <w:r w:rsidRPr="002576E6">
              <w:rPr>
                <w:rFonts w:ascii="Arial" w:eastAsia="Batang" w:hAnsi="Arial" w:cs="Arial"/>
                <w:sz w:val="24"/>
                <w:szCs w:val="24"/>
                <w:lang w:val="es-ES"/>
              </w:rPr>
              <w:t xml:space="preserve">Beneficiarios Elegibles o EIF, siempre que utilicen o canalicen los recursos de los respectivos Sub-préstamos a actividades </w:t>
            </w:r>
            <w:r w:rsidR="00DE33CA" w:rsidRPr="002576E6">
              <w:rPr>
                <w:rFonts w:ascii="Arial" w:eastAsia="Batang" w:hAnsi="Arial" w:cs="Arial"/>
                <w:sz w:val="24"/>
                <w:szCs w:val="24"/>
                <w:lang w:val="es-ES"/>
              </w:rPr>
              <w:t xml:space="preserve">de </w:t>
            </w:r>
            <w:r w:rsidRPr="002576E6">
              <w:rPr>
                <w:rFonts w:ascii="Arial" w:eastAsia="Batang" w:hAnsi="Arial" w:cs="Arial"/>
                <w:sz w:val="24"/>
                <w:szCs w:val="24"/>
                <w:lang w:val="es-ES"/>
              </w:rPr>
              <w:t>financiamiento rural productivo de conformidad con el presente ROP.</w:t>
            </w:r>
          </w:p>
        </w:tc>
      </w:tr>
      <w:tr w:rsidR="005D49D4" w:rsidRPr="002576E6" w:rsidTr="005D27DC">
        <w:tc>
          <w:tcPr>
            <w:tcW w:w="4536" w:type="dxa"/>
          </w:tcPr>
          <w:p w:rsidR="005D49D4" w:rsidRPr="002576E6" w:rsidRDefault="005D49D4" w:rsidP="005D27DC">
            <w:pPr>
              <w:spacing w:before="120" w:line="260" w:lineRule="atLeast"/>
              <w:jc w:val="both"/>
              <w:rPr>
                <w:rFonts w:ascii="Arial" w:eastAsia="Times New Roman" w:hAnsi="Arial" w:cs="Arial"/>
                <w:b/>
                <w:sz w:val="24"/>
                <w:szCs w:val="24"/>
                <w:lang w:val="pt-BR" w:eastAsia="es-MX"/>
              </w:rPr>
            </w:pPr>
            <w:r w:rsidRPr="002576E6">
              <w:rPr>
                <w:rFonts w:ascii="Arial" w:hAnsi="Arial" w:cs="Arial"/>
                <w:b/>
                <w:sz w:val="24"/>
                <w:szCs w:val="24"/>
                <w:lang w:val="pt-BR"/>
              </w:rPr>
              <w:t>Unidades Económicas Rurales o UER:</w:t>
            </w:r>
          </w:p>
        </w:tc>
        <w:tc>
          <w:tcPr>
            <w:tcW w:w="8532" w:type="dxa"/>
          </w:tcPr>
          <w:p w:rsidR="005D49D4" w:rsidRPr="002576E6" w:rsidRDefault="005D49D4" w:rsidP="00AD5B63">
            <w:pPr>
              <w:spacing w:before="120"/>
              <w:jc w:val="both"/>
              <w:rPr>
                <w:rFonts w:ascii="Arial" w:hAnsi="Arial" w:cs="Arial"/>
                <w:sz w:val="24"/>
                <w:szCs w:val="24"/>
                <w:lang w:val="es-ES_tradnl"/>
              </w:rPr>
            </w:pPr>
            <w:r w:rsidRPr="002576E6">
              <w:rPr>
                <w:rFonts w:ascii="Arial" w:hAnsi="Arial" w:cs="Arial"/>
                <w:sz w:val="24"/>
                <w:szCs w:val="24"/>
                <w:lang w:val="es-ES_tradnl"/>
              </w:rPr>
              <w:t>Personas</w:t>
            </w:r>
            <w:r w:rsidRPr="002576E6">
              <w:rPr>
                <w:rFonts w:ascii="Arial" w:eastAsia="Batang" w:hAnsi="Arial" w:cs="Arial"/>
                <w:sz w:val="24"/>
                <w:szCs w:val="24"/>
                <w:lang w:val="es-ES"/>
              </w:rPr>
              <w:t xml:space="preserve"> físicas o morales, ligadas o no a un predio, que desarrollan actividades agropecuarias, de pesca y otras actividades productivas, industriales, comerciales y de servicios en el medio rural o en su beneficio.</w:t>
            </w:r>
          </w:p>
        </w:tc>
      </w:tr>
    </w:tbl>
    <w:p w:rsidR="00230812" w:rsidRPr="002576E6" w:rsidRDefault="00230812" w:rsidP="005D27DC">
      <w:pPr>
        <w:pStyle w:val="Chapter"/>
        <w:ind w:firstLine="289"/>
        <w:rPr>
          <w:rFonts w:ascii="Arial" w:hAnsi="Arial" w:cs="Arial"/>
          <w:szCs w:val="24"/>
        </w:rPr>
      </w:pPr>
      <w:bookmarkStart w:id="73" w:name="_Toc197782548"/>
      <w:bookmarkStart w:id="74" w:name="_Toc198025787"/>
      <w:bookmarkStart w:id="75" w:name="_Toc205191254"/>
      <w:bookmarkStart w:id="76" w:name="_Toc207082499"/>
      <w:bookmarkStart w:id="77" w:name="_Toc240434720"/>
      <w:bookmarkStart w:id="78" w:name="_Toc301194007"/>
      <w:bookmarkStart w:id="79" w:name="_Toc404335497"/>
      <w:r w:rsidRPr="002576E6">
        <w:rPr>
          <w:rFonts w:ascii="Arial" w:hAnsi="Arial" w:cs="Arial"/>
          <w:szCs w:val="24"/>
        </w:rPr>
        <w:t xml:space="preserve">Objetivo </w:t>
      </w:r>
      <w:r w:rsidR="0011621E" w:rsidRPr="002576E6">
        <w:rPr>
          <w:rFonts w:ascii="Arial" w:hAnsi="Arial" w:cs="Arial"/>
          <w:szCs w:val="24"/>
        </w:rPr>
        <w:t xml:space="preserve">y costos </w:t>
      </w:r>
      <w:r w:rsidRPr="002576E6">
        <w:rPr>
          <w:rFonts w:ascii="Arial" w:hAnsi="Arial" w:cs="Arial"/>
          <w:szCs w:val="24"/>
        </w:rPr>
        <w:t>del Programa</w:t>
      </w:r>
      <w:bookmarkEnd w:id="73"/>
      <w:bookmarkEnd w:id="74"/>
      <w:bookmarkEnd w:id="75"/>
      <w:bookmarkEnd w:id="76"/>
      <w:bookmarkEnd w:id="77"/>
      <w:bookmarkEnd w:id="78"/>
      <w:bookmarkEnd w:id="79"/>
    </w:p>
    <w:p w:rsidR="00071FAE" w:rsidRPr="002576E6" w:rsidRDefault="00071FAE" w:rsidP="0008480D">
      <w:pPr>
        <w:pStyle w:val="Paragraph"/>
        <w:tabs>
          <w:tab w:val="num" w:pos="720"/>
        </w:tabs>
        <w:ind w:left="720" w:hanging="720"/>
        <w:rPr>
          <w:rFonts w:ascii="Arial" w:hAnsi="Arial" w:cs="Arial"/>
          <w:szCs w:val="24"/>
        </w:rPr>
      </w:pPr>
      <w:r w:rsidRPr="002576E6">
        <w:rPr>
          <w:rFonts w:ascii="Arial" w:hAnsi="Arial" w:cs="Arial"/>
          <w:szCs w:val="24"/>
        </w:rPr>
        <w:t xml:space="preserve">El </w:t>
      </w:r>
      <w:r w:rsidR="00D803F6" w:rsidRPr="002576E6">
        <w:rPr>
          <w:rFonts w:ascii="Arial" w:hAnsi="Arial" w:cs="Arial"/>
          <w:szCs w:val="24"/>
        </w:rPr>
        <w:t>objetivo del P</w:t>
      </w:r>
      <w:r w:rsidRPr="002576E6">
        <w:rPr>
          <w:rFonts w:ascii="Arial" w:hAnsi="Arial" w:cs="Arial"/>
          <w:szCs w:val="24"/>
        </w:rPr>
        <w:t xml:space="preserve">rograma </w:t>
      </w:r>
      <w:r w:rsidR="00D803F6" w:rsidRPr="002576E6">
        <w:rPr>
          <w:rFonts w:ascii="Arial" w:hAnsi="Arial" w:cs="Arial"/>
          <w:szCs w:val="24"/>
        </w:rPr>
        <w:t xml:space="preserve">es </w:t>
      </w:r>
      <w:r w:rsidR="00CE25F7" w:rsidRPr="002576E6">
        <w:rPr>
          <w:rFonts w:ascii="Arial" w:hAnsi="Arial" w:cs="Arial"/>
          <w:szCs w:val="24"/>
        </w:rPr>
        <w:t xml:space="preserve">contribuir a elevar la productividad del sector primario, mediante un mayor acceso a financiamiento por parte de las UER, </w:t>
      </w:r>
      <w:ins w:id="80" w:author="Inter-American Development Bank" w:date="2015-06-10T12:13:00Z">
        <w:r w:rsidR="00961815" w:rsidRPr="002576E6">
          <w:rPr>
            <w:rFonts w:ascii="Arial" w:hAnsi="Arial" w:cs="Arial"/>
            <w:szCs w:val="24"/>
          </w:rPr>
          <w:t>en particular aquellos segmentos con mayores restricciones de acceso a crédito productivo formal, para realizar inversiones productivas</w:t>
        </w:r>
      </w:ins>
      <w:del w:id="81" w:author="Inter-American Development Bank" w:date="2015-06-10T12:13:00Z">
        <w:r w:rsidR="00CE25F7" w:rsidRPr="002576E6" w:rsidDel="00961815">
          <w:rPr>
            <w:rFonts w:ascii="Arial" w:hAnsi="Arial" w:cs="Arial"/>
            <w:szCs w:val="24"/>
          </w:rPr>
          <w:delText>en particular aquellas de menor inclusión financiera, para realizar inversiones productivas</w:delText>
        </w:r>
      </w:del>
      <w:r w:rsidR="00740E72" w:rsidRPr="002576E6">
        <w:rPr>
          <w:rFonts w:ascii="Arial" w:hAnsi="Arial" w:cs="Arial"/>
          <w:szCs w:val="24"/>
        </w:rPr>
        <w:t>.</w:t>
      </w:r>
    </w:p>
    <w:p w:rsidR="00C62177" w:rsidRPr="002576E6" w:rsidRDefault="002907E3" w:rsidP="00A93B31">
      <w:pPr>
        <w:pStyle w:val="Paragraph"/>
        <w:tabs>
          <w:tab w:val="num" w:pos="720"/>
        </w:tabs>
        <w:ind w:left="720" w:hanging="720"/>
        <w:rPr>
          <w:rFonts w:ascii="Arial" w:hAnsi="Arial" w:cs="Arial"/>
          <w:szCs w:val="24"/>
        </w:rPr>
      </w:pPr>
      <w:r w:rsidRPr="002576E6">
        <w:rPr>
          <w:rFonts w:ascii="Arial" w:hAnsi="Arial" w:cs="Arial"/>
          <w:szCs w:val="24"/>
        </w:rPr>
        <w:t xml:space="preserve">El crédito será canalizado por la </w:t>
      </w:r>
      <w:r w:rsidR="00D803F6" w:rsidRPr="002576E6">
        <w:rPr>
          <w:rFonts w:ascii="Arial" w:hAnsi="Arial" w:cs="Arial"/>
          <w:szCs w:val="24"/>
        </w:rPr>
        <w:t>FND</w:t>
      </w:r>
      <w:r w:rsidRPr="002576E6">
        <w:rPr>
          <w:rFonts w:ascii="Arial" w:hAnsi="Arial" w:cs="Arial"/>
          <w:szCs w:val="24"/>
        </w:rPr>
        <w:t>, quien será responsable de la ejecución y supervisión del uso adecuado de los recursos para el cumplimiento del objetivo de esta operación.</w:t>
      </w:r>
      <w:r w:rsidR="00A93B31" w:rsidRPr="002576E6">
        <w:rPr>
          <w:rFonts w:ascii="Arial" w:hAnsi="Arial" w:cs="Arial"/>
          <w:szCs w:val="24"/>
        </w:rPr>
        <w:t xml:space="preserve">  </w:t>
      </w:r>
      <w:r w:rsidRPr="002576E6">
        <w:rPr>
          <w:rFonts w:ascii="Arial" w:hAnsi="Arial" w:cs="Arial"/>
          <w:szCs w:val="24"/>
        </w:rPr>
        <w:t xml:space="preserve">El destino principal de los recursos serán </w:t>
      </w:r>
      <w:r w:rsidR="00777821" w:rsidRPr="002576E6">
        <w:rPr>
          <w:rFonts w:ascii="Arial" w:hAnsi="Arial" w:cs="Arial"/>
          <w:szCs w:val="24"/>
        </w:rPr>
        <w:t xml:space="preserve">los siguientes </w:t>
      </w:r>
      <w:r w:rsidRPr="002576E6">
        <w:rPr>
          <w:rFonts w:ascii="Arial" w:hAnsi="Arial" w:cs="Arial"/>
          <w:szCs w:val="24"/>
        </w:rPr>
        <w:t xml:space="preserve">proyectos: </w:t>
      </w:r>
    </w:p>
    <w:p w:rsidR="00C62177" w:rsidRPr="002576E6" w:rsidRDefault="00C62177" w:rsidP="00C62177">
      <w:pPr>
        <w:pStyle w:val="subpar"/>
        <w:rPr>
          <w:rFonts w:ascii="Arial" w:hAnsi="Arial" w:cs="Arial"/>
          <w:szCs w:val="24"/>
        </w:rPr>
      </w:pPr>
      <w:r w:rsidRPr="002576E6">
        <w:rPr>
          <w:rFonts w:ascii="Arial" w:hAnsi="Arial" w:cs="Arial"/>
          <w:szCs w:val="24"/>
        </w:rPr>
        <w:t xml:space="preserve">Proyectos de inversión en activos productivos </w:t>
      </w:r>
      <w:r w:rsidR="00BF2E92" w:rsidRPr="002576E6">
        <w:rPr>
          <w:rFonts w:ascii="Arial" w:hAnsi="Arial" w:cs="Arial"/>
          <w:szCs w:val="24"/>
        </w:rPr>
        <w:t>de las UER,</w:t>
      </w:r>
      <w:r w:rsidR="00572374" w:rsidRPr="002576E6">
        <w:rPr>
          <w:rFonts w:ascii="Arial" w:hAnsi="Arial" w:cs="Arial"/>
          <w:szCs w:val="24"/>
        </w:rPr>
        <w:t xml:space="preserve"> </w:t>
      </w:r>
      <w:r w:rsidRPr="002576E6">
        <w:rPr>
          <w:rFonts w:ascii="Arial" w:hAnsi="Arial" w:cs="Arial"/>
          <w:szCs w:val="24"/>
        </w:rPr>
        <w:t xml:space="preserve">para que éstas se capitalicen; y, </w:t>
      </w:r>
    </w:p>
    <w:p w:rsidR="00C62177" w:rsidRPr="002576E6" w:rsidRDefault="00C62177" w:rsidP="00C62177">
      <w:pPr>
        <w:pStyle w:val="subpar"/>
        <w:rPr>
          <w:rFonts w:ascii="Arial" w:hAnsi="Arial" w:cs="Arial"/>
          <w:szCs w:val="24"/>
        </w:rPr>
      </w:pPr>
      <w:r w:rsidRPr="002576E6">
        <w:rPr>
          <w:rFonts w:ascii="Arial" w:hAnsi="Arial" w:cs="Arial"/>
          <w:szCs w:val="24"/>
        </w:rPr>
        <w:t>Proyectos para la adquisición de tecnologías y modelos técnicos por parte de las UER</w:t>
      </w:r>
      <w:r w:rsidR="009774B0" w:rsidRPr="002576E6">
        <w:rPr>
          <w:rFonts w:ascii="Arial" w:hAnsi="Arial" w:cs="Arial"/>
          <w:szCs w:val="24"/>
        </w:rPr>
        <w:t xml:space="preserve"> </w:t>
      </w:r>
      <w:r w:rsidRPr="002576E6">
        <w:rPr>
          <w:rFonts w:ascii="Arial" w:hAnsi="Arial" w:cs="Arial"/>
          <w:szCs w:val="24"/>
        </w:rPr>
        <w:t xml:space="preserve">según las características propias de cultivos y productos, para que éstas mejoren su eficiencia productiva. </w:t>
      </w:r>
    </w:p>
    <w:p w:rsidR="00E43BC4" w:rsidRPr="002576E6" w:rsidRDefault="00E43BC4" w:rsidP="00E43BC4">
      <w:pPr>
        <w:pStyle w:val="Paragraph"/>
        <w:tabs>
          <w:tab w:val="num" w:pos="720"/>
        </w:tabs>
        <w:ind w:left="720" w:hanging="720"/>
        <w:rPr>
          <w:rFonts w:ascii="Arial" w:hAnsi="Arial" w:cs="Arial"/>
          <w:szCs w:val="24"/>
        </w:rPr>
      </w:pPr>
      <w:r w:rsidRPr="002576E6">
        <w:rPr>
          <w:rFonts w:ascii="Arial" w:hAnsi="Arial" w:cs="Arial"/>
          <w:szCs w:val="24"/>
          <w:lang w:val="es-ES"/>
        </w:rPr>
        <w:t xml:space="preserve">El Programa considera </w:t>
      </w:r>
      <w:r w:rsidRPr="002576E6">
        <w:rPr>
          <w:rFonts w:ascii="Arial" w:hAnsi="Arial" w:cs="Arial"/>
          <w:szCs w:val="24"/>
        </w:rPr>
        <w:t>un único componente de crédito</w:t>
      </w:r>
      <w:r w:rsidRPr="002576E6">
        <w:rPr>
          <w:rFonts w:ascii="Arial" w:hAnsi="Arial" w:cs="Arial"/>
          <w:szCs w:val="24"/>
          <w:lang w:val="es-ES"/>
        </w:rPr>
        <w:t xml:space="preserve"> </w:t>
      </w:r>
      <w:r w:rsidRPr="002576E6">
        <w:rPr>
          <w:rFonts w:ascii="Arial" w:hAnsi="Arial" w:cs="Arial"/>
          <w:szCs w:val="24"/>
        </w:rPr>
        <w:t>por un monto de hasta US$300 millones. De acuerdo con el perfil de la cartera de la FND y el análisis de demanda, se estima que el alrededor del 65% del financiamiento se dirigirá a proyectos de inversión en activos productivos y 35% restante a proyectos para la adquisición de tecnologías y modelos técnicos.</w:t>
      </w:r>
    </w:p>
    <w:p w:rsidR="00006E49" w:rsidRPr="002576E6" w:rsidRDefault="00230812" w:rsidP="00006E49">
      <w:pPr>
        <w:pStyle w:val="Chapter"/>
        <w:rPr>
          <w:rFonts w:ascii="Arial" w:hAnsi="Arial" w:cs="Arial"/>
          <w:szCs w:val="24"/>
        </w:rPr>
      </w:pPr>
      <w:bookmarkStart w:id="82" w:name="_Toc198027183"/>
      <w:bookmarkStart w:id="83" w:name="_Toc197782551"/>
      <w:bookmarkStart w:id="84" w:name="_Toc198025790"/>
      <w:bookmarkStart w:id="85" w:name="_Toc205191257"/>
      <w:bookmarkStart w:id="86" w:name="_Toc207082502"/>
      <w:bookmarkStart w:id="87" w:name="_Toc240434722"/>
      <w:bookmarkStart w:id="88" w:name="_Toc301194008"/>
      <w:bookmarkStart w:id="89" w:name="_Toc404335498"/>
      <w:bookmarkEnd w:id="82"/>
      <w:r w:rsidRPr="002576E6">
        <w:rPr>
          <w:rFonts w:ascii="Arial" w:hAnsi="Arial" w:cs="Arial"/>
          <w:szCs w:val="24"/>
        </w:rPr>
        <w:t>Uso de Recursos</w:t>
      </w:r>
      <w:bookmarkEnd w:id="83"/>
      <w:bookmarkEnd w:id="84"/>
      <w:bookmarkEnd w:id="85"/>
      <w:bookmarkEnd w:id="86"/>
      <w:bookmarkEnd w:id="87"/>
      <w:bookmarkEnd w:id="88"/>
      <w:bookmarkEnd w:id="89"/>
    </w:p>
    <w:p w:rsidR="0006563F" w:rsidRPr="002576E6" w:rsidRDefault="00B10E78" w:rsidP="0008480D">
      <w:pPr>
        <w:pStyle w:val="Paragraph"/>
        <w:tabs>
          <w:tab w:val="num" w:pos="720"/>
        </w:tabs>
        <w:ind w:left="720" w:hanging="720"/>
        <w:rPr>
          <w:rFonts w:ascii="Arial" w:hAnsi="Arial" w:cs="Arial"/>
          <w:szCs w:val="24"/>
        </w:rPr>
      </w:pPr>
      <w:r w:rsidRPr="002576E6">
        <w:rPr>
          <w:rFonts w:ascii="Arial" w:hAnsi="Arial" w:cs="Arial"/>
          <w:szCs w:val="24"/>
        </w:rPr>
        <w:t xml:space="preserve">Los recursos del Programa se utilizarán para Sub-préstamos, que </w:t>
      </w:r>
      <w:r w:rsidR="006C4461" w:rsidRPr="002576E6">
        <w:rPr>
          <w:rFonts w:ascii="Arial" w:hAnsi="Arial" w:cs="Arial"/>
          <w:szCs w:val="24"/>
        </w:rPr>
        <w:t>FND</w:t>
      </w:r>
      <w:r w:rsidRPr="002576E6">
        <w:rPr>
          <w:rFonts w:ascii="Arial" w:hAnsi="Arial" w:cs="Arial"/>
          <w:szCs w:val="24"/>
        </w:rPr>
        <w:t xml:space="preserve"> otorgará </w:t>
      </w:r>
      <w:r w:rsidR="006C4461" w:rsidRPr="002576E6">
        <w:rPr>
          <w:rFonts w:ascii="Arial" w:hAnsi="Arial" w:cs="Arial"/>
          <w:szCs w:val="24"/>
        </w:rPr>
        <w:t>de forma directa</w:t>
      </w:r>
      <w:r w:rsidR="009774B0" w:rsidRPr="002576E6">
        <w:rPr>
          <w:rFonts w:ascii="Arial" w:hAnsi="Arial" w:cs="Arial"/>
          <w:szCs w:val="24"/>
        </w:rPr>
        <w:t xml:space="preserve"> a las UER o a través de </w:t>
      </w:r>
      <w:r w:rsidR="00DF6F8E" w:rsidRPr="002576E6">
        <w:rPr>
          <w:rFonts w:ascii="Arial" w:hAnsi="Arial" w:cs="Arial"/>
          <w:szCs w:val="24"/>
        </w:rPr>
        <w:t xml:space="preserve">Empresas de Intermediación Financiera (EIF) </w:t>
      </w:r>
      <w:r w:rsidRPr="002576E6">
        <w:rPr>
          <w:rFonts w:ascii="Arial" w:hAnsi="Arial" w:cs="Arial"/>
          <w:szCs w:val="24"/>
        </w:rPr>
        <w:t xml:space="preserve"> conforme a los objetivos</w:t>
      </w:r>
      <w:r w:rsidR="006C4461" w:rsidRPr="002576E6">
        <w:rPr>
          <w:rFonts w:ascii="Arial" w:hAnsi="Arial" w:cs="Arial"/>
          <w:szCs w:val="24"/>
        </w:rPr>
        <w:t xml:space="preserve"> establecidos en </w:t>
      </w:r>
      <w:r w:rsidR="0006563F" w:rsidRPr="002576E6">
        <w:rPr>
          <w:rFonts w:ascii="Arial" w:hAnsi="Arial" w:cs="Arial"/>
          <w:szCs w:val="24"/>
        </w:rPr>
        <w:t xml:space="preserve">los </w:t>
      </w:r>
      <w:r w:rsidR="006C4461" w:rsidRPr="002576E6">
        <w:rPr>
          <w:rFonts w:ascii="Arial" w:hAnsi="Arial" w:cs="Arial"/>
          <w:szCs w:val="24"/>
        </w:rPr>
        <w:t>numeral</w:t>
      </w:r>
      <w:r w:rsidR="0006563F" w:rsidRPr="002576E6">
        <w:rPr>
          <w:rFonts w:ascii="Arial" w:hAnsi="Arial" w:cs="Arial"/>
          <w:szCs w:val="24"/>
        </w:rPr>
        <w:t>es</w:t>
      </w:r>
      <w:r w:rsidR="006C4461" w:rsidRPr="002576E6">
        <w:rPr>
          <w:rFonts w:ascii="Arial" w:hAnsi="Arial" w:cs="Arial"/>
          <w:szCs w:val="24"/>
        </w:rPr>
        <w:t xml:space="preserve"> 3.2</w:t>
      </w:r>
      <w:r w:rsidR="0006563F" w:rsidRPr="002576E6">
        <w:rPr>
          <w:rFonts w:ascii="Arial" w:hAnsi="Arial" w:cs="Arial"/>
          <w:szCs w:val="24"/>
        </w:rPr>
        <w:t xml:space="preserve"> y 4.3</w:t>
      </w:r>
      <w:r w:rsidR="00EC1DEF" w:rsidRPr="002576E6">
        <w:rPr>
          <w:rFonts w:ascii="Arial" w:hAnsi="Arial" w:cs="Arial"/>
          <w:szCs w:val="24"/>
        </w:rPr>
        <w:t>.</w:t>
      </w:r>
      <w:r w:rsidR="00DF6F8E" w:rsidRPr="002576E6">
        <w:rPr>
          <w:rFonts w:ascii="Arial" w:hAnsi="Arial" w:cs="Arial"/>
          <w:szCs w:val="24"/>
        </w:rPr>
        <w:t xml:space="preserve"> Las EIF elegibles serán aquellas que </w:t>
      </w:r>
      <w:r w:rsidR="00B06417" w:rsidRPr="002576E6">
        <w:rPr>
          <w:rFonts w:ascii="Arial" w:hAnsi="Arial" w:cs="Arial"/>
          <w:szCs w:val="24"/>
        </w:rPr>
        <w:t>cumplan con</w:t>
      </w:r>
      <w:r w:rsidR="00DF6F8E" w:rsidRPr="002576E6">
        <w:rPr>
          <w:rFonts w:ascii="Arial" w:hAnsi="Arial" w:cs="Arial"/>
          <w:szCs w:val="24"/>
        </w:rPr>
        <w:t xml:space="preserve"> la</w:t>
      </w:r>
      <w:r w:rsidR="00B06417" w:rsidRPr="002576E6">
        <w:rPr>
          <w:rFonts w:ascii="Arial" w:hAnsi="Arial" w:cs="Arial"/>
          <w:szCs w:val="24"/>
        </w:rPr>
        <w:t xml:space="preserve"> normatividad de </w:t>
      </w:r>
      <w:r w:rsidR="00DF6F8E" w:rsidRPr="002576E6">
        <w:rPr>
          <w:rFonts w:ascii="Arial" w:hAnsi="Arial" w:cs="Arial"/>
          <w:szCs w:val="24"/>
        </w:rPr>
        <w:t>FN</w:t>
      </w:r>
      <w:r w:rsidR="00565A92" w:rsidRPr="002576E6">
        <w:rPr>
          <w:rFonts w:ascii="Arial" w:hAnsi="Arial" w:cs="Arial"/>
          <w:szCs w:val="24"/>
        </w:rPr>
        <w:t>D</w:t>
      </w:r>
      <w:r w:rsidR="00DF6F8E" w:rsidRPr="002576E6">
        <w:rPr>
          <w:rFonts w:ascii="Arial" w:hAnsi="Arial" w:cs="Arial"/>
          <w:szCs w:val="24"/>
        </w:rPr>
        <w:t xml:space="preserve"> y que </w:t>
      </w:r>
      <w:r w:rsidR="00B06417" w:rsidRPr="002576E6">
        <w:rPr>
          <w:rFonts w:ascii="Arial" w:hAnsi="Arial" w:cs="Arial"/>
          <w:szCs w:val="24"/>
        </w:rPr>
        <w:t>de acuerdo</w:t>
      </w:r>
      <w:r w:rsidR="00DF6F8E" w:rsidRPr="002576E6">
        <w:rPr>
          <w:rFonts w:ascii="Arial" w:hAnsi="Arial" w:cs="Arial"/>
          <w:szCs w:val="24"/>
        </w:rPr>
        <w:t xml:space="preserve"> a su herramienta de evaluación sean lo suficientemente sanas, desde la perspectiva financiera </w:t>
      </w:r>
      <w:r w:rsidR="00B95759" w:rsidRPr="002576E6">
        <w:rPr>
          <w:rFonts w:ascii="Arial" w:hAnsi="Arial" w:cs="Arial"/>
          <w:szCs w:val="24"/>
        </w:rPr>
        <w:t>y de Gobierno Corporativo</w:t>
      </w:r>
      <w:r w:rsidR="00DF6F8E" w:rsidRPr="002576E6">
        <w:rPr>
          <w:rFonts w:ascii="Arial" w:hAnsi="Arial" w:cs="Arial"/>
          <w:szCs w:val="24"/>
        </w:rPr>
        <w:t>, para llevar a cabo la intermediación de forma adecuada. En el caso de las EIF reguladas, deberán cumplir con la legislación aplicable.</w:t>
      </w:r>
    </w:p>
    <w:p w:rsidR="004622AC" w:rsidRPr="002576E6" w:rsidRDefault="004622AC" w:rsidP="0008480D">
      <w:pPr>
        <w:pStyle w:val="Paragraph"/>
        <w:tabs>
          <w:tab w:val="num" w:pos="720"/>
        </w:tabs>
        <w:ind w:left="720" w:hanging="720"/>
        <w:rPr>
          <w:rFonts w:ascii="Arial" w:hAnsi="Arial" w:cs="Arial"/>
          <w:szCs w:val="24"/>
        </w:rPr>
      </w:pPr>
      <w:r w:rsidRPr="002576E6">
        <w:rPr>
          <w:rFonts w:ascii="Arial" w:hAnsi="Arial" w:cs="Arial"/>
          <w:szCs w:val="24"/>
        </w:rPr>
        <w:t xml:space="preserve">De acuerdo a lo establecido en el numeral 3.2 a), </w:t>
      </w:r>
      <w:r w:rsidR="0003432E" w:rsidRPr="002576E6">
        <w:rPr>
          <w:rFonts w:ascii="Arial" w:hAnsi="Arial" w:cs="Arial"/>
          <w:szCs w:val="24"/>
        </w:rPr>
        <w:t>serán elegibles del Programa los</w:t>
      </w:r>
      <w:r w:rsidRPr="002576E6">
        <w:rPr>
          <w:rFonts w:ascii="Arial" w:hAnsi="Arial" w:cs="Arial"/>
          <w:szCs w:val="24"/>
        </w:rPr>
        <w:t xml:space="preserve"> proyectos</w:t>
      </w:r>
      <w:r w:rsidR="00434071" w:rsidRPr="002576E6">
        <w:rPr>
          <w:rFonts w:ascii="Arial" w:hAnsi="Arial" w:cs="Arial"/>
          <w:szCs w:val="24"/>
        </w:rPr>
        <w:t xml:space="preserve"> de inversión, </w:t>
      </w:r>
      <w:r w:rsidRPr="002576E6">
        <w:rPr>
          <w:rFonts w:ascii="Arial" w:hAnsi="Arial" w:cs="Arial"/>
          <w:szCs w:val="24"/>
        </w:rPr>
        <w:t xml:space="preserve">cuyo destino incluya la adquisición de activos </w:t>
      </w:r>
      <w:r w:rsidR="00565A92" w:rsidRPr="002576E6">
        <w:rPr>
          <w:rFonts w:ascii="Arial" w:hAnsi="Arial" w:cs="Arial"/>
          <w:szCs w:val="24"/>
        </w:rPr>
        <w:t>productivos</w:t>
      </w:r>
      <w:r w:rsidR="0003432E" w:rsidRPr="002576E6">
        <w:rPr>
          <w:rFonts w:ascii="Arial" w:hAnsi="Arial" w:cs="Arial"/>
          <w:szCs w:val="24"/>
        </w:rPr>
        <w:t xml:space="preserve"> para la producción primaria</w:t>
      </w:r>
      <w:r w:rsidR="00175EC1" w:rsidRPr="002576E6">
        <w:rPr>
          <w:rFonts w:ascii="Arial" w:hAnsi="Arial" w:cs="Arial"/>
          <w:szCs w:val="24"/>
        </w:rPr>
        <w:t xml:space="preserve"> (A</w:t>
      </w:r>
      <w:r w:rsidR="00C3120D" w:rsidRPr="002576E6">
        <w:rPr>
          <w:rFonts w:ascii="Arial" w:hAnsi="Arial" w:cs="Arial"/>
          <w:szCs w:val="24"/>
        </w:rPr>
        <w:t>nexo I</w:t>
      </w:r>
      <w:r w:rsidR="00175EC1" w:rsidRPr="002576E6">
        <w:rPr>
          <w:rFonts w:ascii="Arial" w:hAnsi="Arial" w:cs="Arial"/>
          <w:szCs w:val="24"/>
        </w:rPr>
        <w:t>).</w:t>
      </w:r>
      <w:r w:rsidR="00A51121" w:rsidRPr="002576E6">
        <w:rPr>
          <w:rFonts w:ascii="Arial" w:hAnsi="Arial" w:cs="Arial"/>
          <w:szCs w:val="24"/>
        </w:rPr>
        <w:t xml:space="preserve"> </w:t>
      </w:r>
      <w:r w:rsidR="00565A92" w:rsidRPr="002576E6">
        <w:rPr>
          <w:rFonts w:ascii="Arial" w:hAnsi="Arial" w:cs="Arial"/>
          <w:szCs w:val="24"/>
        </w:rPr>
        <w:t xml:space="preserve">Esto incluye inversiones en </w:t>
      </w:r>
      <w:r w:rsidR="0003432E" w:rsidRPr="002576E6">
        <w:rPr>
          <w:rFonts w:ascii="Arial" w:hAnsi="Arial" w:cs="Arial"/>
          <w:szCs w:val="24"/>
        </w:rPr>
        <w:t>adquisición, construcción, ampliación o remodelación de infraestructura productiva</w:t>
      </w:r>
      <w:r w:rsidR="00565A92" w:rsidRPr="002576E6">
        <w:rPr>
          <w:rFonts w:ascii="Arial" w:hAnsi="Arial" w:cs="Arial"/>
          <w:szCs w:val="24"/>
        </w:rPr>
        <w:t>, equipamiento y otros activos fijos y proyectos que coadyuven a incrementar la productividad.</w:t>
      </w:r>
      <w:r w:rsidR="00A51121" w:rsidRPr="002576E6">
        <w:rPr>
          <w:rFonts w:ascii="Arial" w:hAnsi="Arial" w:cs="Arial"/>
          <w:szCs w:val="24"/>
        </w:rPr>
        <w:t xml:space="preserve"> </w:t>
      </w:r>
      <w:r w:rsidR="00565A92" w:rsidRPr="002576E6">
        <w:rPr>
          <w:rFonts w:ascii="Arial" w:hAnsi="Arial" w:cs="Arial"/>
          <w:szCs w:val="24"/>
        </w:rPr>
        <w:t>Dentro de este rubro, s</w:t>
      </w:r>
      <w:r w:rsidR="00A51121" w:rsidRPr="002576E6">
        <w:rPr>
          <w:rFonts w:ascii="Arial" w:hAnsi="Arial" w:cs="Arial"/>
          <w:szCs w:val="24"/>
        </w:rPr>
        <w:t>e podrá financiar capital de trabajo permanente asociado a estos</w:t>
      </w:r>
      <w:r w:rsidR="000135BB" w:rsidRPr="002576E6">
        <w:rPr>
          <w:rFonts w:ascii="Arial" w:hAnsi="Arial" w:cs="Arial"/>
          <w:szCs w:val="24"/>
        </w:rPr>
        <w:t xml:space="preserve"> proyectos, siempre y cuando el monto en conjunto no supere el 10% del total del préstamo</w:t>
      </w:r>
      <w:r w:rsidR="001B0C41" w:rsidRPr="002576E6">
        <w:rPr>
          <w:rFonts w:ascii="Arial" w:hAnsi="Arial" w:cs="Arial"/>
          <w:szCs w:val="24"/>
        </w:rPr>
        <w:t>.</w:t>
      </w:r>
    </w:p>
    <w:p w:rsidR="00175EC1" w:rsidRPr="002576E6" w:rsidRDefault="00175EC1" w:rsidP="00DE1EAE">
      <w:pPr>
        <w:pStyle w:val="Paragraph"/>
        <w:tabs>
          <w:tab w:val="num" w:pos="720"/>
        </w:tabs>
        <w:ind w:left="720" w:hanging="720"/>
        <w:rPr>
          <w:rFonts w:ascii="Arial" w:hAnsi="Arial" w:cs="Arial"/>
          <w:szCs w:val="24"/>
        </w:rPr>
      </w:pPr>
      <w:r w:rsidRPr="002576E6">
        <w:rPr>
          <w:rFonts w:ascii="Arial" w:hAnsi="Arial" w:cs="Arial"/>
          <w:szCs w:val="24"/>
        </w:rPr>
        <w:t xml:space="preserve">De acuerdo a lo establecido en el numeral 3.2 b), </w:t>
      </w:r>
      <w:r w:rsidR="00FA41F7" w:rsidRPr="002576E6">
        <w:rPr>
          <w:rFonts w:ascii="Arial" w:hAnsi="Arial" w:cs="Arial"/>
          <w:szCs w:val="24"/>
        </w:rPr>
        <w:t>serán elegibles del Programa</w:t>
      </w:r>
      <w:r w:rsidR="0003432E" w:rsidRPr="002576E6">
        <w:rPr>
          <w:rFonts w:ascii="Arial" w:hAnsi="Arial" w:cs="Arial"/>
          <w:szCs w:val="24"/>
        </w:rPr>
        <w:t xml:space="preserve"> </w:t>
      </w:r>
      <w:r w:rsidR="00DE1EAE" w:rsidRPr="002576E6">
        <w:rPr>
          <w:rFonts w:ascii="Arial" w:hAnsi="Arial" w:cs="Arial"/>
          <w:szCs w:val="24"/>
        </w:rPr>
        <w:t xml:space="preserve">los proyectos para </w:t>
      </w:r>
      <w:r w:rsidR="00DE1EAE" w:rsidRPr="002576E6">
        <w:rPr>
          <w:rFonts w:ascii="Arial" w:hAnsi="Arial" w:cs="Arial"/>
          <w:szCs w:val="24"/>
          <w:lang w:val="es-MX"/>
        </w:rPr>
        <w:t>la adquisición de tecnologías y modelos técnicos, denominados “paquetes tecnológicos”</w:t>
      </w:r>
      <w:r w:rsidR="00DE1EAE" w:rsidRPr="002576E6">
        <w:rPr>
          <w:rFonts w:ascii="Arial" w:hAnsi="Arial" w:cs="Arial"/>
          <w:szCs w:val="24"/>
          <w:vertAlign w:val="superscript"/>
          <w:lang w:val="es-MX"/>
        </w:rPr>
        <w:footnoteReference w:id="1"/>
      </w:r>
      <w:r w:rsidR="00DE1EAE" w:rsidRPr="002576E6">
        <w:rPr>
          <w:rFonts w:ascii="Arial" w:hAnsi="Arial" w:cs="Arial"/>
          <w:szCs w:val="24"/>
          <w:lang w:val="es-MX"/>
        </w:rPr>
        <w:t xml:space="preserve">, </w:t>
      </w:r>
      <w:r w:rsidR="00FA41F7" w:rsidRPr="002576E6">
        <w:rPr>
          <w:rFonts w:ascii="Arial" w:hAnsi="Arial" w:cs="Arial"/>
          <w:szCs w:val="24"/>
        </w:rPr>
        <w:t>los cuales</w:t>
      </w:r>
      <w:r w:rsidR="0003432E" w:rsidRPr="002576E6">
        <w:rPr>
          <w:rFonts w:ascii="Arial" w:hAnsi="Arial" w:cs="Arial"/>
          <w:szCs w:val="24"/>
        </w:rPr>
        <w:t xml:space="preserve"> definen parámetros técnicos para el cultivo o proceso de producción que indican entre otras variables el tipo de semilla, la densidad de siembra, la aplicación de insumos y el empleo de mano de obra y maquinaria, por labor en el tiempo. </w:t>
      </w:r>
      <w:r w:rsidR="00FA41F7" w:rsidRPr="002576E6">
        <w:rPr>
          <w:rFonts w:ascii="Arial" w:hAnsi="Arial" w:cs="Arial"/>
          <w:szCs w:val="24"/>
        </w:rPr>
        <w:t xml:space="preserve">Estos paquetes tecnológicos deberán estar </w:t>
      </w:r>
      <w:r w:rsidR="00DE1EAE" w:rsidRPr="002576E6">
        <w:rPr>
          <w:rFonts w:ascii="Arial" w:hAnsi="Arial" w:cs="Arial"/>
          <w:szCs w:val="24"/>
        </w:rPr>
        <w:t xml:space="preserve">debidamente validados por las instancias autorizadas </w:t>
      </w:r>
      <w:r w:rsidR="00FA41F7" w:rsidRPr="002576E6">
        <w:rPr>
          <w:rFonts w:ascii="Arial" w:hAnsi="Arial" w:cs="Arial"/>
          <w:szCs w:val="24"/>
        </w:rPr>
        <w:t xml:space="preserve">e </w:t>
      </w:r>
      <w:r w:rsidR="000C4234" w:rsidRPr="002576E6">
        <w:rPr>
          <w:rFonts w:ascii="Arial" w:hAnsi="Arial" w:cs="Arial"/>
          <w:szCs w:val="24"/>
        </w:rPr>
        <w:t>inclu</w:t>
      </w:r>
      <w:r w:rsidR="00FA41F7" w:rsidRPr="002576E6">
        <w:rPr>
          <w:rFonts w:ascii="Arial" w:hAnsi="Arial" w:cs="Arial"/>
          <w:szCs w:val="24"/>
        </w:rPr>
        <w:t xml:space="preserve">ir </w:t>
      </w:r>
      <w:r w:rsidR="000C4234" w:rsidRPr="002576E6">
        <w:rPr>
          <w:rFonts w:ascii="Arial" w:hAnsi="Arial" w:cs="Arial"/>
          <w:szCs w:val="24"/>
        </w:rPr>
        <w:t xml:space="preserve">asistencia técnica, semilla mejorada o asignación eficiente de recursos que le permita </w:t>
      </w:r>
      <w:r w:rsidR="002749E9" w:rsidRPr="002576E6">
        <w:rPr>
          <w:rFonts w:ascii="Arial" w:hAnsi="Arial" w:cs="Arial"/>
          <w:szCs w:val="24"/>
        </w:rPr>
        <w:t>incrementar su productividad</w:t>
      </w:r>
      <w:r w:rsidR="00DE1EAE" w:rsidRPr="002576E6">
        <w:rPr>
          <w:rStyle w:val="FootnoteReference"/>
          <w:rFonts w:ascii="Arial" w:hAnsi="Arial" w:cs="Arial"/>
          <w:szCs w:val="24"/>
        </w:rPr>
        <w:footnoteReference w:id="2"/>
      </w:r>
      <w:r w:rsidR="000C4234" w:rsidRPr="002576E6">
        <w:rPr>
          <w:rFonts w:ascii="Arial" w:hAnsi="Arial" w:cs="Arial"/>
          <w:szCs w:val="24"/>
        </w:rPr>
        <w:t xml:space="preserve"> (Anexo II).</w:t>
      </w:r>
    </w:p>
    <w:p w:rsidR="002C608F" w:rsidRPr="002576E6" w:rsidRDefault="002C608F" w:rsidP="002C608F">
      <w:pPr>
        <w:pStyle w:val="Paragraph"/>
        <w:tabs>
          <w:tab w:val="num" w:pos="720"/>
        </w:tabs>
        <w:ind w:left="720" w:hanging="720"/>
        <w:rPr>
          <w:rFonts w:ascii="Arial" w:hAnsi="Arial" w:cs="Arial"/>
          <w:szCs w:val="24"/>
        </w:rPr>
      </w:pPr>
      <w:r w:rsidRPr="002576E6">
        <w:rPr>
          <w:rFonts w:ascii="Arial" w:hAnsi="Arial" w:cs="Arial"/>
          <w:szCs w:val="24"/>
        </w:rPr>
        <w:t>Podrán ser receptores de financiamiento al amparo Programa aquellos UER que cumplan con las características señaladas en este apartado, cumpliendo siempre con la elegibilidad de las operaciones, de conformidad con el presente Reglamento, la Ley Orgánica de FND y demás normativa aplicable. FND verificará la elegibilidad de la UER para recibir financiamiento del Programa, así como el uso y destino del crédito final, de conformidad con los requisitos establecidos en el Contrato, en el presente Reglamento Operativo y en las disposiciones legales correspondientes.</w:t>
      </w:r>
    </w:p>
    <w:p w:rsidR="00A43A57" w:rsidRPr="002576E6" w:rsidRDefault="006C4461" w:rsidP="00717BFA">
      <w:pPr>
        <w:pStyle w:val="Paragraph"/>
        <w:tabs>
          <w:tab w:val="num" w:pos="720"/>
        </w:tabs>
        <w:ind w:left="720" w:hanging="720"/>
        <w:rPr>
          <w:rFonts w:ascii="Arial" w:hAnsi="Arial" w:cs="Arial"/>
          <w:szCs w:val="24"/>
        </w:rPr>
      </w:pPr>
      <w:r w:rsidRPr="002576E6">
        <w:rPr>
          <w:rFonts w:ascii="Arial" w:hAnsi="Arial" w:cs="Arial"/>
          <w:szCs w:val="24"/>
        </w:rPr>
        <w:t>FND</w:t>
      </w:r>
      <w:r w:rsidR="00B10E78" w:rsidRPr="002576E6">
        <w:rPr>
          <w:rFonts w:ascii="Arial" w:hAnsi="Arial" w:cs="Arial"/>
          <w:szCs w:val="24"/>
        </w:rPr>
        <w:t xml:space="preserve"> tendrá la responsabilida</w:t>
      </w:r>
      <w:r w:rsidR="00BF2E92" w:rsidRPr="002576E6">
        <w:rPr>
          <w:rFonts w:ascii="Arial" w:hAnsi="Arial" w:cs="Arial"/>
          <w:szCs w:val="24"/>
        </w:rPr>
        <w:t>d de identificar y seleccionar</w:t>
      </w:r>
      <w:r w:rsidR="00B10E78" w:rsidRPr="002576E6">
        <w:rPr>
          <w:rFonts w:ascii="Arial" w:hAnsi="Arial" w:cs="Arial"/>
          <w:szCs w:val="24"/>
        </w:rPr>
        <w:t xml:space="preserve"> los proyectos elegibles del Programa, según lo estipulado en este ROP y sus propias políticas, programas y procesos.</w:t>
      </w:r>
      <w:r w:rsidR="00717BFA" w:rsidRPr="002576E6">
        <w:rPr>
          <w:rFonts w:ascii="Arial" w:hAnsi="Arial" w:cs="Arial"/>
          <w:szCs w:val="24"/>
        </w:rPr>
        <w:t xml:space="preserve"> En el caso de </w:t>
      </w:r>
      <w:r w:rsidR="00BF2E92" w:rsidRPr="002576E6">
        <w:rPr>
          <w:rFonts w:ascii="Arial" w:hAnsi="Arial" w:cs="Arial"/>
          <w:szCs w:val="24"/>
        </w:rPr>
        <w:t>las operaciones indirectas,</w:t>
      </w:r>
      <w:r w:rsidR="0013175F" w:rsidRPr="002576E6">
        <w:rPr>
          <w:rFonts w:ascii="Arial" w:hAnsi="Arial" w:cs="Arial"/>
          <w:szCs w:val="24"/>
        </w:rPr>
        <w:t xml:space="preserve"> </w:t>
      </w:r>
      <w:r w:rsidR="00BF2E92" w:rsidRPr="002576E6">
        <w:rPr>
          <w:rFonts w:ascii="Arial" w:hAnsi="Arial" w:cs="Arial"/>
          <w:szCs w:val="24"/>
        </w:rPr>
        <w:t xml:space="preserve">las EIF tendrán la responsabilidad de </w:t>
      </w:r>
      <w:r w:rsidR="00A43A57" w:rsidRPr="002576E6">
        <w:rPr>
          <w:rFonts w:ascii="Arial" w:hAnsi="Arial" w:cs="Arial"/>
          <w:szCs w:val="24"/>
        </w:rPr>
        <w:t>poner a disposición de FND la información relativa a cada operación</w:t>
      </w:r>
      <w:r w:rsidR="00717BFA" w:rsidRPr="002576E6">
        <w:rPr>
          <w:rFonts w:ascii="Arial" w:hAnsi="Arial" w:cs="Arial"/>
          <w:szCs w:val="24"/>
        </w:rPr>
        <w:t xml:space="preserve"> para que FND pueda identificar y seleccionar los proyectos elegibles del Programa</w:t>
      </w:r>
      <w:r w:rsidR="00F95169" w:rsidRPr="002576E6">
        <w:rPr>
          <w:rFonts w:ascii="Arial" w:hAnsi="Arial" w:cs="Arial"/>
          <w:szCs w:val="24"/>
        </w:rPr>
        <w:t xml:space="preserve">.  De igual forma, las EIF deberán </w:t>
      </w:r>
      <w:r w:rsidR="007B1D62" w:rsidRPr="002576E6">
        <w:rPr>
          <w:rFonts w:ascii="Arial" w:hAnsi="Arial" w:cs="Arial"/>
          <w:szCs w:val="24"/>
        </w:rPr>
        <w:t xml:space="preserve"> poner a disposición la información necesaria para </w:t>
      </w:r>
      <w:r w:rsidR="00F95169" w:rsidRPr="002576E6">
        <w:rPr>
          <w:rFonts w:ascii="Arial" w:hAnsi="Arial" w:cs="Arial"/>
          <w:szCs w:val="24"/>
        </w:rPr>
        <w:t>la elaboración de reportes</w:t>
      </w:r>
      <w:r w:rsidR="007B1D62" w:rsidRPr="002576E6">
        <w:rPr>
          <w:rFonts w:ascii="Arial" w:hAnsi="Arial" w:cs="Arial"/>
          <w:szCs w:val="24"/>
        </w:rPr>
        <w:t xml:space="preserve"> y para la atención de la auditoría.</w:t>
      </w:r>
    </w:p>
    <w:p w:rsidR="001C4FDA" w:rsidRPr="002576E6" w:rsidRDefault="001C4FDA" w:rsidP="001C4FDA">
      <w:pPr>
        <w:pStyle w:val="Paragraph"/>
        <w:tabs>
          <w:tab w:val="num" w:pos="720"/>
        </w:tabs>
        <w:ind w:left="720" w:hanging="720"/>
        <w:rPr>
          <w:rFonts w:ascii="Arial" w:hAnsi="Arial" w:cs="Arial"/>
          <w:szCs w:val="24"/>
        </w:rPr>
      </w:pPr>
      <w:r w:rsidRPr="002576E6">
        <w:rPr>
          <w:rFonts w:ascii="Arial" w:hAnsi="Arial" w:cs="Arial"/>
          <w:szCs w:val="24"/>
        </w:rPr>
        <w:t xml:space="preserve">Para promover una mayor inclusión financiera, los beneficiarios </w:t>
      </w:r>
      <w:ins w:id="90" w:author="Inter-American Development Bank" w:date="2015-06-10T12:16:00Z">
        <w:r w:rsidR="00850831" w:rsidRPr="002576E6">
          <w:rPr>
            <w:rFonts w:ascii="Arial" w:hAnsi="Arial" w:cs="Arial"/>
            <w:szCs w:val="24"/>
          </w:rPr>
          <w:t xml:space="preserve">finales </w:t>
        </w:r>
      </w:ins>
      <w:ins w:id="91" w:author="Inter-American Development Bank" w:date="2015-06-10T12:15:00Z">
        <w:r w:rsidR="00850831" w:rsidRPr="002576E6">
          <w:rPr>
            <w:rFonts w:ascii="Arial" w:hAnsi="Arial" w:cs="Arial"/>
            <w:szCs w:val="24"/>
          </w:rPr>
          <w:t xml:space="preserve">principales </w:t>
        </w:r>
      </w:ins>
      <w:r w:rsidRPr="002576E6">
        <w:rPr>
          <w:rFonts w:ascii="Arial" w:hAnsi="Arial" w:cs="Arial"/>
          <w:szCs w:val="24"/>
        </w:rPr>
        <w:t xml:space="preserve">del Programa son aquellas UER con mayores restricciones de acceso a crédito productivo formal, </w:t>
      </w:r>
      <w:ins w:id="92" w:author="Inter-American Development Bank" w:date="2015-06-10T12:15:00Z">
        <w:r w:rsidR="00850831" w:rsidRPr="002576E6">
          <w:rPr>
            <w:rFonts w:ascii="Arial" w:hAnsi="Arial" w:cs="Arial"/>
            <w:szCs w:val="24"/>
            <w:lang w:val="es-MX"/>
          </w:rPr>
          <w:t xml:space="preserve">ya sea por sus bajos ingresos, estar ubicadas en municipios </w:t>
        </w:r>
        <w:r w:rsidR="00850831" w:rsidRPr="002576E6">
          <w:rPr>
            <w:rFonts w:ascii="Arial" w:hAnsi="Arial" w:cs="Arial"/>
            <w:szCs w:val="24"/>
            <w:lang w:val="es-ES"/>
          </w:rPr>
          <w:t>de alta y muy alta marginación</w:t>
        </w:r>
        <w:r w:rsidR="00850831" w:rsidRPr="002576E6">
          <w:rPr>
            <w:rFonts w:ascii="Arial" w:hAnsi="Arial" w:cs="Arial"/>
            <w:szCs w:val="24"/>
            <w:vertAlign w:val="superscript"/>
            <w:lang w:val="es-ES"/>
          </w:rPr>
          <w:footnoteReference w:id="3"/>
        </w:r>
        <w:r w:rsidR="00850831" w:rsidRPr="002576E6">
          <w:rPr>
            <w:rFonts w:ascii="Arial" w:hAnsi="Arial" w:cs="Arial"/>
            <w:szCs w:val="24"/>
            <w:lang w:val="es-ES"/>
          </w:rPr>
          <w:t xml:space="preserve"> o ser administradas por mujeres</w:t>
        </w:r>
      </w:ins>
      <w:del w:id="95" w:author="Inter-American Development Bank" w:date="2015-06-10T12:15:00Z">
        <w:r w:rsidRPr="002576E6" w:rsidDel="00850831">
          <w:rPr>
            <w:rFonts w:ascii="Arial" w:hAnsi="Arial" w:cs="Arial"/>
            <w:szCs w:val="24"/>
          </w:rPr>
          <w:delText>ya sea por sus bajos ingresos, ser ubicadas en zonas de muy alta marginación</w:delText>
        </w:r>
        <w:r w:rsidRPr="002576E6" w:rsidDel="00850831">
          <w:rPr>
            <w:rStyle w:val="FootnoteReference"/>
            <w:rFonts w:ascii="Arial" w:hAnsi="Arial" w:cs="Arial"/>
            <w:rPrChange w:id="96" w:author="María Teresa Cuadra García" w:date="2015-09-07T19:43:00Z">
              <w:rPr>
                <w:rStyle w:val="FootnoteReference"/>
              </w:rPr>
            </w:rPrChange>
          </w:rPr>
          <w:footnoteReference w:id="4"/>
        </w:r>
        <w:r w:rsidRPr="002576E6" w:rsidDel="00850831">
          <w:rPr>
            <w:rFonts w:ascii="Arial" w:hAnsi="Arial" w:cs="Arial"/>
            <w:szCs w:val="24"/>
          </w:rPr>
          <w:delText xml:space="preserve"> o género</w:delText>
        </w:r>
      </w:del>
      <w:r w:rsidRPr="002576E6">
        <w:rPr>
          <w:rFonts w:ascii="Arial" w:hAnsi="Arial" w:cs="Arial"/>
          <w:szCs w:val="24"/>
        </w:rPr>
        <w:t xml:space="preserve">. </w:t>
      </w:r>
    </w:p>
    <w:p w:rsidR="001C4FDA" w:rsidRPr="002576E6" w:rsidRDefault="001C4FDA" w:rsidP="001C4FDA">
      <w:pPr>
        <w:pStyle w:val="Paragraph"/>
        <w:tabs>
          <w:tab w:val="num" w:pos="720"/>
        </w:tabs>
        <w:ind w:left="720" w:hanging="720"/>
        <w:rPr>
          <w:rFonts w:ascii="Arial" w:hAnsi="Arial" w:cs="Arial"/>
          <w:szCs w:val="24"/>
        </w:rPr>
      </w:pPr>
      <w:r w:rsidRPr="002576E6">
        <w:rPr>
          <w:rFonts w:ascii="Arial" w:hAnsi="Arial" w:cs="Arial"/>
          <w:szCs w:val="24"/>
        </w:rPr>
        <w:t>Los beneficiarios finales de los sub-préstamos, ya sea en forma directa o indirecta a través de EIF, serán las UER empresariales que desarrollan actividades productivas relacionadas con el sector primario,  con el siguiente orden de prelación</w:t>
      </w:r>
      <w:ins w:id="99" w:author="Inter-American Development Bank" w:date="2015-06-10T12:16:00Z">
        <w:r w:rsidR="00850831" w:rsidRPr="002576E6">
          <w:rPr>
            <w:rFonts w:ascii="Arial" w:hAnsi="Arial" w:cs="Arial"/>
            <w:szCs w:val="24"/>
          </w:rPr>
          <w:t>, en la medida posible</w:t>
        </w:r>
      </w:ins>
      <w:ins w:id="100" w:author="Inter-American Development Bank" w:date="2015-06-10T12:20:00Z">
        <w:r w:rsidR="00B854AB" w:rsidRPr="002576E6">
          <w:rPr>
            <w:rFonts w:ascii="Arial" w:hAnsi="Arial" w:cs="Arial"/>
            <w:szCs w:val="24"/>
          </w:rPr>
          <w:t xml:space="preserve"> según la demanda de recursos</w:t>
        </w:r>
      </w:ins>
      <w:r w:rsidRPr="002576E6">
        <w:rPr>
          <w:rFonts w:ascii="Arial" w:hAnsi="Arial" w:cs="Arial"/>
          <w:szCs w:val="24"/>
        </w:rPr>
        <w:t xml:space="preserve">: </w:t>
      </w:r>
    </w:p>
    <w:p w:rsidR="001C4FDA" w:rsidRPr="002576E6" w:rsidRDefault="001C4FDA" w:rsidP="001C4FDA">
      <w:pPr>
        <w:pStyle w:val="subpar"/>
        <w:rPr>
          <w:rFonts w:ascii="Arial" w:hAnsi="Arial" w:cs="Arial"/>
          <w:szCs w:val="24"/>
        </w:rPr>
      </w:pPr>
      <w:r w:rsidRPr="002576E6">
        <w:rPr>
          <w:rFonts w:ascii="Arial" w:hAnsi="Arial" w:cs="Arial"/>
          <w:szCs w:val="24"/>
        </w:rPr>
        <w:t>UER</w:t>
      </w:r>
      <w:r w:rsidR="002C608F" w:rsidRPr="002576E6">
        <w:rPr>
          <w:rFonts w:ascii="Arial" w:hAnsi="Arial" w:cs="Arial"/>
          <w:szCs w:val="24"/>
        </w:rPr>
        <w:t xml:space="preserve"> de</w:t>
      </w:r>
      <w:r w:rsidRPr="002576E6">
        <w:rPr>
          <w:rFonts w:ascii="Arial" w:hAnsi="Arial" w:cs="Arial"/>
          <w:szCs w:val="24"/>
        </w:rPr>
        <w:t xml:space="preserve"> Mujeres.</w:t>
      </w:r>
    </w:p>
    <w:p w:rsidR="001C4FDA" w:rsidRPr="002576E6" w:rsidRDefault="001C4FDA" w:rsidP="001C4FDA">
      <w:pPr>
        <w:pStyle w:val="subpar"/>
        <w:rPr>
          <w:rFonts w:ascii="Arial" w:hAnsi="Arial" w:cs="Arial"/>
          <w:szCs w:val="24"/>
        </w:rPr>
      </w:pPr>
      <w:r w:rsidRPr="002576E6">
        <w:rPr>
          <w:rFonts w:ascii="Arial" w:hAnsi="Arial" w:cs="Arial"/>
          <w:szCs w:val="24"/>
        </w:rPr>
        <w:t>UER</w:t>
      </w:r>
      <w:r w:rsidR="00542444" w:rsidRPr="002576E6">
        <w:rPr>
          <w:rFonts w:ascii="Arial" w:hAnsi="Arial" w:cs="Arial"/>
          <w:szCs w:val="24"/>
        </w:rPr>
        <w:t xml:space="preserve"> en </w:t>
      </w:r>
      <w:ins w:id="101" w:author="Inter-American Development Bank" w:date="2015-06-10T12:16:00Z">
        <w:r w:rsidR="00850831" w:rsidRPr="002576E6">
          <w:rPr>
            <w:rFonts w:ascii="Arial" w:hAnsi="Arial" w:cs="Arial"/>
            <w:szCs w:val="24"/>
            <w:lang w:val="es-MX"/>
          </w:rPr>
          <w:t xml:space="preserve">municipios </w:t>
        </w:r>
        <w:r w:rsidR="00850831" w:rsidRPr="002576E6">
          <w:rPr>
            <w:rFonts w:ascii="Arial" w:hAnsi="Arial" w:cs="Arial"/>
            <w:szCs w:val="24"/>
            <w:lang w:val="es-ES"/>
          </w:rPr>
          <w:t>de alta y muy alta marginación</w:t>
        </w:r>
      </w:ins>
      <w:del w:id="102" w:author="Inter-American Development Bank" w:date="2015-06-10T12:16:00Z">
        <w:r w:rsidR="00542444" w:rsidRPr="002576E6" w:rsidDel="00850831">
          <w:rPr>
            <w:rFonts w:ascii="Arial" w:hAnsi="Arial" w:cs="Arial"/>
            <w:szCs w:val="24"/>
          </w:rPr>
          <w:delText>zonas marginales</w:delText>
        </w:r>
      </w:del>
      <w:r w:rsidRPr="002576E6">
        <w:rPr>
          <w:rFonts w:ascii="Arial" w:hAnsi="Arial" w:cs="Arial"/>
          <w:szCs w:val="24"/>
        </w:rPr>
        <w:t>.</w:t>
      </w:r>
    </w:p>
    <w:p w:rsidR="001C4FDA" w:rsidRPr="002576E6" w:rsidRDefault="001C4FDA" w:rsidP="001C4FDA">
      <w:pPr>
        <w:pStyle w:val="subpar"/>
        <w:rPr>
          <w:rFonts w:ascii="Arial" w:hAnsi="Arial" w:cs="Arial"/>
          <w:szCs w:val="24"/>
        </w:rPr>
      </w:pPr>
      <w:r w:rsidRPr="002576E6">
        <w:rPr>
          <w:rFonts w:ascii="Arial" w:hAnsi="Arial" w:cs="Arial"/>
          <w:szCs w:val="24"/>
        </w:rPr>
        <w:t>UER pequeñas</w:t>
      </w:r>
      <w:r w:rsidRPr="002576E6">
        <w:rPr>
          <w:rStyle w:val="FootnoteReference"/>
          <w:rFonts w:ascii="Arial" w:hAnsi="Arial" w:cs="Arial"/>
          <w:szCs w:val="24"/>
        </w:rPr>
        <w:footnoteReference w:id="5"/>
      </w:r>
      <w:r w:rsidRPr="002576E6">
        <w:rPr>
          <w:rFonts w:ascii="Arial" w:hAnsi="Arial" w:cs="Arial"/>
          <w:szCs w:val="24"/>
        </w:rPr>
        <w:t>.</w:t>
      </w:r>
    </w:p>
    <w:p w:rsidR="001C4FDA" w:rsidRPr="002576E6" w:rsidRDefault="001C4FDA" w:rsidP="001C4FDA">
      <w:pPr>
        <w:pStyle w:val="subpar"/>
        <w:rPr>
          <w:rFonts w:ascii="Arial" w:hAnsi="Arial" w:cs="Arial"/>
          <w:szCs w:val="24"/>
        </w:rPr>
      </w:pPr>
      <w:r w:rsidRPr="002576E6">
        <w:rPr>
          <w:rFonts w:ascii="Arial" w:hAnsi="Arial" w:cs="Arial"/>
          <w:szCs w:val="24"/>
        </w:rPr>
        <w:t>UER medianas</w:t>
      </w:r>
      <w:r w:rsidRPr="002576E6">
        <w:rPr>
          <w:rStyle w:val="FootnoteReference"/>
          <w:rFonts w:ascii="Arial" w:hAnsi="Arial" w:cs="Arial"/>
          <w:szCs w:val="24"/>
        </w:rPr>
        <w:footnoteReference w:id="6"/>
      </w:r>
    </w:p>
    <w:p w:rsidR="00542444" w:rsidRPr="002576E6" w:rsidRDefault="001C4FDA" w:rsidP="00B711A0">
      <w:pPr>
        <w:pStyle w:val="Paragraph"/>
        <w:tabs>
          <w:tab w:val="num" w:pos="720"/>
        </w:tabs>
        <w:ind w:left="720" w:hanging="720"/>
        <w:rPr>
          <w:rFonts w:ascii="Arial" w:hAnsi="Arial" w:cs="Arial"/>
          <w:szCs w:val="24"/>
        </w:rPr>
      </w:pPr>
      <w:r w:rsidRPr="002576E6">
        <w:rPr>
          <w:rFonts w:ascii="Arial" w:hAnsi="Arial" w:cs="Arial"/>
          <w:szCs w:val="24"/>
        </w:rPr>
        <w:t>Se consideran UER</w:t>
      </w:r>
      <w:r w:rsidR="00542444" w:rsidRPr="002576E6">
        <w:rPr>
          <w:rFonts w:ascii="Arial" w:hAnsi="Arial" w:cs="Arial"/>
          <w:szCs w:val="24"/>
        </w:rPr>
        <w:t xml:space="preserve"> de Mujeres aquellas que son</w:t>
      </w:r>
      <w:r w:rsidRPr="002576E6">
        <w:rPr>
          <w:rFonts w:ascii="Arial" w:hAnsi="Arial" w:cs="Arial"/>
          <w:szCs w:val="24"/>
        </w:rPr>
        <w:t xml:space="preserve"> lidera</w:t>
      </w:r>
      <w:r w:rsidR="00542444" w:rsidRPr="002576E6">
        <w:rPr>
          <w:rFonts w:ascii="Arial" w:hAnsi="Arial" w:cs="Arial"/>
          <w:szCs w:val="24"/>
        </w:rPr>
        <w:t>das y</w:t>
      </w:r>
      <w:ins w:id="103" w:author="Inter-American Development Bank" w:date="2015-06-10T12:17:00Z">
        <w:r w:rsidR="005124C8" w:rsidRPr="002576E6">
          <w:rPr>
            <w:rFonts w:ascii="Arial" w:hAnsi="Arial" w:cs="Arial"/>
            <w:szCs w:val="24"/>
          </w:rPr>
          <w:t>/o</w:t>
        </w:r>
      </w:ins>
      <w:r w:rsidR="00542444" w:rsidRPr="002576E6">
        <w:rPr>
          <w:rFonts w:ascii="Arial" w:hAnsi="Arial" w:cs="Arial"/>
          <w:szCs w:val="24"/>
        </w:rPr>
        <w:t xml:space="preserve"> administradas</w:t>
      </w:r>
      <w:del w:id="104" w:author="Inter-American Development Bank" w:date="2015-06-10T12:17:00Z">
        <w:r w:rsidR="00542444" w:rsidRPr="002576E6" w:rsidDel="005124C8">
          <w:rPr>
            <w:rFonts w:ascii="Arial" w:hAnsi="Arial" w:cs="Arial"/>
            <w:szCs w:val="24"/>
          </w:rPr>
          <w:delText xml:space="preserve">, en su totalidad, </w:delText>
        </w:r>
      </w:del>
      <w:ins w:id="105" w:author="Inter-American Development Bank" w:date="2015-06-10T12:17:00Z">
        <w:r w:rsidR="005124C8" w:rsidRPr="002576E6">
          <w:rPr>
            <w:rFonts w:ascii="Arial" w:hAnsi="Arial" w:cs="Arial"/>
            <w:szCs w:val="24"/>
          </w:rPr>
          <w:t xml:space="preserve"> </w:t>
        </w:r>
      </w:ins>
      <w:r w:rsidR="00542444" w:rsidRPr="002576E6">
        <w:rPr>
          <w:rFonts w:ascii="Arial" w:hAnsi="Arial" w:cs="Arial"/>
          <w:szCs w:val="24"/>
        </w:rPr>
        <w:t>por Mujeres</w:t>
      </w:r>
      <w:r w:rsidR="00A73377" w:rsidRPr="002576E6">
        <w:rPr>
          <w:rFonts w:ascii="Arial" w:hAnsi="Arial" w:cs="Arial"/>
          <w:szCs w:val="24"/>
        </w:rPr>
        <w:t xml:space="preserve">. </w:t>
      </w:r>
      <w:del w:id="106" w:author="Inter-American Development Bank" w:date="2015-06-10T12:17:00Z">
        <w:r w:rsidR="00A73377" w:rsidRPr="002576E6" w:rsidDel="005124C8">
          <w:rPr>
            <w:rFonts w:ascii="Arial" w:hAnsi="Arial" w:cs="Arial"/>
            <w:szCs w:val="24"/>
          </w:rPr>
          <w:delText xml:space="preserve"> </w:delText>
        </w:r>
        <w:r w:rsidR="00852477" w:rsidRPr="002576E6" w:rsidDel="005124C8">
          <w:rPr>
            <w:rFonts w:ascii="Arial" w:hAnsi="Arial" w:cs="Arial"/>
            <w:szCs w:val="24"/>
          </w:rPr>
          <w:delText xml:space="preserve">Este tipo de UER se consideran </w:delText>
        </w:r>
        <w:r w:rsidR="00FE4C1A" w:rsidRPr="002576E6" w:rsidDel="005124C8">
          <w:rPr>
            <w:rFonts w:ascii="Arial" w:hAnsi="Arial" w:cs="Arial"/>
            <w:szCs w:val="24"/>
          </w:rPr>
          <w:delText>beneficiarias</w:delText>
        </w:r>
        <w:r w:rsidR="00A73377" w:rsidRPr="002576E6" w:rsidDel="005124C8">
          <w:rPr>
            <w:rFonts w:ascii="Arial" w:hAnsi="Arial" w:cs="Arial"/>
            <w:szCs w:val="24"/>
          </w:rPr>
          <w:delText xml:space="preserve"> </w:delText>
        </w:r>
        <w:r w:rsidR="00FE4C1A" w:rsidRPr="002576E6" w:rsidDel="005124C8">
          <w:rPr>
            <w:rFonts w:ascii="Arial" w:hAnsi="Arial" w:cs="Arial"/>
            <w:szCs w:val="24"/>
          </w:rPr>
          <w:delText>en primer orden de prioridad</w:delText>
        </w:r>
        <w:r w:rsidR="00852477" w:rsidRPr="002576E6" w:rsidDel="005124C8">
          <w:rPr>
            <w:rFonts w:ascii="Arial" w:hAnsi="Arial" w:cs="Arial"/>
            <w:szCs w:val="24"/>
          </w:rPr>
          <w:delText xml:space="preserve"> para el Programa</w:delText>
        </w:r>
        <w:r w:rsidR="00A73377" w:rsidRPr="002576E6" w:rsidDel="005124C8">
          <w:rPr>
            <w:rFonts w:ascii="Arial" w:hAnsi="Arial" w:cs="Arial"/>
            <w:szCs w:val="24"/>
          </w:rPr>
          <w:delText xml:space="preserve">.  </w:delText>
        </w:r>
      </w:del>
      <w:ins w:id="107" w:author="Inter-American Development Bank" w:date="2015-06-10T12:17:00Z">
        <w:r w:rsidR="005124C8" w:rsidRPr="002576E6">
          <w:rPr>
            <w:rFonts w:ascii="Arial" w:hAnsi="Arial" w:cs="Arial"/>
            <w:szCs w:val="24"/>
          </w:rPr>
          <w:t>S</w:t>
        </w:r>
      </w:ins>
      <w:del w:id="108" w:author="Inter-American Development Bank" w:date="2015-06-10T12:17:00Z">
        <w:r w:rsidR="00A73377" w:rsidRPr="002576E6" w:rsidDel="005124C8">
          <w:rPr>
            <w:rFonts w:ascii="Arial" w:hAnsi="Arial" w:cs="Arial"/>
            <w:szCs w:val="24"/>
          </w:rPr>
          <w:delText>Es decir, s</w:delText>
        </w:r>
      </w:del>
      <w:r w:rsidR="00A73377" w:rsidRPr="002576E6">
        <w:rPr>
          <w:rFonts w:ascii="Arial" w:hAnsi="Arial" w:cs="Arial"/>
          <w:szCs w:val="24"/>
        </w:rPr>
        <w:t>erán elegibles todos los proyectos productivos de Mujeres siempre y cuando se enmarquen en las descripciones del numeral 3.2 y el monto otorgado no sobrepase lo establecido en el numeral 4.</w:t>
      </w:r>
      <w:ins w:id="109" w:author="Inter-American Development Bank" w:date="2015-06-10T12:18:00Z">
        <w:r w:rsidR="005124C8" w:rsidRPr="002576E6">
          <w:rPr>
            <w:rFonts w:ascii="Arial" w:hAnsi="Arial" w:cs="Arial"/>
            <w:szCs w:val="24"/>
          </w:rPr>
          <w:t>1</w:t>
        </w:r>
      </w:ins>
      <w:r w:rsidR="00A73377" w:rsidRPr="002576E6">
        <w:rPr>
          <w:rFonts w:ascii="Arial" w:hAnsi="Arial" w:cs="Arial"/>
          <w:szCs w:val="24"/>
        </w:rPr>
        <w:t>2.</w:t>
      </w:r>
    </w:p>
    <w:p w:rsidR="00A36F60" w:rsidRPr="002576E6" w:rsidRDefault="002C608F" w:rsidP="005C1B5B">
      <w:pPr>
        <w:pStyle w:val="Paragraph"/>
        <w:tabs>
          <w:tab w:val="num" w:pos="720"/>
        </w:tabs>
        <w:ind w:left="720" w:hanging="720"/>
        <w:rPr>
          <w:rFonts w:ascii="Arial" w:hAnsi="Arial" w:cs="Arial"/>
          <w:szCs w:val="24"/>
        </w:rPr>
      </w:pPr>
      <w:r w:rsidRPr="002576E6">
        <w:rPr>
          <w:rFonts w:ascii="Arial" w:hAnsi="Arial" w:cs="Arial"/>
          <w:szCs w:val="24"/>
        </w:rPr>
        <w:t xml:space="preserve">Se consideran UER </w:t>
      </w:r>
      <w:r w:rsidR="00542444" w:rsidRPr="002576E6">
        <w:rPr>
          <w:rFonts w:ascii="Arial" w:hAnsi="Arial" w:cs="Arial"/>
          <w:szCs w:val="24"/>
        </w:rPr>
        <w:t xml:space="preserve">en </w:t>
      </w:r>
      <w:ins w:id="110" w:author="Inter-American Development Bank" w:date="2015-06-10T12:18:00Z">
        <w:r w:rsidR="00C85EE2" w:rsidRPr="002576E6">
          <w:rPr>
            <w:rFonts w:ascii="Arial" w:hAnsi="Arial" w:cs="Arial"/>
            <w:szCs w:val="24"/>
            <w:lang w:val="es-MX"/>
          </w:rPr>
          <w:t xml:space="preserve">municipios </w:t>
        </w:r>
        <w:r w:rsidR="00C85EE2" w:rsidRPr="002576E6">
          <w:rPr>
            <w:rFonts w:ascii="Arial" w:hAnsi="Arial" w:cs="Arial"/>
            <w:szCs w:val="24"/>
            <w:lang w:val="es-ES"/>
          </w:rPr>
          <w:t>de alta y muy alta marginación</w:t>
        </w:r>
      </w:ins>
      <w:del w:id="111" w:author="Inter-American Development Bank" w:date="2015-06-10T12:18:00Z">
        <w:r w:rsidR="00542444" w:rsidRPr="002576E6" w:rsidDel="00C85EE2">
          <w:rPr>
            <w:rFonts w:ascii="Arial" w:hAnsi="Arial" w:cs="Arial"/>
            <w:szCs w:val="24"/>
          </w:rPr>
          <w:delText>zonas marginales</w:delText>
        </w:r>
      </w:del>
      <w:r w:rsidR="00542444" w:rsidRPr="002576E6">
        <w:rPr>
          <w:rFonts w:ascii="Arial" w:hAnsi="Arial" w:cs="Arial"/>
          <w:szCs w:val="24"/>
        </w:rPr>
        <w:t xml:space="preserve">, aquellas </w:t>
      </w:r>
      <w:r w:rsidRPr="002576E6">
        <w:rPr>
          <w:rFonts w:ascii="Arial" w:hAnsi="Arial" w:cs="Arial"/>
          <w:szCs w:val="24"/>
        </w:rPr>
        <w:t xml:space="preserve">cuyo proyecto </w:t>
      </w:r>
      <w:r w:rsidR="00542444" w:rsidRPr="002576E6">
        <w:rPr>
          <w:rFonts w:ascii="Arial" w:hAnsi="Arial" w:cs="Arial"/>
          <w:szCs w:val="24"/>
        </w:rPr>
        <w:t xml:space="preserve">productivo </w:t>
      </w:r>
      <w:r w:rsidRPr="002576E6">
        <w:rPr>
          <w:rFonts w:ascii="Arial" w:hAnsi="Arial" w:cs="Arial"/>
          <w:szCs w:val="24"/>
        </w:rPr>
        <w:t xml:space="preserve">se ubique en </w:t>
      </w:r>
      <w:ins w:id="112" w:author="Inter-American Development Bank" w:date="2015-06-10T12:18:00Z">
        <w:r w:rsidR="00C85EE2" w:rsidRPr="002576E6">
          <w:rPr>
            <w:rFonts w:ascii="Arial" w:hAnsi="Arial" w:cs="Arial"/>
            <w:szCs w:val="24"/>
          </w:rPr>
          <w:t xml:space="preserve">estas </w:t>
        </w:r>
      </w:ins>
      <w:r w:rsidRPr="002576E6">
        <w:rPr>
          <w:rFonts w:ascii="Arial" w:hAnsi="Arial" w:cs="Arial"/>
          <w:szCs w:val="24"/>
        </w:rPr>
        <w:t xml:space="preserve">zonas </w:t>
      </w:r>
      <w:del w:id="113" w:author="Inter-American Development Bank" w:date="2015-06-10T12:18:00Z">
        <w:r w:rsidRPr="002576E6" w:rsidDel="00C85EE2">
          <w:rPr>
            <w:rFonts w:ascii="Arial" w:hAnsi="Arial" w:cs="Arial"/>
            <w:szCs w:val="24"/>
          </w:rPr>
          <w:delText>de marginación</w:delText>
        </w:r>
      </w:del>
      <w:ins w:id="114" w:author="Inter-American Development Bank" w:date="2015-06-10T12:18:00Z">
        <w:r w:rsidR="00C85EE2" w:rsidRPr="002576E6">
          <w:rPr>
            <w:rFonts w:ascii="Arial" w:hAnsi="Arial" w:cs="Arial"/>
            <w:szCs w:val="24"/>
          </w:rPr>
          <w:t>geográficas conforme</w:t>
        </w:r>
        <w:r w:rsidR="00C85EE2" w:rsidRPr="002576E6">
          <w:rPr>
            <w:rFonts w:ascii="Arial" w:hAnsi="Arial" w:cs="Arial"/>
            <w:szCs w:val="24"/>
            <w:lang w:val="es-MX"/>
          </w:rPr>
          <w:t xml:space="preserve"> a la clasificación del Consejo Nacional de Población</w:t>
        </w:r>
      </w:ins>
      <w:r w:rsidR="00A73377" w:rsidRPr="002576E6">
        <w:rPr>
          <w:rFonts w:ascii="Arial" w:hAnsi="Arial" w:cs="Arial"/>
          <w:szCs w:val="24"/>
        </w:rPr>
        <w:t xml:space="preserve">. </w:t>
      </w:r>
      <w:del w:id="115" w:author="Inter-American Development Bank" w:date="2015-06-10T12:18:00Z">
        <w:r w:rsidR="00A73377" w:rsidRPr="002576E6" w:rsidDel="00C85EE2">
          <w:rPr>
            <w:rFonts w:ascii="Arial" w:hAnsi="Arial" w:cs="Arial"/>
            <w:szCs w:val="24"/>
          </w:rPr>
          <w:delText xml:space="preserve"> </w:delText>
        </w:r>
      </w:del>
      <w:r w:rsidR="00A73377" w:rsidRPr="002576E6">
        <w:rPr>
          <w:rFonts w:ascii="Arial" w:hAnsi="Arial" w:cs="Arial"/>
          <w:szCs w:val="24"/>
        </w:rPr>
        <w:t xml:space="preserve">Estas UER serán </w:t>
      </w:r>
      <w:r w:rsidR="00FE4C1A" w:rsidRPr="002576E6">
        <w:rPr>
          <w:rFonts w:ascii="Arial" w:hAnsi="Arial" w:cs="Arial"/>
          <w:szCs w:val="24"/>
        </w:rPr>
        <w:t xml:space="preserve">beneficiarias </w:t>
      </w:r>
      <w:del w:id="116" w:author="Inter-American Development Bank" w:date="2015-06-10T12:19:00Z">
        <w:r w:rsidR="00FE4C1A" w:rsidRPr="002576E6" w:rsidDel="00563C8C">
          <w:rPr>
            <w:rFonts w:ascii="Arial" w:hAnsi="Arial" w:cs="Arial"/>
            <w:szCs w:val="24"/>
          </w:rPr>
          <w:delText xml:space="preserve">en segundo orden de prioridad </w:delText>
        </w:r>
        <w:r w:rsidR="00A73377" w:rsidRPr="002576E6" w:rsidDel="00563C8C">
          <w:rPr>
            <w:rFonts w:ascii="Arial" w:hAnsi="Arial" w:cs="Arial"/>
            <w:szCs w:val="24"/>
          </w:rPr>
          <w:delText>del Programa</w:delText>
        </w:r>
        <w:r w:rsidR="00561DD1" w:rsidRPr="002576E6" w:rsidDel="00563C8C">
          <w:rPr>
            <w:rFonts w:ascii="Arial" w:hAnsi="Arial" w:cs="Arial"/>
            <w:szCs w:val="24"/>
          </w:rPr>
          <w:delText xml:space="preserve">, </w:delText>
        </w:r>
      </w:del>
      <w:r w:rsidR="00561DD1" w:rsidRPr="002576E6">
        <w:rPr>
          <w:rFonts w:ascii="Arial" w:hAnsi="Arial" w:cs="Arial"/>
          <w:szCs w:val="24"/>
        </w:rPr>
        <w:t xml:space="preserve">siempre y cuando </w:t>
      </w:r>
      <w:r w:rsidR="00C10EFD" w:rsidRPr="002576E6">
        <w:rPr>
          <w:rFonts w:ascii="Arial" w:hAnsi="Arial" w:cs="Arial"/>
          <w:szCs w:val="24"/>
        </w:rPr>
        <w:t>cumplan con lo establecido en el numeral 3.2</w:t>
      </w:r>
      <w:r w:rsidR="00A73377" w:rsidRPr="002576E6">
        <w:rPr>
          <w:rFonts w:ascii="Arial" w:hAnsi="Arial" w:cs="Arial"/>
          <w:szCs w:val="24"/>
        </w:rPr>
        <w:t xml:space="preserve"> y el monto otorgado no sobrepase lo establecido en el numeral 4.</w:t>
      </w:r>
      <w:ins w:id="117" w:author="Inter-American Development Bank" w:date="2015-06-10T12:19:00Z">
        <w:r w:rsidR="00563C8C" w:rsidRPr="002576E6">
          <w:rPr>
            <w:rFonts w:ascii="Arial" w:hAnsi="Arial" w:cs="Arial"/>
            <w:szCs w:val="24"/>
          </w:rPr>
          <w:t>1</w:t>
        </w:r>
      </w:ins>
      <w:r w:rsidR="00A73377" w:rsidRPr="002576E6">
        <w:rPr>
          <w:rFonts w:ascii="Arial" w:hAnsi="Arial" w:cs="Arial"/>
          <w:szCs w:val="24"/>
        </w:rPr>
        <w:t>2</w:t>
      </w:r>
      <w:r w:rsidR="00542444" w:rsidRPr="002576E6">
        <w:rPr>
          <w:rFonts w:ascii="Arial" w:hAnsi="Arial" w:cs="Arial"/>
          <w:szCs w:val="24"/>
        </w:rPr>
        <w:t>.</w:t>
      </w:r>
    </w:p>
    <w:p w:rsidR="00AE3552" w:rsidRPr="002576E6" w:rsidRDefault="00B33CFD" w:rsidP="00B33CFD">
      <w:pPr>
        <w:pStyle w:val="Paragraph"/>
        <w:tabs>
          <w:tab w:val="num" w:pos="720"/>
        </w:tabs>
        <w:ind w:left="720" w:hanging="720"/>
        <w:rPr>
          <w:rFonts w:ascii="Arial" w:hAnsi="Arial" w:cs="Arial"/>
          <w:szCs w:val="24"/>
        </w:rPr>
      </w:pPr>
      <w:r w:rsidRPr="002576E6">
        <w:rPr>
          <w:rFonts w:ascii="Arial" w:hAnsi="Arial" w:cs="Arial"/>
          <w:szCs w:val="24"/>
        </w:rPr>
        <w:t>Para fines de</w:t>
      </w:r>
      <w:r w:rsidR="003F624F" w:rsidRPr="002576E6">
        <w:rPr>
          <w:rFonts w:ascii="Arial" w:hAnsi="Arial" w:cs="Arial"/>
          <w:szCs w:val="24"/>
        </w:rPr>
        <w:t>l Programa</w:t>
      </w:r>
      <w:r w:rsidRPr="002576E6">
        <w:rPr>
          <w:rFonts w:ascii="Arial" w:hAnsi="Arial" w:cs="Arial"/>
          <w:szCs w:val="24"/>
        </w:rPr>
        <w:t>, se</w:t>
      </w:r>
      <w:r w:rsidR="003F624F" w:rsidRPr="002576E6">
        <w:rPr>
          <w:rFonts w:ascii="Arial" w:hAnsi="Arial" w:cs="Arial"/>
          <w:szCs w:val="24"/>
        </w:rPr>
        <w:t xml:space="preserve"> clasifica como </w:t>
      </w:r>
      <w:r w:rsidR="00542444" w:rsidRPr="002576E6">
        <w:rPr>
          <w:rFonts w:ascii="Arial" w:hAnsi="Arial" w:cs="Arial"/>
          <w:szCs w:val="24"/>
        </w:rPr>
        <w:t>pequeñas</w:t>
      </w:r>
      <w:r w:rsidR="00D736A7" w:rsidRPr="002576E6">
        <w:rPr>
          <w:rFonts w:ascii="Arial" w:hAnsi="Arial" w:cs="Arial"/>
          <w:szCs w:val="24"/>
        </w:rPr>
        <w:t xml:space="preserve"> aquellas UER</w:t>
      </w:r>
      <w:r w:rsidR="001C4FDA" w:rsidRPr="002576E6">
        <w:rPr>
          <w:rFonts w:ascii="Arial" w:hAnsi="Arial" w:cs="Arial"/>
          <w:szCs w:val="24"/>
        </w:rPr>
        <w:t>,</w:t>
      </w:r>
      <w:r w:rsidR="00D736A7" w:rsidRPr="002576E6">
        <w:rPr>
          <w:rFonts w:ascii="Arial" w:hAnsi="Arial" w:cs="Arial"/>
          <w:szCs w:val="24"/>
        </w:rPr>
        <w:t xml:space="preserve"> </w:t>
      </w:r>
      <w:r w:rsidR="001C4FDA" w:rsidRPr="002576E6">
        <w:rPr>
          <w:rFonts w:ascii="Arial" w:hAnsi="Arial" w:cs="Arial"/>
          <w:szCs w:val="24"/>
        </w:rPr>
        <w:t>conforme a la clasificación de SAGARPA</w:t>
      </w:r>
      <w:r w:rsidR="001C4FDA" w:rsidRPr="002576E6">
        <w:rPr>
          <w:rStyle w:val="FootnoteReference"/>
          <w:rFonts w:ascii="Arial" w:hAnsi="Arial" w:cs="Arial"/>
          <w:b/>
          <w:bCs/>
          <w:szCs w:val="24"/>
        </w:rPr>
        <w:footnoteReference w:id="7"/>
      </w:r>
      <w:r w:rsidR="001C4FDA" w:rsidRPr="002576E6">
        <w:rPr>
          <w:rFonts w:ascii="Arial" w:hAnsi="Arial" w:cs="Arial"/>
          <w:szCs w:val="24"/>
        </w:rPr>
        <w:t xml:space="preserve">, </w:t>
      </w:r>
      <w:r w:rsidR="003F624F" w:rsidRPr="002576E6">
        <w:rPr>
          <w:rFonts w:ascii="Arial" w:hAnsi="Arial" w:cs="Arial"/>
          <w:szCs w:val="24"/>
        </w:rPr>
        <w:t xml:space="preserve">de carácter </w:t>
      </w:r>
      <w:r w:rsidR="003F624F" w:rsidRPr="002576E6">
        <w:rPr>
          <w:rFonts w:ascii="Arial" w:hAnsi="Arial" w:cs="Arial"/>
          <w:i/>
          <w:iCs/>
          <w:szCs w:val="24"/>
        </w:rPr>
        <w:t>empresarial con rentabilidad frágil</w:t>
      </w:r>
      <w:r w:rsidR="003F624F" w:rsidRPr="002576E6">
        <w:rPr>
          <w:rStyle w:val="FootnoteReference"/>
          <w:rFonts w:ascii="Arial" w:hAnsi="Arial" w:cs="Arial"/>
          <w:i/>
          <w:iCs/>
          <w:szCs w:val="24"/>
        </w:rPr>
        <w:footnoteReference w:id="8"/>
      </w:r>
      <w:r w:rsidR="003F624F" w:rsidRPr="002576E6">
        <w:rPr>
          <w:rFonts w:ascii="Arial" w:hAnsi="Arial" w:cs="Arial"/>
          <w:i/>
          <w:iCs/>
          <w:szCs w:val="24"/>
        </w:rPr>
        <w:t xml:space="preserve"> </w:t>
      </w:r>
      <w:r w:rsidR="003F624F" w:rsidRPr="002576E6">
        <w:rPr>
          <w:rFonts w:ascii="Arial" w:hAnsi="Arial" w:cs="Arial"/>
          <w:szCs w:val="24"/>
        </w:rPr>
        <w:t>ubicadas en el</w:t>
      </w:r>
      <w:r w:rsidR="003F624F" w:rsidRPr="002576E6">
        <w:rPr>
          <w:rFonts w:ascii="Arial" w:hAnsi="Arial" w:cs="Arial"/>
          <w:i/>
          <w:iCs/>
          <w:szCs w:val="24"/>
        </w:rPr>
        <w:t xml:space="preserve"> </w:t>
      </w:r>
      <w:r w:rsidR="003F624F" w:rsidRPr="002576E6">
        <w:rPr>
          <w:rFonts w:ascii="Arial" w:hAnsi="Arial" w:cs="Arial"/>
          <w:bCs/>
          <w:szCs w:val="24"/>
        </w:rPr>
        <w:t>Estrato E4</w:t>
      </w:r>
      <w:r w:rsidR="003F624F" w:rsidRPr="002576E6">
        <w:rPr>
          <w:rFonts w:ascii="Arial" w:hAnsi="Arial" w:cs="Arial"/>
          <w:b/>
          <w:bCs/>
          <w:szCs w:val="24"/>
        </w:rPr>
        <w:t xml:space="preserve">, </w:t>
      </w:r>
      <w:r w:rsidR="003F624F" w:rsidRPr="002576E6">
        <w:rPr>
          <w:rFonts w:ascii="Arial" w:hAnsi="Arial" w:cs="Arial"/>
          <w:bCs/>
          <w:szCs w:val="24"/>
        </w:rPr>
        <w:t>las cuales</w:t>
      </w:r>
      <w:r w:rsidR="003F624F" w:rsidRPr="002576E6">
        <w:rPr>
          <w:rFonts w:ascii="Arial" w:hAnsi="Arial" w:cs="Arial"/>
          <w:b/>
          <w:bCs/>
          <w:szCs w:val="24"/>
        </w:rPr>
        <w:t xml:space="preserve"> </w:t>
      </w:r>
      <w:r w:rsidR="003F624F" w:rsidRPr="002576E6">
        <w:rPr>
          <w:rFonts w:ascii="Arial" w:hAnsi="Arial" w:cs="Arial"/>
          <w:szCs w:val="24"/>
        </w:rPr>
        <w:t>poseen un promedio de ingresos por ventas de MX$152</w:t>
      </w:r>
      <w:r w:rsidR="00CE49A4" w:rsidRPr="002576E6">
        <w:rPr>
          <w:rFonts w:ascii="Arial" w:hAnsi="Arial" w:cs="Arial"/>
          <w:szCs w:val="24"/>
        </w:rPr>
        <w:t>,</w:t>
      </w:r>
      <w:r w:rsidR="003F624F" w:rsidRPr="002576E6">
        <w:rPr>
          <w:rFonts w:ascii="Arial" w:hAnsi="Arial" w:cs="Arial"/>
          <w:szCs w:val="24"/>
        </w:rPr>
        <w:t>000 anuales, en un rango entre MX$97</w:t>
      </w:r>
      <w:r w:rsidR="00CE49A4" w:rsidRPr="002576E6">
        <w:rPr>
          <w:rFonts w:ascii="Arial" w:hAnsi="Arial" w:cs="Arial"/>
          <w:szCs w:val="24"/>
        </w:rPr>
        <w:t>,</w:t>
      </w:r>
      <w:r w:rsidR="003F624F" w:rsidRPr="002576E6">
        <w:rPr>
          <w:rFonts w:ascii="Arial" w:hAnsi="Arial" w:cs="Arial"/>
          <w:szCs w:val="24"/>
        </w:rPr>
        <w:t>000 y MX$228</w:t>
      </w:r>
      <w:r w:rsidR="00CE49A4" w:rsidRPr="002576E6">
        <w:rPr>
          <w:rFonts w:ascii="Arial" w:hAnsi="Arial" w:cs="Arial"/>
          <w:szCs w:val="24"/>
        </w:rPr>
        <w:t>,</w:t>
      </w:r>
      <w:r w:rsidR="003F624F" w:rsidRPr="002576E6">
        <w:rPr>
          <w:rFonts w:ascii="Arial" w:hAnsi="Arial" w:cs="Arial"/>
          <w:szCs w:val="24"/>
        </w:rPr>
        <w:t xml:space="preserve">000. </w:t>
      </w:r>
      <w:r w:rsidR="00A1165A" w:rsidRPr="002576E6">
        <w:rPr>
          <w:rFonts w:ascii="Arial" w:hAnsi="Arial" w:cs="Arial"/>
          <w:szCs w:val="24"/>
        </w:rPr>
        <w:t xml:space="preserve">Incluidos dentro de estos Pequeños Productores se consideran las UER </w:t>
      </w:r>
      <w:r w:rsidR="00A1165A" w:rsidRPr="002576E6">
        <w:rPr>
          <w:rFonts w:ascii="Arial" w:hAnsi="Arial" w:cs="Arial"/>
          <w:i/>
          <w:iCs/>
          <w:szCs w:val="24"/>
        </w:rPr>
        <w:t>En transición</w:t>
      </w:r>
      <w:r w:rsidR="00362539" w:rsidRPr="002576E6">
        <w:rPr>
          <w:rStyle w:val="FootnoteReference"/>
          <w:rFonts w:ascii="Arial" w:hAnsi="Arial" w:cs="Arial"/>
          <w:i/>
          <w:iCs/>
          <w:szCs w:val="24"/>
        </w:rPr>
        <w:footnoteReference w:id="9"/>
      </w:r>
      <w:r w:rsidR="00362539" w:rsidRPr="002576E6">
        <w:rPr>
          <w:rFonts w:ascii="Arial" w:hAnsi="Arial" w:cs="Arial"/>
          <w:i/>
          <w:iCs/>
          <w:szCs w:val="24"/>
        </w:rPr>
        <w:t xml:space="preserve"> </w:t>
      </w:r>
      <w:r w:rsidR="00362539" w:rsidRPr="002576E6">
        <w:rPr>
          <w:rFonts w:ascii="Arial" w:hAnsi="Arial" w:cs="Arial"/>
          <w:iCs/>
          <w:szCs w:val="24"/>
        </w:rPr>
        <w:t xml:space="preserve">del </w:t>
      </w:r>
      <w:r w:rsidR="00362539" w:rsidRPr="002576E6">
        <w:rPr>
          <w:rFonts w:ascii="Arial" w:hAnsi="Arial" w:cs="Arial"/>
          <w:bCs/>
          <w:szCs w:val="24"/>
        </w:rPr>
        <w:t>Estrato E3</w:t>
      </w:r>
      <w:r w:rsidR="00362539" w:rsidRPr="002576E6">
        <w:rPr>
          <w:rFonts w:ascii="Arial" w:hAnsi="Arial" w:cs="Arial"/>
          <w:b/>
          <w:bCs/>
          <w:szCs w:val="24"/>
        </w:rPr>
        <w:t>.</w:t>
      </w:r>
      <w:r w:rsidRPr="002576E6">
        <w:rPr>
          <w:rFonts w:ascii="Arial" w:hAnsi="Arial" w:cs="Arial"/>
          <w:b/>
          <w:bCs/>
          <w:szCs w:val="24"/>
        </w:rPr>
        <w:t xml:space="preserve"> </w:t>
      </w:r>
      <w:r w:rsidRPr="002576E6">
        <w:rPr>
          <w:rFonts w:ascii="Arial" w:hAnsi="Arial" w:cs="Arial"/>
          <w:bCs/>
          <w:szCs w:val="24"/>
        </w:rPr>
        <w:t>De esta manera, p</w:t>
      </w:r>
      <w:r w:rsidR="00D736A7" w:rsidRPr="002576E6">
        <w:rPr>
          <w:rFonts w:ascii="Arial" w:hAnsi="Arial" w:cs="Arial"/>
          <w:szCs w:val="24"/>
        </w:rPr>
        <w:t xml:space="preserve">ara ser considerado pequeño productor dentro del Programa, el monto del </w:t>
      </w:r>
      <w:r w:rsidR="00CE49A4" w:rsidRPr="002576E6">
        <w:rPr>
          <w:rFonts w:ascii="Arial" w:hAnsi="Arial" w:cs="Arial"/>
          <w:szCs w:val="24"/>
        </w:rPr>
        <w:t>Sub</w:t>
      </w:r>
      <w:r w:rsidR="00D736A7" w:rsidRPr="002576E6">
        <w:rPr>
          <w:rFonts w:ascii="Arial" w:hAnsi="Arial" w:cs="Arial"/>
          <w:szCs w:val="24"/>
        </w:rPr>
        <w:t xml:space="preserve">-préstamo debe ser </w:t>
      </w:r>
      <w:r w:rsidR="00A91109" w:rsidRPr="002576E6">
        <w:rPr>
          <w:rFonts w:ascii="Arial" w:hAnsi="Arial" w:cs="Arial"/>
          <w:szCs w:val="24"/>
        </w:rPr>
        <w:t xml:space="preserve">menor </w:t>
      </w:r>
      <w:r w:rsidR="00D736A7" w:rsidRPr="002576E6">
        <w:rPr>
          <w:rFonts w:ascii="Arial" w:hAnsi="Arial" w:cs="Arial"/>
          <w:szCs w:val="24"/>
        </w:rPr>
        <w:t>a MX$228</w:t>
      </w:r>
      <w:r w:rsidR="00CE49A4" w:rsidRPr="002576E6">
        <w:rPr>
          <w:rFonts w:ascii="Arial" w:hAnsi="Arial" w:cs="Arial"/>
          <w:szCs w:val="24"/>
        </w:rPr>
        <w:t>,</w:t>
      </w:r>
      <w:r w:rsidR="00D736A7" w:rsidRPr="002576E6">
        <w:rPr>
          <w:rFonts w:ascii="Arial" w:hAnsi="Arial" w:cs="Arial"/>
          <w:szCs w:val="24"/>
        </w:rPr>
        <w:t>000.</w:t>
      </w:r>
      <w:r w:rsidR="00561DD1" w:rsidRPr="002576E6">
        <w:rPr>
          <w:rFonts w:ascii="Arial" w:hAnsi="Arial" w:cs="Arial"/>
          <w:szCs w:val="24"/>
        </w:rPr>
        <w:t xml:space="preserve">  </w:t>
      </w:r>
      <w:del w:id="118" w:author="Inter-American Development Bank" w:date="2015-06-10T12:19:00Z">
        <w:r w:rsidR="00561DD1" w:rsidRPr="002576E6" w:rsidDel="00563C8C">
          <w:rPr>
            <w:rFonts w:ascii="Arial" w:hAnsi="Arial" w:cs="Arial"/>
            <w:szCs w:val="24"/>
          </w:rPr>
          <w:delText xml:space="preserve">Estas UER serán </w:delText>
        </w:r>
        <w:r w:rsidR="00FE4C1A" w:rsidRPr="002576E6" w:rsidDel="00563C8C">
          <w:rPr>
            <w:rFonts w:ascii="Arial" w:hAnsi="Arial" w:cs="Arial"/>
            <w:szCs w:val="24"/>
          </w:rPr>
          <w:delText xml:space="preserve">beneficiarias en tercer orden de prioridad </w:delText>
        </w:r>
        <w:r w:rsidR="00561DD1" w:rsidRPr="002576E6" w:rsidDel="00563C8C">
          <w:rPr>
            <w:rFonts w:ascii="Arial" w:hAnsi="Arial" w:cs="Arial"/>
            <w:szCs w:val="24"/>
          </w:rPr>
          <w:delText>del Programa.</w:delText>
        </w:r>
      </w:del>
    </w:p>
    <w:p w:rsidR="00754E72" w:rsidRPr="002576E6" w:rsidRDefault="00D736A7" w:rsidP="00FE4C1A">
      <w:pPr>
        <w:pStyle w:val="Paragraph"/>
        <w:tabs>
          <w:tab w:val="num" w:pos="720"/>
        </w:tabs>
        <w:ind w:left="720" w:hanging="720"/>
        <w:rPr>
          <w:rFonts w:ascii="Arial" w:hAnsi="Arial" w:cs="Arial"/>
          <w:szCs w:val="24"/>
        </w:rPr>
      </w:pPr>
      <w:r w:rsidRPr="002576E6">
        <w:rPr>
          <w:rFonts w:ascii="Arial" w:hAnsi="Arial" w:cs="Arial"/>
          <w:szCs w:val="24"/>
        </w:rPr>
        <w:t xml:space="preserve">El Programa clasifica como </w:t>
      </w:r>
      <w:r w:rsidR="00542444" w:rsidRPr="002576E6">
        <w:rPr>
          <w:rFonts w:ascii="Arial" w:hAnsi="Arial" w:cs="Arial"/>
          <w:szCs w:val="24"/>
        </w:rPr>
        <w:t>medianas</w:t>
      </w:r>
      <w:r w:rsidRPr="002576E6">
        <w:rPr>
          <w:rFonts w:ascii="Arial" w:hAnsi="Arial" w:cs="Arial"/>
          <w:szCs w:val="24"/>
        </w:rPr>
        <w:t xml:space="preserve"> a las UER con actividad </w:t>
      </w:r>
      <w:r w:rsidRPr="002576E6">
        <w:rPr>
          <w:rFonts w:ascii="Arial" w:hAnsi="Arial" w:cs="Arial"/>
          <w:i/>
          <w:szCs w:val="24"/>
        </w:rPr>
        <w:t>empresarial pujante</w:t>
      </w:r>
      <w:r w:rsidRPr="002576E6">
        <w:rPr>
          <w:rStyle w:val="FootnoteReference"/>
          <w:rFonts w:ascii="Arial" w:hAnsi="Arial" w:cs="Arial"/>
          <w:i/>
          <w:szCs w:val="24"/>
        </w:rPr>
        <w:footnoteReference w:id="10"/>
      </w:r>
      <w:r w:rsidRPr="002576E6">
        <w:rPr>
          <w:rFonts w:ascii="Arial" w:hAnsi="Arial" w:cs="Arial"/>
          <w:szCs w:val="24"/>
        </w:rPr>
        <w:t xml:space="preserve">, encontrándose en </w:t>
      </w:r>
      <w:r w:rsidR="00D71D76" w:rsidRPr="002576E6">
        <w:rPr>
          <w:rFonts w:ascii="Arial" w:hAnsi="Arial" w:cs="Arial"/>
          <w:szCs w:val="24"/>
        </w:rPr>
        <w:t>el</w:t>
      </w:r>
      <w:r w:rsidRPr="002576E6">
        <w:rPr>
          <w:rFonts w:ascii="Arial" w:hAnsi="Arial" w:cs="Arial"/>
          <w:szCs w:val="24"/>
        </w:rPr>
        <w:t xml:space="preserve"> </w:t>
      </w:r>
      <w:r w:rsidRPr="002576E6">
        <w:rPr>
          <w:rFonts w:ascii="Arial" w:hAnsi="Arial" w:cs="Arial"/>
          <w:bCs/>
          <w:szCs w:val="24"/>
        </w:rPr>
        <w:t>Estrato E5</w:t>
      </w:r>
      <w:r w:rsidR="00D71D76" w:rsidRPr="002576E6">
        <w:rPr>
          <w:rFonts w:ascii="Arial" w:hAnsi="Arial" w:cs="Arial"/>
          <w:bCs/>
          <w:szCs w:val="24"/>
        </w:rPr>
        <w:t>, las cuales</w:t>
      </w:r>
      <w:r w:rsidR="00D71D76" w:rsidRPr="002576E6">
        <w:rPr>
          <w:rFonts w:ascii="Arial" w:hAnsi="Arial" w:cs="Arial"/>
          <w:b/>
          <w:bCs/>
          <w:szCs w:val="24"/>
        </w:rPr>
        <w:t xml:space="preserve"> </w:t>
      </w:r>
      <w:r w:rsidR="00D71D76" w:rsidRPr="002576E6">
        <w:rPr>
          <w:rFonts w:ascii="Arial" w:hAnsi="Arial" w:cs="Arial"/>
          <w:szCs w:val="24"/>
        </w:rPr>
        <w:t>poseen un promedio de ingresos por ventas de MX$562</w:t>
      </w:r>
      <w:r w:rsidR="00CE49A4" w:rsidRPr="002576E6">
        <w:rPr>
          <w:rFonts w:ascii="Arial" w:hAnsi="Arial" w:cs="Arial"/>
          <w:szCs w:val="24"/>
        </w:rPr>
        <w:t>,</w:t>
      </w:r>
      <w:r w:rsidR="00D71D76" w:rsidRPr="002576E6">
        <w:rPr>
          <w:rFonts w:ascii="Arial" w:hAnsi="Arial" w:cs="Arial"/>
          <w:szCs w:val="24"/>
        </w:rPr>
        <w:t>000 anuales, en un rango entre MX$228</w:t>
      </w:r>
      <w:r w:rsidR="00CE49A4" w:rsidRPr="002576E6">
        <w:rPr>
          <w:rFonts w:ascii="Arial" w:hAnsi="Arial" w:cs="Arial"/>
          <w:szCs w:val="24"/>
        </w:rPr>
        <w:t>,</w:t>
      </w:r>
      <w:r w:rsidR="00D71D76" w:rsidRPr="002576E6">
        <w:rPr>
          <w:rFonts w:ascii="Arial" w:hAnsi="Arial" w:cs="Arial"/>
          <w:szCs w:val="24"/>
        </w:rPr>
        <w:t>000 y MX$ 2</w:t>
      </w:r>
      <w:r w:rsidR="00CE49A4" w:rsidRPr="002576E6">
        <w:rPr>
          <w:rFonts w:ascii="Arial" w:hAnsi="Arial" w:cs="Arial"/>
          <w:szCs w:val="24"/>
        </w:rPr>
        <w:t>,</w:t>
      </w:r>
      <w:r w:rsidR="00D71D76" w:rsidRPr="002576E6">
        <w:rPr>
          <w:rFonts w:ascii="Arial" w:hAnsi="Arial" w:cs="Arial"/>
          <w:szCs w:val="24"/>
        </w:rPr>
        <w:t>300</w:t>
      </w:r>
      <w:r w:rsidR="00CE49A4" w:rsidRPr="002576E6">
        <w:rPr>
          <w:rFonts w:ascii="Arial" w:hAnsi="Arial" w:cs="Arial"/>
          <w:szCs w:val="24"/>
        </w:rPr>
        <w:t>,</w:t>
      </w:r>
      <w:r w:rsidR="00D71D76" w:rsidRPr="002576E6">
        <w:rPr>
          <w:rFonts w:ascii="Arial" w:hAnsi="Arial" w:cs="Arial"/>
          <w:szCs w:val="24"/>
        </w:rPr>
        <w:t>000. Para medianos productores</w:t>
      </w:r>
      <w:r w:rsidR="00754E72" w:rsidRPr="002576E6">
        <w:rPr>
          <w:rFonts w:ascii="Arial" w:hAnsi="Arial" w:cs="Arial"/>
          <w:szCs w:val="24"/>
        </w:rPr>
        <w:t>,</w:t>
      </w:r>
      <w:r w:rsidR="00D71D76" w:rsidRPr="002576E6">
        <w:rPr>
          <w:rFonts w:ascii="Arial" w:hAnsi="Arial" w:cs="Arial"/>
          <w:szCs w:val="24"/>
        </w:rPr>
        <w:t xml:space="preserve"> el monto máximo del </w:t>
      </w:r>
      <w:r w:rsidR="00CE49A4" w:rsidRPr="002576E6">
        <w:rPr>
          <w:rFonts w:ascii="Arial" w:hAnsi="Arial" w:cs="Arial"/>
          <w:szCs w:val="24"/>
        </w:rPr>
        <w:t>S</w:t>
      </w:r>
      <w:r w:rsidR="00D71D76" w:rsidRPr="002576E6">
        <w:rPr>
          <w:rFonts w:ascii="Arial" w:hAnsi="Arial" w:cs="Arial"/>
          <w:szCs w:val="24"/>
        </w:rPr>
        <w:t>ub-préstamo es MX$ 2</w:t>
      </w:r>
      <w:r w:rsidR="00CE49A4" w:rsidRPr="002576E6">
        <w:rPr>
          <w:rFonts w:ascii="Arial" w:hAnsi="Arial" w:cs="Arial"/>
          <w:szCs w:val="24"/>
        </w:rPr>
        <w:t>,</w:t>
      </w:r>
      <w:r w:rsidR="00D71D76" w:rsidRPr="002576E6">
        <w:rPr>
          <w:rFonts w:ascii="Arial" w:hAnsi="Arial" w:cs="Arial"/>
          <w:szCs w:val="24"/>
        </w:rPr>
        <w:t>300</w:t>
      </w:r>
      <w:r w:rsidR="00CE49A4" w:rsidRPr="002576E6">
        <w:rPr>
          <w:rFonts w:ascii="Arial" w:hAnsi="Arial" w:cs="Arial"/>
          <w:szCs w:val="24"/>
        </w:rPr>
        <w:t>,</w:t>
      </w:r>
      <w:r w:rsidR="00D71D76" w:rsidRPr="002576E6">
        <w:rPr>
          <w:rFonts w:ascii="Arial" w:hAnsi="Arial" w:cs="Arial"/>
          <w:szCs w:val="24"/>
        </w:rPr>
        <w:t>000</w:t>
      </w:r>
      <w:r w:rsidR="007C55CE" w:rsidRPr="002576E6">
        <w:rPr>
          <w:rFonts w:ascii="Arial" w:hAnsi="Arial" w:cs="Arial"/>
          <w:szCs w:val="24"/>
        </w:rPr>
        <w:t>.</w:t>
      </w:r>
      <w:r w:rsidR="00FE4C1A" w:rsidRPr="002576E6">
        <w:rPr>
          <w:rFonts w:ascii="Arial" w:hAnsi="Arial" w:cs="Arial"/>
          <w:szCs w:val="24"/>
        </w:rPr>
        <w:t xml:space="preserve"> </w:t>
      </w:r>
      <w:del w:id="119" w:author="Inter-American Development Bank" w:date="2015-06-10T12:20:00Z">
        <w:r w:rsidR="00FE4C1A" w:rsidRPr="002576E6" w:rsidDel="00B854AB">
          <w:rPr>
            <w:rFonts w:ascii="Arial" w:hAnsi="Arial" w:cs="Arial"/>
            <w:szCs w:val="24"/>
          </w:rPr>
          <w:delText>Estas UER serán beneficiarias en cuarto orden de prioridad del Programa.</w:delText>
        </w:r>
      </w:del>
    </w:p>
    <w:p w:rsidR="005149DC" w:rsidRPr="002576E6" w:rsidRDefault="000E079C" w:rsidP="00754E72">
      <w:pPr>
        <w:pStyle w:val="Paragraph"/>
        <w:tabs>
          <w:tab w:val="clear" w:pos="3565"/>
          <w:tab w:val="num" w:pos="720"/>
          <w:tab w:val="num" w:pos="1746"/>
        </w:tabs>
        <w:ind w:left="720" w:hanging="720"/>
        <w:rPr>
          <w:rFonts w:ascii="Arial" w:hAnsi="Arial" w:cs="Arial"/>
          <w:szCs w:val="24"/>
        </w:rPr>
      </w:pPr>
      <w:r w:rsidRPr="002576E6">
        <w:rPr>
          <w:rFonts w:ascii="Arial" w:hAnsi="Arial" w:cs="Arial"/>
          <w:szCs w:val="24"/>
        </w:rPr>
        <w:t xml:space="preserve">El </w:t>
      </w:r>
      <w:r w:rsidR="00754E72" w:rsidRPr="002576E6">
        <w:rPr>
          <w:rFonts w:ascii="Arial" w:hAnsi="Arial" w:cs="Arial"/>
          <w:szCs w:val="24"/>
        </w:rPr>
        <w:t xml:space="preserve">Programa podrá financiar UER de mayor tamaño, sujeto a un </w:t>
      </w:r>
      <w:r w:rsidRPr="002576E6">
        <w:rPr>
          <w:rFonts w:ascii="Arial" w:hAnsi="Arial" w:cs="Arial"/>
          <w:szCs w:val="24"/>
        </w:rPr>
        <w:t xml:space="preserve">monto máximo de aportación del Programa a proyectos individuales </w:t>
      </w:r>
      <w:r w:rsidR="00A51121" w:rsidRPr="002576E6">
        <w:rPr>
          <w:rFonts w:ascii="Arial" w:hAnsi="Arial" w:cs="Arial"/>
          <w:szCs w:val="24"/>
        </w:rPr>
        <w:t>de hasta US</w:t>
      </w:r>
      <w:r w:rsidRPr="002576E6">
        <w:rPr>
          <w:rFonts w:ascii="Arial" w:hAnsi="Arial" w:cs="Arial"/>
          <w:szCs w:val="24"/>
        </w:rPr>
        <w:t>$1.2 millones</w:t>
      </w:r>
      <w:r w:rsidR="00DE33CA" w:rsidRPr="002576E6">
        <w:rPr>
          <w:rFonts w:ascii="Arial" w:hAnsi="Arial" w:cs="Arial"/>
          <w:szCs w:val="24"/>
        </w:rPr>
        <w:t>.</w:t>
      </w:r>
    </w:p>
    <w:p w:rsidR="001C4FDA" w:rsidRPr="002576E6" w:rsidRDefault="00307A8D" w:rsidP="00FE4C1A">
      <w:pPr>
        <w:pStyle w:val="Paragraph"/>
        <w:tabs>
          <w:tab w:val="num" w:pos="720"/>
        </w:tabs>
        <w:ind w:left="720" w:hanging="720"/>
        <w:rPr>
          <w:rFonts w:ascii="Arial" w:hAnsi="Arial" w:cs="Arial"/>
          <w:szCs w:val="24"/>
        </w:rPr>
      </w:pPr>
      <w:ins w:id="120" w:author="Inter-American Development Bank" w:date="2015-06-10T12:21:00Z">
        <w:r w:rsidRPr="002576E6">
          <w:rPr>
            <w:rFonts w:ascii="Arial" w:hAnsi="Arial" w:cs="Arial"/>
            <w:szCs w:val="24"/>
          </w:rPr>
          <w:t xml:space="preserve">Se </w:t>
        </w:r>
      </w:ins>
      <w:del w:id="121" w:author="Inter-American Development Bank" w:date="2015-06-10T12:20:00Z">
        <w:r w:rsidR="001C4FDA" w:rsidRPr="002576E6" w:rsidDel="00307A8D">
          <w:rPr>
            <w:rFonts w:ascii="Arial" w:hAnsi="Arial" w:cs="Arial"/>
            <w:szCs w:val="24"/>
          </w:rPr>
          <w:delText xml:space="preserve">Se </w:delText>
        </w:r>
      </w:del>
      <w:r w:rsidR="001C4FDA" w:rsidRPr="002576E6">
        <w:rPr>
          <w:rFonts w:ascii="Arial" w:hAnsi="Arial" w:cs="Arial"/>
          <w:szCs w:val="24"/>
        </w:rPr>
        <w:t xml:space="preserve">estima </w:t>
      </w:r>
      <w:ins w:id="122" w:author="Inter-American Development Bank" w:date="2015-06-10T12:21:00Z">
        <w:r w:rsidRPr="002576E6">
          <w:rPr>
            <w:rFonts w:ascii="Arial" w:hAnsi="Arial" w:cs="Arial"/>
            <w:szCs w:val="24"/>
          </w:rPr>
          <w:t xml:space="preserve">preliminarmente </w:t>
        </w:r>
      </w:ins>
      <w:r w:rsidR="001C4FDA" w:rsidRPr="002576E6">
        <w:rPr>
          <w:rFonts w:ascii="Arial" w:hAnsi="Arial" w:cs="Arial"/>
          <w:szCs w:val="24"/>
        </w:rPr>
        <w:t>que 18% del financiamiento se destinará a mujeres, 13% UER en localidades de muy alta marginación y 36% a pequeños productores, el restante siendo principalmente para UER medianas.</w:t>
      </w:r>
    </w:p>
    <w:p w:rsidR="00CE67D3" w:rsidRPr="002576E6" w:rsidRDefault="00CE67D3" w:rsidP="00754E72">
      <w:pPr>
        <w:pStyle w:val="Paragraph"/>
        <w:tabs>
          <w:tab w:val="clear" w:pos="3565"/>
          <w:tab w:val="num" w:pos="720"/>
          <w:tab w:val="num" w:pos="1746"/>
        </w:tabs>
        <w:ind w:left="720" w:hanging="720"/>
        <w:rPr>
          <w:ins w:id="123" w:author="Inter-American Development Bank" w:date="2015-06-10T12:36:00Z"/>
          <w:rFonts w:ascii="Arial" w:hAnsi="Arial" w:cs="Arial"/>
          <w:szCs w:val="24"/>
        </w:rPr>
      </w:pPr>
      <w:ins w:id="124" w:author="Inter-American Development Bank" w:date="2015-06-10T12:35:00Z">
        <w:r w:rsidRPr="002576E6">
          <w:rPr>
            <w:rFonts w:ascii="Arial" w:hAnsi="Arial" w:cs="Arial"/>
            <w:szCs w:val="24"/>
          </w:rPr>
          <w:t xml:space="preserve">Con el objeto de allegar a la población meta, </w:t>
        </w:r>
      </w:ins>
      <w:del w:id="125" w:author="Inter-American Development Bank" w:date="2015-06-10T12:36:00Z">
        <w:r w:rsidR="003C3A93" w:rsidRPr="002576E6" w:rsidDel="00CE67D3">
          <w:rPr>
            <w:rFonts w:ascii="Arial" w:hAnsi="Arial" w:cs="Arial"/>
            <w:szCs w:val="24"/>
          </w:rPr>
          <w:delText>FND</w:delText>
        </w:r>
      </w:del>
      <w:ins w:id="126" w:author="Inter-American Development Bank" w:date="2015-06-10T12:36:00Z">
        <w:r w:rsidRPr="002576E6">
          <w:rPr>
            <w:rFonts w:ascii="Arial" w:hAnsi="Arial" w:cs="Arial"/>
            <w:szCs w:val="24"/>
          </w:rPr>
          <w:t xml:space="preserve">en adición a lo establecido en el numeral 4.7 sobre establecer prioridades </w:t>
        </w:r>
      </w:ins>
      <w:ins w:id="127" w:author="Inter-American Development Bank" w:date="2015-06-10T12:37:00Z">
        <w:r w:rsidRPr="002576E6">
          <w:rPr>
            <w:rFonts w:ascii="Arial" w:hAnsi="Arial" w:cs="Arial"/>
            <w:szCs w:val="24"/>
          </w:rPr>
          <w:t>en la promoción del</w:t>
        </w:r>
      </w:ins>
      <w:ins w:id="128" w:author="Inter-American Development Bank" w:date="2015-06-10T12:36:00Z">
        <w:r w:rsidRPr="002576E6">
          <w:rPr>
            <w:rFonts w:ascii="Arial" w:hAnsi="Arial" w:cs="Arial"/>
            <w:szCs w:val="24"/>
          </w:rPr>
          <w:t xml:space="preserve"> financiamiento, la FND</w:t>
        </w:r>
      </w:ins>
      <w:ins w:id="129" w:author="Inter-American Development Bank" w:date="2015-06-10T12:35:00Z">
        <w:r w:rsidRPr="002576E6">
          <w:rPr>
            <w:rFonts w:ascii="Arial" w:hAnsi="Arial" w:cs="Arial"/>
            <w:szCs w:val="24"/>
          </w:rPr>
          <w:t>:</w:t>
        </w:r>
      </w:ins>
      <w:r w:rsidR="003C3A93" w:rsidRPr="002576E6">
        <w:rPr>
          <w:rFonts w:ascii="Arial" w:hAnsi="Arial" w:cs="Arial"/>
          <w:szCs w:val="24"/>
        </w:rPr>
        <w:t xml:space="preserve"> </w:t>
      </w:r>
    </w:p>
    <w:p w:rsidR="003C3A93" w:rsidRPr="002576E6" w:rsidRDefault="00CE67D3" w:rsidP="008804EC">
      <w:pPr>
        <w:pStyle w:val="subpar"/>
        <w:rPr>
          <w:rFonts w:ascii="Arial" w:hAnsi="Arial" w:cs="Arial"/>
        </w:rPr>
      </w:pPr>
      <w:ins w:id="130" w:author="Inter-American Development Bank" w:date="2015-06-10T12:36:00Z">
        <w:r w:rsidRPr="002576E6">
          <w:rPr>
            <w:rFonts w:ascii="Arial" w:hAnsi="Arial" w:cs="Arial"/>
          </w:rPr>
          <w:t>A</w:t>
        </w:r>
      </w:ins>
      <w:del w:id="131" w:author="Inter-American Development Bank" w:date="2015-06-10T12:36:00Z">
        <w:r w:rsidR="003C3A93" w:rsidRPr="002576E6" w:rsidDel="00CE67D3">
          <w:rPr>
            <w:rFonts w:ascii="Arial" w:hAnsi="Arial" w:cs="Arial"/>
          </w:rPr>
          <w:delText>a</w:delText>
        </w:r>
      </w:del>
      <w:r w:rsidR="003C3A93" w:rsidRPr="002576E6">
        <w:rPr>
          <w:rFonts w:ascii="Arial" w:hAnsi="Arial" w:cs="Arial"/>
        </w:rPr>
        <w:t>tenderá a los beneficiarios del Programa</w:t>
      </w:r>
      <w:r w:rsidR="00997961" w:rsidRPr="002576E6">
        <w:rPr>
          <w:rFonts w:ascii="Arial" w:hAnsi="Arial" w:cs="Arial"/>
        </w:rPr>
        <w:t xml:space="preserve"> a través de la oferta de financiamiento vigente, principalmente con </w:t>
      </w:r>
      <w:ins w:id="132" w:author="Inter-American Development Bank" w:date="2015-06-10T12:26:00Z">
        <w:r w:rsidR="0037570D" w:rsidRPr="002576E6">
          <w:rPr>
            <w:rFonts w:ascii="Arial" w:hAnsi="Arial" w:cs="Arial"/>
          </w:rPr>
          <w:t>la promoción d</w:t>
        </w:r>
      </w:ins>
      <w:r w:rsidR="00997961" w:rsidRPr="002576E6">
        <w:rPr>
          <w:rFonts w:ascii="Arial" w:hAnsi="Arial" w:cs="Arial"/>
        </w:rPr>
        <w:t>e</w:t>
      </w:r>
      <w:ins w:id="133" w:author="Inter-American Development Bank" w:date="2015-06-10T12:26:00Z">
        <w:r w:rsidR="0037570D" w:rsidRPr="002576E6">
          <w:rPr>
            <w:rFonts w:ascii="Arial" w:hAnsi="Arial" w:cs="Arial"/>
          </w:rPr>
          <w:t xml:space="preserve"> </w:t>
        </w:r>
      </w:ins>
      <w:r w:rsidR="00997961" w:rsidRPr="002576E6">
        <w:rPr>
          <w:rFonts w:ascii="Arial" w:hAnsi="Arial" w:cs="Arial"/>
        </w:rPr>
        <w:t>l</w:t>
      </w:r>
      <w:ins w:id="134" w:author="Inter-American Development Bank" w:date="2015-06-10T12:26:00Z">
        <w:r w:rsidR="0037570D" w:rsidRPr="002576E6">
          <w:rPr>
            <w:rFonts w:ascii="Arial" w:hAnsi="Arial" w:cs="Arial"/>
          </w:rPr>
          <w:t>os</w:t>
        </w:r>
      </w:ins>
      <w:r w:rsidR="00997961" w:rsidRPr="002576E6">
        <w:rPr>
          <w:rFonts w:ascii="Arial" w:hAnsi="Arial" w:cs="Arial"/>
        </w:rPr>
        <w:t xml:space="preserve"> Programa</w:t>
      </w:r>
      <w:ins w:id="135" w:author="Inter-American Development Bank" w:date="2015-06-10T12:26:00Z">
        <w:r w:rsidR="0037570D" w:rsidRPr="002576E6">
          <w:rPr>
            <w:rFonts w:ascii="Arial" w:hAnsi="Arial" w:cs="Arial"/>
          </w:rPr>
          <w:t>s</w:t>
        </w:r>
      </w:ins>
      <w:r w:rsidR="00997961" w:rsidRPr="002576E6">
        <w:rPr>
          <w:rFonts w:ascii="Arial" w:hAnsi="Arial" w:cs="Arial"/>
        </w:rPr>
        <w:t xml:space="preserve"> de </w:t>
      </w:r>
      <w:ins w:id="136" w:author="María Teresa Cuadra García" w:date="2015-06-10T13:21:00Z">
        <w:r w:rsidR="00B61997" w:rsidRPr="002576E6">
          <w:rPr>
            <w:rFonts w:ascii="Arial" w:hAnsi="Arial" w:cs="Arial"/>
          </w:rPr>
          <w:t xml:space="preserve">Financiamiento de </w:t>
        </w:r>
      </w:ins>
      <w:r w:rsidR="00997961" w:rsidRPr="002576E6">
        <w:rPr>
          <w:rFonts w:ascii="Arial" w:hAnsi="Arial" w:cs="Arial"/>
        </w:rPr>
        <w:t>Pequeño Productor, Producción Agropecuaria,</w:t>
      </w:r>
      <w:ins w:id="137" w:author="María Teresa Cuadra García" w:date="2015-06-10T13:24:00Z">
        <w:r w:rsidR="00B61997" w:rsidRPr="002576E6">
          <w:rPr>
            <w:rFonts w:ascii="Arial" w:hAnsi="Arial" w:cs="Arial"/>
          </w:rPr>
          <w:t xml:space="preserve"> Infraestructura y Activos Productivos,</w:t>
        </w:r>
      </w:ins>
      <w:r w:rsidR="00997961" w:rsidRPr="002576E6">
        <w:rPr>
          <w:rFonts w:ascii="Arial" w:hAnsi="Arial" w:cs="Arial"/>
        </w:rPr>
        <w:t xml:space="preserve"> Innovación Tecnológica y Desarrollo de Zonas Forestales.</w:t>
      </w:r>
    </w:p>
    <w:p w:rsidR="00997961" w:rsidRPr="002576E6" w:rsidRDefault="00997961" w:rsidP="008804EC">
      <w:pPr>
        <w:pStyle w:val="subpar"/>
        <w:rPr>
          <w:ins w:id="138" w:author="Inter-American Development Bank" w:date="2015-06-10T12:37:00Z"/>
          <w:rFonts w:ascii="Arial" w:hAnsi="Arial" w:cs="Arial"/>
        </w:rPr>
      </w:pPr>
      <w:del w:id="139" w:author="Inter-American Development Bank" w:date="2015-06-10T12:36:00Z">
        <w:r w:rsidRPr="002576E6" w:rsidDel="00CE67D3">
          <w:rPr>
            <w:rFonts w:ascii="Arial" w:hAnsi="Arial" w:cs="Arial"/>
          </w:rPr>
          <w:delText xml:space="preserve">FND </w:delText>
        </w:r>
      </w:del>
      <w:ins w:id="140" w:author="Inter-American Development Bank" w:date="2015-06-10T12:36:00Z">
        <w:r w:rsidR="00CE67D3" w:rsidRPr="002576E6">
          <w:rPr>
            <w:rFonts w:ascii="Arial" w:hAnsi="Arial" w:cs="Arial"/>
          </w:rPr>
          <w:t>P</w:t>
        </w:r>
      </w:ins>
      <w:del w:id="141" w:author="Inter-American Development Bank" w:date="2015-06-10T12:36:00Z">
        <w:r w:rsidRPr="002576E6" w:rsidDel="00CE67D3">
          <w:rPr>
            <w:rFonts w:ascii="Arial" w:hAnsi="Arial" w:cs="Arial"/>
          </w:rPr>
          <w:delText>p</w:delText>
        </w:r>
      </w:del>
      <w:r w:rsidRPr="002576E6">
        <w:rPr>
          <w:rFonts w:ascii="Arial" w:hAnsi="Arial" w:cs="Arial"/>
        </w:rPr>
        <w:t>odrá proporcionar asistencia técnica mediante el Programa Integral de Formación, Capacitación y Consultoría para Productores e Intermediarios Financieros Rurales</w:t>
      </w:r>
      <w:r w:rsidR="00C1046F" w:rsidRPr="002576E6">
        <w:rPr>
          <w:rStyle w:val="FootnoteReference"/>
          <w:rFonts w:ascii="Arial" w:hAnsi="Arial" w:cs="Arial"/>
          <w:szCs w:val="24"/>
        </w:rPr>
        <w:footnoteReference w:id="11"/>
      </w:r>
      <w:r w:rsidRPr="002576E6">
        <w:rPr>
          <w:rFonts w:ascii="Arial" w:hAnsi="Arial" w:cs="Arial"/>
        </w:rPr>
        <w:t>, el cual tiene como objetivo facilitar el acceso, mejorar el uso y aprovechamiento del crédito que FND ofrece a los Productores, Organizaciones de Productores, Empresas Rurales y Empresas de Intermediación Financiera en el Medio Rural, a través del otorgamiento de Apoyos.</w:t>
      </w:r>
    </w:p>
    <w:p w:rsidR="00F3111C" w:rsidRPr="002576E6" w:rsidRDefault="00CE67D3" w:rsidP="008804EC">
      <w:pPr>
        <w:pStyle w:val="subpar"/>
        <w:rPr>
          <w:ins w:id="142" w:author="María Teresa Cuadra García" w:date="2015-06-10T13:28:00Z"/>
          <w:rFonts w:ascii="Arial" w:hAnsi="Arial" w:cs="Arial"/>
        </w:rPr>
      </w:pPr>
      <w:ins w:id="143" w:author="Inter-American Development Bank" w:date="2015-06-10T12:37:00Z">
        <w:del w:id="144" w:author="María Teresa Cuadra García" w:date="2015-06-10T13:21:00Z">
          <w:r w:rsidRPr="002576E6" w:rsidDel="00B61997">
            <w:rPr>
              <w:rFonts w:ascii="Arial" w:hAnsi="Arial" w:cs="Arial"/>
            </w:rPr>
            <w:delText>Utilizará</w:delText>
          </w:r>
        </w:del>
      </w:ins>
      <w:ins w:id="145" w:author="María Teresa Cuadra García" w:date="2015-06-10T13:21:00Z">
        <w:r w:rsidR="00B61997" w:rsidRPr="002576E6">
          <w:rPr>
            <w:rFonts w:ascii="Arial" w:hAnsi="Arial" w:cs="Arial"/>
          </w:rPr>
          <w:t>Solicitará</w:t>
        </w:r>
      </w:ins>
      <w:ins w:id="146" w:author="Inter-American Development Bank" w:date="2015-06-10T12:37:00Z">
        <w:r w:rsidRPr="002576E6">
          <w:rPr>
            <w:rFonts w:ascii="Arial" w:hAnsi="Arial" w:cs="Arial"/>
          </w:rPr>
          <w:t xml:space="preserve"> garantías naturales cuando </w:t>
        </w:r>
      </w:ins>
      <w:ins w:id="147" w:author="Inter-American Development Bank" w:date="2015-06-10T12:38:00Z">
        <w:r w:rsidRPr="002576E6">
          <w:rPr>
            <w:rFonts w:ascii="Arial" w:hAnsi="Arial" w:cs="Arial"/>
          </w:rPr>
          <w:t xml:space="preserve">el grupo o segmento de UER </w:t>
        </w:r>
      </w:ins>
      <w:ins w:id="148" w:author="María Teresa Cuadra García" w:date="2015-06-10T13:21:00Z">
        <w:r w:rsidR="00B61997" w:rsidRPr="002576E6">
          <w:rPr>
            <w:rFonts w:ascii="Arial" w:hAnsi="Arial" w:cs="Arial"/>
          </w:rPr>
          <w:t xml:space="preserve">se encuentre en el marco de atención del Programa de </w:t>
        </w:r>
      </w:ins>
      <w:ins w:id="149" w:author="María Teresa Cuadra García" w:date="2015-06-10T13:24:00Z">
        <w:r w:rsidR="00B61997" w:rsidRPr="002576E6">
          <w:rPr>
            <w:rFonts w:ascii="Arial" w:hAnsi="Arial" w:cs="Arial"/>
          </w:rPr>
          <w:t>Financiamiento de Pequeño productor</w:t>
        </w:r>
      </w:ins>
      <w:ins w:id="150" w:author="Inter-American Development Bank" w:date="2015-09-08T12:28:00Z">
        <w:r w:rsidR="00E64AED">
          <w:rPr>
            <w:rFonts w:ascii="Arial" w:hAnsi="Arial" w:cs="Arial"/>
          </w:rPr>
          <w:t>. P</w:t>
        </w:r>
      </w:ins>
      <w:ins w:id="151" w:author="María Teresa Cuadra García" w:date="2015-06-10T13:24:00Z">
        <w:del w:id="152" w:author="Inter-American Development Bank" w:date="2015-09-08T12:28:00Z">
          <w:r w:rsidR="00B61997" w:rsidRPr="002576E6" w:rsidDel="00E64AED">
            <w:rPr>
              <w:rFonts w:ascii="Arial" w:hAnsi="Arial" w:cs="Arial"/>
            </w:rPr>
            <w:delText xml:space="preserve">, </w:delText>
          </w:r>
        </w:del>
      </w:ins>
      <w:ins w:id="153" w:author="María Teresa Cuadra García" w:date="2015-06-10T13:27:00Z">
        <w:del w:id="154" w:author="Inter-American Development Bank" w:date="2015-09-08T12:28:00Z">
          <w:r w:rsidR="00B61997" w:rsidRPr="002576E6" w:rsidDel="00E64AED">
            <w:rPr>
              <w:rFonts w:ascii="Arial" w:hAnsi="Arial" w:cs="Arial"/>
            </w:rPr>
            <w:delText>p</w:delText>
          </w:r>
        </w:del>
        <w:r w:rsidR="00B61997" w:rsidRPr="002576E6">
          <w:rPr>
            <w:rFonts w:ascii="Arial" w:hAnsi="Arial" w:cs="Arial"/>
          </w:rPr>
          <w:t xml:space="preserve">ara el caso de </w:t>
        </w:r>
      </w:ins>
      <w:ins w:id="155" w:author="María Teresa Cuadra García" w:date="2015-06-10T13:28:00Z">
        <w:r w:rsidR="00E866C1" w:rsidRPr="002576E6">
          <w:rPr>
            <w:rFonts w:ascii="Arial" w:hAnsi="Arial" w:cs="Arial"/>
          </w:rPr>
          <w:t>UER medianas y grandes se realizará una evaluación de riesgo para determinar el nivel de garantías necesarias para el otorgamiento de crédito de acuerdo al producto.</w:t>
        </w:r>
      </w:ins>
    </w:p>
    <w:p w:rsidR="00CE67D3" w:rsidRPr="002576E6" w:rsidDel="00E866C1" w:rsidRDefault="00CE67D3">
      <w:pPr>
        <w:pStyle w:val="subpar"/>
        <w:rPr>
          <w:del w:id="156" w:author="María Teresa Cuadra García" w:date="2015-06-10T13:29:00Z"/>
          <w:rFonts w:ascii="Arial" w:hAnsi="Arial" w:cs="Arial"/>
          <w:rPrChange w:id="157" w:author="María Teresa Cuadra García" w:date="2015-09-07T19:43:00Z">
            <w:rPr>
              <w:del w:id="158" w:author="María Teresa Cuadra García" w:date="2015-06-10T13:29:00Z"/>
            </w:rPr>
          </w:rPrChange>
        </w:rPr>
        <w:pPrChange w:id="159" w:author="Inter-American Development Bank" w:date="2015-06-10T12:36:00Z">
          <w:pPr>
            <w:pStyle w:val="Paragraph"/>
            <w:tabs>
              <w:tab w:val="clear" w:pos="3565"/>
              <w:tab w:val="num" w:pos="720"/>
              <w:tab w:val="num" w:pos="1746"/>
            </w:tabs>
            <w:ind w:left="720" w:hanging="720"/>
          </w:pPr>
        </w:pPrChange>
      </w:pPr>
      <w:ins w:id="160" w:author="Inter-American Development Bank" w:date="2015-06-10T12:38:00Z">
        <w:del w:id="161" w:author="María Teresa Cuadra García" w:date="2015-06-10T13:29:00Z">
          <w:r w:rsidRPr="002576E6" w:rsidDel="00E866C1">
            <w:rPr>
              <w:rFonts w:ascii="Arial" w:hAnsi="Arial" w:cs="Arial"/>
              <w:rPrChange w:id="162" w:author="María Teresa Cuadra García" w:date="2015-09-07T19:43:00Z">
                <w:rPr>
                  <w:highlight w:val="yellow"/>
                </w:rPr>
              </w:rPrChange>
            </w:rPr>
            <w:delText>lo</w:delText>
          </w:r>
        </w:del>
      </w:ins>
      <w:ins w:id="163" w:author="Inter-American Development Bank" w:date="2015-06-10T12:37:00Z">
        <w:del w:id="164" w:author="María Teresa Cuadra García" w:date="2015-06-10T13:29:00Z">
          <w:r w:rsidRPr="002576E6" w:rsidDel="00E866C1">
            <w:rPr>
              <w:rFonts w:ascii="Arial" w:hAnsi="Arial" w:cs="Arial"/>
              <w:rPrChange w:id="165" w:author="María Teresa Cuadra García" w:date="2015-09-07T19:43:00Z">
                <w:rPr/>
              </w:rPrChange>
            </w:rPr>
            <w:delText xml:space="preserve"> requiera</w:delText>
          </w:r>
        </w:del>
      </w:ins>
      <w:ins w:id="166" w:author="Inter-American Development Bank" w:date="2015-06-10T12:38:00Z">
        <w:del w:id="167" w:author="María Teresa Cuadra García" w:date="2015-06-10T13:29:00Z">
          <w:r w:rsidRPr="002576E6" w:rsidDel="00E866C1">
            <w:rPr>
              <w:rFonts w:ascii="Arial" w:hAnsi="Arial" w:cs="Arial"/>
              <w:rPrChange w:id="168" w:author="María Teresa Cuadra García" w:date="2015-09-07T19:43:00Z">
                <w:rPr>
                  <w:highlight w:val="yellow"/>
                </w:rPr>
              </w:rPrChange>
            </w:rPr>
            <w:delText>, como es el caso de pequeños productores y mujeres que no tienen colateral suficiente.</w:delText>
          </w:r>
        </w:del>
      </w:ins>
    </w:p>
    <w:p w:rsidR="00EF31A1" w:rsidRPr="002576E6" w:rsidRDefault="001D492D" w:rsidP="0008480D">
      <w:pPr>
        <w:pStyle w:val="Paragraph"/>
        <w:tabs>
          <w:tab w:val="num" w:pos="720"/>
        </w:tabs>
        <w:ind w:left="720" w:hanging="720"/>
        <w:rPr>
          <w:rFonts w:ascii="Arial" w:hAnsi="Arial" w:cs="Arial"/>
          <w:szCs w:val="24"/>
        </w:rPr>
      </w:pPr>
      <w:r w:rsidRPr="002576E6">
        <w:rPr>
          <w:rFonts w:ascii="Arial" w:hAnsi="Arial" w:cs="Arial"/>
          <w:szCs w:val="24"/>
        </w:rPr>
        <w:t xml:space="preserve">Las operaciones elegibles financiadas con recursos del Programa se podrán denominar en </w:t>
      </w:r>
      <w:r w:rsidR="00CE49A4" w:rsidRPr="002576E6">
        <w:rPr>
          <w:rFonts w:ascii="Arial" w:hAnsi="Arial" w:cs="Arial"/>
          <w:szCs w:val="24"/>
        </w:rPr>
        <w:t xml:space="preserve">Pesos </w:t>
      </w:r>
      <w:r w:rsidRPr="002576E6">
        <w:rPr>
          <w:rFonts w:ascii="Arial" w:hAnsi="Arial" w:cs="Arial"/>
          <w:szCs w:val="24"/>
        </w:rPr>
        <w:t>de los Estados Unidos Mexicanos</w:t>
      </w:r>
      <w:r w:rsidR="00CE49A4" w:rsidRPr="002576E6">
        <w:rPr>
          <w:rFonts w:ascii="Arial" w:hAnsi="Arial" w:cs="Arial"/>
          <w:szCs w:val="24"/>
        </w:rPr>
        <w:t xml:space="preserve"> (MX$)</w:t>
      </w:r>
      <w:r w:rsidRPr="002576E6">
        <w:rPr>
          <w:rFonts w:ascii="Arial" w:hAnsi="Arial" w:cs="Arial"/>
          <w:szCs w:val="24"/>
        </w:rPr>
        <w:t xml:space="preserve">. </w:t>
      </w:r>
    </w:p>
    <w:p w:rsidR="00416885" w:rsidRPr="002576E6" w:rsidRDefault="006C4461" w:rsidP="0008480D">
      <w:pPr>
        <w:pStyle w:val="Paragraph"/>
        <w:tabs>
          <w:tab w:val="num" w:pos="720"/>
        </w:tabs>
        <w:ind w:left="720" w:hanging="720"/>
        <w:rPr>
          <w:rFonts w:ascii="Arial" w:hAnsi="Arial" w:cs="Arial"/>
          <w:szCs w:val="24"/>
        </w:rPr>
      </w:pPr>
      <w:r w:rsidRPr="002576E6">
        <w:rPr>
          <w:rFonts w:ascii="Arial" w:hAnsi="Arial" w:cs="Arial"/>
          <w:szCs w:val="24"/>
        </w:rPr>
        <w:t>FND</w:t>
      </w:r>
      <w:r w:rsidR="00416885" w:rsidRPr="002576E6">
        <w:rPr>
          <w:rFonts w:ascii="Arial" w:hAnsi="Arial" w:cs="Arial"/>
          <w:szCs w:val="24"/>
        </w:rPr>
        <w:t xml:space="preserve"> establecerá libremente el monto del Sub-préstamo, las características de desembolsos, las tasas de interés y comisiones, plazos y frecuencia de amortización y períodos de gracia,</w:t>
      </w:r>
      <w:r w:rsidR="001339EC" w:rsidRPr="002576E6">
        <w:rPr>
          <w:rFonts w:ascii="Arial" w:hAnsi="Arial" w:cs="Arial"/>
          <w:szCs w:val="24"/>
        </w:rPr>
        <w:t xml:space="preserve"> así como las garantías</w:t>
      </w:r>
      <w:r w:rsidR="00416885" w:rsidRPr="002576E6">
        <w:rPr>
          <w:rFonts w:ascii="Arial" w:hAnsi="Arial" w:cs="Arial"/>
          <w:szCs w:val="24"/>
        </w:rPr>
        <w:t xml:space="preserve"> sobre la base de un análisis de crédito de los Sub-préstamos y de la vida útil del Proyecto que se trate</w:t>
      </w:r>
      <w:r w:rsidR="00886B6D" w:rsidRPr="002576E6">
        <w:rPr>
          <w:rFonts w:ascii="Arial" w:hAnsi="Arial" w:cs="Arial"/>
          <w:szCs w:val="24"/>
        </w:rPr>
        <w:t xml:space="preserve">, en el entendido que guardará consistencia con la política </w:t>
      </w:r>
      <w:r w:rsidR="005519C2" w:rsidRPr="002576E6">
        <w:rPr>
          <w:rFonts w:ascii="Arial" w:hAnsi="Arial" w:cs="Arial"/>
          <w:szCs w:val="24"/>
        </w:rPr>
        <w:t xml:space="preserve">de tasas de interés </w:t>
      </w:r>
      <w:r w:rsidR="00886B6D" w:rsidRPr="002576E6">
        <w:rPr>
          <w:rFonts w:ascii="Arial" w:hAnsi="Arial" w:cs="Arial"/>
          <w:szCs w:val="24"/>
        </w:rPr>
        <w:t xml:space="preserve">de la propia </w:t>
      </w:r>
      <w:r w:rsidR="00D803F6" w:rsidRPr="002576E6">
        <w:rPr>
          <w:rFonts w:ascii="Arial" w:hAnsi="Arial" w:cs="Arial"/>
          <w:szCs w:val="24"/>
        </w:rPr>
        <w:t>FND</w:t>
      </w:r>
      <w:r w:rsidR="00B06417" w:rsidRPr="002576E6">
        <w:rPr>
          <w:rFonts w:ascii="Arial" w:hAnsi="Arial" w:cs="Arial"/>
          <w:rPrChange w:id="169" w:author="María Teresa Cuadra García" w:date="2015-09-07T19:43:00Z">
            <w:rPr>
              <w:rFonts w:ascii="Arial"/>
            </w:rPr>
          </w:rPrChange>
        </w:rPr>
        <w:t>, sin que genere distorsiones en el mercado</w:t>
      </w:r>
      <w:r w:rsidR="00312F6F" w:rsidRPr="002576E6">
        <w:rPr>
          <w:rFonts w:ascii="Arial" w:hAnsi="Arial" w:cs="Arial"/>
          <w:szCs w:val="24"/>
        </w:rPr>
        <w:t>.</w:t>
      </w:r>
      <w:r w:rsidR="004B39AA" w:rsidRPr="002576E6">
        <w:rPr>
          <w:rFonts w:ascii="Arial" w:hAnsi="Arial" w:cs="Arial"/>
          <w:szCs w:val="24"/>
        </w:rPr>
        <w:t xml:space="preserve"> </w:t>
      </w:r>
    </w:p>
    <w:p w:rsidR="004042C3" w:rsidRPr="002576E6" w:rsidRDefault="00D803F6" w:rsidP="0008480D">
      <w:pPr>
        <w:pStyle w:val="Paragraph"/>
        <w:tabs>
          <w:tab w:val="num" w:pos="720"/>
        </w:tabs>
        <w:ind w:left="720" w:hanging="720"/>
        <w:rPr>
          <w:rFonts w:ascii="Arial" w:hAnsi="Arial" w:cs="Arial"/>
          <w:szCs w:val="24"/>
        </w:rPr>
      </w:pPr>
      <w:r w:rsidRPr="002576E6">
        <w:rPr>
          <w:rFonts w:ascii="Arial" w:hAnsi="Arial" w:cs="Arial"/>
          <w:szCs w:val="24"/>
        </w:rPr>
        <w:t>FND</w:t>
      </w:r>
      <w:r w:rsidR="005A4A87" w:rsidRPr="002576E6">
        <w:rPr>
          <w:rFonts w:ascii="Arial" w:hAnsi="Arial" w:cs="Arial"/>
          <w:szCs w:val="24"/>
        </w:rPr>
        <w:t xml:space="preserve"> asume enteramente los riesgos de crédito de los Sub-préstamos y será responsabilidad exclusiva de la </w:t>
      </w:r>
      <w:r w:rsidR="00CE49A4" w:rsidRPr="002576E6">
        <w:rPr>
          <w:rFonts w:ascii="Arial" w:hAnsi="Arial" w:cs="Arial"/>
          <w:szCs w:val="24"/>
        </w:rPr>
        <w:t>I</w:t>
      </w:r>
      <w:r w:rsidR="005A4A87" w:rsidRPr="002576E6">
        <w:rPr>
          <w:rFonts w:ascii="Arial" w:hAnsi="Arial" w:cs="Arial"/>
          <w:szCs w:val="24"/>
        </w:rPr>
        <w:t>nstitución llevar a cabo las acciones de recuperación de los Sub-préstamos otorgados con Recursos del Programa.</w:t>
      </w:r>
      <w:r w:rsidR="004042C3" w:rsidRPr="002576E6">
        <w:rPr>
          <w:rFonts w:ascii="Arial" w:hAnsi="Arial" w:cs="Arial"/>
          <w:szCs w:val="24"/>
        </w:rPr>
        <w:t xml:space="preserve"> </w:t>
      </w:r>
    </w:p>
    <w:p w:rsidR="00874E93" w:rsidRPr="002576E6" w:rsidRDefault="00874E93" w:rsidP="0008480D">
      <w:pPr>
        <w:pStyle w:val="Paragraph"/>
        <w:tabs>
          <w:tab w:val="num" w:pos="720"/>
        </w:tabs>
        <w:ind w:left="720" w:hanging="720"/>
        <w:rPr>
          <w:rFonts w:ascii="Arial" w:hAnsi="Arial" w:cs="Arial"/>
          <w:szCs w:val="24"/>
        </w:rPr>
      </w:pPr>
      <w:r w:rsidRPr="002576E6">
        <w:rPr>
          <w:rFonts w:ascii="Arial" w:hAnsi="Arial" w:cs="Arial"/>
          <w:szCs w:val="24"/>
        </w:rPr>
        <w:t>En todos los contratos de Sub</w:t>
      </w:r>
      <w:r w:rsidRPr="002576E6">
        <w:rPr>
          <w:rFonts w:ascii="Arial" w:hAnsi="Arial" w:cs="Arial"/>
          <w:szCs w:val="24"/>
        </w:rPr>
        <w:noBreakHyphen/>
        <w:t>préstamo</w:t>
      </w:r>
      <w:r w:rsidR="00CE49A4" w:rsidRPr="002576E6">
        <w:rPr>
          <w:rFonts w:ascii="Arial" w:hAnsi="Arial" w:cs="Arial"/>
          <w:szCs w:val="24"/>
        </w:rPr>
        <w:t>s</w:t>
      </w:r>
      <w:r w:rsidRPr="002576E6">
        <w:rPr>
          <w:rFonts w:ascii="Arial" w:hAnsi="Arial" w:cs="Arial"/>
          <w:szCs w:val="24"/>
        </w:rPr>
        <w:t xml:space="preserve"> que otorgue </w:t>
      </w:r>
      <w:del w:id="170" w:author="María Teresa Cuadra García" w:date="2015-09-07T19:46:00Z">
        <w:r w:rsidRPr="002576E6" w:rsidDel="002576E6">
          <w:rPr>
            <w:rFonts w:ascii="Arial" w:hAnsi="Arial" w:cs="Arial"/>
            <w:szCs w:val="24"/>
          </w:rPr>
          <w:delText>el Prestatario</w:delText>
        </w:r>
      </w:del>
      <w:ins w:id="171" w:author="María Teresa Cuadra García" w:date="2015-09-07T19:46:00Z">
        <w:r w:rsidR="002576E6">
          <w:rPr>
            <w:rFonts w:ascii="Arial" w:hAnsi="Arial" w:cs="Arial"/>
            <w:szCs w:val="24"/>
          </w:rPr>
          <w:t>la FND</w:t>
        </w:r>
      </w:ins>
      <w:r w:rsidRPr="002576E6">
        <w:rPr>
          <w:rFonts w:ascii="Arial" w:hAnsi="Arial" w:cs="Arial"/>
          <w:szCs w:val="24"/>
        </w:rPr>
        <w:t xml:space="preserve"> con cargo al Financiamiento, se deberán tener en consideración entre las condiciones que se deban exigir a cada Sub-prestatario, por lo menos, las siguientes:</w:t>
      </w:r>
      <w:r w:rsidR="004B39AA" w:rsidRPr="002576E6">
        <w:rPr>
          <w:rFonts w:ascii="Arial" w:hAnsi="Arial" w:cs="Arial"/>
          <w:szCs w:val="24"/>
        </w:rPr>
        <w:t xml:space="preserve"> </w:t>
      </w:r>
    </w:p>
    <w:p w:rsidR="007C55CE" w:rsidRPr="002576E6" w:rsidRDefault="007C55CE" w:rsidP="002576E6">
      <w:pPr>
        <w:pStyle w:val="subpar"/>
        <w:rPr>
          <w:rFonts w:ascii="Arial" w:hAnsi="Arial" w:cs="Arial"/>
        </w:rPr>
      </w:pPr>
      <w:r w:rsidRPr="002576E6">
        <w:rPr>
          <w:rFonts w:ascii="Arial" w:hAnsi="Arial" w:cs="Arial"/>
          <w:szCs w:val="24"/>
        </w:rPr>
        <w:t xml:space="preserve">El compromiso del Sub-prestatario Elegible de utilizar los recursos exclusivamente para los objetivos del Programa, de conformidad con los conceptos referidos en </w:t>
      </w:r>
      <w:r w:rsidR="001C4FDA" w:rsidRPr="002576E6">
        <w:rPr>
          <w:rFonts w:ascii="Arial" w:hAnsi="Arial" w:cs="Arial"/>
          <w:szCs w:val="24"/>
        </w:rPr>
        <w:t>el numeral</w:t>
      </w:r>
      <w:r w:rsidRPr="002576E6">
        <w:rPr>
          <w:rFonts w:ascii="Arial" w:hAnsi="Arial" w:cs="Arial"/>
          <w:szCs w:val="24"/>
        </w:rPr>
        <w:t xml:space="preserve"> 3.2; </w:t>
      </w:r>
    </w:p>
    <w:p w:rsidR="007C55CE" w:rsidRPr="002576E6" w:rsidRDefault="007C55CE" w:rsidP="002576E6">
      <w:pPr>
        <w:pStyle w:val="subpar"/>
        <w:rPr>
          <w:rFonts w:ascii="Arial" w:hAnsi="Arial" w:cs="Arial"/>
        </w:rPr>
      </w:pPr>
      <w:r w:rsidRPr="002576E6">
        <w:rPr>
          <w:rFonts w:ascii="Arial" w:hAnsi="Arial" w:cs="Arial"/>
        </w:rPr>
        <w:t xml:space="preserve">El compromiso del Sub-prestatario Elegible de proporcionar toda la información que FND razonablemente le solicite en relación con el Programa y su situación financiera; así como el derecho de FND y del Banco, en su caso a través de FND, a examinar la documentación, bienes, lugares, trabajos y obras del respectivo proyecto; </w:t>
      </w:r>
    </w:p>
    <w:p w:rsidR="007C55CE" w:rsidRPr="002576E6" w:rsidRDefault="007C55CE" w:rsidP="002576E6">
      <w:pPr>
        <w:pStyle w:val="subpar"/>
        <w:rPr>
          <w:rFonts w:ascii="Arial" w:hAnsi="Arial" w:cs="Arial"/>
        </w:rPr>
      </w:pPr>
      <w:r w:rsidRPr="002576E6">
        <w:rPr>
          <w:rFonts w:ascii="Arial" w:hAnsi="Arial" w:cs="Arial"/>
        </w:rPr>
        <w:t xml:space="preserve">El compromiso del Sub-prestatario Elegible de mantener contabilidad y registros que fácilmente identifiquen el manejo de los recursos que le sean otorgados bajo el contrato de Sub-préstamo; </w:t>
      </w:r>
    </w:p>
    <w:p w:rsidR="007C55CE" w:rsidRPr="002576E6" w:rsidRDefault="007C55CE" w:rsidP="002576E6">
      <w:pPr>
        <w:pStyle w:val="subpar"/>
        <w:rPr>
          <w:rFonts w:ascii="Arial" w:hAnsi="Arial" w:cs="Arial"/>
        </w:rPr>
      </w:pPr>
      <w:r w:rsidRPr="002576E6">
        <w:rPr>
          <w:rFonts w:ascii="Arial" w:hAnsi="Arial" w:cs="Arial"/>
        </w:rPr>
        <w:t xml:space="preserve">El compromiso del Sub-prestatario Elegible de observar las disposiciones relativas al manejo ambiental y social detalladas en el ROP; </w:t>
      </w:r>
    </w:p>
    <w:p w:rsidR="007C55CE" w:rsidRPr="002576E6" w:rsidRDefault="007C55CE" w:rsidP="002576E6">
      <w:pPr>
        <w:pStyle w:val="subpar"/>
        <w:rPr>
          <w:rFonts w:ascii="Arial" w:hAnsi="Arial" w:cs="Arial"/>
        </w:rPr>
      </w:pPr>
      <w:r w:rsidRPr="002576E6">
        <w:rPr>
          <w:rFonts w:ascii="Arial" w:hAnsi="Arial" w:cs="Arial"/>
        </w:rPr>
        <w:t xml:space="preserve">El compromiso del Beneficiario Elegible de adoptar, conforme a las políticas operativas de FND, las medidas apropiadas para que los equipos financiados con el Sub-préstamo sean mantenidos adecuadamente; y </w:t>
      </w:r>
    </w:p>
    <w:p w:rsidR="007C55CE" w:rsidRPr="002576E6" w:rsidRDefault="007C55CE" w:rsidP="002576E6">
      <w:pPr>
        <w:pStyle w:val="subpar"/>
        <w:rPr>
          <w:rFonts w:ascii="Arial" w:hAnsi="Arial" w:cs="Arial"/>
        </w:rPr>
      </w:pPr>
      <w:r w:rsidRPr="002576E6">
        <w:rPr>
          <w:rFonts w:ascii="Arial" w:hAnsi="Arial" w:cs="Arial"/>
        </w:rPr>
        <w:t>Las demás cláusulas estándares exigidas a los Sub-prestatarios conforme a las políticas operativas de FND.</w:t>
      </w:r>
    </w:p>
    <w:p w:rsidR="00A92192" w:rsidRPr="002576E6" w:rsidRDefault="00230812" w:rsidP="00B877B5">
      <w:pPr>
        <w:pStyle w:val="Chapter"/>
        <w:rPr>
          <w:rFonts w:ascii="Arial" w:hAnsi="Arial" w:cs="Arial"/>
          <w:szCs w:val="24"/>
        </w:rPr>
      </w:pPr>
      <w:bookmarkStart w:id="172" w:name="_Toc197782552"/>
      <w:bookmarkStart w:id="173" w:name="_Toc198025791"/>
      <w:bookmarkStart w:id="174" w:name="_Toc205191258"/>
      <w:bookmarkStart w:id="175" w:name="_Toc207082503"/>
      <w:bookmarkStart w:id="176" w:name="_Toc240434723"/>
      <w:bookmarkStart w:id="177" w:name="_Toc301194009"/>
      <w:bookmarkStart w:id="178" w:name="_Toc404335499"/>
      <w:r w:rsidRPr="002576E6">
        <w:rPr>
          <w:rFonts w:ascii="Arial" w:hAnsi="Arial" w:cs="Arial"/>
          <w:szCs w:val="24"/>
        </w:rPr>
        <w:t>Restricciones en el Uso de Recursos del Programa</w:t>
      </w:r>
      <w:bookmarkEnd w:id="172"/>
      <w:bookmarkEnd w:id="173"/>
      <w:bookmarkEnd w:id="174"/>
      <w:bookmarkEnd w:id="175"/>
      <w:bookmarkEnd w:id="176"/>
      <w:bookmarkEnd w:id="177"/>
      <w:bookmarkEnd w:id="178"/>
    </w:p>
    <w:p w:rsidR="00230812" w:rsidRPr="002576E6" w:rsidRDefault="00230812" w:rsidP="0008480D">
      <w:pPr>
        <w:pStyle w:val="Paragraph"/>
        <w:tabs>
          <w:tab w:val="num" w:pos="720"/>
        </w:tabs>
        <w:ind w:left="720" w:hanging="720"/>
        <w:rPr>
          <w:rFonts w:ascii="Arial" w:hAnsi="Arial" w:cs="Arial"/>
          <w:szCs w:val="24"/>
        </w:rPr>
      </w:pPr>
      <w:r w:rsidRPr="002576E6">
        <w:rPr>
          <w:rFonts w:ascii="Arial" w:hAnsi="Arial" w:cs="Arial"/>
          <w:noProof/>
          <w:szCs w:val="24"/>
          <w:lang w:eastAsia="en-US"/>
        </w:rPr>
        <w:t>No podrán financiarse con los Recursos del Programa:</w:t>
      </w:r>
    </w:p>
    <w:p w:rsidR="0026003D" w:rsidRPr="002576E6" w:rsidRDefault="0026003D" w:rsidP="008971D6">
      <w:pPr>
        <w:pStyle w:val="subpar"/>
        <w:rPr>
          <w:rFonts w:ascii="Arial" w:hAnsi="Arial" w:cs="Arial"/>
          <w:noProof/>
          <w:szCs w:val="24"/>
          <w:lang w:eastAsia="en-US"/>
        </w:rPr>
      </w:pPr>
      <w:r w:rsidRPr="002576E6">
        <w:rPr>
          <w:rFonts w:ascii="Arial" w:hAnsi="Arial" w:cs="Arial"/>
          <w:noProof/>
          <w:szCs w:val="24"/>
          <w:lang w:eastAsia="en-US"/>
        </w:rPr>
        <w:t>Adquisiciones de inmuebles, con excepción de aquellos casos en los que sea indispensable y</w:t>
      </w:r>
      <w:r w:rsidR="00AF79D8" w:rsidRPr="002576E6">
        <w:rPr>
          <w:rFonts w:ascii="Arial" w:hAnsi="Arial" w:cs="Arial"/>
          <w:noProof/>
          <w:szCs w:val="24"/>
          <w:lang w:eastAsia="en-US"/>
        </w:rPr>
        <w:t xml:space="preserve"> ésta se encuentre </w:t>
      </w:r>
      <w:r w:rsidRPr="002576E6">
        <w:rPr>
          <w:rFonts w:ascii="Arial" w:hAnsi="Arial" w:cs="Arial"/>
          <w:noProof/>
          <w:szCs w:val="24"/>
          <w:lang w:eastAsia="en-US"/>
        </w:rPr>
        <w:t xml:space="preserve">directamente vinculada a la realización de un </w:t>
      </w:r>
      <w:r w:rsidRPr="002576E6">
        <w:rPr>
          <w:rFonts w:ascii="Arial" w:hAnsi="Arial" w:cs="Arial"/>
          <w:szCs w:val="24"/>
        </w:rPr>
        <w:t>proyecto</w:t>
      </w:r>
      <w:r w:rsidR="00B0186D" w:rsidRPr="002576E6">
        <w:rPr>
          <w:rFonts w:ascii="Arial" w:hAnsi="Arial" w:cs="Arial"/>
          <w:szCs w:val="24"/>
        </w:rPr>
        <w:t xml:space="preserve"> de </w:t>
      </w:r>
      <w:r w:rsidR="00B30BC7" w:rsidRPr="002576E6">
        <w:rPr>
          <w:rFonts w:ascii="Arial" w:hAnsi="Arial" w:cs="Arial"/>
          <w:szCs w:val="24"/>
        </w:rPr>
        <w:t>inversión</w:t>
      </w:r>
      <w:r w:rsidRPr="002576E6">
        <w:rPr>
          <w:rFonts w:ascii="Arial" w:hAnsi="Arial" w:cs="Arial"/>
          <w:szCs w:val="24"/>
        </w:rPr>
        <w:t>;</w:t>
      </w:r>
    </w:p>
    <w:p w:rsidR="00230812" w:rsidRPr="002576E6" w:rsidRDefault="00FA6110">
      <w:pPr>
        <w:pStyle w:val="subpar"/>
        <w:rPr>
          <w:rFonts w:ascii="Arial" w:hAnsi="Arial" w:cs="Arial"/>
          <w:noProof/>
          <w:szCs w:val="24"/>
          <w:lang w:eastAsia="en-US"/>
        </w:rPr>
      </w:pPr>
      <w:r w:rsidRPr="002576E6">
        <w:rPr>
          <w:rFonts w:ascii="Arial" w:hAnsi="Arial" w:cs="Arial"/>
          <w:noProof/>
          <w:szCs w:val="24"/>
          <w:lang w:eastAsia="en-US"/>
        </w:rPr>
        <w:t>Actividades inclu</w:t>
      </w:r>
      <w:r w:rsidR="003736B3" w:rsidRPr="002576E6">
        <w:rPr>
          <w:rFonts w:ascii="Arial" w:hAnsi="Arial" w:cs="Arial"/>
          <w:noProof/>
          <w:szCs w:val="24"/>
          <w:lang w:eastAsia="en-US"/>
        </w:rPr>
        <w:t>í</w:t>
      </w:r>
      <w:r w:rsidRPr="002576E6">
        <w:rPr>
          <w:rFonts w:ascii="Arial" w:hAnsi="Arial" w:cs="Arial"/>
          <w:noProof/>
          <w:szCs w:val="24"/>
          <w:lang w:eastAsia="en-US"/>
        </w:rPr>
        <w:t xml:space="preserve">das en la lista de exclusión </w:t>
      </w:r>
      <w:r w:rsidR="00230812" w:rsidRPr="002576E6">
        <w:rPr>
          <w:rFonts w:ascii="Arial" w:hAnsi="Arial" w:cs="Arial"/>
          <w:noProof/>
          <w:szCs w:val="24"/>
          <w:lang w:eastAsia="en-US"/>
        </w:rPr>
        <w:t>(Anexo I</w:t>
      </w:r>
      <w:r w:rsidR="00DE0AE6" w:rsidRPr="002576E6">
        <w:rPr>
          <w:rFonts w:ascii="Arial" w:hAnsi="Arial" w:cs="Arial"/>
          <w:noProof/>
          <w:szCs w:val="24"/>
          <w:lang w:eastAsia="en-US"/>
        </w:rPr>
        <w:t>I</w:t>
      </w:r>
      <w:r w:rsidR="00A51121" w:rsidRPr="002576E6">
        <w:rPr>
          <w:rFonts w:ascii="Arial" w:hAnsi="Arial" w:cs="Arial"/>
          <w:noProof/>
          <w:szCs w:val="24"/>
          <w:lang w:eastAsia="en-US"/>
        </w:rPr>
        <w:t>I</w:t>
      </w:r>
      <w:r w:rsidR="00230812" w:rsidRPr="002576E6">
        <w:rPr>
          <w:rFonts w:ascii="Arial" w:hAnsi="Arial" w:cs="Arial"/>
          <w:noProof/>
          <w:szCs w:val="24"/>
          <w:lang w:eastAsia="en-US"/>
        </w:rPr>
        <w:t>).</w:t>
      </w:r>
    </w:p>
    <w:p w:rsidR="00230812" w:rsidRPr="002576E6" w:rsidRDefault="00EC4608">
      <w:pPr>
        <w:pStyle w:val="subpar"/>
        <w:rPr>
          <w:rFonts w:ascii="Arial" w:hAnsi="Arial" w:cs="Arial"/>
          <w:noProof/>
          <w:szCs w:val="24"/>
          <w:lang w:eastAsia="en-US"/>
        </w:rPr>
      </w:pPr>
      <w:r w:rsidRPr="002576E6">
        <w:rPr>
          <w:rFonts w:ascii="Arial" w:hAnsi="Arial" w:cs="Arial"/>
          <w:noProof/>
          <w:szCs w:val="24"/>
          <w:lang w:eastAsia="en-US"/>
        </w:rPr>
        <w:t>Reestructuración de pasivos</w:t>
      </w:r>
      <w:r w:rsidR="00230812" w:rsidRPr="002576E6">
        <w:rPr>
          <w:rFonts w:ascii="Arial" w:hAnsi="Arial" w:cs="Arial"/>
          <w:noProof/>
          <w:szCs w:val="24"/>
          <w:lang w:eastAsia="en-US"/>
        </w:rPr>
        <w:t>;</w:t>
      </w:r>
    </w:p>
    <w:p w:rsidR="00230812" w:rsidRPr="002576E6" w:rsidRDefault="00230812">
      <w:pPr>
        <w:pStyle w:val="subpar"/>
        <w:rPr>
          <w:rFonts w:ascii="Arial" w:hAnsi="Arial" w:cs="Arial"/>
          <w:noProof/>
          <w:szCs w:val="24"/>
          <w:lang w:eastAsia="en-US"/>
        </w:rPr>
      </w:pPr>
      <w:r w:rsidRPr="002576E6">
        <w:rPr>
          <w:rFonts w:ascii="Arial" w:hAnsi="Arial" w:cs="Arial"/>
          <w:noProof/>
          <w:szCs w:val="24"/>
          <w:lang w:eastAsia="en-US"/>
        </w:rPr>
        <w:t>Compra de Acciones;</w:t>
      </w:r>
    </w:p>
    <w:p w:rsidR="00A92192" w:rsidRPr="002576E6" w:rsidRDefault="0026003D" w:rsidP="004212FB">
      <w:pPr>
        <w:pStyle w:val="subpar"/>
        <w:rPr>
          <w:rFonts w:ascii="Arial" w:hAnsi="Arial" w:cs="Arial"/>
          <w:noProof/>
          <w:szCs w:val="24"/>
          <w:lang w:eastAsia="en-US"/>
        </w:rPr>
      </w:pPr>
      <w:r w:rsidRPr="002576E6">
        <w:rPr>
          <w:rFonts w:ascii="Arial" w:hAnsi="Arial" w:cs="Arial"/>
          <w:noProof/>
          <w:szCs w:val="24"/>
          <w:lang w:eastAsia="en-US"/>
        </w:rPr>
        <w:t>Importación directa o indirecta de países no miembros del Banco.</w:t>
      </w:r>
    </w:p>
    <w:p w:rsidR="00D623EB" w:rsidRPr="002576E6" w:rsidRDefault="00D623EB" w:rsidP="00D623EB">
      <w:pPr>
        <w:pStyle w:val="Chapter"/>
        <w:rPr>
          <w:rFonts w:ascii="Arial" w:hAnsi="Arial" w:cs="Arial"/>
          <w:szCs w:val="24"/>
        </w:rPr>
      </w:pPr>
      <w:bookmarkStart w:id="179" w:name="_Toc207082508"/>
      <w:bookmarkStart w:id="180" w:name="_Toc207082541"/>
      <w:bookmarkStart w:id="181" w:name="_Toc198110509"/>
      <w:bookmarkStart w:id="182" w:name="_Toc198111152"/>
      <w:bookmarkStart w:id="183" w:name="_Toc198111225"/>
      <w:bookmarkStart w:id="184" w:name="_Toc198111259"/>
      <w:bookmarkStart w:id="185" w:name="_Toc198111297"/>
      <w:bookmarkStart w:id="186" w:name="_Toc198111339"/>
      <w:bookmarkStart w:id="187" w:name="_Toc198111393"/>
      <w:bookmarkStart w:id="188" w:name="_Toc197782555"/>
      <w:bookmarkStart w:id="189" w:name="_Toc198025794"/>
      <w:bookmarkStart w:id="190" w:name="_Toc205191263"/>
      <w:bookmarkStart w:id="191" w:name="_Toc207082509"/>
      <w:bookmarkStart w:id="192" w:name="_Toc207082542"/>
      <w:bookmarkStart w:id="193" w:name="_Toc240434725"/>
      <w:bookmarkStart w:id="194" w:name="_Toc301194012"/>
      <w:bookmarkStart w:id="195" w:name="_Toc404335500"/>
      <w:bookmarkEnd w:id="179"/>
      <w:bookmarkEnd w:id="180"/>
      <w:bookmarkEnd w:id="181"/>
      <w:bookmarkEnd w:id="182"/>
      <w:bookmarkEnd w:id="183"/>
      <w:bookmarkEnd w:id="184"/>
      <w:bookmarkEnd w:id="185"/>
      <w:bookmarkEnd w:id="186"/>
      <w:bookmarkEnd w:id="187"/>
      <w:r w:rsidRPr="002576E6">
        <w:rPr>
          <w:rFonts w:ascii="Arial" w:hAnsi="Arial" w:cs="Arial"/>
          <w:szCs w:val="24"/>
        </w:rPr>
        <w:t>Mecanismos de Desembolso de los Recursos del Programa</w:t>
      </w:r>
      <w:bookmarkEnd w:id="188"/>
      <w:bookmarkEnd w:id="189"/>
      <w:bookmarkEnd w:id="190"/>
      <w:bookmarkEnd w:id="191"/>
      <w:bookmarkEnd w:id="192"/>
      <w:bookmarkEnd w:id="193"/>
      <w:bookmarkEnd w:id="194"/>
      <w:bookmarkEnd w:id="195"/>
    </w:p>
    <w:p w:rsidR="00E63144" w:rsidRPr="002576E6" w:rsidRDefault="002E0932" w:rsidP="0008480D">
      <w:pPr>
        <w:pStyle w:val="Paragraph"/>
        <w:tabs>
          <w:tab w:val="num" w:pos="720"/>
          <w:tab w:val="num" w:pos="1438"/>
        </w:tabs>
        <w:ind w:left="720" w:hanging="720"/>
        <w:rPr>
          <w:rFonts w:ascii="Arial" w:hAnsi="Arial" w:cs="Arial"/>
          <w:szCs w:val="24"/>
        </w:rPr>
      </w:pPr>
      <w:bookmarkStart w:id="196" w:name="_Ref231622309"/>
      <w:r w:rsidRPr="002576E6">
        <w:rPr>
          <w:rFonts w:ascii="Arial" w:hAnsi="Arial" w:cs="Arial"/>
          <w:szCs w:val="24"/>
        </w:rPr>
        <w:t xml:space="preserve">De acuerdo a lo establecido en el </w:t>
      </w:r>
      <w:r w:rsidR="00803513" w:rsidRPr="002576E6">
        <w:rPr>
          <w:rFonts w:ascii="Arial" w:hAnsi="Arial" w:cs="Arial"/>
          <w:szCs w:val="24"/>
        </w:rPr>
        <w:t xml:space="preserve"> Artículo </w:t>
      </w:r>
      <w:r w:rsidRPr="002576E6">
        <w:rPr>
          <w:rFonts w:ascii="Arial" w:hAnsi="Arial" w:cs="Arial"/>
          <w:szCs w:val="24"/>
        </w:rPr>
        <w:t>4.05</w:t>
      </w:r>
      <w:r w:rsidR="00803513" w:rsidRPr="002576E6">
        <w:rPr>
          <w:rFonts w:ascii="Arial" w:hAnsi="Arial" w:cs="Arial"/>
          <w:szCs w:val="24"/>
        </w:rPr>
        <w:t xml:space="preserve"> de las Normas Generales del Contrato, previa solicitud escrita de</w:t>
      </w:r>
      <w:ins w:id="197" w:author="María Teresa Cuadra García" w:date="2015-09-07T19:46:00Z">
        <w:r w:rsidR="002576E6">
          <w:rPr>
            <w:rFonts w:ascii="Arial" w:hAnsi="Arial" w:cs="Arial"/>
            <w:szCs w:val="24"/>
          </w:rPr>
          <w:t xml:space="preserve"> FND</w:t>
        </w:r>
      </w:ins>
      <w:del w:id="198" w:author="María Teresa Cuadra García" w:date="2015-09-07T19:46:00Z">
        <w:r w:rsidR="00803513" w:rsidRPr="002576E6" w:rsidDel="002576E6">
          <w:rPr>
            <w:rFonts w:ascii="Arial" w:hAnsi="Arial" w:cs="Arial"/>
            <w:szCs w:val="24"/>
          </w:rPr>
          <w:delText>l Prestatario</w:delText>
        </w:r>
      </w:del>
      <w:r w:rsidR="00803513" w:rsidRPr="002576E6">
        <w:rPr>
          <w:rFonts w:ascii="Arial" w:hAnsi="Arial" w:cs="Arial"/>
          <w:szCs w:val="24"/>
        </w:rPr>
        <w:t>, el Banco podrá desembolsar los recursos del Financiamiento de conformidad con los siguientes mecanismos, según corresponda:</w:t>
      </w:r>
      <w:r w:rsidR="00E63144" w:rsidRPr="002576E6">
        <w:rPr>
          <w:rFonts w:ascii="Arial" w:hAnsi="Arial" w:cs="Arial"/>
          <w:szCs w:val="24"/>
        </w:rPr>
        <w:t xml:space="preserve"> i)</w:t>
      </w:r>
      <w:r w:rsidRPr="002576E6">
        <w:rPr>
          <w:rFonts w:ascii="Arial" w:hAnsi="Arial" w:cs="Arial"/>
          <w:szCs w:val="24"/>
        </w:rPr>
        <w:t xml:space="preserve"> reembolso de gastos y </w:t>
      </w:r>
      <w:r w:rsidR="00E63144" w:rsidRPr="002576E6">
        <w:rPr>
          <w:rFonts w:ascii="Arial" w:hAnsi="Arial" w:cs="Arial"/>
          <w:szCs w:val="24"/>
        </w:rPr>
        <w:t xml:space="preserve"> ii) </w:t>
      </w:r>
      <w:r w:rsidRPr="002576E6">
        <w:rPr>
          <w:rFonts w:ascii="Arial" w:hAnsi="Arial" w:cs="Arial"/>
          <w:szCs w:val="24"/>
        </w:rPr>
        <w:t>anticipo de fondos</w:t>
      </w:r>
      <w:r w:rsidR="00E63144" w:rsidRPr="002576E6">
        <w:rPr>
          <w:rFonts w:ascii="Arial" w:hAnsi="Arial" w:cs="Arial"/>
          <w:szCs w:val="24"/>
        </w:rPr>
        <w:t>. Los desembolsos en cada una de las modalidades, podrán efectuarse mediante una conversión específica a moneda local</w:t>
      </w:r>
      <w:r w:rsidR="00B31F56" w:rsidRPr="002576E6">
        <w:rPr>
          <w:rFonts w:ascii="Arial" w:hAnsi="Arial" w:cs="Arial"/>
          <w:szCs w:val="24"/>
        </w:rPr>
        <w:t>.</w:t>
      </w:r>
    </w:p>
    <w:p w:rsidR="002E0932" w:rsidRPr="002576E6" w:rsidRDefault="002E0932" w:rsidP="002E0932">
      <w:pPr>
        <w:pStyle w:val="Paragraph"/>
        <w:tabs>
          <w:tab w:val="num" w:pos="720"/>
          <w:tab w:val="num" w:pos="1438"/>
        </w:tabs>
        <w:ind w:left="720" w:hanging="720"/>
        <w:rPr>
          <w:rFonts w:ascii="Arial" w:hAnsi="Arial" w:cs="Arial"/>
          <w:szCs w:val="24"/>
          <w:lang w:val="es-ES"/>
        </w:rPr>
      </w:pPr>
      <w:r w:rsidRPr="002576E6">
        <w:rPr>
          <w:rFonts w:ascii="Arial" w:hAnsi="Arial" w:cs="Arial"/>
          <w:b/>
          <w:noProof/>
          <w:szCs w:val="24"/>
          <w:lang w:val="pt-BR" w:eastAsia="en-US"/>
        </w:rPr>
        <w:t>Desembolso por reembolso de gastos.</w:t>
      </w:r>
      <w:r w:rsidRPr="002576E6">
        <w:rPr>
          <w:rFonts w:ascii="Arial" w:hAnsi="Arial" w:cs="Arial"/>
          <w:noProof/>
          <w:szCs w:val="24"/>
          <w:lang w:val="pt-BR" w:eastAsia="en-US"/>
        </w:rPr>
        <w:t xml:space="preserve">  </w:t>
      </w:r>
      <w:r w:rsidRPr="002576E6">
        <w:rPr>
          <w:rFonts w:ascii="Arial" w:hAnsi="Arial" w:cs="Arial"/>
          <w:noProof/>
          <w:szCs w:val="24"/>
          <w:lang w:val="es-ES" w:eastAsia="en-US"/>
        </w:rPr>
        <w:t>Este</w:t>
      </w:r>
      <w:r w:rsidRPr="002576E6">
        <w:rPr>
          <w:rFonts w:ascii="Arial" w:hAnsi="Arial" w:cs="Arial"/>
          <w:szCs w:val="24"/>
          <w:lang w:val="es-ES"/>
        </w:rPr>
        <w:t xml:space="preserve"> mecanismo prevé reembolsos a FND por concepto de reconocimiento de cartera previamente apoyada por FND que se enmarque dentro de los objetivos del Programa</w:t>
      </w:r>
      <w:r w:rsidR="003147D5" w:rsidRPr="002576E6">
        <w:rPr>
          <w:rFonts w:ascii="Arial" w:hAnsi="Arial" w:cs="Arial"/>
          <w:szCs w:val="24"/>
          <w:lang w:val="es-ES"/>
        </w:rPr>
        <w:t xml:space="preserve"> y los plazos para el reconocimiento retroactivo como el de ejecución establecidos en el </w:t>
      </w:r>
      <w:r w:rsidR="00D2368B" w:rsidRPr="002576E6">
        <w:rPr>
          <w:rFonts w:ascii="Arial" w:hAnsi="Arial" w:cs="Arial"/>
          <w:szCs w:val="24"/>
          <w:lang w:val="es-ES"/>
        </w:rPr>
        <w:t>C</w:t>
      </w:r>
      <w:r w:rsidR="003147D5" w:rsidRPr="002576E6">
        <w:rPr>
          <w:rFonts w:ascii="Arial" w:hAnsi="Arial" w:cs="Arial"/>
          <w:szCs w:val="24"/>
          <w:lang w:val="es-ES"/>
        </w:rPr>
        <w:t>ontrato</w:t>
      </w:r>
      <w:r w:rsidRPr="002576E6">
        <w:rPr>
          <w:rFonts w:ascii="Arial" w:hAnsi="Arial" w:cs="Arial"/>
          <w:szCs w:val="24"/>
          <w:lang w:val="es-ES"/>
        </w:rPr>
        <w:t xml:space="preserve">. </w:t>
      </w:r>
    </w:p>
    <w:p w:rsidR="00E63144" w:rsidRPr="002576E6" w:rsidRDefault="007F2523" w:rsidP="00E63144">
      <w:pPr>
        <w:pStyle w:val="Paragraph"/>
        <w:tabs>
          <w:tab w:val="num" w:pos="720"/>
          <w:tab w:val="num" w:pos="1438"/>
        </w:tabs>
        <w:ind w:left="720" w:hanging="720"/>
        <w:rPr>
          <w:rFonts w:ascii="Arial" w:hAnsi="Arial" w:cs="Arial"/>
          <w:szCs w:val="24"/>
        </w:rPr>
      </w:pPr>
      <w:r w:rsidRPr="002576E6">
        <w:rPr>
          <w:rFonts w:ascii="Arial" w:hAnsi="Arial" w:cs="Arial"/>
          <w:b/>
          <w:noProof/>
          <w:szCs w:val="24"/>
          <w:lang w:eastAsia="en-US"/>
        </w:rPr>
        <w:t xml:space="preserve">Desembolsos </w:t>
      </w:r>
      <w:r w:rsidR="002E0932" w:rsidRPr="002576E6">
        <w:rPr>
          <w:rFonts w:ascii="Arial" w:hAnsi="Arial" w:cs="Arial"/>
          <w:b/>
          <w:noProof/>
          <w:szCs w:val="24"/>
          <w:lang w:eastAsia="en-US"/>
        </w:rPr>
        <w:t>por anticipo de fondo</w:t>
      </w:r>
      <w:r w:rsidRPr="002576E6">
        <w:rPr>
          <w:rFonts w:ascii="Arial" w:hAnsi="Arial" w:cs="Arial"/>
          <w:b/>
          <w:noProof/>
          <w:szCs w:val="24"/>
          <w:lang w:eastAsia="en-US"/>
        </w:rPr>
        <w:t>s.</w:t>
      </w:r>
      <w:r w:rsidRPr="002576E6">
        <w:rPr>
          <w:rFonts w:ascii="Arial" w:hAnsi="Arial" w:cs="Arial"/>
          <w:szCs w:val="24"/>
        </w:rPr>
        <w:t xml:space="preserve"> </w:t>
      </w:r>
      <w:r w:rsidR="00E63144" w:rsidRPr="002576E6">
        <w:rPr>
          <w:rFonts w:ascii="Arial" w:hAnsi="Arial" w:cs="Arial"/>
          <w:szCs w:val="24"/>
        </w:rPr>
        <w:t xml:space="preserve">Este mecanismo prevé el desembolso de recursos financieros a </w:t>
      </w:r>
      <w:r w:rsidR="006C4461" w:rsidRPr="002576E6">
        <w:rPr>
          <w:rFonts w:ascii="Arial" w:hAnsi="Arial" w:cs="Arial"/>
          <w:szCs w:val="24"/>
        </w:rPr>
        <w:t>FND</w:t>
      </w:r>
      <w:r w:rsidR="00E63144" w:rsidRPr="002576E6">
        <w:rPr>
          <w:rFonts w:ascii="Arial" w:hAnsi="Arial" w:cs="Arial"/>
          <w:szCs w:val="24"/>
        </w:rPr>
        <w:t>,</w:t>
      </w:r>
      <w:r w:rsidR="003147D5" w:rsidRPr="002576E6">
        <w:rPr>
          <w:rFonts w:ascii="Arial" w:hAnsi="Arial" w:cs="Arial"/>
          <w:szCs w:val="24"/>
        </w:rPr>
        <w:t xml:space="preserve"> de acuerdo a las necesidades de liquidez del Programa,</w:t>
      </w:r>
      <w:r w:rsidR="00E63144" w:rsidRPr="002576E6">
        <w:rPr>
          <w:rFonts w:ascii="Arial" w:hAnsi="Arial" w:cs="Arial"/>
          <w:szCs w:val="24"/>
        </w:rPr>
        <w:t xml:space="preserve"> hasta por la totalidad de los recursos correspondientes a </w:t>
      </w:r>
      <w:r w:rsidR="00F95169" w:rsidRPr="002576E6">
        <w:rPr>
          <w:rFonts w:ascii="Arial" w:hAnsi="Arial" w:cs="Arial"/>
          <w:szCs w:val="24"/>
        </w:rPr>
        <w:t>la dispersión de recursos</w:t>
      </w:r>
      <w:r w:rsidR="00E63144" w:rsidRPr="002576E6">
        <w:rPr>
          <w:rFonts w:ascii="Arial" w:hAnsi="Arial" w:cs="Arial"/>
          <w:szCs w:val="24"/>
        </w:rPr>
        <w:t xml:space="preserve">, una vez que </w:t>
      </w:r>
      <w:r w:rsidR="006C4461" w:rsidRPr="002576E6">
        <w:rPr>
          <w:rFonts w:ascii="Arial" w:hAnsi="Arial" w:cs="Arial"/>
          <w:szCs w:val="24"/>
        </w:rPr>
        <w:t>FND</w:t>
      </w:r>
      <w:r w:rsidR="00E63144" w:rsidRPr="002576E6">
        <w:rPr>
          <w:rFonts w:ascii="Arial" w:hAnsi="Arial" w:cs="Arial"/>
          <w:szCs w:val="24"/>
        </w:rPr>
        <w:t xml:space="preserve"> haya firmado el correspondiente contrato de Sub-préstamo con el respectivo Sub-prestatario. Los recursos del desembolso del Préstamo, se contabilizarán por </w:t>
      </w:r>
      <w:r w:rsidR="006C4461" w:rsidRPr="002576E6">
        <w:rPr>
          <w:rFonts w:ascii="Arial" w:hAnsi="Arial" w:cs="Arial"/>
          <w:szCs w:val="24"/>
        </w:rPr>
        <w:t>FND</w:t>
      </w:r>
      <w:r w:rsidR="00E63144" w:rsidRPr="002576E6">
        <w:rPr>
          <w:rFonts w:ascii="Arial" w:hAnsi="Arial" w:cs="Arial"/>
          <w:szCs w:val="24"/>
        </w:rPr>
        <w:t xml:space="preserve"> exclusivamente para financiar el proyecto específico objeto del contrato de Sub-préstamo con el respectivo Sub</w:t>
      </w:r>
      <w:r w:rsidR="00AF79D8" w:rsidRPr="002576E6">
        <w:rPr>
          <w:rFonts w:ascii="Arial" w:hAnsi="Arial" w:cs="Arial"/>
          <w:szCs w:val="24"/>
        </w:rPr>
        <w:t>-</w:t>
      </w:r>
      <w:r w:rsidR="00E63144" w:rsidRPr="002576E6">
        <w:rPr>
          <w:rFonts w:ascii="Arial" w:hAnsi="Arial" w:cs="Arial"/>
          <w:szCs w:val="24"/>
        </w:rPr>
        <w:t xml:space="preserve">prestatario. </w:t>
      </w:r>
      <w:r w:rsidR="006C4461" w:rsidRPr="002576E6">
        <w:rPr>
          <w:rFonts w:ascii="Arial" w:hAnsi="Arial" w:cs="Arial"/>
          <w:szCs w:val="24"/>
        </w:rPr>
        <w:t>FND</w:t>
      </w:r>
      <w:r w:rsidR="00E63144" w:rsidRPr="002576E6">
        <w:rPr>
          <w:rFonts w:ascii="Arial" w:hAnsi="Arial" w:cs="Arial"/>
          <w:szCs w:val="24"/>
        </w:rPr>
        <w:t>, a su vez, desembolsará el Sub-préstamo al Sub-prestatario, sujeto a las condiciones que para el desembolso del Sub-Préstamo se pacten en dicho contrato</w:t>
      </w:r>
      <w:r w:rsidR="00E02201" w:rsidRPr="002576E6">
        <w:rPr>
          <w:rFonts w:ascii="Arial" w:hAnsi="Arial" w:cs="Arial"/>
          <w:szCs w:val="24"/>
        </w:rPr>
        <w:t>.</w:t>
      </w:r>
      <w:r w:rsidR="00653552" w:rsidRPr="002576E6">
        <w:rPr>
          <w:rFonts w:ascii="Arial" w:hAnsi="Arial" w:cs="Arial"/>
          <w:szCs w:val="24"/>
        </w:rPr>
        <w:t xml:space="preserve"> </w:t>
      </w:r>
      <w:r w:rsidR="00D803F6" w:rsidRPr="002576E6">
        <w:rPr>
          <w:rFonts w:ascii="Arial" w:hAnsi="Arial" w:cs="Arial"/>
          <w:szCs w:val="24"/>
        </w:rPr>
        <w:t>FND</w:t>
      </w:r>
      <w:r w:rsidR="00E02201" w:rsidRPr="002576E6">
        <w:rPr>
          <w:rFonts w:ascii="Arial" w:hAnsi="Arial" w:cs="Arial"/>
          <w:szCs w:val="24"/>
        </w:rPr>
        <w:t xml:space="preserve"> </w:t>
      </w:r>
      <w:r w:rsidR="007F64FB" w:rsidRPr="002576E6">
        <w:rPr>
          <w:rFonts w:ascii="Arial" w:hAnsi="Arial" w:cs="Arial"/>
          <w:szCs w:val="24"/>
        </w:rPr>
        <w:t xml:space="preserve">enviará al </w:t>
      </w:r>
      <w:r w:rsidR="001742A0" w:rsidRPr="002576E6">
        <w:rPr>
          <w:rFonts w:ascii="Arial" w:hAnsi="Arial" w:cs="Arial"/>
          <w:szCs w:val="24"/>
        </w:rPr>
        <w:t xml:space="preserve">Banco </w:t>
      </w:r>
      <w:r w:rsidR="007F64FB" w:rsidRPr="002576E6">
        <w:rPr>
          <w:rFonts w:ascii="Arial" w:hAnsi="Arial" w:cs="Arial"/>
          <w:szCs w:val="24"/>
        </w:rPr>
        <w:t xml:space="preserve">la </w:t>
      </w:r>
      <w:r w:rsidR="006A16B0" w:rsidRPr="002576E6">
        <w:rPr>
          <w:rFonts w:ascii="Arial" w:hAnsi="Arial" w:cs="Arial"/>
          <w:szCs w:val="24"/>
        </w:rPr>
        <w:t>justificación</w:t>
      </w:r>
      <w:r w:rsidR="007F64FB" w:rsidRPr="002576E6">
        <w:rPr>
          <w:rFonts w:ascii="Arial" w:hAnsi="Arial" w:cs="Arial"/>
          <w:szCs w:val="24"/>
        </w:rPr>
        <w:t xml:space="preserve"> de gastos con el detalle de los desembolsos realizados con recursos del anticipo en un plazo no mayor a 180 días.  </w:t>
      </w:r>
      <w:r w:rsidR="00CF410F" w:rsidRPr="002576E6">
        <w:rPr>
          <w:rFonts w:ascii="Arial" w:hAnsi="Arial" w:cs="Arial"/>
          <w:szCs w:val="24"/>
        </w:rPr>
        <w:t>Los gastos elegibles reflejarán los sub</w:t>
      </w:r>
      <w:r w:rsidR="00746F56" w:rsidRPr="002576E6">
        <w:rPr>
          <w:rFonts w:ascii="Arial" w:hAnsi="Arial" w:cs="Arial"/>
          <w:szCs w:val="24"/>
        </w:rPr>
        <w:t>-</w:t>
      </w:r>
      <w:r w:rsidR="00CF410F" w:rsidRPr="002576E6">
        <w:rPr>
          <w:rFonts w:ascii="Arial" w:hAnsi="Arial" w:cs="Arial"/>
          <w:szCs w:val="24"/>
        </w:rPr>
        <w:t xml:space="preserve">préstamos a nivel de beneficiario </w:t>
      </w:r>
      <w:r w:rsidR="001D77DC" w:rsidRPr="002576E6">
        <w:rPr>
          <w:rFonts w:ascii="Arial" w:hAnsi="Arial" w:cs="Arial"/>
          <w:szCs w:val="24"/>
        </w:rPr>
        <w:t xml:space="preserve">y proyecto </w:t>
      </w:r>
      <w:r w:rsidR="00CF410F" w:rsidRPr="002576E6">
        <w:rPr>
          <w:rFonts w:ascii="Arial" w:hAnsi="Arial" w:cs="Arial"/>
          <w:szCs w:val="24"/>
        </w:rPr>
        <w:t>final, es decir, un sub</w:t>
      </w:r>
      <w:r w:rsidR="005149DC" w:rsidRPr="002576E6">
        <w:rPr>
          <w:rFonts w:ascii="Arial" w:hAnsi="Arial" w:cs="Arial"/>
          <w:szCs w:val="24"/>
        </w:rPr>
        <w:t>-</w:t>
      </w:r>
      <w:r w:rsidR="00F95169" w:rsidRPr="002576E6">
        <w:rPr>
          <w:rFonts w:ascii="Arial" w:hAnsi="Arial" w:cs="Arial"/>
          <w:szCs w:val="24"/>
        </w:rPr>
        <w:t>préstamo</w:t>
      </w:r>
      <w:r w:rsidR="00CF410F" w:rsidRPr="002576E6">
        <w:rPr>
          <w:rFonts w:ascii="Arial" w:hAnsi="Arial" w:cs="Arial"/>
          <w:szCs w:val="24"/>
        </w:rPr>
        <w:t xml:space="preserve"> a nivel de EIF no se considera gasto elegible. </w:t>
      </w:r>
      <w:r w:rsidR="007F64FB" w:rsidRPr="002576E6">
        <w:rPr>
          <w:rFonts w:ascii="Arial" w:hAnsi="Arial" w:cs="Arial"/>
          <w:szCs w:val="24"/>
        </w:rPr>
        <w:t xml:space="preserve">Asimismo enviará al Banco en sus informes semestrales el avance físico y financiero del proyecto que corresponda. Cada desembolso del </w:t>
      </w:r>
      <w:r w:rsidR="00AF79D8" w:rsidRPr="002576E6">
        <w:rPr>
          <w:rFonts w:ascii="Arial" w:hAnsi="Arial" w:cs="Arial"/>
          <w:szCs w:val="24"/>
        </w:rPr>
        <w:t>Sub- p</w:t>
      </w:r>
      <w:r w:rsidR="007F64FB" w:rsidRPr="002576E6">
        <w:rPr>
          <w:rFonts w:ascii="Arial" w:hAnsi="Arial" w:cs="Arial"/>
          <w:szCs w:val="24"/>
        </w:rPr>
        <w:t xml:space="preserve">réstamo se podrá efectuar mediante una Conversión específica de moneda a pesos mexicanos, de ser el caso, será contabilizado como un préstamo individual con el </w:t>
      </w:r>
      <w:r w:rsidR="001742A0" w:rsidRPr="002576E6">
        <w:rPr>
          <w:rFonts w:ascii="Arial" w:hAnsi="Arial" w:cs="Arial"/>
          <w:szCs w:val="24"/>
        </w:rPr>
        <w:t>Banco</w:t>
      </w:r>
      <w:r w:rsidR="007F64FB" w:rsidRPr="002576E6">
        <w:rPr>
          <w:rFonts w:ascii="Arial" w:hAnsi="Arial" w:cs="Arial"/>
          <w:szCs w:val="24"/>
        </w:rPr>
        <w:t>.</w:t>
      </w:r>
    </w:p>
    <w:p w:rsidR="00E63144" w:rsidRPr="002576E6" w:rsidRDefault="00DE0AE6" w:rsidP="00E63144">
      <w:pPr>
        <w:pStyle w:val="Paragraph"/>
        <w:tabs>
          <w:tab w:val="num" w:pos="720"/>
          <w:tab w:val="num" w:pos="1438"/>
        </w:tabs>
        <w:ind w:left="720" w:hanging="720"/>
        <w:rPr>
          <w:rFonts w:ascii="Arial" w:hAnsi="Arial" w:cs="Arial"/>
          <w:b/>
          <w:szCs w:val="24"/>
        </w:rPr>
      </w:pPr>
      <w:r w:rsidRPr="002576E6">
        <w:rPr>
          <w:rFonts w:ascii="Arial" w:hAnsi="Arial" w:cs="Arial"/>
          <w:szCs w:val="24"/>
        </w:rPr>
        <w:t>Bajo</w:t>
      </w:r>
      <w:r w:rsidR="00E63144" w:rsidRPr="002576E6">
        <w:rPr>
          <w:rFonts w:ascii="Arial" w:hAnsi="Arial" w:cs="Arial"/>
          <w:szCs w:val="24"/>
        </w:rPr>
        <w:t xml:space="preserve"> el presente mecanismo</w:t>
      </w:r>
      <w:r w:rsidRPr="002576E6">
        <w:rPr>
          <w:rFonts w:ascii="Arial" w:hAnsi="Arial" w:cs="Arial"/>
          <w:szCs w:val="24"/>
        </w:rPr>
        <w:t xml:space="preserve"> de desembolso</w:t>
      </w:r>
      <w:r w:rsidR="00E63144" w:rsidRPr="002576E6">
        <w:rPr>
          <w:rFonts w:ascii="Arial" w:hAnsi="Arial" w:cs="Arial"/>
          <w:szCs w:val="24"/>
        </w:rPr>
        <w:t xml:space="preserve">, </w:t>
      </w:r>
      <w:r w:rsidR="006C4461" w:rsidRPr="002576E6">
        <w:rPr>
          <w:rFonts w:ascii="Arial" w:hAnsi="Arial" w:cs="Arial"/>
          <w:szCs w:val="24"/>
        </w:rPr>
        <w:t>FND</w:t>
      </w:r>
      <w:r w:rsidR="00E63144" w:rsidRPr="002576E6">
        <w:rPr>
          <w:rFonts w:ascii="Arial" w:hAnsi="Arial" w:cs="Arial"/>
          <w:szCs w:val="24"/>
        </w:rPr>
        <w:t xml:space="preserve"> mantendrá los recursos recibidos </w:t>
      </w:r>
      <w:r w:rsidR="00E02201" w:rsidRPr="002576E6">
        <w:rPr>
          <w:rFonts w:ascii="Arial" w:hAnsi="Arial" w:cs="Arial"/>
          <w:szCs w:val="24"/>
        </w:rPr>
        <w:t xml:space="preserve">del </w:t>
      </w:r>
      <w:r w:rsidR="001742A0" w:rsidRPr="002576E6">
        <w:rPr>
          <w:rFonts w:ascii="Arial" w:hAnsi="Arial" w:cs="Arial"/>
          <w:szCs w:val="24"/>
        </w:rPr>
        <w:t>Banco</w:t>
      </w:r>
      <w:r w:rsidR="00E02201" w:rsidRPr="002576E6">
        <w:rPr>
          <w:rFonts w:ascii="Arial" w:hAnsi="Arial" w:cs="Arial"/>
          <w:szCs w:val="24"/>
        </w:rPr>
        <w:t xml:space="preserve"> en cuentas bancarias y contables separadas, en el entendido de que las cantidades no desembolsadas inmediatamente a los respectivos Sub</w:t>
      </w:r>
      <w:r w:rsidR="00AF79D8" w:rsidRPr="002576E6">
        <w:rPr>
          <w:rFonts w:ascii="Arial" w:hAnsi="Arial" w:cs="Arial"/>
          <w:szCs w:val="24"/>
        </w:rPr>
        <w:t>-</w:t>
      </w:r>
      <w:r w:rsidR="00E02201" w:rsidRPr="002576E6">
        <w:rPr>
          <w:rFonts w:ascii="Arial" w:hAnsi="Arial" w:cs="Arial"/>
          <w:szCs w:val="24"/>
        </w:rPr>
        <w:t xml:space="preserve">prestatarios </w:t>
      </w:r>
      <w:r w:rsidRPr="002576E6">
        <w:rPr>
          <w:rFonts w:ascii="Arial" w:hAnsi="Arial" w:cs="Arial"/>
          <w:szCs w:val="24"/>
        </w:rPr>
        <w:t xml:space="preserve">podrá, previa autorización del </w:t>
      </w:r>
      <w:r w:rsidR="001742A0" w:rsidRPr="002576E6">
        <w:rPr>
          <w:rFonts w:ascii="Arial" w:hAnsi="Arial" w:cs="Arial"/>
          <w:szCs w:val="24"/>
        </w:rPr>
        <w:t>Banco</w:t>
      </w:r>
      <w:r w:rsidRPr="002576E6">
        <w:rPr>
          <w:rFonts w:ascii="Arial" w:hAnsi="Arial" w:cs="Arial"/>
          <w:szCs w:val="24"/>
        </w:rPr>
        <w:t>,</w:t>
      </w:r>
      <w:r w:rsidR="00E63144" w:rsidRPr="002576E6">
        <w:rPr>
          <w:rFonts w:ascii="Arial" w:hAnsi="Arial" w:cs="Arial"/>
          <w:szCs w:val="24"/>
        </w:rPr>
        <w:t xml:space="preserve"> disponerse en colocaciones transitorias de tesorería. Los </w:t>
      </w:r>
      <w:r w:rsidRPr="002576E6">
        <w:rPr>
          <w:rFonts w:ascii="Arial" w:hAnsi="Arial" w:cs="Arial"/>
          <w:szCs w:val="24"/>
        </w:rPr>
        <w:t xml:space="preserve">rendimientos </w:t>
      </w:r>
      <w:r w:rsidR="00E63144" w:rsidRPr="002576E6">
        <w:rPr>
          <w:rFonts w:ascii="Arial" w:hAnsi="Arial" w:cs="Arial"/>
          <w:szCs w:val="24"/>
        </w:rPr>
        <w:t>financieros que generen las referidas colocaciones se</w:t>
      </w:r>
      <w:r w:rsidRPr="002576E6">
        <w:rPr>
          <w:rFonts w:ascii="Arial" w:hAnsi="Arial" w:cs="Arial"/>
          <w:szCs w:val="24"/>
        </w:rPr>
        <w:t xml:space="preserve"> destinarán</w:t>
      </w:r>
      <w:r w:rsidR="00E63144" w:rsidRPr="002576E6">
        <w:rPr>
          <w:rFonts w:ascii="Arial" w:hAnsi="Arial" w:cs="Arial"/>
          <w:szCs w:val="24"/>
        </w:rPr>
        <w:t xml:space="preserve"> a los mismos objetivos del Programa.</w:t>
      </w:r>
    </w:p>
    <w:p w:rsidR="00D623EB" w:rsidRPr="002576E6" w:rsidRDefault="00B96DB3" w:rsidP="00CC204C">
      <w:pPr>
        <w:pStyle w:val="Paragraph"/>
        <w:tabs>
          <w:tab w:val="num" w:pos="720"/>
          <w:tab w:val="num" w:pos="1438"/>
        </w:tabs>
        <w:ind w:left="720" w:hanging="720"/>
        <w:rPr>
          <w:rFonts w:ascii="Arial" w:hAnsi="Arial" w:cs="Arial"/>
          <w:szCs w:val="24"/>
        </w:rPr>
      </w:pPr>
      <w:bookmarkStart w:id="199" w:name="_Toc197782559"/>
      <w:bookmarkStart w:id="200" w:name="_Toc198025798"/>
      <w:bookmarkStart w:id="201" w:name="_Toc205191267"/>
      <w:bookmarkStart w:id="202" w:name="_Toc207082513"/>
      <w:bookmarkStart w:id="203" w:name="_Toc207082546"/>
      <w:bookmarkEnd w:id="196"/>
      <w:r w:rsidRPr="002576E6">
        <w:rPr>
          <w:rFonts w:ascii="Arial" w:hAnsi="Arial" w:cs="Arial"/>
          <w:b/>
          <w:szCs w:val="24"/>
        </w:rPr>
        <w:t>Proceso de Tramitación de Desembolsos.</w:t>
      </w:r>
      <w:r w:rsidRPr="002576E6">
        <w:rPr>
          <w:rFonts w:ascii="Arial" w:hAnsi="Arial" w:cs="Arial"/>
          <w:szCs w:val="24"/>
        </w:rPr>
        <w:t xml:space="preserve"> </w:t>
      </w:r>
      <w:r w:rsidR="00874E93" w:rsidRPr="002576E6">
        <w:rPr>
          <w:rFonts w:ascii="Arial" w:hAnsi="Arial" w:cs="Arial"/>
          <w:szCs w:val="24"/>
        </w:rPr>
        <w:t xml:space="preserve">Los desembolsos se efectuarán de acuerdo a las necesidades de liquidez del </w:t>
      </w:r>
      <w:r w:rsidR="00AF79D8" w:rsidRPr="002576E6">
        <w:rPr>
          <w:rFonts w:ascii="Arial" w:hAnsi="Arial" w:cs="Arial"/>
          <w:szCs w:val="24"/>
        </w:rPr>
        <w:t>P</w:t>
      </w:r>
      <w:r w:rsidR="00874E93" w:rsidRPr="002576E6">
        <w:rPr>
          <w:rFonts w:ascii="Arial" w:hAnsi="Arial" w:cs="Arial"/>
          <w:szCs w:val="24"/>
        </w:rPr>
        <w:t>rograma.</w:t>
      </w:r>
      <w:r w:rsidR="00393F96" w:rsidRPr="002576E6">
        <w:rPr>
          <w:rFonts w:ascii="Arial" w:hAnsi="Arial" w:cs="Arial"/>
          <w:szCs w:val="24"/>
        </w:rPr>
        <w:t xml:space="preserve"> </w:t>
      </w:r>
      <w:bookmarkEnd w:id="199"/>
      <w:bookmarkEnd w:id="200"/>
      <w:bookmarkEnd w:id="201"/>
      <w:bookmarkEnd w:id="202"/>
      <w:bookmarkEnd w:id="203"/>
      <w:r w:rsidR="006C4461" w:rsidRPr="002576E6">
        <w:rPr>
          <w:rFonts w:ascii="Arial" w:hAnsi="Arial" w:cs="Arial"/>
          <w:szCs w:val="24"/>
        </w:rPr>
        <w:t>FND</w:t>
      </w:r>
      <w:r w:rsidR="00D623EB" w:rsidRPr="002576E6">
        <w:rPr>
          <w:rFonts w:ascii="Arial" w:hAnsi="Arial" w:cs="Arial"/>
          <w:szCs w:val="24"/>
        </w:rPr>
        <w:t xml:space="preserve"> deberá cumplir con los requerimientos establecidos en este ROP para poder acceder a los recursos del financiamiento. El desembolso de recursos se realizará conforme a los procesos señalados en la normatividad del Banco. </w:t>
      </w:r>
    </w:p>
    <w:p w:rsidR="008B0554" w:rsidRPr="002576E6" w:rsidRDefault="00772B18" w:rsidP="008B0554">
      <w:pPr>
        <w:pStyle w:val="Paragraph"/>
        <w:tabs>
          <w:tab w:val="num" w:pos="720"/>
          <w:tab w:val="num" w:pos="1438"/>
        </w:tabs>
        <w:ind w:left="720" w:hanging="720"/>
        <w:rPr>
          <w:rFonts w:ascii="Arial" w:hAnsi="Arial" w:cs="Arial"/>
          <w:szCs w:val="24"/>
        </w:rPr>
      </w:pPr>
      <w:r w:rsidRPr="002576E6">
        <w:rPr>
          <w:rFonts w:ascii="Arial" w:hAnsi="Arial" w:cs="Arial"/>
          <w:szCs w:val="24"/>
        </w:rPr>
        <w:t>La U</w:t>
      </w:r>
      <w:r w:rsidR="00AF79D8" w:rsidRPr="002576E6">
        <w:rPr>
          <w:rFonts w:ascii="Arial" w:hAnsi="Arial" w:cs="Arial"/>
          <w:szCs w:val="24"/>
        </w:rPr>
        <w:t>E</w:t>
      </w:r>
      <w:r w:rsidRPr="002576E6">
        <w:rPr>
          <w:rFonts w:ascii="Arial" w:hAnsi="Arial" w:cs="Arial"/>
          <w:szCs w:val="24"/>
        </w:rPr>
        <w:t xml:space="preserve"> presentará al Banco la solicitud de desembolso</w:t>
      </w:r>
      <w:r w:rsidR="00E02201" w:rsidRPr="002576E6">
        <w:rPr>
          <w:rFonts w:ascii="Arial" w:hAnsi="Arial" w:cs="Arial"/>
          <w:szCs w:val="24"/>
        </w:rPr>
        <w:t xml:space="preserve"> (y en el caso de desembolsos adelantados</w:t>
      </w:r>
      <w:r w:rsidR="00AF79D8" w:rsidRPr="002576E6">
        <w:rPr>
          <w:rFonts w:ascii="Arial" w:hAnsi="Arial" w:cs="Arial"/>
          <w:szCs w:val="24"/>
        </w:rPr>
        <w:t>,</w:t>
      </w:r>
      <w:r w:rsidR="00E02201" w:rsidRPr="002576E6">
        <w:rPr>
          <w:rFonts w:ascii="Arial" w:hAnsi="Arial" w:cs="Arial"/>
          <w:szCs w:val="24"/>
        </w:rPr>
        <w:t xml:space="preserve"> la solicitud deberá incluir un cronograma de flujo de recursos) </w:t>
      </w:r>
      <w:r w:rsidRPr="002576E6">
        <w:rPr>
          <w:rFonts w:ascii="Arial" w:hAnsi="Arial" w:cs="Arial"/>
          <w:szCs w:val="24"/>
        </w:rPr>
        <w:t>por actividades del P</w:t>
      </w:r>
      <w:r w:rsidR="005830F6" w:rsidRPr="002576E6">
        <w:rPr>
          <w:rFonts w:ascii="Arial" w:hAnsi="Arial" w:cs="Arial"/>
          <w:szCs w:val="24"/>
        </w:rPr>
        <w:t>EP</w:t>
      </w:r>
      <w:r w:rsidRPr="002576E6">
        <w:rPr>
          <w:rFonts w:ascii="Arial" w:hAnsi="Arial" w:cs="Arial"/>
          <w:szCs w:val="24"/>
        </w:rPr>
        <w:t xml:space="preserve"> para los siguientes 180 días. </w:t>
      </w:r>
      <w:r w:rsidR="00645D9A" w:rsidRPr="002576E6">
        <w:rPr>
          <w:rFonts w:ascii="Arial" w:hAnsi="Arial" w:cs="Arial"/>
          <w:szCs w:val="24"/>
        </w:rPr>
        <w:t xml:space="preserve">El trámite de la solicitud por el BID incluirá la confirmación por </w:t>
      </w:r>
      <w:r w:rsidR="00D803F6" w:rsidRPr="002576E6">
        <w:rPr>
          <w:rFonts w:ascii="Arial" w:hAnsi="Arial" w:cs="Arial"/>
          <w:szCs w:val="24"/>
        </w:rPr>
        <w:t>FND</w:t>
      </w:r>
      <w:r w:rsidR="00645D9A" w:rsidRPr="002576E6">
        <w:rPr>
          <w:rFonts w:ascii="Arial" w:hAnsi="Arial" w:cs="Arial"/>
          <w:szCs w:val="24"/>
        </w:rPr>
        <w:t xml:space="preserve"> del cumplimiento de las condiciones del Programa. </w:t>
      </w:r>
      <w:r w:rsidR="00E02201" w:rsidRPr="002576E6">
        <w:rPr>
          <w:rFonts w:ascii="Arial" w:hAnsi="Arial" w:cs="Arial"/>
          <w:szCs w:val="24"/>
        </w:rPr>
        <w:t xml:space="preserve">El </w:t>
      </w:r>
      <w:r w:rsidR="001742A0" w:rsidRPr="002576E6">
        <w:rPr>
          <w:rFonts w:ascii="Arial" w:hAnsi="Arial" w:cs="Arial"/>
          <w:szCs w:val="24"/>
        </w:rPr>
        <w:t>Banco</w:t>
      </w:r>
      <w:r w:rsidR="00E02201" w:rsidRPr="002576E6">
        <w:rPr>
          <w:rFonts w:ascii="Arial" w:hAnsi="Arial" w:cs="Arial"/>
          <w:szCs w:val="24"/>
        </w:rPr>
        <w:t xml:space="preserve"> realizará la revisión del respaldo de los pagos </w:t>
      </w:r>
      <w:r w:rsidR="005B3F8F" w:rsidRPr="002576E6">
        <w:rPr>
          <w:rFonts w:ascii="Arial" w:hAnsi="Arial" w:cs="Arial"/>
          <w:szCs w:val="24"/>
        </w:rPr>
        <w:t xml:space="preserve">efectuados </w:t>
      </w:r>
      <w:r w:rsidR="00E02201" w:rsidRPr="002576E6">
        <w:rPr>
          <w:rFonts w:ascii="Arial" w:hAnsi="Arial" w:cs="Arial"/>
          <w:szCs w:val="24"/>
        </w:rPr>
        <w:t xml:space="preserve">en forma ex-post. </w:t>
      </w:r>
      <w:r w:rsidR="00BC4B79" w:rsidRPr="002576E6">
        <w:rPr>
          <w:rFonts w:ascii="Arial" w:hAnsi="Arial" w:cs="Arial"/>
          <w:szCs w:val="24"/>
        </w:rPr>
        <w:t xml:space="preserve">El </w:t>
      </w:r>
      <w:r w:rsidR="001742A0" w:rsidRPr="002576E6">
        <w:rPr>
          <w:rFonts w:ascii="Arial" w:hAnsi="Arial" w:cs="Arial"/>
          <w:szCs w:val="24"/>
        </w:rPr>
        <w:t>Banco</w:t>
      </w:r>
      <w:r w:rsidR="00BC4B79" w:rsidRPr="002576E6">
        <w:rPr>
          <w:rFonts w:ascii="Arial" w:hAnsi="Arial" w:cs="Arial"/>
          <w:szCs w:val="24"/>
        </w:rPr>
        <w:t xml:space="preserve"> tendrá la potestad de realizar verificaciones pertinentes y solicitar la adopción de las </w:t>
      </w:r>
      <w:r w:rsidR="005B3F8F" w:rsidRPr="002576E6">
        <w:rPr>
          <w:rFonts w:ascii="Arial" w:hAnsi="Arial" w:cs="Arial"/>
          <w:szCs w:val="24"/>
        </w:rPr>
        <w:t>medidas</w:t>
      </w:r>
      <w:r w:rsidR="00BC4B79" w:rsidRPr="002576E6">
        <w:rPr>
          <w:rFonts w:ascii="Arial" w:hAnsi="Arial" w:cs="Arial"/>
          <w:szCs w:val="24"/>
        </w:rPr>
        <w:t xml:space="preserve"> correctivas correspondientes según sea necesario.</w:t>
      </w:r>
      <w:r w:rsidR="00E02201" w:rsidRPr="002576E6">
        <w:rPr>
          <w:rFonts w:ascii="Arial" w:hAnsi="Arial" w:cs="Arial"/>
          <w:szCs w:val="24"/>
        </w:rPr>
        <w:t xml:space="preserve"> </w:t>
      </w:r>
    </w:p>
    <w:p w:rsidR="00B30BC7" w:rsidRPr="002576E6" w:rsidRDefault="006C4461" w:rsidP="00B30BC7">
      <w:pPr>
        <w:pStyle w:val="Paragraph"/>
        <w:tabs>
          <w:tab w:val="num" w:pos="851"/>
        </w:tabs>
        <w:ind w:left="810" w:hanging="810"/>
        <w:rPr>
          <w:rFonts w:ascii="Arial" w:hAnsi="Arial" w:cs="Arial"/>
          <w:szCs w:val="24"/>
        </w:rPr>
      </w:pPr>
      <w:r w:rsidRPr="002576E6">
        <w:rPr>
          <w:rFonts w:ascii="Arial" w:hAnsi="Arial" w:cs="Arial"/>
          <w:noProof/>
          <w:szCs w:val="24"/>
          <w:lang w:eastAsia="en-US"/>
        </w:rPr>
        <w:t>FND</w:t>
      </w:r>
      <w:r w:rsidR="00E02201" w:rsidRPr="002576E6">
        <w:rPr>
          <w:rFonts w:ascii="Arial" w:hAnsi="Arial" w:cs="Arial"/>
          <w:noProof/>
          <w:szCs w:val="24"/>
          <w:lang w:eastAsia="en-US"/>
        </w:rPr>
        <w:t>, para justificar los gastos realizados, deberá enviar al Banco la lista y el monto de las operaciones elegibles financiadas</w:t>
      </w:r>
      <w:r w:rsidR="00B30BC7" w:rsidRPr="002576E6">
        <w:rPr>
          <w:rFonts w:ascii="Arial" w:hAnsi="Arial" w:cs="Arial"/>
          <w:noProof/>
          <w:szCs w:val="24"/>
          <w:lang w:eastAsia="en-US"/>
        </w:rPr>
        <w:t xml:space="preserve"> directamente o a través de EIF</w:t>
      </w:r>
      <w:r w:rsidR="00E02201" w:rsidRPr="002576E6">
        <w:rPr>
          <w:rFonts w:ascii="Arial" w:hAnsi="Arial" w:cs="Arial"/>
          <w:noProof/>
          <w:szCs w:val="24"/>
          <w:lang w:eastAsia="en-US"/>
        </w:rPr>
        <w:t>, las cuales serán sujetas de revisión expost y revisi</w:t>
      </w:r>
      <w:r w:rsidR="004239C1" w:rsidRPr="002576E6">
        <w:rPr>
          <w:rFonts w:ascii="Arial" w:hAnsi="Arial" w:cs="Arial"/>
          <w:noProof/>
          <w:szCs w:val="24"/>
          <w:lang w:eastAsia="en-US"/>
        </w:rPr>
        <w:t>ó</w:t>
      </w:r>
      <w:r w:rsidR="00E02201" w:rsidRPr="002576E6">
        <w:rPr>
          <w:rFonts w:ascii="Arial" w:hAnsi="Arial" w:cs="Arial"/>
          <w:noProof/>
          <w:szCs w:val="24"/>
          <w:lang w:eastAsia="en-US"/>
        </w:rPr>
        <w:t>n por los auditores externos del Programa. El</w:t>
      </w:r>
      <w:r w:rsidR="00E02201" w:rsidRPr="002576E6">
        <w:rPr>
          <w:rFonts w:ascii="Arial" w:hAnsi="Arial" w:cs="Arial"/>
          <w:szCs w:val="24"/>
        </w:rPr>
        <w:t xml:space="preserve"> formato para la presentación </w:t>
      </w:r>
      <w:r w:rsidR="004239C1" w:rsidRPr="002576E6">
        <w:rPr>
          <w:rFonts w:ascii="Arial" w:hAnsi="Arial" w:cs="Arial"/>
          <w:szCs w:val="24"/>
        </w:rPr>
        <w:t xml:space="preserve">a </w:t>
      </w:r>
      <w:r w:rsidR="00E02201" w:rsidRPr="002576E6">
        <w:rPr>
          <w:rFonts w:ascii="Arial" w:hAnsi="Arial" w:cs="Arial"/>
          <w:szCs w:val="24"/>
        </w:rPr>
        <w:t xml:space="preserve">detalle de las operaciones elegibles financiables será previamente acordado con el </w:t>
      </w:r>
      <w:r w:rsidR="001742A0" w:rsidRPr="002576E6">
        <w:rPr>
          <w:rFonts w:ascii="Arial" w:hAnsi="Arial" w:cs="Arial"/>
          <w:szCs w:val="24"/>
        </w:rPr>
        <w:t>Banco</w:t>
      </w:r>
      <w:r w:rsidR="00E02201" w:rsidRPr="002576E6">
        <w:rPr>
          <w:rFonts w:ascii="Arial" w:hAnsi="Arial" w:cs="Arial"/>
          <w:szCs w:val="24"/>
        </w:rPr>
        <w:t xml:space="preserve"> y contendrá, como mínimo, la siguiente información</w:t>
      </w:r>
      <w:r w:rsidR="00B30BC7" w:rsidRPr="002576E6">
        <w:rPr>
          <w:rFonts w:ascii="Arial" w:hAnsi="Arial" w:cs="Arial"/>
          <w:szCs w:val="24"/>
        </w:rPr>
        <w:t>:</w:t>
      </w:r>
    </w:p>
    <w:p w:rsidR="00570602" w:rsidRPr="002576E6" w:rsidRDefault="00C2361E"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Ubicación del Proyecto</w:t>
      </w:r>
    </w:p>
    <w:p w:rsidR="00D56D27" w:rsidRPr="002576E6" w:rsidRDefault="00B30BC7"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Número de crédito</w:t>
      </w:r>
    </w:p>
    <w:p w:rsidR="00B30BC7" w:rsidRPr="002576E6" w:rsidRDefault="00B30BC7"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Nombre del Beneficiario</w:t>
      </w:r>
    </w:p>
    <w:p w:rsidR="00B30BC7" w:rsidRPr="002576E6" w:rsidRDefault="00B30BC7"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Tipo de Crédito</w:t>
      </w:r>
    </w:p>
    <w:p w:rsidR="002542B2" w:rsidRPr="002576E6" w:rsidRDefault="002542B2"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Tipo de Operación</w:t>
      </w:r>
      <w:r w:rsidR="00B43D3E" w:rsidRPr="002576E6">
        <w:rPr>
          <w:rFonts w:ascii="Arial" w:hAnsi="Arial" w:cs="Arial"/>
          <w:szCs w:val="24"/>
        </w:rPr>
        <w:t xml:space="preserve"> (Directa o Indirecta)</w:t>
      </w:r>
    </w:p>
    <w:p w:rsidR="00B43D3E" w:rsidRPr="002576E6" w:rsidRDefault="00B43D3E"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En caso de Operaciones Indirectas (Nombre de EIF)</w:t>
      </w:r>
    </w:p>
    <w:p w:rsidR="00DE707B" w:rsidRPr="002576E6" w:rsidRDefault="00DE707B"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Capitalización o Paquete Tecnológico</w:t>
      </w:r>
    </w:p>
    <w:p w:rsidR="00FA41F7" w:rsidRPr="002576E6" w:rsidRDefault="00DE707B"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 xml:space="preserve">Categoría </w:t>
      </w:r>
      <w:r w:rsidR="00FA41F7" w:rsidRPr="002576E6">
        <w:rPr>
          <w:rFonts w:ascii="Arial" w:hAnsi="Arial" w:cs="Arial"/>
          <w:szCs w:val="24"/>
        </w:rPr>
        <w:t xml:space="preserve">de Beneficiario (Mujer, Marginación Pequeño Productor, </w:t>
      </w:r>
      <w:ins w:id="204" w:author="María Teresa Cuadra García" w:date="2015-09-07T19:27:00Z">
        <w:r w:rsidR="008804EC" w:rsidRPr="002576E6">
          <w:rPr>
            <w:rFonts w:ascii="Arial" w:hAnsi="Arial" w:cs="Arial"/>
            <w:szCs w:val="24"/>
          </w:rPr>
          <w:t xml:space="preserve">Productor </w:t>
        </w:r>
      </w:ins>
      <w:r w:rsidR="00FA41F7" w:rsidRPr="002576E6">
        <w:rPr>
          <w:rFonts w:ascii="Arial" w:hAnsi="Arial" w:cs="Arial"/>
          <w:szCs w:val="24"/>
        </w:rPr>
        <w:t>Mediano)</w:t>
      </w:r>
    </w:p>
    <w:p w:rsidR="00B30BC7" w:rsidRPr="002576E6" w:rsidRDefault="00B30BC7"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Actividad</w:t>
      </w:r>
    </w:p>
    <w:p w:rsidR="00570602" w:rsidRPr="002576E6" w:rsidRDefault="00570602"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Destino Final</w:t>
      </w:r>
    </w:p>
    <w:p w:rsidR="007A6E77" w:rsidRPr="002576E6" w:rsidRDefault="007A6E77"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Cliente Nuevo o Recurrente</w:t>
      </w:r>
    </w:p>
    <w:p w:rsidR="00B30BC7" w:rsidRPr="002576E6" w:rsidRDefault="00B30BC7"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 xml:space="preserve">Monto </w:t>
      </w:r>
      <w:r w:rsidR="00570602" w:rsidRPr="002576E6">
        <w:rPr>
          <w:rFonts w:ascii="Arial" w:hAnsi="Arial" w:cs="Arial"/>
          <w:szCs w:val="24"/>
        </w:rPr>
        <w:t>Otorgado de Crédito</w:t>
      </w:r>
    </w:p>
    <w:p w:rsidR="008B47CD" w:rsidRPr="002576E6" w:rsidRDefault="008B47CD"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Monto Dispersado</w:t>
      </w:r>
    </w:p>
    <w:p w:rsidR="00570602" w:rsidRPr="002576E6" w:rsidRDefault="00570602"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Fecha de Originación</w:t>
      </w:r>
    </w:p>
    <w:p w:rsidR="00570602" w:rsidRPr="002576E6" w:rsidRDefault="00570602"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Plazo de Amortización</w:t>
      </w:r>
    </w:p>
    <w:p w:rsidR="00570602" w:rsidRPr="002576E6" w:rsidRDefault="00570602"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Tasa de Interés aplicable</w:t>
      </w:r>
    </w:p>
    <w:p w:rsidR="00570602" w:rsidRPr="002576E6" w:rsidRDefault="00C2361E" w:rsidP="00216DCE">
      <w:pPr>
        <w:pStyle w:val="Paragraph"/>
        <w:numPr>
          <w:ilvl w:val="0"/>
          <w:numId w:val="25"/>
        </w:numPr>
        <w:spacing w:before="0" w:after="0"/>
        <w:ind w:left="1434" w:hanging="357"/>
        <w:rPr>
          <w:rFonts w:ascii="Arial" w:hAnsi="Arial" w:cs="Arial"/>
          <w:szCs w:val="24"/>
        </w:rPr>
      </w:pPr>
      <w:r w:rsidRPr="002576E6">
        <w:rPr>
          <w:rFonts w:ascii="Arial" w:hAnsi="Arial" w:cs="Arial"/>
          <w:szCs w:val="24"/>
        </w:rPr>
        <w:t>Tipo de cambio para determinar la equivalencia en USD del desembolso</w:t>
      </w:r>
    </w:p>
    <w:p w:rsidR="00B30BC7" w:rsidRPr="002576E6" w:rsidRDefault="00B30BC7" w:rsidP="00D56D27">
      <w:pPr>
        <w:pStyle w:val="Paragraph"/>
        <w:numPr>
          <w:ilvl w:val="0"/>
          <w:numId w:val="0"/>
        </w:numPr>
        <w:tabs>
          <w:tab w:val="num" w:pos="5490"/>
        </w:tabs>
        <w:ind w:left="810"/>
        <w:rPr>
          <w:rFonts w:ascii="Arial" w:hAnsi="Arial" w:cs="Arial"/>
          <w:szCs w:val="24"/>
        </w:rPr>
      </w:pPr>
    </w:p>
    <w:p w:rsidR="00E63144" w:rsidRPr="002576E6" w:rsidRDefault="00A51121" w:rsidP="00E63144">
      <w:pPr>
        <w:pStyle w:val="Paragraph"/>
        <w:tabs>
          <w:tab w:val="num" w:pos="720"/>
          <w:tab w:val="num" w:pos="1438"/>
        </w:tabs>
        <w:ind w:left="720" w:hanging="720"/>
        <w:rPr>
          <w:rFonts w:ascii="Arial" w:hAnsi="Arial" w:cs="Arial"/>
          <w:szCs w:val="24"/>
        </w:rPr>
      </w:pPr>
      <w:r w:rsidRPr="002576E6">
        <w:rPr>
          <w:rFonts w:ascii="Arial" w:hAnsi="Arial" w:cs="Arial"/>
          <w:szCs w:val="24"/>
        </w:rPr>
        <w:t>P</w:t>
      </w:r>
      <w:r w:rsidR="00620834" w:rsidRPr="002576E6">
        <w:rPr>
          <w:rFonts w:ascii="Arial" w:hAnsi="Arial" w:cs="Arial"/>
          <w:szCs w:val="24"/>
        </w:rPr>
        <w:t xml:space="preserve">ara las solicitudes de desembolsos denominados en moneda nacional </w:t>
      </w:r>
      <w:r w:rsidR="00097850" w:rsidRPr="002576E6">
        <w:rPr>
          <w:rFonts w:ascii="Arial" w:hAnsi="Arial" w:cs="Arial"/>
          <w:szCs w:val="24"/>
        </w:rPr>
        <w:t>(</w:t>
      </w:r>
      <w:r w:rsidR="00620834" w:rsidRPr="002576E6">
        <w:rPr>
          <w:rFonts w:ascii="Arial" w:hAnsi="Arial" w:cs="Arial"/>
          <w:szCs w:val="24"/>
        </w:rPr>
        <w:t>MX</w:t>
      </w:r>
      <w:r w:rsidR="00097850" w:rsidRPr="002576E6">
        <w:rPr>
          <w:rFonts w:ascii="Arial" w:hAnsi="Arial" w:cs="Arial"/>
          <w:szCs w:val="24"/>
        </w:rPr>
        <w:t>$)</w:t>
      </w:r>
      <w:r w:rsidR="00620834" w:rsidRPr="002576E6">
        <w:rPr>
          <w:rFonts w:ascii="Arial" w:hAnsi="Arial" w:cs="Arial"/>
          <w:szCs w:val="24"/>
        </w:rPr>
        <w:t xml:space="preserve">: </w:t>
      </w:r>
    </w:p>
    <w:p w:rsidR="00E63144" w:rsidRPr="002576E6" w:rsidRDefault="006C4461" w:rsidP="002576E6">
      <w:pPr>
        <w:pStyle w:val="subpar"/>
        <w:rPr>
          <w:rFonts w:ascii="Arial" w:hAnsi="Arial" w:cs="Arial"/>
        </w:rPr>
      </w:pPr>
      <w:r w:rsidRPr="002576E6">
        <w:rPr>
          <w:rFonts w:ascii="Arial" w:hAnsi="Arial" w:cs="Arial"/>
          <w:szCs w:val="24"/>
        </w:rPr>
        <w:t>FND</w:t>
      </w:r>
      <w:r w:rsidR="00A51121" w:rsidRPr="002576E6">
        <w:rPr>
          <w:rFonts w:ascii="Arial" w:hAnsi="Arial" w:cs="Arial"/>
          <w:szCs w:val="24"/>
        </w:rPr>
        <w:t xml:space="preserve"> solicitará al </w:t>
      </w:r>
      <w:r w:rsidR="001742A0" w:rsidRPr="002576E6">
        <w:rPr>
          <w:rFonts w:ascii="Arial" w:hAnsi="Arial" w:cs="Arial"/>
          <w:szCs w:val="24"/>
        </w:rPr>
        <w:t>Banco</w:t>
      </w:r>
      <w:r w:rsidR="00A51121" w:rsidRPr="002576E6">
        <w:rPr>
          <w:rFonts w:ascii="Arial" w:hAnsi="Arial" w:cs="Arial"/>
          <w:szCs w:val="24"/>
        </w:rPr>
        <w:t xml:space="preserve"> </w:t>
      </w:r>
      <w:r w:rsidR="00874E93" w:rsidRPr="002576E6">
        <w:rPr>
          <w:rFonts w:ascii="Arial" w:hAnsi="Arial" w:cs="Arial"/>
          <w:szCs w:val="24"/>
        </w:rPr>
        <w:t>la cotización indicativa señalando las características del monto a desembolsar, la cual deberá incluir el plazo, el monto, la modalidad de la tasa de interés y periodicidad para el pago de intereses, así como el cronograma preciso de las amortizaciones.</w:t>
      </w:r>
    </w:p>
    <w:p w:rsidR="00E63144" w:rsidRPr="002576E6" w:rsidRDefault="00874E93" w:rsidP="002576E6">
      <w:pPr>
        <w:pStyle w:val="subpar"/>
        <w:rPr>
          <w:rFonts w:ascii="Arial" w:hAnsi="Arial" w:cs="Arial"/>
        </w:rPr>
      </w:pPr>
      <w:r w:rsidRPr="002576E6">
        <w:rPr>
          <w:rFonts w:ascii="Arial" w:hAnsi="Arial" w:cs="Arial"/>
        </w:rPr>
        <w:t xml:space="preserve">El </w:t>
      </w:r>
      <w:r w:rsidR="001742A0" w:rsidRPr="002576E6">
        <w:rPr>
          <w:rFonts w:ascii="Arial" w:hAnsi="Arial" w:cs="Arial"/>
        </w:rPr>
        <w:t>Banco</w:t>
      </w:r>
      <w:r w:rsidRPr="002576E6">
        <w:rPr>
          <w:rFonts w:ascii="Arial" w:hAnsi="Arial" w:cs="Arial"/>
        </w:rPr>
        <w:t xml:space="preserve"> efectuará cotizaciones en los mercados y enviará el resultado de cotización indicativa mediante correo electrónico a </w:t>
      </w:r>
      <w:r w:rsidR="006C4461" w:rsidRPr="002576E6">
        <w:rPr>
          <w:rFonts w:ascii="Arial" w:hAnsi="Arial" w:cs="Arial"/>
        </w:rPr>
        <w:t>FND</w:t>
      </w:r>
      <w:r w:rsidRPr="002576E6">
        <w:rPr>
          <w:rFonts w:ascii="Arial" w:hAnsi="Arial" w:cs="Arial"/>
        </w:rPr>
        <w:t>.</w:t>
      </w:r>
    </w:p>
    <w:p w:rsidR="00E63144" w:rsidRPr="002576E6" w:rsidDel="000A719A" w:rsidRDefault="006C4461" w:rsidP="002576E6">
      <w:pPr>
        <w:pStyle w:val="subpar"/>
        <w:rPr>
          <w:rFonts w:ascii="Arial" w:hAnsi="Arial" w:cs="Arial"/>
        </w:rPr>
      </w:pPr>
      <w:r w:rsidRPr="002576E6">
        <w:rPr>
          <w:rFonts w:ascii="Arial" w:hAnsi="Arial" w:cs="Arial"/>
        </w:rPr>
        <w:t>FND</w:t>
      </w:r>
      <w:r w:rsidR="00874E93" w:rsidRPr="002576E6">
        <w:rPr>
          <w:rFonts w:ascii="Arial" w:hAnsi="Arial" w:cs="Arial"/>
        </w:rPr>
        <w:t xml:space="preserve"> revisará la cotización indicativa del </w:t>
      </w:r>
      <w:r w:rsidR="001742A0" w:rsidRPr="002576E6">
        <w:rPr>
          <w:rFonts w:ascii="Arial" w:hAnsi="Arial" w:cs="Arial"/>
        </w:rPr>
        <w:t>Banco</w:t>
      </w:r>
      <w:r w:rsidR="00874E93" w:rsidRPr="002576E6">
        <w:rPr>
          <w:rFonts w:ascii="Arial" w:hAnsi="Arial" w:cs="Arial"/>
        </w:rPr>
        <w:t xml:space="preserve"> y, en su caso, realizará la solicitud formal de recursos al </w:t>
      </w:r>
      <w:r w:rsidR="001742A0" w:rsidRPr="002576E6">
        <w:rPr>
          <w:rFonts w:ascii="Arial" w:hAnsi="Arial" w:cs="Arial"/>
        </w:rPr>
        <w:t>Banco</w:t>
      </w:r>
      <w:r w:rsidR="00874E93" w:rsidRPr="002576E6">
        <w:rPr>
          <w:rFonts w:ascii="Arial" w:hAnsi="Arial" w:cs="Arial"/>
        </w:rPr>
        <w:t xml:space="preserve">, utilizando para ello el formato de Carta de Solicitud de Conversión </w:t>
      </w:r>
      <w:r w:rsidR="00620834" w:rsidRPr="002576E6">
        <w:rPr>
          <w:rFonts w:ascii="Arial" w:hAnsi="Arial" w:cs="Arial"/>
        </w:rPr>
        <w:t xml:space="preserve">que se anexa al </w:t>
      </w:r>
      <w:r w:rsidR="00D2368B" w:rsidRPr="002576E6">
        <w:rPr>
          <w:rFonts w:ascii="Arial" w:hAnsi="Arial" w:cs="Arial"/>
        </w:rPr>
        <w:t>Contrato</w:t>
      </w:r>
      <w:r w:rsidR="00874E93" w:rsidRPr="002576E6">
        <w:rPr>
          <w:rFonts w:ascii="Arial" w:hAnsi="Arial" w:cs="Arial"/>
        </w:rPr>
        <w:t>.</w:t>
      </w:r>
    </w:p>
    <w:p w:rsidR="00E63144" w:rsidRPr="002576E6" w:rsidRDefault="00874E93" w:rsidP="002576E6">
      <w:pPr>
        <w:pStyle w:val="subpar"/>
        <w:rPr>
          <w:rFonts w:ascii="Arial" w:hAnsi="Arial" w:cs="Arial"/>
        </w:rPr>
      </w:pPr>
      <w:r w:rsidRPr="002576E6">
        <w:rPr>
          <w:rFonts w:ascii="Arial" w:hAnsi="Arial" w:cs="Arial"/>
        </w:rPr>
        <w:t xml:space="preserve">El </w:t>
      </w:r>
      <w:r w:rsidR="001742A0" w:rsidRPr="002576E6">
        <w:rPr>
          <w:rFonts w:ascii="Arial" w:hAnsi="Arial" w:cs="Arial"/>
        </w:rPr>
        <w:t>Banco</w:t>
      </w:r>
      <w:r w:rsidRPr="002576E6">
        <w:rPr>
          <w:rFonts w:ascii="Arial" w:hAnsi="Arial" w:cs="Arial"/>
        </w:rPr>
        <w:t xml:space="preserve"> recibirá la solicitud de recursos, la tramitará y enviará a </w:t>
      </w:r>
      <w:r w:rsidR="006C4461" w:rsidRPr="002576E6">
        <w:rPr>
          <w:rFonts w:ascii="Arial" w:hAnsi="Arial" w:cs="Arial"/>
        </w:rPr>
        <w:t>FND</w:t>
      </w:r>
      <w:r w:rsidRPr="002576E6">
        <w:rPr>
          <w:rFonts w:ascii="Arial" w:hAnsi="Arial" w:cs="Arial"/>
        </w:rPr>
        <w:t xml:space="preserve"> la Carta Notificación de Conversión que detalla las características de la conversión incluyendo la fecha de disponibilidad de recursos por parte de </w:t>
      </w:r>
      <w:r w:rsidR="006C4461" w:rsidRPr="002576E6">
        <w:rPr>
          <w:rFonts w:ascii="Arial" w:hAnsi="Arial" w:cs="Arial"/>
        </w:rPr>
        <w:t>FND</w:t>
      </w:r>
      <w:r w:rsidRPr="002576E6">
        <w:rPr>
          <w:rFonts w:ascii="Arial" w:hAnsi="Arial" w:cs="Arial"/>
        </w:rPr>
        <w:t>.</w:t>
      </w:r>
    </w:p>
    <w:p w:rsidR="00E63144" w:rsidRPr="002576E6" w:rsidRDefault="006C4461" w:rsidP="002576E6">
      <w:pPr>
        <w:pStyle w:val="subpar"/>
        <w:rPr>
          <w:rFonts w:ascii="Arial" w:hAnsi="Arial" w:cs="Arial"/>
          <w:szCs w:val="24"/>
        </w:rPr>
      </w:pPr>
      <w:r w:rsidRPr="002576E6">
        <w:rPr>
          <w:rFonts w:ascii="Arial" w:hAnsi="Arial" w:cs="Arial"/>
        </w:rPr>
        <w:t>FND</w:t>
      </w:r>
      <w:r w:rsidR="008B0554" w:rsidRPr="002576E6">
        <w:rPr>
          <w:rFonts w:ascii="Arial" w:hAnsi="Arial" w:cs="Arial"/>
        </w:rPr>
        <w:t xml:space="preserve"> </w:t>
      </w:r>
      <w:r w:rsidR="00874E93" w:rsidRPr="002576E6">
        <w:rPr>
          <w:rFonts w:ascii="Arial" w:hAnsi="Arial" w:cs="Arial"/>
        </w:rPr>
        <w:t>recibirá los recursos en la fecha establecida</w:t>
      </w:r>
      <w:r w:rsidR="00620834" w:rsidRPr="002576E6">
        <w:rPr>
          <w:rFonts w:ascii="Arial" w:hAnsi="Arial" w:cs="Arial"/>
        </w:rPr>
        <w:t xml:space="preserve"> y en el </w:t>
      </w:r>
      <w:r w:rsidR="001742A0" w:rsidRPr="002576E6">
        <w:rPr>
          <w:rFonts w:ascii="Arial" w:hAnsi="Arial" w:cs="Arial"/>
        </w:rPr>
        <w:t xml:space="preserve">Banco </w:t>
      </w:r>
      <w:r w:rsidR="00620834" w:rsidRPr="002576E6">
        <w:rPr>
          <w:rFonts w:ascii="Arial" w:hAnsi="Arial" w:cs="Arial"/>
        </w:rPr>
        <w:t xml:space="preserve">beneficiario que haya </w:t>
      </w:r>
      <w:r w:rsidR="002749E9" w:rsidRPr="002576E6">
        <w:rPr>
          <w:rFonts w:ascii="Arial" w:hAnsi="Arial" w:cs="Arial"/>
        </w:rPr>
        <w:t xml:space="preserve">acordado con el </w:t>
      </w:r>
      <w:r w:rsidR="001742A0" w:rsidRPr="002576E6">
        <w:rPr>
          <w:rFonts w:ascii="Arial" w:hAnsi="Arial" w:cs="Arial"/>
        </w:rPr>
        <w:t>Banco</w:t>
      </w:r>
      <w:r w:rsidR="00874E93" w:rsidRPr="002576E6">
        <w:rPr>
          <w:rFonts w:ascii="Arial" w:hAnsi="Arial" w:cs="Arial"/>
          <w:szCs w:val="24"/>
        </w:rPr>
        <w:t>.</w:t>
      </w:r>
    </w:p>
    <w:p w:rsidR="00D623EB" w:rsidRPr="002576E6" w:rsidRDefault="00521418" w:rsidP="004212FB">
      <w:pPr>
        <w:pStyle w:val="Paragraph"/>
        <w:tabs>
          <w:tab w:val="num" w:pos="851"/>
        </w:tabs>
        <w:ind w:left="810" w:hanging="810"/>
        <w:rPr>
          <w:rFonts w:ascii="Arial" w:hAnsi="Arial" w:cs="Arial"/>
          <w:szCs w:val="24"/>
        </w:rPr>
      </w:pPr>
      <w:r w:rsidRPr="002576E6">
        <w:rPr>
          <w:rFonts w:ascii="Arial" w:hAnsi="Arial" w:cs="Arial"/>
          <w:szCs w:val="24"/>
        </w:rPr>
        <w:t xml:space="preserve">Plazo para comprometer recursos. </w:t>
      </w:r>
      <w:r w:rsidR="00CC204C" w:rsidRPr="002576E6">
        <w:rPr>
          <w:rFonts w:ascii="Arial" w:hAnsi="Arial" w:cs="Arial"/>
          <w:szCs w:val="24"/>
        </w:rPr>
        <w:t xml:space="preserve">Los recursos del </w:t>
      </w:r>
      <w:r w:rsidR="00097850" w:rsidRPr="002576E6">
        <w:rPr>
          <w:rFonts w:ascii="Arial" w:hAnsi="Arial" w:cs="Arial"/>
          <w:szCs w:val="24"/>
        </w:rPr>
        <w:t xml:space="preserve">Programa </w:t>
      </w:r>
      <w:r w:rsidR="00CC204C" w:rsidRPr="002576E6">
        <w:rPr>
          <w:rFonts w:ascii="Arial" w:hAnsi="Arial" w:cs="Arial"/>
          <w:szCs w:val="24"/>
        </w:rPr>
        <w:t>serán compro</w:t>
      </w:r>
      <w:r w:rsidR="00D91E0D" w:rsidRPr="002576E6">
        <w:rPr>
          <w:rFonts w:ascii="Arial" w:hAnsi="Arial" w:cs="Arial"/>
          <w:szCs w:val="24"/>
        </w:rPr>
        <w:t>metidos en un plazo máximo de 30</w:t>
      </w:r>
      <w:r w:rsidR="00CC204C" w:rsidRPr="002576E6">
        <w:rPr>
          <w:rFonts w:ascii="Arial" w:hAnsi="Arial" w:cs="Arial"/>
          <w:szCs w:val="24"/>
        </w:rPr>
        <w:t xml:space="preserve"> meses, y desembolsados en un plazo no mayor a </w:t>
      </w:r>
      <w:r w:rsidR="00D91E0D" w:rsidRPr="002576E6">
        <w:rPr>
          <w:rFonts w:ascii="Arial" w:hAnsi="Arial" w:cs="Arial"/>
          <w:szCs w:val="24"/>
        </w:rPr>
        <w:t>36</w:t>
      </w:r>
      <w:r w:rsidR="00CC204C" w:rsidRPr="002576E6">
        <w:rPr>
          <w:rFonts w:ascii="Arial" w:hAnsi="Arial" w:cs="Arial"/>
          <w:szCs w:val="24"/>
        </w:rPr>
        <w:t xml:space="preserve"> meses, a partir de la vigencia del </w:t>
      </w:r>
      <w:r w:rsidR="00D2368B" w:rsidRPr="002576E6">
        <w:rPr>
          <w:rFonts w:ascii="Arial" w:hAnsi="Arial" w:cs="Arial"/>
          <w:szCs w:val="24"/>
        </w:rPr>
        <w:t>Contrato</w:t>
      </w:r>
      <w:r w:rsidR="001D77DC" w:rsidRPr="002576E6">
        <w:rPr>
          <w:rFonts w:ascii="Arial" w:hAnsi="Arial" w:cs="Arial"/>
          <w:szCs w:val="24"/>
        </w:rPr>
        <w:t xml:space="preserve"> de Préstamo</w:t>
      </w:r>
      <w:r w:rsidR="00CC204C" w:rsidRPr="002576E6">
        <w:rPr>
          <w:rFonts w:ascii="Arial" w:hAnsi="Arial" w:cs="Arial"/>
          <w:szCs w:val="24"/>
        </w:rPr>
        <w:t xml:space="preserve">. </w:t>
      </w:r>
    </w:p>
    <w:p w:rsidR="005310E9" w:rsidRPr="002576E6" w:rsidRDefault="008A6316">
      <w:pPr>
        <w:pStyle w:val="Chapter"/>
        <w:rPr>
          <w:rFonts w:ascii="Arial" w:hAnsi="Arial" w:cs="Arial"/>
          <w:szCs w:val="24"/>
        </w:rPr>
      </w:pPr>
      <w:bookmarkStart w:id="205" w:name="_Toc198027195"/>
      <w:bookmarkStart w:id="206" w:name="_Toc198025801"/>
      <w:bookmarkStart w:id="207" w:name="_Toc198027197"/>
      <w:bookmarkStart w:id="208" w:name="_Toc404335501"/>
      <w:bookmarkStart w:id="209" w:name="_Toc301194016"/>
      <w:bookmarkStart w:id="210" w:name="_Toc197782562"/>
      <w:bookmarkStart w:id="211" w:name="_Toc198025802"/>
      <w:bookmarkStart w:id="212" w:name="_Toc205191271"/>
      <w:bookmarkStart w:id="213" w:name="_Toc207082516"/>
      <w:bookmarkStart w:id="214" w:name="_Toc207082549"/>
      <w:bookmarkStart w:id="215" w:name="_Toc240434730"/>
      <w:bookmarkEnd w:id="205"/>
      <w:bookmarkEnd w:id="206"/>
      <w:bookmarkEnd w:id="207"/>
      <w:r w:rsidRPr="002576E6">
        <w:rPr>
          <w:rFonts w:ascii="Arial" w:hAnsi="Arial" w:cs="Arial"/>
          <w:szCs w:val="24"/>
        </w:rPr>
        <w:t>Estados financieros</w:t>
      </w:r>
      <w:bookmarkEnd w:id="208"/>
      <w:r w:rsidRPr="002576E6">
        <w:rPr>
          <w:rFonts w:ascii="Arial" w:hAnsi="Arial" w:cs="Arial"/>
          <w:szCs w:val="24"/>
        </w:rPr>
        <w:t xml:space="preserve"> </w:t>
      </w:r>
      <w:bookmarkEnd w:id="209"/>
    </w:p>
    <w:p w:rsidR="00C157DB" w:rsidRPr="002576E6" w:rsidRDefault="00C157DB" w:rsidP="00636035">
      <w:pPr>
        <w:pStyle w:val="Paragraph"/>
        <w:tabs>
          <w:tab w:val="num" w:pos="851"/>
        </w:tabs>
        <w:ind w:left="810" w:hanging="810"/>
        <w:rPr>
          <w:ins w:id="216" w:author="María Teresa Cuadra García" w:date="2015-09-07T19:35:00Z"/>
          <w:rFonts w:ascii="Arial" w:hAnsi="Arial" w:cs="Arial"/>
        </w:rPr>
      </w:pPr>
      <w:commentRangeStart w:id="217"/>
      <w:ins w:id="218" w:author="María Teresa Cuadra García" w:date="2015-09-07T19:35:00Z">
        <w:r w:rsidRPr="002576E6">
          <w:rPr>
            <w:rFonts w:ascii="Arial" w:hAnsi="Arial" w:cs="Arial"/>
          </w:rPr>
          <w:t>FND enviará al Banco los informes financieros semestrales</w:t>
        </w:r>
      </w:ins>
      <w:ins w:id="219" w:author="María Teresa Cuadra García" w:date="2015-09-07T19:51:00Z">
        <w:r w:rsidR="00184077">
          <w:rPr>
            <w:rFonts w:ascii="Arial" w:hAnsi="Arial" w:cs="Arial"/>
          </w:rPr>
          <w:t>,</w:t>
        </w:r>
      </w:ins>
      <w:ins w:id="220" w:author="María Teresa Cuadra García" w:date="2015-09-07T19:56:00Z">
        <w:r w:rsidR="00D41537">
          <w:rPr>
            <w:rFonts w:ascii="Arial" w:hAnsi="Arial" w:cs="Arial"/>
          </w:rPr>
          <w:t xml:space="preserve"> para el primer semestre, a más tardar el día hábil posterior al 15 de julio y para el segundo semestre, a más tardar el día hábil posterior al 15 de enero</w:t>
        </w:r>
      </w:ins>
      <w:ins w:id="221" w:author="María Teresa Cuadra García" w:date="2015-09-07T19:57:00Z">
        <w:r w:rsidR="00D41537">
          <w:rPr>
            <w:rFonts w:ascii="Arial" w:hAnsi="Arial" w:cs="Arial"/>
          </w:rPr>
          <w:t xml:space="preserve">, o bien de acuerdo a lo acordado por el Banco y la </w:t>
        </w:r>
        <w:r w:rsidR="00D41537" w:rsidRPr="00184077">
          <w:rPr>
            <w:rFonts w:ascii="Arial" w:hAnsi="Arial" w:cs="Arial"/>
            <w:szCs w:val="24"/>
          </w:rPr>
          <w:t>Secretaría de la Función Pública</w:t>
        </w:r>
        <w:r w:rsidR="00D41537">
          <w:rPr>
            <w:rFonts w:ascii="Arial" w:hAnsi="Arial" w:cs="Arial"/>
            <w:szCs w:val="24"/>
          </w:rPr>
          <w:t>.</w:t>
        </w:r>
      </w:ins>
      <w:commentRangeEnd w:id="217"/>
      <w:r w:rsidR="00CE242D">
        <w:rPr>
          <w:rStyle w:val="CommentReference"/>
          <w:lang w:val="en-US" w:eastAsia="en-US"/>
        </w:rPr>
        <w:commentReference w:id="217"/>
      </w:r>
    </w:p>
    <w:p w:rsidR="00403B1D" w:rsidRPr="002576E6" w:rsidRDefault="002576E6" w:rsidP="00636035">
      <w:pPr>
        <w:pStyle w:val="Paragraph"/>
        <w:tabs>
          <w:tab w:val="num" w:pos="851"/>
        </w:tabs>
        <w:ind w:left="810" w:hanging="810"/>
        <w:rPr>
          <w:rFonts w:ascii="Arial" w:hAnsi="Arial" w:cs="Arial"/>
        </w:rPr>
      </w:pPr>
      <w:ins w:id="222" w:author="María Teresa Cuadra García" w:date="2015-09-07T19:47:00Z">
        <w:r>
          <w:rPr>
            <w:rFonts w:ascii="Arial" w:hAnsi="Arial" w:cs="Arial"/>
            <w:szCs w:val="24"/>
          </w:rPr>
          <w:t xml:space="preserve">FND </w:t>
        </w:r>
      </w:ins>
      <w:del w:id="223" w:author="María Teresa Cuadra García" w:date="2015-09-07T19:47:00Z">
        <w:r w:rsidR="00874E93" w:rsidRPr="002576E6" w:rsidDel="002576E6">
          <w:rPr>
            <w:rFonts w:ascii="Arial" w:hAnsi="Arial" w:cs="Arial"/>
            <w:szCs w:val="24"/>
          </w:rPr>
          <w:delText xml:space="preserve">El Prestatario </w:delText>
        </w:r>
      </w:del>
      <w:r w:rsidR="00874E93" w:rsidRPr="002576E6">
        <w:rPr>
          <w:rFonts w:ascii="Arial" w:hAnsi="Arial" w:cs="Arial"/>
          <w:szCs w:val="24"/>
        </w:rPr>
        <w:t>se compromete a present</w:t>
      </w:r>
      <w:r w:rsidR="00620834" w:rsidRPr="002576E6">
        <w:rPr>
          <w:rFonts w:ascii="Arial" w:hAnsi="Arial" w:cs="Arial"/>
          <w:szCs w:val="24"/>
        </w:rPr>
        <w:t>ar</w:t>
      </w:r>
      <w:r w:rsidR="00874E93" w:rsidRPr="002576E6">
        <w:rPr>
          <w:rFonts w:ascii="Arial" w:hAnsi="Arial" w:cs="Arial"/>
          <w:szCs w:val="24"/>
        </w:rPr>
        <w:t xml:space="preserve"> </w:t>
      </w:r>
      <w:r w:rsidR="003721DC" w:rsidRPr="002576E6">
        <w:rPr>
          <w:rFonts w:ascii="Arial" w:hAnsi="Arial" w:cs="Arial"/>
          <w:szCs w:val="24"/>
        </w:rPr>
        <w:t>dentro del plazo de ciento veinte (120) días siguientes al cierre de cada ejercicio fiscal de</w:t>
      </w:r>
      <w:ins w:id="224" w:author="María Teresa Cuadra García" w:date="2015-09-07T19:47:00Z">
        <w:r>
          <w:rPr>
            <w:rFonts w:ascii="Arial" w:hAnsi="Arial" w:cs="Arial"/>
            <w:szCs w:val="24"/>
          </w:rPr>
          <w:t xml:space="preserve"> FND</w:t>
        </w:r>
      </w:ins>
      <w:del w:id="225" w:author="María Teresa Cuadra García" w:date="2015-09-07T19:47:00Z">
        <w:r w:rsidR="003721DC" w:rsidRPr="002576E6" w:rsidDel="002576E6">
          <w:rPr>
            <w:rFonts w:ascii="Arial" w:hAnsi="Arial" w:cs="Arial"/>
            <w:szCs w:val="24"/>
          </w:rPr>
          <w:delText>l</w:delText>
        </w:r>
      </w:del>
      <w:r w:rsidR="003721DC" w:rsidRPr="002576E6">
        <w:rPr>
          <w:rFonts w:ascii="Arial" w:hAnsi="Arial" w:cs="Arial"/>
          <w:szCs w:val="24"/>
        </w:rPr>
        <w:t xml:space="preserve"> </w:t>
      </w:r>
      <w:del w:id="226" w:author="María Teresa Cuadra García" w:date="2015-09-07T19:47:00Z">
        <w:r w:rsidR="003721DC" w:rsidRPr="002576E6" w:rsidDel="002576E6">
          <w:rPr>
            <w:rFonts w:ascii="Arial" w:hAnsi="Arial" w:cs="Arial"/>
            <w:szCs w:val="24"/>
          </w:rPr>
          <w:delText xml:space="preserve">Prestatario </w:delText>
        </w:r>
      </w:del>
      <w:r w:rsidR="003721DC" w:rsidRPr="002576E6">
        <w:rPr>
          <w:rFonts w:ascii="Arial" w:hAnsi="Arial" w:cs="Arial"/>
          <w:szCs w:val="24"/>
        </w:rPr>
        <w:t xml:space="preserve">y durante el plazo para desembolsos del Financiamiento, los estados financieros auditados del Programa, debidamente dictaminados por una firma de auditoría independiente elegible </w:t>
      </w:r>
      <w:r w:rsidR="00AA3B13" w:rsidRPr="002576E6">
        <w:rPr>
          <w:rFonts w:ascii="Arial" w:hAnsi="Arial" w:cs="Arial"/>
          <w:szCs w:val="24"/>
        </w:rPr>
        <w:t xml:space="preserve">para </w:t>
      </w:r>
      <w:r w:rsidR="001742A0" w:rsidRPr="002576E6">
        <w:rPr>
          <w:rFonts w:ascii="Arial" w:hAnsi="Arial" w:cs="Arial"/>
          <w:szCs w:val="24"/>
        </w:rPr>
        <w:t>Banco</w:t>
      </w:r>
      <w:r w:rsidR="00AA3B13" w:rsidRPr="00184077">
        <w:rPr>
          <w:rFonts w:ascii="Arial" w:hAnsi="Arial" w:cs="Arial"/>
          <w:szCs w:val="24"/>
        </w:rPr>
        <w:t>,</w:t>
      </w:r>
      <w:r w:rsidR="003721DC" w:rsidRPr="00184077">
        <w:rPr>
          <w:rFonts w:ascii="Arial" w:hAnsi="Arial" w:cs="Arial"/>
          <w:szCs w:val="24"/>
        </w:rPr>
        <w:t xml:space="preserve"> de acuerdo con los términos de referencia acordados por el Banco y la Secretaría de la Función Pública. El último de estos informes será presentado dentro de los ciento veinte (120) días siguientes a la fecha estipulada para e</w:t>
      </w:r>
      <w:r w:rsidR="003721DC" w:rsidRPr="002576E6">
        <w:rPr>
          <w:rFonts w:ascii="Arial" w:hAnsi="Arial" w:cs="Arial"/>
          <w:szCs w:val="24"/>
        </w:rPr>
        <w:t>l último desembolso del Financiamiento.</w:t>
      </w:r>
    </w:p>
    <w:p w:rsidR="00230812" w:rsidRPr="002576E6" w:rsidRDefault="00B13245">
      <w:pPr>
        <w:pStyle w:val="Chapter"/>
        <w:rPr>
          <w:rFonts w:ascii="Arial" w:hAnsi="Arial" w:cs="Arial"/>
          <w:szCs w:val="24"/>
        </w:rPr>
      </w:pPr>
      <w:bookmarkStart w:id="227" w:name="_Toc404335502"/>
      <w:bookmarkStart w:id="228" w:name="_Toc301194017"/>
      <w:r w:rsidRPr="002576E6">
        <w:rPr>
          <w:rFonts w:ascii="Arial" w:hAnsi="Arial" w:cs="Arial"/>
          <w:szCs w:val="24"/>
        </w:rPr>
        <w:t>Disposiciones de Seguimiento y evaluación</w:t>
      </w:r>
      <w:bookmarkEnd w:id="227"/>
      <w:r w:rsidRPr="002576E6">
        <w:rPr>
          <w:rFonts w:ascii="Arial" w:hAnsi="Arial" w:cs="Arial"/>
          <w:szCs w:val="24"/>
        </w:rPr>
        <w:t xml:space="preserve"> </w:t>
      </w:r>
      <w:bookmarkEnd w:id="210"/>
      <w:bookmarkEnd w:id="211"/>
      <w:bookmarkEnd w:id="212"/>
      <w:bookmarkEnd w:id="213"/>
      <w:bookmarkEnd w:id="214"/>
      <w:bookmarkEnd w:id="215"/>
      <w:bookmarkEnd w:id="228"/>
    </w:p>
    <w:p w:rsidR="001607C3" w:rsidRPr="002576E6" w:rsidRDefault="001607C3" w:rsidP="0008480D">
      <w:pPr>
        <w:pStyle w:val="Paragraph"/>
        <w:tabs>
          <w:tab w:val="num" w:pos="851"/>
        </w:tabs>
        <w:ind w:left="810" w:hanging="810"/>
        <w:rPr>
          <w:ins w:id="229" w:author="María Teresa Cuadra García" w:date="2015-09-07T19:30:00Z"/>
          <w:rFonts w:ascii="Arial" w:hAnsi="Arial" w:cs="Arial"/>
          <w:szCs w:val="24"/>
        </w:rPr>
      </w:pPr>
      <w:ins w:id="230" w:author="María Teresa Cuadra García" w:date="2015-09-07T19:31:00Z">
        <w:r w:rsidRPr="002576E6">
          <w:rPr>
            <w:rFonts w:ascii="Arial" w:hAnsi="Arial" w:cs="Arial"/>
            <w:szCs w:val="24"/>
          </w:rPr>
          <w:t>FND y el Banco</w:t>
        </w:r>
        <w:r w:rsidR="00C157DB" w:rsidRPr="002576E6">
          <w:rPr>
            <w:rFonts w:ascii="Arial" w:hAnsi="Arial" w:cs="Arial"/>
            <w:szCs w:val="24"/>
          </w:rPr>
          <w:t xml:space="preserve"> llevarán a cabo una reunión de seguimiento anual, en las cuales se discutir</w:t>
        </w:r>
      </w:ins>
      <w:ins w:id="231" w:author="María Teresa Cuadra García" w:date="2015-09-07T19:32:00Z">
        <w:r w:rsidR="00C157DB" w:rsidRPr="002576E6">
          <w:rPr>
            <w:rFonts w:ascii="Arial" w:hAnsi="Arial" w:cs="Arial"/>
            <w:szCs w:val="24"/>
          </w:rPr>
          <w:t xml:space="preserve">á: i) el avance de las actividades del Programa; ii) el nivel de cumplimiento </w:t>
        </w:r>
      </w:ins>
      <w:ins w:id="232" w:author="María Teresa Cuadra García" w:date="2015-09-07T19:33:00Z">
        <w:r w:rsidR="00C157DB" w:rsidRPr="002576E6">
          <w:rPr>
            <w:rFonts w:ascii="Arial" w:hAnsi="Arial" w:cs="Arial"/>
            <w:szCs w:val="24"/>
          </w:rPr>
          <w:t xml:space="preserve">de los indicadores establecidos en la Matriz de Resultados para cada componente; y, iii) el Plan de Ejecución del Programa </w:t>
        </w:r>
      </w:ins>
      <w:ins w:id="233" w:author="María Teresa Cuadra García" w:date="2015-09-07T19:34:00Z">
        <w:r w:rsidR="00C157DB" w:rsidRPr="002576E6">
          <w:rPr>
            <w:rFonts w:ascii="Arial" w:hAnsi="Arial" w:cs="Arial"/>
            <w:szCs w:val="24"/>
          </w:rPr>
          <w:t xml:space="preserve">(PEP) </w:t>
        </w:r>
      </w:ins>
      <w:ins w:id="234" w:author="María Teresa Cuadra García" w:date="2015-09-07T19:33:00Z">
        <w:r w:rsidR="00C157DB" w:rsidRPr="002576E6">
          <w:rPr>
            <w:rFonts w:ascii="Arial" w:hAnsi="Arial" w:cs="Arial"/>
            <w:szCs w:val="24"/>
          </w:rPr>
          <w:t>para el siguiente año</w:t>
        </w:r>
      </w:ins>
      <w:ins w:id="235" w:author="María Teresa Cuadra García" w:date="2015-09-07T19:34:00Z">
        <w:r w:rsidR="00C157DB" w:rsidRPr="002576E6">
          <w:rPr>
            <w:rFonts w:ascii="Arial" w:hAnsi="Arial" w:cs="Arial"/>
            <w:szCs w:val="24"/>
          </w:rPr>
          <w:t xml:space="preserve"> y el estado de ejecución del Programa.</w:t>
        </w:r>
      </w:ins>
    </w:p>
    <w:p w:rsidR="00230812" w:rsidRPr="002576E6" w:rsidDel="00C157DB" w:rsidRDefault="00434071" w:rsidP="0008480D">
      <w:pPr>
        <w:pStyle w:val="Paragraph"/>
        <w:tabs>
          <w:tab w:val="num" w:pos="851"/>
        </w:tabs>
        <w:ind w:left="810" w:hanging="810"/>
        <w:rPr>
          <w:del w:id="236" w:author="María Teresa Cuadra García" w:date="2015-09-07T19:34:00Z"/>
          <w:rFonts w:ascii="Arial" w:hAnsi="Arial" w:cs="Arial"/>
          <w:szCs w:val="24"/>
        </w:rPr>
      </w:pPr>
      <w:del w:id="237" w:author="María Teresa Cuadra García" w:date="2015-09-07T19:34:00Z">
        <w:r w:rsidRPr="002576E6" w:rsidDel="00C157DB">
          <w:rPr>
            <w:rFonts w:ascii="Arial" w:hAnsi="Arial" w:cs="Arial"/>
            <w:szCs w:val="24"/>
          </w:rPr>
          <w:delText>El</w:delText>
        </w:r>
        <w:r w:rsidR="00620834" w:rsidRPr="002576E6" w:rsidDel="00C157DB">
          <w:rPr>
            <w:rFonts w:ascii="Arial" w:hAnsi="Arial" w:cs="Arial"/>
            <w:szCs w:val="24"/>
          </w:rPr>
          <w:delText xml:space="preserve"> </w:delText>
        </w:r>
        <w:r w:rsidR="001742A0" w:rsidRPr="002576E6" w:rsidDel="00C157DB">
          <w:rPr>
            <w:rFonts w:ascii="Arial" w:hAnsi="Arial" w:cs="Arial"/>
            <w:szCs w:val="24"/>
          </w:rPr>
          <w:delText>Banco</w:delText>
        </w:r>
        <w:r w:rsidR="00620834" w:rsidRPr="002576E6" w:rsidDel="00C157DB">
          <w:rPr>
            <w:rFonts w:ascii="Arial" w:hAnsi="Arial" w:cs="Arial"/>
            <w:szCs w:val="24"/>
          </w:rPr>
          <w:delText xml:space="preserve"> podrá realizar visitas de inspección en cualquier momento de ejecución del Programa en fechas previamente coordinadas</w:delText>
        </w:r>
        <w:r w:rsidR="006A16B0" w:rsidRPr="002576E6" w:rsidDel="00C157DB">
          <w:rPr>
            <w:rFonts w:ascii="Arial" w:hAnsi="Arial" w:cs="Arial"/>
            <w:szCs w:val="24"/>
          </w:rPr>
          <w:delText xml:space="preserve"> y acordadas</w:delText>
        </w:r>
        <w:r w:rsidR="00620834" w:rsidRPr="002576E6" w:rsidDel="00C157DB">
          <w:rPr>
            <w:rFonts w:ascii="Arial" w:hAnsi="Arial" w:cs="Arial"/>
            <w:szCs w:val="24"/>
          </w:rPr>
          <w:delText xml:space="preserve"> con </w:delText>
        </w:r>
        <w:r w:rsidR="006C4461" w:rsidRPr="002576E6" w:rsidDel="00C157DB">
          <w:rPr>
            <w:rFonts w:ascii="Arial" w:hAnsi="Arial" w:cs="Arial"/>
            <w:szCs w:val="24"/>
          </w:rPr>
          <w:delText>FND</w:delText>
        </w:r>
        <w:r w:rsidR="003110B5" w:rsidRPr="002576E6" w:rsidDel="00C157DB">
          <w:rPr>
            <w:rFonts w:ascii="Arial" w:hAnsi="Arial" w:cs="Arial"/>
            <w:szCs w:val="24"/>
          </w:rPr>
          <w:delText>.</w:delText>
        </w:r>
      </w:del>
    </w:p>
    <w:p w:rsidR="00AF688E" w:rsidRPr="002576E6" w:rsidDel="00C157DB" w:rsidRDefault="00AF688E" w:rsidP="0008480D">
      <w:pPr>
        <w:pStyle w:val="Paragraph"/>
        <w:tabs>
          <w:tab w:val="num" w:pos="851"/>
        </w:tabs>
        <w:ind w:left="810" w:hanging="810"/>
        <w:rPr>
          <w:del w:id="238" w:author="María Teresa Cuadra García" w:date="2015-09-07T19:34:00Z"/>
          <w:rFonts w:ascii="Arial" w:hAnsi="Arial" w:cs="Arial"/>
          <w:szCs w:val="24"/>
        </w:rPr>
      </w:pPr>
      <w:del w:id="239" w:author="María Teresa Cuadra García" w:date="2015-09-07T19:34:00Z">
        <w:r w:rsidRPr="002576E6" w:rsidDel="00C157DB">
          <w:rPr>
            <w:rFonts w:ascii="Arial" w:hAnsi="Arial" w:cs="Arial"/>
            <w:szCs w:val="24"/>
          </w:rPr>
          <w:delText xml:space="preserve">El Prestatario y el Banco realizarán </w:delText>
        </w:r>
        <w:r w:rsidR="003763CD" w:rsidRPr="002576E6" w:rsidDel="00C157DB">
          <w:rPr>
            <w:rFonts w:ascii="Arial" w:hAnsi="Arial" w:cs="Arial"/>
            <w:szCs w:val="24"/>
          </w:rPr>
          <w:delText xml:space="preserve">al menos una </w:delText>
        </w:r>
        <w:r w:rsidRPr="002576E6" w:rsidDel="00C157DB">
          <w:rPr>
            <w:rFonts w:ascii="Arial" w:hAnsi="Arial" w:cs="Arial"/>
            <w:szCs w:val="24"/>
          </w:rPr>
          <w:delText>reuni</w:delText>
        </w:r>
        <w:r w:rsidR="003763CD" w:rsidRPr="002576E6" w:rsidDel="00C157DB">
          <w:rPr>
            <w:rFonts w:ascii="Arial" w:hAnsi="Arial" w:cs="Arial"/>
            <w:szCs w:val="24"/>
          </w:rPr>
          <w:delText>ó</w:delText>
        </w:r>
        <w:r w:rsidRPr="002576E6" w:rsidDel="00C157DB">
          <w:rPr>
            <w:rFonts w:ascii="Arial" w:hAnsi="Arial" w:cs="Arial"/>
            <w:szCs w:val="24"/>
          </w:rPr>
          <w:delText>n</w:delText>
        </w:r>
        <w:r w:rsidR="003763CD" w:rsidRPr="002576E6" w:rsidDel="00C157DB">
          <w:rPr>
            <w:rFonts w:ascii="Arial" w:hAnsi="Arial" w:cs="Arial"/>
            <w:szCs w:val="24"/>
          </w:rPr>
          <w:delText xml:space="preserve"> al año </w:delText>
        </w:r>
        <w:r w:rsidRPr="002576E6" w:rsidDel="00C157DB">
          <w:rPr>
            <w:rFonts w:ascii="Arial" w:hAnsi="Arial" w:cs="Arial"/>
            <w:szCs w:val="24"/>
          </w:rPr>
          <w:delText>de seguimiento del Programa. En dichas reuniones analizarán y evaluarán, entre otros aspectos, el progreso alcanzado en la ejecución del Programa de acuerdo con los indicadores y las metas de seguimiento establecidas en la matriz de resultados del mismo</w:delText>
        </w:r>
        <w:r w:rsidR="00804B83" w:rsidRPr="002576E6" w:rsidDel="00C157DB">
          <w:rPr>
            <w:rFonts w:ascii="Arial" w:hAnsi="Arial" w:cs="Arial"/>
            <w:szCs w:val="24"/>
          </w:rPr>
          <w:delText xml:space="preserve"> y el estado de ejecución del Programa</w:delText>
        </w:r>
        <w:r w:rsidRPr="002576E6" w:rsidDel="00C157DB">
          <w:rPr>
            <w:rFonts w:ascii="Arial" w:hAnsi="Arial" w:cs="Arial"/>
            <w:szCs w:val="24"/>
          </w:rPr>
          <w:delText>.</w:delText>
        </w:r>
        <w:r w:rsidR="00B31F56" w:rsidRPr="002576E6" w:rsidDel="00C157DB">
          <w:rPr>
            <w:rFonts w:ascii="Arial" w:hAnsi="Arial" w:cs="Arial"/>
            <w:szCs w:val="24"/>
          </w:rPr>
          <w:delText xml:space="preserve"> </w:delText>
        </w:r>
      </w:del>
    </w:p>
    <w:p w:rsidR="00C157DB" w:rsidRPr="002576E6" w:rsidRDefault="00874E93" w:rsidP="0008480D">
      <w:pPr>
        <w:pStyle w:val="Paragraph"/>
        <w:tabs>
          <w:tab w:val="num" w:pos="851"/>
        </w:tabs>
        <w:ind w:left="810" w:hanging="810"/>
        <w:rPr>
          <w:ins w:id="240" w:author="María Teresa Cuadra García" w:date="2015-09-07T19:40:00Z"/>
          <w:rFonts w:ascii="Arial" w:hAnsi="Arial" w:cs="Arial"/>
          <w:szCs w:val="24"/>
        </w:rPr>
      </w:pPr>
      <w:r w:rsidRPr="002576E6">
        <w:rPr>
          <w:rFonts w:ascii="Arial" w:hAnsi="Arial" w:cs="Arial"/>
          <w:szCs w:val="24"/>
        </w:rPr>
        <w:t xml:space="preserve">El seguimiento de </w:t>
      </w:r>
      <w:r w:rsidR="00D2368B" w:rsidRPr="002576E6">
        <w:rPr>
          <w:rFonts w:ascii="Arial" w:hAnsi="Arial" w:cs="Arial"/>
          <w:szCs w:val="24"/>
        </w:rPr>
        <w:t xml:space="preserve">la </w:t>
      </w:r>
      <w:r w:rsidRPr="002576E6">
        <w:rPr>
          <w:rFonts w:ascii="Arial" w:hAnsi="Arial" w:cs="Arial"/>
          <w:szCs w:val="24"/>
        </w:rPr>
        <w:t>ejecución se hará a través de</w:t>
      </w:r>
      <w:ins w:id="241" w:author="María Teresa Cuadra García" w:date="2015-09-07T19:40:00Z">
        <w:r w:rsidR="00C157DB" w:rsidRPr="002576E6">
          <w:rPr>
            <w:rFonts w:ascii="Arial" w:hAnsi="Arial" w:cs="Arial"/>
            <w:szCs w:val="24"/>
          </w:rPr>
          <w:t>:</w:t>
        </w:r>
      </w:ins>
    </w:p>
    <w:p w:rsidR="00FB19BE" w:rsidRPr="002576E6" w:rsidRDefault="00C157DB">
      <w:pPr>
        <w:pStyle w:val="subpar"/>
        <w:rPr>
          <w:ins w:id="242" w:author="María Teresa Cuadra García" w:date="2015-09-07T19:41:00Z"/>
          <w:rFonts w:ascii="Arial" w:hAnsi="Arial" w:cs="Arial"/>
          <w:rPrChange w:id="243" w:author="María Teresa Cuadra García" w:date="2015-09-07T19:43:00Z">
            <w:rPr>
              <w:ins w:id="244" w:author="María Teresa Cuadra García" w:date="2015-09-07T19:41:00Z"/>
            </w:rPr>
          </w:rPrChange>
        </w:rPr>
        <w:pPrChange w:id="245" w:author="María Teresa Cuadra García" w:date="2015-09-07T19:41:00Z">
          <w:pPr>
            <w:pStyle w:val="Paragraph"/>
            <w:tabs>
              <w:tab w:val="num" w:pos="851"/>
            </w:tabs>
            <w:ind w:left="810" w:hanging="810"/>
          </w:pPr>
        </w:pPrChange>
      </w:pPr>
      <w:ins w:id="246" w:author="María Teresa Cuadra García" w:date="2015-09-07T19:40:00Z">
        <w:r w:rsidRPr="002576E6">
          <w:rPr>
            <w:rFonts w:ascii="Arial" w:hAnsi="Arial" w:cs="Arial"/>
            <w:rPrChange w:id="247" w:author="María Teresa Cuadra García" w:date="2015-09-07T19:43:00Z">
              <w:rPr/>
            </w:rPrChange>
          </w:rPr>
          <w:t>Informes semestrales de progreso, que deberá considerar, entre otros, los siguientes aspectos: (i) el cumplimiento de las metas que se establecieron en el PEP según el cronograma de actividades definido para la realización de cada uno de sus componentes; (ii) los avances en la implementación de las actividades definidas en la Matriz de Resultados; (iii) monitoreo de las Operaciones Elegibles financiadas, su estado de ejecución y situación de la cartera del Programa; y (iv) problemas confrontados y las recomendaciones que sean necesarias, con el fin de asegurar el cumplimiento de los objetivos del Programa</w:t>
        </w:r>
      </w:ins>
      <w:del w:id="248" w:author="María Teresa Cuadra García" w:date="2015-09-07T19:40:00Z">
        <w:r w:rsidR="00874E93" w:rsidRPr="002576E6" w:rsidDel="00C157DB">
          <w:rPr>
            <w:rFonts w:ascii="Arial" w:hAnsi="Arial" w:cs="Arial"/>
            <w:rPrChange w:id="249" w:author="María Teresa Cuadra García" w:date="2015-09-07T19:43:00Z">
              <w:rPr/>
            </w:rPrChange>
          </w:rPr>
          <w:delText xml:space="preserve"> informes semestrales de progreso del ejecutor y presentados </w:delText>
        </w:r>
        <w:r w:rsidR="00620834" w:rsidRPr="002576E6" w:rsidDel="00C157DB">
          <w:rPr>
            <w:rFonts w:ascii="Arial" w:hAnsi="Arial" w:cs="Arial"/>
            <w:rPrChange w:id="250" w:author="María Teresa Cuadra García" w:date="2015-09-07T19:43:00Z">
              <w:rPr/>
            </w:rPrChange>
          </w:rPr>
          <w:delText xml:space="preserve">dentro de </w:delText>
        </w:r>
        <w:r w:rsidR="00874E93" w:rsidRPr="002576E6" w:rsidDel="00C157DB">
          <w:rPr>
            <w:rFonts w:ascii="Arial" w:hAnsi="Arial" w:cs="Arial"/>
            <w:rPrChange w:id="251" w:author="María Teresa Cuadra García" w:date="2015-09-07T19:43:00Z">
              <w:rPr/>
            </w:rPrChange>
          </w:rPr>
          <w:delText xml:space="preserve">los </w:delText>
        </w:r>
        <w:r w:rsidR="00D2368B" w:rsidRPr="002576E6" w:rsidDel="00C157DB">
          <w:rPr>
            <w:rFonts w:ascii="Arial" w:hAnsi="Arial" w:cs="Arial"/>
            <w:rPrChange w:id="252" w:author="María Teresa Cuadra García" w:date="2015-09-07T19:43:00Z">
              <w:rPr/>
            </w:rPrChange>
          </w:rPr>
          <w:delText>sesenta (</w:delText>
        </w:r>
        <w:r w:rsidR="00874E93" w:rsidRPr="002576E6" w:rsidDel="00C157DB">
          <w:rPr>
            <w:rFonts w:ascii="Arial" w:hAnsi="Arial" w:cs="Arial"/>
            <w:rPrChange w:id="253" w:author="María Teresa Cuadra García" w:date="2015-09-07T19:43:00Z">
              <w:rPr/>
            </w:rPrChange>
          </w:rPr>
          <w:delText>60</w:delText>
        </w:r>
        <w:r w:rsidR="00D2368B" w:rsidRPr="002576E6" w:rsidDel="00C157DB">
          <w:rPr>
            <w:rFonts w:ascii="Arial" w:hAnsi="Arial" w:cs="Arial"/>
            <w:rPrChange w:id="254" w:author="María Teresa Cuadra García" w:date="2015-09-07T19:43:00Z">
              <w:rPr/>
            </w:rPrChange>
          </w:rPr>
          <w:delText>)</w:delText>
        </w:r>
        <w:r w:rsidR="00874E93" w:rsidRPr="002576E6" w:rsidDel="00C157DB">
          <w:rPr>
            <w:rFonts w:ascii="Arial" w:hAnsi="Arial" w:cs="Arial"/>
            <w:rPrChange w:id="255" w:author="María Teresa Cuadra García" w:date="2015-09-07T19:43:00Z">
              <w:rPr/>
            </w:rPrChange>
          </w:rPr>
          <w:delText xml:space="preserve"> días siguientes a la finalización de cada semestre. Los informes tomarán como referencia la Matriz de Resultados</w:delText>
        </w:r>
        <w:r w:rsidR="00D90985" w:rsidRPr="002576E6" w:rsidDel="00C157DB">
          <w:rPr>
            <w:rFonts w:ascii="Arial" w:hAnsi="Arial" w:cs="Arial"/>
            <w:rPrChange w:id="256" w:author="María Teresa Cuadra García" w:date="2015-09-07T19:43:00Z">
              <w:rPr/>
            </w:rPrChange>
          </w:rPr>
          <w:delText xml:space="preserve"> (el Anexo </w:delText>
        </w:r>
        <w:r w:rsidR="000E079C" w:rsidRPr="002576E6" w:rsidDel="00C157DB">
          <w:rPr>
            <w:rFonts w:ascii="Arial" w:hAnsi="Arial" w:cs="Arial"/>
            <w:rPrChange w:id="257" w:author="María Teresa Cuadra García" w:date="2015-09-07T19:43:00Z">
              <w:rPr/>
            </w:rPrChange>
          </w:rPr>
          <w:delText>V</w:delText>
        </w:r>
        <w:r w:rsidR="00D90985" w:rsidRPr="002576E6" w:rsidDel="00C157DB">
          <w:rPr>
            <w:rFonts w:ascii="Arial" w:hAnsi="Arial" w:cs="Arial"/>
            <w:rPrChange w:id="258" w:author="María Teresa Cuadra García" w:date="2015-09-07T19:43:00Z">
              <w:rPr/>
            </w:rPrChange>
          </w:rPr>
          <w:delText xml:space="preserve"> presenta los indicadores de seguimiento del Programa)</w:delText>
        </w:r>
        <w:r w:rsidR="00AF688E" w:rsidRPr="002576E6" w:rsidDel="00C157DB">
          <w:rPr>
            <w:rFonts w:ascii="Arial" w:hAnsi="Arial" w:cs="Arial"/>
            <w:rPrChange w:id="259" w:author="María Teresa Cuadra García" w:date="2015-09-07T19:43:00Z">
              <w:rPr/>
            </w:rPrChange>
          </w:rPr>
          <w:delText xml:space="preserve">, el Plan de </w:delText>
        </w:r>
        <w:r w:rsidR="00A2159B" w:rsidRPr="002576E6" w:rsidDel="00C157DB">
          <w:rPr>
            <w:rFonts w:ascii="Arial" w:hAnsi="Arial" w:cs="Arial"/>
            <w:rPrChange w:id="260" w:author="María Teresa Cuadra García" w:date="2015-09-07T19:43:00Z">
              <w:rPr/>
            </w:rPrChange>
          </w:rPr>
          <w:delText xml:space="preserve">Monitoreo </w:delText>
        </w:r>
        <w:r w:rsidR="00AF688E" w:rsidRPr="002576E6" w:rsidDel="00C157DB">
          <w:rPr>
            <w:rFonts w:ascii="Arial" w:hAnsi="Arial" w:cs="Arial"/>
            <w:rPrChange w:id="261" w:author="María Teresa Cuadra García" w:date="2015-09-07T19:43:00Z">
              <w:rPr/>
            </w:rPrChange>
          </w:rPr>
          <w:delText xml:space="preserve">y Evaluación </w:delText>
        </w:r>
        <w:r w:rsidR="003763CD" w:rsidRPr="002576E6" w:rsidDel="00C157DB">
          <w:rPr>
            <w:rFonts w:ascii="Arial" w:hAnsi="Arial" w:cs="Arial"/>
            <w:rPrChange w:id="262" w:author="María Teresa Cuadra García" w:date="2015-09-07T19:43:00Z">
              <w:rPr/>
            </w:rPrChange>
          </w:rPr>
          <w:delText xml:space="preserve">(Anexo </w:delText>
        </w:r>
        <w:r w:rsidR="00A2159B" w:rsidRPr="002576E6" w:rsidDel="00C157DB">
          <w:rPr>
            <w:rFonts w:ascii="Arial" w:hAnsi="Arial" w:cs="Arial"/>
            <w:rPrChange w:id="263" w:author="María Teresa Cuadra García" w:date="2015-09-07T19:43:00Z">
              <w:rPr/>
            </w:rPrChange>
          </w:rPr>
          <w:delText>VI</w:delText>
        </w:r>
        <w:r w:rsidR="003763CD" w:rsidRPr="002576E6" w:rsidDel="00C157DB">
          <w:rPr>
            <w:rFonts w:ascii="Arial" w:hAnsi="Arial" w:cs="Arial"/>
            <w:rPrChange w:id="264" w:author="María Teresa Cuadra García" w:date="2015-09-07T19:43:00Z">
              <w:rPr/>
            </w:rPrChange>
          </w:rPr>
          <w:delText>)</w:delText>
        </w:r>
        <w:r w:rsidR="00AF688E" w:rsidRPr="002576E6" w:rsidDel="00C157DB">
          <w:rPr>
            <w:rFonts w:ascii="Arial" w:hAnsi="Arial" w:cs="Arial"/>
            <w:rPrChange w:id="265" w:author="María Teresa Cuadra García" w:date="2015-09-07T19:43:00Z">
              <w:rPr/>
            </w:rPrChange>
          </w:rPr>
          <w:delText>,</w:delText>
        </w:r>
        <w:r w:rsidR="004E5B4A" w:rsidRPr="002576E6" w:rsidDel="00C157DB">
          <w:rPr>
            <w:rFonts w:ascii="Arial" w:hAnsi="Arial" w:cs="Arial"/>
            <w:rPrChange w:id="266" w:author="María Teresa Cuadra García" w:date="2015-09-07T19:43:00Z">
              <w:rPr/>
            </w:rPrChange>
          </w:rPr>
          <w:delText xml:space="preserve"> la información sobre desempeño socio-ambiental estipulada en la Sección </w:delText>
        </w:r>
        <w:r w:rsidR="00040ED4" w:rsidRPr="002576E6" w:rsidDel="00C157DB">
          <w:rPr>
            <w:rFonts w:ascii="Arial" w:hAnsi="Arial" w:cs="Arial"/>
            <w:rPrChange w:id="267" w:author="María Teresa Cuadra García" w:date="2015-09-07T19:43:00Z">
              <w:rPr/>
            </w:rPrChange>
          </w:rPr>
          <w:delText>X</w:delText>
        </w:r>
        <w:r w:rsidR="004E5B4A" w:rsidRPr="002576E6" w:rsidDel="00C157DB">
          <w:rPr>
            <w:rFonts w:ascii="Arial" w:hAnsi="Arial" w:cs="Arial"/>
            <w:rPrChange w:id="268" w:author="María Teresa Cuadra García" w:date="2015-09-07T19:43:00Z">
              <w:rPr/>
            </w:rPrChange>
          </w:rPr>
          <w:delText xml:space="preserve"> del presente ROP,</w:delText>
        </w:r>
        <w:r w:rsidR="00BC4B79" w:rsidRPr="002576E6" w:rsidDel="00C157DB">
          <w:rPr>
            <w:rFonts w:ascii="Arial" w:hAnsi="Arial" w:cs="Arial"/>
            <w:rPrChange w:id="269" w:author="María Teresa Cuadra García" w:date="2015-09-07T19:43:00Z">
              <w:rPr/>
            </w:rPrChange>
          </w:rPr>
          <w:delText xml:space="preserve"> </w:delText>
        </w:r>
        <w:r w:rsidR="00874E93" w:rsidRPr="002576E6" w:rsidDel="00C157DB">
          <w:rPr>
            <w:rFonts w:ascii="Arial" w:hAnsi="Arial" w:cs="Arial"/>
            <w:rPrChange w:id="270" w:author="María Teresa Cuadra García" w:date="2015-09-07T19:43:00Z">
              <w:rPr/>
            </w:rPrChange>
          </w:rPr>
          <w:delText>y los informes de avance financiero indicados en las Normas Generales.</w:delText>
        </w:r>
        <w:r w:rsidR="00AF688E" w:rsidRPr="002576E6" w:rsidDel="00C157DB">
          <w:rPr>
            <w:rFonts w:ascii="Arial" w:hAnsi="Arial" w:cs="Arial"/>
            <w:rPrChange w:id="271" w:author="María Teresa Cuadra García" w:date="2015-09-07T19:43:00Z">
              <w:rPr/>
            </w:rPrChange>
          </w:rPr>
          <w:delText xml:space="preserve"> Sobre la base de las conclusiones de dichos informes, </w:delText>
        </w:r>
        <w:r w:rsidR="006C4461" w:rsidRPr="002576E6" w:rsidDel="00C157DB">
          <w:rPr>
            <w:rFonts w:ascii="Arial" w:hAnsi="Arial" w:cs="Arial"/>
            <w:rPrChange w:id="272" w:author="María Teresa Cuadra García" w:date="2015-09-07T19:43:00Z">
              <w:rPr/>
            </w:rPrChange>
          </w:rPr>
          <w:delText>FND</w:delText>
        </w:r>
        <w:r w:rsidR="00AF688E" w:rsidRPr="002576E6" w:rsidDel="00C157DB">
          <w:rPr>
            <w:rFonts w:ascii="Arial" w:hAnsi="Arial" w:cs="Arial"/>
            <w:rPrChange w:id="273" w:author="María Teresa Cuadra García" w:date="2015-09-07T19:43:00Z">
              <w:rPr/>
            </w:rPrChange>
          </w:rPr>
          <w:delText xml:space="preserve"> y el Banco podrían acordar introducir </w:delText>
        </w:r>
        <w:r w:rsidR="00A51121" w:rsidRPr="002576E6" w:rsidDel="00C157DB">
          <w:rPr>
            <w:rFonts w:ascii="Arial" w:hAnsi="Arial" w:cs="Arial"/>
            <w:rPrChange w:id="274" w:author="María Teresa Cuadra García" w:date="2015-09-07T19:43:00Z">
              <w:rPr/>
            </w:rPrChange>
          </w:rPr>
          <w:delText>medidas de ajuste al Programa</w:delText>
        </w:r>
      </w:del>
      <w:r w:rsidR="00A51121" w:rsidRPr="002576E6">
        <w:rPr>
          <w:rFonts w:ascii="Arial" w:hAnsi="Arial" w:cs="Arial"/>
          <w:rPrChange w:id="275" w:author="María Teresa Cuadra García" w:date="2015-09-07T19:43:00Z">
            <w:rPr/>
          </w:rPrChange>
        </w:rPr>
        <w:t>.</w:t>
      </w:r>
    </w:p>
    <w:p w:rsidR="00C157DB" w:rsidRPr="00CE242D" w:rsidDel="00C157DB" w:rsidRDefault="00C157DB">
      <w:pPr>
        <w:pStyle w:val="subpar"/>
        <w:rPr>
          <w:del w:id="276" w:author="María Teresa Cuadra García" w:date="2015-09-07T19:41:00Z"/>
          <w:rFonts w:ascii="Arial" w:hAnsi="Arial" w:cs="Arial"/>
        </w:rPr>
        <w:pPrChange w:id="277" w:author="María Teresa Cuadra García" w:date="2015-09-07T19:41:00Z">
          <w:pPr>
            <w:pStyle w:val="Paragraph"/>
          </w:pPr>
        </w:pPrChange>
      </w:pPr>
      <w:ins w:id="278" w:author="María Teresa Cuadra García" w:date="2015-09-07T19:41:00Z">
        <w:r w:rsidRPr="002576E6">
          <w:rPr>
            <w:rFonts w:ascii="Arial" w:hAnsi="Arial" w:cs="Arial"/>
          </w:rPr>
          <w:t xml:space="preserve">Un informe final cuando haya transcurrido el Período Original de Desembolso o cuando se haya desembolsado el 90% de los recursos del Préstamo, </w:t>
        </w:r>
        <w:r w:rsidRPr="00061568">
          <w:rPr>
            <w:rFonts w:ascii="Arial" w:hAnsi="Arial" w:cs="Arial"/>
          </w:rPr>
          <w:t>lo que ocurra primero, que determine comente sobe el alcance de los objetivos y resultados esperados; y</w:t>
        </w:r>
      </w:ins>
    </w:p>
    <w:p w:rsidR="00C157DB" w:rsidRPr="002576E6" w:rsidRDefault="00C157DB">
      <w:pPr>
        <w:pStyle w:val="subpar"/>
        <w:rPr>
          <w:ins w:id="279" w:author="María Teresa Cuadra García" w:date="2015-09-07T19:41:00Z"/>
          <w:rFonts w:ascii="Arial" w:hAnsi="Arial" w:cs="Arial"/>
        </w:rPr>
        <w:pPrChange w:id="280" w:author="María Teresa Cuadra García" w:date="2015-09-07T19:41:00Z">
          <w:pPr>
            <w:pStyle w:val="Paragraph"/>
            <w:tabs>
              <w:tab w:val="num" w:pos="851"/>
            </w:tabs>
            <w:ind w:left="810" w:hanging="810"/>
          </w:pPr>
        </w:pPrChange>
      </w:pPr>
    </w:p>
    <w:p w:rsidR="00C157DB" w:rsidRPr="002576E6" w:rsidRDefault="00C157DB" w:rsidP="002576E6">
      <w:pPr>
        <w:pStyle w:val="subpar"/>
        <w:rPr>
          <w:ins w:id="281" w:author="María Teresa Cuadra García" w:date="2015-09-07T19:39:00Z"/>
          <w:rFonts w:ascii="Arial" w:hAnsi="Arial" w:cs="Arial"/>
        </w:rPr>
      </w:pPr>
      <w:ins w:id="282" w:author="María Teresa Cuadra García" w:date="2015-09-07T19:41:00Z">
        <w:r w:rsidRPr="002576E6">
          <w:rPr>
            <w:rFonts w:ascii="Arial" w:hAnsi="Arial" w:cs="Arial"/>
          </w:rPr>
          <w:t>Una evaluación de impacto según se describe en el Plan de Monitoreo y Evaluación, que consiste en utilizar un método de regresión discontinua para evaluar los primeros dos programas de la CCLIP.</w:t>
        </w:r>
      </w:ins>
    </w:p>
    <w:p w:rsidR="004D3F62" w:rsidRPr="002576E6" w:rsidDel="002576E6" w:rsidRDefault="00874E93" w:rsidP="003763CD">
      <w:pPr>
        <w:pStyle w:val="Paragraph"/>
        <w:tabs>
          <w:tab w:val="num" w:pos="851"/>
        </w:tabs>
        <w:ind w:left="810" w:hanging="810"/>
        <w:rPr>
          <w:del w:id="283" w:author="María Teresa Cuadra García" w:date="2015-09-07T19:42:00Z"/>
          <w:rFonts w:ascii="Arial" w:hAnsi="Arial" w:cs="Arial"/>
          <w:szCs w:val="24"/>
        </w:rPr>
      </w:pPr>
      <w:del w:id="284" w:author="María Teresa Cuadra García" w:date="2015-09-07T19:42:00Z">
        <w:r w:rsidRPr="002576E6" w:rsidDel="002576E6">
          <w:rPr>
            <w:rFonts w:ascii="Arial" w:hAnsi="Arial" w:cs="Arial"/>
            <w:szCs w:val="24"/>
          </w:rPr>
          <w:delText>El Prestatario se compromete a realizar un</w:delText>
        </w:r>
        <w:r w:rsidR="00804B83" w:rsidRPr="002576E6" w:rsidDel="002576E6">
          <w:rPr>
            <w:rFonts w:ascii="Arial" w:hAnsi="Arial" w:cs="Arial"/>
            <w:szCs w:val="24"/>
          </w:rPr>
          <w:delText xml:space="preserve"> </w:delText>
        </w:r>
        <w:r w:rsidR="00804B83" w:rsidRPr="002576E6" w:rsidDel="002576E6">
          <w:rPr>
            <w:rFonts w:ascii="Arial" w:hAnsi="Arial" w:cs="Arial"/>
            <w:szCs w:val="24"/>
            <w:lang w:val="es-ES"/>
          </w:rPr>
          <w:delText xml:space="preserve">Informe de </w:delText>
        </w:r>
        <w:r w:rsidR="00A51121" w:rsidRPr="002576E6" w:rsidDel="002576E6">
          <w:rPr>
            <w:rFonts w:ascii="Arial" w:hAnsi="Arial" w:cs="Arial"/>
            <w:szCs w:val="24"/>
            <w:lang w:val="es-ES"/>
          </w:rPr>
          <w:delText>Final</w:delText>
        </w:r>
        <w:r w:rsidR="00804B83" w:rsidRPr="002576E6" w:rsidDel="002576E6">
          <w:rPr>
            <w:rFonts w:ascii="Arial" w:hAnsi="Arial" w:cs="Arial"/>
            <w:szCs w:val="24"/>
            <w:lang w:val="es-ES"/>
          </w:rPr>
          <w:delText xml:space="preserve"> del Proyecto</w:delText>
        </w:r>
        <w:r w:rsidR="00804B83" w:rsidRPr="002576E6" w:rsidDel="002576E6">
          <w:rPr>
            <w:rFonts w:ascii="Arial" w:hAnsi="Arial" w:cs="Arial"/>
            <w:szCs w:val="24"/>
          </w:rPr>
          <w:delText xml:space="preserve"> </w:delText>
        </w:r>
        <w:r w:rsidRPr="00184077" w:rsidDel="002576E6">
          <w:rPr>
            <w:rFonts w:ascii="Arial" w:hAnsi="Arial" w:cs="Arial"/>
            <w:szCs w:val="24"/>
          </w:rPr>
          <w:delText>que tendrá como bas</w:delText>
        </w:r>
        <w:r w:rsidR="00A51121" w:rsidRPr="00184077" w:rsidDel="002576E6">
          <w:rPr>
            <w:rFonts w:ascii="Arial" w:hAnsi="Arial" w:cs="Arial"/>
            <w:szCs w:val="24"/>
          </w:rPr>
          <w:delText xml:space="preserve">e el alcance de los objetivos, </w:delText>
        </w:r>
        <w:r w:rsidRPr="00D41537" w:rsidDel="002576E6">
          <w:rPr>
            <w:rFonts w:ascii="Arial" w:hAnsi="Arial" w:cs="Arial"/>
            <w:szCs w:val="24"/>
          </w:rPr>
          <w:delText>resultados esperados</w:delText>
        </w:r>
        <w:r w:rsidR="000E079C" w:rsidRPr="00D41537" w:rsidDel="002576E6">
          <w:rPr>
            <w:rFonts w:ascii="Arial" w:hAnsi="Arial" w:cs="Arial"/>
            <w:szCs w:val="24"/>
          </w:rPr>
          <w:delText xml:space="preserve"> y </w:delText>
        </w:r>
        <w:r w:rsidR="002B0E02" w:rsidRPr="00D41537" w:rsidDel="002576E6">
          <w:rPr>
            <w:rFonts w:ascii="Arial" w:hAnsi="Arial" w:cs="Arial"/>
            <w:szCs w:val="24"/>
          </w:rPr>
          <w:delText>el desempeño socio-ambiental</w:delText>
        </w:r>
        <w:r w:rsidRPr="002576E6" w:rsidDel="002576E6">
          <w:rPr>
            <w:rFonts w:ascii="Arial" w:hAnsi="Arial" w:cs="Arial"/>
            <w:szCs w:val="24"/>
          </w:rPr>
          <w:delText xml:space="preserve">. </w:delText>
        </w:r>
        <w:r w:rsidR="003763CD" w:rsidRPr="002576E6" w:rsidDel="002576E6">
          <w:rPr>
            <w:rFonts w:ascii="Arial" w:hAnsi="Arial" w:cs="Arial"/>
            <w:szCs w:val="24"/>
          </w:rPr>
          <w:delText xml:space="preserve">En este sentido, </w:delText>
        </w:r>
        <w:r w:rsidR="00D803F6" w:rsidRPr="002576E6" w:rsidDel="002576E6">
          <w:rPr>
            <w:rFonts w:ascii="Arial" w:hAnsi="Arial" w:cs="Arial"/>
            <w:szCs w:val="24"/>
          </w:rPr>
          <w:delText>FND</w:delText>
        </w:r>
        <w:r w:rsidRPr="002576E6" w:rsidDel="002576E6">
          <w:rPr>
            <w:rFonts w:ascii="Arial" w:hAnsi="Arial" w:cs="Arial"/>
            <w:szCs w:val="24"/>
          </w:rPr>
          <w:delText xml:space="preserve"> recopilará, almacenará y mantendrá consigo toda la información, indicadores y parámetros necesarios para la elaboración del Informe de Terminación de Proyecto</w:delText>
        </w:r>
        <w:r w:rsidR="003763CD" w:rsidRPr="002576E6" w:rsidDel="002576E6">
          <w:rPr>
            <w:rFonts w:ascii="Arial" w:hAnsi="Arial" w:cs="Arial"/>
            <w:szCs w:val="24"/>
          </w:rPr>
          <w:delText>,</w:delText>
        </w:r>
        <w:r w:rsidR="003763CD" w:rsidRPr="002576E6" w:rsidDel="002576E6">
          <w:rPr>
            <w:rFonts w:ascii="Arial" w:hAnsi="Arial" w:cs="Arial"/>
          </w:rPr>
          <w:delText xml:space="preserve"> </w:delText>
        </w:r>
        <w:r w:rsidR="003763CD" w:rsidRPr="002576E6" w:rsidDel="002576E6">
          <w:rPr>
            <w:rFonts w:ascii="Arial" w:hAnsi="Arial" w:cs="Arial"/>
            <w:szCs w:val="24"/>
          </w:rPr>
          <w:delText>el cual se llevará a cabo 6 meses después del período de desembolso</w:delText>
        </w:r>
        <w:r w:rsidR="00244075" w:rsidRPr="002576E6" w:rsidDel="002576E6">
          <w:rPr>
            <w:rFonts w:ascii="Arial" w:hAnsi="Arial" w:cs="Arial"/>
            <w:szCs w:val="24"/>
          </w:rPr>
          <w:delText>.</w:delText>
        </w:r>
        <w:r w:rsidR="00B31F56" w:rsidRPr="002576E6" w:rsidDel="002576E6">
          <w:rPr>
            <w:rFonts w:ascii="Arial" w:hAnsi="Arial" w:cs="Arial"/>
            <w:szCs w:val="24"/>
          </w:rPr>
          <w:delText xml:space="preserve"> </w:delText>
        </w:r>
      </w:del>
    </w:p>
    <w:p w:rsidR="006E78FC" w:rsidRPr="002576E6" w:rsidDel="002576E6" w:rsidRDefault="00874E93" w:rsidP="0008480D">
      <w:pPr>
        <w:pStyle w:val="Paragraph"/>
        <w:tabs>
          <w:tab w:val="num" w:pos="851"/>
        </w:tabs>
        <w:ind w:left="810" w:hanging="810"/>
        <w:rPr>
          <w:del w:id="285" w:author="María Teresa Cuadra García" w:date="2015-09-07T19:42:00Z"/>
          <w:rFonts w:ascii="Arial" w:hAnsi="Arial" w:cs="Arial"/>
          <w:szCs w:val="24"/>
        </w:rPr>
      </w:pPr>
      <w:del w:id="286" w:author="María Teresa Cuadra García" w:date="2015-09-07T19:42:00Z">
        <w:r w:rsidRPr="002576E6" w:rsidDel="002576E6">
          <w:rPr>
            <w:rFonts w:ascii="Arial" w:hAnsi="Arial" w:cs="Arial"/>
            <w:szCs w:val="24"/>
          </w:rPr>
          <w:delText xml:space="preserve">Adicionalmente </w:delText>
        </w:r>
        <w:r w:rsidRPr="002576E6" w:rsidDel="002576E6">
          <w:rPr>
            <w:rFonts w:ascii="Arial" w:eastAsia="Batang" w:hAnsi="Arial" w:cs="Arial"/>
            <w:bCs/>
            <w:szCs w:val="24"/>
            <w:lang w:val="es-ES"/>
          </w:rPr>
          <w:delText xml:space="preserve">se realizará una evaluación de impacto, conforme </w:delText>
        </w:r>
        <w:r w:rsidR="00567D2B" w:rsidRPr="002576E6" w:rsidDel="002576E6">
          <w:rPr>
            <w:rFonts w:ascii="Arial" w:eastAsia="Batang" w:hAnsi="Arial" w:cs="Arial"/>
            <w:bCs/>
            <w:szCs w:val="24"/>
            <w:lang w:val="es-ES"/>
          </w:rPr>
          <w:delText>lo establecido en el Plan de Monitoreo y Evaluación</w:delText>
        </w:r>
        <w:r w:rsidRPr="00184077" w:rsidDel="002576E6">
          <w:rPr>
            <w:rFonts w:ascii="Arial" w:eastAsia="Batang" w:hAnsi="Arial" w:cs="Arial"/>
            <w:bCs/>
            <w:szCs w:val="24"/>
            <w:lang w:val="es-ES"/>
          </w:rPr>
          <w:delText xml:space="preserve">. </w:delText>
        </w:r>
        <w:r w:rsidR="00D56D27" w:rsidRPr="00184077" w:rsidDel="002576E6">
          <w:rPr>
            <w:rFonts w:ascii="Arial" w:eastAsia="Batang" w:hAnsi="Arial" w:cs="Arial"/>
            <w:bCs/>
            <w:szCs w:val="24"/>
            <w:lang w:val="es-ES"/>
          </w:rPr>
          <w:delText>Para</w:delText>
        </w:r>
        <w:r w:rsidR="00D56D27" w:rsidRPr="00D41537" w:rsidDel="002576E6">
          <w:rPr>
            <w:rFonts w:ascii="Arial" w:eastAsia="Batang" w:hAnsi="Arial" w:cs="Arial"/>
            <w:bCs/>
            <w:szCs w:val="24"/>
            <w:lang w:val="es-ES"/>
          </w:rPr>
          <w:delText xml:space="preserve"> ello, </w:delText>
        </w:r>
        <w:r w:rsidR="00D803F6" w:rsidRPr="00D41537" w:rsidDel="002576E6">
          <w:rPr>
            <w:rFonts w:ascii="Arial" w:eastAsia="Batang" w:hAnsi="Arial" w:cs="Arial"/>
            <w:bCs/>
            <w:szCs w:val="24"/>
            <w:lang w:val="es-ES"/>
          </w:rPr>
          <w:delText>FND</w:delText>
        </w:r>
        <w:r w:rsidRPr="00D41537" w:rsidDel="002576E6">
          <w:rPr>
            <w:rFonts w:ascii="Arial" w:eastAsia="Batang" w:hAnsi="Arial" w:cs="Arial"/>
            <w:bCs/>
            <w:szCs w:val="24"/>
            <w:lang w:val="es-ES"/>
          </w:rPr>
          <w:delText xml:space="preserve"> se encargará </w:delText>
        </w:r>
        <w:r w:rsidR="00567D2B" w:rsidRPr="002576E6" w:rsidDel="002576E6">
          <w:rPr>
            <w:rFonts w:ascii="Arial" w:eastAsia="Batang" w:hAnsi="Arial" w:cs="Arial"/>
            <w:bCs/>
            <w:szCs w:val="24"/>
            <w:lang w:val="es-ES"/>
          </w:rPr>
          <w:delText xml:space="preserve">de la recopilación de información sobre los beneficiarios del </w:delText>
        </w:r>
        <w:r w:rsidR="00097850" w:rsidRPr="002576E6" w:rsidDel="002576E6">
          <w:rPr>
            <w:rFonts w:ascii="Arial" w:eastAsia="Batang" w:hAnsi="Arial" w:cs="Arial"/>
            <w:bCs/>
            <w:szCs w:val="24"/>
            <w:lang w:val="es-ES"/>
          </w:rPr>
          <w:delText>P</w:delText>
        </w:r>
        <w:r w:rsidR="00567D2B" w:rsidRPr="002576E6" w:rsidDel="002576E6">
          <w:rPr>
            <w:rFonts w:ascii="Arial" w:eastAsia="Batang" w:hAnsi="Arial" w:cs="Arial"/>
            <w:bCs/>
            <w:szCs w:val="24"/>
            <w:lang w:val="es-ES"/>
          </w:rPr>
          <w:delText>rograma</w:delText>
        </w:r>
        <w:r w:rsidR="00D56D27" w:rsidRPr="002576E6" w:rsidDel="002576E6">
          <w:rPr>
            <w:rFonts w:ascii="Arial" w:eastAsia="Batang" w:hAnsi="Arial" w:cs="Arial"/>
            <w:bCs/>
            <w:szCs w:val="24"/>
            <w:lang w:val="es-ES"/>
          </w:rPr>
          <w:delText xml:space="preserve">, mediante una encuesta, </w:delText>
        </w:r>
        <w:r w:rsidR="00567D2B" w:rsidRPr="002576E6" w:rsidDel="002576E6">
          <w:rPr>
            <w:rFonts w:ascii="Arial" w:eastAsia="Batang" w:hAnsi="Arial" w:cs="Arial"/>
            <w:bCs/>
            <w:szCs w:val="24"/>
            <w:lang w:val="es-ES"/>
          </w:rPr>
          <w:delText xml:space="preserve"> al principio del mismo y </w:delText>
        </w:r>
        <w:r w:rsidR="00D56D27" w:rsidRPr="002576E6" w:rsidDel="002576E6">
          <w:rPr>
            <w:rFonts w:ascii="Arial" w:eastAsia="Batang" w:hAnsi="Arial" w:cs="Arial"/>
            <w:bCs/>
            <w:szCs w:val="24"/>
            <w:lang w:val="es-ES"/>
          </w:rPr>
          <w:delText xml:space="preserve">al cabo de </w:delText>
        </w:r>
        <w:r w:rsidR="00567D2B" w:rsidRPr="002576E6" w:rsidDel="002576E6">
          <w:rPr>
            <w:rFonts w:ascii="Arial" w:eastAsia="Batang" w:hAnsi="Arial" w:cs="Arial"/>
            <w:bCs/>
            <w:szCs w:val="24"/>
            <w:lang w:val="es-ES"/>
          </w:rPr>
          <w:delText>dos años</w:delText>
        </w:r>
        <w:r w:rsidR="00CC204C" w:rsidRPr="002576E6" w:rsidDel="002576E6">
          <w:rPr>
            <w:rFonts w:ascii="Arial" w:hAnsi="Arial" w:cs="Arial"/>
            <w:szCs w:val="24"/>
          </w:rPr>
          <w:delText>.</w:delText>
        </w:r>
      </w:del>
    </w:p>
    <w:p w:rsidR="009A4EB1" w:rsidRPr="002576E6" w:rsidRDefault="009A4EB1" w:rsidP="009A4EB1">
      <w:pPr>
        <w:pStyle w:val="Chapter"/>
        <w:rPr>
          <w:rFonts w:ascii="Arial" w:hAnsi="Arial" w:cs="Arial"/>
          <w:szCs w:val="24"/>
        </w:rPr>
      </w:pPr>
      <w:bookmarkStart w:id="287" w:name="_Toc301194020"/>
      <w:bookmarkStart w:id="288" w:name="_Toc404335503"/>
      <w:r w:rsidRPr="002576E6">
        <w:rPr>
          <w:rFonts w:ascii="Arial" w:hAnsi="Arial" w:cs="Arial"/>
          <w:szCs w:val="24"/>
        </w:rPr>
        <w:t>Estructura Operativa-Administrativa del programa</w:t>
      </w:r>
      <w:bookmarkEnd w:id="287"/>
      <w:bookmarkEnd w:id="288"/>
    </w:p>
    <w:p w:rsidR="00D45800" w:rsidRPr="002576E6" w:rsidRDefault="00D45800" w:rsidP="0008480D">
      <w:pPr>
        <w:pStyle w:val="Paragraph"/>
        <w:tabs>
          <w:tab w:val="num" w:pos="851"/>
        </w:tabs>
        <w:ind w:left="810" w:hanging="810"/>
        <w:rPr>
          <w:rFonts w:ascii="Arial" w:hAnsi="Arial" w:cs="Arial"/>
          <w:szCs w:val="24"/>
        </w:rPr>
      </w:pPr>
      <w:r w:rsidRPr="002576E6">
        <w:rPr>
          <w:rFonts w:ascii="Arial" w:hAnsi="Arial" w:cs="Arial"/>
          <w:szCs w:val="24"/>
        </w:rPr>
        <w:t xml:space="preserve">La UE será la Dirección General Adjunta de </w:t>
      </w:r>
      <w:r w:rsidR="002913B4" w:rsidRPr="002576E6">
        <w:rPr>
          <w:rFonts w:ascii="Arial" w:hAnsi="Arial" w:cs="Arial"/>
          <w:szCs w:val="24"/>
        </w:rPr>
        <w:t>Promoción de Negocios y Coordinaci</w:t>
      </w:r>
      <w:r w:rsidR="00403D96" w:rsidRPr="002576E6">
        <w:rPr>
          <w:rFonts w:ascii="Arial" w:hAnsi="Arial" w:cs="Arial"/>
          <w:szCs w:val="24"/>
        </w:rPr>
        <w:t>ón</w:t>
      </w:r>
      <w:r w:rsidR="002913B4" w:rsidRPr="002576E6">
        <w:rPr>
          <w:rFonts w:ascii="Arial" w:hAnsi="Arial" w:cs="Arial"/>
          <w:szCs w:val="24"/>
        </w:rPr>
        <w:t xml:space="preserve"> Regional</w:t>
      </w:r>
      <w:r w:rsidR="00AD03CA" w:rsidRPr="002576E6">
        <w:rPr>
          <w:rFonts w:ascii="Arial" w:hAnsi="Arial" w:cs="Arial"/>
          <w:szCs w:val="24"/>
        </w:rPr>
        <w:t xml:space="preserve"> </w:t>
      </w:r>
      <w:r w:rsidRPr="002576E6">
        <w:rPr>
          <w:rFonts w:ascii="Arial" w:hAnsi="Arial" w:cs="Arial"/>
          <w:szCs w:val="24"/>
        </w:rPr>
        <w:t>(</w:t>
      </w:r>
      <w:r w:rsidR="002913B4" w:rsidRPr="002576E6">
        <w:rPr>
          <w:rFonts w:ascii="Arial" w:hAnsi="Arial" w:cs="Arial"/>
          <w:szCs w:val="24"/>
        </w:rPr>
        <w:t>DGAPNCR</w:t>
      </w:r>
      <w:r w:rsidRPr="002576E6">
        <w:rPr>
          <w:rFonts w:ascii="Arial" w:hAnsi="Arial" w:cs="Arial"/>
          <w:szCs w:val="24"/>
        </w:rPr>
        <w:t xml:space="preserve">). </w:t>
      </w:r>
      <w:r w:rsidR="00630B0D" w:rsidRPr="002576E6">
        <w:rPr>
          <w:rFonts w:ascii="Arial" w:hAnsi="Arial" w:cs="Arial"/>
          <w:szCs w:val="24"/>
        </w:rPr>
        <w:t>La</w:t>
      </w:r>
      <w:r w:rsidRPr="002576E6">
        <w:rPr>
          <w:rFonts w:ascii="Arial" w:hAnsi="Arial" w:cs="Arial"/>
          <w:szCs w:val="24"/>
        </w:rPr>
        <w:t xml:space="preserve"> Dirección </w:t>
      </w:r>
      <w:r w:rsidR="00630B0D" w:rsidRPr="002576E6">
        <w:rPr>
          <w:rFonts w:ascii="Arial" w:hAnsi="Arial" w:cs="Arial"/>
          <w:szCs w:val="24"/>
        </w:rPr>
        <w:t>Ejecutiva de Programas y Productos (DEPP)</w:t>
      </w:r>
      <w:r w:rsidRPr="002576E6">
        <w:rPr>
          <w:rFonts w:ascii="Arial" w:hAnsi="Arial" w:cs="Arial"/>
          <w:szCs w:val="24"/>
        </w:rPr>
        <w:t xml:space="preserve"> </w:t>
      </w:r>
      <w:r w:rsidR="00630B0D" w:rsidRPr="002576E6">
        <w:rPr>
          <w:rFonts w:ascii="Arial" w:hAnsi="Arial" w:cs="Arial"/>
          <w:szCs w:val="24"/>
        </w:rPr>
        <w:t>fungirá como el área encargada de</w:t>
      </w:r>
      <w:r w:rsidRPr="002576E6">
        <w:rPr>
          <w:rFonts w:ascii="Arial" w:hAnsi="Arial" w:cs="Arial"/>
          <w:szCs w:val="24"/>
        </w:rPr>
        <w:t xml:space="preserve"> coordinar las áreas técnicas que participan en la implementación y operación. Las funciones y responsabilidades de la UE son:</w:t>
      </w:r>
    </w:p>
    <w:p w:rsidR="00D45800" w:rsidRPr="002576E6" w:rsidRDefault="00D45800" w:rsidP="00D45800">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Asegurar la adecuada participación de las diversas áreas involucradas en la ejecución del Programa,</w:t>
      </w:r>
    </w:p>
    <w:p w:rsidR="00D45800" w:rsidRPr="002576E6" w:rsidRDefault="00D45800" w:rsidP="00D45800">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Cumplir puntualmente cada una de las obligaciones establecidas en el Contrato y sus Anexos.</w:t>
      </w:r>
    </w:p>
    <w:p w:rsidR="006B7C31" w:rsidRPr="002576E6" w:rsidRDefault="006B7C31" w:rsidP="006B7C31">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 xml:space="preserve">Realizar la gestión socio-ambiental del </w:t>
      </w:r>
      <w:r w:rsidR="00097850" w:rsidRPr="002576E6">
        <w:rPr>
          <w:rFonts w:ascii="Arial" w:hAnsi="Arial" w:cs="Arial"/>
          <w:sz w:val="24"/>
          <w:szCs w:val="24"/>
        </w:rPr>
        <w:t>P</w:t>
      </w:r>
      <w:r w:rsidRPr="002576E6">
        <w:rPr>
          <w:rFonts w:ascii="Arial" w:hAnsi="Arial" w:cs="Arial"/>
          <w:sz w:val="24"/>
          <w:szCs w:val="24"/>
        </w:rPr>
        <w:t xml:space="preserve">rograma según los criterios estipulados en la Sección </w:t>
      </w:r>
      <w:r w:rsidR="00040ED4" w:rsidRPr="002576E6">
        <w:rPr>
          <w:rFonts w:ascii="Arial" w:hAnsi="Arial" w:cs="Arial"/>
          <w:sz w:val="24"/>
          <w:szCs w:val="24"/>
        </w:rPr>
        <w:t>X</w:t>
      </w:r>
      <w:r w:rsidRPr="002576E6">
        <w:rPr>
          <w:rFonts w:ascii="Arial" w:hAnsi="Arial" w:cs="Arial"/>
          <w:sz w:val="24"/>
          <w:szCs w:val="24"/>
        </w:rPr>
        <w:t xml:space="preserve"> del presente ROP.</w:t>
      </w:r>
    </w:p>
    <w:p w:rsidR="00D45800" w:rsidRPr="002576E6" w:rsidRDefault="00D45800" w:rsidP="00D45800">
      <w:pPr>
        <w:pStyle w:val="CuerpoA"/>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Cs w:val="24"/>
        </w:rPr>
      </w:pPr>
      <w:r w:rsidRPr="002576E6">
        <w:rPr>
          <w:rFonts w:ascii="Arial" w:hAnsi="Arial" w:cs="Arial"/>
          <w:szCs w:val="24"/>
        </w:rPr>
        <w:t>Proporcionar  la información que requiera el Banco durante las misiones y visitas de supervisión, previa autorización de las áreas técnicas.</w:t>
      </w:r>
    </w:p>
    <w:p w:rsidR="00D45800" w:rsidRPr="002576E6" w:rsidRDefault="00D45800" w:rsidP="00D45800">
      <w:pPr>
        <w:numPr>
          <w:ilvl w:val="0"/>
          <w:numId w:val="9"/>
        </w:numPr>
        <w:tabs>
          <w:tab w:val="clear" w:pos="1428"/>
          <w:tab w:val="left" w:pos="708"/>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Presentar los informes de avance físico y financiero</w:t>
      </w:r>
      <w:r w:rsidR="00D2368B" w:rsidRPr="002576E6">
        <w:rPr>
          <w:rFonts w:ascii="Arial" w:hAnsi="Arial" w:cs="Arial"/>
          <w:sz w:val="24"/>
          <w:szCs w:val="24"/>
        </w:rPr>
        <w:t>.</w:t>
      </w:r>
      <w:r w:rsidRPr="002576E6">
        <w:rPr>
          <w:rFonts w:ascii="Arial" w:hAnsi="Arial" w:cs="Arial"/>
          <w:sz w:val="24"/>
          <w:szCs w:val="24"/>
        </w:rPr>
        <w:t xml:space="preserve"> </w:t>
      </w:r>
    </w:p>
    <w:p w:rsidR="00D45800" w:rsidRPr="002576E6" w:rsidRDefault="00D45800" w:rsidP="00D45800">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 xml:space="preserve">Entregar a la Dirección General Adjunta de </w:t>
      </w:r>
      <w:r w:rsidR="00C9661C" w:rsidRPr="002576E6">
        <w:rPr>
          <w:rFonts w:ascii="Arial" w:hAnsi="Arial" w:cs="Arial"/>
          <w:sz w:val="24"/>
          <w:szCs w:val="24"/>
        </w:rPr>
        <w:t>Finanzas y Operaciones</w:t>
      </w:r>
      <w:r w:rsidR="00FE13DF" w:rsidRPr="002576E6">
        <w:rPr>
          <w:rFonts w:ascii="Arial" w:hAnsi="Arial" w:cs="Arial"/>
          <w:sz w:val="24"/>
          <w:szCs w:val="24"/>
        </w:rPr>
        <w:t xml:space="preserve"> (DGAFO)</w:t>
      </w:r>
      <w:r w:rsidRPr="002576E6">
        <w:rPr>
          <w:rFonts w:ascii="Arial" w:hAnsi="Arial" w:cs="Arial"/>
          <w:sz w:val="24"/>
          <w:szCs w:val="24"/>
        </w:rPr>
        <w:t>, en los términos que ést</w:t>
      </w:r>
      <w:r w:rsidR="00601AB2" w:rsidRPr="002576E6">
        <w:rPr>
          <w:rFonts w:ascii="Arial" w:hAnsi="Arial" w:cs="Arial"/>
          <w:sz w:val="24"/>
          <w:szCs w:val="24"/>
        </w:rPr>
        <w:t>a</w:t>
      </w:r>
      <w:r w:rsidRPr="002576E6">
        <w:rPr>
          <w:rFonts w:ascii="Arial" w:hAnsi="Arial" w:cs="Arial"/>
          <w:sz w:val="24"/>
          <w:szCs w:val="24"/>
        </w:rPr>
        <w:t xml:space="preserve"> determine, la documentación que le requiera, a efecto de que se tramiten las solicitudes de desembolso del Préstamo.</w:t>
      </w:r>
    </w:p>
    <w:p w:rsidR="00D45800" w:rsidRPr="002576E6" w:rsidRDefault="00100815" w:rsidP="00D45800">
      <w:pPr>
        <w:pStyle w:val="CuerpoA"/>
        <w:numPr>
          <w:ilvl w:val="0"/>
          <w:numId w:val="9"/>
        </w:numPr>
        <w:tabs>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Cs w:val="24"/>
        </w:rPr>
      </w:pPr>
      <w:r w:rsidRPr="002576E6">
        <w:rPr>
          <w:rFonts w:ascii="Arial" w:hAnsi="Arial" w:cs="Arial"/>
          <w:szCs w:val="24"/>
        </w:rPr>
        <w:t xml:space="preserve">Gestionar </w:t>
      </w:r>
      <w:r w:rsidR="006A16B0" w:rsidRPr="002576E6">
        <w:rPr>
          <w:rFonts w:ascii="Arial" w:hAnsi="Arial" w:cs="Arial"/>
          <w:szCs w:val="24"/>
        </w:rPr>
        <w:t>con el apoyo de la Dirección Ejecutiva de Contraloría Interna</w:t>
      </w:r>
      <w:r w:rsidR="00FE13DF" w:rsidRPr="002576E6">
        <w:rPr>
          <w:rFonts w:ascii="Arial" w:hAnsi="Arial" w:cs="Arial"/>
          <w:szCs w:val="24"/>
        </w:rPr>
        <w:t xml:space="preserve"> (DECI)</w:t>
      </w:r>
      <w:r w:rsidR="006A16B0" w:rsidRPr="002576E6">
        <w:rPr>
          <w:rFonts w:ascii="Arial" w:hAnsi="Arial" w:cs="Arial"/>
          <w:szCs w:val="24"/>
        </w:rPr>
        <w:t xml:space="preserve"> </w:t>
      </w:r>
      <w:r w:rsidRPr="002576E6">
        <w:rPr>
          <w:rFonts w:ascii="Arial" w:hAnsi="Arial" w:cs="Arial"/>
          <w:szCs w:val="24"/>
        </w:rPr>
        <w:t xml:space="preserve">la contratación de </w:t>
      </w:r>
      <w:r w:rsidR="00D45800" w:rsidRPr="002576E6">
        <w:rPr>
          <w:rFonts w:ascii="Arial" w:hAnsi="Arial" w:cs="Arial"/>
          <w:szCs w:val="24"/>
        </w:rPr>
        <w:t xml:space="preserve">los auditores externos de conformidad con los </w:t>
      </w:r>
      <w:r w:rsidR="00620834" w:rsidRPr="002576E6">
        <w:rPr>
          <w:rFonts w:ascii="Arial" w:hAnsi="Arial" w:cs="Arial"/>
          <w:szCs w:val="24"/>
        </w:rPr>
        <w:t xml:space="preserve">procedimientos establecidos por  la Dirección General de </w:t>
      </w:r>
      <w:r w:rsidR="006A16B0" w:rsidRPr="002576E6">
        <w:rPr>
          <w:rFonts w:ascii="Arial" w:hAnsi="Arial" w:cs="Arial"/>
          <w:szCs w:val="24"/>
        </w:rPr>
        <w:t>Auditoría</w:t>
      </w:r>
      <w:r w:rsidR="00620834" w:rsidRPr="002576E6">
        <w:rPr>
          <w:rFonts w:ascii="Arial" w:hAnsi="Arial" w:cs="Arial"/>
          <w:szCs w:val="24"/>
        </w:rPr>
        <w:t xml:space="preserve"> Externa de la Secretaría de la Función Pública, a efecto de que se presenten oportunamente los Estados Financieros Auditados</w:t>
      </w:r>
      <w:r w:rsidR="006A16B0" w:rsidRPr="002576E6">
        <w:rPr>
          <w:rFonts w:ascii="Arial" w:hAnsi="Arial" w:cs="Arial"/>
          <w:szCs w:val="24"/>
        </w:rPr>
        <w:t xml:space="preserve"> </w:t>
      </w:r>
      <w:r w:rsidR="00620834" w:rsidRPr="002576E6">
        <w:rPr>
          <w:rFonts w:ascii="Arial" w:hAnsi="Arial" w:cs="Arial"/>
          <w:szCs w:val="24"/>
        </w:rPr>
        <w:t>del Programa</w:t>
      </w:r>
      <w:r w:rsidRPr="002576E6">
        <w:rPr>
          <w:rFonts w:ascii="Arial" w:hAnsi="Arial" w:cs="Arial"/>
          <w:szCs w:val="24"/>
        </w:rPr>
        <w:t>.</w:t>
      </w:r>
    </w:p>
    <w:p w:rsidR="00630B0D" w:rsidRPr="002576E6" w:rsidRDefault="000926A2" w:rsidP="00D45800">
      <w:pPr>
        <w:pStyle w:val="CuerpoA"/>
        <w:numPr>
          <w:ilvl w:val="0"/>
          <w:numId w:val="9"/>
        </w:numPr>
        <w:tabs>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Cs w:val="24"/>
        </w:rPr>
      </w:pPr>
      <w:r w:rsidRPr="002576E6">
        <w:rPr>
          <w:rFonts w:ascii="Arial" w:hAnsi="Arial" w:cs="Arial"/>
          <w:szCs w:val="24"/>
        </w:rPr>
        <w:t>Dar seguimiento permanente a la ejecución del Programa, verificando el cumplimiento de las metas y objetivos.</w:t>
      </w:r>
    </w:p>
    <w:p w:rsidR="00D45800" w:rsidRPr="002576E6" w:rsidRDefault="00D45800" w:rsidP="00D45800">
      <w:pPr>
        <w:pStyle w:val="CuerpoA"/>
        <w:numPr>
          <w:ilvl w:val="0"/>
          <w:numId w:val="9"/>
        </w:numPr>
        <w:tabs>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Cs w:val="24"/>
        </w:rPr>
      </w:pPr>
      <w:r w:rsidRPr="002576E6">
        <w:rPr>
          <w:rFonts w:ascii="Arial" w:hAnsi="Arial" w:cs="Arial"/>
          <w:szCs w:val="24"/>
        </w:rPr>
        <w:t xml:space="preserve">En general, cualquier aspecto de consolidación de la información financiera del Programa y de las relaciones con el </w:t>
      </w:r>
      <w:r w:rsidR="001742A0" w:rsidRPr="002576E6">
        <w:rPr>
          <w:rFonts w:ascii="Arial" w:hAnsi="Arial" w:cs="Arial"/>
          <w:szCs w:val="24"/>
        </w:rPr>
        <w:t>Banco</w:t>
      </w:r>
      <w:r w:rsidRPr="002576E6">
        <w:rPr>
          <w:rFonts w:ascii="Arial" w:hAnsi="Arial" w:cs="Arial"/>
          <w:szCs w:val="24"/>
        </w:rPr>
        <w:t xml:space="preserve"> para efectos de la gestión financiera, supervisión técnica, auditoría externa y seguimiento global del </w:t>
      </w:r>
      <w:r w:rsidR="00097850" w:rsidRPr="002576E6">
        <w:rPr>
          <w:rFonts w:ascii="Arial" w:hAnsi="Arial" w:cs="Arial"/>
          <w:szCs w:val="24"/>
        </w:rPr>
        <w:t>Programa</w:t>
      </w:r>
      <w:r w:rsidRPr="002576E6">
        <w:rPr>
          <w:rFonts w:ascii="Arial" w:hAnsi="Arial" w:cs="Arial"/>
          <w:szCs w:val="24"/>
        </w:rPr>
        <w:t xml:space="preserve">, que no sean responsabilidad de la Dirección General Adjunta de </w:t>
      </w:r>
      <w:r w:rsidR="00C9661C" w:rsidRPr="002576E6">
        <w:rPr>
          <w:rFonts w:ascii="Arial" w:hAnsi="Arial" w:cs="Arial"/>
          <w:szCs w:val="24"/>
        </w:rPr>
        <w:t>Finanzas y Operaciones</w:t>
      </w:r>
      <w:r w:rsidR="00FE13DF" w:rsidRPr="002576E6">
        <w:rPr>
          <w:rFonts w:ascii="Arial" w:hAnsi="Arial" w:cs="Arial"/>
          <w:szCs w:val="24"/>
        </w:rPr>
        <w:t xml:space="preserve"> (DGAFO)</w:t>
      </w:r>
      <w:r w:rsidR="00630B0D" w:rsidRPr="002576E6">
        <w:rPr>
          <w:rFonts w:ascii="Arial" w:hAnsi="Arial" w:cs="Arial"/>
          <w:szCs w:val="24"/>
        </w:rPr>
        <w:t xml:space="preserve"> </w:t>
      </w:r>
      <w:r w:rsidRPr="002576E6">
        <w:rPr>
          <w:rFonts w:ascii="Arial" w:hAnsi="Arial" w:cs="Arial"/>
          <w:szCs w:val="24"/>
        </w:rPr>
        <w:t>conforme al numeral siguiente.</w:t>
      </w:r>
    </w:p>
    <w:p w:rsidR="00D45800" w:rsidRPr="002576E6" w:rsidRDefault="00D45800" w:rsidP="0008480D">
      <w:pPr>
        <w:pStyle w:val="Paragraph"/>
        <w:tabs>
          <w:tab w:val="num" w:pos="851"/>
        </w:tabs>
        <w:ind w:left="810" w:hanging="810"/>
        <w:rPr>
          <w:rFonts w:ascii="Arial" w:hAnsi="Arial" w:cs="Arial"/>
          <w:szCs w:val="24"/>
        </w:rPr>
      </w:pPr>
      <w:r w:rsidRPr="002576E6">
        <w:rPr>
          <w:rFonts w:ascii="Arial" w:hAnsi="Arial" w:cs="Arial"/>
          <w:szCs w:val="24"/>
        </w:rPr>
        <w:t xml:space="preserve">Será la Dirección General Adjunta de </w:t>
      </w:r>
      <w:r w:rsidR="00C9661C" w:rsidRPr="002576E6">
        <w:rPr>
          <w:rFonts w:ascii="Arial" w:hAnsi="Arial" w:cs="Arial"/>
          <w:szCs w:val="24"/>
        </w:rPr>
        <w:t>Finanzas y Operaciones</w:t>
      </w:r>
      <w:r w:rsidR="00FE13DF" w:rsidRPr="002576E6">
        <w:rPr>
          <w:rFonts w:ascii="Arial" w:hAnsi="Arial" w:cs="Arial"/>
          <w:szCs w:val="24"/>
        </w:rPr>
        <w:t xml:space="preserve"> (DGAFO)</w:t>
      </w:r>
      <w:r w:rsidRPr="002576E6">
        <w:rPr>
          <w:rFonts w:ascii="Arial" w:hAnsi="Arial" w:cs="Arial"/>
          <w:szCs w:val="24"/>
        </w:rPr>
        <w:t xml:space="preserve"> la ventanilla ante el Banco para:</w:t>
      </w:r>
    </w:p>
    <w:p w:rsidR="00D45800" w:rsidRPr="002576E6" w:rsidRDefault="00D45800" w:rsidP="00D45800">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La revisión y el trámite de los desembolsos del Préstamo,</w:t>
      </w:r>
    </w:p>
    <w:p w:rsidR="00D45800" w:rsidRPr="002576E6" w:rsidRDefault="00D45800" w:rsidP="00D45800">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La administración de los recursos del Préstamo</w:t>
      </w:r>
    </w:p>
    <w:p w:rsidR="00D45800" w:rsidRPr="002576E6" w:rsidRDefault="00D45800" w:rsidP="00D45800">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shd w:val="clear" w:color="auto" w:fill="FFFFFF"/>
        </w:rPr>
      </w:pPr>
      <w:r w:rsidRPr="002576E6">
        <w:rPr>
          <w:rFonts w:ascii="Arial" w:hAnsi="Arial" w:cs="Arial"/>
          <w:sz w:val="24"/>
          <w:szCs w:val="24"/>
        </w:rPr>
        <w:t>El pago del servicio de la deuda</w:t>
      </w:r>
    </w:p>
    <w:p w:rsidR="00D45800" w:rsidRPr="002576E6" w:rsidRDefault="00D45800" w:rsidP="00D45800">
      <w:pPr>
        <w:numPr>
          <w:ilvl w:val="0"/>
          <w:numId w:val="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jc w:val="both"/>
        <w:rPr>
          <w:rFonts w:ascii="Arial" w:hAnsi="Arial" w:cs="Arial"/>
          <w:sz w:val="24"/>
          <w:szCs w:val="24"/>
        </w:rPr>
      </w:pPr>
      <w:r w:rsidRPr="002576E6">
        <w:rPr>
          <w:rFonts w:ascii="Arial" w:hAnsi="Arial" w:cs="Arial"/>
          <w:sz w:val="24"/>
          <w:szCs w:val="24"/>
        </w:rPr>
        <w:t>Mantener un sistema de administración financiera que incluya: i) información física y financiera del  Proyecto, y ii) un sistema de contabilidad, registros y cuentas separadas identificables del Programa, que le permita preparar los estados financieros de tal forma que se cuente con información completa de los flujos de recursos del Préstamo.</w:t>
      </w:r>
    </w:p>
    <w:p w:rsidR="00D45800" w:rsidRPr="002576E6" w:rsidRDefault="00D45800" w:rsidP="00D45800">
      <w:pPr>
        <w:pStyle w:val="CuerpoA"/>
        <w:tabs>
          <w:tab w:val="left" w:pos="2835"/>
          <w:tab w:val="left" w:pos="3543"/>
          <w:tab w:val="left" w:pos="4252"/>
          <w:tab w:val="left" w:pos="4961"/>
          <w:tab w:val="left" w:pos="5669"/>
          <w:tab w:val="left" w:pos="6378"/>
          <w:tab w:val="left" w:pos="7087"/>
          <w:tab w:val="left" w:pos="7795"/>
          <w:tab w:val="left" w:pos="8504"/>
          <w:tab w:val="left" w:pos="9213"/>
        </w:tabs>
        <w:ind w:left="1428"/>
        <w:jc w:val="both"/>
        <w:rPr>
          <w:rFonts w:ascii="Arial" w:hAnsi="Arial" w:cs="Arial"/>
          <w:szCs w:val="24"/>
          <w:lang w:val="es-MX"/>
        </w:rPr>
      </w:pPr>
    </w:p>
    <w:p w:rsidR="00941D32" w:rsidRPr="002576E6" w:rsidRDefault="00040ED4" w:rsidP="0008480D">
      <w:pPr>
        <w:pStyle w:val="Paragraph"/>
        <w:tabs>
          <w:tab w:val="num" w:pos="851"/>
        </w:tabs>
        <w:ind w:left="810" w:hanging="810"/>
        <w:rPr>
          <w:rFonts w:ascii="Arial" w:hAnsi="Arial" w:cs="Arial"/>
          <w:szCs w:val="24"/>
        </w:rPr>
      </w:pPr>
      <w:r w:rsidRPr="002576E6">
        <w:rPr>
          <w:rFonts w:ascii="Arial" w:hAnsi="Arial" w:cs="Arial"/>
          <w:szCs w:val="24"/>
        </w:rPr>
        <w:t>La operación establecida en FND para los desembolsos, se muestra a continuación:</w:t>
      </w:r>
    </w:p>
    <w:p w:rsidR="00D637F4" w:rsidRPr="002576E6" w:rsidRDefault="00EC06D8" w:rsidP="00B55129">
      <w:pPr>
        <w:rPr>
          <w:rFonts w:ascii="Arial" w:hAnsi="Arial" w:cs="Arial"/>
          <w:b/>
          <w:sz w:val="22"/>
          <w:szCs w:val="24"/>
          <w:lang w:val="es-ES_tradnl"/>
        </w:rPr>
      </w:pPr>
      <w:r w:rsidRPr="002576E6">
        <w:rPr>
          <w:rFonts w:ascii="Arial" w:hAnsi="Arial" w:cs="Arial"/>
          <w:b/>
          <w:sz w:val="22"/>
          <w:szCs w:val="24"/>
          <w:lang w:val="es-ES_tradnl"/>
        </w:rPr>
        <w:t xml:space="preserve"> </w:t>
      </w:r>
      <w:r w:rsidRPr="002576E6">
        <w:rPr>
          <w:rFonts w:ascii="Arial" w:hAnsi="Arial" w:cs="Arial"/>
          <w:noProof/>
          <w:lang w:val="en-US" w:eastAsia="ja-JP"/>
          <w:rPrChange w:id="289">
            <w:rPr>
              <w:noProof/>
              <w:lang w:val="en-US" w:eastAsia="ja-JP"/>
            </w:rPr>
          </w:rPrChange>
        </w:rPr>
        <w:drawing>
          <wp:inline distT="0" distB="0" distL="0" distR="0" wp14:anchorId="669F07B7" wp14:editId="7DF7F79B">
            <wp:extent cx="8087710" cy="5741964"/>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87710" cy="5741964"/>
                    </a:xfrm>
                    <a:prstGeom prst="rect">
                      <a:avLst/>
                    </a:prstGeom>
                    <a:noFill/>
                    <a:ln>
                      <a:noFill/>
                    </a:ln>
                  </pic:spPr>
                </pic:pic>
              </a:graphicData>
            </a:graphic>
          </wp:inline>
        </w:drawing>
      </w:r>
    </w:p>
    <w:p w:rsidR="00EC06D8" w:rsidRPr="002576E6" w:rsidRDefault="00B55129" w:rsidP="00216DCE">
      <w:pPr>
        <w:pStyle w:val="Paragraph"/>
        <w:tabs>
          <w:tab w:val="num" w:pos="851"/>
        </w:tabs>
        <w:ind w:left="810" w:hanging="810"/>
        <w:rPr>
          <w:rFonts w:ascii="Arial" w:hAnsi="Arial" w:cs="Arial"/>
          <w:b/>
          <w:sz w:val="22"/>
          <w:szCs w:val="24"/>
        </w:rPr>
      </w:pPr>
      <w:r w:rsidRPr="002576E6">
        <w:rPr>
          <w:rFonts w:ascii="Arial" w:hAnsi="Arial" w:cs="Arial"/>
          <w:szCs w:val="24"/>
        </w:rPr>
        <w:t>La UE se coordinará con la Dirección General Adjunta de Crédito (DGAC) con el fin dar seguimiento en el tren de crédito a los proyectos elegibles y con la Dirección General Adjunta de Finanzas y Operaciones (DGAFO) para la adecuada dispersión de los recursos del Programa</w:t>
      </w:r>
      <w:r w:rsidR="00EC06D8" w:rsidRPr="002576E6">
        <w:rPr>
          <w:rFonts w:ascii="Arial" w:hAnsi="Arial" w:cs="Arial"/>
          <w:szCs w:val="24"/>
        </w:rPr>
        <w:t>.</w:t>
      </w:r>
    </w:p>
    <w:p w:rsidR="00AD0145" w:rsidRPr="002576E6" w:rsidRDefault="00AD0145" w:rsidP="00DA6E29">
      <w:pPr>
        <w:pStyle w:val="Chapter"/>
        <w:tabs>
          <w:tab w:val="clear" w:pos="5490"/>
          <w:tab w:val="num" w:pos="648"/>
        </w:tabs>
        <w:rPr>
          <w:rFonts w:ascii="Arial" w:hAnsi="Arial" w:cs="Arial"/>
          <w:szCs w:val="24"/>
        </w:rPr>
      </w:pPr>
      <w:bookmarkStart w:id="290" w:name="_Toc404335504"/>
      <w:r w:rsidRPr="002576E6">
        <w:rPr>
          <w:rFonts w:ascii="Arial" w:hAnsi="Arial" w:cs="Arial"/>
          <w:szCs w:val="24"/>
        </w:rPr>
        <w:t>Requerimientos Ambientales y Sociales</w:t>
      </w:r>
      <w:bookmarkEnd w:id="290"/>
    </w:p>
    <w:p w:rsidR="00B52CFF" w:rsidRPr="002576E6" w:rsidRDefault="003763CD" w:rsidP="00B52CFF">
      <w:pPr>
        <w:pStyle w:val="Paragraph"/>
        <w:tabs>
          <w:tab w:val="clear" w:pos="3565"/>
          <w:tab w:val="num" w:pos="720"/>
          <w:tab w:val="num" w:pos="1746"/>
        </w:tabs>
        <w:ind w:left="720" w:hanging="720"/>
        <w:rPr>
          <w:rFonts w:ascii="Arial" w:hAnsi="Arial" w:cs="Arial"/>
          <w:szCs w:val="24"/>
        </w:rPr>
      </w:pPr>
      <w:r w:rsidRPr="002576E6">
        <w:rPr>
          <w:rFonts w:ascii="Arial" w:hAnsi="Arial" w:cs="Arial"/>
          <w:szCs w:val="24"/>
        </w:rPr>
        <w:t xml:space="preserve">Para la adecuada gestión de </w:t>
      </w:r>
      <w:r w:rsidR="00B52CFF" w:rsidRPr="002576E6">
        <w:rPr>
          <w:rFonts w:ascii="Arial" w:hAnsi="Arial" w:cs="Arial"/>
          <w:szCs w:val="24"/>
        </w:rPr>
        <w:t xml:space="preserve">riesgos ambientales y sociales involucrados en el Programa, </w:t>
      </w:r>
      <w:r w:rsidRPr="002576E6">
        <w:rPr>
          <w:rFonts w:ascii="Arial" w:hAnsi="Arial" w:cs="Arial"/>
          <w:szCs w:val="24"/>
        </w:rPr>
        <w:t xml:space="preserve">la </w:t>
      </w:r>
      <w:r w:rsidR="00B52CFF" w:rsidRPr="002576E6">
        <w:rPr>
          <w:rFonts w:ascii="Arial" w:hAnsi="Arial" w:cs="Arial"/>
          <w:szCs w:val="24"/>
        </w:rPr>
        <w:t xml:space="preserve">FND </w:t>
      </w:r>
      <w:r w:rsidRPr="002576E6">
        <w:rPr>
          <w:rFonts w:ascii="Arial" w:hAnsi="Arial" w:cs="Arial"/>
          <w:szCs w:val="24"/>
        </w:rPr>
        <w:t>se sujetará al Informe de Gestión Ambiental y Social (IGAS) del Programa</w:t>
      </w:r>
      <w:r w:rsidR="00A2159B" w:rsidRPr="002576E6">
        <w:rPr>
          <w:rFonts w:ascii="Arial" w:hAnsi="Arial" w:cs="Arial"/>
          <w:szCs w:val="24"/>
        </w:rPr>
        <w:t xml:space="preserve">.  </w:t>
      </w:r>
      <w:r w:rsidRPr="002576E6">
        <w:rPr>
          <w:rFonts w:ascii="Arial" w:hAnsi="Arial" w:cs="Arial"/>
          <w:szCs w:val="24"/>
        </w:rPr>
        <w:t xml:space="preserve">Este </w:t>
      </w:r>
      <w:r w:rsidR="00B52CFF" w:rsidRPr="002576E6">
        <w:rPr>
          <w:rFonts w:ascii="Arial" w:hAnsi="Arial" w:cs="Arial"/>
          <w:szCs w:val="24"/>
        </w:rPr>
        <w:t>valor</w:t>
      </w:r>
      <w:r w:rsidRPr="002576E6">
        <w:rPr>
          <w:rFonts w:ascii="Arial" w:hAnsi="Arial" w:cs="Arial"/>
          <w:szCs w:val="24"/>
        </w:rPr>
        <w:t>a</w:t>
      </w:r>
      <w:r w:rsidR="00B52CFF" w:rsidRPr="002576E6">
        <w:rPr>
          <w:rFonts w:ascii="Arial" w:hAnsi="Arial" w:cs="Arial"/>
          <w:szCs w:val="24"/>
        </w:rPr>
        <w:t xml:space="preserve"> los aspectos ambientales y sociales de cada </w:t>
      </w:r>
      <w:r w:rsidR="00CE49A4" w:rsidRPr="002576E6">
        <w:rPr>
          <w:rFonts w:ascii="Arial" w:hAnsi="Arial" w:cs="Arial"/>
          <w:szCs w:val="24"/>
        </w:rPr>
        <w:t>S</w:t>
      </w:r>
      <w:r w:rsidR="00B52CFF" w:rsidRPr="002576E6">
        <w:rPr>
          <w:rFonts w:ascii="Arial" w:hAnsi="Arial" w:cs="Arial"/>
          <w:szCs w:val="24"/>
        </w:rPr>
        <w:t>ub-préstamo para determinar la elegibilidad para el financiamiento y las condiciones que deben ser incluidas en los pro</w:t>
      </w:r>
      <w:r w:rsidR="00241B5C" w:rsidRPr="002576E6">
        <w:rPr>
          <w:rFonts w:ascii="Arial" w:hAnsi="Arial" w:cs="Arial"/>
          <w:szCs w:val="24"/>
        </w:rPr>
        <w:t>yectos y contratos respectivos.</w:t>
      </w:r>
    </w:p>
    <w:p w:rsidR="00241B5C" w:rsidRPr="002576E6" w:rsidRDefault="003763CD" w:rsidP="00B52CFF">
      <w:pPr>
        <w:pStyle w:val="Paragraph"/>
        <w:tabs>
          <w:tab w:val="clear" w:pos="3565"/>
          <w:tab w:val="num" w:pos="720"/>
          <w:tab w:val="num" w:pos="1746"/>
        </w:tabs>
        <w:ind w:left="720" w:hanging="720"/>
        <w:rPr>
          <w:rFonts w:ascii="Arial" w:hAnsi="Arial" w:cs="Arial"/>
          <w:szCs w:val="24"/>
        </w:rPr>
      </w:pPr>
      <w:r w:rsidRPr="002576E6">
        <w:rPr>
          <w:rFonts w:ascii="Arial" w:hAnsi="Arial" w:cs="Arial"/>
          <w:szCs w:val="24"/>
        </w:rPr>
        <w:t xml:space="preserve">Al respecto, </w:t>
      </w:r>
      <w:r w:rsidR="00241B5C" w:rsidRPr="002576E6">
        <w:rPr>
          <w:rFonts w:ascii="Arial" w:hAnsi="Arial" w:cs="Arial"/>
          <w:szCs w:val="24"/>
        </w:rPr>
        <w:t>FND se compromete</w:t>
      </w:r>
      <w:r w:rsidRPr="002576E6">
        <w:rPr>
          <w:rFonts w:ascii="Arial" w:hAnsi="Arial" w:cs="Arial"/>
          <w:szCs w:val="24"/>
        </w:rPr>
        <w:t xml:space="preserve"> a</w:t>
      </w:r>
      <w:r w:rsidR="00241B5C" w:rsidRPr="002576E6">
        <w:rPr>
          <w:rFonts w:ascii="Arial" w:hAnsi="Arial" w:cs="Arial"/>
          <w:szCs w:val="24"/>
        </w:rPr>
        <w:t>:</w:t>
      </w:r>
    </w:p>
    <w:p w:rsidR="00241B5C" w:rsidRPr="002576E6" w:rsidRDefault="00241B5C" w:rsidP="00241B5C">
      <w:pPr>
        <w:pStyle w:val="subpar"/>
        <w:rPr>
          <w:rFonts w:ascii="Arial" w:hAnsi="Arial" w:cs="Arial"/>
          <w:szCs w:val="24"/>
        </w:rPr>
      </w:pPr>
      <w:r w:rsidRPr="002576E6">
        <w:rPr>
          <w:rFonts w:ascii="Arial" w:hAnsi="Arial" w:cs="Arial"/>
          <w:szCs w:val="24"/>
        </w:rPr>
        <w:t>Mantener el SAGAS actualmente en vigencia e implementarlo en el Programa.</w:t>
      </w:r>
    </w:p>
    <w:p w:rsidR="00241B5C" w:rsidRPr="002576E6" w:rsidRDefault="00241B5C" w:rsidP="00241B5C">
      <w:pPr>
        <w:pStyle w:val="subpar"/>
        <w:rPr>
          <w:rFonts w:ascii="Arial" w:hAnsi="Arial" w:cs="Arial"/>
          <w:szCs w:val="24"/>
        </w:rPr>
      </w:pPr>
      <w:r w:rsidRPr="002576E6">
        <w:rPr>
          <w:rFonts w:ascii="Arial" w:hAnsi="Arial" w:cs="Arial"/>
          <w:noProof/>
          <w:szCs w:val="24"/>
          <w:lang w:val="es-ES"/>
        </w:rPr>
        <w:t xml:space="preserve">No financiar con recursos del </w:t>
      </w:r>
      <w:r w:rsidR="001742A0" w:rsidRPr="002576E6">
        <w:rPr>
          <w:rFonts w:ascii="Arial" w:hAnsi="Arial" w:cs="Arial"/>
          <w:noProof/>
          <w:szCs w:val="24"/>
          <w:lang w:val="es-ES"/>
        </w:rPr>
        <w:t xml:space="preserve">Banco </w:t>
      </w:r>
      <w:r w:rsidRPr="002576E6">
        <w:rPr>
          <w:rFonts w:ascii="Arial" w:hAnsi="Arial" w:cs="Arial"/>
          <w:noProof/>
          <w:szCs w:val="24"/>
          <w:lang w:val="es-ES"/>
        </w:rPr>
        <w:t>aquellas actividades, prácticas y/o proyectos que se encuentren relacionadas en lista de exclusión del B</w:t>
      </w:r>
      <w:r w:rsidR="001742A0" w:rsidRPr="002576E6">
        <w:rPr>
          <w:rFonts w:ascii="Arial" w:hAnsi="Arial" w:cs="Arial"/>
          <w:noProof/>
          <w:szCs w:val="24"/>
          <w:lang w:val="es-ES"/>
        </w:rPr>
        <w:t>anco</w:t>
      </w:r>
      <w:r w:rsidRPr="002576E6">
        <w:rPr>
          <w:rFonts w:ascii="Arial" w:hAnsi="Arial" w:cs="Arial"/>
          <w:noProof/>
          <w:szCs w:val="24"/>
          <w:lang w:val="es-ES"/>
        </w:rPr>
        <w:t>.</w:t>
      </w:r>
      <w:r w:rsidR="00646E11" w:rsidRPr="002576E6">
        <w:rPr>
          <w:rFonts w:ascii="Arial" w:hAnsi="Arial" w:cs="Arial"/>
          <w:noProof/>
          <w:szCs w:val="24"/>
          <w:lang w:val="es-ES"/>
        </w:rPr>
        <w:t xml:space="preserve"> (Anexo III).</w:t>
      </w:r>
    </w:p>
    <w:p w:rsidR="00241B5C" w:rsidRPr="002576E6" w:rsidRDefault="00241B5C" w:rsidP="00241B5C">
      <w:pPr>
        <w:pStyle w:val="subpar"/>
        <w:rPr>
          <w:rFonts w:ascii="Arial" w:hAnsi="Arial" w:cs="Arial"/>
          <w:szCs w:val="24"/>
        </w:rPr>
      </w:pPr>
      <w:r w:rsidRPr="002576E6">
        <w:rPr>
          <w:rFonts w:ascii="Arial" w:hAnsi="Arial" w:cs="Arial"/>
          <w:noProof/>
          <w:szCs w:val="24"/>
          <w:lang w:val="es-ES"/>
        </w:rPr>
        <w:t xml:space="preserve">No financiar con recursos del </w:t>
      </w:r>
      <w:r w:rsidR="001742A0" w:rsidRPr="002576E6">
        <w:rPr>
          <w:rFonts w:ascii="Arial" w:hAnsi="Arial" w:cs="Arial"/>
          <w:noProof/>
          <w:szCs w:val="24"/>
          <w:lang w:val="es-ES"/>
        </w:rPr>
        <w:t>Banco</w:t>
      </w:r>
      <w:r w:rsidRPr="002576E6">
        <w:rPr>
          <w:rFonts w:ascii="Arial" w:hAnsi="Arial" w:cs="Arial"/>
          <w:noProof/>
          <w:szCs w:val="24"/>
          <w:lang w:val="es-ES"/>
        </w:rPr>
        <w:t>, aquellas actividades y/o proyectos que no cumplan con la legislación ambiental y social vigente en los Estados Unidos Mexicano</w:t>
      </w:r>
      <w:r w:rsidR="00D2368B" w:rsidRPr="002576E6">
        <w:rPr>
          <w:rFonts w:ascii="Arial" w:hAnsi="Arial" w:cs="Arial"/>
          <w:noProof/>
          <w:szCs w:val="24"/>
          <w:lang w:val="es-ES"/>
        </w:rPr>
        <w:t>s</w:t>
      </w:r>
      <w:r w:rsidRPr="002576E6">
        <w:rPr>
          <w:rFonts w:ascii="Arial" w:hAnsi="Arial" w:cs="Arial"/>
          <w:noProof/>
          <w:szCs w:val="24"/>
          <w:lang w:val="es-ES"/>
        </w:rPr>
        <w:t>.</w:t>
      </w:r>
    </w:p>
    <w:p w:rsidR="00E0694D" w:rsidRPr="002576E6" w:rsidRDefault="00241B5C" w:rsidP="005F1562">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noProof/>
          <w:szCs w:val="24"/>
          <w:lang w:val="es-ES"/>
        </w:rPr>
        <w:t>Para los proyectos de operaciones de primer y segundo</w:t>
      </w:r>
      <w:r w:rsidR="00D2368B" w:rsidRPr="002576E6">
        <w:rPr>
          <w:rFonts w:ascii="Arial" w:hAnsi="Arial" w:cs="Arial"/>
          <w:noProof/>
          <w:szCs w:val="24"/>
          <w:lang w:val="es-ES"/>
        </w:rPr>
        <w:t xml:space="preserve"> piso</w:t>
      </w:r>
      <w:r w:rsidRPr="002576E6">
        <w:rPr>
          <w:rFonts w:ascii="Arial" w:hAnsi="Arial" w:cs="Arial"/>
          <w:noProof/>
          <w:szCs w:val="24"/>
          <w:lang w:val="es-ES"/>
        </w:rPr>
        <w:t xml:space="preserve"> de más de US$1,000,000</w:t>
      </w:r>
      <w:r w:rsidRPr="002576E6">
        <w:rPr>
          <w:rStyle w:val="FootnoteReference"/>
          <w:rFonts w:ascii="Arial" w:hAnsi="Arial" w:cs="Arial"/>
          <w:noProof/>
          <w:szCs w:val="24"/>
          <w:lang w:val="es-ES"/>
        </w:rPr>
        <w:footnoteReference w:id="12"/>
      </w:r>
      <w:r w:rsidRPr="002576E6">
        <w:rPr>
          <w:rFonts w:ascii="Arial" w:hAnsi="Arial" w:cs="Arial"/>
          <w:noProof/>
          <w:szCs w:val="24"/>
          <w:lang w:val="es-ES"/>
        </w:rPr>
        <w:t xml:space="preserve"> aplicar el</w:t>
      </w:r>
      <w:r w:rsidR="005F1562" w:rsidRPr="002576E6">
        <w:rPr>
          <w:rFonts w:ascii="Arial" w:hAnsi="Arial" w:cs="Arial"/>
          <w:noProof/>
          <w:szCs w:val="24"/>
          <w:lang w:val="es-ES"/>
        </w:rPr>
        <w:t xml:space="preserve"> </w:t>
      </w:r>
      <w:r w:rsidRPr="002576E6">
        <w:rPr>
          <w:rFonts w:ascii="Arial" w:hAnsi="Arial" w:cs="Arial"/>
          <w:noProof/>
          <w:szCs w:val="24"/>
          <w:lang w:val="es-ES"/>
        </w:rPr>
        <w:t>SAGAS</w:t>
      </w:r>
      <w:r w:rsidRPr="002576E6">
        <w:rPr>
          <w:rStyle w:val="FootnoteReference"/>
          <w:rFonts w:ascii="Arial" w:hAnsi="Arial" w:cs="Arial"/>
          <w:noProof/>
          <w:szCs w:val="24"/>
          <w:lang w:val="es-ES"/>
        </w:rPr>
        <w:footnoteReference w:id="13"/>
      </w:r>
      <w:r w:rsidR="008E1E5D" w:rsidRPr="002576E6">
        <w:rPr>
          <w:rFonts w:ascii="Arial" w:hAnsi="Arial" w:cs="Arial"/>
          <w:noProof/>
          <w:szCs w:val="24"/>
          <w:lang w:val="es-ES"/>
        </w:rPr>
        <w:t>.</w:t>
      </w:r>
      <w:r w:rsidR="005F1562" w:rsidRPr="002576E6">
        <w:rPr>
          <w:rFonts w:ascii="Arial" w:hAnsi="Arial" w:cs="Arial"/>
          <w:noProof/>
          <w:szCs w:val="24"/>
          <w:lang w:val="es-ES"/>
        </w:rPr>
        <w:t xml:space="preserve">  </w:t>
      </w:r>
      <w:r w:rsidR="00E0694D" w:rsidRPr="002576E6">
        <w:rPr>
          <w:rFonts w:ascii="Arial" w:hAnsi="Arial" w:cs="Arial"/>
          <w:noProof/>
          <w:szCs w:val="24"/>
          <w:lang w:val="es-ES"/>
        </w:rPr>
        <w:t xml:space="preserve">Considerando que el análisis SAGAS se lleva a cabo en la fase de solicitud de crédito por parte del cliente y para evitar la aplicación del SAGAS retroactivamente- es necesario precisar que serán sujetos del análisis SAGAS operaciones cuya solicitud sea presentada posterior a la fecha de la firma del contrato entre la FND y el </w:t>
      </w:r>
      <w:r w:rsidR="001742A0" w:rsidRPr="002576E6">
        <w:rPr>
          <w:rFonts w:ascii="Arial" w:hAnsi="Arial" w:cs="Arial"/>
          <w:noProof/>
          <w:szCs w:val="24"/>
          <w:lang w:val="es-ES"/>
        </w:rPr>
        <w:t>Banco</w:t>
      </w:r>
      <w:r w:rsidR="00E0694D" w:rsidRPr="002576E6">
        <w:rPr>
          <w:rFonts w:ascii="Arial" w:hAnsi="Arial" w:cs="Arial"/>
          <w:noProof/>
          <w:szCs w:val="24"/>
          <w:lang w:val="es-ES"/>
        </w:rPr>
        <w:t xml:space="preserve">. El SAGAS no aplicará a proyectos que ya hayan sido autorizados, desembolsados o hayan realizado el proceso de solicitud de crédito con anterioridad a la fecha de la firma del contrato entre el </w:t>
      </w:r>
      <w:r w:rsidR="001742A0" w:rsidRPr="002576E6">
        <w:rPr>
          <w:rFonts w:ascii="Arial" w:hAnsi="Arial" w:cs="Arial"/>
          <w:noProof/>
          <w:szCs w:val="24"/>
          <w:lang w:val="es-ES"/>
        </w:rPr>
        <w:t xml:space="preserve">Banco </w:t>
      </w:r>
      <w:r w:rsidR="00E0694D" w:rsidRPr="002576E6">
        <w:rPr>
          <w:rFonts w:ascii="Arial" w:hAnsi="Arial" w:cs="Arial"/>
          <w:noProof/>
          <w:szCs w:val="24"/>
          <w:lang w:val="es-ES"/>
        </w:rPr>
        <w:t xml:space="preserve">y la </w:t>
      </w:r>
      <w:r w:rsidR="00AD5B63" w:rsidRPr="002576E6">
        <w:rPr>
          <w:rFonts w:ascii="Arial" w:hAnsi="Arial" w:cs="Arial"/>
          <w:noProof/>
          <w:szCs w:val="24"/>
          <w:lang w:val="es-ES"/>
        </w:rPr>
        <w:t>FND</w:t>
      </w:r>
      <w:r w:rsidR="00E0694D" w:rsidRPr="002576E6">
        <w:rPr>
          <w:rFonts w:ascii="Arial" w:hAnsi="Arial" w:cs="Arial"/>
          <w:noProof/>
          <w:szCs w:val="24"/>
          <w:lang w:val="es-ES"/>
        </w:rPr>
        <w:t>. Esto una vez más, es para precisar que el SAGAS no puede aplicarse retroactivamente.</w:t>
      </w:r>
      <w:r w:rsidR="00A567F7" w:rsidRPr="002576E6">
        <w:rPr>
          <w:rFonts w:ascii="Arial" w:hAnsi="Arial" w:cs="Arial"/>
          <w:noProof/>
          <w:szCs w:val="24"/>
          <w:lang w:val="es-ES"/>
        </w:rPr>
        <w:t xml:space="preserve"> Por ende, caso no se pueda aplicar el SAGAS, los redescuentos, además de no incluir actividades en la lista de Exclusión (Anexo III),</w:t>
      </w:r>
      <w:r w:rsidR="005F1562" w:rsidRPr="002576E6">
        <w:rPr>
          <w:rFonts w:ascii="Arial" w:hAnsi="Arial" w:cs="Arial"/>
          <w:noProof/>
          <w:szCs w:val="24"/>
          <w:lang w:val="es-ES"/>
        </w:rPr>
        <w:t xml:space="preserve"> para actividades y sectores económicos de alto riesgo (Anexo IV)</w:t>
      </w:r>
      <w:r w:rsidR="00A567F7" w:rsidRPr="002576E6">
        <w:rPr>
          <w:rFonts w:ascii="Arial" w:hAnsi="Arial" w:cs="Arial"/>
          <w:noProof/>
          <w:szCs w:val="24"/>
          <w:lang w:val="es-ES"/>
        </w:rPr>
        <w:t xml:space="preserve"> </w:t>
      </w:r>
      <w:r w:rsidR="005F1562" w:rsidRPr="002576E6">
        <w:rPr>
          <w:rFonts w:ascii="Arial" w:hAnsi="Arial" w:cs="Arial"/>
          <w:noProof/>
          <w:szCs w:val="24"/>
          <w:lang w:val="es-ES"/>
        </w:rPr>
        <w:t xml:space="preserve">se </w:t>
      </w:r>
      <w:r w:rsidR="00A567F7" w:rsidRPr="002576E6">
        <w:rPr>
          <w:rFonts w:ascii="Arial" w:hAnsi="Arial" w:cs="Arial"/>
          <w:noProof/>
          <w:szCs w:val="24"/>
          <w:lang w:val="es-ES"/>
        </w:rPr>
        <w:t xml:space="preserve">debe </w:t>
      </w:r>
      <w:r w:rsidR="005F1562" w:rsidRPr="002576E6">
        <w:rPr>
          <w:rFonts w:ascii="Arial" w:hAnsi="Arial" w:cs="Arial"/>
          <w:noProof/>
          <w:szCs w:val="24"/>
          <w:lang w:val="es-ES"/>
        </w:rPr>
        <w:t>obtener del beneficiario final una declaración bajo protesta de decir verdad de cumplimiento con la legislación ambiental y social vigente</w:t>
      </w:r>
      <w:r w:rsidR="005F1562" w:rsidRPr="002576E6" w:rsidDel="005F1562">
        <w:rPr>
          <w:rFonts w:ascii="Arial" w:hAnsi="Arial" w:cs="Arial"/>
          <w:noProof/>
          <w:szCs w:val="24"/>
          <w:lang w:val="es-ES"/>
        </w:rPr>
        <w:t xml:space="preserve"> </w:t>
      </w:r>
      <w:r w:rsidR="00A567F7" w:rsidRPr="002576E6">
        <w:rPr>
          <w:rFonts w:ascii="Arial" w:hAnsi="Arial" w:cs="Arial"/>
          <w:noProof/>
          <w:szCs w:val="24"/>
          <w:lang w:val="es-ES"/>
        </w:rPr>
        <w:t xml:space="preserve">. </w:t>
      </w:r>
    </w:p>
    <w:p w:rsidR="008E1E5D" w:rsidRPr="002576E6" w:rsidRDefault="008E1E5D" w:rsidP="008E1E5D">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noProof/>
          <w:szCs w:val="24"/>
          <w:lang w:val="es-ES"/>
        </w:rPr>
        <w:t>Para los proyectos -primer y segundo pi</w:t>
      </w:r>
      <w:r w:rsidR="00DE0AE6" w:rsidRPr="002576E6">
        <w:rPr>
          <w:rFonts w:ascii="Arial" w:hAnsi="Arial" w:cs="Arial"/>
          <w:noProof/>
          <w:szCs w:val="24"/>
          <w:lang w:val="es-ES"/>
        </w:rPr>
        <w:t>so- de alto riesgo (ver Anexo IV</w:t>
      </w:r>
      <w:r w:rsidRPr="002576E6">
        <w:rPr>
          <w:rFonts w:ascii="Arial" w:hAnsi="Arial" w:cs="Arial"/>
          <w:noProof/>
          <w:szCs w:val="24"/>
          <w:lang w:val="es-ES"/>
        </w:rPr>
        <w:t>)  o de más de US$500,000</w:t>
      </w:r>
      <w:r w:rsidRPr="002576E6">
        <w:rPr>
          <w:rStyle w:val="FootnoteReference"/>
          <w:rFonts w:ascii="Arial" w:hAnsi="Arial" w:cs="Arial"/>
          <w:noProof/>
          <w:szCs w:val="24"/>
          <w:lang w:val="es-ES"/>
        </w:rPr>
        <w:footnoteReference w:id="14"/>
      </w:r>
      <w:r w:rsidRPr="002576E6">
        <w:rPr>
          <w:rFonts w:ascii="Arial" w:hAnsi="Arial" w:cs="Arial"/>
          <w:noProof/>
          <w:szCs w:val="24"/>
          <w:lang w:val="es-ES"/>
        </w:rPr>
        <w:t xml:space="preserve"> obtener del </w:t>
      </w:r>
      <w:r w:rsidR="005F1562" w:rsidRPr="002576E6">
        <w:rPr>
          <w:rFonts w:ascii="Arial" w:hAnsi="Arial" w:cs="Arial"/>
          <w:noProof/>
          <w:szCs w:val="24"/>
          <w:lang w:val="es-ES"/>
        </w:rPr>
        <w:t xml:space="preserve">beneficiario final </w:t>
      </w:r>
      <w:r w:rsidRPr="002576E6">
        <w:rPr>
          <w:rFonts w:ascii="Arial" w:hAnsi="Arial" w:cs="Arial"/>
          <w:noProof/>
          <w:szCs w:val="24"/>
          <w:lang w:val="es-ES"/>
        </w:rPr>
        <w:t xml:space="preserve">una declaración </w:t>
      </w:r>
      <w:r w:rsidR="00DE33CA" w:rsidRPr="002576E6">
        <w:rPr>
          <w:rFonts w:ascii="Arial" w:hAnsi="Arial" w:cs="Arial"/>
          <w:noProof/>
          <w:szCs w:val="24"/>
          <w:lang w:val="es-ES"/>
        </w:rPr>
        <w:t>bajo protesta de decir verdad</w:t>
      </w:r>
      <w:r w:rsidRPr="002576E6">
        <w:rPr>
          <w:rFonts w:ascii="Arial" w:hAnsi="Arial" w:cs="Arial"/>
          <w:noProof/>
          <w:szCs w:val="24"/>
          <w:lang w:val="es-ES"/>
        </w:rPr>
        <w:t xml:space="preserve"> de cumplimiento con la legislación ambiental y social vigente.</w:t>
      </w:r>
      <w:r w:rsidRPr="002576E6">
        <w:rPr>
          <w:rStyle w:val="FootnoteReference"/>
          <w:rFonts w:ascii="Arial" w:hAnsi="Arial" w:cs="Arial"/>
          <w:noProof/>
          <w:szCs w:val="24"/>
          <w:lang w:val="es-ES"/>
        </w:rPr>
        <w:footnoteReference w:id="15"/>
      </w:r>
    </w:p>
    <w:p w:rsidR="008E1E5D" w:rsidRPr="002576E6" w:rsidRDefault="008E1E5D" w:rsidP="008E1E5D">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noProof/>
          <w:szCs w:val="24"/>
          <w:lang w:val="es-ES"/>
        </w:rPr>
        <w:t xml:space="preserve">FND presentará un reporte anual de cumplimiento ambiental y social, detallando la información de las operaciones financiadas por la operación, incluyendo cualquier riesgo particular identificado para el filtro de operaciones relacionadas con las actividades cuya elegibilidad está sujeta a la documentación del cumplimiento de requerimientos socio-ambientales, medidas de mitigación acordadas con los clientes y estado de cumplimiento con enfoque especial operaciones con los criterios especificados en los apartados </w:t>
      </w:r>
      <w:r w:rsidR="00646E11" w:rsidRPr="002576E6">
        <w:rPr>
          <w:rFonts w:ascii="Arial" w:hAnsi="Arial" w:cs="Arial"/>
          <w:noProof/>
          <w:szCs w:val="24"/>
          <w:lang w:val="es-ES"/>
        </w:rPr>
        <w:t>10.3</w:t>
      </w:r>
      <w:r w:rsidRPr="002576E6">
        <w:rPr>
          <w:rFonts w:ascii="Arial" w:hAnsi="Arial" w:cs="Arial"/>
          <w:noProof/>
          <w:szCs w:val="24"/>
          <w:lang w:val="es-ES"/>
        </w:rPr>
        <w:t xml:space="preserve"> y </w:t>
      </w:r>
      <w:r w:rsidR="00646E11" w:rsidRPr="002576E6">
        <w:rPr>
          <w:rFonts w:ascii="Arial" w:hAnsi="Arial" w:cs="Arial"/>
          <w:noProof/>
          <w:szCs w:val="24"/>
          <w:lang w:val="es-ES"/>
        </w:rPr>
        <w:t>10.</w:t>
      </w:r>
      <w:r w:rsidR="005149DC" w:rsidRPr="002576E6">
        <w:rPr>
          <w:rFonts w:ascii="Arial" w:hAnsi="Arial" w:cs="Arial"/>
          <w:noProof/>
          <w:szCs w:val="24"/>
          <w:lang w:val="es-ES"/>
        </w:rPr>
        <w:t>6</w:t>
      </w:r>
      <w:r w:rsidRPr="002576E6">
        <w:rPr>
          <w:rFonts w:ascii="Arial" w:hAnsi="Arial" w:cs="Arial"/>
          <w:noProof/>
          <w:szCs w:val="24"/>
          <w:lang w:val="es-ES"/>
        </w:rPr>
        <w:t>.</w:t>
      </w:r>
    </w:p>
    <w:p w:rsidR="00A567F7" w:rsidRPr="002576E6" w:rsidRDefault="00A567F7" w:rsidP="008E1E5D">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noProof/>
          <w:szCs w:val="24"/>
          <w:lang w:val="es-ES"/>
        </w:rPr>
        <w:t>Cualquier violación tanto de lo mencionado en los puntos anteriores como de la legislación ambiental nacional sería motivo de cancelación anticipada del sub-préstamo y en la no elegibilidad de las UER en falta para el Programa en el futuro.</w:t>
      </w:r>
    </w:p>
    <w:p w:rsidR="008E1E5D" w:rsidRPr="002576E6" w:rsidRDefault="00FE64BD" w:rsidP="008E1E5D">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noProof/>
          <w:szCs w:val="24"/>
          <w:lang w:val="es-ES"/>
        </w:rPr>
        <w:t xml:space="preserve">El </w:t>
      </w:r>
      <w:r w:rsidR="001742A0" w:rsidRPr="002576E6">
        <w:rPr>
          <w:rFonts w:ascii="Arial" w:hAnsi="Arial" w:cs="Arial"/>
          <w:noProof/>
          <w:szCs w:val="24"/>
          <w:lang w:val="es-ES"/>
        </w:rPr>
        <w:t xml:space="preserve">Banco </w:t>
      </w:r>
      <w:r w:rsidRPr="002576E6">
        <w:rPr>
          <w:rFonts w:ascii="Arial" w:hAnsi="Arial" w:cs="Arial"/>
          <w:noProof/>
          <w:szCs w:val="24"/>
          <w:lang w:val="es-ES"/>
        </w:rPr>
        <w:t>supervisará el sistema ambiental y soc</w:t>
      </w:r>
      <w:r w:rsidR="00A51121" w:rsidRPr="002576E6">
        <w:rPr>
          <w:rFonts w:ascii="Arial" w:hAnsi="Arial" w:cs="Arial"/>
          <w:noProof/>
          <w:szCs w:val="24"/>
          <w:lang w:val="es-ES"/>
        </w:rPr>
        <w:t>ial y temas laborales relacionad</w:t>
      </w:r>
      <w:r w:rsidRPr="002576E6">
        <w:rPr>
          <w:rFonts w:ascii="Arial" w:hAnsi="Arial" w:cs="Arial"/>
          <w:noProof/>
          <w:szCs w:val="24"/>
          <w:lang w:val="es-ES"/>
        </w:rPr>
        <w:t xml:space="preserve">os con el uso de recursos del préstamo del </w:t>
      </w:r>
      <w:r w:rsidR="001742A0" w:rsidRPr="002576E6">
        <w:rPr>
          <w:rFonts w:ascii="Arial" w:hAnsi="Arial" w:cs="Arial"/>
          <w:noProof/>
          <w:szCs w:val="24"/>
          <w:lang w:val="es-ES"/>
        </w:rPr>
        <w:t>Banco</w:t>
      </w:r>
      <w:r w:rsidRPr="002576E6">
        <w:rPr>
          <w:rFonts w:ascii="Arial" w:hAnsi="Arial" w:cs="Arial"/>
          <w:noProof/>
          <w:szCs w:val="24"/>
          <w:lang w:val="es-ES"/>
        </w:rPr>
        <w:t xml:space="preserve">, según sea necesario por un especialista del </w:t>
      </w:r>
      <w:r w:rsidR="001742A0" w:rsidRPr="002576E6">
        <w:rPr>
          <w:rFonts w:ascii="Arial" w:hAnsi="Arial" w:cs="Arial"/>
          <w:noProof/>
          <w:szCs w:val="24"/>
          <w:lang w:val="es-ES"/>
        </w:rPr>
        <w:t xml:space="preserve">Banco </w:t>
      </w:r>
      <w:r w:rsidRPr="002576E6">
        <w:rPr>
          <w:rFonts w:ascii="Arial" w:hAnsi="Arial" w:cs="Arial"/>
          <w:noProof/>
          <w:szCs w:val="24"/>
          <w:lang w:val="es-ES"/>
        </w:rPr>
        <w:t xml:space="preserve">o un consultor externo contratado por el </w:t>
      </w:r>
      <w:r w:rsidR="001742A0" w:rsidRPr="002576E6">
        <w:rPr>
          <w:rFonts w:ascii="Arial" w:hAnsi="Arial" w:cs="Arial"/>
          <w:noProof/>
          <w:szCs w:val="24"/>
          <w:lang w:val="es-ES"/>
        </w:rPr>
        <w:t>Banco</w:t>
      </w:r>
      <w:r w:rsidRPr="002576E6">
        <w:rPr>
          <w:rFonts w:ascii="Arial" w:hAnsi="Arial" w:cs="Arial"/>
          <w:noProof/>
          <w:szCs w:val="24"/>
          <w:lang w:val="es-ES"/>
        </w:rPr>
        <w:t xml:space="preserve">. Se realizará una evaluación posterior a medio término de la operación del cumplimiento de los requerimientos ambientales y sociales, inclusive la implementacion del SAGAS, con respecto a la operación del </w:t>
      </w:r>
      <w:r w:rsidR="001742A0" w:rsidRPr="002576E6">
        <w:rPr>
          <w:rFonts w:ascii="Arial" w:hAnsi="Arial" w:cs="Arial"/>
          <w:noProof/>
          <w:szCs w:val="24"/>
          <w:lang w:val="es-ES"/>
        </w:rPr>
        <w:t>Banco</w:t>
      </w:r>
      <w:r w:rsidRPr="002576E6">
        <w:rPr>
          <w:rFonts w:ascii="Arial" w:hAnsi="Arial" w:cs="Arial"/>
          <w:noProof/>
          <w:szCs w:val="24"/>
          <w:lang w:val="es-ES"/>
        </w:rPr>
        <w:t>. Para ese fin, FN</w:t>
      </w:r>
      <w:r w:rsidR="0086091E" w:rsidRPr="002576E6">
        <w:rPr>
          <w:rFonts w:ascii="Arial" w:hAnsi="Arial" w:cs="Arial"/>
          <w:noProof/>
          <w:szCs w:val="24"/>
          <w:lang w:val="es-ES"/>
        </w:rPr>
        <w:t>D</w:t>
      </w:r>
      <w:r w:rsidRPr="002576E6">
        <w:rPr>
          <w:rFonts w:ascii="Arial" w:hAnsi="Arial" w:cs="Arial"/>
          <w:noProof/>
          <w:szCs w:val="24"/>
          <w:lang w:val="es-ES"/>
        </w:rPr>
        <w:t xml:space="preserve"> proveerá y facilitará acceso al </w:t>
      </w:r>
      <w:r w:rsidR="001742A0" w:rsidRPr="002576E6">
        <w:rPr>
          <w:rFonts w:ascii="Arial" w:hAnsi="Arial" w:cs="Arial"/>
          <w:noProof/>
          <w:szCs w:val="24"/>
          <w:lang w:val="es-ES"/>
        </w:rPr>
        <w:t>Banco</w:t>
      </w:r>
      <w:r w:rsidRPr="002576E6">
        <w:rPr>
          <w:rFonts w:ascii="Arial" w:hAnsi="Arial" w:cs="Arial"/>
          <w:noProof/>
          <w:szCs w:val="24"/>
          <w:lang w:val="es-ES"/>
        </w:rPr>
        <w:t xml:space="preserve"> de toda documentación relevante de los </w:t>
      </w:r>
      <w:r w:rsidR="00AF79D8" w:rsidRPr="002576E6">
        <w:rPr>
          <w:rFonts w:ascii="Arial" w:hAnsi="Arial" w:cs="Arial"/>
          <w:noProof/>
          <w:szCs w:val="24"/>
          <w:lang w:val="es-ES"/>
        </w:rPr>
        <w:t>S</w:t>
      </w:r>
      <w:r w:rsidRPr="002576E6">
        <w:rPr>
          <w:rFonts w:ascii="Arial" w:hAnsi="Arial" w:cs="Arial"/>
          <w:noProof/>
          <w:szCs w:val="24"/>
          <w:lang w:val="es-ES"/>
        </w:rPr>
        <w:t>ub-pr</w:t>
      </w:r>
      <w:r w:rsidR="00646E11" w:rsidRPr="002576E6">
        <w:rPr>
          <w:rFonts w:ascii="Arial" w:hAnsi="Arial" w:cs="Arial"/>
          <w:noProof/>
          <w:szCs w:val="24"/>
          <w:lang w:val="es-ES"/>
        </w:rPr>
        <w:t>éstamos</w:t>
      </w:r>
      <w:r w:rsidRPr="002576E6">
        <w:rPr>
          <w:rFonts w:ascii="Arial" w:hAnsi="Arial" w:cs="Arial"/>
          <w:noProof/>
          <w:szCs w:val="24"/>
          <w:lang w:val="es-ES"/>
        </w:rPr>
        <w:t>.</w:t>
      </w:r>
    </w:p>
    <w:p w:rsidR="00FE64BD" w:rsidRPr="002576E6" w:rsidRDefault="00FE64BD" w:rsidP="008E1E5D">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noProof/>
          <w:szCs w:val="24"/>
          <w:lang w:val="es-ES"/>
        </w:rPr>
        <w:t xml:space="preserve">Si fuera necesario, el </w:t>
      </w:r>
      <w:r w:rsidR="001742A0" w:rsidRPr="002576E6">
        <w:rPr>
          <w:rFonts w:ascii="Arial" w:hAnsi="Arial" w:cs="Arial"/>
          <w:noProof/>
          <w:szCs w:val="24"/>
          <w:lang w:val="es-ES"/>
        </w:rPr>
        <w:t>Banco</w:t>
      </w:r>
      <w:r w:rsidRPr="002576E6">
        <w:rPr>
          <w:rFonts w:ascii="Arial" w:hAnsi="Arial" w:cs="Arial"/>
          <w:noProof/>
          <w:szCs w:val="24"/>
          <w:lang w:val="es-ES"/>
        </w:rPr>
        <w:t xml:space="preserve"> y FN</w:t>
      </w:r>
      <w:r w:rsidR="0086091E" w:rsidRPr="002576E6">
        <w:rPr>
          <w:rFonts w:ascii="Arial" w:hAnsi="Arial" w:cs="Arial"/>
          <w:noProof/>
          <w:szCs w:val="24"/>
          <w:lang w:val="es-ES"/>
        </w:rPr>
        <w:t>D</w:t>
      </w:r>
      <w:r w:rsidRPr="002576E6">
        <w:rPr>
          <w:rFonts w:ascii="Arial" w:hAnsi="Arial" w:cs="Arial"/>
          <w:noProof/>
          <w:szCs w:val="24"/>
          <w:lang w:val="es-ES"/>
        </w:rPr>
        <w:t xml:space="preserve"> acordarán acciones o medidas correctivas necesarias para solventar impactos y riesgos adversos  para mejorar su gestión.</w:t>
      </w:r>
    </w:p>
    <w:p w:rsidR="008E1E5D" w:rsidRPr="002576E6" w:rsidRDefault="008E1E5D" w:rsidP="008E1E5D">
      <w:pPr>
        <w:pStyle w:val="Chapter"/>
        <w:tabs>
          <w:tab w:val="clear" w:pos="5490"/>
          <w:tab w:val="num" w:pos="648"/>
        </w:tabs>
        <w:rPr>
          <w:rFonts w:ascii="Arial" w:hAnsi="Arial" w:cs="Arial"/>
          <w:szCs w:val="24"/>
        </w:rPr>
      </w:pPr>
      <w:bookmarkStart w:id="291" w:name="_Toc197782565"/>
      <w:bookmarkStart w:id="292" w:name="_Toc198025808"/>
      <w:bookmarkStart w:id="293" w:name="_Toc205191274"/>
      <w:bookmarkStart w:id="294" w:name="_Toc207082521"/>
      <w:bookmarkStart w:id="295" w:name="_Toc207082554"/>
      <w:bookmarkStart w:id="296" w:name="_Toc240434734"/>
      <w:bookmarkStart w:id="297" w:name="_Toc404335505"/>
      <w:r w:rsidRPr="002576E6">
        <w:rPr>
          <w:rFonts w:ascii="Arial" w:hAnsi="Arial" w:cs="Arial"/>
          <w:szCs w:val="24"/>
        </w:rPr>
        <w:t>Modificaciones Al Reglamento</w:t>
      </w:r>
      <w:bookmarkEnd w:id="291"/>
      <w:bookmarkEnd w:id="292"/>
      <w:bookmarkEnd w:id="293"/>
      <w:bookmarkEnd w:id="294"/>
      <w:bookmarkEnd w:id="295"/>
      <w:bookmarkEnd w:id="296"/>
      <w:bookmarkEnd w:id="297"/>
    </w:p>
    <w:p w:rsidR="008E1E5D" w:rsidRPr="002576E6" w:rsidRDefault="008E1E5D" w:rsidP="008E1E5D">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szCs w:val="24"/>
        </w:rPr>
        <w:t xml:space="preserve">Las partes podrán acordar modificaciones al mismo siempre que no contradigan el Contrato vigente o a las leyes o políticas exigibles a cada una de las instituciones. FND, a través de la UE, podrá sugerir modificaciones al presente Reglamento para adaptarlo a nuevas circunstancias o condiciones que pudieran presentarse en el transcurso de su ejecución. </w:t>
      </w:r>
    </w:p>
    <w:p w:rsidR="008E1E5D" w:rsidRPr="002576E6" w:rsidRDefault="008E1E5D" w:rsidP="00216DCE">
      <w:pPr>
        <w:pStyle w:val="Paragraph"/>
        <w:tabs>
          <w:tab w:val="clear" w:pos="3565"/>
          <w:tab w:val="num" w:pos="720"/>
          <w:tab w:val="num" w:pos="1746"/>
        </w:tabs>
        <w:ind w:left="720" w:hanging="720"/>
        <w:rPr>
          <w:rFonts w:ascii="Arial" w:hAnsi="Arial" w:cs="Arial"/>
          <w:noProof/>
          <w:szCs w:val="24"/>
          <w:lang w:val="es-ES"/>
        </w:rPr>
      </w:pPr>
      <w:r w:rsidRPr="002576E6">
        <w:rPr>
          <w:rFonts w:ascii="Arial" w:hAnsi="Arial" w:cs="Arial"/>
          <w:szCs w:val="24"/>
        </w:rPr>
        <w:t xml:space="preserve">Cualquier modificación a este Reglamento se hará conforme a las normas y procedimientos del Banco y entrará en vigencia una vez que el </w:t>
      </w:r>
      <w:r w:rsidR="001742A0" w:rsidRPr="002576E6">
        <w:rPr>
          <w:rFonts w:ascii="Arial" w:hAnsi="Arial" w:cs="Arial"/>
          <w:szCs w:val="24"/>
        </w:rPr>
        <w:t>Banco</w:t>
      </w:r>
      <w:r w:rsidRPr="002576E6">
        <w:rPr>
          <w:rFonts w:ascii="Arial" w:hAnsi="Arial" w:cs="Arial"/>
          <w:szCs w:val="24"/>
        </w:rPr>
        <w:t xml:space="preserve"> exprese su no-objeción. Las modificaciones a los aspectos ambientales y sociales estarán sujetas a la aprobación de las Unidad de Salvaguardias Ambientales del </w:t>
      </w:r>
      <w:r w:rsidR="001742A0" w:rsidRPr="002576E6">
        <w:rPr>
          <w:rFonts w:ascii="Arial" w:hAnsi="Arial" w:cs="Arial"/>
          <w:szCs w:val="24"/>
        </w:rPr>
        <w:t>Banco</w:t>
      </w:r>
      <w:r w:rsidR="00C1046F" w:rsidRPr="002576E6">
        <w:rPr>
          <w:rFonts w:ascii="Arial" w:hAnsi="Arial" w:cs="Arial"/>
          <w:szCs w:val="24"/>
        </w:rPr>
        <w:t>.</w:t>
      </w:r>
    </w:p>
    <w:p w:rsidR="004622AC" w:rsidRPr="002576E6" w:rsidRDefault="00AD0145" w:rsidP="004622AC">
      <w:pPr>
        <w:pStyle w:val="Title"/>
        <w:rPr>
          <w:rFonts w:ascii="Arial" w:hAnsi="Arial" w:cs="Arial"/>
          <w:b/>
          <w:sz w:val="24"/>
          <w:szCs w:val="24"/>
          <w:lang w:val="es-ES"/>
        </w:rPr>
      </w:pPr>
      <w:r w:rsidRPr="002576E6">
        <w:rPr>
          <w:rFonts w:ascii="Arial" w:hAnsi="Arial" w:cs="Arial"/>
          <w:noProof/>
          <w:sz w:val="24"/>
          <w:szCs w:val="24"/>
          <w:lang w:val="es-ES_tradnl"/>
        </w:rPr>
        <w:br w:type="page"/>
      </w:r>
      <w:r w:rsidR="004622AC" w:rsidRPr="002576E6">
        <w:rPr>
          <w:rFonts w:ascii="Arial" w:hAnsi="Arial" w:cs="Arial"/>
          <w:b/>
          <w:sz w:val="24"/>
          <w:szCs w:val="24"/>
          <w:lang w:val="es-ES"/>
        </w:rPr>
        <w:t>Anexo I</w:t>
      </w:r>
    </w:p>
    <w:p w:rsidR="004622AC" w:rsidRPr="002576E6" w:rsidRDefault="004622AC" w:rsidP="004622AC">
      <w:pPr>
        <w:pStyle w:val="Title"/>
        <w:jc w:val="left"/>
        <w:rPr>
          <w:rFonts w:ascii="Arial" w:hAnsi="Arial" w:cs="Arial"/>
          <w:sz w:val="24"/>
          <w:szCs w:val="24"/>
          <w:lang w:val="es-ES"/>
        </w:rPr>
      </w:pPr>
    </w:p>
    <w:p w:rsidR="004622AC" w:rsidRPr="002576E6" w:rsidRDefault="004622AC" w:rsidP="004622AC">
      <w:pPr>
        <w:pStyle w:val="Title"/>
        <w:jc w:val="left"/>
        <w:rPr>
          <w:rFonts w:ascii="Arial" w:hAnsi="Arial" w:cs="Arial"/>
          <w:sz w:val="24"/>
          <w:szCs w:val="24"/>
          <w:lang w:val="es-ES"/>
        </w:rPr>
      </w:pPr>
      <w:r w:rsidRPr="002576E6">
        <w:rPr>
          <w:rFonts w:ascii="Arial" w:hAnsi="Arial" w:cs="Arial"/>
          <w:sz w:val="24"/>
          <w:szCs w:val="24"/>
          <w:lang w:val="es-ES"/>
        </w:rPr>
        <w:t>Se considera</w:t>
      </w:r>
      <w:r w:rsidR="00A95EF7" w:rsidRPr="002576E6">
        <w:rPr>
          <w:rFonts w:ascii="Arial" w:hAnsi="Arial" w:cs="Arial"/>
          <w:sz w:val="24"/>
          <w:szCs w:val="24"/>
          <w:lang w:val="es-ES"/>
        </w:rPr>
        <w:t>rán los</w:t>
      </w:r>
      <w:r w:rsidRPr="002576E6">
        <w:rPr>
          <w:rFonts w:ascii="Arial" w:hAnsi="Arial" w:cs="Arial"/>
          <w:sz w:val="24"/>
          <w:szCs w:val="24"/>
          <w:lang w:val="es-ES"/>
        </w:rPr>
        <w:t xml:space="preserve"> créditos de capitalización, cuyo destino, de manera enunciativa más no limitativa,  se encuentr</w:t>
      </w:r>
      <w:r w:rsidR="00A95EF7" w:rsidRPr="002576E6">
        <w:rPr>
          <w:rFonts w:ascii="Arial" w:hAnsi="Arial" w:cs="Arial"/>
          <w:sz w:val="24"/>
          <w:szCs w:val="24"/>
          <w:lang w:val="es-ES"/>
        </w:rPr>
        <w:t>e</w:t>
      </w:r>
      <w:r w:rsidRPr="002576E6">
        <w:rPr>
          <w:rFonts w:ascii="Arial" w:hAnsi="Arial" w:cs="Arial"/>
          <w:sz w:val="24"/>
          <w:szCs w:val="24"/>
          <w:lang w:val="es-ES"/>
        </w:rPr>
        <w:t>n en la lista siguiente:</w:t>
      </w:r>
    </w:p>
    <w:p w:rsidR="004622AC" w:rsidRPr="002576E6" w:rsidRDefault="004622AC" w:rsidP="004622AC">
      <w:pPr>
        <w:rPr>
          <w:rFonts w:ascii="Arial" w:hAnsi="Arial" w:cs="Arial"/>
          <w:b/>
          <w:bCs/>
          <w:noProof/>
          <w:color w:val="000000"/>
          <w:lang w:val="es-ES"/>
        </w:rPr>
      </w:pPr>
    </w:p>
    <w:tbl>
      <w:tblPr>
        <w:tblW w:w="14091" w:type="dxa"/>
        <w:jc w:val="center"/>
        <w:tblCellMar>
          <w:left w:w="70" w:type="dxa"/>
          <w:right w:w="70" w:type="dxa"/>
        </w:tblCellMar>
        <w:tblLook w:val="04A0" w:firstRow="1" w:lastRow="0" w:firstColumn="1" w:lastColumn="0" w:noHBand="0" w:noVBand="1"/>
      </w:tblPr>
      <w:tblGrid>
        <w:gridCol w:w="376"/>
        <w:gridCol w:w="2465"/>
        <w:gridCol w:w="166"/>
        <w:gridCol w:w="376"/>
        <w:gridCol w:w="3305"/>
        <w:gridCol w:w="166"/>
        <w:gridCol w:w="376"/>
        <w:gridCol w:w="3251"/>
        <w:gridCol w:w="166"/>
        <w:gridCol w:w="376"/>
        <w:gridCol w:w="3068"/>
      </w:tblGrid>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w:t>
            </w:r>
          </w:p>
        </w:tc>
        <w:tc>
          <w:tcPr>
            <w:tcW w:w="0" w:type="auto"/>
            <w:shd w:val="clear" w:color="auto" w:fill="auto"/>
            <w:noWrap/>
            <w:vAlign w:val="bottom"/>
            <w:hideMark/>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Apiarios colmenas núcleos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Cultivos perennes no frutales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51</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Frigoríficos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Procesadoras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Apicultura, equipo</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Depósitos de agua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52</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Fumigadora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Rastras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Arados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Deshidratadoras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53</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Galeras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Reparaciones y/o rehabilitaciones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Asperjadoras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29</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Desvaradora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54</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Herramientas diversas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79</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Revolvedora</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Básculas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30</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Drenaje parcelario</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55</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Hileradora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80</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Riego, aspersión</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Bebederos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31</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Drenes, construcción</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Hule</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81</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Riego, compuertas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Bodegas y almacenes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32</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Embarcaciones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Hornos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82</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Riego, goteo</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Bombas centrifugas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33</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Empacadoras de forraje</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Instalaciones complementarias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83</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Riego, impulsos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Bordos construcción</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34</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de bombeo</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59</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Instalaciones y equipos hidráulicos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84</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Riego, micro-aspersión</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10</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Caminos vecinales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35</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de cómputo y software</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60</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Instalaciones rurales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85</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Riegos, otros tipos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11</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Caña de azúcar plantilla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de transporte</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61</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Invernaderos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Secadoras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12</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Carros de campo</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eléctrico</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62</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Jaulas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Sembradora de precisión</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13</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Cebu sementales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energía solar</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63</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Laboratorio construcción</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Sembradoras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14</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Cebu vientres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39</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para aserrar</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64</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Maquilas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89</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Sistemas de calefacción</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15</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Cercas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40</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para ensilar</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65</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Máquina y equipo de procesos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90</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Sub estación eléctrica</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16</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Clasificadora seleccionad</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41</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para extracción forestal</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Maquinaria agrícola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91</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Tanques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17</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Cobertizos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42</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pesquero electrónico</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Maquinaria pesada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92</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Toldos y mallas protector</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18</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Construcción estanqueria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43</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y/o implementos agrícolas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Motoconformadora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93</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Tornos</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19</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Construcción hidráulica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44</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fumigador</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69</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Niveladoras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94</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Tortilladora</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20</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Corrales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45</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Equipo tratamiento aguas residuales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70</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Ovino vientres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95</w:t>
            </w:r>
          </w:p>
        </w:tc>
        <w:tc>
          <w:tcPr>
            <w:tcW w:w="0" w:type="auto"/>
            <w:vAlign w:val="bottom"/>
          </w:tcPr>
          <w:p w:rsidR="004622AC" w:rsidRPr="002576E6" w:rsidRDefault="004622AC" w:rsidP="00DE0AE6">
            <w:pPr>
              <w:rPr>
                <w:rFonts w:ascii="Arial" w:hAnsi="Arial" w:cs="Arial"/>
                <w:color w:val="000000"/>
                <w:sz w:val="17"/>
                <w:szCs w:val="17"/>
                <w:lang w:val="en-US"/>
              </w:rPr>
            </w:pPr>
            <w:r w:rsidRPr="002576E6">
              <w:rPr>
                <w:rFonts w:ascii="Arial" w:hAnsi="Arial" w:cs="Arial"/>
                <w:color w:val="000000"/>
                <w:sz w:val="17"/>
                <w:szCs w:val="17"/>
              </w:rPr>
              <w:t xml:space="preserve">Tractores  </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21</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Cortadoras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Establos, salas de ordeña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71</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Ovinos para engorda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96</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Trascavo</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22</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Cosechadora de maíz</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Europeo semental</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72</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Palma de coco</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97</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 xml:space="preserve">Trilladoras </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23</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Construcciones rurales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Europeo vaquilla</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73</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Picadoras de forraje</w:t>
            </w:r>
          </w:p>
        </w:tc>
        <w:tc>
          <w:tcPr>
            <w:tcW w:w="0" w:type="auto"/>
          </w:tcPr>
          <w:p w:rsidR="004622AC" w:rsidRPr="002576E6" w:rsidRDefault="004622AC" w:rsidP="00DE0AE6">
            <w:pPr>
              <w:rPr>
                <w:rFonts w:ascii="Arial" w:hAnsi="Arial" w:cs="Arial"/>
                <w:color w:val="000000"/>
                <w:sz w:val="17"/>
                <w:szCs w:val="17"/>
                <w:lang w:val="en-US"/>
              </w:rPr>
            </w:pPr>
          </w:p>
        </w:tc>
        <w:tc>
          <w:tcPr>
            <w:tcW w:w="0" w:type="auto"/>
            <w:vAlign w:val="bottom"/>
          </w:tcPr>
          <w:p w:rsidR="004622AC" w:rsidRPr="002576E6" w:rsidRDefault="004622AC" w:rsidP="00DE0AE6">
            <w:pPr>
              <w:jc w:val="center"/>
              <w:rPr>
                <w:rFonts w:ascii="Arial" w:hAnsi="Arial" w:cs="Arial"/>
                <w:color w:val="000000"/>
                <w:sz w:val="17"/>
                <w:szCs w:val="17"/>
                <w:lang w:val="en-US"/>
              </w:rPr>
            </w:pPr>
            <w:r w:rsidRPr="002576E6">
              <w:rPr>
                <w:rFonts w:ascii="Arial" w:hAnsi="Arial" w:cs="Arial"/>
                <w:color w:val="000000"/>
                <w:sz w:val="17"/>
                <w:szCs w:val="17"/>
                <w:lang w:val="en-US"/>
              </w:rPr>
              <w:t>98</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Vehículos de campo</w:t>
            </w: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24</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Cuadros niveladores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49</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Europeo vientre</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74</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Pozos profundos, equipo perforador</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p>
        </w:tc>
        <w:tc>
          <w:tcPr>
            <w:tcW w:w="0" w:type="auto"/>
            <w:vAlign w:val="bottom"/>
          </w:tcPr>
          <w:p w:rsidR="004622AC" w:rsidRPr="002576E6" w:rsidRDefault="004622AC" w:rsidP="00DE0AE6">
            <w:pPr>
              <w:rPr>
                <w:rFonts w:ascii="Arial" w:hAnsi="Arial" w:cs="Arial"/>
                <w:color w:val="000000"/>
                <w:sz w:val="17"/>
                <w:szCs w:val="17"/>
              </w:rPr>
            </w:pPr>
          </w:p>
        </w:tc>
      </w:tr>
      <w:tr w:rsidR="004622AC" w:rsidRPr="002576E6" w:rsidTr="00DE0AE6">
        <w:trPr>
          <w:trHeight w:val="304"/>
          <w:jc w:val="center"/>
        </w:trPr>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25</w:t>
            </w:r>
          </w:p>
        </w:tc>
        <w:tc>
          <w:tcPr>
            <w:tcW w:w="0" w:type="auto"/>
            <w:shd w:val="clear" w:color="auto" w:fill="auto"/>
            <w:noWrap/>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Cultivadoras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50</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Fertilizadoras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r w:rsidRPr="002576E6">
              <w:rPr>
                <w:rFonts w:ascii="Arial" w:hAnsi="Arial" w:cs="Arial"/>
                <w:color w:val="000000"/>
                <w:sz w:val="17"/>
                <w:szCs w:val="17"/>
              </w:rPr>
              <w:t>75</w:t>
            </w:r>
          </w:p>
        </w:tc>
        <w:tc>
          <w:tcPr>
            <w:tcW w:w="0" w:type="auto"/>
            <w:vAlign w:val="bottom"/>
          </w:tcPr>
          <w:p w:rsidR="004622AC" w:rsidRPr="002576E6" w:rsidRDefault="004622AC" w:rsidP="00DE0AE6">
            <w:pPr>
              <w:rPr>
                <w:rFonts w:ascii="Arial" w:hAnsi="Arial" w:cs="Arial"/>
                <w:color w:val="000000"/>
                <w:sz w:val="17"/>
                <w:szCs w:val="17"/>
              </w:rPr>
            </w:pPr>
            <w:r w:rsidRPr="002576E6">
              <w:rPr>
                <w:rFonts w:ascii="Arial" w:hAnsi="Arial" w:cs="Arial"/>
                <w:color w:val="000000"/>
                <w:sz w:val="17"/>
                <w:szCs w:val="17"/>
              </w:rPr>
              <w:t>Presas almacenadoras</w:t>
            </w:r>
          </w:p>
        </w:tc>
        <w:tc>
          <w:tcPr>
            <w:tcW w:w="0" w:type="auto"/>
          </w:tcPr>
          <w:p w:rsidR="004622AC" w:rsidRPr="002576E6" w:rsidRDefault="004622AC" w:rsidP="00DE0AE6">
            <w:pPr>
              <w:rPr>
                <w:rFonts w:ascii="Arial" w:hAnsi="Arial" w:cs="Arial"/>
                <w:color w:val="000000"/>
                <w:sz w:val="17"/>
                <w:szCs w:val="17"/>
              </w:rPr>
            </w:pPr>
          </w:p>
        </w:tc>
        <w:tc>
          <w:tcPr>
            <w:tcW w:w="0" w:type="auto"/>
            <w:vAlign w:val="bottom"/>
          </w:tcPr>
          <w:p w:rsidR="004622AC" w:rsidRPr="002576E6" w:rsidRDefault="004622AC" w:rsidP="00DE0AE6">
            <w:pPr>
              <w:jc w:val="center"/>
              <w:rPr>
                <w:rFonts w:ascii="Arial" w:hAnsi="Arial" w:cs="Arial"/>
                <w:color w:val="000000"/>
                <w:sz w:val="17"/>
                <w:szCs w:val="17"/>
              </w:rPr>
            </w:pPr>
          </w:p>
        </w:tc>
        <w:tc>
          <w:tcPr>
            <w:tcW w:w="0" w:type="auto"/>
            <w:vAlign w:val="bottom"/>
          </w:tcPr>
          <w:p w:rsidR="004622AC" w:rsidRPr="002576E6" w:rsidRDefault="004622AC" w:rsidP="00DE0AE6">
            <w:pPr>
              <w:rPr>
                <w:rFonts w:ascii="Arial" w:hAnsi="Arial" w:cs="Arial"/>
                <w:color w:val="000000"/>
                <w:sz w:val="17"/>
                <w:szCs w:val="17"/>
              </w:rPr>
            </w:pPr>
          </w:p>
        </w:tc>
      </w:tr>
    </w:tbl>
    <w:p w:rsidR="004622AC" w:rsidRPr="002576E6" w:rsidRDefault="004622AC" w:rsidP="004622AC">
      <w:pPr>
        <w:rPr>
          <w:rFonts w:ascii="Arial" w:hAnsi="Arial" w:cs="Arial"/>
          <w:lang w:val="es-ES"/>
        </w:rPr>
      </w:pPr>
    </w:p>
    <w:p w:rsidR="004622AC" w:rsidRPr="002576E6" w:rsidRDefault="004622AC" w:rsidP="0026226C">
      <w:pPr>
        <w:rPr>
          <w:rFonts w:ascii="Arial" w:eastAsia="SimSun" w:hAnsi="Arial" w:cs="Arial"/>
          <w:b/>
          <w:sz w:val="22"/>
          <w:szCs w:val="22"/>
          <w:lang w:val="es-ES" w:eastAsia="en-US"/>
        </w:rPr>
      </w:pPr>
      <w:r w:rsidRPr="002576E6">
        <w:rPr>
          <w:rFonts w:ascii="Arial" w:hAnsi="Arial" w:cs="Arial"/>
          <w:b/>
          <w:lang w:val="es-ES"/>
        </w:rPr>
        <w:br w:type="page"/>
      </w:r>
    </w:p>
    <w:p w:rsidR="004622AC" w:rsidRPr="002576E6" w:rsidRDefault="004622AC" w:rsidP="004622AC">
      <w:pPr>
        <w:pStyle w:val="Title"/>
        <w:rPr>
          <w:rFonts w:ascii="Arial" w:hAnsi="Arial" w:cs="Arial"/>
          <w:b/>
          <w:sz w:val="24"/>
          <w:szCs w:val="24"/>
          <w:lang w:val="es-ES"/>
        </w:rPr>
      </w:pPr>
      <w:r w:rsidRPr="002576E6">
        <w:rPr>
          <w:rFonts w:ascii="Arial" w:hAnsi="Arial" w:cs="Arial"/>
          <w:b/>
          <w:sz w:val="24"/>
          <w:szCs w:val="24"/>
          <w:lang w:val="es-ES"/>
        </w:rPr>
        <w:t>Anexo II</w:t>
      </w:r>
    </w:p>
    <w:p w:rsidR="004466EF" w:rsidRPr="002576E6" w:rsidRDefault="004466EF" w:rsidP="004466EF">
      <w:pPr>
        <w:pStyle w:val="Title"/>
        <w:jc w:val="left"/>
        <w:rPr>
          <w:rFonts w:ascii="Arial" w:hAnsi="Arial" w:cs="Arial"/>
          <w:sz w:val="24"/>
          <w:szCs w:val="24"/>
          <w:lang w:val="es-ES"/>
        </w:rPr>
      </w:pPr>
    </w:p>
    <w:p w:rsidR="004466EF" w:rsidRPr="002576E6" w:rsidRDefault="004466EF" w:rsidP="004466EF">
      <w:pPr>
        <w:pStyle w:val="Title"/>
        <w:jc w:val="left"/>
        <w:rPr>
          <w:rFonts w:ascii="Arial" w:hAnsi="Arial" w:cs="Arial"/>
          <w:sz w:val="24"/>
          <w:szCs w:val="24"/>
          <w:lang w:val="es-ES"/>
        </w:rPr>
      </w:pPr>
      <w:r w:rsidRPr="002576E6">
        <w:rPr>
          <w:rFonts w:ascii="Arial" w:hAnsi="Arial" w:cs="Arial"/>
          <w:sz w:val="24"/>
          <w:szCs w:val="24"/>
          <w:lang w:val="es-ES"/>
        </w:rPr>
        <w:t>Se considera</w:t>
      </w:r>
      <w:r w:rsidR="00A95EF7" w:rsidRPr="002576E6">
        <w:rPr>
          <w:rFonts w:ascii="Arial" w:hAnsi="Arial" w:cs="Arial"/>
          <w:sz w:val="24"/>
          <w:szCs w:val="24"/>
          <w:lang w:val="es-ES"/>
        </w:rPr>
        <w:t>rán los</w:t>
      </w:r>
      <w:r w:rsidRPr="002576E6">
        <w:rPr>
          <w:rFonts w:ascii="Arial" w:hAnsi="Arial" w:cs="Arial"/>
          <w:sz w:val="24"/>
          <w:szCs w:val="24"/>
          <w:lang w:val="es-ES"/>
        </w:rPr>
        <w:t xml:space="preserve"> créditos de </w:t>
      </w:r>
      <w:r w:rsidRPr="002576E6">
        <w:rPr>
          <w:rFonts w:ascii="Arial" w:hAnsi="Arial" w:cs="Arial"/>
          <w:sz w:val="24"/>
          <w:szCs w:val="24"/>
        </w:rPr>
        <w:t>tecnologías y modelos técnicos bajo “paquetes tecnológicos”</w:t>
      </w:r>
      <w:r w:rsidRPr="002576E6">
        <w:rPr>
          <w:rFonts w:ascii="Arial" w:hAnsi="Arial" w:cs="Arial"/>
          <w:sz w:val="24"/>
          <w:szCs w:val="24"/>
          <w:lang w:val="es-ES"/>
        </w:rPr>
        <w:t>,  cuyo destino, de manera</w:t>
      </w:r>
      <w:r w:rsidR="000747AB" w:rsidRPr="002576E6">
        <w:rPr>
          <w:rFonts w:ascii="Arial" w:hAnsi="Arial" w:cs="Arial"/>
          <w:sz w:val="24"/>
          <w:szCs w:val="24"/>
          <w:lang w:val="es-ES"/>
        </w:rPr>
        <w:t xml:space="preserve"> enunciativa más no limitativa,</w:t>
      </w:r>
      <w:r w:rsidRPr="002576E6">
        <w:rPr>
          <w:rFonts w:ascii="Arial" w:hAnsi="Arial" w:cs="Arial"/>
          <w:sz w:val="24"/>
          <w:szCs w:val="24"/>
          <w:lang w:val="es-ES"/>
        </w:rPr>
        <w:t xml:space="preserve"> se encuentr</w:t>
      </w:r>
      <w:r w:rsidR="00A95EF7" w:rsidRPr="002576E6">
        <w:rPr>
          <w:rFonts w:ascii="Arial" w:hAnsi="Arial" w:cs="Arial"/>
          <w:sz w:val="24"/>
          <w:szCs w:val="24"/>
          <w:lang w:val="es-ES"/>
        </w:rPr>
        <w:t>e</w:t>
      </w:r>
      <w:r w:rsidRPr="002576E6">
        <w:rPr>
          <w:rFonts w:ascii="Arial" w:hAnsi="Arial" w:cs="Arial"/>
          <w:sz w:val="24"/>
          <w:szCs w:val="24"/>
          <w:lang w:val="es-ES"/>
        </w:rPr>
        <w:t>n en la lista siguiente:</w:t>
      </w:r>
    </w:p>
    <w:p w:rsidR="004466EF" w:rsidRPr="002576E6" w:rsidRDefault="004466EF" w:rsidP="004622AC">
      <w:pPr>
        <w:pStyle w:val="Title"/>
        <w:rPr>
          <w:rFonts w:ascii="Arial" w:hAnsi="Arial" w:cs="Arial"/>
          <w:b/>
          <w:sz w:val="22"/>
          <w:szCs w:val="24"/>
          <w:lang w:val="es-ES"/>
        </w:rPr>
      </w:pPr>
    </w:p>
    <w:tbl>
      <w:tblPr>
        <w:tblW w:w="12695" w:type="dxa"/>
        <w:jc w:val="center"/>
        <w:tblCellMar>
          <w:left w:w="70" w:type="dxa"/>
          <w:right w:w="70" w:type="dxa"/>
        </w:tblCellMar>
        <w:tblLook w:val="04A0" w:firstRow="1" w:lastRow="0" w:firstColumn="1" w:lastColumn="0" w:noHBand="0" w:noVBand="1"/>
      </w:tblPr>
      <w:tblGrid>
        <w:gridCol w:w="509"/>
        <w:gridCol w:w="3612"/>
        <w:gridCol w:w="283"/>
        <w:gridCol w:w="567"/>
        <w:gridCol w:w="3402"/>
        <w:gridCol w:w="284"/>
        <w:gridCol w:w="567"/>
        <w:gridCol w:w="3471"/>
      </w:tblGrid>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29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299" w:author="María Teresa Cuadra García" w:date="2015-09-07T19:43:00Z">
                  <w:rPr>
                    <w:rFonts w:ascii="Calibri" w:hAnsi="Calibri"/>
                    <w:color w:val="000000"/>
                    <w:sz w:val="22"/>
                    <w:szCs w:val="22"/>
                  </w:rPr>
                </w:rPrChange>
              </w:rPr>
              <w:t>AGUACATE</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20</w:t>
            </w:r>
          </w:p>
        </w:tc>
        <w:tc>
          <w:tcPr>
            <w:tcW w:w="3402" w:type="dxa"/>
            <w:vAlign w:val="center"/>
          </w:tcPr>
          <w:p w:rsidR="00574506" w:rsidRPr="002576E6" w:rsidRDefault="00574506" w:rsidP="00065CAE">
            <w:pPr>
              <w:rPr>
                <w:rFonts w:ascii="Arial" w:hAnsi="Arial" w:cs="Arial"/>
                <w:color w:val="000000"/>
                <w:sz w:val="22"/>
                <w:szCs w:val="22"/>
                <w:rPrChange w:id="30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01" w:author="María Teresa Cuadra García" w:date="2015-09-07T19:43:00Z">
                  <w:rPr>
                    <w:rFonts w:ascii="Calibri" w:hAnsi="Calibri"/>
                    <w:color w:val="000000"/>
                    <w:sz w:val="22"/>
                    <w:szCs w:val="22"/>
                  </w:rPr>
                </w:rPrChange>
              </w:rPr>
              <w:t>CHAYOTE</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39</w:t>
            </w:r>
          </w:p>
        </w:tc>
        <w:tc>
          <w:tcPr>
            <w:tcW w:w="3471" w:type="dxa"/>
            <w:vAlign w:val="center"/>
          </w:tcPr>
          <w:p w:rsidR="00574506" w:rsidRPr="002576E6" w:rsidRDefault="00574506" w:rsidP="00065CAE">
            <w:pPr>
              <w:rPr>
                <w:rFonts w:ascii="Arial" w:hAnsi="Arial" w:cs="Arial"/>
                <w:sz w:val="22"/>
                <w:szCs w:val="22"/>
                <w:rPrChange w:id="302" w:author="María Teresa Cuadra García" w:date="2015-09-07T19:43:00Z">
                  <w:rPr>
                    <w:rFonts w:ascii="Calibri" w:hAnsi="Calibri"/>
                    <w:sz w:val="22"/>
                    <w:szCs w:val="22"/>
                  </w:rPr>
                </w:rPrChange>
              </w:rPr>
            </w:pPr>
            <w:r w:rsidRPr="002576E6">
              <w:rPr>
                <w:rFonts w:ascii="Arial" w:hAnsi="Arial" w:cs="Arial"/>
                <w:sz w:val="22"/>
                <w:szCs w:val="22"/>
                <w:rPrChange w:id="303" w:author="María Teresa Cuadra García" w:date="2015-09-07T19:43:00Z">
                  <w:rPr>
                    <w:rFonts w:ascii="Calibri" w:hAnsi="Calibri"/>
                    <w:sz w:val="22"/>
                    <w:szCs w:val="22"/>
                  </w:rPr>
                </w:rPrChange>
              </w:rPr>
              <w:t>NARANJA VALANECIA</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304"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05" w:author="María Teresa Cuadra García" w:date="2015-09-07T19:43:00Z">
                  <w:rPr>
                    <w:rFonts w:ascii="Calibri" w:hAnsi="Calibri"/>
                    <w:color w:val="000000"/>
                    <w:sz w:val="22"/>
                    <w:szCs w:val="22"/>
                  </w:rPr>
                </w:rPrChange>
              </w:rPr>
              <w:t>ALFALFA MANTENIMIENTO</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21</w:t>
            </w:r>
          </w:p>
        </w:tc>
        <w:tc>
          <w:tcPr>
            <w:tcW w:w="3402" w:type="dxa"/>
            <w:vAlign w:val="center"/>
          </w:tcPr>
          <w:p w:rsidR="00574506" w:rsidRPr="002576E6" w:rsidRDefault="00574506" w:rsidP="00065CAE">
            <w:pPr>
              <w:rPr>
                <w:rFonts w:ascii="Arial" w:hAnsi="Arial" w:cs="Arial"/>
                <w:color w:val="000000"/>
                <w:sz w:val="22"/>
                <w:szCs w:val="22"/>
                <w:rPrChange w:id="306"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07" w:author="María Teresa Cuadra García" w:date="2015-09-07T19:43:00Z">
                  <w:rPr>
                    <w:rFonts w:ascii="Calibri" w:hAnsi="Calibri"/>
                    <w:color w:val="000000"/>
                    <w:sz w:val="22"/>
                    <w:szCs w:val="22"/>
                  </w:rPr>
                </w:rPrChange>
              </w:rPr>
              <w:t>CHIA</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40</w:t>
            </w:r>
          </w:p>
        </w:tc>
        <w:tc>
          <w:tcPr>
            <w:tcW w:w="3471" w:type="dxa"/>
            <w:vAlign w:val="center"/>
          </w:tcPr>
          <w:p w:rsidR="00574506" w:rsidRPr="002576E6" w:rsidRDefault="00574506" w:rsidP="00065CAE">
            <w:pPr>
              <w:rPr>
                <w:rFonts w:ascii="Arial" w:hAnsi="Arial" w:cs="Arial"/>
                <w:color w:val="000000"/>
                <w:sz w:val="22"/>
                <w:szCs w:val="22"/>
                <w:rPrChange w:id="30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09" w:author="María Teresa Cuadra García" w:date="2015-09-07T19:43:00Z">
                  <w:rPr>
                    <w:rFonts w:ascii="Calibri" w:hAnsi="Calibri"/>
                    <w:color w:val="000000"/>
                    <w:sz w:val="22"/>
                    <w:szCs w:val="22"/>
                  </w:rPr>
                </w:rPrChange>
              </w:rPr>
              <w:t>NARANJO</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31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11" w:author="María Teresa Cuadra García" w:date="2015-09-07T19:43:00Z">
                  <w:rPr>
                    <w:rFonts w:ascii="Calibri" w:hAnsi="Calibri"/>
                    <w:color w:val="000000"/>
                    <w:sz w:val="22"/>
                    <w:szCs w:val="22"/>
                  </w:rPr>
                </w:rPrChange>
              </w:rPr>
              <w:t>ALGODÓN</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22</w:t>
            </w:r>
          </w:p>
        </w:tc>
        <w:tc>
          <w:tcPr>
            <w:tcW w:w="3402" w:type="dxa"/>
            <w:vAlign w:val="center"/>
          </w:tcPr>
          <w:p w:rsidR="00574506" w:rsidRPr="002576E6" w:rsidRDefault="00574506" w:rsidP="00065CAE">
            <w:pPr>
              <w:rPr>
                <w:rFonts w:ascii="Arial" w:hAnsi="Arial" w:cs="Arial"/>
                <w:color w:val="000000"/>
                <w:sz w:val="22"/>
                <w:szCs w:val="22"/>
                <w:rPrChange w:id="31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13" w:author="María Teresa Cuadra García" w:date="2015-09-07T19:43:00Z">
                  <w:rPr>
                    <w:rFonts w:ascii="Calibri" w:hAnsi="Calibri"/>
                    <w:color w:val="000000"/>
                    <w:sz w:val="22"/>
                    <w:szCs w:val="22"/>
                  </w:rPr>
                </w:rPrChange>
              </w:rPr>
              <w:t>CHILE ANCHO</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41</w:t>
            </w:r>
          </w:p>
        </w:tc>
        <w:tc>
          <w:tcPr>
            <w:tcW w:w="3471" w:type="dxa"/>
            <w:vAlign w:val="center"/>
          </w:tcPr>
          <w:p w:rsidR="00574506" w:rsidRPr="002576E6" w:rsidRDefault="00574506" w:rsidP="00065CAE">
            <w:pPr>
              <w:rPr>
                <w:rFonts w:ascii="Arial" w:hAnsi="Arial" w:cs="Arial"/>
                <w:color w:val="000000"/>
                <w:sz w:val="22"/>
                <w:szCs w:val="22"/>
                <w:rPrChange w:id="314"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15" w:author="María Teresa Cuadra García" w:date="2015-09-07T19:43:00Z">
                  <w:rPr>
                    <w:rFonts w:ascii="Calibri" w:hAnsi="Calibri"/>
                    <w:color w:val="000000"/>
                    <w:sz w:val="22"/>
                    <w:szCs w:val="22"/>
                  </w:rPr>
                </w:rPrChange>
              </w:rPr>
              <w:t>NOGAL</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316"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17" w:author="María Teresa Cuadra García" w:date="2015-09-07T19:43:00Z">
                  <w:rPr>
                    <w:rFonts w:ascii="Calibri" w:hAnsi="Calibri"/>
                    <w:color w:val="000000"/>
                    <w:sz w:val="22"/>
                    <w:szCs w:val="22"/>
                  </w:rPr>
                </w:rPrChange>
              </w:rPr>
              <w:t>ARROZ</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23</w:t>
            </w:r>
          </w:p>
        </w:tc>
        <w:tc>
          <w:tcPr>
            <w:tcW w:w="3402" w:type="dxa"/>
            <w:vAlign w:val="center"/>
          </w:tcPr>
          <w:p w:rsidR="00574506" w:rsidRPr="002576E6" w:rsidRDefault="00574506" w:rsidP="00065CAE">
            <w:pPr>
              <w:rPr>
                <w:rFonts w:ascii="Arial" w:hAnsi="Arial" w:cs="Arial"/>
                <w:color w:val="000000"/>
                <w:sz w:val="22"/>
                <w:szCs w:val="22"/>
                <w:rPrChange w:id="31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19" w:author="María Teresa Cuadra García" w:date="2015-09-07T19:43:00Z">
                  <w:rPr>
                    <w:rFonts w:ascii="Calibri" w:hAnsi="Calibri"/>
                    <w:color w:val="000000"/>
                    <w:sz w:val="22"/>
                    <w:szCs w:val="22"/>
                  </w:rPr>
                </w:rPrChange>
              </w:rPr>
              <w:t>CHILE BELL (MORRON)</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42</w:t>
            </w:r>
          </w:p>
        </w:tc>
        <w:tc>
          <w:tcPr>
            <w:tcW w:w="3471" w:type="dxa"/>
            <w:vAlign w:val="center"/>
          </w:tcPr>
          <w:p w:rsidR="00574506" w:rsidRPr="002576E6" w:rsidRDefault="00574506" w:rsidP="00065CAE">
            <w:pPr>
              <w:rPr>
                <w:rFonts w:ascii="Arial" w:hAnsi="Arial" w:cs="Arial"/>
                <w:color w:val="000000"/>
                <w:sz w:val="22"/>
                <w:szCs w:val="22"/>
                <w:rPrChange w:id="32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21" w:author="María Teresa Cuadra García" w:date="2015-09-07T19:43:00Z">
                  <w:rPr>
                    <w:rFonts w:ascii="Calibri" w:hAnsi="Calibri"/>
                    <w:color w:val="000000"/>
                    <w:sz w:val="22"/>
                    <w:szCs w:val="22"/>
                  </w:rPr>
                </w:rPrChange>
              </w:rPr>
              <w:t>PAPA</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5</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32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23" w:author="María Teresa Cuadra García" w:date="2015-09-07T19:43:00Z">
                  <w:rPr>
                    <w:rFonts w:ascii="Calibri" w:hAnsi="Calibri"/>
                    <w:color w:val="000000"/>
                    <w:sz w:val="22"/>
                    <w:szCs w:val="22"/>
                  </w:rPr>
                </w:rPrChange>
              </w:rPr>
              <w:t>BERENJENA</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24</w:t>
            </w:r>
          </w:p>
        </w:tc>
        <w:tc>
          <w:tcPr>
            <w:tcW w:w="3402" w:type="dxa"/>
            <w:vAlign w:val="center"/>
          </w:tcPr>
          <w:p w:rsidR="00574506" w:rsidRPr="002576E6" w:rsidRDefault="00574506" w:rsidP="00065CAE">
            <w:pPr>
              <w:rPr>
                <w:rFonts w:ascii="Arial" w:hAnsi="Arial" w:cs="Arial"/>
                <w:color w:val="000000"/>
                <w:sz w:val="22"/>
                <w:szCs w:val="22"/>
                <w:rPrChange w:id="324"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25" w:author="María Teresa Cuadra García" w:date="2015-09-07T19:43:00Z">
                  <w:rPr>
                    <w:rFonts w:ascii="Calibri" w:hAnsi="Calibri"/>
                    <w:color w:val="000000"/>
                    <w:sz w:val="22"/>
                    <w:szCs w:val="22"/>
                  </w:rPr>
                </w:rPrChange>
              </w:rPr>
              <w:t>CHILE MARISOL</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43</w:t>
            </w:r>
          </w:p>
        </w:tc>
        <w:tc>
          <w:tcPr>
            <w:tcW w:w="3471" w:type="dxa"/>
            <w:vAlign w:val="center"/>
          </w:tcPr>
          <w:p w:rsidR="00574506" w:rsidRPr="002576E6" w:rsidRDefault="00574506" w:rsidP="00065CAE">
            <w:pPr>
              <w:rPr>
                <w:rFonts w:ascii="Arial" w:hAnsi="Arial" w:cs="Arial"/>
                <w:color w:val="000000"/>
                <w:sz w:val="22"/>
                <w:szCs w:val="22"/>
                <w:rPrChange w:id="326"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27" w:author="María Teresa Cuadra García" w:date="2015-09-07T19:43:00Z">
                  <w:rPr>
                    <w:rFonts w:ascii="Calibri" w:hAnsi="Calibri"/>
                    <w:color w:val="000000"/>
                    <w:sz w:val="22"/>
                    <w:szCs w:val="22"/>
                  </w:rPr>
                </w:rPrChange>
              </w:rPr>
              <w:t>PEPINO</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6</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32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29" w:author="María Teresa Cuadra García" w:date="2015-09-07T19:43:00Z">
                  <w:rPr>
                    <w:rFonts w:ascii="Calibri" w:hAnsi="Calibri"/>
                    <w:color w:val="000000"/>
                    <w:sz w:val="22"/>
                    <w:szCs w:val="22"/>
                  </w:rPr>
                </w:rPrChange>
              </w:rPr>
              <w:t>BOVINO CARNE</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25</w:t>
            </w:r>
          </w:p>
        </w:tc>
        <w:tc>
          <w:tcPr>
            <w:tcW w:w="3402" w:type="dxa"/>
            <w:vAlign w:val="center"/>
          </w:tcPr>
          <w:p w:rsidR="00574506" w:rsidRPr="002576E6" w:rsidRDefault="00574506" w:rsidP="00065CAE">
            <w:pPr>
              <w:rPr>
                <w:rFonts w:ascii="Arial" w:hAnsi="Arial" w:cs="Arial"/>
                <w:color w:val="000000"/>
                <w:sz w:val="22"/>
                <w:szCs w:val="22"/>
                <w:rPrChange w:id="33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31" w:author="María Teresa Cuadra García" w:date="2015-09-07T19:43:00Z">
                  <w:rPr>
                    <w:rFonts w:ascii="Calibri" w:hAnsi="Calibri"/>
                    <w:color w:val="000000"/>
                    <w:sz w:val="22"/>
                    <w:szCs w:val="22"/>
                  </w:rPr>
                </w:rPrChange>
              </w:rPr>
              <w:t>CHILE SECO</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44</w:t>
            </w:r>
          </w:p>
        </w:tc>
        <w:tc>
          <w:tcPr>
            <w:tcW w:w="3471" w:type="dxa"/>
            <w:vAlign w:val="center"/>
          </w:tcPr>
          <w:p w:rsidR="00574506" w:rsidRPr="002576E6" w:rsidRDefault="00574506" w:rsidP="00065CAE">
            <w:pPr>
              <w:rPr>
                <w:rFonts w:ascii="Arial" w:hAnsi="Arial" w:cs="Arial"/>
                <w:color w:val="000000"/>
                <w:sz w:val="22"/>
                <w:szCs w:val="22"/>
                <w:rPrChange w:id="33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33" w:author="María Teresa Cuadra García" w:date="2015-09-07T19:43:00Z">
                  <w:rPr>
                    <w:rFonts w:ascii="Calibri" w:hAnsi="Calibri"/>
                    <w:color w:val="000000"/>
                    <w:sz w:val="22"/>
                    <w:szCs w:val="22"/>
                  </w:rPr>
                </w:rPrChange>
              </w:rPr>
              <w:t>PIÑA</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7</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334"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35" w:author="María Teresa Cuadra García" w:date="2015-09-07T19:43:00Z">
                  <w:rPr>
                    <w:rFonts w:ascii="Calibri" w:hAnsi="Calibri"/>
                    <w:color w:val="000000"/>
                    <w:sz w:val="22"/>
                    <w:szCs w:val="22"/>
                  </w:rPr>
                </w:rPrChange>
              </w:rPr>
              <w:t>BOVINO CRIA</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26</w:t>
            </w:r>
          </w:p>
        </w:tc>
        <w:tc>
          <w:tcPr>
            <w:tcW w:w="3402" w:type="dxa"/>
            <w:vAlign w:val="center"/>
          </w:tcPr>
          <w:p w:rsidR="00574506" w:rsidRPr="002576E6" w:rsidRDefault="00574506" w:rsidP="00065CAE">
            <w:pPr>
              <w:rPr>
                <w:rFonts w:ascii="Arial" w:hAnsi="Arial" w:cs="Arial"/>
                <w:color w:val="000000"/>
                <w:sz w:val="22"/>
                <w:szCs w:val="22"/>
                <w:rPrChange w:id="336"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37" w:author="María Teresa Cuadra García" w:date="2015-09-07T19:43:00Z">
                  <w:rPr>
                    <w:rFonts w:ascii="Calibri" w:hAnsi="Calibri"/>
                    <w:color w:val="000000"/>
                    <w:sz w:val="22"/>
                    <w:szCs w:val="22"/>
                  </w:rPr>
                </w:rPrChange>
              </w:rPr>
              <w:t>CHILE VERDE</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45</w:t>
            </w:r>
          </w:p>
        </w:tc>
        <w:tc>
          <w:tcPr>
            <w:tcW w:w="3471" w:type="dxa"/>
            <w:vAlign w:val="center"/>
          </w:tcPr>
          <w:p w:rsidR="00574506" w:rsidRPr="002576E6" w:rsidRDefault="00574506" w:rsidP="00065CAE">
            <w:pPr>
              <w:rPr>
                <w:rFonts w:ascii="Arial" w:hAnsi="Arial" w:cs="Arial"/>
                <w:color w:val="000000"/>
                <w:sz w:val="22"/>
                <w:szCs w:val="22"/>
                <w:rPrChange w:id="33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39" w:author="María Teresa Cuadra García" w:date="2015-09-07T19:43:00Z">
                  <w:rPr>
                    <w:rFonts w:ascii="Calibri" w:hAnsi="Calibri"/>
                    <w:color w:val="000000"/>
                    <w:sz w:val="22"/>
                    <w:szCs w:val="22"/>
                  </w:rPr>
                </w:rPrChange>
              </w:rPr>
              <w:t>SEMILLA DE CALABAZA</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8</w:t>
            </w:r>
          </w:p>
        </w:tc>
        <w:tc>
          <w:tcPr>
            <w:tcW w:w="3612" w:type="dxa"/>
            <w:shd w:val="clear" w:color="auto" w:fill="auto"/>
            <w:noWrap/>
            <w:vAlign w:val="center"/>
            <w:hideMark/>
          </w:tcPr>
          <w:p w:rsidR="00574506" w:rsidRPr="002576E6" w:rsidRDefault="00574506" w:rsidP="00065CAE">
            <w:pPr>
              <w:rPr>
                <w:rFonts w:ascii="Arial" w:hAnsi="Arial" w:cs="Arial"/>
                <w:sz w:val="22"/>
                <w:szCs w:val="22"/>
                <w:rPrChange w:id="340" w:author="María Teresa Cuadra García" w:date="2015-09-07T19:43:00Z">
                  <w:rPr>
                    <w:rFonts w:ascii="Calibri" w:hAnsi="Calibri"/>
                    <w:sz w:val="22"/>
                    <w:szCs w:val="22"/>
                  </w:rPr>
                </w:rPrChange>
              </w:rPr>
            </w:pPr>
            <w:r w:rsidRPr="002576E6">
              <w:rPr>
                <w:rFonts w:ascii="Arial" w:hAnsi="Arial" w:cs="Arial"/>
                <w:sz w:val="22"/>
                <w:szCs w:val="22"/>
                <w:rPrChange w:id="341" w:author="María Teresa Cuadra García" w:date="2015-09-07T19:43:00Z">
                  <w:rPr>
                    <w:rFonts w:ascii="Calibri" w:hAnsi="Calibri"/>
                    <w:sz w:val="22"/>
                    <w:szCs w:val="22"/>
                  </w:rPr>
                </w:rPrChange>
              </w:rPr>
              <w:t>BOVINO ENGORDA</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27</w:t>
            </w:r>
          </w:p>
        </w:tc>
        <w:tc>
          <w:tcPr>
            <w:tcW w:w="3402" w:type="dxa"/>
            <w:vAlign w:val="center"/>
          </w:tcPr>
          <w:p w:rsidR="00574506" w:rsidRPr="002576E6" w:rsidRDefault="00574506" w:rsidP="00065CAE">
            <w:pPr>
              <w:rPr>
                <w:rFonts w:ascii="Arial" w:hAnsi="Arial" w:cs="Arial"/>
                <w:color w:val="000000"/>
                <w:sz w:val="22"/>
                <w:szCs w:val="22"/>
                <w:rPrChange w:id="34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43" w:author="María Teresa Cuadra García" w:date="2015-09-07T19:43:00Z">
                  <w:rPr>
                    <w:rFonts w:ascii="Calibri" w:hAnsi="Calibri"/>
                    <w:color w:val="000000"/>
                    <w:sz w:val="22"/>
                    <w:szCs w:val="22"/>
                  </w:rPr>
                </w:rPrChange>
              </w:rPr>
              <w:t>EJOTE</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46</w:t>
            </w:r>
          </w:p>
        </w:tc>
        <w:tc>
          <w:tcPr>
            <w:tcW w:w="3471" w:type="dxa"/>
            <w:vAlign w:val="center"/>
          </w:tcPr>
          <w:p w:rsidR="00574506" w:rsidRPr="002576E6" w:rsidRDefault="00574506" w:rsidP="00065CAE">
            <w:pPr>
              <w:rPr>
                <w:rFonts w:ascii="Arial" w:hAnsi="Arial" w:cs="Arial"/>
                <w:color w:val="000000"/>
                <w:sz w:val="22"/>
                <w:szCs w:val="22"/>
                <w:rPrChange w:id="344"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45" w:author="María Teresa Cuadra García" w:date="2015-09-07T19:43:00Z">
                  <w:rPr>
                    <w:rFonts w:ascii="Calibri" w:hAnsi="Calibri"/>
                    <w:color w:val="000000"/>
                    <w:sz w:val="22"/>
                    <w:szCs w:val="22"/>
                  </w:rPr>
                </w:rPrChange>
              </w:rPr>
              <w:t>SORGO</w:t>
            </w: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9</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46"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47" w:author="María Teresa Cuadra García" w:date="2015-09-07T19:43:00Z">
                  <w:rPr>
                    <w:rFonts w:ascii="Calibri" w:hAnsi="Calibri"/>
                    <w:color w:val="000000"/>
                    <w:sz w:val="22"/>
                    <w:szCs w:val="22"/>
                  </w:rPr>
                </w:rPrChange>
              </w:rPr>
              <w:t>BOVINO LECHE</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28</w:t>
            </w:r>
          </w:p>
        </w:tc>
        <w:tc>
          <w:tcPr>
            <w:tcW w:w="3402" w:type="dxa"/>
            <w:vAlign w:val="center"/>
          </w:tcPr>
          <w:p w:rsidR="00574506" w:rsidRPr="002576E6" w:rsidRDefault="00574506" w:rsidP="00065CAE">
            <w:pPr>
              <w:rPr>
                <w:rFonts w:ascii="Arial" w:hAnsi="Arial" w:cs="Arial"/>
                <w:color w:val="000000"/>
                <w:sz w:val="22"/>
                <w:szCs w:val="22"/>
                <w:rPrChange w:id="34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49" w:author="María Teresa Cuadra García" w:date="2015-09-07T19:43:00Z">
                  <w:rPr>
                    <w:rFonts w:ascii="Calibri" w:hAnsi="Calibri"/>
                    <w:color w:val="000000"/>
                    <w:sz w:val="22"/>
                    <w:szCs w:val="22"/>
                  </w:rPr>
                </w:rPrChange>
              </w:rPr>
              <w:t>ESPARRAGO</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47</w:t>
            </w:r>
          </w:p>
        </w:tc>
        <w:tc>
          <w:tcPr>
            <w:tcW w:w="3471" w:type="dxa"/>
            <w:vAlign w:val="center"/>
          </w:tcPr>
          <w:p w:rsidR="00574506" w:rsidRPr="002576E6" w:rsidRDefault="00574506" w:rsidP="00065CAE">
            <w:pPr>
              <w:rPr>
                <w:rFonts w:ascii="Arial" w:hAnsi="Arial" w:cs="Arial"/>
                <w:color w:val="000000"/>
                <w:sz w:val="22"/>
                <w:szCs w:val="22"/>
                <w:rPrChange w:id="35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51" w:author="María Teresa Cuadra García" w:date="2015-09-07T19:43:00Z">
                  <w:rPr>
                    <w:rFonts w:ascii="Calibri" w:hAnsi="Calibri"/>
                    <w:color w:val="000000"/>
                    <w:sz w:val="22"/>
                    <w:szCs w:val="22"/>
                  </w:rPr>
                </w:rPrChange>
              </w:rPr>
              <w:t>SOYA</w:t>
            </w: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10</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5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53" w:author="María Teresa Cuadra García" w:date="2015-09-07T19:43:00Z">
                  <w:rPr>
                    <w:rFonts w:ascii="Calibri" w:hAnsi="Calibri"/>
                    <w:color w:val="000000"/>
                    <w:sz w:val="22"/>
                    <w:szCs w:val="22"/>
                  </w:rPr>
                </w:rPrChange>
              </w:rPr>
              <w:t>BOVINOS</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29</w:t>
            </w:r>
          </w:p>
        </w:tc>
        <w:tc>
          <w:tcPr>
            <w:tcW w:w="3402" w:type="dxa"/>
            <w:vAlign w:val="center"/>
          </w:tcPr>
          <w:p w:rsidR="00574506" w:rsidRPr="002576E6" w:rsidRDefault="00574506" w:rsidP="00065CAE">
            <w:pPr>
              <w:rPr>
                <w:rFonts w:ascii="Arial" w:hAnsi="Arial" w:cs="Arial"/>
                <w:color w:val="000000"/>
                <w:sz w:val="22"/>
                <w:szCs w:val="22"/>
                <w:rPrChange w:id="354"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55" w:author="María Teresa Cuadra García" w:date="2015-09-07T19:43:00Z">
                  <w:rPr>
                    <w:rFonts w:ascii="Calibri" w:hAnsi="Calibri"/>
                    <w:color w:val="000000"/>
                    <w:sz w:val="22"/>
                    <w:szCs w:val="22"/>
                  </w:rPr>
                </w:rPrChange>
              </w:rPr>
              <w:t>FRIJOL</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48</w:t>
            </w:r>
          </w:p>
        </w:tc>
        <w:tc>
          <w:tcPr>
            <w:tcW w:w="3471" w:type="dxa"/>
            <w:vAlign w:val="center"/>
          </w:tcPr>
          <w:p w:rsidR="00574506" w:rsidRPr="002576E6" w:rsidRDefault="00574506" w:rsidP="00065CAE">
            <w:pPr>
              <w:rPr>
                <w:rFonts w:ascii="Arial" w:hAnsi="Arial" w:cs="Arial"/>
                <w:color w:val="000000"/>
                <w:sz w:val="22"/>
                <w:szCs w:val="22"/>
                <w:rPrChange w:id="356"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57" w:author="María Teresa Cuadra García" w:date="2015-09-07T19:43:00Z">
                  <w:rPr>
                    <w:rFonts w:ascii="Calibri" w:hAnsi="Calibri"/>
                    <w:color w:val="000000"/>
                    <w:sz w:val="22"/>
                    <w:szCs w:val="22"/>
                  </w:rPr>
                </w:rPrChange>
              </w:rPr>
              <w:t>TOMATE</w:t>
            </w: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11</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5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59" w:author="María Teresa Cuadra García" w:date="2015-09-07T19:43:00Z">
                  <w:rPr>
                    <w:rFonts w:ascii="Calibri" w:hAnsi="Calibri"/>
                    <w:color w:val="000000"/>
                    <w:sz w:val="22"/>
                    <w:szCs w:val="22"/>
                  </w:rPr>
                </w:rPrChange>
              </w:rPr>
              <w:t>BOVINOS ENGORDA (SEMI INTENSIVO)</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30</w:t>
            </w:r>
          </w:p>
        </w:tc>
        <w:tc>
          <w:tcPr>
            <w:tcW w:w="3402" w:type="dxa"/>
            <w:vAlign w:val="center"/>
          </w:tcPr>
          <w:p w:rsidR="00574506" w:rsidRPr="002576E6" w:rsidRDefault="00574506" w:rsidP="00065CAE">
            <w:pPr>
              <w:rPr>
                <w:rFonts w:ascii="Arial" w:hAnsi="Arial" w:cs="Arial"/>
                <w:color w:val="000000"/>
                <w:sz w:val="22"/>
                <w:szCs w:val="22"/>
                <w:rPrChange w:id="36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61" w:author="María Teresa Cuadra García" w:date="2015-09-07T19:43:00Z">
                  <w:rPr>
                    <w:rFonts w:ascii="Calibri" w:hAnsi="Calibri"/>
                    <w:color w:val="000000"/>
                    <w:sz w:val="22"/>
                    <w:szCs w:val="22"/>
                  </w:rPr>
                </w:rPrChange>
              </w:rPr>
              <w:t>GARBANZO</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49</w:t>
            </w:r>
          </w:p>
        </w:tc>
        <w:tc>
          <w:tcPr>
            <w:tcW w:w="3471" w:type="dxa"/>
            <w:vAlign w:val="center"/>
          </w:tcPr>
          <w:p w:rsidR="00574506" w:rsidRPr="002576E6" w:rsidRDefault="00574506" w:rsidP="00065CAE">
            <w:pPr>
              <w:rPr>
                <w:rFonts w:ascii="Arial" w:hAnsi="Arial" w:cs="Arial"/>
                <w:color w:val="000000"/>
                <w:sz w:val="22"/>
                <w:szCs w:val="22"/>
                <w:rPrChange w:id="36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63" w:author="María Teresa Cuadra García" w:date="2015-09-07T19:43:00Z">
                  <w:rPr>
                    <w:rFonts w:ascii="Calibri" w:hAnsi="Calibri"/>
                    <w:color w:val="000000"/>
                    <w:sz w:val="22"/>
                    <w:szCs w:val="22"/>
                  </w:rPr>
                </w:rPrChange>
              </w:rPr>
              <w:t>TRIGO</w:t>
            </w: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12</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64"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65" w:author="María Teresa Cuadra García" w:date="2015-09-07T19:43:00Z">
                  <w:rPr>
                    <w:rFonts w:ascii="Calibri" w:hAnsi="Calibri"/>
                    <w:color w:val="000000"/>
                    <w:sz w:val="22"/>
                    <w:szCs w:val="22"/>
                  </w:rPr>
                </w:rPrChange>
              </w:rPr>
              <w:t>CACAHUATE</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31</w:t>
            </w:r>
          </w:p>
        </w:tc>
        <w:tc>
          <w:tcPr>
            <w:tcW w:w="3402" w:type="dxa"/>
            <w:vAlign w:val="center"/>
          </w:tcPr>
          <w:p w:rsidR="00574506" w:rsidRPr="002576E6" w:rsidRDefault="00574506" w:rsidP="00065CAE">
            <w:pPr>
              <w:rPr>
                <w:rFonts w:ascii="Arial" w:hAnsi="Arial" w:cs="Arial"/>
                <w:color w:val="000000"/>
                <w:sz w:val="22"/>
                <w:szCs w:val="22"/>
                <w:rPrChange w:id="366"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67" w:author="María Teresa Cuadra García" w:date="2015-09-07T19:43:00Z">
                  <w:rPr>
                    <w:rFonts w:ascii="Calibri" w:hAnsi="Calibri"/>
                    <w:color w:val="000000"/>
                    <w:sz w:val="22"/>
                    <w:szCs w:val="22"/>
                  </w:rPr>
                </w:rPrChange>
              </w:rPr>
              <w:t>JITOMATE SALADETTE</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50</w:t>
            </w:r>
          </w:p>
        </w:tc>
        <w:tc>
          <w:tcPr>
            <w:tcW w:w="3471" w:type="dxa"/>
            <w:vAlign w:val="center"/>
          </w:tcPr>
          <w:p w:rsidR="00574506" w:rsidRPr="002576E6" w:rsidRDefault="00574506" w:rsidP="00065CAE">
            <w:pPr>
              <w:rPr>
                <w:rFonts w:ascii="Arial" w:hAnsi="Arial" w:cs="Arial"/>
                <w:color w:val="000000"/>
                <w:sz w:val="22"/>
                <w:szCs w:val="22"/>
                <w:rPrChange w:id="368"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69" w:author="María Teresa Cuadra García" w:date="2015-09-07T19:43:00Z">
                  <w:rPr>
                    <w:rFonts w:ascii="Calibri" w:hAnsi="Calibri"/>
                    <w:color w:val="000000"/>
                    <w:sz w:val="22"/>
                    <w:szCs w:val="22"/>
                  </w:rPr>
                </w:rPrChange>
              </w:rPr>
              <w:t>VID</w:t>
            </w:r>
          </w:p>
        </w:tc>
      </w:tr>
      <w:tr w:rsidR="00574506" w:rsidRPr="002576E6" w:rsidTr="00065CAE">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13</w:t>
            </w:r>
          </w:p>
        </w:tc>
        <w:tc>
          <w:tcPr>
            <w:tcW w:w="3612" w:type="dxa"/>
            <w:shd w:val="clear" w:color="auto" w:fill="auto"/>
            <w:noWrap/>
            <w:vAlign w:val="center"/>
            <w:hideMark/>
          </w:tcPr>
          <w:p w:rsidR="00574506" w:rsidRPr="002576E6" w:rsidRDefault="00574506" w:rsidP="00065CAE">
            <w:pPr>
              <w:rPr>
                <w:rFonts w:ascii="Arial" w:hAnsi="Arial" w:cs="Arial"/>
                <w:color w:val="000000"/>
                <w:sz w:val="22"/>
                <w:szCs w:val="22"/>
                <w:rPrChange w:id="37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71" w:author="María Teresa Cuadra García" w:date="2015-09-07T19:43:00Z">
                  <w:rPr>
                    <w:rFonts w:ascii="Calibri" w:hAnsi="Calibri"/>
                    <w:color w:val="000000"/>
                    <w:sz w:val="22"/>
                    <w:szCs w:val="22"/>
                  </w:rPr>
                </w:rPrChange>
              </w:rPr>
              <w:t>CAFÉ</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32</w:t>
            </w:r>
          </w:p>
        </w:tc>
        <w:tc>
          <w:tcPr>
            <w:tcW w:w="3402" w:type="dxa"/>
            <w:vAlign w:val="center"/>
          </w:tcPr>
          <w:p w:rsidR="00574506" w:rsidRPr="002576E6" w:rsidRDefault="00574506" w:rsidP="00065CAE">
            <w:pPr>
              <w:rPr>
                <w:rFonts w:ascii="Arial" w:hAnsi="Arial" w:cs="Arial"/>
                <w:color w:val="000000"/>
                <w:sz w:val="22"/>
                <w:szCs w:val="22"/>
                <w:rPrChange w:id="37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73" w:author="María Teresa Cuadra García" w:date="2015-09-07T19:43:00Z">
                  <w:rPr>
                    <w:rFonts w:ascii="Calibri" w:hAnsi="Calibri"/>
                    <w:color w:val="000000"/>
                    <w:sz w:val="22"/>
                    <w:szCs w:val="22"/>
                  </w:rPr>
                </w:rPrChange>
              </w:rPr>
              <w:t>LIMON PERSA</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p>
        </w:tc>
        <w:tc>
          <w:tcPr>
            <w:tcW w:w="3471" w:type="dxa"/>
            <w:vAlign w:val="center"/>
          </w:tcPr>
          <w:p w:rsidR="00574506" w:rsidRPr="002576E6" w:rsidRDefault="00574506" w:rsidP="00065CAE">
            <w:pPr>
              <w:rPr>
                <w:rFonts w:ascii="Arial" w:hAnsi="Arial" w:cs="Arial"/>
                <w:color w:val="000000"/>
                <w:sz w:val="22"/>
                <w:szCs w:val="22"/>
                <w:rPrChange w:id="374" w:author="María Teresa Cuadra García" w:date="2015-09-07T19:43:00Z">
                  <w:rPr>
                    <w:rFonts w:ascii="Calibri" w:hAnsi="Calibri"/>
                    <w:color w:val="000000"/>
                    <w:sz w:val="22"/>
                    <w:szCs w:val="22"/>
                  </w:rPr>
                </w:rPrChange>
              </w:rPr>
            </w:pP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14</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75"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76" w:author="María Teresa Cuadra García" w:date="2015-09-07T19:43:00Z">
                  <w:rPr>
                    <w:rFonts w:ascii="Calibri" w:hAnsi="Calibri"/>
                    <w:color w:val="000000"/>
                    <w:sz w:val="22"/>
                    <w:szCs w:val="22"/>
                  </w:rPr>
                </w:rPrChange>
              </w:rPr>
              <w:t>CAFÉ ARABIGA</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33</w:t>
            </w:r>
          </w:p>
        </w:tc>
        <w:tc>
          <w:tcPr>
            <w:tcW w:w="3402" w:type="dxa"/>
            <w:vAlign w:val="center"/>
          </w:tcPr>
          <w:p w:rsidR="00574506" w:rsidRPr="002576E6" w:rsidRDefault="00574506" w:rsidP="00065CAE">
            <w:pPr>
              <w:rPr>
                <w:rFonts w:ascii="Arial" w:hAnsi="Arial" w:cs="Arial"/>
                <w:color w:val="000000"/>
                <w:sz w:val="22"/>
                <w:szCs w:val="22"/>
                <w:rPrChange w:id="377"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78" w:author="María Teresa Cuadra García" w:date="2015-09-07T19:43:00Z">
                  <w:rPr>
                    <w:rFonts w:ascii="Calibri" w:hAnsi="Calibri"/>
                    <w:color w:val="000000"/>
                    <w:sz w:val="22"/>
                    <w:szCs w:val="22"/>
                  </w:rPr>
                </w:rPrChange>
              </w:rPr>
              <w:t>MAÍZ</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p>
        </w:tc>
        <w:tc>
          <w:tcPr>
            <w:tcW w:w="3471" w:type="dxa"/>
            <w:vAlign w:val="center"/>
          </w:tcPr>
          <w:p w:rsidR="00574506" w:rsidRPr="002576E6" w:rsidRDefault="00574506" w:rsidP="00065CAE">
            <w:pPr>
              <w:rPr>
                <w:rFonts w:ascii="Arial" w:hAnsi="Arial" w:cs="Arial"/>
                <w:color w:val="000000"/>
                <w:sz w:val="22"/>
                <w:szCs w:val="22"/>
                <w:rPrChange w:id="379" w:author="María Teresa Cuadra García" w:date="2015-09-07T19:43:00Z">
                  <w:rPr>
                    <w:rFonts w:ascii="Calibri" w:hAnsi="Calibri"/>
                    <w:color w:val="000000"/>
                    <w:sz w:val="22"/>
                    <w:szCs w:val="22"/>
                  </w:rPr>
                </w:rPrChange>
              </w:rPr>
            </w:pP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15</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8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81" w:author="María Teresa Cuadra García" w:date="2015-09-07T19:43:00Z">
                  <w:rPr>
                    <w:rFonts w:ascii="Calibri" w:hAnsi="Calibri"/>
                    <w:color w:val="000000"/>
                    <w:sz w:val="22"/>
                    <w:szCs w:val="22"/>
                  </w:rPr>
                </w:rPrChange>
              </w:rPr>
              <w:t>CALABAZA</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34</w:t>
            </w:r>
          </w:p>
        </w:tc>
        <w:tc>
          <w:tcPr>
            <w:tcW w:w="3402" w:type="dxa"/>
            <w:vAlign w:val="center"/>
          </w:tcPr>
          <w:p w:rsidR="00574506" w:rsidRPr="002576E6" w:rsidRDefault="00574506" w:rsidP="00065CAE">
            <w:pPr>
              <w:rPr>
                <w:rFonts w:ascii="Arial" w:hAnsi="Arial" w:cs="Arial"/>
                <w:color w:val="000000"/>
                <w:sz w:val="22"/>
                <w:szCs w:val="22"/>
                <w:rPrChange w:id="38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83" w:author="María Teresa Cuadra García" w:date="2015-09-07T19:43:00Z">
                  <w:rPr>
                    <w:rFonts w:ascii="Calibri" w:hAnsi="Calibri"/>
                    <w:color w:val="000000"/>
                    <w:sz w:val="22"/>
                    <w:szCs w:val="22"/>
                  </w:rPr>
                </w:rPrChange>
              </w:rPr>
              <w:t>MAIZ FORRAJERO</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p>
        </w:tc>
        <w:tc>
          <w:tcPr>
            <w:tcW w:w="3471" w:type="dxa"/>
            <w:vAlign w:val="center"/>
          </w:tcPr>
          <w:p w:rsidR="00574506" w:rsidRPr="002576E6" w:rsidRDefault="00574506" w:rsidP="00065CAE">
            <w:pPr>
              <w:rPr>
                <w:rFonts w:ascii="Arial" w:hAnsi="Arial" w:cs="Arial"/>
                <w:color w:val="000000"/>
                <w:sz w:val="22"/>
                <w:szCs w:val="22"/>
                <w:rPrChange w:id="384" w:author="María Teresa Cuadra García" w:date="2015-09-07T19:43:00Z">
                  <w:rPr>
                    <w:rFonts w:ascii="Calibri" w:hAnsi="Calibri"/>
                    <w:color w:val="000000"/>
                    <w:sz w:val="22"/>
                    <w:szCs w:val="22"/>
                  </w:rPr>
                </w:rPrChange>
              </w:rPr>
            </w:pP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16</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85"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86" w:author="María Teresa Cuadra García" w:date="2015-09-07T19:43:00Z">
                  <w:rPr>
                    <w:rFonts w:ascii="Calibri" w:hAnsi="Calibri"/>
                    <w:color w:val="000000"/>
                    <w:sz w:val="22"/>
                    <w:szCs w:val="22"/>
                  </w:rPr>
                </w:rPrChange>
              </w:rPr>
              <w:t>CAMARON</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35</w:t>
            </w:r>
          </w:p>
        </w:tc>
        <w:tc>
          <w:tcPr>
            <w:tcW w:w="3402" w:type="dxa"/>
            <w:vAlign w:val="center"/>
          </w:tcPr>
          <w:p w:rsidR="00574506" w:rsidRPr="002576E6" w:rsidRDefault="00574506" w:rsidP="00065CAE">
            <w:pPr>
              <w:rPr>
                <w:rFonts w:ascii="Arial" w:hAnsi="Arial" w:cs="Arial"/>
                <w:color w:val="000000"/>
                <w:sz w:val="22"/>
                <w:szCs w:val="22"/>
                <w:rPrChange w:id="387"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88" w:author="María Teresa Cuadra García" w:date="2015-09-07T19:43:00Z">
                  <w:rPr>
                    <w:rFonts w:ascii="Calibri" w:hAnsi="Calibri"/>
                    <w:color w:val="000000"/>
                    <w:sz w:val="22"/>
                    <w:szCs w:val="22"/>
                  </w:rPr>
                </w:rPrChange>
              </w:rPr>
              <w:t>MANGO</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p>
        </w:tc>
        <w:tc>
          <w:tcPr>
            <w:tcW w:w="3471" w:type="dxa"/>
            <w:vAlign w:val="center"/>
          </w:tcPr>
          <w:p w:rsidR="00574506" w:rsidRPr="002576E6" w:rsidRDefault="00574506" w:rsidP="00065CAE">
            <w:pPr>
              <w:rPr>
                <w:rFonts w:ascii="Arial" w:hAnsi="Arial" w:cs="Arial"/>
                <w:color w:val="000000"/>
                <w:sz w:val="22"/>
                <w:szCs w:val="22"/>
                <w:rPrChange w:id="389" w:author="María Teresa Cuadra García" w:date="2015-09-07T19:43:00Z">
                  <w:rPr>
                    <w:rFonts w:ascii="Calibri" w:hAnsi="Calibri"/>
                    <w:color w:val="000000"/>
                    <w:sz w:val="22"/>
                    <w:szCs w:val="22"/>
                  </w:rPr>
                </w:rPrChange>
              </w:rPr>
            </w:pP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17</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9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91" w:author="María Teresa Cuadra García" w:date="2015-09-07T19:43:00Z">
                  <w:rPr>
                    <w:rFonts w:ascii="Calibri" w:hAnsi="Calibri"/>
                    <w:color w:val="000000"/>
                    <w:sz w:val="22"/>
                    <w:szCs w:val="22"/>
                  </w:rPr>
                </w:rPrChange>
              </w:rPr>
              <w:t>CAPITAL DE TRABAJO</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36</w:t>
            </w:r>
          </w:p>
        </w:tc>
        <w:tc>
          <w:tcPr>
            <w:tcW w:w="3402" w:type="dxa"/>
            <w:vAlign w:val="center"/>
          </w:tcPr>
          <w:p w:rsidR="00574506" w:rsidRPr="002576E6" w:rsidRDefault="00574506" w:rsidP="00065CAE">
            <w:pPr>
              <w:rPr>
                <w:rFonts w:ascii="Arial" w:hAnsi="Arial" w:cs="Arial"/>
                <w:color w:val="000000"/>
                <w:sz w:val="22"/>
                <w:szCs w:val="22"/>
                <w:rPrChange w:id="392"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93" w:author="María Teresa Cuadra García" w:date="2015-09-07T19:43:00Z">
                  <w:rPr>
                    <w:rFonts w:ascii="Calibri" w:hAnsi="Calibri"/>
                    <w:color w:val="000000"/>
                    <w:sz w:val="22"/>
                    <w:szCs w:val="22"/>
                  </w:rPr>
                </w:rPrChange>
              </w:rPr>
              <w:t>MANZANO</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p>
        </w:tc>
        <w:tc>
          <w:tcPr>
            <w:tcW w:w="3471" w:type="dxa"/>
            <w:vAlign w:val="center"/>
          </w:tcPr>
          <w:p w:rsidR="00574506" w:rsidRPr="002576E6" w:rsidRDefault="00574506" w:rsidP="00065CAE">
            <w:pPr>
              <w:rPr>
                <w:rFonts w:ascii="Arial" w:hAnsi="Arial" w:cs="Arial"/>
                <w:color w:val="000000"/>
                <w:sz w:val="22"/>
                <w:szCs w:val="22"/>
                <w:rPrChange w:id="394" w:author="María Teresa Cuadra García" w:date="2015-09-07T19:43:00Z">
                  <w:rPr>
                    <w:rFonts w:ascii="Calibri" w:hAnsi="Calibri"/>
                    <w:color w:val="000000"/>
                    <w:sz w:val="22"/>
                    <w:szCs w:val="22"/>
                  </w:rPr>
                </w:rPrChange>
              </w:rPr>
            </w:pP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18</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395"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96" w:author="María Teresa Cuadra García" w:date="2015-09-07T19:43:00Z">
                  <w:rPr>
                    <w:rFonts w:ascii="Calibri" w:hAnsi="Calibri"/>
                    <w:color w:val="000000"/>
                    <w:sz w:val="22"/>
                    <w:szCs w:val="22"/>
                  </w:rPr>
                </w:rPrChange>
              </w:rPr>
              <w:t>CARTAMO</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37</w:t>
            </w:r>
          </w:p>
        </w:tc>
        <w:tc>
          <w:tcPr>
            <w:tcW w:w="3402" w:type="dxa"/>
            <w:vAlign w:val="center"/>
          </w:tcPr>
          <w:p w:rsidR="00574506" w:rsidRPr="002576E6" w:rsidRDefault="00574506" w:rsidP="00065CAE">
            <w:pPr>
              <w:rPr>
                <w:rFonts w:ascii="Arial" w:hAnsi="Arial" w:cs="Arial"/>
                <w:color w:val="000000"/>
                <w:sz w:val="22"/>
                <w:szCs w:val="22"/>
                <w:rPrChange w:id="397"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398" w:author="María Teresa Cuadra García" w:date="2015-09-07T19:43:00Z">
                  <w:rPr>
                    <w:rFonts w:ascii="Calibri" w:hAnsi="Calibri"/>
                    <w:color w:val="000000"/>
                    <w:sz w:val="22"/>
                    <w:szCs w:val="22"/>
                  </w:rPr>
                </w:rPrChange>
              </w:rPr>
              <w:t>MIEL DE ABEJA</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p>
        </w:tc>
        <w:tc>
          <w:tcPr>
            <w:tcW w:w="3471" w:type="dxa"/>
            <w:vAlign w:val="center"/>
          </w:tcPr>
          <w:p w:rsidR="00574506" w:rsidRPr="002576E6" w:rsidRDefault="00574506" w:rsidP="00065CAE">
            <w:pPr>
              <w:rPr>
                <w:rFonts w:ascii="Arial" w:hAnsi="Arial" w:cs="Arial"/>
                <w:color w:val="000000"/>
                <w:sz w:val="22"/>
                <w:szCs w:val="22"/>
                <w:rPrChange w:id="399" w:author="María Teresa Cuadra García" w:date="2015-09-07T19:43:00Z">
                  <w:rPr>
                    <w:rFonts w:ascii="Calibri" w:hAnsi="Calibri"/>
                    <w:color w:val="000000"/>
                    <w:sz w:val="22"/>
                    <w:szCs w:val="22"/>
                  </w:rPr>
                </w:rPrChange>
              </w:rPr>
            </w:pPr>
          </w:p>
        </w:tc>
      </w:tr>
      <w:tr w:rsidR="00574506" w:rsidRPr="002576E6" w:rsidTr="00574506">
        <w:trPr>
          <w:trHeight w:val="304"/>
          <w:jc w:val="center"/>
        </w:trPr>
        <w:tc>
          <w:tcPr>
            <w:tcW w:w="0" w:type="auto"/>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19</w:t>
            </w:r>
          </w:p>
        </w:tc>
        <w:tc>
          <w:tcPr>
            <w:tcW w:w="3612" w:type="dxa"/>
            <w:shd w:val="clear" w:color="auto" w:fill="auto"/>
            <w:noWrap/>
            <w:vAlign w:val="center"/>
          </w:tcPr>
          <w:p w:rsidR="00574506" w:rsidRPr="002576E6" w:rsidRDefault="00574506" w:rsidP="00065CAE">
            <w:pPr>
              <w:rPr>
                <w:rFonts w:ascii="Arial" w:hAnsi="Arial" w:cs="Arial"/>
                <w:color w:val="000000"/>
                <w:sz w:val="22"/>
                <w:szCs w:val="22"/>
                <w:rPrChange w:id="400" w:author="María Teresa Cuadra García" w:date="2015-09-07T19:43:00Z">
                  <w:rPr>
                    <w:rFonts w:ascii="Calibri" w:hAnsi="Calibri"/>
                    <w:color w:val="000000"/>
                    <w:sz w:val="22"/>
                    <w:szCs w:val="22"/>
                  </w:rPr>
                </w:rPrChange>
              </w:rPr>
            </w:pPr>
            <w:r w:rsidRPr="002576E6">
              <w:rPr>
                <w:rFonts w:ascii="Arial" w:hAnsi="Arial" w:cs="Arial"/>
                <w:color w:val="000000"/>
                <w:sz w:val="22"/>
                <w:szCs w:val="22"/>
                <w:rPrChange w:id="401" w:author="María Teresa Cuadra García" w:date="2015-09-07T19:43:00Z">
                  <w:rPr>
                    <w:rFonts w:ascii="Calibri" w:hAnsi="Calibri"/>
                    <w:color w:val="000000"/>
                    <w:sz w:val="22"/>
                    <w:szCs w:val="22"/>
                  </w:rPr>
                </w:rPrChange>
              </w:rPr>
              <w:t>CEBADA</w:t>
            </w:r>
          </w:p>
        </w:tc>
        <w:tc>
          <w:tcPr>
            <w:tcW w:w="283"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r w:rsidRPr="002576E6">
              <w:rPr>
                <w:rFonts w:ascii="Arial" w:hAnsi="Arial" w:cs="Arial"/>
                <w:color w:val="000000"/>
                <w:sz w:val="17"/>
                <w:szCs w:val="17"/>
              </w:rPr>
              <w:t>38</w:t>
            </w:r>
          </w:p>
        </w:tc>
        <w:tc>
          <w:tcPr>
            <w:tcW w:w="3402" w:type="dxa"/>
            <w:vAlign w:val="center"/>
          </w:tcPr>
          <w:p w:rsidR="00574506" w:rsidRPr="002576E6" w:rsidRDefault="00574506" w:rsidP="00065CAE">
            <w:pPr>
              <w:rPr>
                <w:rFonts w:ascii="Arial" w:hAnsi="Arial" w:cs="Arial"/>
                <w:sz w:val="22"/>
                <w:szCs w:val="22"/>
                <w:rPrChange w:id="402" w:author="María Teresa Cuadra García" w:date="2015-09-07T19:43:00Z">
                  <w:rPr>
                    <w:rFonts w:ascii="Calibri" w:hAnsi="Calibri"/>
                    <w:sz w:val="22"/>
                    <w:szCs w:val="22"/>
                  </w:rPr>
                </w:rPrChange>
              </w:rPr>
            </w:pPr>
            <w:r w:rsidRPr="002576E6">
              <w:rPr>
                <w:rFonts w:ascii="Arial" w:hAnsi="Arial" w:cs="Arial"/>
                <w:sz w:val="22"/>
                <w:szCs w:val="22"/>
                <w:rPrChange w:id="403" w:author="María Teresa Cuadra García" w:date="2015-09-07T19:43:00Z">
                  <w:rPr>
                    <w:rFonts w:ascii="Calibri" w:hAnsi="Calibri"/>
                    <w:sz w:val="22"/>
                    <w:szCs w:val="22"/>
                  </w:rPr>
                </w:rPrChange>
              </w:rPr>
              <w:t>NARANJA</w:t>
            </w:r>
          </w:p>
        </w:tc>
        <w:tc>
          <w:tcPr>
            <w:tcW w:w="284" w:type="dxa"/>
            <w:vAlign w:val="center"/>
          </w:tcPr>
          <w:p w:rsidR="00574506" w:rsidRPr="002576E6" w:rsidRDefault="00574506" w:rsidP="00065CAE">
            <w:pPr>
              <w:rPr>
                <w:rFonts w:ascii="Arial" w:hAnsi="Arial" w:cs="Arial"/>
                <w:color w:val="000000"/>
                <w:sz w:val="17"/>
                <w:szCs w:val="17"/>
              </w:rPr>
            </w:pPr>
          </w:p>
        </w:tc>
        <w:tc>
          <w:tcPr>
            <w:tcW w:w="567" w:type="dxa"/>
            <w:vAlign w:val="center"/>
          </w:tcPr>
          <w:p w:rsidR="00574506" w:rsidRPr="002576E6" w:rsidRDefault="00574506" w:rsidP="00065CAE">
            <w:pPr>
              <w:rPr>
                <w:rFonts w:ascii="Arial" w:hAnsi="Arial" w:cs="Arial"/>
                <w:color w:val="000000"/>
                <w:sz w:val="17"/>
                <w:szCs w:val="17"/>
              </w:rPr>
            </w:pPr>
          </w:p>
        </w:tc>
        <w:tc>
          <w:tcPr>
            <w:tcW w:w="3471" w:type="dxa"/>
            <w:vAlign w:val="center"/>
          </w:tcPr>
          <w:p w:rsidR="00574506" w:rsidRPr="002576E6" w:rsidRDefault="00574506" w:rsidP="00065CAE">
            <w:pPr>
              <w:rPr>
                <w:rFonts w:ascii="Arial" w:hAnsi="Arial" w:cs="Arial"/>
                <w:color w:val="000000"/>
                <w:sz w:val="22"/>
                <w:szCs w:val="22"/>
                <w:rPrChange w:id="404" w:author="María Teresa Cuadra García" w:date="2015-09-07T19:43:00Z">
                  <w:rPr>
                    <w:rFonts w:ascii="Calibri" w:hAnsi="Calibri"/>
                    <w:color w:val="000000"/>
                    <w:sz w:val="22"/>
                    <w:szCs w:val="22"/>
                  </w:rPr>
                </w:rPrChange>
              </w:rPr>
            </w:pPr>
          </w:p>
        </w:tc>
      </w:tr>
    </w:tbl>
    <w:p w:rsidR="00362D06" w:rsidRPr="002576E6" w:rsidRDefault="00362D06" w:rsidP="004622AC">
      <w:pPr>
        <w:pStyle w:val="Title"/>
        <w:rPr>
          <w:rFonts w:ascii="Arial" w:hAnsi="Arial" w:cs="Arial"/>
          <w:b/>
          <w:sz w:val="22"/>
          <w:szCs w:val="24"/>
          <w:lang w:val="es-ES"/>
        </w:rPr>
      </w:pPr>
    </w:p>
    <w:p w:rsidR="00DE0AE6" w:rsidRPr="002576E6" w:rsidRDefault="00DE0AE6">
      <w:pPr>
        <w:rPr>
          <w:rFonts w:ascii="Arial" w:eastAsia="SimSun" w:hAnsi="Arial" w:cs="Arial"/>
          <w:b/>
          <w:sz w:val="22"/>
          <w:szCs w:val="22"/>
          <w:lang w:val="es-ES" w:eastAsia="en-US"/>
        </w:rPr>
      </w:pPr>
      <w:r w:rsidRPr="002576E6">
        <w:rPr>
          <w:rFonts w:ascii="Arial" w:hAnsi="Arial" w:cs="Arial"/>
          <w:b/>
          <w:lang w:val="es-ES"/>
        </w:rPr>
        <w:br w:type="page"/>
      </w:r>
    </w:p>
    <w:p w:rsidR="00DE0AE6" w:rsidRPr="002576E6" w:rsidRDefault="00DE0AE6" w:rsidP="00DE0AE6">
      <w:pPr>
        <w:pStyle w:val="Title"/>
        <w:rPr>
          <w:rFonts w:ascii="Arial" w:hAnsi="Arial" w:cs="Arial"/>
          <w:b/>
          <w:sz w:val="24"/>
          <w:szCs w:val="24"/>
          <w:lang w:val="es-ES"/>
        </w:rPr>
      </w:pPr>
      <w:r w:rsidRPr="002576E6">
        <w:rPr>
          <w:rFonts w:ascii="Arial" w:hAnsi="Arial" w:cs="Arial"/>
          <w:b/>
          <w:sz w:val="24"/>
          <w:szCs w:val="24"/>
          <w:lang w:val="es-ES"/>
        </w:rPr>
        <w:t>Anexo III</w:t>
      </w:r>
    </w:p>
    <w:p w:rsidR="008E1E5D" w:rsidRPr="002576E6" w:rsidRDefault="008E1E5D" w:rsidP="008E1E5D">
      <w:pPr>
        <w:pStyle w:val="AODocTxt"/>
        <w:numPr>
          <w:ilvl w:val="0"/>
          <w:numId w:val="0"/>
        </w:numPr>
        <w:spacing w:before="0" w:line="240" w:lineRule="auto"/>
        <w:jc w:val="center"/>
        <w:rPr>
          <w:rFonts w:ascii="Arial" w:hAnsi="Arial" w:cs="Arial"/>
          <w:b/>
          <w:sz w:val="24"/>
          <w:szCs w:val="24"/>
          <w:lang w:val="es-ES"/>
        </w:rPr>
      </w:pPr>
    </w:p>
    <w:p w:rsidR="00AD0145" w:rsidRPr="002576E6" w:rsidRDefault="008E1E5D" w:rsidP="008E1E5D">
      <w:pPr>
        <w:jc w:val="center"/>
        <w:rPr>
          <w:rFonts w:ascii="Arial" w:hAnsi="Arial" w:cs="Arial"/>
          <w:b/>
          <w:sz w:val="24"/>
          <w:szCs w:val="24"/>
          <w:lang w:val="es-ES"/>
        </w:rPr>
      </w:pPr>
      <w:r w:rsidRPr="002576E6">
        <w:rPr>
          <w:rFonts w:ascii="Arial" w:hAnsi="Arial" w:cs="Arial"/>
          <w:b/>
          <w:sz w:val="24"/>
          <w:szCs w:val="24"/>
          <w:lang w:val="es-ES"/>
        </w:rPr>
        <w:t>LISTA DE EXCLUSIÓN AMBIENTAL</w:t>
      </w:r>
      <w:r w:rsidR="00AD0145" w:rsidRPr="002576E6">
        <w:rPr>
          <w:rStyle w:val="FootnoteReference"/>
          <w:rFonts w:ascii="Arial" w:hAnsi="Arial" w:cs="Arial"/>
          <w:b/>
          <w:noProof/>
          <w:sz w:val="24"/>
          <w:szCs w:val="24"/>
          <w:lang w:val="es-ES"/>
        </w:rPr>
        <w:footnoteReference w:id="16"/>
      </w:r>
    </w:p>
    <w:p w:rsidR="00AD0145" w:rsidRPr="002576E6" w:rsidRDefault="00AD0145" w:rsidP="00AD0145">
      <w:pPr>
        <w:pStyle w:val="AODocTxt"/>
        <w:numPr>
          <w:ilvl w:val="0"/>
          <w:numId w:val="0"/>
        </w:numPr>
        <w:spacing w:before="0" w:line="240" w:lineRule="auto"/>
        <w:rPr>
          <w:rFonts w:ascii="Arial" w:hAnsi="Arial" w:cs="Arial"/>
          <w:b/>
          <w:noProof/>
          <w:sz w:val="24"/>
          <w:szCs w:val="24"/>
          <w:lang w:val="pt-BR"/>
        </w:rPr>
      </w:pPr>
    </w:p>
    <w:p w:rsidR="00AD0145" w:rsidRPr="002576E6" w:rsidRDefault="00AD0145" w:rsidP="00AD0145">
      <w:pPr>
        <w:pStyle w:val="AODocTxt"/>
        <w:numPr>
          <w:ilvl w:val="0"/>
          <w:numId w:val="0"/>
        </w:numPr>
        <w:spacing w:before="0" w:line="240" w:lineRule="auto"/>
        <w:rPr>
          <w:rFonts w:ascii="Arial" w:hAnsi="Arial" w:cs="Arial"/>
          <w:b/>
          <w:noProof/>
          <w:sz w:val="24"/>
          <w:szCs w:val="24"/>
          <w:lang w:val="pt-BR"/>
        </w:rPr>
      </w:pPr>
    </w:p>
    <w:p w:rsidR="00AD0145" w:rsidRPr="002576E6" w:rsidRDefault="00AD0145" w:rsidP="00AD0145">
      <w:pPr>
        <w:autoSpaceDE w:val="0"/>
        <w:autoSpaceDN w:val="0"/>
        <w:adjustRightInd w:val="0"/>
        <w:jc w:val="both"/>
        <w:rPr>
          <w:rStyle w:val="DeltaViewInsertion"/>
          <w:rFonts w:ascii="Arial" w:eastAsia="MS Gothic" w:hAnsi="Arial" w:cs="Arial"/>
          <w:noProof/>
          <w:sz w:val="24"/>
          <w:szCs w:val="24"/>
          <w:lang w:val="es-ES"/>
        </w:rPr>
      </w:pPr>
      <w:r w:rsidRPr="002576E6">
        <w:rPr>
          <w:rFonts w:ascii="Arial" w:hAnsi="Arial" w:cs="Arial"/>
          <w:noProof/>
          <w:sz w:val="24"/>
          <w:szCs w:val="24"/>
          <w:lang w:val="es-ES"/>
          <w:rPrChange w:id="405" w:author="María Teresa Cuadra García" w:date="2015-09-07T19:43:00Z">
            <w:rPr>
              <w:rFonts w:ascii="Arial" w:hAnsi="Arial" w:cs="Arial"/>
              <w:noProof/>
              <w:color w:val="0000FF"/>
              <w:sz w:val="24"/>
              <w:szCs w:val="24"/>
              <w:u w:val="double"/>
              <w:lang w:val="es-ES"/>
            </w:rPr>
          </w:rPrChange>
        </w:rPr>
        <w:t xml:space="preserve">El </w:t>
      </w:r>
      <w:r w:rsidR="001742A0" w:rsidRPr="002576E6">
        <w:rPr>
          <w:rFonts w:ascii="Arial" w:hAnsi="Arial" w:cs="Arial"/>
          <w:noProof/>
          <w:sz w:val="24"/>
          <w:szCs w:val="24"/>
          <w:lang w:val="es-ES"/>
        </w:rPr>
        <w:t>Banco</w:t>
      </w:r>
      <w:r w:rsidRPr="002576E6">
        <w:rPr>
          <w:rFonts w:ascii="Arial" w:hAnsi="Arial" w:cs="Arial"/>
          <w:noProof/>
          <w:sz w:val="24"/>
          <w:szCs w:val="24"/>
          <w:lang w:val="es-ES"/>
        </w:rPr>
        <w:t xml:space="preserve"> no otorga financiamiento para proyectos ni compañías involucrados en la producción, comercio o uso de los productos, sustancias o actividades enunciados en la siguiente lista</w:t>
      </w:r>
      <w:r w:rsidR="00D2368B" w:rsidRPr="002576E6">
        <w:rPr>
          <w:rStyle w:val="DeltaViewInsertion"/>
          <w:rFonts w:ascii="Arial" w:eastAsia="MS Gothic" w:hAnsi="Arial" w:cs="Arial"/>
          <w:noProof/>
          <w:color w:val="000000"/>
          <w:sz w:val="24"/>
          <w:szCs w:val="24"/>
          <w:lang w:val="es-ES"/>
        </w:rPr>
        <w:t>:</w:t>
      </w:r>
    </w:p>
    <w:p w:rsidR="00AD0145" w:rsidRPr="002576E6" w:rsidRDefault="00AD0145" w:rsidP="00AD0145">
      <w:pPr>
        <w:pStyle w:val="AODocTxt"/>
        <w:numPr>
          <w:ilvl w:val="0"/>
          <w:numId w:val="0"/>
        </w:numPr>
        <w:spacing w:before="0" w:line="240" w:lineRule="auto"/>
        <w:rPr>
          <w:rStyle w:val="DeltaViewInsertion"/>
          <w:rFonts w:ascii="Arial" w:hAnsi="Arial" w:cs="Arial"/>
          <w:noProof/>
          <w:color w:val="000000"/>
          <w:sz w:val="24"/>
          <w:szCs w:val="24"/>
          <w:lang w:val="es-ES"/>
          <w:rPrChange w:id="406" w:author="María Teresa Cuadra García" w:date="2015-09-07T19:43:00Z">
            <w:rPr>
              <w:rStyle w:val="DeltaViewInsertion"/>
              <w:rFonts w:ascii="Arial" w:hAnsi="Arial" w:cs="Arial"/>
              <w:noProof/>
              <w:color w:val="000000"/>
              <w:sz w:val="24"/>
              <w:szCs w:val="24"/>
              <w:lang w:val="es-ES" w:eastAsia="es-MX"/>
            </w:rPr>
          </w:rPrChange>
        </w:rPr>
      </w:pPr>
    </w:p>
    <w:p w:rsidR="00AD0145" w:rsidRPr="002576E6" w:rsidRDefault="00AD0145" w:rsidP="00224545">
      <w:pPr>
        <w:numPr>
          <w:ilvl w:val="0"/>
          <w:numId w:val="16"/>
        </w:numPr>
        <w:autoSpaceDE w:val="0"/>
        <w:autoSpaceDN w:val="0"/>
        <w:adjustRightInd w:val="0"/>
        <w:rPr>
          <w:rStyle w:val="DeltaViewInsertion"/>
          <w:rFonts w:ascii="Arial" w:eastAsia="MS Gothic" w:hAnsi="Arial" w:cs="Arial"/>
          <w:noProof/>
          <w:sz w:val="24"/>
          <w:szCs w:val="24"/>
          <w:lang w:val="es-ES"/>
        </w:rPr>
      </w:pPr>
      <w:r w:rsidRPr="002576E6">
        <w:rPr>
          <w:rFonts w:ascii="Arial" w:hAnsi="Arial" w:cs="Arial"/>
          <w:noProof/>
          <w:sz w:val="24"/>
          <w:szCs w:val="24"/>
          <w:lang w:val="es-ES"/>
          <w:rPrChange w:id="407" w:author="María Teresa Cuadra García" w:date="2015-09-07T19:43:00Z">
            <w:rPr>
              <w:rFonts w:ascii="Arial" w:hAnsi="Arial" w:cs="Arial"/>
              <w:noProof/>
              <w:color w:val="0000FF"/>
              <w:sz w:val="24"/>
              <w:szCs w:val="24"/>
              <w:u w:val="double"/>
              <w:lang w:val="es-ES"/>
            </w:rPr>
          </w:rPrChange>
        </w:rPr>
        <w:t>Los que sean ilegales conforme a las leyes o reglamentos del país receptor, o conforme a convenciones y tratados internacionales ratificados por éste</w:t>
      </w:r>
      <w:r w:rsidR="00D2368B" w:rsidRPr="002576E6">
        <w:rPr>
          <w:rStyle w:val="DeltaViewInsertion"/>
          <w:rFonts w:ascii="Arial" w:eastAsia="MS Gothic" w:hAnsi="Arial" w:cs="Arial"/>
          <w:noProof/>
          <w:color w:val="000000"/>
          <w:sz w:val="24"/>
          <w:szCs w:val="24"/>
          <w:lang w:val="es-ES"/>
        </w:rPr>
        <w:t>.</w:t>
      </w:r>
    </w:p>
    <w:p w:rsidR="00AD0145" w:rsidRPr="002576E6" w:rsidRDefault="00AD0145" w:rsidP="00224545">
      <w:pPr>
        <w:numPr>
          <w:ilvl w:val="0"/>
          <w:numId w:val="16"/>
        </w:numPr>
        <w:autoSpaceDE w:val="0"/>
        <w:autoSpaceDN w:val="0"/>
        <w:adjustRightInd w:val="0"/>
        <w:rPr>
          <w:rStyle w:val="DeltaViewInsertion"/>
          <w:rFonts w:ascii="Arial" w:eastAsia="MS Gothic" w:hAnsi="Arial" w:cs="Arial"/>
          <w:noProof/>
          <w:sz w:val="24"/>
          <w:szCs w:val="24"/>
          <w:u w:val="none"/>
          <w:lang w:val="es-ES"/>
        </w:rPr>
      </w:pPr>
      <w:r w:rsidRPr="002576E6">
        <w:rPr>
          <w:rStyle w:val="DeltaViewInsertion"/>
          <w:rFonts w:ascii="Arial" w:eastAsia="MS Gothic" w:hAnsi="Arial" w:cs="Arial"/>
          <w:noProof/>
          <w:color w:val="000000"/>
          <w:sz w:val="24"/>
          <w:szCs w:val="24"/>
          <w:u w:val="none"/>
          <w:lang w:val="es-ES"/>
        </w:rPr>
        <w:t>Armas y municiones.</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Tabaco.</w:t>
      </w:r>
      <w:r w:rsidRPr="002576E6">
        <w:rPr>
          <w:rStyle w:val="FootnoteReference"/>
          <w:rFonts w:ascii="Arial" w:eastAsia="MS Gothic" w:hAnsi="Arial" w:cs="Arial"/>
          <w:noProof/>
          <w:sz w:val="24"/>
          <w:szCs w:val="24"/>
          <w:lang w:val="es-ES"/>
        </w:rPr>
        <w:footnoteReference w:id="17"/>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Juegos de azar, casinos y empresas equivalentes</w:t>
      </w:r>
      <w:r w:rsidRPr="002576E6">
        <w:rPr>
          <w:rStyle w:val="FootnoteReference"/>
          <w:rFonts w:ascii="Arial" w:eastAsia="MS Gothic" w:hAnsi="Arial" w:cs="Arial"/>
          <w:noProof/>
          <w:sz w:val="24"/>
          <w:szCs w:val="24"/>
          <w:lang w:val="es-ES"/>
        </w:rPr>
        <w:footnoteReference w:id="18"/>
      </w:r>
      <w:r w:rsidRPr="002576E6">
        <w:rPr>
          <w:rFonts w:ascii="Arial" w:hAnsi="Arial" w:cs="Arial"/>
          <w:noProof/>
          <w:sz w:val="24"/>
          <w:szCs w:val="24"/>
          <w:lang w:val="es-ES"/>
        </w:rPr>
        <w:t>.</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Animales y plantas silvestres o productos derivados de ellos reglamentados conforme a la Convención sobre el Comercio Internacional de Especies Amenazadas de Fauna y Flora Silvestres (CITES)</w:t>
      </w:r>
      <w:r w:rsidRPr="002576E6">
        <w:rPr>
          <w:rStyle w:val="FootnoteReference"/>
          <w:rFonts w:ascii="Arial" w:eastAsia="MS Gothic" w:hAnsi="Arial" w:cs="Arial"/>
          <w:noProof/>
          <w:sz w:val="24"/>
          <w:szCs w:val="24"/>
          <w:lang w:val="es-ES"/>
        </w:rPr>
        <w:footnoteReference w:id="19"/>
      </w:r>
      <w:r w:rsidRPr="002576E6">
        <w:rPr>
          <w:rFonts w:ascii="Arial" w:hAnsi="Arial" w:cs="Arial"/>
          <w:noProof/>
          <w:sz w:val="24"/>
          <w:szCs w:val="24"/>
          <w:lang w:val="es-ES"/>
        </w:rPr>
        <w:t>.</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Materiales radioactivos</w:t>
      </w:r>
      <w:r w:rsidRPr="002576E6">
        <w:rPr>
          <w:rStyle w:val="FootnoteReference"/>
          <w:rFonts w:ascii="Arial" w:eastAsia="MS Gothic" w:hAnsi="Arial" w:cs="Arial"/>
          <w:noProof/>
          <w:sz w:val="24"/>
          <w:szCs w:val="24"/>
          <w:lang w:val="es-ES"/>
        </w:rPr>
        <w:footnoteReference w:id="20"/>
      </w:r>
      <w:r w:rsidRPr="002576E6">
        <w:rPr>
          <w:rFonts w:ascii="Arial" w:hAnsi="Arial" w:cs="Arial"/>
          <w:noProof/>
          <w:sz w:val="24"/>
          <w:szCs w:val="24"/>
          <w:lang w:val="es-ES"/>
        </w:rPr>
        <w:t>.</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Fibras de amianto no aglutinado</w:t>
      </w:r>
      <w:r w:rsidRPr="002576E6">
        <w:rPr>
          <w:rStyle w:val="FootnoteReference"/>
          <w:rFonts w:ascii="Arial" w:eastAsia="MS Gothic" w:hAnsi="Arial" w:cs="Arial"/>
          <w:noProof/>
          <w:sz w:val="24"/>
          <w:szCs w:val="24"/>
          <w:lang w:val="es-ES"/>
        </w:rPr>
        <w:footnoteReference w:id="21"/>
      </w:r>
      <w:r w:rsidRPr="002576E6">
        <w:rPr>
          <w:rFonts w:ascii="Arial" w:hAnsi="Arial" w:cs="Arial"/>
          <w:noProof/>
          <w:sz w:val="24"/>
          <w:szCs w:val="24"/>
          <w:lang w:val="es-ES"/>
        </w:rPr>
        <w:t>.</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 xml:space="preserve">Proyectos u operaciones forestales que no sean congruentes con la Política de medio ambiente y observancia de salvaguardias del </w:t>
      </w:r>
      <w:r w:rsidR="008C35B7" w:rsidRPr="002576E6">
        <w:rPr>
          <w:rFonts w:ascii="Arial" w:hAnsi="Arial" w:cs="Arial"/>
          <w:noProof/>
          <w:sz w:val="24"/>
          <w:szCs w:val="24"/>
          <w:lang w:val="es-ES"/>
        </w:rPr>
        <w:t>BID</w:t>
      </w:r>
      <w:r w:rsidRPr="002576E6">
        <w:rPr>
          <w:rFonts w:ascii="Arial" w:hAnsi="Arial" w:cs="Arial"/>
          <w:noProof/>
          <w:sz w:val="24"/>
          <w:szCs w:val="24"/>
          <w:lang w:val="es-ES"/>
        </w:rPr>
        <w:t xml:space="preserve"> (documento GN-2208-20).</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Compuestos de bifenilo policlorado.</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Productos farmacéuticos sujetos a eliminación gradual o prohibición internacional</w:t>
      </w:r>
      <w:r w:rsidRPr="002576E6">
        <w:rPr>
          <w:rStyle w:val="FootnoteReference"/>
          <w:rFonts w:ascii="Arial" w:eastAsia="MS Gothic" w:hAnsi="Arial" w:cs="Arial"/>
          <w:noProof/>
          <w:sz w:val="24"/>
          <w:szCs w:val="24"/>
          <w:lang w:val="es-ES"/>
        </w:rPr>
        <w:footnoteReference w:id="22"/>
      </w:r>
      <w:r w:rsidRPr="002576E6">
        <w:rPr>
          <w:rFonts w:ascii="Arial" w:hAnsi="Arial" w:cs="Arial"/>
          <w:noProof/>
          <w:sz w:val="24"/>
          <w:szCs w:val="24"/>
          <w:lang w:val="es-ES"/>
        </w:rPr>
        <w:t>.</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Pesticidas y herbicidas sujetos a eliminación gradual o prohibición internacional</w:t>
      </w:r>
      <w:r w:rsidRPr="002576E6">
        <w:rPr>
          <w:rStyle w:val="FootnoteReference"/>
          <w:rFonts w:ascii="Arial" w:eastAsia="MS Gothic" w:hAnsi="Arial" w:cs="Arial"/>
          <w:noProof/>
          <w:sz w:val="24"/>
          <w:szCs w:val="24"/>
          <w:lang w:val="es-ES"/>
        </w:rPr>
        <w:footnoteReference w:id="23"/>
      </w:r>
      <w:r w:rsidRPr="002576E6">
        <w:rPr>
          <w:rFonts w:ascii="Arial" w:hAnsi="Arial" w:cs="Arial"/>
          <w:noProof/>
          <w:sz w:val="24"/>
          <w:szCs w:val="24"/>
          <w:lang w:val="es-ES"/>
        </w:rPr>
        <w:t>.</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Sustancias que agotan la capa de ozono sujetas a eliminación gradual internacional</w:t>
      </w:r>
      <w:r w:rsidRPr="002576E6">
        <w:rPr>
          <w:rStyle w:val="FootnoteReference"/>
          <w:rFonts w:ascii="Arial" w:eastAsia="MS Gothic" w:hAnsi="Arial" w:cs="Arial"/>
          <w:noProof/>
          <w:sz w:val="24"/>
          <w:szCs w:val="24"/>
          <w:lang w:val="es-ES"/>
        </w:rPr>
        <w:footnoteReference w:id="24"/>
      </w:r>
      <w:r w:rsidRPr="002576E6">
        <w:rPr>
          <w:rFonts w:ascii="Arial" w:hAnsi="Arial" w:cs="Arial"/>
          <w:noProof/>
          <w:sz w:val="24"/>
          <w:szCs w:val="24"/>
          <w:lang w:val="es-ES"/>
        </w:rPr>
        <w:t xml:space="preserve">. </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Pesca en el entorno marítimo con redes de arrastre superiores a 2,5 km de longitud.</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Movimientos transfronterizos de desechos y productos de desecho</w:t>
      </w:r>
      <w:r w:rsidRPr="002576E6">
        <w:rPr>
          <w:rStyle w:val="FootnoteReference"/>
          <w:rFonts w:ascii="Arial" w:eastAsia="MS Gothic" w:hAnsi="Arial" w:cs="Arial"/>
          <w:noProof/>
          <w:sz w:val="24"/>
          <w:szCs w:val="24"/>
          <w:lang w:val="es-ES"/>
        </w:rPr>
        <w:footnoteReference w:id="25"/>
      </w:r>
      <w:r w:rsidRPr="002576E6">
        <w:rPr>
          <w:rFonts w:ascii="Arial" w:hAnsi="Arial" w:cs="Arial"/>
          <w:noProof/>
          <w:sz w:val="24"/>
          <w:szCs w:val="24"/>
          <w:lang w:val="es-ES"/>
        </w:rPr>
        <w:t>, excepto desechos no peligrosos destinados a reciclaje.</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Contaminantes Orgánicos Persistentes</w:t>
      </w:r>
      <w:r w:rsidRPr="002576E6">
        <w:rPr>
          <w:rStyle w:val="FootnoteReference"/>
          <w:rFonts w:ascii="Arial" w:eastAsia="MS Gothic" w:hAnsi="Arial" w:cs="Arial"/>
          <w:noProof/>
          <w:sz w:val="24"/>
          <w:szCs w:val="24"/>
          <w:lang w:val="es-ES"/>
        </w:rPr>
        <w:footnoteReference w:id="26"/>
      </w:r>
      <w:r w:rsidRPr="002576E6">
        <w:rPr>
          <w:rFonts w:ascii="Arial" w:hAnsi="Arial" w:cs="Arial"/>
          <w:noProof/>
          <w:sz w:val="24"/>
          <w:szCs w:val="24"/>
          <w:lang w:val="es-ES"/>
        </w:rPr>
        <w:t>.</w:t>
      </w:r>
    </w:p>
    <w:p w:rsidR="00AD0145" w:rsidRPr="002576E6" w:rsidRDefault="00AD0145" w:rsidP="00224545">
      <w:pPr>
        <w:numPr>
          <w:ilvl w:val="0"/>
          <w:numId w:val="16"/>
        </w:numPr>
        <w:autoSpaceDE w:val="0"/>
        <w:autoSpaceDN w:val="0"/>
        <w:adjustRightInd w:val="0"/>
        <w:rPr>
          <w:rFonts w:ascii="Arial" w:eastAsia="MS Gothic" w:hAnsi="Arial" w:cs="Arial"/>
          <w:noProof/>
          <w:color w:val="0000FF"/>
          <w:sz w:val="24"/>
          <w:szCs w:val="24"/>
          <w:lang w:val="es-ES"/>
        </w:rPr>
      </w:pPr>
      <w:r w:rsidRPr="002576E6">
        <w:rPr>
          <w:rFonts w:ascii="Arial" w:hAnsi="Arial" w:cs="Arial"/>
          <w:noProof/>
          <w:sz w:val="24"/>
          <w:szCs w:val="24"/>
          <w:lang w:val="es-ES"/>
        </w:rPr>
        <w:t>Incumplimiento de los principios fundamentales de los trabajadores y de los derechos en el trabajo</w:t>
      </w:r>
      <w:r w:rsidRPr="002576E6">
        <w:rPr>
          <w:rStyle w:val="FootnoteReference"/>
          <w:rFonts w:ascii="Arial" w:eastAsia="MS Gothic" w:hAnsi="Arial" w:cs="Arial"/>
          <w:noProof/>
          <w:sz w:val="24"/>
          <w:szCs w:val="24"/>
          <w:lang w:val="es-ES"/>
        </w:rPr>
        <w:footnoteReference w:id="27"/>
      </w:r>
      <w:r w:rsidRPr="002576E6">
        <w:rPr>
          <w:rFonts w:ascii="Arial" w:hAnsi="Arial" w:cs="Arial"/>
          <w:noProof/>
          <w:sz w:val="24"/>
          <w:szCs w:val="24"/>
          <w:lang w:val="es-ES"/>
        </w:rPr>
        <w:t>.</w:t>
      </w:r>
    </w:p>
    <w:p w:rsidR="00AD0145" w:rsidRPr="002576E6" w:rsidRDefault="00AD0145" w:rsidP="00AD0145">
      <w:pPr>
        <w:pStyle w:val="AODocTxt"/>
        <w:numPr>
          <w:ilvl w:val="0"/>
          <w:numId w:val="0"/>
        </w:numPr>
        <w:spacing w:before="0" w:line="240" w:lineRule="auto"/>
        <w:jc w:val="center"/>
        <w:rPr>
          <w:rFonts w:ascii="Arial" w:hAnsi="Arial" w:cs="Arial"/>
          <w:noProof/>
          <w:sz w:val="24"/>
          <w:szCs w:val="24"/>
          <w:lang w:val="es-ES"/>
        </w:rPr>
      </w:pPr>
    </w:p>
    <w:p w:rsidR="008E1E5D" w:rsidRPr="002576E6" w:rsidRDefault="00AD0145" w:rsidP="008E1E5D">
      <w:pPr>
        <w:pStyle w:val="Title"/>
        <w:rPr>
          <w:rFonts w:ascii="Arial" w:hAnsi="Arial" w:cs="Arial"/>
          <w:b/>
          <w:sz w:val="24"/>
          <w:szCs w:val="24"/>
          <w:lang w:val="es-ES"/>
        </w:rPr>
      </w:pPr>
      <w:r w:rsidRPr="002576E6">
        <w:rPr>
          <w:rFonts w:ascii="Arial" w:hAnsi="Arial" w:cs="Arial"/>
          <w:noProof/>
          <w:sz w:val="24"/>
          <w:szCs w:val="24"/>
          <w:lang w:val="es-ES"/>
        </w:rPr>
        <w:br w:type="page"/>
      </w:r>
      <w:r w:rsidR="008E1E5D" w:rsidRPr="002576E6">
        <w:rPr>
          <w:rFonts w:ascii="Arial" w:hAnsi="Arial" w:cs="Arial"/>
          <w:b/>
          <w:sz w:val="24"/>
          <w:szCs w:val="24"/>
          <w:lang w:val="es-ES"/>
        </w:rPr>
        <w:t>Anexo</w:t>
      </w:r>
      <w:r w:rsidR="00DE0AE6" w:rsidRPr="002576E6">
        <w:rPr>
          <w:rFonts w:ascii="Arial" w:hAnsi="Arial" w:cs="Arial"/>
          <w:b/>
          <w:sz w:val="24"/>
          <w:szCs w:val="24"/>
          <w:lang w:val="es-ES"/>
        </w:rPr>
        <w:t xml:space="preserve"> IV</w:t>
      </w:r>
    </w:p>
    <w:p w:rsidR="008E1E5D" w:rsidRPr="002576E6" w:rsidRDefault="008E1E5D" w:rsidP="008E1E5D">
      <w:pPr>
        <w:pStyle w:val="Title"/>
        <w:rPr>
          <w:rFonts w:ascii="Arial" w:hAnsi="Arial" w:cs="Arial"/>
          <w:b/>
          <w:sz w:val="24"/>
          <w:szCs w:val="24"/>
          <w:lang w:val="es-ES"/>
        </w:rPr>
      </w:pPr>
    </w:p>
    <w:p w:rsidR="00AD0145" w:rsidRPr="002576E6" w:rsidRDefault="00AD0145" w:rsidP="008E1E5D">
      <w:pPr>
        <w:pStyle w:val="Title"/>
        <w:rPr>
          <w:rFonts w:ascii="Arial" w:hAnsi="Arial" w:cs="Arial"/>
          <w:b/>
          <w:sz w:val="24"/>
          <w:szCs w:val="24"/>
          <w:lang w:val="es-ES"/>
        </w:rPr>
      </w:pPr>
      <w:r w:rsidRPr="002576E6">
        <w:rPr>
          <w:rFonts w:ascii="Arial" w:hAnsi="Arial" w:cs="Arial"/>
          <w:b/>
          <w:sz w:val="24"/>
          <w:szCs w:val="24"/>
          <w:lang w:val="es-ES"/>
        </w:rPr>
        <w:t>Actividades o sectores económicos de alto riesgo por su impacto al medio ambiente y/o a la comunidad</w:t>
      </w:r>
    </w:p>
    <w:p w:rsidR="00AD0145" w:rsidRPr="002576E6" w:rsidRDefault="00AD0145" w:rsidP="00AD0145">
      <w:pPr>
        <w:jc w:val="center"/>
        <w:rPr>
          <w:rFonts w:ascii="Arial" w:hAnsi="Arial" w:cs="Arial"/>
          <w:b/>
          <w:bCs/>
          <w:noProof/>
          <w:color w:val="000000"/>
          <w:sz w:val="24"/>
          <w:szCs w:val="24"/>
          <w:lang w:val="es-ES"/>
        </w:rPr>
      </w:pP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Cultivo de cereales y otros cultivos, incluyendo verduras, frutas, nueces  (proyectos grandes – más de 500 has).</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 xml:space="preserve">Cría de ganado vacuno y de ovejas, cabras, caballos, asnos, mulas y burdéganos; cría de ganado lechero (proyectos grandes – más de 1000 cabezas). </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 xml:space="preserve">Cría intensiva de aves de corral (más de 40,000 puestos).  </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Cría de cerdos 2,000 puestos para producción de cerdos o 750 puestos para cerdas.</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Servicios para agricultura relacionados con operación de sistemas de riego y fumigación, a gran escala (100 has en adelante).</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 xml:space="preserve">Actividades pesqueras de altamar, ribereñas o estuarinas; explotación de criaderos de peces y granjas piscícolas con fines comerciales e industriales. </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Elaboración de aceites y grasas de origen vegetal y animal.</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Destilación, rectificación y mezcla de bebidas alcohólicas; producción de alcohol etílico a partir de sustancias fermentadas.</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Curtido y adobo de cueros.</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Fabricación de cemento, artículos de hormigón, cal y yeso.</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Fabricación de pasta de madera, papel y cartón.</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Fabricación de plaguicidas y otros productos químicos de uso agropecuario</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Fabricación de pinturas, barnices y productos de revestimiento similares, tintas de imprenta y masillas.</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Fabricación de productos farmacéuticos, sustancias químicas medicinales y productos botánicos</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Fabricación de jabones y detergentes, preparados para limpiar y pulir, perfumes y preparados de tocador</w:t>
      </w:r>
    </w:p>
    <w:p w:rsidR="00AD0145" w:rsidRPr="002576E6" w:rsidRDefault="00AD0145" w:rsidP="00DD6045">
      <w:pPr>
        <w:numPr>
          <w:ilvl w:val="0"/>
          <w:numId w:val="14"/>
        </w:numPr>
        <w:autoSpaceDE w:val="0"/>
        <w:autoSpaceDN w:val="0"/>
        <w:adjustRightInd w:val="0"/>
        <w:contextualSpacing/>
        <w:rPr>
          <w:rFonts w:ascii="Arial" w:hAnsi="Arial" w:cs="Arial"/>
          <w:noProof/>
          <w:sz w:val="24"/>
          <w:szCs w:val="24"/>
        </w:rPr>
      </w:pPr>
      <w:r w:rsidRPr="002576E6">
        <w:rPr>
          <w:rFonts w:ascii="Arial" w:hAnsi="Arial" w:cs="Arial"/>
          <w:noProof/>
          <w:sz w:val="24"/>
          <w:szCs w:val="24"/>
        </w:rPr>
        <w:t>Plantas para la fabricación, fundición, aleación, laminado y desbaste de hierro y acero, excepto cuando el proceso de fundición no esté integrado al de siderúrgica básica.</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Fabricación de maquinaria agropecuaria y forestal</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Venta al por menor de combustible para automotores</w:t>
      </w:r>
    </w:p>
    <w:p w:rsidR="00AD0145" w:rsidRPr="002576E6" w:rsidRDefault="00AD0145" w:rsidP="00DD6045">
      <w:pPr>
        <w:numPr>
          <w:ilvl w:val="0"/>
          <w:numId w:val="14"/>
        </w:numPr>
        <w:spacing w:after="200" w:line="276" w:lineRule="auto"/>
        <w:contextualSpacing/>
        <w:jc w:val="both"/>
        <w:rPr>
          <w:rFonts w:ascii="Arial" w:hAnsi="Arial" w:cs="Arial"/>
          <w:noProof/>
          <w:sz w:val="24"/>
          <w:szCs w:val="24"/>
        </w:rPr>
      </w:pPr>
      <w:r w:rsidRPr="002576E6">
        <w:rPr>
          <w:rFonts w:ascii="Arial" w:hAnsi="Arial" w:cs="Arial"/>
          <w:noProof/>
          <w:sz w:val="24"/>
          <w:szCs w:val="24"/>
        </w:rPr>
        <w:t>Venta al por mayor de combustibles sólidos, líquidos y gaseosos y de productos conexos</w:t>
      </w:r>
    </w:p>
    <w:p w:rsidR="00AD0145" w:rsidRPr="002576E6" w:rsidRDefault="00AD0145" w:rsidP="00216DCE">
      <w:pPr>
        <w:numPr>
          <w:ilvl w:val="0"/>
          <w:numId w:val="14"/>
        </w:numPr>
        <w:spacing w:line="276" w:lineRule="auto"/>
        <w:ind w:left="714" w:hanging="357"/>
        <w:contextualSpacing/>
        <w:jc w:val="both"/>
        <w:rPr>
          <w:rFonts w:ascii="Arial" w:hAnsi="Arial" w:cs="Arial"/>
          <w:noProof/>
          <w:sz w:val="24"/>
          <w:szCs w:val="24"/>
        </w:rPr>
      </w:pPr>
      <w:r w:rsidRPr="002576E6">
        <w:rPr>
          <w:rFonts w:ascii="Arial" w:hAnsi="Arial" w:cs="Arial"/>
          <w:noProof/>
          <w:sz w:val="24"/>
          <w:szCs w:val="24"/>
        </w:rPr>
        <w:t xml:space="preserve">Actividades mineras </w:t>
      </w:r>
    </w:p>
    <w:p w:rsidR="00AD0145" w:rsidRPr="002576E6" w:rsidRDefault="00AD0145" w:rsidP="00216DCE">
      <w:pPr>
        <w:pStyle w:val="ListParagraph"/>
        <w:numPr>
          <w:ilvl w:val="0"/>
          <w:numId w:val="14"/>
        </w:numPr>
        <w:contextualSpacing/>
        <w:jc w:val="both"/>
        <w:rPr>
          <w:rFonts w:ascii="Arial" w:hAnsi="Arial" w:cs="Arial"/>
          <w:noProof/>
          <w:lang w:val="es-ES"/>
        </w:rPr>
      </w:pPr>
      <w:r w:rsidRPr="002576E6">
        <w:rPr>
          <w:rFonts w:ascii="Arial" w:hAnsi="Arial" w:cs="Arial"/>
          <w:noProof/>
          <w:sz w:val="24"/>
          <w:szCs w:val="24"/>
        </w:rPr>
        <w:t>Actividades de silvicultura</w:t>
      </w:r>
      <w:r w:rsidR="00FE64BD" w:rsidRPr="002576E6">
        <w:rPr>
          <w:rFonts w:ascii="Arial" w:hAnsi="Arial" w:cs="Arial"/>
          <w:noProof/>
          <w:lang w:val="es-ES"/>
        </w:rPr>
        <w:br w:type="page"/>
      </w:r>
    </w:p>
    <w:p w:rsidR="00D90985" w:rsidRPr="002576E6" w:rsidRDefault="00D90985" w:rsidP="0008480D">
      <w:pPr>
        <w:spacing w:line="276" w:lineRule="auto"/>
        <w:jc w:val="center"/>
        <w:rPr>
          <w:rFonts w:ascii="Arial" w:eastAsia="Calibri" w:hAnsi="Arial" w:cs="Arial"/>
          <w:b/>
          <w:sz w:val="24"/>
          <w:szCs w:val="22"/>
          <w:lang w:val="es-ES_tradnl" w:eastAsia="en-US"/>
        </w:rPr>
      </w:pPr>
      <w:r w:rsidRPr="002576E6">
        <w:rPr>
          <w:rFonts w:ascii="Arial" w:eastAsia="Calibri" w:hAnsi="Arial" w:cs="Arial"/>
          <w:b/>
          <w:sz w:val="24"/>
          <w:szCs w:val="22"/>
          <w:lang w:val="es-ES_tradnl" w:eastAsia="en-US"/>
        </w:rPr>
        <w:t xml:space="preserve">Anexo </w:t>
      </w:r>
      <w:r w:rsidR="00A51121" w:rsidRPr="002576E6">
        <w:rPr>
          <w:rFonts w:ascii="Arial" w:eastAsia="Calibri" w:hAnsi="Arial" w:cs="Arial"/>
          <w:b/>
          <w:sz w:val="24"/>
          <w:szCs w:val="22"/>
          <w:lang w:val="es-ES_tradnl" w:eastAsia="en-US"/>
        </w:rPr>
        <w:t>V</w:t>
      </w:r>
    </w:p>
    <w:p w:rsidR="0075208C" w:rsidRPr="002576E6" w:rsidRDefault="00510213">
      <w:pPr>
        <w:pStyle w:val="Cuadrculamedia1-nfasis21"/>
        <w:jc w:val="center"/>
        <w:rPr>
          <w:rFonts w:ascii="Arial" w:hAnsi="Arial" w:cs="Arial"/>
          <w:b/>
        </w:rPr>
      </w:pPr>
      <w:r w:rsidRPr="002576E6">
        <w:rPr>
          <w:rFonts w:ascii="Arial" w:hAnsi="Arial" w:cs="Arial"/>
          <w:b/>
        </w:rPr>
        <w:t>Indicadores de seguimiento e impacto del Programa</w:t>
      </w:r>
    </w:p>
    <w:p w:rsidR="00A52A41" w:rsidRPr="002576E6" w:rsidRDefault="00A52A41" w:rsidP="0008480D">
      <w:pPr>
        <w:jc w:val="center"/>
        <w:rPr>
          <w:rFonts w:ascii="Arial" w:hAnsi="Arial" w:cs="Arial"/>
          <w:b/>
          <w:sz w:val="24"/>
          <w:szCs w:val="22"/>
          <w:lang w:val="es-ES_tradnl"/>
        </w:rPr>
      </w:pPr>
      <w:r w:rsidRPr="002576E6">
        <w:rPr>
          <w:rFonts w:ascii="Arial" w:hAnsi="Arial" w:cs="Arial"/>
          <w:b/>
          <w:sz w:val="24"/>
          <w:szCs w:val="22"/>
          <w:lang w:val="es-ES_tradnl"/>
        </w:rPr>
        <w:t>Matriz de Resultados</w:t>
      </w:r>
    </w:p>
    <w:p w:rsidR="00E0694D" w:rsidRPr="002576E6" w:rsidRDefault="00E0694D" w:rsidP="00FE4C1A">
      <w:pPr>
        <w:spacing w:after="240"/>
        <w:rPr>
          <w:rFonts w:ascii="Arial" w:hAnsi="Arial" w:cs="Arial"/>
          <w:b/>
          <w:sz w:val="22"/>
          <w:szCs w:val="22"/>
          <w:lang w:val="en-US"/>
        </w:rPr>
      </w:pPr>
    </w:p>
    <w:sectPr w:rsidR="00E0694D" w:rsidRPr="002576E6" w:rsidSect="00FE4C1A">
      <w:footerReference w:type="default" r:id="rId11"/>
      <w:type w:val="continuous"/>
      <w:pgSz w:w="15840" w:h="12240" w:orient="landscape"/>
      <w:pgMar w:top="1620" w:right="1440" w:bottom="90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17" w:author="Inter-American Development Bank" w:date="2015-09-08T12:37:00Z" w:initials="IADB">
    <w:p w:rsidR="00CE242D" w:rsidRDefault="00CE242D">
      <w:pPr>
        <w:pStyle w:val="CommentText"/>
      </w:pPr>
      <w:r>
        <w:rPr>
          <w:rStyle w:val="CommentReference"/>
        </w:rPr>
        <w:annotationRef/>
      </w:r>
      <w:r>
        <w:t>Estos caules son????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26B" w:rsidRDefault="00F9126B">
      <w:r>
        <w:separator/>
      </w:r>
    </w:p>
  </w:endnote>
  <w:endnote w:type="continuationSeparator" w:id="0">
    <w:p w:rsidR="00F9126B" w:rsidRDefault="00F9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4E0020" w:usb1="00770065" w:usb2="00520020" w:usb3="006D006F" w:csb0="006E0061" w:csb1="0042002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otham Book">
    <w:panose1 w:val="02000604040000020004"/>
    <w:charset w:val="00"/>
    <w:family w:val="modern"/>
    <w:notTrueType/>
    <w:pitch w:val="variable"/>
    <w:sig w:usb0="00000087" w:usb1="00000000" w:usb2="00000000" w:usb3="00000000" w:csb0="0000000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059657"/>
      <w:docPartObj>
        <w:docPartGallery w:val="Page Numbers (Bottom of Page)"/>
        <w:docPartUnique/>
      </w:docPartObj>
    </w:sdtPr>
    <w:sdtEndPr>
      <w:rPr>
        <w:noProof/>
      </w:rPr>
    </w:sdtEndPr>
    <w:sdtContent>
      <w:p w:rsidR="002B5A87" w:rsidRPr="00352714" w:rsidRDefault="002B5A87">
        <w:pPr>
          <w:pStyle w:val="Footer"/>
          <w:jc w:val="center"/>
        </w:pPr>
        <w:r w:rsidRPr="00352714">
          <w:t>-</w:t>
        </w:r>
        <w:r w:rsidRPr="00352714">
          <w:fldChar w:fldCharType="begin"/>
        </w:r>
        <w:r w:rsidRPr="00352714">
          <w:instrText xml:space="preserve"> PAGE   \* MERGEFORMAT </w:instrText>
        </w:r>
        <w:r w:rsidRPr="00352714">
          <w:fldChar w:fldCharType="separate"/>
        </w:r>
        <w:r w:rsidR="00BD6C95">
          <w:rPr>
            <w:noProof/>
          </w:rPr>
          <w:t>1</w:t>
        </w:r>
        <w:r w:rsidRPr="00352714">
          <w:rPr>
            <w:noProof/>
          </w:rPr>
          <w:fldChar w:fldCharType="end"/>
        </w:r>
        <w:r w:rsidRPr="00352714">
          <w:rPr>
            <w:noProof/>
          </w:rPr>
          <w:t>-</w:t>
        </w:r>
      </w:p>
    </w:sdtContent>
  </w:sdt>
  <w:p w:rsidR="002B5A87" w:rsidRDefault="002B5A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26B" w:rsidRDefault="00F9126B">
      <w:r>
        <w:separator/>
      </w:r>
    </w:p>
  </w:footnote>
  <w:footnote w:type="continuationSeparator" w:id="0">
    <w:p w:rsidR="00F9126B" w:rsidRDefault="00F9126B">
      <w:r>
        <w:continuationSeparator/>
      </w:r>
    </w:p>
  </w:footnote>
  <w:footnote w:id="1">
    <w:p w:rsidR="002B5A87" w:rsidRPr="00A2159B" w:rsidRDefault="002B5A87" w:rsidP="009332CF">
      <w:pPr>
        <w:pStyle w:val="FootnoteText"/>
        <w:spacing w:after="0"/>
        <w:ind w:left="289" w:hanging="289"/>
        <w:rPr>
          <w:rFonts w:ascii="Arial" w:hAnsi="Arial" w:cs="Arial"/>
          <w:lang w:val="es-MX"/>
        </w:rPr>
      </w:pPr>
      <w:r w:rsidRPr="00A2159B">
        <w:rPr>
          <w:rStyle w:val="FootnoteReference"/>
          <w:rFonts w:ascii="Arial" w:hAnsi="Arial" w:cs="Arial"/>
        </w:rPr>
        <w:footnoteRef/>
      </w:r>
      <w:r>
        <w:rPr>
          <w:rFonts w:ascii="Arial" w:hAnsi="Arial" w:cs="Arial"/>
          <w:szCs w:val="24"/>
          <w:lang w:val="es-MX"/>
        </w:rPr>
        <w:t xml:space="preserve">   </w:t>
      </w:r>
      <w:r w:rsidRPr="00A2159B">
        <w:rPr>
          <w:rFonts w:ascii="Arial" w:hAnsi="Arial" w:cs="Arial"/>
          <w:szCs w:val="24"/>
          <w:lang w:val="es-MX"/>
        </w:rPr>
        <w:t>Integración de elementos homologados, controlables y repetibles, con el fin de parametrizar una determinada actividad.</w:t>
      </w:r>
    </w:p>
  </w:footnote>
  <w:footnote w:id="2">
    <w:p w:rsidR="002B5A87" w:rsidRPr="00A2159B" w:rsidRDefault="002B5A87" w:rsidP="005D27DC">
      <w:pPr>
        <w:pStyle w:val="FootnoteText"/>
        <w:spacing w:after="0"/>
        <w:ind w:left="289" w:hanging="289"/>
        <w:rPr>
          <w:lang w:val="es-ES_tradnl"/>
        </w:rPr>
      </w:pPr>
      <w:r w:rsidRPr="00A2159B">
        <w:rPr>
          <w:rStyle w:val="FootnoteReference"/>
          <w:rFonts w:ascii="Arial" w:hAnsi="Arial" w:cs="Arial"/>
        </w:rPr>
        <w:footnoteRef/>
      </w:r>
      <w:r>
        <w:rPr>
          <w:rFonts w:ascii="Arial" w:hAnsi="Arial" w:cs="Arial"/>
          <w:lang w:val="es-ES_tradnl"/>
        </w:rPr>
        <w:t xml:space="preserve">   </w:t>
      </w:r>
      <w:r w:rsidRPr="00A2159B">
        <w:rPr>
          <w:rFonts w:ascii="Arial" w:hAnsi="Arial" w:cs="Arial"/>
          <w:lang w:val="es-ES_tradnl"/>
        </w:rPr>
        <w:t>Lo</w:t>
      </w:r>
      <w:r w:rsidRPr="00A2159B">
        <w:rPr>
          <w:rFonts w:ascii="Arial" w:hAnsi="Arial" w:cs="Arial"/>
          <w:szCs w:val="24"/>
          <w:lang w:val="es-MX"/>
        </w:rPr>
        <w:t>s parámetros técnicos de un paquete indican, entre otras variables, el tipo de semilla, la densidad de siembra, la aplicación de insumos y el empleo de mano de obra y maquinaria, por labor en el tiempo</w:t>
      </w:r>
      <w:r>
        <w:rPr>
          <w:rFonts w:ascii="Arial" w:hAnsi="Arial" w:cs="Arial"/>
          <w:szCs w:val="24"/>
          <w:lang w:val="es-MX"/>
        </w:rPr>
        <w:t>.</w:t>
      </w:r>
    </w:p>
  </w:footnote>
  <w:footnote w:id="3">
    <w:p w:rsidR="002B5A87" w:rsidRPr="00AA157B" w:rsidRDefault="002B5A87" w:rsidP="00850831">
      <w:pPr>
        <w:pStyle w:val="FootnoteText"/>
        <w:spacing w:after="0"/>
        <w:ind w:left="270" w:hanging="270"/>
        <w:rPr>
          <w:ins w:id="93" w:author="Inter-American Development Bank" w:date="2015-06-10T12:15:00Z"/>
          <w:rFonts w:ascii="Gotham Book" w:hAnsi="Gotham Book"/>
          <w:sz w:val="18"/>
          <w:szCs w:val="18"/>
          <w:lang w:val="es-ES_tradnl"/>
        </w:rPr>
      </w:pPr>
      <w:ins w:id="94" w:author="Inter-American Development Bank" w:date="2015-06-10T12:15:00Z">
        <w:r w:rsidRPr="00AA157B">
          <w:rPr>
            <w:rStyle w:val="FootnoteReference"/>
            <w:rFonts w:ascii="Gotham Book" w:hAnsi="Gotham Book"/>
            <w:sz w:val="18"/>
            <w:szCs w:val="18"/>
          </w:rPr>
          <w:footnoteRef/>
        </w:r>
        <w:r w:rsidRPr="00AA157B">
          <w:rPr>
            <w:rFonts w:ascii="Gotham Book" w:hAnsi="Gotham Book"/>
            <w:sz w:val="18"/>
            <w:szCs w:val="18"/>
            <w:lang w:val="es-ES_tradnl"/>
          </w:rPr>
          <w:t xml:space="preserve"> </w:t>
        </w:r>
        <w:r w:rsidRPr="00AA157B">
          <w:rPr>
            <w:rFonts w:ascii="Gotham Book" w:hAnsi="Gotham Book"/>
            <w:sz w:val="18"/>
            <w:szCs w:val="18"/>
            <w:lang w:val="es-ES_tradnl"/>
          </w:rPr>
          <w:tab/>
          <w:t xml:space="preserve">Conforme a la clasificación del Consejo Nacional de Población </w:t>
        </w:r>
        <w:r w:rsidRPr="00AA157B">
          <w:rPr>
            <w:rFonts w:ascii="Gotham Book" w:hAnsi="Gotham Book"/>
            <w:sz w:val="18"/>
            <w:szCs w:val="18"/>
            <w:lang w:val="es-ES_tradnl"/>
          </w:rPr>
          <w:fldChar w:fldCharType="begin"/>
        </w:r>
        <w:r w:rsidRPr="00AA157B">
          <w:rPr>
            <w:rFonts w:ascii="Gotham Book" w:hAnsi="Gotham Book"/>
            <w:sz w:val="18"/>
            <w:szCs w:val="18"/>
            <w:lang w:val="es-ES_tradnl"/>
          </w:rPr>
          <w:instrText>HYPERLINK "http://www.conapo.gob.mx/work/models/CONAPO/indices_margina/mf2010/CapitulosPDF/1_4.pdf"</w:instrText>
        </w:r>
        <w:r w:rsidRPr="00AA157B">
          <w:rPr>
            <w:rFonts w:ascii="Gotham Book" w:hAnsi="Gotham Book"/>
            <w:sz w:val="18"/>
            <w:szCs w:val="18"/>
            <w:lang w:val="es-ES_tradnl"/>
          </w:rPr>
          <w:fldChar w:fldCharType="separate"/>
        </w:r>
        <w:r w:rsidRPr="00AA157B">
          <w:rPr>
            <w:rStyle w:val="Hyperlink"/>
            <w:rFonts w:ascii="Gotham Book" w:hAnsi="Gotham Book"/>
            <w:sz w:val="18"/>
            <w:szCs w:val="18"/>
            <w:lang w:val="es-ES_tradnl"/>
          </w:rPr>
          <w:t>Conapo.gob.mx</w:t>
        </w:r>
        <w:r w:rsidRPr="00AA157B">
          <w:rPr>
            <w:rFonts w:ascii="Gotham Book" w:hAnsi="Gotham Book"/>
            <w:sz w:val="18"/>
            <w:szCs w:val="18"/>
            <w:lang w:val="es-ES_tradnl"/>
          </w:rPr>
          <w:fldChar w:fldCharType="end"/>
        </w:r>
        <w:r w:rsidRPr="00AA157B">
          <w:rPr>
            <w:rFonts w:ascii="Gotham Book" w:hAnsi="Gotham Book"/>
            <w:sz w:val="18"/>
            <w:szCs w:val="18"/>
            <w:lang w:val="es-ES_tradnl"/>
          </w:rPr>
          <w:t xml:space="preserve">. El índice de marginación permite diferenciar entidades y municipios del país según el impacto global de las carencias que padece la población como resultado de la falta de acceso a la educación, la residencia en viviendas inadecuadas, la percepción de ingresos monetarios insuficientes y las relacionadas con la residencia en localidades pequeñas.  </w:t>
        </w:r>
      </w:ins>
    </w:p>
  </w:footnote>
  <w:footnote w:id="4">
    <w:p w:rsidR="002B5A87" w:rsidRPr="00931D3B" w:rsidDel="00850831" w:rsidRDefault="002B5A87" w:rsidP="001C4FDA">
      <w:pPr>
        <w:pStyle w:val="FootnoteText"/>
        <w:spacing w:after="0"/>
        <w:ind w:left="270" w:hanging="270"/>
        <w:rPr>
          <w:del w:id="97" w:author="Inter-American Development Bank" w:date="2015-06-10T12:15:00Z"/>
          <w:rFonts w:ascii="Arial" w:hAnsi="Arial" w:cs="Arial"/>
          <w:szCs w:val="24"/>
          <w:lang w:val="es-MX"/>
        </w:rPr>
      </w:pPr>
      <w:del w:id="98" w:author="Inter-American Development Bank" w:date="2015-06-10T12:15:00Z">
        <w:r w:rsidDel="00850831">
          <w:rPr>
            <w:rStyle w:val="FootnoteReference"/>
          </w:rPr>
          <w:footnoteRef/>
        </w:r>
        <w:r w:rsidDel="00850831">
          <w:rPr>
            <w:lang w:val="es-ES_tradnl"/>
          </w:rPr>
          <w:delText xml:space="preserve"> </w:delText>
        </w:r>
        <w:r w:rsidDel="00850831">
          <w:rPr>
            <w:lang w:val="es-ES_tradnl"/>
          </w:rPr>
          <w:tab/>
        </w:r>
        <w:r w:rsidRPr="00931D3B" w:rsidDel="00850831">
          <w:rPr>
            <w:rFonts w:ascii="Arial" w:hAnsi="Arial" w:cs="Arial"/>
            <w:szCs w:val="24"/>
            <w:lang w:val="es-MX"/>
          </w:rPr>
          <w:delText xml:space="preserve">Conforme a la clasificación del Consejo Nacional de Población </w:delText>
        </w:r>
        <w:r w:rsidDel="00850831">
          <w:fldChar w:fldCharType="begin"/>
        </w:r>
        <w:r w:rsidDel="00850831">
          <w:delInstrText xml:space="preserve"> HYPERLINK "http://www.conapo.gob.mx/work/models/CONAPO/indices_margina/mf2010/CapitulosPDF/1_4.pdf" </w:delInstrText>
        </w:r>
        <w:r w:rsidDel="00850831">
          <w:fldChar w:fldCharType="separate"/>
        </w:r>
        <w:r w:rsidRPr="00931D3B" w:rsidDel="00850831">
          <w:rPr>
            <w:rFonts w:ascii="Arial" w:hAnsi="Arial" w:cs="Arial"/>
            <w:szCs w:val="24"/>
            <w:lang w:val="es-MX"/>
          </w:rPr>
          <w:delText>Conapo.gob.mx</w:delText>
        </w:r>
        <w:r w:rsidDel="00850831">
          <w:rPr>
            <w:rFonts w:ascii="Arial" w:hAnsi="Arial" w:cs="Arial"/>
            <w:szCs w:val="24"/>
          </w:rPr>
          <w:fldChar w:fldCharType="end"/>
        </w:r>
        <w:r w:rsidRPr="00931D3B" w:rsidDel="00850831">
          <w:rPr>
            <w:rFonts w:ascii="Arial" w:hAnsi="Arial" w:cs="Arial"/>
            <w:szCs w:val="24"/>
            <w:lang w:val="es-MX"/>
          </w:rPr>
          <w:delText>. El índice de marginación permite diferenciar entidades y municipios del país según el impacto global de las carencias que padece la población como resultado de la falta de acceso a la educación, la residencia en viviendas inadecuadas, la percepción de ingresos monetarios insuficientes y las relacionadas con la residencia en localidades pequeñas.</w:delText>
        </w:r>
      </w:del>
    </w:p>
  </w:footnote>
  <w:footnote w:id="5">
    <w:p w:rsidR="002B5A87" w:rsidRPr="00931D3B" w:rsidRDefault="002B5A87" w:rsidP="001C4FDA">
      <w:pPr>
        <w:pStyle w:val="FootnoteText"/>
        <w:rPr>
          <w:rFonts w:ascii="Arial" w:hAnsi="Arial" w:cs="Arial"/>
          <w:szCs w:val="24"/>
          <w:lang w:val="es-MX"/>
        </w:rPr>
      </w:pPr>
      <w:r>
        <w:rPr>
          <w:rStyle w:val="FootnoteReference"/>
        </w:rPr>
        <w:footnoteRef/>
      </w:r>
      <w:r>
        <w:t xml:space="preserve"> </w:t>
      </w:r>
      <w:r w:rsidRPr="00931D3B">
        <w:rPr>
          <w:rFonts w:ascii="Arial" w:hAnsi="Arial" w:cs="Arial"/>
          <w:szCs w:val="24"/>
          <w:lang w:val="es-MX"/>
        </w:rPr>
        <w:t>De acuerdo a lo definido en el p</w:t>
      </w:r>
      <w:r>
        <w:rPr>
          <w:rFonts w:ascii="Arial" w:hAnsi="Arial" w:cs="Arial"/>
          <w:szCs w:val="24"/>
          <w:lang w:val="es-MX"/>
        </w:rPr>
        <w:t>árrafo 4.10</w:t>
      </w:r>
    </w:p>
  </w:footnote>
  <w:footnote w:id="6">
    <w:p w:rsidR="002B5A87" w:rsidRPr="00931D3B" w:rsidRDefault="002B5A87" w:rsidP="001C4FDA">
      <w:pPr>
        <w:pStyle w:val="FootnoteText"/>
        <w:rPr>
          <w:rFonts w:ascii="Arial" w:hAnsi="Arial" w:cs="Arial"/>
          <w:szCs w:val="24"/>
          <w:lang w:val="es-MX"/>
        </w:rPr>
      </w:pPr>
      <w:r>
        <w:rPr>
          <w:rStyle w:val="FootnoteReference"/>
        </w:rPr>
        <w:footnoteRef/>
      </w:r>
      <w:r>
        <w:t xml:space="preserve"> </w:t>
      </w:r>
      <w:r w:rsidRPr="00931D3B">
        <w:rPr>
          <w:rFonts w:ascii="Arial" w:hAnsi="Arial" w:cs="Arial"/>
          <w:szCs w:val="24"/>
          <w:lang w:val="es-MX"/>
        </w:rPr>
        <w:t>De acuerdo a lo  definido en el p</w:t>
      </w:r>
      <w:r>
        <w:rPr>
          <w:rFonts w:ascii="Arial" w:hAnsi="Arial" w:cs="Arial"/>
          <w:szCs w:val="24"/>
          <w:lang w:val="es-MX"/>
        </w:rPr>
        <w:t>árrafo 4.11</w:t>
      </w:r>
    </w:p>
  </w:footnote>
  <w:footnote w:id="7">
    <w:p w:rsidR="002B5A87" w:rsidRPr="00224545" w:rsidRDefault="002B5A87" w:rsidP="001C4FDA">
      <w:pPr>
        <w:pStyle w:val="FootnoteText"/>
        <w:spacing w:after="0"/>
        <w:ind w:left="289" w:hanging="289"/>
        <w:rPr>
          <w:rFonts w:ascii="Arial" w:hAnsi="Arial" w:cs="Arial"/>
        </w:rPr>
      </w:pPr>
      <w:r w:rsidRPr="00224545">
        <w:rPr>
          <w:rStyle w:val="FootnoteReference"/>
          <w:rFonts w:ascii="Arial" w:hAnsi="Arial" w:cs="Arial"/>
        </w:rPr>
        <w:footnoteRef/>
      </w:r>
      <w:r>
        <w:rPr>
          <w:rFonts w:ascii="Arial" w:hAnsi="Arial" w:cs="Arial"/>
          <w:i/>
          <w:lang w:val="es-ES_tradnl"/>
        </w:rPr>
        <w:t xml:space="preserve">   </w:t>
      </w:r>
      <w:r w:rsidRPr="00224545">
        <w:rPr>
          <w:rFonts w:ascii="Arial" w:hAnsi="Arial" w:cs="Arial"/>
          <w:i/>
          <w:lang w:val="es-ES_tradnl"/>
        </w:rPr>
        <w:t>Diagnóstico del sector rural y pesquero</w:t>
      </w:r>
      <w:r w:rsidRPr="00224545">
        <w:rPr>
          <w:rFonts w:ascii="Arial" w:hAnsi="Arial" w:cs="Arial"/>
          <w:lang w:val="es-ES_tradnl"/>
        </w:rPr>
        <w:t>, de la Secretaría de Agricultura, Ganadería, Desarrollo Rural, Pesca y Alimentación (SAGARPA), 2012</w:t>
      </w:r>
    </w:p>
  </w:footnote>
  <w:footnote w:id="8">
    <w:p w:rsidR="002B5A87" w:rsidRPr="00224545" w:rsidRDefault="002B5A87" w:rsidP="009332CF">
      <w:pPr>
        <w:pStyle w:val="FootnoteText"/>
        <w:spacing w:after="0"/>
        <w:ind w:left="289" w:hanging="289"/>
        <w:rPr>
          <w:rFonts w:ascii="Arial" w:hAnsi="Arial" w:cs="Arial"/>
        </w:rPr>
      </w:pPr>
      <w:r w:rsidRPr="00224545">
        <w:rPr>
          <w:rStyle w:val="FootnoteReference"/>
          <w:rFonts w:ascii="Arial" w:hAnsi="Arial" w:cs="Arial"/>
        </w:rPr>
        <w:footnoteRef/>
      </w:r>
      <w:r>
        <w:rPr>
          <w:rFonts w:ascii="Arial" w:hAnsi="Arial" w:cs="Arial"/>
          <w:lang w:val="es-MX"/>
        </w:rPr>
        <w:t xml:space="preserve">   </w:t>
      </w:r>
      <w:r w:rsidRPr="00224545">
        <w:rPr>
          <w:rFonts w:ascii="Arial" w:hAnsi="Arial" w:cs="Arial"/>
        </w:rPr>
        <w:t>Tienen carácter empresarial. Presentan rentabilidad frágil de la actividad primaria que es su principal fuente de empleo e ingresos. Son las principales proveedoras de los mercados regionales</w:t>
      </w:r>
    </w:p>
  </w:footnote>
  <w:footnote w:id="9">
    <w:p w:rsidR="002B5A87" w:rsidRPr="005D27DC" w:rsidRDefault="002B5A87" w:rsidP="009332CF">
      <w:pPr>
        <w:pStyle w:val="FootnoteText"/>
        <w:spacing w:after="0"/>
        <w:ind w:left="289" w:hanging="289"/>
        <w:rPr>
          <w:rFonts w:ascii="Arial" w:hAnsi="Arial" w:cs="Arial"/>
          <w:lang w:val="es-MX"/>
        </w:rPr>
      </w:pPr>
      <w:r w:rsidRPr="00224545">
        <w:rPr>
          <w:rStyle w:val="FootnoteReference"/>
          <w:rFonts w:ascii="Arial" w:hAnsi="Arial" w:cs="Arial"/>
        </w:rPr>
        <w:footnoteRef/>
      </w:r>
      <w:r>
        <w:rPr>
          <w:rFonts w:ascii="Arial" w:hAnsi="Arial" w:cs="Arial"/>
          <w:lang w:val="es-MX"/>
        </w:rPr>
        <w:t xml:space="preserve">   </w:t>
      </w:r>
      <w:r w:rsidRPr="00224545">
        <w:rPr>
          <w:rFonts w:ascii="Arial" w:hAnsi="Arial" w:cs="Arial"/>
        </w:rPr>
        <w:t>Con ingresos suficientes para cubrir las necesidades básicas de una familia. Los problemas que enfrentan están relacionados con mantener y mejorar la rentabilidad de la pequeña empresa</w:t>
      </w:r>
      <w:r>
        <w:rPr>
          <w:rFonts w:ascii="Arial" w:hAnsi="Arial" w:cs="Arial"/>
          <w:lang w:val="es-MX"/>
        </w:rPr>
        <w:t>.</w:t>
      </w:r>
    </w:p>
  </w:footnote>
  <w:footnote w:id="10">
    <w:p w:rsidR="002B5A87" w:rsidRPr="00224545" w:rsidRDefault="002B5A87" w:rsidP="005D27DC">
      <w:pPr>
        <w:pStyle w:val="FootnoteText"/>
        <w:spacing w:after="0"/>
        <w:ind w:left="284" w:hanging="284"/>
        <w:rPr>
          <w:rFonts w:ascii="Arial" w:hAnsi="Arial" w:cs="Arial"/>
        </w:rPr>
      </w:pPr>
      <w:r w:rsidRPr="00224545">
        <w:rPr>
          <w:rStyle w:val="FootnoteReference"/>
          <w:rFonts w:ascii="Arial" w:hAnsi="Arial" w:cs="Arial"/>
        </w:rPr>
        <w:footnoteRef/>
      </w:r>
      <w:r w:rsidRPr="00224545">
        <w:rPr>
          <w:rFonts w:ascii="Arial" w:hAnsi="Arial" w:cs="Arial"/>
        </w:rPr>
        <w:t xml:space="preserve"> </w:t>
      </w:r>
      <w:r>
        <w:rPr>
          <w:rFonts w:ascii="Arial" w:hAnsi="Arial" w:cs="Arial"/>
          <w:lang w:val="es-MX"/>
        </w:rPr>
        <w:t xml:space="preserve">   </w:t>
      </w:r>
      <w:r w:rsidRPr="00224545">
        <w:rPr>
          <w:rFonts w:ascii="Arial" w:hAnsi="Arial" w:cs="Arial"/>
        </w:rPr>
        <w:t>Son empresas que concentran sus actividades en el ramo agropecuario (más del 75% de su ingreso proviene de estas ventas). Tienen problemas de competitividad frágil</w:t>
      </w:r>
    </w:p>
  </w:footnote>
  <w:footnote w:id="11">
    <w:p w:rsidR="002B5A87" w:rsidRPr="00FE4C1A" w:rsidRDefault="002B5A87">
      <w:pPr>
        <w:pStyle w:val="FootnoteText"/>
        <w:rPr>
          <w:rFonts w:ascii="Arial" w:hAnsi="Arial" w:cs="Arial"/>
          <w:lang w:val="es-MX"/>
        </w:rPr>
      </w:pPr>
      <w:r>
        <w:rPr>
          <w:rStyle w:val="FootnoteReference"/>
        </w:rPr>
        <w:footnoteRef/>
      </w:r>
      <w:r>
        <w:t xml:space="preserve"> </w:t>
      </w:r>
      <w:r w:rsidRPr="00FE4C1A">
        <w:rPr>
          <w:rFonts w:ascii="Arial" w:hAnsi="Arial" w:cs="Arial"/>
        </w:rPr>
        <w:t xml:space="preserve">Definido en las Reglas de Operación de FND, las cuales </w:t>
      </w:r>
      <w:r>
        <w:rPr>
          <w:rFonts w:ascii="Arial" w:hAnsi="Arial" w:cs="Arial"/>
          <w:lang w:val="es-MX"/>
        </w:rPr>
        <w:t>son sujetas a revisión anual.</w:t>
      </w:r>
    </w:p>
  </w:footnote>
  <w:footnote w:id="12">
    <w:p w:rsidR="002B5A87" w:rsidRPr="00D2368B" w:rsidRDefault="002B5A87" w:rsidP="009332CF">
      <w:pPr>
        <w:pStyle w:val="ListParagraph"/>
        <w:spacing w:after="0" w:line="240" w:lineRule="auto"/>
        <w:ind w:left="284" w:hanging="284"/>
        <w:jc w:val="both"/>
        <w:rPr>
          <w:rFonts w:ascii="Arial" w:hAnsi="Arial" w:cs="Arial"/>
          <w:b/>
          <w:color w:val="0D0D0D"/>
          <w:sz w:val="20"/>
          <w:szCs w:val="20"/>
          <w:lang w:val="es-ES"/>
        </w:rPr>
      </w:pPr>
      <w:r w:rsidRPr="00224545">
        <w:rPr>
          <w:rStyle w:val="FootnoteReference"/>
          <w:rFonts w:ascii="Arial" w:hAnsi="Arial" w:cs="Arial"/>
          <w:color w:val="0D0D0D"/>
          <w:sz w:val="20"/>
          <w:szCs w:val="20"/>
        </w:rPr>
        <w:footnoteRef/>
      </w:r>
      <w:r>
        <w:rPr>
          <w:rFonts w:ascii="Arial" w:hAnsi="Arial" w:cs="Arial"/>
          <w:color w:val="0D0D0D"/>
          <w:sz w:val="20"/>
          <w:szCs w:val="20"/>
        </w:rPr>
        <w:t xml:space="preserve">  </w:t>
      </w:r>
      <w:r w:rsidRPr="00224545">
        <w:rPr>
          <w:rFonts w:ascii="Arial" w:hAnsi="Arial" w:cs="Arial"/>
          <w:color w:val="0D0D0D"/>
          <w:sz w:val="20"/>
          <w:szCs w:val="20"/>
        </w:rPr>
        <w:t xml:space="preserve"> </w:t>
      </w:r>
      <w:r w:rsidRPr="00224545">
        <w:rPr>
          <w:rFonts w:ascii="Arial" w:hAnsi="Arial" w:cs="Arial"/>
          <w:color w:val="0D0D0D"/>
          <w:sz w:val="20"/>
          <w:szCs w:val="20"/>
          <w:lang w:val="es-ES"/>
        </w:rPr>
        <w:t>Monto otorgado por proyecto al acreditado final.</w:t>
      </w:r>
      <w:r w:rsidRPr="00D2368B">
        <w:rPr>
          <w:rFonts w:ascii="Arial" w:hAnsi="Arial" w:cs="Arial"/>
          <w:b/>
          <w:color w:val="0D0D0D"/>
          <w:sz w:val="20"/>
          <w:szCs w:val="20"/>
          <w:lang w:val="es-ES"/>
        </w:rPr>
        <w:t xml:space="preserve"> </w:t>
      </w:r>
    </w:p>
  </w:footnote>
  <w:footnote w:id="13">
    <w:p w:rsidR="002B5A87" w:rsidRPr="00224545" w:rsidRDefault="002B5A87" w:rsidP="009332CF">
      <w:pPr>
        <w:pStyle w:val="CommentText"/>
        <w:ind w:left="284" w:hanging="284"/>
        <w:jc w:val="both"/>
        <w:rPr>
          <w:rFonts w:ascii="Arial" w:hAnsi="Arial" w:cs="Arial"/>
          <w:lang w:val="es-ES_tradnl"/>
        </w:rPr>
      </w:pPr>
      <w:r w:rsidRPr="00224545">
        <w:rPr>
          <w:rStyle w:val="FootnoteReference"/>
          <w:rFonts w:ascii="Arial" w:hAnsi="Arial" w:cs="Arial"/>
        </w:rPr>
        <w:footnoteRef/>
      </w:r>
      <w:r>
        <w:rPr>
          <w:rFonts w:ascii="Arial" w:hAnsi="Arial" w:cs="Arial"/>
          <w:lang w:val="es-ES_tradnl"/>
        </w:rPr>
        <w:t xml:space="preserve">  </w:t>
      </w:r>
      <w:r w:rsidRPr="00224545">
        <w:rPr>
          <w:rFonts w:ascii="Arial" w:hAnsi="Arial" w:cs="Arial"/>
          <w:lang w:val="es-ES_tradnl"/>
        </w:rPr>
        <w:t xml:space="preserve"> Este criterio puede ser de difícil aplicación para operaciones de descuento de cartera, es decir, a proyectos autorizados y/o desembolsados por la </w:t>
      </w:r>
      <w:r>
        <w:rPr>
          <w:rFonts w:ascii="Arial" w:hAnsi="Arial" w:cs="Arial"/>
          <w:lang w:val="es-ES_tradnl"/>
        </w:rPr>
        <w:t xml:space="preserve">FND </w:t>
      </w:r>
      <w:r w:rsidRPr="00224545">
        <w:rPr>
          <w:rFonts w:ascii="Arial" w:hAnsi="Arial" w:cs="Arial"/>
          <w:lang w:val="es-ES_tradnl"/>
        </w:rPr>
        <w:t xml:space="preserve">para los cuales se sustituye la fuente de financiamiento por recursos del </w:t>
      </w:r>
      <w:r>
        <w:rPr>
          <w:rFonts w:ascii="Arial" w:hAnsi="Arial" w:cs="Arial"/>
          <w:lang w:val="es-ES_tradnl"/>
        </w:rPr>
        <w:t>Banco</w:t>
      </w:r>
      <w:r w:rsidRPr="00224545">
        <w:rPr>
          <w:rFonts w:ascii="Arial" w:hAnsi="Arial" w:cs="Arial"/>
          <w:lang w:val="es-ES_tradnl"/>
        </w:rPr>
        <w:t>. Por ende, caso no se pueda aplicar el SAGAS, los redescuentos, además de no incluir actividades en la lista de Exclusión (Anexo I</w:t>
      </w:r>
      <w:r>
        <w:rPr>
          <w:rFonts w:ascii="Arial" w:hAnsi="Arial" w:cs="Arial"/>
          <w:lang w:val="es-ES_tradnl"/>
        </w:rPr>
        <w:t>II</w:t>
      </w:r>
      <w:r w:rsidRPr="00224545">
        <w:rPr>
          <w:rFonts w:ascii="Arial" w:hAnsi="Arial" w:cs="Arial"/>
          <w:lang w:val="es-ES_tradnl"/>
        </w:rPr>
        <w:t>), deben excluir operaciones para actividades y sectores eco</w:t>
      </w:r>
      <w:r>
        <w:rPr>
          <w:rFonts w:ascii="Arial" w:hAnsi="Arial" w:cs="Arial"/>
          <w:lang w:val="es-ES_tradnl"/>
        </w:rPr>
        <w:t>nómicos de alto riesgo (Anexo IV</w:t>
      </w:r>
      <w:r w:rsidRPr="00224545">
        <w:rPr>
          <w:rFonts w:ascii="Arial" w:hAnsi="Arial" w:cs="Arial"/>
          <w:lang w:val="es-ES_tradnl"/>
        </w:rPr>
        <w:t>).</w:t>
      </w:r>
    </w:p>
  </w:footnote>
  <w:footnote w:id="14">
    <w:p w:rsidR="002B5A87" w:rsidRPr="00224545" w:rsidRDefault="002B5A87" w:rsidP="009332CF">
      <w:pPr>
        <w:pStyle w:val="FootnoteText"/>
        <w:spacing w:after="0"/>
        <w:ind w:left="284" w:hanging="284"/>
        <w:rPr>
          <w:rFonts w:ascii="Arial" w:hAnsi="Arial" w:cs="Arial"/>
          <w:lang w:val="es-MX"/>
        </w:rPr>
      </w:pPr>
      <w:r w:rsidRPr="00224545">
        <w:rPr>
          <w:rStyle w:val="FootnoteReference"/>
          <w:rFonts w:ascii="Arial" w:hAnsi="Arial" w:cs="Arial"/>
        </w:rPr>
        <w:footnoteRef/>
      </w:r>
      <w:r w:rsidRPr="00224545">
        <w:rPr>
          <w:rFonts w:ascii="Arial" w:hAnsi="Arial" w:cs="Arial"/>
          <w:lang w:val="es-MX"/>
        </w:rPr>
        <w:t xml:space="preserve"> </w:t>
      </w:r>
      <w:r>
        <w:rPr>
          <w:rFonts w:ascii="Arial" w:hAnsi="Arial" w:cs="Arial"/>
          <w:lang w:val="es-MX"/>
        </w:rPr>
        <w:t xml:space="preserve">  </w:t>
      </w:r>
      <w:r w:rsidRPr="00224545">
        <w:rPr>
          <w:rFonts w:ascii="Arial" w:hAnsi="Arial" w:cs="Arial"/>
          <w:color w:val="0D0D0D"/>
          <w:lang w:val="es-ES"/>
        </w:rPr>
        <w:t>Monto otorgado por proyecto al acreditado final.</w:t>
      </w:r>
    </w:p>
  </w:footnote>
  <w:footnote w:id="15">
    <w:p w:rsidR="002B5A87" w:rsidRPr="00224545" w:rsidRDefault="002B5A87" w:rsidP="009332CF">
      <w:pPr>
        <w:pStyle w:val="FootnoteText"/>
        <w:spacing w:after="0"/>
        <w:ind w:left="284" w:hanging="284"/>
        <w:rPr>
          <w:rFonts w:ascii="Arial" w:hAnsi="Arial" w:cs="Arial"/>
          <w:lang w:val="es-MX"/>
        </w:rPr>
      </w:pPr>
      <w:r w:rsidRPr="00224545">
        <w:rPr>
          <w:rStyle w:val="FootnoteReference"/>
          <w:rFonts w:ascii="Arial" w:hAnsi="Arial" w:cs="Arial"/>
        </w:rPr>
        <w:footnoteRef/>
      </w:r>
      <w:r w:rsidRPr="00224545">
        <w:rPr>
          <w:rFonts w:ascii="Arial" w:hAnsi="Arial" w:cs="Arial"/>
          <w:lang w:val="es-ES_tradnl"/>
        </w:rPr>
        <w:t xml:space="preserve"> </w:t>
      </w:r>
      <w:r>
        <w:rPr>
          <w:rFonts w:ascii="Arial" w:hAnsi="Arial" w:cs="Arial"/>
          <w:lang w:val="es-ES_tradnl"/>
        </w:rPr>
        <w:t xml:space="preserve"> </w:t>
      </w:r>
      <w:r w:rsidRPr="00224545">
        <w:rPr>
          <w:rFonts w:ascii="Arial" w:hAnsi="Arial" w:cs="Arial"/>
          <w:lang w:val="es-ES_tradnl"/>
        </w:rPr>
        <w:t xml:space="preserve">Para este propósito la </w:t>
      </w:r>
      <w:r>
        <w:rPr>
          <w:rFonts w:ascii="Arial" w:hAnsi="Arial" w:cs="Arial"/>
          <w:lang w:val="es-ES_tradnl"/>
        </w:rPr>
        <w:t>FND</w:t>
      </w:r>
      <w:r w:rsidRPr="00224545">
        <w:rPr>
          <w:rFonts w:ascii="Arial" w:hAnsi="Arial" w:cs="Arial"/>
          <w:lang w:val="es-ES_tradnl"/>
        </w:rPr>
        <w:t xml:space="preserve"> cuenta con una cláusula en los contratos de financiamiento en el que el cliente se compromete al cumplimiento con la legislación ambiental. Esta cláusula contractual servirá para dar cumplimiento a este requerimiento. </w:t>
      </w:r>
    </w:p>
  </w:footnote>
  <w:footnote w:id="16">
    <w:p w:rsidR="002B5A87" w:rsidRPr="005D27DC" w:rsidRDefault="002B5A87" w:rsidP="002E6CFE">
      <w:pPr>
        <w:pStyle w:val="FootnoteText"/>
        <w:spacing w:after="0"/>
        <w:ind w:left="284" w:hanging="284"/>
        <w:rPr>
          <w:rFonts w:ascii="Arial" w:hAnsi="Arial" w:cs="Arial"/>
          <w:lang w:val="es-ES"/>
        </w:rPr>
      </w:pPr>
      <w:r w:rsidRPr="005D27DC">
        <w:rPr>
          <w:rStyle w:val="FootnoteReference"/>
          <w:rFonts w:ascii="Arial" w:hAnsi="Arial" w:cs="Arial"/>
        </w:rPr>
        <w:footnoteRef/>
      </w:r>
      <w:r w:rsidRPr="005D27DC">
        <w:rPr>
          <w:rFonts w:ascii="Arial" w:hAnsi="Arial" w:cs="Arial"/>
          <w:lang w:val="es-ES"/>
        </w:rPr>
        <w:t xml:space="preserve">  </w:t>
      </w:r>
      <w:r w:rsidRPr="005D27DC">
        <w:rPr>
          <w:rFonts w:ascii="Arial" w:hAnsi="Arial" w:cs="Arial"/>
          <w:lang w:val="es-ES"/>
        </w:rPr>
        <w:tab/>
      </w:r>
      <w:hyperlink r:id="rId1" w:history="1">
        <w:r w:rsidRPr="005D27DC">
          <w:rPr>
            <w:rStyle w:val="Hyperlink"/>
            <w:rFonts w:ascii="Arial" w:hAnsi="Arial" w:cs="Arial"/>
            <w:lang w:val="es-ES"/>
          </w:rPr>
          <w:t>http://idbdocs.iadb.org/wsdocs/getdocument.aspx?docnum=38054986</w:t>
        </w:r>
      </w:hyperlink>
      <w:r w:rsidRPr="005D27DC">
        <w:rPr>
          <w:rFonts w:ascii="Arial" w:hAnsi="Arial" w:cs="Arial"/>
          <w:lang w:val="es-ES"/>
        </w:rPr>
        <w:t xml:space="preserve"> </w:t>
      </w:r>
    </w:p>
  </w:footnote>
  <w:footnote w:id="17">
    <w:p w:rsidR="002B5A87" w:rsidRPr="005D27DC" w:rsidRDefault="002B5A87" w:rsidP="002E6CFE">
      <w:pPr>
        <w:pStyle w:val="FootnoteText"/>
        <w:spacing w:after="0"/>
        <w:ind w:left="284" w:hanging="284"/>
        <w:rPr>
          <w:rFonts w:ascii="Arial" w:hAnsi="Arial" w:cs="Arial"/>
          <w:lang w:val="es-ES"/>
        </w:rPr>
      </w:pPr>
      <w:r w:rsidRPr="005D27DC">
        <w:rPr>
          <w:rStyle w:val="FootnoteReference"/>
          <w:rFonts w:ascii="Arial" w:hAnsi="Arial" w:cs="Arial"/>
        </w:rPr>
        <w:footnoteRef/>
      </w:r>
      <w:r w:rsidRPr="00061568">
        <w:rPr>
          <w:rStyle w:val="FootnoteReference"/>
          <w:rFonts w:ascii="Arial" w:hAnsi="Arial" w:cs="Arial"/>
          <w:lang w:val="es-ES_tradnl"/>
          <w:rPrChange w:id="408" w:author="Inter-American Development Bank" w:date="2015-09-08T11:56:00Z">
            <w:rPr>
              <w:rStyle w:val="FootnoteReference"/>
              <w:rFonts w:ascii="Arial" w:hAnsi="Arial" w:cs="Arial"/>
              <w:lang w:val="pt-BR"/>
            </w:rPr>
          </w:rPrChange>
        </w:rPr>
        <w:t xml:space="preserve">    </w:t>
      </w:r>
      <w:r w:rsidRPr="00061568">
        <w:rPr>
          <w:rStyle w:val="FootnoteReference"/>
          <w:rFonts w:ascii="Arial" w:hAnsi="Arial" w:cs="Arial"/>
          <w:lang w:val="es-ES_tradnl"/>
          <w:rPrChange w:id="409" w:author="Inter-American Development Bank" w:date="2015-09-08T11:56:00Z">
            <w:rPr>
              <w:rStyle w:val="FootnoteReference"/>
              <w:rFonts w:ascii="Arial" w:hAnsi="Arial" w:cs="Arial"/>
              <w:lang w:val="pt-BR"/>
            </w:rPr>
          </w:rPrChange>
        </w:rPr>
        <w:tab/>
      </w:r>
      <w:r w:rsidRPr="00061568">
        <w:rPr>
          <w:rStyle w:val="FootnoteReference"/>
          <w:rFonts w:ascii="Arial" w:hAnsi="Arial" w:cs="Arial"/>
          <w:vertAlign w:val="baseline"/>
          <w:lang w:val="es-ES_tradnl"/>
          <w:rPrChange w:id="410" w:author="Inter-American Development Bank" w:date="2015-09-08T11:56:00Z">
            <w:rPr>
              <w:rStyle w:val="FootnoteReference"/>
              <w:rFonts w:ascii="Arial" w:hAnsi="Arial" w:cs="Arial"/>
              <w:vertAlign w:val="baseline"/>
              <w:lang w:val="pt-BR"/>
            </w:rPr>
          </w:rPrChange>
        </w:rPr>
        <w:t>No se aplica a los patrocinadores de proyectos que no estén sustancialmente involucrados en estas</w:t>
      </w:r>
      <w:r w:rsidRPr="00061568">
        <w:rPr>
          <w:rStyle w:val="FootnoteReference"/>
          <w:rFonts w:ascii="Arial" w:hAnsi="Arial" w:cs="Arial"/>
          <w:lang w:val="es-ES_tradnl"/>
          <w:rPrChange w:id="411" w:author="Inter-American Development Bank" w:date="2015-09-08T11:56:00Z">
            <w:rPr>
              <w:rStyle w:val="FootnoteReference"/>
              <w:rFonts w:ascii="Arial" w:hAnsi="Arial" w:cs="Arial"/>
              <w:lang w:val="pt-BR"/>
            </w:rPr>
          </w:rPrChange>
        </w:rPr>
        <w:t xml:space="preserve"> </w:t>
      </w:r>
      <w:r w:rsidRPr="00061568">
        <w:rPr>
          <w:rFonts w:ascii="Arial" w:hAnsi="Arial" w:cs="Arial"/>
          <w:lang w:val="es-ES_tradnl"/>
          <w:rPrChange w:id="412" w:author="Inter-American Development Bank" w:date="2015-09-08T11:56:00Z">
            <w:rPr>
              <w:rFonts w:ascii="Arial" w:hAnsi="Arial" w:cs="Arial"/>
              <w:lang w:val="pt-BR"/>
            </w:rPr>
          </w:rPrChange>
        </w:rPr>
        <w:t xml:space="preserve">actividades. </w:t>
      </w:r>
      <w:r w:rsidRPr="005D27DC">
        <w:rPr>
          <w:rFonts w:ascii="Arial" w:hAnsi="Arial" w:cs="Arial"/>
          <w:lang w:val="es-ES"/>
        </w:rPr>
        <w:t xml:space="preserve">“No sustancialmente involucrados” significa que la actividad en cuestión es secundaria a las operaciones principales del patrocinador del proyecto. </w:t>
      </w:r>
    </w:p>
  </w:footnote>
  <w:footnote w:id="18">
    <w:p w:rsidR="002B5A87" w:rsidRPr="005D27DC" w:rsidRDefault="002B5A87" w:rsidP="002E6CFE">
      <w:pPr>
        <w:pStyle w:val="FootnoteText"/>
        <w:spacing w:after="0"/>
        <w:ind w:left="284" w:hanging="284"/>
        <w:rPr>
          <w:rFonts w:ascii="Arial" w:hAnsi="Arial" w:cs="Arial"/>
          <w:lang w:val="es-ES"/>
        </w:rPr>
      </w:pPr>
      <w:r w:rsidRPr="005D27DC">
        <w:rPr>
          <w:rStyle w:val="FootnoteReference"/>
          <w:rFonts w:ascii="Arial" w:eastAsia="MS Gothic" w:hAnsi="Arial" w:cs="Arial"/>
        </w:rPr>
        <w:footnoteRef/>
      </w:r>
      <w:r w:rsidRPr="005D27DC">
        <w:rPr>
          <w:rFonts w:ascii="Arial" w:hAnsi="Arial" w:cs="Arial"/>
          <w:lang w:val="es-ES"/>
        </w:rPr>
        <w:t xml:space="preserve">   No se aplica a los patrocinadores de proyectos que no estén sustancialmente involucrados en estas</w:t>
      </w:r>
    </w:p>
    <w:p w:rsidR="002B5A87" w:rsidRPr="005D27DC" w:rsidRDefault="002B5A87" w:rsidP="002E6CFE">
      <w:pPr>
        <w:pStyle w:val="FootnoteText"/>
        <w:spacing w:after="0"/>
        <w:ind w:left="284" w:hanging="284"/>
        <w:rPr>
          <w:rFonts w:ascii="Arial" w:hAnsi="Arial" w:cs="Arial"/>
          <w:lang w:val="es-ES"/>
        </w:rPr>
      </w:pPr>
      <w:r w:rsidRPr="005D27DC">
        <w:rPr>
          <w:rFonts w:ascii="Arial" w:hAnsi="Arial" w:cs="Arial"/>
          <w:lang w:val="es-ES"/>
        </w:rPr>
        <w:t xml:space="preserve">actividades. “No sustancialmente involucrados” significa que la actividad en cuestión es secundaria a las operaciones principales del patrocinador del proyecto. </w:t>
      </w:r>
    </w:p>
  </w:footnote>
  <w:footnote w:id="19">
    <w:p w:rsidR="002B5A87" w:rsidRPr="005D27DC" w:rsidRDefault="002B5A87" w:rsidP="002E6CFE">
      <w:pPr>
        <w:pStyle w:val="FootnoteText"/>
        <w:spacing w:after="0"/>
        <w:ind w:left="284" w:hanging="284"/>
        <w:rPr>
          <w:rFonts w:ascii="Arial" w:hAnsi="Arial" w:cs="Arial"/>
          <w:lang w:val="es-ES"/>
        </w:rPr>
      </w:pPr>
      <w:r w:rsidRPr="005D27DC">
        <w:rPr>
          <w:rStyle w:val="FootnoteReference"/>
          <w:rFonts w:ascii="Arial" w:eastAsia="MS Gothic" w:hAnsi="Arial" w:cs="Arial"/>
        </w:rPr>
        <w:footnoteRef/>
      </w:r>
      <w:r w:rsidRPr="005D27DC">
        <w:rPr>
          <w:rFonts w:ascii="Arial" w:hAnsi="Arial" w:cs="Arial"/>
          <w:lang w:val="es-ES"/>
        </w:rPr>
        <w:t xml:space="preserve">  </w:t>
      </w:r>
      <w:r>
        <w:rPr>
          <w:rFonts w:ascii="Arial" w:hAnsi="Arial" w:cs="Arial"/>
          <w:lang w:val="es-ES"/>
        </w:rPr>
        <w:t xml:space="preserve"> </w:t>
      </w:r>
      <w:r w:rsidRPr="005D27DC">
        <w:rPr>
          <w:rFonts w:ascii="Arial" w:hAnsi="Arial" w:cs="Arial"/>
          <w:lang w:val="es-ES"/>
        </w:rPr>
        <w:t xml:space="preserve">Véase </w:t>
      </w:r>
      <w:hyperlink r:id="rId2" w:history="1">
        <w:r w:rsidRPr="005D27DC">
          <w:rPr>
            <w:rStyle w:val="Hyperlink"/>
            <w:rFonts w:ascii="Arial" w:hAnsi="Arial" w:cs="Arial"/>
            <w:lang w:val="es-ES"/>
          </w:rPr>
          <w:t>http://www.cites.org</w:t>
        </w:r>
      </w:hyperlink>
    </w:p>
  </w:footnote>
  <w:footnote w:id="20">
    <w:p w:rsidR="002B5A87" w:rsidRPr="005D27DC" w:rsidRDefault="002B5A87" w:rsidP="002E6CFE">
      <w:pPr>
        <w:pStyle w:val="FootnoteText"/>
        <w:spacing w:after="0"/>
        <w:ind w:left="284" w:hanging="284"/>
        <w:rPr>
          <w:rFonts w:ascii="Arial" w:hAnsi="Arial" w:cs="Arial"/>
          <w:lang w:val="es-ES"/>
        </w:rPr>
      </w:pPr>
      <w:r w:rsidRPr="005D27DC">
        <w:rPr>
          <w:rStyle w:val="FootnoteReference"/>
          <w:rFonts w:ascii="Arial" w:eastAsia="MS Gothic" w:hAnsi="Arial" w:cs="Arial"/>
        </w:rPr>
        <w:footnoteRef/>
      </w:r>
      <w:r w:rsidRPr="005D27DC">
        <w:rPr>
          <w:rFonts w:ascii="Arial" w:hAnsi="Arial" w:cs="Arial"/>
          <w:lang w:val="es-ES"/>
        </w:rPr>
        <w:t xml:space="preserve">   No se aplica a la compra de equipo médico, equipos de control de calidad (medición) ni otros equipos en los que pueda demostrarse que la fuente radiactiva es insignificante y/o se encuentra debidamente revestida.  </w:t>
      </w:r>
    </w:p>
  </w:footnote>
  <w:footnote w:id="21">
    <w:p w:rsidR="002B5A87" w:rsidRPr="005D27DC" w:rsidRDefault="002B5A87" w:rsidP="002E6CFE">
      <w:pPr>
        <w:pStyle w:val="FootnoteText"/>
        <w:spacing w:after="0"/>
        <w:ind w:left="284" w:hanging="284"/>
        <w:rPr>
          <w:rFonts w:ascii="Arial" w:hAnsi="Arial" w:cs="Arial"/>
          <w:lang w:val="es-ES"/>
        </w:rPr>
      </w:pPr>
      <w:r w:rsidRPr="005D27DC">
        <w:rPr>
          <w:rStyle w:val="FootnoteReference"/>
          <w:rFonts w:ascii="Arial" w:eastAsia="MS Gothic" w:hAnsi="Arial" w:cs="Arial"/>
        </w:rPr>
        <w:footnoteRef/>
      </w:r>
      <w:r w:rsidRPr="005D27DC">
        <w:rPr>
          <w:rFonts w:ascii="Arial" w:hAnsi="Arial" w:cs="Arial"/>
          <w:lang w:val="es-ES"/>
        </w:rPr>
        <w:t xml:space="preserve">    No se aplica a la compra y uso de fibrocemento de amianto aglutinado en el cual el contenido de amianto sea &lt;20%.</w:t>
      </w:r>
    </w:p>
  </w:footnote>
  <w:footnote w:id="22">
    <w:p w:rsidR="002B5A87" w:rsidRPr="005D27DC" w:rsidRDefault="002B5A87" w:rsidP="002E6CFE">
      <w:pPr>
        <w:pStyle w:val="FootnoteText"/>
        <w:spacing w:after="0"/>
        <w:ind w:left="284" w:hanging="284"/>
        <w:rPr>
          <w:rFonts w:ascii="Arial" w:hAnsi="Arial" w:cs="Arial"/>
          <w:i/>
          <w:iCs/>
        </w:rPr>
      </w:pPr>
      <w:r w:rsidRPr="005D27DC">
        <w:rPr>
          <w:rStyle w:val="FootnoteReference"/>
          <w:rFonts w:ascii="Arial" w:eastAsia="MS Gothic" w:hAnsi="Arial" w:cs="Arial"/>
        </w:rPr>
        <w:footnoteRef/>
      </w:r>
      <w:r w:rsidRPr="005D27DC">
        <w:rPr>
          <w:rFonts w:ascii="Arial" w:hAnsi="Arial" w:cs="Arial"/>
        </w:rPr>
        <w:t xml:space="preserve">   Productos farmacéuticos sujetos a eliminación gradual o prohibición en Naciones Unidas, </w:t>
      </w:r>
      <w:r w:rsidRPr="005D27DC">
        <w:rPr>
          <w:rFonts w:ascii="Arial" w:hAnsi="Arial" w:cs="Arial"/>
          <w:i/>
          <w:iCs/>
        </w:rPr>
        <w:t>Banned Products</w:t>
      </w:r>
      <w:r w:rsidRPr="005D27DC">
        <w:rPr>
          <w:rFonts w:ascii="Arial" w:hAnsi="Arial" w:cs="Arial"/>
        </w:rPr>
        <w:t xml:space="preserve">: </w:t>
      </w:r>
      <w:r w:rsidRPr="005D27DC">
        <w:rPr>
          <w:rFonts w:ascii="Arial" w:hAnsi="Arial" w:cs="Arial"/>
          <w:i/>
          <w:iCs/>
        </w:rPr>
        <w:t>Consolidated List of Products Whose Consumption and/or Sale Have Been Banned, Withdrawn, Severely Restricted or not Approved by Governments</w:t>
      </w:r>
      <w:r w:rsidRPr="005D27DC">
        <w:rPr>
          <w:rFonts w:ascii="Arial" w:hAnsi="Arial" w:cs="Arial"/>
        </w:rPr>
        <w:t xml:space="preserve"> (última versión 2008). </w:t>
      </w:r>
      <w:hyperlink r:id="rId3" w:history="1">
        <w:r w:rsidRPr="005D27DC">
          <w:rPr>
            <w:rStyle w:val="Hyperlink"/>
            <w:rFonts w:ascii="Arial" w:hAnsi="Arial" w:cs="Arial"/>
          </w:rPr>
          <w:t>http://www.who.int/medicines/areas/quality_safety/safety_efficacy/pharm_restrictions/en/index.html</w:t>
        </w:r>
      </w:hyperlink>
      <w:r w:rsidRPr="005D27DC">
        <w:rPr>
          <w:rFonts w:ascii="Arial" w:hAnsi="Arial" w:cs="Arial"/>
        </w:rPr>
        <w:t xml:space="preserve">) </w:t>
      </w:r>
    </w:p>
  </w:footnote>
  <w:footnote w:id="23">
    <w:p w:rsidR="002B5A87" w:rsidRPr="005D27DC" w:rsidRDefault="002B5A87" w:rsidP="00224545">
      <w:pPr>
        <w:pStyle w:val="FootnoteText"/>
        <w:spacing w:after="0"/>
        <w:ind w:left="284" w:hanging="284"/>
        <w:rPr>
          <w:rFonts w:ascii="Arial" w:hAnsi="Arial" w:cs="Arial"/>
          <w:lang w:val="es-ES"/>
        </w:rPr>
      </w:pPr>
      <w:r w:rsidRPr="005D27DC">
        <w:rPr>
          <w:rStyle w:val="FootnoteReference"/>
          <w:rFonts w:ascii="Arial" w:eastAsia="MS Gothic" w:hAnsi="Arial" w:cs="Arial"/>
        </w:rPr>
        <w:footnoteRef/>
      </w:r>
      <w:r w:rsidRPr="005D27DC">
        <w:rPr>
          <w:rFonts w:ascii="Arial" w:hAnsi="Arial" w:cs="Arial"/>
          <w:lang w:val="es-ES"/>
        </w:rPr>
        <w:t xml:space="preserve">   Pesticidas y herbicidas sujetos a eliminación gradual o prohibición incluidos en los Convenios de Rotterdam (</w:t>
      </w:r>
      <w:hyperlink r:id="rId4" w:history="1">
        <w:r w:rsidRPr="005D27DC">
          <w:rPr>
            <w:rStyle w:val="Hyperlink"/>
            <w:rFonts w:ascii="Arial" w:hAnsi="Arial" w:cs="Arial"/>
            <w:lang w:val="es-ES"/>
          </w:rPr>
          <w:t>http://www.pic.int</w:t>
        </w:r>
      </w:hyperlink>
      <w:r w:rsidRPr="005D27DC">
        <w:rPr>
          <w:rFonts w:ascii="Arial" w:hAnsi="Arial" w:cs="Arial"/>
          <w:lang w:val="es-ES"/>
        </w:rPr>
        <w:t>) y de Estocolmo (</w:t>
      </w:r>
      <w:hyperlink r:id="rId5" w:history="1">
        <w:r w:rsidRPr="005D27DC">
          <w:rPr>
            <w:rStyle w:val="Hyperlink"/>
            <w:rFonts w:ascii="Arial" w:hAnsi="Arial" w:cs="Arial"/>
            <w:lang w:val="es-ES"/>
          </w:rPr>
          <w:t>http://www.pops.int</w:t>
        </w:r>
      </w:hyperlink>
      <w:r w:rsidRPr="005D27DC">
        <w:rPr>
          <w:rFonts w:ascii="Arial" w:hAnsi="Arial" w:cs="Arial"/>
          <w:lang w:val="es-ES"/>
        </w:rPr>
        <w:t>).</w:t>
      </w:r>
    </w:p>
  </w:footnote>
  <w:footnote w:id="24">
    <w:p w:rsidR="002B5A87" w:rsidRPr="005D27DC" w:rsidRDefault="002B5A87" w:rsidP="00224545">
      <w:pPr>
        <w:pStyle w:val="FootnoteText"/>
        <w:spacing w:after="0"/>
        <w:ind w:left="284" w:hanging="284"/>
        <w:rPr>
          <w:rFonts w:ascii="Arial" w:hAnsi="Arial" w:cs="Arial"/>
          <w:lang w:val="es-ES"/>
        </w:rPr>
      </w:pPr>
      <w:r w:rsidRPr="005D27DC">
        <w:rPr>
          <w:rStyle w:val="FootnoteReference"/>
          <w:rFonts w:ascii="Arial" w:eastAsia="MS Gothic" w:hAnsi="Arial" w:cs="Arial"/>
        </w:rPr>
        <w:footnoteRef/>
      </w:r>
      <w:r w:rsidRPr="005D27DC">
        <w:rPr>
          <w:rFonts w:ascii="Arial" w:hAnsi="Arial" w:cs="Arial"/>
          <w:lang w:val="es-ES"/>
        </w:rPr>
        <w:t xml:space="preserve">   Las sustancias que agotan la capa de ozono son compuestos químicos que reaccionan con el ozono 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agentes sopladores para espumas, solventes y agentes extintores de fuego. (</w:t>
      </w:r>
      <w:hyperlink r:id="rId6" w:tooltip="blocked::http://ozone.unep.org/Publications/6ii_publications handbooks.shtml" w:history="1">
        <w:r w:rsidRPr="005D27DC">
          <w:rPr>
            <w:rStyle w:val="Hyperlink"/>
            <w:rFonts w:ascii="Arial" w:hAnsi="Arial" w:cs="Arial"/>
            <w:lang w:val="es-ES"/>
          </w:rPr>
          <w:t>http://ozone.unep.org/Publications/6ii_publications%20handbooks.shtml</w:t>
        </w:r>
      </w:hyperlink>
      <w:r w:rsidRPr="005D27DC">
        <w:rPr>
          <w:rFonts w:ascii="Arial" w:hAnsi="Arial" w:cs="Arial"/>
          <w:lang w:val="es-ES"/>
        </w:rPr>
        <w:t>).</w:t>
      </w:r>
    </w:p>
  </w:footnote>
  <w:footnote w:id="25">
    <w:p w:rsidR="002B5A87" w:rsidRPr="005D27DC" w:rsidRDefault="002B5A87" w:rsidP="00224545">
      <w:pPr>
        <w:pStyle w:val="FootnoteText"/>
        <w:spacing w:after="0"/>
        <w:ind w:left="284" w:hanging="284"/>
        <w:rPr>
          <w:rStyle w:val="FootnoteReference"/>
          <w:rFonts w:ascii="Arial" w:hAnsi="Arial" w:cs="Arial"/>
          <w:vertAlign w:val="baseline"/>
        </w:rPr>
      </w:pPr>
      <w:r w:rsidRPr="005D27DC">
        <w:rPr>
          <w:rStyle w:val="FootnoteReference"/>
          <w:rFonts w:ascii="Arial" w:hAnsi="Arial" w:cs="Arial"/>
        </w:rPr>
        <w:footnoteRef/>
      </w:r>
      <w:r w:rsidRPr="005D27DC">
        <w:rPr>
          <w:rStyle w:val="FootnoteReference"/>
          <w:rFonts w:ascii="Arial" w:hAnsi="Arial" w:cs="Arial"/>
        </w:rPr>
        <w:t xml:space="preserve">     </w:t>
      </w:r>
      <w:r w:rsidRPr="005D27DC">
        <w:rPr>
          <w:rStyle w:val="FootnoteReference"/>
          <w:rFonts w:ascii="Arial" w:hAnsi="Arial" w:cs="Arial"/>
          <w:vertAlign w:val="baseline"/>
        </w:rPr>
        <w:t>Definidos por el Convenio de Basilea (</w:t>
      </w:r>
      <w:hyperlink r:id="rId7" w:history="1">
        <w:r w:rsidRPr="005D27DC">
          <w:rPr>
            <w:rStyle w:val="FootnoteReference"/>
            <w:rFonts w:ascii="Arial" w:hAnsi="Arial" w:cs="Arial"/>
            <w:vertAlign w:val="baseline"/>
          </w:rPr>
          <w:t>http://www.basel.int</w:t>
        </w:r>
      </w:hyperlink>
      <w:r w:rsidRPr="005D27DC">
        <w:rPr>
          <w:rStyle w:val="FootnoteReference"/>
          <w:rFonts w:ascii="Arial" w:hAnsi="Arial" w:cs="Arial"/>
          <w:vertAlign w:val="baseline"/>
        </w:rPr>
        <w:t>).</w:t>
      </w:r>
    </w:p>
  </w:footnote>
  <w:footnote w:id="26">
    <w:p w:rsidR="002B5A87" w:rsidRPr="005D27DC" w:rsidRDefault="002B5A87" w:rsidP="00224545">
      <w:pPr>
        <w:pStyle w:val="FootnoteText"/>
        <w:spacing w:after="0"/>
        <w:ind w:left="284" w:hanging="284"/>
        <w:rPr>
          <w:rStyle w:val="FootnoteReference"/>
          <w:rFonts w:ascii="Arial" w:hAnsi="Arial" w:cs="Arial"/>
          <w:vertAlign w:val="baseline"/>
        </w:rPr>
      </w:pPr>
      <w:r w:rsidRPr="005D27DC">
        <w:rPr>
          <w:rStyle w:val="FootnoteReference"/>
          <w:rFonts w:ascii="Arial" w:hAnsi="Arial" w:cs="Arial"/>
        </w:rPr>
        <w:footnoteRef/>
      </w:r>
      <w:r w:rsidRPr="005D27DC">
        <w:rPr>
          <w:rStyle w:val="FootnoteReference"/>
          <w:rFonts w:ascii="Arial" w:hAnsi="Arial" w:cs="Arial"/>
          <w:vertAlign w:val="baseline"/>
        </w:rPr>
        <w:t xml:space="preserve">   Definidos por el Convenio Internacional sobre reducción y eliminación de contaminantes orgánicos persistentes (de septiembre de 1999) que actualmente incluye los pesticidas aldrina, clordano, dieldrina, endrina, heptacloro, mirex y toxafeno, así como los clorobencenos químicos de uso industrial (</w:t>
      </w:r>
      <w:hyperlink r:id="rId8" w:history="1">
        <w:r w:rsidRPr="005D27DC">
          <w:rPr>
            <w:rStyle w:val="FootnoteReference"/>
            <w:rFonts w:ascii="Arial" w:hAnsi="Arial" w:cs="Arial"/>
            <w:vertAlign w:val="baseline"/>
          </w:rPr>
          <w:t>http://chm.pops.int/</w:t>
        </w:r>
      </w:hyperlink>
      <w:r w:rsidRPr="005D27DC">
        <w:rPr>
          <w:rStyle w:val="FootnoteReference"/>
          <w:rFonts w:ascii="Arial" w:hAnsi="Arial" w:cs="Arial"/>
          <w:vertAlign w:val="baseline"/>
        </w:rPr>
        <w:t>).</w:t>
      </w:r>
    </w:p>
  </w:footnote>
  <w:footnote w:id="27">
    <w:p w:rsidR="002B5A87" w:rsidRPr="005D27DC" w:rsidRDefault="002B5A87" w:rsidP="00224545">
      <w:pPr>
        <w:pStyle w:val="FootnoteText"/>
        <w:spacing w:after="0"/>
        <w:ind w:left="284" w:hanging="284"/>
        <w:rPr>
          <w:rStyle w:val="FootnoteReference"/>
          <w:rFonts w:ascii="Arial" w:hAnsi="Arial" w:cs="Arial"/>
          <w:vertAlign w:val="baseline"/>
        </w:rPr>
      </w:pPr>
      <w:r w:rsidRPr="005D27DC">
        <w:rPr>
          <w:rStyle w:val="FootnoteReference"/>
          <w:rFonts w:ascii="Arial" w:hAnsi="Arial" w:cs="Arial"/>
        </w:rPr>
        <w:footnoteRef/>
      </w:r>
      <w:r w:rsidRPr="005D27DC">
        <w:rPr>
          <w:rStyle w:val="FootnoteReference"/>
          <w:rFonts w:ascii="Arial" w:hAnsi="Arial" w:cs="Arial"/>
        </w:rPr>
        <w:t xml:space="preserve"> </w:t>
      </w:r>
      <w:r w:rsidRPr="005D27DC">
        <w:rPr>
          <w:rStyle w:val="FootnoteReference"/>
          <w:rFonts w:ascii="Arial" w:hAnsi="Arial" w:cs="Arial"/>
          <w:vertAlign w:val="baseline"/>
        </w:rPr>
        <w:t xml:space="preserve">  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 </w:t>
      </w:r>
      <w:hyperlink r:id="rId9" w:history="1">
        <w:r w:rsidRPr="005D27DC">
          <w:rPr>
            <w:rStyle w:val="FootnoteReference"/>
            <w:rFonts w:ascii="Arial" w:hAnsi="Arial" w:cs="Arial"/>
            <w:vertAlign w:val="baseline"/>
          </w:rPr>
          <w:t>http://www.ilo.org</w:t>
        </w:r>
      </w:hyperlink>
      <w:r w:rsidRPr="005D27DC">
        <w:rPr>
          <w:rStyle w:val="FootnoteReference"/>
          <w:rFonts w:ascii="Arial" w:hAnsi="Arial" w:cs="Arial"/>
          <w:vertAlign w:val="baseli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multilevel"/>
    <w:tmpl w:val="00000014"/>
    <w:name w:val="WW8Num62"/>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
    <w:nsid w:val="02437568"/>
    <w:multiLevelType w:val="multilevel"/>
    <w:tmpl w:val="BFB2C9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03AB572B"/>
    <w:multiLevelType w:val="multilevel"/>
    <w:tmpl w:val="766A263A"/>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nsid w:val="09D1506D"/>
    <w:multiLevelType w:val="hybridMultilevel"/>
    <w:tmpl w:val="58FC2BB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E61700"/>
    <w:multiLevelType w:val="hybridMultilevel"/>
    <w:tmpl w:val="E3EC6A3A"/>
    <w:lvl w:ilvl="0" w:tplc="AA807C2A">
      <w:start w:val="1"/>
      <w:numFmt w:val="decimal"/>
      <w:lvlText w:val="%1."/>
      <w:lvlJc w:val="left"/>
      <w:pPr>
        <w:ind w:left="360" w:hanging="360"/>
      </w:pPr>
      <w:rPr>
        <w:rFonts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0DAB7FC9"/>
    <w:multiLevelType w:val="multilevel"/>
    <w:tmpl w:val="0DDADB3A"/>
    <w:lvl w:ilvl="0">
      <w:start w:val="1"/>
      <w:numFmt w:val="upperRoman"/>
      <w:lvlRestart w:val="0"/>
      <w:pStyle w:val="Chapter"/>
      <w:lvlText w:val="%1."/>
      <w:lvlJc w:val="center"/>
      <w:pPr>
        <w:tabs>
          <w:tab w:val="num" w:pos="5490"/>
        </w:tabs>
        <w:ind w:left="4842" w:firstLine="288"/>
      </w:pPr>
      <w:rPr>
        <w:b/>
        <w:i w:val="0"/>
      </w:rPr>
    </w:lvl>
    <w:lvl w:ilvl="1">
      <w:start w:val="1"/>
      <w:numFmt w:val="decimal"/>
      <w:pStyle w:val="Paragraph"/>
      <w:isLgl/>
      <w:lvlText w:val="%1.%2"/>
      <w:lvlJc w:val="left"/>
      <w:pPr>
        <w:tabs>
          <w:tab w:val="num" w:pos="3565"/>
        </w:tabs>
        <w:ind w:left="3565" w:hanging="1296"/>
      </w:pPr>
      <w:rPr>
        <w:rFonts w:ascii="Arial" w:hAnsi="Arial" w:cs="Arial" w:hint="default"/>
        <w:b w:val="0"/>
        <w:strike w:val="0"/>
        <w:color w:val="auto"/>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lvl>
    <w:lvl w:ilvl="4">
      <w:start w:val="1"/>
      <w:numFmt w:val="decimal"/>
      <w:lvlText w:val="%1.%2.%3.%4.%5"/>
      <w:lvlJc w:val="left"/>
      <w:pPr>
        <w:tabs>
          <w:tab w:val="num" w:pos="2160"/>
        </w:tabs>
        <w:ind w:left="2160" w:hanging="1008"/>
      </w:pPr>
    </w:lvl>
    <w:lvl w:ilvl="5">
      <w:start w:val="1"/>
      <w:numFmt w:val="decimal"/>
      <w:lvlText w:val="%1.%2.%3.%4.%5.%6"/>
      <w:lvlJc w:val="left"/>
      <w:pPr>
        <w:tabs>
          <w:tab w:val="num" w:pos="2304"/>
        </w:tabs>
        <w:ind w:left="2304" w:hanging="1152"/>
      </w:pPr>
    </w:lvl>
    <w:lvl w:ilvl="6">
      <w:start w:val="1"/>
      <w:numFmt w:val="decimal"/>
      <w:lvlText w:val="%1.%2.%3.%4.%5.%6.%7"/>
      <w:lvlJc w:val="left"/>
      <w:pPr>
        <w:tabs>
          <w:tab w:val="num" w:pos="2448"/>
        </w:tabs>
        <w:ind w:left="2448" w:hanging="1296"/>
      </w:pPr>
    </w:lvl>
    <w:lvl w:ilvl="7">
      <w:start w:val="1"/>
      <w:numFmt w:val="decimal"/>
      <w:lvlText w:val="%1.%2.%3.%4.%5.%6.%7.%8"/>
      <w:lvlJc w:val="left"/>
      <w:pPr>
        <w:tabs>
          <w:tab w:val="num" w:pos="2592"/>
        </w:tabs>
        <w:ind w:left="2592" w:hanging="1440"/>
      </w:pPr>
    </w:lvl>
    <w:lvl w:ilvl="8">
      <w:start w:val="1"/>
      <w:numFmt w:val="decimal"/>
      <w:lvlText w:val="%1.%2.%3.%4.%5.%6.%7.%8.%9"/>
      <w:lvlJc w:val="left"/>
      <w:pPr>
        <w:tabs>
          <w:tab w:val="num" w:pos="2736"/>
        </w:tabs>
        <w:ind w:left="2736" w:hanging="1584"/>
      </w:pPr>
    </w:lvl>
  </w:abstractNum>
  <w:abstractNum w:abstractNumId="6">
    <w:nsid w:val="197B320B"/>
    <w:multiLevelType w:val="hybridMultilevel"/>
    <w:tmpl w:val="839209B6"/>
    <w:lvl w:ilvl="0" w:tplc="0C0A0001">
      <w:start w:val="1"/>
      <w:numFmt w:val="upperRoman"/>
      <w:pStyle w:val="TtulodePrrafo"/>
      <w:lvlText w:val="%1."/>
      <w:lvlJc w:val="left"/>
      <w:pPr>
        <w:tabs>
          <w:tab w:val="num" w:pos="720"/>
        </w:tabs>
        <w:ind w:left="397" w:hanging="397"/>
      </w:pPr>
      <w:rPr>
        <w:rFonts w:hint="default"/>
        <w:b/>
        <w:i w:val="0"/>
        <w:color w:val="auto"/>
        <w:sz w:val="24"/>
      </w:rPr>
    </w:lvl>
    <w:lvl w:ilvl="1" w:tplc="0C0A0003">
      <w:start w:val="5"/>
      <w:numFmt w:val="bullet"/>
      <w:lvlText w:val="-"/>
      <w:lvlJc w:val="left"/>
      <w:pPr>
        <w:tabs>
          <w:tab w:val="num" w:pos="1440"/>
        </w:tabs>
        <w:ind w:left="1440" w:hanging="360"/>
      </w:pPr>
      <w:rPr>
        <w:rFonts w:ascii="Arial" w:eastAsia="Times New Roman" w:hAnsi="Arial" w:cs="Arial" w:hint="default"/>
      </w:r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7">
    <w:nsid w:val="1D79533A"/>
    <w:multiLevelType w:val="multilevel"/>
    <w:tmpl w:val="293EA4A6"/>
    <w:lvl w:ilvl="0">
      <w:start w:val="1"/>
      <w:numFmt w:val="none"/>
      <w:lvlRestart w:val="0"/>
      <w:pStyle w:val="FirstHeading"/>
      <w:suff w:val="nothing"/>
      <w:lvlText w:val=""/>
      <w:lvlJc w:val="left"/>
      <w:pPr>
        <w:ind w:left="5686" w:hanging="720"/>
      </w:pPr>
    </w:lvl>
    <w:lvl w:ilvl="1">
      <w:start w:val="1"/>
      <w:numFmt w:val="decimal"/>
      <w:pStyle w:val="SecHeading"/>
      <w:lvlText w:val="%2."/>
      <w:lvlJc w:val="left"/>
      <w:pPr>
        <w:tabs>
          <w:tab w:val="num" w:pos="6262"/>
        </w:tabs>
        <w:ind w:left="6262" w:hanging="576"/>
      </w:pPr>
      <w:rPr>
        <w:b/>
      </w:rPr>
    </w:lvl>
    <w:lvl w:ilvl="2">
      <w:start w:val="1"/>
      <w:numFmt w:val="lowerLetter"/>
      <w:pStyle w:val="SubHeading1"/>
      <w:lvlText w:val="%3)"/>
      <w:lvlJc w:val="left"/>
      <w:pPr>
        <w:tabs>
          <w:tab w:val="num" w:pos="6838"/>
        </w:tabs>
        <w:ind w:left="6838" w:hanging="576"/>
      </w:pPr>
      <w:rPr>
        <w:b/>
      </w:rPr>
    </w:lvl>
    <w:lvl w:ilvl="3">
      <w:start w:val="1"/>
      <w:numFmt w:val="lowerRoman"/>
      <w:pStyle w:val="Subheading2"/>
      <w:lvlText w:val="(%4)"/>
      <w:lvlJc w:val="right"/>
      <w:pPr>
        <w:tabs>
          <w:tab w:val="num" w:pos="7342"/>
        </w:tabs>
        <w:ind w:left="7342" w:hanging="288"/>
      </w:pPr>
      <w:rPr>
        <w:b/>
      </w:rPr>
    </w:lvl>
    <w:lvl w:ilvl="4">
      <w:start w:val="1"/>
      <w:numFmt w:val="decimal"/>
      <w:pStyle w:val="Heading5"/>
      <w:lvlText w:val="%5)"/>
      <w:lvlJc w:val="left"/>
      <w:pPr>
        <w:tabs>
          <w:tab w:val="num" w:pos="5974"/>
        </w:tabs>
        <w:ind w:left="5974" w:hanging="432"/>
      </w:pPr>
    </w:lvl>
    <w:lvl w:ilvl="5">
      <w:start w:val="1"/>
      <w:numFmt w:val="lowerLetter"/>
      <w:pStyle w:val="Heading6"/>
      <w:lvlText w:val="%6)"/>
      <w:lvlJc w:val="left"/>
      <w:pPr>
        <w:tabs>
          <w:tab w:val="num" w:pos="6118"/>
        </w:tabs>
        <w:ind w:left="6118" w:hanging="432"/>
      </w:pPr>
    </w:lvl>
    <w:lvl w:ilvl="6">
      <w:start w:val="1"/>
      <w:numFmt w:val="lowerRoman"/>
      <w:pStyle w:val="Heading7"/>
      <w:lvlText w:val="%7)"/>
      <w:lvlJc w:val="right"/>
      <w:pPr>
        <w:tabs>
          <w:tab w:val="num" w:pos="6262"/>
        </w:tabs>
        <w:ind w:left="6262" w:hanging="288"/>
      </w:pPr>
    </w:lvl>
    <w:lvl w:ilvl="7">
      <w:start w:val="1"/>
      <w:numFmt w:val="lowerLetter"/>
      <w:pStyle w:val="Heading8"/>
      <w:lvlText w:val="%8."/>
      <w:lvlJc w:val="left"/>
      <w:pPr>
        <w:tabs>
          <w:tab w:val="num" w:pos="6406"/>
        </w:tabs>
        <w:ind w:left="6406" w:hanging="432"/>
      </w:pPr>
    </w:lvl>
    <w:lvl w:ilvl="8">
      <w:start w:val="1"/>
      <w:numFmt w:val="lowerRoman"/>
      <w:pStyle w:val="Heading9"/>
      <w:lvlText w:val="%9."/>
      <w:lvlJc w:val="right"/>
      <w:pPr>
        <w:tabs>
          <w:tab w:val="num" w:pos="6550"/>
        </w:tabs>
        <w:ind w:left="6550" w:hanging="144"/>
      </w:pPr>
    </w:lvl>
  </w:abstractNum>
  <w:abstractNum w:abstractNumId="8">
    <w:nsid w:val="26D32DE8"/>
    <w:multiLevelType w:val="hybridMultilevel"/>
    <w:tmpl w:val="15A24F42"/>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EA08EDCE">
      <w:start w:val="1"/>
      <w:numFmt w:val="lowerLetter"/>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8933ED5"/>
    <w:multiLevelType w:val="hybridMultilevel"/>
    <w:tmpl w:val="5EB6CA6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0">
    <w:nsid w:val="29DB7F98"/>
    <w:multiLevelType w:val="multilevel"/>
    <w:tmpl w:val="8D509E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1">
    <w:nsid w:val="2BFD32DB"/>
    <w:multiLevelType w:val="hybridMultilevel"/>
    <w:tmpl w:val="7378409A"/>
    <w:lvl w:ilvl="0" w:tplc="08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2F102FC6"/>
    <w:multiLevelType w:val="hybridMultilevel"/>
    <w:tmpl w:val="E296457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64A6CC9"/>
    <w:multiLevelType w:val="multilevel"/>
    <w:tmpl w:val="B198B8A8"/>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4">
    <w:nsid w:val="368F4EC6"/>
    <w:multiLevelType w:val="hybridMultilevel"/>
    <w:tmpl w:val="723AB2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nsid w:val="3867174E"/>
    <w:multiLevelType w:val="multilevel"/>
    <w:tmpl w:val="8EFC04BC"/>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475B3203"/>
    <w:multiLevelType w:val="multilevel"/>
    <w:tmpl w:val="6096DEFC"/>
    <w:name w:val="AOBullet2"/>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7">
    <w:nsid w:val="4D2C4E72"/>
    <w:multiLevelType w:val="hybridMultilevel"/>
    <w:tmpl w:val="71CE7EB2"/>
    <w:lvl w:ilvl="0" w:tplc="0C0A000F">
      <w:start w:val="1"/>
      <w:numFmt w:val="bullet"/>
      <w:pStyle w:val="vietacuadrada"/>
      <w:lvlText w:val=""/>
      <w:lvlJc w:val="left"/>
      <w:pPr>
        <w:tabs>
          <w:tab w:val="num" w:pos="720"/>
        </w:tabs>
        <w:ind w:left="720" w:hanging="360"/>
      </w:pPr>
      <w:rPr>
        <w:rFonts w:ascii="Wingdings" w:hAnsi="Wingdings" w:hint="default"/>
        <w:color w:val="808080"/>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8">
    <w:nsid w:val="5284543C"/>
    <w:multiLevelType w:val="hybridMultilevel"/>
    <w:tmpl w:val="722CA520"/>
    <w:lvl w:ilvl="0" w:tplc="080A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445396"/>
    <w:multiLevelType w:val="hybridMultilevel"/>
    <w:tmpl w:val="DA0ED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9C785C"/>
    <w:multiLevelType w:val="multilevel"/>
    <w:tmpl w:val="6B7CEC3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6AF049C4"/>
    <w:multiLevelType w:val="hybridMultilevel"/>
    <w:tmpl w:val="85CE93D2"/>
    <w:lvl w:ilvl="0" w:tplc="1BA04E3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BF84EC6"/>
    <w:multiLevelType w:val="hybridMultilevel"/>
    <w:tmpl w:val="230499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6D7B4F70"/>
    <w:multiLevelType w:val="hybridMultilevel"/>
    <w:tmpl w:val="035C182A"/>
    <w:lvl w:ilvl="0" w:tplc="DD4067C0">
      <w:start w:val="1"/>
      <w:numFmt w:val="lowerLetter"/>
      <w:lvlText w:val="(%1)"/>
      <w:lvlJc w:val="left"/>
      <w:pPr>
        <w:ind w:left="11418" w:hanging="360"/>
      </w:pPr>
      <w:rPr>
        <w:rFonts w:hint="default"/>
        <w:b w:val="0"/>
        <w:sz w:val="24"/>
        <w:szCs w:val="24"/>
      </w:rPr>
    </w:lvl>
    <w:lvl w:ilvl="1" w:tplc="080A0019" w:tentative="1">
      <w:start w:val="1"/>
      <w:numFmt w:val="lowerLetter"/>
      <w:lvlText w:val="%2."/>
      <w:lvlJc w:val="left"/>
      <w:pPr>
        <w:ind w:left="12138" w:hanging="360"/>
      </w:pPr>
    </w:lvl>
    <w:lvl w:ilvl="2" w:tplc="080A001B" w:tentative="1">
      <w:start w:val="1"/>
      <w:numFmt w:val="lowerRoman"/>
      <w:lvlText w:val="%3."/>
      <w:lvlJc w:val="right"/>
      <w:pPr>
        <w:ind w:left="12858" w:hanging="180"/>
      </w:pPr>
    </w:lvl>
    <w:lvl w:ilvl="3" w:tplc="080A000F" w:tentative="1">
      <w:start w:val="1"/>
      <w:numFmt w:val="decimal"/>
      <w:lvlText w:val="%4."/>
      <w:lvlJc w:val="left"/>
      <w:pPr>
        <w:ind w:left="13578" w:hanging="360"/>
      </w:pPr>
    </w:lvl>
    <w:lvl w:ilvl="4" w:tplc="080A0019" w:tentative="1">
      <w:start w:val="1"/>
      <w:numFmt w:val="lowerLetter"/>
      <w:lvlText w:val="%5."/>
      <w:lvlJc w:val="left"/>
      <w:pPr>
        <w:ind w:left="14298" w:hanging="360"/>
      </w:pPr>
    </w:lvl>
    <w:lvl w:ilvl="5" w:tplc="080A001B" w:tentative="1">
      <w:start w:val="1"/>
      <w:numFmt w:val="lowerRoman"/>
      <w:lvlText w:val="%6."/>
      <w:lvlJc w:val="right"/>
      <w:pPr>
        <w:ind w:left="15018" w:hanging="180"/>
      </w:pPr>
    </w:lvl>
    <w:lvl w:ilvl="6" w:tplc="080A000F" w:tentative="1">
      <w:start w:val="1"/>
      <w:numFmt w:val="decimal"/>
      <w:lvlText w:val="%7."/>
      <w:lvlJc w:val="left"/>
      <w:pPr>
        <w:ind w:left="15738" w:hanging="360"/>
      </w:pPr>
    </w:lvl>
    <w:lvl w:ilvl="7" w:tplc="080A0019" w:tentative="1">
      <w:start w:val="1"/>
      <w:numFmt w:val="lowerLetter"/>
      <w:lvlText w:val="%8."/>
      <w:lvlJc w:val="left"/>
      <w:pPr>
        <w:ind w:left="16458" w:hanging="360"/>
      </w:pPr>
    </w:lvl>
    <w:lvl w:ilvl="8" w:tplc="080A001B" w:tentative="1">
      <w:start w:val="1"/>
      <w:numFmt w:val="lowerRoman"/>
      <w:lvlText w:val="%9."/>
      <w:lvlJc w:val="right"/>
      <w:pPr>
        <w:ind w:left="17178" w:hanging="180"/>
      </w:pPr>
    </w:lvl>
  </w:abstractNum>
  <w:abstractNum w:abstractNumId="24">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nsid w:val="74C74592"/>
    <w:multiLevelType w:val="multilevel"/>
    <w:tmpl w:val="95CC3492"/>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78151EF"/>
    <w:multiLevelType w:val="hybridMultilevel"/>
    <w:tmpl w:val="8B585B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F8E4C9F"/>
    <w:multiLevelType w:val="hybridMultilevel"/>
    <w:tmpl w:val="4FA6214C"/>
    <w:lvl w:ilvl="0" w:tplc="EBC8EBA8">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25"/>
  </w:num>
  <w:num w:numId="4">
    <w:abstractNumId w:val="25"/>
  </w:num>
  <w:num w:numId="5">
    <w:abstractNumId w:val="25"/>
  </w:num>
  <w:num w:numId="6">
    <w:abstractNumId w:val="25"/>
  </w:num>
  <w:num w:numId="7">
    <w:abstractNumId w:val="17"/>
  </w:num>
  <w:num w:numId="8">
    <w:abstractNumId w:val="6"/>
  </w:num>
  <w:num w:numId="9">
    <w:abstractNumId w:val="9"/>
  </w:num>
  <w:num w:numId="10">
    <w:abstractNumId w:val="16"/>
  </w:num>
  <w:num w:numId="11">
    <w:abstractNumId w:val="19"/>
  </w:num>
  <w:num w:numId="12">
    <w:abstractNumId w:val="8"/>
  </w:num>
  <w:num w:numId="13">
    <w:abstractNumId w:val="27"/>
  </w:num>
  <w:num w:numId="14">
    <w:abstractNumId w:val="22"/>
  </w:num>
  <w:num w:numId="15">
    <w:abstractNumId w:val="11"/>
  </w:num>
  <w:num w:numId="16">
    <w:abstractNumId w:val="4"/>
  </w:num>
  <w:num w:numId="17">
    <w:abstractNumId w:val="20"/>
  </w:num>
  <w:num w:numId="18">
    <w:abstractNumId w:val="23"/>
  </w:num>
  <w:num w:numId="19">
    <w:abstractNumId w:val="21"/>
  </w:num>
  <w:num w:numId="20">
    <w:abstractNumId w:val="3"/>
  </w:num>
  <w:num w:numId="21">
    <w:abstractNumId w:val="12"/>
  </w:num>
  <w:num w:numId="22">
    <w:abstractNumId w:val="18"/>
  </w:num>
  <w:num w:numId="23">
    <w:abstractNumId w:val="5"/>
  </w:num>
  <w:num w:numId="24">
    <w:abstractNumId w:val="5"/>
  </w:num>
  <w:num w:numId="25">
    <w:abstractNumId w:val="14"/>
  </w:num>
  <w:num w:numId="26">
    <w:abstractNumId w:val="7"/>
  </w:num>
  <w:num w:numId="27">
    <w:abstractNumId w:val="5"/>
  </w:num>
  <w:num w:numId="28">
    <w:abstractNumId w:val="5"/>
  </w:num>
  <w:num w:numId="29">
    <w:abstractNumId w:val="5"/>
  </w:num>
  <w:num w:numId="30">
    <w:abstractNumId w:val="26"/>
  </w:num>
  <w:num w:numId="31">
    <w:abstractNumId w:val="5"/>
  </w:num>
  <w:num w:numId="32">
    <w:abstractNumId w:val="5"/>
  </w:num>
  <w:num w:numId="33">
    <w:abstractNumId w:val="5"/>
  </w:num>
  <w:num w:numId="34">
    <w:abstractNumId w:val="1"/>
  </w:num>
  <w:num w:numId="35">
    <w:abstractNumId w:val="15"/>
  </w:num>
  <w:num w:numId="36">
    <w:abstractNumId w:val="2"/>
  </w:num>
  <w:num w:numId="37">
    <w:abstractNumId w:val="10"/>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5"/>
  </w:num>
  <w:num w:numId="41">
    <w:abstractNumId w:val="13"/>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5"/>
  </w:num>
  <w:num w:numId="45">
    <w:abstractNumId w:val="5"/>
  </w:num>
  <w:num w:numId="46">
    <w:abstractNumId w:val="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l Karina Zamora Nava">
    <w15:presenceInfo w15:providerId="AD" w15:userId="S-1-5-21-2445632615-2564896449-3644917508-322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A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812"/>
    <w:rsid w:val="0000031A"/>
    <w:rsid w:val="00000962"/>
    <w:rsid w:val="00000979"/>
    <w:rsid w:val="00002B23"/>
    <w:rsid w:val="00004D0F"/>
    <w:rsid w:val="00006E49"/>
    <w:rsid w:val="00010AAB"/>
    <w:rsid w:val="000110C2"/>
    <w:rsid w:val="00012E6E"/>
    <w:rsid w:val="000135BB"/>
    <w:rsid w:val="000145BD"/>
    <w:rsid w:val="00014BD4"/>
    <w:rsid w:val="00020DC9"/>
    <w:rsid w:val="000223FC"/>
    <w:rsid w:val="00022625"/>
    <w:rsid w:val="00022985"/>
    <w:rsid w:val="00022C23"/>
    <w:rsid w:val="00023E54"/>
    <w:rsid w:val="00024570"/>
    <w:rsid w:val="0002545E"/>
    <w:rsid w:val="00025A7C"/>
    <w:rsid w:val="00025DD1"/>
    <w:rsid w:val="0003174C"/>
    <w:rsid w:val="0003432E"/>
    <w:rsid w:val="00037F39"/>
    <w:rsid w:val="00040A51"/>
    <w:rsid w:val="00040ED4"/>
    <w:rsid w:val="000415EE"/>
    <w:rsid w:val="00041CFB"/>
    <w:rsid w:val="00041F52"/>
    <w:rsid w:val="00043255"/>
    <w:rsid w:val="000438D6"/>
    <w:rsid w:val="00045369"/>
    <w:rsid w:val="00046578"/>
    <w:rsid w:val="00046E01"/>
    <w:rsid w:val="00047DB7"/>
    <w:rsid w:val="00051109"/>
    <w:rsid w:val="00051D51"/>
    <w:rsid w:val="0005251E"/>
    <w:rsid w:val="0005525B"/>
    <w:rsid w:val="00055831"/>
    <w:rsid w:val="00061568"/>
    <w:rsid w:val="0006563F"/>
    <w:rsid w:val="00065CAE"/>
    <w:rsid w:val="0007054F"/>
    <w:rsid w:val="00071AE6"/>
    <w:rsid w:val="00071FAE"/>
    <w:rsid w:val="000747AB"/>
    <w:rsid w:val="000758F2"/>
    <w:rsid w:val="00083BAA"/>
    <w:rsid w:val="0008464A"/>
    <w:rsid w:val="0008480D"/>
    <w:rsid w:val="00084D86"/>
    <w:rsid w:val="000864C8"/>
    <w:rsid w:val="00086A6F"/>
    <w:rsid w:val="00086F6A"/>
    <w:rsid w:val="000914EC"/>
    <w:rsid w:val="00092077"/>
    <w:rsid w:val="000926A2"/>
    <w:rsid w:val="0009300D"/>
    <w:rsid w:val="000931B2"/>
    <w:rsid w:val="00094736"/>
    <w:rsid w:val="00096E44"/>
    <w:rsid w:val="00097850"/>
    <w:rsid w:val="000A1912"/>
    <w:rsid w:val="000A1ACD"/>
    <w:rsid w:val="000A2111"/>
    <w:rsid w:val="000A4CF4"/>
    <w:rsid w:val="000A5ED8"/>
    <w:rsid w:val="000B0978"/>
    <w:rsid w:val="000B2CA5"/>
    <w:rsid w:val="000B7C11"/>
    <w:rsid w:val="000C2A94"/>
    <w:rsid w:val="000C4234"/>
    <w:rsid w:val="000C461E"/>
    <w:rsid w:val="000C4D9E"/>
    <w:rsid w:val="000C5A2B"/>
    <w:rsid w:val="000C773D"/>
    <w:rsid w:val="000C7B59"/>
    <w:rsid w:val="000D0AE9"/>
    <w:rsid w:val="000D0C55"/>
    <w:rsid w:val="000D1321"/>
    <w:rsid w:val="000D39FB"/>
    <w:rsid w:val="000D4117"/>
    <w:rsid w:val="000D7C19"/>
    <w:rsid w:val="000E079C"/>
    <w:rsid w:val="000E2379"/>
    <w:rsid w:val="000E27AA"/>
    <w:rsid w:val="000E3A55"/>
    <w:rsid w:val="000F3E1A"/>
    <w:rsid w:val="000F44F1"/>
    <w:rsid w:val="000F5C53"/>
    <w:rsid w:val="000F6480"/>
    <w:rsid w:val="000F77FC"/>
    <w:rsid w:val="00100815"/>
    <w:rsid w:val="00100E4E"/>
    <w:rsid w:val="001021E4"/>
    <w:rsid w:val="00104DB9"/>
    <w:rsid w:val="001061ED"/>
    <w:rsid w:val="00112082"/>
    <w:rsid w:val="00113FBF"/>
    <w:rsid w:val="0011555D"/>
    <w:rsid w:val="00115EA8"/>
    <w:rsid w:val="0011621E"/>
    <w:rsid w:val="001175D2"/>
    <w:rsid w:val="001215C8"/>
    <w:rsid w:val="0012175B"/>
    <w:rsid w:val="00124B4B"/>
    <w:rsid w:val="001311CF"/>
    <w:rsid w:val="0013175F"/>
    <w:rsid w:val="001334B4"/>
    <w:rsid w:val="001339EC"/>
    <w:rsid w:val="00133B98"/>
    <w:rsid w:val="00133D61"/>
    <w:rsid w:val="00135768"/>
    <w:rsid w:val="00140B36"/>
    <w:rsid w:val="00140DA8"/>
    <w:rsid w:val="0015353B"/>
    <w:rsid w:val="00153B66"/>
    <w:rsid w:val="0015505C"/>
    <w:rsid w:val="00156A55"/>
    <w:rsid w:val="0015714D"/>
    <w:rsid w:val="001607C3"/>
    <w:rsid w:val="00163128"/>
    <w:rsid w:val="00165143"/>
    <w:rsid w:val="00173B07"/>
    <w:rsid w:val="00173BBA"/>
    <w:rsid w:val="001742A0"/>
    <w:rsid w:val="00174502"/>
    <w:rsid w:val="00174E40"/>
    <w:rsid w:val="00175EC1"/>
    <w:rsid w:val="00180484"/>
    <w:rsid w:val="00183717"/>
    <w:rsid w:val="00184077"/>
    <w:rsid w:val="00185B94"/>
    <w:rsid w:val="00193F31"/>
    <w:rsid w:val="0019552F"/>
    <w:rsid w:val="001A1045"/>
    <w:rsid w:val="001A1EF9"/>
    <w:rsid w:val="001A25E7"/>
    <w:rsid w:val="001A47E9"/>
    <w:rsid w:val="001A5B24"/>
    <w:rsid w:val="001A5C38"/>
    <w:rsid w:val="001A7EAF"/>
    <w:rsid w:val="001B08F4"/>
    <w:rsid w:val="001B0C41"/>
    <w:rsid w:val="001B2B20"/>
    <w:rsid w:val="001B2B2A"/>
    <w:rsid w:val="001B30F1"/>
    <w:rsid w:val="001B4FB8"/>
    <w:rsid w:val="001B5F84"/>
    <w:rsid w:val="001B7451"/>
    <w:rsid w:val="001B7EA8"/>
    <w:rsid w:val="001C0B42"/>
    <w:rsid w:val="001C2CF5"/>
    <w:rsid w:val="001C4FDA"/>
    <w:rsid w:val="001D01C5"/>
    <w:rsid w:val="001D492D"/>
    <w:rsid w:val="001D769B"/>
    <w:rsid w:val="001D77DC"/>
    <w:rsid w:val="001D7BB2"/>
    <w:rsid w:val="001D7C5B"/>
    <w:rsid w:val="001D7E4C"/>
    <w:rsid w:val="001E2A0C"/>
    <w:rsid w:val="001E5AAB"/>
    <w:rsid w:val="001E6111"/>
    <w:rsid w:val="001F1324"/>
    <w:rsid w:val="001F27C7"/>
    <w:rsid w:val="001F3845"/>
    <w:rsid w:val="001F3EAB"/>
    <w:rsid w:val="001F4A59"/>
    <w:rsid w:val="001F564B"/>
    <w:rsid w:val="001F78E9"/>
    <w:rsid w:val="00203A8A"/>
    <w:rsid w:val="002041ED"/>
    <w:rsid w:val="00204F0F"/>
    <w:rsid w:val="00205E5F"/>
    <w:rsid w:val="002062ED"/>
    <w:rsid w:val="00207D24"/>
    <w:rsid w:val="0021036E"/>
    <w:rsid w:val="0021264C"/>
    <w:rsid w:val="0021286B"/>
    <w:rsid w:val="00212AF2"/>
    <w:rsid w:val="00214573"/>
    <w:rsid w:val="002149E1"/>
    <w:rsid w:val="00216864"/>
    <w:rsid w:val="00216DCE"/>
    <w:rsid w:val="0022104F"/>
    <w:rsid w:val="0022205F"/>
    <w:rsid w:val="00222F29"/>
    <w:rsid w:val="00224545"/>
    <w:rsid w:val="00225973"/>
    <w:rsid w:val="00230812"/>
    <w:rsid w:val="00230EDF"/>
    <w:rsid w:val="00230F76"/>
    <w:rsid w:val="0023117F"/>
    <w:rsid w:val="00234F83"/>
    <w:rsid w:val="002350F1"/>
    <w:rsid w:val="00235645"/>
    <w:rsid w:val="00241B5C"/>
    <w:rsid w:val="0024290D"/>
    <w:rsid w:val="00242B57"/>
    <w:rsid w:val="00244075"/>
    <w:rsid w:val="00244249"/>
    <w:rsid w:val="00244F35"/>
    <w:rsid w:val="002461CF"/>
    <w:rsid w:val="002505AC"/>
    <w:rsid w:val="00252EC7"/>
    <w:rsid w:val="002542B2"/>
    <w:rsid w:val="00255C02"/>
    <w:rsid w:val="0025734F"/>
    <w:rsid w:val="002576E6"/>
    <w:rsid w:val="0026003D"/>
    <w:rsid w:val="002621FE"/>
    <w:rsid w:val="0026226C"/>
    <w:rsid w:val="00262990"/>
    <w:rsid w:val="00262BE6"/>
    <w:rsid w:val="00265F42"/>
    <w:rsid w:val="0027123F"/>
    <w:rsid w:val="002725FF"/>
    <w:rsid w:val="00272845"/>
    <w:rsid w:val="002749E9"/>
    <w:rsid w:val="00275B78"/>
    <w:rsid w:val="0028043B"/>
    <w:rsid w:val="002819F9"/>
    <w:rsid w:val="002822A5"/>
    <w:rsid w:val="00284BAB"/>
    <w:rsid w:val="00286E05"/>
    <w:rsid w:val="002879A3"/>
    <w:rsid w:val="002907E3"/>
    <w:rsid w:val="002913B4"/>
    <w:rsid w:val="002914D7"/>
    <w:rsid w:val="00292493"/>
    <w:rsid w:val="002924E0"/>
    <w:rsid w:val="002934A4"/>
    <w:rsid w:val="002952B5"/>
    <w:rsid w:val="0029670A"/>
    <w:rsid w:val="00296B8D"/>
    <w:rsid w:val="0029771F"/>
    <w:rsid w:val="002A0727"/>
    <w:rsid w:val="002A13F3"/>
    <w:rsid w:val="002A3087"/>
    <w:rsid w:val="002A5A82"/>
    <w:rsid w:val="002B0E02"/>
    <w:rsid w:val="002B2638"/>
    <w:rsid w:val="002B313D"/>
    <w:rsid w:val="002B5A87"/>
    <w:rsid w:val="002B60F4"/>
    <w:rsid w:val="002C0797"/>
    <w:rsid w:val="002C0F95"/>
    <w:rsid w:val="002C3FA4"/>
    <w:rsid w:val="002C608F"/>
    <w:rsid w:val="002C7E1C"/>
    <w:rsid w:val="002D1C8A"/>
    <w:rsid w:val="002D5923"/>
    <w:rsid w:val="002E0932"/>
    <w:rsid w:val="002E140C"/>
    <w:rsid w:val="002E6CFE"/>
    <w:rsid w:val="002E7C5F"/>
    <w:rsid w:val="002F082C"/>
    <w:rsid w:val="002F0D7F"/>
    <w:rsid w:val="002F1773"/>
    <w:rsid w:val="002F2C18"/>
    <w:rsid w:val="002F336E"/>
    <w:rsid w:val="002F4232"/>
    <w:rsid w:val="002F55DE"/>
    <w:rsid w:val="002F6C91"/>
    <w:rsid w:val="002F6C98"/>
    <w:rsid w:val="002F7A56"/>
    <w:rsid w:val="0030107F"/>
    <w:rsid w:val="00306E86"/>
    <w:rsid w:val="00307306"/>
    <w:rsid w:val="00307A8D"/>
    <w:rsid w:val="003110B5"/>
    <w:rsid w:val="00312F6F"/>
    <w:rsid w:val="00313878"/>
    <w:rsid w:val="003147D5"/>
    <w:rsid w:val="0032053B"/>
    <w:rsid w:val="00321DCD"/>
    <w:rsid w:val="003226CA"/>
    <w:rsid w:val="00322BBF"/>
    <w:rsid w:val="00322D02"/>
    <w:rsid w:val="00327990"/>
    <w:rsid w:val="003344AD"/>
    <w:rsid w:val="00335B25"/>
    <w:rsid w:val="00341039"/>
    <w:rsid w:val="00341103"/>
    <w:rsid w:val="00341B04"/>
    <w:rsid w:val="00342C85"/>
    <w:rsid w:val="003431EF"/>
    <w:rsid w:val="00345677"/>
    <w:rsid w:val="003520A1"/>
    <w:rsid w:val="0035340E"/>
    <w:rsid w:val="003600AC"/>
    <w:rsid w:val="003619FC"/>
    <w:rsid w:val="00361B90"/>
    <w:rsid w:val="00362539"/>
    <w:rsid w:val="00362D06"/>
    <w:rsid w:val="00362FAE"/>
    <w:rsid w:val="00363863"/>
    <w:rsid w:val="003646D9"/>
    <w:rsid w:val="0036690B"/>
    <w:rsid w:val="00367588"/>
    <w:rsid w:val="003710EB"/>
    <w:rsid w:val="00371500"/>
    <w:rsid w:val="003721DC"/>
    <w:rsid w:val="003736B3"/>
    <w:rsid w:val="00374559"/>
    <w:rsid w:val="0037461B"/>
    <w:rsid w:val="00374923"/>
    <w:rsid w:val="00374969"/>
    <w:rsid w:val="0037570D"/>
    <w:rsid w:val="00375D88"/>
    <w:rsid w:val="003763CD"/>
    <w:rsid w:val="003769B1"/>
    <w:rsid w:val="0038103F"/>
    <w:rsid w:val="00386D54"/>
    <w:rsid w:val="00393F96"/>
    <w:rsid w:val="0039505F"/>
    <w:rsid w:val="00397A11"/>
    <w:rsid w:val="003A1410"/>
    <w:rsid w:val="003A29B5"/>
    <w:rsid w:val="003A2D0B"/>
    <w:rsid w:val="003A3326"/>
    <w:rsid w:val="003A33E5"/>
    <w:rsid w:val="003A3884"/>
    <w:rsid w:val="003A3B5F"/>
    <w:rsid w:val="003B263B"/>
    <w:rsid w:val="003B2D7B"/>
    <w:rsid w:val="003B3697"/>
    <w:rsid w:val="003C3A93"/>
    <w:rsid w:val="003C3BD3"/>
    <w:rsid w:val="003C3BDA"/>
    <w:rsid w:val="003C5DC4"/>
    <w:rsid w:val="003C694E"/>
    <w:rsid w:val="003D0107"/>
    <w:rsid w:val="003D17FD"/>
    <w:rsid w:val="003D2D37"/>
    <w:rsid w:val="003D53D6"/>
    <w:rsid w:val="003D567D"/>
    <w:rsid w:val="003E07D7"/>
    <w:rsid w:val="003E164C"/>
    <w:rsid w:val="003E50AE"/>
    <w:rsid w:val="003E61C8"/>
    <w:rsid w:val="003F1B9E"/>
    <w:rsid w:val="003F3EE0"/>
    <w:rsid w:val="003F47A4"/>
    <w:rsid w:val="003F55DD"/>
    <w:rsid w:val="003F624F"/>
    <w:rsid w:val="004018B5"/>
    <w:rsid w:val="00403B1D"/>
    <w:rsid w:val="00403D96"/>
    <w:rsid w:val="004042C3"/>
    <w:rsid w:val="00404B1E"/>
    <w:rsid w:val="00406EC6"/>
    <w:rsid w:val="004108B3"/>
    <w:rsid w:val="00410E61"/>
    <w:rsid w:val="004119FD"/>
    <w:rsid w:val="004120DF"/>
    <w:rsid w:val="0041429D"/>
    <w:rsid w:val="0041552A"/>
    <w:rsid w:val="00415EEE"/>
    <w:rsid w:val="00416231"/>
    <w:rsid w:val="00416885"/>
    <w:rsid w:val="0041730E"/>
    <w:rsid w:val="0042129C"/>
    <w:rsid w:val="004212FB"/>
    <w:rsid w:val="00421654"/>
    <w:rsid w:val="004223A4"/>
    <w:rsid w:val="004239C1"/>
    <w:rsid w:val="00423AEC"/>
    <w:rsid w:val="00424763"/>
    <w:rsid w:val="0042732A"/>
    <w:rsid w:val="00430732"/>
    <w:rsid w:val="00434071"/>
    <w:rsid w:val="00435232"/>
    <w:rsid w:val="00435CF0"/>
    <w:rsid w:val="004361AF"/>
    <w:rsid w:val="0044234F"/>
    <w:rsid w:val="004435FE"/>
    <w:rsid w:val="004437C4"/>
    <w:rsid w:val="00443BDA"/>
    <w:rsid w:val="004460FA"/>
    <w:rsid w:val="004466EF"/>
    <w:rsid w:val="00446974"/>
    <w:rsid w:val="004519BE"/>
    <w:rsid w:val="00454A6C"/>
    <w:rsid w:val="00455843"/>
    <w:rsid w:val="00455F0B"/>
    <w:rsid w:val="00460FDB"/>
    <w:rsid w:val="004622AC"/>
    <w:rsid w:val="00465FBA"/>
    <w:rsid w:val="00471560"/>
    <w:rsid w:val="00472636"/>
    <w:rsid w:val="00474889"/>
    <w:rsid w:val="00475F5A"/>
    <w:rsid w:val="00480D52"/>
    <w:rsid w:val="004862F3"/>
    <w:rsid w:val="00491CED"/>
    <w:rsid w:val="00493278"/>
    <w:rsid w:val="0049350A"/>
    <w:rsid w:val="004937C7"/>
    <w:rsid w:val="004946B5"/>
    <w:rsid w:val="00496F57"/>
    <w:rsid w:val="004A23EB"/>
    <w:rsid w:val="004A2BBD"/>
    <w:rsid w:val="004A34BB"/>
    <w:rsid w:val="004A392A"/>
    <w:rsid w:val="004A3BCC"/>
    <w:rsid w:val="004A6281"/>
    <w:rsid w:val="004B07FB"/>
    <w:rsid w:val="004B39AA"/>
    <w:rsid w:val="004B7261"/>
    <w:rsid w:val="004B7772"/>
    <w:rsid w:val="004C5315"/>
    <w:rsid w:val="004D05C8"/>
    <w:rsid w:val="004D1728"/>
    <w:rsid w:val="004D1785"/>
    <w:rsid w:val="004D2739"/>
    <w:rsid w:val="004D2778"/>
    <w:rsid w:val="004D2ACB"/>
    <w:rsid w:val="004D3BCD"/>
    <w:rsid w:val="004D3EB2"/>
    <w:rsid w:val="004D3F62"/>
    <w:rsid w:val="004D5C76"/>
    <w:rsid w:val="004D5E8A"/>
    <w:rsid w:val="004E0F9F"/>
    <w:rsid w:val="004E2472"/>
    <w:rsid w:val="004E3207"/>
    <w:rsid w:val="004E59E1"/>
    <w:rsid w:val="004E5B4A"/>
    <w:rsid w:val="004F0CB3"/>
    <w:rsid w:val="004F175F"/>
    <w:rsid w:val="004F2674"/>
    <w:rsid w:val="004F267F"/>
    <w:rsid w:val="004F30FD"/>
    <w:rsid w:val="004F456F"/>
    <w:rsid w:val="004F56D8"/>
    <w:rsid w:val="004F7215"/>
    <w:rsid w:val="005000C5"/>
    <w:rsid w:val="00500A73"/>
    <w:rsid w:val="00507CC5"/>
    <w:rsid w:val="00510017"/>
    <w:rsid w:val="00510213"/>
    <w:rsid w:val="00511661"/>
    <w:rsid w:val="005124C8"/>
    <w:rsid w:val="005149DC"/>
    <w:rsid w:val="005206EA"/>
    <w:rsid w:val="00521418"/>
    <w:rsid w:val="00524B61"/>
    <w:rsid w:val="00526994"/>
    <w:rsid w:val="0052762F"/>
    <w:rsid w:val="0052763E"/>
    <w:rsid w:val="005310E9"/>
    <w:rsid w:val="00531E0E"/>
    <w:rsid w:val="00532BA0"/>
    <w:rsid w:val="00533392"/>
    <w:rsid w:val="00533445"/>
    <w:rsid w:val="005339B5"/>
    <w:rsid w:val="005344D1"/>
    <w:rsid w:val="00542444"/>
    <w:rsid w:val="00542954"/>
    <w:rsid w:val="00542A4F"/>
    <w:rsid w:val="00545576"/>
    <w:rsid w:val="00545630"/>
    <w:rsid w:val="005519C2"/>
    <w:rsid w:val="00552898"/>
    <w:rsid w:val="0055333F"/>
    <w:rsid w:val="005568C1"/>
    <w:rsid w:val="00557109"/>
    <w:rsid w:val="00561794"/>
    <w:rsid w:val="00561DD1"/>
    <w:rsid w:val="00562D70"/>
    <w:rsid w:val="00563C8C"/>
    <w:rsid w:val="005654DF"/>
    <w:rsid w:val="00565A92"/>
    <w:rsid w:val="00565D7E"/>
    <w:rsid w:val="00566822"/>
    <w:rsid w:val="00566CA5"/>
    <w:rsid w:val="00567D2B"/>
    <w:rsid w:val="005703F4"/>
    <w:rsid w:val="00570602"/>
    <w:rsid w:val="005713F5"/>
    <w:rsid w:val="005718F7"/>
    <w:rsid w:val="00572374"/>
    <w:rsid w:val="0057287E"/>
    <w:rsid w:val="00574506"/>
    <w:rsid w:val="00574B46"/>
    <w:rsid w:val="00576131"/>
    <w:rsid w:val="0058055C"/>
    <w:rsid w:val="005830F6"/>
    <w:rsid w:val="00585586"/>
    <w:rsid w:val="00585D7C"/>
    <w:rsid w:val="00592A5B"/>
    <w:rsid w:val="00594608"/>
    <w:rsid w:val="0059498E"/>
    <w:rsid w:val="00595565"/>
    <w:rsid w:val="005A26C0"/>
    <w:rsid w:val="005A40BE"/>
    <w:rsid w:val="005A4A87"/>
    <w:rsid w:val="005A4E3C"/>
    <w:rsid w:val="005B093A"/>
    <w:rsid w:val="005B3F8F"/>
    <w:rsid w:val="005B7738"/>
    <w:rsid w:val="005C1B5B"/>
    <w:rsid w:val="005C1F6F"/>
    <w:rsid w:val="005C2A5B"/>
    <w:rsid w:val="005C53D8"/>
    <w:rsid w:val="005C6183"/>
    <w:rsid w:val="005C6492"/>
    <w:rsid w:val="005C7E1E"/>
    <w:rsid w:val="005D113D"/>
    <w:rsid w:val="005D16E0"/>
    <w:rsid w:val="005D27DC"/>
    <w:rsid w:val="005D2D7B"/>
    <w:rsid w:val="005D4901"/>
    <w:rsid w:val="005D49D4"/>
    <w:rsid w:val="005D78CE"/>
    <w:rsid w:val="005D7F12"/>
    <w:rsid w:val="005E01B7"/>
    <w:rsid w:val="005E07B7"/>
    <w:rsid w:val="005E0B73"/>
    <w:rsid w:val="005E2249"/>
    <w:rsid w:val="005E27A5"/>
    <w:rsid w:val="005E4063"/>
    <w:rsid w:val="005E6CEB"/>
    <w:rsid w:val="005E70F4"/>
    <w:rsid w:val="005E7EAB"/>
    <w:rsid w:val="005F1562"/>
    <w:rsid w:val="005F2E01"/>
    <w:rsid w:val="005F34B4"/>
    <w:rsid w:val="005F56F9"/>
    <w:rsid w:val="005F5886"/>
    <w:rsid w:val="005F6906"/>
    <w:rsid w:val="005F6C70"/>
    <w:rsid w:val="005F6EB0"/>
    <w:rsid w:val="0060174C"/>
    <w:rsid w:val="0060188F"/>
    <w:rsid w:val="00601AB2"/>
    <w:rsid w:val="00605B4C"/>
    <w:rsid w:val="00612678"/>
    <w:rsid w:val="00613066"/>
    <w:rsid w:val="00613FFF"/>
    <w:rsid w:val="006146F3"/>
    <w:rsid w:val="00616810"/>
    <w:rsid w:val="00620834"/>
    <w:rsid w:val="00620C65"/>
    <w:rsid w:val="00621C9C"/>
    <w:rsid w:val="0062260A"/>
    <w:rsid w:val="00623021"/>
    <w:rsid w:val="006246F9"/>
    <w:rsid w:val="00626361"/>
    <w:rsid w:val="00627D76"/>
    <w:rsid w:val="00630B0D"/>
    <w:rsid w:val="006318E4"/>
    <w:rsid w:val="006340CF"/>
    <w:rsid w:val="00635518"/>
    <w:rsid w:val="00636035"/>
    <w:rsid w:val="006372BC"/>
    <w:rsid w:val="006428F2"/>
    <w:rsid w:val="0064544A"/>
    <w:rsid w:val="00645D9A"/>
    <w:rsid w:val="00646C3B"/>
    <w:rsid w:val="00646E11"/>
    <w:rsid w:val="00652279"/>
    <w:rsid w:val="006528A6"/>
    <w:rsid w:val="00653552"/>
    <w:rsid w:val="00655249"/>
    <w:rsid w:val="006575C6"/>
    <w:rsid w:val="006577A7"/>
    <w:rsid w:val="00661079"/>
    <w:rsid w:val="00662D49"/>
    <w:rsid w:val="00663A8D"/>
    <w:rsid w:val="00664683"/>
    <w:rsid w:val="00670AE0"/>
    <w:rsid w:val="006742C1"/>
    <w:rsid w:val="006746B2"/>
    <w:rsid w:val="006754C6"/>
    <w:rsid w:val="00676C8B"/>
    <w:rsid w:val="006872DF"/>
    <w:rsid w:val="006945EB"/>
    <w:rsid w:val="006969A1"/>
    <w:rsid w:val="006A02EF"/>
    <w:rsid w:val="006A16B0"/>
    <w:rsid w:val="006A3AA7"/>
    <w:rsid w:val="006A6C4E"/>
    <w:rsid w:val="006A7538"/>
    <w:rsid w:val="006B14F7"/>
    <w:rsid w:val="006B53C6"/>
    <w:rsid w:val="006B59BA"/>
    <w:rsid w:val="006B7C0B"/>
    <w:rsid w:val="006B7C31"/>
    <w:rsid w:val="006C0DB2"/>
    <w:rsid w:val="006C1085"/>
    <w:rsid w:val="006C4461"/>
    <w:rsid w:val="006C5CD4"/>
    <w:rsid w:val="006C5DE4"/>
    <w:rsid w:val="006D1A70"/>
    <w:rsid w:val="006D441E"/>
    <w:rsid w:val="006D66A9"/>
    <w:rsid w:val="006E3890"/>
    <w:rsid w:val="006E5085"/>
    <w:rsid w:val="006E69B9"/>
    <w:rsid w:val="006E78FC"/>
    <w:rsid w:val="006F234B"/>
    <w:rsid w:val="006F26BA"/>
    <w:rsid w:val="006F5659"/>
    <w:rsid w:val="006F67A8"/>
    <w:rsid w:val="006F72FC"/>
    <w:rsid w:val="00700244"/>
    <w:rsid w:val="00702D36"/>
    <w:rsid w:val="00706D34"/>
    <w:rsid w:val="00706D53"/>
    <w:rsid w:val="00706FE4"/>
    <w:rsid w:val="00710A75"/>
    <w:rsid w:val="00714340"/>
    <w:rsid w:val="00715F5A"/>
    <w:rsid w:val="0071601A"/>
    <w:rsid w:val="00717BFA"/>
    <w:rsid w:val="00720FDE"/>
    <w:rsid w:val="00721DD4"/>
    <w:rsid w:val="00722B2D"/>
    <w:rsid w:val="00722BD8"/>
    <w:rsid w:val="00723160"/>
    <w:rsid w:val="00724F59"/>
    <w:rsid w:val="0073002C"/>
    <w:rsid w:val="00730177"/>
    <w:rsid w:val="00730BE6"/>
    <w:rsid w:val="00734053"/>
    <w:rsid w:val="00734F3A"/>
    <w:rsid w:val="0073690F"/>
    <w:rsid w:val="00737AAB"/>
    <w:rsid w:val="007404E7"/>
    <w:rsid w:val="00740E72"/>
    <w:rsid w:val="007410BF"/>
    <w:rsid w:val="00741726"/>
    <w:rsid w:val="007448CF"/>
    <w:rsid w:val="007457E3"/>
    <w:rsid w:val="0074595D"/>
    <w:rsid w:val="00746F56"/>
    <w:rsid w:val="00747200"/>
    <w:rsid w:val="00750586"/>
    <w:rsid w:val="00751AC6"/>
    <w:rsid w:val="0075208C"/>
    <w:rsid w:val="00753D1D"/>
    <w:rsid w:val="00754E72"/>
    <w:rsid w:val="00764131"/>
    <w:rsid w:val="007641E3"/>
    <w:rsid w:val="007654B4"/>
    <w:rsid w:val="00766798"/>
    <w:rsid w:val="00766852"/>
    <w:rsid w:val="00771444"/>
    <w:rsid w:val="00771557"/>
    <w:rsid w:val="007725AF"/>
    <w:rsid w:val="00772B18"/>
    <w:rsid w:val="00773E98"/>
    <w:rsid w:val="007774E3"/>
    <w:rsid w:val="007775B5"/>
    <w:rsid w:val="00777821"/>
    <w:rsid w:val="007779DB"/>
    <w:rsid w:val="0078003C"/>
    <w:rsid w:val="0078178D"/>
    <w:rsid w:val="00783C0D"/>
    <w:rsid w:val="00784276"/>
    <w:rsid w:val="007863FA"/>
    <w:rsid w:val="007906AA"/>
    <w:rsid w:val="007907A5"/>
    <w:rsid w:val="007911FA"/>
    <w:rsid w:val="007924B2"/>
    <w:rsid w:val="007924FF"/>
    <w:rsid w:val="0079294B"/>
    <w:rsid w:val="0079376D"/>
    <w:rsid w:val="007938AB"/>
    <w:rsid w:val="007952FF"/>
    <w:rsid w:val="00795FEA"/>
    <w:rsid w:val="00796583"/>
    <w:rsid w:val="007A235A"/>
    <w:rsid w:val="007A23C3"/>
    <w:rsid w:val="007A3957"/>
    <w:rsid w:val="007A6E77"/>
    <w:rsid w:val="007B0199"/>
    <w:rsid w:val="007B0775"/>
    <w:rsid w:val="007B1D62"/>
    <w:rsid w:val="007B202C"/>
    <w:rsid w:val="007B23FB"/>
    <w:rsid w:val="007B38F5"/>
    <w:rsid w:val="007B54D6"/>
    <w:rsid w:val="007B65B2"/>
    <w:rsid w:val="007B7FDC"/>
    <w:rsid w:val="007C0A2A"/>
    <w:rsid w:val="007C26DF"/>
    <w:rsid w:val="007C3044"/>
    <w:rsid w:val="007C4543"/>
    <w:rsid w:val="007C55CE"/>
    <w:rsid w:val="007D057E"/>
    <w:rsid w:val="007D31D8"/>
    <w:rsid w:val="007D37E6"/>
    <w:rsid w:val="007D78DF"/>
    <w:rsid w:val="007D7A71"/>
    <w:rsid w:val="007E0626"/>
    <w:rsid w:val="007E10B2"/>
    <w:rsid w:val="007E1275"/>
    <w:rsid w:val="007E36C3"/>
    <w:rsid w:val="007E39FF"/>
    <w:rsid w:val="007E41E8"/>
    <w:rsid w:val="007E4249"/>
    <w:rsid w:val="007E5772"/>
    <w:rsid w:val="007E78ED"/>
    <w:rsid w:val="007F2221"/>
    <w:rsid w:val="007F2523"/>
    <w:rsid w:val="007F3E6B"/>
    <w:rsid w:val="007F4D6F"/>
    <w:rsid w:val="007F64C1"/>
    <w:rsid w:val="007F64FB"/>
    <w:rsid w:val="007F6968"/>
    <w:rsid w:val="00803513"/>
    <w:rsid w:val="00803CF8"/>
    <w:rsid w:val="0080404F"/>
    <w:rsid w:val="00804B83"/>
    <w:rsid w:val="00804E26"/>
    <w:rsid w:val="00805D1B"/>
    <w:rsid w:val="00806527"/>
    <w:rsid w:val="00806657"/>
    <w:rsid w:val="00807FEB"/>
    <w:rsid w:val="00810C76"/>
    <w:rsid w:val="0081292B"/>
    <w:rsid w:val="0081573F"/>
    <w:rsid w:val="008179DB"/>
    <w:rsid w:val="00817CE3"/>
    <w:rsid w:val="00822BE7"/>
    <w:rsid w:val="00823B81"/>
    <w:rsid w:val="00825E58"/>
    <w:rsid w:val="0082694F"/>
    <w:rsid w:val="00830DCD"/>
    <w:rsid w:val="008330E0"/>
    <w:rsid w:val="008331CD"/>
    <w:rsid w:val="00837D26"/>
    <w:rsid w:val="0084002C"/>
    <w:rsid w:val="008401DE"/>
    <w:rsid w:val="00840230"/>
    <w:rsid w:val="00841C77"/>
    <w:rsid w:val="00844CB8"/>
    <w:rsid w:val="00845EA1"/>
    <w:rsid w:val="0084642F"/>
    <w:rsid w:val="008502DE"/>
    <w:rsid w:val="00850831"/>
    <w:rsid w:val="00850972"/>
    <w:rsid w:val="00850E49"/>
    <w:rsid w:val="008519B1"/>
    <w:rsid w:val="008519FE"/>
    <w:rsid w:val="008520D3"/>
    <w:rsid w:val="00852477"/>
    <w:rsid w:val="00852751"/>
    <w:rsid w:val="00856663"/>
    <w:rsid w:val="008578C3"/>
    <w:rsid w:val="0086091E"/>
    <w:rsid w:val="00862788"/>
    <w:rsid w:val="008636D9"/>
    <w:rsid w:val="00871116"/>
    <w:rsid w:val="00874E93"/>
    <w:rsid w:val="00875E87"/>
    <w:rsid w:val="00877BD7"/>
    <w:rsid w:val="008804EC"/>
    <w:rsid w:val="008849C0"/>
    <w:rsid w:val="00886797"/>
    <w:rsid w:val="00886B6D"/>
    <w:rsid w:val="00891A10"/>
    <w:rsid w:val="00891D2B"/>
    <w:rsid w:val="00895EED"/>
    <w:rsid w:val="008971D6"/>
    <w:rsid w:val="00897816"/>
    <w:rsid w:val="008A1590"/>
    <w:rsid w:val="008A6316"/>
    <w:rsid w:val="008B0554"/>
    <w:rsid w:val="008B40DF"/>
    <w:rsid w:val="008B47CD"/>
    <w:rsid w:val="008B501A"/>
    <w:rsid w:val="008C08D4"/>
    <w:rsid w:val="008C2907"/>
    <w:rsid w:val="008C2C6B"/>
    <w:rsid w:val="008C35B7"/>
    <w:rsid w:val="008C3B9E"/>
    <w:rsid w:val="008C3C27"/>
    <w:rsid w:val="008C62D6"/>
    <w:rsid w:val="008C74DA"/>
    <w:rsid w:val="008C7599"/>
    <w:rsid w:val="008C779B"/>
    <w:rsid w:val="008D0178"/>
    <w:rsid w:val="008D0885"/>
    <w:rsid w:val="008D156E"/>
    <w:rsid w:val="008D34A2"/>
    <w:rsid w:val="008E1E5D"/>
    <w:rsid w:val="008E2B04"/>
    <w:rsid w:val="008E3717"/>
    <w:rsid w:val="008E7F37"/>
    <w:rsid w:val="008F45CF"/>
    <w:rsid w:val="008F4856"/>
    <w:rsid w:val="008F5EFF"/>
    <w:rsid w:val="00900ADD"/>
    <w:rsid w:val="00900C59"/>
    <w:rsid w:val="00900E67"/>
    <w:rsid w:val="009028EF"/>
    <w:rsid w:val="009038BC"/>
    <w:rsid w:val="009066A7"/>
    <w:rsid w:val="00912EFD"/>
    <w:rsid w:val="00913BE7"/>
    <w:rsid w:val="009158FC"/>
    <w:rsid w:val="009159C3"/>
    <w:rsid w:val="00917D69"/>
    <w:rsid w:val="009200FA"/>
    <w:rsid w:val="00920652"/>
    <w:rsid w:val="00920D1E"/>
    <w:rsid w:val="009224A6"/>
    <w:rsid w:val="00924184"/>
    <w:rsid w:val="00924F2E"/>
    <w:rsid w:val="00927F0E"/>
    <w:rsid w:val="009306B4"/>
    <w:rsid w:val="00930A9E"/>
    <w:rsid w:val="00930E6D"/>
    <w:rsid w:val="00931A02"/>
    <w:rsid w:val="00933280"/>
    <w:rsid w:val="009332CF"/>
    <w:rsid w:val="00941D32"/>
    <w:rsid w:val="00943B13"/>
    <w:rsid w:val="00943FED"/>
    <w:rsid w:val="0094424B"/>
    <w:rsid w:val="00945698"/>
    <w:rsid w:val="00945792"/>
    <w:rsid w:val="0095036A"/>
    <w:rsid w:val="0095170E"/>
    <w:rsid w:val="00951D9B"/>
    <w:rsid w:val="00954818"/>
    <w:rsid w:val="009567A1"/>
    <w:rsid w:val="00961815"/>
    <w:rsid w:val="009618CA"/>
    <w:rsid w:val="00966B53"/>
    <w:rsid w:val="00972447"/>
    <w:rsid w:val="00973760"/>
    <w:rsid w:val="00975736"/>
    <w:rsid w:val="00975963"/>
    <w:rsid w:val="009774B0"/>
    <w:rsid w:val="00983DF2"/>
    <w:rsid w:val="009847AB"/>
    <w:rsid w:val="00986012"/>
    <w:rsid w:val="00986E81"/>
    <w:rsid w:val="0099111F"/>
    <w:rsid w:val="0099344B"/>
    <w:rsid w:val="0099730B"/>
    <w:rsid w:val="00997668"/>
    <w:rsid w:val="00997961"/>
    <w:rsid w:val="009A1AF2"/>
    <w:rsid w:val="009A2141"/>
    <w:rsid w:val="009A2326"/>
    <w:rsid w:val="009A3015"/>
    <w:rsid w:val="009A38A8"/>
    <w:rsid w:val="009A3F44"/>
    <w:rsid w:val="009A4037"/>
    <w:rsid w:val="009A4EB1"/>
    <w:rsid w:val="009A5801"/>
    <w:rsid w:val="009A5A38"/>
    <w:rsid w:val="009B1553"/>
    <w:rsid w:val="009B16A7"/>
    <w:rsid w:val="009B2F0C"/>
    <w:rsid w:val="009B496C"/>
    <w:rsid w:val="009B5874"/>
    <w:rsid w:val="009B7296"/>
    <w:rsid w:val="009C15DE"/>
    <w:rsid w:val="009C16C0"/>
    <w:rsid w:val="009C4178"/>
    <w:rsid w:val="009C4FB2"/>
    <w:rsid w:val="009C6384"/>
    <w:rsid w:val="009C6B90"/>
    <w:rsid w:val="009D2F04"/>
    <w:rsid w:val="009D35EC"/>
    <w:rsid w:val="009E4760"/>
    <w:rsid w:val="009E58E3"/>
    <w:rsid w:val="009E5BF7"/>
    <w:rsid w:val="009F1198"/>
    <w:rsid w:val="009F124E"/>
    <w:rsid w:val="009F1456"/>
    <w:rsid w:val="009F1EF7"/>
    <w:rsid w:val="009F357D"/>
    <w:rsid w:val="009F522F"/>
    <w:rsid w:val="009F594D"/>
    <w:rsid w:val="009F6369"/>
    <w:rsid w:val="00A021AD"/>
    <w:rsid w:val="00A02ED5"/>
    <w:rsid w:val="00A05A1D"/>
    <w:rsid w:val="00A065F7"/>
    <w:rsid w:val="00A0791D"/>
    <w:rsid w:val="00A10FD4"/>
    <w:rsid w:val="00A1165A"/>
    <w:rsid w:val="00A14410"/>
    <w:rsid w:val="00A14E10"/>
    <w:rsid w:val="00A15A4F"/>
    <w:rsid w:val="00A171D9"/>
    <w:rsid w:val="00A17679"/>
    <w:rsid w:val="00A2159B"/>
    <w:rsid w:val="00A22F62"/>
    <w:rsid w:val="00A23A64"/>
    <w:rsid w:val="00A24D28"/>
    <w:rsid w:val="00A24EED"/>
    <w:rsid w:val="00A256CD"/>
    <w:rsid w:val="00A31065"/>
    <w:rsid w:val="00A3321B"/>
    <w:rsid w:val="00A36F60"/>
    <w:rsid w:val="00A36FF8"/>
    <w:rsid w:val="00A37DDF"/>
    <w:rsid w:val="00A4367B"/>
    <w:rsid w:val="00A43A57"/>
    <w:rsid w:val="00A44C7B"/>
    <w:rsid w:val="00A46EBA"/>
    <w:rsid w:val="00A479E4"/>
    <w:rsid w:val="00A50D63"/>
    <w:rsid w:val="00A51121"/>
    <w:rsid w:val="00A51667"/>
    <w:rsid w:val="00A52A41"/>
    <w:rsid w:val="00A52CB5"/>
    <w:rsid w:val="00A567F7"/>
    <w:rsid w:val="00A57554"/>
    <w:rsid w:val="00A57A93"/>
    <w:rsid w:val="00A623D2"/>
    <w:rsid w:val="00A63912"/>
    <w:rsid w:val="00A6766B"/>
    <w:rsid w:val="00A67ECB"/>
    <w:rsid w:val="00A71B82"/>
    <w:rsid w:val="00A730DB"/>
    <w:rsid w:val="00A73377"/>
    <w:rsid w:val="00A74CFE"/>
    <w:rsid w:val="00A7502E"/>
    <w:rsid w:val="00A815B8"/>
    <w:rsid w:val="00A81744"/>
    <w:rsid w:val="00A91109"/>
    <w:rsid w:val="00A91866"/>
    <w:rsid w:val="00A92192"/>
    <w:rsid w:val="00A92B65"/>
    <w:rsid w:val="00A93B31"/>
    <w:rsid w:val="00A948E5"/>
    <w:rsid w:val="00A95EF7"/>
    <w:rsid w:val="00A96192"/>
    <w:rsid w:val="00A96B85"/>
    <w:rsid w:val="00AA1944"/>
    <w:rsid w:val="00AA33A4"/>
    <w:rsid w:val="00AA3B13"/>
    <w:rsid w:val="00AA4AFE"/>
    <w:rsid w:val="00AA4F2C"/>
    <w:rsid w:val="00AA59AB"/>
    <w:rsid w:val="00AA726C"/>
    <w:rsid w:val="00AB0A5A"/>
    <w:rsid w:val="00AB3F5C"/>
    <w:rsid w:val="00AB4FDF"/>
    <w:rsid w:val="00AC69CA"/>
    <w:rsid w:val="00AD0145"/>
    <w:rsid w:val="00AD03CA"/>
    <w:rsid w:val="00AD2D94"/>
    <w:rsid w:val="00AD5B63"/>
    <w:rsid w:val="00AE3552"/>
    <w:rsid w:val="00AE39C0"/>
    <w:rsid w:val="00AE4021"/>
    <w:rsid w:val="00AE4F9D"/>
    <w:rsid w:val="00AE6ABF"/>
    <w:rsid w:val="00AE6F51"/>
    <w:rsid w:val="00AE7469"/>
    <w:rsid w:val="00AF08EF"/>
    <w:rsid w:val="00AF2FD6"/>
    <w:rsid w:val="00AF409F"/>
    <w:rsid w:val="00AF4743"/>
    <w:rsid w:val="00AF5594"/>
    <w:rsid w:val="00AF57FF"/>
    <w:rsid w:val="00AF688E"/>
    <w:rsid w:val="00AF79D8"/>
    <w:rsid w:val="00B0186D"/>
    <w:rsid w:val="00B01A40"/>
    <w:rsid w:val="00B05594"/>
    <w:rsid w:val="00B06417"/>
    <w:rsid w:val="00B06B73"/>
    <w:rsid w:val="00B07C3B"/>
    <w:rsid w:val="00B10E78"/>
    <w:rsid w:val="00B1169A"/>
    <w:rsid w:val="00B13245"/>
    <w:rsid w:val="00B146CA"/>
    <w:rsid w:val="00B21ADD"/>
    <w:rsid w:val="00B249A0"/>
    <w:rsid w:val="00B24E48"/>
    <w:rsid w:val="00B279CA"/>
    <w:rsid w:val="00B30BC7"/>
    <w:rsid w:val="00B318BB"/>
    <w:rsid w:val="00B31F56"/>
    <w:rsid w:val="00B328BE"/>
    <w:rsid w:val="00B33CFD"/>
    <w:rsid w:val="00B40616"/>
    <w:rsid w:val="00B41B58"/>
    <w:rsid w:val="00B424AC"/>
    <w:rsid w:val="00B43D3E"/>
    <w:rsid w:val="00B45697"/>
    <w:rsid w:val="00B45A11"/>
    <w:rsid w:val="00B52CFF"/>
    <w:rsid w:val="00B53381"/>
    <w:rsid w:val="00B55129"/>
    <w:rsid w:val="00B55F00"/>
    <w:rsid w:val="00B56E6F"/>
    <w:rsid w:val="00B60808"/>
    <w:rsid w:val="00B61997"/>
    <w:rsid w:val="00B63B79"/>
    <w:rsid w:val="00B6577F"/>
    <w:rsid w:val="00B70BE6"/>
    <w:rsid w:val="00B711A0"/>
    <w:rsid w:val="00B72C7C"/>
    <w:rsid w:val="00B74C90"/>
    <w:rsid w:val="00B8115B"/>
    <w:rsid w:val="00B854AB"/>
    <w:rsid w:val="00B85FC6"/>
    <w:rsid w:val="00B877B5"/>
    <w:rsid w:val="00B908A6"/>
    <w:rsid w:val="00B909EE"/>
    <w:rsid w:val="00B92919"/>
    <w:rsid w:val="00B95759"/>
    <w:rsid w:val="00B95891"/>
    <w:rsid w:val="00B960A5"/>
    <w:rsid w:val="00B9679F"/>
    <w:rsid w:val="00B968BD"/>
    <w:rsid w:val="00B96DB3"/>
    <w:rsid w:val="00B97957"/>
    <w:rsid w:val="00BA7A63"/>
    <w:rsid w:val="00BA7E03"/>
    <w:rsid w:val="00BA7FB9"/>
    <w:rsid w:val="00BB021F"/>
    <w:rsid w:val="00BB0435"/>
    <w:rsid w:val="00BB1103"/>
    <w:rsid w:val="00BB2961"/>
    <w:rsid w:val="00BB2E39"/>
    <w:rsid w:val="00BB5FF9"/>
    <w:rsid w:val="00BB65D8"/>
    <w:rsid w:val="00BB6921"/>
    <w:rsid w:val="00BC31D7"/>
    <w:rsid w:val="00BC4B79"/>
    <w:rsid w:val="00BD0619"/>
    <w:rsid w:val="00BD0A7A"/>
    <w:rsid w:val="00BD4D34"/>
    <w:rsid w:val="00BD690E"/>
    <w:rsid w:val="00BD6C95"/>
    <w:rsid w:val="00BE1443"/>
    <w:rsid w:val="00BE39AD"/>
    <w:rsid w:val="00BE5A03"/>
    <w:rsid w:val="00BF2475"/>
    <w:rsid w:val="00BF2E7A"/>
    <w:rsid w:val="00BF2E92"/>
    <w:rsid w:val="00BF76F1"/>
    <w:rsid w:val="00C04984"/>
    <w:rsid w:val="00C0532A"/>
    <w:rsid w:val="00C06C33"/>
    <w:rsid w:val="00C1046F"/>
    <w:rsid w:val="00C10EFD"/>
    <w:rsid w:val="00C12D56"/>
    <w:rsid w:val="00C157DB"/>
    <w:rsid w:val="00C16C8A"/>
    <w:rsid w:val="00C2361E"/>
    <w:rsid w:val="00C25580"/>
    <w:rsid w:val="00C25669"/>
    <w:rsid w:val="00C261D4"/>
    <w:rsid w:val="00C30D2E"/>
    <w:rsid w:val="00C3120D"/>
    <w:rsid w:val="00C33584"/>
    <w:rsid w:val="00C35907"/>
    <w:rsid w:val="00C4212E"/>
    <w:rsid w:val="00C457E8"/>
    <w:rsid w:val="00C463F4"/>
    <w:rsid w:val="00C46641"/>
    <w:rsid w:val="00C5093B"/>
    <w:rsid w:val="00C51134"/>
    <w:rsid w:val="00C520D3"/>
    <w:rsid w:val="00C52399"/>
    <w:rsid w:val="00C526E6"/>
    <w:rsid w:val="00C52CE7"/>
    <w:rsid w:val="00C52FE5"/>
    <w:rsid w:val="00C541FE"/>
    <w:rsid w:val="00C54934"/>
    <w:rsid w:val="00C551B8"/>
    <w:rsid w:val="00C600DE"/>
    <w:rsid w:val="00C62177"/>
    <w:rsid w:val="00C62FC1"/>
    <w:rsid w:val="00C7128C"/>
    <w:rsid w:val="00C71A16"/>
    <w:rsid w:val="00C728C2"/>
    <w:rsid w:val="00C7335B"/>
    <w:rsid w:val="00C7365C"/>
    <w:rsid w:val="00C7448C"/>
    <w:rsid w:val="00C75306"/>
    <w:rsid w:val="00C75B0F"/>
    <w:rsid w:val="00C77823"/>
    <w:rsid w:val="00C80FB3"/>
    <w:rsid w:val="00C82099"/>
    <w:rsid w:val="00C845FE"/>
    <w:rsid w:val="00C85B27"/>
    <w:rsid w:val="00C85EE2"/>
    <w:rsid w:val="00C915F9"/>
    <w:rsid w:val="00C925A3"/>
    <w:rsid w:val="00C92E7F"/>
    <w:rsid w:val="00C9661C"/>
    <w:rsid w:val="00CA4558"/>
    <w:rsid w:val="00CA797A"/>
    <w:rsid w:val="00CB2579"/>
    <w:rsid w:val="00CB2719"/>
    <w:rsid w:val="00CB4704"/>
    <w:rsid w:val="00CB5E86"/>
    <w:rsid w:val="00CB5F36"/>
    <w:rsid w:val="00CC204C"/>
    <w:rsid w:val="00CC47B1"/>
    <w:rsid w:val="00CD00DE"/>
    <w:rsid w:val="00CD0240"/>
    <w:rsid w:val="00CD095F"/>
    <w:rsid w:val="00CD2E53"/>
    <w:rsid w:val="00CD5865"/>
    <w:rsid w:val="00CD58F2"/>
    <w:rsid w:val="00CD7194"/>
    <w:rsid w:val="00CD7327"/>
    <w:rsid w:val="00CD79C6"/>
    <w:rsid w:val="00CE2284"/>
    <w:rsid w:val="00CE242D"/>
    <w:rsid w:val="00CE25F7"/>
    <w:rsid w:val="00CE4643"/>
    <w:rsid w:val="00CE473C"/>
    <w:rsid w:val="00CE49A4"/>
    <w:rsid w:val="00CE67D3"/>
    <w:rsid w:val="00CF22AD"/>
    <w:rsid w:val="00CF410F"/>
    <w:rsid w:val="00CF4E93"/>
    <w:rsid w:val="00CF5809"/>
    <w:rsid w:val="00CF5BF6"/>
    <w:rsid w:val="00CF65C8"/>
    <w:rsid w:val="00CF7B2C"/>
    <w:rsid w:val="00D01ABB"/>
    <w:rsid w:val="00D0294D"/>
    <w:rsid w:val="00D03A9C"/>
    <w:rsid w:val="00D048FD"/>
    <w:rsid w:val="00D05411"/>
    <w:rsid w:val="00D13042"/>
    <w:rsid w:val="00D15FE4"/>
    <w:rsid w:val="00D177E2"/>
    <w:rsid w:val="00D23524"/>
    <w:rsid w:val="00D2368B"/>
    <w:rsid w:val="00D243FC"/>
    <w:rsid w:val="00D244D1"/>
    <w:rsid w:val="00D24617"/>
    <w:rsid w:val="00D24B52"/>
    <w:rsid w:val="00D25A59"/>
    <w:rsid w:val="00D276EF"/>
    <w:rsid w:val="00D279D1"/>
    <w:rsid w:val="00D33AF2"/>
    <w:rsid w:val="00D34015"/>
    <w:rsid w:val="00D377EA"/>
    <w:rsid w:val="00D41537"/>
    <w:rsid w:val="00D415EF"/>
    <w:rsid w:val="00D435AD"/>
    <w:rsid w:val="00D445E1"/>
    <w:rsid w:val="00D44BBA"/>
    <w:rsid w:val="00D45800"/>
    <w:rsid w:val="00D466B2"/>
    <w:rsid w:val="00D46822"/>
    <w:rsid w:val="00D522F4"/>
    <w:rsid w:val="00D525E6"/>
    <w:rsid w:val="00D5337B"/>
    <w:rsid w:val="00D54D97"/>
    <w:rsid w:val="00D552C2"/>
    <w:rsid w:val="00D562FB"/>
    <w:rsid w:val="00D56782"/>
    <w:rsid w:val="00D56D27"/>
    <w:rsid w:val="00D56E27"/>
    <w:rsid w:val="00D57471"/>
    <w:rsid w:val="00D57AA4"/>
    <w:rsid w:val="00D610EB"/>
    <w:rsid w:val="00D623EB"/>
    <w:rsid w:val="00D637F4"/>
    <w:rsid w:val="00D65F68"/>
    <w:rsid w:val="00D66F07"/>
    <w:rsid w:val="00D71D76"/>
    <w:rsid w:val="00D7201A"/>
    <w:rsid w:val="00D72925"/>
    <w:rsid w:val="00D736A7"/>
    <w:rsid w:val="00D774DD"/>
    <w:rsid w:val="00D77B0E"/>
    <w:rsid w:val="00D803F6"/>
    <w:rsid w:val="00D81A58"/>
    <w:rsid w:val="00D821AF"/>
    <w:rsid w:val="00D84C0B"/>
    <w:rsid w:val="00D854C1"/>
    <w:rsid w:val="00D86FA8"/>
    <w:rsid w:val="00D90985"/>
    <w:rsid w:val="00D91E0D"/>
    <w:rsid w:val="00D9401E"/>
    <w:rsid w:val="00D95F65"/>
    <w:rsid w:val="00DA128E"/>
    <w:rsid w:val="00DA334D"/>
    <w:rsid w:val="00DA68DD"/>
    <w:rsid w:val="00DA6E29"/>
    <w:rsid w:val="00DB0C79"/>
    <w:rsid w:val="00DB1F71"/>
    <w:rsid w:val="00DB5786"/>
    <w:rsid w:val="00DB6A21"/>
    <w:rsid w:val="00DB7F27"/>
    <w:rsid w:val="00DC092B"/>
    <w:rsid w:val="00DC10A7"/>
    <w:rsid w:val="00DC1C53"/>
    <w:rsid w:val="00DC2402"/>
    <w:rsid w:val="00DD0014"/>
    <w:rsid w:val="00DD0133"/>
    <w:rsid w:val="00DD25C6"/>
    <w:rsid w:val="00DD4494"/>
    <w:rsid w:val="00DD5077"/>
    <w:rsid w:val="00DD6045"/>
    <w:rsid w:val="00DD774E"/>
    <w:rsid w:val="00DE0595"/>
    <w:rsid w:val="00DE0AE6"/>
    <w:rsid w:val="00DE1EAE"/>
    <w:rsid w:val="00DE33CA"/>
    <w:rsid w:val="00DE707B"/>
    <w:rsid w:val="00DE727B"/>
    <w:rsid w:val="00DE77B9"/>
    <w:rsid w:val="00DF3403"/>
    <w:rsid w:val="00DF48EA"/>
    <w:rsid w:val="00DF6247"/>
    <w:rsid w:val="00DF6F8E"/>
    <w:rsid w:val="00E0059B"/>
    <w:rsid w:val="00E01D1E"/>
    <w:rsid w:val="00E02201"/>
    <w:rsid w:val="00E02AE9"/>
    <w:rsid w:val="00E0694D"/>
    <w:rsid w:val="00E07C91"/>
    <w:rsid w:val="00E11DED"/>
    <w:rsid w:val="00E121ED"/>
    <w:rsid w:val="00E146DA"/>
    <w:rsid w:val="00E15410"/>
    <w:rsid w:val="00E20CB1"/>
    <w:rsid w:val="00E25F7A"/>
    <w:rsid w:val="00E26C62"/>
    <w:rsid w:val="00E30404"/>
    <w:rsid w:val="00E311FE"/>
    <w:rsid w:val="00E33543"/>
    <w:rsid w:val="00E33CB3"/>
    <w:rsid w:val="00E423BC"/>
    <w:rsid w:val="00E43717"/>
    <w:rsid w:val="00E43BC4"/>
    <w:rsid w:val="00E463D3"/>
    <w:rsid w:val="00E46DBC"/>
    <w:rsid w:val="00E51C85"/>
    <w:rsid w:val="00E51FA8"/>
    <w:rsid w:val="00E522D2"/>
    <w:rsid w:val="00E5270B"/>
    <w:rsid w:val="00E543FF"/>
    <w:rsid w:val="00E54C3E"/>
    <w:rsid w:val="00E63144"/>
    <w:rsid w:val="00E63B66"/>
    <w:rsid w:val="00E64AED"/>
    <w:rsid w:val="00E65694"/>
    <w:rsid w:val="00E658FB"/>
    <w:rsid w:val="00E70891"/>
    <w:rsid w:val="00E72169"/>
    <w:rsid w:val="00E73252"/>
    <w:rsid w:val="00E74D4A"/>
    <w:rsid w:val="00E83AAB"/>
    <w:rsid w:val="00E84A41"/>
    <w:rsid w:val="00E866C1"/>
    <w:rsid w:val="00E8693A"/>
    <w:rsid w:val="00E9149D"/>
    <w:rsid w:val="00E91BF5"/>
    <w:rsid w:val="00EA1131"/>
    <w:rsid w:val="00EA211F"/>
    <w:rsid w:val="00EA636E"/>
    <w:rsid w:val="00EB04DA"/>
    <w:rsid w:val="00EB2171"/>
    <w:rsid w:val="00EB2F21"/>
    <w:rsid w:val="00EB4A51"/>
    <w:rsid w:val="00EB4BFB"/>
    <w:rsid w:val="00EB598B"/>
    <w:rsid w:val="00EB6949"/>
    <w:rsid w:val="00EB781F"/>
    <w:rsid w:val="00EC06D8"/>
    <w:rsid w:val="00EC0772"/>
    <w:rsid w:val="00EC1DEF"/>
    <w:rsid w:val="00EC31F5"/>
    <w:rsid w:val="00EC4608"/>
    <w:rsid w:val="00ED0A0C"/>
    <w:rsid w:val="00ED2138"/>
    <w:rsid w:val="00ED3BE4"/>
    <w:rsid w:val="00ED557D"/>
    <w:rsid w:val="00ED56F3"/>
    <w:rsid w:val="00EE1A28"/>
    <w:rsid w:val="00EE219F"/>
    <w:rsid w:val="00EF07FB"/>
    <w:rsid w:val="00EF3059"/>
    <w:rsid w:val="00EF31A1"/>
    <w:rsid w:val="00EF3DFB"/>
    <w:rsid w:val="00EF460C"/>
    <w:rsid w:val="00EF530A"/>
    <w:rsid w:val="00EF75B9"/>
    <w:rsid w:val="00EF7907"/>
    <w:rsid w:val="00F00B83"/>
    <w:rsid w:val="00F03464"/>
    <w:rsid w:val="00F064EF"/>
    <w:rsid w:val="00F112B1"/>
    <w:rsid w:val="00F13070"/>
    <w:rsid w:val="00F14727"/>
    <w:rsid w:val="00F152F4"/>
    <w:rsid w:val="00F1592A"/>
    <w:rsid w:val="00F17E10"/>
    <w:rsid w:val="00F25C7C"/>
    <w:rsid w:val="00F30513"/>
    <w:rsid w:val="00F3111C"/>
    <w:rsid w:val="00F31826"/>
    <w:rsid w:val="00F33B17"/>
    <w:rsid w:val="00F3479F"/>
    <w:rsid w:val="00F3488F"/>
    <w:rsid w:val="00F400ED"/>
    <w:rsid w:val="00F40483"/>
    <w:rsid w:val="00F41DAD"/>
    <w:rsid w:val="00F439F6"/>
    <w:rsid w:val="00F47AE6"/>
    <w:rsid w:val="00F50CA6"/>
    <w:rsid w:val="00F54807"/>
    <w:rsid w:val="00F603E3"/>
    <w:rsid w:val="00F61A0D"/>
    <w:rsid w:val="00F653B7"/>
    <w:rsid w:val="00F67230"/>
    <w:rsid w:val="00F80B7E"/>
    <w:rsid w:val="00F84C3E"/>
    <w:rsid w:val="00F85C24"/>
    <w:rsid w:val="00F8677A"/>
    <w:rsid w:val="00F86882"/>
    <w:rsid w:val="00F8788B"/>
    <w:rsid w:val="00F9126B"/>
    <w:rsid w:val="00F945CB"/>
    <w:rsid w:val="00F95169"/>
    <w:rsid w:val="00F95BAF"/>
    <w:rsid w:val="00F960CA"/>
    <w:rsid w:val="00F96DE1"/>
    <w:rsid w:val="00FA3AA0"/>
    <w:rsid w:val="00FA41F7"/>
    <w:rsid w:val="00FA6110"/>
    <w:rsid w:val="00FA7CFB"/>
    <w:rsid w:val="00FB01AB"/>
    <w:rsid w:val="00FB19BE"/>
    <w:rsid w:val="00FB1BDB"/>
    <w:rsid w:val="00FB65D8"/>
    <w:rsid w:val="00FC251C"/>
    <w:rsid w:val="00FC41E6"/>
    <w:rsid w:val="00FC46F1"/>
    <w:rsid w:val="00FC6712"/>
    <w:rsid w:val="00FC6B65"/>
    <w:rsid w:val="00FD0461"/>
    <w:rsid w:val="00FD1E00"/>
    <w:rsid w:val="00FD27DC"/>
    <w:rsid w:val="00FD3FF5"/>
    <w:rsid w:val="00FD4C2F"/>
    <w:rsid w:val="00FD5939"/>
    <w:rsid w:val="00FD6FB5"/>
    <w:rsid w:val="00FE13DF"/>
    <w:rsid w:val="00FE235C"/>
    <w:rsid w:val="00FE4C1A"/>
    <w:rsid w:val="00FE5FB7"/>
    <w:rsid w:val="00FE64BD"/>
    <w:rsid w:val="00FF2661"/>
    <w:rsid w:val="00FF30C0"/>
    <w:rsid w:val="00FF37EB"/>
    <w:rsid w:val="00FF5260"/>
    <w:rsid w:val="00FF5516"/>
    <w:rsid w:val="00FF6757"/>
    <w:rsid w:val="00FF7F2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B25"/>
  </w:style>
  <w:style w:type="paragraph" w:styleId="Heading1">
    <w:name w:val="heading 1"/>
    <w:basedOn w:val="Normal"/>
    <w:next w:val="Normal"/>
    <w:qFormat/>
    <w:rsid w:val="00335B25"/>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335B25"/>
    <w:pPr>
      <w:keepNext/>
      <w:numPr>
        <w:ilvl w:val="1"/>
        <w:numId w:val="4"/>
      </w:numPr>
      <w:spacing w:before="240" w:after="60"/>
      <w:outlineLvl w:val="1"/>
    </w:pPr>
    <w:rPr>
      <w:rFonts w:ascii="Arial" w:hAnsi="Arial"/>
      <w:b/>
      <w:i/>
    </w:rPr>
  </w:style>
  <w:style w:type="paragraph" w:styleId="Heading3">
    <w:name w:val="heading 3"/>
    <w:basedOn w:val="Normal"/>
    <w:next w:val="Normal"/>
    <w:uiPriority w:val="9"/>
    <w:qFormat/>
    <w:rsid w:val="00335B25"/>
    <w:pPr>
      <w:keepNext/>
      <w:numPr>
        <w:ilvl w:val="2"/>
        <w:numId w:val="5"/>
      </w:numPr>
      <w:spacing w:before="240" w:after="60"/>
      <w:outlineLvl w:val="2"/>
    </w:pPr>
    <w:rPr>
      <w:rFonts w:ascii="Arial" w:hAnsi="Arial"/>
    </w:rPr>
  </w:style>
  <w:style w:type="paragraph" w:styleId="Heading4">
    <w:name w:val="heading 4"/>
    <w:basedOn w:val="Normal"/>
    <w:next w:val="Normal"/>
    <w:uiPriority w:val="9"/>
    <w:qFormat/>
    <w:rsid w:val="00335B25"/>
    <w:pPr>
      <w:keepNext/>
      <w:numPr>
        <w:ilvl w:val="3"/>
        <w:numId w:val="6"/>
      </w:numPr>
      <w:spacing w:before="240" w:after="60"/>
      <w:outlineLvl w:val="3"/>
    </w:pPr>
    <w:rPr>
      <w:rFonts w:ascii="Arial" w:hAnsi="Arial"/>
      <w:b/>
    </w:rPr>
  </w:style>
  <w:style w:type="paragraph" w:styleId="Heading5">
    <w:name w:val="heading 5"/>
    <w:basedOn w:val="Normal"/>
    <w:next w:val="Normal"/>
    <w:uiPriority w:val="9"/>
    <w:qFormat/>
    <w:rsid w:val="00533445"/>
    <w:pPr>
      <w:numPr>
        <w:ilvl w:val="4"/>
        <w:numId w:val="2"/>
      </w:numPr>
      <w:spacing w:before="240" w:after="60"/>
      <w:outlineLvl w:val="4"/>
    </w:pPr>
    <w:rPr>
      <w:sz w:val="22"/>
    </w:rPr>
  </w:style>
  <w:style w:type="paragraph" w:styleId="Heading6">
    <w:name w:val="heading 6"/>
    <w:basedOn w:val="Normal"/>
    <w:next w:val="Normal"/>
    <w:uiPriority w:val="9"/>
    <w:qFormat/>
    <w:rsid w:val="00533445"/>
    <w:pPr>
      <w:numPr>
        <w:ilvl w:val="5"/>
        <w:numId w:val="2"/>
      </w:numPr>
      <w:spacing w:before="240" w:after="60"/>
      <w:outlineLvl w:val="5"/>
    </w:pPr>
    <w:rPr>
      <w:i/>
      <w:sz w:val="22"/>
    </w:rPr>
  </w:style>
  <w:style w:type="paragraph" w:styleId="Heading7">
    <w:name w:val="heading 7"/>
    <w:basedOn w:val="Normal"/>
    <w:next w:val="Normal"/>
    <w:uiPriority w:val="9"/>
    <w:qFormat/>
    <w:rsid w:val="00533445"/>
    <w:pPr>
      <w:numPr>
        <w:ilvl w:val="6"/>
        <w:numId w:val="2"/>
      </w:numPr>
      <w:spacing w:before="240" w:after="60"/>
      <w:outlineLvl w:val="6"/>
    </w:pPr>
    <w:rPr>
      <w:rFonts w:ascii="Arial" w:hAnsi="Arial"/>
    </w:rPr>
  </w:style>
  <w:style w:type="paragraph" w:styleId="Heading8">
    <w:name w:val="heading 8"/>
    <w:basedOn w:val="Normal"/>
    <w:next w:val="Normal"/>
    <w:uiPriority w:val="9"/>
    <w:qFormat/>
    <w:rsid w:val="00533445"/>
    <w:pPr>
      <w:numPr>
        <w:ilvl w:val="7"/>
        <w:numId w:val="2"/>
      </w:numPr>
      <w:spacing w:before="240" w:after="60"/>
      <w:outlineLvl w:val="7"/>
    </w:pPr>
    <w:rPr>
      <w:rFonts w:ascii="Arial" w:hAnsi="Arial"/>
      <w:i/>
    </w:rPr>
  </w:style>
  <w:style w:type="paragraph" w:styleId="Heading9">
    <w:name w:val="heading 9"/>
    <w:basedOn w:val="Normal"/>
    <w:next w:val="Normal"/>
    <w:uiPriority w:val="9"/>
    <w:qFormat/>
    <w:rsid w:val="00533445"/>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335B25"/>
    <w:rPr>
      <w:caps/>
      <w:lang w:val="es-ES_tradnl"/>
    </w:rPr>
  </w:style>
  <w:style w:type="paragraph" w:customStyle="1" w:styleId="ABBR">
    <w:name w:val="ABBR"/>
    <w:basedOn w:val="Annex"/>
    <w:rsid w:val="00335B25"/>
  </w:style>
  <w:style w:type="paragraph" w:customStyle="1" w:styleId="AbbrDesc">
    <w:name w:val="AbbrDesc"/>
    <w:basedOn w:val="Normal"/>
    <w:rsid w:val="00335B25"/>
    <w:pPr>
      <w:tabs>
        <w:tab w:val="left" w:pos="3060"/>
      </w:tabs>
      <w:jc w:val="both"/>
    </w:pPr>
    <w:rPr>
      <w:lang w:val="es-ES_tradnl"/>
    </w:rPr>
  </w:style>
  <w:style w:type="paragraph" w:styleId="BodyText">
    <w:name w:val="Body Text"/>
    <w:basedOn w:val="Normal"/>
    <w:rsid w:val="00335B25"/>
    <w:pPr>
      <w:tabs>
        <w:tab w:val="left" w:pos="3060"/>
      </w:tabs>
      <w:jc w:val="center"/>
    </w:pPr>
  </w:style>
  <w:style w:type="paragraph" w:styleId="BodyTextIndent">
    <w:name w:val="Body Text Indent"/>
    <w:basedOn w:val="Normal"/>
    <w:rsid w:val="00335B25"/>
    <w:pPr>
      <w:spacing w:after="120"/>
      <w:ind w:left="360"/>
    </w:pPr>
    <w:rPr>
      <w:sz w:val="24"/>
    </w:rPr>
  </w:style>
  <w:style w:type="paragraph" w:styleId="BodyTextIndent3">
    <w:name w:val="Body Text Indent 3"/>
    <w:basedOn w:val="Normal"/>
    <w:link w:val="BodyTextIndent3Char"/>
    <w:rsid w:val="00335B25"/>
    <w:pPr>
      <w:spacing w:after="120"/>
      <w:ind w:left="360"/>
    </w:pPr>
    <w:rPr>
      <w:sz w:val="24"/>
      <w:lang w:val="x-none" w:eastAsia="x-none"/>
    </w:rPr>
  </w:style>
  <w:style w:type="paragraph" w:customStyle="1" w:styleId="Chapter">
    <w:name w:val="Chapter"/>
    <w:basedOn w:val="Normal"/>
    <w:next w:val="Normal"/>
    <w:rsid w:val="00533445"/>
    <w:pPr>
      <w:keepNext/>
      <w:numPr>
        <w:numId w:val="1"/>
      </w:numPr>
      <w:tabs>
        <w:tab w:val="left" w:pos="1440"/>
      </w:tabs>
      <w:spacing w:before="240" w:after="240"/>
      <w:jc w:val="center"/>
    </w:pPr>
    <w:rPr>
      <w:b/>
      <w:smallCaps/>
      <w:sz w:val="24"/>
      <w:lang w:val="es-ES_tradnl"/>
    </w:rPr>
  </w:style>
  <w:style w:type="paragraph" w:styleId="DocumentMap">
    <w:name w:val="Document Map"/>
    <w:basedOn w:val="Normal"/>
    <w:semiHidden/>
    <w:rsid w:val="00335B25"/>
    <w:pPr>
      <w:shd w:val="clear" w:color="auto" w:fill="000080"/>
    </w:pPr>
    <w:rPr>
      <w:rFonts w:ascii="Tahoma" w:hAnsi="Tahoma"/>
    </w:rPr>
  </w:style>
  <w:style w:type="paragraph" w:customStyle="1" w:styleId="FirstHeading">
    <w:name w:val="FirstHeading"/>
    <w:basedOn w:val="Normal"/>
    <w:next w:val="Normal"/>
    <w:rsid w:val="00533445"/>
    <w:pPr>
      <w:keepNext/>
      <w:numPr>
        <w:numId w:val="2"/>
      </w:numPr>
      <w:tabs>
        <w:tab w:val="left" w:pos="0"/>
        <w:tab w:val="left" w:pos="86"/>
      </w:tabs>
      <w:spacing w:before="120" w:after="120"/>
    </w:pPr>
    <w:rPr>
      <w:b/>
      <w:sz w:val="24"/>
      <w:lang w:val="es-ES_tradnl"/>
    </w:rPr>
  </w:style>
  <w:style w:type="paragraph" w:styleId="Footer">
    <w:name w:val="footer"/>
    <w:basedOn w:val="Normal"/>
    <w:link w:val="FooterChar"/>
    <w:uiPriority w:val="99"/>
    <w:rsid w:val="00335B25"/>
    <w:pPr>
      <w:tabs>
        <w:tab w:val="center" w:pos="4320"/>
        <w:tab w:val="right" w:pos="8640"/>
      </w:tabs>
    </w:pPr>
  </w:style>
  <w:style w:type="paragraph" w:styleId="FootnoteText">
    <w:name w:val="footnote text"/>
    <w:aliases w:val="fn,Texto nota pie IIRSA,foottextfra,footnote,F, Car,single space,Car,ft,Texto,nota,pie,Ref.,al,F1,texto de nota al pie,NOTA AL PIE TESIS PUCP,footnote text,Geneva 9,Font: Geneva 9,Boston 10,f,Fußnotentextr,Texto nota pie Car Car,Fußn"/>
    <w:basedOn w:val="Normal"/>
    <w:link w:val="FootnoteTextChar"/>
    <w:uiPriority w:val="99"/>
    <w:rsid w:val="00335B25"/>
    <w:pPr>
      <w:keepNext/>
      <w:keepLines/>
      <w:spacing w:after="120"/>
      <w:ind w:left="288" w:hanging="288"/>
      <w:jc w:val="both"/>
    </w:pPr>
    <w:rPr>
      <w:spacing w:val="-3"/>
      <w:lang w:val="x-none" w:eastAsia="x-none"/>
    </w:rPr>
  </w:style>
  <w:style w:type="paragraph" w:styleId="Header">
    <w:name w:val="header"/>
    <w:basedOn w:val="Normal"/>
    <w:link w:val="HeaderChar"/>
    <w:uiPriority w:val="99"/>
    <w:rsid w:val="00335B25"/>
    <w:pPr>
      <w:tabs>
        <w:tab w:val="center" w:pos="4320"/>
        <w:tab w:val="right" w:pos="8640"/>
      </w:tabs>
    </w:pPr>
  </w:style>
  <w:style w:type="character" w:styleId="LineNumber">
    <w:name w:val="line number"/>
    <w:basedOn w:val="DefaultParagraphFont"/>
    <w:rsid w:val="00335B25"/>
  </w:style>
  <w:style w:type="paragraph" w:customStyle="1" w:styleId="MasterSourceText">
    <w:name w:val="Master_SourceText"/>
    <w:basedOn w:val="Normal"/>
    <w:rsid w:val="00335B25"/>
    <w:pPr>
      <w:tabs>
        <w:tab w:val="left" w:pos="1440"/>
      </w:tabs>
      <w:ind w:left="1440" w:hanging="720"/>
      <w:jc w:val="both"/>
    </w:pPr>
    <w:rPr>
      <w:lang w:val="es-ES_tradnl"/>
    </w:rPr>
  </w:style>
  <w:style w:type="paragraph" w:customStyle="1" w:styleId="Newpage">
    <w:name w:val="Newpage"/>
    <w:basedOn w:val="Chapter"/>
    <w:rsid w:val="00335B25"/>
    <w:pPr>
      <w:numPr>
        <w:numId w:val="0"/>
      </w:numPr>
      <w:tabs>
        <w:tab w:val="left" w:pos="3060"/>
      </w:tabs>
      <w:spacing w:after="0"/>
    </w:pPr>
  </w:style>
  <w:style w:type="character" w:styleId="PageNumber">
    <w:name w:val="page number"/>
    <w:basedOn w:val="DefaultParagraphFont"/>
    <w:rsid w:val="00335B25"/>
  </w:style>
  <w:style w:type="paragraph" w:customStyle="1" w:styleId="Paragraph">
    <w:name w:val="Paragraph"/>
    <w:aliases w:val="paragraph,p,PARAGRAPH,PG,pa,at"/>
    <w:basedOn w:val="BodyTextIndent"/>
    <w:link w:val="ParagraphCar"/>
    <w:qFormat/>
    <w:rsid w:val="00533445"/>
    <w:pPr>
      <w:numPr>
        <w:ilvl w:val="1"/>
        <w:numId w:val="1"/>
      </w:numPr>
      <w:spacing w:before="120"/>
      <w:jc w:val="both"/>
      <w:outlineLvl w:val="1"/>
    </w:pPr>
    <w:rPr>
      <w:lang w:val="es-ES_tradnl" w:eastAsia="x-none"/>
    </w:rPr>
  </w:style>
  <w:style w:type="paragraph" w:customStyle="1" w:styleId="RegheadTab">
    <w:name w:val="RegheadTab"/>
    <w:basedOn w:val="FirstHeading"/>
    <w:rsid w:val="00335B25"/>
    <w:pPr>
      <w:numPr>
        <w:numId w:val="0"/>
      </w:numPr>
      <w:tabs>
        <w:tab w:val="num" w:pos="504"/>
      </w:tabs>
      <w:spacing w:after="0"/>
      <w:ind w:left="504" w:hanging="504"/>
      <w:jc w:val="center"/>
    </w:pPr>
  </w:style>
  <w:style w:type="paragraph" w:customStyle="1" w:styleId="SecHeading">
    <w:name w:val="SecHeading"/>
    <w:basedOn w:val="Normal"/>
    <w:next w:val="Paragraph"/>
    <w:rsid w:val="00533445"/>
    <w:pPr>
      <w:keepNext/>
      <w:numPr>
        <w:ilvl w:val="1"/>
        <w:numId w:val="2"/>
      </w:numPr>
      <w:spacing w:before="120" w:after="120"/>
    </w:pPr>
    <w:rPr>
      <w:b/>
      <w:sz w:val="24"/>
      <w:lang w:val="es-ES_tradnl"/>
    </w:rPr>
  </w:style>
  <w:style w:type="paragraph" w:customStyle="1" w:styleId="SubHeading1">
    <w:name w:val="SubHeading1"/>
    <w:basedOn w:val="SecHeading"/>
    <w:link w:val="SubHeading1Char"/>
    <w:rsid w:val="00533445"/>
    <w:pPr>
      <w:numPr>
        <w:ilvl w:val="2"/>
      </w:numPr>
    </w:pPr>
  </w:style>
  <w:style w:type="paragraph" w:customStyle="1" w:styleId="Subheading2">
    <w:name w:val="Subheading2"/>
    <w:basedOn w:val="SecHeading"/>
    <w:rsid w:val="00533445"/>
    <w:pPr>
      <w:numPr>
        <w:ilvl w:val="3"/>
      </w:numPr>
      <w:tabs>
        <w:tab w:val="clear" w:pos="7342"/>
        <w:tab w:val="num" w:pos="2376"/>
      </w:tabs>
      <w:ind w:left="2376"/>
    </w:pPr>
  </w:style>
  <w:style w:type="paragraph" w:customStyle="1" w:styleId="subpar">
    <w:name w:val="subpar"/>
    <w:basedOn w:val="BodyTextIndent3"/>
    <w:link w:val="subparChar"/>
    <w:rsid w:val="00533445"/>
    <w:pPr>
      <w:numPr>
        <w:ilvl w:val="2"/>
        <w:numId w:val="1"/>
      </w:numPr>
      <w:spacing w:before="120"/>
      <w:jc w:val="both"/>
      <w:outlineLvl w:val="2"/>
    </w:pPr>
    <w:rPr>
      <w:lang w:val="es-ES_tradnl"/>
    </w:rPr>
  </w:style>
  <w:style w:type="paragraph" w:customStyle="1" w:styleId="SubSubPar">
    <w:name w:val="SubSubPar"/>
    <w:basedOn w:val="subpar"/>
    <w:link w:val="SubSubParChar"/>
    <w:rsid w:val="00533445"/>
    <w:pPr>
      <w:numPr>
        <w:ilvl w:val="3"/>
      </w:numPr>
      <w:tabs>
        <w:tab w:val="clear" w:pos="2736"/>
        <w:tab w:val="left" w:pos="0"/>
        <w:tab w:val="num" w:pos="1296"/>
      </w:tabs>
      <w:ind w:left="1296"/>
    </w:pPr>
  </w:style>
  <w:style w:type="paragraph" w:styleId="Title">
    <w:name w:val="Title"/>
    <w:basedOn w:val="Normal"/>
    <w:link w:val="TitleChar"/>
    <w:qFormat/>
    <w:rsid w:val="00335B25"/>
    <w:pPr>
      <w:tabs>
        <w:tab w:val="left" w:pos="1440"/>
        <w:tab w:val="left" w:pos="3060"/>
      </w:tabs>
      <w:jc w:val="center"/>
      <w:outlineLvl w:val="0"/>
    </w:pPr>
  </w:style>
  <w:style w:type="paragraph" w:styleId="TOC1">
    <w:name w:val="toc 1"/>
    <w:basedOn w:val="Normal"/>
    <w:next w:val="Normal"/>
    <w:autoRedefine/>
    <w:uiPriority w:val="39"/>
    <w:rsid w:val="00335B25"/>
    <w:pPr>
      <w:tabs>
        <w:tab w:val="right" w:leader="dot" w:pos="8741"/>
      </w:tabs>
      <w:spacing w:before="240" w:after="240"/>
      <w:ind w:left="547" w:hanging="547"/>
    </w:pPr>
    <w:rPr>
      <w:smallCaps/>
      <w:noProof/>
      <w:sz w:val="24"/>
    </w:rPr>
  </w:style>
  <w:style w:type="paragraph" w:styleId="TOC2">
    <w:name w:val="toc 2"/>
    <w:basedOn w:val="Normal"/>
    <w:next w:val="Normal"/>
    <w:autoRedefine/>
    <w:uiPriority w:val="39"/>
    <w:rsid w:val="00335B25"/>
    <w:pPr>
      <w:tabs>
        <w:tab w:val="left" w:pos="1152"/>
        <w:tab w:val="right" w:leader="dot" w:pos="8741"/>
      </w:tabs>
      <w:ind w:left="1166" w:hanging="605"/>
    </w:pPr>
    <w:rPr>
      <w:noProof/>
      <w:sz w:val="24"/>
    </w:rPr>
  </w:style>
  <w:style w:type="paragraph" w:styleId="TOC3">
    <w:name w:val="toc 3"/>
    <w:basedOn w:val="Normal"/>
    <w:next w:val="Normal"/>
    <w:autoRedefine/>
    <w:uiPriority w:val="39"/>
    <w:rsid w:val="00335B25"/>
    <w:pPr>
      <w:tabs>
        <w:tab w:val="left" w:pos="1728"/>
      </w:tabs>
      <w:ind w:left="1714" w:hanging="562"/>
    </w:pPr>
    <w:rPr>
      <w:noProof/>
      <w:sz w:val="24"/>
    </w:rPr>
  </w:style>
  <w:style w:type="paragraph" w:styleId="TOC4">
    <w:name w:val="toc 4"/>
    <w:basedOn w:val="Normal"/>
    <w:next w:val="Normal"/>
    <w:autoRedefine/>
    <w:semiHidden/>
    <w:rsid w:val="00335B25"/>
    <w:pPr>
      <w:ind w:left="400"/>
    </w:pPr>
  </w:style>
  <w:style w:type="paragraph" w:styleId="TOC5">
    <w:name w:val="toc 5"/>
    <w:basedOn w:val="Normal"/>
    <w:next w:val="Normal"/>
    <w:autoRedefine/>
    <w:semiHidden/>
    <w:rsid w:val="00335B25"/>
    <w:pPr>
      <w:ind w:left="600"/>
    </w:pPr>
  </w:style>
  <w:style w:type="paragraph" w:styleId="TOC6">
    <w:name w:val="toc 6"/>
    <w:basedOn w:val="Normal"/>
    <w:next w:val="Normal"/>
    <w:autoRedefine/>
    <w:semiHidden/>
    <w:rsid w:val="00335B25"/>
    <w:pPr>
      <w:ind w:left="800"/>
    </w:pPr>
  </w:style>
  <w:style w:type="paragraph" w:styleId="TOC7">
    <w:name w:val="toc 7"/>
    <w:basedOn w:val="Normal"/>
    <w:next w:val="Normal"/>
    <w:autoRedefine/>
    <w:semiHidden/>
    <w:rsid w:val="00335B25"/>
    <w:pPr>
      <w:ind w:left="1000"/>
    </w:pPr>
  </w:style>
  <w:style w:type="paragraph" w:styleId="TOC8">
    <w:name w:val="toc 8"/>
    <w:basedOn w:val="Normal"/>
    <w:next w:val="Normal"/>
    <w:autoRedefine/>
    <w:semiHidden/>
    <w:rsid w:val="00335B25"/>
    <w:pPr>
      <w:ind w:left="1200"/>
    </w:pPr>
  </w:style>
  <w:style w:type="paragraph" w:styleId="TOC9">
    <w:name w:val="toc 9"/>
    <w:basedOn w:val="Normal"/>
    <w:next w:val="Normal"/>
    <w:autoRedefine/>
    <w:semiHidden/>
    <w:rsid w:val="00335B25"/>
    <w:pPr>
      <w:ind w:left="1400"/>
    </w:pPr>
  </w:style>
  <w:style w:type="character" w:styleId="FollowedHyperlink">
    <w:name w:val="FollowedHyperlink"/>
    <w:rsid w:val="00335B25"/>
    <w:rPr>
      <w:color w:val="800080"/>
      <w:u w:val="single"/>
    </w:rPr>
  </w:style>
  <w:style w:type="character" w:styleId="Hyperlink">
    <w:name w:val="Hyperlink"/>
    <w:rsid w:val="00335B25"/>
    <w:rPr>
      <w:color w:val="0000FF"/>
      <w:u w:val="single"/>
    </w:rPr>
  </w:style>
  <w:style w:type="paragraph" w:styleId="BodyTextIndent2">
    <w:name w:val="Body Text Indent 2"/>
    <w:basedOn w:val="Normal"/>
    <w:rsid w:val="00335B25"/>
    <w:pPr>
      <w:tabs>
        <w:tab w:val="left" w:pos="3240"/>
        <w:tab w:val="left" w:pos="3600"/>
      </w:tabs>
      <w:spacing w:line="360" w:lineRule="auto"/>
      <w:ind w:left="3600" w:hanging="3600"/>
    </w:pPr>
    <w:rPr>
      <w:sz w:val="23"/>
      <w:lang w:val="es-ES_tradnl"/>
    </w:rPr>
  </w:style>
  <w:style w:type="paragraph" w:styleId="BodyText2">
    <w:name w:val="Body Text 2"/>
    <w:basedOn w:val="Normal"/>
    <w:rsid w:val="00335B25"/>
    <w:pPr>
      <w:spacing w:after="120"/>
    </w:pPr>
    <w:rPr>
      <w:sz w:val="24"/>
      <w:lang w:val="es-ES_tradnl"/>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uiPriority w:val="99"/>
    <w:rsid w:val="00335B25"/>
    <w:rPr>
      <w:vertAlign w:val="superscript"/>
    </w:rPr>
  </w:style>
  <w:style w:type="paragraph" w:customStyle="1" w:styleId="Para1">
    <w:name w:val="Para1"/>
    <w:basedOn w:val="NormalIndent"/>
    <w:rsid w:val="00335B25"/>
    <w:pPr>
      <w:tabs>
        <w:tab w:val="left" w:pos="720"/>
        <w:tab w:val="left" w:pos="1080"/>
      </w:tabs>
      <w:spacing w:after="120"/>
      <w:ind w:left="0"/>
      <w:jc w:val="both"/>
    </w:pPr>
    <w:rPr>
      <w:rFonts w:eastAsia="Batang"/>
      <w:snapToGrid w:val="0"/>
      <w:lang w:val="en-US" w:eastAsia="ko-KR"/>
    </w:rPr>
  </w:style>
  <w:style w:type="character" w:styleId="CommentReference">
    <w:name w:val="annotation reference"/>
    <w:semiHidden/>
    <w:rsid w:val="00335B25"/>
    <w:rPr>
      <w:sz w:val="16"/>
      <w:szCs w:val="16"/>
    </w:rPr>
  </w:style>
  <w:style w:type="paragraph" w:styleId="CommentText">
    <w:name w:val="annotation text"/>
    <w:basedOn w:val="Normal"/>
    <w:link w:val="CommentTextChar"/>
    <w:semiHidden/>
    <w:rsid w:val="00335B25"/>
    <w:rPr>
      <w:lang w:val="en-US" w:eastAsia="en-US"/>
    </w:rPr>
  </w:style>
  <w:style w:type="paragraph" w:styleId="CommentSubject">
    <w:name w:val="annotation subject"/>
    <w:basedOn w:val="CommentText"/>
    <w:next w:val="CommentText"/>
    <w:semiHidden/>
    <w:rsid w:val="00335B25"/>
    <w:rPr>
      <w:b/>
      <w:bCs/>
      <w:lang w:val="es-MX" w:eastAsia="es-MX"/>
    </w:rPr>
  </w:style>
  <w:style w:type="character" w:customStyle="1" w:styleId="Edgar3Char">
    <w:name w:val="Edgar 3 Char"/>
    <w:aliases w:val="Título 3 yy Char Char"/>
    <w:rsid w:val="00335B25"/>
    <w:rPr>
      <w:rFonts w:ascii="Arial" w:hAnsi="Arial"/>
      <w:lang w:bidi="ar-SA"/>
    </w:rPr>
  </w:style>
  <w:style w:type="paragraph" w:styleId="NormalIndent">
    <w:name w:val="Normal Indent"/>
    <w:basedOn w:val="Normal"/>
    <w:rsid w:val="00335B25"/>
    <w:pPr>
      <w:ind w:left="720"/>
    </w:pPr>
  </w:style>
  <w:style w:type="paragraph" w:styleId="BalloonText">
    <w:name w:val="Balloon Text"/>
    <w:basedOn w:val="Normal"/>
    <w:rsid w:val="00335B25"/>
    <w:rPr>
      <w:rFonts w:ascii="Tahoma" w:hAnsi="Tahoma" w:cs="Tahoma"/>
      <w:sz w:val="16"/>
      <w:szCs w:val="16"/>
    </w:rPr>
  </w:style>
  <w:style w:type="character" w:customStyle="1" w:styleId="SecHeadingChar">
    <w:name w:val="SecHeading Char"/>
    <w:rsid w:val="00335B25"/>
    <w:rPr>
      <w:b/>
      <w:lang w:val="es-ES_tradnl" w:bidi="ar-SA"/>
    </w:rPr>
  </w:style>
  <w:style w:type="character" w:customStyle="1" w:styleId="ParagraphCar">
    <w:name w:val="Paragraph Car"/>
    <w:link w:val="Paragraph"/>
    <w:rsid w:val="00533445"/>
    <w:rPr>
      <w:sz w:val="24"/>
      <w:lang w:val="es-ES_tradnl" w:eastAsia="x-none"/>
    </w:rPr>
  </w:style>
  <w:style w:type="character" w:customStyle="1" w:styleId="ParagraphChar">
    <w:name w:val="Paragraph Char"/>
    <w:rsid w:val="00F80B7E"/>
    <w:rPr>
      <w:sz w:val="24"/>
      <w:lang w:val="es-ES_tradnl" w:eastAsia="en-US" w:bidi="ar-SA"/>
    </w:rPr>
  </w:style>
  <w:style w:type="paragraph" w:customStyle="1" w:styleId="Regtable">
    <w:name w:val="Regtable"/>
    <w:basedOn w:val="Normal"/>
    <w:rsid w:val="00533445"/>
    <w:pPr>
      <w:keepLines/>
      <w:framePr w:wrap="around" w:vAnchor="text" w:hAnchor="text" w:y="1"/>
      <w:spacing w:before="20" w:after="20"/>
    </w:pPr>
  </w:style>
  <w:style w:type="paragraph" w:customStyle="1" w:styleId="TableTitle">
    <w:name w:val="TableTitle"/>
    <w:basedOn w:val="Normal"/>
    <w:rsid w:val="00533445"/>
    <w:pPr>
      <w:keepNext/>
      <w:framePr w:wrap="around" w:vAnchor="text" w:hAnchor="text" w:y="1"/>
      <w:spacing w:before="20" w:after="20"/>
      <w:jc w:val="center"/>
    </w:pPr>
    <w:rPr>
      <w:rFonts w:ascii="Times New Roman Bold" w:hAnsi="Times New Roman Bold"/>
      <w:b/>
      <w:spacing w:val="-3"/>
    </w:rPr>
  </w:style>
  <w:style w:type="paragraph" w:customStyle="1" w:styleId="vietacuadrada">
    <w:name w:val="viñeta cuadrada"/>
    <w:basedOn w:val="Normal"/>
    <w:autoRedefine/>
    <w:rsid w:val="0011621E"/>
    <w:pPr>
      <w:numPr>
        <w:numId w:val="7"/>
      </w:numPr>
      <w:spacing w:after="240"/>
      <w:ind w:right="1278"/>
      <w:jc w:val="both"/>
    </w:pPr>
    <w:rPr>
      <w:rFonts w:ascii="Arial Narrow" w:hAnsi="Arial Narrow" w:cs="Arial"/>
      <w:szCs w:val="16"/>
      <w:lang w:val="es-ES" w:eastAsia="es-ES"/>
    </w:rPr>
  </w:style>
  <w:style w:type="paragraph" w:customStyle="1" w:styleId="TextoTablaRol">
    <w:name w:val="Texto Tabla Rol"/>
    <w:basedOn w:val="Normal"/>
    <w:rsid w:val="0011621E"/>
    <w:pPr>
      <w:jc w:val="center"/>
    </w:pPr>
    <w:rPr>
      <w:rFonts w:cs="Arial"/>
      <w:sz w:val="24"/>
      <w:lang w:eastAsia="es-ES"/>
    </w:rPr>
  </w:style>
  <w:style w:type="paragraph" w:customStyle="1" w:styleId="TtulodePrrafo">
    <w:name w:val="Título de Párrafo"/>
    <w:basedOn w:val="Normal"/>
    <w:next w:val="CuerpodeTexto"/>
    <w:rsid w:val="0011621E"/>
    <w:pPr>
      <w:numPr>
        <w:numId w:val="8"/>
      </w:numPr>
    </w:pPr>
    <w:rPr>
      <w:rFonts w:cs="Arial"/>
      <w:b/>
      <w:bCs/>
      <w:sz w:val="24"/>
      <w:szCs w:val="24"/>
      <w:lang w:eastAsia="es-ES"/>
    </w:rPr>
  </w:style>
  <w:style w:type="paragraph" w:customStyle="1" w:styleId="CuerpodeTexto">
    <w:name w:val="Cuerpo de Texto"/>
    <w:basedOn w:val="Normal"/>
    <w:rsid w:val="0011621E"/>
    <w:pPr>
      <w:jc w:val="both"/>
    </w:pPr>
    <w:rPr>
      <w:sz w:val="24"/>
      <w:szCs w:val="24"/>
      <w:lang w:val="es-ES" w:eastAsia="en-US"/>
    </w:rPr>
  </w:style>
  <w:style w:type="paragraph" w:customStyle="1" w:styleId="CuerpoA">
    <w:name w:val="Cuerpo A"/>
    <w:rsid w:val="0011621E"/>
    <w:rPr>
      <w:rFonts w:ascii="Helvetica" w:eastAsia="ヒラギノ角ゴ Pro W3" w:hAnsi="Helvetica"/>
      <w:color w:val="000000"/>
      <w:sz w:val="24"/>
      <w:lang w:val="es-ES_tradnl" w:eastAsia="es-ES_tradnl"/>
    </w:rPr>
  </w:style>
  <w:style w:type="character" w:customStyle="1" w:styleId="Refdenotaalpie1">
    <w:name w:val="Ref. de nota al pie1"/>
    <w:rsid w:val="0011621E"/>
    <w:rPr>
      <w:color w:val="000000"/>
      <w:vertAlign w:val="superscript"/>
    </w:rPr>
  </w:style>
  <w:style w:type="paragraph" w:customStyle="1" w:styleId="Textonotapie1">
    <w:name w:val="Texto nota pie1"/>
    <w:rsid w:val="0011621E"/>
    <w:rPr>
      <w:rFonts w:eastAsia="ヒラギノ角ゴ Pro W3"/>
      <w:color w:val="000000"/>
      <w:sz w:val="24"/>
      <w:lang w:val="es-ES_tradnl" w:eastAsia="es-ES_tradnl"/>
    </w:rPr>
  </w:style>
  <w:style w:type="paragraph" w:customStyle="1" w:styleId="Tablaconcuadrcula1">
    <w:name w:val="Tabla con cuadrícula1"/>
    <w:rsid w:val="0011621E"/>
    <w:rPr>
      <w:rFonts w:eastAsia="ヒラギノ角ゴ Pro W3"/>
      <w:color w:val="000000"/>
      <w:sz w:val="24"/>
      <w:lang w:val="es-ES_tradnl" w:eastAsia="es-ES_tradnl"/>
    </w:rPr>
  </w:style>
  <w:style w:type="character" w:customStyle="1" w:styleId="Hipervnculo1">
    <w:name w:val="Hipervínculo1"/>
    <w:rsid w:val="00655249"/>
    <w:rPr>
      <w:color w:val="0000FF"/>
      <w:u w:val="single"/>
    </w:rPr>
  </w:style>
  <w:style w:type="paragraph" w:styleId="NormalWeb">
    <w:name w:val="Normal (Web)"/>
    <w:basedOn w:val="Normal"/>
    <w:uiPriority w:val="99"/>
    <w:unhideWhenUsed/>
    <w:rsid w:val="00702D36"/>
    <w:pPr>
      <w:spacing w:before="100" w:beforeAutospacing="1" w:after="100" w:afterAutospacing="1"/>
    </w:pPr>
    <w:rPr>
      <w:sz w:val="24"/>
      <w:szCs w:val="24"/>
    </w:rPr>
  </w:style>
  <w:style w:type="paragraph" w:customStyle="1" w:styleId="Default">
    <w:name w:val="Default"/>
    <w:link w:val="DefaultChar"/>
    <w:rsid w:val="009B496C"/>
    <w:pPr>
      <w:autoSpaceDE w:val="0"/>
      <w:autoSpaceDN w:val="0"/>
      <w:adjustRightInd w:val="0"/>
    </w:pPr>
    <w:rPr>
      <w:rFonts w:ascii="Calibri" w:hAnsi="Calibri" w:cs="Calibri"/>
      <w:color w:val="000000"/>
      <w:sz w:val="24"/>
      <w:szCs w:val="24"/>
    </w:rPr>
  </w:style>
  <w:style w:type="paragraph" w:customStyle="1" w:styleId="Cuadrculamedia1-nfasis21">
    <w:name w:val="Cuadrícula media 1 - Énfasis 21"/>
    <w:basedOn w:val="Normal"/>
    <w:uiPriority w:val="34"/>
    <w:qFormat/>
    <w:rsid w:val="00D244D1"/>
    <w:pPr>
      <w:ind w:left="720"/>
    </w:pPr>
    <w:rPr>
      <w:rFonts w:eastAsia="Calibri"/>
      <w:sz w:val="24"/>
      <w:szCs w:val="24"/>
    </w:rPr>
  </w:style>
  <w:style w:type="paragraph" w:customStyle="1" w:styleId="AODocTxt">
    <w:name w:val="AODocTxt"/>
    <w:basedOn w:val="Normal"/>
    <w:rsid w:val="00474889"/>
    <w:pPr>
      <w:numPr>
        <w:numId w:val="10"/>
      </w:numPr>
      <w:spacing w:before="240" w:line="260" w:lineRule="atLeast"/>
      <w:jc w:val="both"/>
    </w:pPr>
    <w:rPr>
      <w:rFonts w:eastAsia="SimSun"/>
      <w:sz w:val="22"/>
      <w:szCs w:val="22"/>
      <w:lang w:val="en-US" w:eastAsia="en-US"/>
    </w:rPr>
  </w:style>
  <w:style w:type="paragraph" w:customStyle="1" w:styleId="AODocTxtL1">
    <w:name w:val="AODocTxtL1"/>
    <w:basedOn w:val="AODocTxt"/>
    <w:rsid w:val="00474889"/>
    <w:pPr>
      <w:numPr>
        <w:ilvl w:val="1"/>
      </w:numPr>
    </w:pPr>
  </w:style>
  <w:style w:type="paragraph" w:customStyle="1" w:styleId="AODocTxtL2">
    <w:name w:val="AODocTxtL2"/>
    <w:basedOn w:val="AODocTxt"/>
    <w:rsid w:val="00474889"/>
    <w:pPr>
      <w:numPr>
        <w:ilvl w:val="2"/>
      </w:numPr>
    </w:pPr>
  </w:style>
  <w:style w:type="paragraph" w:customStyle="1" w:styleId="AODocTxtL3">
    <w:name w:val="AODocTxtL3"/>
    <w:basedOn w:val="AODocTxt"/>
    <w:rsid w:val="00474889"/>
    <w:pPr>
      <w:numPr>
        <w:ilvl w:val="3"/>
      </w:numPr>
    </w:pPr>
  </w:style>
  <w:style w:type="paragraph" w:customStyle="1" w:styleId="AODocTxtL4">
    <w:name w:val="AODocTxtL4"/>
    <w:basedOn w:val="AODocTxt"/>
    <w:rsid w:val="00474889"/>
    <w:pPr>
      <w:numPr>
        <w:ilvl w:val="4"/>
      </w:numPr>
    </w:pPr>
  </w:style>
  <w:style w:type="paragraph" w:customStyle="1" w:styleId="AODocTxtL5">
    <w:name w:val="AODocTxtL5"/>
    <w:basedOn w:val="AODocTxt"/>
    <w:rsid w:val="00474889"/>
    <w:pPr>
      <w:numPr>
        <w:ilvl w:val="5"/>
      </w:numPr>
    </w:pPr>
  </w:style>
  <w:style w:type="paragraph" w:customStyle="1" w:styleId="AODocTxtL6">
    <w:name w:val="AODocTxtL6"/>
    <w:basedOn w:val="AODocTxt"/>
    <w:rsid w:val="00474889"/>
    <w:pPr>
      <w:numPr>
        <w:ilvl w:val="6"/>
      </w:numPr>
    </w:pPr>
  </w:style>
  <w:style w:type="paragraph" w:customStyle="1" w:styleId="AODocTxtL7">
    <w:name w:val="AODocTxtL7"/>
    <w:basedOn w:val="AODocTxt"/>
    <w:rsid w:val="00474889"/>
    <w:pPr>
      <w:numPr>
        <w:ilvl w:val="7"/>
      </w:numPr>
    </w:pPr>
  </w:style>
  <w:style w:type="paragraph" w:customStyle="1" w:styleId="AODocTxtL8">
    <w:name w:val="AODocTxtL8"/>
    <w:basedOn w:val="AODocTxt"/>
    <w:rsid w:val="00474889"/>
    <w:pPr>
      <w:numPr>
        <w:ilvl w:val="8"/>
      </w:numPr>
    </w:pPr>
  </w:style>
  <w:style w:type="character" w:customStyle="1" w:styleId="DeltaViewInsertion">
    <w:name w:val="DeltaView Insertion"/>
    <w:rsid w:val="00474889"/>
    <w:rPr>
      <w:color w:val="0000FF"/>
      <w:spacing w:val="0"/>
      <w:u w:val="double"/>
    </w:rPr>
  </w:style>
  <w:style w:type="character" w:customStyle="1" w:styleId="TitleChar">
    <w:name w:val="Title Char"/>
    <w:basedOn w:val="DefaultParagraphFont"/>
    <w:link w:val="Title"/>
    <w:rsid w:val="0015505C"/>
  </w:style>
  <w:style w:type="table" w:styleId="TableGrid">
    <w:name w:val="Table Grid"/>
    <w:basedOn w:val="TableNormal"/>
    <w:rsid w:val="0015505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nota pie IIRSA Char,foottextfra Char,footnote Char,F Char, Car Char,single space Char,Car Char,ft Char,Texto Char,nota Char,pie Char,Ref. Char,al Char,F1 Char,texto de nota al pie Char,NOTA AL PIE TESIS PUCP Char,f Char"/>
    <w:link w:val="FootnoteText"/>
    <w:uiPriority w:val="99"/>
    <w:rsid w:val="00BB2961"/>
    <w:rPr>
      <w:spacing w:val="-3"/>
    </w:rPr>
  </w:style>
  <w:style w:type="character" w:customStyle="1" w:styleId="BodyTextIndent3Char">
    <w:name w:val="Body Text Indent 3 Char"/>
    <w:link w:val="BodyTextIndent3"/>
    <w:locked/>
    <w:rsid w:val="00E63144"/>
    <w:rPr>
      <w:sz w:val="24"/>
    </w:rPr>
  </w:style>
  <w:style w:type="paragraph" w:customStyle="1" w:styleId="TA-1">
    <w:name w:val="TA-1"/>
    <w:rsid w:val="00FB19BE"/>
    <w:pPr>
      <w:suppressAutoHyphens/>
      <w:autoSpaceDN w:val="0"/>
      <w:spacing w:line="360" w:lineRule="auto"/>
      <w:jc w:val="both"/>
      <w:textAlignment w:val="baseline"/>
    </w:pPr>
    <w:rPr>
      <w:rFonts w:ascii="Courier New" w:hAnsi="Courier New" w:cs="Courier New"/>
      <w:sz w:val="24"/>
      <w:lang w:val="en-US" w:eastAsia="en-US"/>
    </w:rPr>
  </w:style>
  <w:style w:type="paragraph" w:customStyle="1" w:styleId="Listamedia2-nfasis21">
    <w:name w:val="Lista media 2 - Énfasis 21"/>
    <w:hidden/>
    <w:uiPriority w:val="99"/>
    <w:semiHidden/>
    <w:rsid w:val="00966B53"/>
  </w:style>
  <w:style w:type="character" w:customStyle="1" w:styleId="CommentTextChar">
    <w:name w:val="Comment Text Char"/>
    <w:link w:val="CommentText"/>
    <w:uiPriority w:val="99"/>
    <w:semiHidden/>
    <w:rsid w:val="00772B18"/>
    <w:rPr>
      <w:lang w:val="en-US" w:eastAsia="en-US"/>
    </w:rPr>
  </w:style>
  <w:style w:type="character" w:customStyle="1" w:styleId="A8">
    <w:name w:val="A8"/>
    <w:uiPriority w:val="99"/>
    <w:rsid w:val="00F8677A"/>
    <w:rPr>
      <w:rFonts w:cs="GillSans Light"/>
      <w:color w:val="000000"/>
      <w:sz w:val="22"/>
      <w:szCs w:val="22"/>
    </w:rPr>
  </w:style>
  <w:style w:type="paragraph" w:customStyle="1" w:styleId="Sombreadovistoso-nfasis11">
    <w:name w:val="Sombreado vistoso - Énfasis 11"/>
    <w:hidden/>
    <w:uiPriority w:val="99"/>
    <w:semiHidden/>
    <w:rsid w:val="00252EC7"/>
  </w:style>
  <w:style w:type="paragraph" w:styleId="ListParagraph">
    <w:name w:val="List Paragraph"/>
    <w:basedOn w:val="Normal"/>
    <w:link w:val="ListParagraphChar"/>
    <w:uiPriority w:val="34"/>
    <w:qFormat/>
    <w:rsid w:val="00F50CA6"/>
    <w:pPr>
      <w:spacing w:after="200" w:line="276" w:lineRule="auto"/>
      <w:ind w:left="720"/>
    </w:pPr>
    <w:rPr>
      <w:rFonts w:ascii="Calibri" w:eastAsia="Calibri" w:hAnsi="Calibri"/>
      <w:sz w:val="22"/>
      <w:szCs w:val="22"/>
    </w:rPr>
  </w:style>
  <w:style w:type="character" w:customStyle="1" w:styleId="subparChar">
    <w:name w:val="subpar Char"/>
    <w:link w:val="subpar"/>
    <w:rsid w:val="00D803F6"/>
    <w:rPr>
      <w:sz w:val="24"/>
      <w:lang w:val="es-ES_tradnl" w:eastAsia="x-none"/>
    </w:rPr>
  </w:style>
  <w:style w:type="character" w:customStyle="1" w:styleId="HeaderChar">
    <w:name w:val="Header Char"/>
    <w:basedOn w:val="DefaultParagraphFont"/>
    <w:link w:val="Header"/>
    <w:uiPriority w:val="99"/>
    <w:rsid w:val="00E0694D"/>
  </w:style>
  <w:style w:type="character" w:customStyle="1" w:styleId="FooterChar">
    <w:name w:val="Footer Char"/>
    <w:basedOn w:val="DefaultParagraphFont"/>
    <w:link w:val="Footer"/>
    <w:uiPriority w:val="99"/>
    <w:rsid w:val="00E0694D"/>
  </w:style>
  <w:style w:type="character" w:customStyle="1" w:styleId="ListParagraphChar">
    <w:name w:val="List Paragraph Char"/>
    <w:basedOn w:val="DefaultParagraphFont"/>
    <w:link w:val="ListParagraph"/>
    <w:uiPriority w:val="34"/>
    <w:rsid w:val="00E0694D"/>
    <w:rPr>
      <w:rFonts w:ascii="Calibri" w:eastAsia="Calibri" w:hAnsi="Calibri"/>
      <w:sz w:val="22"/>
      <w:szCs w:val="22"/>
    </w:rPr>
  </w:style>
  <w:style w:type="paragraph" w:styleId="Revision">
    <w:name w:val="Revision"/>
    <w:hidden/>
    <w:uiPriority w:val="99"/>
    <w:semiHidden/>
    <w:rsid w:val="003763CD"/>
  </w:style>
  <w:style w:type="table" w:customStyle="1" w:styleId="TableGrid1">
    <w:name w:val="Table Grid1"/>
    <w:basedOn w:val="TableNormal"/>
    <w:next w:val="TableGrid"/>
    <w:uiPriority w:val="59"/>
    <w:rsid w:val="00341B04"/>
    <w:rPr>
      <w:rFonts w:asciiTheme="minorHAnsi" w:eastAsiaTheme="minorEastAsia" w:hAnsiTheme="minorHAnsi" w:cstheme="minorBidi"/>
      <w:sz w:val="22"/>
      <w:szCs w:val="22"/>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rsid w:val="00341B04"/>
    <w:rPr>
      <w:rFonts w:ascii="Calibri" w:hAnsi="Calibri" w:cs="Calibri"/>
      <w:color w:val="000000"/>
      <w:sz w:val="24"/>
      <w:szCs w:val="24"/>
    </w:rPr>
  </w:style>
  <w:style w:type="character" w:customStyle="1" w:styleId="SubHeading1Char">
    <w:name w:val="SubHeading1 Char"/>
    <w:basedOn w:val="DefaultChar"/>
    <w:link w:val="SubHeading1"/>
    <w:rsid w:val="00341B04"/>
    <w:rPr>
      <w:rFonts w:ascii="Calibri" w:hAnsi="Calibri" w:cs="Calibri"/>
      <w:b/>
      <w:color w:val="000000"/>
      <w:sz w:val="24"/>
      <w:szCs w:val="24"/>
      <w:lang w:val="es-ES_tradnl"/>
    </w:rPr>
  </w:style>
  <w:style w:type="character" w:customStyle="1" w:styleId="SubSubParChar">
    <w:name w:val="SubSubPar Char"/>
    <w:basedOn w:val="DefaultParagraphFont"/>
    <w:link w:val="SubSubPar"/>
    <w:rsid w:val="00341B04"/>
    <w:rPr>
      <w:sz w:val="24"/>
      <w:lang w:val="es-ES_tradnl" w:eastAsia="x-none"/>
    </w:rPr>
  </w:style>
  <w:style w:type="character" w:styleId="BookTitle">
    <w:name w:val="Book Title"/>
    <w:basedOn w:val="DefaultParagraphFont"/>
    <w:uiPriority w:val="33"/>
    <w:qFormat/>
    <w:rsid w:val="00341B04"/>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B25"/>
  </w:style>
  <w:style w:type="paragraph" w:styleId="Heading1">
    <w:name w:val="heading 1"/>
    <w:basedOn w:val="Normal"/>
    <w:next w:val="Normal"/>
    <w:qFormat/>
    <w:rsid w:val="00335B25"/>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335B25"/>
    <w:pPr>
      <w:keepNext/>
      <w:numPr>
        <w:ilvl w:val="1"/>
        <w:numId w:val="4"/>
      </w:numPr>
      <w:spacing w:before="240" w:after="60"/>
      <w:outlineLvl w:val="1"/>
    </w:pPr>
    <w:rPr>
      <w:rFonts w:ascii="Arial" w:hAnsi="Arial"/>
      <w:b/>
      <w:i/>
    </w:rPr>
  </w:style>
  <w:style w:type="paragraph" w:styleId="Heading3">
    <w:name w:val="heading 3"/>
    <w:basedOn w:val="Normal"/>
    <w:next w:val="Normal"/>
    <w:uiPriority w:val="9"/>
    <w:qFormat/>
    <w:rsid w:val="00335B25"/>
    <w:pPr>
      <w:keepNext/>
      <w:numPr>
        <w:ilvl w:val="2"/>
        <w:numId w:val="5"/>
      </w:numPr>
      <w:spacing w:before="240" w:after="60"/>
      <w:outlineLvl w:val="2"/>
    </w:pPr>
    <w:rPr>
      <w:rFonts w:ascii="Arial" w:hAnsi="Arial"/>
    </w:rPr>
  </w:style>
  <w:style w:type="paragraph" w:styleId="Heading4">
    <w:name w:val="heading 4"/>
    <w:basedOn w:val="Normal"/>
    <w:next w:val="Normal"/>
    <w:uiPriority w:val="9"/>
    <w:qFormat/>
    <w:rsid w:val="00335B25"/>
    <w:pPr>
      <w:keepNext/>
      <w:numPr>
        <w:ilvl w:val="3"/>
        <w:numId w:val="6"/>
      </w:numPr>
      <w:spacing w:before="240" w:after="60"/>
      <w:outlineLvl w:val="3"/>
    </w:pPr>
    <w:rPr>
      <w:rFonts w:ascii="Arial" w:hAnsi="Arial"/>
      <w:b/>
    </w:rPr>
  </w:style>
  <w:style w:type="paragraph" w:styleId="Heading5">
    <w:name w:val="heading 5"/>
    <w:basedOn w:val="Normal"/>
    <w:next w:val="Normal"/>
    <w:uiPriority w:val="9"/>
    <w:qFormat/>
    <w:rsid w:val="00533445"/>
    <w:pPr>
      <w:numPr>
        <w:ilvl w:val="4"/>
        <w:numId w:val="2"/>
      </w:numPr>
      <w:spacing w:before="240" w:after="60"/>
      <w:outlineLvl w:val="4"/>
    </w:pPr>
    <w:rPr>
      <w:sz w:val="22"/>
    </w:rPr>
  </w:style>
  <w:style w:type="paragraph" w:styleId="Heading6">
    <w:name w:val="heading 6"/>
    <w:basedOn w:val="Normal"/>
    <w:next w:val="Normal"/>
    <w:uiPriority w:val="9"/>
    <w:qFormat/>
    <w:rsid w:val="00533445"/>
    <w:pPr>
      <w:numPr>
        <w:ilvl w:val="5"/>
        <w:numId w:val="2"/>
      </w:numPr>
      <w:spacing w:before="240" w:after="60"/>
      <w:outlineLvl w:val="5"/>
    </w:pPr>
    <w:rPr>
      <w:i/>
      <w:sz w:val="22"/>
    </w:rPr>
  </w:style>
  <w:style w:type="paragraph" w:styleId="Heading7">
    <w:name w:val="heading 7"/>
    <w:basedOn w:val="Normal"/>
    <w:next w:val="Normal"/>
    <w:uiPriority w:val="9"/>
    <w:qFormat/>
    <w:rsid w:val="00533445"/>
    <w:pPr>
      <w:numPr>
        <w:ilvl w:val="6"/>
        <w:numId w:val="2"/>
      </w:numPr>
      <w:spacing w:before="240" w:after="60"/>
      <w:outlineLvl w:val="6"/>
    </w:pPr>
    <w:rPr>
      <w:rFonts w:ascii="Arial" w:hAnsi="Arial"/>
    </w:rPr>
  </w:style>
  <w:style w:type="paragraph" w:styleId="Heading8">
    <w:name w:val="heading 8"/>
    <w:basedOn w:val="Normal"/>
    <w:next w:val="Normal"/>
    <w:uiPriority w:val="9"/>
    <w:qFormat/>
    <w:rsid w:val="00533445"/>
    <w:pPr>
      <w:numPr>
        <w:ilvl w:val="7"/>
        <w:numId w:val="2"/>
      </w:numPr>
      <w:spacing w:before="240" w:after="60"/>
      <w:outlineLvl w:val="7"/>
    </w:pPr>
    <w:rPr>
      <w:rFonts w:ascii="Arial" w:hAnsi="Arial"/>
      <w:i/>
    </w:rPr>
  </w:style>
  <w:style w:type="paragraph" w:styleId="Heading9">
    <w:name w:val="heading 9"/>
    <w:basedOn w:val="Normal"/>
    <w:next w:val="Normal"/>
    <w:uiPriority w:val="9"/>
    <w:qFormat/>
    <w:rsid w:val="00533445"/>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335B25"/>
    <w:rPr>
      <w:caps/>
      <w:lang w:val="es-ES_tradnl"/>
    </w:rPr>
  </w:style>
  <w:style w:type="paragraph" w:customStyle="1" w:styleId="ABBR">
    <w:name w:val="ABBR"/>
    <w:basedOn w:val="Annex"/>
    <w:rsid w:val="00335B25"/>
  </w:style>
  <w:style w:type="paragraph" w:customStyle="1" w:styleId="AbbrDesc">
    <w:name w:val="AbbrDesc"/>
    <w:basedOn w:val="Normal"/>
    <w:rsid w:val="00335B25"/>
    <w:pPr>
      <w:tabs>
        <w:tab w:val="left" w:pos="3060"/>
      </w:tabs>
      <w:jc w:val="both"/>
    </w:pPr>
    <w:rPr>
      <w:lang w:val="es-ES_tradnl"/>
    </w:rPr>
  </w:style>
  <w:style w:type="paragraph" w:styleId="BodyText">
    <w:name w:val="Body Text"/>
    <w:basedOn w:val="Normal"/>
    <w:rsid w:val="00335B25"/>
    <w:pPr>
      <w:tabs>
        <w:tab w:val="left" w:pos="3060"/>
      </w:tabs>
      <w:jc w:val="center"/>
    </w:pPr>
  </w:style>
  <w:style w:type="paragraph" w:styleId="BodyTextIndent">
    <w:name w:val="Body Text Indent"/>
    <w:basedOn w:val="Normal"/>
    <w:rsid w:val="00335B25"/>
    <w:pPr>
      <w:spacing w:after="120"/>
      <w:ind w:left="360"/>
    </w:pPr>
    <w:rPr>
      <w:sz w:val="24"/>
    </w:rPr>
  </w:style>
  <w:style w:type="paragraph" w:styleId="BodyTextIndent3">
    <w:name w:val="Body Text Indent 3"/>
    <w:basedOn w:val="Normal"/>
    <w:link w:val="BodyTextIndent3Char"/>
    <w:rsid w:val="00335B25"/>
    <w:pPr>
      <w:spacing w:after="120"/>
      <w:ind w:left="360"/>
    </w:pPr>
    <w:rPr>
      <w:sz w:val="24"/>
      <w:lang w:val="x-none" w:eastAsia="x-none"/>
    </w:rPr>
  </w:style>
  <w:style w:type="paragraph" w:customStyle="1" w:styleId="Chapter">
    <w:name w:val="Chapter"/>
    <w:basedOn w:val="Normal"/>
    <w:next w:val="Normal"/>
    <w:rsid w:val="00533445"/>
    <w:pPr>
      <w:keepNext/>
      <w:numPr>
        <w:numId w:val="1"/>
      </w:numPr>
      <w:tabs>
        <w:tab w:val="left" w:pos="1440"/>
      </w:tabs>
      <w:spacing w:before="240" w:after="240"/>
      <w:jc w:val="center"/>
    </w:pPr>
    <w:rPr>
      <w:b/>
      <w:smallCaps/>
      <w:sz w:val="24"/>
      <w:lang w:val="es-ES_tradnl"/>
    </w:rPr>
  </w:style>
  <w:style w:type="paragraph" w:styleId="DocumentMap">
    <w:name w:val="Document Map"/>
    <w:basedOn w:val="Normal"/>
    <w:semiHidden/>
    <w:rsid w:val="00335B25"/>
    <w:pPr>
      <w:shd w:val="clear" w:color="auto" w:fill="000080"/>
    </w:pPr>
    <w:rPr>
      <w:rFonts w:ascii="Tahoma" w:hAnsi="Tahoma"/>
    </w:rPr>
  </w:style>
  <w:style w:type="paragraph" w:customStyle="1" w:styleId="FirstHeading">
    <w:name w:val="FirstHeading"/>
    <w:basedOn w:val="Normal"/>
    <w:next w:val="Normal"/>
    <w:rsid w:val="00533445"/>
    <w:pPr>
      <w:keepNext/>
      <w:numPr>
        <w:numId w:val="2"/>
      </w:numPr>
      <w:tabs>
        <w:tab w:val="left" w:pos="0"/>
        <w:tab w:val="left" w:pos="86"/>
      </w:tabs>
      <w:spacing w:before="120" w:after="120"/>
    </w:pPr>
    <w:rPr>
      <w:b/>
      <w:sz w:val="24"/>
      <w:lang w:val="es-ES_tradnl"/>
    </w:rPr>
  </w:style>
  <w:style w:type="paragraph" w:styleId="Footer">
    <w:name w:val="footer"/>
    <w:basedOn w:val="Normal"/>
    <w:link w:val="FooterChar"/>
    <w:uiPriority w:val="99"/>
    <w:rsid w:val="00335B25"/>
    <w:pPr>
      <w:tabs>
        <w:tab w:val="center" w:pos="4320"/>
        <w:tab w:val="right" w:pos="8640"/>
      </w:tabs>
    </w:pPr>
  </w:style>
  <w:style w:type="paragraph" w:styleId="FootnoteText">
    <w:name w:val="footnote text"/>
    <w:aliases w:val="fn,Texto nota pie IIRSA,foottextfra,footnote,F, Car,single space,Car,ft,Texto,nota,pie,Ref.,al,F1,texto de nota al pie,NOTA AL PIE TESIS PUCP,footnote text,Geneva 9,Font: Geneva 9,Boston 10,f,Fußnotentextr,Texto nota pie Car Car,Fußn"/>
    <w:basedOn w:val="Normal"/>
    <w:link w:val="FootnoteTextChar"/>
    <w:uiPriority w:val="99"/>
    <w:rsid w:val="00335B25"/>
    <w:pPr>
      <w:keepNext/>
      <w:keepLines/>
      <w:spacing w:after="120"/>
      <w:ind w:left="288" w:hanging="288"/>
      <w:jc w:val="both"/>
    </w:pPr>
    <w:rPr>
      <w:spacing w:val="-3"/>
      <w:lang w:val="x-none" w:eastAsia="x-none"/>
    </w:rPr>
  </w:style>
  <w:style w:type="paragraph" w:styleId="Header">
    <w:name w:val="header"/>
    <w:basedOn w:val="Normal"/>
    <w:link w:val="HeaderChar"/>
    <w:uiPriority w:val="99"/>
    <w:rsid w:val="00335B25"/>
    <w:pPr>
      <w:tabs>
        <w:tab w:val="center" w:pos="4320"/>
        <w:tab w:val="right" w:pos="8640"/>
      </w:tabs>
    </w:pPr>
  </w:style>
  <w:style w:type="character" w:styleId="LineNumber">
    <w:name w:val="line number"/>
    <w:basedOn w:val="DefaultParagraphFont"/>
    <w:rsid w:val="00335B25"/>
  </w:style>
  <w:style w:type="paragraph" w:customStyle="1" w:styleId="MasterSourceText">
    <w:name w:val="Master_SourceText"/>
    <w:basedOn w:val="Normal"/>
    <w:rsid w:val="00335B25"/>
    <w:pPr>
      <w:tabs>
        <w:tab w:val="left" w:pos="1440"/>
      </w:tabs>
      <w:ind w:left="1440" w:hanging="720"/>
      <w:jc w:val="both"/>
    </w:pPr>
    <w:rPr>
      <w:lang w:val="es-ES_tradnl"/>
    </w:rPr>
  </w:style>
  <w:style w:type="paragraph" w:customStyle="1" w:styleId="Newpage">
    <w:name w:val="Newpage"/>
    <w:basedOn w:val="Chapter"/>
    <w:rsid w:val="00335B25"/>
    <w:pPr>
      <w:numPr>
        <w:numId w:val="0"/>
      </w:numPr>
      <w:tabs>
        <w:tab w:val="left" w:pos="3060"/>
      </w:tabs>
      <w:spacing w:after="0"/>
    </w:pPr>
  </w:style>
  <w:style w:type="character" w:styleId="PageNumber">
    <w:name w:val="page number"/>
    <w:basedOn w:val="DefaultParagraphFont"/>
    <w:rsid w:val="00335B25"/>
  </w:style>
  <w:style w:type="paragraph" w:customStyle="1" w:styleId="Paragraph">
    <w:name w:val="Paragraph"/>
    <w:aliases w:val="paragraph,p,PARAGRAPH,PG,pa,at"/>
    <w:basedOn w:val="BodyTextIndent"/>
    <w:link w:val="ParagraphCar"/>
    <w:qFormat/>
    <w:rsid w:val="00533445"/>
    <w:pPr>
      <w:numPr>
        <w:ilvl w:val="1"/>
        <w:numId w:val="1"/>
      </w:numPr>
      <w:spacing w:before="120"/>
      <w:jc w:val="both"/>
      <w:outlineLvl w:val="1"/>
    </w:pPr>
    <w:rPr>
      <w:lang w:val="es-ES_tradnl" w:eastAsia="x-none"/>
    </w:rPr>
  </w:style>
  <w:style w:type="paragraph" w:customStyle="1" w:styleId="RegheadTab">
    <w:name w:val="RegheadTab"/>
    <w:basedOn w:val="FirstHeading"/>
    <w:rsid w:val="00335B25"/>
    <w:pPr>
      <w:numPr>
        <w:numId w:val="0"/>
      </w:numPr>
      <w:tabs>
        <w:tab w:val="num" w:pos="504"/>
      </w:tabs>
      <w:spacing w:after="0"/>
      <w:ind w:left="504" w:hanging="504"/>
      <w:jc w:val="center"/>
    </w:pPr>
  </w:style>
  <w:style w:type="paragraph" w:customStyle="1" w:styleId="SecHeading">
    <w:name w:val="SecHeading"/>
    <w:basedOn w:val="Normal"/>
    <w:next w:val="Paragraph"/>
    <w:rsid w:val="00533445"/>
    <w:pPr>
      <w:keepNext/>
      <w:numPr>
        <w:ilvl w:val="1"/>
        <w:numId w:val="2"/>
      </w:numPr>
      <w:spacing w:before="120" w:after="120"/>
    </w:pPr>
    <w:rPr>
      <w:b/>
      <w:sz w:val="24"/>
      <w:lang w:val="es-ES_tradnl"/>
    </w:rPr>
  </w:style>
  <w:style w:type="paragraph" w:customStyle="1" w:styleId="SubHeading1">
    <w:name w:val="SubHeading1"/>
    <w:basedOn w:val="SecHeading"/>
    <w:link w:val="SubHeading1Char"/>
    <w:rsid w:val="00533445"/>
    <w:pPr>
      <w:numPr>
        <w:ilvl w:val="2"/>
      </w:numPr>
    </w:pPr>
  </w:style>
  <w:style w:type="paragraph" w:customStyle="1" w:styleId="Subheading2">
    <w:name w:val="Subheading2"/>
    <w:basedOn w:val="SecHeading"/>
    <w:rsid w:val="00533445"/>
    <w:pPr>
      <w:numPr>
        <w:ilvl w:val="3"/>
      </w:numPr>
      <w:tabs>
        <w:tab w:val="clear" w:pos="7342"/>
        <w:tab w:val="num" w:pos="2376"/>
      </w:tabs>
      <w:ind w:left="2376"/>
    </w:pPr>
  </w:style>
  <w:style w:type="paragraph" w:customStyle="1" w:styleId="subpar">
    <w:name w:val="subpar"/>
    <w:basedOn w:val="BodyTextIndent3"/>
    <w:link w:val="subparChar"/>
    <w:rsid w:val="00533445"/>
    <w:pPr>
      <w:numPr>
        <w:ilvl w:val="2"/>
        <w:numId w:val="1"/>
      </w:numPr>
      <w:spacing w:before="120"/>
      <w:jc w:val="both"/>
      <w:outlineLvl w:val="2"/>
    </w:pPr>
    <w:rPr>
      <w:lang w:val="es-ES_tradnl"/>
    </w:rPr>
  </w:style>
  <w:style w:type="paragraph" w:customStyle="1" w:styleId="SubSubPar">
    <w:name w:val="SubSubPar"/>
    <w:basedOn w:val="subpar"/>
    <w:link w:val="SubSubParChar"/>
    <w:rsid w:val="00533445"/>
    <w:pPr>
      <w:numPr>
        <w:ilvl w:val="3"/>
      </w:numPr>
      <w:tabs>
        <w:tab w:val="clear" w:pos="2736"/>
        <w:tab w:val="left" w:pos="0"/>
        <w:tab w:val="num" w:pos="1296"/>
      </w:tabs>
      <w:ind w:left="1296"/>
    </w:pPr>
  </w:style>
  <w:style w:type="paragraph" w:styleId="Title">
    <w:name w:val="Title"/>
    <w:basedOn w:val="Normal"/>
    <w:link w:val="TitleChar"/>
    <w:qFormat/>
    <w:rsid w:val="00335B25"/>
    <w:pPr>
      <w:tabs>
        <w:tab w:val="left" w:pos="1440"/>
        <w:tab w:val="left" w:pos="3060"/>
      </w:tabs>
      <w:jc w:val="center"/>
      <w:outlineLvl w:val="0"/>
    </w:pPr>
  </w:style>
  <w:style w:type="paragraph" w:styleId="TOC1">
    <w:name w:val="toc 1"/>
    <w:basedOn w:val="Normal"/>
    <w:next w:val="Normal"/>
    <w:autoRedefine/>
    <w:uiPriority w:val="39"/>
    <w:rsid w:val="00335B25"/>
    <w:pPr>
      <w:tabs>
        <w:tab w:val="right" w:leader="dot" w:pos="8741"/>
      </w:tabs>
      <w:spacing w:before="240" w:after="240"/>
      <w:ind w:left="547" w:hanging="547"/>
    </w:pPr>
    <w:rPr>
      <w:smallCaps/>
      <w:noProof/>
      <w:sz w:val="24"/>
    </w:rPr>
  </w:style>
  <w:style w:type="paragraph" w:styleId="TOC2">
    <w:name w:val="toc 2"/>
    <w:basedOn w:val="Normal"/>
    <w:next w:val="Normal"/>
    <w:autoRedefine/>
    <w:uiPriority w:val="39"/>
    <w:rsid w:val="00335B25"/>
    <w:pPr>
      <w:tabs>
        <w:tab w:val="left" w:pos="1152"/>
        <w:tab w:val="right" w:leader="dot" w:pos="8741"/>
      </w:tabs>
      <w:ind w:left="1166" w:hanging="605"/>
    </w:pPr>
    <w:rPr>
      <w:noProof/>
      <w:sz w:val="24"/>
    </w:rPr>
  </w:style>
  <w:style w:type="paragraph" w:styleId="TOC3">
    <w:name w:val="toc 3"/>
    <w:basedOn w:val="Normal"/>
    <w:next w:val="Normal"/>
    <w:autoRedefine/>
    <w:uiPriority w:val="39"/>
    <w:rsid w:val="00335B25"/>
    <w:pPr>
      <w:tabs>
        <w:tab w:val="left" w:pos="1728"/>
      </w:tabs>
      <w:ind w:left="1714" w:hanging="562"/>
    </w:pPr>
    <w:rPr>
      <w:noProof/>
      <w:sz w:val="24"/>
    </w:rPr>
  </w:style>
  <w:style w:type="paragraph" w:styleId="TOC4">
    <w:name w:val="toc 4"/>
    <w:basedOn w:val="Normal"/>
    <w:next w:val="Normal"/>
    <w:autoRedefine/>
    <w:semiHidden/>
    <w:rsid w:val="00335B25"/>
    <w:pPr>
      <w:ind w:left="400"/>
    </w:pPr>
  </w:style>
  <w:style w:type="paragraph" w:styleId="TOC5">
    <w:name w:val="toc 5"/>
    <w:basedOn w:val="Normal"/>
    <w:next w:val="Normal"/>
    <w:autoRedefine/>
    <w:semiHidden/>
    <w:rsid w:val="00335B25"/>
    <w:pPr>
      <w:ind w:left="600"/>
    </w:pPr>
  </w:style>
  <w:style w:type="paragraph" w:styleId="TOC6">
    <w:name w:val="toc 6"/>
    <w:basedOn w:val="Normal"/>
    <w:next w:val="Normal"/>
    <w:autoRedefine/>
    <w:semiHidden/>
    <w:rsid w:val="00335B25"/>
    <w:pPr>
      <w:ind w:left="800"/>
    </w:pPr>
  </w:style>
  <w:style w:type="paragraph" w:styleId="TOC7">
    <w:name w:val="toc 7"/>
    <w:basedOn w:val="Normal"/>
    <w:next w:val="Normal"/>
    <w:autoRedefine/>
    <w:semiHidden/>
    <w:rsid w:val="00335B25"/>
    <w:pPr>
      <w:ind w:left="1000"/>
    </w:pPr>
  </w:style>
  <w:style w:type="paragraph" w:styleId="TOC8">
    <w:name w:val="toc 8"/>
    <w:basedOn w:val="Normal"/>
    <w:next w:val="Normal"/>
    <w:autoRedefine/>
    <w:semiHidden/>
    <w:rsid w:val="00335B25"/>
    <w:pPr>
      <w:ind w:left="1200"/>
    </w:pPr>
  </w:style>
  <w:style w:type="paragraph" w:styleId="TOC9">
    <w:name w:val="toc 9"/>
    <w:basedOn w:val="Normal"/>
    <w:next w:val="Normal"/>
    <w:autoRedefine/>
    <w:semiHidden/>
    <w:rsid w:val="00335B25"/>
    <w:pPr>
      <w:ind w:left="1400"/>
    </w:pPr>
  </w:style>
  <w:style w:type="character" w:styleId="FollowedHyperlink">
    <w:name w:val="FollowedHyperlink"/>
    <w:rsid w:val="00335B25"/>
    <w:rPr>
      <w:color w:val="800080"/>
      <w:u w:val="single"/>
    </w:rPr>
  </w:style>
  <w:style w:type="character" w:styleId="Hyperlink">
    <w:name w:val="Hyperlink"/>
    <w:rsid w:val="00335B25"/>
    <w:rPr>
      <w:color w:val="0000FF"/>
      <w:u w:val="single"/>
    </w:rPr>
  </w:style>
  <w:style w:type="paragraph" w:styleId="BodyTextIndent2">
    <w:name w:val="Body Text Indent 2"/>
    <w:basedOn w:val="Normal"/>
    <w:rsid w:val="00335B25"/>
    <w:pPr>
      <w:tabs>
        <w:tab w:val="left" w:pos="3240"/>
        <w:tab w:val="left" w:pos="3600"/>
      </w:tabs>
      <w:spacing w:line="360" w:lineRule="auto"/>
      <w:ind w:left="3600" w:hanging="3600"/>
    </w:pPr>
    <w:rPr>
      <w:sz w:val="23"/>
      <w:lang w:val="es-ES_tradnl"/>
    </w:rPr>
  </w:style>
  <w:style w:type="paragraph" w:styleId="BodyText2">
    <w:name w:val="Body Text 2"/>
    <w:basedOn w:val="Normal"/>
    <w:rsid w:val="00335B25"/>
    <w:pPr>
      <w:spacing w:after="120"/>
    </w:pPr>
    <w:rPr>
      <w:sz w:val="24"/>
      <w:lang w:val="es-ES_tradnl"/>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uiPriority w:val="99"/>
    <w:rsid w:val="00335B25"/>
    <w:rPr>
      <w:vertAlign w:val="superscript"/>
    </w:rPr>
  </w:style>
  <w:style w:type="paragraph" w:customStyle="1" w:styleId="Para1">
    <w:name w:val="Para1"/>
    <w:basedOn w:val="NormalIndent"/>
    <w:rsid w:val="00335B25"/>
    <w:pPr>
      <w:tabs>
        <w:tab w:val="left" w:pos="720"/>
        <w:tab w:val="left" w:pos="1080"/>
      </w:tabs>
      <w:spacing w:after="120"/>
      <w:ind w:left="0"/>
      <w:jc w:val="both"/>
    </w:pPr>
    <w:rPr>
      <w:rFonts w:eastAsia="Batang"/>
      <w:snapToGrid w:val="0"/>
      <w:lang w:val="en-US" w:eastAsia="ko-KR"/>
    </w:rPr>
  </w:style>
  <w:style w:type="character" w:styleId="CommentReference">
    <w:name w:val="annotation reference"/>
    <w:semiHidden/>
    <w:rsid w:val="00335B25"/>
    <w:rPr>
      <w:sz w:val="16"/>
      <w:szCs w:val="16"/>
    </w:rPr>
  </w:style>
  <w:style w:type="paragraph" w:styleId="CommentText">
    <w:name w:val="annotation text"/>
    <w:basedOn w:val="Normal"/>
    <w:link w:val="CommentTextChar"/>
    <w:semiHidden/>
    <w:rsid w:val="00335B25"/>
    <w:rPr>
      <w:lang w:val="en-US" w:eastAsia="en-US"/>
    </w:rPr>
  </w:style>
  <w:style w:type="paragraph" w:styleId="CommentSubject">
    <w:name w:val="annotation subject"/>
    <w:basedOn w:val="CommentText"/>
    <w:next w:val="CommentText"/>
    <w:semiHidden/>
    <w:rsid w:val="00335B25"/>
    <w:rPr>
      <w:b/>
      <w:bCs/>
      <w:lang w:val="es-MX" w:eastAsia="es-MX"/>
    </w:rPr>
  </w:style>
  <w:style w:type="character" w:customStyle="1" w:styleId="Edgar3Char">
    <w:name w:val="Edgar 3 Char"/>
    <w:aliases w:val="Título 3 yy Char Char"/>
    <w:rsid w:val="00335B25"/>
    <w:rPr>
      <w:rFonts w:ascii="Arial" w:hAnsi="Arial"/>
      <w:lang w:bidi="ar-SA"/>
    </w:rPr>
  </w:style>
  <w:style w:type="paragraph" w:styleId="NormalIndent">
    <w:name w:val="Normal Indent"/>
    <w:basedOn w:val="Normal"/>
    <w:rsid w:val="00335B25"/>
    <w:pPr>
      <w:ind w:left="720"/>
    </w:pPr>
  </w:style>
  <w:style w:type="paragraph" w:styleId="BalloonText">
    <w:name w:val="Balloon Text"/>
    <w:basedOn w:val="Normal"/>
    <w:rsid w:val="00335B25"/>
    <w:rPr>
      <w:rFonts w:ascii="Tahoma" w:hAnsi="Tahoma" w:cs="Tahoma"/>
      <w:sz w:val="16"/>
      <w:szCs w:val="16"/>
    </w:rPr>
  </w:style>
  <w:style w:type="character" w:customStyle="1" w:styleId="SecHeadingChar">
    <w:name w:val="SecHeading Char"/>
    <w:rsid w:val="00335B25"/>
    <w:rPr>
      <w:b/>
      <w:lang w:val="es-ES_tradnl" w:bidi="ar-SA"/>
    </w:rPr>
  </w:style>
  <w:style w:type="character" w:customStyle="1" w:styleId="ParagraphCar">
    <w:name w:val="Paragraph Car"/>
    <w:link w:val="Paragraph"/>
    <w:rsid w:val="00533445"/>
    <w:rPr>
      <w:sz w:val="24"/>
      <w:lang w:val="es-ES_tradnl" w:eastAsia="x-none"/>
    </w:rPr>
  </w:style>
  <w:style w:type="character" w:customStyle="1" w:styleId="ParagraphChar">
    <w:name w:val="Paragraph Char"/>
    <w:rsid w:val="00F80B7E"/>
    <w:rPr>
      <w:sz w:val="24"/>
      <w:lang w:val="es-ES_tradnl" w:eastAsia="en-US" w:bidi="ar-SA"/>
    </w:rPr>
  </w:style>
  <w:style w:type="paragraph" w:customStyle="1" w:styleId="Regtable">
    <w:name w:val="Regtable"/>
    <w:basedOn w:val="Normal"/>
    <w:rsid w:val="00533445"/>
    <w:pPr>
      <w:keepLines/>
      <w:framePr w:wrap="around" w:vAnchor="text" w:hAnchor="text" w:y="1"/>
      <w:spacing w:before="20" w:after="20"/>
    </w:pPr>
  </w:style>
  <w:style w:type="paragraph" w:customStyle="1" w:styleId="TableTitle">
    <w:name w:val="TableTitle"/>
    <w:basedOn w:val="Normal"/>
    <w:rsid w:val="00533445"/>
    <w:pPr>
      <w:keepNext/>
      <w:framePr w:wrap="around" w:vAnchor="text" w:hAnchor="text" w:y="1"/>
      <w:spacing w:before="20" w:after="20"/>
      <w:jc w:val="center"/>
    </w:pPr>
    <w:rPr>
      <w:rFonts w:ascii="Times New Roman Bold" w:hAnsi="Times New Roman Bold"/>
      <w:b/>
      <w:spacing w:val="-3"/>
    </w:rPr>
  </w:style>
  <w:style w:type="paragraph" w:customStyle="1" w:styleId="vietacuadrada">
    <w:name w:val="viñeta cuadrada"/>
    <w:basedOn w:val="Normal"/>
    <w:autoRedefine/>
    <w:rsid w:val="0011621E"/>
    <w:pPr>
      <w:numPr>
        <w:numId w:val="7"/>
      </w:numPr>
      <w:spacing w:after="240"/>
      <w:ind w:right="1278"/>
      <w:jc w:val="both"/>
    </w:pPr>
    <w:rPr>
      <w:rFonts w:ascii="Arial Narrow" w:hAnsi="Arial Narrow" w:cs="Arial"/>
      <w:szCs w:val="16"/>
      <w:lang w:val="es-ES" w:eastAsia="es-ES"/>
    </w:rPr>
  </w:style>
  <w:style w:type="paragraph" w:customStyle="1" w:styleId="TextoTablaRol">
    <w:name w:val="Texto Tabla Rol"/>
    <w:basedOn w:val="Normal"/>
    <w:rsid w:val="0011621E"/>
    <w:pPr>
      <w:jc w:val="center"/>
    </w:pPr>
    <w:rPr>
      <w:rFonts w:cs="Arial"/>
      <w:sz w:val="24"/>
      <w:lang w:eastAsia="es-ES"/>
    </w:rPr>
  </w:style>
  <w:style w:type="paragraph" w:customStyle="1" w:styleId="TtulodePrrafo">
    <w:name w:val="Título de Párrafo"/>
    <w:basedOn w:val="Normal"/>
    <w:next w:val="CuerpodeTexto"/>
    <w:rsid w:val="0011621E"/>
    <w:pPr>
      <w:numPr>
        <w:numId w:val="8"/>
      </w:numPr>
    </w:pPr>
    <w:rPr>
      <w:rFonts w:cs="Arial"/>
      <w:b/>
      <w:bCs/>
      <w:sz w:val="24"/>
      <w:szCs w:val="24"/>
      <w:lang w:eastAsia="es-ES"/>
    </w:rPr>
  </w:style>
  <w:style w:type="paragraph" w:customStyle="1" w:styleId="CuerpodeTexto">
    <w:name w:val="Cuerpo de Texto"/>
    <w:basedOn w:val="Normal"/>
    <w:rsid w:val="0011621E"/>
    <w:pPr>
      <w:jc w:val="both"/>
    </w:pPr>
    <w:rPr>
      <w:sz w:val="24"/>
      <w:szCs w:val="24"/>
      <w:lang w:val="es-ES" w:eastAsia="en-US"/>
    </w:rPr>
  </w:style>
  <w:style w:type="paragraph" w:customStyle="1" w:styleId="CuerpoA">
    <w:name w:val="Cuerpo A"/>
    <w:rsid w:val="0011621E"/>
    <w:rPr>
      <w:rFonts w:ascii="Helvetica" w:eastAsia="ヒラギノ角ゴ Pro W3" w:hAnsi="Helvetica"/>
      <w:color w:val="000000"/>
      <w:sz w:val="24"/>
      <w:lang w:val="es-ES_tradnl" w:eastAsia="es-ES_tradnl"/>
    </w:rPr>
  </w:style>
  <w:style w:type="character" w:customStyle="1" w:styleId="Refdenotaalpie1">
    <w:name w:val="Ref. de nota al pie1"/>
    <w:rsid w:val="0011621E"/>
    <w:rPr>
      <w:color w:val="000000"/>
      <w:vertAlign w:val="superscript"/>
    </w:rPr>
  </w:style>
  <w:style w:type="paragraph" w:customStyle="1" w:styleId="Textonotapie1">
    <w:name w:val="Texto nota pie1"/>
    <w:rsid w:val="0011621E"/>
    <w:rPr>
      <w:rFonts w:eastAsia="ヒラギノ角ゴ Pro W3"/>
      <w:color w:val="000000"/>
      <w:sz w:val="24"/>
      <w:lang w:val="es-ES_tradnl" w:eastAsia="es-ES_tradnl"/>
    </w:rPr>
  </w:style>
  <w:style w:type="paragraph" w:customStyle="1" w:styleId="Tablaconcuadrcula1">
    <w:name w:val="Tabla con cuadrícula1"/>
    <w:rsid w:val="0011621E"/>
    <w:rPr>
      <w:rFonts w:eastAsia="ヒラギノ角ゴ Pro W3"/>
      <w:color w:val="000000"/>
      <w:sz w:val="24"/>
      <w:lang w:val="es-ES_tradnl" w:eastAsia="es-ES_tradnl"/>
    </w:rPr>
  </w:style>
  <w:style w:type="character" w:customStyle="1" w:styleId="Hipervnculo1">
    <w:name w:val="Hipervínculo1"/>
    <w:rsid w:val="00655249"/>
    <w:rPr>
      <w:color w:val="0000FF"/>
      <w:u w:val="single"/>
    </w:rPr>
  </w:style>
  <w:style w:type="paragraph" w:styleId="NormalWeb">
    <w:name w:val="Normal (Web)"/>
    <w:basedOn w:val="Normal"/>
    <w:uiPriority w:val="99"/>
    <w:unhideWhenUsed/>
    <w:rsid w:val="00702D36"/>
    <w:pPr>
      <w:spacing w:before="100" w:beforeAutospacing="1" w:after="100" w:afterAutospacing="1"/>
    </w:pPr>
    <w:rPr>
      <w:sz w:val="24"/>
      <w:szCs w:val="24"/>
    </w:rPr>
  </w:style>
  <w:style w:type="paragraph" w:customStyle="1" w:styleId="Default">
    <w:name w:val="Default"/>
    <w:link w:val="DefaultChar"/>
    <w:rsid w:val="009B496C"/>
    <w:pPr>
      <w:autoSpaceDE w:val="0"/>
      <w:autoSpaceDN w:val="0"/>
      <w:adjustRightInd w:val="0"/>
    </w:pPr>
    <w:rPr>
      <w:rFonts w:ascii="Calibri" w:hAnsi="Calibri" w:cs="Calibri"/>
      <w:color w:val="000000"/>
      <w:sz w:val="24"/>
      <w:szCs w:val="24"/>
    </w:rPr>
  </w:style>
  <w:style w:type="paragraph" w:customStyle="1" w:styleId="Cuadrculamedia1-nfasis21">
    <w:name w:val="Cuadrícula media 1 - Énfasis 21"/>
    <w:basedOn w:val="Normal"/>
    <w:uiPriority w:val="34"/>
    <w:qFormat/>
    <w:rsid w:val="00D244D1"/>
    <w:pPr>
      <w:ind w:left="720"/>
    </w:pPr>
    <w:rPr>
      <w:rFonts w:eastAsia="Calibri"/>
      <w:sz w:val="24"/>
      <w:szCs w:val="24"/>
    </w:rPr>
  </w:style>
  <w:style w:type="paragraph" w:customStyle="1" w:styleId="AODocTxt">
    <w:name w:val="AODocTxt"/>
    <w:basedOn w:val="Normal"/>
    <w:rsid w:val="00474889"/>
    <w:pPr>
      <w:numPr>
        <w:numId w:val="10"/>
      </w:numPr>
      <w:spacing w:before="240" w:line="260" w:lineRule="atLeast"/>
      <w:jc w:val="both"/>
    </w:pPr>
    <w:rPr>
      <w:rFonts w:eastAsia="SimSun"/>
      <w:sz w:val="22"/>
      <w:szCs w:val="22"/>
      <w:lang w:val="en-US" w:eastAsia="en-US"/>
    </w:rPr>
  </w:style>
  <w:style w:type="paragraph" w:customStyle="1" w:styleId="AODocTxtL1">
    <w:name w:val="AODocTxtL1"/>
    <w:basedOn w:val="AODocTxt"/>
    <w:rsid w:val="00474889"/>
    <w:pPr>
      <w:numPr>
        <w:ilvl w:val="1"/>
      </w:numPr>
    </w:pPr>
  </w:style>
  <w:style w:type="paragraph" w:customStyle="1" w:styleId="AODocTxtL2">
    <w:name w:val="AODocTxtL2"/>
    <w:basedOn w:val="AODocTxt"/>
    <w:rsid w:val="00474889"/>
    <w:pPr>
      <w:numPr>
        <w:ilvl w:val="2"/>
      </w:numPr>
    </w:pPr>
  </w:style>
  <w:style w:type="paragraph" w:customStyle="1" w:styleId="AODocTxtL3">
    <w:name w:val="AODocTxtL3"/>
    <w:basedOn w:val="AODocTxt"/>
    <w:rsid w:val="00474889"/>
    <w:pPr>
      <w:numPr>
        <w:ilvl w:val="3"/>
      </w:numPr>
    </w:pPr>
  </w:style>
  <w:style w:type="paragraph" w:customStyle="1" w:styleId="AODocTxtL4">
    <w:name w:val="AODocTxtL4"/>
    <w:basedOn w:val="AODocTxt"/>
    <w:rsid w:val="00474889"/>
    <w:pPr>
      <w:numPr>
        <w:ilvl w:val="4"/>
      </w:numPr>
    </w:pPr>
  </w:style>
  <w:style w:type="paragraph" w:customStyle="1" w:styleId="AODocTxtL5">
    <w:name w:val="AODocTxtL5"/>
    <w:basedOn w:val="AODocTxt"/>
    <w:rsid w:val="00474889"/>
    <w:pPr>
      <w:numPr>
        <w:ilvl w:val="5"/>
      </w:numPr>
    </w:pPr>
  </w:style>
  <w:style w:type="paragraph" w:customStyle="1" w:styleId="AODocTxtL6">
    <w:name w:val="AODocTxtL6"/>
    <w:basedOn w:val="AODocTxt"/>
    <w:rsid w:val="00474889"/>
    <w:pPr>
      <w:numPr>
        <w:ilvl w:val="6"/>
      </w:numPr>
    </w:pPr>
  </w:style>
  <w:style w:type="paragraph" w:customStyle="1" w:styleId="AODocTxtL7">
    <w:name w:val="AODocTxtL7"/>
    <w:basedOn w:val="AODocTxt"/>
    <w:rsid w:val="00474889"/>
    <w:pPr>
      <w:numPr>
        <w:ilvl w:val="7"/>
      </w:numPr>
    </w:pPr>
  </w:style>
  <w:style w:type="paragraph" w:customStyle="1" w:styleId="AODocTxtL8">
    <w:name w:val="AODocTxtL8"/>
    <w:basedOn w:val="AODocTxt"/>
    <w:rsid w:val="00474889"/>
    <w:pPr>
      <w:numPr>
        <w:ilvl w:val="8"/>
      </w:numPr>
    </w:pPr>
  </w:style>
  <w:style w:type="character" w:customStyle="1" w:styleId="DeltaViewInsertion">
    <w:name w:val="DeltaView Insertion"/>
    <w:rsid w:val="00474889"/>
    <w:rPr>
      <w:color w:val="0000FF"/>
      <w:spacing w:val="0"/>
      <w:u w:val="double"/>
    </w:rPr>
  </w:style>
  <w:style w:type="character" w:customStyle="1" w:styleId="TitleChar">
    <w:name w:val="Title Char"/>
    <w:basedOn w:val="DefaultParagraphFont"/>
    <w:link w:val="Title"/>
    <w:rsid w:val="0015505C"/>
  </w:style>
  <w:style w:type="table" w:styleId="TableGrid">
    <w:name w:val="Table Grid"/>
    <w:basedOn w:val="TableNormal"/>
    <w:rsid w:val="0015505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nota pie IIRSA Char,foottextfra Char,footnote Char,F Char, Car Char,single space Char,Car Char,ft Char,Texto Char,nota Char,pie Char,Ref. Char,al Char,F1 Char,texto de nota al pie Char,NOTA AL PIE TESIS PUCP Char,f Char"/>
    <w:link w:val="FootnoteText"/>
    <w:uiPriority w:val="99"/>
    <w:rsid w:val="00BB2961"/>
    <w:rPr>
      <w:spacing w:val="-3"/>
    </w:rPr>
  </w:style>
  <w:style w:type="character" w:customStyle="1" w:styleId="BodyTextIndent3Char">
    <w:name w:val="Body Text Indent 3 Char"/>
    <w:link w:val="BodyTextIndent3"/>
    <w:locked/>
    <w:rsid w:val="00E63144"/>
    <w:rPr>
      <w:sz w:val="24"/>
    </w:rPr>
  </w:style>
  <w:style w:type="paragraph" w:customStyle="1" w:styleId="TA-1">
    <w:name w:val="TA-1"/>
    <w:rsid w:val="00FB19BE"/>
    <w:pPr>
      <w:suppressAutoHyphens/>
      <w:autoSpaceDN w:val="0"/>
      <w:spacing w:line="360" w:lineRule="auto"/>
      <w:jc w:val="both"/>
      <w:textAlignment w:val="baseline"/>
    </w:pPr>
    <w:rPr>
      <w:rFonts w:ascii="Courier New" w:hAnsi="Courier New" w:cs="Courier New"/>
      <w:sz w:val="24"/>
      <w:lang w:val="en-US" w:eastAsia="en-US"/>
    </w:rPr>
  </w:style>
  <w:style w:type="paragraph" w:customStyle="1" w:styleId="Listamedia2-nfasis21">
    <w:name w:val="Lista media 2 - Énfasis 21"/>
    <w:hidden/>
    <w:uiPriority w:val="99"/>
    <w:semiHidden/>
    <w:rsid w:val="00966B53"/>
  </w:style>
  <w:style w:type="character" w:customStyle="1" w:styleId="CommentTextChar">
    <w:name w:val="Comment Text Char"/>
    <w:link w:val="CommentText"/>
    <w:uiPriority w:val="99"/>
    <w:semiHidden/>
    <w:rsid w:val="00772B18"/>
    <w:rPr>
      <w:lang w:val="en-US" w:eastAsia="en-US"/>
    </w:rPr>
  </w:style>
  <w:style w:type="character" w:customStyle="1" w:styleId="A8">
    <w:name w:val="A8"/>
    <w:uiPriority w:val="99"/>
    <w:rsid w:val="00F8677A"/>
    <w:rPr>
      <w:rFonts w:cs="GillSans Light"/>
      <w:color w:val="000000"/>
      <w:sz w:val="22"/>
      <w:szCs w:val="22"/>
    </w:rPr>
  </w:style>
  <w:style w:type="paragraph" w:customStyle="1" w:styleId="Sombreadovistoso-nfasis11">
    <w:name w:val="Sombreado vistoso - Énfasis 11"/>
    <w:hidden/>
    <w:uiPriority w:val="99"/>
    <w:semiHidden/>
    <w:rsid w:val="00252EC7"/>
  </w:style>
  <w:style w:type="paragraph" w:styleId="ListParagraph">
    <w:name w:val="List Paragraph"/>
    <w:basedOn w:val="Normal"/>
    <w:link w:val="ListParagraphChar"/>
    <w:uiPriority w:val="34"/>
    <w:qFormat/>
    <w:rsid w:val="00F50CA6"/>
    <w:pPr>
      <w:spacing w:after="200" w:line="276" w:lineRule="auto"/>
      <w:ind w:left="720"/>
    </w:pPr>
    <w:rPr>
      <w:rFonts w:ascii="Calibri" w:eastAsia="Calibri" w:hAnsi="Calibri"/>
      <w:sz w:val="22"/>
      <w:szCs w:val="22"/>
    </w:rPr>
  </w:style>
  <w:style w:type="character" w:customStyle="1" w:styleId="subparChar">
    <w:name w:val="subpar Char"/>
    <w:link w:val="subpar"/>
    <w:rsid w:val="00D803F6"/>
    <w:rPr>
      <w:sz w:val="24"/>
      <w:lang w:val="es-ES_tradnl" w:eastAsia="x-none"/>
    </w:rPr>
  </w:style>
  <w:style w:type="character" w:customStyle="1" w:styleId="HeaderChar">
    <w:name w:val="Header Char"/>
    <w:basedOn w:val="DefaultParagraphFont"/>
    <w:link w:val="Header"/>
    <w:uiPriority w:val="99"/>
    <w:rsid w:val="00E0694D"/>
  </w:style>
  <w:style w:type="character" w:customStyle="1" w:styleId="FooterChar">
    <w:name w:val="Footer Char"/>
    <w:basedOn w:val="DefaultParagraphFont"/>
    <w:link w:val="Footer"/>
    <w:uiPriority w:val="99"/>
    <w:rsid w:val="00E0694D"/>
  </w:style>
  <w:style w:type="character" w:customStyle="1" w:styleId="ListParagraphChar">
    <w:name w:val="List Paragraph Char"/>
    <w:basedOn w:val="DefaultParagraphFont"/>
    <w:link w:val="ListParagraph"/>
    <w:uiPriority w:val="34"/>
    <w:rsid w:val="00E0694D"/>
    <w:rPr>
      <w:rFonts w:ascii="Calibri" w:eastAsia="Calibri" w:hAnsi="Calibri"/>
      <w:sz w:val="22"/>
      <w:szCs w:val="22"/>
    </w:rPr>
  </w:style>
  <w:style w:type="paragraph" w:styleId="Revision">
    <w:name w:val="Revision"/>
    <w:hidden/>
    <w:uiPriority w:val="99"/>
    <w:semiHidden/>
    <w:rsid w:val="003763CD"/>
  </w:style>
  <w:style w:type="table" w:customStyle="1" w:styleId="TableGrid1">
    <w:name w:val="Table Grid1"/>
    <w:basedOn w:val="TableNormal"/>
    <w:next w:val="TableGrid"/>
    <w:uiPriority w:val="59"/>
    <w:rsid w:val="00341B04"/>
    <w:rPr>
      <w:rFonts w:asciiTheme="minorHAnsi" w:eastAsiaTheme="minorEastAsia" w:hAnsiTheme="minorHAnsi" w:cstheme="minorBidi"/>
      <w:sz w:val="22"/>
      <w:szCs w:val="22"/>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rsid w:val="00341B04"/>
    <w:rPr>
      <w:rFonts w:ascii="Calibri" w:hAnsi="Calibri" w:cs="Calibri"/>
      <w:color w:val="000000"/>
      <w:sz w:val="24"/>
      <w:szCs w:val="24"/>
    </w:rPr>
  </w:style>
  <w:style w:type="character" w:customStyle="1" w:styleId="SubHeading1Char">
    <w:name w:val="SubHeading1 Char"/>
    <w:basedOn w:val="DefaultChar"/>
    <w:link w:val="SubHeading1"/>
    <w:rsid w:val="00341B04"/>
    <w:rPr>
      <w:rFonts w:ascii="Calibri" w:hAnsi="Calibri" w:cs="Calibri"/>
      <w:b/>
      <w:color w:val="000000"/>
      <w:sz w:val="24"/>
      <w:szCs w:val="24"/>
      <w:lang w:val="es-ES_tradnl"/>
    </w:rPr>
  </w:style>
  <w:style w:type="character" w:customStyle="1" w:styleId="SubSubParChar">
    <w:name w:val="SubSubPar Char"/>
    <w:basedOn w:val="DefaultParagraphFont"/>
    <w:link w:val="SubSubPar"/>
    <w:rsid w:val="00341B04"/>
    <w:rPr>
      <w:sz w:val="24"/>
      <w:lang w:val="es-ES_tradnl" w:eastAsia="x-none"/>
    </w:rPr>
  </w:style>
  <w:style w:type="character" w:styleId="BookTitle">
    <w:name w:val="Book Title"/>
    <w:basedOn w:val="DefaultParagraphFont"/>
    <w:uiPriority w:val="33"/>
    <w:qFormat/>
    <w:rsid w:val="00341B04"/>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73335">
      <w:bodyDiv w:val="1"/>
      <w:marLeft w:val="0"/>
      <w:marRight w:val="0"/>
      <w:marTop w:val="0"/>
      <w:marBottom w:val="0"/>
      <w:divBdr>
        <w:top w:val="none" w:sz="0" w:space="0" w:color="auto"/>
        <w:left w:val="none" w:sz="0" w:space="0" w:color="auto"/>
        <w:bottom w:val="none" w:sz="0" w:space="0" w:color="auto"/>
        <w:right w:val="none" w:sz="0" w:space="0" w:color="auto"/>
      </w:divBdr>
    </w:div>
    <w:div w:id="73287806">
      <w:bodyDiv w:val="1"/>
      <w:marLeft w:val="0"/>
      <w:marRight w:val="0"/>
      <w:marTop w:val="0"/>
      <w:marBottom w:val="0"/>
      <w:divBdr>
        <w:top w:val="none" w:sz="0" w:space="0" w:color="auto"/>
        <w:left w:val="none" w:sz="0" w:space="0" w:color="auto"/>
        <w:bottom w:val="none" w:sz="0" w:space="0" w:color="auto"/>
        <w:right w:val="none" w:sz="0" w:space="0" w:color="auto"/>
      </w:divBdr>
    </w:div>
    <w:div w:id="150681656">
      <w:bodyDiv w:val="1"/>
      <w:marLeft w:val="0"/>
      <w:marRight w:val="0"/>
      <w:marTop w:val="0"/>
      <w:marBottom w:val="0"/>
      <w:divBdr>
        <w:top w:val="none" w:sz="0" w:space="0" w:color="auto"/>
        <w:left w:val="none" w:sz="0" w:space="0" w:color="auto"/>
        <w:bottom w:val="none" w:sz="0" w:space="0" w:color="auto"/>
        <w:right w:val="none" w:sz="0" w:space="0" w:color="auto"/>
      </w:divBdr>
    </w:div>
    <w:div w:id="187448641">
      <w:bodyDiv w:val="1"/>
      <w:marLeft w:val="0"/>
      <w:marRight w:val="0"/>
      <w:marTop w:val="0"/>
      <w:marBottom w:val="0"/>
      <w:divBdr>
        <w:top w:val="none" w:sz="0" w:space="0" w:color="auto"/>
        <w:left w:val="none" w:sz="0" w:space="0" w:color="auto"/>
        <w:bottom w:val="none" w:sz="0" w:space="0" w:color="auto"/>
        <w:right w:val="none" w:sz="0" w:space="0" w:color="auto"/>
      </w:divBdr>
    </w:div>
    <w:div w:id="223684128">
      <w:bodyDiv w:val="1"/>
      <w:marLeft w:val="0"/>
      <w:marRight w:val="0"/>
      <w:marTop w:val="0"/>
      <w:marBottom w:val="0"/>
      <w:divBdr>
        <w:top w:val="none" w:sz="0" w:space="0" w:color="auto"/>
        <w:left w:val="none" w:sz="0" w:space="0" w:color="auto"/>
        <w:bottom w:val="none" w:sz="0" w:space="0" w:color="auto"/>
        <w:right w:val="none" w:sz="0" w:space="0" w:color="auto"/>
      </w:divBdr>
    </w:div>
    <w:div w:id="253708961">
      <w:bodyDiv w:val="1"/>
      <w:marLeft w:val="0"/>
      <w:marRight w:val="0"/>
      <w:marTop w:val="0"/>
      <w:marBottom w:val="0"/>
      <w:divBdr>
        <w:top w:val="none" w:sz="0" w:space="0" w:color="auto"/>
        <w:left w:val="none" w:sz="0" w:space="0" w:color="auto"/>
        <w:bottom w:val="none" w:sz="0" w:space="0" w:color="auto"/>
        <w:right w:val="none" w:sz="0" w:space="0" w:color="auto"/>
      </w:divBdr>
    </w:div>
    <w:div w:id="297418084">
      <w:bodyDiv w:val="1"/>
      <w:marLeft w:val="0"/>
      <w:marRight w:val="0"/>
      <w:marTop w:val="0"/>
      <w:marBottom w:val="0"/>
      <w:divBdr>
        <w:top w:val="none" w:sz="0" w:space="0" w:color="auto"/>
        <w:left w:val="none" w:sz="0" w:space="0" w:color="auto"/>
        <w:bottom w:val="none" w:sz="0" w:space="0" w:color="auto"/>
        <w:right w:val="none" w:sz="0" w:space="0" w:color="auto"/>
      </w:divBdr>
    </w:div>
    <w:div w:id="435711744">
      <w:bodyDiv w:val="1"/>
      <w:marLeft w:val="0"/>
      <w:marRight w:val="0"/>
      <w:marTop w:val="0"/>
      <w:marBottom w:val="0"/>
      <w:divBdr>
        <w:top w:val="none" w:sz="0" w:space="0" w:color="auto"/>
        <w:left w:val="none" w:sz="0" w:space="0" w:color="auto"/>
        <w:bottom w:val="none" w:sz="0" w:space="0" w:color="auto"/>
        <w:right w:val="none" w:sz="0" w:space="0" w:color="auto"/>
      </w:divBdr>
      <w:divsChild>
        <w:div w:id="246814552">
          <w:marLeft w:val="360"/>
          <w:marRight w:val="0"/>
          <w:marTop w:val="0"/>
          <w:marBottom w:val="0"/>
          <w:divBdr>
            <w:top w:val="none" w:sz="0" w:space="0" w:color="auto"/>
            <w:left w:val="none" w:sz="0" w:space="0" w:color="auto"/>
            <w:bottom w:val="none" w:sz="0" w:space="0" w:color="auto"/>
            <w:right w:val="none" w:sz="0" w:space="0" w:color="auto"/>
          </w:divBdr>
        </w:div>
        <w:div w:id="401099818">
          <w:marLeft w:val="360"/>
          <w:marRight w:val="0"/>
          <w:marTop w:val="0"/>
          <w:marBottom w:val="0"/>
          <w:divBdr>
            <w:top w:val="none" w:sz="0" w:space="0" w:color="auto"/>
            <w:left w:val="none" w:sz="0" w:space="0" w:color="auto"/>
            <w:bottom w:val="none" w:sz="0" w:space="0" w:color="auto"/>
            <w:right w:val="none" w:sz="0" w:space="0" w:color="auto"/>
          </w:divBdr>
        </w:div>
        <w:div w:id="972908268">
          <w:marLeft w:val="360"/>
          <w:marRight w:val="0"/>
          <w:marTop w:val="0"/>
          <w:marBottom w:val="0"/>
          <w:divBdr>
            <w:top w:val="none" w:sz="0" w:space="0" w:color="auto"/>
            <w:left w:val="none" w:sz="0" w:space="0" w:color="auto"/>
            <w:bottom w:val="none" w:sz="0" w:space="0" w:color="auto"/>
            <w:right w:val="none" w:sz="0" w:space="0" w:color="auto"/>
          </w:divBdr>
        </w:div>
      </w:divsChild>
    </w:div>
    <w:div w:id="504442195">
      <w:bodyDiv w:val="1"/>
      <w:marLeft w:val="0"/>
      <w:marRight w:val="0"/>
      <w:marTop w:val="0"/>
      <w:marBottom w:val="0"/>
      <w:divBdr>
        <w:top w:val="none" w:sz="0" w:space="0" w:color="auto"/>
        <w:left w:val="none" w:sz="0" w:space="0" w:color="auto"/>
        <w:bottom w:val="none" w:sz="0" w:space="0" w:color="auto"/>
        <w:right w:val="none" w:sz="0" w:space="0" w:color="auto"/>
      </w:divBdr>
      <w:divsChild>
        <w:div w:id="1460875943">
          <w:marLeft w:val="360"/>
          <w:marRight w:val="0"/>
          <w:marTop w:val="0"/>
          <w:marBottom w:val="0"/>
          <w:divBdr>
            <w:top w:val="none" w:sz="0" w:space="0" w:color="auto"/>
            <w:left w:val="none" w:sz="0" w:space="0" w:color="auto"/>
            <w:bottom w:val="none" w:sz="0" w:space="0" w:color="auto"/>
            <w:right w:val="none" w:sz="0" w:space="0" w:color="auto"/>
          </w:divBdr>
        </w:div>
        <w:div w:id="1633360088">
          <w:marLeft w:val="360"/>
          <w:marRight w:val="0"/>
          <w:marTop w:val="0"/>
          <w:marBottom w:val="0"/>
          <w:divBdr>
            <w:top w:val="none" w:sz="0" w:space="0" w:color="auto"/>
            <w:left w:val="none" w:sz="0" w:space="0" w:color="auto"/>
            <w:bottom w:val="none" w:sz="0" w:space="0" w:color="auto"/>
            <w:right w:val="none" w:sz="0" w:space="0" w:color="auto"/>
          </w:divBdr>
        </w:div>
        <w:div w:id="2015300077">
          <w:marLeft w:val="360"/>
          <w:marRight w:val="0"/>
          <w:marTop w:val="0"/>
          <w:marBottom w:val="0"/>
          <w:divBdr>
            <w:top w:val="none" w:sz="0" w:space="0" w:color="auto"/>
            <w:left w:val="none" w:sz="0" w:space="0" w:color="auto"/>
            <w:bottom w:val="none" w:sz="0" w:space="0" w:color="auto"/>
            <w:right w:val="none" w:sz="0" w:space="0" w:color="auto"/>
          </w:divBdr>
        </w:div>
      </w:divsChild>
    </w:div>
    <w:div w:id="843671644">
      <w:bodyDiv w:val="1"/>
      <w:marLeft w:val="0"/>
      <w:marRight w:val="0"/>
      <w:marTop w:val="0"/>
      <w:marBottom w:val="0"/>
      <w:divBdr>
        <w:top w:val="none" w:sz="0" w:space="0" w:color="auto"/>
        <w:left w:val="none" w:sz="0" w:space="0" w:color="auto"/>
        <w:bottom w:val="none" w:sz="0" w:space="0" w:color="auto"/>
        <w:right w:val="none" w:sz="0" w:space="0" w:color="auto"/>
      </w:divBdr>
    </w:div>
    <w:div w:id="935865396">
      <w:bodyDiv w:val="1"/>
      <w:marLeft w:val="0"/>
      <w:marRight w:val="0"/>
      <w:marTop w:val="0"/>
      <w:marBottom w:val="0"/>
      <w:divBdr>
        <w:top w:val="none" w:sz="0" w:space="0" w:color="auto"/>
        <w:left w:val="none" w:sz="0" w:space="0" w:color="auto"/>
        <w:bottom w:val="none" w:sz="0" w:space="0" w:color="auto"/>
        <w:right w:val="none" w:sz="0" w:space="0" w:color="auto"/>
      </w:divBdr>
    </w:div>
    <w:div w:id="1087190179">
      <w:bodyDiv w:val="1"/>
      <w:marLeft w:val="0"/>
      <w:marRight w:val="0"/>
      <w:marTop w:val="0"/>
      <w:marBottom w:val="0"/>
      <w:divBdr>
        <w:top w:val="none" w:sz="0" w:space="0" w:color="auto"/>
        <w:left w:val="none" w:sz="0" w:space="0" w:color="auto"/>
        <w:bottom w:val="none" w:sz="0" w:space="0" w:color="auto"/>
        <w:right w:val="none" w:sz="0" w:space="0" w:color="auto"/>
      </w:divBdr>
    </w:div>
    <w:div w:id="1087270723">
      <w:bodyDiv w:val="1"/>
      <w:marLeft w:val="0"/>
      <w:marRight w:val="0"/>
      <w:marTop w:val="0"/>
      <w:marBottom w:val="0"/>
      <w:divBdr>
        <w:top w:val="none" w:sz="0" w:space="0" w:color="auto"/>
        <w:left w:val="none" w:sz="0" w:space="0" w:color="auto"/>
        <w:bottom w:val="none" w:sz="0" w:space="0" w:color="auto"/>
        <w:right w:val="none" w:sz="0" w:space="0" w:color="auto"/>
      </w:divBdr>
    </w:div>
    <w:div w:id="1114329781">
      <w:bodyDiv w:val="1"/>
      <w:marLeft w:val="0"/>
      <w:marRight w:val="0"/>
      <w:marTop w:val="0"/>
      <w:marBottom w:val="0"/>
      <w:divBdr>
        <w:top w:val="none" w:sz="0" w:space="0" w:color="auto"/>
        <w:left w:val="none" w:sz="0" w:space="0" w:color="auto"/>
        <w:bottom w:val="none" w:sz="0" w:space="0" w:color="auto"/>
        <w:right w:val="none" w:sz="0" w:space="0" w:color="auto"/>
      </w:divBdr>
    </w:div>
    <w:div w:id="1163084917">
      <w:bodyDiv w:val="1"/>
      <w:marLeft w:val="0"/>
      <w:marRight w:val="0"/>
      <w:marTop w:val="0"/>
      <w:marBottom w:val="0"/>
      <w:divBdr>
        <w:top w:val="none" w:sz="0" w:space="0" w:color="auto"/>
        <w:left w:val="none" w:sz="0" w:space="0" w:color="auto"/>
        <w:bottom w:val="none" w:sz="0" w:space="0" w:color="auto"/>
        <w:right w:val="none" w:sz="0" w:space="0" w:color="auto"/>
      </w:divBdr>
    </w:div>
    <w:div w:id="1213080657">
      <w:bodyDiv w:val="1"/>
      <w:marLeft w:val="0"/>
      <w:marRight w:val="0"/>
      <w:marTop w:val="0"/>
      <w:marBottom w:val="0"/>
      <w:divBdr>
        <w:top w:val="none" w:sz="0" w:space="0" w:color="auto"/>
        <w:left w:val="none" w:sz="0" w:space="0" w:color="auto"/>
        <w:bottom w:val="none" w:sz="0" w:space="0" w:color="auto"/>
        <w:right w:val="none" w:sz="0" w:space="0" w:color="auto"/>
      </w:divBdr>
    </w:div>
    <w:div w:id="1389378619">
      <w:bodyDiv w:val="1"/>
      <w:marLeft w:val="0"/>
      <w:marRight w:val="0"/>
      <w:marTop w:val="0"/>
      <w:marBottom w:val="0"/>
      <w:divBdr>
        <w:top w:val="none" w:sz="0" w:space="0" w:color="auto"/>
        <w:left w:val="none" w:sz="0" w:space="0" w:color="auto"/>
        <w:bottom w:val="none" w:sz="0" w:space="0" w:color="auto"/>
        <w:right w:val="none" w:sz="0" w:space="0" w:color="auto"/>
      </w:divBdr>
    </w:div>
    <w:div w:id="1487821484">
      <w:bodyDiv w:val="1"/>
      <w:marLeft w:val="0"/>
      <w:marRight w:val="0"/>
      <w:marTop w:val="0"/>
      <w:marBottom w:val="0"/>
      <w:divBdr>
        <w:top w:val="none" w:sz="0" w:space="0" w:color="auto"/>
        <w:left w:val="none" w:sz="0" w:space="0" w:color="auto"/>
        <w:bottom w:val="none" w:sz="0" w:space="0" w:color="auto"/>
        <w:right w:val="none" w:sz="0" w:space="0" w:color="auto"/>
      </w:divBdr>
    </w:div>
    <w:div w:id="1591768913">
      <w:bodyDiv w:val="1"/>
      <w:marLeft w:val="0"/>
      <w:marRight w:val="0"/>
      <w:marTop w:val="0"/>
      <w:marBottom w:val="0"/>
      <w:divBdr>
        <w:top w:val="none" w:sz="0" w:space="0" w:color="auto"/>
        <w:left w:val="none" w:sz="0" w:space="0" w:color="auto"/>
        <w:bottom w:val="none" w:sz="0" w:space="0" w:color="auto"/>
        <w:right w:val="none" w:sz="0" w:space="0" w:color="auto"/>
      </w:divBdr>
    </w:div>
    <w:div w:id="1606569697">
      <w:bodyDiv w:val="1"/>
      <w:marLeft w:val="0"/>
      <w:marRight w:val="0"/>
      <w:marTop w:val="0"/>
      <w:marBottom w:val="0"/>
      <w:divBdr>
        <w:top w:val="none" w:sz="0" w:space="0" w:color="auto"/>
        <w:left w:val="none" w:sz="0" w:space="0" w:color="auto"/>
        <w:bottom w:val="none" w:sz="0" w:space="0" w:color="auto"/>
        <w:right w:val="none" w:sz="0" w:space="0" w:color="auto"/>
      </w:divBdr>
    </w:div>
    <w:div w:id="1625039813">
      <w:bodyDiv w:val="1"/>
      <w:marLeft w:val="0"/>
      <w:marRight w:val="0"/>
      <w:marTop w:val="0"/>
      <w:marBottom w:val="0"/>
      <w:divBdr>
        <w:top w:val="none" w:sz="0" w:space="0" w:color="auto"/>
        <w:left w:val="none" w:sz="0" w:space="0" w:color="auto"/>
        <w:bottom w:val="none" w:sz="0" w:space="0" w:color="auto"/>
        <w:right w:val="none" w:sz="0" w:space="0" w:color="auto"/>
      </w:divBdr>
    </w:div>
    <w:div w:id="1689480572">
      <w:bodyDiv w:val="1"/>
      <w:marLeft w:val="0"/>
      <w:marRight w:val="0"/>
      <w:marTop w:val="0"/>
      <w:marBottom w:val="0"/>
      <w:divBdr>
        <w:top w:val="none" w:sz="0" w:space="0" w:color="auto"/>
        <w:left w:val="none" w:sz="0" w:space="0" w:color="auto"/>
        <w:bottom w:val="none" w:sz="0" w:space="0" w:color="auto"/>
        <w:right w:val="none" w:sz="0" w:space="0" w:color="auto"/>
      </w:divBdr>
    </w:div>
    <w:div w:id="1793211099">
      <w:bodyDiv w:val="1"/>
      <w:marLeft w:val="0"/>
      <w:marRight w:val="0"/>
      <w:marTop w:val="0"/>
      <w:marBottom w:val="0"/>
      <w:divBdr>
        <w:top w:val="none" w:sz="0" w:space="0" w:color="auto"/>
        <w:left w:val="none" w:sz="0" w:space="0" w:color="auto"/>
        <w:bottom w:val="none" w:sz="0" w:space="0" w:color="auto"/>
        <w:right w:val="none" w:sz="0" w:space="0" w:color="auto"/>
      </w:divBdr>
    </w:div>
    <w:div w:id="1903363566">
      <w:bodyDiv w:val="1"/>
      <w:marLeft w:val="0"/>
      <w:marRight w:val="0"/>
      <w:marTop w:val="0"/>
      <w:marBottom w:val="0"/>
      <w:divBdr>
        <w:top w:val="none" w:sz="0" w:space="0" w:color="auto"/>
        <w:left w:val="none" w:sz="0" w:space="0" w:color="auto"/>
        <w:bottom w:val="none" w:sz="0" w:space="0" w:color="auto"/>
        <w:right w:val="none" w:sz="0" w:space="0" w:color="auto"/>
      </w:divBdr>
    </w:div>
    <w:div w:id="1916275775">
      <w:bodyDiv w:val="1"/>
      <w:marLeft w:val="0"/>
      <w:marRight w:val="0"/>
      <w:marTop w:val="0"/>
      <w:marBottom w:val="0"/>
      <w:divBdr>
        <w:top w:val="none" w:sz="0" w:space="0" w:color="auto"/>
        <w:left w:val="none" w:sz="0" w:space="0" w:color="auto"/>
        <w:bottom w:val="none" w:sz="0" w:space="0" w:color="auto"/>
        <w:right w:val="none" w:sz="0" w:space="0" w:color="auto"/>
      </w:divBdr>
    </w:div>
    <w:div w:id="2076128394">
      <w:bodyDiv w:val="1"/>
      <w:marLeft w:val="0"/>
      <w:marRight w:val="0"/>
      <w:marTop w:val="0"/>
      <w:marBottom w:val="0"/>
      <w:divBdr>
        <w:top w:val="none" w:sz="0" w:space="0" w:color="auto"/>
        <w:left w:val="none" w:sz="0" w:space="0" w:color="auto"/>
        <w:bottom w:val="none" w:sz="0" w:space="0" w:color="auto"/>
        <w:right w:val="none" w:sz="0" w:space="0" w:color="auto"/>
      </w:divBdr>
      <w:divsChild>
        <w:div w:id="399910644">
          <w:marLeft w:val="547"/>
          <w:marRight w:val="0"/>
          <w:marTop w:val="0"/>
          <w:marBottom w:val="0"/>
          <w:divBdr>
            <w:top w:val="none" w:sz="0" w:space="0" w:color="auto"/>
            <w:left w:val="none" w:sz="0" w:space="0" w:color="auto"/>
            <w:bottom w:val="none" w:sz="0" w:space="0" w:color="auto"/>
            <w:right w:val="none" w:sz="0" w:space="0" w:color="auto"/>
          </w:divBdr>
        </w:div>
        <w:div w:id="492834945">
          <w:marLeft w:val="547"/>
          <w:marRight w:val="0"/>
          <w:marTop w:val="0"/>
          <w:marBottom w:val="0"/>
          <w:divBdr>
            <w:top w:val="none" w:sz="0" w:space="0" w:color="auto"/>
            <w:left w:val="none" w:sz="0" w:space="0" w:color="auto"/>
            <w:bottom w:val="none" w:sz="0" w:space="0" w:color="auto"/>
            <w:right w:val="none" w:sz="0" w:space="0" w:color="auto"/>
          </w:divBdr>
        </w:div>
        <w:div w:id="653995703">
          <w:marLeft w:val="547"/>
          <w:marRight w:val="0"/>
          <w:marTop w:val="0"/>
          <w:marBottom w:val="0"/>
          <w:divBdr>
            <w:top w:val="none" w:sz="0" w:space="0" w:color="auto"/>
            <w:left w:val="none" w:sz="0" w:space="0" w:color="auto"/>
            <w:bottom w:val="none" w:sz="0" w:space="0" w:color="auto"/>
            <w:right w:val="none" w:sz="0" w:space="0" w:color="auto"/>
          </w:divBdr>
        </w:div>
        <w:div w:id="893156167">
          <w:marLeft w:val="547"/>
          <w:marRight w:val="0"/>
          <w:marTop w:val="0"/>
          <w:marBottom w:val="0"/>
          <w:divBdr>
            <w:top w:val="none" w:sz="0" w:space="0" w:color="auto"/>
            <w:left w:val="none" w:sz="0" w:space="0" w:color="auto"/>
            <w:bottom w:val="none" w:sz="0" w:space="0" w:color="auto"/>
            <w:right w:val="none" w:sz="0" w:space="0" w:color="auto"/>
          </w:divBdr>
        </w:div>
        <w:div w:id="1108962165">
          <w:marLeft w:val="547"/>
          <w:marRight w:val="0"/>
          <w:marTop w:val="0"/>
          <w:marBottom w:val="0"/>
          <w:divBdr>
            <w:top w:val="none" w:sz="0" w:space="0" w:color="auto"/>
            <w:left w:val="none" w:sz="0" w:space="0" w:color="auto"/>
            <w:bottom w:val="none" w:sz="0" w:space="0" w:color="auto"/>
            <w:right w:val="none" w:sz="0" w:space="0" w:color="auto"/>
          </w:divBdr>
        </w:div>
      </w:divsChild>
    </w:div>
    <w:div w:id="2090468008">
      <w:bodyDiv w:val="1"/>
      <w:marLeft w:val="0"/>
      <w:marRight w:val="0"/>
      <w:marTop w:val="0"/>
      <w:marBottom w:val="0"/>
      <w:divBdr>
        <w:top w:val="none" w:sz="0" w:space="0" w:color="auto"/>
        <w:left w:val="none" w:sz="0" w:space="0" w:color="auto"/>
        <w:bottom w:val="none" w:sz="0" w:space="0" w:color="auto"/>
        <w:right w:val="none" w:sz="0" w:space="0" w:color="auto"/>
      </w:divBdr>
    </w:div>
    <w:div w:id="2119330218">
      <w:bodyDiv w:val="1"/>
      <w:marLeft w:val="0"/>
      <w:marRight w:val="0"/>
      <w:marTop w:val="0"/>
      <w:marBottom w:val="0"/>
      <w:divBdr>
        <w:top w:val="none" w:sz="0" w:space="0" w:color="auto"/>
        <w:left w:val="none" w:sz="0" w:space="0" w:color="auto"/>
        <w:bottom w:val="none" w:sz="0" w:space="0" w:color="auto"/>
        <w:right w:val="none" w:sz="0" w:space="0" w:color="auto"/>
      </w:divBdr>
      <w:divsChild>
        <w:div w:id="1281839513">
          <w:marLeft w:val="360"/>
          <w:marRight w:val="0"/>
          <w:marTop w:val="0"/>
          <w:marBottom w:val="0"/>
          <w:divBdr>
            <w:top w:val="none" w:sz="0" w:space="0" w:color="auto"/>
            <w:left w:val="none" w:sz="0" w:space="0" w:color="auto"/>
            <w:bottom w:val="none" w:sz="0" w:space="0" w:color="auto"/>
            <w:right w:val="none" w:sz="0" w:space="0" w:color="auto"/>
          </w:divBdr>
        </w:div>
        <w:div w:id="1855194681">
          <w:marLeft w:val="360"/>
          <w:marRight w:val="0"/>
          <w:marTop w:val="0"/>
          <w:marBottom w:val="0"/>
          <w:divBdr>
            <w:top w:val="none" w:sz="0" w:space="0" w:color="auto"/>
            <w:left w:val="none" w:sz="0" w:space="0" w:color="auto"/>
            <w:bottom w:val="none" w:sz="0" w:space="0" w:color="auto"/>
            <w:right w:val="none" w:sz="0" w:space="0" w:color="auto"/>
          </w:divBdr>
        </w:div>
        <w:div w:id="2116096511">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26"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5"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settings" Target="settings.xml"/><Relationship Id="rId23" Type="http://schemas.openxmlformats.org/officeDocument/2006/relationships/customXml" Target="../customXml/item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omments" Target="comments.xml"/><Relationship Id="rId22" Type="http://schemas.microsoft.com/office/2011/relationships/people" Target="people.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8" Type="http://schemas.openxmlformats.org/officeDocument/2006/relationships/hyperlink" Target="http://chm.pops.int/" TargetMode="External"/><Relationship Id="rId3" Type="http://schemas.openxmlformats.org/officeDocument/2006/relationships/hyperlink" Target="http://www.who.int/medicines/areas/quality_safety/safety_efficacy/pharm_restrictions/en/index.html" TargetMode="External"/><Relationship Id="rId7" Type="http://schemas.openxmlformats.org/officeDocument/2006/relationships/hyperlink" Target="http://www.basel.int/" TargetMode="External"/><Relationship Id="rId2" Type="http://schemas.openxmlformats.org/officeDocument/2006/relationships/hyperlink" Target="http://www.cites.org/" TargetMode="External"/><Relationship Id="rId1" Type="http://schemas.openxmlformats.org/officeDocument/2006/relationships/hyperlink" Target="http://idbdocs.iadb.org/wsdocs/getdocument.aspx?docnum=38054986" TargetMode="External"/><Relationship Id="rId6" Type="http://schemas.openxmlformats.org/officeDocument/2006/relationships/hyperlink" Target="http://ozone.unep.org/Publications/6ii_publications%20handbooks.shtml" TargetMode="External"/><Relationship Id="rId5" Type="http://schemas.openxmlformats.org/officeDocument/2006/relationships/hyperlink" Target="http://www.pops.int/" TargetMode="External"/><Relationship Id="rId4" Type="http://schemas.openxmlformats.org/officeDocument/2006/relationships/hyperlink" Target="http://www.pic.int/" TargetMode="External"/><Relationship Id="rId9" Type="http://schemas.openxmlformats.org/officeDocument/2006/relationships/hyperlink" Target="http://www.ilo.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7BCAA1AFFF70B4E9C5A2CDA0692B174" ma:contentTypeVersion="0" ma:contentTypeDescription="A content type to manage public (operations) IDB documents" ma:contentTypeScope="" ma:versionID="e4ff969d90dbe8c5aa2b699cb079181c">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39672382</IDBDocs_x0020_Number>
    <Document_x0020_Author xmlns="9c571b2f-e523-4ab2-ba2e-09e151a03ef4">De Olloqui, Fernando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ME-L1170,ME-X1024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A98DA4C4-455C-481D-BFD9-C3FE28FA6371}"/>
</file>

<file path=customXml/itemProps2.xml><?xml version="1.0" encoding="utf-8"?>
<ds:datastoreItem xmlns:ds="http://schemas.openxmlformats.org/officeDocument/2006/customXml" ds:itemID="{EDEE5E66-ADD1-417C-934A-D1B6F01760EB}"/>
</file>

<file path=customXml/itemProps3.xml><?xml version="1.0" encoding="utf-8"?>
<ds:datastoreItem xmlns:ds="http://schemas.openxmlformats.org/officeDocument/2006/customXml" ds:itemID="{9AF2353D-8CA6-426F-9495-3E5C64A3E688}"/>
</file>

<file path=customXml/itemProps4.xml><?xml version="1.0" encoding="utf-8"?>
<ds:datastoreItem xmlns:ds="http://schemas.openxmlformats.org/officeDocument/2006/customXml" ds:itemID="{160795F9-57FD-4409-97AF-B359DE1FF0C9}"/>
</file>

<file path=customXml/itemProps5.xml><?xml version="1.0" encoding="utf-8"?>
<ds:datastoreItem xmlns:ds="http://schemas.openxmlformats.org/officeDocument/2006/customXml" ds:itemID="{10F7AB03-2E88-439B-9CB1-349A28009156}"/>
</file>

<file path=customXml/itemProps6.xml><?xml version="1.0" encoding="utf-8"?>
<ds:datastoreItem xmlns:ds="http://schemas.openxmlformats.org/officeDocument/2006/customXml" ds:itemID="{9C128DE2-6E17-4BA2-B99F-8F4B4269F9B5}"/>
</file>

<file path=docProps/app.xml><?xml version="1.0" encoding="utf-8"?>
<Properties xmlns="http://schemas.openxmlformats.org/officeDocument/2006/extended-properties" xmlns:vt="http://schemas.openxmlformats.org/officeDocument/2006/docPropsVTypes">
  <Template>GENERALsp.dot</Template>
  <TotalTime>0</TotalTime>
  <Pages>3</Pages>
  <Words>6030</Words>
  <Characters>34377</Characters>
  <Application>Microsoft Office Word</Application>
  <DocSecurity>4</DocSecurity>
  <Lines>286</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MEXICO</vt:lpstr>
      <vt:lpstr>MEXICO</vt:lpstr>
    </vt:vector>
  </TitlesOfParts>
  <Company>Nacional Financiera S.N.C</Company>
  <LinksUpToDate>false</LinksUpToDate>
  <CharactersWithSpaces>40327</CharactersWithSpaces>
  <SharedDoc>false</SharedDoc>
  <HLinks>
    <vt:vector size="72" baseType="variant">
      <vt:variant>
        <vt:i4>1966100</vt:i4>
      </vt:variant>
      <vt:variant>
        <vt:i4>60</vt:i4>
      </vt:variant>
      <vt:variant>
        <vt:i4>0</vt:i4>
      </vt:variant>
      <vt:variant>
        <vt:i4>5</vt:i4>
      </vt:variant>
      <vt:variant>
        <vt:lpwstr>http://www.iadb.org/biofuelsscorecard/index.cfm?language=English</vt:lpwstr>
      </vt:variant>
      <vt:variant>
        <vt:lpwstr/>
      </vt:variant>
      <vt:variant>
        <vt:i4>262158</vt:i4>
      </vt:variant>
      <vt:variant>
        <vt:i4>45</vt:i4>
      </vt:variant>
      <vt:variant>
        <vt:i4>0</vt:i4>
      </vt:variant>
      <vt:variant>
        <vt:i4>5</vt:i4>
      </vt:variant>
      <vt:variant>
        <vt:lpwstr>http://www.funcionpublica.gob.mx/unaopspf/dredotp/normace.htm</vt:lpwstr>
      </vt:variant>
      <vt:variant>
        <vt:lpwstr/>
      </vt:variant>
      <vt:variant>
        <vt:i4>262160</vt:i4>
      </vt:variant>
      <vt:variant>
        <vt:i4>42</vt:i4>
      </vt:variant>
      <vt:variant>
        <vt:i4>0</vt:i4>
      </vt:variant>
      <vt:variant>
        <vt:i4>5</vt:i4>
      </vt:variant>
      <vt:variant>
        <vt:lpwstr>http://www.funcionpublica.gob.mx/unaopspf/credito/normace.htm</vt:lpwstr>
      </vt:variant>
      <vt:variant>
        <vt:lpwstr/>
      </vt:variant>
      <vt:variant>
        <vt:i4>262158</vt:i4>
      </vt:variant>
      <vt:variant>
        <vt:i4>39</vt:i4>
      </vt:variant>
      <vt:variant>
        <vt:i4>0</vt:i4>
      </vt:variant>
      <vt:variant>
        <vt:i4>5</vt:i4>
      </vt:variant>
      <vt:variant>
        <vt:lpwstr>http://www.funcionpublica.gob.mx/unaopspf/dredotp/normace.htm</vt:lpwstr>
      </vt:variant>
      <vt:variant>
        <vt:lpwstr/>
      </vt:variant>
      <vt:variant>
        <vt:i4>2424928</vt:i4>
      </vt:variant>
      <vt:variant>
        <vt:i4>21</vt:i4>
      </vt:variant>
      <vt:variant>
        <vt:i4>0</vt:i4>
      </vt:variant>
      <vt:variant>
        <vt:i4>5</vt:i4>
      </vt:variant>
      <vt:variant>
        <vt:lpwstr>http://www.ilo.org/</vt:lpwstr>
      </vt:variant>
      <vt:variant>
        <vt:lpwstr/>
      </vt:variant>
      <vt:variant>
        <vt:i4>4849742</vt:i4>
      </vt:variant>
      <vt:variant>
        <vt:i4>18</vt:i4>
      </vt:variant>
      <vt:variant>
        <vt:i4>0</vt:i4>
      </vt:variant>
      <vt:variant>
        <vt:i4>5</vt:i4>
      </vt:variant>
      <vt:variant>
        <vt:lpwstr>http://chm.pops.int/</vt:lpwstr>
      </vt:variant>
      <vt:variant>
        <vt:lpwstr/>
      </vt:variant>
      <vt:variant>
        <vt:i4>4915220</vt:i4>
      </vt:variant>
      <vt:variant>
        <vt:i4>15</vt:i4>
      </vt:variant>
      <vt:variant>
        <vt:i4>0</vt:i4>
      </vt:variant>
      <vt:variant>
        <vt:i4>5</vt:i4>
      </vt:variant>
      <vt:variant>
        <vt:lpwstr>http://www.basel.int/</vt:lpwstr>
      </vt:variant>
      <vt:variant>
        <vt:lpwstr/>
      </vt:variant>
      <vt:variant>
        <vt:i4>7798860</vt:i4>
      </vt:variant>
      <vt:variant>
        <vt:i4>12</vt:i4>
      </vt:variant>
      <vt:variant>
        <vt:i4>0</vt:i4>
      </vt:variant>
      <vt:variant>
        <vt:i4>5</vt:i4>
      </vt:variant>
      <vt:variant>
        <vt:lpwstr>http://ozone.unep.org/Publications/6ii_publications handbooks.shtml</vt:lpwstr>
      </vt:variant>
      <vt:variant>
        <vt:lpwstr/>
      </vt:variant>
      <vt:variant>
        <vt:i4>4456529</vt:i4>
      </vt:variant>
      <vt:variant>
        <vt:i4>9</vt:i4>
      </vt:variant>
      <vt:variant>
        <vt:i4>0</vt:i4>
      </vt:variant>
      <vt:variant>
        <vt:i4>5</vt:i4>
      </vt:variant>
      <vt:variant>
        <vt:lpwstr>http://www.pops.int/</vt:lpwstr>
      </vt:variant>
      <vt:variant>
        <vt:lpwstr/>
      </vt:variant>
      <vt:variant>
        <vt:i4>2424953</vt:i4>
      </vt:variant>
      <vt:variant>
        <vt:i4>6</vt:i4>
      </vt:variant>
      <vt:variant>
        <vt:i4>0</vt:i4>
      </vt:variant>
      <vt:variant>
        <vt:i4>5</vt:i4>
      </vt:variant>
      <vt:variant>
        <vt:lpwstr>http://www.pic.int/</vt:lpwstr>
      </vt:variant>
      <vt:variant>
        <vt:lpwstr/>
      </vt:variant>
      <vt:variant>
        <vt:i4>1245304</vt:i4>
      </vt:variant>
      <vt:variant>
        <vt:i4>3</vt:i4>
      </vt:variant>
      <vt:variant>
        <vt:i4>0</vt:i4>
      </vt:variant>
      <vt:variant>
        <vt:i4>5</vt:i4>
      </vt:variant>
      <vt:variant>
        <vt:lpwstr>http://www.who.int/medicines/areas/quality_safety/safety_efficacy/pharm_restrictions/en/index.html</vt:lpwstr>
      </vt:variant>
      <vt:variant>
        <vt:lpwstr/>
      </vt:variant>
      <vt:variant>
        <vt:i4>4653056</vt:i4>
      </vt:variant>
      <vt:variant>
        <vt:i4>0</vt:i4>
      </vt:variant>
      <vt:variant>
        <vt:i4>0</vt:i4>
      </vt:variant>
      <vt:variant>
        <vt:i4>5</vt:i4>
      </vt:variant>
      <vt:variant>
        <vt:lpwstr>http://www.cites.org/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ROP_ Reglamento de Operación del Programa</dc:title>
  <dc:creator>ANGELADO</dc:creator>
  <cp:lastModifiedBy>Inter-American Development Bank</cp:lastModifiedBy>
  <cp:revision>2</cp:revision>
  <cp:lastPrinted>2015-06-08T19:03:00Z</cp:lastPrinted>
  <dcterms:created xsi:type="dcterms:W3CDTF">2015-09-11T14:14:00Z</dcterms:created>
  <dcterms:modified xsi:type="dcterms:W3CDTF">2015-09-11T14:14:00Z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0x01010046CF21643EE8D14686A648AA6DAD089200D7BCAA1AFFF70B4E9C5A2CDA0692B174</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