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2AB" w:rsidRPr="00D16AD7" w:rsidRDefault="00B072AB" w:rsidP="00B072AB">
      <w:pPr>
        <w:pStyle w:val="NoSpacing"/>
        <w:jc w:val="center"/>
        <w:rPr>
          <w:rStyle w:val="Emphasis"/>
          <w:rFonts w:ascii="Times New Roman" w:hAnsi="Times New Roman"/>
          <w:b/>
          <w:i w:val="0"/>
          <w:sz w:val="24"/>
          <w:szCs w:val="24"/>
        </w:rPr>
      </w:pPr>
      <w:r w:rsidRPr="00D16AD7">
        <w:rPr>
          <w:rStyle w:val="Emphasis"/>
          <w:rFonts w:ascii="Times New Roman" w:hAnsi="Times New Roman"/>
          <w:b/>
          <w:sz w:val="24"/>
          <w:szCs w:val="24"/>
        </w:rPr>
        <w:t>CO-T1309 – Coordinator</w:t>
      </w:r>
    </w:p>
    <w:p w:rsidR="00B072AB" w:rsidRPr="00D16AD7" w:rsidRDefault="00B072AB" w:rsidP="00B072AB">
      <w:pPr>
        <w:pStyle w:val="NoSpacing"/>
        <w:jc w:val="center"/>
        <w:rPr>
          <w:rStyle w:val="Emphasis"/>
          <w:rFonts w:ascii="Times New Roman" w:hAnsi="Times New Roman"/>
          <w:b/>
          <w:i w:val="0"/>
          <w:sz w:val="24"/>
          <w:szCs w:val="24"/>
        </w:rPr>
      </w:pPr>
      <w:r w:rsidRPr="00D16AD7">
        <w:rPr>
          <w:rStyle w:val="Emphasis"/>
          <w:rFonts w:ascii="Times New Roman" w:hAnsi="Times New Roman"/>
          <w:b/>
          <w:sz w:val="24"/>
          <w:szCs w:val="24"/>
        </w:rPr>
        <w:t>Colombia’s energy efficiency and renewable energy sector</w:t>
      </w:r>
    </w:p>
    <w:p w:rsidR="00B072AB" w:rsidRPr="00D16AD7" w:rsidRDefault="00B072AB" w:rsidP="00B072AB">
      <w:pPr>
        <w:pStyle w:val="NoSpacing"/>
        <w:rPr>
          <w:rStyle w:val="Emphasis"/>
          <w:rFonts w:ascii="Times New Roman" w:hAnsi="Times New Roman"/>
          <w:b/>
          <w:i w:val="0"/>
          <w:sz w:val="24"/>
          <w:szCs w:val="24"/>
        </w:rPr>
      </w:pPr>
    </w:p>
    <w:p w:rsidR="00B072AB" w:rsidRPr="00D16AD7" w:rsidRDefault="00B072AB" w:rsidP="00B072AB">
      <w:pPr>
        <w:pStyle w:val="NoSpacing"/>
        <w:jc w:val="center"/>
        <w:rPr>
          <w:rStyle w:val="Emphasis"/>
          <w:rFonts w:ascii="Times New Roman" w:hAnsi="Times New Roman"/>
          <w:b/>
          <w:i w:val="0"/>
          <w:sz w:val="24"/>
          <w:szCs w:val="24"/>
        </w:rPr>
      </w:pPr>
      <w:r w:rsidRPr="00D16AD7">
        <w:rPr>
          <w:rStyle w:val="Emphasis"/>
          <w:rFonts w:ascii="Times New Roman" w:hAnsi="Times New Roman"/>
          <w:b/>
          <w:sz w:val="24"/>
          <w:szCs w:val="24"/>
        </w:rPr>
        <w:t>Terms of reference</w:t>
      </w:r>
    </w:p>
    <w:p w:rsidR="00B072AB" w:rsidRDefault="00B072AB" w:rsidP="00B072AB">
      <w:pPr>
        <w:rPr>
          <w:rStyle w:val="Emphasis"/>
          <w:b/>
        </w:rPr>
      </w:pPr>
    </w:p>
    <w:p w:rsidR="00B072AB" w:rsidRPr="000972C1" w:rsidRDefault="00B072AB" w:rsidP="00B072AB">
      <w:pPr>
        <w:numPr>
          <w:ilvl w:val="0"/>
          <w:numId w:val="2"/>
        </w:numPr>
        <w:spacing w:before="200"/>
        <w:ind w:left="0" w:firstLine="0"/>
        <w:rPr>
          <w:rFonts w:ascii="Times New Roman" w:hAnsi="Times New Roman"/>
          <w:b/>
          <w:smallCaps/>
          <w:sz w:val="24"/>
          <w:szCs w:val="20"/>
        </w:rPr>
      </w:pPr>
      <w:r w:rsidRPr="000972C1">
        <w:rPr>
          <w:rFonts w:ascii="Times New Roman" w:hAnsi="Times New Roman"/>
          <w:b/>
          <w:smallCaps/>
          <w:sz w:val="24"/>
          <w:szCs w:val="20"/>
        </w:rPr>
        <w:t xml:space="preserve">Background  </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The Objective of the Colom</w:t>
      </w:r>
      <w:r w:rsidR="000876BE">
        <w:rPr>
          <w:rFonts w:ascii="Times New Roman" w:hAnsi="Times New Roman"/>
          <w:sz w:val="24"/>
          <w:szCs w:val="24"/>
        </w:rPr>
        <w:t>bian Sustainable Energy Finance</w:t>
      </w:r>
      <w:r w:rsidRPr="00B85BDB">
        <w:rPr>
          <w:rFonts w:ascii="Times New Roman" w:hAnsi="Times New Roman"/>
          <w:sz w:val="24"/>
          <w:szCs w:val="24"/>
        </w:rPr>
        <w:t xml:space="preserve"> (C-SEF) Program is to promote the development of the market for financing energy efficiency and clean energy (EECE) in Colombia, supporting and addressing market barriers for Financing Institutions on a programmatic basis. The C-SEF is consistent with Colombia’s Investment Plan Colombia (PI) which was ratified by the Committee of the Clean Technology Fund (CTF) on March 15, 2010, and considers the use of the amounts allocated in the PNI for each multilateral </w:t>
      </w:r>
      <w:proofErr w:type="gramStart"/>
      <w:r w:rsidRPr="00B85BDB">
        <w:rPr>
          <w:rFonts w:ascii="Times New Roman" w:hAnsi="Times New Roman"/>
          <w:sz w:val="24"/>
          <w:szCs w:val="24"/>
        </w:rPr>
        <w:t>banks</w:t>
      </w:r>
      <w:proofErr w:type="gramEnd"/>
      <w:r w:rsidRPr="00B85BDB">
        <w:rPr>
          <w:rFonts w:ascii="Times New Roman" w:hAnsi="Times New Roman"/>
          <w:sz w:val="24"/>
          <w:szCs w:val="24"/>
        </w:rPr>
        <w:t xml:space="preserve">. The Program is designed and implemented together with IFC. The Colombia Sustainable Energy Finance Facility (CO-X1014 will consist on a guarantee mechanism and/or direct financing to 3 or 4 Financial Institutions (FIs) in Colombia, each FI will be a project under the Facility. </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The Colombia Investment Plan contemplates further actions in the field of energy efficiency, namely the CTF Energy Efficiency Financing Program for the Services Sector (CO-L1124) and a further operation to be developed by FOMIN.</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C-SEF contemplates investments in the amounts of USD$17.5 million from the CTF, USD$10 million through the International Finance Corporation (IFC), USD$5 million through the IDB and USD$2.5 million for Technical Cooperation and operation through the two Banks. This TC is funded by these resources.</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In 2009 the IDB approved a Policy-Based Loan to the Ministry of Finance and Public Credit to finance activities aimed at combating climate change,  including the formulation and implementation of a National Climate Change Policy, which in turn contains a policy framework, a set of sector strategies, institutional strengthening and identification of mitigation and adaptation strategies.</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The main challenges that energy efficiency measures face in Colombia are: (</w:t>
      </w:r>
      <w:proofErr w:type="spellStart"/>
      <w:r w:rsidRPr="00B85BDB">
        <w:rPr>
          <w:rFonts w:ascii="Times New Roman" w:hAnsi="Times New Roman"/>
          <w:sz w:val="24"/>
          <w:szCs w:val="24"/>
        </w:rPr>
        <w:t>i</w:t>
      </w:r>
      <w:proofErr w:type="spellEnd"/>
      <w:r w:rsidRPr="00B85BDB">
        <w:rPr>
          <w:rFonts w:ascii="Times New Roman" w:hAnsi="Times New Roman"/>
          <w:sz w:val="24"/>
          <w:szCs w:val="24"/>
        </w:rPr>
        <w:t>) the lack of financial and market services to support stakeholders in the development of Energy Efficiency and Clean Energy (EECE) projects, in particular, the Energy Service Companies (ESCOs); (ii) the scarcity of information on new technology options; (iii) the limited knowledge on the economic benefits of EERE projects; and (iv) the absence of financial institutions promoting investments in this area.</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 xml:space="preserve">The investment component of the C-SEF Program will contribute to overcome some of the barriers mentioned in the previous paragraph by providing the financial institutions with economic resources which will help them to facilitate EERE investments. The investment </w:t>
      </w:r>
      <w:r w:rsidRPr="00B85BDB">
        <w:rPr>
          <w:rFonts w:ascii="Times New Roman" w:hAnsi="Times New Roman"/>
          <w:sz w:val="24"/>
          <w:szCs w:val="24"/>
        </w:rPr>
        <w:lastRenderedPageBreak/>
        <w:t>component is complemented with a technical assistance package, which includes, in addition to the activities of this TC:</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Training for commercial banks which will provide them with additional tools and elements aimed at increasing the number of EERE operations financed;</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Support to the creation of technical capabilities and to the execution of energy audits for both energy services providers and energy end-users;</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Development and dissemination of technical and financial information to increase the knowledge on the potential benefits and opportunities associated to EECE operations and activities;</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Trainings for energy service providers, including ESCOs and companies that do business with small and medium-sized enterprises (SMEs), on basic technical and economic aspects of EECE financing.</w:t>
      </w:r>
    </w:p>
    <w:p w:rsidR="00B072AB" w:rsidRPr="00B85BDB" w:rsidRDefault="00B072AB" w:rsidP="00B072AB">
      <w:pPr>
        <w:numPr>
          <w:ilvl w:val="0"/>
          <w:numId w:val="2"/>
        </w:numPr>
        <w:spacing w:before="200"/>
        <w:ind w:left="0" w:firstLine="0"/>
        <w:rPr>
          <w:rFonts w:ascii="Times New Roman" w:hAnsi="Times New Roman"/>
          <w:b/>
          <w:smallCaps/>
          <w:sz w:val="24"/>
          <w:szCs w:val="20"/>
        </w:rPr>
      </w:pPr>
      <w:bookmarkStart w:id="0" w:name="_Toc215987790"/>
      <w:bookmarkStart w:id="1" w:name="_Toc291577277"/>
      <w:bookmarkStart w:id="2" w:name="_Toc291578113"/>
      <w:r w:rsidRPr="00B85BDB">
        <w:rPr>
          <w:rFonts w:ascii="Times New Roman" w:hAnsi="Times New Roman"/>
          <w:b/>
          <w:smallCaps/>
          <w:sz w:val="24"/>
          <w:szCs w:val="20"/>
        </w:rPr>
        <w:t>Objectiv</w:t>
      </w:r>
      <w:bookmarkEnd w:id="0"/>
      <w:bookmarkEnd w:id="1"/>
      <w:bookmarkEnd w:id="2"/>
      <w:r w:rsidRPr="00B85BDB">
        <w:rPr>
          <w:rFonts w:ascii="Times New Roman" w:hAnsi="Times New Roman"/>
          <w:b/>
          <w:smallCaps/>
          <w:sz w:val="24"/>
          <w:szCs w:val="20"/>
        </w:rPr>
        <w:t>es</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The objective is to support the execution of activities associated to the C-SEF Program and the other energy-efficiency related Programs under the Colombia CTF Investment Plan, including the coordination, implementation and supervision of the complementary technical assistance package described in paragraph 2.5. An individual consultant will be hired to ensure an adequate coordination, during the preparation and implementation stages, with the participating stakeholders in Colombia, including governmental institutions (</w:t>
      </w:r>
      <w:proofErr w:type="spellStart"/>
      <w:r w:rsidRPr="00B85BDB">
        <w:rPr>
          <w:rFonts w:ascii="Times New Roman" w:hAnsi="Times New Roman"/>
          <w:sz w:val="24"/>
          <w:szCs w:val="24"/>
        </w:rPr>
        <w:t>Unidad</w:t>
      </w:r>
      <w:proofErr w:type="spellEnd"/>
      <w:r w:rsidRPr="00B85BDB">
        <w:rPr>
          <w:rFonts w:ascii="Times New Roman" w:hAnsi="Times New Roman"/>
          <w:sz w:val="24"/>
          <w:szCs w:val="24"/>
        </w:rPr>
        <w:t xml:space="preserve"> de </w:t>
      </w:r>
      <w:proofErr w:type="spellStart"/>
      <w:r w:rsidRPr="00B85BDB">
        <w:rPr>
          <w:rFonts w:ascii="Times New Roman" w:hAnsi="Times New Roman"/>
          <w:sz w:val="24"/>
          <w:szCs w:val="24"/>
        </w:rPr>
        <w:t>Planeación</w:t>
      </w:r>
      <w:proofErr w:type="spellEnd"/>
      <w:r w:rsidRPr="00B85BDB">
        <w:rPr>
          <w:rFonts w:ascii="Times New Roman" w:hAnsi="Times New Roman"/>
          <w:sz w:val="24"/>
          <w:szCs w:val="24"/>
        </w:rPr>
        <w:t xml:space="preserve"> </w:t>
      </w:r>
      <w:proofErr w:type="spellStart"/>
      <w:r w:rsidRPr="00B85BDB">
        <w:rPr>
          <w:rFonts w:ascii="Times New Roman" w:hAnsi="Times New Roman"/>
          <w:sz w:val="24"/>
          <w:szCs w:val="24"/>
        </w:rPr>
        <w:t>Minero</w:t>
      </w:r>
      <w:proofErr w:type="spellEnd"/>
      <w:r w:rsidRPr="00B85BDB">
        <w:rPr>
          <w:rFonts w:ascii="Times New Roman" w:hAnsi="Times New Roman"/>
          <w:sz w:val="24"/>
          <w:szCs w:val="24"/>
        </w:rPr>
        <w:t xml:space="preserve"> </w:t>
      </w:r>
      <w:proofErr w:type="spellStart"/>
      <w:r w:rsidRPr="00B85BDB">
        <w:rPr>
          <w:rFonts w:ascii="Times New Roman" w:hAnsi="Times New Roman"/>
          <w:sz w:val="24"/>
          <w:szCs w:val="24"/>
        </w:rPr>
        <w:t>Energética</w:t>
      </w:r>
      <w:proofErr w:type="spellEnd"/>
      <w:r w:rsidRPr="00B85BDB">
        <w:rPr>
          <w:rFonts w:ascii="Times New Roman" w:hAnsi="Times New Roman"/>
          <w:sz w:val="24"/>
          <w:szCs w:val="24"/>
        </w:rPr>
        <w:t xml:space="preserve"> - UPME, the Ministries of Finance, Mines and Energy, and Environment) commercial Banks, service providers and industrial associations, among others. The consultant will promote the synergies among the Programs.</w:t>
      </w:r>
    </w:p>
    <w:p w:rsidR="00B072AB" w:rsidRPr="00B85BDB" w:rsidRDefault="00B072AB" w:rsidP="00B072AB">
      <w:pPr>
        <w:numPr>
          <w:ilvl w:val="0"/>
          <w:numId w:val="2"/>
        </w:numPr>
        <w:spacing w:before="200"/>
        <w:ind w:left="0" w:firstLine="0"/>
        <w:rPr>
          <w:rFonts w:ascii="Times New Roman" w:hAnsi="Times New Roman"/>
          <w:b/>
          <w:smallCaps/>
          <w:sz w:val="24"/>
          <w:szCs w:val="20"/>
        </w:rPr>
      </w:pPr>
      <w:r w:rsidRPr="00B85BDB">
        <w:rPr>
          <w:rFonts w:ascii="Times New Roman" w:hAnsi="Times New Roman"/>
          <w:b/>
          <w:smallCaps/>
          <w:sz w:val="24"/>
          <w:szCs w:val="20"/>
        </w:rPr>
        <w:t>Characteristics of the Consultant</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Place of work: IDB’s Country Office in Bogota, Colombia.</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The consultant will have the following qualifications:</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 xml:space="preserve">A University Degree in Electric Engineering, Mechanical Engineering, Environmental Sciences, Economics, Finance, or other relevant field. </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Experience of at least 5 years in energy efficiency projects, preferably with SMEs.</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Experience in project implementation and management.</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Ability to coordinate different stakeholders and tasks in a timely manner.</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Good communication and organization skills.</w:t>
      </w:r>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lastRenderedPageBreak/>
        <w:t>Ability to organize events and meetings as required by the C-SEF.</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 xml:space="preserve">The position will have duration of 24 months. </w:t>
      </w:r>
    </w:p>
    <w:p w:rsidR="00B072AB" w:rsidRPr="00B85BDB" w:rsidRDefault="00B072AB" w:rsidP="00B072AB">
      <w:pPr>
        <w:numPr>
          <w:ilvl w:val="0"/>
          <w:numId w:val="2"/>
        </w:numPr>
        <w:spacing w:before="200"/>
        <w:ind w:left="0" w:firstLine="0"/>
        <w:rPr>
          <w:rFonts w:ascii="Times New Roman" w:hAnsi="Times New Roman"/>
          <w:b/>
          <w:smallCaps/>
          <w:sz w:val="24"/>
          <w:szCs w:val="20"/>
        </w:rPr>
      </w:pPr>
      <w:r w:rsidRPr="00B85BDB">
        <w:rPr>
          <w:rFonts w:ascii="Times New Roman" w:hAnsi="Times New Roman"/>
          <w:b/>
          <w:smallCaps/>
          <w:sz w:val="24"/>
          <w:szCs w:val="20"/>
        </w:rPr>
        <w:t>activities</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The consultant will report directly to IDB and will perform the following tasks:</w:t>
      </w:r>
    </w:p>
    <w:p w:rsidR="0096207C" w:rsidRPr="009A79C4" w:rsidRDefault="00B072AB" w:rsidP="009A79C4">
      <w:pPr>
        <w:numPr>
          <w:ilvl w:val="2"/>
          <w:numId w:val="2"/>
        </w:numPr>
        <w:ind w:left="1440"/>
        <w:jc w:val="both"/>
        <w:rPr>
          <w:rFonts w:ascii="Times New Roman" w:hAnsi="Times New Roman"/>
          <w:sz w:val="24"/>
          <w:szCs w:val="24"/>
        </w:rPr>
      </w:pPr>
      <w:r w:rsidRPr="00B85BDB">
        <w:rPr>
          <w:rFonts w:ascii="Times New Roman" w:hAnsi="Times New Roman"/>
          <w:sz w:val="24"/>
          <w:szCs w:val="24"/>
        </w:rPr>
        <w:t>Support the IDB to ensure proper coordination and liaison with the various institutions and actors involved in the preparation and implementation activities of the Energy Efficiency related Programs under the Colombia CTF Inve</w:t>
      </w:r>
      <w:r w:rsidR="000876BE">
        <w:rPr>
          <w:rFonts w:ascii="Times New Roman" w:hAnsi="Times New Roman"/>
          <w:sz w:val="24"/>
          <w:szCs w:val="24"/>
        </w:rPr>
        <w:t>stment Plan (including the C-SEF</w:t>
      </w:r>
      <w:r w:rsidRPr="00B85BDB">
        <w:rPr>
          <w:rFonts w:ascii="Times New Roman" w:hAnsi="Times New Roman"/>
          <w:sz w:val="24"/>
          <w:szCs w:val="24"/>
        </w:rPr>
        <w:t xml:space="preserve"> and the Private and Public-Private Sector Energy Efficiency programs currently under preparation), including government agencies (UPME, Ministries of Finance, Mines and Energy,  Environment and Sustainable Development), Colombian commercial banks, energy end users and service providers.</w:t>
      </w:r>
      <w:ins w:id="3" w:author="Test" w:date="2013-03-07T11:51:00Z">
        <w:r w:rsidR="0096207C">
          <w:rPr>
            <w:rFonts w:ascii="Times New Roman" w:hAnsi="Times New Roman"/>
            <w:sz w:val="24"/>
            <w:szCs w:val="24"/>
          </w:rPr>
          <w:t xml:space="preserve"> As part of the coordination activities, he/she will administer a virtual community </w:t>
        </w:r>
      </w:ins>
      <w:ins w:id="4" w:author="Test" w:date="2013-03-07T12:00:00Z">
        <w:r w:rsidR="009A79C4">
          <w:rPr>
            <w:rFonts w:ascii="Times New Roman" w:hAnsi="Times New Roman"/>
            <w:sz w:val="24"/>
            <w:szCs w:val="24"/>
          </w:rPr>
          <w:t>or</w:t>
        </w:r>
      </w:ins>
      <w:ins w:id="5" w:author="Test" w:date="2013-03-07T12:09:00Z">
        <w:r w:rsidR="009A79C4">
          <w:rPr>
            <w:rFonts w:ascii="Times New Roman" w:hAnsi="Times New Roman"/>
            <w:sz w:val="24"/>
            <w:szCs w:val="24"/>
          </w:rPr>
          <w:t xml:space="preserve"> a</w:t>
        </w:r>
      </w:ins>
      <w:ins w:id="6" w:author="Test" w:date="2013-03-07T12:00:00Z">
        <w:r w:rsidR="009A79C4">
          <w:rPr>
            <w:rFonts w:ascii="Times New Roman" w:hAnsi="Times New Roman"/>
            <w:sz w:val="24"/>
            <w:szCs w:val="24"/>
          </w:rPr>
          <w:t xml:space="preserve"> virtual repo</w:t>
        </w:r>
      </w:ins>
      <w:ins w:id="7" w:author="Test" w:date="2013-03-07T12:02:00Z">
        <w:r w:rsidR="009A79C4">
          <w:rPr>
            <w:rFonts w:ascii="Times New Roman" w:hAnsi="Times New Roman"/>
            <w:sz w:val="24"/>
            <w:szCs w:val="24"/>
          </w:rPr>
          <w:t>si</w:t>
        </w:r>
      </w:ins>
      <w:ins w:id="8" w:author="Test" w:date="2013-03-07T12:00:00Z">
        <w:r w:rsidR="009A79C4">
          <w:rPr>
            <w:rFonts w:ascii="Times New Roman" w:hAnsi="Times New Roman"/>
            <w:sz w:val="24"/>
            <w:szCs w:val="24"/>
          </w:rPr>
          <w:t>to</w:t>
        </w:r>
      </w:ins>
      <w:ins w:id="9" w:author="Test" w:date="2013-03-07T12:01:00Z">
        <w:r w:rsidR="009A79C4">
          <w:rPr>
            <w:rFonts w:ascii="Times New Roman" w:hAnsi="Times New Roman"/>
            <w:sz w:val="24"/>
            <w:szCs w:val="24"/>
          </w:rPr>
          <w:t xml:space="preserve">ry of the information of the activities </w:t>
        </w:r>
      </w:ins>
      <w:ins w:id="10" w:author="Test" w:date="2013-03-07T12:09:00Z">
        <w:r w:rsidR="009A79C4">
          <w:rPr>
            <w:rFonts w:ascii="Times New Roman" w:hAnsi="Times New Roman"/>
            <w:sz w:val="24"/>
            <w:szCs w:val="24"/>
          </w:rPr>
          <w:t>carried out</w:t>
        </w:r>
      </w:ins>
      <w:ins w:id="11" w:author="Test" w:date="2013-03-07T12:06:00Z">
        <w:r w:rsidR="009A79C4">
          <w:rPr>
            <w:rFonts w:ascii="Times New Roman" w:hAnsi="Times New Roman"/>
            <w:sz w:val="24"/>
            <w:szCs w:val="24"/>
          </w:rPr>
          <w:t xml:space="preserve"> along </w:t>
        </w:r>
      </w:ins>
      <w:ins w:id="12" w:author="Test" w:date="2013-03-07T12:01:00Z">
        <w:r w:rsidR="009A79C4">
          <w:rPr>
            <w:rFonts w:ascii="Times New Roman" w:hAnsi="Times New Roman"/>
            <w:sz w:val="24"/>
            <w:szCs w:val="24"/>
          </w:rPr>
          <w:t xml:space="preserve">the </w:t>
        </w:r>
      </w:ins>
      <w:ins w:id="13" w:author="Test" w:date="2013-03-07T12:06:00Z">
        <w:r w:rsidR="009A79C4">
          <w:rPr>
            <w:rFonts w:ascii="Times New Roman" w:hAnsi="Times New Roman"/>
            <w:sz w:val="24"/>
            <w:szCs w:val="24"/>
          </w:rPr>
          <w:t xml:space="preserve">C-SEF and </w:t>
        </w:r>
      </w:ins>
      <w:ins w:id="14" w:author="Test" w:date="2013-03-07T12:05:00Z">
        <w:r w:rsidR="009A79C4">
          <w:rPr>
            <w:rFonts w:ascii="Times New Roman" w:hAnsi="Times New Roman"/>
            <w:sz w:val="24"/>
            <w:szCs w:val="24"/>
          </w:rPr>
          <w:t>related p</w:t>
        </w:r>
      </w:ins>
      <w:ins w:id="15" w:author="Test" w:date="2013-03-07T12:01:00Z">
        <w:r w:rsidR="009A79C4">
          <w:rPr>
            <w:rFonts w:ascii="Times New Roman" w:hAnsi="Times New Roman"/>
            <w:sz w:val="24"/>
            <w:szCs w:val="24"/>
          </w:rPr>
          <w:t>rogram</w:t>
        </w:r>
      </w:ins>
      <w:ins w:id="16" w:author="Test" w:date="2013-03-07T12:05:00Z">
        <w:r w:rsidR="009A79C4">
          <w:rPr>
            <w:rFonts w:ascii="Times New Roman" w:hAnsi="Times New Roman"/>
            <w:sz w:val="24"/>
            <w:szCs w:val="24"/>
          </w:rPr>
          <w:t>s.</w:t>
        </w:r>
      </w:ins>
      <w:bookmarkStart w:id="17" w:name="_GoBack"/>
      <w:bookmarkEnd w:id="17"/>
    </w:p>
    <w:p w:rsidR="00B072AB" w:rsidRPr="00B85BDB" w:rsidRDefault="00B072AB" w:rsidP="00B072AB">
      <w:pPr>
        <w:numPr>
          <w:ilvl w:val="2"/>
          <w:numId w:val="2"/>
        </w:numPr>
        <w:ind w:left="1440"/>
        <w:jc w:val="both"/>
        <w:rPr>
          <w:rFonts w:ascii="Times New Roman" w:hAnsi="Times New Roman"/>
          <w:sz w:val="24"/>
          <w:szCs w:val="24"/>
        </w:rPr>
      </w:pPr>
      <w:r w:rsidRPr="00B85BDB">
        <w:rPr>
          <w:rFonts w:ascii="Times New Roman" w:hAnsi="Times New Roman"/>
          <w:sz w:val="24"/>
          <w:szCs w:val="24"/>
        </w:rPr>
        <w:t>Support the preparation of Term</w:t>
      </w:r>
      <w:r w:rsidR="000876BE">
        <w:rPr>
          <w:rFonts w:ascii="Times New Roman" w:hAnsi="Times New Roman"/>
          <w:sz w:val="24"/>
          <w:szCs w:val="24"/>
        </w:rPr>
        <w:t>s</w:t>
      </w:r>
      <w:r w:rsidRPr="00B85BDB">
        <w:rPr>
          <w:rFonts w:ascii="Times New Roman" w:hAnsi="Times New Roman"/>
          <w:sz w:val="24"/>
          <w:szCs w:val="24"/>
        </w:rPr>
        <w:t xml:space="preserve"> of Reference for the consultants hired to perform specific tasks within the related Programs and make follow up of their activities. </w:t>
      </w:r>
    </w:p>
    <w:p w:rsidR="00B072AB" w:rsidRPr="00B85BDB" w:rsidRDefault="00B072AB" w:rsidP="00B072AB">
      <w:pPr>
        <w:numPr>
          <w:ilvl w:val="0"/>
          <w:numId w:val="2"/>
        </w:numPr>
        <w:spacing w:before="200"/>
        <w:ind w:left="0" w:firstLine="0"/>
        <w:rPr>
          <w:rFonts w:ascii="Times New Roman" w:hAnsi="Times New Roman"/>
          <w:b/>
          <w:smallCaps/>
          <w:sz w:val="24"/>
          <w:szCs w:val="20"/>
        </w:rPr>
      </w:pPr>
      <w:r w:rsidRPr="00B85BDB">
        <w:rPr>
          <w:rFonts w:ascii="Times New Roman" w:hAnsi="Times New Roman"/>
          <w:b/>
          <w:smallCaps/>
          <w:sz w:val="24"/>
          <w:szCs w:val="20"/>
        </w:rPr>
        <w:t>Products</w:t>
      </w:r>
    </w:p>
    <w:p w:rsidR="00B072AB" w:rsidRPr="00B85BDB" w:rsidRDefault="00B072AB" w:rsidP="00B072AB">
      <w:pPr>
        <w:jc w:val="both"/>
        <w:rPr>
          <w:rFonts w:ascii="Times New Roman" w:hAnsi="Times New Roman"/>
          <w:sz w:val="24"/>
          <w:szCs w:val="24"/>
        </w:rPr>
      </w:pPr>
      <w:proofErr w:type="gramStart"/>
      <w:r w:rsidRPr="00B85BDB">
        <w:rPr>
          <w:rFonts w:ascii="Times New Roman" w:hAnsi="Times New Roman"/>
          <w:sz w:val="24"/>
          <w:szCs w:val="24"/>
        </w:rPr>
        <w:t>Reports and documents as required by the IDB.</w:t>
      </w:r>
      <w:proofErr w:type="gramEnd"/>
    </w:p>
    <w:p w:rsidR="00B072AB" w:rsidRPr="00B85BDB" w:rsidRDefault="00B072AB" w:rsidP="00B072AB">
      <w:pPr>
        <w:numPr>
          <w:ilvl w:val="0"/>
          <w:numId w:val="2"/>
        </w:numPr>
        <w:spacing w:before="200"/>
        <w:ind w:left="0" w:firstLine="0"/>
        <w:rPr>
          <w:rFonts w:ascii="Times New Roman" w:hAnsi="Times New Roman"/>
          <w:b/>
          <w:smallCaps/>
          <w:sz w:val="24"/>
          <w:szCs w:val="20"/>
        </w:rPr>
      </w:pPr>
      <w:r w:rsidRPr="00B85BDB">
        <w:rPr>
          <w:rFonts w:ascii="Times New Roman" w:hAnsi="Times New Roman"/>
          <w:b/>
          <w:smallCaps/>
          <w:sz w:val="24"/>
          <w:szCs w:val="20"/>
        </w:rPr>
        <w:t>Payment Schedule</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The payment will be done upon presentation of periodic report of activities.</w:t>
      </w:r>
    </w:p>
    <w:p w:rsidR="00B072AB" w:rsidRPr="00B85BDB" w:rsidRDefault="00B072AB" w:rsidP="00B072AB">
      <w:pPr>
        <w:numPr>
          <w:ilvl w:val="0"/>
          <w:numId w:val="2"/>
        </w:numPr>
        <w:spacing w:before="200"/>
        <w:ind w:left="0" w:firstLine="0"/>
        <w:rPr>
          <w:rFonts w:ascii="Times New Roman" w:hAnsi="Times New Roman"/>
          <w:b/>
          <w:smallCaps/>
          <w:sz w:val="24"/>
          <w:szCs w:val="20"/>
        </w:rPr>
      </w:pPr>
      <w:r w:rsidRPr="00B85BDB">
        <w:rPr>
          <w:rFonts w:ascii="Times New Roman" w:hAnsi="Times New Roman"/>
          <w:b/>
          <w:smallCaps/>
          <w:sz w:val="24"/>
          <w:szCs w:val="20"/>
        </w:rPr>
        <w:t>Coordination</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 xml:space="preserve">Mr. Claudio Alatorre, INE/CCS (team leader), Ms. </w:t>
      </w:r>
      <w:proofErr w:type="spellStart"/>
      <w:r w:rsidRPr="00B85BDB">
        <w:rPr>
          <w:rFonts w:ascii="Times New Roman" w:hAnsi="Times New Roman"/>
          <w:sz w:val="24"/>
          <w:szCs w:val="24"/>
        </w:rPr>
        <w:t>Verónica</w:t>
      </w:r>
      <w:proofErr w:type="spellEnd"/>
      <w:r w:rsidRPr="00B85BDB">
        <w:rPr>
          <w:rFonts w:ascii="Times New Roman" w:hAnsi="Times New Roman"/>
          <w:sz w:val="24"/>
          <w:szCs w:val="24"/>
        </w:rPr>
        <w:t xml:space="preserve"> Valencia INE/CCS will be responsible for the supervision of the consultant team. Roberto Esmeral (CCS/CCO) will be the responsible contact in Colombia.</w:t>
      </w:r>
    </w:p>
    <w:p w:rsidR="00B072AB" w:rsidRPr="00A7479E" w:rsidRDefault="00B072AB" w:rsidP="00B072AB">
      <w:pPr>
        <w:numPr>
          <w:ilvl w:val="0"/>
          <w:numId w:val="2"/>
        </w:numPr>
        <w:spacing w:before="200"/>
        <w:ind w:left="0" w:firstLine="0"/>
        <w:rPr>
          <w:rFonts w:ascii="Times New Roman" w:hAnsi="Times New Roman"/>
          <w:b/>
          <w:smallCaps/>
          <w:sz w:val="24"/>
          <w:szCs w:val="20"/>
        </w:rPr>
      </w:pPr>
      <w:r w:rsidRPr="00A7479E">
        <w:rPr>
          <w:rFonts w:ascii="Times New Roman" w:hAnsi="Times New Roman"/>
          <w:b/>
          <w:smallCaps/>
          <w:sz w:val="24"/>
          <w:szCs w:val="20"/>
        </w:rPr>
        <w:t>Applications</w:t>
      </w:r>
    </w:p>
    <w:p w:rsidR="00B072AB" w:rsidRPr="00B85BDB" w:rsidRDefault="00B072AB" w:rsidP="00B072AB">
      <w:pPr>
        <w:jc w:val="both"/>
        <w:rPr>
          <w:rFonts w:ascii="Times New Roman" w:hAnsi="Times New Roman"/>
          <w:sz w:val="24"/>
          <w:szCs w:val="24"/>
        </w:rPr>
      </w:pPr>
      <w:r w:rsidRPr="00B85BDB">
        <w:rPr>
          <w:rFonts w:ascii="Times New Roman" w:hAnsi="Times New Roman"/>
          <w:sz w:val="24"/>
          <w:szCs w:val="24"/>
        </w:rPr>
        <w:t xml:space="preserve">Interested parties should submit information which clearly indicates they have the qualifications to perform the above mentioned tasks. All applications should include an individual CV and cover letter. </w:t>
      </w:r>
    </w:p>
    <w:p w:rsidR="00AA09C6" w:rsidRPr="00B072AB" w:rsidRDefault="00AA09C6" w:rsidP="00B072AB">
      <w:pPr>
        <w:pStyle w:val="Paragraph"/>
        <w:keepNext/>
        <w:numPr>
          <w:ilvl w:val="0"/>
          <w:numId w:val="0"/>
        </w:numPr>
        <w:tabs>
          <w:tab w:val="left" w:pos="1260"/>
          <w:tab w:val="left" w:pos="1440"/>
        </w:tabs>
        <w:jc w:val="left"/>
        <w:rPr>
          <w:lang w:val="en-US"/>
        </w:rPr>
      </w:pPr>
    </w:p>
    <w:sectPr w:rsidR="00AA09C6" w:rsidRPr="00B072A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DC9" w:rsidRDefault="003F1DC9" w:rsidP="003F1DC9">
      <w:pPr>
        <w:spacing w:after="0" w:line="240" w:lineRule="auto"/>
      </w:pPr>
      <w:r>
        <w:separator/>
      </w:r>
    </w:p>
  </w:endnote>
  <w:endnote w:type="continuationSeparator" w:id="0">
    <w:p w:rsidR="003F1DC9" w:rsidRDefault="003F1DC9" w:rsidP="003F1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602006"/>
      <w:docPartObj>
        <w:docPartGallery w:val="Page Numbers (Bottom of Page)"/>
        <w:docPartUnique/>
      </w:docPartObj>
    </w:sdtPr>
    <w:sdtEndPr>
      <w:rPr>
        <w:noProof/>
      </w:rPr>
    </w:sdtEndPr>
    <w:sdtContent>
      <w:p w:rsidR="003F1DC9" w:rsidRDefault="003F1DC9">
        <w:pPr>
          <w:pStyle w:val="Footer"/>
          <w:jc w:val="center"/>
        </w:pPr>
        <w:r>
          <w:fldChar w:fldCharType="begin"/>
        </w:r>
        <w:r>
          <w:instrText xml:space="preserve"> PAGE   \* MERGEFORMAT </w:instrText>
        </w:r>
        <w:r>
          <w:fldChar w:fldCharType="separate"/>
        </w:r>
        <w:r w:rsidR="009A79C4">
          <w:rPr>
            <w:noProof/>
          </w:rPr>
          <w:t>2</w:t>
        </w:r>
        <w:r>
          <w:rPr>
            <w:noProof/>
          </w:rPr>
          <w:fldChar w:fldCharType="end"/>
        </w:r>
      </w:p>
    </w:sdtContent>
  </w:sdt>
  <w:p w:rsidR="003F1DC9" w:rsidRDefault="003F1D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DC9" w:rsidRDefault="003F1DC9" w:rsidP="003F1DC9">
      <w:pPr>
        <w:spacing w:after="0" w:line="240" w:lineRule="auto"/>
      </w:pPr>
      <w:r>
        <w:separator/>
      </w:r>
    </w:p>
  </w:footnote>
  <w:footnote w:type="continuationSeparator" w:id="0">
    <w:p w:rsidR="003F1DC9" w:rsidRDefault="003F1DC9" w:rsidP="003F1D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DC9" w:rsidRDefault="003F1DC9" w:rsidP="003F1DC9">
    <w:pPr>
      <w:pStyle w:val="Header"/>
      <w:jc w:val="right"/>
    </w:pPr>
    <w:r>
      <w:t>CO-T1309</w:t>
    </w:r>
  </w:p>
  <w:p w:rsidR="003F1DC9" w:rsidRDefault="003F1DC9" w:rsidP="003F1DC9">
    <w:pPr>
      <w:pStyle w:val="Header"/>
      <w:jc w:val="right"/>
    </w:pPr>
    <w:r>
      <w:t>Annex II. Component II: TORs Coordinator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5177C"/>
    <w:multiLevelType w:val="multilevel"/>
    <w:tmpl w:val="08B2128E"/>
    <w:lvl w:ilvl="0">
      <w:start w:val="1"/>
      <w:numFmt w:val="upperRoman"/>
      <w:lvlText w:val="%1."/>
      <w:lvlJc w:val="left"/>
      <w:pPr>
        <w:ind w:left="2070" w:hanging="360"/>
      </w:pPr>
      <w:rPr>
        <w:rFonts w:hint="default"/>
      </w:rPr>
    </w:lvl>
    <w:lvl w:ilvl="1">
      <w:start w:val="1"/>
      <w:numFmt w:val="decimal"/>
      <w:isLgl/>
      <w:lvlText w:val="%1.%2"/>
      <w:lvlJc w:val="left"/>
      <w:pPr>
        <w:ind w:left="2070" w:hanging="360"/>
      </w:pPr>
      <w:rPr>
        <w:rFonts w:hint="default"/>
      </w:rPr>
    </w:lvl>
    <w:lvl w:ilvl="2">
      <w:start w:val="1"/>
      <w:numFmt w:val="lowerLetter"/>
      <w:lvlText w:val="%3."/>
      <w:lvlJc w:val="left"/>
      <w:pPr>
        <w:ind w:left="243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150" w:hanging="1440"/>
      </w:pPr>
      <w:rPr>
        <w:rFonts w:hint="default"/>
      </w:rPr>
    </w:lvl>
    <w:lvl w:ilvl="8">
      <w:start w:val="1"/>
      <w:numFmt w:val="decimal"/>
      <w:isLgl/>
      <w:lvlText w:val="%1.%2.%3.%4.%5.%6.%7.%8.%9"/>
      <w:lvlJc w:val="left"/>
      <w:pPr>
        <w:ind w:left="3510" w:hanging="1800"/>
      </w:pPr>
      <w:rPr>
        <w:rFonts w:hint="default"/>
      </w:rPr>
    </w:lvl>
  </w:abstractNum>
  <w:abstractNum w:abstractNumId="1">
    <w:nsid w:val="5FAC1D81"/>
    <w:multiLevelType w:val="multilevel"/>
    <w:tmpl w:val="14B608C4"/>
    <w:lvl w:ilvl="0">
      <w:start w:val="1"/>
      <w:numFmt w:val="upperRoman"/>
      <w:lvlRestart w:val="0"/>
      <w:pStyle w:val="Chapter"/>
      <w:lvlText w:val="%1."/>
      <w:lvlJc w:val="center"/>
      <w:pPr>
        <w:tabs>
          <w:tab w:val="num" w:pos="1800"/>
        </w:tabs>
        <w:ind w:left="1152" w:firstLine="288"/>
      </w:pPr>
      <w:rPr>
        <w:b/>
        <w:i w:val="0"/>
        <w:lang w:val="x-none"/>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2AB"/>
    <w:rsid w:val="000876BE"/>
    <w:rsid w:val="003913FC"/>
    <w:rsid w:val="003F1DC9"/>
    <w:rsid w:val="0096207C"/>
    <w:rsid w:val="009A79C4"/>
    <w:rsid w:val="00AA09C6"/>
    <w:rsid w:val="00B072AB"/>
    <w:rsid w:val="00E2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2A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B072AB"/>
    <w:pPr>
      <w:keepNext/>
      <w:numPr>
        <w:numId w:val="1"/>
      </w:numPr>
      <w:tabs>
        <w:tab w:val="left" w:pos="1440"/>
      </w:tabs>
      <w:spacing w:before="240" w:after="240" w:line="240" w:lineRule="auto"/>
      <w:jc w:val="center"/>
    </w:pPr>
    <w:rPr>
      <w:rFonts w:ascii="Times New Roman" w:hAnsi="Times New Roman"/>
      <w:b/>
      <w:smallCaps/>
      <w:sz w:val="24"/>
      <w:szCs w:val="20"/>
    </w:rPr>
  </w:style>
  <w:style w:type="character" w:customStyle="1" w:styleId="ParagraphChar">
    <w:name w:val="Paragraph Char"/>
    <w:link w:val="Paragraph"/>
    <w:locked/>
    <w:rsid w:val="00B072AB"/>
    <w:rPr>
      <w:rFonts w:ascii="Times New Roman" w:hAnsi="Times New Roman"/>
      <w:sz w:val="24"/>
      <w:lang w:val="x-none" w:eastAsia="x-none"/>
    </w:rPr>
  </w:style>
  <w:style w:type="paragraph" w:customStyle="1" w:styleId="Paragraph">
    <w:name w:val="Paragraph"/>
    <w:aliases w:val="paragraph,p,PARAGRAPH,PG,pa,at"/>
    <w:basedOn w:val="BodyTextIndent"/>
    <w:link w:val="ParagraphChar"/>
    <w:rsid w:val="00B072AB"/>
    <w:pPr>
      <w:numPr>
        <w:ilvl w:val="1"/>
        <w:numId w:val="1"/>
      </w:numPr>
      <w:spacing w:before="120" w:line="240" w:lineRule="auto"/>
      <w:jc w:val="both"/>
      <w:outlineLvl w:val="1"/>
    </w:pPr>
    <w:rPr>
      <w:rFonts w:ascii="Times New Roman" w:eastAsiaTheme="minorHAnsi" w:hAnsi="Times New Roman" w:cstheme="minorBidi"/>
      <w:sz w:val="24"/>
      <w:lang w:val="x-none" w:eastAsia="x-none"/>
    </w:rPr>
  </w:style>
  <w:style w:type="paragraph" w:customStyle="1" w:styleId="SubSubPar">
    <w:name w:val="SubSubPar"/>
    <w:basedOn w:val="subpar"/>
    <w:rsid w:val="00B072AB"/>
    <w:pPr>
      <w:numPr>
        <w:ilvl w:val="3"/>
      </w:numPr>
      <w:tabs>
        <w:tab w:val="clear" w:pos="2736"/>
        <w:tab w:val="left" w:pos="0"/>
        <w:tab w:val="num" w:pos="360"/>
      </w:tabs>
    </w:pPr>
  </w:style>
  <w:style w:type="paragraph" w:customStyle="1" w:styleId="subpar">
    <w:name w:val="subpar"/>
    <w:basedOn w:val="BodyTextIndent3"/>
    <w:rsid w:val="00B072AB"/>
    <w:pPr>
      <w:numPr>
        <w:ilvl w:val="2"/>
        <w:numId w:val="1"/>
      </w:numPr>
      <w:tabs>
        <w:tab w:val="clear" w:pos="2304"/>
        <w:tab w:val="num" w:pos="360"/>
      </w:tabs>
      <w:spacing w:before="120" w:line="240" w:lineRule="auto"/>
      <w:ind w:left="360" w:firstLine="0"/>
      <w:jc w:val="both"/>
      <w:outlineLvl w:val="2"/>
    </w:pPr>
    <w:rPr>
      <w:rFonts w:ascii="Times New Roman" w:hAnsi="Times New Roman"/>
      <w:sz w:val="24"/>
      <w:szCs w:val="20"/>
      <w:lang w:val="es-ES_tradnl" w:eastAsia="x-none"/>
    </w:rPr>
  </w:style>
  <w:style w:type="paragraph" w:styleId="NoSpacing">
    <w:name w:val="No Spacing"/>
    <w:uiPriority w:val="1"/>
    <w:qFormat/>
    <w:rsid w:val="00B072AB"/>
    <w:pPr>
      <w:spacing w:after="0" w:line="240" w:lineRule="auto"/>
    </w:pPr>
    <w:rPr>
      <w:rFonts w:ascii="Calibri" w:eastAsia="Calibri" w:hAnsi="Calibri" w:cs="Times New Roman"/>
    </w:rPr>
  </w:style>
  <w:style w:type="character" w:styleId="Emphasis">
    <w:name w:val="Emphasis"/>
    <w:uiPriority w:val="20"/>
    <w:qFormat/>
    <w:rsid w:val="00B072AB"/>
    <w:rPr>
      <w:i/>
      <w:iCs/>
    </w:rPr>
  </w:style>
  <w:style w:type="paragraph" w:styleId="BodyTextIndent">
    <w:name w:val="Body Text Indent"/>
    <w:basedOn w:val="Normal"/>
    <w:link w:val="BodyTextIndentChar"/>
    <w:uiPriority w:val="99"/>
    <w:semiHidden/>
    <w:unhideWhenUsed/>
    <w:rsid w:val="00B072AB"/>
    <w:pPr>
      <w:spacing w:after="120"/>
      <w:ind w:left="360"/>
    </w:pPr>
  </w:style>
  <w:style w:type="character" w:customStyle="1" w:styleId="BodyTextIndentChar">
    <w:name w:val="Body Text Indent Char"/>
    <w:basedOn w:val="DefaultParagraphFont"/>
    <w:link w:val="BodyTextIndent"/>
    <w:uiPriority w:val="99"/>
    <w:semiHidden/>
    <w:rsid w:val="00B072AB"/>
    <w:rPr>
      <w:rFonts w:ascii="Calibri" w:eastAsia="Calibri" w:hAnsi="Calibri" w:cs="Times New Roman"/>
    </w:rPr>
  </w:style>
  <w:style w:type="paragraph" w:styleId="BodyTextIndent3">
    <w:name w:val="Body Text Indent 3"/>
    <w:basedOn w:val="Normal"/>
    <w:link w:val="BodyTextIndent3Char"/>
    <w:uiPriority w:val="99"/>
    <w:semiHidden/>
    <w:unhideWhenUsed/>
    <w:rsid w:val="00B072A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72AB"/>
    <w:rPr>
      <w:rFonts w:ascii="Calibri" w:eastAsia="Calibri" w:hAnsi="Calibri" w:cs="Times New Roman"/>
      <w:sz w:val="16"/>
      <w:szCs w:val="16"/>
    </w:rPr>
  </w:style>
  <w:style w:type="paragraph" w:styleId="Header">
    <w:name w:val="header"/>
    <w:basedOn w:val="Normal"/>
    <w:link w:val="HeaderChar"/>
    <w:uiPriority w:val="99"/>
    <w:unhideWhenUsed/>
    <w:rsid w:val="003F1D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DC9"/>
    <w:rPr>
      <w:rFonts w:ascii="Calibri" w:eastAsia="Calibri" w:hAnsi="Calibri" w:cs="Times New Roman"/>
    </w:rPr>
  </w:style>
  <w:style w:type="paragraph" w:styleId="Footer">
    <w:name w:val="footer"/>
    <w:basedOn w:val="Normal"/>
    <w:link w:val="FooterChar"/>
    <w:uiPriority w:val="99"/>
    <w:unhideWhenUsed/>
    <w:rsid w:val="003F1D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DC9"/>
    <w:rPr>
      <w:rFonts w:ascii="Calibri" w:eastAsia="Calibri" w:hAnsi="Calibri" w:cs="Times New Roman"/>
    </w:rPr>
  </w:style>
  <w:style w:type="paragraph" w:styleId="BalloonText">
    <w:name w:val="Balloon Text"/>
    <w:basedOn w:val="Normal"/>
    <w:link w:val="BalloonTextChar"/>
    <w:uiPriority w:val="99"/>
    <w:semiHidden/>
    <w:unhideWhenUsed/>
    <w:rsid w:val="009A7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9C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2A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B072AB"/>
    <w:pPr>
      <w:keepNext/>
      <w:numPr>
        <w:numId w:val="1"/>
      </w:numPr>
      <w:tabs>
        <w:tab w:val="left" w:pos="1440"/>
      </w:tabs>
      <w:spacing w:before="240" w:after="240" w:line="240" w:lineRule="auto"/>
      <w:jc w:val="center"/>
    </w:pPr>
    <w:rPr>
      <w:rFonts w:ascii="Times New Roman" w:hAnsi="Times New Roman"/>
      <w:b/>
      <w:smallCaps/>
      <w:sz w:val="24"/>
      <w:szCs w:val="20"/>
    </w:rPr>
  </w:style>
  <w:style w:type="character" w:customStyle="1" w:styleId="ParagraphChar">
    <w:name w:val="Paragraph Char"/>
    <w:link w:val="Paragraph"/>
    <w:locked/>
    <w:rsid w:val="00B072AB"/>
    <w:rPr>
      <w:rFonts w:ascii="Times New Roman" w:hAnsi="Times New Roman"/>
      <w:sz w:val="24"/>
      <w:lang w:val="x-none" w:eastAsia="x-none"/>
    </w:rPr>
  </w:style>
  <w:style w:type="paragraph" w:customStyle="1" w:styleId="Paragraph">
    <w:name w:val="Paragraph"/>
    <w:aliases w:val="paragraph,p,PARAGRAPH,PG,pa,at"/>
    <w:basedOn w:val="BodyTextIndent"/>
    <w:link w:val="ParagraphChar"/>
    <w:rsid w:val="00B072AB"/>
    <w:pPr>
      <w:numPr>
        <w:ilvl w:val="1"/>
        <w:numId w:val="1"/>
      </w:numPr>
      <w:spacing w:before="120" w:line="240" w:lineRule="auto"/>
      <w:jc w:val="both"/>
      <w:outlineLvl w:val="1"/>
    </w:pPr>
    <w:rPr>
      <w:rFonts w:ascii="Times New Roman" w:eastAsiaTheme="minorHAnsi" w:hAnsi="Times New Roman" w:cstheme="minorBidi"/>
      <w:sz w:val="24"/>
      <w:lang w:val="x-none" w:eastAsia="x-none"/>
    </w:rPr>
  </w:style>
  <w:style w:type="paragraph" w:customStyle="1" w:styleId="SubSubPar">
    <w:name w:val="SubSubPar"/>
    <w:basedOn w:val="subpar"/>
    <w:rsid w:val="00B072AB"/>
    <w:pPr>
      <w:numPr>
        <w:ilvl w:val="3"/>
      </w:numPr>
      <w:tabs>
        <w:tab w:val="clear" w:pos="2736"/>
        <w:tab w:val="left" w:pos="0"/>
        <w:tab w:val="num" w:pos="360"/>
      </w:tabs>
    </w:pPr>
  </w:style>
  <w:style w:type="paragraph" w:customStyle="1" w:styleId="subpar">
    <w:name w:val="subpar"/>
    <w:basedOn w:val="BodyTextIndent3"/>
    <w:rsid w:val="00B072AB"/>
    <w:pPr>
      <w:numPr>
        <w:ilvl w:val="2"/>
        <w:numId w:val="1"/>
      </w:numPr>
      <w:tabs>
        <w:tab w:val="clear" w:pos="2304"/>
        <w:tab w:val="num" w:pos="360"/>
      </w:tabs>
      <w:spacing w:before="120" w:line="240" w:lineRule="auto"/>
      <w:ind w:left="360" w:firstLine="0"/>
      <w:jc w:val="both"/>
      <w:outlineLvl w:val="2"/>
    </w:pPr>
    <w:rPr>
      <w:rFonts w:ascii="Times New Roman" w:hAnsi="Times New Roman"/>
      <w:sz w:val="24"/>
      <w:szCs w:val="20"/>
      <w:lang w:val="es-ES_tradnl" w:eastAsia="x-none"/>
    </w:rPr>
  </w:style>
  <w:style w:type="paragraph" w:styleId="NoSpacing">
    <w:name w:val="No Spacing"/>
    <w:uiPriority w:val="1"/>
    <w:qFormat/>
    <w:rsid w:val="00B072AB"/>
    <w:pPr>
      <w:spacing w:after="0" w:line="240" w:lineRule="auto"/>
    </w:pPr>
    <w:rPr>
      <w:rFonts w:ascii="Calibri" w:eastAsia="Calibri" w:hAnsi="Calibri" w:cs="Times New Roman"/>
    </w:rPr>
  </w:style>
  <w:style w:type="character" w:styleId="Emphasis">
    <w:name w:val="Emphasis"/>
    <w:uiPriority w:val="20"/>
    <w:qFormat/>
    <w:rsid w:val="00B072AB"/>
    <w:rPr>
      <w:i/>
      <w:iCs/>
    </w:rPr>
  </w:style>
  <w:style w:type="paragraph" w:styleId="BodyTextIndent">
    <w:name w:val="Body Text Indent"/>
    <w:basedOn w:val="Normal"/>
    <w:link w:val="BodyTextIndentChar"/>
    <w:uiPriority w:val="99"/>
    <w:semiHidden/>
    <w:unhideWhenUsed/>
    <w:rsid w:val="00B072AB"/>
    <w:pPr>
      <w:spacing w:after="120"/>
      <w:ind w:left="360"/>
    </w:pPr>
  </w:style>
  <w:style w:type="character" w:customStyle="1" w:styleId="BodyTextIndentChar">
    <w:name w:val="Body Text Indent Char"/>
    <w:basedOn w:val="DefaultParagraphFont"/>
    <w:link w:val="BodyTextIndent"/>
    <w:uiPriority w:val="99"/>
    <w:semiHidden/>
    <w:rsid w:val="00B072AB"/>
    <w:rPr>
      <w:rFonts w:ascii="Calibri" w:eastAsia="Calibri" w:hAnsi="Calibri" w:cs="Times New Roman"/>
    </w:rPr>
  </w:style>
  <w:style w:type="paragraph" w:styleId="BodyTextIndent3">
    <w:name w:val="Body Text Indent 3"/>
    <w:basedOn w:val="Normal"/>
    <w:link w:val="BodyTextIndent3Char"/>
    <w:uiPriority w:val="99"/>
    <w:semiHidden/>
    <w:unhideWhenUsed/>
    <w:rsid w:val="00B072A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72AB"/>
    <w:rPr>
      <w:rFonts w:ascii="Calibri" w:eastAsia="Calibri" w:hAnsi="Calibri" w:cs="Times New Roman"/>
      <w:sz w:val="16"/>
      <w:szCs w:val="16"/>
    </w:rPr>
  </w:style>
  <w:style w:type="paragraph" w:styleId="Header">
    <w:name w:val="header"/>
    <w:basedOn w:val="Normal"/>
    <w:link w:val="HeaderChar"/>
    <w:uiPriority w:val="99"/>
    <w:unhideWhenUsed/>
    <w:rsid w:val="003F1D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DC9"/>
    <w:rPr>
      <w:rFonts w:ascii="Calibri" w:eastAsia="Calibri" w:hAnsi="Calibri" w:cs="Times New Roman"/>
    </w:rPr>
  </w:style>
  <w:style w:type="paragraph" w:styleId="Footer">
    <w:name w:val="footer"/>
    <w:basedOn w:val="Normal"/>
    <w:link w:val="FooterChar"/>
    <w:uiPriority w:val="99"/>
    <w:unhideWhenUsed/>
    <w:rsid w:val="003F1D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DC9"/>
    <w:rPr>
      <w:rFonts w:ascii="Calibri" w:eastAsia="Calibri" w:hAnsi="Calibri" w:cs="Times New Roman"/>
    </w:rPr>
  </w:style>
  <w:style w:type="paragraph" w:styleId="BalloonText">
    <w:name w:val="Balloon Text"/>
    <w:basedOn w:val="Normal"/>
    <w:link w:val="BalloonTextChar"/>
    <w:uiPriority w:val="99"/>
    <w:semiHidden/>
    <w:unhideWhenUsed/>
    <w:rsid w:val="009A7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9C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37077129</IDBDocs_x0020_Number>
    <TaxCatchAll xmlns="cdc7663a-08f0-4737-9e8c-148ce897a09c"/>
    <Phase xmlns="cdc7663a-08f0-4737-9e8c-148ce897a09c" xsi:nil="true"/>
    <SISCOR_x0020_Number xmlns="cdc7663a-08f0-4737-9e8c-148ce897a09c" xsi:nil="true"/>
    <Division_x0020_or_x0020_Unit xmlns="cdc7663a-08f0-4737-9e8c-148ce897a09c">CSD/CCS</Division_x0020_or_x0020_Unit>
    <Approval_x0020_Number xmlns="cdc7663a-08f0-4737-9e8c-148ce897a09c" xsi:nil="true"/>
    <Document_x0020_Author xmlns="cdc7663a-08f0-4737-9e8c-148ce897a09c">Alatorre Frenk, Claudio</Document_x0020_Author>
    <Fiscal_x0020_Year_x0020_IDB xmlns="cdc7663a-08f0-4737-9e8c-148ce897a09c">2012</Fiscal_x0020_Year_x0020_IDB>
    <Other_x0020_Author xmlns="cdc7663a-08f0-4737-9e8c-148ce897a09c" xsi:nil="true"/>
    <Project_x0020_Number xmlns="cdc7663a-08f0-4737-9e8c-148ce897a09c">CO-T1309</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Ayatima Hernández-Rojas x.1151 TOR</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EZSHARE-1427217989-28</_dlc_DocId>
    <From_x003a_ xmlns="cdc7663a-08f0-4737-9e8c-148ce897a09c" xsi:nil="true"/>
    <To_x003a_ xmlns="cdc7663a-08f0-4737-9e8c-148ce897a09c" xsi:nil="true"/>
    <_dlc_DocIdUrl xmlns="cdc7663a-08f0-4737-9e8c-148ce897a09c">
      <Url>https://idbg.sharepoint.com/teams/EZ-CO-TCP/CO-T1309/_layouts/15/DocIdRedir.aspx?ID=EZSHARE-1427217989-28</Url>
      <Description>EZSHARE-1427217989-28</Description>
    </_dlc_DocIdUrl>
    <Related_x0020_SisCor_x0020_Number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12E5D7B6D7227140958A4C3F5C1FDC9C" ma:contentTypeVersion="2989" ma:contentTypeDescription="The base project type from which other project content types inherit their information." ma:contentTypeScope="" ma:versionID="0337e94ad2e583dd71b5e4d29136334d">
  <xsd:schema xmlns:xsd="http://www.w3.org/2001/XMLSchema" xmlns:xs="http://www.w3.org/2001/XMLSchema" xmlns:p="http://schemas.microsoft.com/office/2006/metadata/properties" xmlns:ns2="cdc7663a-08f0-4737-9e8c-148ce897a09c" targetNamespace="http://schemas.microsoft.com/office/2006/metadata/properties" ma:root="true" ma:fieldsID="6c411528bd26f11972f2b565ba0bc64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T130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8ACB680-CF08-4D08-9A57-3744D8157AF9}"/>
</file>

<file path=customXml/itemProps2.xml><?xml version="1.0" encoding="utf-8"?>
<ds:datastoreItem xmlns:ds="http://schemas.openxmlformats.org/officeDocument/2006/customXml" ds:itemID="{0E0E77A4-8E89-4E93-B444-98ED964F9404}"/>
</file>

<file path=customXml/itemProps3.xml><?xml version="1.0" encoding="utf-8"?>
<ds:datastoreItem xmlns:ds="http://schemas.openxmlformats.org/officeDocument/2006/customXml" ds:itemID="{611C096C-2A4C-4758-B83F-E96D24EEED72}"/>
</file>

<file path=customXml/itemProps4.xml><?xml version="1.0" encoding="utf-8"?>
<ds:datastoreItem xmlns:ds="http://schemas.openxmlformats.org/officeDocument/2006/customXml" ds:itemID="{53665CC9-08C3-462A-BBCA-81054787BDDA}"/>
</file>

<file path=customXml/itemProps5.xml><?xml version="1.0" encoding="utf-8"?>
<ds:datastoreItem xmlns:ds="http://schemas.openxmlformats.org/officeDocument/2006/customXml" ds:itemID="{64190B8A-D02D-4AA0-B0CA-F7E66CB8AA19}"/>
</file>

<file path=customXml/itemProps6.xml><?xml version="1.0" encoding="utf-8"?>
<ds:datastoreItem xmlns:ds="http://schemas.openxmlformats.org/officeDocument/2006/customXml" ds:itemID="{971C08B8-0A08-4237-9584-9D8C9283A31C}"/>
</file>

<file path=customXml/itemProps7.xml><?xml version="1.0" encoding="utf-8"?>
<ds:datastoreItem xmlns:ds="http://schemas.openxmlformats.org/officeDocument/2006/customXml" ds:itemID="{98FA6C50-C7BA-4FE0-A977-CC4AC70F0941}"/>
</file>

<file path=customXml/itemProps8.xml><?xml version="1.0" encoding="utf-8"?>
<ds:datastoreItem xmlns:ds="http://schemas.openxmlformats.org/officeDocument/2006/customXml" ds:itemID="{C5498864-DBC4-409B-8DB4-4CB27CDA3A11}"/>
</file>

<file path=docProps/app.xml><?xml version="1.0" encoding="utf-8"?>
<Properties xmlns="http://schemas.openxmlformats.org/officeDocument/2006/extended-properties" xmlns:vt="http://schemas.openxmlformats.org/officeDocument/2006/docPropsVTypes">
  <Template>Normal.dotm</Template>
  <TotalTime>52</TotalTime>
  <Pages>3</Pages>
  <Words>956</Words>
  <Characters>5454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II_ Component 2_ TOR Coordinator C-SEF</dc:title>
  <dc:creator>Test</dc:creator>
  <cp:lastModifiedBy>Test</cp:lastModifiedBy>
  <cp:revision>3</cp:revision>
  <dcterms:created xsi:type="dcterms:W3CDTF">2013-01-15T15:23:00Z</dcterms:created>
  <dcterms:modified xsi:type="dcterms:W3CDTF">2013-03-07T17:10:00Z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0x010100ACF722E9F6B0B149B0CD8BE2560A66720012E5D7B6D7227140958A4C3F5C1FDC9C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16;#Loan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2800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Climate Change and Renewable Energy</vt:lpwstr>
  </property>
  <property fmtid="{D5CDD505-2E9C-101B-9397-08002B2CF9AE}" pid="26" name="Disclosed">
    <vt:bool>true</vt:bool>
  </property>
  <property fmtid="{D5CDD505-2E9C-101B-9397-08002B2CF9AE}" pid="27" name="_dlc_DocIdItemGuid">
    <vt:lpwstr>2ba54600-b849-4e92-98e4-400eb3c06532</vt:lpwstr>
  </property>
</Properties>
</file>