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1D7" w:rsidRPr="00994808" w:rsidRDefault="0020694B" w:rsidP="00832BD5">
      <w:pPr>
        <w:jc w:val="center"/>
        <w:rPr>
          <w:rFonts w:ascii="Times New Roman" w:hAnsi="Times New Roman" w:cs="Times New Roman"/>
          <w:b/>
          <w:bCs/>
          <w:smallCaps/>
        </w:rPr>
      </w:pPr>
      <w:r w:rsidRPr="00994808">
        <w:rPr>
          <w:rFonts w:ascii="Times New Roman" w:hAnsi="Times New Roman" w:cs="Times New Roman"/>
          <w:b/>
          <w:bCs/>
          <w:smallCaps/>
        </w:rPr>
        <w:t>Market Study For The Characterization And Prioritization Of The Economic Sectors With Greatest Potential For Energy Efficiency Interventions In Colombia</w:t>
      </w:r>
    </w:p>
    <w:p w:rsidR="00DD0504" w:rsidRPr="00994808" w:rsidRDefault="00DD0504" w:rsidP="00832BD5">
      <w:pPr>
        <w:jc w:val="center"/>
        <w:rPr>
          <w:rFonts w:ascii="Times New Roman" w:hAnsi="Times New Roman" w:cs="Times New Roman"/>
          <w:b/>
          <w:bCs/>
          <w:u w:val="single"/>
        </w:rPr>
      </w:pPr>
      <w:r w:rsidRPr="00994808">
        <w:rPr>
          <w:rFonts w:ascii="Times New Roman" w:hAnsi="Times New Roman" w:cs="Times New Roman"/>
          <w:b/>
          <w:bCs/>
          <w:u w:val="single"/>
        </w:rPr>
        <w:t>Terms of Reference</w:t>
      </w:r>
    </w:p>
    <w:p w:rsidR="00C611D7" w:rsidRPr="00994808" w:rsidRDefault="00C611D7" w:rsidP="00C611D7">
      <w:pPr>
        <w:rPr>
          <w:rFonts w:ascii="Times New Roman" w:hAnsi="Times New Roman" w:cs="Times New Roman"/>
          <w:b/>
          <w:bCs/>
        </w:rPr>
      </w:pPr>
    </w:p>
    <w:p w:rsidR="00C611D7" w:rsidRPr="00994808" w:rsidRDefault="0020694B" w:rsidP="0020694B">
      <w:pPr>
        <w:jc w:val="center"/>
        <w:rPr>
          <w:rFonts w:ascii="Times New Roman" w:hAnsi="Times New Roman" w:cs="Times New Roman"/>
          <w:b/>
          <w:bCs/>
        </w:rPr>
      </w:pPr>
      <w:r w:rsidRPr="00994808">
        <w:rPr>
          <w:rFonts w:ascii="Times New Roman" w:hAnsi="Times New Roman" w:cs="Times New Roman"/>
          <w:b/>
          <w:bCs/>
        </w:rPr>
        <w:t>I. BACKGROUND</w:t>
      </w:r>
    </w:p>
    <w:p w:rsidR="00500715" w:rsidRPr="00994808" w:rsidRDefault="00500715" w:rsidP="008B6612">
      <w:pPr>
        <w:spacing w:after="120"/>
        <w:jc w:val="both"/>
        <w:rPr>
          <w:rFonts w:ascii="Times New Roman" w:hAnsi="Times New Roman" w:cs="Times New Roman"/>
        </w:rPr>
      </w:pPr>
      <w:r w:rsidRPr="00994808">
        <w:rPr>
          <w:rFonts w:ascii="Times New Roman" w:hAnsi="Times New Roman" w:cs="Times New Roman"/>
        </w:rPr>
        <w:t>The Objective of the Colombian Sustainable Energy Finance (C-SEF) Program is to promote the developme</w:t>
      </w:r>
      <w:r w:rsidR="009C6FDA" w:rsidRPr="00994808">
        <w:rPr>
          <w:rFonts w:ascii="Times New Roman" w:hAnsi="Times New Roman" w:cs="Times New Roman"/>
        </w:rPr>
        <w:t>nt of the market for financing Energy Efficiency and Clean E</w:t>
      </w:r>
      <w:r w:rsidRPr="00994808">
        <w:rPr>
          <w:rFonts w:ascii="Times New Roman" w:hAnsi="Times New Roman" w:cs="Times New Roman"/>
        </w:rPr>
        <w:t xml:space="preserve">nergy </w:t>
      </w:r>
      <w:r w:rsidR="009C6FDA" w:rsidRPr="00994808">
        <w:rPr>
          <w:rFonts w:ascii="Times New Roman" w:hAnsi="Times New Roman" w:cs="Times New Roman"/>
        </w:rPr>
        <w:t xml:space="preserve">(EECE) </w:t>
      </w:r>
      <w:r w:rsidRPr="00994808">
        <w:rPr>
          <w:rFonts w:ascii="Times New Roman" w:hAnsi="Times New Roman" w:cs="Times New Roman"/>
        </w:rPr>
        <w:t>in Colombia, supporting and addressing market barriers for Financing Institutions on a programmatic basis. The C-SEF is consistent with Colombia’</w:t>
      </w:r>
      <w:r w:rsidR="009C6FDA" w:rsidRPr="00994808">
        <w:rPr>
          <w:rFonts w:ascii="Times New Roman" w:hAnsi="Times New Roman" w:cs="Times New Roman"/>
        </w:rPr>
        <w:t xml:space="preserve">s Investment Plan, </w:t>
      </w:r>
      <w:r w:rsidRPr="00994808">
        <w:rPr>
          <w:rFonts w:ascii="Times New Roman" w:hAnsi="Times New Roman" w:cs="Times New Roman"/>
        </w:rPr>
        <w:t xml:space="preserve">which was ratified by the Committee of the Clean Technology Fund (CTF) on March 15, 2010, and </w:t>
      </w:r>
      <w:r w:rsidR="009C6FDA" w:rsidRPr="00994808">
        <w:rPr>
          <w:rFonts w:ascii="Times New Roman" w:hAnsi="Times New Roman" w:cs="Times New Roman"/>
        </w:rPr>
        <w:t xml:space="preserve">details </w:t>
      </w:r>
      <w:r w:rsidRPr="00994808">
        <w:rPr>
          <w:rFonts w:ascii="Times New Roman" w:hAnsi="Times New Roman" w:cs="Times New Roman"/>
        </w:rPr>
        <w:t>the use of</w:t>
      </w:r>
      <w:r w:rsidR="007A0CC1" w:rsidRPr="00994808">
        <w:rPr>
          <w:rFonts w:ascii="Times New Roman" w:hAnsi="Times New Roman" w:cs="Times New Roman"/>
        </w:rPr>
        <w:t xml:space="preserve"> the amounts allocated in the </w:t>
      </w:r>
      <w:r w:rsidR="009C6FDA" w:rsidRPr="00994808">
        <w:rPr>
          <w:rFonts w:ascii="Times New Roman" w:hAnsi="Times New Roman" w:cs="Times New Roman"/>
        </w:rPr>
        <w:t>Investment Plan</w:t>
      </w:r>
      <w:r w:rsidRPr="00994808">
        <w:rPr>
          <w:rFonts w:ascii="Times New Roman" w:hAnsi="Times New Roman" w:cs="Times New Roman"/>
        </w:rPr>
        <w:t xml:space="preserve"> for each multilateral bank. The Program is designed and implemented together with </w:t>
      </w:r>
      <w:r w:rsidR="009C6FDA" w:rsidRPr="00994808">
        <w:rPr>
          <w:rFonts w:ascii="Times New Roman" w:hAnsi="Times New Roman" w:cs="Times New Roman"/>
        </w:rPr>
        <w:t xml:space="preserve">the </w:t>
      </w:r>
      <w:r w:rsidRPr="00994808">
        <w:rPr>
          <w:rFonts w:ascii="Times New Roman" w:hAnsi="Times New Roman" w:cs="Times New Roman"/>
        </w:rPr>
        <w:t>I</w:t>
      </w:r>
      <w:r w:rsidR="009C6FDA" w:rsidRPr="00994808">
        <w:rPr>
          <w:rFonts w:ascii="Times New Roman" w:hAnsi="Times New Roman" w:cs="Times New Roman"/>
        </w:rPr>
        <w:t xml:space="preserve">nternational </w:t>
      </w:r>
      <w:r w:rsidRPr="00994808">
        <w:rPr>
          <w:rFonts w:ascii="Times New Roman" w:hAnsi="Times New Roman" w:cs="Times New Roman"/>
        </w:rPr>
        <w:t>F</w:t>
      </w:r>
      <w:r w:rsidR="009C6FDA" w:rsidRPr="00994808">
        <w:rPr>
          <w:rFonts w:ascii="Times New Roman" w:hAnsi="Times New Roman" w:cs="Times New Roman"/>
        </w:rPr>
        <w:t xml:space="preserve">inance </w:t>
      </w:r>
      <w:r w:rsidRPr="00994808">
        <w:rPr>
          <w:rFonts w:ascii="Times New Roman" w:hAnsi="Times New Roman" w:cs="Times New Roman"/>
        </w:rPr>
        <w:t>C</w:t>
      </w:r>
      <w:r w:rsidR="009C6FDA" w:rsidRPr="00994808">
        <w:rPr>
          <w:rFonts w:ascii="Times New Roman" w:hAnsi="Times New Roman" w:cs="Times New Roman"/>
        </w:rPr>
        <w:t>orporation (IFC)</w:t>
      </w:r>
      <w:r w:rsidRPr="00994808">
        <w:rPr>
          <w:rFonts w:ascii="Times New Roman" w:hAnsi="Times New Roman" w:cs="Times New Roman"/>
        </w:rPr>
        <w:t>.</w:t>
      </w:r>
    </w:p>
    <w:p w:rsidR="00500715" w:rsidRPr="00994808" w:rsidRDefault="00500715" w:rsidP="008B6612">
      <w:pPr>
        <w:spacing w:after="120"/>
        <w:jc w:val="both"/>
        <w:rPr>
          <w:rFonts w:ascii="Times New Roman" w:hAnsi="Times New Roman" w:cs="Times New Roman"/>
        </w:rPr>
      </w:pPr>
      <w:r w:rsidRPr="00994808">
        <w:rPr>
          <w:rFonts w:ascii="Times New Roman" w:hAnsi="Times New Roman" w:cs="Times New Roman"/>
        </w:rPr>
        <w:t>The main challenges that energy efficiency measures face in Colombia are: (i) the lack of financial and market services to support stak</w:t>
      </w:r>
      <w:r w:rsidR="009C6FDA" w:rsidRPr="00994808">
        <w:rPr>
          <w:rFonts w:ascii="Times New Roman" w:hAnsi="Times New Roman" w:cs="Times New Roman"/>
        </w:rPr>
        <w:t xml:space="preserve">eholders in the development of EECE </w:t>
      </w:r>
      <w:r w:rsidRPr="00994808">
        <w:rPr>
          <w:rFonts w:ascii="Times New Roman" w:hAnsi="Times New Roman" w:cs="Times New Roman"/>
        </w:rPr>
        <w:t>projects, in particular, the Energy Service Companies (ESCOs); (ii) the scarcity of information on new technology options; (iii) the limited knowledge on the economic benefits of EERE projects; and (iv) the absence of financial institutions promoting investments in this area.</w:t>
      </w:r>
    </w:p>
    <w:p w:rsidR="00DD0504" w:rsidRPr="00994808" w:rsidRDefault="007A0CC1" w:rsidP="008B6612">
      <w:pPr>
        <w:spacing w:after="120"/>
        <w:jc w:val="both"/>
        <w:rPr>
          <w:rFonts w:ascii="Times New Roman" w:hAnsi="Times New Roman" w:cs="Times New Roman"/>
        </w:rPr>
      </w:pPr>
      <w:r w:rsidRPr="00994808">
        <w:rPr>
          <w:rFonts w:ascii="Times New Roman" w:hAnsi="Times New Roman" w:cs="Times New Roman"/>
        </w:rPr>
        <w:t>In particular, a</w:t>
      </w:r>
      <w:r w:rsidR="008B6612" w:rsidRPr="00994808">
        <w:rPr>
          <w:rFonts w:ascii="Times New Roman" w:hAnsi="Times New Roman" w:cs="Times New Roman"/>
        </w:rPr>
        <w:t xml:space="preserve"> </w:t>
      </w:r>
      <w:r w:rsidR="00A70539" w:rsidRPr="00994808">
        <w:rPr>
          <w:rFonts w:ascii="Times New Roman" w:hAnsi="Times New Roman" w:cs="Times New Roman"/>
        </w:rPr>
        <w:t xml:space="preserve">reference </w:t>
      </w:r>
      <w:r w:rsidR="008B6612" w:rsidRPr="00994808">
        <w:rPr>
          <w:rFonts w:ascii="Times New Roman" w:hAnsi="Times New Roman" w:cs="Times New Roman"/>
        </w:rPr>
        <w:t>market for Energy Services Companies</w:t>
      </w:r>
      <w:r w:rsidR="00311B01" w:rsidRPr="00994808">
        <w:rPr>
          <w:rFonts w:ascii="Times New Roman" w:hAnsi="Times New Roman" w:cs="Times New Roman"/>
        </w:rPr>
        <w:t xml:space="preserve"> (ESCOs)</w:t>
      </w:r>
      <w:r w:rsidR="008B6612" w:rsidRPr="00994808">
        <w:rPr>
          <w:rFonts w:ascii="Times New Roman" w:hAnsi="Times New Roman" w:cs="Times New Roman"/>
        </w:rPr>
        <w:t xml:space="preserve"> is </w:t>
      </w:r>
      <w:r w:rsidR="002E07FE" w:rsidRPr="00994808">
        <w:rPr>
          <w:rFonts w:ascii="Times New Roman" w:hAnsi="Times New Roman" w:cs="Times New Roman"/>
        </w:rPr>
        <w:t>not yet developed</w:t>
      </w:r>
      <w:r w:rsidR="00A70539" w:rsidRPr="00994808">
        <w:rPr>
          <w:rFonts w:ascii="Times New Roman" w:hAnsi="Times New Roman" w:cs="Times New Roman"/>
        </w:rPr>
        <w:t xml:space="preserve"> in Colombia</w:t>
      </w:r>
      <w:r w:rsidR="002E07FE" w:rsidRPr="00994808">
        <w:rPr>
          <w:rStyle w:val="FootnoteReference"/>
          <w:rFonts w:ascii="Times New Roman" w:hAnsi="Times New Roman" w:cs="Times New Roman"/>
        </w:rPr>
        <w:footnoteReference w:id="1"/>
      </w:r>
      <w:r w:rsidR="008B6612" w:rsidRPr="00994808">
        <w:rPr>
          <w:rFonts w:ascii="Times New Roman" w:hAnsi="Times New Roman" w:cs="Times New Roman"/>
        </w:rPr>
        <w:t xml:space="preserve">. </w:t>
      </w:r>
      <w:r w:rsidR="00311B01" w:rsidRPr="00994808">
        <w:rPr>
          <w:rFonts w:ascii="Times New Roman" w:hAnsi="Times New Roman" w:cs="Times New Roman"/>
        </w:rPr>
        <w:t>Energy service providers in Colombia includ</w:t>
      </w:r>
      <w:r w:rsidR="004C06D4" w:rsidRPr="00994808">
        <w:rPr>
          <w:rFonts w:ascii="Times New Roman" w:hAnsi="Times New Roman" w:cs="Times New Roman"/>
        </w:rPr>
        <w:t>e</w:t>
      </w:r>
      <w:r w:rsidR="00311B01" w:rsidRPr="00994808">
        <w:rPr>
          <w:rFonts w:ascii="Times New Roman" w:hAnsi="Times New Roman" w:cs="Times New Roman"/>
        </w:rPr>
        <w:t xml:space="preserve"> energy marketers, power generators, power distributors, equipment suppliers and vendors, engineering</w:t>
      </w:r>
      <w:r w:rsidR="004C06D4" w:rsidRPr="00994808">
        <w:rPr>
          <w:rFonts w:ascii="Times New Roman" w:hAnsi="Times New Roman" w:cs="Times New Roman"/>
        </w:rPr>
        <w:t xml:space="preserve"> and</w:t>
      </w:r>
      <w:r w:rsidR="00311B01" w:rsidRPr="00994808">
        <w:rPr>
          <w:rFonts w:ascii="Times New Roman" w:hAnsi="Times New Roman" w:cs="Times New Roman"/>
        </w:rPr>
        <w:t xml:space="preserve"> consulting firms performing energy audits, universities performing consulting services and applied research</w:t>
      </w:r>
      <w:r w:rsidR="004C06D4" w:rsidRPr="00994808">
        <w:rPr>
          <w:rFonts w:ascii="Times New Roman" w:hAnsi="Times New Roman" w:cs="Times New Roman"/>
        </w:rPr>
        <w:t>,</w:t>
      </w:r>
      <w:r w:rsidR="00311B01" w:rsidRPr="00994808">
        <w:rPr>
          <w:rFonts w:ascii="Times New Roman" w:hAnsi="Times New Roman" w:cs="Times New Roman"/>
        </w:rPr>
        <w:t xml:space="preserve"> and financial institutions. However, only a </w:t>
      </w:r>
      <w:r w:rsidR="004C06D4" w:rsidRPr="00994808">
        <w:rPr>
          <w:rFonts w:ascii="Times New Roman" w:hAnsi="Times New Roman" w:cs="Times New Roman"/>
        </w:rPr>
        <w:t xml:space="preserve">small number </w:t>
      </w:r>
      <w:r w:rsidR="00311B01" w:rsidRPr="00994808">
        <w:rPr>
          <w:rFonts w:ascii="Times New Roman" w:hAnsi="Times New Roman" w:cs="Times New Roman"/>
        </w:rPr>
        <w:t xml:space="preserve">of privately owned companies are operating under the ESCO model executing </w:t>
      </w:r>
      <w:r w:rsidR="009037C2" w:rsidRPr="00994808">
        <w:rPr>
          <w:rFonts w:ascii="Times New Roman" w:hAnsi="Times New Roman" w:cs="Times New Roman"/>
        </w:rPr>
        <w:t>energy efficiency projects utilizing energy performance contracts (</w:t>
      </w:r>
      <w:r w:rsidR="00311B01" w:rsidRPr="00994808">
        <w:rPr>
          <w:rFonts w:ascii="Times New Roman" w:hAnsi="Times New Roman" w:cs="Times New Roman"/>
        </w:rPr>
        <w:t>EPC</w:t>
      </w:r>
      <w:r w:rsidR="009037C2" w:rsidRPr="00994808">
        <w:rPr>
          <w:rFonts w:ascii="Times New Roman" w:hAnsi="Times New Roman" w:cs="Times New Roman"/>
        </w:rPr>
        <w:t>)</w:t>
      </w:r>
      <w:r w:rsidR="00311B01" w:rsidRPr="00994808">
        <w:rPr>
          <w:rFonts w:ascii="Times New Roman" w:hAnsi="Times New Roman" w:cs="Times New Roman"/>
        </w:rPr>
        <w:t xml:space="preserve"> in Colombia. </w:t>
      </w:r>
    </w:p>
    <w:p w:rsidR="0050409B" w:rsidRPr="00994808" w:rsidRDefault="0050409B" w:rsidP="008B6612">
      <w:pPr>
        <w:spacing w:after="120"/>
        <w:jc w:val="both"/>
        <w:rPr>
          <w:rFonts w:ascii="Times New Roman" w:hAnsi="Times New Roman" w:cs="Times New Roman"/>
        </w:rPr>
      </w:pPr>
      <w:r w:rsidRPr="00994808">
        <w:rPr>
          <w:rFonts w:ascii="Times New Roman" w:hAnsi="Times New Roman" w:cs="Times New Roman"/>
        </w:rPr>
        <w:t xml:space="preserve">A number of </w:t>
      </w:r>
      <w:r w:rsidR="00CD40F7" w:rsidRPr="00994808">
        <w:rPr>
          <w:rFonts w:ascii="Times New Roman" w:hAnsi="Times New Roman" w:cs="Times New Roman"/>
        </w:rPr>
        <w:t>initiatives have been, o</w:t>
      </w:r>
      <w:r w:rsidR="00DD0504" w:rsidRPr="00994808">
        <w:rPr>
          <w:rFonts w:ascii="Times New Roman" w:hAnsi="Times New Roman" w:cs="Times New Roman"/>
        </w:rPr>
        <w:t xml:space="preserve">r are in the process of being developed </w:t>
      </w:r>
      <w:r w:rsidR="00CB7DF4" w:rsidRPr="00994808">
        <w:rPr>
          <w:rFonts w:ascii="Times New Roman" w:hAnsi="Times New Roman" w:cs="Times New Roman"/>
        </w:rPr>
        <w:t>in Colombia</w:t>
      </w:r>
      <w:r w:rsidR="00CD40F7" w:rsidRPr="00994808">
        <w:rPr>
          <w:rFonts w:ascii="Times New Roman" w:hAnsi="Times New Roman" w:cs="Times New Roman"/>
        </w:rPr>
        <w:t xml:space="preserve"> in the field of energy efficiency by the IDB Group</w:t>
      </w:r>
      <w:r w:rsidR="00DD0504" w:rsidRPr="00994808">
        <w:rPr>
          <w:rFonts w:ascii="Times New Roman" w:hAnsi="Times New Roman" w:cs="Times New Roman"/>
        </w:rPr>
        <w:t>. These operations</w:t>
      </w:r>
      <w:r w:rsidR="00C052D9" w:rsidRPr="00994808">
        <w:rPr>
          <w:rFonts w:ascii="Times New Roman" w:hAnsi="Times New Roman" w:cs="Times New Roman"/>
        </w:rPr>
        <w:t xml:space="preserve"> </w:t>
      </w:r>
      <w:r w:rsidR="00CB7DF4" w:rsidRPr="00994808">
        <w:rPr>
          <w:rFonts w:ascii="Times New Roman" w:hAnsi="Times New Roman" w:cs="Times New Roman"/>
        </w:rPr>
        <w:t xml:space="preserve">are relevant to, and should form the basis of, </w:t>
      </w:r>
      <w:r w:rsidR="00CD40F7" w:rsidRPr="00994808">
        <w:rPr>
          <w:rFonts w:ascii="Times New Roman" w:hAnsi="Times New Roman" w:cs="Times New Roman"/>
        </w:rPr>
        <w:t>further activities</w:t>
      </w:r>
      <w:r w:rsidR="00CB7DF4" w:rsidRPr="00994808">
        <w:rPr>
          <w:rFonts w:ascii="Times New Roman" w:hAnsi="Times New Roman" w:cs="Times New Roman"/>
        </w:rPr>
        <w:t>, project</w:t>
      </w:r>
      <w:r w:rsidR="00CD40F7" w:rsidRPr="00994808">
        <w:rPr>
          <w:rFonts w:ascii="Times New Roman" w:hAnsi="Times New Roman" w:cs="Times New Roman"/>
        </w:rPr>
        <w:t>s</w:t>
      </w:r>
      <w:r w:rsidR="00CB7DF4" w:rsidRPr="00994808">
        <w:rPr>
          <w:rFonts w:ascii="Times New Roman" w:hAnsi="Times New Roman" w:cs="Times New Roman"/>
        </w:rPr>
        <w:t xml:space="preserve"> or investment</w:t>
      </w:r>
      <w:r w:rsidR="00CD40F7" w:rsidRPr="00994808">
        <w:rPr>
          <w:rFonts w:ascii="Times New Roman" w:hAnsi="Times New Roman" w:cs="Times New Roman"/>
        </w:rPr>
        <w:t>s</w:t>
      </w:r>
      <w:r w:rsidR="00CB7DF4" w:rsidRPr="00994808">
        <w:rPr>
          <w:rFonts w:ascii="Times New Roman" w:hAnsi="Times New Roman" w:cs="Times New Roman"/>
        </w:rPr>
        <w:t xml:space="preserve"> </w:t>
      </w:r>
      <w:r w:rsidR="00CD40F7" w:rsidRPr="00994808">
        <w:rPr>
          <w:rFonts w:ascii="Times New Roman" w:hAnsi="Times New Roman" w:cs="Times New Roman"/>
        </w:rPr>
        <w:t xml:space="preserve">aimed at fostering energy efficiency and </w:t>
      </w:r>
      <w:r w:rsidR="00CB7DF4" w:rsidRPr="00994808">
        <w:rPr>
          <w:rFonts w:ascii="Times New Roman" w:hAnsi="Times New Roman" w:cs="Times New Roman"/>
        </w:rPr>
        <w:t xml:space="preserve">ESCO models in </w:t>
      </w:r>
      <w:r w:rsidR="00DD0504" w:rsidRPr="00994808">
        <w:rPr>
          <w:rFonts w:ascii="Times New Roman" w:hAnsi="Times New Roman" w:cs="Times New Roman"/>
        </w:rPr>
        <w:t>the country</w:t>
      </w:r>
      <w:r w:rsidRPr="00994808">
        <w:rPr>
          <w:rFonts w:ascii="Times New Roman" w:hAnsi="Times New Roman" w:cs="Times New Roman"/>
        </w:rPr>
        <w:t xml:space="preserve">. </w:t>
      </w:r>
      <w:r w:rsidR="00CD40F7" w:rsidRPr="00994808">
        <w:rPr>
          <w:rFonts w:ascii="Times New Roman" w:hAnsi="Times New Roman" w:cs="Times New Roman"/>
        </w:rPr>
        <w:t>Representative</w:t>
      </w:r>
      <w:r w:rsidRPr="00994808">
        <w:rPr>
          <w:rFonts w:ascii="Times New Roman" w:hAnsi="Times New Roman" w:cs="Times New Roman"/>
        </w:rPr>
        <w:t xml:space="preserve"> </w:t>
      </w:r>
      <w:r w:rsidR="00DD0504" w:rsidRPr="00994808">
        <w:rPr>
          <w:rFonts w:ascii="Times New Roman" w:hAnsi="Times New Roman" w:cs="Times New Roman"/>
        </w:rPr>
        <w:t xml:space="preserve">initiatives </w:t>
      </w:r>
      <w:r w:rsidRPr="00994808">
        <w:rPr>
          <w:rFonts w:ascii="Times New Roman" w:hAnsi="Times New Roman" w:cs="Times New Roman"/>
        </w:rPr>
        <w:t>include:</w:t>
      </w:r>
    </w:p>
    <w:p w:rsidR="0050409B" w:rsidRPr="00994808" w:rsidRDefault="008839EB" w:rsidP="00D675B2">
      <w:pPr>
        <w:pStyle w:val="ListParagraph"/>
        <w:numPr>
          <w:ilvl w:val="0"/>
          <w:numId w:val="10"/>
        </w:numPr>
        <w:spacing w:after="120"/>
        <w:jc w:val="both"/>
        <w:rPr>
          <w:rFonts w:ascii="Times New Roman" w:hAnsi="Times New Roman" w:cs="Times New Roman"/>
        </w:rPr>
      </w:pPr>
      <w:r w:rsidRPr="00994808">
        <w:rPr>
          <w:rFonts w:ascii="Times New Roman" w:hAnsi="Times New Roman" w:cs="Times New Roman"/>
        </w:rPr>
        <w:t xml:space="preserve">CO-M1038 - </w:t>
      </w:r>
      <w:r w:rsidRPr="00994808">
        <w:rPr>
          <w:rFonts w:ascii="Times New Roman" w:hAnsi="Times New Roman" w:cs="Times New Roman"/>
          <w:i/>
        </w:rPr>
        <w:t>Promoting Market Opportunities for Clean Energy and Energy Efficiency</w:t>
      </w:r>
      <w:r w:rsidRPr="00994808">
        <w:rPr>
          <w:rFonts w:ascii="Times New Roman" w:hAnsi="Times New Roman" w:cs="Times New Roman"/>
        </w:rPr>
        <w:t>:</w:t>
      </w:r>
      <w:r w:rsidRPr="00994808">
        <w:rPr>
          <w:rFonts w:ascii="Times New Roman" w:hAnsi="Times New Roman" w:cs="Times New Roman"/>
          <w:i/>
        </w:rPr>
        <w:t xml:space="preserve"> </w:t>
      </w:r>
      <w:r w:rsidR="0050409B" w:rsidRPr="00994808">
        <w:rPr>
          <w:rFonts w:ascii="Times New Roman" w:hAnsi="Times New Roman" w:cs="Times New Roman"/>
        </w:rPr>
        <w:t>A</w:t>
      </w:r>
      <w:r w:rsidR="002E07FE" w:rsidRPr="00994808">
        <w:rPr>
          <w:rFonts w:ascii="Times New Roman" w:hAnsi="Times New Roman" w:cs="Times New Roman"/>
        </w:rPr>
        <w:t xml:space="preserve"> </w:t>
      </w:r>
      <w:r w:rsidR="003150A6" w:rsidRPr="00994808">
        <w:rPr>
          <w:rFonts w:ascii="Times New Roman" w:hAnsi="Times New Roman" w:cs="Times New Roman"/>
        </w:rPr>
        <w:t>MIF</w:t>
      </w:r>
      <w:r w:rsidR="00311B01" w:rsidRPr="00994808">
        <w:rPr>
          <w:rFonts w:ascii="Times New Roman" w:hAnsi="Times New Roman" w:cs="Times New Roman"/>
        </w:rPr>
        <w:t>-funded project executed by</w:t>
      </w:r>
      <w:r w:rsidR="0050409B" w:rsidRPr="00994808">
        <w:rPr>
          <w:rFonts w:ascii="Times New Roman" w:hAnsi="Times New Roman" w:cs="Times New Roman"/>
        </w:rPr>
        <w:t xml:space="preserve"> the Bogota Chamber of Commerce</w:t>
      </w:r>
      <w:r w:rsidR="004C06D4" w:rsidRPr="00994808">
        <w:rPr>
          <w:rFonts w:ascii="Times New Roman" w:hAnsi="Times New Roman" w:cs="Times New Roman"/>
        </w:rPr>
        <w:t>,</w:t>
      </w:r>
      <w:r w:rsidR="0050409B" w:rsidRPr="00994808">
        <w:rPr>
          <w:rFonts w:ascii="Times New Roman" w:hAnsi="Times New Roman" w:cs="Times New Roman"/>
        </w:rPr>
        <w:t xml:space="preserve"> </w:t>
      </w:r>
      <w:r w:rsidR="002E07FE" w:rsidRPr="00994808">
        <w:rPr>
          <w:rFonts w:ascii="Times New Roman" w:hAnsi="Times New Roman" w:cs="Times New Roman"/>
        </w:rPr>
        <w:t>implemented</w:t>
      </w:r>
      <w:r w:rsidR="00311B01" w:rsidRPr="00994808">
        <w:rPr>
          <w:rFonts w:ascii="Times New Roman" w:hAnsi="Times New Roman" w:cs="Times New Roman"/>
        </w:rPr>
        <w:t xml:space="preserve"> between 2009 and </w:t>
      </w:r>
      <w:r w:rsidR="004C06D4" w:rsidRPr="00994808">
        <w:rPr>
          <w:rFonts w:ascii="Times New Roman" w:hAnsi="Times New Roman" w:cs="Times New Roman"/>
        </w:rPr>
        <w:t>2</w:t>
      </w:r>
      <w:r w:rsidR="00311B01" w:rsidRPr="00994808">
        <w:rPr>
          <w:rFonts w:ascii="Times New Roman" w:hAnsi="Times New Roman" w:cs="Times New Roman"/>
        </w:rPr>
        <w:t xml:space="preserve">012 to promote energy efficiency amongst industrial SMEs. </w:t>
      </w:r>
      <w:r w:rsidR="002E07FE" w:rsidRPr="00994808">
        <w:rPr>
          <w:rFonts w:ascii="Times New Roman" w:hAnsi="Times New Roman" w:cs="Times New Roman"/>
        </w:rPr>
        <w:t xml:space="preserve">The project supported 180 SMEs in the development of energy efficiency good practices, covering </w:t>
      </w:r>
      <w:r w:rsidR="00651370" w:rsidRPr="00994808">
        <w:rPr>
          <w:rFonts w:ascii="Times New Roman" w:hAnsi="Times New Roman" w:cs="Times New Roman"/>
        </w:rPr>
        <w:t xml:space="preserve">some </w:t>
      </w:r>
      <w:r w:rsidR="002E07FE" w:rsidRPr="00994808">
        <w:rPr>
          <w:rFonts w:ascii="Times New Roman" w:hAnsi="Times New Roman" w:cs="Times New Roman"/>
        </w:rPr>
        <w:t xml:space="preserve">of the most important economic sectors in Colombia, including food and beverages, brick makers, printing services, chemicals and plastics. CO-M1038 </w:t>
      </w:r>
      <w:r w:rsidR="0050409B" w:rsidRPr="00994808">
        <w:rPr>
          <w:rFonts w:ascii="Times New Roman" w:hAnsi="Times New Roman" w:cs="Times New Roman"/>
        </w:rPr>
        <w:t xml:space="preserve">also </w:t>
      </w:r>
      <w:r w:rsidR="00651370" w:rsidRPr="00994808">
        <w:rPr>
          <w:rFonts w:ascii="Times New Roman" w:hAnsi="Times New Roman" w:cs="Times New Roman"/>
        </w:rPr>
        <w:t xml:space="preserve">supported a number of existing providers of energy services and consulting firms towards the development of ESCO models for the Colombian market. </w:t>
      </w:r>
    </w:p>
    <w:p w:rsidR="00A07825" w:rsidRPr="00994808" w:rsidRDefault="008839EB" w:rsidP="00A07825">
      <w:pPr>
        <w:pStyle w:val="ListParagraph"/>
        <w:numPr>
          <w:ilvl w:val="0"/>
          <w:numId w:val="10"/>
        </w:numPr>
        <w:spacing w:after="120"/>
        <w:jc w:val="both"/>
        <w:rPr>
          <w:rFonts w:ascii="Times New Roman" w:hAnsi="Times New Roman" w:cs="Times New Roman"/>
        </w:rPr>
      </w:pPr>
      <w:r w:rsidRPr="00994808">
        <w:rPr>
          <w:rFonts w:ascii="Times New Roman" w:hAnsi="Times New Roman" w:cs="Times New Roman"/>
        </w:rPr>
        <w:t xml:space="preserve">CO-T1309 – </w:t>
      </w:r>
      <w:r w:rsidRPr="00994808">
        <w:rPr>
          <w:rFonts w:ascii="Times New Roman" w:hAnsi="Times New Roman" w:cs="Times New Roman"/>
          <w:i/>
        </w:rPr>
        <w:t>Colombia’s energy efficiency and renewable energy sector</w:t>
      </w:r>
      <w:r w:rsidRPr="00994808">
        <w:rPr>
          <w:rFonts w:ascii="Times New Roman" w:hAnsi="Times New Roman" w:cs="Times New Roman"/>
        </w:rPr>
        <w:t>: An IDB Technical Cooperation</w:t>
      </w:r>
      <w:r w:rsidR="00A07825" w:rsidRPr="00994808">
        <w:rPr>
          <w:rFonts w:ascii="Times New Roman" w:hAnsi="Times New Roman" w:cs="Times New Roman"/>
        </w:rPr>
        <w:t>, designed to provide technical support to the Government of Colombia for the implementation of the Colombian Sustainable Energy Finance Program (C-SEF)</w:t>
      </w:r>
      <w:r w:rsidRPr="00994808">
        <w:rPr>
          <w:rFonts w:ascii="Times New Roman" w:hAnsi="Times New Roman" w:cs="Times New Roman"/>
        </w:rPr>
        <w:t>.</w:t>
      </w:r>
      <w:r w:rsidR="00A07825" w:rsidRPr="00994808">
        <w:rPr>
          <w:rFonts w:ascii="Times New Roman" w:hAnsi="Times New Roman" w:cs="Times New Roman"/>
        </w:rPr>
        <w:t xml:space="preserve"> </w:t>
      </w:r>
      <w:r w:rsidRPr="00994808">
        <w:rPr>
          <w:rFonts w:ascii="Times New Roman" w:hAnsi="Times New Roman" w:cs="Times New Roman"/>
        </w:rPr>
        <w:t xml:space="preserve">The C-SEF, </w:t>
      </w:r>
      <w:r w:rsidR="00A07825" w:rsidRPr="00994808">
        <w:rPr>
          <w:rFonts w:ascii="Times New Roman" w:hAnsi="Times New Roman" w:cs="Times New Roman"/>
        </w:rPr>
        <w:lastRenderedPageBreak/>
        <w:t>designed and implemented together with the IFC</w:t>
      </w:r>
      <w:r w:rsidRPr="00994808">
        <w:rPr>
          <w:rFonts w:ascii="Times New Roman" w:hAnsi="Times New Roman" w:cs="Times New Roman"/>
        </w:rPr>
        <w:t>,</w:t>
      </w:r>
      <w:r w:rsidR="00A07825" w:rsidRPr="00994808">
        <w:rPr>
          <w:rFonts w:ascii="Times New Roman" w:hAnsi="Times New Roman" w:cs="Times New Roman"/>
        </w:rPr>
        <w:t xml:space="preserve"> has the objective of promoting the development of the market for financing energy efficiency and clean energy (EECE) in Colombia, supporting and addressing market barriers for Financing Institutions. </w:t>
      </w:r>
    </w:p>
    <w:p w:rsidR="004C06D4" w:rsidRPr="00994808" w:rsidRDefault="008839EB" w:rsidP="008839EB">
      <w:pPr>
        <w:pStyle w:val="ListParagraph"/>
        <w:numPr>
          <w:ilvl w:val="0"/>
          <w:numId w:val="10"/>
        </w:numPr>
        <w:spacing w:after="120"/>
        <w:jc w:val="both"/>
        <w:rPr>
          <w:rFonts w:ascii="Times New Roman" w:hAnsi="Times New Roman" w:cs="Times New Roman"/>
        </w:rPr>
      </w:pPr>
      <w:r w:rsidRPr="00994808">
        <w:rPr>
          <w:rFonts w:ascii="Times New Roman" w:hAnsi="Times New Roman" w:cs="Times New Roman"/>
        </w:rPr>
        <w:t xml:space="preserve">CO-T1124 – </w:t>
      </w:r>
      <w:r w:rsidRPr="00994808">
        <w:rPr>
          <w:rFonts w:ascii="Times New Roman" w:hAnsi="Times New Roman" w:cs="Times New Roman"/>
          <w:i/>
        </w:rPr>
        <w:t>CTF Energy Efficiency Financing Program for the Services Sector</w:t>
      </w:r>
      <w:r w:rsidRPr="00994808">
        <w:rPr>
          <w:rFonts w:ascii="Times New Roman" w:hAnsi="Times New Roman" w:cs="Times New Roman"/>
        </w:rPr>
        <w:t xml:space="preserve">: An IDB operation </w:t>
      </w:r>
      <w:r w:rsidR="00C052D9" w:rsidRPr="00994808">
        <w:rPr>
          <w:rFonts w:ascii="Times New Roman" w:hAnsi="Times New Roman" w:cs="Times New Roman"/>
        </w:rPr>
        <w:t>which</w:t>
      </w:r>
      <w:r w:rsidR="0036320A" w:rsidRPr="00994808">
        <w:rPr>
          <w:rFonts w:ascii="Times New Roman" w:hAnsi="Times New Roman" w:cs="Times New Roman"/>
        </w:rPr>
        <w:t xml:space="preserve"> will provide, inter alia, a concessional line of credit to ESCOs, through </w:t>
      </w:r>
      <w:proofErr w:type="spellStart"/>
      <w:r w:rsidR="0036320A" w:rsidRPr="00994808">
        <w:rPr>
          <w:rFonts w:ascii="Times New Roman" w:hAnsi="Times New Roman" w:cs="Times New Roman"/>
        </w:rPr>
        <w:t>Bancoldex</w:t>
      </w:r>
      <w:proofErr w:type="spellEnd"/>
      <w:r w:rsidR="0036320A" w:rsidRPr="00994808">
        <w:rPr>
          <w:rFonts w:ascii="Times New Roman" w:hAnsi="Times New Roman" w:cs="Times New Roman"/>
        </w:rPr>
        <w:t>, for the development of energy efficiency services in the sectors of Hotels</w:t>
      </w:r>
      <w:r w:rsidR="00B5255A" w:rsidRPr="00994808">
        <w:rPr>
          <w:rFonts w:ascii="Times New Roman" w:hAnsi="Times New Roman" w:cs="Times New Roman"/>
        </w:rPr>
        <w:t>/</w:t>
      </w:r>
      <w:r w:rsidR="0036320A" w:rsidRPr="00994808">
        <w:rPr>
          <w:rFonts w:ascii="Times New Roman" w:hAnsi="Times New Roman" w:cs="Times New Roman"/>
        </w:rPr>
        <w:t xml:space="preserve"> </w:t>
      </w:r>
      <w:r w:rsidR="004C06D4" w:rsidRPr="00994808">
        <w:rPr>
          <w:rFonts w:ascii="Times New Roman" w:hAnsi="Times New Roman" w:cs="Times New Roman"/>
        </w:rPr>
        <w:t xml:space="preserve">Hospitals. </w:t>
      </w:r>
    </w:p>
    <w:p w:rsidR="003150A6" w:rsidRPr="00994808" w:rsidRDefault="00205121" w:rsidP="003150A6">
      <w:pPr>
        <w:pStyle w:val="ListParagraph"/>
        <w:numPr>
          <w:ilvl w:val="0"/>
          <w:numId w:val="10"/>
        </w:numPr>
        <w:spacing w:after="120"/>
        <w:jc w:val="both"/>
        <w:rPr>
          <w:rFonts w:ascii="Times New Roman" w:hAnsi="Times New Roman" w:cs="Times New Roman"/>
        </w:rPr>
      </w:pPr>
      <w:r w:rsidRPr="00994808">
        <w:rPr>
          <w:rFonts w:ascii="Times New Roman" w:hAnsi="Times New Roman" w:cs="Times New Roman"/>
        </w:rPr>
        <w:t xml:space="preserve">CH-M1009 - </w:t>
      </w:r>
      <w:r w:rsidRPr="00994808">
        <w:rPr>
          <w:rFonts w:ascii="Times New Roman" w:hAnsi="Times New Roman" w:cs="Times New Roman"/>
          <w:i/>
        </w:rPr>
        <w:t>Promotion of Clean Energy Market Opportunities</w:t>
      </w:r>
      <w:r w:rsidRPr="00994808">
        <w:rPr>
          <w:rFonts w:ascii="Times New Roman" w:hAnsi="Times New Roman" w:cs="Times New Roman"/>
        </w:rPr>
        <w:t xml:space="preserve">: A </w:t>
      </w:r>
      <w:r w:rsidR="003150A6" w:rsidRPr="00994808">
        <w:rPr>
          <w:rFonts w:ascii="Times New Roman" w:hAnsi="Times New Roman" w:cs="Times New Roman"/>
        </w:rPr>
        <w:t>MIF</w:t>
      </w:r>
      <w:r w:rsidRPr="00994808">
        <w:rPr>
          <w:rFonts w:ascii="Times New Roman" w:hAnsi="Times New Roman" w:cs="Times New Roman"/>
        </w:rPr>
        <w:t>-funded project</w:t>
      </w:r>
      <w:r w:rsidR="004C06D4" w:rsidRPr="00994808">
        <w:rPr>
          <w:rFonts w:ascii="Times New Roman" w:hAnsi="Times New Roman" w:cs="Times New Roman"/>
        </w:rPr>
        <w:t xml:space="preserve"> executed in Chile by </w:t>
      </w:r>
      <w:proofErr w:type="spellStart"/>
      <w:r w:rsidR="004C06D4" w:rsidRPr="00994808">
        <w:rPr>
          <w:rFonts w:ascii="Times New Roman" w:hAnsi="Times New Roman" w:cs="Times New Roman"/>
        </w:rPr>
        <w:t>Fundaci</w:t>
      </w:r>
      <w:r w:rsidR="00B5255A" w:rsidRPr="00994808">
        <w:rPr>
          <w:rFonts w:ascii="Times New Roman" w:hAnsi="Times New Roman" w:cs="Times New Roman"/>
        </w:rPr>
        <w:t>ó</w:t>
      </w:r>
      <w:r w:rsidR="004C06D4" w:rsidRPr="00994808">
        <w:rPr>
          <w:rFonts w:ascii="Times New Roman" w:hAnsi="Times New Roman" w:cs="Times New Roman"/>
        </w:rPr>
        <w:t>n</w:t>
      </w:r>
      <w:proofErr w:type="spellEnd"/>
      <w:r w:rsidR="004C06D4" w:rsidRPr="00994808">
        <w:rPr>
          <w:rFonts w:ascii="Times New Roman" w:hAnsi="Times New Roman" w:cs="Times New Roman"/>
        </w:rPr>
        <w:t xml:space="preserve"> Chile</w:t>
      </w:r>
      <w:r w:rsidRPr="00994808">
        <w:rPr>
          <w:rFonts w:ascii="Times New Roman" w:hAnsi="Times New Roman" w:cs="Times New Roman"/>
        </w:rPr>
        <w:t xml:space="preserve"> and implemented between 2007 and 2011</w:t>
      </w:r>
      <w:r w:rsidR="004C06D4" w:rsidRPr="00994808">
        <w:rPr>
          <w:rFonts w:ascii="Times New Roman" w:hAnsi="Times New Roman" w:cs="Times New Roman"/>
        </w:rPr>
        <w:t xml:space="preserve">, </w:t>
      </w:r>
      <w:r w:rsidRPr="00994808">
        <w:rPr>
          <w:rFonts w:ascii="Times New Roman" w:hAnsi="Times New Roman" w:cs="Times New Roman"/>
        </w:rPr>
        <w:t xml:space="preserve">which </w:t>
      </w:r>
      <w:r w:rsidR="004C06D4" w:rsidRPr="00994808">
        <w:rPr>
          <w:rFonts w:ascii="Times New Roman" w:hAnsi="Times New Roman" w:cs="Times New Roman"/>
        </w:rPr>
        <w:t>developed a domestic market for ESCOs.  In the context of this project a number of studies, manuals, and ESCO training tools were created that should inform this new consultancy for Colombia.</w:t>
      </w:r>
      <w:r w:rsidR="004C06D4" w:rsidRPr="00994808">
        <w:rPr>
          <w:rStyle w:val="FootnoteReference"/>
          <w:rFonts w:ascii="Times New Roman" w:hAnsi="Times New Roman" w:cs="Times New Roman"/>
        </w:rPr>
        <w:footnoteReference w:id="2"/>
      </w:r>
      <w:r w:rsidR="0036320A" w:rsidRPr="00994808">
        <w:rPr>
          <w:rFonts w:ascii="Times New Roman" w:hAnsi="Times New Roman" w:cs="Times New Roman"/>
        </w:rPr>
        <w:t xml:space="preserve"> </w:t>
      </w:r>
    </w:p>
    <w:p w:rsidR="00C611D7" w:rsidRPr="00994808" w:rsidRDefault="0020694B" w:rsidP="0020694B">
      <w:pPr>
        <w:jc w:val="center"/>
        <w:rPr>
          <w:rFonts w:ascii="Times New Roman" w:hAnsi="Times New Roman" w:cs="Times New Roman"/>
          <w:b/>
          <w:bCs/>
        </w:rPr>
      </w:pPr>
      <w:r w:rsidRPr="00994808">
        <w:rPr>
          <w:rFonts w:ascii="Times New Roman" w:hAnsi="Times New Roman" w:cs="Times New Roman"/>
          <w:b/>
          <w:bCs/>
        </w:rPr>
        <w:t>II. OBJECTIVES</w:t>
      </w:r>
    </w:p>
    <w:p w:rsidR="00425775" w:rsidRPr="00994808" w:rsidRDefault="00A70539" w:rsidP="00E640E1">
      <w:pPr>
        <w:spacing w:after="120" w:line="240" w:lineRule="auto"/>
        <w:jc w:val="both"/>
        <w:rPr>
          <w:rFonts w:ascii="Times New Roman" w:hAnsi="Times New Roman" w:cs="Times New Roman"/>
          <w:bCs/>
        </w:rPr>
      </w:pPr>
      <w:r w:rsidRPr="00994808">
        <w:rPr>
          <w:rFonts w:ascii="Times New Roman" w:hAnsi="Times New Roman" w:cs="Times New Roman"/>
        </w:rPr>
        <w:t xml:space="preserve">The objective of this consultancy will be to </w:t>
      </w:r>
      <w:r w:rsidR="00BD76EF" w:rsidRPr="00994808">
        <w:rPr>
          <w:rFonts w:ascii="Times New Roman" w:hAnsi="Times New Roman" w:cs="Times New Roman"/>
          <w:bCs/>
        </w:rPr>
        <w:t>identify</w:t>
      </w:r>
      <w:r w:rsidR="00832BD5" w:rsidRPr="00994808">
        <w:rPr>
          <w:rFonts w:ascii="Times New Roman" w:hAnsi="Times New Roman" w:cs="Times New Roman"/>
          <w:bCs/>
        </w:rPr>
        <w:t xml:space="preserve"> and prioriti</w:t>
      </w:r>
      <w:r w:rsidR="004C06D4" w:rsidRPr="00994808">
        <w:rPr>
          <w:rFonts w:ascii="Times New Roman" w:hAnsi="Times New Roman" w:cs="Times New Roman"/>
          <w:bCs/>
        </w:rPr>
        <w:t>ze</w:t>
      </w:r>
      <w:r w:rsidR="00BD76EF" w:rsidRPr="00994808">
        <w:rPr>
          <w:rFonts w:ascii="Times New Roman" w:hAnsi="Times New Roman" w:cs="Times New Roman"/>
          <w:bCs/>
        </w:rPr>
        <w:t xml:space="preserve"> the specific sectors</w:t>
      </w:r>
      <w:r w:rsidR="0036320A" w:rsidRPr="00994808">
        <w:rPr>
          <w:rFonts w:ascii="Times New Roman" w:hAnsi="Times New Roman" w:cs="Times New Roman"/>
          <w:bCs/>
        </w:rPr>
        <w:t>, sub-sectors and types of businesses</w:t>
      </w:r>
      <w:r w:rsidR="00BD76EF" w:rsidRPr="00994808">
        <w:rPr>
          <w:rFonts w:ascii="Times New Roman" w:hAnsi="Times New Roman" w:cs="Times New Roman"/>
          <w:bCs/>
        </w:rPr>
        <w:t xml:space="preserve"> that have the most significant potential </w:t>
      </w:r>
      <w:r w:rsidR="00832BD5" w:rsidRPr="00994808">
        <w:rPr>
          <w:rFonts w:ascii="Times New Roman" w:hAnsi="Times New Roman" w:cs="Times New Roman"/>
          <w:bCs/>
        </w:rPr>
        <w:t xml:space="preserve">to </w:t>
      </w:r>
      <w:r w:rsidR="00C977B8" w:rsidRPr="00994808">
        <w:rPr>
          <w:rFonts w:ascii="Times New Roman" w:hAnsi="Times New Roman" w:cs="Times New Roman"/>
          <w:bCs/>
        </w:rPr>
        <w:t xml:space="preserve">represent </w:t>
      </w:r>
      <w:r w:rsidR="00832BD5" w:rsidRPr="00994808">
        <w:rPr>
          <w:rFonts w:ascii="Times New Roman" w:hAnsi="Times New Roman" w:cs="Times New Roman"/>
          <w:bCs/>
        </w:rPr>
        <w:t xml:space="preserve">the demand-side </w:t>
      </w:r>
      <w:r w:rsidR="00BD76EF" w:rsidRPr="00994808">
        <w:rPr>
          <w:rFonts w:ascii="Times New Roman" w:hAnsi="Times New Roman" w:cs="Times New Roman"/>
          <w:bCs/>
        </w:rPr>
        <w:t xml:space="preserve">for </w:t>
      </w:r>
      <w:r w:rsidR="0036320A" w:rsidRPr="00994808">
        <w:rPr>
          <w:rFonts w:ascii="Times New Roman" w:hAnsi="Times New Roman" w:cs="Times New Roman"/>
          <w:bCs/>
        </w:rPr>
        <w:t xml:space="preserve">a strengthened market </w:t>
      </w:r>
      <w:r w:rsidR="003150A6" w:rsidRPr="00994808">
        <w:rPr>
          <w:rFonts w:ascii="Times New Roman" w:hAnsi="Times New Roman" w:cs="Times New Roman"/>
          <w:bCs/>
        </w:rPr>
        <w:t xml:space="preserve">for energy service providers </w:t>
      </w:r>
      <w:r w:rsidR="0036320A" w:rsidRPr="00994808">
        <w:rPr>
          <w:rFonts w:ascii="Times New Roman" w:hAnsi="Times New Roman" w:cs="Times New Roman"/>
          <w:bCs/>
        </w:rPr>
        <w:t xml:space="preserve">in Colombia. </w:t>
      </w:r>
      <w:r w:rsidR="000C430C" w:rsidRPr="00994808">
        <w:rPr>
          <w:rFonts w:ascii="Times New Roman" w:hAnsi="Times New Roman" w:cs="Times New Roman"/>
          <w:bCs/>
        </w:rPr>
        <w:t>Sectors and sub-sectors should be ranked according to parameters agreed with the supervision team of this consultancy</w:t>
      </w:r>
      <w:r w:rsidR="00425775" w:rsidRPr="00994808">
        <w:rPr>
          <w:rFonts w:ascii="Times New Roman" w:hAnsi="Times New Roman" w:cs="Times New Roman"/>
          <w:bCs/>
        </w:rPr>
        <w:t>, including, but not necessarily limited to:</w:t>
      </w:r>
    </w:p>
    <w:p w:rsidR="00425775" w:rsidRPr="00994808" w:rsidRDefault="00425775" w:rsidP="00785451">
      <w:pPr>
        <w:pStyle w:val="ListParagraph"/>
        <w:numPr>
          <w:ilvl w:val="0"/>
          <w:numId w:val="31"/>
        </w:numPr>
        <w:spacing w:before="100" w:beforeAutospacing="1" w:after="100" w:afterAutospacing="1" w:line="240" w:lineRule="auto"/>
        <w:jc w:val="both"/>
        <w:rPr>
          <w:rFonts w:ascii="Times New Roman" w:hAnsi="Times New Roman" w:cs="Times New Roman"/>
          <w:bCs/>
        </w:rPr>
      </w:pPr>
      <w:r w:rsidRPr="00994808">
        <w:rPr>
          <w:rFonts w:ascii="Times New Roman" w:hAnsi="Times New Roman" w:cs="Times New Roman"/>
          <w:bCs/>
        </w:rPr>
        <w:t>The potential for energy savings (KWh/year) and emission reductions (CO2e t/year)</w:t>
      </w:r>
      <w:r w:rsidR="009C6FDA" w:rsidRPr="00994808">
        <w:rPr>
          <w:rFonts w:ascii="Times New Roman" w:hAnsi="Times New Roman" w:cs="Times New Roman"/>
          <w:bCs/>
        </w:rPr>
        <w:t>; and</w:t>
      </w:r>
    </w:p>
    <w:p w:rsidR="00425775" w:rsidRPr="00994808" w:rsidRDefault="00425775" w:rsidP="00785451">
      <w:pPr>
        <w:pStyle w:val="ListParagraph"/>
        <w:numPr>
          <w:ilvl w:val="0"/>
          <w:numId w:val="31"/>
        </w:numPr>
        <w:spacing w:before="100" w:beforeAutospacing="1" w:after="100" w:afterAutospacing="1" w:line="240" w:lineRule="auto"/>
        <w:jc w:val="both"/>
        <w:rPr>
          <w:rFonts w:ascii="Times New Roman" w:hAnsi="Times New Roman" w:cs="Times New Roman"/>
          <w:bCs/>
        </w:rPr>
      </w:pPr>
      <w:r w:rsidRPr="00994808">
        <w:rPr>
          <w:rFonts w:ascii="Times New Roman" w:hAnsi="Times New Roman" w:cs="Times New Roman"/>
          <w:bCs/>
        </w:rPr>
        <w:t xml:space="preserve">The estimated implementation and transaction costs </w:t>
      </w:r>
      <w:r w:rsidR="009C6FDA" w:rsidRPr="00994808">
        <w:rPr>
          <w:rFonts w:ascii="Times New Roman" w:hAnsi="Times New Roman" w:cs="Times New Roman"/>
          <w:bCs/>
        </w:rPr>
        <w:t xml:space="preserve">(e.g. project assessment) </w:t>
      </w:r>
      <w:r w:rsidRPr="00994808">
        <w:rPr>
          <w:rFonts w:ascii="Times New Roman" w:hAnsi="Times New Roman" w:cs="Times New Roman"/>
          <w:bCs/>
        </w:rPr>
        <w:t>for the typical EE measure</w:t>
      </w:r>
      <w:r w:rsidR="00785451" w:rsidRPr="00994808">
        <w:rPr>
          <w:rFonts w:ascii="Times New Roman" w:hAnsi="Times New Roman" w:cs="Times New Roman"/>
          <w:bCs/>
        </w:rPr>
        <w:t>/project</w:t>
      </w:r>
      <w:r w:rsidRPr="00994808">
        <w:rPr>
          <w:rFonts w:ascii="Times New Roman" w:hAnsi="Times New Roman" w:cs="Times New Roman"/>
          <w:bCs/>
        </w:rPr>
        <w:t xml:space="preserve"> which would be expected in that (sub-</w:t>
      </w:r>
      <w:proofErr w:type="gramStart"/>
      <w:r w:rsidRPr="00994808">
        <w:rPr>
          <w:rFonts w:ascii="Times New Roman" w:hAnsi="Times New Roman" w:cs="Times New Roman"/>
          <w:bCs/>
        </w:rPr>
        <w:t>)</w:t>
      </w:r>
      <w:r w:rsidR="009C6FDA" w:rsidRPr="00994808">
        <w:rPr>
          <w:rFonts w:ascii="Times New Roman" w:hAnsi="Times New Roman" w:cs="Times New Roman"/>
          <w:bCs/>
        </w:rPr>
        <w:t>sector</w:t>
      </w:r>
      <w:proofErr w:type="gramEnd"/>
      <w:r w:rsidR="009C6FDA" w:rsidRPr="00994808">
        <w:rPr>
          <w:rFonts w:ascii="Times New Roman" w:hAnsi="Times New Roman" w:cs="Times New Roman"/>
          <w:bCs/>
        </w:rPr>
        <w:t xml:space="preserve">, </w:t>
      </w:r>
      <w:r w:rsidRPr="00994808">
        <w:rPr>
          <w:rFonts w:ascii="Times New Roman" w:hAnsi="Times New Roman" w:cs="Times New Roman"/>
          <w:bCs/>
        </w:rPr>
        <w:t xml:space="preserve">taking into account, for example, the replication/standardization potential of the specific EE interventions within the </w:t>
      </w:r>
      <w:r w:rsidR="009C6FDA" w:rsidRPr="00994808">
        <w:rPr>
          <w:rFonts w:ascii="Times New Roman" w:hAnsi="Times New Roman" w:cs="Times New Roman"/>
          <w:bCs/>
        </w:rPr>
        <w:t>sector</w:t>
      </w:r>
      <w:r w:rsidRPr="00994808">
        <w:rPr>
          <w:rFonts w:ascii="Times New Roman" w:hAnsi="Times New Roman" w:cs="Times New Roman"/>
          <w:bCs/>
        </w:rPr>
        <w:t>.</w:t>
      </w:r>
    </w:p>
    <w:p w:rsidR="00C052D9" w:rsidRPr="00994808" w:rsidRDefault="0036320A" w:rsidP="00425775">
      <w:pPr>
        <w:jc w:val="both"/>
        <w:rPr>
          <w:rFonts w:ascii="Times New Roman" w:hAnsi="Times New Roman" w:cs="Times New Roman"/>
          <w:bCs/>
        </w:rPr>
      </w:pPr>
      <w:r w:rsidRPr="00994808">
        <w:rPr>
          <w:rFonts w:ascii="Times New Roman" w:hAnsi="Times New Roman" w:cs="Times New Roman"/>
          <w:bCs/>
        </w:rPr>
        <w:t xml:space="preserve">This </w:t>
      </w:r>
      <w:r w:rsidR="00A70539" w:rsidRPr="00994808">
        <w:rPr>
          <w:rFonts w:ascii="Times New Roman" w:hAnsi="Times New Roman" w:cs="Times New Roman"/>
          <w:bCs/>
        </w:rPr>
        <w:t xml:space="preserve">study </w:t>
      </w:r>
      <w:r w:rsidRPr="00994808">
        <w:rPr>
          <w:rFonts w:ascii="Times New Roman" w:hAnsi="Times New Roman" w:cs="Times New Roman"/>
          <w:bCs/>
        </w:rPr>
        <w:t xml:space="preserve">will </w:t>
      </w:r>
      <w:r w:rsidR="009037C2" w:rsidRPr="00994808">
        <w:rPr>
          <w:rFonts w:ascii="Times New Roman" w:hAnsi="Times New Roman" w:cs="Times New Roman"/>
          <w:bCs/>
        </w:rPr>
        <w:t xml:space="preserve">provide first-hand information about the market potential for energy efficiency in Colombia and will also </w:t>
      </w:r>
      <w:r w:rsidRPr="00994808">
        <w:rPr>
          <w:rFonts w:ascii="Times New Roman" w:hAnsi="Times New Roman" w:cs="Times New Roman"/>
          <w:bCs/>
        </w:rPr>
        <w:t>inform</w:t>
      </w:r>
      <w:r w:rsidR="00A70539" w:rsidRPr="00994808">
        <w:rPr>
          <w:rFonts w:ascii="Times New Roman" w:hAnsi="Times New Roman" w:cs="Times New Roman"/>
          <w:bCs/>
        </w:rPr>
        <w:t xml:space="preserve">, </w:t>
      </w:r>
      <w:r w:rsidR="00A70539" w:rsidRPr="00994808">
        <w:rPr>
          <w:rFonts w:ascii="Times New Roman" w:hAnsi="Times New Roman" w:cs="Times New Roman"/>
          <w:bCs/>
          <w:i/>
        </w:rPr>
        <w:t>inter alia</w:t>
      </w:r>
      <w:r w:rsidR="00A70539" w:rsidRPr="00994808">
        <w:rPr>
          <w:rFonts w:ascii="Times New Roman" w:hAnsi="Times New Roman" w:cs="Times New Roman"/>
          <w:bCs/>
        </w:rPr>
        <w:t xml:space="preserve">, </w:t>
      </w:r>
      <w:r w:rsidRPr="00994808">
        <w:rPr>
          <w:rFonts w:ascii="Times New Roman" w:hAnsi="Times New Roman" w:cs="Times New Roman"/>
          <w:bCs/>
        </w:rPr>
        <w:t>the</w:t>
      </w:r>
      <w:r w:rsidR="003150A6" w:rsidRPr="00994808">
        <w:rPr>
          <w:rFonts w:ascii="Times New Roman" w:hAnsi="Times New Roman" w:cs="Times New Roman"/>
          <w:bCs/>
        </w:rPr>
        <w:t xml:space="preserve"> </w:t>
      </w:r>
      <w:r w:rsidR="00A70539" w:rsidRPr="00994808">
        <w:rPr>
          <w:rFonts w:ascii="Times New Roman" w:hAnsi="Times New Roman" w:cs="Times New Roman"/>
          <w:bCs/>
        </w:rPr>
        <w:t xml:space="preserve">design of the </w:t>
      </w:r>
      <w:r w:rsidRPr="00994808">
        <w:rPr>
          <w:rFonts w:ascii="Times New Roman" w:hAnsi="Times New Roman" w:cs="Times New Roman"/>
          <w:bCs/>
        </w:rPr>
        <w:t>operation</w:t>
      </w:r>
      <w:r w:rsidR="00A70539" w:rsidRPr="00994808">
        <w:rPr>
          <w:rFonts w:ascii="Times New Roman" w:hAnsi="Times New Roman" w:cs="Times New Roman"/>
          <w:bCs/>
        </w:rPr>
        <w:t xml:space="preserve"> to be developed by IDB/MIF with CTF co-financing</w:t>
      </w:r>
      <w:r w:rsidR="00330DAF" w:rsidRPr="00994808">
        <w:rPr>
          <w:rFonts w:ascii="Times New Roman" w:hAnsi="Times New Roman" w:cs="Times New Roman"/>
          <w:bCs/>
        </w:rPr>
        <w:t xml:space="preserve">, </w:t>
      </w:r>
      <w:r w:rsidR="00A70539" w:rsidRPr="00994808">
        <w:rPr>
          <w:rFonts w:ascii="Times New Roman" w:hAnsi="Times New Roman" w:cs="Times New Roman"/>
          <w:bCs/>
        </w:rPr>
        <w:t>which will look to strengthen the market for energy service providers and ESCOs in Colombia</w:t>
      </w:r>
      <w:r w:rsidR="00425775" w:rsidRPr="00994808">
        <w:rPr>
          <w:rFonts w:ascii="Times New Roman" w:hAnsi="Times New Roman" w:cs="Times New Roman"/>
          <w:bCs/>
        </w:rPr>
        <w:t xml:space="preserve">. Considering </w:t>
      </w:r>
      <w:r w:rsidR="00E640E1" w:rsidRPr="00994808">
        <w:rPr>
          <w:rFonts w:ascii="Times New Roman" w:hAnsi="Times New Roman" w:cs="Times New Roman"/>
          <w:bCs/>
        </w:rPr>
        <w:t>that fostering EE in Hotels and Hospitals is</w:t>
      </w:r>
      <w:r w:rsidR="009C6FDA" w:rsidRPr="00994808">
        <w:rPr>
          <w:rFonts w:ascii="Times New Roman" w:hAnsi="Times New Roman" w:cs="Times New Roman"/>
          <w:bCs/>
        </w:rPr>
        <w:t xml:space="preserve"> already</w:t>
      </w:r>
      <w:r w:rsidR="00E640E1" w:rsidRPr="00994808">
        <w:rPr>
          <w:rFonts w:ascii="Times New Roman" w:hAnsi="Times New Roman" w:cs="Times New Roman"/>
          <w:bCs/>
        </w:rPr>
        <w:t xml:space="preserve"> the specific objective of </w:t>
      </w:r>
      <w:r w:rsidR="00425775" w:rsidRPr="00994808">
        <w:rPr>
          <w:rFonts w:ascii="Times New Roman" w:hAnsi="Times New Roman" w:cs="Times New Roman"/>
          <w:bCs/>
        </w:rPr>
        <w:t xml:space="preserve">IDB operation </w:t>
      </w:r>
      <w:r w:rsidR="00425775" w:rsidRPr="00994808">
        <w:rPr>
          <w:rFonts w:ascii="Times New Roman" w:hAnsi="Times New Roman" w:cs="Times New Roman"/>
        </w:rPr>
        <w:t xml:space="preserve">CO-T1124 </w:t>
      </w:r>
      <w:r w:rsidR="00E640E1" w:rsidRPr="00994808">
        <w:rPr>
          <w:rFonts w:ascii="Times New Roman" w:hAnsi="Times New Roman" w:cs="Times New Roman"/>
        </w:rPr>
        <w:t xml:space="preserve">(see above for details), </w:t>
      </w:r>
      <w:r w:rsidR="00E640E1" w:rsidRPr="00994808">
        <w:rPr>
          <w:rFonts w:ascii="Times New Roman" w:hAnsi="Times New Roman" w:cs="Times New Roman"/>
          <w:u w:val="single"/>
        </w:rPr>
        <w:t>Hotels and Hospitals will not be covered by this TOR</w:t>
      </w:r>
      <w:r w:rsidR="00E640E1" w:rsidRPr="00994808">
        <w:rPr>
          <w:rFonts w:ascii="Times New Roman" w:hAnsi="Times New Roman" w:cs="Times New Roman"/>
        </w:rPr>
        <w:t xml:space="preserve">. </w:t>
      </w:r>
    </w:p>
    <w:p w:rsidR="00C611D7" w:rsidRPr="00994808" w:rsidRDefault="0020694B" w:rsidP="0020694B">
      <w:pPr>
        <w:keepNext/>
        <w:jc w:val="center"/>
        <w:rPr>
          <w:rFonts w:ascii="Times New Roman" w:hAnsi="Times New Roman" w:cs="Times New Roman"/>
          <w:b/>
          <w:bCs/>
        </w:rPr>
      </w:pPr>
      <w:r w:rsidRPr="00994808">
        <w:rPr>
          <w:rFonts w:ascii="Times New Roman" w:hAnsi="Times New Roman" w:cs="Times New Roman"/>
          <w:b/>
          <w:bCs/>
        </w:rPr>
        <w:t>III. CHARACTERISTICS OF THE ASSIGNMENT</w:t>
      </w:r>
    </w:p>
    <w:p w:rsidR="00BD76EF" w:rsidRPr="00994808" w:rsidRDefault="00330DAF" w:rsidP="00C977B8">
      <w:pPr>
        <w:pStyle w:val="ListParagraph"/>
        <w:numPr>
          <w:ilvl w:val="0"/>
          <w:numId w:val="13"/>
        </w:numPr>
        <w:jc w:val="both"/>
        <w:rPr>
          <w:rFonts w:ascii="Times New Roman" w:hAnsi="Times New Roman" w:cs="Times New Roman"/>
          <w:b/>
          <w:bCs/>
        </w:rPr>
      </w:pPr>
      <w:r w:rsidRPr="00994808">
        <w:rPr>
          <w:rFonts w:ascii="Times New Roman" w:hAnsi="Times New Roman" w:cs="Times New Roman"/>
          <w:b/>
          <w:bCs/>
        </w:rPr>
        <w:t xml:space="preserve">Type of consultancy: </w:t>
      </w:r>
      <w:r w:rsidRPr="00994808">
        <w:rPr>
          <w:rFonts w:ascii="Times New Roman" w:hAnsi="Times New Roman" w:cs="Times New Roman"/>
          <w:bCs/>
        </w:rPr>
        <w:t>Provision of consulting services</w:t>
      </w:r>
      <w:r w:rsidRPr="00994808">
        <w:rPr>
          <w:rFonts w:ascii="Times New Roman" w:hAnsi="Times New Roman" w:cs="Times New Roman"/>
          <w:b/>
          <w:bCs/>
        </w:rPr>
        <w:t xml:space="preserve"> </w:t>
      </w:r>
      <w:r w:rsidRPr="00994808">
        <w:rPr>
          <w:rFonts w:ascii="Times New Roman" w:hAnsi="Times New Roman" w:cs="Times New Roman"/>
          <w:bCs/>
        </w:rPr>
        <w:t xml:space="preserve">by a consulting firm </w:t>
      </w:r>
      <w:r w:rsidR="00B5255A" w:rsidRPr="00994808">
        <w:rPr>
          <w:rFonts w:ascii="Times New Roman" w:hAnsi="Times New Roman" w:cs="Times New Roman"/>
          <w:bCs/>
        </w:rPr>
        <w:t xml:space="preserve">or consortium </w:t>
      </w:r>
      <w:r w:rsidRPr="00994808">
        <w:rPr>
          <w:rFonts w:ascii="Times New Roman" w:hAnsi="Times New Roman" w:cs="Times New Roman"/>
          <w:bCs/>
        </w:rPr>
        <w:t xml:space="preserve">with significant expertise in (i) energy efficiency processes and assessments; (ii) market studies and financial analysis; (iii) ESCO models and relative contractual arrangements; </w:t>
      </w:r>
      <w:proofErr w:type="gramStart"/>
      <w:r w:rsidRPr="00994808">
        <w:rPr>
          <w:rFonts w:ascii="Times New Roman" w:hAnsi="Times New Roman" w:cs="Times New Roman"/>
          <w:bCs/>
        </w:rPr>
        <w:t>(iv) climate</w:t>
      </w:r>
      <w:proofErr w:type="gramEnd"/>
      <w:r w:rsidRPr="00994808">
        <w:rPr>
          <w:rFonts w:ascii="Times New Roman" w:hAnsi="Times New Roman" w:cs="Times New Roman"/>
          <w:bCs/>
        </w:rPr>
        <w:t xml:space="preserve"> change mitigation programs</w:t>
      </w:r>
      <w:r w:rsidR="009C28A6" w:rsidRPr="00994808">
        <w:rPr>
          <w:rFonts w:ascii="Times New Roman" w:hAnsi="Times New Roman" w:cs="Times New Roman"/>
          <w:bCs/>
        </w:rPr>
        <w:t>; and (v) energy audits</w:t>
      </w:r>
      <w:r w:rsidR="00832BD5" w:rsidRPr="00994808">
        <w:rPr>
          <w:rFonts w:ascii="Times New Roman" w:hAnsi="Times New Roman" w:cs="Times New Roman"/>
          <w:bCs/>
        </w:rPr>
        <w:t>.</w:t>
      </w:r>
    </w:p>
    <w:p w:rsidR="00832BD5" w:rsidRPr="00994808" w:rsidRDefault="00832BD5" w:rsidP="00C977B8">
      <w:pPr>
        <w:pStyle w:val="ListParagraph"/>
        <w:numPr>
          <w:ilvl w:val="0"/>
          <w:numId w:val="13"/>
        </w:numPr>
        <w:jc w:val="both"/>
        <w:rPr>
          <w:rFonts w:ascii="Times New Roman" w:hAnsi="Times New Roman" w:cs="Times New Roman"/>
          <w:bCs/>
        </w:rPr>
      </w:pPr>
      <w:r w:rsidRPr="00994808">
        <w:rPr>
          <w:rFonts w:ascii="Times New Roman" w:hAnsi="Times New Roman" w:cs="Times New Roman"/>
          <w:b/>
          <w:bCs/>
        </w:rPr>
        <w:t>Start date and duration of the services</w:t>
      </w:r>
      <w:r w:rsidR="00BD76EF" w:rsidRPr="00994808">
        <w:rPr>
          <w:rFonts w:ascii="Times New Roman" w:hAnsi="Times New Roman" w:cs="Times New Roman"/>
          <w:b/>
          <w:bCs/>
        </w:rPr>
        <w:t xml:space="preserve">: </w:t>
      </w:r>
      <w:r w:rsidRPr="00994808">
        <w:rPr>
          <w:rFonts w:ascii="Times New Roman" w:hAnsi="Times New Roman" w:cs="Times New Roman"/>
          <w:bCs/>
        </w:rPr>
        <w:t xml:space="preserve">The development of the study will take place in a maximum time of </w:t>
      </w:r>
      <w:r w:rsidR="00E640E1" w:rsidRPr="00994808">
        <w:rPr>
          <w:rFonts w:ascii="Times New Roman" w:hAnsi="Times New Roman" w:cs="Times New Roman"/>
          <w:bCs/>
        </w:rPr>
        <w:t>4</w:t>
      </w:r>
      <w:r w:rsidRPr="00994808">
        <w:rPr>
          <w:rFonts w:ascii="Times New Roman" w:hAnsi="Times New Roman" w:cs="Times New Roman"/>
          <w:bCs/>
        </w:rPr>
        <w:t xml:space="preserve"> months from the signing of the contract.</w:t>
      </w:r>
    </w:p>
    <w:p w:rsidR="00330DAF" w:rsidRPr="00994808" w:rsidRDefault="0036210D" w:rsidP="00C977B8">
      <w:pPr>
        <w:pStyle w:val="ListParagraph"/>
        <w:numPr>
          <w:ilvl w:val="0"/>
          <w:numId w:val="13"/>
        </w:numPr>
        <w:jc w:val="both"/>
        <w:rPr>
          <w:rFonts w:ascii="Times New Roman" w:hAnsi="Times New Roman" w:cs="Times New Roman"/>
        </w:rPr>
      </w:pPr>
      <w:r w:rsidRPr="00994808">
        <w:rPr>
          <w:rFonts w:ascii="Times New Roman" w:hAnsi="Times New Roman" w:cs="Times New Roman"/>
          <w:b/>
          <w:bCs/>
        </w:rPr>
        <w:t>Place of work:</w:t>
      </w:r>
      <w:r w:rsidR="00BD76EF" w:rsidRPr="00994808">
        <w:rPr>
          <w:rFonts w:ascii="Times New Roman" w:hAnsi="Times New Roman" w:cs="Times New Roman"/>
          <w:b/>
          <w:bCs/>
        </w:rPr>
        <w:t xml:space="preserve"> </w:t>
      </w:r>
      <w:r w:rsidRPr="00994808">
        <w:rPr>
          <w:rFonts w:ascii="Times New Roman" w:hAnsi="Times New Roman" w:cs="Times New Roman"/>
        </w:rPr>
        <w:t xml:space="preserve">Colombia. </w:t>
      </w:r>
      <w:r w:rsidR="004C06D4" w:rsidRPr="00994808">
        <w:rPr>
          <w:rFonts w:ascii="Times New Roman" w:hAnsi="Times New Roman" w:cs="Times New Roman"/>
        </w:rPr>
        <w:t>Consultants should use their own worksites, materials, and IT equipment.  When interviews or site visits are required the MIF will assist with s</w:t>
      </w:r>
      <w:r w:rsidRPr="00994808">
        <w:rPr>
          <w:rFonts w:ascii="Times New Roman" w:hAnsi="Times New Roman" w:cs="Times New Roman"/>
        </w:rPr>
        <w:t>pecific arrangements in consultation</w:t>
      </w:r>
      <w:r w:rsidR="009037C2" w:rsidRPr="00994808">
        <w:rPr>
          <w:rFonts w:ascii="Times New Roman" w:hAnsi="Times New Roman" w:cs="Times New Roman"/>
        </w:rPr>
        <w:t>.</w:t>
      </w:r>
    </w:p>
    <w:p w:rsidR="0036210D" w:rsidRPr="00994808" w:rsidRDefault="0036210D" w:rsidP="00C977B8">
      <w:pPr>
        <w:pStyle w:val="ListParagraph"/>
        <w:numPr>
          <w:ilvl w:val="0"/>
          <w:numId w:val="13"/>
        </w:numPr>
        <w:jc w:val="both"/>
        <w:rPr>
          <w:rFonts w:ascii="Times New Roman" w:hAnsi="Times New Roman" w:cs="Times New Roman"/>
          <w:bCs/>
        </w:rPr>
      </w:pPr>
      <w:r w:rsidRPr="00994808">
        <w:rPr>
          <w:rFonts w:ascii="Times New Roman" w:hAnsi="Times New Roman" w:cs="Times New Roman"/>
          <w:b/>
          <w:bCs/>
        </w:rPr>
        <w:t>Characteristics of the Consultant</w:t>
      </w:r>
      <w:r w:rsidRPr="00994808">
        <w:rPr>
          <w:rFonts w:ascii="Times New Roman" w:hAnsi="Times New Roman" w:cs="Times New Roman"/>
          <w:bCs/>
        </w:rPr>
        <w:t xml:space="preserve">: The team leader for this assignment will have at least 10 years of relevant </w:t>
      </w:r>
      <w:r w:rsidR="00E640E1" w:rsidRPr="00994808">
        <w:rPr>
          <w:rFonts w:ascii="Times New Roman" w:hAnsi="Times New Roman" w:cs="Times New Roman"/>
          <w:bCs/>
        </w:rPr>
        <w:t xml:space="preserve">professional </w:t>
      </w:r>
      <w:r w:rsidRPr="00994808">
        <w:rPr>
          <w:rFonts w:ascii="Times New Roman" w:hAnsi="Times New Roman" w:cs="Times New Roman"/>
          <w:bCs/>
        </w:rPr>
        <w:t>experience in energy efficiency processes and equipment, project development</w:t>
      </w:r>
      <w:r w:rsidR="00E640E1" w:rsidRPr="00994808">
        <w:rPr>
          <w:rFonts w:ascii="Times New Roman" w:hAnsi="Times New Roman" w:cs="Times New Roman"/>
          <w:bCs/>
        </w:rPr>
        <w:t xml:space="preserve"> and market analysis</w:t>
      </w:r>
      <w:r w:rsidR="00894729" w:rsidRPr="00994808">
        <w:rPr>
          <w:rFonts w:ascii="Times New Roman" w:hAnsi="Times New Roman" w:cs="Times New Roman"/>
          <w:bCs/>
        </w:rPr>
        <w:t xml:space="preserve">. </w:t>
      </w:r>
      <w:r w:rsidR="009C28A6" w:rsidRPr="00994808">
        <w:rPr>
          <w:rFonts w:ascii="Times New Roman" w:hAnsi="Times New Roman" w:cs="Times New Roman"/>
          <w:bCs/>
        </w:rPr>
        <w:t xml:space="preserve">Other </w:t>
      </w:r>
      <w:r w:rsidR="00E640E1" w:rsidRPr="00994808">
        <w:rPr>
          <w:rFonts w:ascii="Times New Roman" w:hAnsi="Times New Roman" w:cs="Times New Roman"/>
          <w:bCs/>
        </w:rPr>
        <w:t xml:space="preserve">team </w:t>
      </w:r>
      <w:r w:rsidR="009C28A6" w:rsidRPr="00994808">
        <w:rPr>
          <w:rFonts w:ascii="Times New Roman" w:hAnsi="Times New Roman" w:cs="Times New Roman"/>
          <w:bCs/>
        </w:rPr>
        <w:t>members</w:t>
      </w:r>
      <w:r w:rsidR="00E640E1" w:rsidRPr="00994808">
        <w:rPr>
          <w:rFonts w:ascii="Times New Roman" w:hAnsi="Times New Roman" w:cs="Times New Roman"/>
          <w:bCs/>
        </w:rPr>
        <w:t xml:space="preserve"> should include</w:t>
      </w:r>
      <w:r w:rsidR="009C28A6" w:rsidRPr="00994808">
        <w:rPr>
          <w:rFonts w:ascii="Times New Roman" w:hAnsi="Times New Roman" w:cs="Times New Roman"/>
          <w:bCs/>
        </w:rPr>
        <w:t xml:space="preserve">: </w:t>
      </w:r>
      <w:r w:rsidR="00E640E1" w:rsidRPr="00994808">
        <w:rPr>
          <w:rFonts w:ascii="Times New Roman" w:hAnsi="Times New Roman" w:cs="Times New Roman"/>
          <w:bCs/>
        </w:rPr>
        <w:t>a</w:t>
      </w:r>
      <w:del w:id="0" w:author="Test" w:date="2013-03-29T17:30:00Z">
        <w:r w:rsidR="00E640E1" w:rsidRPr="00994808" w:rsidDel="00A94C91">
          <w:rPr>
            <w:rFonts w:ascii="Times New Roman" w:hAnsi="Times New Roman" w:cs="Times New Roman"/>
            <w:bCs/>
          </w:rPr>
          <w:delText xml:space="preserve"> </w:delText>
        </w:r>
        <w:r w:rsidR="009C28A6" w:rsidRPr="00994808" w:rsidDel="00A94C91">
          <w:rPr>
            <w:rFonts w:ascii="Times New Roman" w:hAnsi="Times New Roman" w:cs="Times New Roman"/>
            <w:bCs/>
          </w:rPr>
          <w:delText xml:space="preserve">financial analyst, </w:delText>
        </w:r>
        <w:r w:rsidR="00E640E1" w:rsidRPr="00994808" w:rsidDel="00A94C91">
          <w:rPr>
            <w:rFonts w:ascii="Times New Roman" w:hAnsi="Times New Roman" w:cs="Times New Roman"/>
            <w:bCs/>
          </w:rPr>
          <w:delText xml:space="preserve">an </w:delText>
        </w:r>
        <w:r w:rsidR="009C28A6" w:rsidRPr="00994808" w:rsidDel="00A94C91">
          <w:rPr>
            <w:rFonts w:ascii="Times New Roman" w:hAnsi="Times New Roman" w:cs="Times New Roman"/>
            <w:bCs/>
          </w:rPr>
          <w:lastRenderedPageBreak/>
          <w:delText xml:space="preserve">economist and </w:delText>
        </w:r>
        <w:r w:rsidR="00E640E1" w:rsidRPr="00994808" w:rsidDel="00A94C91">
          <w:rPr>
            <w:rFonts w:ascii="Times New Roman" w:hAnsi="Times New Roman" w:cs="Times New Roman"/>
            <w:bCs/>
          </w:rPr>
          <w:delText xml:space="preserve">an </w:delText>
        </w:r>
        <w:r w:rsidR="009C28A6" w:rsidRPr="00994808" w:rsidDel="00A94C91">
          <w:rPr>
            <w:rFonts w:ascii="Times New Roman" w:hAnsi="Times New Roman" w:cs="Times New Roman"/>
            <w:bCs/>
          </w:rPr>
          <w:delText>engineer</w:delText>
        </w:r>
      </w:del>
      <w:ins w:id="1" w:author="Test" w:date="2013-03-29T17:30:00Z">
        <w:r w:rsidR="00A94C91">
          <w:rPr>
            <w:rFonts w:ascii="Times New Roman" w:hAnsi="Times New Roman" w:cs="Times New Roman"/>
            <w:bCs/>
          </w:rPr>
          <w:t xml:space="preserve"> professional</w:t>
        </w:r>
      </w:ins>
      <w:r w:rsidR="009C28A6" w:rsidRPr="00994808">
        <w:rPr>
          <w:rFonts w:ascii="Times New Roman" w:hAnsi="Times New Roman" w:cs="Times New Roman"/>
          <w:bCs/>
        </w:rPr>
        <w:t xml:space="preserve"> with experience in energy audits</w:t>
      </w:r>
      <w:ins w:id="2" w:author="Test" w:date="2013-03-29T17:30:00Z">
        <w:r w:rsidR="00A94C91">
          <w:rPr>
            <w:rFonts w:ascii="Times New Roman" w:hAnsi="Times New Roman" w:cs="Times New Roman"/>
            <w:bCs/>
          </w:rPr>
          <w:t xml:space="preserve"> and a </w:t>
        </w:r>
      </w:ins>
      <w:ins w:id="3" w:author="Test" w:date="2013-03-29T17:31:00Z">
        <w:r w:rsidR="00A94C91">
          <w:rPr>
            <w:rFonts w:ascii="Times New Roman" w:hAnsi="Times New Roman" w:cs="Times New Roman"/>
            <w:bCs/>
          </w:rPr>
          <w:t>professional</w:t>
        </w:r>
      </w:ins>
      <w:ins w:id="4" w:author="Test" w:date="2013-03-29T17:30:00Z">
        <w:r w:rsidR="00A94C91">
          <w:rPr>
            <w:rFonts w:ascii="Times New Roman" w:hAnsi="Times New Roman" w:cs="Times New Roman"/>
            <w:bCs/>
          </w:rPr>
          <w:t xml:space="preserve"> </w:t>
        </w:r>
      </w:ins>
      <w:ins w:id="5" w:author="Test" w:date="2013-03-29T17:31:00Z">
        <w:r w:rsidR="00A94C91">
          <w:rPr>
            <w:rFonts w:ascii="Times New Roman" w:hAnsi="Times New Roman" w:cs="Times New Roman"/>
            <w:bCs/>
          </w:rPr>
          <w:t xml:space="preserve">with experience in </w:t>
        </w:r>
        <w:r w:rsidR="00A94C91">
          <w:rPr>
            <w:rFonts w:ascii="Times New Roman" w:hAnsi="Times New Roman" w:cs="Times New Roman"/>
            <w:bCs/>
          </w:rPr>
          <w:t>market s</w:t>
        </w:r>
        <w:r w:rsidR="00A94C91">
          <w:rPr>
            <w:rFonts w:ascii="Times New Roman" w:hAnsi="Times New Roman" w:cs="Times New Roman"/>
            <w:bCs/>
          </w:rPr>
          <w:t>tudies</w:t>
        </w:r>
        <w:bookmarkStart w:id="6" w:name="_GoBack"/>
        <w:bookmarkEnd w:id="6"/>
        <w:r w:rsidR="00A94C91">
          <w:rPr>
            <w:rFonts w:ascii="Times New Roman" w:hAnsi="Times New Roman" w:cs="Times New Roman"/>
            <w:bCs/>
          </w:rPr>
          <w:t>.  Experience in Colombia is desirable</w:t>
        </w:r>
      </w:ins>
      <w:r w:rsidR="009C28A6" w:rsidRPr="00994808">
        <w:rPr>
          <w:rFonts w:ascii="Times New Roman" w:hAnsi="Times New Roman" w:cs="Times New Roman"/>
          <w:bCs/>
        </w:rPr>
        <w:t>.</w:t>
      </w:r>
    </w:p>
    <w:p w:rsidR="00F15EE6" w:rsidRPr="00994808" w:rsidRDefault="0020694B" w:rsidP="0020694B">
      <w:pPr>
        <w:jc w:val="center"/>
        <w:rPr>
          <w:rFonts w:ascii="Times New Roman" w:hAnsi="Times New Roman" w:cs="Times New Roman"/>
          <w:b/>
          <w:bCs/>
        </w:rPr>
      </w:pPr>
      <w:r w:rsidRPr="00994808">
        <w:rPr>
          <w:rFonts w:ascii="Times New Roman" w:hAnsi="Times New Roman" w:cs="Times New Roman"/>
          <w:b/>
          <w:bCs/>
        </w:rPr>
        <w:t>IV. ACTIVITIES</w:t>
      </w:r>
    </w:p>
    <w:p w:rsidR="00A70539" w:rsidRPr="00994808" w:rsidRDefault="00A70539" w:rsidP="00785DCB">
      <w:pPr>
        <w:jc w:val="both"/>
        <w:rPr>
          <w:rFonts w:ascii="Times New Roman" w:hAnsi="Times New Roman" w:cs="Times New Roman"/>
          <w:bCs/>
        </w:rPr>
      </w:pPr>
      <w:r w:rsidRPr="00994808">
        <w:rPr>
          <w:rFonts w:ascii="Times New Roman" w:hAnsi="Times New Roman" w:cs="Times New Roman"/>
          <w:bCs/>
        </w:rPr>
        <w:t xml:space="preserve">Building on the lessons learned, </w:t>
      </w:r>
      <w:r w:rsidR="0020694B" w:rsidRPr="00994808">
        <w:rPr>
          <w:rFonts w:ascii="Times New Roman" w:hAnsi="Times New Roman" w:cs="Times New Roman"/>
          <w:bCs/>
        </w:rPr>
        <w:t xml:space="preserve">the </w:t>
      </w:r>
      <w:r w:rsidR="00894729" w:rsidRPr="00994808">
        <w:rPr>
          <w:rFonts w:ascii="Times New Roman" w:hAnsi="Times New Roman" w:cs="Times New Roman"/>
          <w:bCs/>
        </w:rPr>
        <w:t xml:space="preserve">products and </w:t>
      </w:r>
      <w:r w:rsidR="0020694B" w:rsidRPr="00994808">
        <w:rPr>
          <w:rFonts w:ascii="Times New Roman" w:hAnsi="Times New Roman" w:cs="Times New Roman"/>
          <w:bCs/>
        </w:rPr>
        <w:t xml:space="preserve">the </w:t>
      </w:r>
      <w:r w:rsidR="00894729" w:rsidRPr="00994808">
        <w:rPr>
          <w:rFonts w:ascii="Times New Roman" w:hAnsi="Times New Roman" w:cs="Times New Roman"/>
          <w:bCs/>
        </w:rPr>
        <w:t xml:space="preserve">analysis </w:t>
      </w:r>
      <w:r w:rsidR="0020694B" w:rsidRPr="00994808">
        <w:rPr>
          <w:rFonts w:ascii="Times New Roman" w:hAnsi="Times New Roman" w:cs="Times New Roman"/>
          <w:bCs/>
        </w:rPr>
        <w:t xml:space="preserve">which are </w:t>
      </w:r>
      <w:r w:rsidR="00894729" w:rsidRPr="00994808">
        <w:rPr>
          <w:rFonts w:ascii="Times New Roman" w:hAnsi="Times New Roman" w:cs="Times New Roman"/>
          <w:bCs/>
        </w:rPr>
        <w:t>already available</w:t>
      </w:r>
      <w:r w:rsidR="0020694B" w:rsidRPr="00994808">
        <w:rPr>
          <w:rFonts w:ascii="Times New Roman" w:hAnsi="Times New Roman" w:cs="Times New Roman"/>
          <w:bCs/>
        </w:rPr>
        <w:t xml:space="preserve"> f</w:t>
      </w:r>
      <w:r w:rsidR="006C079A" w:rsidRPr="00994808">
        <w:rPr>
          <w:rFonts w:ascii="Times New Roman" w:hAnsi="Times New Roman" w:cs="Times New Roman"/>
          <w:bCs/>
        </w:rPr>
        <w:t>r</w:t>
      </w:r>
      <w:r w:rsidR="0020694B" w:rsidRPr="00994808">
        <w:rPr>
          <w:rFonts w:ascii="Times New Roman" w:hAnsi="Times New Roman" w:cs="Times New Roman"/>
          <w:bCs/>
        </w:rPr>
        <w:t>om past initiatives</w:t>
      </w:r>
      <w:r w:rsidR="00E640E1" w:rsidRPr="00994808">
        <w:rPr>
          <w:rStyle w:val="FootnoteReference"/>
          <w:rFonts w:ascii="Times New Roman" w:hAnsi="Times New Roman" w:cs="Times New Roman"/>
          <w:bCs/>
        </w:rPr>
        <w:footnoteReference w:id="3"/>
      </w:r>
      <w:r w:rsidR="00894729" w:rsidRPr="00994808">
        <w:rPr>
          <w:rFonts w:ascii="Times New Roman" w:hAnsi="Times New Roman" w:cs="Times New Roman"/>
          <w:bCs/>
        </w:rPr>
        <w:t xml:space="preserve">, including those elaborated in the context of the </w:t>
      </w:r>
      <w:r w:rsidR="0020694B" w:rsidRPr="00994808">
        <w:rPr>
          <w:rFonts w:ascii="Times New Roman" w:hAnsi="Times New Roman" w:cs="Times New Roman"/>
          <w:bCs/>
        </w:rPr>
        <w:t>IDB Group</w:t>
      </w:r>
      <w:r w:rsidR="003150A6" w:rsidRPr="00994808">
        <w:rPr>
          <w:rFonts w:ascii="Times New Roman" w:hAnsi="Times New Roman" w:cs="Times New Roman"/>
          <w:bCs/>
        </w:rPr>
        <w:t xml:space="preserve"> </w:t>
      </w:r>
      <w:r w:rsidR="00894729" w:rsidRPr="00994808">
        <w:rPr>
          <w:rFonts w:ascii="Times New Roman" w:hAnsi="Times New Roman" w:cs="Times New Roman"/>
          <w:bCs/>
        </w:rPr>
        <w:t xml:space="preserve">operations listed above in this document, the consultant will perform the following specific activities:  </w:t>
      </w:r>
    </w:p>
    <w:p w:rsidR="00BE3982" w:rsidRPr="00994808" w:rsidRDefault="00BE3982" w:rsidP="00785DCB">
      <w:pPr>
        <w:jc w:val="both"/>
        <w:rPr>
          <w:rFonts w:ascii="Times New Roman" w:hAnsi="Times New Roman" w:cs="Times New Roman"/>
          <w:b/>
          <w:bCs/>
        </w:rPr>
      </w:pPr>
      <w:r w:rsidRPr="00994808">
        <w:rPr>
          <w:rFonts w:ascii="Times New Roman" w:hAnsi="Times New Roman" w:cs="Times New Roman"/>
          <w:b/>
          <w:bCs/>
        </w:rPr>
        <w:t>A) Market Analysis</w:t>
      </w:r>
    </w:p>
    <w:p w:rsidR="00894729" w:rsidRPr="00994808" w:rsidRDefault="00894729" w:rsidP="00894729">
      <w:pPr>
        <w:pStyle w:val="ListParagraph"/>
        <w:numPr>
          <w:ilvl w:val="0"/>
          <w:numId w:val="14"/>
        </w:numPr>
        <w:jc w:val="both"/>
        <w:rPr>
          <w:rFonts w:ascii="Times New Roman" w:hAnsi="Times New Roman" w:cs="Times New Roman"/>
          <w:bCs/>
          <w:u w:val="single"/>
        </w:rPr>
      </w:pPr>
      <w:r w:rsidRPr="00994808">
        <w:rPr>
          <w:rFonts w:ascii="Times New Roman" w:hAnsi="Times New Roman" w:cs="Times New Roman"/>
          <w:bCs/>
          <w:u w:val="single"/>
        </w:rPr>
        <w:t xml:space="preserve">Scoping and assessment of the potential market for </w:t>
      </w:r>
      <w:r w:rsidR="009037C2" w:rsidRPr="00994808">
        <w:rPr>
          <w:rFonts w:ascii="Times New Roman" w:hAnsi="Times New Roman" w:cs="Times New Roman"/>
          <w:bCs/>
          <w:u w:val="single"/>
        </w:rPr>
        <w:t xml:space="preserve">energy efficiency </w:t>
      </w:r>
      <w:r w:rsidRPr="00994808">
        <w:rPr>
          <w:rFonts w:ascii="Times New Roman" w:hAnsi="Times New Roman" w:cs="Times New Roman"/>
          <w:bCs/>
          <w:u w:val="single"/>
        </w:rPr>
        <w:t>services, excluding hotels and hospitals.</w:t>
      </w:r>
    </w:p>
    <w:p w:rsidR="00894729" w:rsidRPr="00994808" w:rsidRDefault="00894729" w:rsidP="00894729">
      <w:pPr>
        <w:pStyle w:val="ListParagraph"/>
        <w:numPr>
          <w:ilvl w:val="1"/>
          <w:numId w:val="14"/>
        </w:numPr>
        <w:jc w:val="both"/>
        <w:rPr>
          <w:rFonts w:ascii="Times New Roman" w:hAnsi="Times New Roman" w:cs="Times New Roman"/>
          <w:bCs/>
        </w:rPr>
      </w:pPr>
      <w:r w:rsidRPr="00994808">
        <w:rPr>
          <w:rFonts w:ascii="Times New Roman" w:hAnsi="Times New Roman" w:cs="Times New Roman"/>
          <w:bCs/>
        </w:rPr>
        <w:t>Define a methodology for the market assessment, using variables such business size, geographic/climatic region of Colo</w:t>
      </w:r>
      <w:r w:rsidR="00D90897" w:rsidRPr="00994808">
        <w:rPr>
          <w:rFonts w:ascii="Times New Roman" w:hAnsi="Times New Roman" w:cs="Times New Roman"/>
          <w:bCs/>
        </w:rPr>
        <w:t>mbia o type of technology used;</w:t>
      </w:r>
    </w:p>
    <w:p w:rsidR="00894729" w:rsidRPr="00994808" w:rsidRDefault="00D90897" w:rsidP="00894729">
      <w:pPr>
        <w:pStyle w:val="ListParagraph"/>
        <w:numPr>
          <w:ilvl w:val="1"/>
          <w:numId w:val="14"/>
        </w:numPr>
        <w:jc w:val="both"/>
        <w:rPr>
          <w:rFonts w:ascii="Times New Roman" w:hAnsi="Times New Roman" w:cs="Times New Roman"/>
          <w:bCs/>
        </w:rPr>
      </w:pPr>
      <w:r w:rsidRPr="00994808">
        <w:rPr>
          <w:rFonts w:ascii="Times New Roman" w:hAnsi="Times New Roman" w:cs="Times New Roman"/>
          <w:bCs/>
        </w:rPr>
        <w:t>Estimate</w:t>
      </w:r>
      <w:r w:rsidR="00894729" w:rsidRPr="00994808">
        <w:rPr>
          <w:rFonts w:ascii="Times New Roman" w:hAnsi="Times New Roman" w:cs="Times New Roman"/>
          <w:bCs/>
        </w:rPr>
        <w:t xml:space="preserve"> </w:t>
      </w:r>
      <w:r w:rsidRPr="00994808">
        <w:rPr>
          <w:rFonts w:ascii="Times New Roman" w:hAnsi="Times New Roman" w:cs="Times New Roman"/>
          <w:bCs/>
        </w:rPr>
        <w:t xml:space="preserve">the demand-side </w:t>
      </w:r>
      <w:r w:rsidR="00894729" w:rsidRPr="00994808">
        <w:rPr>
          <w:rFonts w:ascii="Times New Roman" w:hAnsi="Times New Roman" w:cs="Times New Roman"/>
          <w:bCs/>
        </w:rPr>
        <w:t xml:space="preserve">market size </w:t>
      </w:r>
      <w:r w:rsidRPr="00994808">
        <w:rPr>
          <w:rFonts w:ascii="Times New Roman" w:hAnsi="Times New Roman" w:cs="Times New Roman"/>
          <w:bCs/>
        </w:rPr>
        <w:t>and for the different sectors identified;</w:t>
      </w:r>
    </w:p>
    <w:p w:rsidR="00D90897" w:rsidRPr="00994808" w:rsidRDefault="00D90897" w:rsidP="00894729">
      <w:pPr>
        <w:pStyle w:val="ListParagraph"/>
        <w:numPr>
          <w:ilvl w:val="1"/>
          <w:numId w:val="14"/>
        </w:numPr>
        <w:jc w:val="both"/>
        <w:rPr>
          <w:rFonts w:ascii="Times New Roman" w:hAnsi="Times New Roman" w:cs="Times New Roman"/>
          <w:bCs/>
        </w:rPr>
      </w:pPr>
      <w:r w:rsidRPr="00994808">
        <w:rPr>
          <w:rFonts w:ascii="Times New Roman" w:hAnsi="Times New Roman" w:cs="Times New Roman"/>
          <w:bCs/>
        </w:rPr>
        <w:t xml:space="preserve">Ranking of the sectors using parameters such as, </w:t>
      </w:r>
      <w:r w:rsidR="004D43A0" w:rsidRPr="00994808">
        <w:rPr>
          <w:rFonts w:ascii="Times New Roman" w:hAnsi="Times New Roman" w:cs="Times New Roman"/>
          <w:bCs/>
        </w:rPr>
        <w:t xml:space="preserve">volume of </w:t>
      </w:r>
      <w:r w:rsidRPr="00994808">
        <w:rPr>
          <w:rFonts w:ascii="Times New Roman" w:hAnsi="Times New Roman" w:cs="Times New Roman"/>
          <w:bCs/>
        </w:rPr>
        <w:t xml:space="preserve">potential absolute energy and GHG emissions savings, </w:t>
      </w:r>
      <w:r w:rsidR="004D43A0" w:rsidRPr="00994808">
        <w:rPr>
          <w:rFonts w:ascii="Times New Roman" w:hAnsi="Times New Roman" w:cs="Times New Roman"/>
          <w:bCs/>
        </w:rPr>
        <w:t xml:space="preserve">awareness, </w:t>
      </w:r>
      <w:r w:rsidRPr="00994808">
        <w:rPr>
          <w:rFonts w:ascii="Times New Roman" w:hAnsi="Times New Roman" w:cs="Times New Roman"/>
          <w:bCs/>
        </w:rPr>
        <w:t xml:space="preserve">technical readiness and willingness </w:t>
      </w:r>
      <w:r w:rsidR="004D43A0" w:rsidRPr="00994808">
        <w:rPr>
          <w:rFonts w:ascii="Times New Roman" w:hAnsi="Times New Roman" w:cs="Times New Roman"/>
          <w:bCs/>
        </w:rPr>
        <w:t xml:space="preserve">of potential clients </w:t>
      </w:r>
      <w:r w:rsidRPr="00994808">
        <w:rPr>
          <w:rFonts w:ascii="Times New Roman" w:hAnsi="Times New Roman" w:cs="Times New Roman"/>
          <w:bCs/>
        </w:rPr>
        <w:t>to adopt more efficient energy-using equipment or processes, financial capabilities and potential to access credit</w:t>
      </w:r>
      <w:r w:rsidR="004D43A0" w:rsidRPr="00994808">
        <w:rPr>
          <w:rFonts w:ascii="Times New Roman" w:hAnsi="Times New Roman" w:cs="Times New Roman"/>
          <w:bCs/>
        </w:rPr>
        <w:t>, cost-benefit ration of the interventions.</w:t>
      </w:r>
    </w:p>
    <w:p w:rsidR="00D32ADB" w:rsidRPr="00994808" w:rsidRDefault="00D32ADB" w:rsidP="004D43A0">
      <w:pPr>
        <w:pStyle w:val="ListParagraph"/>
        <w:numPr>
          <w:ilvl w:val="0"/>
          <w:numId w:val="14"/>
        </w:numPr>
        <w:jc w:val="both"/>
        <w:rPr>
          <w:rFonts w:ascii="Times New Roman" w:hAnsi="Times New Roman" w:cs="Times New Roman"/>
          <w:bCs/>
          <w:u w:val="single"/>
        </w:rPr>
      </w:pPr>
      <w:r w:rsidRPr="00994808">
        <w:rPr>
          <w:rFonts w:ascii="Times New Roman" w:hAnsi="Times New Roman" w:cs="Times New Roman"/>
          <w:bCs/>
          <w:u w:val="single"/>
        </w:rPr>
        <w:t>Characterization of the most promising sectors identified</w:t>
      </w:r>
    </w:p>
    <w:p w:rsidR="00D32ADB" w:rsidRPr="00994808" w:rsidRDefault="00D32ADB" w:rsidP="00D32ADB">
      <w:pPr>
        <w:pStyle w:val="ListParagraph"/>
        <w:numPr>
          <w:ilvl w:val="1"/>
          <w:numId w:val="14"/>
        </w:numPr>
        <w:jc w:val="both"/>
        <w:rPr>
          <w:rFonts w:ascii="Times New Roman" w:hAnsi="Times New Roman" w:cs="Times New Roman"/>
          <w:bCs/>
        </w:rPr>
      </w:pPr>
      <w:r w:rsidRPr="00994808">
        <w:rPr>
          <w:rFonts w:ascii="Times New Roman" w:hAnsi="Times New Roman" w:cs="Times New Roman"/>
          <w:bCs/>
        </w:rPr>
        <w:t>Sector growth potential</w:t>
      </w:r>
      <w:r w:rsidR="00BE3982" w:rsidRPr="00994808">
        <w:rPr>
          <w:rFonts w:ascii="Times New Roman" w:hAnsi="Times New Roman" w:cs="Times New Roman"/>
          <w:bCs/>
        </w:rPr>
        <w:t>;</w:t>
      </w:r>
    </w:p>
    <w:p w:rsidR="00D32ADB" w:rsidRPr="00994808" w:rsidRDefault="00D32ADB" w:rsidP="00D32ADB">
      <w:pPr>
        <w:pStyle w:val="ListParagraph"/>
        <w:numPr>
          <w:ilvl w:val="1"/>
          <w:numId w:val="14"/>
        </w:numPr>
        <w:jc w:val="both"/>
        <w:rPr>
          <w:rFonts w:ascii="Times New Roman" w:hAnsi="Times New Roman" w:cs="Times New Roman"/>
          <w:bCs/>
        </w:rPr>
      </w:pPr>
      <w:r w:rsidRPr="00994808">
        <w:rPr>
          <w:rFonts w:ascii="Times New Roman" w:hAnsi="Times New Roman" w:cs="Times New Roman"/>
          <w:bCs/>
        </w:rPr>
        <w:t>Risks from the current energy use patterns</w:t>
      </w:r>
      <w:r w:rsidR="00BE3982" w:rsidRPr="00994808">
        <w:rPr>
          <w:rFonts w:ascii="Times New Roman" w:hAnsi="Times New Roman" w:cs="Times New Roman"/>
          <w:bCs/>
        </w:rPr>
        <w:t>;</w:t>
      </w:r>
    </w:p>
    <w:p w:rsidR="00D32ADB" w:rsidRPr="00994808" w:rsidRDefault="00D32ADB" w:rsidP="00D32ADB">
      <w:pPr>
        <w:pStyle w:val="ListParagraph"/>
        <w:numPr>
          <w:ilvl w:val="1"/>
          <w:numId w:val="14"/>
        </w:numPr>
        <w:jc w:val="both"/>
        <w:rPr>
          <w:rFonts w:ascii="Times New Roman" w:hAnsi="Times New Roman" w:cs="Times New Roman"/>
          <w:bCs/>
        </w:rPr>
      </w:pPr>
      <w:r w:rsidRPr="00994808">
        <w:rPr>
          <w:rFonts w:ascii="Times New Roman" w:hAnsi="Times New Roman" w:cs="Times New Roman"/>
          <w:bCs/>
        </w:rPr>
        <w:t>Sensitivity analysis vis-à-vis variations in energy prices and consumption levels</w:t>
      </w:r>
      <w:r w:rsidR="00BE3982" w:rsidRPr="00994808">
        <w:rPr>
          <w:rFonts w:ascii="Times New Roman" w:hAnsi="Times New Roman" w:cs="Times New Roman"/>
          <w:bCs/>
        </w:rPr>
        <w:t>;</w:t>
      </w:r>
    </w:p>
    <w:p w:rsidR="00D32ADB" w:rsidRPr="00994808" w:rsidRDefault="00D32ADB" w:rsidP="00D32ADB">
      <w:pPr>
        <w:pStyle w:val="ListParagraph"/>
        <w:numPr>
          <w:ilvl w:val="1"/>
          <w:numId w:val="14"/>
        </w:numPr>
        <w:jc w:val="both"/>
        <w:rPr>
          <w:rFonts w:ascii="Times New Roman" w:hAnsi="Times New Roman" w:cs="Times New Roman"/>
          <w:bCs/>
        </w:rPr>
      </w:pPr>
      <w:r w:rsidRPr="00994808">
        <w:rPr>
          <w:rFonts w:ascii="Times New Roman" w:hAnsi="Times New Roman" w:cs="Times New Roman"/>
          <w:bCs/>
        </w:rPr>
        <w:t xml:space="preserve">Access to credit potential of clients in the </w:t>
      </w:r>
      <w:r w:rsidR="009C1134" w:rsidRPr="00994808">
        <w:rPr>
          <w:rFonts w:ascii="Times New Roman" w:hAnsi="Times New Roman" w:cs="Times New Roman"/>
          <w:bCs/>
        </w:rPr>
        <w:t xml:space="preserve">selected </w:t>
      </w:r>
      <w:r w:rsidRPr="00994808">
        <w:rPr>
          <w:rFonts w:ascii="Times New Roman" w:hAnsi="Times New Roman" w:cs="Times New Roman"/>
          <w:bCs/>
        </w:rPr>
        <w:t>sectors</w:t>
      </w:r>
      <w:r w:rsidR="00BE3982" w:rsidRPr="00994808">
        <w:rPr>
          <w:rFonts w:ascii="Times New Roman" w:hAnsi="Times New Roman" w:cs="Times New Roman"/>
          <w:bCs/>
        </w:rPr>
        <w:t>;</w:t>
      </w:r>
    </w:p>
    <w:p w:rsidR="00D32ADB" w:rsidRPr="00994808" w:rsidRDefault="009037C2" w:rsidP="00D32ADB">
      <w:pPr>
        <w:pStyle w:val="ListParagraph"/>
        <w:numPr>
          <w:ilvl w:val="1"/>
          <w:numId w:val="14"/>
        </w:numPr>
        <w:jc w:val="both"/>
        <w:rPr>
          <w:rFonts w:ascii="Times New Roman" w:hAnsi="Times New Roman" w:cs="Times New Roman"/>
          <w:bCs/>
        </w:rPr>
      </w:pPr>
      <w:r w:rsidRPr="00994808">
        <w:rPr>
          <w:rFonts w:ascii="Times New Roman" w:hAnsi="Times New Roman" w:cs="Times New Roman"/>
          <w:bCs/>
        </w:rPr>
        <w:t xml:space="preserve">Analysis of </w:t>
      </w:r>
      <w:r w:rsidR="00D32ADB" w:rsidRPr="00994808">
        <w:rPr>
          <w:rFonts w:ascii="Times New Roman" w:hAnsi="Times New Roman" w:cs="Times New Roman"/>
          <w:bCs/>
        </w:rPr>
        <w:t>barriers to technological upgrades</w:t>
      </w:r>
      <w:r w:rsidR="00BE3982" w:rsidRPr="00994808">
        <w:rPr>
          <w:rFonts w:ascii="Times New Roman" w:hAnsi="Times New Roman" w:cs="Times New Roman"/>
          <w:bCs/>
        </w:rPr>
        <w:t>;</w:t>
      </w:r>
    </w:p>
    <w:p w:rsidR="00D32ADB" w:rsidRPr="00994808" w:rsidRDefault="00D32ADB" w:rsidP="00D32ADB">
      <w:pPr>
        <w:pStyle w:val="ListParagraph"/>
        <w:numPr>
          <w:ilvl w:val="1"/>
          <w:numId w:val="14"/>
        </w:numPr>
        <w:jc w:val="both"/>
        <w:rPr>
          <w:rFonts w:ascii="Times New Roman" w:hAnsi="Times New Roman" w:cs="Times New Roman"/>
          <w:bCs/>
        </w:rPr>
      </w:pPr>
      <w:r w:rsidRPr="00994808">
        <w:rPr>
          <w:rFonts w:ascii="Times New Roman" w:hAnsi="Times New Roman" w:cs="Times New Roman"/>
          <w:bCs/>
        </w:rPr>
        <w:t>Definition of sector baseline (average): annual energy cost</w:t>
      </w:r>
      <w:r w:rsidR="0070119A" w:rsidRPr="00994808">
        <w:rPr>
          <w:rFonts w:ascii="Times New Roman" w:hAnsi="Times New Roman" w:cs="Times New Roman"/>
          <w:bCs/>
        </w:rPr>
        <w:t>s</w:t>
      </w:r>
      <w:r w:rsidRPr="00994808">
        <w:rPr>
          <w:rFonts w:ascii="Times New Roman" w:hAnsi="Times New Roman" w:cs="Times New Roman"/>
          <w:bCs/>
        </w:rPr>
        <w:t xml:space="preserve"> by typical user</w:t>
      </w:r>
      <w:r w:rsidR="0070119A" w:rsidRPr="00994808">
        <w:rPr>
          <w:rFonts w:ascii="Times New Roman" w:hAnsi="Times New Roman" w:cs="Times New Roman"/>
          <w:bCs/>
        </w:rPr>
        <w:t>s</w:t>
      </w:r>
      <w:r w:rsidRPr="00994808">
        <w:rPr>
          <w:rFonts w:ascii="Times New Roman" w:hAnsi="Times New Roman" w:cs="Times New Roman"/>
          <w:bCs/>
        </w:rPr>
        <w:t xml:space="preserve"> and ratio</w:t>
      </w:r>
      <w:r w:rsidR="0070119A" w:rsidRPr="00994808">
        <w:rPr>
          <w:rFonts w:ascii="Times New Roman" w:hAnsi="Times New Roman" w:cs="Times New Roman"/>
          <w:bCs/>
        </w:rPr>
        <w:t>s</w:t>
      </w:r>
      <w:r w:rsidRPr="00994808">
        <w:rPr>
          <w:rFonts w:ascii="Times New Roman" w:hAnsi="Times New Roman" w:cs="Times New Roman"/>
          <w:bCs/>
        </w:rPr>
        <w:t xml:space="preserve"> with other business indicators (such as other production costs), with </w:t>
      </w:r>
      <w:r w:rsidR="0070119A" w:rsidRPr="00994808">
        <w:rPr>
          <w:rFonts w:ascii="Times New Roman" w:hAnsi="Times New Roman" w:cs="Times New Roman"/>
          <w:bCs/>
        </w:rPr>
        <w:t xml:space="preserve">and </w:t>
      </w:r>
      <w:r w:rsidRPr="00994808">
        <w:rPr>
          <w:rFonts w:ascii="Times New Roman" w:hAnsi="Times New Roman" w:cs="Times New Roman"/>
          <w:bCs/>
        </w:rPr>
        <w:t>without the proposed technology upgrades</w:t>
      </w:r>
      <w:r w:rsidR="00BE3982" w:rsidRPr="00994808">
        <w:rPr>
          <w:rFonts w:ascii="Times New Roman" w:hAnsi="Times New Roman" w:cs="Times New Roman"/>
          <w:bCs/>
        </w:rPr>
        <w:t>;</w:t>
      </w:r>
    </w:p>
    <w:p w:rsidR="005D3E19" w:rsidRPr="00994808" w:rsidRDefault="00D32ADB" w:rsidP="00D32ADB">
      <w:pPr>
        <w:pStyle w:val="ListParagraph"/>
        <w:numPr>
          <w:ilvl w:val="1"/>
          <w:numId w:val="14"/>
        </w:numPr>
        <w:jc w:val="both"/>
        <w:rPr>
          <w:rFonts w:ascii="Times New Roman" w:hAnsi="Times New Roman" w:cs="Times New Roman"/>
          <w:bCs/>
        </w:rPr>
      </w:pPr>
      <w:r w:rsidRPr="00994808">
        <w:rPr>
          <w:rFonts w:ascii="Times New Roman" w:hAnsi="Times New Roman" w:cs="Times New Roman"/>
          <w:bCs/>
        </w:rPr>
        <w:lastRenderedPageBreak/>
        <w:t xml:space="preserve">Based on the analysis performed, </w:t>
      </w:r>
      <w:r w:rsidR="0070119A" w:rsidRPr="00994808">
        <w:rPr>
          <w:rFonts w:ascii="Times New Roman" w:hAnsi="Times New Roman" w:cs="Times New Roman"/>
          <w:bCs/>
        </w:rPr>
        <w:t xml:space="preserve">a </w:t>
      </w:r>
      <w:r w:rsidRPr="00994808">
        <w:rPr>
          <w:rFonts w:ascii="Times New Roman" w:hAnsi="Times New Roman" w:cs="Times New Roman"/>
          <w:bCs/>
        </w:rPr>
        <w:t xml:space="preserve">detailed estimation and quantification of the potential for ESCO </w:t>
      </w:r>
      <w:r w:rsidR="00BE3982" w:rsidRPr="00994808">
        <w:rPr>
          <w:rFonts w:ascii="Times New Roman" w:hAnsi="Times New Roman" w:cs="Times New Roman"/>
          <w:bCs/>
        </w:rPr>
        <w:t>services in the identified</w:t>
      </w:r>
      <w:r w:rsidR="00194505" w:rsidRPr="00994808">
        <w:rPr>
          <w:rFonts w:ascii="Times New Roman" w:hAnsi="Times New Roman" w:cs="Times New Roman"/>
          <w:bCs/>
        </w:rPr>
        <w:t xml:space="preserve"> and selected</w:t>
      </w:r>
      <w:r w:rsidR="00BE3982" w:rsidRPr="00994808">
        <w:rPr>
          <w:rFonts w:ascii="Times New Roman" w:hAnsi="Times New Roman" w:cs="Times New Roman"/>
          <w:bCs/>
        </w:rPr>
        <w:t xml:space="preserve"> sectors</w:t>
      </w:r>
      <w:r w:rsidR="009C28A6" w:rsidRPr="00994808">
        <w:rPr>
          <w:rFonts w:ascii="Times New Roman" w:hAnsi="Times New Roman" w:cs="Times New Roman"/>
          <w:bCs/>
        </w:rPr>
        <w:t xml:space="preserve"> and an assessment of investments and credit requirements</w:t>
      </w:r>
      <w:r w:rsidR="00BE3982" w:rsidRPr="00994808">
        <w:rPr>
          <w:rFonts w:ascii="Times New Roman" w:hAnsi="Times New Roman" w:cs="Times New Roman"/>
          <w:bCs/>
        </w:rPr>
        <w:t>.</w:t>
      </w:r>
    </w:p>
    <w:p w:rsidR="00D32ADB" w:rsidRPr="00994808" w:rsidRDefault="005D3E19" w:rsidP="00D32ADB">
      <w:pPr>
        <w:pStyle w:val="ListParagraph"/>
        <w:numPr>
          <w:ilvl w:val="1"/>
          <w:numId w:val="14"/>
        </w:numPr>
        <w:jc w:val="both"/>
        <w:rPr>
          <w:rFonts w:ascii="Times New Roman" w:hAnsi="Times New Roman" w:cs="Times New Roman"/>
          <w:bCs/>
        </w:rPr>
      </w:pPr>
      <w:r w:rsidRPr="00994808">
        <w:rPr>
          <w:rFonts w:ascii="Times New Roman" w:hAnsi="Times New Roman" w:cs="Times New Roman"/>
          <w:bCs/>
        </w:rPr>
        <w:t>Pipeline of energy audits (</w:t>
      </w:r>
      <w:r w:rsidR="006D1F21" w:rsidRPr="00994808">
        <w:rPr>
          <w:rFonts w:ascii="Times New Roman" w:hAnsi="Times New Roman" w:cs="Times New Roman"/>
          <w:bCs/>
        </w:rPr>
        <w:t>preliminary</w:t>
      </w:r>
      <w:r w:rsidRPr="00994808">
        <w:rPr>
          <w:rFonts w:ascii="Times New Roman" w:hAnsi="Times New Roman" w:cs="Times New Roman"/>
          <w:bCs/>
        </w:rPr>
        <w:t>/advanced/detailed engineering) and cost estimation.</w:t>
      </w:r>
      <w:r w:rsidR="00BE3982" w:rsidRPr="00994808">
        <w:rPr>
          <w:rFonts w:ascii="Times New Roman" w:hAnsi="Times New Roman" w:cs="Times New Roman"/>
          <w:bCs/>
        </w:rPr>
        <w:t xml:space="preserve"> </w:t>
      </w:r>
    </w:p>
    <w:p w:rsidR="004D43A0" w:rsidRPr="00994808" w:rsidRDefault="004D43A0" w:rsidP="004D43A0">
      <w:pPr>
        <w:pStyle w:val="ListParagraph"/>
        <w:numPr>
          <w:ilvl w:val="0"/>
          <w:numId w:val="14"/>
        </w:numPr>
        <w:jc w:val="both"/>
        <w:rPr>
          <w:rFonts w:ascii="Times New Roman" w:hAnsi="Times New Roman" w:cs="Times New Roman"/>
          <w:bCs/>
          <w:u w:val="single"/>
        </w:rPr>
      </w:pPr>
      <w:r w:rsidRPr="00994808">
        <w:rPr>
          <w:rFonts w:ascii="Times New Roman" w:hAnsi="Times New Roman" w:cs="Times New Roman"/>
          <w:bCs/>
          <w:u w:val="single"/>
        </w:rPr>
        <w:t xml:space="preserve">Technology characterization for the most promising sectors identified. </w:t>
      </w:r>
    </w:p>
    <w:p w:rsidR="004D43A0" w:rsidRPr="00994808" w:rsidRDefault="004D43A0" w:rsidP="004D43A0">
      <w:pPr>
        <w:pStyle w:val="ListParagraph"/>
        <w:numPr>
          <w:ilvl w:val="1"/>
          <w:numId w:val="14"/>
        </w:numPr>
        <w:jc w:val="both"/>
        <w:rPr>
          <w:rFonts w:ascii="Times New Roman" w:hAnsi="Times New Roman" w:cs="Times New Roman"/>
          <w:bCs/>
        </w:rPr>
      </w:pPr>
      <w:r w:rsidRPr="00994808">
        <w:rPr>
          <w:rFonts w:ascii="Times New Roman" w:hAnsi="Times New Roman" w:cs="Times New Roman"/>
          <w:bCs/>
        </w:rPr>
        <w:t>Characteristics of the technology intervention (processes)</w:t>
      </w:r>
    </w:p>
    <w:p w:rsidR="00D32ADB" w:rsidRPr="00994808" w:rsidRDefault="004D43A0" w:rsidP="004D43A0">
      <w:pPr>
        <w:pStyle w:val="ListParagraph"/>
        <w:numPr>
          <w:ilvl w:val="1"/>
          <w:numId w:val="14"/>
        </w:numPr>
        <w:jc w:val="both"/>
        <w:rPr>
          <w:rFonts w:ascii="Times New Roman" w:hAnsi="Times New Roman" w:cs="Times New Roman"/>
          <w:bCs/>
        </w:rPr>
      </w:pPr>
      <w:r w:rsidRPr="00994808">
        <w:rPr>
          <w:rFonts w:ascii="Times New Roman" w:hAnsi="Times New Roman" w:cs="Times New Roman"/>
          <w:bCs/>
        </w:rPr>
        <w:t xml:space="preserve">Typical </w:t>
      </w:r>
      <w:r w:rsidR="00D32ADB" w:rsidRPr="00994808">
        <w:rPr>
          <w:rFonts w:ascii="Times New Roman" w:hAnsi="Times New Roman" w:cs="Times New Roman"/>
          <w:bCs/>
        </w:rPr>
        <w:t xml:space="preserve">capital and O&amp;M </w:t>
      </w:r>
      <w:r w:rsidRPr="00994808">
        <w:rPr>
          <w:rFonts w:ascii="Times New Roman" w:hAnsi="Times New Roman" w:cs="Times New Roman"/>
          <w:bCs/>
        </w:rPr>
        <w:t>costs</w:t>
      </w:r>
      <w:r w:rsidR="00D32ADB" w:rsidRPr="00994808">
        <w:rPr>
          <w:rFonts w:ascii="Times New Roman" w:hAnsi="Times New Roman" w:cs="Times New Roman"/>
          <w:bCs/>
        </w:rPr>
        <w:t xml:space="preserve">, depreciation, installation and construction time. </w:t>
      </w:r>
    </w:p>
    <w:p w:rsidR="00D32ADB" w:rsidRPr="00994808" w:rsidRDefault="00D32ADB" w:rsidP="004D43A0">
      <w:pPr>
        <w:pStyle w:val="ListParagraph"/>
        <w:numPr>
          <w:ilvl w:val="1"/>
          <w:numId w:val="14"/>
        </w:numPr>
        <w:jc w:val="both"/>
        <w:rPr>
          <w:rFonts w:ascii="Times New Roman" w:hAnsi="Times New Roman" w:cs="Times New Roman"/>
          <w:bCs/>
        </w:rPr>
      </w:pPr>
      <w:r w:rsidRPr="00994808">
        <w:rPr>
          <w:rFonts w:ascii="Times New Roman" w:hAnsi="Times New Roman" w:cs="Times New Roman"/>
          <w:bCs/>
        </w:rPr>
        <w:t xml:space="preserve">Specific technology risks and mitigation strategies. </w:t>
      </w:r>
    </w:p>
    <w:p w:rsidR="004D43A0" w:rsidRPr="00994808" w:rsidRDefault="004D43A0" w:rsidP="00D32ADB">
      <w:pPr>
        <w:pStyle w:val="ListParagraph"/>
        <w:numPr>
          <w:ilvl w:val="0"/>
          <w:numId w:val="14"/>
        </w:numPr>
        <w:jc w:val="both"/>
        <w:rPr>
          <w:rFonts w:ascii="Times New Roman" w:hAnsi="Times New Roman" w:cs="Times New Roman"/>
          <w:bCs/>
        </w:rPr>
      </w:pPr>
      <w:r w:rsidRPr="00994808">
        <w:rPr>
          <w:rFonts w:ascii="Times New Roman" w:hAnsi="Times New Roman" w:cs="Times New Roman"/>
          <w:bCs/>
          <w:u w:val="single"/>
        </w:rPr>
        <w:t xml:space="preserve"> </w:t>
      </w:r>
      <w:r w:rsidR="00BE3982" w:rsidRPr="00994808">
        <w:rPr>
          <w:rFonts w:ascii="Times New Roman" w:hAnsi="Times New Roman" w:cs="Times New Roman"/>
          <w:bCs/>
          <w:u w:val="single"/>
        </w:rPr>
        <w:t xml:space="preserve">Assessment of the current offer-side of the energy efficiency and ESCO market for the </w:t>
      </w:r>
      <w:r w:rsidR="00194505" w:rsidRPr="00994808">
        <w:rPr>
          <w:rFonts w:ascii="Times New Roman" w:hAnsi="Times New Roman" w:cs="Times New Roman"/>
          <w:bCs/>
          <w:u w:val="single"/>
        </w:rPr>
        <w:t xml:space="preserve">selected </w:t>
      </w:r>
      <w:r w:rsidR="00BE3982" w:rsidRPr="00994808">
        <w:rPr>
          <w:rFonts w:ascii="Times New Roman" w:hAnsi="Times New Roman" w:cs="Times New Roman"/>
          <w:bCs/>
          <w:u w:val="single"/>
        </w:rPr>
        <w:t>most promising sectors</w:t>
      </w:r>
      <w:r w:rsidR="00BE3982" w:rsidRPr="00994808">
        <w:rPr>
          <w:rFonts w:ascii="Times New Roman" w:hAnsi="Times New Roman" w:cs="Times New Roman"/>
          <w:bCs/>
        </w:rPr>
        <w:t xml:space="preserve">. </w:t>
      </w:r>
    </w:p>
    <w:p w:rsidR="00BE3982" w:rsidRPr="00994808" w:rsidRDefault="00BE3982" w:rsidP="00BE3982">
      <w:pPr>
        <w:pStyle w:val="ListParagraph"/>
        <w:numPr>
          <w:ilvl w:val="1"/>
          <w:numId w:val="14"/>
        </w:numPr>
        <w:jc w:val="both"/>
        <w:rPr>
          <w:rFonts w:ascii="Times New Roman" w:hAnsi="Times New Roman" w:cs="Times New Roman"/>
          <w:bCs/>
        </w:rPr>
      </w:pPr>
      <w:r w:rsidRPr="00994808">
        <w:rPr>
          <w:rFonts w:ascii="Times New Roman" w:hAnsi="Times New Roman" w:cs="Times New Roman"/>
          <w:bCs/>
        </w:rPr>
        <w:t>Identification, mapping and assessment of the existing service providers for energy efficiency services;</w:t>
      </w:r>
    </w:p>
    <w:p w:rsidR="00BE3982" w:rsidRPr="00994808" w:rsidRDefault="00BE3982" w:rsidP="00BE3982">
      <w:pPr>
        <w:pStyle w:val="ListParagraph"/>
        <w:numPr>
          <w:ilvl w:val="1"/>
          <w:numId w:val="14"/>
        </w:numPr>
        <w:jc w:val="both"/>
        <w:rPr>
          <w:rFonts w:ascii="Times New Roman" w:hAnsi="Times New Roman" w:cs="Times New Roman"/>
          <w:bCs/>
        </w:rPr>
      </w:pPr>
      <w:r w:rsidRPr="00994808">
        <w:rPr>
          <w:rFonts w:ascii="Times New Roman" w:hAnsi="Times New Roman" w:cs="Times New Roman"/>
          <w:bCs/>
        </w:rPr>
        <w:t>Assessment of available financing methods for the service/technology providers;</w:t>
      </w:r>
    </w:p>
    <w:p w:rsidR="00BE3982" w:rsidRPr="00994808" w:rsidRDefault="00BE3982" w:rsidP="00BE3982">
      <w:pPr>
        <w:pStyle w:val="ListParagraph"/>
        <w:numPr>
          <w:ilvl w:val="1"/>
          <w:numId w:val="14"/>
        </w:numPr>
        <w:jc w:val="both"/>
        <w:rPr>
          <w:rFonts w:ascii="Times New Roman" w:hAnsi="Times New Roman" w:cs="Times New Roman"/>
          <w:bCs/>
        </w:rPr>
      </w:pPr>
      <w:r w:rsidRPr="00994808">
        <w:rPr>
          <w:rFonts w:ascii="Times New Roman" w:hAnsi="Times New Roman" w:cs="Times New Roman"/>
          <w:bCs/>
        </w:rPr>
        <w:t>Identification of barriers to growth and perception of barriers from the offer-side.</w:t>
      </w:r>
    </w:p>
    <w:p w:rsidR="005B545B" w:rsidRPr="00994808" w:rsidRDefault="005B545B" w:rsidP="006D1F21">
      <w:pPr>
        <w:pStyle w:val="ListParagraph"/>
        <w:ind w:left="1440"/>
        <w:jc w:val="both"/>
        <w:rPr>
          <w:rFonts w:ascii="Times New Roman" w:hAnsi="Times New Roman" w:cs="Times New Roman"/>
        </w:rPr>
      </w:pPr>
    </w:p>
    <w:p w:rsidR="00785DCB" w:rsidRPr="00994808" w:rsidRDefault="00785DCB" w:rsidP="00785DCB">
      <w:pPr>
        <w:jc w:val="both"/>
        <w:rPr>
          <w:rFonts w:ascii="Times New Roman" w:hAnsi="Times New Roman" w:cs="Times New Roman"/>
        </w:rPr>
      </w:pPr>
      <w:r w:rsidRPr="00994808">
        <w:rPr>
          <w:rFonts w:ascii="Times New Roman" w:hAnsi="Times New Roman" w:cs="Times New Roman"/>
          <w:b/>
        </w:rPr>
        <w:t>B) Methodology</w:t>
      </w:r>
      <w:r w:rsidRPr="00994808">
        <w:rPr>
          <w:rFonts w:ascii="Times New Roman" w:hAnsi="Times New Roman" w:cs="Times New Roman"/>
        </w:rPr>
        <w:t xml:space="preserve">: </w:t>
      </w:r>
    </w:p>
    <w:p w:rsidR="00785DCB" w:rsidRPr="00994808" w:rsidRDefault="00785DCB" w:rsidP="00785DCB">
      <w:pPr>
        <w:jc w:val="both"/>
        <w:rPr>
          <w:rFonts w:ascii="Times New Roman" w:hAnsi="Times New Roman" w:cs="Times New Roman"/>
        </w:rPr>
      </w:pPr>
      <w:r w:rsidRPr="00994808">
        <w:rPr>
          <w:rFonts w:ascii="Times New Roman" w:hAnsi="Times New Roman" w:cs="Times New Roman"/>
        </w:rPr>
        <w:t>The report outlined above will be prepared through:</w:t>
      </w:r>
    </w:p>
    <w:p w:rsidR="006D1F21" w:rsidRPr="00994808" w:rsidRDefault="00785DCB" w:rsidP="00785DCB">
      <w:pPr>
        <w:pStyle w:val="ListParagraph"/>
        <w:numPr>
          <w:ilvl w:val="0"/>
          <w:numId w:val="22"/>
        </w:numPr>
        <w:jc w:val="both"/>
        <w:rPr>
          <w:rFonts w:ascii="Times New Roman" w:hAnsi="Times New Roman" w:cs="Times New Roman"/>
        </w:rPr>
      </w:pPr>
      <w:r w:rsidRPr="00994808">
        <w:rPr>
          <w:rFonts w:ascii="Times New Roman" w:hAnsi="Times New Roman" w:cs="Times New Roman"/>
        </w:rPr>
        <w:t>A preliminary desk-based</w:t>
      </w:r>
      <w:r w:rsidR="00785451" w:rsidRPr="00994808">
        <w:rPr>
          <w:rFonts w:ascii="Times New Roman" w:hAnsi="Times New Roman" w:cs="Times New Roman"/>
        </w:rPr>
        <w:t>,</w:t>
      </w:r>
      <w:r w:rsidRPr="00994808">
        <w:rPr>
          <w:rFonts w:ascii="Times New Roman" w:hAnsi="Times New Roman" w:cs="Times New Roman"/>
        </w:rPr>
        <w:t xml:space="preserve"> thorough review of the available information, including </w:t>
      </w:r>
      <w:r w:rsidR="00785451" w:rsidRPr="00994808">
        <w:rPr>
          <w:rFonts w:ascii="Times New Roman" w:hAnsi="Times New Roman" w:cs="Times New Roman"/>
        </w:rPr>
        <w:t>progress reports</w:t>
      </w:r>
      <w:r w:rsidRPr="00994808">
        <w:rPr>
          <w:rFonts w:ascii="Times New Roman" w:hAnsi="Times New Roman" w:cs="Times New Roman"/>
        </w:rPr>
        <w:t>, results, findings and analysis from the operations listed in the background section of this document, and other relevant initiative implemented in Colombia with the objective of fostering the energy services market in Colombia</w:t>
      </w:r>
      <w:r w:rsidR="00785451" w:rsidRPr="00994808">
        <w:rPr>
          <w:rFonts w:ascii="Times New Roman" w:hAnsi="Times New Roman" w:cs="Times New Roman"/>
        </w:rPr>
        <w:t>. This preliminary review will inform the selection of the three most promising sectors, where the energy audits will be performed, as per point c) below</w:t>
      </w:r>
      <w:r w:rsidRPr="00994808">
        <w:rPr>
          <w:rFonts w:ascii="Times New Roman" w:hAnsi="Times New Roman" w:cs="Times New Roman"/>
        </w:rPr>
        <w:t>;</w:t>
      </w:r>
    </w:p>
    <w:p w:rsidR="00785DCB" w:rsidRPr="00994808" w:rsidRDefault="00500715" w:rsidP="00785DCB">
      <w:pPr>
        <w:pStyle w:val="ListParagraph"/>
        <w:numPr>
          <w:ilvl w:val="0"/>
          <w:numId w:val="22"/>
        </w:numPr>
        <w:jc w:val="both"/>
        <w:rPr>
          <w:rFonts w:ascii="Times New Roman" w:hAnsi="Times New Roman" w:cs="Times New Roman"/>
        </w:rPr>
      </w:pPr>
      <w:r w:rsidRPr="00994808">
        <w:rPr>
          <w:rFonts w:ascii="Times New Roman" w:hAnsi="Times New Roman" w:cs="Times New Roman"/>
        </w:rPr>
        <w:t xml:space="preserve">A series of </w:t>
      </w:r>
      <w:r w:rsidR="006D1F21" w:rsidRPr="00994808">
        <w:rPr>
          <w:rFonts w:ascii="Times New Roman" w:hAnsi="Times New Roman" w:cs="Times New Roman"/>
        </w:rPr>
        <w:t xml:space="preserve">workshops </w:t>
      </w:r>
      <w:r w:rsidR="009C6FDA" w:rsidRPr="00994808">
        <w:rPr>
          <w:rFonts w:ascii="Times New Roman" w:hAnsi="Times New Roman" w:cs="Times New Roman"/>
        </w:rPr>
        <w:t xml:space="preserve">(at least 3) </w:t>
      </w:r>
      <w:r w:rsidR="006D1F21" w:rsidRPr="00994808">
        <w:rPr>
          <w:rFonts w:ascii="Times New Roman" w:hAnsi="Times New Roman" w:cs="Times New Roman"/>
        </w:rPr>
        <w:t xml:space="preserve">to gather first-hand information from </w:t>
      </w:r>
      <w:r w:rsidRPr="00994808">
        <w:rPr>
          <w:rFonts w:ascii="Times New Roman" w:hAnsi="Times New Roman" w:cs="Times New Roman"/>
        </w:rPr>
        <w:t xml:space="preserve">relevant stakeholders, including governmental institutions, market actors, industry associations, service providers and research organizations </w:t>
      </w:r>
      <w:r w:rsidR="006D1F21" w:rsidRPr="00994808">
        <w:rPr>
          <w:rFonts w:ascii="Times New Roman" w:hAnsi="Times New Roman" w:cs="Times New Roman"/>
        </w:rPr>
        <w:t>with experience on energy efficiency in Colombia</w:t>
      </w:r>
      <w:r w:rsidR="006D1F21" w:rsidRPr="00994808">
        <w:rPr>
          <w:rStyle w:val="FootnoteReference"/>
          <w:rFonts w:ascii="Times New Roman" w:hAnsi="Times New Roman" w:cs="Times New Roman"/>
        </w:rPr>
        <w:footnoteReference w:id="4"/>
      </w:r>
      <w:r w:rsidR="009037C2" w:rsidRPr="00994808">
        <w:rPr>
          <w:rFonts w:ascii="Times New Roman" w:hAnsi="Times New Roman" w:cs="Times New Roman"/>
        </w:rPr>
        <w:t xml:space="preserve">; </w:t>
      </w:r>
      <w:r w:rsidR="00785DCB" w:rsidRPr="00994808">
        <w:rPr>
          <w:rFonts w:ascii="Times New Roman" w:hAnsi="Times New Roman" w:cs="Times New Roman"/>
        </w:rPr>
        <w:t>and</w:t>
      </w:r>
    </w:p>
    <w:p w:rsidR="00785DCB" w:rsidRPr="00994808" w:rsidRDefault="00785451" w:rsidP="001C13AA">
      <w:pPr>
        <w:pStyle w:val="ListParagraph"/>
        <w:numPr>
          <w:ilvl w:val="0"/>
          <w:numId w:val="22"/>
        </w:numPr>
        <w:jc w:val="both"/>
        <w:rPr>
          <w:rFonts w:ascii="Times New Roman" w:hAnsi="Times New Roman" w:cs="Times New Roman"/>
        </w:rPr>
      </w:pPr>
      <w:r w:rsidRPr="00994808">
        <w:rPr>
          <w:rFonts w:ascii="Times New Roman" w:hAnsi="Times New Roman" w:cs="Times New Roman"/>
        </w:rPr>
        <w:t>At least 6</w:t>
      </w:r>
      <w:r w:rsidR="004A1A4C" w:rsidRPr="00994808">
        <w:rPr>
          <w:rFonts w:ascii="Times New Roman" w:hAnsi="Times New Roman" w:cs="Times New Roman"/>
        </w:rPr>
        <w:t xml:space="preserve"> </w:t>
      </w:r>
      <w:r w:rsidR="00785DCB" w:rsidRPr="00994808">
        <w:rPr>
          <w:rFonts w:ascii="Times New Roman" w:hAnsi="Times New Roman" w:cs="Times New Roman"/>
        </w:rPr>
        <w:t>preliminary on-site energy audits of representative firms operating within the three most promising sectors</w:t>
      </w:r>
      <w:r w:rsidR="0020694B" w:rsidRPr="00994808">
        <w:rPr>
          <w:rFonts w:ascii="Times New Roman" w:hAnsi="Times New Roman" w:cs="Times New Roman"/>
        </w:rPr>
        <w:t>, as</w:t>
      </w:r>
      <w:r w:rsidR="00785DCB" w:rsidRPr="00994808">
        <w:rPr>
          <w:rFonts w:ascii="Times New Roman" w:hAnsi="Times New Roman" w:cs="Times New Roman"/>
        </w:rPr>
        <w:t xml:space="preserve"> selected after the desk-based anal</w:t>
      </w:r>
      <w:r w:rsidR="0020694B" w:rsidRPr="00994808">
        <w:rPr>
          <w:rFonts w:ascii="Times New Roman" w:hAnsi="Times New Roman" w:cs="Times New Roman"/>
        </w:rPr>
        <w:t>ysis in conjunction with the IDB/MIF</w:t>
      </w:r>
      <w:r w:rsidR="00785DCB" w:rsidRPr="00994808">
        <w:rPr>
          <w:rFonts w:ascii="Times New Roman" w:hAnsi="Times New Roman" w:cs="Times New Roman"/>
        </w:rPr>
        <w:t xml:space="preserve">. </w:t>
      </w:r>
    </w:p>
    <w:p w:rsidR="00C611D7" w:rsidRPr="00994808" w:rsidRDefault="0020694B" w:rsidP="0020694B">
      <w:pPr>
        <w:jc w:val="center"/>
        <w:rPr>
          <w:rFonts w:ascii="Times New Roman" w:hAnsi="Times New Roman" w:cs="Times New Roman"/>
          <w:b/>
          <w:bCs/>
        </w:rPr>
      </w:pPr>
      <w:r w:rsidRPr="00994808">
        <w:rPr>
          <w:rFonts w:ascii="Times New Roman" w:hAnsi="Times New Roman" w:cs="Times New Roman"/>
          <w:b/>
          <w:bCs/>
        </w:rPr>
        <w:t>VI. PRODUCTS</w:t>
      </w:r>
    </w:p>
    <w:p w:rsidR="0020694B" w:rsidRPr="00994808" w:rsidRDefault="0020694B" w:rsidP="005B545B">
      <w:pPr>
        <w:pStyle w:val="ListParagraph"/>
        <w:numPr>
          <w:ilvl w:val="0"/>
          <w:numId w:val="16"/>
        </w:numPr>
        <w:rPr>
          <w:rFonts w:ascii="Times New Roman" w:hAnsi="Times New Roman" w:cs="Times New Roman"/>
        </w:rPr>
      </w:pPr>
      <w:r w:rsidRPr="00994808">
        <w:rPr>
          <w:rFonts w:ascii="Times New Roman" w:hAnsi="Times New Roman" w:cs="Times New Roman"/>
          <w:b/>
          <w:bCs/>
        </w:rPr>
        <w:t>Preliminary items:</w:t>
      </w:r>
    </w:p>
    <w:p w:rsidR="005B545B" w:rsidRPr="00994808" w:rsidRDefault="005B545B" w:rsidP="0020694B">
      <w:pPr>
        <w:pStyle w:val="ListParagraph"/>
        <w:numPr>
          <w:ilvl w:val="1"/>
          <w:numId w:val="27"/>
        </w:numPr>
        <w:rPr>
          <w:rFonts w:ascii="Times New Roman" w:hAnsi="Times New Roman" w:cs="Times New Roman"/>
        </w:rPr>
      </w:pPr>
      <w:r w:rsidRPr="00994808">
        <w:rPr>
          <w:rFonts w:ascii="Times New Roman" w:hAnsi="Times New Roman" w:cs="Times New Roman"/>
        </w:rPr>
        <w:t>A detailed outline d</w:t>
      </w:r>
      <w:r w:rsidR="00271C66" w:rsidRPr="00994808">
        <w:rPr>
          <w:rFonts w:ascii="Times New Roman" w:hAnsi="Times New Roman" w:cs="Times New Roman"/>
        </w:rPr>
        <w:t>escribing the scope of the work</w:t>
      </w:r>
      <w:r w:rsidRPr="00994808">
        <w:rPr>
          <w:rFonts w:ascii="Times New Roman" w:hAnsi="Times New Roman" w:cs="Times New Roman"/>
        </w:rPr>
        <w:t>, including the components described above</w:t>
      </w:r>
      <w:r w:rsidR="00785DCB" w:rsidRPr="00994808">
        <w:rPr>
          <w:rFonts w:ascii="Times New Roman" w:hAnsi="Times New Roman" w:cs="Times New Roman"/>
        </w:rPr>
        <w:t xml:space="preserve"> and the proposed </w:t>
      </w:r>
      <w:proofErr w:type="spellStart"/>
      <w:r w:rsidR="00785DCB" w:rsidRPr="00994808">
        <w:rPr>
          <w:rFonts w:ascii="Times New Roman" w:hAnsi="Times New Roman" w:cs="Times New Roman"/>
        </w:rPr>
        <w:t>workplan</w:t>
      </w:r>
      <w:proofErr w:type="spellEnd"/>
      <w:r w:rsidR="00785DCB" w:rsidRPr="00994808">
        <w:rPr>
          <w:rFonts w:ascii="Times New Roman" w:hAnsi="Times New Roman" w:cs="Times New Roman"/>
        </w:rPr>
        <w:t xml:space="preserve"> for the on-site assessments (energy audits)</w:t>
      </w:r>
      <w:r w:rsidRPr="00994808">
        <w:rPr>
          <w:rFonts w:ascii="Times New Roman" w:hAnsi="Times New Roman" w:cs="Times New Roman"/>
        </w:rPr>
        <w:t>;</w:t>
      </w:r>
    </w:p>
    <w:p w:rsidR="0020694B" w:rsidRPr="00994808" w:rsidRDefault="005B545B" w:rsidP="0020694B">
      <w:pPr>
        <w:pStyle w:val="ListParagraph"/>
        <w:numPr>
          <w:ilvl w:val="1"/>
          <w:numId w:val="27"/>
        </w:numPr>
        <w:rPr>
          <w:rFonts w:ascii="Times New Roman" w:hAnsi="Times New Roman" w:cs="Times New Roman"/>
        </w:rPr>
      </w:pPr>
      <w:r w:rsidRPr="00994808">
        <w:rPr>
          <w:rFonts w:ascii="Times New Roman" w:hAnsi="Times New Roman" w:cs="Times New Roman"/>
        </w:rPr>
        <w:t>A work schedule defining the time invested in each activity;</w:t>
      </w:r>
    </w:p>
    <w:p w:rsidR="0020694B" w:rsidRPr="00994808" w:rsidRDefault="0020694B" w:rsidP="0020694B">
      <w:pPr>
        <w:pStyle w:val="ListParagraph"/>
        <w:numPr>
          <w:ilvl w:val="0"/>
          <w:numId w:val="16"/>
        </w:numPr>
        <w:rPr>
          <w:rFonts w:ascii="Times New Roman" w:hAnsi="Times New Roman" w:cs="Times New Roman"/>
          <w:b/>
        </w:rPr>
      </w:pPr>
      <w:r w:rsidRPr="00994808">
        <w:rPr>
          <w:rFonts w:ascii="Times New Roman" w:hAnsi="Times New Roman" w:cs="Times New Roman"/>
          <w:b/>
        </w:rPr>
        <w:t>Report “</w:t>
      </w:r>
      <w:r w:rsidRPr="00994808">
        <w:rPr>
          <w:rFonts w:ascii="Times New Roman" w:hAnsi="Times New Roman" w:cs="Times New Roman"/>
          <w:b/>
          <w:i/>
        </w:rPr>
        <w:t>Market Analysis: identification and characterization of most promising sectors”:</w:t>
      </w:r>
    </w:p>
    <w:p w:rsidR="0020694B" w:rsidRPr="00994808" w:rsidRDefault="0020694B" w:rsidP="0020694B">
      <w:pPr>
        <w:pStyle w:val="ListParagraph"/>
        <w:numPr>
          <w:ilvl w:val="1"/>
          <w:numId w:val="28"/>
        </w:numPr>
        <w:rPr>
          <w:rFonts w:ascii="Times New Roman" w:hAnsi="Times New Roman" w:cs="Times New Roman"/>
        </w:rPr>
      </w:pPr>
      <w:r w:rsidRPr="00994808">
        <w:rPr>
          <w:rFonts w:ascii="Times New Roman" w:hAnsi="Times New Roman" w:cs="Times New Roman"/>
        </w:rPr>
        <w:t>A draft report;</w:t>
      </w:r>
    </w:p>
    <w:p w:rsidR="005B545B" w:rsidRPr="00994808" w:rsidRDefault="0020694B" w:rsidP="0020694B">
      <w:pPr>
        <w:pStyle w:val="ListParagraph"/>
        <w:numPr>
          <w:ilvl w:val="1"/>
          <w:numId w:val="28"/>
        </w:numPr>
        <w:rPr>
          <w:rFonts w:ascii="Times New Roman" w:hAnsi="Times New Roman" w:cs="Times New Roman"/>
        </w:rPr>
      </w:pPr>
      <w:r w:rsidRPr="00994808">
        <w:rPr>
          <w:rFonts w:ascii="Times New Roman" w:hAnsi="Times New Roman" w:cs="Times New Roman"/>
        </w:rPr>
        <w:t xml:space="preserve">A </w:t>
      </w:r>
      <w:r w:rsidR="005B545B" w:rsidRPr="00994808">
        <w:rPr>
          <w:rFonts w:ascii="Times New Roman" w:hAnsi="Times New Roman" w:cs="Times New Roman"/>
        </w:rPr>
        <w:t>final report incorporating the MIF’s comments;</w:t>
      </w:r>
    </w:p>
    <w:p w:rsidR="0020694B" w:rsidRPr="00994808" w:rsidRDefault="0020694B" w:rsidP="005B545B">
      <w:pPr>
        <w:pStyle w:val="ListParagraph"/>
        <w:numPr>
          <w:ilvl w:val="0"/>
          <w:numId w:val="16"/>
        </w:numPr>
        <w:rPr>
          <w:rFonts w:ascii="Times New Roman" w:hAnsi="Times New Roman" w:cs="Times New Roman"/>
        </w:rPr>
      </w:pPr>
      <w:r w:rsidRPr="00994808">
        <w:rPr>
          <w:rFonts w:ascii="Times New Roman" w:hAnsi="Times New Roman" w:cs="Times New Roman"/>
          <w:b/>
        </w:rPr>
        <w:lastRenderedPageBreak/>
        <w:t>Additional requirements</w:t>
      </w:r>
      <w:r w:rsidRPr="00994808">
        <w:rPr>
          <w:rFonts w:ascii="Times New Roman" w:hAnsi="Times New Roman" w:cs="Times New Roman"/>
        </w:rPr>
        <w:t xml:space="preserve">: </w:t>
      </w:r>
    </w:p>
    <w:p w:rsidR="005B545B" w:rsidRPr="00994808" w:rsidRDefault="005B545B" w:rsidP="0020694B">
      <w:pPr>
        <w:pStyle w:val="ListParagraph"/>
        <w:numPr>
          <w:ilvl w:val="1"/>
          <w:numId w:val="29"/>
        </w:numPr>
        <w:rPr>
          <w:rFonts w:ascii="Times New Roman" w:hAnsi="Times New Roman" w:cs="Times New Roman"/>
        </w:rPr>
      </w:pPr>
      <w:r w:rsidRPr="00994808">
        <w:rPr>
          <w:rFonts w:ascii="Times New Roman" w:hAnsi="Times New Roman" w:cs="Times New Roman"/>
        </w:rPr>
        <w:t xml:space="preserve">The consultant will prepare </w:t>
      </w:r>
      <w:r w:rsidR="003505FC" w:rsidRPr="00994808">
        <w:rPr>
          <w:rFonts w:ascii="Times New Roman" w:hAnsi="Times New Roman" w:cs="Times New Roman"/>
        </w:rPr>
        <w:t xml:space="preserve">the report and any supporting </w:t>
      </w:r>
      <w:r w:rsidRPr="00994808">
        <w:rPr>
          <w:rFonts w:ascii="Times New Roman" w:hAnsi="Times New Roman" w:cs="Times New Roman"/>
        </w:rPr>
        <w:t>document</w:t>
      </w:r>
      <w:r w:rsidR="003505FC" w:rsidRPr="00994808">
        <w:rPr>
          <w:rFonts w:ascii="Times New Roman" w:hAnsi="Times New Roman" w:cs="Times New Roman"/>
        </w:rPr>
        <w:t xml:space="preserve">s </w:t>
      </w:r>
      <w:r w:rsidRPr="00994808">
        <w:rPr>
          <w:rFonts w:ascii="Times New Roman" w:hAnsi="Times New Roman" w:cs="Times New Roman"/>
        </w:rPr>
        <w:t>in Spanish or English. All documents must be delivered to the MIF in electronic form and follow the MIF’s requirements and template form</w:t>
      </w:r>
      <w:r w:rsidR="0070119A" w:rsidRPr="00994808">
        <w:rPr>
          <w:rFonts w:ascii="Times New Roman" w:hAnsi="Times New Roman" w:cs="Times New Roman"/>
        </w:rPr>
        <w:t>at</w:t>
      </w:r>
      <w:r w:rsidRPr="00994808">
        <w:rPr>
          <w:rFonts w:ascii="Times New Roman" w:hAnsi="Times New Roman" w:cs="Times New Roman"/>
        </w:rPr>
        <w:t>s.</w:t>
      </w:r>
    </w:p>
    <w:p w:rsidR="005B545B" w:rsidRPr="00994808" w:rsidRDefault="005B545B" w:rsidP="0020694B">
      <w:pPr>
        <w:pStyle w:val="ListParagraph"/>
        <w:numPr>
          <w:ilvl w:val="1"/>
          <w:numId w:val="29"/>
        </w:numPr>
        <w:rPr>
          <w:rFonts w:ascii="Times New Roman" w:hAnsi="Times New Roman" w:cs="Times New Roman"/>
        </w:rPr>
      </w:pPr>
      <w:r w:rsidRPr="00994808">
        <w:rPr>
          <w:rFonts w:ascii="Times New Roman" w:hAnsi="Times New Roman" w:cs="Times New Roman"/>
        </w:rPr>
        <w:t>The MIF reserves the right to publish final reports, under its own name on its website or in print, with or without changes to the content of the document presented by the consultant.</w:t>
      </w:r>
    </w:p>
    <w:p w:rsidR="00C611D7" w:rsidRPr="00994808" w:rsidRDefault="0020694B" w:rsidP="0020694B">
      <w:pPr>
        <w:jc w:val="center"/>
        <w:rPr>
          <w:rFonts w:ascii="Times New Roman" w:hAnsi="Times New Roman" w:cs="Times New Roman"/>
          <w:b/>
          <w:bCs/>
        </w:rPr>
      </w:pPr>
      <w:r w:rsidRPr="00994808">
        <w:rPr>
          <w:rFonts w:ascii="Times New Roman" w:hAnsi="Times New Roman" w:cs="Times New Roman"/>
          <w:b/>
          <w:bCs/>
        </w:rPr>
        <w:t>VII. PAYMENT SCHEDULE</w:t>
      </w:r>
    </w:p>
    <w:p w:rsidR="00271C66" w:rsidRPr="00994808" w:rsidRDefault="00271C66" w:rsidP="00271C66">
      <w:pPr>
        <w:rPr>
          <w:rFonts w:ascii="Times New Roman" w:hAnsi="Times New Roman" w:cs="Times New Roman"/>
          <w:bCs/>
        </w:rPr>
      </w:pPr>
      <w:r w:rsidRPr="00994808">
        <w:rPr>
          <w:rFonts w:ascii="Times New Roman" w:hAnsi="Times New Roman" w:cs="Times New Roman"/>
          <w:bCs/>
        </w:rPr>
        <w:t>The payment schedule will be as follows:</w:t>
      </w:r>
    </w:p>
    <w:p w:rsidR="00271C66" w:rsidRPr="00994808" w:rsidRDefault="00271C66" w:rsidP="00271C66">
      <w:pPr>
        <w:pStyle w:val="ListParagraph"/>
        <w:numPr>
          <w:ilvl w:val="0"/>
          <w:numId w:val="17"/>
        </w:numPr>
        <w:rPr>
          <w:rFonts w:ascii="Times New Roman" w:hAnsi="Times New Roman" w:cs="Times New Roman"/>
          <w:bCs/>
        </w:rPr>
      </w:pPr>
      <w:r w:rsidRPr="00994808">
        <w:rPr>
          <w:rFonts w:ascii="Times New Roman" w:hAnsi="Times New Roman" w:cs="Times New Roman"/>
          <w:bCs/>
        </w:rPr>
        <w:t>30% upon the signing of the contract and approval of the work plan;</w:t>
      </w:r>
    </w:p>
    <w:p w:rsidR="00271C66" w:rsidRPr="00994808" w:rsidRDefault="00271C66" w:rsidP="00271C66">
      <w:pPr>
        <w:pStyle w:val="ListParagraph"/>
        <w:numPr>
          <w:ilvl w:val="0"/>
          <w:numId w:val="17"/>
        </w:numPr>
        <w:rPr>
          <w:rFonts w:ascii="Times New Roman" w:hAnsi="Times New Roman" w:cs="Times New Roman"/>
          <w:bCs/>
        </w:rPr>
      </w:pPr>
      <w:r w:rsidRPr="00994808">
        <w:rPr>
          <w:rFonts w:ascii="Times New Roman" w:hAnsi="Times New Roman" w:cs="Times New Roman"/>
          <w:bCs/>
        </w:rPr>
        <w:t>35% upon delivery of the first version of the two reports, and</w:t>
      </w:r>
    </w:p>
    <w:p w:rsidR="00271C66" w:rsidRPr="00994808" w:rsidRDefault="00271C66" w:rsidP="00271C66">
      <w:pPr>
        <w:pStyle w:val="ListParagraph"/>
        <w:numPr>
          <w:ilvl w:val="0"/>
          <w:numId w:val="17"/>
        </w:numPr>
        <w:rPr>
          <w:rFonts w:ascii="Times New Roman" w:hAnsi="Times New Roman" w:cs="Times New Roman"/>
          <w:bCs/>
        </w:rPr>
      </w:pPr>
      <w:r w:rsidRPr="00994808">
        <w:rPr>
          <w:rFonts w:ascii="Times New Roman" w:hAnsi="Times New Roman" w:cs="Times New Roman"/>
          <w:bCs/>
        </w:rPr>
        <w:t>15% upon delivery of the final version of the studies, after inclusion of the comments received by the MIF</w:t>
      </w:r>
    </w:p>
    <w:p w:rsidR="00271C66" w:rsidRPr="00994808" w:rsidRDefault="00271C66" w:rsidP="00271C66">
      <w:pPr>
        <w:pStyle w:val="ListParagraph"/>
        <w:numPr>
          <w:ilvl w:val="0"/>
          <w:numId w:val="17"/>
        </w:numPr>
        <w:rPr>
          <w:rFonts w:ascii="Times New Roman" w:hAnsi="Times New Roman" w:cs="Times New Roman"/>
          <w:bCs/>
        </w:rPr>
      </w:pPr>
      <w:r w:rsidRPr="00994808">
        <w:rPr>
          <w:rFonts w:ascii="Times New Roman" w:hAnsi="Times New Roman" w:cs="Times New Roman"/>
          <w:bCs/>
        </w:rPr>
        <w:t xml:space="preserve">20% upon the completion of the technical assistance program </w:t>
      </w:r>
      <w:r w:rsidR="005A63AC" w:rsidRPr="00994808">
        <w:rPr>
          <w:rFonts w:ascii="Times New Roman" w:hAnsi="Times New Roman" w:cs="Times New Roman"/>
          <w:bCs/>
        </w:rPr>
        <w:t xml:space="preserve">described in the approved </w:t>
      </w:r>
      <w:proofErr w:type="spellStart"/>
      <w:r w:rsidR="005A63AC" w:rsidRPr="00994808">
        <w:rPr>
          <w:rFonts w:ascii="Times New Roman" w:hAnsi="Times New Roman" w:cs="Times New Roman"/>
          <w:bCs/>
        </w:rPr>
        <w:t>workplan</w:t>
      </w:r>
      <w:proofErr w:type="spellEnd"/>
      <w:r w:rsidR="005A63AC" w:rsidRPr="00994808">
        <w:rPr>
          <w:rFonts w:ascii="Times New Roman" w:hAnsi="Times New Roman" w:cs="Times New Roman"/>
          <w:bCs/>
        </w:rPr>
        <w:t xml:space="preserve">. </w:t>
      </w:r>
    </w:p>
    <w:p w:rsidR="00C611D7" w:rsidRPr="00994808" w:rsidRDefault="0020694B" w:rsidP="0020694B">
      <w:pPr>
        <w:keepNext/>
        <w:jc w:val="center"/>
        <w:rPr>
          <w:rFonts w:ascii="Times New Roman" w:hAnsi="Times New Roman" w:cs="Times New Roman"/>
          <w:b/>
          <w:bCs/>
        </w:rPr>
      </w:pPr>
      <w:r w:rsidRPr="00994808">
        <w:rPr>
          <w:rFonts w:ascii="Times New Roman" w:hAnsi="Times New Roman" w:cs="Times New Roman"/>
          <w:b/>
          <w:bCs/>
        </w:rPr>
        <w:t>VII. COORDINATION</w:t>
      </w:r>
    </w:p>
    <w:p w:rsidR="00C611D7" w:rsidRPr="00994808" w:rsidRDefault="005A63AC" w:rsidP="007A4DD0">
      <w:pPr>
        <w:keepNext/>
        <w:rPr>
          <w:rFonts w:ascii="Times New Roman" w:hAnsi="Times New Roman" w:cs="Times New Roman"/>
        </w:rPr>
      </w:pPr>
      <w:r w:rsidRPr="00994808">
        <w:rPr>
          <w:rFonts w:ascii="Times New Roman" w:hAnsi="Times New Roman" w:cs="Times New Roman"/>
        </w:rPr>
        <w:t>M</w:t>
      </w:r>
      <w:r w:rsidR="003505FC" w:rsidRPr="00994808">
        <w:rPr>
          <w:rFonts w:ascii="Times New Roman" w:hAnsi="Times New Roman" w:cs="Times New Roman"/>
        </w:rPr>
        <w:t>s. Verónica Valencia Marín (CCS) and Mr</w:t>
      </w:r>
      <w:r w:rsidRPr="00994808">
        <w:rPr>
          <w:rFonts w:ascii="Times New Roman" w:hAnsi="Times New Roman" w:cs="Times New Roman"/>
        </w:rPr>
        <w:t>. Filippo Berardi</w:t>
      </w:r>
      <w:r w:rsidR="007A4DD0" w:rsidRPr="00994808">
        <w:rPr>
          <w:rFonts w:ascii="Times New Roman" w:hAnsi="Times New Roman" w:cs="Times New Roman"/>
        </w:rPr>
        <w:t xml:space="preserve"> </w:t>
      </w:r>
      <w:r w:rsidR="003505FC" w:rsidRPr="00994808">
        <w:rPr>
          <w:rFonts w:ascii="Times New Roman" w:hAnsi="Times New Roman" w:cs="Times New Roman"/>
        </w:rPr>
        <w:t>(</w:t>
      </w:r>
      <w:r w:rsidRPr="00994808">
        <w:rPr>
          <w:rFonts w:ascii="Times New Roman" w:hAnsi="Times New Roman" w:cs="Times New Roman"/>
        </w:rPr>
        <w:t>MIF</w:t>
      </w:r>
      <w:r w:rsidR="003505FC" w:rsidRPr="00994808">
        <w:rPr>
          <w:rFonts w:ascii="Times New Roman" w:hAnsi="Times New Roman" w:cs="Times New Roman"/>
        </w:rPr>
        <w:t>)</w:t>
      </w:r>
      <w:r w:rsidRPr="00994808">
        <w:rPr>
          <w:rFonts w:ascii="Times New Roman" w:hAnsi="Times New Roman" w:cs="Times New Roman"/>
        </w:rPr>
        <w:t xml:space="preserve"> will be responsible for the supervision of the consultant.</w:t>
      </w:r>
      <w:r w:rsidR="003505FC" w:rsidRPr="00994808">
        <w:rPr>
          <w:rFonts w:ascii="Times New Roman" w:hAnsi="Times New Roman" w:cs="Times New Roman"/>
        </w:rPr>
        <w:t xml:space="preserve"> </w:t>
      </w:r>
    </w:p>
    <w:sectPr w:rsidR="00C611D7" w:rsidRPr="00994808" w:rsidSect="00CB7DF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556" w:rsidRDefault="00835556" w:rsidP="00363173">
      <w:pPr>
        <w:spacing w:after="0" w:line="240" w:lineRule="auto"/>
      </w:pPr>
      <w:r>
        <w:separator/>
      </w:r>
    </w:p>
  </w:endnote>
  <w:endnote w:type="continuationSeparator" w:id="0">
    <w:p w:rsidR="00835556" w:rsidRDefault="00835556" w:rsidP="003631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556" w:rsidRDefault="00835556" w:rsidP="00363173">
      <w:pPr>
        <w:spacing w:after="0" w:line="240" w:lineRule="auto"/>
      </w:pPr>
      <w:r>
        <w:separator/>
      </w:r>
    </w:p>
  </w:footnote>
  <w:footnote w:type="continuationSeparator" w:id="0">
    <w:p w:rsidR="00835556" w:rsidRDefault="00835556" w:rsidP="00363173">
      <w:pPr>
        <w:spacing w:after="0" w:line="240" w:lineRule="auto"/>
      </w:pPr>
      <w:r>
        <w:continuationSeparator/>
      </w:r>
    </w:p>
  </w:footnote>
  <w:footnote w:id="1">
    <w:p w:rsidR="002E07FE" w:rsidRDefault="002E07FE" w:rsidP="002E07FE">
      <w:pPr>
        <w:pStyle w:val="FootnoteText"/>
      </w:pPr>
      <w:r>
        <w:rPr>
          <w:rStyle w:val="FootnoteReference"/>
        </w:rPr>
        <w:footnoteRef/>
      </w:r>
      <w:r>
        <w:t xml:space="preserve"> Langlois, P., Hansen, S., </w:t>
      </w:r>
      <w:r w:rsidRPr="00311B01">
        <w:rPr>
          <w:i/>
        </w:rPr>
        <w:t>World ESCO Outlook</w:t>
      </w:r>
      <w:r>
        <w:t xml:space="preserve">. The </w:t>
      </w:r>
      <w:proofErr w:type="spellStart"/>
      <w:r>
        <w:t>Farimont</w:t>
      </w:r>
      <w:proofErr w:type="spellEnd"/>
      <w:r>
        <w:t xml:space="preserve"> Press, 2012.</w:t>
      </w:r>
    </w:p>
  </w:footnote>
  <w:footnote w:id="2">
    <w:p w:rsidR="004C06D4" w:rsidRDefault="004C06D4">
      <w:pPr>
        <w:pStyle w:val="FootnoteText"/>
      </w:pPr>
      <w:r>
        <w:rPr>
          <w:rStyle w:val="FootnoteReference"/>
        </w:rPr>
        <w:footnoteRef/>
      </w:r>
      <w:r>
        <w:t xml:space="preserve"> Documents available at www.energiaslimpias.cl</w:t>
      </w:r>
    </w:p>
  </w:footnote>
  <w:footnote w:id="3">
    <w:p w:rsidR="006D1F21" w:rsidRDefault="00E640E1" w:rsidP="00E640E1">
      <w:pPr>
        <w:pStyle w:val="FootnoteText"/>
      </w:pPr>
      <w:r>
        <w:rPr>
          <w:rStyle w:val="FootnoteReference"/>
        </w:rPr>
        <w:footnoteRef/>
      </w:r>
      <w:r w:rsidRPr="006D1F21">
        <w:t xml:space="preserve"> An indic</w:t>
      </w:r>
      <w:r w:rsidR="006D1F21" w:rsidRPr="006D1F21">
        <w:t xml:space="preserve">ative, not exhaustive, </w:t>
      </w:r>
      <w:r w:rsidR="006D1F21">
        <w:t xml:space="preserve">references </w:t>
      </w:r>
      <w:r w:rsidRPr="006D1F21">
        <w:t xml:space="preserve">list, </w:t>
      </w:r>
      <w:r w:rsidR="006D1F21">
        <w:t xml:space="preserve">is provided below: </w:t>
      </w:r>
    </w:p>
    <w:p w:rsidR="00E640E1" w:rsidRPr="00E640E1" w:rsidRDefault="00E640E1" w:rsidP="00E640E1">
      <w:pPr>
        <w:pStyle w:val="FootnoteText"/>
        <w:rPr>
          <w:lang w:val="es-ES_tradnl"/>
        </w:rPr>
      </w:pPr>
      <w:r w:rsidRPr="006D1F21">
        <w:rPr>
          <w:lang w:val="es-ES_tradnl"/>
        </w:rPr>
        <w:t xml:space="preserve">[1] UPME. </w:t>
      </w:r>
      <w:r w:rsidRPr="00E640E1">
        <w:rPr>
          <w:lang w:val="es-ES_tradnl"/>
        </w:rPr>
        <w:t>Evaluación del potencial y estructura del mercado de servicios del sector de uso ra</w:t>
      </w:r>
      <w:r w:rsidR="006D1F21">
        <w:rPr>
          <w:lang w:val="es-ES_tradnl"/>
        </w:rPr>
        <w:t>cional y eficiente de energía, Febrero</w:t>
      </w:r>
      <w:r w:rsidRPr="00E640E1">
        <w:rPr>
          <w:lang w:val="es-ES_tradnl"/>
        </w:rPr>
        <w:t xml:space="preserve"> 2002.</w:t>
      </w:r>
    </w:p>
    <w:p w:rsidR="00E640E1" w:rsidRPr="00E640E1" w:rsidRDefault="00E640E1" w:rsidP="00E640E1">
      <w:pPr>
        <w:pStyle w:val="FootnoteText"/>
        <w:rPr>
          <w:lang w:val="es-ES_tradnl"/>
        </w:rPr>
      </w:pPr>
      <w:r w:rsidRPr="00E640E1">
        <w:rPr>
          <w:lang w:val="es-ES_tradnl"/>
        </w:rPr>
        <w:t>[2] UPME. Determinación del potencial técnico y económico de URE en el sub</w:t>
      </w:r>
      <w:r w:rsidR="006D1F21">
        <w:rPr>
          <w:lang w:val="es-ES_tradnl"/>
        </w:rPr>
        <w:t>sector industrial de textiles, S</w:t>
      </w:r>
      <w:r w:rsidRPr="00E640E1">
        <w:rPr>
          <w:lang w:val="es-ES_tradnl"/>
        </w:rPr>
        <w:t>eptiembre 2002.</w:t>
      </w:r>
    </w:p>
    <w:p w:rsidR="00E640E1" w:rsidRPr="00E640E1" w:rsidRDefault="00E640E1" w:rsidP="00E640E1">
      <w:pPr>
        <w:pStyle w:val="FootnoteText"/>
        <w:rPr>
          <w:lang w:val="es-ES_tradnl"/>
        </w:rPr>
      </w:pPr>
      <w:r w:rsidRPr="00E640E1">
        <w:rPr>
          <w:lang w:val="es-ES_tradnl"/>
        </w:rPr>
        <w:t>[3] UPME. Determinación de eficiencia energética en el subsector industrial colombiano de hierro</w:t>
      </w:r>
      <w:r w:rsidR="006D1F21">
        <w:rPr>
          <w:lang w:val="es-ES_tradnl"/>
        </w:rPr>
        <w:t>, acero y metales no ferrosos, O</w:t>
      </w:r>
      <w:r w:rsidRPr="00E640E1">
        <w:rPr>
          <w:lang w:val="es-ES_tradnl"/>
        </w:rPr>
        <w:t xml:space="preserve">ctubre 2001 (Consultor </w:t>
      </w:r>
      <w:proofErr w:type="spellStart"/>
      <w:r w:rsidRPr="00E640E1">
        <w:rPr>
          <w:lang w:val="es-ES_tradnl"/>
        </w:rPr>
        <w:t>Hembr</w:t>
      </w:r>
      <w:proofErr w:type="spellEnd"/>
      <w:r w:rsidRPr="00E640E1">
        <w:rPr>
          <w:lang w:val="es-ES_tradnl"/>
        </w:rPr>
        <w:t xml:space="preserve"> </w:t>
      </w:r>
      <w:proofErr w:type="spellStart"/>
      <w:r w:rsidRPr="00E640E1">
        <w:rPr>
          <w:lang w:val="es-ES_tradnl"/>
        </w:rPr>
        <w:t>Samiguel</w:t>
      </w:r>
      <w:proofErr w:type="spellEnd"/>
      <w:r w:rsidRPr="00E640E1">
        <w:rPr>
          <w:lang w:val="es-ES_tradnl"/>
        </w:rPr>
        <w:t>).</w:t>
      </w:r>
    </w:p>
    <w:p w:rsidR="00E640E1" w:rsidRPr="00E640E1" w:rsidRDefault="00E640E1" w:rsidP="00E640E1">
      <w:pPr>
        <w:pStyle w:val="FootnoteText"/>
        <w:rPr>
          <w:lang w:val="es-ES_tradnl"/>
        </w:rPr>
      </w:pPr>
      <w:r w:rsidRPr="00E640E1">
        <w:rPr>
          <w:lang w:val="es-ES_tradnl"/>
        </w:rPr>
        <w:t>[4] UPME. Determinación de eficiencia energética en el subsector industrial d</w:t>
      </w:r>
      <w:r w:rsidR="006D1F21">
        <w:rPr>
          <w:lang w:val="es-ES_tradnl"/>
        </w:rPr>
        <w:t>e ladrillo, vidrio y cerámica, O</w:t>
      </w:r>
      <w:r w:rsidRPr="00E640E1">
        <w:rPr>
          <w:lang w:val="es-ES_tradnl"/>
        </w:rPr>
        <w:t>ctubre 2001.</w:t>
      </w:r>
    </w:p>
    <w:p w:rsidR="00E640E1" w:rsidRPr="00E640E1" w:rsidRDefault="00E640E1" w:rsidP="00E640E1">
      <w:pPr>
        <w:pStyle w:val="FootnoteText"/>
        <w:rPr>
          <w:lang w:val="es-ES_tradnl"/>
        </w:rPr>
      </w:pPr>
      <w:r w:rsidRPr="00E640E1">
        <w:rPr>
          <w:lang w:val="es-ES_tradnl"/>
        </w:rPr>
        <w:t>[5] UPME. Determinación de eficiencia energética en el subsector indust</w:t>
      </w:r>
      <w:r w:rsidR="006D1F21">
        <w:rPr>
          <w:lang w:val="es-ES_tradnl"/>
        </w:rPr>
        <w:t>rial de pulpa y papel, Octubre</w:t>
      </w:r>
      <w:r w:rsidRPr="00E640E1">
        <w:rPr>
          <w:lang w:val="es-ES_tradnl"/>
        </w:rPr>
        <w:t xml:space="preserve"> 2001 (con el apoyo de UPB).</w:t>
      </w:r>
    </w:p>
    <w:p w:rsidR="00E640E1" w:rsidRPr="00F15B43" w:rsidRDefault="00E640E1" w:rsidP="00E640E1">
      <w:pPr>
        <w:pStyle w:val="FootnoteText"/>
      </w:pPr>
      <w:r w:rsidRPr="00E640E1">
        <w:rPr>
          <w:lang w:val="es-ES_tradnl"/>
        </w:rPr>
        <w:t xml:space="preserve">[6] </w:t>
      </w:r>
      <w:proofErr w:type="spellStart"/>
      <w:r w:rsidRPr="00E640E1">
        <w:rPr>
          <w:lang w:val="es-ES_tradnl"/>
        </w:rPr>
        <w:t>Numark</w:t>
      </w:r>
      <w:proofErr w:type="spellEnd"/>
      <w:r w:rsidRPr="00E640E1">
        <w:rPr>
          <w:lang w:val="es-ES_tradnl"/>
        </w:rPr>
        <w:t xml:space="preserve"> </w:t>
      </w:r>
      <w:proofErr w:type="spellStart"/>
      <w:r w:rsidRPr="00E640E1">
        <w:rPr>
          <w:lang w:val="es-ES_tradnl"/>
        </w:rPr>
        <w:t>Associates</w:t>
      </w:r>
      <w:proofErr w:type="spellEnd"/>
      <w:r w:rsidRPr="00E640E1">
        <w:rPr>
          <w:lang w:val="es-ES_tradnl"/>
        </w:rPr>
        <w:t xml:space="preserve">, </w:t>
      </w:r>
      <w:proofErr w:type="spellStart"/>
      <w:r w:rsidRPr="00E640E1">
        <w:rPr>
          <w:lang w:val="es-ES_tradnl"/>
        </w:rPr>
        <w:t>Mitsubisi</w:t>
      </w:r>
      <w:proofErr w:type="spellEnd"/>
      <w:r w:rsidRPr="00E640E1">
        <w:rPr>
          <w:lang w:val="es-ES_tradnl"/>
        </w:rPr>
        <w:t xml:space="preserve"> </w:t>
      </w:r>
      <w:proofErr w:type="spellStart"/>
      <w:r w:rsidRPr="00E640E1">
        <w:rPr>
          <w:lang w:val="es-ES_tradnl"/>
        </w:rPr>
        <w:t>Research</w:t>
      </w:r>
      <w:proofErr w:type="spellEnd"/>
      <w:r w:rsidRPr="00E640E1">
        <w:rPr>
          <w:lang w:val="es-ES_tradnl"/>
        </w:rPr>
        <w:t xml:space="preserve"> </w:t>
      </w:r>
      <w:proofErr w:type="spellStart"/>
      <w:r w:rsidRPr="00E640E1">
        <w:rPr>
          <w:lang w:val="es-ES_tradnl"/>
        </w:rPr>
        <w:t>Corporation</w:t>
      </w:r>
      <w:proofErr w:type="spellEnd"/>
      <w:r w:rsidRPr="00E640E1">
        <w:rPr>
          <w:lang w:val="es-ES_tradnl"/>
        </w:rPr>
        <w:t xml:space="preserve"> y Universidad Nacional de Colombia. </w:t>
      </w:r>
      <w:r>
        <w:t xml:space="preserve">Sustainable energy and biofuels strategies for Colombia. </w:t>
      </w:r>
      <w:r w:rsidRPr="00F15B43">
        <w:t>Pre</w:t>
      </w:r>
      <w:r w:rsidR="006D1F21" w:rsidRPr="00F15B43">
        <w:t>liminary Report, November 2010.</w:t>
      </w:r>
    </w:p>
    <w:p w:rsidR="00E640E1" w:rsidRPr="00E640E1" w:rsidRDefault="00E640E1" w:rsidP="00E640E1">
      <w:pPr>
        <w:pStyle w:val="FootnoteText"/>
        <w:rPr>
          <w:lang w:val="es-ES_tradnl"/>
        </w:rPr>
      </w:pPr>
      <w:r w:rsidRPr="00E640E1">
        <w:rPr>
          <w:lang w:val="es-ES_tradnl"/>
        </w:rPr>
        <w:t>[7] UPME.  Potencial de cogeneración en Colombia,</w:t>
      </w:r>
      <w:r w:rsidR="006D1F21">
        <w:rPr>
          <w:lang w:val="es-ES_tradnl"/>
        </w:rPr>
        <w:t xml:space="preserve"> Marzo </w:t>
      </w:r>
      <w:r w:rsidRPr="00E640E1">
        <w:rPr>
          <w:lang w:val="es-ES_tradnl"/>
        </w:rPr>
        <w:t>1997.</w:t>
      </w:r>
    </w:p>
    <w:p w:rsidR="00E640E1" w:rsidRPr="00E640E1" w:rsidRDefault="00E640E1" w:rsidP="00E640E1">
      <w:pPr>
        <w:pStyle w:val="FootnoteText"/>
        <w:rPr>
          <w:lang w:val="es-ES_tradnl"/>
        </w:rPr>
      </w:pPr>
      <w:r w:rsidRPr="00E640E1">
        <w:rPr>
          <w:lang w:val="es-ES_tradnl"/>
        </w:rPr>
        <w:t>[8] PNUD / COL / 99G41. COGENERACIÓN PARA EL SECTOR AZUCARERO INTRODUCIENDO Y APLIC</w:t>
      </w:r>
      <w:r w:rsidR="006D1F21">
        <w:rPr>
          <w:lang w:val="es-ES_tradnl"/>
        </w:rPr>
        <w:t>ANDO EL ENFOQUE ESCO, Febrero</w:t>
      </w:r>
      <w:r w:rsidRPr="00E640E1">
        <w:rPr>
          <w:lang w:val="es-ES_tradnl"/>
        </w:rPr>
        <w:t xml:space="preserve"> 2003</w:t>
      </w:r>
    </w:p>
    <w:p w:rsidR="00E640E1" w:rsidRPr="00E640E1" w:rsidRDefault="00E640E1" w:rsidP="00E640E1">
      <w:pPr>
        <w:pStyle w:val="FootnoteText"/>
        <w:rPr>
          <w:lang w:val="es-ES_tradnl"/>
        </w:rPr>
      </w:pPr>
      <w:r w:rsidRPr="00E640E1">
        <w:rPr>
          <w:lang w:val="es-ES_tradnl"/>
        </w:rPr>
        <w:t>[9] COSENIT. Estrategia de uso racional de energía en el sector industrial colombiano. Informe final, 2005 (para la UPME).</w:t>
      </w:r>
    </w:p>
    <w:p w:rsidR="00E640E1" w:rsidRPr="00E640E1" w:rsidRDefault="00E640E1" w:rsidP="00E640E1">
      <w:pPr>
        <w:pStyle w:val="FootnoteText"/>
        <w:rPr>
          <w:lang w:val="es-ES_tradnl"/>
        </w:rPr>
      </w:pPr>
      <w:r w:rsidRPr="00E640E1">
        <w:rPr>
          <w:lang w:val="es-ES_tradnl"/>
        </w:rPr>
        <w:t>[10] Fundación Bariloche y BRP Ingenieros. Plan URE y FNCE 200</w:t>
      </w:r>
      <w:r w:rsidR="006D1F21">
        <w:rPr>
          <w:lang w:val="es-ES_tradnl"/>
        </w:rPr>
        <w:t>7 – 2025. Informe final, Junio</w:t>
      </w:r>
      <w:r w:rsidRPr="00E640E1">
        <w:rPr>
          <w:lang w:val="es-ES_tradnl"/>
        </w:rPr>
        <w:t xml:space="preserve"> 2007 (para la UPME)</w:t>
      </w:r>
    </w:p>
  </w:footnote>
  <w:footnote w:id="4">
    <w:p w:rsidR="006D1F21" w:rsidRPr="006D1F21" w:rsidRDefault="006D1F21">
      <w:pPr>
        <w:pStyle w:val="FootnoteText"/>
        <w:rPr>
          <w:lang w:val="es-ES_tradnl"/>
        </w:rPr>
      </w:pPr>
      <w:r>
        <w:rPr>
          <w:rStyle w:val="FootnoteReference"/>
        </w:rPr>
        <w:footnoteRef/>
      </w:r>
      <w:r w:rsidRPr="006D1F21">
        <w:rPr>
          <w:lang w:val="es-ES_tradnl"/>
        </w:rPr>
        <w:t xml:space="preserve"> </w:t>
      </w:r>
      <w:proofErr w:type="spellStart"/>
      <w:r w:rsidRPr="006D1F21">
        <w:rPr>
          <w:lang w:val="es-ES_tradnl"/>
        </w:rPr>
        <w:t>Relevant</w:t>
      </w:r>
      <w:proofErr w:type="spellEnd"/>
      <w:r w:rsidRPr="006D1F21">
        <w:rPr>
          <w:lang w:val="es-ES_tradnl"/>
        </w:rPr>
        <w:t xml:space="preserve"> </w:t>
      </w:r>
      <w:proofErr w:type="spellStart"/>
      <w:r w:rsidRPr="006D1F21">
        <w:rPr>
          <w:lang w:val="es-ES_tradnl"/>
        </w:rPr>
        <w:t>organizations</w:t>
      </w:r>
      <w:proofErr w:type="spellEnd"/>
      <w:r w:rsidRPr="006D1F21">
        <w:rPr>
          <w:lang w:val="es-ES_tradnl"/>
        </w:rPr>
        <w:t xml:space="preserve"> </w:t>
      </w:r>
      <w:proofErr w:type="spellStart"/>
      <w:r w:rsidRPr="006D1F21">
        <w:rPr>
          <w:lang w:val="es-ES_tradnl"/>
        </w:rPr>
        <w:t>include</w:t>
      </w:r>
      <w:proofErr w:type="spellEnd"/>
      <w:r w:rsidRPr="006D1F21">
        <w:rPr>
          <w:lang w:val="es-ES_tradnl"/>
        </w:rPr>
        <w:t xml:space="preserve">, </w:t>
      </w:r>
      <w:proofErr w:type="spellStart"/>
      <w:r w:rsidRPr="006D1F21">
        <w:rPr>
          <w:lang w:val="es-ES_tradnl"/>
        </w:rPr>
        <w:t>for</w:t>
      </w:r>
      <w:proofErr w:type="spellEnd"/>
      <w:r w:rsidRPr="006D1F21">
        <w:rPr>
          <w:lang w:val="es-ES_tradnl"/>
        </w:rPr>
        <w:t xml:space="preserve"> </w:t>
      </w:r>
      <w:proofErr w:type="spellStart"/>
      <w:r w:rsidRPr="006D1F21">
        <w:rPr>
          <w:lang w:val="es-ES_tradnl"/>
        </w:rPr>
        <w:t>example</w:t>
      </w:r>
      <w:proofErr w:type="spellEnd"/>
      <w:r w:rsidRPr="006D1F21">
        <w:rPr>
          <w:lang w:val="es-ES_tradnl"/>
        </w:rPr>
        <w:t xml:space="preserve">: </w:t>
      </w:r>
      <w:r w:rsidR="004A1A4C" w:rsidRPr="006D1F21">
        <w:rPr>
          <w:lang w:val="es-ES_tradnl"/>
        </w:rPr>
        <w:t>Asociación</w:t>
      </w:r>
      <w:r w:rsidRPr="006D1F21">
        <w:rPr>
          <w:lang w:val="es-ES_tradnl"/>
        </w:rPr>
        <w:t xml:space="preserve"> Nacional de </w:t>
      </w:r>
      <w:r w:rsidR="004A1A4C" w:rsidRPr="006D1F21">
        <w:rPr>
          <w:lang w:val="es-ES_tradnl"/>
        </w:rPr>
        <w:t>Empresarios</w:t>
      </w:r>
      <w:r w:rsidRPr="006D1F21">
        <w:rPr>
          <w:lang w:val="es-ES_tradnl"/>
        </w:rPr>
        <w:t xml:space="preserve"> de Colombia (ANDI), </w:t>
      </w:r>
      <w:r w:rsidR="004A1A4C" w:rsidRPr="006D1F21">
        <w:rPr>
          <w:lang w:val="es-ES_tradnl"/>
        </w:rPr>
        <w:t>Cámara</w:t>
      </w:r>
      <w:r w:rsidRPr="006D1F21">
        <w:rPr>
          <w:lang w:val="es-ES_tradnl"/>
        </w:rPr>
        <w:t xml:space="preserve"> de Comercio de </w:t>
      </w:r>
      <w:r w:rsidR="004A1A4C" w:rsidRPr="006D1F21">
        <w:rPr>
          <w:lang w:val="es-ES_tradnl"/>
        </w:rPr>
        <w:t>Bogotá</w:t>
      </w:r>
      <w:r w:rsidRPr="006D1F21">
        <w:rPr>
          <w:lang w:val="es-ES_tradnl"/>
        </w:rPr>
        <w:t>’ (CCBO/CAEM), Unidad de Planeación Minero Energética</w:t>
      </w:r>
      <w:r>
        <w:rPr>
          <w:lang w:val="es-ES_tradnl"/>
        </w:rPr>
        <w:t xml:space="preserve"> (UPME), </w:t>
      </w:r>
      <w:r w:rsidRPr="006D1F21">
        <w:rPr>
          <w:lang w:val="es-ES_tradnl"/>
        </w:rPr>
        <w:t>Departamento Administrativo Nacional de Estadística (DANE)</w:t>
      </w:r>
      <w:r>
        <w:rPr>
          <w:lang w:val="es-ES_tradnl"/>
        </w:rPr>
        <w:t>,</w:t>
      </w:r>
      <w:r w:rsidR="004A1A4C">
        <w:rPr>
          <w:lang w:val="es-ES_tradnl"/>
        </w:rPr>
        <w:t xml:space="preserve"> etc.</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B1AB3"/>
    <w:multiLevelType w:val="hybridMultilevel"/>
    <w:tmpl w:val="17C088D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E6229B"/>
    <w:multiLevelType w:val="multilevel"/>
    <w:tmpl w:val="08B2128E"/>
    <w:lvl w:ilvl="0">
      <w:start w:val="1"/>
      <w:numFmt w:val="upperRoman"/>
      <w:lvlText w:val="%1."/>
      <w:lvlJc w:val="left"/>
      <w:pPr>
        <w:ind w:left="2070" w:hanging="360"/>
      </w:pPr>
      <w:rPr>
        <w:rFonts w:hint="default"/>
      </w:rPr>
    </w:lvl>
    <w:lvl w:ilvl="1">
      <w:start w:val="1"/>
      <w:numFmt w:val="decimal"/>
      <w:isLgl/>
      <w:lvlText w:val="%1.%2"/>
      <w:lvlJc w:val="left"/>
      <w:pPr>
        <w:ind w:left="2070" w:hanging="360"/>
      </w:pPr>
      <w:rPr>
        <w:rFonts w:hint="default"/>
      </w:rPr>
    </w:lvl>
    <w:lvl w:ilvl="2">
      <w:start w:val="1"/>
      <w:numFmt w:val="lowerLetter"/>
      <w:lvlText w:val="%3."/>
      <w:lvlJc w:val="left"/>
      <w:pPr>
        <w:ind w:left="2430" w:hanging="720"/>
      </w:pPr>
      <w:rPr>
        <w:rFonts w:hint="default"/>
      </w:rPr>
    </w:lvl>
    <w:lvl w:ilvl="3">
      <w:start w:val="1"/>
      <w:numFmt w:val="decimal"/>
      <w:isLgl/>
      <w:lvlText w:val="%1.%2.%3.%4"/>
      <w:lvlJc w:val="left"/>
      <w:pPr>
        <w:ind w:left="2430" w:hanging="720"/>
      </w:pPr>
      <w:rPr>
        <w:rFonts w:hint="default"/>
      </w:rPr>
    </w:lvl>
    <w:lvl w:ilvl="4">
      <w:start w:val="1"/>
      <w:numFmt w:val="decimal"/>
      <w:isLgl/>
      <w:lvlText w:val="%1.%2.%3.%4.%5"/>
      <w:lvlJc w:val="left"/>
      <w:pPr>
        <w:ind w:left="2790" w:hanging="1080"/>
      </w:pPr>
      <w:rPr>
        <w:rFonts w:hint="default"/>
      </w:rPr>
    </w:lvl>
    <w:lvl w:ilvl="5">
      <w:start w:val="1"/>
      <w:numFmt w:val="decimal"/>
      <w:isLgl/>
      <w:lvlText w:val="%1.%2.%3.%4.%5.%6"/>
      <w:lvlJc w:val="left"/>
      <w:pPr>
        <w:ind w:left="2790" w:hanging="1080"/>
      </w:pPr>
      <w:rPr>
        <w:rFonts w:hint="default"/>
      </w:rPr>
    </w:lvl>
    <w:lvl w:ilvl="6">
      <w:start w:val="1"/>
      <w:numFmt w:val="decimal"/>
      <w:isLgl/>
      <w:lvlText w:val="%1.%2.%3.%4.%5.%6.%7"/>
      <w:lvlJc w:val="left"/>
      <w:pPr>
        <w:ind w:left="3150" w:hanging="1440"/>
      </w:pPr>
      <w:rPr>
        <w:rFonts w:hint="default"/>
      </w:rPr>
    </w:lvl>
    <w:lvl w:ilvl="7">
      <w:start w:val="1"/>
      <w:numFmt w:val="decimal"/>
      <w:isLgl/>
      <w:lvlText w:val="%1.%2.%3.%4.%5.%6.%7.%8"/>
      <w:lvlJc w:val="left"/>
      <w:pPr>
        <w:ind w:left="3150" w:hanging="1440"/>
      </w:pPr>
      <w:rPr>
        <w:rFonts w:hint="default"/>
      </w:rPr>
    </w:lvl>
    <w:lvl w:ilvl="8">
      <w:start w:val="1"/>
      <w:numFmt w:val="decimal"/>
      <w:isLgl/>
      <w:lvlText w:val="%1.%2.%3.%4.%5.%6.%7.%8.%9"/>
      <w:lvlJc w:val="left"/>
      <w:pPr>
        <w:ind w:left="3510" w:hanging="1800"/>
      </w:pPr>
      <w:rPr>
        <w:rFonts w:hint="default"/>
      </w:rPr>
    </w:lvl>
  </w:abstractNum>
  <w:abstractNum w:abstractNumId="2">
    <w:nsid w:val="11797276"/>
    <w:multiLevelType w:val="hybridMultilevel"/>
    <w:tmpl w:val="CD2A52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1BB7799B"/>
    <w:multiLevelType w:val="hybridMultilevel"/>
    <w:tmpl w:val="16CA9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705CDA"/>
    <w:multiLevelType w:val="hybridMultilevel"/>
    <w:tmpl w:val="A49457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DC55E9"/>
    <w:multiLevelType w:val="hybridMultilevel"/>
    <w:tmpl w:val="0F72F8FC"/>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F72F42"/>
    <w:multiLevelType w:val="hybridMultilevel"/>
    <w:tmpl w:val="592072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3766B0"/>
    <w:multiLevelType w:val="hybridMultilevel"/>
    <w:tmpl w:val="FB5A7838"/>
    <w:lvl w:ilvl="0" w:tplc="04090019">
      <w:start w:val="1"/>
      <w:numFmt w:val="lowerLetter"/>
      <w:lvlText w:val="%1."/>
      <w:lvlJc w:val="left"/>
      <w:pPr>
        <w:ind w:left="720" w:hanging="360"/>
      </w:pPr>
    </w:lvl>
    <w:lvl w:ilvl="1" w:tplc="636238A4">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F7211A"/>
    <w:multiLevelType w:val="hybridMultilevel"/>
    <w:tmpl w:val="2522ED9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DF093E"/>
    <w:multiLevelType w:val="hybridMultilevel"/>
    <w:tmpl w:val="74F8E2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CDC3966"/>
    <w:multiLevelType w:val="hybridMultilevel"/>
    <w:tmpl w:val="74B4B014"/>
    <w:lvl w:ilvl="0" w:tplc="04090019">
      <w:start w:val="1"/>
      <w:numFmt w:val="lowerLetter"/>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1">
    <w:nsid w:val="357175B4"/>
    <w:multiLevelType w:val="hybridMultilevel"/>
    <w:tmpl w:val="8ED636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0334C6"/>
    <w:multiLevelType w:val="hybridMultilevel"/>
    <w:tmpl w:val="7882A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A321DF"/>
    <w:multiLevelType w:val="hybridMultilevel"/>
    <w:tmpl w:val="20920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DC426B"/>
    <w:multiLevelType w:val="hybridMultilevel"/>
    <w:tmpl w:val="6428C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D1F19DC"/>
    <w:multiLevelType w:val="hybridMultilevel"/>
    <w:tmpl w:val="7DD613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4E1D1E"/>
    <w:multiLevelType w:val="hybridMultilevel"/>
    <w:tmpl w:val="7F5EBD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016780"/>
    <w:multiLevelType w:val="hybridMultilevel"/>
    <w:tmpl w:val="A9ACB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F14D28"/>
    <w:multiLevelType w:val="hybridMultilevel"/>
    <w:tmpl w:val="8042FB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A1F1D85"/>
    <w:multiLevelType w:val="hybridMultilevel"/>
    <w:tmpl w:val="007CE2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8543EBC"/>
    <w:multiLevelType w:val="hybridMultilevel"/>
    <w:tmpl w:val="DA3A5B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686D6C63"/>
    <w:multiLevelType w:val="hybridMultilevel"/>
    <w:tmpl w:val="D7F0B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A883B56"/>
    <w:multiLevelType w:val="hybridMultilevel"/>
    <w:tmpl w:val="49B4EC3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F15E36"/>
    <w:multiLevelType w:val="hybridMultilevel"/>
    <w:tmpl w:val="26F4E1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CF53FAA"/>
    <w:multiLevelType w:val="hybridMultilevel"/>
    <w:tmpl w:val="1B3049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2255447"/>
    <w:multiLevelType w:val="hybridMultilevel"/>
    <w:tmpl w:val="D1728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4E24E91"/>
    <w:multiLevelType w:val="hybridMultilevel"/>
    <w:tmpl w:val="AA8A11E4"/>
    <w:lvl w:ilvl="0" w:tplc="04090001">
      <w:start w:val="1"/>
      <w:numFmt w:val="bullet"/>
      <w:lvlText w:val=""/>
      <w:lvlJc w:val="left"/>
      <w:pPr>
        <w:ind w:left="720" w:hanging="360"/>
      </w:pPr>
      <w:rPr>
        <w:rFonts w:ascii="Symbol" w:hAnsi="Symbol" w:hint="default"/>
      </w:rPr>
    </w:lvl>
    <w:lvl w:ilvl="1" w:tplc="0409001B">
      <w:start w:val="1"/>
      <w:numFmt w:val="lowerRoman"/>
      <w:lvlText w:val="%2."/>
      <w:lvlJc w:val="righ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5994974"/>
    <w:multiLevelType w:val="hybridMultilevel"/>
    <w:tmpl w:val="6EDA0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7E1452E"/>
    <w:multiLevelType w:val="hybridMultilevel"/>
    <w:tmpl w:val="529A5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8DC5AAD"/>
    <w:multiLevelType w:val="hybridMultilevel"/>
    <w:tmpl w:val="CE5669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5"/>
  </w:num>
  <w:num w:numId="3">
    <w:abstractNumId w:val="28"/>
  </w:num>
  <w:num w:numId="4">
    <w:abstractNumId w:val="6"/>
  </w:num>
  <w:num w:numId="5">
    <w:abstractNumId w:val="15"/>
  </w:num>
  <w:num w:numId="6">
    <w:abstractNumId w:val="11"/>
  </w:num>
  <w:num w:numId="7">
    <w:abstractNumId w:val="2"/>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2"/>
  </w:num>
  <w:num w:numId="11">
    <w:abstractNumId w:val="29"/>
  </w:num>
  <w:num w:numId="12">
    <w:abstractNumId w:val="1"/>
  </w:num>
  <w:num w:numId="13">
    <w:abstractNumId w:val="14"/>
  </w:num>
  <w:num w:numId="14">
    <w:abstractNumId w:val="19"/>
  </w:num>
  <w:num w:numId="15">
    <w:abstractNumId w:val="18"/>
  </w:num>
  <w:num w:numId="16">
    <w:abstractNumId w:val="23"/>
  </w:num>
  <w:num w:numId="17">
    <w:abstractNumId w:val="3"/>
  </w:num>
  <w:num w:numId="18">
    <w:abstractNumId w:val="27"/>
  </w:num>
  <w:num w:numId="19">
    <w:abstractNumId w:val="26"/>
  </w:num>
  <w:num w:numId="20">
    <w:abstractNumId w:val="10"/>
  </w:num>
  <w:num w:numId="21">
    <w:abstractNumId w:val="16"/>
  </w:num>
  <w:num w:numId="22">
    <w:abstractNumId w:val="7"/>
  </w:num>
  <w:num w:numId="23">
    <w:abstractNumId w:val="17"/>
  </w:num>
  <w:num w:numId="24">
    <w:abstractNumId w:val="4"/>
  </w:num>
  <w:num w:numId="25">
    <w:abstractNumId w:val="9"/>
  </w:num>
  <w:num w:numId="26">
    <w:abstractNumId w:val="25"/>
  </w:num>
  <w:num w:numId="27">
    <w:abstractNumId w:val="22"/>
  </w:num>
  <w:num w:numId="28">
    <w:abstractNumId w:val="0"/>
  </w:num>
  <w:num w:numId="29">
    <w:abstractNumId w:val="8"/>
  </w:num>
  <w:num w:numId="30">
    <w:abstractNumId w:val="13"/>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1D7"/>
    <w:rsid w:val="000726FC"/>
    <w:rsid w:val="000C430C"/>
    <w:rsid w:val="00127934"/>
    <w:rsid w:val="001406FD"/>
    <w:rsid w:val="00174010"/>
    <w:rsid w:val="00194505"/>
    <w:rsid w:val="001C13AA"/>
    <w:rsid w:val="002035F3"/>
    <w:rsid w:val="00205121"/>
    <w:rsid w:val="0020694B"/>
    <w:rsid w:val="00226016"/>
    <w:rsid w:val="002261B1"/>
    <w:rsid w:val="00271C66"/>
    <w:rsid w:val="002A16DB"/>
    <w:rsid w:val="002E07FE"/>
    <w:rsid w:val="00311B01"/>
    <w:rsid w:val="003150A6"/>
    <w:rsid w:val="00325E08"/>
    <w:rsid w:val="00330DAF"/>
    <w:rsid w:val="003505FC"/>
    <w:rsid w:val="0036210D"/>
    <w:rsid w:val="00363173"/>
    <w:rsid w:val="0036320A"/>
    <w:rsid w:val="003709F8"/>
    <w:rsid w:val="003B6D47"/>
    <w:rsid w:val="003D43E2"/>
    <w:rsid w:val="00425775"/>
    <w:rsid w:val="00471206"/>
    <w:rsid w:val="004A1A4C"/>
    <w:rsid w:val="004A4AF7"/>
    <w:rsid w:val="004C06D4"/>
    <w:rsid w:val="004D43A0"/>
    <w:rsid w:val="00500715"/>
    <w:rsid w:val="0050409B"/>
    <w:rsid w:val="005247C5"/>
    <w:rsid w:val="005A63AC"/>
    <w:rsid w:val="005B545B"/>
    <w:rsid w:val="005D3E19"/>
    <w:rsid w:val="00651370"/>
    <w:rsid w:val="006C079A"/>
    <w:rsid w:val="006D1F21"/>
    <w:rsid w:val="006F3F3E"/>
    <w:rsid w:val="0070119A"/>
    <w:rsid w:val="0070627E"/>
    <w:rsid w:val="00753BB6"/>
    <w:rsid w:val="00780207"/>
    <w:rsid w:val="00785451"/>
    <w:rsid w:val="00785DCB"/>
    <w:rsid w:val="007A0CC1"/>
    <w:rsid w:val="007A4DD0"/>
    <w:rsid w:val="00817D69"/>
    <w:rsid w:val="00830579"/>
    <w:rsid w:val="00832BD5"/>
    <w:rsid w:val="00835556"/>
    <w:rsid w:val="008508B2"/>
    <w:rsid w:val="008839EB"/>
    <w:rsid w:val="00894729"/>
    <w:rsid w:val="008A5878"/>
    <w:rsid w:val="008B44FF"/>
    <w:rsid w:val="008B6612"/>
    <w:rsid w:val="008E2804"/>
    <w:rsid w:val="009037C2"/>
    <w:rsid w:val="00994808"/>
    <w:rsid w:val="009C1134"/>
    <w:rsid w:val="009C28A6"/>
    <w:rsid w:val="009C6FDA"/>
    <w:rsid w:val="009D515C"/>
    <w:rsid w:val="00A07825"/>
    <w:rsid w:val="00A16E9D"/>
    <w:rsid w:val="00A70539"/>
    <w:rsid w:val="00A94C91"/>
    <w:rsid w:val="00AF335F"/>
    <w:rsid w:val="00B317BE"/>
    <w:rsid w:val="00B5255A"/>
    <w:rsid w:val="00B527E4"/>
    <w:rsid w:val="00B63B56"/>
    <w:rsid w:val="00BD76EF"/>
    <w:rsid w:val="00BE3982"/>
    <w:rsid w:val="00BE4673"/>
    <w:rsid w:val="00C052D9"/>
    <w:rsid w:val="00C611D7"/>
    <w:rsid w:val="00C977B8"/>
    <w:rsid w:val="00CB7DF4"/>
    <w:rsid w:val="00CD40F7"/>
    <w:rsid w:val="00D32927"/>
    <w:rsid w:val="00D32ADB"/>
    <w:rsid w:val="00D675B2"/>
    <w:rsid w:val="00D90897"/>
    <w:rsid w:val="00DD0504"/>
    <w:rsid w:val="00E262EB"/>
    <w:rsid w:val="00E45796"/>
    <w:rsid w:val="00E640E1"/>
    <w:rsid w:val="00F15B43"/>
    <w:rsid w:val="00F15EE6"/>
    <w:rsid w:val="00F23B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11D7"/>
    <w:pPr>
      <w:ind w:left="720"/>
      <w:contextualSpacing/>
    </w:pPr>
  </w:style>
  <w:style w:type="paragraph" w:styleId="NoSpacing">
    <w:name w:val="No Spacing"/>
    <w:uiPriority w:val="1"/>
    <w:qFormat/>
    <w:rsid w:val="00C611D7"/>
    <w:pPr>
      <w:spacing w:after="0" w:line="240" w:lineRule="auto"/>
    </w:pPr>
    <w:rPr>
      <w:rFonts w:ascii="Calibri" w:eastAsia="MS Mincho" w:hAnsi="Calibri" w:cs="Times New Roman"/>
    </w:rPr>
  </w:style>
  <w:style w:type="paragraph" w:styleId="FootnoteText">
    <w:name w:val="footnote text"/>
    <w:basedOn w:val="Normal"/>
    <w:link w:val="FootnoteTextChar"/>
    <w:uiPriority w:val="99"/>
    <w:semiHidden/>
    <w:unhideWhenUsed/>
    <w:rsid w:val="00363173"/>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semiHidden/>
    <w:rsid w:val="00363173"/>
    <w:rPr>
      <w:rFonts w:ascii="Calibri" w:eastAsia="Times New Roman" w:hAnsi="Calibri" w:cs="Times New Roman"/>
      <w:sz w:val="20"/>
      <w:szCs w:val="20"/>
    </w:rPr>
  </w:style>
  <w:style w:type="character" w:styleId="FootnoteReference">
    <w:name w:val="footnote reference"/>
    <w:basedOn w:val="DefaultParagraphFont"/>
    <w:uiPriority w:val="99"/>
    <w:semiHidden/>
    <w:unhideWhenUsed/>
    <w:rsid w:val="00363173"/>
    <w:rPr>
      <w:vertAlign w:val="superscript"/>
    </w:rPr>
  </w:style>
  <w:style w:type="paragraph" w:styleId="Header">
    <w:name w:val="header"/>
    <w:basedOn w:val="Normal"/>
    <w:link w:val="HeaderChar"/>
    <w:uiPriority w:val="99"/>
    <w:unhideWhenUsed/>
    <w:rsid w:val="003631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3173"/>
  </w:style>
  <w:style w:type="paragraph" w:styleId="Footer">
    <w:name w:val="footer"/>
    <w:basedOn w:val="Normal"/>
    <w:link w:val="FooterChar"/>
    <w:uiPriority w:val="99"/>
    <w:unhideWhenUsed/>
    <w:rsid w:val="003631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3173"/>
  </w:style>
  <w:style w:type="paragraph" w:styleId="BalloonText">
    <w:name w:val="Balloon Text"/>
    <w:basedOn w:val="Normal"/>
    <w:link w:val="BalloonTextChar"/>
    <w:uiPriority w:val="99"/>
    <w:semiHidden/>
    <w:unhideWhenUsed/>
    <w:rsid w:val="004C06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6D4"/>
    <w:rPr>
      <w:rFonts w:ascii="Tahoma" w:hAnsi="Tahoma" w:cs="Tahoma"/>
      <w:sz w:val="16"/>
      <w:szCs w:val="16"/>
    </w:rPr>
  </w:style>
  <w:style w:type="character" w:styleId="CommentReference">
    <w:name w:val="annotation reference"/>
    <w:basedOn w:val="DefaultParagraphFont"/>
    <w:uiPriority w:val="99"/>
    <w:semiHidden/>
    <w:unhideWhenUsed/>
    <w:rsid w:val="004C06D4"/>
    <w:rPr>
      <w:sz w:val="16"/>
      <w:szCs w:val="16"/>
    </w:rPr>
  </w:style>
  <w:style w:type="paragraph" w:styleId="CommentText">
    <w:name w:val="annotation text"/>
    <w:basedOn w:val="Normal"/>
    <w:link w:val="CommentTextChar"/>
    <w:uiPriority w:val="99"/>
    <w:semiHidden/>
    <w:unhideWhenUsed/>
    <w:rsid w:val="004C06D4"/>
    <w:pPr>
      <w:spacing w:line="240" w:lineRule="auto"/>
    </w:pPr>
    <w:rPr>
      <w:sz w:val="20"/>
      <w:szCs w:val="20"/>
    </w:rPr>
  </w:style>
  <w:style w:type="character" w:customStyle="1" w:styleId="CommentTextChar">
    <w:name w:val="Comment Text Char"/>
    <w:basedOn w:val="DefaultParagraphFont"/>
    <w:link w:val="CommentText"/>
    <w:uiPriority w:val="99"/>
    <w:semiHidden/>
    <w:rsid w:val="004C06D4"/>
    <w:rPr>
      <w:sz w:val="20"/>
      <w:szCs w:val="20"/>
    </w:rPr>
  </w:style>
  <w:style w:type="paragraph" w:styleId="CommentSubject">
    <w:name w:val="annotation subject"/>
    <w:basedOn w:val="CommentText"/>
    <w:next w:val="CommentText"/>
    <w:link w:val="CommentSubjectChar"/>
    <w:uiPriority w:val="99"/>
    <w:semiHidden/>
    <w:unhideWhenUsed/>
    <w:rsid w:val="004C06D4"/>
    <w:rPr>
      <w:b/>
      <w:bCs/>
    </w:rPr>
  </w:style>
  <w:style w:type="character" w:customStyle="1" w:styleId="CommentSubjectChar">
    <w:name w:val="Comment Subject Char"/>
    <w:basedOn w:val="CommentTextChar"/>
    <w:link w:val="CommentSubject"/>
    <w:uiPriority w:val="99"/>
    <w:semiHidden/>
    <w:rsid w:val="004C06D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11D7"/>
    <w:pPr>
      <w:ind w:left="720"/>
      <w:contextualSpacing/>
    </w:pPr>
  </w:style>
  <w:style w:type="paragraph" w:styleId="NoSpacing">
    <w:name w:val="No Spacing"/>
    <w:uiPriority w:val="1"/>
    <w:qFormat/>
    <w:rsid w:val="00C611D7"/>
    <w:pPr>
      <w:spacing w:after="0" w:line="240" w:lineRule="auto"/>
    </w:pPr>
    <w:rPr>
      <w:rFonts w:ascii="Calibri" w:eastAsia="MS Mincho" w:hAnsi="Calibri" w:cs="Times New Roman"/>
    </w:rPr>
  </w:style>
  <w:style w:type="paragraph" w:styleId="FootnoteText">
    <w:name w:val="footnote text"/>
    <w:basedOn w:val="Normal"/>
    <w:link w:val="FootnoteTextChar"/>
    <w:uiPriority w:val="99"/>
    <w:semiHidden/>
    <w:unhideWhenUsed/>
    <w:rsid w:val="00363173"/>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semiHidden/>
    <w:rsid w:val="00363173"/>
    <w:rPr>
      <w:rFonts w:ascii="Calibri" w:eastAsia="Times New Roman" w:hAnsi="Calibri" w:cs="Times New Roman"/>
      <w:sz w:val="20"/>
      <w:szCs w:val="20"/>
    </w:rPr>
  </w:style>
  <w:style w:type="character" w:styleId="FootnoteReference">
    <w:name w:val="footnote reference"/>
    <w:basedOn w:val="DefaultParagraphFont"/>
    <w:uiPriority w:val="99"/>
    <w:semiHidden/>
    <w:unhideWhenUsed/>
    <w:rsid w:val="00363173"/>
    <w:rPr>
      <w:vertAlign w:val="superscript"/>
    </w:rPr>
  </w:style>
  <w:style w:type="paragraph" w:styleId="Header">
    <w:name w:val="header"/>
    <w:basedOn w:val="Normal"/>
    <w:link w:val="HeaderChar"/>
    <w:uiPriority w:val="99"/>
    <w:unhideWhenUsed/>
    <w:rsid w:val="003631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3173"/>
  </w:style>
  <w:style w:type="paragraph" w:styleId="Footer">
    <w:name w:val="footer"/>
    <w:basedOn w:val="Normal"/>
    <w:link w:val="FooterChar"/>
    <w:uiPriority w:val="99"/>
    <w:unhideWhenUsed/>
    <w:rsid w:val="003631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3173"/>
  </w:style>
  <w:style w:type="paragraph" w:styleId="BalloonText">
    <w:name w:val="Balloon Text"/>
    <w:basedOn w:val="Normal"/>
    <w:link w:val="BalloonTextChar"/>
    <w:uiPriority w:val="99"/>
    <w:semiHidden/>
    <w:unhideWhenUsed/>
    <w:rsid w:val="004C06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6D4"/>
    <w:rPr>
      <w:rFonts w:ascii="Tahoma" w:hAnsi="Tahoma" w:cs="Tahoma"/>
      <w:sz w:val="16"/>
      <w:szCs w:val="16"/>
    </w:rPr>
  </w:style>
  <w:style w:type="character" w:styleId="CommentReference">
    <w:name w:val="annotation reference"/>
    <w:basedOn w:val="DefaultParagraphFont"/>
    <w:uiPriority w:val="99"/>
    <w:semiHidden/>
    <w:unhideWhenUsed/>
    <w:rsid w:val="004C06D4"/>
    <w:rPr>
      <w:sz w:val="16"/>
      <w:szCs w:val="16"/>
    </w:rPr>
  </w:style>
  <w:style w:type="paragraph" w:styleId="CommentText">
    <w:name w:val="annotation text"/>
    <w:basedOn w:val="Normal"/>
    <w:link w:val="CommentTextChar"/>
    <w:uiPriority w:val="99"/>
    <w:semiHidden/>
    <w:unhideWhenUsed/>
    <w:rsid w:val="004C06D4"/>
    <w:pPr>
      <w:spacing w:line="240" w:lineRule="auto"/>
    </w:pPr>
    <w:rPr>
      <w:sz w:val="20"/>
      <w:szCs w:val="20"/>
    </w:rPr>
  </w:style>
  <w:style w:type="character" w:customStyle="1" w:styleId="CommentTextChar">
    <w:name w:val="Comment Text Char"/>
    <w:basedOn w:val="DefaultParagraphFont"/>
    <w:link w:val="CommentText"/>
    <w:uiPriority w:val="99"/>
    <w:semiHidden/>
    <w:rsid w:val="004C06D4"/>
    <w:rPr>
      <w:sz w:val="20"/>
      <w:szCs w:val="20"/>
    </w:rPr>
  </w:style>
  <w:style w:type="paragraph" w:styleId="CommentSubject">
    <w:name w:val="annotation subject"/>
    <w:basedOn w:val="CommentText"/>
    <w:next w:val="CommentText"/>
    <w:link w:val="CommentSubjectChar"/>
    <w:uiPriority w:val="99"/>
    <w:semiHidden/>
    <w:unhideWhenUsed/>
    <w:rsid w:val="004C06D4"/>
    <w:rPr>
      <w:b/>
      <w:bCs/>
    </w:rPr>
  </w:style>
  <w:style w:type="character" w:customStyle="1" w:styleId="CommentSubjectChar">
    <w:name w:val="Comment Subject Char"/>
    <w:basedOn w:val="CommentTextChar"/>
    <w:link w:val="CommentSubject"/>
    <w:uiPriority w:val="99"/>
    <w:semiHidden/>
    <w:rsid w:val="004C06D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686292">
      <w:bodyDiv w:val="1"/>
      <w:marLeft w:val="0"/>
      <w:marRight w:val="0"/>
      <w:marTop w:val="0"/>
      <w:marBottom w:val="0"/>
      <w:divBdr>
        <w:top w:val="none" w:sz="0" w:space="0" w:color="auto"/>
        <w:left w:val="none" w:sz="0" w:space="0" w:color="auto"/>
        <w:bottom w:val="none" w:sz="0" w:space="0" w:color="auto"/>
        <w:right w:val="none" w:sz="0" w:space="0" w:color="auto"/>
      </w:divBdr>
    </w:div>
    <w:div w:id="336689654">
      <w:bodyDiv w:val="1"/>
      <w:marLeft w:val="0"/>
      <w:marRight w:val="0"/>
      <w:marTop w:val="0"/>
      <w:marBottom w:val="0"/>
      <w:divBdr>
        <w:top w:val="none" w:sz="0" w:space="0" w:color="auto"/>
        <w:left w:val="none" w:sz="0" w:space="0" w:color="auto"/>
        <w:bottom w:val="none" w:sz="0" w:space="0" w:color="auto"/>
        <w:right w:val="none" w:sz="0" w:space="0" w:color="auto"/>
      </w:divBdr>
    </w:div>
    <w:div w:id="435292372">
      <w:bodyDiv w:val="1"/>
      <w:marLeft w:val="0"/>
      <w:marRight w:val="0"/>
      <w:marTop w:val="0"/>
      <w:marBottom w:val="0"/>
      <w:divBdr>
        <w:top w:val="none" w:sz="0" w:space="0" w:color="auto"/>
        <w:left w:val="none" w:sz="0" w:space="0" w:color="auto"/>
        <w:bottom w:val="none" w:sz="0" w:space="0" w:color="auto"/>
        <w:right w:val="none" w:sz="0" w:space="0" w:color="auto"/>
      </w:divBdr>
    </w:div>
    <w:div w:id="631717056">
      <w:bodyDiv w:val="1"/>
      <w:marLeft w:val="0"/>
      <w:marRight w:val="0"/>
      <w:marTop w:val="0"/>
      <w:marBottom w:val="0"/>
      <w:divBdr>
        <w:top w:val="none" w:sz="0" w:space="0" w:color="auto"/>
        <w:left w:val="none" w:sz="0" w:space="0" w:color="auto"/>
        <w:bottom w:val="none" w:sz="0" w:space="0" w:color="auto"/>
        <w:right w:val="none" w:sz="0" w:space="0" w:color="auto"/>
      </w:divBdr>
    </w:div>
    <w:div w:id="744497892">
      <w:bodyDiv w:val="1"/>
      <w:marLeft w:val="0"/>
      <w:marRight w:val="0"/>
      <w:marTop w:val="0"/>
      <w:marBottom w:val="0"/>
      <w:divBdr>
        <w:top w:val="none" w:sz="0" w:space="0" w:color="auto"/>
        <w:left w:val="none" w:sz="0" w:space="0" w:color="auto"/>
        <w:bottom w:val="none" w:sz="0" w:space="0" w:color="auto"/>
        <w:right w:val="none" w:sz="0" w:space="0" w:color="auto"/>
      </w:divBdr>
    </w:div>
    <w:div w:id="745613465">
      <w:bodyDiv w:val="1"/>
      <w:marLeft w:val="0"/>
      <w:marRight w:val="0"/>
      <w:marTop w:val="0"/>
      <w:marBottom w:val="0"/>
      <w:divBdr>
        <w:top w:val="none" w:sz="0" w:space="0" w:color="auto"/>
        <w:left w:val="none" w:sz="0" w:space="0" w:color="auto"/>
        <w:bottom w:val="none" w:sz="0" w:space="0" w:color="auto"/>
        <w:right w:val="none" w:sz="0" w:space="0" w:color="auto"/>
      </w:divBdr>
    </w:div>
    <w:div w:id="909191021">
      <w:bodyDiv w:val="1"/>
      <w:marLeft w:val="0"/>
      <w:marRight w:val="0"/>
      <w:marTop w:val="0"/>
      <w:marBottom w:val="0"/>
      <w:divBdr>
        <w:top w:val="none" w:sz="0" w:space="0" w:color="auto"/>
        <w:left w:val="none" w:sz="0" w:space="0" w:color="auto"/>
        <w:bottom w:val="none" w:sz="0" w:space="0" w:color="auto"/>
        <w:right w:val="none" w:sz="0" w:space="0" w:color="auto"/>
      </w:divBdr>
    </w:div>
    <w:div w:id="924605559">
      <w:bodyDiv w:val="1"/>
      <w:marLeft w:val="0"/>
      <w:marRight w:val="0"/>
      <w:marTop w:val="0"/>
      <w:marBottom w:val="0"/>
      <w:divBdr>
        <w:top w:val="none" w:sz="0" w:space="0" w:color="auto"/>
        <w:left w:val="none" w:sz="0" w:space="0" w:color="auto"/>
        <w:bottom w:val="none" w:sz="0" w:space="0" w:color="auto"/>
        <w:right w:val="none" w:sz="0" w:space="0" w:color="auto"/>
      </w:divBdr>
    </w:div>
    <w:div w:id="1289818969">
      <w:bodyDiv w:val="1"/>
      <w:marLeft w:val="0"/>
      <w:marRight w:val="0"/>
      <w:marTop w:val="0"/>
      <w:marBottom w:val="0"/>
      <w:divBdr>
        <w:top w:val="none" w:sz="0" w:space="0" w:color="auto"/>
        <w:left w:val="none" w:sz="0" w:space="0" w:color="auto"/>
        <w:bottom w:val="none" w:sz="0" w:space="0" w:color="auto"/>
        <w:right w:val="none" w:sz="0" w:space="0" w:color="auto"/>
      </w:divBdr>
    </w:div>
    <w:div w:id="1315334188">
      <w:bodyDiv w:val="1"/>
      <w:marLeft w:val="0"/>
      <w:marRight w:val="0"/>
      <w:marTop w:val="0"/>
      <w:marBottom w:val="0"/>
      <w:divBdr>
        <w:top w:val="none" w:sz="0" w:space="0" w:color="auto"/>
        <w:left w:val="none" w:sz="0" w:space="0" w:color="auto"/>
        <w:bottom w:val="none" w:sz="0" w:space="0" w:color="auto"/>
        <w:right w:val="none" w:sz="0" w:space="0" w:color="auto"/>
      </w:divBdr>
    </w:div>
    <w:div w:id="1336299926">
      <w:bodyDiv w:val="1"/>
      <w:marLeft w:val="0"/>
      <w:marRight w:val="0"/>
      <w:marTop w:val="0"/>
      <w:marBottom w:val="0"/>
      <w:divBdr>
        <w:top w:val="none" w:sz="0" w:space="0" w:color="auto"/>
        <w:left w:val="none" w:sz="0" w:space="0" w:color="auto"/>
        <w:bottom w:val="none" w:sz="0" w:space="0" w:color="auto"/>
        <w:right w:val="none" w:sz="0" w:space="0" w:color="auto"/>
      </w:divBdr>
    </w:div>
    <w:div w:id="1379041138">
      <w:bodyDiv w:val="1"/>
      <w:marLeft w:val="0"/>
      <w:marRight w:val="0"/>
      <w:marTop w:val="0"/>
      <w:marBottom w:val="0"/>
      <w:divBdr>
        <w:top w:val="none" w:sz="0" w:space="0" w:color="auto"/>
        <w:left w:val="none" w:sz="0" w:space="0" w:color="auto"/>
        <w:bottom w:val="none" w:sz="0" w:space="0" w:color="auto"/>
        <w:right w:val="none" w:sz="0" w:space="0" w:color="auto"/>
      </w:divBdr>
    </w:div>
    <w:div w:id="1536962872">
      <w:bodyDiv w:val="1"/>
      <w:marLeft w:val="0"/>
      <w:marRight w:val="0"/>
      <w:marTop w:val="0"/>
      <w:marBottom w:val="0"/>
      <w:divBdr>
        <w:top w:val="none" w:sz="0" w:space="0" w:color="auto"/>
        <w:left w:val="none" w:sz="0" w:space="0" w:color="auto"/>
        <w:bottom w:val="none" w:sz="0" w:space="0" w:color="auto"/>
        <w:right w:val="none" w:sz="0" w:space="0" w:color="auto"/>
      </w:divBdr>
    </w:div>
    <w:div w:id="1631936518">
      <w:bodyDiv w:val="1"/>
      <w:marLeft w:val="0"/>
      <w:marRight w:val="0"/>
      <w:marTop w:val="0"/>
      <w:marBottom w:val="0"/>
      <w:divBdr>
        <w:top w:val="none" w:sz="0" w:space="0" w:color="auto"/>
        <w:left w:val="none" w:sz="0" w:space="0" w:color="auto"/>
        <w:bottom w:val="none" w:sz="0" w:space="0" w:color="auto"/>
        <w:right w:val="none" w:sz="0" w:space="0" w:color="auto"/>
      </w:divBdr>
    </w:div>
    <w:div w:id="1667052717">
      <w:bodyDiv w:val="1"/>
      <w:marLeft w:val="0"/>
      <w:marRight w:val="0"/>
      <w:marTop w:val="0"/>
      <w:marBottom w:val="0"/>
      <w:divBdr>
        <w:top w:val="none" w:sz="0" w:space="0" w:color="auto"/>
        <w:left w:val="none" w:sz="0" w:space="0" w:color="auto"/>
        <w:bottom w:val="none" w:sz="0" w:space="0" w:color="auto"/>
        <w:right w:val="none" w:sz="0" w:space="0" w:color="auto"/>
      </w:divBdr>
    </w:div>
    <w:div w:id="1677809571">
      <w:bodyDiv w:val="1"/>
      <w:marLeft w:val="0"/>
      <w:marRight w:val="0"/>
      <w:marTop w:val="0"/>
      <w:marBottom w:val="0"/>
      <w:divBdr>
        <w:top w:val="none" w:sz="0" w:space="0" w:color="auto"/>
        <w:left w:val="none" w:sz="0" w:space="0" w:color="auto"/>
        <w:bottom w:val="none" w:sz="0" w:space="0" w:color="auto"/>
        <w:right w:val="none" w:sz="0" w:space="0" w:color="auto"/>
      </w:divBdr>
    </w:div>
    <w:div w:id="2035230949">
      <w:bodyDiv w:val="1"/>
      <w:marLeft w:val="0"/>
      <w:marRight w:val="0"/>
      <w:marTop w:val="0"/>
      <w:marBottom w:val="0"/>
      <w:divBdr>
        <w:top w:val="none" w:sz="0" w:space="0" w:color="auto"/>
        <w:left w:val="none" w:sz="0" w:space="0" w:color="auto"/>
        <w:bottom w:val="none" w:sz="0" w:space="0" w:color="auto"/>
        <w:right w:val="none" w:sz="0" w:space="0" w:color="auto"/>
      </w:divBdr>
    </w:div>
    <w:div w:id="2049451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17" Type="http://schemas.openxmlformats.org/officeDocument/2006/relationships/customXml" Target="../customXml/item9.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37077629</IDBDocs_x0020_Number>
    <TaxCatchAll xmlns="cdc7663a-08f0-4737-9e8c-148ce897a09c"/>
    <Phase xmlns="cdc7663a-08f0-4737-9e8c-148ce897a09c" xsi:nil="true"/>
    <SISCOR_x0020_Number xmlns="cdc7663a-08f0-4737-9e8c-148ce897a09c" xsi:nil="true"/>
    <Division_x0020_or_x0020_Unit xmlns="cdc7663a-08f0-4737-9e8c-148ce897a09c">CSD/CCS</Division_x0020_or_x0020_Unit>
    <Approval_x0020_Number xmlns="cdc7663a-08f0-4737-9e8c-148ce897a09c" xsi:nil="true"/>
    <Document_x0020_Author xmlns="cdc7663a-08f0-4737-9e8c-148ce897a09c">Alatorre Frenk, Claudio</Document_x0020_Author>
    <Fiscal_x0020_Year_x0020_IDB xmlns="cdc7663a-08f0-4737-9e8c-148ce897a09c">2012</Fiscal_x0020_Year_x0020_IDB>
    <Other_x0020_Author xmlns="cdc7663a-08f0-4737-9e8c-148ce897a09c" xsi:nil="true"/>
    <Project_x0020_Number xmlns="cdc7663a-08f0-4737-9e8c-148ce897a09c">CO-T1309</Project_x0020_Number>
    <Package_x0020_Code xmlns="cdc7663a-08f0-4737-9e8c-148ce897a09c" xsi:nil="true"/>
    <Key_x0020_Document xmlns="cdc7663a-08f0-4737-9e8c-148ce897a09c">false</Key_x0020_Document>
    <Migration_x0020_Info xmlns="cdc7663a-08f0-4737-9e8c-148ce897a09c">MS WORDTC-DOCUMENTApproved TC document0N</Migration_x0020_Info>
    <Operation_x0020_Type xmlns="cdc7663a-08f0-4737-9e8c-148ce897a09c" xsi:nil="true"/>
    <Record_x0020_Number xmlns="cdc7663a-08f0-4737-9e8c-148ce897a09c" xsi:nil="true"/>
    <Document_x0020_Language_x0020_IDB xmlns="cdc7663a-08f0-4737-9e8c-148ce897a09c">English</Document_x0020_Language_x0020_IDB>
    <Identifier xmlns="cdc7663a-08f0-4737-9e8c-148ce897a09c">Ayatima Hernández-Rojas x.1151 TOR</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EZSHARE-1427217989-29</_dlc_DocId>
    <From_x003a_ xmlns="cdc7663a-08f0-4737-9e8c-148ce897a09c" xsi:nil="true"/>
    <To_x003a_ xmlns="cdc7663a-08f0-4737-9e8c-148ce897a09c" xsi:nil="true"/>
    <_dlc_DocIdUrl xmlns="cdc7663a-08f0-4737-9e8c-148ce897a09c">
      <Url>https://idbg.sharepoint.com/teams/EZ-CO-TCP/CO-T1309/_layouts/15/DocIdRedir.aspx?ID=EZSHARE-1427217989-29</Url>
      <Description>EZSHARE-1427217989-29</Description>
    </_dlc_DocIdUrl>
    <Related_x0020_SisCor_x0020_Number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12E5D7B6D7227140958A4C3F5C1FDC9C" ma:contentTypeVersion="2989" ma:contentTypeDescription="The base project type from which other project content types inherit their information." ma:contentTypeScope="" ma:versionID="0337e94ad2e583dd71b5e4d29136334d">
  <xsd:schema xmlns:xsd="http://www.w3.org/2001/XMLSchema" xmlns:xs="http://www.w3.org/2001/XMLSchema" xmlns:p="http://schemas.microsoft.com/office/2006/metadata/properties" xmlns:ns2="cdc7663a-08f0-4737-9e8c-148ce897a09c" targetNamespace="http://schemas.microsoft.com/office/2006/metadata/properties" ma:root="true" ma:fieldsID="6c411528bd26f11972f2b565ba0bc64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CO-T130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mso-contentType ?>
<SharedContentType xmlns="Microsoft.SharePoint.Taxonomy.ContentTypeSync" SourceId="ae61f9b1-e23d-4f49-b3d7-56b991556c4b" ContentTypeId="0x010100ACF722E9F6B0B149B0CD8BE2560A6672" PreviousValue="false"/>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2BF2D49C-CFDE-4CED-90E8-0754EB375CAA}"/>
</file>

<file path=customXml/itemProps2.xml><?xml version="1.0" encoding="utf-8"?>
<ds:datastoreItem xmlns:ds="http://schemas.openxmlformats.org/officeDocument/2006/customXml" ds:itemID="{78E16159-517A-414F-A72F-9D494FE08269}"/>
</file>

<file path=customXml/itemProps3.xml><?xml version="1.0" encoding="utf-8"?>
<ds:datastoreItem xmlns:ds="http://schemas.openxmlformats.org/officeDocument/2006/customXml" ds:itemID="{26D0C1C6-D120-4E28-99BB-E1CC18EBBD6B}"/>
</file>

<file path=customXml/itemProps4.xml><?xml version="1.0" encoding="utf-8"?>
<ds:datastoreItem xmlns:ds="http://schemas.openxmlformats.org/officeDocument/2006/customXml" ds:itemID="{A9E3C857-E436-4A7B-A798-0E21FA20174F}"/>
</file>

<file path=customXml/itemProps5.xml><?xml version="1.0" encoding="utf-8"?>
<ds:datastoreItem xmlns:ds="http://schemas.openxmlformats.org/officeDocument/2006/customXml" ds:itemID="{A0770264-5760-4964-B244-D5F9786650B3}"/>
</file>

<file path=customXml/itemProps6.xml><?xml version="1.0" encoding="utf-8"?>
<ds:datastoreItem xmlns:ds="http://schemas.openxmlformats.org/officeDocument/2006/customXml" ds:itemID="{BC5386B2-9526-42AA-A077-52B0707286EE}"/>
</file>

<file path=customXml/itemProps7.xml><?xml version="1.0" encoding="utf-8"?>
<ds:datastoreItem xmlns:ds="http://schemas.openxmlformats.org/officeDocument/2006/customXml" ds:itemID="{684DDCD3-95E1-4466-B7BE-9FD42422EF7D}"/>
</file>

<file path=customXml/itemProps8.xml><?xml version="1.0" encoding="utf-8"?>
<ds:datastoreItem xmlns:ds="http://schemas.openxmlformats.org/officeDocument/2006/customXml" ds:itemID="{D4944DD6-8F37-4E70-BD06-BE52D659318E}"/>
</file>

<file path=customXml/itemProps9.xml><?xml version="1.0" encoding="utf-8"?>
<ds:datastoreItem xmlns:ds="http://schemas.openxmlformats.org/officeDocument/2006/customXml" ds:itemID="{E7FFFCE1-93F3-4D89-B322-04529E6D43B5}"/>
</file>

<file path=docProps/app.xml><?xml version="1.0" encoding="utf-8"?>
<Properties xmlns="http://schemas.openxmlformats.org/officeDocument/2006/extended-properties" xmlns:vt="http://schemas.openxmlformats.org/officeDocument/2006/docPropsVTypes">
  <Template>Normal.dotm</Template>
  <TotalTime>3</TotalTime>
  <Pages>5</Pages>
  <Words>1690</Words>
  <Characters>9639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11307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II_ Component 1_ Market Study_ TOR</dc:title>
  <dc:creator>Filippo Berardi</dc:creator>
  <cp:lastModifiedBy>Test</cp:lastModifiedBy>
  <cp:revision>2</cp:revision>
  <dcterms:created xsi:type="dcterms:W3CDTF">2013-03-29T21:32:00Z</dcterms:created>
  <dcterms:modified xsi:type="dcterms:W3CDTF">2013-03-29T21:32:00Z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0x010100ACF722E9F6B0B149B0CD8BE2560A66720012E5D7B6D7227140958A4C3F5C1FDC9C</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16;#Loan Proposal|6ee86b6f-6e46-485b-8bfb-87a1f44622ac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16;#Loan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2900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20" name="Disclosure Activity">
    <vt:lpwstr>Approved TC document</vt:lpwstr>
  </property>
  <property fmtid="{D5CDD505-2E9C-101B-9397-08002B2CF9AE}" pid="24" name="Webtopic">
    <vt:lpwstr>Climate Change and Renewable Energy</vt:lpwstr>
  </property>
  <property fmtid="{D5CDD505-2E9C-101B-9397-08002B2CF9AE}" pid="26" name="Disclosed">
    <vt:bool>true</vt:bool>
  </property>
  <property fmtid="{D5CDD505-2E9C-101B-9397-08002B2CF9AE}" pid="27" name="_dlc_DocIdItemGuid">
    <vt:lpwstr>369a8a0e-7506-42db-a10b-90ffdbd71a2b</vt:lpwstr>
  </property>
</Properties>
</file>