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125695970"/>
        <w:docPartObj>
          <w:docPartGallery w:val="Cover Pages"/>
          <w:docPartUnique/>
        </w:docPartObj>
      </w:sdtPr>
      <w:sdtEndPr>
        <w:rPr>
          <w:rFonts w:asciiTheme="minorHAnsi" w:eastAsiaTheme="minorEastAsia" w:hAnsiTheme="minorHAnsi" w:cstheme="minorBidi"/>
          <w:caps w:val="0"/>
        </w:rPr>
      </w:sdtEndPr>
      <w:sdtContent>
        <w:tbl>
          <w:tblPr>
            <w:tblW w:w="5000" w:type="pct"/>
            <w:jc w:val="center"/>
            <w:tblLook w:val="04A0" w:firstRow="1" w:lastRow="0" w:firstColumn="1" w:lastColumn="0" w:noHBand="0" w:noVBand="1"/>
          </w:tblPr>
          <w:tblGrid>
            <w:gridCol w:w="8721"/>
          </w:tblGrid>
          <w:tr w:rsidR="003403AD">
            <w:trPr>
              <w:trHeight w:val="2880"/>
              <w:jc w:val="center"/>
            </w:trPr>
            <w:sdt>
              <w:sdtPr>
                <w:rPr>
                  <w:rFonts w:asciiTheme="majorHAnsi" w:eastAsiaTheme="majorEastAsia" w:hAnsiTheme="majorHAnsi" w:cstheme="majorBidi"/>
                  <w:caps/>
                </w:rPr>
                <w:alias w:val="Compañía"/>
                <w:id w:val="15524243"/>
                <w:dataBinding w:prefixMappings="xmlns:ns0='http://schemas.openxmlformats.org/officeDocument/2006/extended-properties'" w:xpath="/ns0:Properties[1]/ns0:Company[1]" w:storeItemID="{6668398D-A668-4E3E-A5EB-62B293D839F1}"/>
                <w:text/>
              </w:sdtPr>
              <w:sdtEndPr/>
              <w:sdtContent>
                <w:tc>
                  <w:tcPr>
                    <w:tcW w:w="5000" w:type="pct"/>
                  </w:tcPr>
                  <w:p w:rsidR="003403AD" w:rsidRDefault="003403AD" w:rsidP="00E10350">
                    <w:pPr>
                      <w:pStyle w:val="NoSpacing"/>
                      <w:jc w:val="center"/>
                      <w:rPr>
                        <w:rFonts w:asciiTheme="majorHAnsi" w:eastAsiaTheme="majorEastAsia" w:hAnsiTheme="majorHAnsi" w:cstheme="majorBidi"/>
                        <w:caps/>
                      </w:rPr>
                    </w:pPr>
                    <w:r w:rsidRPr="003403AD">
                      <w:rPr>
                        <w:rFonts w:asciiTheme="majorHAnsi" w:eastAsiaTheme="majorEastAsia" w:hAnsiTheme="majorHAnsi" w:cstheme="majorBidi"/>
                        <w:caps/>
                      </w:rPr>
                      <w:t>MINISTERIO DE SALUD</w:t>
                    </w:r>
                  </w:p>
                </w:tc>
              </w:sdtContent>
            </w:sdt>
          </w:tr>
          <w:tr w:rsidR="003403AD">
            <w:trPr>
              <w:trHeight w:val="1440"/>
              <w:jc w:val="center"/>
            </w:trPr>
            <w:sdt>
              <w:sdtPr>
                <w:rPr>
                  <w:rFonts w:asciiTheme="majorHAnsi" w:eastAsiaTheme="majorEastAsia" w:hAnsiTheme="majorHAnsi" w:cstheme="majorBidi"/>
                  <w:sz w:val="40"/>
                  <w:szCs w:val="80"/>
                </w:rPr>
                <w:alias w:val="Títul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3403AD" w:rsidRPr="003403AD" w:rsidRDefault="003403AD" w:rsidP="003403AD">
                    <w:pPr>
                      <w:pStyle w:val="NoSpacing"/>
                      <w:jc w:val="center"/>
                      <w:rPr>
                        <w:rFonts w:asciiTheme="majorHAnsi" w:eastAsiaTheme="majorEastAsia" w:hAnsiTheme="majorHAnsi" w:cstheme="majorBidi"/>
                        <w:sz w:val="80"/>
                        <w:szCs w:val="80"/>
                      </w:rPr>
                    </w:pPr>
                    <w:r w:rsidRPr="00D66DEC">
                      <w:rPr>
                        <w:rFonts w:asciiTheme="majorHAnsi" w:eastAsiaTheme="majorEastAsia" w:hAnsiTheme="majorHAnsi" w:cstheme="majorBidi"/>
                        <w:sz w:val="40"/>
                        <w:szCs w:val="80"/>
                      </w:rPr>
                      <w:t>PROGRAMA SANEAMIENTO DE PANAMÁ</w:t>
                    </w:r>
                  </w:p>
                </w:tc>
              </w:sdtContent>
            </w:sdt>
          </w:tr>
          <w:tr w:rsidR="003403AD">
            <w:trPr>
              <w:trHeight w:val="720"/>
              <w:jc w:val="center"/>
            </w:trPr>
            <w:sdt>
              <w:sdtPr>
                <w:rPr>
                  <w:rFonts w:asciiTheme="majorHAnsi" w:hAnsiTheme="majorHAnsi"/>
                  <w:sz w:val="32"/>
                  <w:szCs w:val="44"/>
                  <w:lang w:val="es-ES"/>
                </w:rPr>
                <w:alias w:val="Subtítulo"/>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3403AD" w:rsidRPr="003403AD" w:rsidRDefault="003403AD">
                    <w:pPr>
                      <w:pStyle w:val="NoSpacing"/>
                      <w:jc w:val="center"/>
                      <w:rPr>
                        <w:rFonts w:asciiTheme="majorHAnsi" w:eastAsiaTheme="majorEastAsia" w:hAnsiTheme="majorHAnsi" w:cstheme="majorBidi"/>
                        <w:sz w:val="44"/>
                        <w:szCs w:val="44"/>
                      </w:rPr>
                    </w:pPr>
                    <w:r w:rsidRPr="00D66DEC">
                      <w:rPr>
                        <w:rFonts w:asciiTheme="majorHAnsi" w:hAnsiTheme="majorHAnsi"/>
                        <w:sz w:val="32"/>
                        <w:szCs w:val="44"/>
                        <w:lang w:val="es-ES"/>
                      </w:rPr>
                      <w:t>Reglamento Operativo del Programa de Saneamiento de los Distritos de Arraiján y La Chorrera PSACH Fase I</w:t>
                    </w:r>
                  </w:p>
                </w:tc>
              </w:sdtContent>
            </w:sdt>
          </w:tr>
          <w:tr w:rsidR="003403AD">
            <w:trPr>
              <w:trHeight w:val="360"/>
              <w:jc w:val="center"/>
            </w:trPr>
            <w:tc>
              <w:tcPr>
                <w:tcW w:w="5000" w:type="pct"/>
                <w:vAlign w:val="center"/>
              </w:tcPr>
              <w:p w:rsidR="003403AD" w:rsidRDefault="003403AD">
                <w:pPr>
                  <w:pStyle w:val="NoSpacing"/>
                  <w:jc w:val="center"/>
                </w:pPr>
              </w:p>
            </w:tc>
          </w:tr>
          <w:tr w:rsidR="003403AD">
            <w:trPr>
              <w:trHeight w:val="360"/>
              <w:jc w:val="center"/>
            </w:trPr>
            <w:tc>
              <w:tcPr>
                <w:tcW w:w="5000" w:type="pct"/>
                <w:vAlign w:val="center"/>
              </w:tcPr>
              <w:p w:rsidR="003403AD" w:rsidRPr="003403AD" w:rsidRDefault="003403AD" w:rsidP="003403AD">
                <w:pPr>
                  <w:pStyle w:val="NoSpacing"/>
                  <w:jc w:val="center"/>
                  <w:rPr>
                    <w:rFonts w:asciiTheme="majorHAnsi" w:hAnsiTheme="majorHAnsi"/>
                    <w:b/>
                    <w:bCs/>
                    <w:i/>
                  </w:rPr>
                </w:pPr>
              </w:p>
            </w:tc>
          </w:tr>
          <w:tr w:rsidR="003403AD">
            <w:trPr>
              <w:trHeight w:val="360"/>
              <w:jc w:val="center"/>
            </w:trPr>
            <w:tc>
              <w:tcPr>
                <w:tcW w:w="5000" w:type="pct"/>
                <w:vAlign w:val="center"/>
              </w:tcPr>
              <w:p w:rsidR="003403AD" w:rsidRPr="00D66DEC" w:rsidRDefault="008946FA">
                <w:pPr>
                  <w:pStyle w:val="NoSpacing"/>
                  <w:jc w:val="center"/>
                  <w:rPr>
                    <w:rFonts w:asciiTheme="majorHAnsi" w:hAnsiTheme="majorHAnsi"/>
                    <w:bCs/>
                    <w:i/>
                  </w:rPr>
                </w:pPr>
                <w:r>
                  <w:rPr>
                    <w:rFonts w:asciiTheme="majorHAnsi" w:hAnsiTheme="majorHAnsi"/>
                    <w:bCs/>
                    <w:i/>
                    <w:sz w:val="20"/>
                  </w:rPr>
                  <w:t xml:space="preserve">Versión </w:t>
                </w:r>
                <w:r w:rsidR="002577BC">
                  <w:rPr>
                    <w:rFonts w:asciiTheme="majorHAnsi" w:hAnsiTheme="majorHAnsi"/>
                    <w:bCs/>
                    <w:i/>
                    <w:sz w:val="20"/>
                  </w:rPr>
                  <w:t xml:space="preserve"> se</w:t>
                </w:r>
                <w:r>
                  <w:rPr>
                    <w:rFonts w:asciiTheme="majorHAnsi" w:hAnsiTheme="majorHAnsi"/>
                    <w:bCs/>
                    <w:i/>
                    <w:sz w:val="20"/>
                  </w:rPr>
                  <w:t>p</w:t>
                </w:r>
                <w:r w:rsidR="002577BC">
                  <w:rPr>
                    <w:rFonts w:asciiTheme="majorHAnsi" w:hAnsiTheme="majorHAnsi"/>
                    <w:bCs/>
                    <w:i/>
                    <w:sz w:val="20"/>
                  </w:rPr>
                  <w:t>tiembre 2016 (Borrador)</w:t>
                </w:r>
              </w:p>
            </w:tc>
          </w:tr>
        </w:tbl>
        <w:p w:rsidR="003403AD" w:rsidRDefault="003403AD"/>
        <w:p w:rsidR="003403AD" w:rsidRDefault="003403AD"/>
        <w:tbl>
          <w:tblPr>
            <w:tblpPr w:leftFromText="187" w:rightFromText="187" w:horzAnchor="margin" w:tblpXSpec="center" w:tblpYSpec="bottom"/>
            <w:tblW w:w="5000" w:type="pct"/>
            <w:tblLook w:val="04A0" w:firstRow="1" w:lastRow="0" w:firstColumn="1" w:lastColumn="0" w:noHBand="0" w:noVBand="1"/>
          </w:tblPr>
          <w:tblGrid>
            <w:gridCol w:w="8721"/>
          </w:tblGrid>
          <w:tr w:rsidR="003403AD">
            <w:sdt>
              <w:sdtPr>
                <w:rPr>
                  <w:rFonts w:asciiTheme="majorHAnsi" w:hAnsiTheme="majorHAnsi" w:cstheme="minorHAnsi"/>
                  <w:sz w:val="20"/>
                  <w:szCs w:val="20"/>
                </w:rPr>
                <w:alias w:val="Descripción breve"/>
                <w:id w:val="8276291"/>
                <w:dataBinding w:prefixMappings="xmlns:ns0='http://schemas.microsoft.com/office/2006/coverPageProps'" w:xpath="/ns0:CoverPageProperties[1]/ns0:Abstract[1]" w:storeItemID="{55AF091B-3C7A-41E3-B477-F2FDAA23CFDA}"/>
                <w:text/>
              </w:sdtPr>
              <w:sdtEndPr/>
              <w:sdtContent>
                <w:tc>
                  <w:tcPr>
                    <w:tcW w:w="5000" w:type="pct"/>
                  </w:tcPr>
                  <w:p w:rsidR="003403AD" w:rsidRDefault="003403AD">
                    <w:pPr>
                      <w:pStyle w:val="NoSpacing"/>
                    </w:pPr>
                    <w:r w:rsidRPr="003403AD">
                      <w:rPr>
                        <w:rFonts w:asciiTheme="majorHAnsi" w:hAnsiTheme="majorHAnsi" w:cstheme="minorHAnsi"/>
                        <w:sz w:val="20"/>
                        <w:szCs w:val="20"/>
                      </w:rPr>
                      <w:t xml:space="preserve"> El presente Reglamento Operativo presenta los aspectos normativos y reglamentarios técnicos – fiduciarios que regirán la ejecución de la Fase I del PSACH.</w:t>
                    </w:r>
                  </w:p>
                </w:tc>
              </w:sdtContent>
            </w:sdt>
          </w:tr>
        </w:tbl>
        <w:p w:rsidR="003403AD" w:rsidRDefault="003403AD"/>
        <w:p w:rsidR="003403AD" w:rsidRDefault="003403AD">
          <w:r>
            <w:br w:type="page"/>
          </w:r>
        </w:p>
      </w:sdtContent>
    </w:sdt>
    <w:sdt>
      <w:sdtPr>
        <w:rPr>
          <w:rFonts w:asciiTheme="minorHAnsi" w:eastAsiaTheme="minorHAnsi" w:hAnsiTheme="minorHAnsi" w:cstheme="minorBidi"/>
          <w:b/>
          <w:bCs/>
          <w:color w:val="auto"/>
          <w:sz w:val="22"/>
          <w:szCs w:val="22"/>
          <w:lang w:val="es-ES"/>
        </w:rPr>
        <w:id w:val="-1930573216"/>
        <w:docPartObj>
          <w:docPartGallery w:val="Table of Contents"/>
          <w:docPartUnique/>
        </w:docPartObj>
      </w:sdtPr>
      <w:sdtEndPr>
        <w:rPr>
          <w:rFonts w:eastAsiaTheme="minorEastAsia"/>
          <w:b w:val="0"/>
          <w:bCs w:val="0"/>
          <w:sz w:val="21"/>
          <w:szCs w:val="21"/>
        </w:rPr>
      </w:sdtEndPr>
      <w:sdtContent>
        <w:p w:rsidR="00A224FD" w:rsidRPr="00A224FD" w:rsidRDefault="00A224FD" w:rsidP="00A224FD">
          <w:pPr>
            <w:pStyle w:val="TOCHeading"/>
            <w:spacing w:before="240" w:after="240"/>
            <w:jc w:val="center"/>
            <w:rPr>
              <w:color w:val="auto"/>
              <w:sz w:val="22"/>
              <w:szCs w:val="22"/>
            </w:rPr>
          </w:pPr>
          <w:r w:rsidRPr="00A224FD">
            <w:rPr>
              <w:color w:val="auto"/>
              <w:sz w:val="22"/>
              <w:szCs w:val="22"/>
              <w:lang w:val="es-ES"/>
            </w:rPr>
            <w:t>Contenido</w:t>
          </w:r>
        </w:p>
        <w:p w:rsidR="0016459C" w:rsidRDefault="00E54B25">
          <w:pPr>
            <w:pStyle w:val="TOC1"/>
            <w:rPr>
              <w:rFonts w:asciiTheme="minorHAnsi" w:hAnsiTheme="minorHAnsi"/>
              <w:sz w:val="22"/>
              <w:szCs w:val="22"/>
              <w:lang w:eastAsia="es-PY"/>
            </w:rPr>
          </w:pPr>
          <w:r w:rsidRPr="00517A14">
            <w:rPr>
              <w:sz w:val="22"/>
              <w:szCs w:val="22"/>
            </w:rPr>
            <w:fldChar w:fldCharType="begin"/>
          </w:r>
          <w:r w:rsidRPr="00517A14">
            <w:rPr>
              <w:sz w:val="22"/>
              <w:szCs w:val="22"/>
            </w:rPr>
            <w:instrText xml:space="preserve"> TOC \o "1-4" \h \z \u </w:instrText>
          </w:r>
          <w:r w:rsidRPr="00517A14">
            <w:rPr>
              <w:sz w:val="22"/>
              <w:szCs w:val="22"/>
            </w:rPr>
            <w:fldChar w:fldCharType="separate"/>
          </w:r>
          <w:hyperlink w:anchor="_Toc461005404" w:history="1">
            <w:r w:rsidR="0016459C" w:rsidRPr="008217C0">
              <w:rPr>
                <w:rStyle w:val="Hyperlink"/>
                <w:b/>
              </w:rPr>
              <w:t>CAPÍTULO I</w:t>
            </w:r>
            <w:r w:rsidR="0016459C">
              <w:rPr>
                <w:webHidden/>
              </w:rPr>
              <w:tab/>
            </w:r>
            <w:r w:rsidR="0016459C">
              <w:rPr>
                <w:webHidden/>
              </w:rPr>
              <w:fldChar w:fldCharType="begin"/>
            </w:r>
            <w:r w:rsidR="0016459C">
              <w:rPr>
                <w:webHidden/>
              </w:rPr>
              <w:instrText xml:space="preserve"> PAGEREF _Toc461005404 \h </w:instrText>
            </w:r>
            <w:r w:rsidR="0016459C">
              <w:rPr>
                <w:webHidden/>
              </w:rPr>
            </w:r>
            <w:r w:rsidR="0016459C">
              <w:rPr>
                <w:webHidden/>
              </w:rPr>
              <w:fldChar w:fldCharType="separate"/>
            </w:r>
            <w:r w:rsidR="0016459C">
              <w:rPr>
                <w:webHidden/>
              </w:rPr>
              <w:t>3</w:t>
            </w:r>
            <w:r w:rsidR="0016459C">
              <w:rPr>
                <w:webHidden/>
              </w:rPr>
              <w:fldChar w:fldCharType="end"/>
            </w:r>
          </w:hyperlink>
        </w:p>
        <w:p w:rsidR="0016459C" w:rsidRDefault="008946FA">
          <w:pPr>
            <w:pStyle w:val="TOC2"/>
            <w:rPr>
              <w:noProof/>
              <w:sz w:val="22"/>
              <w:szCs w:val="22"/>
              <w:lang w:eastAsia="es-PY"/>
            </w:rPr>
          </w:pPr>
          <w:hyperlink w:anchor="_Toc461005405" w:history="1">
            <w:r w:rsidR="0016459C" w:rsidRPr="008217C0">
              <w:rPr>
                <w:rStyle w:val="Hyperlink"/>
                <w:b/>
                <w:noProof/>
              </w:rPr>
              <w:t>1.</w:t>
            </w:r>
            <w:r w:rsidR="0016459C">
              <w:rPr>
                <w:noProof/>
                <w:sz w:val="22"/>
                <w:szCs w:val="22"/>
                <w:lang w:eastAsia="es-PY"/>
              </w:rPr>
              <w:tab/>
            </w:r>
            <w:r w:rsidR="0016459C" w:rsidRPr="008217C0">
              <w:rPr>
                <w:rStyle w:val="Hyperlink"/>
                <w:b/>
                <w:noProof/>
              </w:rPr>
              <w:t>INTRODUCCIÓN Y ASPECTOS GENERALES</w:t>
            </w:r>
            <w:r w:rsidR="0016459C">
              <w:rPr>
                <w:noProof/>
                <w:webHidden/>
              </w:rPr>
              <w:tab/>
            </w:r>
            <w:r w:rsidR="0016459C">
              <w:rPr>
                <w:noProof/>
                <w:webHidden/>
              </w:rPr>
              <w:fldChar w:fldCharType="begin"/>
            </w:r>
            <w:r w:rsidR="0016459C">
              <w:rPr>
                <w:noProof/>
                <w:webHidden/>
              </w:rPr>
              <w:instrText xml:space="preserve"> PAGEREF _Toc461005405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3"/>
            <w:rPr>
              <w:noProof/>
              <w:sz w:val="22"/>
              <w:szCs w:val="22"/>
              <w:lang w:eastAsia="es-PY"/>
            </w:rPr>
          </w:pPr>
          <w:hyperlink w:anchor="_Toc461005406" w:history="1">
            <w:r w:rsidR="0016459C" w:rsidRPr="008217C0">
              <w:rPr>
                <w:rStyle w:val="Hyperlink"/>
                <w:b/>
                <w:noProof/>
              </w:rPr>
              <w:t>1.1.</w:t>
            </w:r>
            <w:r w:rsidR="0016459C">
              <w:rPr>
                <w:noProof/>
                <w:sz w:val="22"/>
                <w:szCs w:val="22"/>
                <w:lang w:eastAsia="es-PY"/>
              </w:rPr>
              <w:tab/>
            </w:r>
            <w:r w:rsidR="0016459C" w:rsidRPr="008217C0">
              <w:rPr>
                <w:rStyle w:val="Hyperlink"/>
                <w:b/>
                <w:noProof/>
              </w:rPr>
              <w:t>Marco Normativo</w:t>
            </w:r>
            <w:r w:rsidR="0016459C">
              <w:rPr>
                <w:noProof/>
                <w:webHidden/>
              </w:rPr>
              <w:tab/>
            </w:r>
            <w:r w:rsidR="0016459C">
              <w:rPr>
                <w:noProof/>
                <w:webHidden/>
              </w:rPr>
              <w:fldChar w:fldCharType="begin"/>
            </w:r>
            <w:r w:rsidR="0016459C">
              <w:rPr>
                <w:noProof/>
                <w:webHidden/>
              </w:rPr>
              <w:instrText xml:space="preserve"> PAGEREF _Toc461005406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3"/>
            <w:rPr>
              <w:noProof/>
              <w:sz w:val="22"/>
              <w:szCs w:val="22"/>
              <w:lang w:eastAsia="es-PY"/>
            </w:rPr>
          </w:pPr>
          <w:hyperlink w:anchor="_Toc461005407" w:history="1">
            <w:r w:rsidR="0016459C" w:rsidRPr="008217C0">
              <w:rPr>
                <w:rStyle w:val="Hyperlink"/>
                <w:b/>
                <w:noProof/>
              </w:rPr>
              <w:t>1.2.</w:t>
            </w:r>
            <w:r w:rsidR="0016459C">
              <w:rPr>
                <w:noProof/>
                <w:sz w:val="22"/>
                <w:szCs w:val="22"/>
                <w:lang w:eastAsia="es-PY"/>
              </w:rPr>
              <w:tab/>
            </w:r>
            <w:r w:rsidR="0016459C" w:rsidRPr="008217C0">
              <w:rPr>
                <w:rStyle w:val="Hyperlink"/>
                <w:b/>
                <w:noProof/>
              </w:rPr>
              <w:t>Propósito y Contenido del Reglamento Operativo del PSACH Fase I</w:t>
            </w:r>
            <w:r w:rsidR="0016459C">
              <w:rPr>
                <w:noProof/>
                <w:webHidden/>
              </w:rPr>
              <w:tab/>
            </w:r>
            <w:r w:rsidR="0016459C">
              <w:rPr>
                <w:noProof/>
                <w:webHidden/>
              </w:rPr>
              <w:fldChar w:fldCharType="begin"/>
            </w:r>
            <w:r w:rsidR="0016459C">
              <w:rPr>
                <w:noProof/>
                <w:webHidden/>
              </w:rPr>
              <w:instrText xml:space="preserve"> PAGEREF _Toc461005407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3"/>
            <w:rPr>
              <w:noProof/>
              <w:sz w:val="22"/>
              <w:szCs w:val="22"/>
              <w:lang w:eastAsia="es-PY"/>
            </w:rPr>
          </w:pPr>
          <w:hyperlink w:anchor="_Toc461005408" w:history="1">
            <w:r w:rsidR="0016459C" w:rsidRPr="008217C0">
              <w:rPr>
                <w:rStyle w:val="Hyperlink"/>
                <w:b/>
                <w:noProof/>
              </w:rPr>
              <w:t>1.3.</w:t>
            </w:r>
            <w:r w:rsidR="0016459C">
              <w:rPr>
                <w:noProof/>
                <w:sz w:val="22"/>
                <w:szCs w:val="22"/>
                <w:lang w:eastAsia="es-PY"/>
              </w:rPr>
              <w:tab/>
            </w:r>
            <w:r w:rsidR="0016459C" w:rsidRPr="008217C0">
              <w:rPr>
                <w:rStyle w:val="Hyperlink"/>
                <w:b/>
                <w:noProof/>
              </w:rPr>
              <w:t>Uso y Actualización del Reglamento Operativo</w:t>
            </w:r>
            <w:r w:rsidR="0016459C">
              <w:rPr>
                <w:noProof/>
                <w:webHidden/>
              </w:rPr>
              <w:tab/>
            </w:r>
            <w:r w:rsidR="0016459C">
              <w:rPr>
                <w:noProof/>
                <w:webHidden/>
              </w:rPr>
              <w:fldChar w:fldCharType="begin"/>
            </w:r>
            <w:r w:rsidR="0016459C">
              <w:rPr>
                <w:noProof/>
                <w:webHidden/>
              </w:rPr>
              <w:instrText xml:space="preserve"> PAGEREF _Toc461005408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3"/>
            <w:rPr>
              <w:noProof/>
              <w:sz w:val="22"/>
              <w:szCs w:val="22"/>
              <w:lang w:eastAsia="es-PY"/>
            </w:rPr>
          </w:pPr>
          <w:hyperlink w:anchor="_Toc461005409" w:history="1">
            <w:r w:rsidR="0016459C" w:rsidRPr="008217C0">
              <w:rPr>
                <w:rStyle w:val="Hyperlink"/>
                <w:b/>
                <w:noProof/>
              </w:rPr>
              <w:t>1.4.</w:t>
            </w:r>
            <w:r w:rsidR="0016459C">
              <w:rPr>
                <w:noProof/>
                <w:sz w:val="22"/>
                <w:szCs w:val="22"/>
                <w:lang w:eastAsia="es-PY"/>
              </w:rPr>
              <w:tab/>
            </w:r>
            <w:r w:rsidR="0016459C" w:rsidRPr="008217C0">
              <w:rPr>
                <w:rStyle w:val="Hyperlink"/>
                <w:b/>
                <w:noProof/>
              </w:rPr>
              <w:t>Siglas y Abreviaturas</w:t>
            </w:r>
            <w:r w:rsidR="0016459C">
              <w:rPr>
                <w:noProof/>
                <w:webHidden/>
              </w:rPr>
              <w:tab/>
            </w:r>
            <w:r w:rsidR="0016459C">
              <w:rPr>
                <w:noProof/>
                <w:webHidden/>
              </w:rPr>
              <w:fldChar w:fldCharType="begin"/>
            </w:r>
            <w:r w:rsidR="0016459C">
              <w:rPr>
                <w:noProof/>
                <w:webHidden/>
              </w:rPr>
              <w:instrText xml:space="preserve"> PAGEREF _Toc461005409 \h </w:instrText>
            </w:r>
            <w:r w:rsidR="0016459C">
              <w:rPr>
                <w:noProof/>
                <w:webHidden/>
              </w:rPr>
            </w:r>
            <w:r w:rsidR="0016459C">
              <w:rPr>
                <w:noProof/>
                <w:webHidden/>
              </w:rPr>
              <w:fldChar w:fldCharType="separate"/>
            </w:r>
            <w:r w:rsidR="0016459C">
              <w:rPr>
                <w:noProof/>
                <w:webHidden/>
              </w:rPr>
              <w:t>4</w:t>
            </w:r>
            <w:r w:rsidR="0016459C">
              <w:rPr>
                <w:noProof/>
                <w:webHidden/>
              </w:rPr>
              <w:fldChar w:fldCharType="end"/>
            </w:r>
          </w:hyperlink>
        </w:p>
        <w:p w:rsidR="0016459C" w:rsidRDefault="008946FA">
          <w:pPr>
            <w:pStyle w:val="TOC1"/>
            <w:rPr>
              <w:rFonts w:asciiTheme="minorHAnsi" w:hAnsiTheme="minorHAnsi"/>
              <w:sz w:val="22"/>
              <w:szCs w:val="22"/>
              <w:lang w:eastAsia="es-PY"/>
            </w:rPr>
          </w:pPr>
          <w:hyperlink w:anchor="_Toc461005410" w:history="1">
            <w:r w:rsidR="0016459C" w:rsidRPr="008217C0">
              <w:rPr>
                <w:rStyle w:val="Hyperlink"/>
                <w:b/>
              </w:rPr>
              <w:t>CAPÍTULO II</w:t>
            </w:r>
            <w:r w:rsidR="0016459C">
              <w:rPr>
                <w:webHidden/>
              </w:rPr>
              <w:tab/>
            </w:r>
            <w:r w:rsidR="0016459C">
              <w:rPr>
                <w:webHidden/>
              </w:rPr>
              <w:fldChar w:fldCharType="begin"/>
            </w:r>
            <w:r w:rsidR="0016459C">
              <w:rPr>
                <w:webHidden/>
              </w:rPr>
              <w:instrText xml:space="preserve"> PAGEREF _Toc461005410 \h </w:instrText>
            </w:r>
            <w:r w:rsidR="0016459C">
              <w:rPr>
                <w:webHidden/>
              </w:rPr>
            </w:r>
            <w:r w:rsidR="0016459C">
              <w:rPr>
                <w:webHidden/>
              </w:rPr>
              <w:fldChar w:fldCharType="separate"/>
            </w:r>
            <w:r w:rsidR="0016459C">
              <w:rPr>
                <w:webHidden/>
              </w:rPr>
              <w:t>6</w:t>
            </w:r>
            <w:r w:rsidR="0016459C">
              <w:rPr>
                <w:webHidden/>
              </w:rPr>
              <w:fldChar w:fldCharType="end"/>
            </w:r>
          </w:hyperlink>
        </w:p>
        <w:p w:rsidR="0016459C" w:rsidRDefault="008946FA">
          <w:pPr>
            <w:pStyle w:val="TOC2"/>
            <w:rPr>
              <w:noProof/>
              <w:sz w:val="22"/>
              <w:szCs w:val="22"/>
              <w:lang w:eastAsia="es-PY"/>
            </w:rPr>
          </w:pPr>
          <w:hyperlink w:anchor="_Toc461005411" w:history="1">
            <w:r w:rsidR="0016459C" w:rsidRPr="008217C0">
              <w:rPr>
                <w:rStyle w:val="Hyperlink"/>
                <w:b/>
                <w:noProof/>
              </w:rPr>
              <w:t>2.</w:t>
            </w:r>
            <w:r w:rsidR="0016459C">
              <w:rPr>
                <w:noProof/>
                <w:sz w:val="22"/>
                <w:szCs w:val="22"/>
                <w:lang w:eastAsia="es-PY"/>
              </w:rPr>
              <w:tab/>
            </w:r>
            <w:r w:rsidR="0016459C" w:rsidRPr="008217C0">
              <w:rPr>
                <w:rStyle w:val="Hyperlink"/>
                <w:b/>
                <w:noProof/>
              </w:rPr>
              <w:t>OBJETIVOS Y DESCRIPCIÓN DEL PROGRAMA</w:t>
            </w:r>
            <w:r w:rsidR="0016459C">
              <w:rPr>
                <w:noProof/>
                <w:webHidden/>
              </w:rPr>
              <w:tab/>
            </w:r>
            <w:r w:rsidR="0016459C">
              <w:rPr>
                <w:noProof/>
                <w:webHidden/>
              </w:rPr>
              <w:fldChar w:fldCharType="begin"/>
            </w:r>
            <w:r w:rsidR="0016459C">
              <w:rPr>
                <w:noProof/>
                <w:webHidden/>
              </w:rPr>
              <w:instrText xml:space="preserve"> PAGEREF _Toc461005411 \h </w:instrText>
            </w:r>
            <w:r w:rsidR="0016459C">
              <w:rPr>
                <w:noProof/>
                <w:webHidden/>
              </w:rPr>
            </w:r>
            <w:r w:rsidR="0016459C">
              <w:rPr>
                <w:noProof/>
                <w:webHidden/>
              </w:rPr>
              <w:fldChar w:fldCharType="separate"/>
            </w:r>
            <w:r w:rsidR="0016459C">
              <w:rPr>
                <w:noProof/>
                <w:webHidden/>
              </w:rPr>
              <w:t>6</w:t>
            </w:r>
            <w:r w:rsidR="0016459C">
              <w:rPr>
                <w:noProof/>
                <w:webHidden/>
              </w:rPr>
              <w:fldChar w:fldCharType="end"/>
            </w:r>
          </w:hyperlink>
        </w:p>
        <w:p w:rsidR="0016459C" w:rsidRDefault="008946FA">
          <w:pPr>
            <w:pStyle w:val="TOC3"/>
            <w:rPr>
              <w:noProof/>
              <w:sz w:val="22"/>
              <w:szCs w:val="22"/>
              <w:lang w:eastAsia="es-PY"/>
            </w:rPr>
          </w:pPr>
          <w:hyperlink w:anchor="_Toc461005413" w:history="1">
            <w:r w:rsidR="0016459C" w:rsidRPr="008217C0">
              <w:rPr>
                <w:rStyle w:val="Hyperlink"/>
                <w:b/>
                <w:noProof/>
              </w:rPr>
              <w:t>2.1.</w:t>
            </w:r>
            <w:r w:rsidR="0016459C">
              <w:rPr>
                <w:noProof/>
                <w:sz w:val="22"/>
                <w:szCs w:val="22"/>
                <w:lang w:eastAsia="es-PY"/>
              </w:rPr>
              <w:tab/>
            </w:r>
            <w:r w:rsidR="0016459C" w:rsidRPr="008217C0">
              <w:rPr>
                <w:rStyle w:val="Hyperlink"/>
                <w:b/>
                <w:noProof/>
              </w:rPr>
              <w:t>Antecedentes del Programa</w:t>
            </w:r>
            <w:r w:rsidR="0016459C">
              <w:rPr>
                <w:noProof/>
                <w:webHidden/>
              </w:rPr>
              <w:tab/>
            </w:r>
            <w:r w:rsidR="0016459C">
              <w:rPr>
                <w:noProof/>
                <w:webHidden/>
              </w:rPr>
              <w:fldChar w:fldCharType="begin"/>
            </w:r>
            <w:r w:rsidR="0016459C">
              <w:rPr>
                <w:noProof/>
                <w:webHidden/>
              </w:rPr>
              <w:instrText xml:space="preserve"> PAGEREF _Toc461005413 \h </w:instrText>
            </w:r>
            <w:r w:rsidR="0016459C">
              <w:rPr>
                <w:noProof/>
                <w:webHidden/>
              </w:rPr>
            </w:r>
            <w:r w:rsidR="0016459C">
              <w:rPr>
                <w:noProof/>
                <w:webHidden/>
              </w:rPr>
              <w:fldChar w:fldCharType="separate"/>
            </w:r>
            <w:r w:rsidR="0016459C">
              <w:rPr>
                <w:noProof/>
                <w:webHidden/>
              </w:rPr>
              <w:t>6</w:t>
            </w:r>
            <w:r w:rsidR="0016459C">
              <w:rPr>
                <w:noProof/>
                <w:webHidden/>
              </w:rPr>
              <w:fldChar w:fldCharType="end"/>
            </w:r>
          </w:hyperlink>
        </w:p>
        <w:p w:rsidR="0016459C" w:rsidRDefault="008946FA">
          <w:pPr>
            <w:pStyle w:val="TOC3"/>
            <w:rPr>
              <w:noProof/>
              <w:sz w:val="22"/>
              <w:szCs w:val="22"/>
              <w:lang w:eastAsia="es-PY"/>
            </w:rPr>
          </w:pPr>
          <w:hyperlink w:anchor="_Toc461005414" w:history="1">
            <w:r w:rsidR="0016459C" w:rsidRPr="008217C0">
              <w:rPr>
                <w:rStyle w:val="Hyperlink"/>
                <w:b/>
                <w:noProof/>
              </w:rPr>
              <w:t>2.2.</w:t>
            </w:r>
            <w:r w:rsidR="0016459C">
              <w:rPr>
                <w:noProof/>
                <w:sz w:val="22"/>
                <w:szCs w:val="22"/>
                <w:lang w:eastAsia="es-PY"/>
              </w:rPr>
              <w:tab/>
            </w:r>
            <w:r w:rsidR="0016459C" w:rsidRPr="008217C0">
              <w:rPr>
                <w:rStyle w:val="Hyperlink"/>
                <w:b/>
                <w:noProof/>
              </w:rPr>
              <w:t>Institucionalidad del Sector</w:t>
            </w:r>
            <w:r w:rsidR="0016459C">
              <w:rPr>
                <w:noProof/>
                <w:webHidden/>
              </w:rPr>
              <w:tab/>
            </w:r>
            <w:r w:rsidR="0016459C">
              <w:rPr>
                <w:noProof/>
                <w:webHidden/>
              </w:rPr>
              <w:fldChar w:fldCharType="begin"/>
            </w:r>
            <w:r w:rsidR="0016459C">
              <w:rPr>
                <w:noProof/>
                <w:webHidden/>
              </w:rPr>
              <w:instrText xml:space="preserve"> PAGEREF _Toc461005414 \h </w:instrText>
            </w:r>
            <w:r w:rsidR="0016459C">
              <w:rPr>
                <w:noProof/>
                <w:webHidden/>
              </w:rPr>
            </w:r>
            <w:r w:rsidR="0016459C">
              <w:rPr>
                <w:noProof/>
                <w:webHidden/>
              </w:rPr>
              <w:fldChar w:fldCharType="separate"/>
            </w:r>
            <w:r w:rsidR="0016459C">
              <w:rPr>
                <w:noProof/>
                <w:webHidden/>
              </w:rPr>
              <w:t>8</w:t>
            </w:r>
            <w:r w:rsidR="0016459C">
              <w:rPr>
                <w:noProof/>
                <w:webHidden/>
              </w:rPr>
              <w:fldChar w:fldCharType="end"/>
            </w:r>
          </w:hyperlink>
        </w:p>
        <w:p w:rsidR="0016459C" w:rsidRDefault="008946FA">
          <w:pPr>
            <w:pStyle w:val="TOC4"/>
            <w:rPr>
              <w:noProof/>
              <w:sz w:val="22"/>
              <w:szCs w:val="22"/>
              <w:lang w:eastAsia="es-PY"/>
            </w:rPr>
          </w:pPr>
          <w:hyperlink w:anchor="_Toc461005419" w:history="1">
            <w:r w:rsidR="0016459C" w:rsidRPr="008217C0">
              <w:rPr>
                <w:rStyle w:val="Hyperlink"/>
                <w:b/>
                <w:noProof/>
                <w:lang w:eastAsia="es-ES"/>
              </w:rPr>
              <w:t>2.2.1.</w:t>
            </w:r>
            <w:r w:rsidR="0016459C">
              <w:rPr>
                <w:noProof/>
                <w:sz w:val="22"/>
                <w:szCs w:val="22"/>
                <w:lang w:eastAsia="es-PY"/>
              </w:rPr>
              <w:tab/>
            </w:r>
            <w:r w:rsidR="0016459C" w:rsidRPr="008217C0">
              <w:rPr>
                <w:rStyle w:val="Hyperlink"/>
                <w:b/>
                <w:noProof/>
                <w:lang w:eastAsia="es-ES"/>
              </w:rPr>
              <w:t>MINSA</w:t>
            </w:r>
            <w:r w:rsidR="0016459C">
              <w:rPr>
                <w:noProof/>
                <w:webHidden/>
              </w:rPr>
              <w:tab/>
            </w:r>
            <w:r w:rsidR="0016459C">
              <w:rPr>
                <w:noProof/>
                <w:webHidden/>
              </w:rPr>
              <w:fldChar w:fldCharType="begin"/>
            </w:r>
            <w:r w:rsidR="0016459C">
              <w:rPr>
                <w:noProof/>
                <w:webHidden/>
              </w:rPr>
              <w:instrText xml:space="preserve"> PAGEREF _Toc461005419 \h </w:instrText>
            </w:r>
            <w:r w:rsidR="0016459C">
              <w:rPr>
                <w:noProof/>
                <w:webHidden/>
              </w:rPr>
            </w:r>
            <w:r w:rsidR="0016459C">
              <w:rPr>
                <w:noProof/>
                <w:webHidden/>
              </w:rPr>
              <w:fldChar w:fldCharType="separate"/>
            </w:r>
            <w:r w:rsidR="0016459C">
              <w:rPr>
                <w:noProof/>
                <w:webHidden/>
              </w:rPr>
              <w:t>8</w:t>
            </w:r>
            <w:r w:rsidR="0016459C">
              <w:rPr>
                <w:noProof/>
                <w:webHidden/>
              </w:rPr>
              <w:fldChar w:fldCharType="end"/>
            </w:r>
          </w:hyperlink>
        </w:p>
        <w:p w:rsidR="0016459C" w:rsidRDefault="008946FA">
          <w:pPr>
            <w:pStyle w:val="TOC4"/>
            <w:rPr>
              <w:noProof/>
              <w:sz w:val="22"/>
              <w:szCs w:val="22"/>
              <w:lang w:eastAsia="es-PY"/>
            </w:rPr>
          </w:pPr>
          <w:hyperlink w:anchor="_Toc461005420" w:history="1">
            <w:r w:rsidR="0016459C" w:rsidRPr="008217C0">
              <w:rPr>
                <w:rStyle w:val="Hyperlink"/>
                <w:b/>
                <w:noProof/>
              </w:rPr>
              <w:t>2.2.2.</w:t>
            </w:r>
            <w:r w:rsidR="0016459C">
              <w:rPr>
                <w:noProof/>
                <w:sz w:val="22"/>
                <w:szCs w:val="22"/>
                <w:lang w:eastAsia="es-PY"/>
              </w:rPr>
              <w:tab/>
            </w:r>
            <w:r w:rsidR="0016459C" w:rsidRPr="008217C0">
              <w:rPr>
                <w:rStyle w:val="Hyperlink"/>
                <w:b/>
                <w:noProof/>
                <w:lang w:eastAsia="es-ES"/>
              </w:rPr>
              <w:t>Instituto de Acueductos y Alcantarillados Nacionales</w:t>
            </w:r>
            <w:r w:rsidR="0016459C">
              <w:rPr>
                <w:noProof/>
                <w:webHidden/>
              </w:rPr>
              <w:tab/>
            </w:r>
            <w:r w:rsidR="0016459C">
              <w:rPr>
                <w:noProof/>
                <w:webHidden/>
              </w:rPr>
              <w:fldChar w:fldCharType="begin"/>
            </w:r>
            <w:r w:rsidR="0016459C">
              <w:rPr>
                <w:noProof/>
                <w:webHidden/>
              </w:rPr>
              <w:instrText xml:space="preserve"> PAGEREF _Toc461005420 \h </w:instrText>
            </w:r>
            <w:r w:rsidR="0016459C">
              <w:rPr>
                <w:noProof/>
                <w:webHidden/>
              </w:rPr>
            </w:r>
            <w:r w:rsidR="0016459C">
              <w:rPr>
                <w:noProof/>
                <w:webHidden/>
              </w:rPr>
              <w:fldChar w:fldCharType="separate"/>
            </w:r>
            <w:r w:rsidR="0016459C">
              <w:rPr>
                <w:noProof/>
                <w:webHidden/>
              </w:rPr>
              <w:t>9</w:t>
            </w:r>
            <w:r w:rsidR="0016459C">
              <w:rPr>
                <w:noProof/>
                <w:webHidden/>
              </w:rPr>
              <w:fldChar w:fldCharType="end"/>
            </w:r>
          </w:hyperlink>
        </w:p>
        <w:p w:rsidR="0016459C" w:rsidRDefault="008946FA">
          <w:pPr>
            <w:pStyle w:val="TOC3"/>
            <w:rPr>
              <w:noProof/>
              <w:sz w:val="22"/>
              <w:szCs w:val="22"/>
              <w:lang w:eastAsia="es-PY"/>
            </w:rPr>
          </w:pPr>
          <w:hyperlink w:anchor="_Toc461005421" w:history="1">
            <w:r w:rsidR="0016459C" w:rsidRPr="008217C0">
              <w:rPr>
                <w:rStyle w:val="Hyperlink"/>
                <w:b/>
                <w:noProof/>
                <w:lang w:eastAsia="es-ES"/>
              </w:rPr>
              <w:t>2.3.</w:t>
            </w:r>
            <w:r w:rsidR="0016459C">
              <w:rPr>
                <w:noProof/>
                <w:sz w:val="22"/>
                <w:szCs w:val="22"/>
                <w:lang w:eastAsia="es-PY"/>
              </w:rPr>
              <w:tab/>
            </w:r>
            <w:r w:rsidR="0016459C" w:rsidRPr="008217C0">
              <w:rPr>
                <w:rStyle w:val="Hyperlink"/>
                <w:b/>
                <w:noProof/>
              </w:rPr>
              <w:t>Sustentabilidad de la infraestructura del PSACH</w:t>
            </w:r>
            <w:r w:rsidR="0016459C">
              <w:rPr>
                <w:noProof/>
                <w:webHidden/>
              </w:rPr>
              <w:tab/>
            </w:r>
            <w:r w:rsidR="0016459C">
              <w:rPr>
                <w:noProof/>
                <w:webHidden/>
              </w:rPr>
              <w:fldChar w:fldCharType="begin"/>
            </w:r>
            <w:r w:rsidR="0016459C">
              <w:rPr>
                <w:noProof/>
                <w:webHidden/>
              </w:rPr>
              <w:instrText xml:space="preserve"> PAGEREF _Toc461005421 \h </w:instrText>
            </w:r>
            <w:r w:rsidR="0016459C">
              <w:rPr>
                <w:noProof/>
                <w:webHidden/>
              </w:rPr>
            </w:r>
            <w:r w:rsidR="0016459C">
              <w:rPr>
                <w:noProof/>
                <w:webHidden/>
              </w:rPr>
              <w:fldChar w:fldCharType="separate"/>
            </w:r>
            <w:r w:rsidR="0016459C">
              <w:rPr>
                <w:noProof/>
                <w:webHidden/>
              </w:rPr>
              <w:t>9</w:t>
            </w:r>
            <w:r w:rsidR="0016459C">
              <w:rPr>
                <w:noProof/>
                <w:webHidden/>
              </w:rPr>
              <w:fldChar w:fldCharType="end"/>
            </w:r>
          </w:hyperlink>
        </w:p>
        <w:p w:rsidR="0016459C" w:rsidRDefault="008946FA">
          <w:pPr>
            <w:pStyle w:val="TOC3"/>
            <w:rPr>
              <w:noProof/>
              <w:sz w:val="22"/>
              <w:szCs w:val="22"/>
              <w:lang w:eastAsia="es-PY"/>
            </w:rPr>
          </w:pPr>
          <w:hyperlink w:anchor="_Toc461005422" w:history="1">
            <w:r w:rsidR="0016459C" w:rsidRPr="008217C0">
              <w:rPr>
                <w:rStyle w:val="Hyperlink"/>
                <w:b/>
                <w:noProof/>
              </w:rPr>
              <w:t>2.4.</w:t>
            </w:r>
            <w:r w:rsidR="0016459C">
              <w:rPr>
                <w:noProof/>
                <w:sz w:val="22"/>
                <w:szCs w:val="22"/>
                <w:lang w:eastAsia="es-PY"/>
              </w:rPr>
              <w:tab/>
            </w:r>
            <w:r w:rsidR="0016459C" w:rsidRPr="008217C0">
              <w:rPr>
                <w:rStyle w:val="Hyperlink"/>
                <w:b/>
                <w:noProof/>
              </w:rPr>
              <w:t>Lecciones aprendidas recogidas del PSCBP I y II</w:t>
            </w:r>
            <w:r w:rsidR="0016459C">
              <w:rPr>
                <w:noProof/>
                <w:webHidden/>
              </w:rPr>
              <w:tab/>
            </w:r>
            <w:r w:rsidR="0016459C">
              <w:rPr>
                <w:noProof/>
                <w:webHidden/>
              </w:rPr>
              <w:fldChar w:fldCharType="begin"/>
            </w:r>
            <w:r w:rsidR="0016459C">
              <w:rPr>
                <w:noProof/>
                <w:webHidden/>
              </w:rPr>
              <w:instrText xml:space="preserve"> PAGEREF _Toc461005422 \h </w:instrText>
            </w:r>
            <w:r w:rsidR="0016459C">
              <w:rPr>
                <w:noProof/>
                <w:webHidden/>
              </w:rPr>
            </w:r>
            <w:r w:rsidR="0016459C">
              <w:rPr>
                <w:noProof/>
                <w:webHidden/>
              </w:rPr>
              <w:fldChar w:fldCharType="separate"/>
            </w:r>
            <w:r w:rsidR="0016459C">
              <w:rPr>
                <w:noProof/>
                <w:webHidden/>
              </w:rPr>
              <w:t>10</w:t>
            </w:r>
            <w:r w:rsidR="0016459C">
              <w:rPr>
                <w:noProof/>
                <w:webHidden/>
              </w:rPr>
              <w:fldChar w:fldCharType="end"/>
            </w:r>
          </w:hyperlink>
        </w:p>
        <w:p w:rsidR="0016459C" w:rsidRDefault="008946FA">
          <w:pPr>
            <w:pStyle w:val="TOC3"/>
            <w:rPr>
              <w:noProof/>
              <w:sz w:val="22"/>
              <w:szCs w:val="22"/>
              <w:lang w:eastAsia="es-PY"/>
            </w:rPr>
          </w:pPr>
          <w:hyperlink w:anchor="_Toc461005423" w:history="1">
            <w:r w:rsidR="0016459C" w:rsidRPr="008217C0">
              <w:rPr>
                <w:rStyle w:val="Hyperlink"/>
                <w:b/>
                <w:noProof/>
              </w:rPr>
              <w:t>2.5.</w:t>
            </w:r>
            <w:r w:rsidR="0016459C">
              <w:rPr>
                <w:noProof/>
                <w:sz w:val="22"/>
                <w:szCs w:val="22"/>
                <w:lang w:eastAsia="es-PY"/>
              </w:rPr>
              <w:tab/>
            </w:r>
            <w:r w:rsidR="0016459C" w:rsidRPr="008217C0">
              <w:rPr>
                <w:rStyle w:val="Hyperlink"/>
                <w:b/>
                <w:noProof/>
              </w:rPr>
              <w:t>Conceptualización del PSACH Fase I</w:t>
            </w:r>
            <w:r w:rsidR="0016459C">
              <w:rPr>
                <w:noProof/>
                <w:webHidden/>
              </w:rPr>
              <w:tab/>
            </w:r>
            <w:r w:rsidR="0016459C">
              <w:rPr>
                <w:noProof/>
                <w:webHidden/>
              </w:rPr>
              <w:fldChar w:fldCharType="begin"/>
            </w:r>
            <w:r w:rsidR="0016459C">
              <w:rPr>
                <w:noProof/>
                <w:webHidden/>
              </w:rPr>
              <w:instrText xml:space="preserve"> PAGEREF _Toc461005423 \h </w:instrText>
            </w:r>
            <w:r w:rsidR="0016459C">
              <w:rPr>
                <w:noProof/>
                <w:webHidden/>
              </w:rPr>
            </w:r>
            <w:r w:rsidR="0016459C">
              <w:rPr>
                <w:noProof/>
                <w:webHidden/>
              </w:rPr>
              <w:fldChar w:fldCharType="separate"/>
            </w:r>
            <w:r w:rsidR="0016459C">
              <w:rPr>
                <w:noProof/>
                <w:webHidden/>
              </w:rPr>
              <w:t>10</w:t>
            </w:r>
            <w:r w:rsidR="0016459C">
              <w:rPr>
                <w:noProof/>
                <w:webHidden/>
              </w:rPr>
              <w:fldChar w:fldCharType="end"/>
            </w:r>
          </w:hyperlink>
        </w:p>
        <w:p w:rsidR="0016459C" w:rsidRDefault="008946FA">
          <w:pPr>
            <w:pStyle w:val="TOC4"/>
            <w:rPr>
              <w:noProof/>
              <w:sz w:val="22"/>
              <w:szCs w:val="22"/>
              <w:lang w:eastAsia="es-PY"/>
            </w:rPr>
          </w:pPr>
          <w:hyperlink w:anchor="_Toc461005431" w:history="1">
            <w:r w:rsidR="0016459C" w:rsidRPr="008217C0">
              <w:rPr>
                <w:rStyle w:val="Hyperlink"/>
                <w:b/>
                <w:noProof/>
              </w:rPr>
              <w:t>2.5.1.</w:t>
            </w:r>
            <w:r w:rsidR="0016459C">
              <w:rPr>
                <w:noProof/>
                <w:sz w:val="22"/>
                <w:szCs w:val="22"/>
                <w:lang w:eastAsia="es-PY"/>
              </w:rPr>
              <w:tab/>
            </w:r>
            <w:r w:rsidR="0016459C" w:rsidRPr="008217C0">
              <w:rPr>
                <w:rStyle w:val="Hyperlink"/>
                <w:b/>
                <w:noProof/>
              </w:rPr>
              <w:t>Objetivos del PSACH Fase I</w:t>
            </w:r>
            <w:r w:rsidR="0016459C">
              <w:rPr>
                <w:noProof/>
                <w:webHidden/>
              </w:rPr>
              <w:tab/>
            </w:r>
            <w:r w:rsidR="0016459C">
              <w:rPr>
                <w:noProof/>
                <w:webHidden/>
              </w:rPr>
              <w:fldChar w:fldCharType="begin"/>
            </w:r>
            <w:r w:rsidR="0016459C">
              <w:rPr>
                <w:noProof/>
                <w:webHidden/>
              </w:rPr>
              <w:instrText xml:space="preserve"> PAGEREF _Toc461005431 \h </w:instrText>
            </w:r>
            <w:r w:rsidR="0016459C">
              <w:rPr>
                <w:noProof/>
                <w:webHidden/>
              </w:rPr>
            </w:r>
            <w:r w:rsidR="0016459C">
              <w:rPr>
                <w:noProof/>
                <w:webHidden/>
              </w:rPr>
              <w:fldChar w:fldCharType="separate"/>
            </w:r>
            <w:r w:rsidR="0016459C">
              <w:rPr>
                <w:noProof/>
                <w:webHidden/>
              </w:rPr>
              <w:t>10</w:t>
            </w:r>
            <w:r w:rsidR="0016459C">
              <w:rPr>
                <w:noProof/>
                <w:webHidden/>
              </w:rPr>
              <w:fldChar w:fldCharType="end"/>
            </w:r>
          </w:hyperlink>
        </w:p>
        <w:p w:rsidR="0016459C" w:rsidRDefault="008946FA">
          <w:pPr>
            <w:pStyle w:val="TOC4"/>
            <w:rPr>
              <w:noProof/>
              <w:sz w:val="22"/>
              <w:szCs w:val="22"/>
              <w:lang w:eastAsia="es-PY"/>
            </w:rPr>
          </w:pPr>
          <w:hyperlink w:anchor="_Toc461005432" w:history="1">
            <w:r w:rsidR="0016459C" w:rsidRPr="008217C0">
              <w:rPr>
                <w:rStyle w:val="Hyperlink"/>
                <w:b/>
                <w:noProof/>
              </w:rPr>
              <w:t>2.5.2.</w:t>
            </w:r>
            <w:r w:rsidR="0016459C">
              <w:rPr>
                <w:noProof/>
                <w:sz w:val="22"/>
                <w:szCs w:val="22"/>
                <w:lang w:eastAsia="es-PY"/>
              </w:rPr>
              <w:tab/>
            </w:r>
            <w:r w:rsidR="0016459C" w:rsidRPr="008217C0">
              <w:rPr>
                <w:rStyle w:val="Hyperlink"/>
                <w:b/>
                <w:noProof/>
              </w:rPr>
              <w:t>Componentes del PSACH Fase I</w:t>
            </w:r>
            <w:r w:rsidR="0016459C">
              <w:rPr>
                <w:noProof/>
                <w:webHidden/>
              </w:rPr>
              <w:tab/>
            </w:r>
            <w:r w:rsidR="0016459C">
              <w:rPr>
                <w:noProof/>
                <w:webHidden/>
              </w:rPr>
              <w:fldChar w:fldCharType="begin"/>
            </w:r>
            <w:r w:rsidR="0016459C">
              <w:rPr>
                <w:noProof/>
                <w:webHidden/>
              </w:rPr>
              <w:instrText xml:space="preserve"> PAGEREF _Toc461005432 \h </w:instrText>
            </w:r>
            <w:r w:rsidR="0016459C">
              <w:rPr>
                <w:noProof/>
                <w:webHidden/>
              </w:rPr>
            </w:r>
            <w:r w:rsidR="0016459C">
              <w:rPr>
                <w:noProof/>
                <w:webHidden/>
              </w:rPr>
              <w:fldChar w:fldCharType="separate"/>
            </w:r>
            <w:r w:rsidR="0016459C">
              <w:rPr>
                <w:noProof/>
                <w:webHidden/>
              </w:rPr>
              <w:t>11</w:t>
            </w:r>
            <w:r w:rsidR="0016459C">
              <w:rPr>
                <w:noProof/>
                <w:webHidden/>
              </w:rPr>
              <w:fldChar w:fldCharType="end"/>
            </w:r>
          </w:hyperlink>
        </w:p>
        <w:p w:rsidR="0016459C" w:rsidRDefault="008946FA">
          <w:pPr>
            <w:pStyle w:val="TOC3"/>
            <w:rPr>
              <w:noProof/>
              <w:sz w:val="22"/>
              <w:szCs w:val="22"/>
              <w:lang w:eastAsia="es-PY"/>
            </w:rPr>
          </w:pPr>
          <w:hyperlink w:anchor="_Toc461005433" w:history="1">
            <w:r w:rsidR="0016459C" w:rsidRPr="008217C0">
              <w:rPr>
                <w:rStyle w:val="Hyperlink"/>
                <w:b/>
                <w:noProof/>
              </w:rPr>
              <w:t>2.6.</w:t>
            </w:r>
            <w:r w:rsidR="0016459C">
              <w:rPr>
                <w:noProof/>
                <w:sz w:val="22"/>
                <w:szCs w:val="22"/>
                <w:lang w:eastAsia="es-PY"/>
              </w:rPr>
              <w:tab/>
            </w:r>
            <w:r w:rsidR="0016459C" w:rsidRPr="008217C0">
              <w:rPr>
                <w:rStyle w:val="Hyperlink"/>
                <w:b/>
                <w:noProof/>
              </w:rPr>
              <w:t>Cuadro de Costos</w:t>
            </w:r>
            <w:r w:rsidR="0016459C">
              <w:rPr>
                <w:noProof/>
                <w:webHidden/>
              </w:rPr>
              <w:tab/>
            </w:r>
            <w:r w:rsidR="0016459C">
              <w:rPr>
                <w:noProof/>
                <w:webHidden/>
              </w:rPr>
              <w:fldChar w:fldCharType="begin"/>
            </w:r>
            <w:r w:rsidR="0016459C">
              <w:rPr>
                <w:noProof/>
                <w:webHidden/>
              </w:rPr>
              <w:instrText xml:space="preserve"> PAGEREF _Toc461005433 \h </w:instrText>
            </w:r>
            <w:r w:rsidR="0016459C">
              <w:rPr>
                <w:noProof/>
                <w:webHidden/>
              </w:rPr>
            </w:r>
            <w:r w:rsidR="0016459C">
              <w:rPr>
                <w:noProof/>
                <w:webHidden/>
              </w:rPr>
              <w:fldChar w:fldCharType="separate"/>
            </w:r>
            <w:r w:rsidR="0016459C">
              <w:rPr>
                <w:noProof/>
                <w:webHidden/>
              </w:rPr>
              <w:t>11</w:t>
            </w:r>
            <w:r w:rsidR="0016459C">
              <w:rPr>
                <w:noProof/>
                <w:webHidden/>
              </w:rPr>
              <w:fldChar w:fldCharType="end"/>
            </w:r>
          </w:hyperlink>
        </w:p>
        <w:p w:rsidR="0016459C" w:rsidRDefault="008946FA">
          <w:pPr>
            <w:pStyle w:val="TOC4"/>
            <w:rPr>
              <w:noProof/>
              <w:sz w:val="22"/>
              <w:szCs w:val="22"/>
              <w:lang w:eastAsia="es-PY"/>
            </w:rPr>
          </w:pPr>
          <w:hyperlink w:anchor="_Toc461005435" w:history="1">
            <w:r w:rsidR="0016459C" w:rsidRPr="008217C0">
              <w:rPr>
                <w:rStyle w:val="Hyperlink"/>
                <w:b/>
                <w:noProof/>
              </w:rPr>
              <w:t>2.6.1.</w:t>
            </w:r>
            <w:r w:rsidR="0016459C">
              <w:rPr>
                <w:noProof/>
                <w:sz w:val="22"/>
                <w:szCs w:val="22"/>
                <w:lang w:eastAsia="es-PY"/>
              </w:rPr>
              <w:tab/>
            </w:r>
            <w:r w:rsidR="0016459C" w:rsidRPr="008217C0">
              <w:rPr>
                <w:rStyle w:val="Hyperlink"/>
                <w:b/>
                <w:noProof/>
              </w:rPr>
              <w:t>Organismos Financiadores</w:t>
            </w:r>
            <w:r w:rsidR="0016459C">
              <w:rPr>
                <w:noProof/>
                <w:webHidden/>
              </w:rPr>
              <w:tab/>
            </w:r>
            <w:r w:rsidR="0016459C">
              <w:rPr>
                <w:noProof/>
                <w:webHidden/>
              </w:rPr>
              <w:fldChar w:fldCharType="begin"/>
            </w:r>
            <w:r w:rsidR="0016459C">
              <w:rPr>
                <w:noProof/>
                <w:webHidden/>
              </w:rPr>
              <w:instrText xml:space="preserve"> PAGEREF _Toc461005435 \h </w:instrText>
            </w:r>
            <w:r w:rsidR="0016459C">
              <w:rPr>
                <w:noProof/>
                <w:webHidden/>
              </w:rPr>
            </w:r>
            <w:r w:rsidR="0016459C">
              <w:rPr>
                <w:noProof/>
                <w:webHidden/>
              </w:rPr>
              <w:fldChar w:fldCharType="separate"/>
            </w:r>
            <w:r w:rsidR="0016459C">
              <w:rPr>
                <w:noProof/>
                <w:webHidden/>
              </w:rPr>
              <w:t>11</w:t>
            </w:r>
            <w:r w:rsidR="0016459C">
              <w:rPr>
                <w:noProof/>
                <w:webHidden/>
              </w:rPr>
              <w:fldChar w:fldCharType="end"/>
            </w:r>
          </w:hyperlink>
        </w:p>
        <w:p w:rsidR="0016459C" w:rsidRDefault="008946FA">
          <w:pPr>
            <w:pStyle w:val="TOC4"/>
            <w:rPr>
              <w:noProof/>
              <w:sz w:val="22"/>
              <w:szCs w:val="22"/>
              <w:lang w:eastAsia="es-PY"/>
            </w:rPr>
          </w:pPr>
          <w:hyperlink w:anchor="_Toc461005436" w:history="1">
            <w:r w:rsidR="0016459C" w:rsidRPr="008217C0">
              <w:rPr>
                <w:rStyle w:val="Hyperlink"/>
                <w:rFonts w:cs="Arial"/>
                <w:b/>
                <w:noProof/>
                <w:lang w:val="es-ES_tradnl"/>
              </w:rPr>
              <w:t>2.6.2.</w:t>
            </w:r>
            <w:r w:rsidR="0016459C">
              <w:rPr>
                <w:noProof/>
                <w:sz w:val="22"/>
                <w:szCs w:val="22"/>
                <w:lang w:eastAsia="es-PY"/>
              </w:rPr>
              <w:tab/>
            </w:r>
            <w:r w:rsidR="0016459C" w:rsidRPr="008217C0">
              <w:rPr>
                <w:rStyle w:val="Hyperlink"/>
                <w:b/>
                <w:noProof/>
              </w:rPr>
              <w:t>Contrapartida Local</w:t>
            </w:r>
            <w:r w:rsidR="0016459C">
              <w:rPr>
                <w:noProof/>
                <w:webHidden/>
              </w:rPr>
              <w:tab/>
            </w:r>
            <w:r w:rsidR="0016459C">
              <w:rPr>
                <w:noProof/>
                <w:webHidden/>
              </w:rPr>
              <w:fldChar w:fldCharType="begin"/>
            </w:r>
            <w:r w:rsidR="0016459C">
              <w:rPr>
                <w:noProof/>
                <w:webHidden/>
              </w:rPr>
              <w:instrText xml:space="preserve"> PAGEREF _Toc461005436 \h </w:instrText>
            </w:r>
            <w:r w:rsidR="0016459C">
              <w:rPr>
                <w:noProof/>
                <w:webHidden/>
              </w:rPr>
            </w:r>
            <w:r w:rsidR="0016459C">
              <w:rPr>
                <w:noProof/>
                <w:webHidden/>
              </w:rPr>
              <w:fldChar w:fldCharType="separate"/>
            </w:r>
            <w:r w:rsidR="0016459C">
              <w:rPr>
                <w:noProof/>
                <w:webHidden/>
              </w:rPr>
              <w:t>11</w:t>
            </w:r>
            <w:r w:rsidR="0016459C">
              <w:rPr>
                <w:noProof/>
                <w:webHidden/>
              </w:rPr>
              <w:fldChar w:fldCharType="end"/>
            </w:r>
          </w:hyperlink>
        </w:p>
        <w:p w:rsidR="0016459C" w:rsidRDefault="008946FA">
          <w:pPr>
            <w:pStyle w:val="TOC1"/>
            <w:rPr>
              <w:rFonts w:asciiTheme="minorHAnsi" w:hAnsiTheme="minorHAnsi"/>
              <w:sz w:val="22"/>
              <w:szCs w:val="22"/>
              <w:lang w:eastAsia="es-PY"/>
            </w:rPr>
          </w:pPr>
          <w:hyperlink w:anchor="_Toc461005437" w:history="1">
            <w:r w:rsidR="0016459C" w:rsidRPr="008217C0">
              <w:rPr>
                <w:rStyle w:val="Hyperlink"/>
                <w:b/>
              </w:rPr>
              <w:t>CAPITULO III</w:t>
            </w:r>
            <w:r w:rsidR="0016459C">
              <w:rPr>
                <w:webHidden/>
              </w:rPr>
              <w:tab/>
            </w:r>
            <w:r w:rsidR="0016459C">
              <w:rPr>
                <w:webHidden/>
              </w:rPr>
              <w:fldChar w:fldCharType="begin"/>
            </w:r>
            <w:r w:rsidR="0016459C">
              <w:rPr>
                <w:webHidden/>
              </w:rPr>
              <w:instrText xml:space="preserve"> PAGEREF _Toc461005437 \h </w:instrText>
            </w:r>
            <w:r w:rsidR="0016459C">
              <w:rPr>
                <w:webHidden/>
              </w:rPr>
            </w:r>
            <w:r w:rsidR="0016459C">
              <w:rPr>
                <w:webHidden/>
              </w:rPr>
              <w:fldChar w:fldCharType="separate"/>
            </w:r>
            <w:r w:rsidR="0016459C">
              <w:rPr>
                <w:webHidden/>
              </w:rPr>
              <w:t>0</w:t>
            </w:r>
            <w:r w:rsidR="0016459C">
              <w:rPr>
                <w:webHidden/>
              </w:rPr>
              <w:fldChar w:fldCharType="end"/>
            </w:r>
          </w:hyperlink>
        </w:p>
        <w:p w:rsidR="0016459C" w:rsidRDefault="008946FA">
          <w:pPr>
            <w:pStyle w:val="TOC2"/>
            <w:rPr>
              <w:noProof/>
              <w:sz w:val="22"/>
              <w:szCs w:val="22"/>
              <w:lang w:eastAsia="es-PY"/>
            </w:rPr>
          </w:pPr>
          <w:hyperlink w:anchor="_Toc461005438" w:history="1">
            <w:r w:rsidR="0016459C" w:rsidRPr="008217C0">
              <w:rPr>
                <w:rStyle w:val="Hyperlink"/>
                <w:b/>
                <w:noProof/>
              </w:rPr>
              <w:t>3.</w:t>
            </w:r>
            <w:r w:rsidR="0016459C">
              <w:rPr>
                <w:noProof/>
                <w:sz w:val="22"/>
                <w:szCs w:val="22"/>
                <w:lang w:eastAsia="es-PY"/>
              </w:rPr>
              <w:tab/>
            </w:r>
            <w:r w:rsidR="0016459C" w:rsidRPr="008217C0">
              <w:rPr>
                <w:rStyle w:val="Hyperlink"/>
                <w:b/>
                <w:noProof/>
              </w:rPr>
              <w:t>MODELO DE INTERVENCIÓN</w:t>
            </w:r>
            <w:r w:rsidR="0016459C">
              <w:rPr>
                <w:noProof/>
                <w:webHidden/>
              </w:rPr>
              <w:tab/>
            </w:r>
            <w:r w:rsidR="0016459C">
              <w:rPr>
                <w:noProof/>
                <w:webHidden/>
              </w:rPr>
              <w:fldChar w:fldCharType="begin"/>
            </w:r>
            <w:r w:rsidR="0016459C">
              <w:rPr>
                <w:noProof/>
                <w:webHidden/>
              </w:rPr>
              <w:instrText xml:space="preserve"> PAGEREF _Toc461005438 \h </w:instrText>
            </w:r>
            <w:r w:rsidR="0016459C">
              <w:rPr>
                <w:noProof/>
                <w:webHidden/>
              </w:rPr>
            </w:r>
            <w:r w:rsidR="0016459C">
              <w:rPr>
                <w:noProof/>
                <w:webHidden/>
              </w:rPr>
              <w:fldChar w:fldCharType="separate"/>
            </w:r>
            <w:r w:rsidR="0016459C">
              <w:rPr>
                <w:noProof/>
                <w:webHidden/>
              </w:rPr>
              <w:t>0</w:t>
            </w:r>
            <w:r w:rsidR="0016459C">
              <w:rPr>
                <w:noProof/>
                <w:webHidden/>
              </w:rPr>
              <w:fldChar w:fldCharType="end"/>
            </w:r>
          </w:hyperlink>
        </w:p>
        <w:p w:rsidR="0016459C" w:rsidRDefault="008946FA">
          <w:pPr>
            <w:pStyle w:val="TOC3"/>
            <w:rPr>
              <w:noProof/>
              <w:sz w:val="22"/>
              <w:szCs w:val="22"/>
              <w:lang w:eastAsia="es-PY"/>
            </w:rPr>
          </w:pPr>
          <w:hyperlink w:anchor="_Toc461005442" w:history="1">
            <w:r w:rsidR="0016459C" w:rsidRPr="008217C0">
              <w:rPr>
                <w:rStyle w:val="Hyperlink"/>
                <w:b/>
                <w:noProof/>
              </w:rPr>
              <w:t>3.1.</w:t>
            </w:r>
            <w:r w:rsidR="0016459C">
              <w:rPr>
                <w:noProof/>
                <w:sz w:val="22"/>
                <w:szCs w:val="22"/>
                <w:lang w:eastAsia="es-PY"/>
              </w:rPr>
              <w:tab/>
            </w:r>
            <w:r w:rsidR="0016459C" w:rsidRPr="008217C0">
              <w:rPr>
                <w:rStyle w:val="Hyperlink"/>
                <w:b/>
                <w:noProof/>
              </w:rPr>
              <w:t>Estructura de Desglose de Trabajo (EDT)</w:t>
            </w:r>
            <w:r w:rsidR="0016459C">
              <w:rPr>
                <w:noProof/>
                <w:webHidden/>
              </w:rPr>
              <w:tab/>
            </w:r>
            <w:r w:rsidR="0016459C">
              <w:rPr>
                <w:noProof/>
                <w:webHidden/>
              </w:rPr>
              <w:fldChar w:fldCharType="begin"/>
            </w:r>
            <w:r w:rsidR="0016459C">
              <w:rPr>
                <w:noProof/>
                <w:webHidden/>
              </w:rPr>
              <w:instrText xml:space="preserve"> PAGEREF _Toc461005442 \h </w:instrText>
            </w:r>
            <w:r w:rsidR="0016459C">
              <w:rPr>
                <w:noProof/>
                <w:webHidden/>
              </w:rPr>
            </w:r>
            <w:r w:rsidR="0016459C">
              <w:rPr>
                <w:noProof/>
                <w:webHidden/>
              </w:rPr>
              <w:fldChar w:fldCharType="separate"/>
            </w:r>
            <w:r w:rsidR="0016459C">
              <w:rPr>
                <w:noProof/>
                <w:webHidden/>
              </w:rPr>
              <w:t>0</w:t>
            </w:r>
            <w:r w:rsidR="0016459C">
              <w:rPr>
                <w:noProof/>
                <w:webHidden/>
              </w:rPr>
              <w:fldChar w:fldCharType="end"/>
            </w:r>
          </w:hyperlink>
        </w:p>
        <w:p w:rsidR="0016459C" w:rsidRDefault="008946FA">
          <w:pPr>
            <w:pStyle w:val="TOC3"/>
            <w:rPr>
              <w:noProof/>
              <w:sz w:val="22"/>
              <w:szCs w:val="22"/>
              <w:lang w:eastAsia="es-PY"/>
            </w:rPr>
          </w:pPr>
          <w:hyperlink w:anchor="_Toc461005443" w:history="1">
            <w:r w:rsidR="0016459C" w:rsidRPr="008217C0">
              <w:rPr>
                <w:rStyle w:val="Hyperlink"/>
                <w:b/>
                <w:noProof/>
              </w:rPr>
              <w:t>3.2.</w:t>
            </w:r>
            <w:r w:rsidR="0016459C">
              <w:rPr>
                <w:noProof/>
                <w:sz w:val="22"/>
                <w:szCs w:val="22"/>
                <w:lang w:eastAsia="es-PY"/>
              </w:rPr>
              <w:tab/>
            </w:r>
            <w:r w:rsidR="0016459C" w:rsidRPr="008217C0">
              <w:rPr>
                <w:rStyle w:val="Hyperlink"/>
                <w:b/>
                <w:noProof/>
              </w:rPr>
              <w:t>Componente 1. Inversiones prioritarias</w:t>
            </w:r>
            <w:r w:rsidR="0016459C">
              <w:rPr>
                <w:noProof/>
                <w:webHidden/>
              </w:rPr>
              <w:tab/>
            </w:r>
            <w:r w:rsidR="0016459C">
              <w:rPr>
                <w:noProof/>
                <w:webHidden/>
              </w:rPr>
              <w:fldChar w:fldCharType="begin"/>
            </w:r>
            <w:r w:rsidR="0016459C">
              <w:rPr>
                <w:noProof/>
                <w:webHidden/>
              </w:rPr>
              <w:instrText xml:space="preserve"> PAGEREF _Toc461005443 \h </w:instrText>
            </w:r>
            <w:r w:rsidR="0016459C">
              <w:rPr>
                <w:noProof/>
                <w:webHidden/>
              </w:rPr>
            </w:r>
            <w:r w:rsidR="0016459C">
              <w:rPr>
                <w:noProof/>
                <w:webHidden/>
              </w:rPr>
              <w:fldChar w:fldCharType="separate"/>
            </w:r>
            <w:r w:rsidR="0016459C">
              <w:rPr>
                <w:noProof/>
                <w:webHidden/>
              </w:rPr>
              <w:t>1</w:t>
            </w:r>
            <w:r w:rsidR="0016459C">
              <w:rPr>
                <w:noProof/>
                <w:webHidden/>
              </w:rPr>
              <w:fldChar w:fldCharType="end"/>
            </w:r>
          </w:hyperlink>
        </w:p>
        <w:p w:rsidR="0016459C" w:rsidRDefault="008946FA">
          <w:pPr>
            <w:pStyle w:val="TOC4"/>
            <w:rPr>
              <w:noProof/>
              <w:sz w:val="22"/>
              <w:szCs w:val="22"/>
              <w:lang w:eastAsia="es-PY"/>
            </w:rPr>
          </w:pPr>
          <w:hyperlink w:anchor="_Toc461005449" w:history="1">
            <w:r w:rsidR="0016459C" w:rsidRPr="008217C0">
              <w:rPr>
                <w:rStyle w:val="Hyperlink"/>
                <w:b/>
                <w:noProof/>
              </w:rPr>
              <w:t>3.2.1.</w:t>
            </w:r>
            <w:r w:rsidR="0016459C">
              <w:rPr>
                <w:noProof/>
                <w:sz w:val="22"/>
                <w:szCs w:val="22"/>
                <w:lang w:eastAsia="es-PY"/>
              </w:rPr>
              <w:tab/>
            </w:r>
            <w:r w:rsidR="0016459C" w:rsidRPr="008217C0">
              <w:rPr>
                <w:rStyle w:val="Hyperlink"/>
                <w:b/>
                <w:noProof/>
              </w:rPr>
              <w:t>Producto 1</w:t>
            </w:r>
            <w:r w:rsidR="0016459C" w:rsidRPr="008217C0">
              <w:rPr>
                <w:rStyle w:val="Hyperlink"/>
                <w:noProof/>
              </w:rPr>
              <w:t>:</w:t>
            </w:r>
            <w:r w:rsidR="0016459C" w:rsidRPr="008217C0">
              <w:rPr>
                <w:rStyle w:val="Hyperlink"/>
                <w:i/>
                <w:noProof/>
              </w:rPr>
              <w:t xml:space="preserve"> </w:t>
            </w:r>
            <w:r w:rsidR="0016459C" w:rsidRPr="008217C0">
              <w:rPr>
                <w:rStyle w:val="Hyperlink"/>
                <w:b/>
                <w:noProof/>
              </w:rPr>
              <w:t>Primer Módulo de la PTAR construido</w:t>
            </w:r>
            <w:r w:rsidR="0016459C">
              <w:rPr>
                <w:noProof/>
                <w:webHidden/>
              </w:rPr>
              <w:tab/>
            </w:r>
            <w:r w:rsidR="0016459C">
              <w:rPr>
                <w:noProof/>
                <w:webHidden/>
              </w:rPr>
              <w:fldChar w:fldCharType="begin"/>
            </w:r>
            <w:r w:rsidR="0016459C">
              <w:rPr>
                <w:noProof/>
                <w:webHidden/>
              </w:rPr>
              <w:instrText xml:space="preserve"> PAGEREF _Toc461005449 \h </w:instrText>
            </w:r>
            <w:r w:rsidR="0016459C">
              <w:rPr>
                <w:noProof/>
                <w:webHidden/>
              </w:rPr>
            </w:r>
            <w:r w:rsidR="0016459C">
              <w:rPr>
                <w:noProof/>
                <w:webHidden/>
              </w:rPr>
              <w:fldChar w:fldCharType="separate"/>
            </w:r>
            <w:r w:rsidR="0016459C">
              <w:rPr>
                <w:noProof/>
                <w:webHidden/>
              </w:rPr>
              <w:t>1</w:t>
            </w:r>
            <w:r w:rsidR="0016459C">
              <w:rPr>
                <w:noProof/>
                <w:webHidden/>
              </w:rPr>
              <w:fldChar w:fldCharType="end"/>
            </w:r>
          </w:hyperlink>
        </w:p>
        <w:p w:rsidR="0016459C" w:rsidRDefault="008946FA">
          <w:pPr>
            <w:pStyle w:val="TOC4"/>
            <w:rPr>
              <w:noProof/>
              <w:sz w:val="22"/>
              <w:szCs w:val="22"/>
              <w:lang w:eastAsia="es-PY"/>
            </w:rPr>
          </w:pPr>
          <w:hyperlink w:anchor="_Toc461005450" w:history="1">
            <w:r w:rsidR="0016459C" w:rsidRPr="008217C0">
              <w:rPr>
                <w:rStyle w:val="Hyperlink"/>
                <w:b/>
                <w:noProof/>
              </w:rPr>
              <w:t>3.2.2.</w:t>
            </w:r>
            <w:r w:rsidR="0016459C">
              <w:rPr>
                <w:noProof/>
                <w:sz w:val="22"/>
                <w:szCs w:val="22"/>
                <w:lang w:eastAsia="es-PY"/>
              </w:rPr>
              <w:tab/>
            </w:r>
            <w:r w:rsidR="0016459C" w:rsidRPr="008217C0">
              <w:rPr>
                <w:rStyle w:val="Hyperlink"/>
                <w:b/>
                <w:noProof/>
              </w:rPr>
              <w:t>Producto 2: Interceptor construido</w:t>
            </w:r>
            <w:r w:rsidR="0016459C">
              <w:rPr>
                <w:noProof/>
                <w:webHidden/>
              </w:rPr>
              <w:tab/>
            </w:r>
            <w:r w:rsidR="0016459C">
              <w:rPr>
                <w:noProof/>
                <w:webHidden/>
              </w:rPr>
              <w:fldChar w:fldCharType="begin"/>
            </w:r>
            <w:r w:rsidR="0016459C">
              <w:rPr>
                <w:noProof/>
                <w:webHidden/>
              </w:rPr>
              <w:instrText xml:space="preserve"> PAGEREF _Toc461005450 \h </w:instrText>
            </w:r>
            <w:r w:rsidR="0016459C">
              <w:rPr>
                <w:noProof/>
                <w:webHidden/>
              </w:rPr>
            </w:r>
            <w:r w:rsidR="0016459C">
              <w:rPr>
                <w:noProof/>
                <w:webHidden/>
              </w:rPr>
              <w:fldChar w:fldCharType="separate"/>
            </w:r>
            <w:r w:rsidR="0016459C">
              <w:rPr>
                <w:noProof/>
                <w:webHidden/>
              </w:rPr>
              <w:t>1</w:t>
            </w:r>
            <w:r w:rsidR="0016459C">
              <w:rPr>
                <w:noProof/>
                <w:webHidden/>
              </w:rPr>
              <w:fldChar w:fldCharType="end"/>
            </w:r>
          </w:hyperlink>
        </w:p>
        <w:p w:rsidR="0016459C" w:rsidRDefault="008946FA">
          <w:pPr>
            <w:pStyle w:val="TOC4"/>
            <w:rPr>
              <w:noProof/>
              <w:sz w:val="22"/>
              <w:szCs w:val="22"/>
              <w:lang w:eastAsia="es-PY"/>
            </w:rPr>
          </w:pPr>
          <w:hyperlink w:anchor="_Toc461005451" w:history="1">
            <w:r w:rsidR="0016459C" w:rsidRPr="008217C0">
              <w:rPr>
                <w:rStyle w:val="Hyperlink"/>
                <w:b/>
                <w:noProof/>
              </w:rPr>
              <w:t>3.2.3.</w:t>
            </w:r>
            <w:r w:rsidR="0016459C">
              <w:rPr>
                <w:noProof/>
                <w:sz w:val="22"/>
                <w:szCs w:val="22"/>
                <w:lang w:eastAsia="es-PY"/>
              </w:rPr>
              <w:tab/>
            </w:r>
            <w:r w:rsidR="0016459C" w:rsidRPr="008217C0">
              <w:rPr>
                <w:rStyle w:val="Hyperlink"/>
                <w:b/>
                <w:noProof/>
              </w:rPr>
              <w:t>Producto 3:</w:t>
            </w:r>
            <w:r w:rsidR="0016459C" w:rsidRPr="008217C0">
              <w:rPr>
                <w:rStyle w:val="Hyperlink"/>
                <w:i/>
                <w:noProof/>
              </w:rPr>
              <w:t xml:space="preserve"> </w:t>
            </w:r>
            <w:r w:rsidR="0016459C" w:rsidRPr="008217C0">
              <w:rPr>
                <w:rStyle w:val="Hyperlink"/>
                <w:b/>
                <w:noProof/>
              </w:rPr>
              <w:t>Colectoras construidas, rehabilitadas y/o ampliadas</w:t>
            </w:r>
            <w:r w:rsidR="0016459C">
              <w:rPr>
                <w:noProof/>
                <w:webHidden/>
              </w:rPr>
              <w:tab/>
            </w:r>
            <w:r w:rsidR="0016459C">
              <w:rPr>
                <w:noProof/>
                <w:webHidden/>
              </w:rPr>
              <w:fldChar w:fldCharType="begin"/>
            </w:r>
            <w:r w:rsidR="0016459C">
              <w:rPr>
                <w:noProof/>
                <w:webHidden/>
              </w:rPr>
              <w:instrText xml:space="preserve"> PAGEREF _Toc461005451 \h </w:instrText>
            </w:r>
            <w:r w:rsidR="0016459C">
              <w:rPr>
                <w:noProof/>
                <w:webHidden/>
              </w:rPr>
            </w:r>
            <w:r w:rsidR="0016459C">
              <w:rPr>
                <w:noProof/>
                <w:webHidden/>
              </w:rPr>
              <w:fldChar w:fldCharType="separate"/>
            </w:r>
            <w:r w:rsidR="0016459C">
              <w:rPr>
                <w:noProof/>
                <w:webHidden/>
              </w:rPr>
              <w:t>1</w:t>
            </w:r>
            <w:r w:rsidR="0016459C">
              <w:rPr>
                <w:noProof/>
                <w:webHidden/>
              </w:rPr>
              <w:fldChar w:fldCharType="end"/>
            </w:r>
          </w:hyperlink>
        </w:p>
        <w:p w:rsidR="0016459C" w:rsidRDefault="008946FA">
          <w:pPr>
            <w:pStyle w:val="TOC4"/>
            <w:rPr>
              <w:noProof/>
              <w:sz w:val="22"/>
              <w:szCs w:val="22"/>
              <w:lang w:eastAsia="es-PY"/>
            </w:rPr>
          </w:pPr>
          <w:hyperlink w:anchor="_Toc461005452" w:history="1">
            <w:r w:rsidR="0016459C" w:rsidRPr="008217C0">
              <w:rPr>
                <w:rStyle w:val="Hyperlink"/>
                <w:b/>
                <w:noProof/>
              </w:rPr>
              <w:t>3.2.4.</w:t>
            </w:r>
            <w:r w:rsidR="0016459C">
              <w:rPr>
                <w:noProof/>
                <w:sz w:val="22"/>
                <w:szCs w:val="22"/>
                <w:lang w:eastAsia="es-PY"/>
              </w:rPr>
              <w:tab/>
            </w:r>
            <w:r w:rsidR="0016459C" w:rsidRPr="008217C0">
              <w:rPr>
                <w:rStyle w:val="Hyperlink"/>
                <w:b/>
                <w:noProof/>
              </w:rPr>
              <w:t>Producto 4</w:t>
            </w:r>
            <w:r w:rsidR="0016459C" w:rsidRPr="008217C0">
              <w:rPr>
                <w:rStyle w:val="Hyperlink"/>
                <w:noProof/>
              </w:rPr>
              <w:t>:</w:t>
            </w:r>
            <w:r w:rsidR="0016459C" w:rsidRPr="008217C0">
              <w:rPr>
                <w:rStyle w:val="Hyperlink"/>
                <w:i/>
                <w:noProof/>
              </w:rPr>
              <w:t xml:space="preserve"> </w:t>
            </w:r>
            <w:r w:rsidR="0016459C" w:rsidRPr="008217C0">
              <w:rPr>
                <w:rStyle w:val="Hyperlink"/>
                <w:b/>
                <w:noProof/>
              </w:rPr>
              <w:t>Redes de alcantarillado construidas</w:t>
            </w:r>
            <w:r w:rsidR="0016459C">
              <w:rPr>
                <w:noProof/>
                <w:webHidden/>
              </w:rPr>
              <w:tab/>
            </w:r>
            <w:r w:rsidR="0016459C">
              <w:rPr>
                <w:noProof/>
                <w:webHidden/>
              </w:rPr>
              <w:fldChar w:fldCharType="begin"/>
            </w:r>
            <w:r w:rsidR="0016459C">
              <w:rPr>
                <w:noProof/>
                <w:webHidden/>
              </w:rPr>
              <w:instrText xml:space="preserve"> PAGEREF _Toc461005452 \h </w:instrText>
            </w:r>
            <w:r w:rsidR="0016459C">
              <w:rPr>
                <w:noProof/>
                <w:webHidden/>
              </w:rPr>
            </w:r>
            <w:r w:rsidR="0016459C">
              <w:rPr>
                <w:noProof/>
                <w:webHidden/>
              </w:rPr>
              <w:fldChar w:fldCharType="separate"/>
            </w:r>
            <w:r w:rsidR="0016459C">
              <w:rPr>
                <w:noProof/>
                <w:webHidden/>
              </w:rPr>
              <w:t>1</w:t>
            </w:r>
            <w:r w:rsidR="0016459C">
              <w:rPr>
                <w:noProof/>
                <w:webHidden/>
              </w:rPr>
              <w:fldChar w:fldCharType="end"/>
            </w:r>
          </w:hyperlink>
        </w:p>
        <w:p w:rsidR="0016459C" w:rsidRDefault="008946FA">
          <w:pPr>
            <w:pStyle w:val="TOC4"/>
            <w:rPr>
              <w:noProof/>
              <w:sz w:val="22"/>
              <w:szCs w:val="22"/>
              <w:lang w:eastAsia="es-PY"/>
            </w:rPr>
          </w:pPr>
          <w:hyperlink w:anchor="_Toc461005453" w:history="1">
            <w:r w:rsidR="0016459C" w:rsidRPr="008217C0">
              <w:rPr>
                <w:rStyle w:val="Hyperlink"/>
                <w:b/>
                <w:noProof/>
              </w:rPr>
              <w:t>3.2.5.</w:t>
            </w:r>
            <w:r w:rsidR="0016459C">
              <w:rPr>
                <w:noProof/>
                <w:sz w:val="22"/>
                <w:szCs w:val="22"/>
                <w:lang w:eastAsia="es-PY"/>
              </w:rPr>
              <w:tab/>
            </w:r>
            <w:r w:rsidR="0016459C" w:rsidRPr="008217C0">
              <w:rPr>
                <w:rStyle w:val="Hyperlink"/>
                <w:b/>
                <w:noProof/>
              </w:rPr>
              <w:t>Producto 5</w:t>
            </w:r>
            <w:r w:rsidR="0016459C" w:rsidRPr="008217C0">
              <w:rPr>
                <w:rStyle w:val="Hyperlink"/>
                <w:noProof/>
              </w:rPr>
              <w:t>:</w:t>
            </w:r>
            <w:r w:rsidR="0016459C" w:rsidRPr="008217C0">
              <w:rPr>
                <w:rStyle w:val="Hyperlink"/>
                <w:i/>
                <w:noProof/>
              </w:rPr>
              <w:t xml:space="preserve"> </w:t>
            </w:r>
            <w:r w:rsidR="0016459C" w:rsidRPr="008217C0">
              <w:rPr>
                <w:rStyle w:val="Hyperlink"/>
                <w:b/>
                <w:noProof/>
              </w:rPr>
              <w:t>Conexiones domiciliarias construidas</w:t>
            </w:r>
            <w:r w:rsidR="0016459C">
              <w:rPr>
                <w:noProof/>
                <w:webHidden/>
              </w:rPr>
              <w:tab/>
            </w:r>
            <w:r w:rsidR="0016459C">
              <w:rPr>
                <w:noProof/>
                <w:webHidden/>
              </w:rPr>
              <w:fldChar w:fldCharType="begin"/>
            </w:r>
            <w:r w:rsidR="0016459C">
              <w:rPr>
                <w:noProof/>
                <w:webHidden/>
              </w:rPr>
              <w:instrText xml:space="preserve"> PAGEREF _Toc461005453 \h </w:instrText>
            </w:r>
            <w:r w:rsidR="0016459C">
              <w:rPr>
                <w:noProof/>
                <w:webHidden/>
              </w:rPr>
            </w:r>
            <w:r w:rsidR="0016459C">
              <w:rPr>
                <w:noProof/>
                <w:webHidden/>
              </w:rPr>
              <w:fldChar w:fldCharType="separate"/>
            </w:r>
            <w:r w:rsidR="0016459C">
              <w:rPr>
                <w:noProof/>
                <w:webHidden/>
              </w:rPr>
              <w:t>1</w:t>
            </w:r>
            <w:r w:rsidR="0016459C">
              <w:rPr>
                <w:noProof/>
                <w:webHidden/>
              </w:rPr>
              <w:fldChar w:fldCharType="end"/>
            </w:r>
          </w:hyperlink>
        </w:p>
        <w:p w:rsidR="0016459C" w:rsidRDefault="008946FA">
          <w:pPr>
            <w:pStyle w:val="TOC4"/>
            <w:rPr>
              <w:noProof/>
              <w:sz w:val="22"/>
              <w:szCs w:val="22"/>
              <w:lang w:eastAsia="es-PY"/>
            </w:rPr>
          </w:pPr>
          <w:hyperlink w:anchor="_Toc461005454" w:history="1">
            <w:r w:rsidR="0016459C" w:rsidRPr="008217C0">
              <w:rPr>
                <w:rStyle w:val="Hyperlink"/>
                <w:b/>
                <w:noProof/>
              </w:rPr>
              <w:t>3.2.6.</w:t>
            </w:r>
            <w:r w:rsidR="0016459C">
              <w:rPr>
                <w:noProof/>
                <w:sz w:val="22"/>
                <w:szCs w:val="22"/>
                <w:lang w:eastAsia="es-PY"/>
              </w:rPr>
              <w:tab/>
            </w:r>
            <w:r w:rsidR="0016459C" w:rsidRPr="008217C0">
              <w:rPr>
                <w:rStyle w:val="Hyperlink"/>
                <w:b/>
                <w:noProof/>
              </w:rPr>
              <w:t>Producto 6</w:t>
            </w:r>
            <w:r w:rsidR="0016459C" w:rsidRPr="008217C0">
              <w:rPr>
                <w:rStyle w:val="Hyperlink"/>
                <w:noProof/>
              </w:rPr>
              <w:t>:</w:t>
            </w:r>
            <w:r w:rsidR="0016459C" w:rsidRPr="008217C0">
              <w:rPr>
                <w:rStyle w:val="Hyperlink"/>
                <w:i/>
                <w:noProof/>
              </w:rPr>
              <w:t xml:space="preserve"> </w:t>
            </w:r>
            <w:r w:rsidR="0016459C" w:rsidRPr="008217C0">
              <w:rPr>
                <w:rStyle w:val="Hyperlink"/>
                <w:b/>
                <w:noProof/>
              </w:rPr>
              <w:t>Primer módulo de la PTAR e interceptor (Caimito) operando</w:t>
            </w:r>
            <w:r w:rsidR="0016459C">
              <w:rPr>
                <w:noProof/>
                <w:webHidden/>
              </w:rPr>
              <w:tab/>
            </w:r>
            <w:r w:rsidR="0016459C">
              <w:rPr>
                <w:noProof/>
                <w:webHidden/>
              </w:rPr>
              <w:fldChar w:fldCharType="begin"/>
            </w:r>
            <w:r w:rsidR="0016459C">
              <w:rPr>
                <w:noProof/>
                <w:webHidden/>
              </w:rPr>
              <w:instrText xml:space="preserve"> PAGEREF _Toc461005454 \h </w:instrText>
            </w:r>
            <w:r w:rsidR="0016459C">
              <w:rPr>
                <w:noProof/>
                <w:webHidden/>
              </w:rPr>
            </w:r>
            <w:r w:rsidR="0016459C">
              <w:rPr>
                <w:noProof/>
                <w:webHidden/>
              </w:rPr>
              <w:fldChar w:fldCharType="separate"/>
            </w:r>
            <w:r w:rsidR="0016459C">
              <w:rPr>
                <w:noProof/>
                <w:webHidden/>
              </w:rPr>
              <w:t>1</w:t>
            </w:r>
            <w:r w:rsidR="0016459C">
              <w:rPr>
                <w:noProof/>
                <w:webHidden/>
              </w:rPr>
              <w:fldChar w:fldCharType="end"/>
            </w:r>
          </w:hyperlink>
        </w:p>
        <w:p w:rsidR="0016459C" w:rsidRDefault="008946FA">
          <w:pPr>
            <w:pStyle w:val="TOC3"/>
            <w:rPr>
              <w:noProof/>
              <w:sz w:val="22"/>
              <w:szCs w:val="22"/>
              <w:lang w:eastAsia="es-PY"/>
            </w:rPr>
          </w:pPr>
          <w:hyperlink w:anchor="_Toc461005455" w:history="1">
            <w:r w:rsidR="0016459C" w:rsidRPr="008217C0">
              <w:rPr>
                <w:rStyle w:val="Hyperlink"/>
                <w:b/>
                <w:noProof/>
              </w:rPr>
              <w:t>3.3.</w:t>
            </w:r>
            <w:r w:rsidR="0016459C">
              <w:rPr>
                <w:noProof/>
                <w:sz w:val="22"/>
                <w:szCs w:val="22"/>
                <w:lang w:eastAsia="es-PY"/>
              </w:rPr>
              <w:tab/>
            </w:r>
            <w:r w:rsidR="0016459C" w:rsidRPr="008217C0">
              <w:rPr>
                <w:rStyle w:val="Hyperlink"/>
                <w:b/>
                <w:noProof/>
              </w:rPr>
              <w:t>Componente 2. Fortalecimiento Institucional</w:t>
            </w:r>
            <w:r w:rsidR="0016459C">
              <w:rPr>
                <w:noProof/>
                <w:webHidden/>
              </w:rPr>
              <w:tab/>
            </w:r>
            <w:r w:rsidR="0016459C">
              <w:rPr>
                <w:noProof/>
                <w:webHidden/>
              </w:rPr>
              <w:fldChar w:fldCharType="begin"/>
            </w:r>
            <w:r w:rsidR="0016459C">
              <w:rPr>
                <w:noProof/>
                <w:webHidden/>
              </w:rPr>
              <w:instrText xml:space="preserve"> PAGEREF _Toc461005455 \h </w:instrText>
            </w:r>
            <w:r w:rsidR="0016459C">
              <w:rPr>
                <w:noProof/>
                <w:webHidden/>
              </w:rPr>
            </w:r>
            <w:r w:rsidR="0016459C">
              <w:rPr>
                <w:noProof/>
                <w:webHidden/>
              </w:rPr>
              <w:fldChar w:fldCharType="separate"/>
            </w:r>
            <w:r w:rsidR="0016459C">
              <w:rPr>
                <w:noProof/>
                <w:webHidden/>
              </w:rPr>
              <w:t>2</w:t>
            </w:r>
            <w:r w:rsidR="0016459C">
              <w:rPr>
                <w:noProof/>
                <w:webHidden/>
              </w:rPr>
              <w:fldChar w:fldCharType="end"/>
            </w:r>
          </w:hyperlink>
        </w:p>
        <w:p w:rsidR="0016459C" w:rsidRDefault="008946FA">
          <w:pPr>
            <w:pStyle w:val="TOC4"/>
            <w:rPr>
              <w:noProof/>
              <w:sz w:val="22"/>
              <w:szCs w:val="22"/>
              <w:lang w:eastAsia="es-PY"/>
            </w:rPr>
          </w:pPr>
          <w:hyperlink w:anchor="_Toc461005456" w:history="1">
            <w:r w:rsidR="0016459C" w:rsidRPr="008217C0">
              <w:rPr>
                <w:rStyle w:val="Hyperlink"/>
                <w:b/>
                <w:noProof/>
              </w:rPr>
              <w:t>3.2.7.</w:t>
            </w:r>
            <w:r w:rsidR="0016459C">
              <w:rPr>
                <w:noProof/>
                <w:sz w:val="22"/>
                <w:szCs w:val="22"/>
                <w:lang w:eastAsia="es-PY"/>
              </w:rPr>
              <w:tab/>
            </w:r>
            <w:r w:rsidR="0016459C" w:rsidRPr="008217C0">
              <w:rPr>
                <w:rStyle w:val="Hyperlink"/>
                <w:b/>
                <w:noProof/>
              </w:rPr>
              <w:t>Producto 7</w:t>
            </w:r>
            <w:r w:rsidR="0016459C" w:rsidRPr="008217C0">
              <w:rPr>
                <w:rStyle w:val="Hyperlink"/>
                <w:noProof/>
              </w:rPr>
              <w:t>:</w:t>
            </w:r>
            <w:r w:rsidR="0016459C" w:rsidRPr="008217C0">
              <w:rPr>
                <w:rStyle w:val="Hyperlink"/>
                <w:i/>
                <w:noProof/>
              </w:rPr>
              <w:t xml:space="preserve"> </w:t>
            </w:r>
            <w:r w:rsidR="0016459C" w:rsidRPr="008217C0">
              <w:rPr>
                <w:rStyle w:val="Hyperlink"/>
                <w:b/>
                <w:noProof/>
              </w:rPr>
              <w:t>Actividades de capacitación en O&amp;M e implementación del SIG desarrolladas</w:t>
            </w:r>
            <w:r w:rsidR="0016459C">
              <w:rPr>
                <w:noProof/>
                <w:webHidden/>
              </w:rPr>
              <w:tab/>
            </w:r>
            <w:r w:rsidR="0016459C">
              <w:rPr>
                <w:noProof/>
                <w:webHidden/>
              </w:rPr>
              <w:fldChar w:fldCharType="begin"/>
            </w:r>
            <w:r w:rsidR="0016459C">
              <w:rPr>
                <w:noProof/>
                <w:webHidden/>
              </w:rPr>
              <w:instrText xml:space="preserve"> PAGEREF _Toc461005456 \h </w:instrText>
            </w:r>
            <w:r w:rsidR="0016459C">
              <w:rPr>
                <w:noProof/>
                <w:webHidden/>
              </w:rPr>
            </w:r>
            <w:r w:rsidR="0016459C">
              <w:rPr>
                <w:noProof/>
                <w:webHidden/>
              </w:rPr>
              <w:fldChar w:fldCharType="separate"/>
            </w:r>
            <w:r w:rsidR="0016459C">
              <w:rPr>
                <w:noProof/>
                <w:webHidden/>
              </w:rPr>
              <w:t>2</w:t>
            </w:r>
            <w:r w:rsidR="0016459C">
              <w:rPr>
                <w:noProof/>
                <w:webHidden/>
              </w:rPr>
              <w:fldChar w:fldCharType="end"/>
            </w:r>
          </w:hyperlink>
        </w:p>
        <w:p w:rsidR="0016459C" w:rsidRDefault="008946FA">
          <w:pPr>
            <w:pStyle w:val="TOC4"/>
            <w:rPr>
              <w:noProof/>
              <w:sz w:val="22"/>
              <w:szCs w:val="22"/>
              <w:lang w:eastAsia="es-PY"/>
            </w:rPr>
          </w:pPr>
          <w:hyperlink w:anchor="_Toc461005457" w:history="1">
            <w:r w:rsidR="0016459C" w:rsidRPr="008217C0">
              <w:rPr>
                <w:rStyle w:val="Hyperlink"/>
                <w:b/>
                <w:noProof/>
              </w:rPr>
              <w:t>3.2.8.</w:t>
            </w:r>
            <w:r w:rsidR="0016459C">
              <w:rPr>
                <w:noProof/>
                <w:sz w:val="22"/>
                <w:szCs w:val="22"/>
                <w:lang w:eastAsia="es-PY"/>
              </w:rPr>
              <w:tab/>
            </w:r>
            <w:r w:rsidR="0016459C" w:rsidRPr="008217C0">
              <w:rPr>
                <w:rStyle w:val="Hyperlink"/>
                <w:b/>
                <w:noProof/>
              </w:rPr>
              <w:t>Producto 8</w:t>
            </w:r>
            <w:r w:rsidR="0016459C" w:rsidRPr="008217C0">
              <w:rPr>
                <w:rStyle w:val="Hyperlink"/>
                <w:i/>
                <w:noProof/>
              </w:rPr>
              <w:t xml:space="preserve">: </w:t>
            </w:r>
            <w:r w:rsidR="0016459C" w:rsidRPr="008217C0">
              <w:rPr>
                <w:rStyle w:val="Hyperlink"/>
                <w:b/>
                <w:noProof/>
              </w:rPr>
              <w:t>Instrumento reglamentario del Convenio IDAAN – UCPSP aprobado</w:t>
            </w:r>
            <w:r w:rsidR="0016459C">
              <w:rPr>
                <w:noProof/>
                <w:webHidden/>
              </w:rPr>
              <w:tab/>
            </w:r>
            <w:r w:rsidR="0016459C">
              <w:rPr>
                <w:noProof/>
                <w:webHidden/>
              </w:rPr>
              <w:fldChar w:fldCharType="begin"/>
            </w:r>
            <w:r w:rsidR="0016459C">
              <w:rPr>
                <w:noProof/>
                <w:webHidden/>
              </w:rPr>
              <w:instrText xml:space="preserve"> PAGEREF _Toc461005457 \h </w:instrText>
            </w:r>
            <w:r w:rsidR="0016459C">
              <w:rPr>
                <w:noProof/>
                <w:webHidden/>
              </w:rPr>
            </w:r>
            <w:r w:rsidR="0016459C">
              <w:rPr>
                <w:noProof/>
                <w:webHidden/>
              </w:rPr>
              <w:fldChar w:fldCharType="separate"/>
            </w:r>
            <w:r w:rsidR="0016459C">
              <w:rPr>
                <w:noProof/>
                <w:webHidden/>
              </w:rPr>
              <w:t>2</w:t>
            </w:r>
            <w:r w:rsidR="0016459C">
              <w:rPr>
                <w:noProof/>
                <w:webHidden/>
              </w:rPr>
              <w:fldChar w:fldCharType="end"/>
            </w:r>
          </w:hyperlink>
        </w:p>
        <w:p w:rsidR="0016459C" w:rsidRDefault="008946FA">
          <w:pPr>
            <w:pStyle w:val="TOC4"/>
            <w:rPr>
              <w:noProof/>
              <w:sz w:val="22"/>
              <w:szCs w:val="22"/>
              <w:lang w:eastAsia="es-PY"/>
            </w:rPr>
          </w:pPr>
          <w:hyperlink w:anchor="_Toc461005458" w:history="1">
            <w:r w:rsidR="0016459C" w:rsidRPr="008217C0">
              <w:rPr>
                <w:rStyle w:val="Hyperlink"/>
                <w:b/>
                <w:noProof/>
              </w:rPr>
              <w:t>3.2.9.</w:t>
            </w:r>
            <w:r w:rsidR="0016459C">
              <w:rPr>
                <w:noProof/>
                <w:sz w:val="22"/>
                <w:szCs w:val="22"/>
                <w:lang w:eastAsia="es-PY"/>
              </w:rPr>
              <w:tab/>
            </w:r>
            <w:r w:rsidR="0016459C" w:rsidRPr="008217C0">
              <w:rPr>
                <w:rStyle w:val="Hyperlink"/>
                <w:b/>
                <w:noProof/>
              </w:rPr>
              <w:t>Producto 9: Catastro técnico para verificación de los sistemas pluvial y sanitario existentes, realizado</w:t>
            </w:r>
            <w:r w:rsidR="0016459C">
              <w:rPr>
                <w:noProof/>
                <w:webHidden/>
              </w:rPr>
              <w:tab/>
            </w:r>
            <w:r w:rsidR="0016459C">
              <w:rPr>
                <w:noProof/>
                <w:webHidden/>
              </w:rPr>
              <w:fldChar w:fldCharType="begin"/>
            </w:r>
            <w:r w:rsidR="0016459C">
              <w:rPr>
                <w:noProof/>
                <w:webHidden/>
              </w:rPr>
              <w:instrText xml:space="preserve"> PAGEREF _Toc461005458 \h </w:instrText>
            </w:r>
            <w:r w:rsidR="0016459C">
              <w:rPr>
                <w:noProof/>
                <w:webHidden/>
              </w:rPr>
            </w:r>
            <w:r w:rsidR="0016459C">
              <w:rPr>
                <w:noProof/>
                <w:webHidden/>
              </w:rPr>
              <w:fldChar w:fldCharType="separate"/>
            </w:r>
            <w:r w:rsidR="0016459C">
              <w:rPr>
                <w:noProof/>
                <w:webHidden/>
              </w:rPr>
              <w:t>2</w:t>
            </w:r>
            <w:r w:rsidR="0016459C">
              <w:rPr>
                <w:noProof/>
                <w:webHidden/>
              </w:rPr>
              <w:fldChar w:fldCharType="end"/>
            </w:r>
          </w:hyperlink>
        </w:p>
        <w:p w:rsidR="0016459C" w:rsidRDefault="008946FA">
          <w:pPr>
            <w:pStyle w:val="TOC4"/>
            <w:rPr>
              <w:noProof/>
              <w:sz w:val="22"/>
              <w:szCs w:val="22"/>
              <w:lang w:eastAsia="es-PY"/>
            </w:rPr>
          </w:pPr>
          <w:hyperlink w:anchor="_Toc461005459" w:history="1">
            <w:r w:rsidR="0016459C" w:rsidRPr="008217C0">
              <w:rPr>
                <w:rStyle w:val="Hyperlink"/>
                <w:b/>
                <w:noProof/>
              </w:rPr>
              <w:t>3.2.10.</w:t>
            </w:r>
            <w:r w:rsidR="0016459C">
              <w:rPr>
                <w:noProof/>
                <w:sz w:val="22"/>
                <w:szCs w:val="22"/>
                <w:lang w:eastAsia="es-PY"/>
              </w:rPr>
              <w:tab/>
            </w:r>
            <w:r w:rsidR="0016459C" w:rsidRPr="008217C0">
              <w:rPr>
                <w:rStyle w:val="Hyperlink"/>
                <w:b/>
                <w:noProof/>
              </w:rPr>
              <w:t>Producto 10: Programa de monitoreo de la calidad de agua de ríos y quebradas del PSACH, implementado</w:t>
            </w:r>
            <w:r w:rsidR="0016459C">
              <w:rPr>
                <w:noProof/>
                <w:webHidden/>
              </w:rPr>
              <w:tab/>
            </w:r>
            <w:r w:rsidR="0016459C">
              <w:rPr>
                <w:noProof/>
                <w:webHidden/>
              </w:rPr>
              <w:fldChar w:fldCharType="begin"/>
            </w:r>
            <w:r w:rsidR="0016459C">
              <w:rPr>
                <w:noProof/>
                <w:webHidden/>
              </w:rPr>
              <w:instrText xml:space="preserve"> PAGEREF _Toc461005459 \h </w:instrText>
            </w:r>
            <w:r w:rsidR="0016459C">
              <w:rPr>
                <w:noProof/>
                <w:webHidden/>
              </w:rPr>
            </w:r>
            <w:r w:rsidR="0016459C">
              <w:rPr>
                <w:noProof/>
                <w:webHidden/>
              </w:rPr>
              <w:fldChar w:fldCharType="separate"/>
            </w:r>
            <w:r w:rsidR="0016459C">
              <w:rPr>
                <w:noProof/>
                <w:webHidden/>
              </w:rPr>
              <w:t>2</w:t>
            </w:r>
            <w:r w:rsidR="0016459C">
              <w:rPr>
                <w:noProof/>
                <w:webHidden/>
              </w:rPr>
              <w:fldChar w:fldCharType="end"/>
            </w:r>
          </w:hyperlink>
        </w:p>
        <w:p w:rsidR="0016459C" w:rsidRDefault="008946FA">
          <w:pPr>
            <w:pStyle w:val="TOC4"/>
            <w:rPr>
              <w:noProof/>
              <w:sz w:val="22"/>
              <w:szCs w:val="22"/>
              <w:lang w:eastAsia="es-PY"/>
            </w:rPr>
          </w:pPr>
          <w:hyperlink w:anchor="_Toc461005460" w:history="1">
            <w:r w:rsidR="0016459C" w:rsidRPr="008217C0">
              <w:rPr>
                <w:rStyle w:val="Hyperlink"/>
                <w:b/>
                <w:noProof/>
              </w:rPr>
              <w:t>3.2.11.</w:t>
            </w:r>
            <w:r w:rsidR="0016459C">
              <w:rPr>
                <w:noProof/>
                <w:sz w:val="22"/>
                <w:szCs w:val="22"/>
                <w:lang w:eastAsia="es-PY"/>
              </w:rPr>
              <w:tab/>
            </w:r>
            <w:r w:rsidR="0016459C" w:rsidRPr="008217C0">
              <w:rPr>
                <w:rStyle w:val="Hyperlink"/>
                <w:b/>
                <w:noProof/>
              </w:rPr>
              <w:t>Producto 11: Programa de monitoreo y control de descargas industriales al alcantarillado sanitario, implementado</w:t>
            </w:r>
            <w:r w:rsidR="0016459C">
              <w:rPr>
                <w:noProof/>
                <w:webHidden/>
              </w:rPr>
              <w:tab/>
            </w:r>
            <w:r w:rsidR="0016459C">
              <w:rPr>
                <w:noProof/>
                <w:webHidden/>
              </w:rPr>
              <w:fldChar w:fldCharType="begin"/>
            </w:r>
            <w:r w:rsidR="0016459C">
              <w:rPr>
                <w:noProof/>
                <w:webHidden/>
              </w:rPr>
              <w:instrText xml:space="preserve"> PAGEREF _Toc461005460 \h </w:instrText>
            </w:r>
            <w:r w:rsidR="0016459C">
              <w:rPr>
                <w:noProof/>
                <w:webHidden/>
              </w:rPr>
            </w:r>
            <w:r w:rsidR="0016459C">
              <w:rPr>
                <w:noProof/>
                <w:webHidden/>
              </w:rPr>
              <w:fldChar w:fldCharType="separate"/>
            </w:r>
            <w:r w:rsidR="0016459C">
              <w:rPr>
                <w:noProof/>
                <w:webHidden/>
              </w:rPr>
              <w:t>2</w:t>
            </w:r>
            <w:r w:rsidR="0016459C">
              <w:rPr>
                <w:noProof/>
                <w:webHidden/>
              </w:rPr>
              <w:fldChar w:fldCharType="end"/>
            </w:r>
          </w:hyperlink>
        </w:p>
        <w:p w:rsidR="0016459C" w:rsidRDefault="008946FA">
          <w:pPr>
            <w:pStyle w:val="TOC4"/>
            <w:rPr>
              <w:noProof/>
              <w:sz w:val="22"/>
              <w:szCs w:val="22"/>
              <w:lang w:eastAsia="es-PY"/>
            </w:rPr>
          </w:pPr>
          <w:hyperlink w:anchor="_Toc461005461" w:history="1">
            <w:r w:rsidR="0016459C" w:rsidRPr="008217C0">
              <w:rPr>
                <w:rStyle w:val="Hyperlink"/>
                <w:b/>
                <w:noProof/>
              </w:rPr>
              <w:t>3.2.12.</w:t>
            </w:r>
            <w:r w:rsidR="0016459C">
              <w:rPr>
                <w:noProof/>
                <w:sz w:val="22"/>
                <w:szCs w:val="22"/>
                <w:lang w:eastAsia="es-PY"/>
              </w:rPr>
              <w:tab/>
            </w:r>
            <w:r w:rsidR="0016459C" w:rsidRPr="008217C0">
              <w:rPr>
                <w:rStyle w:val="Hyperlink"/>
                <w:b/>
                <w:noProof/>
              </w:rPr>
              <w:t>Producto 12: Plan de Fortalecimiento de DISAPAS implementado</w:t>
            </w:r>
            <w:r w:rsidR="0016459C">
              <w:rPr>
                <w:noProof/>
                <w:webHidden/>
              </w:rPr>
              <w:tab/>
            </w:r>
            <w:r w:rsidR="0016459C">
              <w:rPr>
                <w:noProof/>
                <w:webHidden/>
              </w:rPr>
              <w:fldChar w:fldCharType="begin"/>
            </w:r>
            <w:r w:rsidR="0016459C">
              <w:rPr>
                <w:noProof/>
                <w:webHidden/>
              </w:rPr>
              <w:instrText xml:space="preserve"> PAGEREF _Toc461005461 \h </w:instrText>
            </w:r>
            <w:r w:rsidR="0016459C">
              <w:rPr>
                <w:noProof/>
                <w:webHidden/>
              </w:rPr>
            </w:r>
            <w:r w:rsidR="0016459C">
              <w:rPr>
                <w:noProof/>
                <w:webHidden/>
              </w:rPr>
              <w:fldChar w:fldCharType="separate"/>
            </w:r>
            <w:r w:rsidR="0016459C">
              <w:rPr>
                <w:noProof/>
                <w:webHidden/>
              </w:rPr>
              <w:t>2</w:t>
            </w:r>
            <w:r w:rsidR="0016459C">
              <w:rPr>
                <w:noProof/>
                <w:webHidden/>
              </w:rPr>
              <w:fldChar w:fldCharType="end"/>
            </w:r>
          </w:hyperlink>
        </w:p>
        <w:p w:rsidR="0016459C" w:rsidRDefault="008946FA">
          <w:pPr>
            <w:pStyle w:val="TOC4"/>
            <w:rPr>
              <w:noProof/>
              <w:sz w:val="22"/>
              <w:szCs w:val="22"/>
              <w:lang w:eastAsia="es-PY"/>
            </w:rPr>
          </w:pPr>
          <w:hyperlink w:anchor="_Toc461005462" w:history="1">
            <w:r w:rsidR="0016459C" w:rsidRPr="008217C0">
              <w:rPr>
                <w:rStyle w:val="Hyperlink"/>
                <w:b/>
                <w:noProof/>
              </w:rPr>
              <w:t>3.2.13.</w:t>
            </w:r>
            <w:r w:rsidR="0016459C">
              <w:rPr>
                <w:noProof/>
                <w:sz w:val="22"/>
                <w:szCs w:val="22"/>
                <w:lang w:eastAsia="es-PY"/>
              </w:rPr>
              <w:tab/>
            </w:r>
            <w:r w:rsidR="0016459C" w:rsidRPr="008217C0">
              <w:rPr>
                <w:rStyle w:val="Hyperlink"/>
                <w:b/>
                <w:noProof/>
              </w:rPr>
              <w:t>Producto 13: Actividades para fortalecer la sostenibilidad del sistema de saneamiento, implementadas</w:t>
            </w:r>
            <w:r w:rsidR="0016459C">
              <w:rPr>
                <w:noProof/>
                <w:webHidden/>
              </w:rPr>
              <w:tab/>
            </w:r>
            <w:r w:rsidR="0016459C">
              <w:rPr>
                <w:noProof/>
                <w:webHidden/>
              </w:rPr>
              <w:fldChar w:fldCharType="begin"/>
            </w:r>
            <w:r w:rsidR="0016459C">
              <w:rPr>
                <w:noProof/>
                <w:webHidden/>
              </w:rPr>
              <w:instrText xml:space="preserve"> PAGEREF _Toc461005462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3"/>
            <w:rPr>
              <w:noProof/>
              <w:sz w:val="22"/>
              <w:szCs w:val="22"/>
              <w:lang w:eastAsia="es-PY"/>
            </w:rPr>
          </w:pPr>
          <w:hyperlink w:anchor="_Toc461005463" w:history="1">
            <w:r w:rsidR="0016459C" w:rsidRPr="008217C0">
              <w:rPr>
                <w:rStyle w:val="Hyperlink"/>
                <w:b/>
                <w:noProof/>
              </w:rPr>
              <w:t>3.4.</w:t>
            </w:r>
            <w:r w:rsidR="0016459C">
              <w:rPr>
                <w:noProof/>
                <w:sz w:val="22"/>
                <w:szCs w:val="22"/>
                <w:lang w:eastAsia="es-PY"/>
              </w:rPr>
              <w:tab/>
            </w:r>
            <w:r w:rsidR="0016459C" w:rsidRPr="008217C0">
              <w:rPr>
                <w:rStyle w:val="Hyperlink"/>
                <w:b/>
                <w:noProof/>
              </w:rPr>
              <w:t>Componente 3. Estudios y Acciones Complementarias</w:t>
            </w:r>
            <w:r w:rsidR="0016459C">
              <w:rPr>
                <w:noProof/>
                <w:webHidden/>
              </w:rPr>
              <w:tab/>
            </w:r>
            <w:r w:rsidR="0016459C">
              <w:rPr>
                <w:noProof/>
                <w:webHidden/>
              </w:rPr>
              <w:fldChar w:fldCharType="begin"/>
            </w:r>
            <w:r w:rsidR="0016459C">
              <w:rPr>
                <w:noProof/>
                <w:webHidden/>
              </w:rPr>
              <w:instrText xml:space="preserve"> PAGEREF _Toc461005463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4"/>
            <w:rPr>
              <w:noProof/>
              <w:sz w:val="22"/>
              <w:szCs w:val="22"/>
              <w:lang w:eastAsia="es-PY"/>
            </w:rPr>
          </w:pPr>
          <w:hyperlink w:anchor="_Toc461005466" w:history="1">
            <w:r w:rsidR="0016459C" w:rsidRPr="008217C0">
              <w:rPr>
                <w:rStyle w:val="Hyperlink"/>
                <w:b/>
                <w:noProof/>
              </w:rPr>
              <w:t>3.4.1.</w:t>
            </w:r>
            <w:r w:rsidR="0016459C">
              <w:rPr>
                <w:noProof/>
                <w:sz w:val="22"/>
                <w:szCs w:val="22"/>
                <w:lang w:eastAsia="es-PY"/>
              </w:rPr>
              <w:tab/>
            </w:r>
            <w:r w:rsidR="0016459C" w:rsidRPr="008217C0">
              <w:rPr>
                <w:rStyle w:val="Hyperlink"/>
                <w:b/>
                <w:noProof/>
              </w:rPr>
              <w:t>Producto 14</w:t>
            </w:r>
            <w:r w:rsidR="0016459C" w:rsidRPr="008217C0">
              <w:rPr>
                <w:rStyle w:val="Hyperlink"/>
                <w:i/>
                <w:noProof/>
              </w:rPr>
              <w:t xml:space="preserve">: </w:t>
            </w:r>
            <w:r w:rsidR="0016459C" w:rsidRPr="008217C0">
              <w:rPr>
                <w:rStyle w:val="Hyperlink"/>
                <w:b/>
                <w:noProof/>
              </w:rPr>
              <w:t>Proyecto piloto de protección de servidumbre de alcantarillado que genere espacios recreativos en márgenes de ríos, implementado</w:t>
            </w:r>
            <w:r w:rsidR="0016459C" w:rsidRPr="008217C0">
              <w:rPr>
                <w:rStyle w:val="Hyperlink"/>
                <w:i/>
                <w:noProof/>
              </w:rPr>
              <w:t>.</w:t>
            </w:r>
            <w:r w:rsidR="0016459C">
              <w:rPr>
                <w:noProof/>
                <w:webHidden/>
              </w:rPr>
              <w:tab/>
            </w:r>
            <w:r w:rsidR="0016459C">
              <w:rPr>
                <w:noProof/>
                <w:webHidden/>
              </w:rPr>
              <w:fldChar w:fldCharType="begin"/>
            </w:r>
            <w:r w:rsidR="0016459C">
              <w:rPr>
                <w:noProof/>
                <w:webHidden/>
              </w:rPr>
              <w:instrText xml:space="preserve"> PAGEREF _Toc461005466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4"/>
            <w:rPr>
              <w:noProof/>
              <w:sz w:val="22"/>
              <w:szCs w:val="22"/>
              <w:lang w:eastAsia="es-PY"/>
            </w:rPr>
          </w:pPr>
          <w:hyperlink w:anchor="_Toc461005467" w:history="1">
            <w:r w:rsidR="0016459C" w:rsidRPr="008217C0">
              <w:rPr>
                <w:rStyle w:val="Hyperlink"/>
                <w:b/>
                <w:noProof/>
              </w:rPr>
              <w:t>3.4.2.</w:t>
            </w:r>
            <w:r w:rsidR="0016459C">
              <w:rPr>
                <w:noProof/>
                <w:sz w:val="22"/>
                <w:szCs w:val="22"/>
                <w:lang w:eastAsia="es-PY"/>
              </w:rPr>
              <w:tab/>
            </w:r>
            <w:r w:rsidR="0016459C" w:rsidRPr="008217C0">
              <w:rPr>
                <w:rStyle w:val="Hyperlink"/>
                <w:b/>
                <w:noProof/>
              </w:rPr>
              <w:t>Producto 15</w:t>
            </w:r>
            <w:r w:rsidR="0016459C" w:rsidRPr="008217C0">
              <w:rPr>
                <w:rStyle w:val="Hyperlink"/>
                <w:i/>
                <w:noProof/>
              </w:rPr>
              <w:t xml:space="preserve">: </w:t>
            </w:r>
            <w:r w:rsidR="0016459C" w:rsidRPr="008217C0">
              <w:rPr>
                <w:rStyle w:val="Hyperlink"/>
                <w:b/>
                <w:noProof/>
              </w:rPr>
              <w:t>Actividades de sensibilización y educación para el manejo adecuado de residuos sólidos, implementadas</w:t>
            </w:r>
            <w:r w:rsidR="0016459C" w:rsidRPr="008217C0">
              <w:rPr>
                <w:rStyle w:val="Hyperlink"/>
                <w:i/>
                <w:noProof/>
              </w:rPr>
              <w:t>.</w:t>
            </w:r>
            <w:r w:rsidR="0016459C">
              <w:rPr>
                <w:noProof/>
                <w:webHidden/>
              </w:rPr>
              <w:tab/>
            </w:r>
            <w:r w:rsidR="0016459C">
              <w:rPr>
                <w:noProof/>
                <w:webHidden/>
              </w:rPr>
              <w:fldChar w:fldCharType="begin"/>
            </w:r>
            <w:r w:rsidR="0016459C">
              <w:rPr>
                <w:noProof/>
                <w:webHidden/>
              </w:rPr>
              <w:instrText xml:space="preserve"> PAGEREF _Toc461005467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1"/>
            <w:rPr>
              <w:rFonts w:asciiTheme="minorHAnsi" w:hAnsiTheme="minorHAnsi"/>
              <w:sz w:val="22"/>
              <w:szCs w:val="22"/>
              <w:lang w:eastAsia="es-PY"/>
            </w:rPr>
          </w:pPr>
          <w:hyperlink w:anchor="_Toc461005468" w:history="1">
            <w:r w:rsidR="0016459C" w:rsidRPr="008217C0">
              <w:rPr>
                <w:rStyle w:val="Hyperlink"/>
                <w:b/>
              </w:rPr>
              <w:t>CAPÍTULO IV</w:t>
            </w:r>
            <w:r w:rsidR="0016459C">
              <w:rPr>
                <w:webHidden/>
              </w:rPr>
              <w:tab/>
            </w:r>
            <w:r w:rsidR="0016459C">
              <w:rPr>
                <w:webHidden/>
              </w:rPr>
              <w:fldChar w:fldCharType="begin"/>
            </w:r>
            <w:r w:rsidR="0016459C">
              <w:rPr>
                <w:webHidden/>
              </w:rPr>
              <w:instrText xml:space="preserve"> PAGEREF _Toc461005468 \h </w:instrText>
            </w:r>
            <w:r w:rsidR="0016459C">
              <w:rPr>
                <w:webHidden/>
              </w:rPr>
            </w:r>
            <w:r w:rsidR="0016459C">
              <w:rPr>
                <w:webHidden/>
              </w:rPr>
              <w:fldChar w:fldCharType="separate"/>
            </w:r>
            <w:r w:rsidR="0016459C">
              <w:rPr>
                <w:webHidden/>
              </w:rPr>
              <w:t>4</w:t>
            </w:r>
            <w:r w:rsidR="0016459C">
              <w:rPr>
                <w:webHidden/>
              </w:rPr>
              <w:fldChar w:fldCharType="end"/>
            </w:r>
          </w:hyperlink>
        </w:p>
        <w:p w:rsidR="0016459C" w:rsidRDefault="008946FA">
          <w:pPr>
            <w:pStyle w:val="TOC2"/>
            <w:rPr>
              <w:noProof/>
              <w:sz w:val="22"/>
              <w:szCs w:val="22"/>
              <w:lang w:eastAsia="es-PY"/>
            </w:rPr>
          </w:pPr>
          <w:hyperlink w:anchor="_Toc461005469" w:history="1">
            <w:r w:rsidR="0016459C" w:rsidRPr="008217C0">
              <w:rPr>
                <w:rStyle w:val="Hyperlink"/>
                <w:b/>
                <w:noProof/>
              </w:rPr>
              <w:t>4.</w:t>
            </w:r>
            <w:r w:rsidR="0016459C">
              <w:rPr>
                <w:noProof/>
                <w:sz w:val="22"/>
                <w:szCs w:val="22"/>
                <w:lang w:eastAsia="es-PY"/>
              </w:rPr>
              <w:tab/>
            </w:r>
            <w:r w:rsidR="0016459C" w:rsidRPr="008217C0">
              <w:rPr>
                <w:rStyle w:val="Hyperlink"/>
                <w:b/>
                <w:noProof/>
              </w:rPr>
              <w:t>CONDICIONES Y CRITERIOS DE ELEGIBILIDAD DEL PROGRAMA</w:t>
            </w:r>
            <w:r w:rsidR="0016459C">
              <w:rPr>
                <w:noProof/>
                <w:webHidden/>
              </w:rPr>
              <w:tab/>
            </w:r>
            <w:r w:rsidR="0016459C">
              <w:rPr>
                <w:noProof/>
                <w:webHidden/>
              </w:rPr>
              <w:fldChar w:fldCharType="begin"/>
            </w:r>
            <w:r w:rsidR="0016459C">
              <w:rPr>
                <w:noProof/>
                <w:webHidden/>
              </w:rPr>
              <w:instrText xml:space="preserve"> PAGEREF _Toc461005469 \h </w:instrText>
            </w:r>
            <w:r w:rsidR="0016459C">
              <w:rPr>
                <w:noProof/>
                <w:webHidden/>
              </w:rPr>
            </w:r>
            <w:r w:rsidR="0016459C">
              <w:rPr>
                <w:noProof/>
                <w:webHidden/>
              </w:rPr>
              <w:fldChar w:fldCharType="separate"/>
            </w:r>
            <w:r w:rsidR="0016459C">
              <w:rPr>
                <w:noProof/>
                <w:webHidden/>
              </w:rPr>
              <w:t>4</w:t>
            </w:r>
            <w:r w:rsidR="0016459C">
              <w:rPr>
                <w:noProof/>
                <w:webHidden/>
              </w:rPr>
              <w:fldChar w:fldCharType="end"/>
            </w:r>
          </w:hyperlink>
        </w:p>
        <w:p w:rsidR="0016459C" w:rsidRDefault="008946FA">
          <w:pPr>
            <w:pStyle w:val="TOC3"/>
            <w:rPr>
              <w:noProof/>
              <w:sz w:val="22"/>
              <w:szCs w:val="22"/>
              <w:lang w:eastAsia="es-PY"/>
            </w:rPr>
          </w:pPr>
          <w:hyperlink w:anchor="_Toc461005473" w:history="1">
            <w:r w:rsidR="0016459C" w:rsidRPr="008217C0">
              <w:rPr>
                <w:rStyle w:val="Hyperlink"/>
                <w:b/>
                <w:noProof/>
              </w:rPr>
              <w:t>4.1.</w:t>
            </w:r>
            <w:r w:rsidR="0016459C">
              <w:rPr>
                <w:noProof/>
                <w:sz w:val="22"/>
                <w:szCs w:val="22"/>
                <w:lang w:eastAsia="es-PY"/>
              </w:rPr>
              <w:tab/>
            </w:r>
            <w:r w:rsidR="0016459C" w:rsidRPr="008217C0">
              <w:rPr>
                <w:rStyle w:val="Hyperlink"/>
                <w:b/>
                <w:noProof/>
              </w:rPr>
              <w:t>Condiciones Contractuales Especiales de los acuerdos de préstamos xx del BI</w:t>
            </w:r>
            <w:r w:rsidR="0016459C" w:rsidRPr="008217C0">
              <w:rPr>
                <w:rStyle w:val="Hyperlink"/>
                <w:noProof/>
              </w:rPr>
              <w:t>D</w:t>
            </w:r>
            <w:r w:rsidR="0016459C">
              <w:rPr>
                <w:noProof/>
                <w:webHidden/>
              </w:rPr>
              <w:tab/>
            </w:r>
            <w:r w:rsidR="0016459C">
              <w:rPr>
                <w:noProof/>
                <w:webHidden/>
              </w:rPr>
              <w:fldChar w:fldCharType="begin"/>
            </w:r>
            <w:r w:rsidR="0016459C">
              <w:rPr>
                <w:noProof/>
                <w:webHidden/>
              </w:rPr>
              <w:instrText xml:space="preserve"> PAGEREF _Toc461005473 \h </w:instrText>
            </w:r>
            <w:r w:rsidR="0016459C">
              <w:rPr>
                <w:noProof/>
                <w:webHidden/>
              </w:rPr>
            </w:r>
            <w:r w:rsidR="0016459C">
              <w:rPr>
                <w:noProof/>
                <w:webHidden/>
              </w:rPr>
              <w:fldChar w:fldCharType="separate"/>
            </w:r>
            <w:r w:rsidR="0016459C">
              <w:rPr>
                <w:noProof/>
                <w:webHidden/>
              </w:rPr>
              <w:t>4</w:t>
            </w:r>
            <w:r w:rsidR="0016459C">
              <w:rPr>
                <w:noProof/>
                <w:webHidden/>
              </w:rPr>
              <w:fldChar w:fldCharType="end"/>
            </w:r>
          </w:hyperlink>
        </w:p>
        <w:p w:rsidR="0016459C" w:rsidRDefault="008946FA">
          <w:pPr>
            <w:pStyle w:val="TOC4"/>
            <w:rPr>
              <w:noProof/>
              <w:sz w:val="22"/>
              <w:szCs w:val="22"/>
              <w:lang w:eastAsia="es-PY"/>
            </w:rPr>
          </w:pPr>
          <w:hyperlink w:anchor="_Toc461005479" w:history="1">
            <w:r w:rsidR="0016459C" w:rsidRPr="008217C0">
              <w:rPr>
                <w:rStyle w:val="Hyperlink"/>
                <w:b/>
                <w:noProof/>
              </w:rPr>
              <w:t>4.1.1.</w:t>
            </w:r>
            <w:r w:rsidR="0016459C">
              <w:rPr>
                <w:noProof/>
                <w:sz w:val="22"/>
                <w:szCs w:val="22"/>
                <w:lang w:eastAsia="es-PY"/>
              </w:rPr>
              <w:tab/>
            </w:r>
            <w:r w:rsidR="0016459C" w:rsidRPr="008217C0">
              <w:rPr>
                <w:rStyle w:val="Hyperlink"/>
                <w:b/>
                <w:noProof/>
              </w:rPr>
              <w:t>Condiciones contractuales previas al primer desembolso</w:t>
            </w:r>
            <w:r w:rsidR="0016459C">
              <w:rPr>
                <w:noProof/>
                <w:webHidden/>
              </w:rPr>
              <w:tab/>
            </w:r>
            <w:r w:rsidR="0016459C">
              <w:rPr>
                <w:noProof/>
                <w:webHidden/>
              </w:rPr>
              <w:fldChar w:fldCharType="begin"/>
            </w:r>
            <w:r w:rsidR="0016459C">
              <w:rPr>
                <w:noProof/>
                <w:webHidden/>
              </w:rPr>
              <w:instrText xml:space="preserve"> PAGEREF _Toc461005479 \h </w:instrText>
            </w:r>
            <w:r w:rsidR="0016459C">
              <w:rPr>
                <w:noProof/>
                <w:webHidden/>
              </w:rPr>
            </w:r>
            <w:r w:rsidR="0016459C">
              <w:rPr>
                <w:noProof/>
                <w:webHidden/>
              </w:rPr>
              <w:fldChar w:fldCharType="separate"/>
            </w:r>
            <w:r w:rsidR="0016459C">
              <w:rPr>
                <w:noProof/>
                <w:webHidden/>
              </w:rPr>
              <w:t>4</w:t>
            </w:r>
            <w:r w:rsidR="0016459C">
              <w:rPr>
                <w:noProof/>
                <w:webHidden/>
              </w:rPr>
              <w:fldChar w:fldCharType="end"/>
            </w:r>
          </w:hyperlink>
        </w:p>
        <w:p w:rsidR="0016459C" w:rsidRDefault="008946FA">
          <w:pPr>
            <w:pStyle w:val="TOC4"/>
            <w:rPr>
              <w:noProof/>
              <w:sz w:val="22"/>
              <w:szCs w:val="22"/>
              <w:lang w:eastAsia="es-PY"/>
            </w:rPr>
          </w:pPr>
          <w:hyperlink w:anchor="_Toc461005480" w:history="1">
            <w:r w:rsidR="0016459C" w:rsidRPr="008217C0">
              <w:rPr>
                <w:rStyle w:val="Hyperlink"/>
                <w:b/>
                <w:noProof/>
              </w:rPr>
              <w:t>4.1.2.</w:t>
            </w:r>
            <w:r w:rsidR="0016459C">
              <w:rPr>
                <w:noProof/>
                <w:sz w:val="22"/>
                <w:szCs w:val="22"/>
                <w:lang w:eastAsia="es-PY"/>
              </w:rPr>
              <w:tab/>
            </w:r>
            <w:r w:rsidR="0016459C" w:rsidRPr="008217C0">
              <w:rPr>
                <w:rStyle w:val="Hyperlink"/>
                <w:b/>
                <w:noProof/>
              </w:rPr>
              <w:t>Condiciones contractuales especiales de ejecución</w:t>
            </w:r>
            <w:r w:rsidR="0016459C">
              <w:rPr>
                <w:noProof/>
                <w:webHidden/>
              </w:rPr>
              <w:tab/>
            </w:r>
            <w:r w:rsidR="0016459C">
              <w:rPr>
                <w:noProof/>
                <w:webHidden/>
              </w:rPr>
              <w:fldChar w:fldCharType="begin"/>
            </w:r>
            <w:r w:rsidR="0016459C">
              <w:rPr>
                <w:noProof/>
                <w:webHidden/>
              </w:rPr>
              <w:instrText xml:space="preserve"> PAGEREF _Toc461005480 \h </w:instrText>
            </w:r>
            <w:r w:rsidR="0016459C">
              <w:rPr>
                <w:noProof/>
                <w:webHidden/>
              </w:rPr>
            </w:r>
            <w:r w:rsidR="0016459C">
              <w:rPr>
                <w:noProof/>
                <w:webHidden/>
              </w:rPr>
              <w:fldChar w:fldCharType="separate"/>
            </w:r>
            <w:r w:rsidR="0016459C">
              <w:rPr>
                <w:noProof/>
                <w:webHidden/>
              </w:rPr>
              <w:t>4</w:t>
            </w:r>
            <w:r w:rsidR="0016459C">
              <w:rPr>
                <w:noProof/>
                <w:webHidden/>
              </w:rPr>
              <w:fldChar w:fldCharType="end"/>
            </w:r>
          </w:hyperlink>
        </w:p>
        <w:p w:rsidR="0016459C" w:rsidRDefault="008946FA">
          <w:pPr>
            <w:pStyle w:val="TOC3"/>
            <w:rPr>
              <w:noProof/>
              <w:sz w:val="22"/>
              <w:szCs w:val="22"/>
              <w:lang w:eastAsia="es-PY"/>
            </w:rPr>
          </w:pPr>
          <w:hyperlink w:anchor="_Toc461005481" w:history="1">
            <w:r w:rsidR="0016459C" w:rsidRPr="008217C0">
              <w:rPr>
                <w:rStyle w:val="Hyperlink"/>
                <w:b/>
                <w:bCs/>
                <w:noProof/>
              </w:rPr>
              <w:t>4.2.</w:t>
            </w:r>
            <w:r w:rsidR="0016459C">
              <w:rPr>
                <w:noProof/>
                <w:sz w:val="22"/>
                <w:szCs w:val="22"/>
                <w:lang w:eastAsia="es-PY"/>
              </w:rPr>
              <w:tab/>
            </w:r>
            <w:r w:rsidR="0016459C" w:rsidRPr="008217C0">
              <w:rPr>
                <w:rStyle w:val="Hyperlink"/>
                <w:b/>
                <w:noProof/>
              </w:rPr>
              <w:t>Condiciones Contractuales Especiales del acuerdo de préstamo CFA xxx de CAF</w:t>
            </w:r>
            <w:r w:rsidR="0016459C">
              <w:rPr>
                <w:noProof/>
                <w:webHidden/>
              </w:rPr>
              <w:tab/>
            </w:r>
            <w:r w:rsidR="0016459C">
              <w:rPr>
                <w:noProof/>
                <w:webHidden/>
              </w:rPr>
              <w:fldChar w:fldCharType="begin"/>
            </w:r>
            <w:r w:rsidR="0016459C">
              <w:rPr>
                <w:noProof/>
                <w:webHidden/>
              </w:rPr>
              <w:instrText xml:space="preserve"> PAGEREF _Toc461005481 \h </w:instrText>
            </w:r>
            <w:r w:rsidR="0016459C">
              <w:rPr>
                <w:noProof/>
                <w:webHidden/>
              </w:rPr>
            </w:r>
            <w:r w:rsidR="0016459C">
              <w:rPr>
                <w:noProof/>
                <w:webHidden/>
              </w:rPr>
              <w:fldChar w:fldCharType="separate"/>
            </w:r>
            <w:r w:rsidR="0016459C">
              <w:rPr>
                <w:noProof/>
                <w:webHidden/>
              </w:rPr>
              <w:t>4</w:t>
            </w:r>
            <w:r w:rsidR="0016459C">
              <w:rPr>
                <w:noProof/>
                <w:webHidden/>
              </w:rPr>
              <w:fldChar w:fldCharType="end"/>
            </w:r>
          </w:hyperlink>
        </w:p>
        <w:p w:rsidR="0016459C" w:rsidRDefault="008946FA">
          <w:pPr>
            <w:pStyle w:val="TOC4"/>
            <w:rPr>
              <w:noProof/>
              <w:sz w:val="22"/>
              <w:szCs w:val="22"/>
              <w:lang w:eastAsia="es-PY"/>
            </w:rPr>
          </w:pPr>
          <w:hyperlink w:anchor="_Toc461005483" w:history="1">
            <w:r w:rsidR="0016459C" w:rsidRPr="008217C0">
              <w:rPr>
                <w:rStyle w:val="Hyperlink"/>
                <w:b/>
                <w:noProof/>
              </w:rPr>
              <w:t>4.2.1.</w:t>
            </w:r>
            <w:r w:rsidR="0016459C">
              <w:rPr>
                <w:noProof/>
                <w:sz w:val="22"/>
                <w:szCs w:val="22"/>
                <w:lang w:eastAsia="es-PY"/>
              </w:rPr>
              <w:tab/>
            </w:r>
            <w:r w:rsidR="0016459C" w:rsidRPr="008217C0">
              <w:rPr>
                <w:rStyle w:val="Hyperlink"/>
                <w:b/>
                <w:noProof/>
              </w:rPr>
              <w:t>Previas al primer desembolso del préstam</w:t>
            </w:r>
            <w:r w:rsidR="0016459C" w:rsidRPr="008217C0">
              <w:rPr>
                <w:rStyle w:val="Hyperlink"/>
                <w:i/>
                <w:noProof/>
              </w:rPr>
              <w:t>o</w:t>
            </w:r>
            <w:r w:rsidR="0016459C">
              <w:rPr>
                <w:noProof/>
                <w:webHidden/>
              </w:rPr>
              <w:tab/>
            </w:r>
            <w:r w:rsidR="0016459C">
              <w:rPr>
                <w:noProof/>
                <w:webHidden/>
              </w:rPr>
              <w:fldChar w:fldCharType="begin"/>
            </w:r>
            <w:r w:rsidR="0016459C">
              <w:rPr>
                <w:noProof/>
                <w:webHidden/>
              </w:rPr>
              <w:instrText xml:space="preserve"> PAGEREF _Toc461005483 \h </w:instrText>
            </w:r>
            <w:r w:rsidR="0016459C">
              <w:rPr>
                <w:noProof/>
                <w:webHidden/>
              </w:rPr>
            </w:r>
            <w:r w:rsidR="0016459C">
              <w:rPr>
                <w:noProof/>
                <w:webHidden/>
              </w:rPr>
              <w:fldChar w:fldCharType="separate"/>
            </w:r>
            <w:r w:rsidR="0016459C">
              <w:rPr>
                <w:noProof/>
                <w:webHidden/>
              </w:rPr>
              <w:t>4</w:t>
            </w:r>
            <w:r w:rsidR="0016459C">
              <w:rPr>
                <w:noProof/>
                <w:webHidden/>
              </w:rPr>
              <w:fldChar w:fldCharType="end"/>
            </w:r>
          </w:hyperlink>
        </w:p>
        <w:p w:rsidR="0016459C" w:rsidRDefault="008946FA">
          <w:pPr>
            <w:pStyle w:val="TOC4"/>
            <w:rPr>
              <w:noProof/>
              <w:sz w:val="22"/>
              <w:szCs w:val="22"/>
              <w:lang w:eastAsia="es-PY"/>
            </w:rPr>
          </w:pPr>
          <w:hyperlink w:anchor="_Toc461005484" w:history="1">
            <w:r w:rsidR="0016459C" w:rsidRPr="008217C0">
              <w:rPr>
                <w:rStyle w:val="Hyperlink"/>
                <w:b/>
                <w:noProof/>
              </w:rPr>
              <w:t>4.2.2.</w:t>
            </w:r>
            <w:r w:rsidR="0016459C">
              <w:rPr>
                <w:noProof/>
                <w:sz w:val="22"/>
                <w:szCs w:val="22"/>
                <w:lang w:eastAsia="es-PY"/>
              </w:rPr>
              <w:tab/>
            </w:r>
            <w:r w:rsidR="0016459C" w:rsidRPr="008217C0">
              <w:rPr>
                <w:rStyle w:val="Hyperlink"/>
                <w:b/>
                <w:noProof/>
              </w:rPr>
              <w:t>A los seis meses de entrada en vigencia del contrato de préstamo</w:t>
            </w:r>
            <w:r w:rsidR="0016459C">
              <w:rPr>
                <w:noProof/>
                <w:webHidden/>
              </w:rPr>
              <w:tab/>
            </w:r>
            <w:r w:rsidR="0016459C">
              <w:rPr>
                <w:noProof/>
                <w:webHidden/>
              </w:rPr>
              <w:fldChar w:fldCharType="begin"/>
            </w:r>
            <w:r w:rsidR="0016459C">
              <w:rPr>
                <w:noProof/>
                <w:webHidden/>
              </w:rPr>
              <w:instrText xml:space="preserve"> PAGEREF _Toc461005484 \h </w:instrText>
            </w:r>
            <w:r w:rsidR="0016459C">
              <w:rPr>
                <w:noProof/>
                <w:webHidden/>
              </w:rPr>
            </w:r>
            <w:r w:rsidR="0016459C">
              <w:rPr>
                <w:noProof/>
                <w:webHidden/>
              </w:rPr>
              <w:fldChar w:fldCharType="separate"/>
            </w:r>
            <w:r w:rsidR="0016459C">
              <w:rPr>
                <w:noProof/>
                <w:webHidden/>
              </w:rPr>
              <w:t>5</w:t>
            </w:r>
            <w:r w:rsidR="0016459C">
              <w:rPr>
                <w:noProof/>
                <w:webHidden/>
              </w:rPr>
              <w:fldChar w:fldCharType="end"/>
            </w:r>
          </w:hyperlink>
        </w:p>
        <w:p w:rsidR="0016459C" w:rsidRDefault="008946FA">
          <w:pPr>
            <w:pStyle w:val="TOC4"/>
            <w:rPr>
              <w:noProof/>
              <w:sz w:val="22"/>
              <w:szCs w:val="22"/>
              <w:lang w:eastAsia="es-PY"/>
            </w:rPr>
          </w:pPr>
          <w:hyperlink w:anchor="_Toc461005485" w:history="1">
            <w:r w:rsidR="0016459C" w:rsidRPr="008217C0">
              <w:rPr>
                <w:rStyle w:val="Hyperlink"/>
                <w:rFonts w:cstheme="minorHAnsi"/>
                <w:b/>
                <w:noProof/>
              </w:rPr>
              <w:t>4.2.3.</w:t>
            </w:r>
            <w:r w:rsidR="0016459C">
              <w:rPr>
                <w:noProof/>
                <w:sz w:val="22"/>
                <w:szCs w:val="22"/>
                <w:lang w:eastAsia="es-PY"/>
              </w:rPr>
              <w:tab/>
            </w:r>
            <w:r w:rsidR="0016459C" w:rsidRPr="008217C0">
              <w:rPr>
                <w:rStyle w:val="Hyperlink"/>
                <w:b/>
                <w:noProof/>
              </w:rPr>
              <w:t>Previas al llamado a licitación de cada uno de los proyecto</w:t>
            </w:r>
            <w:r w:rsidR="0016459C" w:rsidRPr="008217C0">
              <w:rPr>
                <w:rStyle w:val="Hyperlink"/>
                <w:rFonts w:cstheme="minorHAnsi"/>
                <w:b/>
                <w:noProof/>
              </w:rPr>
              <w:t>s</w:t>
            </w:r>
            <w:r w:rsidR="0016459C">
              <w:rPr>
                <w:noProof/>
                <w:webHidden/>
              </w:rPr>
              <w:tab/>
            </w:r>
            <w:r w:rsidR="0016459C">
              <w:rPr>
                <w:noProof/>
                <w:webHidden/>
              </w:rPr>
              <w:fldChar w:fldCharType="begin"/>
            </w:r>
            <w:r w:rsidR="0016459C">
              <w:rPr>
                <w:noProof/>
                <w:webHidden/>
              </w:rPr>
              <w:instrText xml:space="preserve"> PAGEREF _Toc461005485 \h </w:instrText>
            </w:r>
            <w:r w:rsidR="0016459C">
              <w:rPr>
                <w:noProof/>
                <w:webHidden/>
              </w:rPr>
            </w:r>
            <w:r w:rsidR="0016459C">
              <w:rPr>
                <w:noProof/>
                <w:webHidden/>
              </w:rPr>
              <w:fldChar w:fldCharType="separate"/>
            </w:r>
            <w:r w:rsidR="0016459C">
              <w:rPr>
                <w:noProof/>
                <w:webHidden/>
              </w:rPr>
              <w:t>5</w:t>
            </w:r>
            <w:r w:rsidR="0016459C">
              <w:rPr>
                <w:noProof/>
                <w:webHidden/>
              </w:rPr>
              <w:fldChar w:fldCharType="end"/>
            </w:r>
          </w:hyperlink>
        </w:p>
        <w:p w:rsidR="0016459C" w:rsidRDefault="008946FA">
          <w:pPr>
            <w:pStyle w:val="TOC4"/>
            <w:rPr>
              <w:noProof/>
              <w:sz w:val="22"/>
              <w:szCs w:val="22"/>
              <w:lang w:eastAsia="es-PY"/>
            </w:rPr>
          </w:pPr>
          <w:hyperlink w:anchor="_Toc461005486" w:history="1">
            <w:r w:rsidR="0016459C" w:rsidRPr="008217C0">
              <w:rPr>
                <w:rStyle w:val="Hyperlink"/>
                <w:rFonts w:cstheme="minorHAnsi"/>
                <w:b/>
                <w:noProof/>
              </w:rPr>
              <w:t>4.2.4.</w:t>
            </w:r>
            <w:r w:rsidR="0016459C">
              <w:rPr>
                <w:noProof/>
                <w:sz w:val="22"/>
                <w:szCs w:val="22"/>
                <w:lang w:eastAsia="es-PY"/>
              </w:rPr>
              <w:tab/>
            </w:r>
            <w:r w:rsidR="0016459C" w:rsidRPr="008217C0">
              <w:rPr>
                <w:rStyle w:val="Hyperlink"/>
                <w:b/>
                <w:noProof/>
              </w:rPr>
              <w:t>Previas al inicio de obras de cada proyecto</w:t>
            </w:r>
            <w:r w:rsidR="0016459C">
              <w:rPr>
                <w:noProof/>
                <w:webHidden/>
              </w:rPr>
              <w:tab/>
            </w:r>
            <w:r w:rsidR="0016459C">
              <w:rPr>
                <w:noProof/>
                <w:webHidden/>
              </w:rPr>
              <w:fldChar w:fldCharType="begin"/>
            </w:r>
            <w:r w:rsidR="0016459C">
              <w:rPr>
                <w:noProof/>
                <w:webHidden/>
              </w:rPr>
              <w:instrText xml:space="preserve"> PAGEREF _Toc461005486 \h </w:instrText>
            </w:r>
            <w:r w:rsidR="0016459C">
              <w:rPr>
                <w:noProof/>
                <w:webHidden/>
              </w:rPr>
            </w:r>
            <w:r w:rsidR="0016459C">
              <w:rPr>
                <w:noProof/>
                <w:webHidden/>
              </w:rPr>
              <w:fldChar w:fldCharType="separate"/>
            </w:r>
            <w:r w:rsidR="0016459C">
              <w:rPr>
                <w:noProof/>
                <w:webHidden/>
              </w:rPr>
              <w:t>5</w:t>
            </w:r>
            <w:r w:rsidR="0016459C">
              <w:rPr>
                <w:noProof/>
                <w:webHidden/>
              </w:rPr>
              <w:fldChar w:fldCharType="end"/>
            </w:r>
          </w:hyperlink>
        </w:p>
        <w:p w:rsidR="0016459C" w:rsidRDefault="008946FA">
          <w:pPr>
            <w:pStyle w:val="TOC4"/>
            <w:rPr>
              <w:noProof/>
              <w:sz w:val="22"/>
              <w:szCs w:val="22"/>
              <w:lang w:eastAsia="es-PY"/>
            </w:rPr>
          </w:pPr>
          <w:hyperlink w:anchor="_Toc461005487" w:history="1">
            <w:r w:rsidR="0016459C" w:rsidRPr="008217C0">
              <w:rPr>
                <w:rStyle w:val="Hyperlink"/>
                <w:rFonts w:cstheme="minorHAnsi"/>
                <w:b/>
                <w:noProof/>
              </w:rPr>
              <w:t>4.2.5.</w:t>
            </w:r>
            <w:r w:rsidR="0016459C">
              <w:rPr>
                <w:noProof/>
                <w:sz w:val="22"/>
                <w:szCs w:val="22"/>
                <w:lang w:eastAsia="es-PY"/>
              </w:rPr>
              <w:tab/>
            </w:r>
            <w:r w:rsidR="0016459C" w:rsidRPr="008217C0">
              <w:rPr>
                <w:rStyle w:val="Hyperlink"/>
                <w:rFonts w:cstheme="minorHAnsi"/>
                <w:b/>
                <w:noProof/>
              </w:rPr>
              <w:t>Previas al desembolso del último 20% del préstamo</w:t>
            </w:r>
            <w:r w:rsidR="0016459C">
              <w:rPr>
                <w:noProof/>
                <w:webHidden/>
              </w:rPr>
              <w:tab/>
            </w:r>
            <w:r w:rsidR="0016459C">
              <w:rPr>
                <w:noProof/>
                <w:webHidden/>
              </w:rPr>
              <w:fldChar w:fldCharType="begin"/>
            </w:r>
            <w:r w:rsidR="0016459C">
              <w:rPr>
                <w:noProof/>
                <w:webHidden/>
              </w:rPr>
              <w:instrText xml:space="preserve"> PAGEREF _Toc461005487 \h </w:instrText>
            </w:r>
            <w:r w:rsidR="0016459C">
              <w:rPr>
                <w:noProof/>
                <w:webHidden/>
              </w:rPr>
            </w:r>
            <w:r w:rsidR="0016459C">
              <w:rPr>
                <w:noProof/>
                <w:webHidden/>
              </w:rPr>
              <w:fldChar w:fldCharType="separate"/>
            </w:r>
            <w:r w:rsidR="0016459C">
              <w:rPr>
                <w:noProof/>
                <w:webHidden/>
              </w:rPr>
              <w:t>5</w:t>
            </w:r>
            <w:r w:rsidR="0016459C">
              <w:rPr>
                <w:noProof/>
                <w:webHidden/>
              </w:rPr>
              <w:fldChar w:fldCharType="end"/>
            </w:r>
          </w:hyperlink>
        </w:p>
        <w:p w:rsidR="0016459C" w:rsidRDefault="008946FA">
          <w:pPr>
            <w:pStyle w:val="TOC4"/>
            <w:rPr>
              <w:noProof/>
              <w:sz w:val="22"/>
              <w:szCs w:val="22"/>
              <w:lang w:eastAsia="es-PY"/>
            </w:rPr>
          </w:pPr>
          <w:hyperlink w:anchor="_Toc461005488" w:history="1">
            <w:r w:rsidR="0016459C" w:rsidRPr="008217C0">
              <w:rPr>
                <w:rStyle w:val="Hyperlink"/>
                <w:rFonts w:cstheme="minorHAnsi"/>
                <w:b/>
                <w:noProof/>
              </w:rPr>
              <w:t>4.2.6.</w:t>
            </w:r>
            <w:r w:rsidR="0016459C">
              <w:rPr>
                <w:noProof/>
                <w:sz w:val="22"/>
                <w:szCs w:val="22"/>
                <w:lang w:eastAsia="es-PY"/>
              </w:rPr>
              <w:tab/>
            </w:r>
            <w:r w:rsidR="0016459C" w:rsidRPr="008217C0">
              <w:rPr>
                <w:rStyle w:val="Hyperlink"/>
                <w:rFonts w:cstheme="minorHAnsi"/>
                <w:b/>
                <w:noProof/>
              </w:rPr>
              <w:t>Durante el periodo de desembolsos</w:t>
            </w:r>
            <w:r w:rsidR="0016459C">
              <w:rPr>
                <w:noProof/>
                <w:webHidden/>
              </w:rPr>
              <w:tab/>
            </w:r>
            <w:r w:rsidR="0016459C">
              <w:rPr>
                <w:noProof/>
                <w:webHidden/>
              </w:rPr>
              <w:fldChar w:fldCharType="begin"/>
            </w:r>
            <w:r w:rsidR="0016459C">
              <w:rPr>
                <w:noProof/>
                <w:webHidden/>
              </w:rPr>
              <w:instrText xml:space="preserve"> PAGEREF _Toc461005488 \h </w:instrText>
            </w:r>
            <w:r w:rsidR="0016459C">
              <w:rPr>
                <w:noProof/>
                <w:webHidden/>
              </w:rPr>
            </w:r>
            <w:r w:rsidR="0016459C">
              <w:rPr>
                <w:noProof/>
                <w:webHidden/>
              </w:rPr>
              <w:fldChar w:fldCharType="separate"/>
            </w:r>
            <w:r w:rsidR="0016459C">
              <w:rPr>
                <w:noProof/>
                <w:webHidden/>
              </w:rPr>
              <w:t>5</w:t>
            </w:r>
            <w:r w:rsidR="0016459C">
              <w:rPr>
                <w:noProof/>
                <w:webHidden/>
              </w:rPr>
              <w:fldChar w:fldCharType="end"/>
            </w:r>
          </w:hyperlink>
        </w:p>
        <w:p w:rsidR="0016459C" w:rsidRDefault="008946FA">
          <w:pPr>
            <w:pStyle w:val="TOC3"/>
            <w:rPr>
              <w:noProof/>
              <w:sz w:val="22"/>
              <w:szCs w:val="22"/>
              <w:lang w:eastAsia="es-PY"/>
            </w:rPr>
          </w:pPr>
          <w:hyperlink w:anchor="_Toc461005489" w:history="1">
            <w:r w:rsidR="0016459C" w:rsidRPr="008217C0">
              <w:rPr>
                <w:rStyle w:val="Hyperlink"/>
                <w:b/>
                <w:noProof/>
              </w:rPr>
              <w:t>4.3.</w:t>
            </w:r>
            <w:r w:rsidR="0016459C">
              <w:rPr>
                <w:noProof/>
                <w:sz w:val="22"/>
                <w:szCs w:val="22"/>
                <w:lang w:eastAsia="es-PY"/>
              </w:rPr>
              <w:tab/>
            </w:r>
            <w:r w:rsidR="0016459C" w:rsidRPr="008217C0">
              <w:rPr>
                <w:rStyle w:val="Hyperlink"/>
                <w:b/>
                <w:noProof/>
              </w:rPr>
              <w:t xml:space="preserve">Criterios de elegibilidad de los Proyectos del PSACH  Fase I </w:t>
            </w:r>
            <w:r w:rsidR="0016459C" w:rsidRPr="008217C0">
              <w:rPr>
                <w:rStyle w:val="Hyperlink"/>
                <w:b/>
                <w:i/>
                <w:noProof/>
              </w:rPr>
              <w:t>(a desarrollar)</w:t>
            </w:r>
            <w:r w:rsidR="0016459C">
              <w:rPr>
                <w:noProof/>
                <w:webHidden/>
              </w:rPr>
              <w:tab/>
            </w:r>
            <w:r w:rsidR="0016459C">
              <w:rPr>
                <w:noProof/>
                <w:webHidden/>
              </w:rPr>
              <w:fldChar w:fldCharType="begin"/>
            </w:r>
            <w:r w:rsidR="0016459C">
              <w:rPr>
                <w:noProof/>
                <w:webHidden/>
              </w:rPr>
              <w:instrText xml:space="preserve"> PAGEREF _Toc461005489 \h </w:instrText>
            </w:r>
            <w:r w:rsidR="0016459C">
              <w:rPr>
                <w:noProof/>
                <w:webHidden/>
              </w:rPr>
            </w:r>
            <w:r w:rsidR="0016459C">
              <w:rPr>
                <w:noProof/>
                <w:webHidden/>
              </w:rPr>
              <w:fldChar w:fldCharType="separate"/>
            </w:r>
            <w:r w:rsidR="0016459C">
              <w:rPr>
                <w:noProof/>
                <w:webHidden/>
              </w:rPr>
              <w:t>6</w:t>
            </w:r>
            <w:r w:rsidR="0016459C">
              <w:rPr>
                <w:noProof/>
                <w:webHidden/>
              </w:rPr>
              <w:fldChar w:fldCharType="end"/>
            </w:r>
          </w:hyperlink>
        </w:p>
        <w:p w:rsidR="0016459C" w:rsidRDefault="008946FA">
          <w:pPr>
            <w:pStyle w:val="TOC1"/>
            <w:rPr>
              <w:rFonts w:asciiTheme="minorHAnsi" w:hAnsiTheme="minorHAnsi"/>
              <w:sz w:val="22"/>
              <w:szCs w:val="22"/>
              <w:lang w:eastAsia="es-PY"/>
            </w:rPr>
          </w:pPr>
          <w:hyperlink w:anchor="_Toc461005491" w:history="1">
            <w:r w:rsidR="0016459C" w:rsidRPr="008217C0">
              <w:rPr>
                <w:rStyle w:val="Hyperlink"/>
                <w:b/>
              </w:rPr>
              <w:t>CAPÍTULO V</w:t>
            </w:r>
            <w:r w:rsidR="0016459C">
              <w:rPr>
                <w:webHidden/>
              </w:rPr>
              <w:tab/>
            </w:r>
            <w:r w:rsidR="0016459C">
              <w:rPr>
                <w:webHidden/>
              </w:rPr>
              <w:fldChar w:fldCharType="begin"/>
            </w:r>
            <w:r w:rsidR="0016459C">
              <w:rPr>
                <w:webHidden/>
              </w:rPr>
              <w:instrText xml:space="preserve"> PAGEREF _Toc461005491 \h </w:instrText>
            </w:r>
            <w:r w:rsidR="0016459C">
              <w:rPr>
                <w:webHidden/>
              </w:rPr>
            </w:r>
            <w:r w:rsidR="0016459C">
              <w:rPr>
                <w:webHidden/>
              </w:rPr>
              <w:fldChar w:fldCharType="separate"/>
            </w:r>
            <w:r w:rsidR="0016459C">
              <w:rPr>
                <w:webHidden/>
              </w:rPr>
              <w:t>7</w:t>
            </w:r>
            <w:r w:rsidR="0016459C">
              <w:rPr>
                <w:webHidden/>
              </w:rPr>
              <w:fldChar w:fldCharType="end"/>
            </w:r>
          </w:hyperlink>
        </w:p>
        <w:p w:rsidR="0016459C" w:rsidRDefault="008946FA">
          <w:pPr>
            <w:pStyle w:val="TOC2"/>
            <w:rPr>
              <w:noProof/>
              <w:sz w:val="22"/>
              <w:szCs w:val="22"/>
              <w:lang w:eastAsia="es-PY"/>
            </w:rPr>
          </w:pPr>
          <w:hyperlink w:anchor="_Toc461005492" w:history="1">
            <w:r w:rsidR="0016459C" w:rsidRPr="008217C0">
              <w:rPr>
                <w:rStyle w:val="Hyperlink"/>
                <w:b/>
                <w:noProof/>
              </w:rPr>
              <w:t>5.</w:t>
            </w:r>
            <w:r w:rsidR="0016459C">
              <w:rPr>
                <w:noProof/>
                <w:sz w:val="22"/>
                <w:szCs w:val="22"/>
                <w:lang w:eastAsia="es-PY"/>
              </w:rPr>
              <w:tab/>
            </w:r>
            <w:r w:rsidR="0016459C" w:rsidRPr="008217C0">
              <w:rPr>
                <w:rStyle w:val="Hyperlink"/>
                <w:b/>
                <w:noProof/>
              </w:rPr>
              <w:t>ORGANIZACIÓN INSTITUCIONAL DEL PROGRAMA</w:t>
            </w:r>
            <w:r w:rsidR="0016459C">
              <w:rPr>
                <w:noProof/>
                <w:webHidden/>
              </w:rPr>
              <w:tab/>
            </w:r>
            <w:r w:rsidR="0016459C">
              <w:rPr>
                <w:noProof/>
                <w:webHidden/>
              </w:rPr>
              <w:fldChar w:fldCharType="begin"/>
            </w:r>
            <w:r w:rsidR="0016459C">
              <w:rPr>
                <w:noProof/>
                <w:webHidden/>
              </w:rPr>
              <w:instrText xml:space="preserve"> PAGEREF _Toc461005492 \h </w:instrText>
            </w:r>
            <w:r w:rsidR="0016459C">
              <w:rPr>
                <w:noProof/>
                <w:webHidden/>
              </w:rPr>
            </w:r>
            <w:r w:rsidR="0016459C">
              <w:rPr>
                <w:noProof/>
                <w:webHidden/>
              </w:rPr>
              <w:fldChar w:fldCharType="separate"/>
            </w:r>
            <w:r w:rsidR="0016459C">
              <w:rPr>
                <w:noProof/>
                <w:webHidden/>
              </w:rPr>
              <w:t>7</w:t>
            </w:r>
            <w:r w:rsidR="0016459C">
              <w:rPr>
                <w:noProof/>
                <w:webHidden/>
              </w:rPr>
              <w:fldChar w:fldCharType="end"/>
            </w:r>
          </w:hyperlink>
        </w:p>
        <w:p w:rsidR="0016459C" w:rsidRDefault="008946FA">
          <w:pPr>
            <w:pStyle w:val="TOC3"/>
            <w:rPr>
              <w:noProof/>
              <w:sz w:val="22"/>
              <w:szCs w:val="22"/>
              <w:lang w:eastAsia="es-PY"/>
            </w:rPr>
          </w:pPr>
          <w:hyperlink w:anchor="_Toc461005493" w:history="1">
            <w:r w:rsidR="0016459C" w:rsidRPr="008217C0">
              <w:rPr>
                <w:rStyle w:val="Hyperlink"/>
                <w:b/>
                <w:noProof/>
              </w:rPr>
              <w:t>5.1.</w:t>
            </w:r>
            <w:r w:rsidR="0016459C">
              <w:rPr>
                <w:noProof/>
                <w:sz w:val="22"/>
                <w:szCs w:val="22"/>
                <w:lang w:eastAsia="es-PY"/>
              </w:rPr>
              <w:tab/>
            </w:r>
            <w:r w:rsidR="0016459C" w:rsidRPr="008217C0">
              <w:rPr>
                <w:rStyle w:val="Hyperlink"/>
                <w:b/>
                <w:noProof/>
              </w:rPr>
              <w:t>Esquema General de Ejecución del Programa</w:t>
            </w:r>
            <w:r w:rsidR="0016459C">
              <w:rPr>
                <w:noProof/>
                <w:webHidden/>
              </w:rPr>
              <w:tab/>
            </w:r>
            <w:r w:rsidR="0016459C">
              <w:rPr>
                <w:noProof/>
                <w:webHidden/>
              </w:rPr>
              <w:fldChar w:fldCharType="begin"/>
            </w:r>
            <w:r w:rsidR="0016459C">
              <w:rPr>
                <w:noProof/>
                <w:webHidden/>
              </w:rPr>
              <w:instrText xml:space="preserve"> PAGEREF _Toc461005493 \h </w:instrText>
            </w:r>
            <w:r w:rsidR="0016459C">
              <w:rPr>
                <w:noProof/>
                <w:webHidden/>
              </w:rPr>
            </w:r>
            <w:r w:rsidR="0016459C">
              <w:rPr>
                <w:noProof/>
                <w:webHidden/>
              </w:rPr>
              <w:fldChar w:fldCharType="separate"/>
            </w:r>
            <w:r w:rsidR="0016459C">
              <w:rPr>
                <w:noProof/>
                <w:webHidden/>
              </w:rPr>
              <w:t>7</w:t>
            </w:r>
            <w:r w:rsidR="0016459C">
              <w:rPr>
                <w:noProof/>
                <w:webHidden/>
              </w:rPr>
              <w:fldChar w:fldCharType="end"/>
            </w:r>
          </w:hyperlink>
        </w:p>
        <w:p w:rsidR="0016459C" w:rsidRDefault="008946FA">
          <w:pPr>
            <w:pStyle w:val="TOC3"/>
            <w:rPr>
              <w:noProof/>
              <w:sz w:val="22"/>
              <w:szCs w:val="22"/>
              <w:lang w:eastAsia="es-PY"/>
            </w:rPr>
          </w:pPr>
          <w:hyperlink w:anchor="_Toc461005500" w:history="1">
            <w:r w:rsidR="0016459C" w:rsidRPr="008217C0">
              <w:rPr>
                <w:rStyle w:val="Hyperlink"/>
                <w:b/>
                <w:noProof/>
              </w:rPr>
              <w:t>5.2.</w:t>
            </w:r>
            <w:r w:rsidR="0016459C">
              <w:rPr>
                <w:noProof/>
                <w:sz w:val="22"/>
                <w:szCs w:val="22"/>
                <w:lang w:eastAsia="es-PY"/>
              </w:rPr>
              <w:tab/>
            </w:r>
            <w:r w:rsidR="0016459C" w:rsidRPr="008217C0">
              <w:rPr>
                <w:rStyle w:val="Hyperlink"/>
                <w:b/>
                <w:noProof/>
              </w:rPr>
              <w:t>Prestatario</w:t>
            </w:r>
            <w:r w:rsidR="0016459C">
              <w:rPr>
                <w:noProof/>
                <w:webHidden/>
              </w:rPr>
              <w:tab/>
            </w:r>
            <w:r w:rsidR="0016459C">
              <w:rPr>
                <w:noProof/>
                <w:webHidden/>
              </w:rPr>
              <w:fldChar w:fldCharType="begin"/>
            </w:r>
            <w:r w:rsidR="0016459C">
              <w:rPr>
                <w:noProof/>
                <w:webHidden/>
              </w:rPr>
              <w:instrText xml:space="preserve"> PAGEREF _Toc461005500 \h </w:instrText>
            </w:r>
            <w:r w:rsidR="0016459C">
              <w:rPr>
                <w:noProof/>
                <w:webHidden/>
              </w:rPr>
            </w:r>
            <w:r w:rsidR="0016459C">
              <w:rPr>
                <w:noProof/>
                <w:webHidden/>
              </w:rPr>
              <w:fldChar w:fldCharType="separate"/>
            </w:r>
            <w:r w:rsidR="0016459C">
              <w:rPr>
                <w:noProof/>
                <w:webHidden/>
              </w:rPr>
              <w:t>7</w:t>
            </w:r>
            <w:r w:rsidR="0016459C">
              <w:rPr>
                <w:noProof/>
                <w:webHidden/>
              </w:rPr>
              <w:fldChar w:fldCharType="end"/>
            </w:r>
          </w:hyperlink>
        </w:p>
        <w:p w:rsidR="0016459C" w:rsidRDefault="008946FA">
          <w:pPr>
            <w:pStyle w:val="TOC3"/>
            <w:rPr>
              <w:noProof/>
              <w:sz w:val="22"/>
              <w:szCs w:val="22"/>
              <w:lang w:eastAsia="es-PY"/>
            </w:rPr>
          </w:pPr>
          <w:hyperlink w:anchor="_Toc461005501" w:history="1">
            <w:r w:rsidR="0016459C" w:rsidRPr="008217C0">
              <w:rPr>
                <w:rStyle w:val="Hyperlink"/>
                <w:b/>
                <w:noProof/>
              </w:rPr>
              <w:t>5.3.</w:t>
            </w:r>
            <w:r w:rsidR="0016459C">
              <w:rPr>
                <w:noProof/>
                <w:sz w:val="22"/>
                <w:szCs w:val="22"/>
                <w:lang w:eastAsia="es-PY"/>
              </w:rPr>
              <w:tab/>
            </w:r>
            <w:r w:rsidR="0016459C" w:rsidRPr="008217C0">
              <w:rPr>
                <w:rStyle w:val="Hyperlink"/>
                <w:b/>
                <w:noProof/>
              </w:rPr>
              <w:t>Organismo Ejecutor</w:t>
            </w:r>
            <w:r w:rsidR="0016459C">
              <w:rPr>
                <w:noProof/>
                <w:webHidden/>
              </w:rPr>
              <w:tab/>
            </w:r>
            <w:r w:rsidR="0016459C">
              <w:rPr>
                <w:noProof/>
                <w:webHidden/>
              </w:rPr>
              <w:fldChar w:fldCharType="begin"/>
            </w:r>
            <w:r w:rsidR="0016459C">
              <w:rPr>
                <w:noProof/>
                <w:webHidden/>
              </w:rPr>
              <w:instrText xml:space="preserve"> PAGEREF _Toc461005501 \h </w:instrText>
            </w:r>
            <w:r w:rsidR="0016459C">
              <w:rPr>
                <w:noProof/>
                <w:webHidden/>
              </w:rPr>
            </w:r>
            <w:r w:rsidR="0016459C">
              <w:rPr>
                <w:noProof/>
                <w:webHidden/>
              </w:rPr>
              <w:fldChar w:fldCharType="separate"/>
            </w:r>
            <w:r w:rsidR="0016459C">
              <w:rPr>
                <w:noProof/>
                <w:webHidden/>
              </w:rPr>
              <w:t>7</w:t>
            </w:r>
            <w:r w:rsidR="0016459C">
              <w:rPr>
                <w:noProof/>
                <w:webHidden/>
              </w:rPr>
              <w:fldChar w:fldCharType="end"/>
            </w:r>
          </w:hyperlink>
        </w:p>
        <w:p w:rsidR="0016459C" w:rsidRDefault="008946FA">
          <w:pPr>
            <w:pStyle w:val="TOC3"/>
            <w:rPr>
              <w:noProof/>
              <w:sz w:val="22"/>
              <w:szCs w:val="22"/>
              <w:lang w:eastAsia="es-PY"/>
            </w:rPr>
          </w:pPr>
          <w:hyperlink w:anchor="_Toc461005502" w:history="1">
            <w:r w:rsidR="0016459C" w:rsidRPr="008217C0">
              <w:rPr>
                <w:rStyle w:val="Hyperlink"/>
                <w:b/>
                <w:noProof/>
                <w:lang w:eastAsia="es-ES"/>
              </w:rPr>
              <w:t>5.4.</w:t>
            </w:r>
            <w:r w:rsidR="0016459C">
              <w:rPr>
                <w:noProof/>
                <w:sz w:val="22"/>
                <w:szCs w:val="22"/>
                <w:lang w:eastAsia="es-PY"/>
              </w:rPr>
              <w:tab/>
            </w:r>
            <w:r w:rsidR="0016459C" w:rsidRPr="008217C0">
              <w:rPr>
                <w:rStyle w:val="Hyperlink"/>
                <w:b/>
                <w:noProof/>
              </w:rPr>
              <w:t>DISAPAS</w:t>
            </w:r>
            <w:r w:rsidR="0016459C">
              <w:rPr>
                <w:noProof/>
                <w:webHidden/>
              </w:rPr>
              <w:tab/>
            </w:r>
            <w:r w:rsidR="0016459C">
              <w:rPr>
                <w:noProof/>
                <w:webHidden/>
              </w:rPr>
              <w:fldChar w:fldCharType="begin"/>
            </w:r>
            <w:r w:rsidR="0016459C">
              <w:rPr>
                <w:noProof/>
                <w:webHidden/>
              </w:rPr>
              <w:instrText xml:space="preserve"> PAGEREF _Toc461005502 \h </w:instrText>
            </w:r>
            <w:r w:rsidR="0016459C">
              <w:rPr>
                <w:noProof/>
                <w:webHidden/>
              </w:rPr>
            </w:r>
            <w:r w:rsidR="0016459C">
              <w:rPr>
                <w:noProof/>
                <w:webHidden/>
              </w:rPr>
              <w:fldChar w:fldCharType="separate"/>
            </w:r>
            <w:r w:rsidR="0016459C">
              <w:rPr>
                <w:noProof/>
                <w:webHidden/>
              </w:rPr>
              <w:t>8</w:t>
            </w:r>
            <w:r w:rsidR="0016459C">
              <w:rPr>
                <w:noProof/>
                <w:webHidden/>
              </w:rPr>
              <w:fldChar w:fldCharType="end"/>
            </w:r>
          </w:hyperlink>
        </w:p>
        <w:p w:rsidR="0016459C" w:rsidRDefault="008946FA">
          <w:pPr>
            <w:pStyle w:val="TOC3"/>
            <w:rPr>
              <w:noProof/>
              <w:sz w:val="22"/>
              <w:szCs w:val="22"/>
              <w:lang w:eastAsia="es-PY"/>
            </w:rPr>
          </w:pPr>
          <w:hyperlink w:anchor="_Toc461005503" w:history="1">
            <w:r w:rsidR="0016459C" w:rsidRPr="008217C0">
              <w:rPr>
                <w:rStyle w:val="Hyperlink"/>
                <w:b/>
                <w:noProof/>
              </w:rPr>
              <w:t>5.5.</w:t>
            </w:r>
            <w:r w:rsidR="0016459C">
              <w:rPr>
                <w:noProof/>
                <w:sz w:val="22"/>
                <w:szCs w:val="22"/>
                <w:lang w:eastAsia="es-PY"/>
              </w:rPr>
              <w:tab/>
            </w:r>
            <w:r w:rsidR="0016459C" w:rsidRPr="008217C0">
              <w:rPr>
                <w:rStyle w:val="Hyperlink"/>
                <w:b/>
                <w:noProof/>
              </w:rPr>
              <w:t>Instituto de Acueductos y Alcantarillados Nacionales</w:t>
            </w:r>
            <w:r w:rsidR="0016459C">
              <w:rPr>
                <w:noProof/>
                <w:webHidden/>
              </w:rPr>
              <w:tab/>
            </w:r>
            <w:r w:rsidR="0016459C">
              <w:rPr>
                <w:noProof/>
                <w:webHidden/>
              </w:rPr>
              <w:fldChar w:fldCharType="begin"/>
            </w:r>
            <w:r w:rsidR="0016459C">
              <w:rPr>
                <w:noProof/>
                <w:webHidden/>
              </w:rPr>
              <w:instrText xml:space="preserve"> PAGEREF _Toc461005503 \h </w:instrText>
            </w:r>
            <w:r w:rsidR="0016459C">
              <w:rPr>
                <w:noProof/>
                <w:webHidden/>
              </w:rPr>
            </w:r>
            <w:r w:rsidR="0016459C">
              <w:rPr>
                <w:noProof/>
                <w:webHidden/>
              </w:rPr>
              <w:fldChar w:fldCharType="separate"/>
            </w:r>
            <w:r w:rsidR="0016459C">
              <w:rPr>
                <w:noProof/>
                <w:webHidden/>
              </w:rPr>
              <w:t>8</w:t>
            </w:r>
            <w:r w:rsidR="0016459C">
              <w:rPr>
                <w:noProof/>
                <w:webHidden/>
              </w:rPr>
              <w:fldChar w:fldCharType="end"/>
            </w:r>
          </w:hyperlink>
        </w:p>
        <w:p w:rsidR="0016459C" w:rsidRDefault="008946FA">
          <w:pPr>
            <w:pStyle w:val="TOC4"/>
            <w:rPr>
              <w:noProof/>
              <w:sz w:val="22"/>
              <w:szCs w:val="22"/>
              <w:lang w:eastAsia="es-PY"/>
            </w:rPr>
          </w:pPr>
          <w:hyperlink w:anchor="_Toc461005504" w:history="1">
            <w:r w:rsidR="0016459C" w:rsidRPr="008217C0">
              <w:rPr>
                <w:rStyle w:val="Hyperlink"/>
                <w:b/>
                <w:noProof/>
              </w:rPr>
              <w:t>5.1.1.</w:t>
            </w:r>
            <w:r w:rsidR="0016459C">
              <w:rPr>
                <w:noProof/>
                <w:sz w:val="22"/>
                <w:szCs w:val="22"/>
                <w:lang w:eastAsia="es-PY"/>
              </w:rPr>
              <w:tab/>
            </w:r>
            <w:r w:rsidR="0016459C" w:rsidRPr="008217C0">
              <w:rPr>
                <w:rStyle w:val="Hyperlink"/>
                <w:b/>
                <w:noProof/>
              </w:rPr>
              <w:t>Convenio Interinstitucional IDAAN - MINSA</w:t>
            </w:r>
            <w:r w:rsidR="0016459C">
              <w:rPr>
                <w:noProof/>
                <w:webHidden/>
              </w:rPr>
              <w:tab/>
            </w:r>
            <w:r w:rsidR="0016459C">
              <w:rPr>
                <w:noProof/>
                <w:webHidden/>
              </w:rPr>
              <w:fldChar w:fldCharType="begin"/>
            </w:r>
            <w:r w:rsidR="0016459C">
              <w:rPr>
                <w:noProof/>
                <w:webHidden/>
              </w:rPr>
              <w:instrText xml:space="preserve"> PAGEREF _Toc461005504 \h </w:instrText>
            </w:r>
            <w:r w:rsidR="0016459C">
              <w:rPr>
                <w:noProof/>
                <w:webHidden/>
              </w:rPr>
            </w:r>
            <w:r w:rsidR="0016459C">
              <w:rPr>
                <w:noProof/>
                <w:webHidden/>
              </w:rPr>
              <w:fldChar w:fldCharType="separate"/>
            </w:r>
            <w:r w:rsidR="0016459C">
              <w:rPr>
                <w:noProof/>
                <w:webHidden/>
              </w:rPr>
              <w:t>8</w:t>
            </w:r>
            <w:r w:rsidR="0016459C">
              <w:rPr>
                <w:noProof/>
                <w:webHidden/>
              </w:rPr>
              <w:fldChar w:fldCharType="end"/>
            </w:r>
          </w:hyperlink>
        </w:p>
        <w:p w:rsidR="0016459C" w:rsidRDefault="008946FA">
          <w:pPr>
            <w:pStyle w:val="TOC3"/>
            <w:rPr>
              <w:noProof/>
              <w:sz w:val="22"/>
              <w:szCs w:val="22"/>
              <w:lang w:eastAsia="es-PY"/>
            </w:rPr>
          </w:pPr>
          <w:hyperlink w:anchor="_Toc461005505" w:history="1">
            <w:r w:rsidR="0016459C" w:rsidRPr="008217C0">
              <w:rPr>
                <w:rStyle w:val="Hyperlink"/>
                <w:b/>
                <w:noProof/>
              </w:rPr>
              <w:t>5.6.</w:t>
            </w:r>
            <w:r w:rsidR="0016459C">
              <w:rPr>
                <w:noProof/>
                <w:sz w:val="22"/>
                <w:szCs w:val="22"/>
                <w:lang w:eastAsia="es-PY"/>
              </w:rPr>
              <w:tab/>
            </w:r>
            <w:r w:rsidR="0016459C" w:rsidRPr="008217C0">
              <w:rPr>
                <w:rStyle w:val="Hyperlink"/>
                <w:b/>
                <w:noProof/>
              </w:rPr>
              <w:t>Comité para la Sostenibilidad del Sector</w:t>
            </w:r>
            <w:r w:rsidR="0016459C">
              <w:rPr>
                <w:noProof/>
                <w:webHidden/>
              </w:rPr>
              <w:tab/>
            </w:r>
            <w:r w:rsidR="0016459C">
              <w:rPr>
                <w:noProof/>
                <w:webHidden/>
              </w:rPr>
              <w:fldChar w:fldCharType="begin"/>
            </w:r>
            <w:r w:rsidR="0016459C">
              <w:rPr>
                <w:noProof/>
                <w:webHidden/>
              </w:rPr>
              <w:instrText xml:space="preserve"> PAGEREF _Toc461005505 \h </w:instrText>
            </w:r>
            <w:r w:rsidR="0016459C">
              <w:rPr>
                <w:noProof/>
                <w:webHidden/>
              </w:rPr>
            </w:r>
            <w:r w:rsidR="0016459C">
              <w:rPr>
                <w:noProof/>
                <w:webHidden/>
              </w:rPr>
              <w:fldChar w:fldCharType="separate"/>
            </w:r>
            <w:r w:rsidR="0016459C">
              <w:rPr>
                <w:noProof/>
                <w:webHidden/>
              </w:rPr>
              <w:t>9</w:t>
            </w:r>
            <w:r w:rsidR="0016459C">
              <w:rPr>
                <w:noProof/>
                <w:webHidden/>
              </w:rPr>
              <w:fldChar w:fldCharType="end"/>
            </w:r>
          </w:hyperlink>
        </w:p>
        <w:p w:rsidR="0016459C" w:rsidRDefault="008946FA">
          <w:pPr>
            <w:pStyle w:val="TOC3"/>
            <w:rPr>
              <w:noProof/>
              <w:sz w:val="22"/>
              <w:szCs w:val="22"/>
              <w:lang w:eastAsia="es-PY"/>
            </w:rPr>
          </w:pPr>
          <w:hyperlink w:anchor="_Toc461005506" w:history="1">
            <w:r w:rsidR="0016459C" w:rsidRPr="008217C0">
              <w:rPr>
                <w:rStyle w:val="Hyperlink"/>
                <w:b/>
                <w:noProof/>
                <w:lang w:eastAsia="es-ES"/>
              </w:rPr>
              <w:t>5.7.</w:t>
            </w:r>
            <w:r w:rsidR="0016459C">
              <w:rPr>
                <w:noProof/>
                <w:sz w:val="22"/>
                <w:szCs w:val="22"/>
                <w:lang w:eastAsia="es-PY"/>
              </w:rPr>
              <w:tab/>
            </w:r>
            <w:r w:rsidR="0016459C" w:rsidRPr="008217C0">
              <w:rPr>
                <w:rStyle w:val="Hyperlink"/>
                <w:b/>
                <w:iCs/>
                <w:noProof/>
                <w:lang w:eastAsia="es-ES"/>
              </w:rPr>
              <w:t>UCPSP</w:t>
            </w:r>
            <w:r w:rsidR="0016459C">
              <w:rPr>
                <w:noProof/>
                <w:webHidden/>
              </w:rPr>
              <w:tab/>
            </w:r>
            <w:r w:rsidR="0016459C">
              <w:rPr>
                <w:noProof/>
                <w:webHidden/>
              </w:rPr>
              <w:fldChar w:fldCharType="begin"/>
            </w:r>
            <w:r w:rsidR="0016459C">
              <w:rPr>
                <w:noProof/>
                <w:webHidden/>
              </w:rPr>
              <w:instrText xml:space="preserve"> PAGEREF _Toc461005506 \h </w:instrText>
            </w:r>
            <w:r w:rsidR="0016459C">
              <w:rPr>
                <w:noProof/>
                <w:webHidden/>
              </w:rPr>
            </w:r>
            <w:r w:rsidR="0016459C">
              <w:rPr>
                <w:noProof/>
                <w:webHidden/>
              </w:rPr>
              <w:fldChar w:fldCharType="separate"/>
            </w:r>
            <w:r w:rsidR="0016459C">
              <w:rPr>
                <w:noProof/>
                <w:webHidden/>
              </w:rPr>
              <w:t>9</w:t>
            </w:r>
            <w:r w:rsidR="0016459C">
              <w:rPr>
                <w:noProof/>
                <w:webHidden/>
              </w:rPr>
              <w:fldChar w:fldCharType="end"/>
            </w:r>
          </w:hyperlink>
        </w:p>
        <w:p w:rsidR="0016459C" w:rsidRDefault="008946FA">
          <w:pPr>
            <w:pStyle w:val="TOC4"/>
            <w:rPr>
              <w:noProof/>
              <w:sz w:val="22"/>
              <w:szCs w:val="22"/>
              <w:lang w:eastAsia="es-PY"/>
            </w:rPr>
          </w:pPr>
          <w:hyperlink w:anchor="_Toc461005519" w:history="1">
            <w:r w:rsidR="0016459C" w:rsidRPr="008217C0">
              <w:rPr>
                <w:rStyle w:val="Hyperlink"/>
                <w:rFonts w:cstheme="minorHAnsi"/>
                <w:b/>
                <w:noProof/>
              </w:rPr>
              <w:t>5.7.1.</w:t>
            </w:r>
            <w:r w:rsidR="0016459C">
              <w:rPr>
                <w:noProof/>
                <w:sz w:val="22"/>
                <w:szCs w:val="22"/>
                <w:lang w:eastAsia="es-PY"/>
              </w:rPr>
              <w:tab/>
            </w:r>
            <w:r w:rsidR="0016459C" w:rsidRPr="008217C0">
              <w:rPr>
                <w:rStyle w:val="Hyperlink"/>
                <w:b/>
                <w:noProof/>
              </w:rPr>
              <w:t>Esquema de funcionamiento de la UCPSP/MINSA</w:t>
            </w:r>
            <w:r w:rsidR="0016459C">
              <w:rPr>
                <w:noProof/>
                <w:webHidden/>
              </w:rPr>
              <w:tab/>
            </w:r>
            <w:r w:rsidR="0016459C">
              <w:rPr>
                <w:noProof/>
                <w:webHidden/>
              </w:rPr>
              <w:fldChar w:fldCharType="begin"/>
            </w:r>
            <w:r w:rsidR="0016459C">
              <w:rPr>
                <w:noProof/>
                <w:webHidden/>
              </w:rPr>
              <w:instrText xml:space="preserve"> PAGEREF _Toc461005519 \h </w:instrText>
            </w:r>
            <w:r w:rsidR="0016459C">
              <w:rPr>
                <w:noProof/>
                <w:webHidden/>
              </w:rPr>
            </w:r>
            <w:r w:rsidR="0016459C">
              <w:rPr>
                <w:noProof/>
                <w:webHidden/>
              </w:rPr>
              <w:fldChar w:fldCharType="separate"/>
            </w:r>
            <w:r w:rsidR="0016459C">
              <w:rPr>
                <w:noProof/>
                <w:webHidden/>
              </w:rPr>
              <w:t>9</w:t>
            </w:r>
            <w:r w:rsidR="0016459C">
              <w:rPr>
                <w:noProof/>
                <w:webHidden/>
              </w:rPr>
              <w:fldChar w:fldCharType="end"/>
            </w:r>
          </w:hyperlink>
        </w:p>
        <w:p w:rsidR="0016459C" w:rsidRDefault="008946FA">
          <w:pPr>
            <w:pStyle w:val="TOC4"/>
            <w:rPr>
              <w:noProof/>
              <w:sz w:val="22"/>
              <w:szCs w:val="22"/>
              <w:lang w:eastAsia="es-PY"/>
            </w:rPr>
          </w:pPr>
          <w:hyperlink w:anchor="_Toc461005520" w:history="1">
            <w:r w:rsidR="0016459C" w:rsidRPr="008217C0">
              <w:rPr>
                <w:rStyle w:val="Hyperlink"/>
                <w:b/>
                <w:noProof/>
              </w:rPr>
              <w:t>5.7.2.</w:t>
            </w:r>
            <w:r w:rsidR="0016459C">
              <w:rPr>
                <w:noProof/>
                <w:sz w:val="22"/>
                <w:szCs w:val="22"/>
                <w:lang w:eastAsia="es-PY"/>
              </w:rPr>
              <w:tab/>
            </w:r>
            <w:r w:rsidR="0016459C" w:rsidRPr="008217C0">
              <w:rPr>
                <w:rStyle w:val="Hyperlink"/>
                <w:b/>
                <w:noProof/>
              </w:rPr>
              <w:t>Organigrama de la UCPSP</w:t>
            </w:r>
            <w:r w:rsidR="0016459C">
              <w:rPr>
                <w:noProof/>
                <w:webHidden/>
              </w:rPr>
              <w:tab/>
            </w:r>
            <w:r w:rsidR="0016459C">
              <w:rPr>
                <w:noProof/>
                <w:webHidden/>
              </w:rPr>
              <w:fldChar w:fldCharType="begin"/>
            </w:r>
            <w:r w:rsidR="0016459C">
              <w:rPr>
                <w:noProof/>
                <w:webHidden/>
              </w:rPr>
              <w:instrText xml:space="preserve"> PAGEREF _Toc461005520 \h </w:instrText>
            </w:r>
            <w:r w:rsidR="0016459C">
              <w:rPr>
                <w:noProof/>
                <w:webHidden/>
              </w:rPr>
            </w:r>
            <w:r w:rsidR="0016459C">
              <w:rPr>
                <w:noProof/>
                <w:webHidden/>
              </w:rPr>
              <w:fldChar w:fldCharType="separate"/>
            </w:r>
            <w:r w:rsidR="0016459C">
              <w:rPr>
                <w:noProof/>
                <w:webHidden/>
              </w:rPr>
              <w:t>11</w:t>
            </w:r>
            <w:r w:rsidR="0016459C">
              <w:rPr>
                <w:noProof/>
                <w:webHidden/>
              </w:rPr>
              <w:fldChar w:fldCharType="end"/>
            </w:r>
          </w:hyperlink>
        </w:p>
        <w:p w:rsidR="0016459C" w:rsidRDefault="008946FA">
          <w:pPr>
            <w:pStyle w:val="TOC4"/>
            <w:rPr>
              <w:noProof/>
              <w:sz w:val="22"/>
              <w:szCs w:val="22"/>
              <w:lang w:eastAsia="es-PY"/>
            </w:rPr>
          </w:pPr>
          <w:hyperlink w:anchor="_Toc461005521" w:history="1">
            <w:r w:rsidR="0016459C" w:rsidRPr="008217C0">
              <w:rPr>
                <w:rStyle w:val="Hyperlink"/>
                <w:b/>
                <w:noProof/>
              </w:rPr>
              <w:t>5.7.3.</w:t>
            </w:r>
            <w:r w:rsidR="0016459C">
              <w:rPr>
                <w:noProof/>
                <w:sz w:val="22"/>
                <w:szCs w:val="22"/>
                <w:lang w:eastAsia="es-PY"/>
              </w:rPr>
              <w:tab/>
            </w:r>
            <w:r w:rsidR="0016459C" w:rsidRPr="008217C0">
              <w:rPr>
                <w:rStyle w:val="Hyperlink"/>
                <w:b/>
                <w:noProof/>
              </w:rPr>
              <w:t>Principales responsabilidades y competencias de las áreas</w:t>
            </w:r>
            <w:r w:rsidR="0016459C">
              <w:rPr>
                <w:noProof/>
                <w:webHidden/>
              </w:rPr>
              <w:tab/>
            </w:r>
            <w:r w:rsidR="0016459C">
              <w:rPr>
                <w:noProof/>
                <w:webHidden/>
              </w:rPr>
              <w:fldChar w:fldCharType="begin"/>
            </w:r>
            <w:r w:rsidR="0016459C">
              <w:rPr>
                <w:noProof/>
                <w:webHidden/>
              </w:rPr>
              <w:instrText xml:space="preserve"> PAGEREF _Toc461005521 \h </w:instrText>
            </w:r>
            <w:r w:rsidR="0016459C">
              <w:rPr>
                <w:noProof/>
                <w:webHidden/>
              </w:rPr>
            </w:r>
            <w:r w:rsidR="0016459C">
              <w:rPr>
                <w:noProof/>
                <w:webHidden/>
              </w:rPr>
              <w:fldChar w:fldCharType="separate"/>
            </w:r>
            <w:r w:rsidR="0016459C">
              <w:rPr>
                <w:noProof/>
                <w:webHidden/>
              </w:rPr>
              <w:t>12</w:t>
            </w:r>
            <w:r w:rsidR="0016459C">
              <w:rPr>
                <w:noProof/>
                <w:webHidden/>
              </w:rPr>
              <w:fldChar w:fldCharType="end"/>
            </w:r>
          </w:hyperlink>
        </w:p>
        <w:p w:rsidR="0016459C" w:rsidRDefault="008946FA">
          <w:pPr>
            <w:pStyle w:val="TOC4"/>
            <w:rPr>
              <w:noProof/>
              <w:sz w:val="22"/>
              <w:szCs w:val="22"/>
              <w:lang w:eastAsia="es-PY"/>
            </w:rPr>
          </w:pPr>
          <w:hyperlink w:anchor="_Toc461005522" w:history="1">
            <w:r w:rsidR="0016459C" w:rsidRPr="008217C0">
              <w:rPr>
                <w:rStyle w:val="Hyperlink"/>
                <w:b/>
                <w:noProof/>
              </w:rPr>
              <w:t>5.7.4.</w:t>
            </w:r>
            <w:r w:rsidR="0016459C">
              <w:rPr>
                <w:noProof/>
                <w:sz w:val="22"/>
                <w:szCs w:val="22"/>
                <w:lang w:eastAsia="es-PY"/>
              </w:rPr>
              <w:tab/>
            </w:r>
            <w:r w:rsidR="0016459C" w:rsidRPr="008217C0">
              <w:rPr>
                <w:rStyle w:val="Hyperlink"/>
                <w:rFonts w:cstheme="minorHAnsi"/>
                <w:b/>
                <w:noProof/>
              </w:rPr>
              <w:t>Personal</w:t>
            </w:r>
            <w:r w:rsidR="0016459C" w:rsidRPr="008217C0">
              <w:rPr>
                <w:rStyle w:val="Hyperlink"/>
                <w:b/>
                <w:noProof/>
              </w:rPr>
              <w:t xml:space="preserve"> Clave </w:t>
            </w:r>
            <w:r w:rsidR="0016459C" w:rsidRPr="008217C0">
              <w:rPr>
                <w:rStyle w:val="Hyperlink"/>
                <w:rFonts w:cstheme="minorHAnsi"/>
                <w:b/>
                <w:noProof/>
              </w:rPr>
              <w:t>para</w:t>
            </w:r>
            <w:r w:rsidR="0016459C" w:rsidRPr="008217C0">
              <w:rPr>
                <w:rStyle w:val="Hyperlink"/>
                <w:b/>
                <w:noProof/>
              </w:rPr>
              <w:t xml:space="preserve"> la ejecución del programa</w:t>
            </w:r>
            <w:r w:rsidR="0016459C">
              <w:rPr>
                <w:noProof/>
                <w:webHidden/>
              </w:rPr>
              <w:tab/>
            </w:r>
            <w:r w:rsidR="0016459C">
              <w:rPr>
                <w:noProof/>
                <w:webHidden/>
              </w:rPr>
              <w:fldChar w:fldCharType="begin"/>
            </w:r>
            <w:r w:rsidR="0016459C">
              <w:rPr>
                <w:noProof/>
                <w:webHidden/>
              </w:rPr>
              <w:instrText xml:space="preserve"> PAGEREF _Toc461005522 \h </w:instrText>
            </w:r>
            <w:r w:rsidR="0016459C">
              <w:rPr>
                <w:noProof/>
                <w:webHidden/>
              </w:rPr>
            </w:r>
            <w:r w:rsidR="0016459C">
              <w:rPr>
                <w:noProof/>
                <w:webHidden/>
              </w:rPr>
              <w:fldChar w:fldCharType="separate"/>
            </w:r>
            <w:r w:rsidR="0016459C">
              <w:rPr>
                <w:noProof/>
                <w:webHidden/>
              </w:rPr>
              <w:t>13</w:t>
            </w:r>
            <w:r w:rsidR="0016459C">
              <w:rPr>
                <w:noProof/>
                <w:webHidden/>
              </w:rPr>
              <w:fldChar w:fldCharType="end"/>
            </w:r>
          </w:hyperlink>
        </w:p>
        <w:p w:rsidR="0016459C" w:rsidRDefault="008946FA">
          <w:pPr>
            <w:pStyle w:val="TOC4"/>
            <w:rPr>
              <w:noProof/>
              <w:sz w:val="22"/>
              <w:szCs w:val="22"/>
              <w:lang w:eastAsia="es-PY"/>
            </w:rPr>
          </w:pPr>
          <w:hyperlink w:anchor="_Toc461005523" w:history="1">
            <w:r w:rsidR="0016459C" w:rsidRPr="008217C0">
              <w:rPr>
                <w:rStyle w:val="Hyperlink"/>
                <w:b/>
                <w:noProof/>
              </w:rPr>
              <w:t>5.7.5.</w:t>
            </w:r>
            <w:r w:rsidR="0016459C">
              <w:rPr>
                <w:noProof/>
                <w:sz w:val="22"/>
                <w:szCs w:val="22"/>
                <w:lang w:eastAsia="es-PY"/>
              </w:rPr>
              <w:tab/>
            </w:r>
            <w:r w:rsidR="0016459C" w:rsidRPr="008217C0">
              <w:rPr>
                <w:rStyle w:val="Hyperlink"/>
                <w:b/>
                <w:noProof/>
              </w:rPr>
              <w:t>Gerencia de Proyectos (Project Manager)</w:t>
            </w:r>
            <w:r w:rsidR="0016459C">
              <w:rPr>
                <w:noProof/>
                <w:webHidden/>
              </w:rPr>
              <w:tab/>
            </w:r>
            <w:r w:rsidR="0016459C">
              <w:rPr>
                <w:noProof/>
                <w:webHidden/>
              </w:rPr>
              <w:fldChar w:fldCharType="begin"/>
            </w:r>
            <w:r w:rsidR="0016459C">
              <w:rPr>
                <w:noProof/>
                <w:webHidden/>
              </w:rPr>
              <w:instrText xml:space="preserve"> PAGEREF _Toc461005523 \h </w:instrText>
            </w:r>
            <w:r w:rsidR="0016459C">
              <w:rPr>
                <w:noProof/>
                <w:webHidden/>
              </w:rPr>
            </w:r>
            <w:r w:rsidR="0016459C">
              <w:rPr>
                <w:noProof/>
                <w:webHidden/>
              </w:rPr>
              <w:fldChar w:fldCharType="separate"/>
            </w:r>
            <w:r w:rsidR="0016459C">
              <w:rPr>
                <w:noProof/>
                <w:webHidden/>
              </w:rPr>
              <w:t>13</w:t>
            </w:r>
            <w:r w:rsidR="0016459C">
              <w:rPr>
                <w:noProof/>
                <w:webHidden/>
              </w:rPr>
              <w:fldChar w:fldCharType="end"/>
            </w:r>
          </w:hyperlink>
        </w:p>
        <w:p w:rsidR="0016459C" w:rsidRDefault="008946FA">
          <w:pPr>
            <w:pStyle w:val="TOC2"/>
            <w:rPr>
              <w:noProof/>
              <w:sz w:val="22"/>
              <w:szCs w:val="22"/>
              <w:lang w:eastAsia="es-PY"/>
            </w:rPr>
          </w:pPr>
          <w:hyperlink w:anchor="_Toc461005524" w:history="1">
            <w:r w:rsidR="0016459C" w:rsidRPr="008217C0">
              <w:rPr>
                <w:rStyle w:val="Hyperlink"/>
                <w:rFonts w:asciiTheme="majorHAnsi" w:hAnsiTheme="majorHAnsi"/>
                <w:i/>
                <w:noProof/>
              </w:rPr>
              <w:t>/</w:t>
            </w:r>
            <w:r w:rsidR="0016459C">
              <w:rPr>
                <w:noProof/>
                <w:webHidden/>
              </w:rPr>
              <w:tab/>
            </w:r>
            <w:r w:rsidR="0016459C">
              <w:rPr>
                <w:noProof/>
                <w:webHidden/>
              </w:rPr>
              <w:fldChar w:fldCharType="begin"/>
            </w:r>
            <w:r w:rsidR="0016459C">
              <w:rPr>
                <w:noProof/>
                <w:webHidden/>
              </w:rPr>
              <w:instrText xml:space="preserve"> PAGEREF _Toc461005524 \h </w:instrText>
            </w:r>
            <w:r w:rsidR="0016459C">
              <w:rPr>
                <w:noProof/>
                <w:webHidden/>
              </w:rPr>
            </w:r>
            <w:r w:rsidR="0016459C">
              <w:rPr>
                <w:noProof/>
                <w:webHidden/>
              </w:rPr>
              <w:fldChar w:fldCharType="separate"/>
            </w:r>
            <w:r w:rsidR="0016459C">
              <w:rPr>
                <w:noProof/>
                <w:webHidden/>
              </w:rPr>
              <w:t>14</w:t>
            </w:r>
            <w:r w:rsidR="0016459C">
              <w:rPr>
                <w:noProof/>
                <w:webHidden/>
              </w:rPr>
              <w:fldChar w:fldCharType="end"/>
            </w:r>
          </w:hyperlink>
        </w:p>
        <w:p w:rsidR="0016459C" w:rsidRDefault="008946FA">
          <w:pPr>
            <w:pStyle w:val="TOC1"/>
            <w:rPr>
              <w:rFonts w:asciiTheme="minorHAnsi" w:hAnsiTheme="minorHAnsi"/>
              <w:sz w:val="22"/>
              <w:szCs w:val="22"/>
              <w:lang w:eastAsia="es-PY"/>
            </w:rPr>
          </w:pPr>
          <w:hyperlink w:anchor="_Toc461005525" w:history="1">
            <w:r w:rsidR="0016459C" w:rsidRPr="008217C0">
              <w:rPr>
                <w:rStyle w:val="Hyperlink"/>
                <w:b/>
                <w:lang w:eastAsia="es-ES"/>
              </w:rPr>
              <w:t>CAPITULO VI</w:t>
            </w:r>
            <w:r w:rsidR="0016459C">
              <w:rPr>
                <w:webHidden/>
              </w:rPr>
              <w:tab/>
            </w:r>
            <w:r w:rsidR="0016459C">
              <w:rPr>
                <w:webHidden/>
              </w:rPr>
              <w:fldChar w:fldCharType="begin"/>
            </w:r>
            <w:r w:rsidR="0016459C">
              <w:rPr>
                <w:webHidden/>
              </w:rPr>
              <w:instrText xml:space="preserve"> PAGEREF _Toc461005525 \h </w:instrText>
            </w:r>
            <w:r w:rsidR="0016459C">
              <w:rPr>
                <w:webHidden/>
              </w:rPr>
            </w:r>
            <w:r w:rsidR="0016459C">
              <w:rPr>
                <w:webHidden/>
              </w:rPr>
              <w:fldChar w:fldCharType="separate"/>
            </w:r>
            <w:r w:rsidR="0016459C">
              <w:rPr>
                <w:webHidden/>
              </w:rPr>
              <w:t>0</w:t>
            </w:r>
            <w:r w:rsidR="0016459C">
              <w:rPr>
                <w:webHidden/>
              </w:rPr>
              <w:fldChar w:fldCharType="end"/>
            </w:r>
          </w:hyperlink>
        </w:p>
        <w:p w:rsidR="0016459C" w:rsidRDefault="008946FA">
          <w:pPr>
            <w:pStyle w:val="TOC2"/>
            <w:rPr>
              <w:noProof/>
              <w:sz w:val="22"/>
              <w:szCs w:val="22"/>
              <w:lang w:eastAsia="es-PY"/>
            </w:rPr>
          </w:pPr>
          <w:hyperlink w:anchor="_Toc461005526" w:history="1">
            <w:r w:rsidR="0016459C" w:rsidRPr="008217C0">
              <w:rPr>
                <w:rStyle w:val="Hyperlink"/>
                <w:b/>
                <w:noProof/>
                <w:lang w:eastAsia="es-ES"/>
              </w:rPr>
              <w:t>6.</w:t>
            </w:r>
            <w:r w:rsidR="0016459C">
              <w:rPr>
                <w:noProof/>
                <w:sz w:val="22"/>
                <w:szCs w:val="22"/>
                <w:lang w:eastAsia="es-PY"/>
              </w:rPr>
              <w:tab/>
            </w:r>
            <w:r w:rsidR="0016459C" w:rsidRPr="008946FA">
              <w:rPr>
                <w:rStyle w:val="Hyperlink"/>
                <w:b/>
                <w:noProof/>
                <w:lang w:eastAsia="es-ES"/>
              </w:rPr>
              <w:t xml:space="preserve">ASPECTOS AMBIENTALES Y SOCIALES </w:t>
            </w:r>
            <w:r w:rsidR="0016459C" w:rsidRPr="008946FA">
              <w:rPr>
                <w:rStyle w:val="Hyperlink"/>
                <w:i/>
                <w:noProof/>
                <w:lang w:eastAsia="es-ES"/>
              </w:rPr>
              <w:t>(a</w:t>
            </w:r>
            <w:r w:rsidR="0016459C" w:rsidRPr="008217C0">
              <w:rPr>
                <w:rStyle w:val="Hyperlink"/>
                <w:i/>
                <w:noProof/>
                <w:lang w:eastAsia="es-ES"/>
              </w:rPr>
              <w:t xml:space="preserve"> desarrollar conforme al IGAS)</w:t>
            </w:r>
            <w:r w:rsidR="0016459C">
              <w:rPr>
                <w:noProof/>
                <w:webHidden/>
              </w:rPr>
              <w:tab/>
            </w:r>
            <w:r w:rsidR="0016459C">
              <w:rPr>
                <w:noProof/>
                <w:webHidden/>
              </w:rPr>
              <w:fldChar w:fldCharType="begin"/>
            </w:r>
            <w:r w:rsidR="0016459C">
              <w:rPr>
                <w:noProof/>
                <w:webHidden/>
              </w:rPr>
              <w:instrText xml:space="preserve"> PAGEREF _Toc461005526 \h </w:instrText>
            </w:r>
            <w:r w:rsidR="0016459C">
              <w:rPr>
                <w:noProof/>
                <w:webHidden/>
              </w:rPr>
            </w:r>
            <w:r w:rsidR="0016459C">
              <w:rPr>
                <w:noProof/>
                <w:webHidden/>
              </w:rPr>
              <w:fldChar w:fldCharType="separate"/>
            </w:r>
            <w:r w:rsidR="0016459C">
              <w:rPr>
                <w:noProof/>
                <w:webHidden/>
              </w:rPr>
              <w:t>0</w:t>
            </w:r>
            <w:r w:rsidR="0016459C">
              <w:rPr>
                <w:noProof/>
                <w:webHidden/>
              </w:rPr>
              <w:fldChar w:fldCharType="end"/>
            </w:r>
          </w:hyperlink>
        </w:p>
        <w:p w:rsidR="0016459C" w:rsidRDefault="008946FA">
          <w:pPr>
            <w:pStyle w:val="TOC3"/>
            <w:rPr>
              <w:noProof/>
              <w:sz w:val="22"/>
              <w:szCs w:val="22"/>
              <w:lang w:eastAsia="es-PY"/>
            </w:rPr>
          </w:pPr>
          <w:hyperlink w:anchor="_Toc461005533" w:history="1">
            <w:r w:rsidR="0016459C" w:rsidRPr="008217C0">
              <w:rPr>
                <w:rStyle w:val="Hyperlink"/>
                <w:b/>
                <w:noProof/>
              </w:rPr>
              <w:t>6.1.</w:t>
            </w:r>
            <w:r w:rsidR="0016459C">
              <w:rPr>
                <w:noProof/>
                <w:sz w:val="22"/>
                <w:szCs w:val="22"/>
                <w:lang w:eastAsia="es-PY"/>
              </w:rPr>
              <w:tab/>
            </w:r>
            <w:r w:rsidR="0016459C" w:rsidRPr="008217C0">
              <w:rPr>
                <w:rStyle w:val="Hyperlink"/>
                <w:b/>
                <w:noProof/>
              </w:rPr>
              <w:t>Supervisiones semestrales por parte del BID</w:t>
            </w:r>
            <w:r w:rsidR="0016459C">
              <w:rPr>
                <w:noProof/>
                <w:webHidden/>
              </w:rPr>
              <w:tab/>
            </w:r>
            <w:r w:rsidR="0016459C">
              <w:rPr>
                <w:noProof/>
                <w:webHidden/>
              </w:rPr>
              <w:fldChar w:fldCharType="begin"/>
            </w:r>
            <w:r w:rsidR="0016459C">
              <w:rPr>
                <w:noProof/>
                <w:webHidden/>
              </w:rPr>
              <w:instrText xml:space="preserve"> PAGEREF _Toc461005533 \h </w:instrText>
            </w:r>
            <w:r w:rsidR="0016459C">
              <w:rPr>
                <w:noProof/>
                <w:webHidden/>
              </w:rPr>
            </w:r>
            <w:r w:rsidR="0016459C">
              <w:rPr>
                <w:noProof/>
                <w:webHidden/>
              </w:rPr>
              <w:fldChar w:fldCharType="separate"/>
            </w:r>
            <w:r w:rsidR="0016459C">
              <w:rPr>
                <w:noProof/>
                <w:webHidden/>
              </w:rPr>
              <w:t>0</w:t>
            </w:r>
            <w:r w:rsidR="0016459C">
              <w:rPr>
                <w:noProof/>
                <w:webHidden/>
              </w:rPr>
              <w:fldChar w:fldCharType="end"/>
            </w:r>
          </w:hyperlink>
        </w:p>
        <w:p w:rsidR="0016459C" w:rsidRDefault="008946FA">
          <w:pPr>
            <w:pStyle w:val="TOC3"/>
            <w:rPr>
              <w:noProof/>
              <w:sz w:val="22"/>
              <w:szCs w:val="22"/>
              <w:lang w:eastAsia="es-PY"/>
            </w:rPr>
          </w:pPr>
          <w:hyperlink w:anchor="_Toc461005534" w:history="1">
            <w:r w:rsidR="0016459C" w:rsidRPr="008217C0">
              <w:rPr>
                <w:rStyle w:val="Hyperlink"/>
                <w:b/>
                <w:noProof/>
              </w:rPr>
              <w:t>6.2.</w:t>
            </w:r>
            <w:r w:rsidR="0016459C">
              <w:rPr>
                <w:noProof/>
                <w:sz w:val="22"/>
                <w:szCs w:val="22"/>
                <w:lang w:eastAsia="es-PY"/>
              </w:rPr>
              <w:tab/>
            </w:r>
            <w:r w:rsidR="0016459C" w:rsidRPr="008217C0">
              <w:rPr>
                <w:rStyle w:val="Hyperlink"/>
                <w:b/>
                <w:noProof/>
              </w:rPr>
              <w:t>Consideraciones para adquisiciones y contrataciones</w:t>
            </w:r>
            <w:r w:rsidR="0016459C">
              <w:rPr>
                <w:noProof/>
                <w:webHidden/>
              </w:rPr>
              <w:tab/>
            </w:r>
            <w:r w:rsidR="0016459C">
              <w:rPr>
                <w:noProof/>
                <w:webHidden/>
              </w:rPr>
              <w:fldChar w:fldCharType="begin"/>
            </w:r>
            <w:r w:rsidR="0016459C">
              <w:rPr>
                <w:noProof/>
                <w:webHidden/>
              </w:rPr>
              <w:instrText xml:space="preserve"> PAGEREF _Toc461005534 \h </w:instrText>
            </w:r>
            <w:r w:rsidR="0016459C">
              <w:rPr>
                <w:noProof/>
                <w:webHidden/>
              </w:rPr>
            </w:r>
            <w:r w:rsidR="0016459C">
              <w:rPr>
                <w:noProof/>
                <w:webHidden/>
              </w:rPr>
              <w:fldChar w:fldCharType="separate"/>
            </w:r>
            <w:r w:rsidR="0016459C">
              <w:rPr>
                <w:noProof/>
                <w:webHidden/>
              </w:rPr>
              <w:t>0</w:t>
            </w:r>
            <w:r w:rsidR="0016459C">
              <w:rPr>
                <w:noProof/>
                <w:webHidden/>
              </w:rPr>
              <w:fldChar w:fldCharType="end"/>
            </w:r>
          </w:hyperlink>
        </w:p>
        <w:p w:rsidR="0016459C" w:rsidRDefault="008946FA">
          <w:pPr>
            <w:pStyle w:val="TOC3"/>
            <w:rPr>
              <w:noProof/>
              <w:sz w:val="22"/>
              <w:szCs w:val="22"/>
              <w:lang w:eastAsia="es-PY"/>
            </w:rPr>
          </w:pPr>
          <w:hyperlink w:anchor="_Toc461005535" w:history="1">
            <w:r w:rsidR="0016459C" w:rsidRPr="008217C0">
              <w:rPr>
                <w:rStyle w:val="Hyperlink"/>
                <w:b/>
                <w:noProof/>
              </w:rPr>
              <w:t>6.3.</w:t>
            </w:r>
            <w:r w:rsidR="0016459C">
              <w:rPr>
                <w:noProof/>
                <w:sz w:val="22"/>
                <w:szCs w:val="22"/>
                <w:lang w:eastAsia="es-PY"/>
              </w:rPr>
              <w:tab/>
            </w:r>
            <w:r w:rsidR="0016459C" w:rsidRPr="008217C0">
              <w:rPr>
                <w:rStyle w:val="Hyperlink"/>
                <w:b/>
                <w:noProof/>
              </w:rPr>
              <w:t>Consideraciones para el avance en la implantación del Sistema Integrado de Gestión</w:t>
            </w:r>
            <w:r w:rsidR="0016459C">
              <w:rPr>
                <w:noProof/>
                <w:webHidden/>
              </w:rPr>
              <w:tab/>
            </w:r>
            <w:r w:rsidR="0016459C">
              <w:rPr>
                <w:noProof/>
                <w:webHidden/>
              </w:rPr>
              <w:fldChar w:fldCharType="begin"/>
            </w:r>
            <w:r w:rsidR="0016459C">
              <w:rPr>
                <w:noProof/>
                <w:webHidden/>
              </w:rPr>
              <w:instrText xml:space="preserve"> PAGEREF _Toc461005535 \h </w:instrText>
            </w:r>
            <w:r w:rsidR="0016459C">
              <w:rPr>
                <w:noProof/>
                <w:webHidden/>
              </w:rPr>
            </w:r>
            <w:r w:rsidR="0016459C">
              <w:rPr>
                <w:noProof/>
                <w:webHidden/>
              </w:rPr>
              <w:fldChar w:fldCharType="separate"/>
            </w:r>
            <w:r w:rsidR="0016459C">
              <w:rPr>
                <w:noProof/>
                <w:webHidden/>
              </w:rPr>
              <w:t>0</w:t>
            </w:r>
            <w:r w:rsidR="0016459C">
              <w:rPr>
                <w:noProof/>
                <w:webHidden/>
              </w:rPr>
              <w:fldChar w:fldCharType="end"/>
            </w:r>
          </w:hyperlink>
        </w:p>
        <w:p w:rsidR="0016459C" w:rsidRDefault="008946FA">
          <w:pPr>
            <w:pStyle w:val="TOC1"/>
            <w:rPr>
              <w:rFonts w:asciiTheme="minorHAnsi" w:hAnsiTheme="minorHAnsi"/>
              <w:sz w:val="22"/>
              <w:szCs w:val="22"/>
              <w:lang w:eastAsia="es-PY"/>
            </w:rPr>
          </w:pPr>
          <w:hyperlink w:anchor="_Toc461005536" w:history="1">
            <w:r w:rsidR="0016459C" w:rsidRPr="008217C0">
              <w:rPr>
                <w:rStyle w:val="Hyperlink"/>
                <w:b/>
                <w:lang w:eastAsia="es-ES"/>
              </w:rPr>
              <w:t>CAPITULO VII</w:t>
            </w:r>
            <w:r w:rsidR="0016459C">
              <w:rPr>
                <w:webHidden/>
              </w:rPr>
              <w:tab/>
            </w:r>
            <w:r w:rsidR="0016459C">
              <w:rPr>
                <w:webHidden/>
              </w:rPr>
              <w:fldChar w:fldCharType="begin"/>
            </w:r>
            <w:r w:rsidR="0016459C">
              <w:rPr>
                <w:webHidden/>
              </w:rPr>
              <w:instrText xml:space="preserve"> PAGEREF _Toc461005536 \h </w:instrText>
            </w:r>
            <w:r w:rsidR="0016459C">
              <w:rPr>
                <w:webHidden/>
              </w:rPr>
            </w:r>
            <w:r w:rsidR="0016459C">
              <w:rPr>
                <w:webHidden/>
              </w:rPr>
              <w:fldChar w:fldCharType="separate"/>
            </w:r>
            <w:r w:rsidR="0016459C">
              <w:rPr>
                <w:webHidden/>
              </w:rPr>
              <w:t>1</w:t>
            </w:r>
            <w:r w:rsidR="0016459C">
              <w:rPr>
                <w:webHidden/>
              </w:rPr>
              <w:fldChar w:fldCharType="end"/>
            </w:r>
          </w:hyperlink>
        </w:p>
        <w:p w:rsidR="0016459C" w:rsidRDefault="008946FA">
          <w:pPr>
            <w:pStyle w:val="TOC2"/>
            <w:rPr>
              <w:noProof/>
              <w:sz w:val="22"/>
              <w:szCs w:val="22"/>
              <w:lang w:eastAsia="es-PY"/>
            </w:rPr>
          </w:pPr>
          <w:hyperlink w:anchor="_Toc461005542" w:history="1">
            <w:r w:rsidR="0016459C" w:rsidRPr="008217C0">
              <w:rPr>
                <w:rStyle w:val="Hyperlink"/>
                <w:b/>
                <w:noProof/>
                <w:lang w:eastAsia="es-ES"/>
              </w:rPr>
              <w:t>6.</w:t>
            </w:r>
            <w:r w:rsidR="0016459C">
              <w:rPr>
                <w:noProof/>
                <w:sz w:val="22"/>
                <w:szCs w:val="22"/>
                <w:lang w:eastAsia="es-PY"/>
              </w:rPr>
              <w:tab/>
            </w:r>
            <w:r w:rsidR="0016459C" w:rsidRPr="008217C0">
              <w:rPr>
                <w:rStyle w:val="Hyperlink"/>
                <w:b/>
                <w:noProof/>
              </w:rPr>
              <w:t>SEGUIMIENTO</w:t>
            </w:r>
            <w:r w:rsidR="0016459C" w:rsidRPr="008217C0">
              <w:rPr>
                <w:rStyle w:val="Hyperlink"/>
                <w:b/>
                <w:noProof/>
                <w:lang w:eastAsia="es-ES"/>
              </w:rPr>
              <w:t xml:space="preserve"> Y EVALUACIÓN</w:t>
            </w:r>
            <w:r w:rsidR="0016459C">
              <w:rPr>
                <w:noProof/>
                <w:webHidden/>
              </w:rPr>
              <w:tab/>
            </w:r>
            <w:r w:rsidR="0016459C">
              <w:rPr>
                <w:noProof/>
                <w:webHidden/>
              </w:rPr>
              <w:fldChar w:fldCharType="begin"/>
            </w:r>
            <w:r w:rsidR="0016459C">
              <w:rPr>
                <w:noProof/>
                <w:webHidden/>
              </w:rPr>
              <w:instrText xml:space="preserve"> PAGEREF _Toc461005542 \h </w:instrText>
            </w:r>
            <w:r w:rsidR="0016459C">
              <w:rPr>
                <w:noProof/>
                <w:webHidden/>
              </w:rPr>
            </w:r>
            <w:r w:rsidR="0016459C">
              <w:rPr>
                <w:noProof/>
                <w:webHidden/>
              </w:rPr>
              <w:fldChar w:fldCharType="separate"/>
            </w:r>
            <w:r w:rsidR="0016459C">
              <w:rPr>
                <w:noProof/>
                <w:webHidden/>
              </w:rPr>
              <w:t>1</w:t>
            </w:r>
            <w:r w:rsidR="0016459C">
              <w:rPr>
                <w:noProof/>
                <w:webHidden/>
              </w:rPr>
              <w:fldChar w:fldCharType="end"/>
            </w:r>
          </w:hyperlink>
        </w:p>
        <w:p w:rsidR="0016459C" w:rsidRDefault="008946FA">
          <w:pPr>
            <w:pStyle w:val="TOC3"/>
            <w:rPr>
              <w:noProof/>
              <w:sz w:val="22"/>
              <w:szCs w:val="22"/>
              <w:lang w:eastAsia="es-PY"/>
            </w:rPr>
          </w:pPr>
          <w:hyperlink w:anchor="_Toc461005543" w:history="1">
            <w:r w:rsidR="0016459C" w:rsidRPr="008217C0">
              <w:rPr>
                <w:rStyle w:val="Hyperlink"/>
                <w:b/>
                <w:noProof/>
              </w:rPr>
              <w:t>6.1.</w:t>
            </w:r>
            <w:r w:rsidR="0016459C">
              <w:rPr>
                <w:noProof/>
                <w:sz w:val="22"/>
                <w:szCs w:val="22"/>
                <w:lang w:eastAsia="es-PY"/>
              </w:rPr>
              <w:tab/>
            </w:r>
            <w:r w:rsidR="0016459C" w:rsidRPr="008217C0">
              <w:rPr>
                <w:rStyle w:val="Hyperlink"/>
                <w:b/>
                <w:noProof/>
              </w:rPr>
              <w:t>Objetivo del Seguimiento</w:t>
            </w:r>
            <w:r w:rsidR="0016459C">
              <w:rPr>
                <w:noProof/>
                <w:webHidden/>
              </w:rPr>
              <w:tab/>
            </w:r>
            <w:r w:rsidR="0016459C">
              <w:rPr>
                <w:noProof/>
                <w:webHidden/>
              </w:rPr>
              <w:fldChar w:fldCharType="begin"/>
            </w:r>
            <w:r w:rsidR="0016459C">
              <w:rPr>
                <w:noProof/>
                <w:webHidden/>
              </w:rPr>
              <w:instrText xml:space="preserve"> PAGEREF _Toc461005543 \h </w:instrText>
            </w:r>
            <w:r w:rsidR="0016459C">
              <w:rPr>
                <w:noProof/>
                <w:webHidden/>
              </w:rPr>
            </w:r>
            <w:r w:rsidR="0016459C">
              <w:rPr>
                <w:noProof/>
                <w:webHidden/>
              </w:rPr>
              <w:fldChar w:fldCharType="separate"/>
            </w:r>
            <w:r w:rsidR="0016459C">
              <w:rPr>
                <w:noProof/>
                <w:webHidden/>
              </w:rPr>
              <w:t>1</w:t>
            </w:r>
            <w:r w:rsidR="0016459C">
              <w:rPr>
                <w:noProof/>
                <w:webHidden/>
              </w:rPr>
              <w:fldChar w:fldCharType="end"/>
            </w:r>
          </w:hyperlink>
        </w:p>
        <w:p w:rsidR="0016459C" w:rsidRDefault="008946FA">
          <w:pPr>
            <w:pStyle w:val="TOC3"/>
            <w:rPr>
              <w:noProof/>
              <w:sz w:val="22"/>
              <w:szCs w:val="22"/>
              <w:lang w:eastAsia="es-PY"/>
            </w:rPr>
          </w:pPr>
          <w:hyperlink w:anchor="_Toc461005544" w:history="1">
            <w:r w:rsidR="0016459C" w:rsidRPr="008217C0">
              <w:rPr>
                <w:rStyle w:val="Hyperlink"/>
                <w:b/>
                <w:noProof/>
              </w:rPr>
              <w:t>6.2.</w:t>
            </w:r>
            <w:r w:rsidR="0016459C">
              <w:rPr>
                <w:noProof/>
                <w:sz w:val="22"/>
                <w:szCs w:val="22"/>
                <w:lang w:eastAsia="es-PY"/>
              </w:rPr>
              <w:tab/>
            </w:r>
            <w:r w:rsidR="0016459C" w:rsidRPr="008217C0">
              <w:rPr>
                <w:rStyle w:val="Hyperlink"/>
                <w:rFonts w:cstheme="minorHAnsi"/>
                <w:b/>
                <w:noProof/>
              </w:rPr>
              <w:t>Esquema de seguimiento y evaluación</w:t>
            </w:r>
            <w:r w:rsidR="0016459C">
              <w:rPr>
                <w:noProof/>
                <w:webHidden/>
              </w:rPr>
              <w:tab/>
            </w:r>
            <w:r w:rsidR="0016459C">
              <w:rPr>
                <w:noProof/>
                <w:webHidden/>
              </w:rPr>
              <w:fldChar w:fldCharType="begin"/>
            </w:r>
            <w:r w:rsidR="0016459C">
              <w:rPr>
                <w:noProof/>
                <w:webHidden/>
              </w:rPr>
              <w:instrText xml:space="preserve"> PAGEREF _Toc461005544 \h </w:instrText>
            </w:r>
            <w:r w:rsidR="0016459C">
              <w:rPr>
                <w:noProof/>
                <w:webHidden/>
              </w:rPr>
            </w:r>
            <w:r w:rsidR="0016459C">
              <w:rPr>
                <w:noProof/>
                <w:webHidden/>
              </w:rPr>
              <w:fldChar w:fldCharType="separate"/>
            </w:r>
            <w:r w:rsidR="0016459C">
              <w:rPr>
                <w:noProof/>
                <w:webHidden/>
              </w:rPr>
              <w:t>1</w:t>
            </w:r>
            <w:r w:rsidR="0016459C">
              <w:rPr>
                <w:noProof/>
                <w:webHidden/>
              </w:rPr>
              <w:fldChar w:fldCharType="end"/>
            </w:r>
          </w:hyperlink>
        </w:p>
        <w:p w:rsidR="0016459C" w:rsidRDefault="008946FA">
          <w:pPr>
            <w:pStyle w:val="TOC3"/>
            <w:rPr>
              <w:noProof/>
              <w:sz w:val="22"/>
              <w:szCs w:val="22"/>
              <w:lang w:eastAsia="es-PY"/>
            </w:rPr>
          </w:pPr>
          <w:hyperlink w:anchor="_Toc461005545" w:history="1">
            <w:r w:rsidR="0016459C" w:rsidRPr="008217C0">
              <w:rPr>
                <w:rStyle w:val="Hyperlink"/>
                <w:rFonts w:cstheme="minorHAnsi"/>
                <w:b/>
                <w:noProof/>
              </w:rPr>
              <w:t>6.3.</w:t>
            </w:r>
            <w:r w:rsidR="0016459C">
              <w:rPr>
                <w:noProof/>
                <w:sz w:val="22"/>
                <w:szCs w:val="22"/>
                <w:lang w:eastAsia="es-PY"/>
              </w:rPr>
              <w:tab/>
            </w:r>
            <w:r w:rsidR="0016459C" w:rsidRPr="008217C0">
              <w:rPr>
                <w:rStyle w:val="Hyperlink"/>
                <w:rFonts w:cstheme="minorHAnsi"/>
                <w:b/>
                <w:noProof/>
              </w:rPr>
              <w:t>Presentación de informes</w:t>
            </w:r>
            <w:r w:rsidR="0016459C">
              <w:rPr>
                <w:noProof/>
                <w:webHidden/>
              </w:rPr>
              <w:tab/>
            </w:r>
            <w:r w:rsidR="0016459C">
              <w:rPr>
                <w:noProof/>
                <w:webHidden/>
              </w:rPr>
              <w:fldChar w:fldCharType="begin"/>
            </w:r>
            <w:r w:rsidR="0016459C">
              <w:rPr>
                <w:noProof/>
                <w:webHidden/>
              </w:rPr>
              <w:instrText xml:space="preserve"> PAGEREF _Toc461005545 \h </w:instrText>
            </w:r>
            <w:r w:rsidR="0016459C">
              <w:rPr>
                <w:noProof/>
                <w:webHidden/>
              </w:rPr>
            </w:r>
            <w:r w:rsidR="0016459C">
              <w:rPr>
                <w:noProof/>
                <w:webHidden/>
              </w:rPr>
              <w:fldChar w:fldCharType="separate"/>
            </w:r>
            <w:r w:rsidR="0016459C">
              <w:rPr>
                <w:noProof/>
                <w:webHidden/>
              </w:rPr>
              <w:t>2</w:t>
            </w:r>
            <w:r w:rsidR="0016459C">
              <w:rPr>
                <w:noProof/>
                <w:webHidden/>
              </w:rPr>
              <w:fldChar w:fldCharType="end"/>
            </w:r>
          </w:hyperlink>
        </w:p>
        <w:p w:rsidR="0016459C" w:rsidRDefault="008946FA">
          <w:pPr>
            <w:pStyle w:val="TOC3"/>
            <w:rPr>
              <w:noProof/>
              <w:sz w:val="22"/>
              <w:szCs w:val="22"/>
              <w:lang w:eastAsia="es-PY"/>
            </w:rPr>
          </w:pPr>
          <w:hyperlink w:anchor="_Toc461005546" w:history="1">
            <w:r w:rsidR="0016459C" w:rsidRPr="008217C0">
              <w:rPr>
                <w:rStyle w:val="Hyperlink"/>
                <w:rFonts w:cstheme="minorHAnsi"/>
                <w:b/>
                <w:noProof/>
              </w:rPr>
              <w:t>6.4.</w:t>
            </w:r>
            <w:r w:rsidR="0016459C">
              <w:rPr>
                <w:noProof/>
                <w:sz w:val="22"/>
                <w:szCs w:val="22"/>
                <w:lang w:eastAsia="es-PY"/>
              </w:rPr>
              <w:tab/>
            </w:r>
            <w:r w:rsidR="0016459C" w:rsidRPr="008217C0">
              <w:rPr>
                <w:rStyle w:val="Hyperlink"/>
                <w:rFonts w:cstheme="minorHAnsi"/>
                <w:b/>
                <w:noProof/>
              </w:rPr>
              <w:t>Visitas de Inspección y  Misiones de Administración</w:t>
            </w:r>
            <w:r w:rsidR="0016459C">
              <w:rPr>
                <w:noProof/>
                <w:webHidden/>
              </w:rPr>
              <w:tab/>
            </w:r>
            <w:r w:rsidR="0016459C">
              <w:rPr>
                <w:noProof/>
                <w:webHidden/>
              </w:rPr>
              <w:fldChar w:fldCharType="begin"/>
            </w:r>
            <w:r w:rsidR="0016459C">
              <w:rPr>
                <w:noProof/>
                <w:webHidden/>
              </w:rPr>
              <w:instrText xml:space="preserve"> PAGEREF _Toc461005546 \h </w:instrText>
            </w:r>
            <w:r w:rsidR="0016459C">
              <w:rPr>
                <w:noProof/>
                <w:webHidden/>
              </w:rPr>
            </w:r>
            <w:r w:rsidR="0016459C">
              <w:rPr>
                <w:noProof/>
                <w:webHidden/>
              </w:rPr>
              <w:fldChar w:fldCharType="separate"/>
            </w:r>
            <w:r w:rsidR="0016459C">
              <w:rPr>
                <w:noProof/>
                <w:webHidden/>
              </w:rPr>
              <w:t>2</w:t>
            </w:r>
            <w:r w:rsidR="0016459C">
              <w:rPr>
                <w:noProof/>
                <w:webHidden/>
              </w:rPr>
              <w:fldChar w:fldCharType="end"/>
            </w:r>
          </w:hyperlink>
        </w:p>
        <w:p w:rsidR="0016459C" w:rsidRDefault="008946FA">
          <w:pPr>
            <w:pStyle w:val="TOC3"/>
            <w:rPr>
              <w:noProof/>
              <w:sz w:val="22"/>
              <w:szCs w:val="22"/>
              <w:lang w:eastAsia="es-PY"/>
            </w:rPr>
          </w:pPr>
          <w:hyperlink w:anchor="_Toc461005547" w:history="1">
            <w:r w:rsidR="0016459C" w:rsidRPr="008217C0">
              <w:rPr>
                <w:rStyle w:val="Hyperlink"/>
                <w:rFonts w:cstheme="minorHAnsi"/>
                <w:b/>
                <w:noProof/>
              </w:rPr>
              <w:t>6.5.</w:t>
            </w:r>
            <w:r w:rsidR="0016459C">
              <w:rPr>
                <w:noProof/>
                <w:sz w:val="22"/>
                <w:szCs w:val="22"/>
                <w:lang w:eastAsia="es-PY"/>
              </w:rPr>
              <w:tab/>
            </w:r>
            <w:r w:rsidR="0016459C" w:rsidRPr="008217C0">
              <w:rPr>
                <w:rStyle w:val="Hyperlink"/>
                <w:rFonts w:cstheme="minorHAnsi"/>
                <w:b/>
                <w:noProof/>
              </w:rPr>
              <w:t>Auditoría Externa</w:t>
            </w:r>
            <w:r w:rsidR="0016459C">
              <w:rPr>
                <w:noProof/>
                <w:webHidden/>
              </w:rPr>
              <w:tab/>
            </w:r>
            <w:r w:rsidR="0016459C">
              <w:rPr>
                <w:noProof/>
                <w:webHidden/>
              </w:rPr>
              <w:fldChar w:fldCharType="begin"/>
            </w:r>
            <w:r w:rsidR="0016459C">
              <w:rPr>
                <w:noProof/>
                <w:webHidden/>
              </w:rPr>
              <w:instrText xml:space="preserve"> PAGEREF _Toc461005547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3"/>
            <w:rPr>
              <w:noProof/>
              <w:sz w:val="22"/>
              <w:szCs w:val="22"/>
              <w:lang w:eastAsia="es-PY"/>
            </w:rPr>
          </w:pPr>
          <w:hyperlink w:anchor="_Toc461005548" w:history="1">
            <w:r w:rsidR="0016459C" w:rsidRPr="008217C0">
              <w:rPr>
                <w:rStyle w:val="Hyperlink"/>
                <w:rFonts w:cstheme="minorHAnsi"/>
                <w:b/>
                <w:noProof/>
              </w:rPr>
              <w:t>6.6.</w:t>
            </w:r>
            <w:r w:rsidR="0016459C">
              <w:rPr>
                <w:noProof/>
                <w:sz w:val="22"/>
                <w:szCs w:val="22"/>
                <w:lang w:eastAsia="es-PY"/>
              </w:rPr>
              <w:tab/>
            </w:r>
            <w:r w:rsidR="0016459C" w:rsidRPr="008217C0">
              <w:rPr>
                <w:rStyle w:val="Hyperlink"/>
                <w:rFonts w:cstheme="minorHAnsi"/>
                <w:b/>
                <w:noProof/>
              </w:rPr>
              <w:t>Coordinación y Plan de Trabajo para el Seguimiento del Programa</w:t>
            </w:r>
            <w:r w:rsidR="0016459C">
              <w:rPr>
                <w:noProof/>
                <w:webHidden/>
              </w:rPr>
              <w:tab/>
            </w:r>
            <w:r w:rsidR="0016459C">
              <w:rPr>
                <w:noProof/>
                <w:webHidden/>
              </w:rPr>
              <w:fldChar w:fldCharType="begin"/>
            </w:r>
            <w:r w:rsidR="0016459C">
              <w:rPr>
                <w:noProof/>
                <w:webHidden/>
              </w:rPr>
              <w:instrText xml:space="preserve"> PAGEREF _Toc461005548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3"/>
            <w:rPr>
              <w:noProof/>
              <w:sz w:val="22"/>
              <w:szCs w:val="22"/>
              <w:lang w:eastAsia="es-PY"/>
            </w:rPr>
          </w:pPr>
          <w:hyperlink w:anchor="_Toc461005549" w:history="1">
            <w:r w:rsidR="0016459C" w:rsidRPr="008217C0">
              <w:rPr>
                <w:rStyle w:val="Hyperlink"/>
                <w:b/>
                <w:noProof/>
              </w:rPr>
              <w:t>6.7.</w:t>
            </w:r>
            <w:r w:rsidR="0016459C">
              <w:rPr>
                <w:noProof/>
                <w:sz w:val="22"/>
                <w:szCs w:val="22"/>
                <w:lang w:eastAsia="es-PY"/>
              </w:rPr>
              <w:tab/>
            </w:r>
            <w:r w:rsidR="0016459C" w:rsidRPr="008217C0">
              <w:rPr>
                <w:rStyle w:val="Hyperlink"/>
                <w:rFonts w:cstheme="minorHAnsi"/>
                <w:b/>
                <w:noProof/>
                <w:lang w:eastAsia="pt-BR"/>
              </w:rPr>
              <w:t>Evaluaciones del Programa</w:t>
            </w:r>
            <w:r w:rsidR="0016459C">
              <w:rPr>
                <w:noProof/>
                <w:webHidden/>
              </w:rPr>
              <w:tab/>
            </w:r>
            <w:r w:rsidR="0016459C">
              <w:rPr>
                <w:noProof/>
                <w:webHidden/>
              </w:rPr>
              <w:fldChar w:fldCharType="begin"/>
            </w:r>
            <w:r w:rsidR="0016459C">
              <w:rPr>
                <w:noProof/>
                <w:webHidden/>
              </w:rPr>
              <w:instrText xml:space="preserve"> PAGEREF _Toc461005549 \h </w:instrText>
            </w:r>
            <w:r w:rsidR="0016459C">
              <w:rPr>
                <w:noProof/>
                <w:webHidden/>
              </w:rPr>
            </w:r>
            <w:r w:rsidR="0016459C">
              <w:rPr>
                <w:noProof/>
                <w:webHidden/>
              </w:rPr>
              <w:fldChar w:fldCharType="separate"/>
            </w:r>
            <w:r w:rsidR="0016459C">
              <w:rPr>
                <w:noProof/>
                <w:webHidden/>
              </w:rPr>
              <w:t>3</w:t>
            </w:r>
            <w:r w:rsidR="0016459C">
              <w:rPr>
                <w:noProof/>
                <w:webHidden/>
              </w:rPr>
              <w:fldChar w:fldCharType="end"/>
            </w:r>
          </w:hyperlink>
        </w:p>
        <w:p w:rsidR="0016459C" w:rsidRDefault="008946FA">
          <w:pPr>
            <w:pStyle w:val="TOC4"/>
            <w:rPr>
              <w:noProof/>
              <w:sz w:val="22"/>
              <w:szCs w:val="22"/>
              <w:lang w:eastAsia="es-PY"/>
            </w:rPr>
          </w:pPr>
          <w:hyperlink w:anchor="_Toc461005563" w:history="1">
            <w:r w:rsidR="0016459C" w:rsidRPr="008217C0">
              <w:rPr>
                <w:rStyle w:val="Hyperlink"/>
                <w:b/>
                <w:noProof/>
                <w:lang w:eastAsia="pt-BR"/>
              </w:rPr>
              <w:t>6.7.1.</w:t>
            </w:r>
            <w:r w:rsidR="0016459C">
              <w:rPr>
                <w:noProof/>
                <w:sz w:val="22"/>
                <w:szCs w:val="22"/>
                <w:lang w:eastAsia="es-PY"/>
              </w:rPr>
              <w:tab/>
            </w:r>
            <w:r w:rsidR="0016459C" w:rsidRPr="008217C0">
              <w:rPr>
                <w:rStyle w:val="Hyperlink"/>
                <w:b/>
                <w:noProof/>
                <w:lang w:eastAsia="pt-BR"/>
              </w:rPr>
              <w:t>Evaluaciones económicas ex ante y ex post</w:t>
            </w:r>
            <w:r w:rsidR="0016459C">
              <w:rPr>
                <w:noProof/>
                <w:webHidden/>
              </w:rPr>
              <w:tab/>
            </w:r>
            <w:r w:rsidR="0016459C">
              <w:rPr>
                <w:noProof/>
                <w:webHidden/>
              </w:rPr>
              <w:fldChar w:fldCharType="begin"/>
            </w:r>
            <w:r w:rsidR="0016459C">
              <w:rPr>
                <w:noProof/>
                <w:webHidden/>
              </w:rPr>
              <w:instrText xml:space="preserve"> PAGEREF _Toc461005563 \h </w:instrText>
            </w:r>
            <w:r w:rsidR="0016459C">
              <w:rPr>
                <w:noProof/>
                <w:webHidden/>
              </w:rPr>
            </w:r>
            <w:r w:rsidR="0016459C">
              <w:rPr>
                <w:noProof/>
                <w:webHidden/>
              </w:rPr>
              <w:fldChar w:fldCharType="separate"/>
            </w:r>
            <w:r w:rsidR="0016459C">
              <w:rPr>
                <w:noProof/>
                <w:webHidden/>
              </w:rPr>
              <w:t>4</w:t>
            </w:r>
            <w:r w:rsidR="0016459C">
              <w:rPr>
                <w:noProof/>
                <w:webHidden/>
              </w:rPr>
              <w:fldChar w:fldCharType="end"/>
            </w:r>
          </w:hyperlink>
        </w:p>
        <w:p w:rsidR="0016459C" w:rsidRDefault="008946FA">
          <w:pPr>
            <w:pStyle w:val="TOC4"/>
            <w:rPr>
              <w:noProof/>
              <w:sz w:val="22"/>
              <w:szCs w:val="22"/>
              <w:lang w:eastAsia="es-PY"/>
            </w:rPr>
          </w:pPr>
          <w:hyperlink w:anchor="_Toc461005564" w:history="1">
            <w:r w:rsidR="0016459C" w:rsidRPr="008217C0">
              <w:rPr>
                <w:rStyle w:val="Hyperlink"/>
                <w:rFonts w:cstheme="minorHAnsi"/>
                <w:b/>
                <w:noProof/>
              </w:rPr>
              <w:t>6.7.2.</w:t>
            </w:r>
            <w:r w:rsidR="0016459C">
              <w:rPr>
                <w:noProof/>
                <w:sz w:val="22"/>
                <w:szCs w:val="22"/>
                <w:lang w:eastAsia="es-PY"/>
              </w:rPr>
              <w:tab/>
            </w:r>
            <w:r w:rsidR="0016459C" w:rsidRPr="008217C0">
              <w:rPr>
                <w:rStyle w:val="Hyperlink"/>
                <w:rFonts w:cstheme="minorHAnsi"/>
                <w:b/>
                <w:noProof/>
                <w:lang w:eastAsia="pt-BR"/>
              </w:rPr>
              <w:t>Evaluaciones</w:t>
            </w:r>
            <w:r w:rsidR="0016459C" w:rsidRPr="008217C0">
              <w:rPr>
                <w:rStyle w:val="Hyperlink"/>
                <w:rFonts w:cstheme="minorHAnsi"/>
                <w:b/>
                <w:noProof/>
              </w:rPr>
              <w:t xml:space="preserve"> de desempeño intermedia y final</w:t>
            </w:r>
            <w:r w:rsidR="0016459C">
              <w:rPr>
                <w:noProof/>
                <w:webHidden/>
              </w:rPr>
              <w:tab/>
            </w:r>
            <w:r w:rsidR="0016459C">
              <w:rPr>
                <w:noProof/>
                <w:webHidden/>
              </w:rPr>
              <w:fldChar w:fldCharType="begin"/>
            </w:r>
            <w:r w:rsidR="0016459C">
              <w:rPr>
                <w:noProof/>
                <w:webHidden/>
              </w:rPr>
              <w:instrText xml:space="preserve"> PAGEREF _Toc461005564 \h </w:instrText>
            </w:r>
            <w:r w:rsidR="0016459C">
              <w:rPr>
                <w:noProof/>
                <w:webHidden/>
              </w:rPr>
            </w:r>
            <w:r w:rsidR="0016459C">
              <w:rPr>
                <w:noProof/>
                <w:webHidden/>
              </w:rPr>
              <w:fldChar w:fldCharType="separate"/>
            </w:r>
            <w:r w:rsidR="0016459C">
              <w:rPr>
                <w:noProof/>
                <w:webHidden/>
              </w:rPr>
              <w:t>4</w:t>
            </w:r>
            <w:r w:rsidR="0016459C">
              <w:rPr>
                <w:noProof/>
                <w:webHidden/>
              </w:rPr>
              <w:fldChar w:fldCharType="end"/>
            </w:r>
          </w:hyperlink>
        </w:p>
        <w:p w:rsidR="0016459C" w:rsidRDefault="008946FA">
          <w:pPr>
            <w:pStyle w:val="TOC3"/>
            <w:rPr>
              <w:noProof/>
              <w:sz w:val="22"/>
              <w:szCs w:val="22"/>
              <w:lang w:eastAsia="es-PY"/>
            </w:rPr>
          </w:pPr>
          <w:hyperlink w:anchor="_Toc461005565" w:history="1">
            <w:r w:rsidR="0016459C" w:rsidRPr="008217C0">
              <w:rPr>
                <w:rStyle w:val="Hyperlink"/>
                <w:rFonts w:eastAsia="Times New Roman" w:cstheme="minorHAnsi"/>
                <w:b/>
                <w:noProof/>
              </w:rPr>
              <w:t>6.8.</w:t>
            </w:r>
            <w:r w:rsidR="0016459C">
              <w:rPr>
                <w:noProof/>
                <w:sz w:val="22"/>
                <w:szCs w:val="22"/>
                <w:lang w:eastAsia="es-PY"/>
              </w:rPr>
              <w:tab/>
            </w:r>
            <w:r w:rsidR="0016459C" w:rsidRPr="008217C0">
              <w:rPr>
                <w:rStyle w:val="Hyperlink"/>
                <w:rFonts w:cstheme="minorHAnsi"/>
                <w:b/>
                <w:noProof/>
                <w:lang w:eastAsia="pt-BR"/>
              </w:rPr>
              <w:t>Retroalimentación</w:t>
            </w:r>
            <w:r w:rsidR="0016459C" w:rsidRPr="008217C0">
              <w:rPr>
                <w:rStyle w:val="Hyperlink"/>
                <w:rFonts w:eastAsia="Times New Roman" w:cstheme="minorHAnsi"/>
                <w:b/>
                <w:noProof/>
              </w:rPr>
              <w:t xml:space="preserve"> a los involucrados del programa</w:t>
            </w:r>
            <w:r w:rsidR="0016459C">
              <w:rPr>
                <w:noProof/>
                <w:webHidden/>
              </w:rPr>
              <w:tab/>
            </w:r>
            <w:r w:rsidR="0016459C">
              <w:rPr>
                <w:noProof/>
                <w:webHidden/>
              </w:rPr>
              <w:fldChar w:fldCharType="begin"/>
            </w:r>
            <w:r w:rsidR="0016459C">
              <w:rPr>
                <w:noProof/>
                <w:webHidden/>
              </w:rPr>
              <w:instrText xml:space="preserve"> PAGEREF _Toc461005565 \h </w:instrText>
            </w:r>
            <w:r w:rsidR="0016459C">
              <w:rPr>
                <w:noProof/>
                <w:webHidden/>
              </w:rPr>
            </w:r>
            <w:r w:rsidR="0016459C">
              <w:rPr>
                <w:noProof/>
                <w:webHidden/>
              </w:rPr>
              <w:fldChar w:fldCharType="separate"/>
            </w:r>
            <w:r w:rsidR="0016459C">
              <w:rPr>
                <w:noProof/>
                <w:webHidden/>
              </w:rPr>
              <w:t>4</w:t>
            </w:r>
            <w:r w:rsidR="0016459C">
              <w:rPr>
                <w:noProof/>
                <w:webHidden/>
              </w:rPr>
              <w:fldChar w:fldCharType="end"/>
            </w:r>
          </w:hyperlink>
        </w:p>
        <w:p w:rsidR="0016459C" w:rsidRDefault="008946FA">
          <w:pPr>
            <w:pStyle w:val="TOC3"/>
            <w:rPr>
              <w:noProof/>
              <w:sz w:val="22"/>
              <w:szCs w:val="22"/>
              <w:lang w:eastAsia="es-PY"/>
            </w:rPr>
          </w:pPr>
          <w:hyperlink w:anchor="_Toc461005566" w:history="1">
            <w:r w:rsidR="0016459C" w:rsidRPr="008217C0">
              <w:rPr>
                <w:rStyle w:val="Hyperlink"/>
                <w:rFonts w:eastAsia="Times New Roman" w:cstheme="minorHAnsi"/>
                <w:b/>
                <w:noProof/>
              </w:rPr>
              <w:t>6.9.</w:t>
            </w:r>
            <w:r w:rsidR="0016459C">
              <w:rPr>
                <w:noProof/>
                <w:sz w:val="22"/>
                <w:szCs w:val="22"/>
                <w:lang w:eastAsia="es-PY"/>
              </w:rPr>
              <w:tab/>
            </w:r>
            <w:r w:rsidR="0016459C" w:rsidRPr="008217C0">
              <w:rPr>
                <w:rStyle w:val="Hyperlink"/>
                <w:rFonts w:cstheme="minorHAnsi"/>
                <w:b/>
                <w:noProof/>
                <w:lang w:eastAsia="pt-BR"/>
              </w:rPr>
              <w:t>Coordinación</w:t>
            </w:r>
            <w:r w:rsidR="0016459C" w:rsidRPr="008217C0">
              <w:rPr>
                <w:rStyle w:val="Hyperlink"/>
                <w:rFonts w:eastAsia="Times New Roman" w:cstheme="minorHAnsi"/>
                <w:b/>
                <w:noProof/>
              </w:rPr>
              <w:t xml:space="preserve"> y plan de trabajo de la evaluación</w:t>
            </w:r>
            <w:r w:rsidR="0016459C">
              <w:rPr>
                <w:noProof/>
                <w:webHidden/>
              </w:rPr>
              <w:tab/>
            </w:r>
            <w:r w:rsidR="0016459C">
              <w:rPr>
                <w:noProof/>
                <w:webHidden/>
              </w:rPr>
              <w:fldChar w:fldCharType="begin"/>
            </w:r>
            <w:r w:rsidR="0016459C">
              <w:rPr>
                <w:noProof/>
                <w:webHidden/>
              </w:rPr>
              <w:instrText xml:space="preserve"> PAGEREF _Toc461005566 \h </w:instrText>
            </w:r>
            <w:r w:rsidR="0016459C">
              <w:rPr>
                <w:noProof/>
                <w:webHidden/>
              </w:rPr>
            </w:r>
            <w:r w:rsidR="0016459C">
              <w:rPr>
                <w:noProof/>
                <w:webHidden/>
              </w:rPr>
              <w:fldChar w:fldCharType="separate"/>
            </w:r>
            <w:r w:rsidR="0016459C">
              <w:rPr>
                <w:noProof/>
                <w:webHidden/>
              </w:rPr>
              <w:t>5</w:t>
            </w:r>
            <w:r w:rsidR="0016459C">
              <w:rPr>
                <w:noProof/>
                <w:webHidden/>
              </w:rPr>
              <w:fldChar w:fldCharType="end"/>
            </w:r>
          </w:hyperlink>
        </w:p>
        <w:p w:rsidR="00A224FD" w:rsidRDefault="00E54B25" w:rsidP="00A224FD">
          <w:pPr>
            <w:spacing w:line="240" w:lineRule="auto"/>
          </w:pPr>
          <w:r w:rsidRPr="00517A14">
            <w:rPr>
              <w:rFonts w:asciiTheme="majorHAnsi" w:hAnsiTheme="majorHAnsi"/>
              <w:noProof/>
              <w:sz w:val="22"/>
              <w:szCs w:val="22"/>
            </w:rPr>
            <w:fldChar w:fldCharType="end"/>
          </w:r>
        </w:p>
      </w:sdtContent>
    </w:sdt>
    <w:p w:rsidR="006450BB" w:rsidRPr="00C85297" w:rsidRDefault="00517A14" w:rsidP="00E10350">
      <w:pPr>
        <w:spacing w:after="120" w:line="240" w:lineRule="auto"/>
        <w:rPr>
          <w:rFonts w:asciiTheme="majorHAnsi" w:hAnsiTheme="majorHAnsi"/>
          <w:b/>
          <w:lang w:val="pt-BR"/>
        </w:rPr>
      </w:pPr>
      <w:r w:rsidRPr="00C85297">
        <w:rPr>
          <w:rFonts w:asciiTheme="majorHAnsi" w:hAnsiTheme="majorHAnsi"/>
          <w:b/>
          <w:lang w:val="pt-BR"/>
        </w:rPr>
        <w:t>Anexos</w:t>
      </w:r>
    </w:p>
    <w:p w:rsidR="00A224FD" w:rsidRPr="00C85297" w:rsidRDefault="00517A14" w:rsidP="00517A14">
      <w:pPr>
        <w:spacing w:after="0" w:line="240" w:lineRule="auto"/>
        <w:rPr>
          <w:rFonts w:asciiTheme="majorHAnsi" w:hAnsiTheme="majorHAnsi"/>
          <w:sz w:val="20"/>
          <w:szCs w:val="20"/>
          <w:lang w:val="pt-BR"/>
        </w:rPr>
      </w:pPr>
      <w:r w:rsidRPr="00C85297">
        <w:rPr>
          <w:rFonts w:asciiTheme="majorHAnsi" w:hAnsiTheme="majorHAnsi"/>
          <w:sz w:val="20"/>
          <w:szCs w:val="20"/>
          <w:u w:val="single"/>
          <w:lang w:val="pt-BR"/>
        </w:rPr>
        <w:t>Anexo I</w:t>
      </w:r>
      <w:r w:rsidRPr="00C85297">
        <w:rPr>
          <w:rFonts w:asciiTheme="majorHAnsi" w:hAnsiTheme="majorHAnsi"/>
          <w:sz w:val="20"/>
          <w:szCs w:val="20"/>
          <w:lang w:val="pt-BR"/>
        </w:rPr>
        <w:t>: Matriz de Resultados</w:t>
      </w:r>
    </w:p>
    <w:p w:rsidR="00517A14" w:rsidRPr="00C85297" w:rsidRDefault="00517A14" w:rsidP="00517A14">
      <w:pPr>
        <w:spacing w:after="0" w:line="240" w:lineRule="auto"/>
        <w:rPr>
          <w:rFonts w:asciiTheme="majorHAnsi" w:hAnsiTheme="majorHAnsi"/>
          <w:sz w:val="20"/>
          <w:szCs w:val="20"/>
          <w:lang w:val="pt-BR"/>
        </w:rPr>
      </w:pPr>
      <w:r w:rsidRPr="00C85297">
        <w:rPr>
          <w:rFonts w:asciiTheme="majorHAnsi" w:hAnsiTheme="majorHAnsi"/>
          <w:sz w:val="20"/>
          <w:szCs w:val="20"/>
          <w:u w:val="single"/>
          <w:lang w:val="pt-BR"/>
        </w:rPr>
        <w:t>Anexo II</w:t>
      </w:r>
      <w:r w:rsidRPr="00C85297">
        <w:rPr>
          <w:rFonts w:asciiTheme="majorHAnsi" w:hAnsiTheme="majorHAnsi"/>
          <w:sz w:val="20"/>
          <w:szCs w:val="20"/>
          <w:lang w:val="pt-BR"/>
        </w:rPr>
        <w:t xml:space="preserve">: Manual </w:t>
      </w:r>
      <w:proofErr w:type="spellStart"/>
      <w:r w:rsidRPr="00C85297">
        <w:rPr>
          <w:rFonts w:asciiTheme="majorHAnsi" w:hAnsiTheme="majorHAnsi"/>
          <w:sz w:val="20"/>
          <w:szCs w:val="20"/>
          <w:lang w:val="pt-BR"/>
        </w:rPr>
        <w:t>Fiduciario</w:t>
      </w:r>
      <w:proofErr w:type="spellEnd"/>
    </w:p>
    <w:p w:rsidR="00517A14" w:rsidRPr="00C85297" w:rsidRDefault="00517A14" w:rsidP="00517A14">
      <w:pPr>
        <w:spacing w:after="0" w:line="240" w:lineRule="auto"/>
        <w:rPr>
          <w:rFonts w:asciiTheme="majorHAnsi" w:hAnsiTheme="majorHAnsi"/>
          <w:sz w:val="20"/>
          <w:szCs w:val="20"/>
          <w:lang w:val="pt-BR"/>
        </w:rPr>
      </w:pPr>
      <w:r w:rsidRPr="00C85297">
        <w:rPr>
          <w:rFonts w:asciiTheme="majorHAnsi" w:hAnsiTheme="majorHAnsi"/>
          <w:sz w:val="20"/>
          <w:szCs w:val="20"/>
          <w:u w:val="single"/>
          <w:lang w:val="pt-BR"/>
        </w:rPr>
        <w:t>Anexo III</w:t>
      </w:r>
      <w:r w:rsidRPr="00C85297">
        <w:rPr>
          <w:rFonts w:asciiTheme="majorHAnsi" w:hAnsiTheme="majorHAnsi"/>
          <w:sz w:val="20"/>
          <w:szCs w:val="20"/>
          <w:lang w:val="pt-BR"/>
        </w:rPr>
        <w:t>: PGAS</w:t>
      </w:r>
    </w:p>
    <w:p w:rsidR="00517A14" w:rsidRPr="00E10350" w:rsidRDefault="00517A14" w:rsidP="00517A14">
      <w:pPr>
        <w:spacing w:after="0" w:line="240" w:lineRule="auto"/>
        <w:rPr>
          <w:rFonts w:asciiTheme="majorHAnsi" w:hAnsiTheme="majorHAnsi"/>
          <w:sz w:val="20"/>
          <w:szCs w:val="20"/>
        </w:rPr>
      </w:pPr>
      <w:r w:rsidRPr="00E10350">
        <w:rPr>
          <w:rFonts w:asciiTheme="majorHAnsi" w:hAnsiTheme="majorHAnsi"/>
          <w:sz w:val="20"/>
          <w:szCs w:val="20"/>
          <w:u w:val="single"/>
        </w:rPr>
        <w:t>Anexo IV</w:t>
      </w:r>
      <w:r w:rsidRPr="00E10350">
        <w:rPr>
          <w:rFonts w:asciiTheme="majorHAnsi" w:hAnsiTheme="majorHAnsi"/>
          <w:sz w:val="20"/>
          <w:szCs w:val="20"/>
        </w:rPr>
        <w:t>: Convenio de Cooperación MINSA/IDAAN</w:t>
      </w:r>
    </w:p>
    <w:p w:rsidR="00517A14" w:rsidRPr="00E10350" w:rsidRDefault="00517A14" w:rsidP="00517A14">
      <w:pPr>
        <w:spacing w:after="0" w:line="240" w:lineRule="auto"/>
        <w:rPr>
          <w:rFonts w:asciiTheme="majorHAnsi" w:hAnsiTheme="majorHAnsi"/>
          <w:sz w:val="20"/>
          <w:szCs w:val="20"/>
        </w:rPr>
      </w:pPr>
      <w:r w:rsidRPr="00E10350">
        <w:rPr>
          <w:rFonts w:asciiTheme="majorHAnsi" w:hAnsiTheme="majorHAnsi"/>
          <w:sz w:val="20"/>
          <w:szCs w:val="20"/>
          <w:u w:val="single"/>
        </w:rPr>
        <w:t>Anexo V</w:t>
      </w:r>
      <w:r w:rsidRPr="00E10350">
        <w:rPr>
          <w:rFonts w:asciiTheme="majorHAnsi" w:hAnsiTheme="majorHAnsi"/>
          <w:sz w:val="20"/>
          <w:szCs w:val="20"/>
        </w:rPr>
        <w:t xml:space="preserve">: </w:t>
      </w:r>
    </w:p>
    <w:p w:rsidR="006450BB" w:rsidRPr="00C62C28" w:rsidRDefault="006450BB" w:rsidP="00C62C28">
      <w:pPr>
        <w:pStyle w:val="Heading1"/>
        <w:spacing w:before="240" w:after="240"/>
        <w:jc w:val="center"/>
        <w:rPr>
          <w:b/>
          <w:color w:val="auto"/>
          <w:sz w:val="22"/>
          <w:szCs w:val="22"/>
        </w:rPr>
      </w:pPr>
      <w:bookmarkStart w:id="0" w:name="_Toc461005404"/>
      <w:r w:rsidRPr="00C62C28">
        <w:rPr>
          <w:b/>
          <w:color w:val="auto"/>
          <w:sz w:val="22"/>
          <w:szCs w:val="22"/>
        </w:rPr>
        <w:lastRenderedPageBreak/>
        <w:t>CAPÍTULO I</w:t>
      </w:r>
      <w:bookmarkEnd w:id="0"/>
    </w:p>
    <w:p w:rsidR="006450BB" w:rsidRPr="00C62C28" w:rsidRDefault="006450BB" w:rsidP="00A224FD">
      <w:pPr>
        <w:pStyle w:val="Heading2"/>
        <w:numPr>
          <w:ilvl w:val="0"/>
          <w:numId w:val="1"/>
        </w:numPr>
        <w:spacing w:before="240" w:after="240"/>
        <w:ind w:left="425" w:hanging="283"/>
        <w:rPr>
          <w:b/>
          <w:color w:val="auto"/>
          <w:sz w:val="22"/>
          <w:szCs w:val="22"/>
        </w:rPr>
      </w:pPr>
      <w:bookmarkStart w:id="1" w:name="_Toc461005405"/>
      <w:r w:rsidRPr="00C62C28">
        <w:rPr>
          <w:b/>
          <w:color w:val="auto"/>
          <w:sz w:val="22"/>
          <w:szCs w:val="22"/>
        </w:rPr>
        <w:t>INTRODUCCIÓN Y ASPECTOS GENERALES</w:t>
      </w:r>
      <w:bookmarkEnd w:id="1"/>
    </w:p>
    <w:p w:rsidR="006450BB" w:rsidRPr="00185912" w:rsidRDefault="006450BB" w:rsidP="006450BB">
      <w:pPr>
        <w:autoSpaceDE w:val="0"/>
        <w:autoSpaceDN w:val="0"/>
        <w:adjustRightInd w:val="0"/>
        <w:spacing w:before="240" w:after="240" w:line="240" w:lineRule="auto"/>
        <w:jc w:val="both"/>
        <w:rPr>
          <w:rFonts w:asciiTheme="majorHAnsi" w:hAnsiTheme="majorHAnsi" w:cstheme="minorHAnsi"/>
          <w:bCs/>
          <w:sz w:val="22"/>
          <w:szCs w:val="22"/>
        </w:rPr>
      </w:pPr>
      <w:r w:rsidRPr="00185912">
        <w:rPr>
          <w:rFonts w:asciiTheme="majorHAnsi" w:hAnsiTheme="majorHAnsi" w:cstheme="minorHAnsi"/>
          <w:bCs/>
          <w:sz w:val="22"/>
          <w:szCs w:val="22"/>
        </w:rPr>
        <w:t xml:space="preserve">El presente Reglamento Operativo (ROP) establece los términos y condiciones que regirán en la ejecución del </w:t>
      </w:r>
      <w:r w:rsidRPr="00185912">
        <w:rPr>
          <w:rFonts w:asciiTheme="majorHAnsi" w:hAnsiTheme="majorHAnsi" w:cstheme="minorHAnsi"/>
          <w:b/>
          <w:bCs/>
          <w:sz w:val="22"/>
          <w:szCs w:val="22"/>
        </w:rPr>
        <w:t>Programa de Saneamiento de los Distritos de Arraiján y La Chorrera PSACH Fase I</w:t>
      </w:r>
      <w:r w:rsidRPr="00185912">
        <w:rPr>
          <w:rFonts w:asciiTheme="majorHAnsi" w:hAnsiTheme="majorHAnsi" w:cstheme="minorHAnsi"/>
          <w:bCs/>
          <w:sz w:val="22"/>
          <w:szCs w:val="22"/>
        </w:rPr>
        <w:t>, a ser financiado con recursos del Banco Interamericano de Desarrollo (BID), de la Agencia Española de Cooperación Internacional para el Desarrollo (AECID), del Banco de Desarrollo de América Latina (CAF), del Banco Centroamericano de Integración Económica (BCIE) y del Banco Europeo de Inversiones (BEI).</w:t>
      </w:r>
    </w:p>
    <w:p w:rsidR="006450BB" w:rsidRPr="00185912" w:rsidRDefault="006450BB" w:rsidP="006450BB">
      <w:pPr>
        <w:autoSpaceDE w:val="0"/>
        <w:autoSpaceDN w:val="0"/>
        <w:adjustRightInd w:val="0"/>
        <w:spacing w:before="240" w:after="240" w:line="240" w:lineRule="auto"/>
        <w:jc w:val="both"/>
        <w:rPr>
          <w:rFonts w:asciiTheme="majorHAnsi" w:hAnsiTheme="majorHAnsi" w:cstheme="minorHAnsi"/>
          <w:bCs/>
          <w:sz w:val="22"/>
          <w:szCs w:val="22"/>
        </w:rPr>
      </w:pPr>
      <w:r w:rsidRPr="00185912">
        <w:rPr>
          <w:rFonts w:asciiTheme="majorHAnsi" w:hAnsiTheme="majorHAnsi" w:cstheme="minorHAnsi"/>
          <w:bCs/>
          <w:sz w:val="22"/>
          <w:szCs w:val="22"/>
        </w:rPr>
        <w:t xml:space="preserve">Este Reglamento presenta el marco conceptual del programa, las responsabilidades institucionales y las respectivas normativas e instrumentos para la </w:t>
      </w:r>
      <w:proofErr w:type="spellStart"/>
      <w:r w:rsidRPr="00185912">
        <w:rPr>
          <w:rFonts w:asciiTheme="majorHAnsi" w:hAnsiTheme="majorHAnsi" w:cstheme="minorHAnsi"/>
          <w:bCs/>
          <w:sz w:val="22"/>
          <w:szCs w:val="22"/>
        </w:rPr>
        <w:t>operativización</w:t>
      </w:r>
      <w:proofErr w:type="spellEnd"/>
      <w:r w:rsidRPr="00185912">
        <w:rPr>
          <w:rFonts w:asciiTheme="majorHAnsi" w:hAnsiTheme="majorHAnsi" w:cstheme="minorHAnsi"/>
          <w:bCs/>
          <w:sz w:val="22"/>
          <w:szCs w:val="22"/>
        </w:rPr>
        <w:t xml:space="preserve">, financiamiento y monitoreo del Programa. </w:t>
      </w:r>
    </w:p>
    <w:p w:rsidR="006450BB" w:rsidRPr="00185912" w:rsidRDefault="006450BB" w:rsidP="006450BB">
      <w:pPr>
        <w:spacing w:before="240" w:after="240" w:line="240" w:lineRule="auto"/>
        <w:rPr>
          <w:rFonts w:asciiTheme="majorHAnsi" w:hAnsiTheme="majorHAnsi" w:cstheme="minorHAnsi"/>
          <w:bCs/>
          <w:sz w:val="22"/>
          <w:szCs w:val="22"/>
        </w:rPr>
      </w:pPr>
      <w:r w:rsidRPr="00185912">
        <w:rPr>
          <w:rFonts w:asciiTheme="majorHAnsi" w:hAnsiTheme="majorHAnsi" w:cstheme="minorHAnsi"/>
          <w:bCs/>
          <w:sz w:val="22"/>
          <w:szCs w:val="22"/>
        </w:rPr>
        <w:t>Lo que no se encuentre previsto en este reglamento, se regulará de acuerdo con lo establecido en los Contratos de Préstamo, las normas especiales y generales, la propuesta de desarrollo de la operación del BID en su versión final y anexos; y cuando existiera falta de consonancia o contradicción entre las disposiciones del/de los Contrato/s y las establecidas en el presente Reglamento Operativo, prevalecerán las disposiciones del/de los Contrato/s de Préstamo.</w:t>
      </w:r>
    </w:p>
    <w:p w:rsidR="006450BB" w:rsidRPr="00C62C28" w:rsidRDefault="006450BB" w:rsidP="00E97DB7">
      <w:pPr>
        <w:pStyle w:val="Heading3"/>
        <w:numPr>
          <w:ilvl w:val="1"/>
          <w:numId w:val="3"/>
        </w:numPr>
        <w:ind w:left="426"/>
        <w:rPr>
          <w:rFonts w:cstheme="minorBidi"/>
          <w:b/>
          <w:color w:val="auto"/>
          <w:sz w:val="22"/>
          <w:szCs w:val="22"/>
        </w:rPr>
      </w:pPr>
      <w:bookmarkStart w:id="2" w:name="_Toc461005406"/>
      <w:r w:rsidRPr="00C62C28">
        <w:rPr>
          <w:b/>
          <w:color w:val="auto"/>
          <w:sz w:val="22"/>
          <w:szCs w:val="22"/>
        </w:rPr>
        <w:t>Marco Normativo</w:t>
      </w:r>
      <w:bookmarkEnd w:id="2"/>
    </w:p>
    <w:p w:rsidR="006450BB" w:rsidRPr="00185912" w:rsidRDefault="006450BB" w:rsidP="00E97DB7">
      <w:pPr>
        <w:pStyle w:val="ListParagraph"/>
        <w:numPr>
          <w:ilvl w:val="0"/>
          <w:numId w:val="2"/>
        </w:numPr>
        <w:spacing w:before="240" w:after="240" w:line="240" w:lineRule="auto"/>
        <w:ind w:left="426"/>
        <w:rPr>
          <w:rFonts w:asciiTheme="majorHAnsi" w:hAnsiTheme="majorHAnsi"/>
          <w:sz w:val="22"/>
          <w:szCs w:val="22"/>
        </w:rPr>
      </w:pPr>
      <w:r w:rsidRPr="00185912">
        <w:rPr>
          <w:rFonts w:asciiTheme="majorHAnsi" w:hAnsiTheme="majorHAnsi" w:cstheme="minorHAnsi"/>
          <w:bCs/>
          <w:sz w:val="22"/>
          <w:szCs w:val="22"/>
        </w:rPr>
        <w:t xml:space="preserve">Contratos de Préstamo Nº </w:t>
      </w:r>
      <w:proofErr w:type="spellStart"/>
      <w:r w:rsidRPr="00185912">
        <w:rPr>
          <w:rFonts w:asciiTheme="majorHAnsi" w:hAnsiTheme="majorHAnsi" w:cstheme="minorHAnsi"/>
          <w:bCs/>
          <w:sz w:val="22"/>
          <w:szCs w:val="22"/>
        </w:rPr>
        <w:t>xxxx</w:t>
      </w:r>
      <w:proofErr w:type="spellEnd"/>
      <w:r w:rsidRPr="00185912">
        <w:rPr>
          <w:rFonts w:asciiTheme="majorHAnsi" w:hAnsiTheme="majorHAnsi" w:cstheme="minorHAnsi"/>
          <w:bCs/>
          <w:sz w:val="22"/>
          <w:szCs w:val="22"/>
        </w:rPr>
        <w:t xml:space="preserve">/xx-PN, Nº </w:t>
      </w:r>
      <w:proofErr w:type="spellStart"/>
      <w:r w:rsidRPr="00185912">
        <w:rPr>
          <w:rFonts w:asciiTheme="majorHAnsi" w:hAnsiTheme="majorHAnsi" w:cstheme="minorHAnsi"/>
          <w:bCs/>
          <w:sz w:val="22"/>
          <w:szCs w:val="22"/>
        </w:rPr>
        <w:t>xxxx</w:t>
      </w:r>
      <w:proofErr w:type="spellEnd"/>
      <w:r w:rsidRPr="00185912">
        <w:rPr>
          <w:rFonts w:asciiTheme="majorHAnsi" w:hAnsiTheme="majorHAnsi" w:cstheme="minorHAnsi"/>
          <w:bCs/>
          <w:sz w:val="22"/>
          <w:szCs w:val="22"/>
        </w:rPr>
        <w:t>/xx-PN con el BID, CFA xxx con CAF, xxx con la AECID, xxx con el BCIE y xxx con el BEI.</w:t>
      </w:r>
    </w:p>
    <w:p w:rsidR="006450BB" w:rsidRPr="00C62C28" w:rsidRDefault="00A224FD" w:rsidP="00E97DB7">
      <w:pPr>
        <w:pStyle w:val="Heading3"/>
        <w:numPr>
          <w:ilvl w:val="1"/>
          <w:numId w:val="3"/>
        </w:numPr>
        <w:ind w:left="426"/>
        <w:rPr>
          <w:b/>
          <w:color w:val="auto"/>
          <w:sz w:val="22"/>
          <w:szCs w:val="22"/>
        </w:rPr>
      </w:pPr>
      <w:bookmarkStart w:id="3" w:name="_Toc461005407"/>
      <w:r w:rsidRPr="00C62C28">
        <w:rPr>
          <w:b/>
          <w:color w:val="auto"/>
          <w:sz w:val="22"/>
          <w:szCs w:val="22"/>
        </w:rPr>
        <w:t>Propósito y Contenido del Reglamento Operativo del PSACH Fase I</w:t>
      </w:r>
      <w:bookmarkEnd w:id="3"/>
    </w:p>
    <w:p w:rsidR="00A224FD" w:rsidRPr="00185912" w:rsidRDefault="00A224FD" w:rsidP="00A224FD">
      <w:pPr>
        <w:autoSpaceDE w:val="0"/>
        <w:autoSpaceDN w:val="0"/>
        <w:adjustRightInd w:val="0"/>
        <w:spacing w:before="240" w:after="240" w:line="240" w:lineRule="auto"/>
        <w:jc w:val="both"/>
        <w:rPr>
          <w:rFonts w:asciiTheme="majorHAnsi" w:hAnsiTheme="majorHAnsi" w:cstheme="minorHAnsi"/>
          <w:bCs/>
          <w:sz w:val="22"/>
          <w:szCs w:val="22"/>
        </w:rPr>
      </w:pPr>
      <w:r w:rsidRPr="00185912">
        <w:rPr>
          <w:rFonts w:asciiTheme="majorHAnsi" w:hAnsiTheme="majorHAnsi" w:cstheme="minorHAnsi"/>
          <w:bCs/>
          <w:sz w:val="22"/>
          <w:szCs w:val="22"/>
        </w:rPr>
        <w:t xml:space="preserve">El presente Reglamento tiene como propósito definir el marco institucional, técnico y fiduciario del Programa y los niveles de responsabilidad de las instancias e instituciones involucradas en su implementación, para el cumplimiento de los objetivos, resultados y productos definidos en la matriz de resultados y que son partes de los acuerdos suscritos entre los Organismos Financiadores y el MINSA en los respectivos Contratos de Préstamo.  </w:t>
      </w:r>
    </w:p>
    <w:p w:rsidR="00A224FD" w:rsidRPr="00185912" w:rsidRDefault="00C62C28" w:rsidP="00A224FD">
      <w:pPr>
        <w:autoSpaceDE w:val="0"/>
        <w:autoSpaceDN w:val="0"/>
        <w:adjustRightInd w:val="0"/>
        <w:spacing w:before="240" w:after="240" w:line="240" w:lineRule="auto"/>
        <w:jc w:val="both"/>
        <w:rPr>
          <w:rFonts w:asciiTheme="majorHAnsi" w:hAnsiTheme="majorHAnsi" w:cstheme="minorHAnsi"/>
          <w:bCs/>
          <w:sz w:val="22"/>
          <w:szCs w:val="22"/>
        </w:rPr>
      </w:pPr>
      <w:r>
        <w:rPr>
          <w:rFonts w:asciiTheme="majorHAnsi" w:hAnsiTheme="majorHAnsi" w:cstheme="minorHAnsi"/>
          <w:bCs/>
          <w:sz w:val="22"/>
          <w:szCs w:val="22"/>
        </w:rPr>
        <w:t>El ROP consta de un</w:t>
      </w:r>
      <w:r w:rsidR="00A224FD" w:rsidRPr="00185912">
        <w:rPr>
          <w:rFonts w:asciiTheme="majorHAnsi" w:hAnsiTheme="majorHAnsi" w:cstheme="minorHAnsi"/>
          <w:bCs/>
          <w:sz w:val="22"/>
          <w:szCs w:val="22"/>
        </w:rPr>
        <w:t xml:space="preserve"> cuerpo principal integrado por un primer capítulo de introducción al documento; el segundo capítulo contiene el marco conceptual, sus principios y objetivos; el tercer capítulo define sus componentes; el cuarto capítulo describe las condiciones y criterios de elegibilidad del Programa; el quinto capítulo define el marco institucional detallando el esquema organizacional de ejecución y los respectivos roles y responsabilidades de los involucrados. Finalmente, en el sexto capítulo se presentan las principales pautas a ser tomadas en cuenta para el seguimiento y evaluación del Programa.</w:t>
      </w:r>
    </w:p>
    <w:p w:rsidR="006450BB" w:rsidRPr="00185912" w:rsidRDefault="00A224FD" w:rsidP="00846044">
      <w:pPr>
        <w:spacing w:before="240" w:after="240" w:line="240" w:lineRule="auto"/>
        <w:jc w:val="both"/>
        <w:rPr>
          <w:rFonts w:asciiTheme="majorHAnsi" w:hAnsiTheme="majorHAnsi"/>
          <w:sz w:val="22"/>
          <w:szCs w:val="22"/>
        </w:rPr>
      </w:pPr>
      <w:r w:rsidRPr="00185912">
        <w:rPr>
          <w:rFonts w:asciiTheme="majorHAnsi" w:hAnsiTheme="majorHAnsi" w:cstheme="minorHAnsi"/>
          <w:bCs/>
          <w:sz w:val="22"/>
          <w:szCs w:val="22"/>
        </w:rPr>
        <w:t xml:space="preserve">En el Anexo I se incluye la Matriz de Resultados del Programa, en el Anexo II se presenta </w:t>
      </w:r>
      <w:r w:rsidR="00846044" w:rsidRPr="00185912">
        <w:rPr>
          <w:rFonts w:asciiTheme="majorHAnsi" w:hAnsiTheme="majorHAnsi" w:cstheme="minorHAnsi"/>
          <w:bCs/>
          <w:sz w:val="22"/>
          <w:szCs w:val="22"/>
        </w:rPr>
        <w:t>el Manual</w:t>
      </w:r>
      <w:r w:rsidRPr="00185912">
        <w:rPr>
          <w:rFonts w:asciiTheme="majorHAnsi" w:hAnsiTheme="majorHAnsi" w:cstheme="minorHAnsi"/>
          <w:bCs/>
          <w:sz w:val="22"/>
          <w:szCs w:val="22"/>
        </w:rPr>
        <w:t xml:space="preserve"> Fiduciario que contiene en un primer apartado los instrumentos de gestión del programa, el segundo apartado la Gestión de las Adquisiciones, que describe las normas y principales pautas para la adquisición de bienes y contratación de obras y servicios; el tercer apartado la Gestión Financiera donde se establecen los lineamientos administrativos y financieros, en el Anexo </w:t>
      </w:r>
      <w:proofErr w:type="gramStart"/>
      <w:r w:rsidRPr="00185912">
        <w:rPr>
          <w:rFonts w:asciiTheme="majorHAnsi" w:hAnsiTheme="majorHAnsi" w:cstheme="minorHAnsi"/>
          <w:bCs/>
          <w:sz w:val="22"/>
          <w:szCs w:val="22"/>
        </w:rPr>
        <w:t xml:space="preserve">III </w:t>
      </w:r>
      <w:r w:rsidR="008946FA">
        <w:rPr>
          <w:rFonts w:asciiTheme="majorHAnsi" w:hAnsiTheme="majorHAnsi" w:cstheme="minorHAnsi"/>
          <w:bCs/>
          <w:sz w:val="22"/>
          <w:szCs w:val="22"/>
        </w:rPr>
        <w:t>.</w:t>
      </w:r>
      <w:proofErr w:type="gramEnd"/>
    </w:p>
    <w:p w:rsidR="006450BB" w:rsidRPr="00C62C28" w:rsidRDefault="00A224FD" w:rsidP="00E97DB7">
      <w:pPr>
        <w:pStyle w:val="Heading3"/>
        <w:numPr>
          <w:ilvl w:val="1"/>
          <w:numId w:val="3"/>
        </w:numPr>
        <w:ind w:left="426"/>
        <w:rPr>
          <w:b/>
          <w:color w:val="auto"/>
          <w:sz w:val="22"/>
          <w:szCs w:val="22"/>
        </w:rPr>
      </w:pPr>
      <w:bookmarkStart w:id="4" w:name="_Toc461005408"/>
      <w:r w:rsidRPr="00C62C28">
        <w:rPr>
          <w:b/>
          <w:color w:val="auto"/>
          <w:sz w:val="22"/>
          <w:szCs w:val="22"/>
        </w:rPr>
        <w:t>Uso y Actualización del Reglamento Operativo</w:t>
      </w:r>
      <w:bookmarkEnd w:id="4"/>
    </w:p>
    <w:p w:rsidR="006450BB" w:rsidRPr="00185912" w:rsidRDefault="00A224FD" w:rsidP="00A224FD">
      <w:pPr>
        <w:spacing w:before="240" w:after="240" w:line="240" w:lineRule="auto"/>
        <w:jc w:val="both"/>
        <w:rPr>
          <w:rFonts w:asciiTheme="majorHAnsi" w:hAnsiTheme="majorHAnsi" w:cstheme="minorHAnsi"/>
          <w:sz w:val="22"/>
          <w:szCs w:val="22"/>
        </w:rPr>
      </w:pPr>
      <w:r w:rsidRPr="00185912">
        <w:rPr>
          <w:rFonts w:asciiTheme="majorHAnsi" w:hAnsiTheme="majorHAnsi" w:cstheme="minorHAnsi"/>
          <w:sz w:val="22"/>
          <w:szCs w:val="22"/>
        </w:rPr>
        <w:t xml:space="preserve">El presente Reglamento Operativo es de uso obligatorio para todas las instancias involucradas en el Programa y responsables del cumplimiento de los objetivos, resultados </w:t>
      </w:r>
      <w:r w:rsidRPr="00185912">
        <w:rPr>
          <w:rFonts w:asciiTheme="majorHAnsi" w:hAnsiTheme="majorHAnsi" w:cstheme="minorHAnsi"/>
          <w:sz w:val="22"/>
          <w:szCs w:val="22"/>
        </w:rPr>
        <w:lastRenderedPageBreak/>
        <w:t>y productos definidos para el mismo, sin perjuicio de que autoridades nacionales y sectoriales tengan libre acceso a este documento y estará vigente durante el período de ejecución del Programa. Cualquier modificación al Reglamento que se identifique como consecuencia de la implementación del Programa deberá ser aprobada por el MINSA y deberá contar previamente con la no-objeción del BID y de los demás organismos financiadores según aplique, para entrar en vigencia.</w:t>
      </w:r>
    </w:p>
    <w:p w:rsidR="00A224FD" w:rsidRPr="00C62C28" w:rsidRDefault="00A224FD" w:rsidP="00E97DB7">
      <w:pPr>
        <w:pStyle w:val="Heading3"/>
        <w:numPr>
          <w:ilvl w:val="1"/>
          <w:numId w:val="3"/>
        </w:numPr>
        <w:ind w:left="426"/>
        <w:rPr>
          <w:b/>
          <w:color w:val="auto"/>
          <w:sz w:val="22"/>
          <w:szCs w:val="22"/>
        </w:rPr>
      </w:pPr>
      <w:bookmarkStart w:id="5" w:name="_Toc461005409"/>
      <w:r w:rsidRPr="00C62C28">
        <w:rPr>
          <w:b/>
          <w:color w:val="auto"/>
          <w:sz w:val="22"/>
          <w:szCs w:val="22"/>
        </w:rPr>
        <w:t>Siglas y Abreviaturas</w:t>
      </w:r>
      <w:bookmarkEnd w:id="5"/>
    </w:p>
    <w:p w:rsidR="006450BB" w:rsidRPr="00185912" w:rsidRDefault="00A224FD" w:rsidP="00A224FD">
      <w:pPr>
        <w:spacing w:before="240" w:after="240" w:line="240" w:lineRule="auto"/>
        <w:jc w:val="both"/>
        <w:rPr>
          <w:rFonts w:asciiTheme="majorHAnsi" w:hAnsiTheme="majorHAnsi" w:cstheme="minorHAnsi"/>
          <w:bCs/>
          <w:sz w:val="22"/>
          <w:szCs w:val="22"/>
        </w:rPr>
      </w:pPr>
      <w:r w:rsidRPr="00185912">
        <w:rPr>
          <w:rFonts w:asciiTheme="majorHAnsi" w:hAnsiTheme="majorHAnsi" w:cstheme="minorHAnsi"/>
          <w:bCs/>
          <w:sz w:val="22"/>
          <w:szCs w:val="22"/>
        </w:rPr>
        <w:t>A los efectos de la aplicación del presente Reglamento Operativo, se utilizarán las siguientes siglas y abreviaturas:</w:t>
      </w:r>
    </w:p>
    <w:tbl>
      <w:tblPr>
        <w:tblW w:w="8505" w:type="dxa"/>
        <w:tblInd w:w="108" w:type="dxa"/>
        <w:tblLayout w:type="fixed"/>
        <w:tblLook w:val="04A0" w:firstRow="1" w:lastRow="0" w:firstColumn="1" w:lastColumn="0" w:noHBand="0" w:noVBand="1"/>
      </w:tblPr>
      <w:tblGrid>
        <w:gridCol w:w="1560"/>
        <w:gridCol w:w="6945"/>
      </w:tblGrid>
      <w:tr w:rsidR="00A224FD" w:rsidRPr="00185912" w:rsidTr="00A224FD">
        <w:trPr>
          <w:cantSplit/>
        </w:trPr>
        <w:tc>
          <w:tcPr>
            <w:tcW w:w="1560" w:type="dxa"/>
            <w:hideMark/>
          </w:tcPr>
          <w:p w:rsidR="00A224FD" w:rsidRPr="00185912" w:rsidRDefault="00A224FD" w:rsidP="006A2879">
            <w:pPr>
              <w:pStyle w:val="ABBR"/>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AAS</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Análisis Ambiental y Social</w:t>
            </w:r>
          </w:p>
        </w:tc>
      </w:tr>
      <w:tr w:rsidR="00043D15" w:rsidRPr="00185912" w:rsidTr="00A224FD">
        <w:trPr>
          <w:cantSplit/>
        </w:trPr>
        <w:tc>
          <w:tcPr>
            <w:tcW w:w="1560" w:type="dxa"/>
          </w:tcPr>
          <w:p w:rsidR="00043D15" w:rsidRPr="00185912" w:rsidRDefault="00043D15" w:rsidP="006A2879">
            <w:pPr>
              <w:pStyle w:val="ABBR"/>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AAUD</w:t>
            </w:r>
          </w:p>
        </w:tc>
        <w:tc>
          <w:tcPr>
            <w:tcW w:w="6945" w:type="dxa"/>
            <w:vAlign w:val="bottom"/>
          </w:tcPr>
          <w:p w:rsidR="00043D15" w:rsidRPr="00185912" w:rsidRDefault="00043D15" w:rsidP="006A2879">
            <w:pPr>
              <w:pStyle w:val="AbbrDesc"/>
              <w:spacing w:line="276" w:lineRule="auto"/>
              <w:rPr>
                <w:rFonts w:asciiTheme="majorHAnsi" w:hAnsiTheme="majorHAnsi" w:cstheme="minorHAnsi"/>
                <w:sz w:val="22"/>
                <w:szCs w:val="22"/>
                <w:lang w:val="es-PY"/>
              </w:rPr>
            </w:pPr>
            <w:r w:rsidRPr="00185912">
              <w:rPr>
                <w:rFonts w:asciiTheme="majorHAnsi" w:eastAsiaTheme="minorHAnsi" w:hAnsiTheme="majorHAnsi" w:cstheme="minorHAnsi"/>
                <w:sz w:val="22"/>
                <w:szCs w:val="22"/>
                <w:lang w:val="es-PY"/>
              </w:rPr>
              <w:t>Aseo Urbano y Domiciliario de Panamá</w:t>
            </w:r>
          </w:p>
        </w:tc>
      </w:tr>
      <w:tr w:rsidR="00A224FD" w:rsidRPr="00185912" w:rsidTr="00A224FD">
        <w:trPr>
          <w:cantSplit/>
        </w:trPr>
        <w:tc>
          <w:tcPr>
            <w:tcW w:w="1560" w:type="dxa"/>
          </w:tcPr>
          <w:p w:rsidR="00A224FD" w:rsidRPr="00185912" w:rsidRDefault="00A224FD" w:rsidP="006A2879">
            <w:pPr>
              <w:pStyle w:val="ABBR"/>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ACP</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Autoridad del Canal de Panamá</w:t>
            </w:r>
          </w:p>
        </w:tc>
      </w:tr>
      <w:tr w:rsidR="00A224FD" w:rsidRPr="00185912" w:rsidTr="00A224FD">
        <w:trPr>
          <w:cantSplit/>
        </w:trPr>
        <w:tc>
          <w:tcPr>
            <w:tcW w:w="1560" w:type="dxa"/>
          </w:tcPr>
          <w:p w:rsidR="00A224FD" w:rsidRPr="00185912" w:rsidRDefault="00A224FD" w:rsidP="006A2879">
            <w:pPr>
              <w:pStyle w:val="ABBR"/>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AECID</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Agencia Española de Cooperación Internacional para el Desarrollo</w:t>
            </w:r>
          </w:p>
        </w:tc>
      </w:tr>
      <w:tr w:rsidR="00A224FD" w:rsidRPr="00185912" w:rsidTr="00A224FD">
        <w:trPr>
          <w:cantSplit/>
        </w:trPr>
        <w:tc>
          <w:tcPr>
            <w:tcW w:w="1560" w:type="dxa"/>
          </w:tcPr>
          <w:p w:rsidR="00A224FD" w:rsidRPr="00185912" w:rsidRDefault="00A224FD" w:rsidP="006A2879">
            <w:pPr>
              <w:pStyle w:val="ABBR"/>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AMP</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Área Metropolitana de Panamá</w:t>
            </w:r>
          </w:p>
        </w:tc>
      </w:tr>
      <w:tr w:rsidR="00A224FD" w:rsidRPr="00185912" w:rsidTr="00A224FD">
        <w:trPr>
          <w:cantSplit/>
        </w:trPr>
        <w:tc>
          <w:tcPr>
            <w:tcW w:w="1560" w:type="dxa"/>
          </w:tcPr>
          <w:p w:rsidR="00A224FD" w:rsidRPr="00185912" w:rsidRDefault="00A224FD" w:rsidP="006A2879">
            <w:pPr>
              <w:pStyle w:val="ABBR"/>
              <w:spacing w:line="276" w:lineRule="auto"/>
              <w:rPr>
                <w:rFonts w:asciiTheme="majorHAnsi" w:hAnsiTheme="majorHAnsi" w:cstheme="minorHAnsi"/>
                <w:sz w:val="22"/>
                <w:szCs w:val="22"/>
                <w:lang w:val="es-PY"/>
              </w:rPr>
            </w:pPr>
            <w:r w:rsidRPr="00185912">
              <w:rPr>
                <w:rFonts w:asciiTheme="majorHAnsi" w:hAnsiTheme="majorHAnsi" w:cstheme="minorHAnsi"/>
                <w:sz w:val="22"/>
                <w:szCs w:val="22"/>
              </w:rPr>
              <w:t>ANAM</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Autoridad Nacional del Ambiente</w:t>
            </w:r>
          </w:p>
        </w:tc>
      </w:tr>
      <w:tr w:rsidR="00043D15" w:rsidRPr="00185912" w:rsidTr="00A224FD">
        <w:trPr>
          <w:cantSplit/>
        </w:trPr>
        <w:tc>
          <w:tcPr>
            <w:tcW w:w="1560" w:type="dxa"/>
          </w:tcPr>
          <w:p w:rsidR="00043D15" w:rsidRPr="00185912" w:rsidRDefault="00043D15" w:rsidP="006A2879">
            <w:pPr>
              <w:pStyle w:val="ABBR"/>
              <w:spacing w:line="276" w:lineRule="auto"/>
              <w:rPr>
                <w:rFonts w:asciiTheme="majorHAnsi" w:hAnsiTheme="majorHAnsi" w:cstheme="minorHAnsi"/>
                <w:sz w:val="22"/>
                <w:szCs w:val="22"/>
              </w:rPr>
            </w:pPr>
            <w:proofErr w:type="spellStart"/>
            <w:r w:rsidRPr="00185912">
              <w:rPr>
                <w:rFonts w:asciiTheme="majorHAnsi" w:hAnsiTheme="majorHAnsi" w:cstheme="minorHAnsi"/>
                <w:sz w:val="22"/>
                <w:szCs w:val="22"/>
              </w:rPr>
              <w:t>AP</w:t>
            </w:r>
            <w:r w:rsidRPr="00185912">
              <w:rPr>
                <w:rFonts w:asciiTheme="majorHAnsi" w:hAnsiTheme="majorHAnsi" w:cstheme="minorHAnsi"/>
                <w:caps w:val="0"/>
                <w:sz w:val="22"/>
                <w:szCs w:val="22"/>
              </w:rPr>
              <w:t>y</w:t>
            </w:r>
            <w:r w:rsidRPr="00185912">
              <w:rPr>
                <w:rFonts w:asciiTheme="majorHAnsi" w:hAnsiTheme="majorHAnsi" w:cstheme="minorHAnsi"/>
                <w:sz w:val="22"/>
                <w:szCs w:val="22"/>
              </w:rPr>
              <w:t>s</w:t>
            </w:r>
            <w:proofErr w:type="spellEnd"/>
          </w:p>
        </w:tc>
        <w:tc>
          <w:tcPr>
            <w:tcW w:w="6945" w:type="dxa"/>
            <w:vAlign w:val="bottom"/>
          </w:tcPr>
          <w:p w:rsidR="00043D15" w:rsidRPr="00185912" w:rsidRDefault="00043D15"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Agua Potable y Saneamiento</w:t>
            </w:r>
          </w:p>
        </w:tc>
      </w:tr>
      <w:tr w:rsidR="00A224FD" w:rsidRPr="00185912" w:rsidTr="00A224FD">
        <w:trPr>
          <w:cantSplit/>
        </w:trPr>
        <w:tc>
          <w:tcPr>
            <w:tcW w:w="1560" w:type="dxa"/>
          </w:tcPr>
          <w:p w:rsidR="00A224FD" w:rsidRPr="00185912" w:rsidRDefault="00A224FD" w:rsidP="006A2879">
            <w:pPr>
              <w:pStyle w:val="ABBR"/>
              <w:spacing w:line="276" w:lineRule="auto"/>
              <w:rPr>
                <w:rFonts w:asciiTheme="majorHAnsi" w:hAnsiTheme="majorHAnsi" w:cstheme="minorHAnsi"/>
                <w:sz w:val="22"/>
                <w:szCs w:val="22"/>
              </w:rPr>
            </w:pPr>
            <w:r w:rsidRPr="00185912">
              <w:rPr>
                <w:rFonts w:asciiTheme="majorHAnsi" w:hAnsiTheme="majorHAnsi" w:cstheme="minorHAnsi"/>
                <w:sz w:val="22"/>
                <w:szCs w:val="22"/>
              </w:rPr>
              <w:t>AR</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Aguas residuales</w:t>
            </w:r>
          </w:p>
        </w:tc>
      </w:tr>
      <w:tr w:rsidR="00A224FD" w:rsidRPr="00185912" w:rsidTr="00A224FD">
        <w:trPr>
          <w:cantSplit/>
        </w:trPr>
        <w:tc>
          <w:tcPr>
            <w:tcW w:w="1560" w:type="dxa"/>
          </w:tcPr>
          <w:p w:rsidR="00A224FD" w:rsidRPr="00185912" w:rsidRDefault="00A224FD" w:rsidP="006A2879">
            <w:pPr>
              <w:pStyle w:val="ABBR"/>
              <w:spacing w:line="276" w:lineRule="auto"/>
              <w:rPr>
                <w:rFonts w:asciiTheme="majorHAnsi" w:hAnsiTheme="majorHAnsi" w:cstheme="minorHAnsi"/>
                <w:sz w:val="22"/>
                <w:szCs w:val="22"/>
              </w:rPr>
            </w:pPr>
            <w:r w:rsidRPr="00185912">
              <w:rPr>
                <w:rFonts w:asciiTheme="majorHAnsi" w:hAnsiTheme="majorHAnsi" w:cstheme="minorHAnsi"/>
                <w:sz w:val="22"/>
                <w:szCs w:val="22"/>
              </w:rPr>
              <w:t>ARAP</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Autoridad de Recursos Acuáticos</w:t>
            </w:r>
          </w:p>
        </w:tc>
      </w:tr>
      <w:tr w:rsidR="00A224FD" w:rsidRPr="00185912" w:rsidTr="00A224FD">
        <w:trPr>
          <w:cantSplit/>
        </w:trPr>
        <w:tc>
          <w:tcPr>
            <w:tcW w:w="1560" w:type="dxa"/>
          </w:tcPr>
          <w:p w:rsidR="00A224FD" w:rsidRPr="00185912" w:rsidRDefault="00A224FD" w:rsidP="006A2879">
            <w:pPr>
              <w:pStyle w:val="ABBR"/>
              <w:spacing w:line="276" w:lineRule="auto"/>
              <w:rPr>
                <w:rFonts w:asciiTheme="majorHAnsi" w:hAnsiTheme="majorHAnsi" w:cstheme="minorHAnsi"/>
                <w:sz w:val="22"/>
                <w:szCs w:val="22"/>
              </w:rPr>
            </w:pPr>
            <w:r w:rsidRPr="00185912">
              <w:rPr>
                <w:rFonts w:asciiTheme="majorHAnsi" w:hAnsiTheme="majorHAnsi" w:cstheme="minorHAnsi"/>
                <w:sz w:val="22"/>
                <w:szCs w:val="22"/>
              </w:rPr>
              <w:t>ASEP</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Autoridad Nacional de Servicios Públicos</w:t>
            </w:r>
          </w:p>
        </w:tc>
      </w:tr>
      <w:tr w:rsidR="00A224FD" w:rsidRPr="00185912" w:rsidTr="00A224FD">
        <w:trPr>
          <w:cantSplit/>
        </w:trPr>
        <w:tc>
          <w:tcPr>
            <w:tcW w:w="1560" w:type="dxa"/>
          </w:tcPr>
          <w:p w:rsidR="00A224FD" w:rsidRPr="00185912" w:rsidRDefault="00A224FD" w:rsidP="006A2879">
            <w:pPr>
              <w:pStyle w:val="ABBR"/>
              <w:spacing w:line="276" w:lineRule="auto"/>
              <w:rPr>
                <w:rFonts w:asciiTheme="majorHAnsi" w:hAnsiTheme="majorHAnsi" w:cstheme="minorHAnsi"/>
                <w:sz w:val="22"/>
                <w:szCs w:val="22"/>
              </w:rPr>
            </w:pPr>
            <w:r w:rsidRPr="00185912">
              <w:rPr>
                <w:rFonts w:asciiTheme="majorHAnsi" w:hAnsiTheme="majorHAnsi" w:cstheme="minorHAnsi"/>
                <w:sz w:val="22"/>
                <w:szCs w:val="22"/>
              </w:rPr>
              <w:t>ATIT</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Autoridad de Tránsito y Transporte Terrestre</w:t>
            </w:r>
          </w:p>
        </w:tc>
      </w:tr>
      <w:tr w:rsidR="00A224FD" w:rsidRPr="00185912" w:rsidTr="00A224FD">
        <w:trPr>
          <w:cantSplit/>
        </w:trPr>
        <w:tc>
          <w:tcPr>
            <w:tcW w:w="1560" w:type="dxa"/>
          </w:tcPr>
          <w:p w:rsidR="00A224FD" w:rsidRPr="00185912" w:rsidRDefault="00A224FD" w:rsidP="006A2879">
            <w:pPr>
              <w:pStyle w:val="ABBR"/>
              <w:spacing w:line="276" w:lineRule="auto"/>
              <w:rPr>
                <w:rFonts w:asciiTheme="majorHAnsi" w:hAnsiTheme="majorHAnsi" w:cstheme="minorHAnsi"/>
                <w:sz w:val="22"/>
                <w:szCs w:val="22"/>
              </w:rPr>
            </w:pPr>
            <w:r w:rsidRPr="00185912">
              <w:rPr>
                <w:rFonts w:asciiTheme="majorHAnsi" w:hAnsiTheme="majorHAnsi" w:cstheme="minorHAnsi"/>
                <w:sz w:val="22"/>
                <w:szCs w:val="22"/>
              </w:rPr>
              <w:t>BCIE</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Banco Centroamericano de Integración Económica</w:t>
            </w:r>
          </w:p>
        </w:tc>
      </w:tr>
      <w:tr w:rsidR="00A224FD" w:rsidRPr="00185912" w:rsidTr="00A224FD">
        <w:trPr>
          <w:cantSplit/>
        </w:trPr>
        <w:tc>
          <w:tcPr>
            <w:tcW w:w="1560" w:type="dxa"/>
          </w:tcPr>
          <w:p w:rsidR="00A224FD" w:rsidRPr="00185912" w:rsidRDefault="00A224FD" w:rsidP="006A2879">
            <w:pPr>
              <w:pStyle w:val="ABBR"/>
              <w:spacing w:line="276" w:lineRule="auto"/>
              <w:rPr>
                <w:rFonts w:asciiTheme="majorHAnsi" w:eastAsiaTheme="minorHAnsi" w:hAnsiTheme="majorHAnsi" w:cstheme="minorHAnsi"/>
                <w:sz w:val="22"/>
                <w:szCs w:val="22"/>
                <w:lang w:val="es-PY"/>
              </w:rPr>
            </w:pPr>
            <w:r w:rsidRPr="00185912">
              <w:rPr>
                <w:rFonts w:asciiTheme="majorHAnsi" w:eastAsiaTheme="minorHAnsi" w:hAnsiTheme="majorHAnsi" w:cstheme="minorHAnsi"/>
                <w:sz w:val="22"/>
                <w:szCs w:val="22"/>
                <w:lang w:val="es-PY"/>
              </w:rPr>
              <w:t>BEI</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Banco Europeo de Inversiones</w:t>
            </w:r>
          </w:p>
        </w:tc>
      </w:tr>
      <w:tr w:rsidR="00A224FD" w:rsidRPr="00185912" w:rsidTr="00A224FD">
        <w:trPr>
          <w:cantSplit/>
          <w:trHeight w:val="185"/>
        </w:trPr>
        <w:tc>
          <w:tcPr>
            <w:tcW w:w="1560" w:type="dxa"/>
          </w:tcPr>
          <w:p w:rsidR="00A224FD" w:rsidRPr="00185912" w:rsidRDefault="00A224FD" w:rsidP="006A2879">
            <w:pPr>
              <w:pStyle w:val="ABBR"/>
              <w:spacing w:line="276" w:lineRule="auto"/>
              <w:rPr>
                <w:rFonts w:asciiTheme="majorHAnsi" w:eastAsiaTheme="minorHAnsi" w:hAnsiTheme="majorHAnsi" w:cstheme="minorHAnsi"/>
                <w:sz w:val="22"/>
                <w:szCs w:val="22"/>
                <w:lang w:val="es-PY"/>
              </w:rPr>
            </w:pPr>
            <w:r w:rsidRPr="00185912">
              <w:rPr>
                <w:rFonts w:asciiTheme="majorHAnsi" w:eastAsiaTheme="minorHAnsi" w:hAnsiTheme="majorHAnsi" w:cstheme="minorHAnsi"/>
                <w:sz w:val="22"/>
                <w:szCs w:val="22"/>
                <w:lang w:val="es-PY"/>
              </w:rPr>
              <w:t>BID</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Banco Interamericano de Desarrollo</w:t>
            </w:r>
          </w:p>
        </w:tc>
      </w:tr>
      <w:tr w:rsidR="00A224FD" w:rsidRPr="00185912" w:rsidTr="00A224FD">
        <w:trPr>
          <w:cantSplit/>
          <w:trHeight w:val="287"/>
        </w:trPr>
        <w:tc>
          <w:tcPr>
            <w:tcW w:w="1560" w:type="dxa"/>
            <w:hideMark/>
          </w:tcPr>
          <w:p w:rsidR="00A224FD" w:rsidRPr="00185912" w:rsidRDefault="00A224FD" w:rsidP="006A2879">
            <w:pPr>
              <w:pStyle w:val="ABBR"/>
              <w:spacing w:line="276" w:lineRule="auto"/>
              <w:rPr>
                <w:rFonts w:asciiTheme="majorHAnsi" w:eastAsiaTheme="minorHAnsi" w:hAnsiTheme="majorHAnsi" w:cstheme="minorHAnsi"/>
                <w:sz w:val="22"/>
                <w:szCs w:val="22"/>
                <w:lang w:val="es-PY"/>
              </w:rPr>
            </w:pPr>
            <w:r w:rsidRPr="00185912">
              <w:rPr>
                <w:rFonts w:asciiTheme="majorHAnsi" w:eastAsiaTheme="minorHAnsi" w:hAnsiTheme="majorHAnsi" w:cstheme="minorHAnsi"/>
                <w:sz w:val="22"/>
                <w:szCs w:val="22"/>
                <w:lang w:val="es-PY"/>
              </w:rPr>
              <w:t>CAF</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Banco de Desarrollo de América Latina</w:t>
            </w:r>
          </w:p>
        </w:tc>
      </w:tr>
      <w:tr w:rsidR="00A224FD" w:rsidRPr="00185912" w:rsidTr="00A224FD">
        <w:trPr>
          <w:cantSplit/>
          <w:trHeight w:val="287"/>
        </w:trPr>
        <w:tc>
          <w:tcPr>
            <w:tcW w:w="1560" w:type="dxa"/>
          </w:tcPr>
          <w:p w:rsidR="00A224FD" w:rsidRPr="00185912" w:rsidRDefault="00A224FD" w:rsidP="006A2879">
            <w:pPr>
              <w:pStyle w:val="ABBR"/>
              <w:spacing w:line="276" w:lineRule="auto"/>
              <w:rPr>
                <w:rFonts w:asciiTheme="majorHAnsi" w:eastAsiaTheme="minorHAnsi" w:hAnsiTheme="majorHAnsi" w:cstheme="minorHAnsi"/>
                <w:sz w:val="22"/>
                <w:szCs w:val="22"/>
                <w:lang w:val="es-PY"/>
              </w:rPr>
            </w:pPr>
            <w:r w:rsidRPr="00185912">
              <w:rPr>
                <w:rFonts w:asciiTheme="majorHAnsi" w:eastAsiaTheme="minorHAnsi" w:hAnsiTheme="majorHAnsi" w:cstheme="minorHAnsi"/>
                <w:sz w:val="22"/>
                <w:szCs w:val="22"/>
                <w:lang w:val="es-PY"/>
              </w:rPr>
              <w:t>CL</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Contrapartida Local</w:t>
            </w:r>
          </w:p>
        </w:tc>
      </w:tr>
      <w:tr w:rsidR="00A224FD" w:rsidRPr="00185912" w:rsidTr="00A224FD">
        <w:trPr>
          <w:cantSplit/>
          <w:trHeight w:val="287"/>
        </w:trPr>
        <w:tc>
          <w:tcPr>
            <w:tcW w:w="1560" w:type="dxa"/>
          </w:tcPr>
          <w:p w:rsidR="00A224FD" w:rsidRPr="00185912" w:rsidRDefault="00A224FD" w:rsidP="006A2879">
            <w:pPr>
              <w:pStyle w:val="ABBR"/>
              <w:spacing w:line="276" w:lineRule="auto"/>
              <w:rPr>
                <w:rFonts w:asciiTheme="majorHAnsi" w:eastAsiaTheme="minorHAnsi" w:hAnsiTheme="majorHAnsi" w:cstheme="minorHAnsi"/>
                <w:sz w:val="22"/>
                <w:szCs w:val="22"/>
                <w:lang w:val="es-PY"/>
              </w:rPr>
            </w:pPr>
            <w:r w:rsidRPr="00185912">
              <w:rPr>
                <w:rFonts w:asciiTheme="majorHAnsi" w:eastAsiaTheme="minorHAnsi" w:hAnsiTheme="majorHAnsi" w:cstheme="minorHAnsi"/>
                <w:sz w:val="22"/>
                <w:szCs w:val="22"/>
                <w:lang w:val="es-PY"/>
              </w:rPr>
              <w:t>COPANIT</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Comisión Panameña de Normas Industriales y Técnicas</w:t>
            </w:r>
          </w:p>
        </w:tc>
      </w:tr>
      <w:tr w:rsidR="00A224FD" w:rsidRPr="00185912" w:rsidTr="00A224FD">
        <w:trPr>
          <w:cantSplit/>
          <w:trHeight w:val="287"/>
        </w:trPr>
        <w:tc>
          <w:tcPr>
            <w:tcW w:w="1560" w:type="dxa"/>
          </w:tcPr>
          <w:p w:rsidR="00A224FD" w:rsidRPr="00185912" w:rsidRDefault="00A224FD" w:rsidP="006A2879">
            <w:pPr>
              <w:pStyle w:val="ABBR"/>
              <w:spacing w:line="276" w:lineRule="auto"/>
              <w:rPr>
                <w:rFonts w:asciiTheme="majorHAnsi" w:eastAsiaTheme="minorHAnsi" w:hAnsiTheme="majorHAnsi" w:cstheme="minorHAnsi"/>
                <w:sz w:val="22"/>
                <w:szCs w:val="22"/>
                <w:lang w:val="es-PY"/>
              </w:rPr>
            </w:pPr>
            <w:r w:rsidRPr="00185912">
              <w:rPr>
                <w:rFonts w:asciiTheme="majorHAnsi" w:eastAsiaTheme="minorHAnsi" w:hAnsiTheme="majorHAnsi" w:cstheme="minorHAnsi"/>
                <w:sz w:val="22"/>
                <w:szCs w:val="22"/>
                <w:lang w:val="es-PY"/>
              </w:rPr>
              <w:t>CPN</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Representación del BID en Panamá</w:t>
            </w:r>
          </w:p>
        </w:tc>
      </w:tr>
      <w:tr w:rsidR="00A224FD" w:rsidRPr="00185912" w:rsidTr="00A224FD">
        <w:trPr>
          <w:cantSplit/>
          <w:trHeight w:val="263"/>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DAP</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Disposición a Pagar</w:t>
            </w:r>
          </w:p>
        </w:tc>
      </w:tr>
      <w:tr w:rsidR="008E516B" w:rsidRPr="00185912" w:rsidTr="00A224FD">
        <w:trPr>
          <w:cantSplit/>
          <w:trHeight w:val="263"/>
        </w:trPr>
        <w:tc>
          <w:tcPr>
            <w:tcW w:w="1560" w:type="dxa"/>
          </w:tcPr>
          <w:p w:rsidR="008E516B" w:rsidRPr="00185912" w:rsidRDefault="008E516B"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DACH</w:t>
            </w:r>
          </w:p>
        </w:tc>
        <w:tc>
          <w:tcPr>
            <w:tcW w:w="6945" w:type="dxa"/>
            <w:vAlign w:val="bottom"/>
          </w:tcPr>
          <w:p w:rsidR="008E516B" w:rsidRPr="00185912" w:rsidRDefault="008E516B"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Distritos de Arraiján y La Chorrera</w:t>
            </w:r>
          </w:p>
        </w:tc>
      </w:tr>
      <w:tr w:rsidR="00A224FD" w:rsidRPr="00185912" w:rsidTr="00A224FD">
        <w:trPr>
          <w:cantSplit/>
          <w:trHeight w:val="263"/>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DIEORA</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Dirección de Evaluación y Ordenamiento Ambiental</w:t>
            </w:r>
          </w:p>
        </w:tc>
      </w:tr>
      <w:tr w:rsidR="00A224FD" w:rsidRPr="00185912" w:rsidTr="00A224FD">
        <w:trPr>
          <w:cantSplit/>
          <w:trHeight w:val="263"/>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EIA</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Evaluación de Impacto Ambiental</w:t>
            </w:r>
          </w:p>
        </w:tc>
      </w:tr>
      <w:tr w:rsidR="00A224FD" w:rsidRPr="00185912" w:rsidTr="00A224FD">
        <w:trPr>
          <w:cantSplit/>
          <w:trHeight w:val="263"/>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rPr>
            </w:pPr>
            <w:proofErr w:type="spellStart"/>
            <w:r w:rsidRPr="00185912">
              <w:rPr>
                <w:rFonts w:asciiTheme="majorHAnsi" w:hAnsiTheme="majorHAnsi" w:cstheme="minorHAnsi"/>
                <w:sz w:val="22"/>
                <w:szCs w:val="22"/>
                <w:lang w:val="es-PY"/>
              </w:rPr>
              <w:t>EsIA</w:t>
            </w:r>
            <w:proofErr w:type="spellEnd"/>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Estudio de Impacto Ambiental</w:t>
            </w:r>
          </w:p>
        </w:tc>
      </w:tr>
      <w:tr w:rsidR="00A224FD" w:rsidRPr="00185912" w:rsidTr="00A224FD">
        <w:trPr>
          <w:cantSplit/>
          <w:trHeight w:val="253"/>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FOE</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Fondo de Operaciones Especiales</w:t>
            </w:r>
          </w:p>
        </w:tc>
      </w:tr>
      <w:tr w:rsidR="00A224FD" w:rsidRPr="00185912" w:rsidTr="00A224FD">
        <w:trPr>
          <w:cantSplit/>
          <w:trHeight w:val="227"/>
        </w:trPr>
        <w:tc>
          <w:tcPr>
            <w:tcW w:w="1560" w:type="dxa"/>
            <w:hideMark/>
          </w:tcPr>
          <w:p w:rsidR="00A224FD" w:rsidRPr="00185912" w:rsidRDefault="00F702FF" w:rsidP="006A2879">
            <w:pPr>
              <w:pStyle w:val="AbbrDesc"/>
              <w:spacing w:line="276" w:lineRule="auto"/>
              <w:rPr>
                <w:rFonts w:asciiTheme="majorHAnsi" w:hAnsiTheme="majorHAnsi" w:cstheme="minorHAnsi"/>
                <w:sz w:val="22"/>
                <w:szCs w:val="22"/>
                <w:lang w:val="es-PY"/>
              </w:rPr>
            </w:pPr>
            <w:proofErr w:type="spellStart"/>
            <w:r>
              <w:rPr>
                <w:rFonts w:asciiTheme="majorHAnsi" w:hAnsiTheme="majorHAnsi" w:cstheme="minorHAnsi"/>
                <w:sz w:val="22"/>
                <w:szCs w:val="22"/>
                <w:lang w:val="es-PY"/>
              </w:rPr>
              <w:t>Gd</w:t>
            </w:r>
            <w:r w:rsidR="00A224FD" w:rsidRPr="00185912">
              <w:rPr>
                <w:rFonts w:asciiTheme="majorHAnsi" w:hAnsiTheme="majorHAnsi" w:cstheme="minorHAnsi"/>
                <w:sz w:val="22"/>
                <w:szCs w:val="22"/>
                <w:lang w:val="es-PY"/>
              </w:rPr>
              <w:t>P</w:t>
            </w:r>
            <w:proofErr w:type="spellEnd"/>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Gobierno de Panamá</w:t>
            </w:r>
          </w:p>
        </w:tc>
      </w:tr>
      <w:tr w:rsidR="00A224FD" w:rsidRPr="00185912" w:rsidTr="00A224FD">
        <w:trPr>
          <w:cantSplit/>
          <w:trHeight w:val="275"/>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GRP</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Gestión de Riesgos del Programa</w:t>
            </w:r>
          </w:p>
        </w:tc>
      </w:tr>
      <w:tr w:rsidR="00A224FD" w:rsidRPr="00185912" w:rsidTr="00A224FD">
        <w:trPr>
          <w:cantSplit/>
          <w:trHeight w:val="275"/>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IDAAN</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Instituto de Acueductos y Alcantarillados Nacionales</w:t>
            </w:r>
          </w:p>
        </w:tc>
      </w:tr>
      <w:tr w:rsidR="00A224FD" w:rsidRPr="00185912" w:rsidTr="00A224FD">
        <w:trPr>
          <w:cantSplit/>
          <w:trHeight w:val="271"/>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IGAS</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Informe de Gestión Ambiental y Social</w:t>
            </w:r>
          </w:p>
        </w:tc>
      </w:tr>
      <w:tr w:rsidR="00A224FD" w:rsidRPr="00185912" w:rsidTr="00A224FD">
        <w:trPr>
          <w:cantSplit/>
          <w:trHeight w:val="271"/>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ISO</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Organización Internacional de Normalización</w:t>
            </w:r>
          </w:p>
        </w:tc>
      </w:tr>
      <w:tr w:rsidR="00E54B25" w:rsidRPr="00185912" w:rsidTr="00A224FD">
        <w:trPr>
          <w:cantSplit/>
          <w:trHeight w:val="271"/>
        </w:trPr>
        <w:tc>
          <w:tcPr>
            <w:tcW w:w="1560" w:type="dxa"/>
          </w:tcPr>
          <w:p w:rsidR="00E54B25" w:rsidRPr="00185912" w:rsidRDefault="00E54B25"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JAAR</w:t>
            </w:r>
          </w:p>
        </w:tc>
        <w:tc>
          <w:tcPr>
            <w:tcW w:w="6945" w:type="dxa"/>
            <w:vAlign w:val="bottom"/>
          </w:tcPr>
          <w:p w:rsidR="00E54B25" w:rsidRPr="00185912" w:rsidRDefault="00E54B25"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Juntas Administradoras de Acueductos Rurales</w:t>
            </w:r>
          </w:p>
        </w:tc>
      </w:tr>
      <w:tr w:rsidR="00A224FD" w:rsidRPr="00185912" w:rsidTr="00A224FD">
        <w:trPr>
          <w:cantSplit/>
          <w:trHeight w:val="271"/>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JICA</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Agencia de Cooperación Internacional del Japón</w:t>
            </w:r>
          </w:p>
        </w:tc>
      </w:tr>
      <w:tr w:rsidR="00A224FD" w:rsidRPr="00185912" w:rsidTr="00A224FD">
        <w:trPr>
          <w:cantSplit/>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proofErr w:type="spellStart"/>
            <w:r w:rsidRPr="00185912">
              <w:rPr>
                <w:rFonts w:asciiTheme="majorHAnsi" w:hAnsiTheme="majorHAnsi" w:cstheme="minorHAnsi"/>
                <w:sz w:val="22"/>
                <w:szCs w:val="22"/>
                <w:lang w:val="es-PY"/>
              </w:rPr>
              <w:t>MdR</w:t>
            </w:r>
            <w:proofErr w:type="spellEnd"/>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Matriz de Resultados</w:t>
            </w:r>
          </w:p>
        </w:tc>
      </w:tr>
      <w:tr w:rsidR="00A224FD" w:rsidRPr="00185912" w:rsidTr="00A224FD">
        <w:trPr>
          <w:cantSplit/>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MIAMBIENTE</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Ministerio de Ambiente</w:t>
            </w:r>
          </w:p>
        </w:tc>
      </w:tr>
      <w:tr w:rsidR="00A224FD" w:rsidRPr="00185912" w:rsidTr="00A224FD">
        <w:trPr>
          <w:cantSplit/>
          <w:trHeight w:val="281"/>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eastAsia="en-US"/>
              </w:rPr>
              <w:t>MINSA</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eastAsia="en-US"/>
              </w:rPr>
              <w:t>Ministerio de Salud</w:t>
            </w:r>
          </w:p>
        </w:tc>
      </w:tr>
      <w:tr w:rsidR="00A224FD" w:rsidRPr="00185912" w:rsidTr="00A224FD">
        <w:trPr>
          <w:cantSplit/>
          <w:trHeight w:val="281"/>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eastAsia="en-US"/>
              </w:rPr>
              <w:t>MOP</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eastAsia="en-US"/>
              </w:rPr>
              <w:t>Ministerio de Obras Públicas</w:t>
            </w:r>
          </w:p>
        </w:tc>
      </w:tr>
      <w:tr w:rsidR="00A224FD" w:rsidRPr="00185912" w:rsidTr="00A224FD">
        <w:trPr>
          <w:cantSplit/>
          <w:trHeight w:val="271"/>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MMR</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Matriz de Mitigación de Riegos</w:t>
            </w:r>
          </w:p>
        </w:tc>
      </w:tr>
      <w:tr w:rsidR="00A224FD" w:rsidRPr="00185912" w:rsidTr="00A224FD">
        <w:trPr>
          <w:cantSplit/>
          <w:trHeight w:val="271"/>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lastRenderedPageBreak/>
              <w:t>OE</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Organismo Ejecutor</w:t>
            </w:r>
          </w:p>
        </w:tc>
      </w:tr>
      <w:tr w:rsidR="00A224FD" w:rsidRPr="00185912" w:rsidTr="00A224FD">
        <w:trPr>
          <w:cantSplit/>
          <w:trHeight w:val="271"/>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O&amp;M</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Operación  y Mantenimiento</w:t>
            </w:r>
          </w:p>
        </w:tc>
      </w:tr>
      <w:tr w:rsidR="00A224FD" w:rsidRPr="00185912" w:rsidTr="00A224FD">
        <w:trPr>
          <w:cantSplit/>
          <w:trHeight w:val="271"/>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OSHAS</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Sistemas de Gestión de Seguridad y Salud Ocupacional</w:t>
            </w:r>
          </w:p>
        </w:tc>
      </w:tr>
      <w:tr w:rsidR="00A224FD" w:rsidRPr="00185912" w:rsidTr="00A224FD">
        <w:trPr>
          <w:cantSplit/>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PA</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 xml:space="preserve">Plan de Adquisiciones </w:t>
            </w:r>
          </w:p>
        </w:tc>
      </w:tr>
      <w:tr w:rsidR="0078761B" w:rsidRPr="00185912" w:rsidTr="00A224FD">
        <w:trPr>
          <w:cantSplit/>
        </w:trPr>
        <w:tc>
          <w:tcPr>
            <w:tcW w:w="1560" w:type="dxa"/>
          </w:tcPr>
          <w:p w:rsidR="0078761B" w:rsidRPr="00185912" w:rsidRDefault="0078761B"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PDS</w:t>
            </w:r>
          </w:p>
        </w:tc>
        <w:tc>
          <w:tcPr>
            <w:tcW w:w="6945" w:type="dxa"/>
            <w:vAlign w:val="bottom"/>
          </w:tcPr>
          <w:p w:rsidR="0078761B" w:rsidRPr="00185912" w:rsidRDefault="0078761B"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Plan Director de Saneamiento</w:t>
            </w:r>
          </w:p>
        </w:tc>
      </w:tr>
      <w:tr w:rsidR="00A224FD" w:rsidRPr="00185912" w:rsidTr="00A224FD">
        <w:trPr>
          <w:cantSplit/>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PEP</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Plan de Ejecución del Programa o Plan de Ejecución Plurianual</w:t>
            </w:r>
          </w:p>
        </w:tc>
      </w:tr>
      <w:tr w:rsidR="00A224FD" w:rsidRPr="00185912" w:rsidTr="00A224FD">
        <w:trPr>
          <w:cantSplit/>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PF</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Plan Financiero</w:t>
            </w:r>
          </w:p>
        </w:tc>
      </w:tr>
      <w:tr w:rsidR="00A224FD" w:rsidRPr="00185912" w:rsidTr="00A224FD">
        <w:trPr>
          <w:cantSplit/>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PGAS</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Plan de Gestión Ambiental y Social</w:t>
            </w:r>
          </w:p>
        </w:tc>
      </w:tr>
      <w:tr w:rsidR="008F598F" w:rsidRPr="00185912" w:rsidTr="00A224FD">
        <w:trPr>
          <w:cantSplit/>
        </w:trPr>
        <w:tc>
          <w:tcPr>
            <w:tcW w:w="1560" w:type="dxa"/>
          </w:tcPr>
          <w:p w:rsidR="008F598F" w:rsidRPr="00185912" w:rsidRDefault="008F598F" w:rsidP="006A2879">
            <w:pPr>
              <w:pStyle w:val="AbbrDesc"/>
              <w:spacing w:line="276" w:lineRule="auto"/>
              <w:rPr>
                <w:rFonts w:asciiTheme="majorHAnsi" w:hAnsiTheme="majorHAnsi" w:cstheme="minorHAnsi"/>
                <w:sz w:val="22"/>
                <w:szCs w:val="22"/>
                <w:lang w:val="es-PY"/>
              </w:rPr>
            </w:pPr>
            <w:r>
              <w:rPr>
                <w:rFonts w:asciiTheme="majorHAnsi" w:hAnsiTheme="majorHAnsi" w:cstheme="minorHAnsi"/>
                <w:sz w:val="22"/>
                <w:szCs w:val="22"/>
                <w:lang w:val="es-PY"/>
              </w:rPr>
              <w:t>PGARBAC</w:t>
            </w:r>
          </w:p>
        </w:tc>
        <w:tc>
          <w:tcPr>
            <w:tcW w:w="6945" w:type="dxa"/>
            <w:vAlign w:val="bottom"/>
          </w:tcPr>
          <w:p w:rsidR="008F598F" w:rsidRPr="00185912" w:rsidRDefault="008F598F" w:rsidP="006A2879">
            <w:pPr>
              <w:pStyle w:val="AbbrDesc"/>
              <w:spacing w:line="276" w:lineRule="auto"/>
              <w:rPr>
                <w:rFonts w:asciiTheme="majorHAnsi" w:hAnsiTheme="majorHAnsi" w:cstheme="minorHAnsi"/>
                <w:sz w:val="22"/>
                <w:szCs w:val="22"/>
                <w:lang w:val="es-PY"/>
              </w:rPr>
            </w:pPr>
            <w:r>
              <w:rPr>
                <w:rFonts w:asciiTheme="majorHAnsi" w:hAnsiTheme="majorHAnsi" w:cstheme="minorHAnsi"/>
                <w:sz w:val="22"/>
                <w:szCs w:val="22"/>
                <w:lang w:val="es-PY"/>
              </w:rPr>
              <w:t xml:space="preserve">Proyecto de Gestión de Aguas Residuales de </w:t>
            </w:r>
            <w:proofErr w:type="spellStart"/>
            <w:r>
              <w:rPr>
                <w:rFonts w:asciiTheme="majorHAnsi" w:hAnsiTheme="majorHAnsi" w:cstheme="minorHAnsi"/>
                <w:sz w:val="22"/>
                <w:szCs w:val="22"/>
                <w:lang w:val="es-PY"/>
              </w:rPr>
              <w:t>Burunga</w:t>
            </w:r>
            <w:proofErr w:type="spellEnd"/>
            <w:r>
              <w:rPr>
                <w:rFonts w:asciiTheme="majorHAnsi" w:hAnsiTheme="majorHAnsi" w:cstheme="minorHAnsi"/>
                <w:sz w:val="22"/>
                <w:szCs w:val="22"/>
                <w:lang w:val="es-PY"/>
              </w:rPr>
              <w:t xml:space="preserve"> y Arraiján Cabecera</w:t>
            </w:r>
          </w:p>
        </w:tc>
      </w:tr>
      <w:tr w:rsidR="00A224FD" w:rsidRPr="00185912" w:rsidTr="00A224FD">
        <w:trPr>
          <w:cantSplit/>
          <w:trHeight w:val="317"/>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PMA</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Plan de Manejo Ambiental</w:t>
            </w:r>
          </w:p>
        </w:tc>
      </w:tr>
      <w:tr w:rsidR="00A224FD" w:rsidRPr="00185912" w:rsidTr="00A224FD">
        <w:trPr>
          <w:cantSplit/>
          <w:trHeight w:val="317"/>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PMC</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Plan Maestro Consolidado</w:t>
            </w:r>
          </w:p>
        </w:tc>
      </w:tr>
      <w:tr w:rsidR="00A224FD" w:rsidRPr="00185912" w:rsidTr="00A224FD">
        <w:trPr>
          <w:cantSplit/>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POA</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Plan Operativo Anual</w:t>
            </w:r>
          </w:p>
        </w:tc>
      </w:tr>
      <w:tr w:rsidR="00A224FD" w:rsidRPr="00185912" w:rsidTr="00A224FD">
        <w:trPr>
          <w:cantSplit/>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PSACH</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Programa de Saneamiento de los Distritos de Arraiján y La Chorrera Fase I</w:t>
            </w:r>
          </w:p>
        </w:tc>
      </w:tr>
      <w:tr w:rsidR="00762FD2" w:rsidRPr="00185912" w:rsidTr="00A224FD">
        <w:trPr>
          <w:cantSplit/>
        </w:trPr>
        <w:tc>
          <w:tcPr>
            <w:tcW w:w="1560" w:type="dxa"/>
          </w:tcPr>
          <w:p w:rsidR="00762FD2" w:rsidRPr="00185912" w:rsidRDefault="00762FD2"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PPTAR</w:t>
            </w:r>
          </w:p>
        </w:tc>
        <w:tc>
          <w:tcPr>
            <w:tcW w:w="6945" w:type="dxa"/>
            <w:vAlign w:val="bottom"/>
          </w:tcPr>
          <w:p w:rsidR="00762FD2" w:rsidRPr="00185912" w:rsidRDefault="00762FD2"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Pequeñas Plantas de Tratamiento de Aguas Residuales</w:t>
            </w:r>
          </w:p>
        </w:tc>
      </w:tr>
      <w:tr w:rsidR="008F598F" w:rsidRPr="00185912" w:rsidTr="00A224FD">
        <w:trPr>
          <w:cantSplit/>
        </w:trPr>
        <w:tc>
          <w:tcPr>
            <w:tcW w:w="1560" w:type="dxa"/>
          </w:tcPr>
          <w:p w:rsidR="008F598F" w:rsidRPr="00185912" w:rsidRDefault="008F598F" w:rsidP="006A2879">
            <w:pPr>
              <w:pStyle w:val="AbbrDesc"/>
              <w:spacing w:line="276" w:lineRule="auto"/>
              <w:rPr>
                <w:rFonts w:asciiTheme="majorHAnsi" w:hAnsiTheme="majorHAnsi" w:cstheme="minorHAnsi"/>
                <w:sz w:val="22"/>
                <w:szCs w:val="22"/>
                <w:lang w:val="es-PY"/>
              </w:rPr>
            </w:pPr>
            <w:r>
              <w:rPr>
                <w:rFonts w:asciiTheme="majorHAnsi" w:hAnsiTheme="majorHAnsi" w:cstheme="minorHAnsi"/>
                <w:sz w:val="22"/>
                <w:szCs w:val="22"/>
                <w:lang w:val="es-PY"/>
              </w:rPr>
              <w:t>PSCBP</w:t>
            </w:r>
          </w:p>
        </w:tc>
        <w:tc>
          <w:tcPr>
            <w:tcW w:w="6945" w:type="dxa"/>
            <w:vAlign w:val="bottom"/>
          </w:tcPr>
          <w:p w:rsidR="008F598F" w:rsidRPr="00185912" w:rsidRDefault="008F598F" w:rsidP="006A2879">
            <w:pPr>
              <w:pStyle w:val="AbbrDesc"/>
              <w:spacing w:line="276" w:lineRule="auto"/>
              <w:rPr>
                <w:rFonts w:asciiTheme="majorHAnsi" w:hAnsiTheme="majorHAnsi" w:cstheme="minorHAnsi"/>
                <w:sz w:val="22"/>
                <w:szCs w:val="22"/>
                <w:lang w:val="es-PY"/>
              </w:rPr>
            </w:pPr>
            <w:r>
              <w:rPr>
                <w:rFonts w:asciiTheme="majorHAnsi" w:hAnsiTheme="majorHAnsi" w:cstheme="minorHAnsi"/>
                <w:sz w:val="22"/>
                <w:szCs w:val="22"/>
                <w:lang w:val="es-PY"/>
              </w:rPr>
              <w:t>Programa de Saneamiento de la Ciudad y la Bahía de Panamá</w:t>
            </w:r>
          </w:p>
        </w:tc>
      </w:tr>
      <w:tr w:rsidR="00A224FD" w:rsidRPr="00185912" w:rsidTr="00A224FD">
        <w:trPr>
          <w:cantSplit/>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PTAR</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Planta de Tratamiento de Aguas Residuales</w:t>
            </w:r>
          </w:p>
        </w:tc>
      </w:tr>
      <w:tr w:rsidR="00A224FD" w:rsidRPr="00185912" w:rsidTr="00A224FD">
        <w:trPr>
          <w:cantSplit/>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p>
        </w:tc>
      </w:tr>
      <w:tr w:rsidR="00A224FD" w:rsidRPr="00185912" w:rsidTr="00A224FD">
        <w:trPr>
          <w:cantSplit/>
        </w:trPr>
        <w:tc>
          <w:tcPr>
            <w:tcW w:w="1560" w:type="dxa"/>
            <w:hideMark/>
          </w:tcPr>
          <w:p w:rsidR="00A224FD" w:rsidRPr="00185912" w:rsidRDefault="00A224FD" w:rsidP="006A2879">
            <w:pPr>
              <w:pStyle w:val="AbbrDesc"/>
              <w:tabs>
                <w:tab w:val="clear" w:pos="3060"/>
                <w:tab w:val="center" w:pos="1026"/>
              </w:tabs>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ROP</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Reglamento Operativo del Programa</w:t>
            </w:r>
          </w:p>
        </w:tc>
      </w:tr>
      <w:tr w:rsidR="00A224FD" w:rsidRPr="00185912" w:rsidTr="00A224FD">
        <w:trPr>
          <w:cantSplit/>
        </w:trPr>
        <w:tc>
          <w:tcPr>
            <w:tcW w:w="1560" w:type="dxa"/>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SEPA</w:t>
            </w:r>
          </w:p>
        </w:tc>
        <w:tc>
          <w:tcPr>
            <w:tcW w:w="6945" w:type="dxa"/>
            <w:vAlign w:val="bottom"/>
            <w:hideMark/>
          </w:tcPr>
          <w:p w:rsidR="00A224FD" w:rsidRPr="00185912" w:rsidRDefault="00A224FD" w:rsidP="006A2879">
            <w:pPr>
              <w:pStyle w:val="AbbrDesc"/>
              <w:spacing w:line="276" w:lineRule="auto"/>
              <w:rPr>
                <w:rFonts w:asciiTheme="majorHAnsi" w:hAnsiTheme="majorHAnsi" w:cstheme="minorHAnsi"/>
                <w:sz w:val="22"/>
                <w:szCs w:val="22"/>
                <w:lang w:val="es-PY" w:eastAsia="en-US"/>
              </w:rPr>
            </w:pPr>
            <w:r w:rsidRPr="00185912">
              <w:rPr>
                <w:rFonts w:asciiTheme="majorHAnsi" w:hAnsiTheme="majorHAnsi" w:cstheme="minorHAnsi"/>
                <w:sz w:val="22"/>
                <w:szCs w:val="22"/>
                <w:lang w:val="es-PY"/>
              </w:rPr>
              <w:t>Sistema de Ejecución de Planes de Adquisiciones</w:t>
            </w:r>
          </w:p>
        </w:tc>
      </w:tr>
      <w:tr w:rsidR="00A224FD" w:rsidRPr="00185912" w:rsidTr="00A224FD">
        <w:trPr>
          <w:cantSplit/>
        </w:trPr>
        <w:tc>
          <w:tcPr>
            <w:tcW w:w="1560" w:type="dxa"/>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SIG</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Sistema Integrado de Gestión</w:t>
            </w:r>
          </w:p>
        </w:tc>
      </w:tr>
      <w:tr w:rsidR="00A224FD" w:rsidRPr="00185912" w:rsidTr="00A224FD">
        <w:trPr>
          <w:cantSplit/>
          <w:trHeight w:val="241"/>
        </w:trPr>
        <w:tc>
          <w:tcPr>
            <w:tcW w:w="1560" w:type="dxa"/>
          </w:tcPr>
          <w:p w:rsidR="00A224FD" w:rsidRPr="00185912" w:rsidRDefault="00A224FD" w:rsidP="006A2879">
            <w:pPr>
              <w:pStyle w:val="ABBR"/>
              <w:spacing w:line="276" w:lineRule="auto"/>
              <w:rPr>
                <w:rFonts w:asciiTheme="majorHAnsi" w:eastAsiaTheme="minorHAnsi" w:hAnsiTheme="majorHAnsi" w:cstheme="minorHAnsi"/>
                <w:sz w:val="22"/>
                <w:szCs w:val="22"/>
                <w:lang w:val="es-PY"/>
              </w:rPr>
            </w:pPr>
            <w:r w:rsidRPr="00185912">
              <w:rPr>
                <w:rFonts w:asciiTheme="majorHAnsi" w:eastAsiaTheme="minorHAnsi" w:hAnsiTheme="majorHAnsi" w:cstheme="minorHAnsi"/>
                <w:sz w:val="22"/>
                <w:szCs w:val="22"/>
                <w:lang w:val="es-PY"/>
              </w:rPr>
              <w:t>UCPSP</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Unidad Coordinadora del Programa Saneamiento de Panamá</w:t>
            </w:r>
          </w:p>
        </w:tc>
      </w:tr>
      <w:tr w:rsidR="00A224FD" w:rsidRPr="00185912" w:rsidTr="00A224FD">
        <w:trPr>
          <w:cantSplit/>
          <w:trHeight w:val="241"/>
        </w:trPr>
        <w:tc>
          <w:tcPr>
            <w:tcW w:w="1560" w:type="dxa"/>
          </w:tcPr>
          <w:p w:rsidR="00A224FD" w:rsidRPr="00185912" w:rsidRDefault="00A224FD" w:rsidP="006A2879">
            <w:pPr>
              <w:pStyle w:val="ABBR"/>
              <w:spacing w:line="276" w:lineRule="auto"/>
              <w:rPr>
                <w:rFonts w:asciiTheme="majorHAnsi" w:eastAsiaTheme="minorHAnsi" w:hAnsiTheme="majorHAnsi" w:cstheme="minorHAnsi"/>
                <w:sz w:val="22"/>
                <w:szCs w:val="22"/>
                <w:lang w:val="es-PY"/>
              </w:rPr>
            </w:pPr>
            <w:r w:rsidRPr="00185912">
              <w:rPr>
                <w:rFonts w:asciiTheme="majorHAnsi" w:eastAsiaTheme="minorHAnsi" w:hAnsiTheme="majorHAnsi" w:cstheme="minorHAnsi"/>
                <w:sz w:val="22"/>
                <w:szCs w:val="22"/>
                <w:lang w:val="es-PY"/>
              </w:rPr>
              <w:t>VPS/ESg</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Unidad de Salvaguardas Ambientales del BID</w:t>
            </w:r>
          </w:p>
        </w:tc>
      </w:tr>
      <w:tr w:rsidR="00A224FD" w:rsidRPr="00185912" w:rsidTr="00A224FD">
        <w:trPr>
          <w:cantSplit/>
          <w:trHeight w:val="241"/>
        </w:trPr>
        <w:tc>
          <w:tcPr>
            <w:tcW w:w="1560" w:type="dxa"/>
          </w:tcPr>
          <w:p w:rsidR="00A224FD" w:rsidRPr="00185912" w:rsidRDefault="00A224FD" w:rsidP="006A2879">
            <w:pPr>
              <w:pStyle w:val="ABBR"/>
              <w:spacing w:line="276" w:lineRule="auto"/>
              <w:rPr>
                <w:rFonts w:asciiTheme="majorHAnsi" w:eastAsiaTheme="minorHAnsi" w:hAnsiTheme="majorHAnsi" w:cstheme="minorHAnsi"/>
                <w:sz w:val="22"/>
                <w:szCs w:val="22"/>
                <w:lang w:val="es-PY"/>
              </w:rPr>
            </w:pPr>
            <w:r w:rsidRPr="00185912">
              <w:rPr>
                <w:rFonts w:asciiTheme="majorHAnsi" w:eastAsiaTheme="minorHAnsi" w:hAnsiTheme="majorHAnsi" w:cstheme="minorHAnsi"/>
                <w:sz w:val="22"/>
                <w:szCs w:val="22"/>
                <w:lang w:val="es-PY"/>
              </w:rPr>
              <w:t>WSA/BID</w:t>
            </w:r>
          </w:p>
        </w:tc>
        <w:tc>
          <w:tcPr>
            <w:tcW w:w="6945" w:type="dxa"/>
            <w:vAlign w:val="bottom"/>
          </w:tcPr>
          <w:p w:rsidR="00A224FD" w:rsidRPr="00185912" w:rsidRDefault="00A224FD" w:rsidP="006A2879">
            <w:pPr>
              <w:pStyle w:val="AbbrDesc"/>
              <w:spacing w:line="276" w:lineRule="auto"/>
              <w:rPr>
                <w:rFonts w:asciiTheme="majorHAnsi" w:hAnsiTheme="majorHAnsi" w:cstheme="minorHAnsi"/>
                <w:sz w:val="22"/>
                <w:szCs w:val="22"/>
                <w:lang w:val="es-PY"/>
              </w:rPr>
            </w:pPr>
            <w:r w:rsidRPr="00185912">
              <w:rPr>
                <w:rFonts w:asciiTheme="majorHAnsi" w:hAnsiTheme="majorHAnsi" w:cstheme="minorHAnsi"/>
                <w:sz w:val="22"/>
                <w:szCs w:val="22"/>
                <w:lang w:val="es-PY"/>
              </w:rPr>
              <w:t>División de Agua y Saneamiento del BID</w:t>
            </w:r>
          </w:p>
        </w:tc>
      </w:tr>
    </w:tbl>
    <w:p w:rsidR="00A224FD" w:rsidRPr="00185912" w:rsidRDefault="00A224FD" w:rsidP="00A224FD">
      <w:pPr>
        <w:spacing w:before="240" w:after="240" w:line="240" w:lineRule="auto"/>
        <w:jc w:val="both"/>
        <w:rPr>
          <w:sz w:val="22"/>
          <w:szCs w:val="22"/>
        </w:rPr>
      </w:pPr>
    </w:p>
    <w:p w:rsidR="006450BB" w:rsidRPr="00185912" w:rsidRDefault="006450BB" w:rsidP="006450BB">
      <w:pPr>
        <w:spacing w:before="240" w:after="240" w:line="240" w:lineRule="auto"/>
        <w:rPr>
          <w:sz w:val="22"/>
          <w:szCs w:val="22"/>
        </w:rPr>
      </w:pPr>
    </w:p>
    <w:p w:rsidR="006450BB" w:rsidRPr="00185912" w:rsidRDefault="006450BB" w:rsidP="006450BB">
      <w:pPr>
        <w:spacing w:before="240" w:after="240" w:line="240" w:lineRule="auto"/>
        <w:rPr>
          <w:sz w:val="22"/>
          <w:szCs w:val="22"/>
        </w:rPr>
      </w:pPr>
    </w:p>
    <w:p w:rsidR="00A224FD" w:rsidRPr="00185912" w:rsidRDefault="00A224FD" w:rsidP="006450BB">
      <w:pPr>
        <w:spacing w:before="240" w:after="240" w:line="240" w:lineRule="auto"/>
        <w:rPr>
          <w:sz w:val="22"/>
          <w:szCs w:val="22"/>
        </w:rPr>
      </w:pPr>
    </w:p>
    <w:p w:rsidR="00A224FD" w:rsidRPr="00185912" w:rsidRDefault="00A224FD" w:rsidP="006450BB">
      <w:pPr>
        <w:spacing w:before="240" w:after="240" w:line="240" w:lineRule="auto"/>
        <w:rPr>
          <w:sz w:val="22"/>
          <w:szCs w:val="22"/>
        </w:rPr>
      </w:pPr>
    </w:p>
    <w:p w:rsidR="00A224FD" w:rsidRPr="00185912" w:rsidRDefault="00A224FD" w:rsidP="006450BB">
      <w:pPr>
        <w:spacing w:before="240" w:after="240" w:line="240" w:lineRule="auto"/>
        <w:rPr>
          <w:sz w:val="22"/>
          <w:szCs w:val="22"/>
        </w:rPr>
      </w:pPr>
    </w:p>
    <w:p w:rsidR="00A224FD" w:rsidRPr="00185912" w:rsidRDefault="00A224FD" w:rsidP="006450BB">
      <w:pPr>
        <w:spacing w:before="240" w:after="240" w:line="240" w:lineRule="auto"/>
        <w:rPr>
          <w:sz w:val="22"/>
          <w:szCs w:val="22"/>
        </w:rPr>
      </w:pPr>
    </w:p>
    <w:p w:rsidR="00A224FD" w:rsidRPr="00185912" w:rsidRDefault="00A224FD" w:rsidP="006450BB">
      <w:pPr>
        <w:spacing w:before="240" w:after="240" w:line="240" w:lineRule="auto"/>
        <w:rPr>
          <w:sz w:val="22"/>
          <w:szCs w:val="22"/>
        </w:rPr>
      </w:pPr>
    </w:p>
    <w:p w:rsidR="00A224FD" w:rsidRPr="00185912" w:rsidRDefault="00A224FD" w:rsidP="006450BB">
      <w:pPr>
        <w:spacing w:before="240" w:after="240" w:line="240" w:lineRule="auto"/>
        <w:rPr>
          <w:sz w:val="22"/>
          <w:szCs w:val="22"/>
        </w:rPr>
      </w:pPr>
    </w:p>
    <w:p w:rsidR="00A224FD" w:rsidRDefault="00A224FD" w:rsidP="006450BB">
      <w:pPr>
        <w:spacing w:before="240" w:after="240" w:line="240" w:lineRule="auto"/>
        <w:rPr>
          <w:sz w:val="22"/>
          <w:szCs w:val="22"/>
        </w:rPr>
      </w:pPr>
    </w:p>
    <w:p w:rsidR="00F702FF" w:rsidRPr="00185912" w:rsidRDefault="00F702FF" w:rsidP="006450BB">
      <w:pPr>
        <w:spacing w:before="240" w:after="240" w:line="240" w:lineRule="auto"/>
        <w:rPr>
          <w:sz w:val="22"/>
          <w:szCs w:val="22"/>
        </w:rPr>
      </w:pPr>
    </w:p>
    <w:p w:rsidR="00A224FD" w:rsidRPr="00185912" w:rsidRDefault="00A224FD" w:rsidP="006450BB">
      <w:pPr>
        <w:spacing w:before="240" w:after="240" w:line="240" w:lineRule="auto"/>
        <w:rPr>
          <w:sz w:val="22"/>
          <w:szCs w:val="22"/>
        </w:rPr>
      </w:pPr>
    </w:p>
    <w:p w:rsidR="00A224FD" w:rsidRPr="00185912" w:rsidRDefault="00A224FD" w:rsidP="006450BB">
      <w:pPr>
        <w:spacing w:before="240" w:after="240" w:line="240" w:lineRule="auto"/>
        <w:rPr>
          <w:sz w:val="22"/>
          <w:szCs w:val="22"/>
        </w:rPr>
      </w:pPr>
    </w:p>
    <w:p w:rsidR="00A224FD" w:rsidRPr="00C62C28" w:rsidRDefault="00A224FD" w:rsidP="00A224FD">
      <w:pPr>
        <w:pStyle w:val="Heading1"/>
        <w:jc w:val="center"/>
        <w:rPr>
          <w:b/>
          <w:sz w:val="22"/>
          <w:szCs w:val="22"/>
        </w:rPr>
      </w:pPr>
      <w:bookmarkStart w:id="6" w:name="_Toc461005410"/>
      <w:r w:rsidRPr="00C62C28">
        <w:rPr>
          <w:b/>
          <w:color w:val="auto"/>
          <w:sz w:val="22"/>
          <w:szCs w:val="22"/>
        </w:rPr>
        <w:lastRenderedPageBreak/>
        <w:t>CAPÍTULO II</w:t>
      </w:r>
      <w:bookmarkEnd w:id="6"/>
    </w:p>
    <w:p w:rsidR="00A224FD" w:rsidRPr="00C62C28" w:rsidRDefault="00A224FD" w:rsidP="00C62C28">
      <w:pPr>
        <w:pStyle w:val="Heading2"/>
        <w:numPr>
          <w:ilvl w:val="0"/>
          <w:numId w:val="1"/>
        </w:numPr>
        <w:spacing w:before="240" w:after="240"/>
        <w:ind w:left="284" w:hanging="283"/>
        <w:rPr>
          <w:b/>
          <w:color w:val="auto"/>
          <w:sz w:val="22"/>
          <w:szCs w:val="22"/>
        </w:rPr>
      </w:pPr>
      <w:bookmarkStart w:id="7" w:name="_Toc461005411"/>
      <w:r w:rsidRPr="00C62C28">
        <w:rPr>
          <w:b/>
          <w:color w:val="auto"/>
          <w:sz w:val="22"/>
          <w:szCs w:val="22"/>
        </w:rPr>
        <w:t>OBJETIVOS Y DESCRIPCIÓN DEL PROGRAMA</w:t>
      </w:r>
      <w:bookmarkEnd w:id="7"/>
    </w:p>
    <w:p w:rsidR="00A224FD" w:rsidRPr="00185912" w:rsidRDefault="00A224FD" w:rsidP="00E97DB7">
      <w:pPr>
        <w:pStyle w:val="ListParagraph"/>
        <w:keepNext/>
        <w:keepLines/>
        <w:numPr>
          <w:ilvl w:val="0"/>
          <w:numId w:val="3"/>
        </w:numPr>
        <w:spacing w:before="200" w:after="0"/>
        <w:contextualSpacing w:val="0"/>
        <w:outlineLvl w:val="2"/>
        <w:rPr>
          <w:rFonts w:asciiTheme="majorHAnsi" w:eastAsiaTheme="majorEastAsia" w:hAnsiTheme="majorHAnsi" w:cstheme="majorBidi"/>
          <w:b/>
          <w:bCs/>
          <w:vanish/>
          <w:sz w:val="22"/>
          <w:szCs w:val="22"/>
        </w:rPr>
      </w:pPr>
      <w:bookmarkStart w:id="8" w:name="_Toc460700207"/>
      <w:bookmarkStart w:id="9" w:name="_Toc460700593"/>
      <w:bookmarkStart w:id="10" w:name="_Toc460700706"/>
      <w:bookmarkStart w:id="11" w:name="_Toc460700746"/>
      <w:bookmarkStart w:id="12" w:name="_Toc460840942"/>
      <w:bookmarkStart w:id="13" w:name="_Toc460841060"/>
      <w:bookmarkStart w:id="14" w:name="_Toc460860377"/>
      <w:bookmarkStart w:id="15" w:name="_Toc460913644"/>
      <w:bookmarkStart w:id="16" w:name="_Toc460923128"/>
      <w:bookmarkStart w:id="17" w:name="_Toc460923222"/>
      <w:bookmarkStart w:id="18" w:name="_Toc460932193"/>
      <w:bookmarkStart w:id="19" w:name="_Toc460932303"/>
      <w:bookmarkStart w:id="20" w:name="_Toc460932402"/>
      <w:bookmarkStart w:id="21" w:name="_Toc460935310"/>
      <w:bookmarkStart w:id="22" w:name="_Toc460935408"/>
      <w:bookmarkStart w:id="23" w:name="_Toc460935507"/>
      <w:bookmarkStart w:id="24" w:name="_Toc460935605"/>
      <w:bookmarkStart w:id="25" w:name="_Toc460935702"/>
      <w:bookmarkStart w:id="26" w:name="_Toc460935794"/>
      <w:bookmarkStart w:id="27" w:name="_Toc460951897"/>
      <w:bookmarkStart w:id="28" w:name="_Toc460970032"/>
      <w:bookmarkStart w:id="29" w:name="_Toc460970217"/>
      <w:bookmarkStart w:id="30" w:name="_Toc460970404"/>
      <w:bookmarkStart w:id="31" w:name="_Toc460970587"/>
      <w:bookmarkStart w:id="32" w:name="_Toc460970768"/>
      <w:bookmarkStart w:id="33" w:name="_Toc460970949"/>
      <w:bookmarkStart w:id="34" w:name="_Toc460971128"/>
      <w:bookmarkStart w:id="35" w:name="_Toc460992988"/>
      <w:bookmarkStart w:id="36" w:name="_Toc460993149"/>
      <w:bookmarkStart w:id="37" w:name="_Toc460993305"/>
      <w:bookmarkStart w:id="38" w:name="_Toc460993458"/>
      <w:bookmarkStart w:id="39" w:name="_Toc460993610"/>
      <w:bookmarkStart w:id="40" w:name="_Toc460993761"/>
      <w:bookmarkStart w:id="41" w:name="_Toc461005249"/>
      <w:bookmarkStart w:id="42" w:name="_Toc46100541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A224FD" w:rsidRPr="00C62C28" w:rsidRDefault="00A224FD" w:rsidP="00E97DB7">
      <w:pPr>
        <w:pStyle w:val="Heading3"/>
        <w:numPr>
          <w:ilvl w:val="1"/>
          <w:numId w:val="3"/>
        </w:numPr>
        <w:ind w:left="426"/>
        <w:rPr>
          <w:b/>
          <w:color w:val="auto"/>
          <w:sz w:val="22"/>
          <w:szCs w:val="22"/>
        </w:rPr>
      </w:pPr>
      <w:bookmarkStart w:id="43" w:name="_Toc461005413"/>
      <w:r w:rsidRPr="00C62C28">
        <w:rPr>
          <w:b/>
          <w:color w:val="auto"/>
          <w:sz w:val="22"/>
          <w:szCs w:val="22"/>
        </w:rPr>
        <w:t>Antecedentes del Programa</w:t>
      </w:r>
      <w:r w:rsidRPr="00C62C28">
        <w:rPr>
          <w:b/>
          <w:color w:val="auto"/>
          <w:sz w:val="22"/>
          <w:szCs w:val="22"/>
        </w:rPr>
        <w:fldChar w:fldCharType="begin"/>
      </w:r>
      <w:r w:rsidRPr="00C62C28">
        <w:rPr>
          <w:b/>
          <w:color w:val="auto"/>
          <w:sz w:val="22"/>
          <w:szCs w:val="22"/>
        </w:rPr>
        <w:instrText xml:space="preserve"> XE "2.1 Antecedentes del Programa" </w:instrText>
      </w:r>
      <w:r w:rsidRPr="00C62C28">
        <w:rPr>
          <w:b/>
          <w:color w:val="auto"/>
          <w:sz w:val="22"/>
          <w:szCs w:val="22"/>
        </w:rPr>
        <w:fldChar w:fldCharType="end"/>
      </w:r>
      <w:r w:rsidRPr="00C62C28">
        <w:rPr>
          <w:rStyle w:val="FootnoteReference"/>
          <w:rFonts w:cstheme="minorHAnsi"/>
          <w:b/>
          <w:color w:val="auto"/>
          <w:sz w:val="22"/>
          <w:szCs w:val="22"/>
        </w:rPr>
        <w:footnoteReference w:id="1"/>
      </w:r>
      <w:bookmarkEnd w:id="43"/>
    </w:p>
    <w:p w:rsidR="0011477D" w:rsidRPr="00F702FF" w:rsidRDefault="0011477D" w:rsidP="002577BC">
      <w:pPr>
        <w:spacing w:before="240" w:after="240" w:line="240" w:lineRule="auto"/>
        <w:jc w:val="both"/>
        <w:rPr>
          <w:rFonts w:asciiTheme="majorHAnsi" w:hAnsiTheme="majorHAnsi"/>
          <w:sz w:val="22"/>
          <w:szCs w:val="22"/>
          <w:lang w:val="es-ES_tradnl"/>
        </w:rPr>
      </w:pPr>
      <w:r w:rsidRPr="00F702FF">
        <w:rPr>
          <w:rFonts w:asciiTheme="majorHAnsi" w:hAnsiTheme="majorHAnsi"/>
          <w:sz w:val="22"/>
          <w:szCs w:val="22"/>
          <w:lang w:val="es-ES_tradnl"/>
        </w:rPr>
        <w:t xml:space="preserve">Los distritos de Arraiján y La Chorrera (DACH), pertenecientes a la provincia de Panamá Oeste, </w:t>
      </w:r>
      <w:r w:rsidRPr="00F702FF">
        <w:rPr>
          <w:rFonts w:asciiTheme="majorHAnsi" w:eastAsia="Calibri" w:hAnsiTheme="majorHAnsi"/>
          <w:sz w:val="22"/>
          <w:szCs w:val="22"/>
        </w:rPr>
        <w:t xml:space="preserve">constituyen un paso obligado de la población del interior del país hacia la Ciudad de Panamá, ubicada a 35 km al este. </w:t>
      </w:r>
      <w:r w:rsidRPr="00F702FF">
        <w:rPr>
          <w:rFonts w:asciiTheme="majorHAnsi" w:hAnsiTheme="majorHAnsi"/>
          <w:sz w:val="22"/>
          <w:szCs w:val="22"/>
          <w:lang w:val="es-ES_tradnl"/>
        </w:rPr>
        <w:t>Los DACH cuentan con una población de 464.000 habitantes</w:t>
      </w:r>
      <w:r w:rsidRPr="00F702FF">
        <w:rPr>
          <w:rStyle w:val="FootnoteReference"/>
          <w:rFonts w:asciiTheme="majorHAnsi" w:hAnsiTheme="majorHAnsi" w:cs="Arial"/>
          <w:sz w:val="22"/>
          <w:szCs w:val="22"/>
          <w:lang w:val="es-ES_tradnl"/>
        </w:rPr>
        <w:footnoteReference w:id="2"/>
      </w:r>
      <w:r w:rsidRPr="00F702FF">
        <w:rPr>
          <w:rFonts w:asciiTheme="majorHAnsi" w:hAnsiTheme="majorHAnsi"/>
          <w:sz w:val="22"/>
          <w:szCs w:val="22"/>
          <w:lang w:val="es-ES_tradnl"/>
        </w:rPr>
        <w:t xml:space="preserve"> de los cuales el 22% vive bajo la línea de pobreza</w:t>
      </w:r>
      <w:r w:rsidRPr="00F702FF">
        <w:rPr>
          <w:rStyle w:val="FootnoteReference"/>
          <w:rFonts w:asciiTheme="majorHAnsi" w:eastAsia="Calibri" w:hAnsiTheme="majorHAnsi" w:cs="Arial"/>
          <w:sz w:val="22"/>
          <w:szCs w:val="22"/>
        </w:rPr>
        <w:footnoteReference w:id="3"/>
      </w:r>
      <w:r w:rsidRPr="00F702FF">
        <w:rPr>
          <w:rFonts w:asciiTheme="majorHAnsi" w:hAnsiTheme="majorHAnsi"/>
          <w:sz w:val="22"/>
          <w:szCs w:val="22"/>
          <w:lang w:val="es-ES_tradnl"/>
        </w:rPr>
        <w:t>. El 98,5% de esa población tiene acceso a agua potable</w:t>
      </w:r>
      <w:r w:rsidRPr="00F702FF">
        <w:rPr>
          <w:rFonts w:asciiTheme="majorHAnsi" w:eastAsia="Calibri" w:hAnsiTheme="majorHAnsi"/>
          <w:sz w:val="22"/>
          <w:szCs w:val="22"/>
          <w:lang w:val="es-ES_tradnl"/>
        </w:rPr>
        <w:t>, 37,5% a alcantarillado sanitario, 32,6% a tanques sépticos; 28,7% a letrinas y 1,2%% otro tipo de disposición o al aire libre.</w:t>
      </w:r>
      <w:r w:rsidRPr="00F702FF">
        <w:rPr>
          <w:rStyle w:val="FootnoteReference"/>
          <w:rFonts w:asciiTheme="majorHAnsi" w:eastAsia="Calibri" w:hAnsiTheme="majorHAnsi" w:cs="Arial"/>
          <w:sz w:val="22"/>
          <w:szCs w:val="22"/>
          <w:lang w:val="es-ES_tradnl"/>
        </w:rPr>
        <w:footnoteReference w:id="4"/>
      </w:r>
    </w:p>
    <w:p w:rsidR="0011477D" w:rsidRPr="00F702FF" w:rsidRDefault="0011477D" w:rsidP="00F702FF">
      <w:pPr>
        <w:jc w:val="both"/>
        <w:rPr>
          <w:rFonts w:asciiTheme="majorHAnsi" w:hAnsiTheme="majorHAnsi"/>
          <w:sz w:val="22"/>
          <w:szCs w:val="22"/>
          <w:lang w:val="es-ES_tradnl"/>
        </w:rPr>
      </w:pPr>
      <w:r w:rsidRPr="00F702FF">
        <w:rPr>
          <w:rFonts w:asciiTheme="majorHAnsi" w:eastAsia="Calibri" w:hAnsiTheme="majorHAnsi"/>
          <w:sz w:val="22"/>
          <w:szCs w:val="22"/>
        </w:rPr>
        <w:t>El agotamiento de tierras para usos residenciales, así como los elevados costos para la adquisición y alquiler de viviendas en el área metropolitana de Panamá ha generado una migración creciente de población hacia la periferia de ésta, principalmente a los DACH. Lo anterior aunado a la migración del campo a la ciudad ha producido un crecimiento poblacional importante en los últimos 10 años que se ha asentado en barriadas o urbanizaciones formales e informales. Tal crecimiento ha venido acompañado con inversiones en infraestructura urbana como la ampliación de la carretera interamericana, nuevos proyectos de agua potable, 185 barriadas residenciales</w:t>
      </w:r>
      <w:r w:rsidRPr="00F702FF">
        <w:rPr>
          <w:rStyle w:val="FootnoteReference"/>
          <w:rFonts w:asciiTheme="majorHAnsi" w:eastAsia="Calibri" w:hAnsiTheme="majorHAnsi" w:cs="Arial"/>
          <w:sz w:val="22"/>
          <w:szCs w:val="22"/>
        </w:rPr>
        <w:footnoteReference w:id="5"/>
      </w:r>
      <w:r w:rsidRPr="00F702FF">
        <w:rPr>
          <w:rFonts w:asciiTheme="majorHAnsi" w:eastAsia="Calibri" w:hAnsiTheme="majorHAnsi"/>
          <w:sz w:val="22"/>
          <w:szCs w:val="22"/>
        </w:rPr>
        <w:t>, centros comerciales, el centro logístico Internacional Panamá Pacífico, la futura línea 3 del metro y el cuarto puente sobre el Canal</w:t>
      </w:r>
      <w:r w:rsidRPr="00F702FF">
        <w:rPr>
          <w:rFonts w:asciiTheme="majorHAnsi" w:eastAsia="Calibri" w:hAnsiTheme="majorHAnsi"/>
          <w:sz w:val="22"/>
          <w:szCs w:val="22"/>
          <w:lang w:val="es-ES_tradnl"/>
        </w:rPr>
        <w:t xml:space="preserve">. Sin embargo, se observa que la ampliación de la infraestructura integral de saneamiento no ha acompañado este proceso de crecimiento hasta este momento. </w:t>
      </w:r>
    </w:p>
    <w:p w:rsidR="0011477D" w:rsidRPr="00F702FF" w:rsidRDefault="0011477D" w:rsidP="00F702FF">
      <w:pPr>
        <w:jc w:val="both"/>
        <w:rPr>
          <w:rFonts w:asciiTheme="majorHAnsi" w:hAnsiTheme="majorHAnsi"/>
          <w:sz w:val="22"/>
          <w:szCs w:val="22"/>
          <w:lang w:val="es-ES_tradnl"/>
        </w:rPr>
      </w:pPr>
      <w:r w:rsidRPr="00F702FF">
        <w:rPr>
          <w:rFonts w:asciiTheme="majorHAnsi" w:hAnsiTheme="majorHAnsi"/>
          <w:sz w:val="22"/>
          <w:szCs w:val="22"/>
          <w:lang w:val="es-ES_tradnl"/>
        </w:rPr>
        <w:t>La población residente, en conjunto con los establecimientos industriales y comerciales, generan diariamente un volumen del orden de 114.000</w:t>
      </w:r>
      <w:r w:rsidR="0063096D" w:rsidRPr="00F702FF">
        <w:rPr>
          <w:rFonts w:asciiTheme="majorHAnsi" w:hAnsiTheme="majorHAnsi"/>
          <w:sz w:val="22"/>
          <w:szCs w:val="22"/>
          <w:lang w:val="es-ES_tradnl"/>
        </w:rPr>
        <w:t xml:space="preserve"> </w:t>
      </w:r>
      <w:r w:rsidRPr="00F702FF">
        <w:rPr>
          <w:rFonts w:asciiTheme="majorHAnsi" w:hAnsiTheme="majorHAnsi"/>
          <w:sz w:val="22"/>
          <w:szCs w:val="22"/>
          <w:lang w:val="es-ES_tradnl"/>
        </w:rPr>
        <w:t>m</w:t>
      </w:r>
      <w:r w:rsidRPr="00F702FF">
        <w:rPr>
          <w:rFonts w:asciiTheme="majorHAnsi" w:hAnsiTheme="majorHAnsi"/>
          <w:sz w:val="22"/>
          <w:szCs w:val="22"/>
          <w:vertAlign w:val="superscript"/>
          <w:lang w:val="es-ES_tradnl"/>
        </w:rPr>
        <w:t>3</w:t>
      </w:r>
      <w:r w:rsidRPr="00F702FF">
        <w:rPr>
          <w:rFonts w:asciiTheme="majorHAnsi" w:hAnsiTheme="majorHAnsi"/>
          <w:sz w:val="22"/>
          <w:szCs w:val="22"/>
          <w:lang w:val="es-ES_tradnl"/>
        </w:rPr>
        <w:t xml:space="preserve"> (1,3 m</w:t>
      </w:r>
      <w:r w:rsidRPr="00F702FF">
        <w:rPr>
          <w:rFonts w:asciiTheme="majorHAnsi" w:hAnsiTheme="majorHAnsi"/>
          <w:sz w:val="22"/>
          <w:szCs w:val="22"/>
          <w:vertAlign w:val="superscript"/>
          <w:lang w:val="es-ES_tradnl"/>
        </w:rPr>
        <w:t>3</w:t>
      </w:r>
      <w:r w:rsidRPr="00F702FF">
        <w:rPr>
          <w:rFonts w:asciiTheme="majorHAnsi" w:hAnsiTheme="majorHAnsi"/>
          <w:sz w:val="22"/>
          <w:szCs w:val="22"/>
          <w:lang w:val="es-ES_tradnl"/>
        </w:rPr>
        <w:t>/s) de aguas residuales sin tratar que son vertidas en su mayoría a los ríos que atraviesan las áreas urbanas de los DACH o directamente a la Bahía de Panamá.</w:t>
      </w:r>
    </w:p>
    <w:p w:rsidR="0011477D" w:rsidRPr="00F702FF" w:rsidRDefault="0011477D" w:rsidP="00F702FF">
      <w:pPr>
        <w:jc w:val="both"/>
        <w:rPr>
          <w:rFonts w:asciiTheme="majorHAnsi" w:hAnsiTheme="majorHAnsi"/>
          <w:sz w:val="22"/>
          <w:szCs w:val="22"/>
          <w:lang w:val="es-ES_tradnl"/>
        </w:rPr>
      </w:pPr>
      <w:r w:rsidRPr="00F702FF">
        <w:rPr>
          <w:rFonts w:asciiTheme="majorHAnsi" w:hAnsiTheme="majorHAnsi"/>
          <w:sz w:val="22"/>
          <w:szCs w:val="22"/>
          <w:lang w:val="es-ES_tradnl"/>
        </w:rPr>
        <w:t>Para paliar esta situación, en 2002 el Gobierno de Panamá reglamentó la obligación de construir pequeñas plantas de tratamiento de aguas residuales (PPTAR) en edificios y urbanizaciones nuevas</w:t>
      </w:r>
      <w:r w:rsidRPr="00F702FF">
        <w:rPr>
          <w:rStyle w:val="FootnoteReference"/>
          <w:rFonts w:asciiTheme="majorHAnsi" w:hAnsiTheme="majorHAnsi" w:cs="Arial"/>
          <w:sz w:val="22"/>
          <w:szCs w:val="22"/>
          <w:lang w:val="es-ES_tradnl"/>
        </w:rPr>
        <w:footnoteReference w:id="6"/>
      </w:r>
      <w:r w:rsidRPr="00F702FF">
        <w:rPr>
          <w:rFonts w:asciiTheme="majorHAnsi" w:hAnsiTheme="majorHAnsi"/>
          <w:sz w:val="22"/>
          <w:szCs w:val="22"/>
          <w:lang w:val="es-ES_tradnl"/>
        </w:rPr>
        <w:t>. Tal solución ha sido limitada en su alcance, ineficiente por su alto costo e inefectiva a mediano plazo ya que las pequeñas plantas construidas generalmente no son operadas en forma adecuada y son difíciles de controlar y monitorear</w:t>
      </w:r>
      <w:r w:rsidRPr="00F702FF">
        <w:rPr>
          <w:rStyle w:val="FootnoteReference"/>
          <w:rFonts w:asciiTheme="majorHAnsi" w:hAnsiTheme="majorHAnsi" w:cs="Arial"/>
          <w:sz w:val="22"/>
          <w:szCs w:val="22"/>
          <w:lang w:val="es-ES_tradnl"/>
        </w:rPr>
        <w:footnoteReference w:id="7"/>
      </w:r>
      <w:r w:rsidRPr="00F702FF">
        <w:rPr>
          <w:rFonts w:asciiTheme="majorHAnsi" w:hAnsiTheme="majorHAnsi"/>
          <w:sz w:val="22"/>
          <w:szCs w:val="22"/>
          <w:lang w:val="es-ES_tradnl"/>
        </w:rPr>
        <w:t xml:space="preserve">. Como consecuencia, los principales ríos de los DACH (Caimito, Aguacate, Prudente, Bernardino, </w:t>
      </w:r>
      <w:r w:rsidRPr="00F702FF">
        <w:rPr>
          <w:rFonts w:asciiTheme="majorHAnsi" w:hAnsiTheme="majorHAnsi"/>
          <w:sz w:val="22"/>
          <w:szCs w:val="22"/>
          <w:lang w:val="es-ES_tradnl"/>
        </w:rPr>
        <w:lastRenderedPageBreak/>
        <w:t xml:space="preserve">Martín Sánchez y </w:t>
      </w:r>
      <w:proofErr w:type="spellStart"/>
      <w:r w:rsidRPr="00F702FF">
        <w:rPr>
          <w:rFonts w:asciiTheme="majorHAnsi" w:hAnsiTheme="majorHAnsi"/>
          <w:sz w:val="22"/>
          <w:szCs w:val="22"/>
          <w:lang w:val="es-ES_tradnl"/>
        </w:rPr>
        <w:t>Perequetecito</w:t>
      </w:r>
      <w:proofErr w:type="spellEnd"/>
      <w:r w:rsidRPr="00F702FF">
        <w:rPr>
          <w:rFonts w:asciiTheme="majorHAnsi" w:hAnsiTheme="majorHAnsi"/>
          <w:sz w:val="22"/>
          <w:szCs w:val="22"/>
          <w:lang w:val="es-ES_tradnl"/>
        </w:rPr>
        <w:t xml:space="preserve">) presentan niveles de contaminación orgánica y </w:t>
      </w:r>
      <w:proofErr w:type="spellStart"/>
      <w:r w:rsidRPr="00F702FF">
        <w:rPr>
          <w:rFonts w:asciiTheme="majorHAnsi" w:hAnsiTheme="majorHAnsi"/>
          <w:sz w:val="22"/>
          <w:szCs w:val="22"/>
          <w:lang w:val="es-ES_tradnl"/>
        </w:rPr>
        <w:t>bacterial</w:t>
      </w:r>
      <w:proofErr w:type="spellEnd"/>
      <w:r w:rsidR="00974321" w:rsidRPr="00F702FF">
        <w:rPr>
          <w:rFonts w:asciiTheme="majorHAnsi" w:hAnsiTheme="majorHAnsi"/>
          <w:sz w:val="22"/>
          <w:szCs w:val="22"/>
          <w:lang w:val="es-ES_tradnl"/>
        </w:rPr>
        <w:t xml:space="preserve"> </w:t>
      </w:r>
      <w:r w:rsidRPr="00F702FF">
        <w:rPr>
          <w:rFonts w:asciiTheme="majorHAnsi" w:hAnsiTheme="majorHAnsi"/>
          <w:sz w:val="22"/>
          <w:szCs w:val="22"/>
          <w:lang w:val="es-ES_tradnl"/>
        </w:rPr>
        <w:t>excesivamente elevados</w:t>
      </w:r>
      <w:r w:rsidRPr="00F702FF">
        <w:rPr>
          <w:rStyle w:val="FootnoteReference"/>
          <w:rFonts w:asciiTheme="majorHAnsi" w:hAnsiTheme="majorHAnsi" w:cs="Arial"/>
          <w:sz w:val="22"/>
          <w:szCs w:val="22"/>
          <w:lang w:val="es-ES_tradnl"/>
        </w:rPr>
        <w:footnoteReference w:id="8"/>
      </w:r>
      <w:r w:rsidRPr="00F702FF">
        <w:rPr>
          <w:rFonts w:asciiTheme="majorHAnsi" w:hAnsiTheme="majorHAnsi"/>
          <w:sz w:val="22"/>
          <w:szCs w:val="22"/>
          <w:lang w:val="es-ES_tradnl"/>
        </w:rPr>
        <w:t xml:space="preserve">. El grado de contaminación de los ríos empeora en los meses de verano por la menor dilución existente en las quebradas y ríos. </w:t>
      </w:r>
    </w:p>
    <w:p w:rsidR="0011477D" w:rsidRPr="00F702FF" w:rsidRDefault="0011477D" w:rsidP="00F702FF">
      <w:pPr>
        <w:jc w:val="both"/>
        <w:rPr>
          <w:rFonts w:asciiTheme="majorHAnsi" w:hAnsiTheme="majorHAnsi"/>
          <w:sz w:val="22"/>
          <w:szCs w:val="22"/>
          <w:lang w:val="es-ES_tradnl"/>
        </w:rPr>
      </w:pPr>
      <w:r w:rsidRPr="00F702FF">
        <w:rPr>
          <w:rFonts w:asciiTheme="majorHAnsi" w:hAnsiTheme="majorHAnsi"/>
          <w:sz w:val="22"/>
          <w:szCs w:val="22"/>
          <w:lang w:val="es-ES_tradnl"/>
        </w:rPr>
        <w:t xml:space="preserve">Las redes de alcantarillado sanitario en el caso de los centros urbanos de los DACH, tienen una longitud de 820 km, de los cuales 36% se construyeron en los últimos 5 años </w:t>
      </w:r>
      <w:r w:rsidRPr="00F702FF">
        <w:rPr>
          <w:rFonts w:asciiTheme="majorHAnsi" w:hAnsiTheme="majorHAnsi"/>
          <w:sz w:val="22"/>
          <w:szCs w:val="22"/>
        </w:rPr>
        <w:t>en urbanizaciones o residenciales</w:t>
      </w:r>
      <w:r w:rsidRPr="00F702FF">
        <w:rPr>
          <w:rFonts w:asciiTheme="majorHAnsi" w:hAnsiTheme="majorHAnsi"/>
          <w:sz w:val="22"/>
          <w:szCs w:val="22"/>
          <w:vertAlign w:val="superscript"/>
        </w:rPr>
        <w:footnoteReference w:id="9"/>
      </w:r>
      <w:r w:rsidRPr="00F702FF">
        <w:rPr>
          <w:rFonts w:asciiTheme="majorHAnsi" w:hAnsiTheme="majorHAnsi"/>
          <w:sz w:val="22"/>
          <w:szCs w:val="22"/>
        </w:rPr>
        <w:t xml:space="preserve"> </w:t>
      </w:r>
      <w:r w:rsidRPr="00F702FF">
        <w:rPr>
          <w:rFonts w:asciiTheme="majorHAnsi" w:hAnsiTheme="majorHAnsi"/>
          <w:sz w:val="22"/>
          <w:szCs w:val="22"/>
          <w:lang w:val="es-ES_tradnl"/>
        </w:rPr>
        <w:t xml:space="preserve">en donde vive el 27% de la población. En general las redes son: i) deficientes; ii) antiguas –algunas datan de 1941-; iii) presentan problemas de deterioro y capacidad hidráulica insuficiente y; iv) tienen conexiones cruzadas con aguas pluviales, todo lo cual provoca descargas o desbordes de aguas residuales a las calles, quebradas y ríos de los DACH en distintos puntos. </w:t>
      </w:r>
    </w:p>
    <w:p w:rsidR="0011477D" w:rsidRPr="00F702FF" w:rsidRDefault="0011477D" w:rsidP="00F702FF">
      <w:pPr>
        <w:jc w:val="both"/>
        <w:rPr>
          <w:rFonts w:asciiTheme="majorHAnsi" w:hAnsiTheme="majorHAnsi"/>
          <w:sz w:val="22"/>
          <w:szCs w:val="22"/>
          <w:lang w:val="es-ES_tradnl"/>
        </w:rPr>
      </w:pPr>
      <w:r w:rsidRPr="00F702FF">
        <w:rPr>
          <w:rFonts w:asciiTheme="majorHAnsi" w:hAnsiTheme="majorHAnsi"/>
          <w:sz w:val="22"/>
          <w:szCs w:val="22"/>
        </w:rPr>
        <w:t xml:space="preserve">El resto de la población que no tiene redes de alcantarillado sanitario </w:t>
      </w:r>
      <w:r w:rsidRPr="00F702FF">
        <w:rPr>
          <w:rFonts w:asciiTheme="majorHAnsi" w:hAnsiTheme="majorHAnsi"/>
          <w:sz w:val="22"/>
          <w:szCs w:val="22"/>
          <w:lang w:val="es-CR"/>
        </w:rPr>
        <w:t>usa tanques sépticos individuales (32,5%) que</w:t>
      </w:r>
      <w:r w:rsidRPr="00F702FF">
        <w:rPr>
          <w:rFonts w:asciiTheme="majorHAnsi" w:hAnsiTheme="majorHAnsi"/>
          <w:sz w:val="22"/>
          <w:szCs w:val="22"/>
        </w:rPr>
        <w:t xml:space="preserve"> en muchos casos están colapsados y rebalsan, letrinas (28,7%), o descargan directamente a pequeños cursos de agua o a las cunetas de las vías públicas.</w:t>
      </w:r>
    </w:p>
    <w:p w:rsidR="0011477D" w:rsidRPr="00F702FF" w:rsidRDefault="0011477D" w:rsidP="002577BC">
      <w:pPr>
        <w:spacing w:before="240" w:after="240" w:line="240" w:lineRule="auto"/>
        <w:jc w:val="both"/>
        <w:rPr>
          <w:rFonts w:asciiTheme="majorHAnsi" w:hAnsiTheme="majorHAnsi"/>
          <w:sz w:val="22"/>
          <w:szCs w:val="22"/>
          <w:lang w:val="es-ES_tradnl"/>
        </w:rPr>
      </w:pPr>
      <w:r w:rsidRPr="00F702FF">
        <w:rPr>
          <w:rFonts w:asciiTheme="majorHAnsi" w:hAnsiTheme="majorHAnsi"/>
          <w:sz w:val="22"/>
          <w:szCs w:val="22"/>
        </w:rPr>
        <w:t>También en los DACH se han identificado un total de 111 industrias que por sus actividades se consideran generadores de descargas contaminantes ya sea a la red de alcantarillado o directamente a los ríos y quebradas sin cumplir las normativas que requiere el Ministerio de Ambiente (</w:t>
      </w:r>
      <w:proofErr w:type="spellStart"/>
      <w:r w:rsidRPr="00F702FF">
        <w:rPr>
          <w:rFonts w:asciiTheme="majorHAnsi" w:hAnsiTheme="majorHAnsi"/>
          <w:sz w:val="22"/>
          <w:szCs w:val="22"/>
        </w:rPr>
        <w:t>MiAmbiente</w:t>
      </w:r>
      <w:proofErr w:type="spellEnd"/>
      <w:r w:rsidRPr="00F702FF">
        <w:rPr>
          <w:rFonts w:asciiTheme="majorHAnsi" w:hAnsiTheme="majorHAnsi"/>
          <w:sz w:val="22"/>
          <w:szCs w:val="22"/>
        </w:rPr>
        <w:t>) para estos casos.</w:t>
      </w:r>
    </w:p>
    <w:p w:rsidR="0011477D" w:rsidRPr="00F702FF" w:rsidRDefault="0011477D" w:rsidP="002577BC">
      <w:pPr>
        <w:spacing w:before="240" w:after="240" w:line="240" w:lineRule="auto"/>
        <w:jc w:val="both"/>
        <w:rPr>
          <w:rFonts w:asciiTheme="majorHAnsi" w:eastAsiaTheme="minorHAnsi" w:hAnsiTheme="majorHAnsi"/>
          <w:sz w:val="22"/>
          <w:szCs w:val="22"/>
        </w:rPr>
      </w:pPr>
      <w:r w:rsidRPr="00F702FF">
        <w:rPr>
          <w:rFonts w:asciiTheme="majorHAnsi" w:hAnsiTheme="majorHAnsi"/>
          <w:sz w:val="22"/>
          <w:szCs w:val="22"/>
          <w:lang w:val="es-ES_tradnl"/>
        </w:rPr>
        <w:t xml:space="preserve">La </w:t>
      </w:r>
      <w:r w:rsidRPr="00F702FF">
        <w:rPr>
          <w:rFonts w:asciiTheme="majorHAnsi" w:hAnsiTheme="majorHAnsi"/>
          <w:sz w:val="22"/>
          <w:szCs w:val="22"/>
        </w:rPr>
        <w:t xml:space="preserve">situación sanitaria señalada en los DACH y que ha sido relevada en el estudio </w:t>
      </w:r>
      <w:r w:rsidRPr="00F702FF">
        <w:rPr>
          <w:rFonts w:asciiTheme="majorHAnsi" w:hAnsiTheme="majorHAnsi"/>
          <w:i/>
          <w:sz w:val="22"/>
          <w:szCs w:val="22"/>
        </w:rPr>
        <w:t>“Panamá metropolitana: sostenible, humana y global”</w:t>
      </w:r>
      <w:r w:rsidRPr="00F702FF">
        <w:rPr>
          <w:rFonts w:asciiTheme="majorHAnsi" w:hAnsiTheme="majorHAnsi"/>
          <w:sz w:val="22"/>
          <w:szCs w:val="22"/>
        </w:rPr>
        <w:t xml:space="preserve"> elaborado en el marco de la Iniciativa de Ciudades Emergente</w:t>
      </w:r>
      <w:r w:rsidR="00974321" w:rsidRPr="00F702FF">
        <w:rPr>
          <w:rFonts w:asciiTheme="majorHAnsi" w:hAnsiTheme="majorHAnsi"/>
          <w:sz w:val="22"/>
          <w:szCs w:val="22"/>
        </w:rPr>
        <w:t>s y Sostenibles (ICES) del BID</w:t>
      </w:r>
      <w:r w:rsidRPr="00F702FF">
        <w:rPr>
          <w:rFonts w:asciiTheme="majorHAnsi" w:hAnsiTheme="majorHAnsi"/>
          <w:sz w:val="22"/>
          <w:szCs w:val="22"/>
        </w:rPr>
        <w:t xml:space="preserve">, ha generado preocupación a nivel de las autoridades del MINSA y municipales debido a la emanación de olores, al evidente deterioro ambiental y a los riesgos potenciales para la salud pública, por lo que a través de la UCPSP han iniciado la implementación del Programa de Saneamiento de los Distritos de Arraiján y La Chorrera (PSACH). </w:t>
      </w:r>
    </w:p>
    <w:p w:rsidR="0011477D" w:rsidRPr="00F702FF" w:rsidRDefault="0011477D" w:rsidP="002577BC">
      <w:pPr>
        <w:spacing w:before="240" w:after="240" w:line="240" w:lineRule="auto"/>
        <w:jc w:val="both"/>
        <w:rPr>
          <w:rFonts w:asciiTheme="majorHAnsi" w:eastAsia="Calibri" w:hAnsiTheme="majorHAnsi"/>
          <w:sz w:val="22"/>
          <w:szCs w:val="22"/>
          <w:lang w:val="es-ES_tradnl"/>
        </w:rPr>
      </w:pPr>
      <w:r w:rsidRPr="00F702FF">
        <w:rPr>
          <w:rFonts w:asciiTheme="majorHAnsi" w:eastAsia="Calibri" w:hAnsiTheme="majorHAnsi"/>
          <w:bCs/>
          <w:sz w:val="22"/>
          <w:szCs w:val="22"/>
        </w:rPr>
        <w:t>El área de intervención del PSACH tiene una extensión de 308 km</w:t>
      </w:r>
      <w:r w:rsidRPr="00F702FF">
        <w:rPr>
          <w:rFonts w:asciiTheme="majorHAnsi" w:eastAsia="Calibri" w:hAnsiTheme="majorHAnsi"/>
          <w:bCs/>
          <w:sz w:val="22"/>
          <w:szCs w:val="22"/>
          <w:vertAlign w:val="superscript"/>
        </w:rPr>
        <w:t>2</w:t>
      </w:r>
      <w:r w:rsidRPr="00F702FF">
        <w:rPr>
          <w:rFonts w:asciiTheme="majorHAnsi" w:eastAsia="Calibri" w:hAnsiTheme="majorHAnsi"/>
          <w:bCs/>
          <w:sz w:val="22"/>
          <w:szCs w:val="22"/>
        </w:rPr>
        <w:t xml:space="preserve"> y no incluye las áreas de los DACH denominadas </w:t>
      </w:r>
      <w:proofErr w:type="spellStart"/>
      <w:r w:rsidRPr="00F702FF">
        <w:rPr>
          <w:rFonts w:asciiTheme="majorHAnsi" w:eastAsia="Calibri" w:hAnsiTheme="majorHAnsi"/>
          <w:bCs/>
          <w:sz w:val="22"/>
          <w:szCs w:val="22"/>
        </w:rPr>
        <w:t>Burunga</w:t>
      </w:r>
      <w:proofErr w:type="spellEnd"/>
      <w:r w:rsidRPr="00F702FF">
        <w:rPr>
          <w:rFonts w:asciiTheme="majorHAnsi" w:eastAsia="Calibri" w:hAnsiTheme="majorHAnsi"/>
          <w:bCs/>
          <w:sz w:val="22"/>
          <w:szCs w:val="22"/>
        </w:rPr>
        <w:t xml:space="preserve"> y Arraiján Cabecera, que están siendo atendidas por otro programa y otras áreas urbanas aisladas cuya solución de redes y tratamiento es particular</w:t>
      </w:r>
      <w:r w:rsidRPr="00F702FF">
        <w:rPr>
          <w:rStyle w:val="FootnoteReference"/>
          <w:rFonts w:asciiTheme="majorHAnsi" w:eastAsia="Calibri" w:hAnsiTheme="majorHAnsi" w:cs="Arial"/>
          <w:bCs/>
          <w:sz w:val="22"/>
          <w:szCs w:val="22"/>
        </w:rPr>
        <w:footnoteReference w:id="10"/>
      </w:r>
      <w:r w:rsidRPr="00F702FF">
        <w:rPr>
          <w:rFonts w:asciiTheme="majorHAnsi" w:eastAsia="Calibri" w:hAnsiTheme="majorHAnsi"/>
          <w:bCs/>
          <w:sz w:val="22"/>
          <w:szCs w:val="22"/>
        </w:rPr>
        <w:t xml:space="preserve">. </w:t>
      </w:r>
      <w:r w:rsidRPr="00F702FF">
        <w:rPr>
          <w:rFonts w:asciiTheme="majorHAnsi" w:eastAsia="Calibri" w:hAnsiTheme="majorHAnsi"/>
          <w:sz w:val="22"/>
          <w:szCs w:val="22"/>
          <w:lang w:val="es-ES_tradnl"/>
        </w:rPr>
        <w:t xml:space="preserve">En 2015 se iniciaron los </w:t>
      </w:r>
      <w:r w:rsidRPr="00F702FF">
        <w:rPr>
          <w:rFonts w:asciiTheme="majorHAnsi" w:eastAsia="Calibri" w:hAnsiTheme="majorHAnsi"/>
          <w:bCs/>
          <w:sz w:val="22"/>
          <w:szCs w:val="22"/>
        </w:rPr>
        <w:t>Estudios Técnicos de Factibilidad y Diseño Básico para elaborar el Plan Director de Saneamiento (PDS) del PSACH. El PDS atenderá a un total de 317.900 habitantes urbanos, de los cuales 50,7% cuentan con una cobertura de alcantarillado sanitario y únicamente 47,5% de las aguas residuales de esa población pasan por algún sistema de tratamiento que opera deficientemente, está colapsado o fuera de servicio. El PDS contempla una serie de intervenciones integrales para rehabilitar, ampliar y/o construir redes y conexiones de alcantarillado sanitario; captar mediante colectoras las descargas de aguas residuales que son vertidas directamente o a través de los pequeños sistemas de tratamiento (</w:t>
      </w:r>
      <w:proofErr w:type="spellStart"/>
      <w:r w:rsidRPr="00F702FF">
        <w:rPr>
          <w:rFonts w:asciiTheme="majorHAnsi" w:eastAsia="Calibri" w:hAnsiTheme="majorHAnsi"/>
          <w:bCs/>
          <w:sz w:val="22"/>
          <w:szCs w:val="22"/>
        </w:rPr>
        <w:t>PPTAR´s</w:t>
      </w:r>
      <w:proofErr w:type="spellEnd"/>
      <w:r w:rsidRPr="00F702FF">
        <w:rPr>
          <w:rFonts w:asciiTheme="majorHAnsi" w:eastAsia="Calibri" w:hAnsiTheme="majorHAnsi"/>
          <w:bCs/>
          <w:sz w:val="22"/>
          <w:szCs w:val="22"/>
        </w:rPr>
        <w:t xml:space="preserve">, </w:t>
      </w:r>
      <w:proofErr w:type="spellStart"/>
      <w:r w:rsidRPr="00F702FF">
        <w:rPr>
          <w:rFonts w:asciiTheme="majorHAnsi" w:eastAsia="Calibri" w:hAnsiTheme="majorHAnsi"/>
          <w:bCs/>
          <w:sz w:val="22"/>
          <w:szCs w:val="22"/>
        </w:rPr>
        <w:t>Imhoff</w:t>
      </w:r>
      <w:proofErr w:type="spellEnd"/>
      <w:r w:rsidRPr="00F702FF">
        <w:rPr>
          <w:rFonts w:asciiTheme="majorHAnsi" w:eastAsia="Calibri" w:hAnsiTheme="majorHAnsi"/>
          <w:bCs/>
          <w:sz w:val="22"/>
          <w:szCs w:val="22"/>
        </w:rPr>
        <w:t xml:space="preserve">, etc.) a las quebradas y ríos y; transportar dichos efluentes mediante un interceptor a una PTAR única para el área de </w:t>
      </w:r>
      <w:r w:rsidRPr="00F702FF">
        <w:rPr>
          <w:rFonts w:asciiTheme="majorHAnsi" w:eastAsia="Calibri" w:hAnsiTheme="majorHAnsi"/>
          <w:bCs/>
          <w:sz w:val="22"/>
          <w:szCs w:val="22"/>
        </w:rPr>
        <w:lastRenderedPageBreak/>
        <w:t>estudio, de tratamiento secundario con remoción de nutrientes, cuyos efluentes cumplirán con la normativa nacional</w:t>
      </w:r>
      <w:r w:rsidRPr="00F702FF">
        <w:rPr>
          <w:rStyle w:val="FootnoteReference"/>
          <w:rFonts w:asciiTheme="majorHAnsi" w:eastAsia="Calibri" w:hAnsiTheme="majorHAnsi" w:cs="Arial"/>
          <w:bCs/>
          <w:sz w:val="22"/>
          <w:szCs w:val="22"/>
        </w:rPr>
        <w:footnoteReference w:id="11"/>
      </w:r>
      <w:r w:rsidRPr="00F702FF">
        <w:rPr>
          <w:rFonts w:asciiTheme="majorHAnsi" w:eastAsia="Calibri" w:hAnsiTheme="majorHAnsi"/>
          <w:bCs/>
          <w:sz w:val="22"/>
          <w:szCs w:val="22"/>
        </w:rPr>
        <w:t xml:space="preserve">. Por su alcance y costos previstos el PDS se ha dividido en dos fases siendo la Fase I objeto de esta operación. </w:t>
      </w:r>
    </w:p>
    <w:p w:rsidR="0011477D" w:rsidRPr="00F702FF" w:rsidRDefault="00B077B7" w:rsidP="002577BC">
      <w:pPr>
        <w:spacing w:before="240" w:after="240" w:line="240" w:lineRule="auto"/>
        <w:jc w:val="both"/>
        <w:rPr>
          <w:rFonts w:asciiTheme="majorHAnsi" w:eastAsia="Calibri" w:hAnsiTheme="majorHAnsi"/>
          <w:bCs/>
          <w:sz w:val="22"/>
          <w:szCs w:val="22"/>
        </w:rPr>
      </w:pPr>
      <w:r w:rsidRPr="00F702FF">
        <w:rPr>
          <w:rFonts w:asciiTheme="majorHAnsi" w:eastAsia="Calibri" w:hAnsiTheme="majorHAnsi"/>
          <w:bCs/>
          <w:sz w:val="22"/>
          <w:szCs w:val="22"/>
        </w:rPr>
        <w:t xml:space="preserve">La </w:t>
      </w:r>
      <w:r w:rsidR="0011477D" w:rsidRPr="00F702FF">
        <w:rPr>
          <w:rFonts w:asciiTheme="majorHAnsi" w:eastAsia="Calibri" w:hAnsiTheme="majorHAnsi"/>
          <w:bCs/>
          <w:sz w:val="22"/>
          <w:szCs w:val="22"/>
        </w:rPr>
        <w:t>Fase I</w:t>
      </w:r>
      <w:r w:rsidRPr="00F702FF">
        <w:rPr>
          <w:rFonts w:asciiTheme="majorHAnsi" w:eastAsia="Calibri" w:hAnsiTheme="majorHAnsi"/>
          <w:bCs/>
          <w:sz w:val="22"/>
          <w:szCs w:val="22"/>
        </w:rPr>
        <w:t xml:space="preserve"> del PDS del PSACH a</w:t>
      </w:r>
      <w:r w:rsidR="0011477D" w:rsidRPr="00F702FF">
        <w:rPr>
          <w:rFonts w:asciiTheme="majorHAnsi" w:eastAsia="Calibri" w:hAnsiTheme="majorHAnsi"/>
          <w:bCs/>
          <w:sz w:val="22"/>
          <w:szCs w:val="22"/>
        </w:rPr>
        <w:t xml:space="preserve">tenderá una población de 188.500 habitantes que viven en unas 229 barriadas/urbanizaciones. </w:t>
      </w:r>
      <w:r w:rsidRPr="00F702FF">
        <w:rPr>
          <w:rFonts w:asciiTheme="majorHAnsi" w:eastAsia="Calibri" w:hAnsiTheme="majorHAnsi"/>
          <w:bCs/>
          <w:sz w:val="22"/>
          <w:szCs w:val="22"/>
        </w:rPr>
        <w:t>C</w:t>
      </w:r>
      <w:r w:rsidR="0011477D" w:rsidRPr="00F702FF">
        <w:rPr>
          <w:rFonts w:asciiTheme="majorHAnsi" w:eastAsia="Calibri" w:hAnsiTheme="majorHAnsi"/>
          <w:bCs/>
          <w:sz w:val="22"/>
          <w:szCs w:val="22"/>
        </w:rPr>
        <w:t>ontempla construir un total de 324 km de redes de recolección así como 16.800 conexiones domiciliarias nuevas; construir 65 km de colectoras y conectar a las mismas las redes de recolección de un total de 49.000 viviendas que actualmente descargan a los ríos; un interceptor/túnel de 6,6 km de longitud que recoge las aguas de las colectoras y las conduce a la PTAR Caimito (capacidad de tratamiento del orden de 1,35 m</w:t>
      </w:r>
      <w:r w:rsidR="0011477D" w:rsidRPr="00F702FF">
        <w:rPr>
          <w:rFonts w:asciiTheme="majorHAnsi" w:eastAsia="Calibri" w:hAnsiTheme="majorHAnsi"/>
          <w:bCs/>
          <w:sz w:val="22"/>
          <w:szCs w:val="22"/>
          <w:vertAlign w:val="superscript"/>
        </w:rPr>
        <w:t>3</w:t>
      </w:r>
      <w:r w:rsidR="0011477D" w:rsidRPr="00F702FF">
        <w:rPr>
          <w:rFonts w:asciiTheme="majorHAnsi" w:eastAsia="Calibri" w:hAnsiTheme="majorHAnsi"/>
          <w:bCs/>
          <w:sz w:val="22"/>
          <w:szCs w:val="22"/>
        </w:rPr>
        <w:t>/s). Los costos d</w:t>
      </w:r>
      <w:r w:rsidRPr="00F702FF">
        <w:rPr>
          <w:rFonts w:asciiTheme="majorHAnsi" w:eastAsia="Calibri" w:hAnsiTheme="majorHAnsi"/>
          <w:bCs/>
          <w:sz w:val="22"/>
          <w:szCs w:val="22"/>
        </w:rPr>
        <w:t>e las obras se estiman en US$ 553</w:t>
      </w:r>
      <w:r w:rsidR="0011477D" w:rsidRPr="00F702FF">
        <w:rPr>
          <w:rFonts w:asciiTheme="majorHAnsi" w:eastAsia="Calibri" w:hAnsiTheme="majorHAnsi"/>
          <w:bCs/>
          <w:sz w:val="22"/>
          <w:szCs w:val="22"/>
        </w:rPr>
        <w:t xml:space="preserve"> millones. </w:t>
      </w:r>
      <w:r w:rsidRPr="00F702FF">
        <w:rPr>
          <w:rFonts w:asciiTheme="majorHAnsi" w:eastAsia="Calibri" w:hAnsiTheme="majorHAnsi"/>
          <w:bCs/>
          <w:sz w:val="22"/>
          <w:szCs w:val="22"/>
        </w:rPr>
        <w:t>Asimismo,</w:t>
      </w:r>
      <w:r w:rsidR="0011477D" w:rsidRPr="00F702FF">
        <w:rPr>
          <w:rFonts w:asciiTheme="majorHAnsi" w:eastAsia="Calibri" w:hAnsiTheme="majorHAnsi"/>
          <w:bCs/>
          <w:sz w:val="22"/>
          <w:szCs w:val="22"/>
        </w:rPr>
        <w:t xml:space="preserve"> incluye los costos para la Operación y Mantenimiento (O&amp;M) de tal infraestructura</w:t>
      </w:r>
      <w:r w:rsidRPr="00F702FF">
        <w:rPr>
          <w:rFonts w:asciiTheme="majorHAnsi" w:eastAsia="Calibri" w:hAnsiTheme="majorHAnsi"/>
          <w:bCs/>
          <w:sz w:val="22"/>
          <w:szCs w:val="22"/>
        </w:rPr>
        <w:t>,</w:t>
      </w:r>
      <w:r w:rsidR="0011477D" w:rsidRPr="00F702FF">
        <w:rPr>
          <w:rFonts w:asciiTheme="majorHAnsi" w:eastAsia="Calibri" w:hAnsiTheme="majorHAnsi"/>
          <w:bCs/>
          <w:sz w:val="22"/>
          <w:szCs w:val="22"/>
        </w:rPr>
        <w:t xml:space="preserve"> incluida la PTAR, los cuales se harían a través de contratos con terceros y administrados por la UCPSP.</w:t>
      </w:r>
    </w:p>
    <w:p w:rsidR="0011477D" w:rsidRPr="00F702FF" w:rsidRDefault="0011477D" w:rsidP="002577BC">
      <w:pPr>
        <w:spacing w:before="240" w:after="240" w:line="240" w:lineRule="auto"/>
        <w:jc w:val="both"/>
        <w:rPr>
          <w:rFonts w:asciiTheme="majorHAnsi" w:eastAsia="Calibri" w:hAnsiTheme="majorHAnsi"/>
          <w:bCs/>
          <w:sz w:val="22"/>
          <w:szCs w:val="22"/>
        </w:rPr>
      </w:pPr>
      <w:r w:rsidRPr="00F702FF">
        <w:rPr>
          <w:rFonts w:asciiTheme="majorHAnsi" w:eastAsia="Calibri" w:hAnsiTheme="majorHAnsi"/>
          <w:bCs/>
          <w:sz w:val="22"/>
          <w:szCs w:val="22"/>
        </w:rPr>
        <w:t xml:space="preserve">También se proponen estudios e intervenciones que contribuyan a: i) eliminar las conexiones cruzadas con las aguas pluviales; ii) controlar y monitorear que las descargas industriales al alcantarillado sanitario existente y a los ríos cumpla las normativas ambientales; iii) controlar y monitorear la calidad del agua de los ríos para evaluar el impacto del programa y; iv) continuar apoyando el programa de reducción del consumo de agua a través de una campaña de concientización de la población sobre el ahorro del agua. </w:t>
      </w:r>
    </w:p>
    <w:p w:rsidR="0011477D" w:rsidRPr="00F702FF" w:rsidRDefault="0011477D" w:rsidP="002577BC">
      <w:pPr>
        <w:spacing w:before="240" w:after="240" w:line="240" w:lineRule="auto"/>
        <w:jc w:val="both"/>
        <w:rPr>
          <w:rFonts w:asciiTheme="majorHAnsi" w:hAnsiTheme="majorHAnsi"/>
          <w:sz w:val="22"/>
          <w:szCs w:val="22"/>
        </w:rPr>
      </w:pPr>
      <w:r w:rsidRPr="00F702FF">
        <w:rPr>
          <w:rFonts w:asciiTheme="majorHAnsi" w:eastAsia="Calibri" w:hAnsiTheme="majorHAnsi"/>
          <w:bCs/>
          <w:sz w:val="22"/>
          <w:szCs w:val="22"/>
          <w:lang w:val="es-CR"/>
        </w:rPr>
        <w:t xml:space="preserve">En vista que se observa la presencia de desechos sólidos en los cauces y riberas de los ríos, el PSACH Fase I contempla incluir actividades </w:t>
      </w:r>
      <w:r w:rsidRPr="00F702FF">
        <w:rPr>
          <w:rFonts w:asciiTheme="majorHAnsi" w:eastAsia="Calibri" w:hAnsiTheme="majorHAnsi"/>
          <w:bCs/>
          <w:sz w:val="22"/>
          <w:szCs w:val="22"/>
          <w:lang w:val="es-ES_tradnl"/>
        </w:rPr>
        <w:t xml:space="preserve">de sensibilización y educación para el manejo adecuado de residuos sólidos que se ejecutarían en coordinación </w:t>
      </w:r>
      <w:r w:rsidRPr="00F702FF">
        <w:rPr>
          <w:rFonts w:asciiTheme="majorHAnsi" w:eastAsia="Calibri" w:hAnsiTheme="majorHAnsi"/>
          <w:sz w:val="22"/>
          <w:szCs w:val="22"/>
          <w:lang w:val="es-ES_tradnl"/>
        </w:rPr>
        <w:t xml:space="preserve">con la Autoridad de Aseo Urbano y Domiciliario de Panamá (AAUD), los municipios y las comunidades. </w:t>
      </w:r>
      <w:r w:rsidR="00B077B7" w:rsidRPr="00F702FF">
        <w:rPr>
          <w:rFonts w:asciiTheme="majorHAnsi" w:eastAsia="Calibri" w:hAnsiTheme="majorHAnsi"/>
          <w:bCs/>
          <w:sz w:val="22"/>
          <w:szCs w:val="22"/>
          <w:lang w:val="es-CR"/>
        </w:rPr>
        <w:t>De igual modo,</w:t>
      </w:r>
      <w:r w:rsidRPr="00F702FF">
        <w:rPr>
          <w:rFonts w:asciiTheme="majorHAnsi" w:eastAsia="Calibri" w:hAnsiTheme="majorHAnsi"/>
          <w:bCs/>
          <w:sz w:val="22"/>
          <w:szCs w:val="22"/>
          <w:lang w:val="es-CR"/>
        </w:rPr>
        <w:t xml:space="preserve"> </w:t>
      </w:r>
      <w:r w:rsidR="00B077B7" w:rsidRPr="00F702FF">
        <w:rPr>
          <w:rFonts w:asciiTheme="majorHAnsi" w:eastAsia="Calibri" w:hAnsiTheme="majorHAnsi"/>
          <w:bCs/>
          <w:sz w:val="22"/>
          <w:szCs w:val="22"/>
          <w:lang w:val="es-CR"/>
        </w:rPr>
        <w:t xml:space="preserve">esta fase </w:t>
      </w:r>
      <w:r w:rsidRPr="00F702FF">
        <w:rPr>
          <w:rFonts w:asciiTheme="majorHAnsi" w:eastAsia="Calibri" w:hAnsiTheme="majorHAnsi"/>
          <w:bCs/>
          <w:sz w:val="22"/>
          <w:szCs w:val="22"/>
          <w:lang w:val="es-CR"/>
        </w:rPr>
        <w:t>incluye obras que además de proteger las servidumbres de pase de las colectoras generen espacios de recreación y esparcimiento en ciertas áreas estratégicas de las márgenes de los ríos a los cuales se les mejorará la calidad de sus aguas a través del programa.</w:t>
      </w:r>
    </w:p>
    <w:p w:rsidR="003403AD" w:rsidRPr="0011477D" w:rsidRDefault="00B34992" w:rsidP="00E97DB7">
      <w:pPr>
        <w:pStyle w:val="Heading3"/>
        <w:numPr>
          <w:ilvl w:val="1"/>
          <w:numId w:val="3"/>
        </w:numPr>
        <w:ind w:left="426"/>
        <w:rPr>
          <w:b/>
          <w:color w:val="auto"/>
          <w:sz w:val="22"/>
          <w:szCs w:val="22"/>
        </w:rPr>
      </w:pPr>
      <w:bookmarkStart w:id="45" w:name="_Toc461005414"/>
      <w:r w:rsidRPr="0011477D">
        <w:rPr>
          <w:b/>
          <w:color w:val="auto"/>
          <w:sz w:val="22"/>
          <w:szCs w:val="22"/>
        </w:rPr>
        <w:t>Institucionalidad del Sector</w:t>
      </w:r>
      <w:bookmarkEnd w:id="45"/>
    </w:p>
    <w:p w:rsidR="003E6634" w:rsidRPr="00185912" w:rsidRDefault="003E6634" w:rsidP="00A30E5A">
      <w:pPr>
        <w:spacing w:before="240" w:after="240" w:line="240" w:lineRule="auto"/>
        <w:jc w:val="both"/>
        <w:rPr>
          <w:rFonts w:asciiTheme="majorHAnsi" w:hAnsiTheme="majorHAnsi"/>
          <w:sz w:val="22"/>
          <w:szCs w:val="22"/>
        </w:rPr>
      </w:pPr>
      <w:r w:rsidRPr="00185912">
        <w:rPr>
          <w:rFonts w:asciiTheme="majorHAnsi" w:hAnsiTheme="majorHAnsi"/>
          <w:sz w:val="22"/>
          <w:szCs w:val="22"/>
        </w:rPr>
        <w:t>El Decreto Ley N° 2 del 27 de enero de 1997 establece el marco institucional y regulatorio para la prestación de los servicios de Agua Potable y Saneamiento (</w:t>
      </w:r>
      <w:proofErr w:type="spellStart"/>
      <w:r w:rsidRPr="00185912">
        <w:rPr>
          <w:rFonts w:asciiTheme="majorHAnsi" w:hAnsiTheme="majorHAnsi"/>
          <w:sz w:val="22"/>
          <w:szCs w:val="22"/>
        </w:rPr>
        <w:t>APyS</w:t>
      </w:r>
      <w:proofErr w:type="spellEnd"/>
      <w:r w:rsidRPr="00185912">
        <w:rPr>
          <w:rFonts w:asciiTheme="majorHAnsi" w:hAnsiTheme="majorHAnsi"/>
          <w:sz w:val="22"/>
          <w:szCs w:val="22"/>
        </w:rPr>
        <w:t>), asignando las funciones y responsabilidades de rectoría y planificación sectorial al Ministerio de Salud (MINSA), la regulación y fiscalización a la Autoridad Nacional d</w:t>
      </w:r>
      <w:r w:rsidR="00E54B25" w:rsidRPr="00185912">
        <w:rPr>
          <w:rFonts w:asciiTheme="majorHAnsi" w:hAnsiTheme="majorHAnsi"/>
          <w:sz w:val="22"/>
          <w:szCs w:val="22"/>
        </w:rPr>
        <w:t>e los Servicios Públicos (ASEP)</w:t>
      </w:r>
      <w:r w:rsidRPr="00185912">
        <w:rPr>
          <w:rFonts w:asciiTheme="majorHAnsi" w:hAnsiTheme="majorHAnsi"/>
          <w:sz w:val="22"/>
          <w:szCs w:val="22"/>
        </w:rPr>
        <w:t xml:space="preserve"> y la prestación de los servicios a poblaciones mayores de 1.500 habitantes al Instituto de Acueductos y Alcantarillados Nacionales (IDAAN). Las Juntas Administradoras de Acueductos Rurales (JAAR), con la asistencia técnica del MINSA, brindan el servicio a poblaciones menores de 1.500 habitantes. Por su parte, la UCPSP del MINSA ejecuta y opera la infraestructura del Programa de Saneamiento de la Ciudad y la Bahía de Panamá (PSBCP)</w:t>
      </w:r>
      <w:r w:rsidR="00E54B25" w:rsidRPr="00185912">
        <w:rPr>
          <w:rFonts w:asciiTheme="majorHAnsi" w:hAnsiTheme="majorHAnsi"/>
          <w:sz w:val="22"/>
          <w:szCs w:val="22"/>
        </w:rPr>
        <w:t xml:space="preserve">, el Proyecto de Gestión de Aguas Residuales para </w:t>
      </w:r>
      <w:proofErr w:type="spellStart"/>
      <w:r w:rsidR="00E54B25" w:rsidRPr="00185912">
        <w:rPr>
          <w:rFonts w:asciiTheme="majorHAnsi" w:hAnsiTheme="majorHAnsi"/>
          <w:sz w:val="22"/>
          <w:szCs w:val="22"/>
        </w:rPr>
        <w:t>Burunga</w:t>
      </w:r>
      <w:proofErr w:type="spellEnd"/>
      <w:r w:rsidR="00E54B25" w:rsidRPr="00185912">
        <w:rPr>
          <w:rFonts w:asciiTheme="majorHAnsi" w:hAnsiTheme="majorHAnsi"/>
          <w:sz w:val="22"/>
          <w:szCs w:val="22"/>
        </w:rPr>
        <w:t xml:space="preserve"> y Arraiján Cabecera</w:t>
      </w:r>
      <w:r w:rsidRPr="00185912">
        <w:rPr>
          <w:rFonts w:asciiTheme="majorHAnsi" w:hAnsiTheme="majorHAnsi"/>
          <w:sz w:val="22"/>
          <w:szCs w:val="22"/>
        </w:rPr>
        <w:t xml:space="preserve"> y </w:t>
      </w:r>
      <w:r w:rsidR="00E54B25" w:rsidRPr="00185912">
        <w:rPr>
          <w:rFonts w:asciiTheme="majorHAnsi" w:hAnsiTheme="majorHAnsi"/>
          <w:sz w:val="22"/>
          <w:szCs w:val="22"/>
        </w:rPr>
        <w:t xml:space="preserve">el Programa de Saneamiento </w:t>
      </w:r>
      <w:r w:rsidRPr="00185912">
        <w:rPr>
          <w:rFonts w:asciiTheme="majorHAnsi" w:hAnsiTheme="majorHAnsi"/>
          <w:sz w:val="22"/>
          <w:szCs w:val="22"/>
        </w:rPr>
        <w:t>de los Distritos de Arraiján y La Chorrera (PSACH) Fase I.</w:t>
      </w:r>
    </w:p>
    <w:p w:rsidR="002577BC" w:rsidRPr="002577BC" w:rsidRDefault="002577BC" w:rsidP="002577BC">
      <w:pPr>
        <w:pStyle w:val="ListParagraph"/>
        <w:keepNext/>
        <w:keepLines/>
        <w:numPr>
          <w:ilvl w:val="0"/>
          <w:numId w:val="4"/>
        </w:numPr>
        <w:spacing w:before="240" w:after="240" w:line="240" w:lineRule="auto"/>
        <w:contextualSpacing w:val="0"/>
        <w:outlineLvl w:val="3"/>
        <w:rPr>
          <w:rFonts w:asciiTheme="majorHAnsi" w:eastAsiaTheme="majorEastAsia" w:hAnsiTheme="majorHAnsi" w:cstheme="majorBidi"/>
          <w:b/>
          <w:vanish/>
          <w:sz w:val="22"/>
          <w:szCs w:val="22"/>
          <w:lang w:eastAsia="es-ES"/>
        </w:rPr>
      </w:pPr>
      <w:bookmarkStart w:id="46" w:name="_Toc460840945"/>
      <w:bookmarkStart w:id="47" w:name="_Toc460841063"/>
      <w:bookmarkStart w:id="48" w:name="_Toc460860380"/>
      <w:bookmarkStart w:id="49" w:name="_Toc460913647"/>
      <w:bookmarkStart w:id="50" w:name="_Toc460923131"/>
      <w:bookmarkStart w:id="51" w:name="_Toc460923225"/>
      <w:bookmarkStart w:id="52" w:name="_Toc460932208"/>
      <w:bookmarkStart w:id="53" w:name="_Toc460932306"/>
      <w:bookmarkStart w:id="54" w:name="_Toc460932405"/>
      <w:bookmarkStart w:id="55" w:name="_Toc460935313"/>
      <w:bookmarkStart w:id="56" w:name="_Toc460935411"/>
      <w:bookmarkStart w:id="57" w:name="_Toc460935510"/>
      <w:bookmarkStart w:id="58" w:name="_Toc460935608"/>
      <w:bookmarkStart w:id="59" w:name="_Toc460935705"/>
      <w:bookmarkStart w:id="60" w:name="_Toc460935797"/>
      <w:bookmarkStart w:id="61" w:name="_Toc460951900"/>
      <w:bookmarkStart w:id="62" w:name="_Toc460970035"/>
      <w:bookmarkStart w:id="63" w:name="_Toc460970220"/>
      <w:bookmarkStart w:id="64" w:name="_Toc460970407"/>
      <w:bookmarkStart w:id="65" w:name="_Toc460970590"/>
      <w:bookmarkStart w:id="66" w:name="_Toc460970771"/>
      <w:bookmarkStart w:id="67" w:name="_Toc460970952"/>
      <w:bookmarkStart w:id="68" w:name="_Toc460971131"/>
      <w:bookmarkStart w:id="69" w:name="_Toc460992991"/>
      <w:bookmarkStart w:id="70" w:name="_Toc460993152"/>
      <w:bookmarkStart w:id="71" w:name="_Toc460993308"/>
      <w:bookmarkStart w:id="72" w:name="_Toc460993461"/>
      <w:bookmarkStart w:id="73" w:name="_Toc460993613"/>
      <w:bookmarkStart w:id="74" w:name="_Toc460993764"/>
      <w:bookmarkStart w:id="75" w:name="_Toc461005252"/>
      <w:bookmarkStart w:id="76" w:name="_Toc46100541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2577BC" w:rsidRPr="002577BC" w:rsidRDefault="002577BC" w:rsidP="002577BC">
      <w:pPr>
        <w:pStyle w:val="ListParagraph"/>
        <w:keepNext/>
        <w:keepLines/>
        <w:numPr>
          <w:ilvl w:val="0"/>
          <w:numId w:val="4"/>
        </w:numPr>
        <w:spacing w:before="240" w:after="240" w:line="240" w:lineRule="auto"/>
        <w:contextualSpacing w:val="0"/>
        <w:outlineLvl w:val="3"/>
        <w:rPr>
          <w:rFonts w:asciiTheme="majorHAnsi" w:eastAsiaTheme="majorEastAsia" w:hAnsiTheme="majorHAnsi" w:cstheme="majorBidi"/>
          <w:b/>
          <w:vanish/>
          <w:sz w:val="22"/>
          <w:szCs w:val="22"/>
          <w:lang w:eastAsia="es-ES"/>
        </w:rPr>
      </w:pPr>
      <w:bookmarkStart w:id="77" w:name="_Toc461005253"/>
      <w:bookmarkStart w:id="78" w:name="_Toc461005416"/>
      <w:bookmarkEnd w:id="77"/>
      <w:bookmarkEnd w:id="78"/>
    </w:p>
    <w:p w:rsidR="002577BC" w:rsidRPr="002577BC" w:rsidRDefault="002577BC" w:rsidP="002577BC">
      <w:pPr>
        <w:pStyle w:val="ListParagraph"/>
        <w:keepNext/>
        <w:keepLines/>
        <w:numPr>
          <w:ilvl w:val="1"/>
          <w:numId w:val="4"/>
        </w:numPr>
        <w:spacing w:before="240" w:after="240" w:line="240" w:lineRule="auto"/>
        <w:contextualSpacing w:val="0"/>
        <w:outlineLvl w:val="3"/>
        <w:rPr>
          <w:rFonts w:asciiTheme="majorHAnsi" w:eastAsiaTheme="majorEastAsia" w:hAnsiTheme="majorHAnsi" w:cstheme="majorBidi"/>
          <w:b/>
          <w:vanish/>
          <w:sz w:val="22"/>
          <w:szCs w:val="22"/>
          <w:lang w:eastAsia="es-ES"/>
        </w:rPr>
      </w:pPr>
      <w:bookmarkStart w:id="79" w:name="_Toc461005254"/>
      <w:bookmarkStart w:id="80" w:name="_Toc461005417"/>
      <w:bookmarkEnd w:id="79"/>
      <w:bookmarkEnd w:id="80"/>
    </w:p>
    <w:p w:rsidR="002577BC" w:rsidRPr="002577BC" w:rsidRDefault="002577BC" w:rsidP="002577BC">
      <w:pPr>
        <w:pStyle w:val="ListParagraph"/>
        <w:keepNext/>
        <w:keepLines/>
        <w:numPr>
          <w:ilvl w:val="1"/>
          <w:numId w:val="4"/>
        </w:numPr>
        <w:spacing w:before="240" w:after="240" w:line="240" w:lineRule="auto"/>
        <w:contextualSpacing w:val="0"/>
        <w:outlineLvl w:val="3"/>
        <w:rPr>
          <w:rFonts w:asciiTheme="majorHAnsi" w:eastAsiaTheme="majorEastAsia" w:hAnsiTheme="majorHAnsi" w:cstheme="majorBidi"/>
          <w:b/>
          <w:vanish/>
          <w:sz w:val="22"/>
          <w:szCs w:val="22"/>
          <w:lang w:eastAsia="es-ES"/>
        </w:rPr>
      </w:pPr>
      <w:bookmarkStart w:id="81" w:name="_Toc461005255"/>
      <w:bookmarkStart w:id="82" w:name="_Toc461005418"/>
      <w:bookmarkEnd w:id="81"/>
      <w:bookmarkEnd w:id="82"/>
    </w:p>
    <w:p w:rsidR="003E6634" w:rsidRPr="004851CC" w:rsidRDefault="003E6634" w:rsidP="002577BC">
      <w:pPr>
        <w:pStyle w:val="Heading4"/>
        <w:numPr>
          <w:ilvl w:val="2"/>
          <w:numId w:val="4"/>
        </w:numPr>
        <w:spacing w:before="240" w:after="240" w:line="240" w:lineRule="auto"/>
        <w:ind w:left="567"/>
        <w:rPr>
          <w:b/>
          <w:color w:val="auto"/>
          <w:lang w:eastAsia="es-ES"/>
        </w:rPr>
      </w:pPr>
      <w:bookmarkStart w:id="83" w:name="_Toc461005419"/>
      <w:r w:rsidRPr="004851CC">
        <w:rPr>
          <w:b/>
          <w:color w:val="auto"/>
          <w:lang w:eastAsia="es-ES"/>
        </w:rPr>
        <w:t>MINSA</w:t>
      </w:r>
      <w:bookmarkEnd w:id="83"/>
    </w:p>
    <w:p w:rsidR="002577BC" w:rsidRDefault="003E6634" w:rsidP="00D42C6A">
      <w:pPr>
        <w:spacing w:before="240" w:after="240" w:line="240" w:lineRule="auto"/>
        <w:jc w:val="both"/>
        <w:rPr>
          <w:rFonts w:asciiTheme="majorHAnsi" w:hAnsiTheme="majorHAnsi"/>
          <w:sz w:val="22"/>
          <w:szCs w:val="22"/>
          <w:lang w:eastAsia="es-ES"/>
        </w:rPr>
      </w:pPr>
      <w:r w:rsidRPr="00185912">
        <w:rPr>
          <w:rFonts w:asciiTheme="majorHAnsi" w:hAnsiTheme="majorHAnsi"/>
          <w:sz w:val="22"/>
          <w:szCs w:val="22"/>
          <w:lang w:eastAsia="es-ES"/>
        </w:rPr>
        <w:t xml:space="preserve">El Decreto Ley N° 2 del 27 de enero de 1997 establece que el MINSA está a cargo de la formulación y coordinación de políticas del subsector y planificación a largo plazo. </w:t>
      </w:r>
    </w:p>
    <w:p w:rsidR="00702844" w:rsidRPr="004851CC" w:rsidRDefault="00702844" w:rsidP="00E97DB7">
      <w:pPr>
        <w:pStyle w:val="Heading4"/>
        <w:numPr>
          <w:ilvl w:val="2"/>
          <w:numId w:val="4"/>
        </w:numPr>
        <w:spacing w:before="240" w:after="240" w:line="240" w:lineRule="auto"/>
        <w:ind w:left="567"/>
        <w:rPr>
          <w:b/>
          <w:color w:val="auto"/>
        </w:rPr>
      </w:pPr>
      <w:bookmarkStart w:id="84" w:name="_Toc461005420"/>
      <w:bookmarkStart w:id="85" w:name="_Ref419800741"/>
      <w:r w:rsidRPr="004851CC">
        <w:rPr>
          <w:b/>
          <w:color w:val="auto"/>
          <w:lang w:eastAsia="es-ES"/>
        </w:rPr>
        <w:lastRenderedPageBreak/>
        <w:t>Instituto de Acueductos y Alcantarillados Nacionales</w:t>
      </w:r>
      <w:bookmarkEnd w:id="84"/>
    </w:p>
    <w:p w:rsidR="00702844" w:rsidRPr="00185912" w:rsidRDefault="00A827EF" w:rsidP="00185912">
      <w:pPr>
        <w:spacing w:before="240" w:after="240" w:line="240" w:lineRule="auto"/>
        <w:jc w:val="both"/>
        <w:rPr>
          <w:rFonts w:asciiTheme="majorHAnsi" w:hAnsiTheme="majorHAnsi"/>
          <w:sz w:val="22"/>
          <w:szCs w:val="22"/>
        </w:rPr>
      </w:pPr>
      <w:r w:rsidRPr="00185912">
        <w:rPr>
          <w:rFonts w:asciiTheme="majorHAnsi" w:hAnsiTheme="majorHAnsi"/>
          <w:sz w:val="22"/>
          <w:szCs w:val="22"/>
          <w:lang w:eastAsia="es-ES"/>
        </w:rPr>
        <w:t xml:space="preserve">El IDAAN es una entidad autónoma del Estado (tanto financiera como en su régimen interno), con personería jurídica, patrimonio propio y fondos separados e independientes del Gobierno Central. Ha sido </w:t>
      </w:r>
      <w:r w:rsidR="00F702FF">
        <w:rPr>
          <w:rFonts w:asciiTheme="majorHAnsi" w:hAnsiTheme="majorHAnsi" w:cs="Calibri"/>
          <w:sz w:val="22"/>
          <w:szCs w:val="22"/>
          <w:lang w:eastAsia="es-ES"/>
        </w:rPr>
        <w:t>creado en 1961 por</w:t>
      </w:r>
      <w:r w:rsidRPr="00185912">
        <w:rPr>
          <w:rFonts w:asciiTheme="majorHAnsi" w:hAnsiTheme="majorHAnsi" w:cs="Calibri"/>
          <w:sz w:val="22"/>
          <w:szCs w:val="22"/>
          <w:lang w:eastAsia="es-ES"/>
        </w:rPr>
        <w:t xml:space="preserve"> Decreto Ley N° 98 del 29 de diciembre de 1961, posteriormente fue modificada por los Decretos Ley N</w:t>
      </w:r>
      <w:proofErr w:type="gramStart"/>
      <w:r w:rsidRPr="00185912">
        <w:rPr>
          <w:rFonts w:asciiTheme="majorHAnsi" w:hAnsiTheme="majorHAnsi" w:cs="Calibri"/>
          <w:sz w:val="22"/>
          <w:szCs w:val="22"/>
          <w:lang w:eastAsia="es-ES"/>
        </w:rPr>
        <w:t>°  2</w:t>
      </w:r>
      <w:proofErr w:type="gramEnd"/>
      <w:r w:rsidRPr="00185912">
        <w:rPr>
          <w:rFonts w:asciiTheme="majorHAnsi" w:hAnsiTheme="majorHAnsi" w:cs="Calibri"/>
          <w:sz w:val="22"/>
          <w:szCs w:val="22"/>
          <w:lang w:eastAsia="es-ES"/>
        </w:rPr>
        <w:t xml:space="preserve"> del 7 de enero de 1997 y por el N° 77 del 28 de dic</w:t>
      </w:r>
      <w:r w:rsidR="0087728A">
        <w:rPr>
          <w:rFonts w:asciiTheme="majorHAnsi" w:hAnsiTheme="majorHAnsi" w:cs="Calibri"/>
          <w:sz w:val="22"/>
          <w:szCs w:val="22"/>
          <w:lang w:eastAsia="es-ES"/>
        </w:rPr>
        <w:t xml:space="preserve">iembre de 2001. </w:t>
      </w:r>
      <w:r w:rsidRPr="00185912">
        <w:rPr>
          <w:rFonts w:asciiTheme="majorHAnsi" w:hAnsiTheme="majorHAnsi"/>
          <w:sz w:val="22"/>
          <w:szCs w:val="22"/>
          <w:lang w:eastAsia="es-ES"/>
        </w:rPr>
        <w:t>Según el Art. 3 de la ley 77, inciso 4) es atribución del IDAAN fijar las tarifas, tasas, rentas u otros cargos por servicios de agua potable y alcantarillado sanitario prestados por el IDAAN, propuestos por el Director Ejecutivo, sujeto a la aprobación del Ente Regulador de los Servicios Públicos.</w:t>
      </w:r>
    </w:p>
    <w:p w:rsidR="003219FB" w:rsidRPr="004851CC" w:rsidRDefault="003219FB" w:rsidP="00E97DB7">
      <w:pPr>
        <w:pStyle w:val="Heading3"/>
        <w:numPr>
          <w:ilvl w:val="1"/>
          <w:numId w:val="3"/>
        </w:numPr>
        <w:spacing w:before="240" w:after="240"/>
        <w:ind w:left="425" w:hanging="431"/>
        <w:rPr>
          <w:b/>
          <w:i/>
          <w:color w:val="auto"/>
          <w:sz w:val="22"/>
          <w:szCs w:val="22"/>
          <w:lang w:eastAsia="es-ES"/>
        </w:rPr>
      </w:pPr>
      <w:bookmarkStart w:id="86" w:name="_Toc461005421"/>
      <w:bookmarkEnd w:id="85"/>
      <w:r w:rsidRPr="004851CC">
        <w:rPr>
          <w:b/>
          <w:color w:val="auto"/>
          <w:sz w:val="22"/>
          <w:szCs w:val="22"/>
        </w:rPr>
        <w:t>Sustentabilidad de la infraestructura del PSACH</w:t>
      </w:r>
      <w:bookmarkEnd w:id="86"/>
    </w:p>
    <w:p w:rsidR="004851CC" w:rsidRPr="00687F6B" w:rsidRDefault="004851CC" w:rsidP="00687F6B">
      <w:pPr>
        <w:spacing w:before="240" w:after="240" w:line="240" w:lineRule="auto"/>
        <w:jc w:val="both"/>
        <w:rPr>
          <w:rFonts w:asciiTheme="majorHAnsi" w:eastAsia="Calibri" w:hAnsiTheme="majorHAnsi"/>
          <w:sz w:val="22"/>
          <w:szCs w:val="22"/>
          <w:lang w:val="es-CR"/>
        </w:rPr>
      </w:pPr>
      <w:bookmarkStart w:id="87" w:name="_Ref460549949"/>
      <w:r w:rsidRPr="00687F6B">
        <w:rPr>
          <w:rFonts w:asciiTheme="majorHAnsi" w:eastAsia="Calibri" w:hAnsiTheme="majorHAnsi"/>
          <w:sz w:val="22"/>
          <w:szCs w:val="22"/>
          <w:lang w:val="es-CR"/>
        </w:rPr>
        <w:t xml:space="preserve">El IDAAN, prestador por ley de los servicios de agua potable y saneamiento a nivel nacional, viene mostrando importantes desafíos en sus indicadores de gestión, entre otros: i) índice de cobertura de costos operativos promedio (últimos tres años) del 80%, recibiendo subsidios del Estado para cubrir las inversiones y el déficit operativo; ii) tarifas de agua sin actualizar desde hace un largo período de tiempo; iii) altos niveles de Agua No Contabilizada (ANC) (48%); iv) sistema inadecuado de información, monitoreo y control de la calidad del agua tratada; v) bajos niveles de </w:t>
      </w:r>
      <w:proofErr w:type="spellStart"/>
      <w:r w:rsidRPr="00687F6B">
        <w:rPr>
          <w:rFonts w:asciiTheme="majorHAnsi" w:eastAsia="Calibri" w:hAnsiTheme="majorHAnsi"/>
          <w:sz w:val="22"/>
          <w:szCs w:val="22"/>
          <w:lang w:val="es-CR"/>
        </w:rPr>
        <w:t>micromedición</w:t>
      </w:r>
      <w:proofErr w:type="spellEnd"/>
      <w:r w:rsidRPr="00687F6B">
        <w:rPr>
          <w:rFonts w:asciiTheme="majorHAnsi" w:eastAsia="Calibri" w:hAnsiTheme="majorHAnsi"/>
          <w:sz w:val="22"/>
          <w:szCs w:val="22"/>
          <w:lang w:val="es-CR"/>
        </w:rPr>
        <w:t xml:space="preserve"> (68%); y vi) baja capacidad operativa para operar sus sistemas</w:t>
      </w:r>
      <w:bookmarkEnd w:id="87"/>
      <w:r w:rsidRPr="00687F6B">
        <w:rPr>
          <w:rFonts w:asciiTheme="majorHAnsi" w:eastAsia="Calibri" w:hAnsiTheme="majorHAnsi"/>
          <w:sz w:val="22"/>
          <w:szCs w:val="22"/>
          <w:lang w:val="es-CR"/>
        </w:rPr>
        <w:t>.</w:t>
      </w:r>
    </w:p>
    <w:p w:rsidR="004851CC" w:rsidRPr="00687F6B" w:rsidRDefault="004851CC" w:rsidP="00687F6B">
      <w:pPr>
        <w:spacing w:before="240" w:after="240" w:line="240" w:lineRule="auto"/>
        <w:jc w:val="both"/>
        <w:rPr>
          <w:rFonts w:asciiTheme="majorHAnsi" w:eastAsia="Calibri" w:hAnsiTheme="majorHAnsi"/>
          <w:sz w:val="22"/>
          <w:szCs w:val="22"/>
          <w:lang w:val="es-CR"/>
        </w:rPr>
      </w:pPr>
      <w:r w:rsidRPr="00687F6B">
        <w:rPr>
          <w:rFonts w:asciiTheme="majorHAnsi" w:eastAsia="Calibri" w:hAnsiTheme="majorHAnsi"/>
          <w:sz w:val="22"/>
          <w:szCs w:val="22"/>
          <w:lang w:val="es-CR"/>
        </w:rPr>
        <w:t>En tanto el IDAAN se fortalece, la UCPSP viene construyendo y operando las obras del PSCBP y del PSACH. En este sentido, mediante Decreto Ejecutivo N°18 del 3 de marzo del 2016, el Gobierno de Panamá amplió las responsabilidades de la UCPSP para ejecutar, operar y mantener obras de saneamiento en otras partes del país más allá del área metropolitana de Panamá. Lo anterior faculta legalmente a la UCPSP para ejecutar, operar y mantener la infraestructura a construirse en el PSACH.</w:t>
      </w:r>
    </w:p>
    <w:p w:rsidR="004851CC" w:rsidRPr="00687F6B" w:rsidRDefault="004851CC" w:rsidP="00687F6B">
      <w:pPr>
        <w:spacing w:before="240" w:after="240" w:line="240" w:lineRule="auto"/>
        <w:jc w:val="both"/>
        <w:rPr>
          <w:rFonts w:asciiTheme="majorHAnsi" w:eastAsia="Calibri" w:hAnsiTheme="majorHAnsi"/>
          <w:sz w:val="22"/>
          <w:szCs w:val="22"/>
          <w:lang w:val="es-CR"/>
        </w:rPr>
      </w:pPr>
      <w:r w:rsidRPr="00687F6B">
        <w:rPr>
          <w:rFonts w:asciiTheme="majorHAnsi" w:eastAsia="Calibri" w:hAnsiTheme="majorHAnsi"/>
          <w:sz w:val="22"/>
          <w:szCs w:val="22"/>
          <w:lang w:val="es-CR"/>
        </w:rPr>
        <w:t>Además, en el marco de la operaciones 3506-OC/PN y 3506/CH-PN, el IDAAN, firmó el 18 de junio de 2015 un Convenio de Cooperación con el MINSA en el cual IDAAN delega a la UCPSP la operación y mantenimiento (O&amp;M) de la infraestructura que la UCPSP construye y gestiona en el área metropolitana de Panamá, así como en otras áreas del país (incluyendo los DACH). Tal delegación tiene vigencia por 10 años con el propósito que en ese periodo el IDAAN se fortalezca.</w:t>
      </w:r>
    </w:p>
    <w:p w:rsidR="004851CC" w:rsidRPr="00F702FF" w:rsidRDefault="004851CC" w:rsidP="008F598F">
      <w:pPr>
        <w:spacing w:before="240" w:after="240" w:line="240" w:lineRule="auto"/>
        <w:jc w:val="both"/>
        <w:rPr>
          <w:rFonts w:asciiTheme="majorHAnsi" w:eastAsia="Calibri" w:hAnsiTheme="majorHAnsi"/>
          <w:lang w:val="es-CR"/>
        </w:rPr>
      </w:pPr>
      <w:r w:rsidRPr="00F702FF">
        <w:rPr>
          <w:rFonts w:asciiTheme="majorHAnsi" w:eastAsia="Calibri" w:hAnsiTheme="majorHAnsi"/>
          <w:lang w:val="es-CR"/>
        </w:rPr>
        <w:t>Así mismo la UCPSP con el apoyo de las operaciones 3506-OC/PN y 3506/CH-PN ha venido implantando a partir del 2015 un Sistema Integrado de Gestión (SIG) para fortalecer su capacidad de administración y supervisión de la ejecución de proyectos bajo gerenciamiento por un privado, así como la O&amp;M bajo contratación con terceros.</w:t>
      </w:r>
    </w:p>
    <w:p w:rsidR="004851CC" w:rsidRPr="00F702FF" w:rsidRDefault="004851CC" w:rsidP="008F598F">
      <w:pPr>
        <w:spacing w:before="240" w:after="240" w:line="240" w:lineRule="auto"/>
        <w:jc w:val="both"/>
        <w:rPr>
          <w:rFonts w:asciiTheme="majorHAnsi" w:eastAsia="Calibri" w:hAnsiTheme="majorHAnsi"/>
          <w:lang w:val="es-CR"/>
        </w:rPr>
      </w:pPr>
      <w:r w:rsidRPr="00F702FF">
        <w:rPr>
          <w:rFonts w:asciiTheme="majorHAnsi" w:eastAsia="Calibri" w:hAnsiTheme="majorHAnsi"/>
          <w:lang w:val="es-CR"/>
        </w:rPr>
        <w:t>Por lo anterior, el Programa, dentro del marco legal e institucional del sector, apoyará acciones que definan con mayor propiedad los roles, responsabilidades y los niveles de coordinación entre el IDAAN y la UCPSP, para mejorar la calidad de los servicios y contar con los instrumentos financieros necesarios (propuesta actualizada de tarifas de agua potable, alcantarillado y tratamiento, así como  mecanismos de subsidios focalizados) que permitan al GP tomar las decisiones para, al menos, garantizar la recuperación de los costos de O&amp;M de los sistemas de alcantarillado y tratamiento de aguas residuales a mediano y largo plazo. Las acciones de sostenibilidad en el sector serán implementadas a través del liderazgo, coordinación y seguimiento de un Comité de Sostenibilidad del sector (CSS) a ser creado por el MINSA.</w:t>
      </w:r>
    </w:p>
    <w:p w:rsidR="008918FC" w:rsidRPr="00185912" w:rsidRDefault="008918FC" w:rsidP="00E97DB7">
      <w:pPr>
        <w:pStyle w:val="Heading3"/>
        <w:numPr>
          <w:ilvl w:val="1"/>
          <w:numId w:val="3"/>
        </w:numPr>
        <w:ind w:left="426"/>
        <w:rPr>
          <w:b/>
          <w:sz w:val="22"/>
          <w:szCs w:val="22"/>
        </w:rPr>
      </w:pPr>
      <w:bookmarkStart w:id="88" w:name="_Toc461005422"/>
      <w:r w:rsidRPr="00185912">
        <w:rPr>
          <w:b/>
          <w:color w:val="auto"/>
          <w:sz w:val="22"/>
          <w:szCs w:val="22"/>
        </w:rPr>
        <w:lastRenderedPageBreak/>
        <w:t>Lecciones aprendidas recogidas del PSCBP</w:t>
      </w:r>
      <w:r w:rsidR="00FD73B0" w:rsidRPr="00185912">
        <w:rPr>
          <w:b/>
          <w:color w:val="auto"/>
          <w:sz w:val="22"/>
          <w:szCs w:val="22"/>
        </w:rPr>
        <w:t xml:space="preserve"> I y II</w:t>
      </w:r>
      <w:bookmarkEnd w:id="88"/>
    </w:p>
    <w:p w:rsidR="00401282" w:rsidRPr="00185912" w:rsidRDefault="008918FC" w:rsidP="008F598F">
      <w:pPr>
        <w:spacing w:before="240" w:after="240" w:line="240" w:lineRule="auto"/>
        <w:jc w:val="both"/>
        <w:rPr>
          <w:rFonts w:asciiTheme="majorHAnsi" w:hAnsiTheme="majorHAnsi" w:cstheme="minorHAnsi"/>
          <w:sz w:val="22"/>
          <w:szCs w:val="22"/>
        </w:rPr>
      </w:pPr>
      <w:r w:rsidRPr="00185912">
        <w:rPr>
          <w:rFonts w:asciiTheme="majorHAnsi" w:hAnsiTheme="majorHAnsi" w:cstheme="minorHAnsi"/>
          <w:sz w:val="22"/>
          <w:szCs w:val="22"/>
        </w:rPr>
        <w:t xml:space="preserve">Esta operación toma en consideración las lecciones de las operaciones 1719/OC-PN y 1719/OC-PN-1, 3506-OC/PN y 3506/CH-PN del BID; CFA 6987 y CFA 8468 de la CAF, que incluyen: </w:t>
      </w:r>
    </w:p>
    <w:p w:rsidR="00401282" w:rsidRPr="00185912" w:rsidRDefault="008918FC" w:rsidP="00E97DB7">
      <w:pPr>
        <w:pStyle w:val="ListParagraph"/>
        <w:numPr>
          <w:ilvl w:val="0"/>
          <w:numId w:val="5"/>
        </w:numPr>
        <w:spacing w:before="240" w:after="240" w:line="240" w:lineRule="auto"/>
        <w:ind w:left="426" w:hanging="284"/>
        <w:jc w:val="both"/>
        <w:rPr>
          <w:rFonts w:asciiTheme="majorHAnsi" w:hAnsiTheme="majorHAnsi" w:cstheme="minorHAnsi"/>
          <w:sz w:val="22"/>
          <w:szCs w:val="22"/>
        </w:rPr>
      </w:pPr>
      <w:r w:rsidRPr="00185912">
        <w:rPr>
          <w:rFonts w:asciiTheme="majorHAnsi" w:hAnsiTheme="majorHAnsi" w:cstheme="minorHAnsi"/>
          <w:sz w:val="22"/>
          <w:szCs w:val="22"/>
        </w:rPr>
        <w:t>la alta capacidad gerencial y técnica que tiene el personal de la UCP</w:t>
      </w:r>
      <w:r w:rsidR="00401282" w:rsidRPr="00185912">
        <w:rPr>
          <w:rFonts w:asciiTheme="majorHAnsi" w:hAnsiTheme="majorHAnsi" w:cstheme="minorHAnsi"/>
          <w:sz w:val="22"/>
          <w:szCs w:val="22"/>
        </w:rPr>
        <w:t>SP</w:t>
      </w:r>
      <w:r w:rsidRPr="00185912">
        <w:rPr>
          <w:rFonts w:asciiTheme="majorHAnsi" w:hAnsiTheme="majorHAnsi" w:cstheme="minorHAnsi"/>
          <w:sz w:val="22"/>
          <w:szCs w:val="22"/>
        </w:rPr>
        <w:t xml:space="preserve"> ha sido posible debido a la estabilidad que este personal ha tenido a pesar que han pasado tres periodos de gobierno desde 2006. El apoyo de los organismos multilaterales y la asistencia técnica del BID, en particular, han sido factores claves para el desarrollo </w:t>
      </w:r>
      <w:r w:rsidR="00401282" w:rsidRPr="00185912">
        <w:rPr>
          <w:rFonts w:asciiTheme="majorHAnsi" w:hAnsiTheme="majorHAnsi" w:cstheme="minorHAnsi"/>
          <w:sz w:val="22"/>
          <w:szCs w:val="22"/>
        </w:rPr>
        <w:t xml:space="preserve">de </w:t>
      </w:r>
      <w:r w:rsidRPr="00185912">
        <w:rPr>
          <w:rFonts w:asciiTheme="majorHAnsi" w:hAnsiTheme="majorHAnsi" w:cstheme="minorHAnsi"/>
          <w:sz w:val="22"/>
          <w:szCs w:val="22"/>
        </w:rPr>
        <w:t>la UCP</w:t>
      </w:r>
      <w:r w:rsidR="00401282" w:rsidRPr="00185912">
        <w:rPr>
          <w:rFonts w:asciiTheme="majorHAnsi" w:hAnsiTheme="majorHAnsi" w:cstheme="minorHAnsi"/>
          <w:sz w:val="22"/>
          <w:szCs w:val="22"/>
        </w:rPr>
        <w:t>SP</w:t>
      </w:r>
      <w:r w:rsidRPr="00185912">
        <w:rPr>
          <w:rFonts w:asciiTheme="majorHAnsi" w:hAnsiTheme="majorHAnsi" w:cstheme="minorHAnsi"/>
          <w:sz w:val="22"/>
          <w:szCs w:val="22"/>
        </w:rPr>
        <w:t xml:space="preserve"> y para garantizar personal comprometido y con experiencia en el PSCBP; </w:t>
      </w:r>
    </w:p>
    <w:p w:rsidR="00401282" w:rsidRPr="00185912" w:rsidRDefault="008918FC" w:rsidP="00E97DB7">
      <w:pPr>
        <w:pStyle w:val="ListParagraph"/>
        <w:numPr>
          <w:ilvl w:val="0"/>
          <w:numId w:val="5"/>
        </w:numPr>
        <w:spacing w:before="240" w:after="240" w:line="240" w:lineRule="auto"/>
        <w:ind w:left="426" w:hanging="284"/>
        <w:jc w:val="both"/>
        <w:rPr>
          <w:rFonts w:asciiTheme="majorHAnsi" w:hAnsiTheme="majorHAnsi"/>
          <w:sz w:val="22"/>
          <w:szCs w:val="22"/>
          <w:lang w:val="es-ES_tradnl"/>
        </w:rPr>
      </w:pPr>
      <w:r w:rsidRPr="00185912">
        <w:rPr>
          <w:rFonts w:asciiTheme="majorHAnsi" w:hAnsiTheme="majorHAnsi" w:cstheme="minorHAnsi"/>
          <w:sz w:val="22"/>
          <w:szCs w:val="22"/>
        </w:rPr>
        <w:t xml:space="preserve">las dificultades en la construcción de las colectoras producto de cambios por apreciables variaciones urbanísticas durante el tiempo transcurrido entre la elaboración de los diseños y la ejecución de las obras, fueron factores contribuyentes para la generación de sobrecostos. Estos aspectos fueron mitigados incorporando en algunos casos específicos, la modalidad de contratos de diseño-construcción; y </w:t>
      </w:r>
    </w:p>
    <w:p w:rsidR="008918FC" w:rsidRPr="00185912" w:rsidRDefault="008918FC" w:rsidP="00E97DB7">
      <w:pPr>
        <w:pStyle w:val="ListParagraph"/>
        <w:numPr>
          <w:ilvl w:val="0"/>
          <w:numId w:val="5"/>
        </w:numPr>
        <w:spacing w:before="240" w:after="240" w:line="240" w:lineRule="auto"/>
        <w:ind w:left="426" w:hanging="284"/>
        <w:jc w:val="both"/>
        <w:rPr>
          <w:rFonts w:asciiTheme="majorHAnsi" w:hAnsiTheme="majorHAnsi"/>
          <w:sz w:val="22"/>
          <w:szCs w:val="22"/>
          <w:lang w:val="es-ES_tradnl"/>
        </w:rPr>
      </w:pPr>
      <w:r w:rsidRPr="00185912">
        <w:rPr>
          <w:rFonts w:asciiTheme="majorHAnsi" w:hAnsiTheme="majorHAnsi" w:cstheme="minorHAnsi"/>
          <w:sz w:val="22"/>
          <w:szCs w:val="22"/>
        </w:rPr>
        <w:t>la ejecución de la estrategia de comunicación y participación ciudadana minimizó la resistencia de la población a la construcción de las obras</w:t>
      </w:r>
      <w:r w:rsidR="00401282" w:rsidRPr="00185912">
        <w:rPr>
          <w:rFonts w:asciiTheme="majorHAnsi" w:hAnsiTheme="majorHAnsi" w:cstheme="minorHAnsi"/>
          <w:sz w:val="22"/>
          <w:szCs w:val="22"/>
        </w:rPr>
        <w:t>.</w:t>
      </w:r>
    </w:p>
    <w:p w:rsidR="00CF76FE" w:rsidRPr="00185912" w:rsidRDefault="00CF76FE" w:rsidP="00E97DB7">
      <w:pPr>
        <w:pStyle w:val="Heading3"/>
        <w:numPr>
          <w:ilvl w:val="1"/>
          <w:numId w:val="3"/>
        </w:numPr>
        <w:ind w:left="426"/>
        <w:rPr>
          <w:b/>
          <w:color w:val="auto"/>
          <w:sz w:val="22"/>
          <w:szCs w:val="22"/>
        </w:rPr>
      </w:pPr>
      <w:bookmarkStart w:id="89" w:name="_Toc461005423"/>
      <w:r w:rsidRPr="00185912">
        <w:rPr>
          <w:b/>
          <w:color w:val="auto"/>
          <w:sz w:val="22"/>
          <w:szCs w:val="22"/>
        </w:rPr>
        <w:t>Conceptualización del PSACH Fase I</w:t>
      </w:r>
      <w:bookmarkEnd w:id="89"/>
    </w:p>
    <w:p w:rsidR="00CF76FE" w:rsidRPr="00185912" w:rsidRDefault="00CF76FE" w:rsidP="00CF76FE">
      <w:pPr>
        <w:spacing w:before="240" w:after="240" w:line="240" w:lineRule="auto"/>
        <w:jc w:val="both"/>
        <w:rPr>
          <w:rFonts w:asciiTheme="majorHAnsi" w:hAnsiTheme="majorHAnsi"/>
          <w:sz w:val="22"/>
          <w:szCs w:val="22"/>
          <w:lang w:val="es-ES_tradnl"/>
        </w:rPr>
      </w:pPr>
      <w:r w:rsidRPr="00185912">
        <w:rPr>
          <w:rFonts w:asciiTheme="majorHAnsi" w:hAnsiTheme="majorHAnsi"/>
          <w:sz w:val="22"/>
          <w:szCs w:val="22"/>
          <w:lang w:val="es-ES_tradnl"/>
        </w:rPr>
        <w:t>El G</w:t>
      </w:r>
      <w:r w:rsidR="007D6011" w:rsidRPr="00185912">
        <w:rPr>
          <w:rFonts w:asciiTheme="majorHAnsi" w:hAnsiTheme="majorHAnsi"/>
          <w:sz w:val="22"/>
          <w:szCs w:val="22"/>
          <w:lang w:val="es-ES_tradnl"/>
        </w:rPr>
        <w:t xml:space="preserve">obierno de </w:t>
      </w:r>
      <w:r w:rsidRPr="00185912">
        <w:rPr>
          <w:rFonts w:asciiTheme="majorHAnsi" w:hAnsiTheme="majorHAnsi"/>
          <w:sz w:val="22"/>
          <w:szCs w:val="22"/>
          <w:lang w:val="es-ES_tradnl"/>
        </w:rPr>
        <w:t>P</w:t>
      </w:r>
      <w:r w:rsidR="007D6011" w:rsidRPr="00185912">
        <w:rPr>
          <w:rFonts w:asciiTheme="majorHAnsi" w:hAnsiTheme="majorHAnsi"/>
          <w:sz w:val="22"/>
          <w:szCs w:val="22"/>
          <w:lang w:val="es-ES_tradnl"/>
        </w:rPr>
        <w:t>anamá</w:t>
      </w:r>
      <w:r w:rsidRPr="00185912">
        <w:rPr>
          <w:rFonts w:asciiTheme="majorHAnsi" w:hAnsiTheme="majorHAnsi"/>
          <w:sz w:val="22"/>
          <w:szCs w:val="22"/>
          <w:lang w:val="es-ES_tradnl"/>
        </w:rPr>
        <w:t xml:space="preserve"> ha solicitado </w:t>
      </w:r>
      <w:r w:rsidR="00692DB2">
        <w:rPr>
          <w:rFonts w:asciiTheme="majorHAnsi" w:hAnsiTheme="majorHAnsi"/>
          <w:sz w:val="22"/>
          <w:szCs w:val="22"/>
          <w:lang w:val="es-ES_tradnl"/>
        </w:rPr>
        <w:t>financiamiento al B</w:t>
      </w:r>
      <w:r w:rsidR="007D6011" w:rsidRPr="00185912">
        <w:rPr>
          <w:rFonts w:asciiTheme="majorHAnsi" w:hAnsiTheme="majorHAnsi"/>
          <w:sz w:val="22"/>
          <w:szCs w:val="22"/>
          <w:lang w:val="es-ES_tradnl"/>
        </w:rPr>
        <w:t xml:space="preserve">ID </w:t>
      </w:r>
      <w:r w:rsidRPr="00185912">
        <w:rPr>
          <w:rFonts w:asciiTheme="majorHAnsi" w:hAnsiTheme="majorHAnsi"/>
          <w:sz w:val="22"/>
          <w:szCs w:val="22"/>
          <w:lang w:val="es-ES_tradnl"/>
        </w:rPr>
        <w:t>por US$150 millones</w:t>
      </w:r>
      <w:r w:rsidR="007D6011" w:rsidRPr="00185912">
        <w:rPr>
          <w:rFonts w:asciiTheme="majorHAnsi" w:hAnsiTheme="majorHAnsi"/>
          <w:sz w:val="22"/>
          <w:szCs w:val="22"/>
          <w:lang w:val="es-ES_tradnl"/>
        </w:rPr>
        <w:t>, a la AECID, a la CAF y al BEI por USD 50 millones cada uno y al</w:t>
      </w:r>
      <w:r w:rsidR="00185912">
        <w:rPr>
          <w:rFonts w:asciiTheme="majorHAnsi" w:hAnsiTheme="majorHAnsi"/>
          <w:sz w:val="22"/>
          <w:szCs w:val="22"/>
          <w:lang w:val="es-ES_tradnl"/>
        </w:rPr>
        <w:t xml:space="preserve"> BCIE por USD 100 millones, que</w:t>
      </w:r>
      <w:r w:rsidR="007D6011" w:rsidRPr="00185912">
        <w:rPr>
          <w:rFonts w:asciiTheme="majorHAnsi" w:hAnsiTheme="majorHAnsi"/>
          <w:sz w:val="22"/>
          <w:szCs w:val="22"/>
          <w:lang w:val="es-ES_tradnl"/>
        </w:rPr>
        <w:t xml:space="preserve"> en total alcanza USD 400 millones,</w:t>
      </w:r>
      <w:r w:rsidRPr="00185912">
        <w:rPr>
          <w:rFonts w:asciiTheme="majorHAnsi" w:hAnsiTheme="majorHAnsi"/>
          <w:sz w:val="22"/>
          <w:szCs w:val="22"/>
          <w:lang w:val="es-ES_tradnl"/>
        </w:rPr>
        <w:t xml:space="preserve"> para implementar la Fase I del PSACH así como para continuar reforzando la capacidad institucional y organizacional de la UCPSP.</w:t>
      </w:r>
    </w:p>
    <w:p w:rsidR="00502CD2" w:rsidRDefault="00CF76FE" w:rsidP="00CF76FE">
      <w:pPr>
        <w:spacing w:before="240" w:after="240" w:line="240" w:lineRule="auto"/>
        <w:jc w:val="both"/>
        <w:rPr>
          <w:rFonts w:asciiTheme="majorHAnsi" w:hAnsiTheme="majorHAnsi"/>
          <w:sz w:val="22"/>
          <w:szCs w:val="22"/>
          <w:lang w:val="es-ES_tradnl"/>
        </w:rPr>
      </w:pPr>
      <w:r w:rsidRPr="00185912">
        <w:rPr>
          <w:rFonts w:asciiTheme="majorHAnsi" w:hAnsiTheme="majorHAnsi"/>
          <w:sz w:val="22"/>
          <w:szCs w:val="22"/>
        </w:rPr>
        <w:t xml:space="preserve">Las acciones que el Programa desarrollará están orientadas a: </w:t>
      </w:r>
      <w:r w:rsidR="004209FE" w:rsidRPr="004209FE">
        <w:rPr>
          <w:rFonts w:asciiTheme="majorHAnsi" w:hAnsiTheme="majorHAnsi"/>
          <w:sz w:val="22"/>
          <w:szCs w:val="22"/>
          <w:lang w:val="es-ES_tradnl"/>
        </w:rPr>
        <w:t xml:space="preserve">i) incrementar la capacidad de recolección, transporte y tratamiento del sistema de alcantarillado del área del PSACH; ii) reducir la contaminación de las quebradas, ríos y la bahía producto de descargas de </w:t>
      </w:r>
      <w:r w:rsidR="00502CD2">
        <w:rPr>
          <w:rFonts w:asciiTheme="majorHAnsi" w:hAnsiTheme="majorHAnsi"/>
          <w:sz w:val="22"/>
          <w:szCs w:val="22"/>
          <w:lang w:val="es-ES_tradnl"/>
        </w:rPr>
        <w:t>aguas residuales</w:t>
      </w:r>
      <w:r w:rsidR="004209FE" w:rsidRPr="004209FE">
        <w:rPr>
          <w:rFonts w:asciiTheme="majorHAnsi" w:hAnsiTheme="majorHAnsi"/>
          <w:sz w:val="22"/>
          <w:szCs w:val="22"/>
          <w:lang w:val="es-ES_tradnl"/>
        </w:rPr>
        <w:t xml:space="preserve"> crudas; iii)propiciar que las </w:t>
      </w:r>
      <w:r w:rsidR="00502CD2">
        <w:rPr>
          <w:rFonts w:asciiTheme="majorHAnsi" w:hAnsiTheme="majorHAnsi"/>
          <w:sz w:val="22"/>
          <w:szCs w:val="22"/>
          <w:lang w:val="es-ES_tradnl"/>
        </w:rPr>
        <w:t>aguas residuales</w:t>
      </w:r>
      <w:r w:rsidR="004209FE" w:rsidRPr="004209FE">
        <w:rPr>
          <w:rFonts w:asciiTheme="majorHAnsi" w:hAnsiTheme="majorHAnsi"/>
          <w:sz w:val="22"/>
          <w:szCs w:val="22"/>
          <w:lang w:val="es-ES_tradnl"/>
        </w:rPr>
        <w:t xml:space="preserve"> tratadas tanto de origen residencial, comercial e industrial cumplan las normativas de calidad vigentes; iv) promover la creación de áreas recreativas y de esparcimiento en la riveras de los ríos saneados; v) financiar estudios o actividades orientadas a me</w:t>
      </w:r>
      <w:r w:rsidR="00502CD2">
        <w:rPr>
          <w:rFonts w:asciiTheme="majorHAnsi" w:hAnsiTheme="majorHAnsi"/>
          <w:sz w:val="22"/>
          <w:szCs w:val="22"/>
          <w:lang w:val="es-ES_tradnl"/>
        </w:rPr>
        <w:t>jorar la gestión y la O&amp;M del sistema de alcantarillado</w:t>
      </w:r>
      <w:r w:rsidR="004209FE" w:rsidRPr="004209FE">
        <w:rPr>
          <w:rFonts w:asciiTheme="majorHAnsi" w:hAnsiTheme="majorHAnsi"/>
          <w:sz w:val="22"/>
          <w:szCs w:val="22"/>
          <w:lang w:val="es-ES_tradnl"/>
        </w:rPr>
        <w:t xml:space="preserve"> para que sea más confiable, eficiente y sostenible; y; vi) continuar apoyando la institucionalización y la capacidad de gestión de la UCP</w:t>
      </w:r>
      <w:r w:rsidR="00502CD2">
        <w:rPr>
          <w:rFonts w:asciiTheme="majorHAnsi" w:hAnsiTheme="majorHAnsi"/>
          <w:sz w:val="22"/>
          <w:szCs w:val="22"/>
          <w:lang w:val="es-ES_tradnl"/>
        </w:rPr>
        <w:t>SP</w:t>
      </w:r>
      <w:r w:rsidR="004209FE" w:rsidRPr="004209FE">
        <w:rPr>
          <w:rFonts w:asciiTheme="majorHAnsi" w:hAnsiTheme="majorHAnsi"/>
          <w:sz w:val="22"/>
          <w:szCs w:val="22"/>
          <w:lang w:val="es-ES_tradnl"/>
        </w:rPr>
        <w:t xml:space="preserve"> para enfrentar los desafíos actuales y futuros. </w:t>
      </w:r>
    </w:p>
    <w:p w:rsidR="007D6011" w:rsidRPr="004209FE" w:rsidRDefault="004209FE" w:rsidP="00CF76FE">
      <w:pPr>
        <w:spacing w:before="240" w:after="240" w:line="240" w:lineRule="auto"/>
        <w:jc w:val="both"/>
        <w:rPr>
          <w:rFonts w:asciiTheme="majorHAnsi" w:hAnsiTheme="majorHAnsi"/>
          <w:sz w:val="22"/>
          <w:szCs w:val="22"/>
          <w:lang w:val="es-ES_tradnl"/>
        </w:rPr>
      </w:pPr>
      <w:r w:rsidRPr="004209FE">
        <w:rPr>
          <w:rFonts w:asciiTheme="majorHAnsi" w:hAnsiTheme="majorHAnsi"/>
          <w:sz w:val="22"/>
          <w:szCs w:val="22"/>
          <w:lang w:val="es-ES_tradnl"/>
        </w:rPr>
        <w:t>Como resultado de estas intervenciones, se espera que 16.800 viviendas tengan conexiones nuevas; se traten efectivamente las aguas residuales de 65,800 viviendas y se reduzca la carga contaminante en términos de kg/DBO en 50%.</w:t>
      </w:r>
      <w:r w:rsidR="00CF76FE" w:rsidRPr="004209FE">
        <w:rPr>
          <w:rFonts w:asciiTheme="majorHAnsi" w:hAnsiTheme="majorHAnsi"/>
          <w:sz w:val="22"/>
          <w:szCs w:val="22"/>
          <w:lang w:val="es-ES_tradnl"/>
        </w:rPr>
        <w:t xml:space="preserve"> </w:t>
      </w:r>
    </w:p>
    <w:p w:rsidR="006F6917" w:rsidRPr="006F6917" w:rsidRDefault="006F6917" w:rsidP="006F6917">
      <w:pPr>
        <w:pStyle w:val="ListParagraph"/>
        <w:keepNext/>
        <w:keepLines/>
        <w:numPr>
          <w:ilvl w:val="0"/>
          <w:numId w:val="6"/>
        </w:numPr>
        <w:spacing w:before="240" w:after="240" w:line="240" w:lineRule="auto"/>
        <w:contextualSpacing w:val="0"/>
        <w:outlineLvl w:val="3"/>
        <w:rPr>
          <w:rFonts w:asciiTheme="majorHAnsi" w:eastAsiaTheme="majorEastAsia" w:hAnsiTheme="majorHAnsi" w:cstheme="majorBidi"/>
          <w:b/>
          <w:vanish/>
          <w:sz w:val="22"/>
          <w:szCs w:val="22"/>
        </w:rPr>
      </w:pPr>
      <w:bookmarkStart w:id="90" w:name="_Toc460840955"/>
      <w:bookmarkStart w:id="91" w:name="_Toc460841073"/>
      <w:bookmarkStart w:id="92" w:name="_Toc460860390"/>
      <w:bookmarkStart w:id="93" w:name="_Toc460913657"/>
      <w:bookmarkStart w:id="94" w:name="_Toc460923141"/>
      <w:bookmarkStart w:id="95" w:name="_Toc460923235"/>
      <w:bookmarkStart w:id="96" w:name="_Toc460932223"/>
      <w:bookmarkStart w:id="97" w:name="_Toc460932316"/>
      <w:bookmarkStart w:id="98" w:name="_Toc460932415"/>
      <w:bookmarkStart w:id="99" w:name="_Toc460935323"/>
      <w:bookmarkStart w:id="100" w:name="_Toc460935421"/>
      <w:bookmarkStart w:id="101" w:name="_Toc460935520"/>
      <w:bookmarkStart w:id="102" w:name="_Toc460935618"/>
      <w:bookmarkStart w:id="103" w:name="_Toc460935715"/>
      <w:bookmarkStart w:id="104" w:name="_Toc460935807"/>
      <w:bookmarkStart w:id="105" w:name="_Toc460951910"/>
      <w:bookmarkStart w:id="106" w:name="_Toc460970045"/>
      <w:bookmarkStart w:id="107" w:name="_Toc460970230"/>
      <w:bookmarkStart w:id="108" w:name="_Toc460970417"/>
      <w:bookmarkStart w:id="109" w:name="_Toc460970600"/>
      <w:bookmarkStart w:id="110" w:name="_Toc460970781"/>
      <w:bookmarkStart w:id="111" w:name="_Toc460970962"/>
      <w:bookmarkStart w:id="112" w:name="_Toc460971141"/>
      <w:bookmarkStart w:id="113" w:name="_Toc460993001"/>
      <w:bookmarkStart w:id="114" w:name="_Toc460993162"/>
      <w:bookmarkStart w:id="115" w:name="_Toc460993318"/>
      <w:bookmarkStart w:id="116" w:name="_Toc460993471"/>
      <w:bookmarkStart w:id="117" w:name="_Toc460993623"/>
      <w:bookmarkStart w:id="118" w:name="_Toc460993774"/>
      <w:bookmarkStart w:id="119" w:name="_Toc461005261"/>
      <w:bookmarkStart w:id="120" w:name="_Toc461005424"/>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6F6917" w:rsidRPr="006F6917" w:rsidRDefault="006F6917" w:rsidP="006F6917">
      <w:pPr>
        <w:pStyle w:val="ListParagraph"/>
        <w:keepNext/>
        <w:keepLines/>
        <w:numPr>
          <w:ilvl w:val="0"/>
          <w:numId w:val="6"/>
        </w:numPr>
        <w:spacing w:before="240" w:after="240" w:line="240" w:lineRule="auto"/>
        <w:contextualSpacing w:val="0"/>
        <w:outlineLvl w:val="3"/>
        <w:rPr>
          <w:rFonts w:asciiTheme="majorHAnsi" w:eastAsiaTheme="majorEastAsia" w:hAnsiTheme="majorHAnsi" w:cstheme="majorBidi"/>
          <w:b/>
          <w:vanish/>
          <w:sz w:val="22"/>
          <w:szCs w:val="22"/>
        </w:rPr>
      </w:pPr>
      <w:bookmarkStart w:id="121" w:name="_Toc461005262"/>
      <w:bookmarkStart w:id="122" w:name="_Toc461005425"/>
      <w:bookmarkEnd w:id="121"/>
      <w:bookmarkEnd w:id="122"/>
    </w:p>
    <w:p w:rsidR="006F6917" w:rsidRPr="006F6917" w:rsidRDefault="006F6917" w:rsidP="006F6917">
      <w:pPr>
        <w:pStyle w:val="ListParagraph"/>
        <w:keepNext/>
        <w:keepLines/>
        <w:numPr>
          <w:ilvl w:val="1"/>
          <w:numId w:val="6"/>
        </w:numPr>
        <w:spacing w:before="240" w:after="240" w:line="240" w:lineRule="auto"/>
        <w:contextualSpacing w:val="0"/>
        <w:outlineLvl w:val="3"/>
        <w:rPr>
          <w:rFonts w:asciiTheme="majorHAnsi" w:eastAsiaTheme="majorEastAsia" w:hAnsiTheme="majorHAnsi" w:cstheme="majorBidi"/>
          <w:b/>
          <w:vanish/>
          <w:sz w:val="22"/>
          <w:szCs w:val="22"/>
        </w:rPr>
      </w:pPr>
      <w:bookmarkStart w:id="123" w:name="_Toc461005263"/>
      <w:bookmarkStart w:id="124" w:name="_Toc461005426"/>
      <w:bookmarkEnd w:id="123"/>
      <w:bookmarkEnd w:id="124"/>
    </w:p>
    <w:p w:rsidR="006F6917" w:rsidRPr="006F6917" w:rsidRDefault="006F6917" w:rsidP="006F6917">
      <w:pPr>
        <w:pStyle w:val="ListParagraph"/>
        <w:keepNext/>
        <w:keepLines/>
        <w:numPr>
          <w:ilvl w:val="1"/>
          <w:numId w:val="6"/>
        </w:numPr>
        <w:spacing w:before="240" w:after="240" w:line="240" w:lineRule="auto"/>
        <w:contextualSpacing w:val="0"/>
        <w:outlineLvl w:val="3"/>
        <w:rPr>
          <w:rFonts w:asciiTheme="majorHAnsi" w:eastAsiaTheme="majorEastAsia" w:hAnsiTheme="majorHAnsi" w:cstheme="majorBidi"/>
          <w:b/>
          <w:vanish/>
          <w:sz w:val="22"/>
          <w:szCs w:val="22"/>
        </w:rPr>
      </w:pPr>
      <w:bookmarkStart w:id="125" w:name="_Toc461005264"/>
      <w:bookmarkStart w:id="126" w:name="_Toc461005427"/>
      <w:bookmarkEnd w:id="125"/>
      <w:bookmarkEnd w:id="126"/>
    </w:p>
    <w:p w:rsidR="006F6917" w:rsidRPr="006F6917" w:rsidRDefault="006F6917" w:rsidP="006F6917">
      <w:pPr>
        <w:pStyle w:val="ListParagraph"/>
        <w:keepNext/>
        <w:keepLines/>
        <w:numPr>
          <w:ilvl w:val="1"/>
          <w:numId w:val="6"/>
        </w:numPr>
        <w:spacing w:before="240" w:after="240" w:line="240" w:lineRule="auto"/>
        <w:contextualSpacing w:val="0"/>
        <w:outlineLvl w:val="3"/>
        <w:rPr>
          <w:rFonts w:asciiTheme="majorHAnsi" w:eastAsiaTheme="majorEastAsia" w:hAnsiTheme="majorHAnsi" w:cstheme="majorBidi"/>
          <w:b/>
          <w:vanish/>
          <w:sz w:val="22"/>
          <w:szCs w:val="22"/>
        </w:rPr>
      </w:pPr>
      <w:bookmarkStart w:id="127" w:name="_Toc461005265"/>
      <w:bookmarkStart w:id="128" w:name="_Toc461005428"/>
      <w:bookmarkEnd w:id="127"/>
      <w:bookmarkEnd w:id="128"/>
    </w:p>
    <w:p w:rsidR="006F6917" w:rsidRPr="006F6917" w:rsidRDefault="006F6917" w:rsidP="006F6917">
      <w:pPr>
        <w:pStyle w:val="ListParagraph"/>
        <w:keepNext/>
        <w:keepLines/>
        <w:numPr>
          <w:ilvl w:val="1"/>
          <w:numId w:val="6"/>
        </w:numPr>
        <w:spacing w:before="240" w:after="240" w:line="240" w:lineRule="auto"/>
        <w:contextualSpacing w:val="0"/>
        <w:outlineLvl w:val="3"/>
        <w:rPr>
          <w:rFonts w:asciiTheme="majorHAnsi" w:eastAsiaTheme="majorEastAsia" w:hAnsiTheme="majorHAnsi" w:cstheme="majorBidi"/>
          <w:b/>
          <w:vanish/>
          <w:sz w:val="22"/>
          <w:szCs w:val="22"/>
        </w:rPr>
      </w:pPr>
      <w:bookmarkStart w:id="129" w:name="_Toc461005266"/>
      <w:bookmarkStart w:id="130" w:name="_Toc461005429"/>
      <w:bookmarkEnd w:id="129"/>
      <w:bookmarkEnd w:id="130"/>
    </w:p>
    <w:p w:rsidR="006F6917" w:rsidRPr="006F6917" w:rsidRDefault="006F6917" w:rsidP="006F6917">
      <w:pPr>
        <w:pStyle w:val="ListParagraph"/>
        <w:keepNext/>
        <w:keepLines/>
        <w:numPr>
          <w:ilvl w:val="1"/>
          <w:numId w:val="6"/>
        </w:numPr>
        <w:spacing w:before="240" w:after="240" w:line="240" w:lineRule="auto"/>
        <w:contextualSpacing w:val="0"/>
        <w:outlineLvl w:val="3"/>
        <w:rPr>
          <w:rFonts w:asciiTheme="majorHAnsi" w:eastAsiaTheme="majorEastAsia" w:hAnsiTheme="majorHAnsi" w:cstheme="majorBidi"/>
          <w:b/>
          <w:vanish/>
          <w:sz w:val="22"/>
          <w:szCs w:val="22"/>
        </w:rPr>
      </w:pPr>
      <w:bookmarkStart w:id="131" w:name="_Toc461005267"/>
      <w:bookmarkStart w:id="132" w:name="_Toc461005430"/>
      <w:bookmarkEnd w:id="131"/>
      <w:bookmarkEnd w:id="132"/>
    </w:p>
    <w:p w:rsidR="00CF76FE" w:rsidRPr="00185912" w:rsidRDefault="006741F0" w:rsidP="006F6917">
      <w:pPr>
        <w:pStyle w:val="Heading4"/>
        <w:numPr>
          <w:ilvl w:val="2"/>
          <w:numId w:val="6"/>
        </w:numPr>
        <w:spacing w:before="240" w:after="240" w:line="240" w:lineRule="auto"/>
        <w:ind w:left="567"/>
        <w:rPr>
          <w:b/>
          <w:color w:val="auto"/>
        </w:rPr>
      </w:pPr>
      <w:bookmarkStart w:id="133" w:name="_Toc461005431"/>
      <w:r w:rsidRPr="00185912">
        <w:rPr>
          <w:b/>
          <w:color w:val="auto"/>
        </w:rPr>
        <w:t>Objetivos del PSACH Fase I</w:t>
      </w:r>
      <w:bookmarkEnd w:id="133"/>
    </w:p>
    <w:p w:rsidR="006741F0" w:rsidRPr="00185912" w:rsidRDefault="006741F0" w:rsidP="00104D84">
      <w:pPr>
        <w:spacing w:before="240" w:after="240" w:line="240" w:lineRule="auto"/>
        <w:jc w:val="both"/>
        <w:rPr>
          <w:rFonts w:asciiTheme="majorHAnsi" w:hAnsiTheme="majorHAnsi"/>
          <w:sz w:val="22"/>
          <w:szCs w:val="22"/>
        </w:rPr>
      </w:pPr>
      <w:r w:rsidRPr="00185912">
        <w:rPr>
          <w:rFonts w:asciiTheme="majorHAnsi" w:hAnsiTheme="majorHAnsi"/>
          <w:sz w:val="22"/>
          <w:szCs w:val="22"/>
        </w:rPr>
        <w:t xml:space="preserve">Contribuir a mejorar las condiciones sanitarias y disminuir la contaminación de los cauces y ríos urbanos de los Distritos de Arraiján y La Chorrera. Los objetivos específicos son: </w:t>
      </w:r>
    </w:p>
    <w:p w:rsidR="006741F0" w:rsidRPr="00185912" w:rsidRDefault="006741F0" w:rsidP="00E97DB7">
      <w:pPr>
        <w:pStyle w:val="ListParagraph"/>
        <w:numPr>
          <w:ilvl w:val="0"/>
          <w:numId w:val="7"/>
        </w:numPr>
        <w:spacing w:before="240" w:after="240" w:line="240" w:lineRule="auto"/>
        <w:ind w:left="426" w:hanging="141"/>
        <w:jc w:val="both"/>
        <w:rPr>
          <w:rFonts w:asciiTheme="majorHAnsi" w:hAnsiTheme="majorHAnsi"/>
          <w:sz w:val="22"/>
          <w:szCs w:val="22"/>
        </w:rPr>
      </w:pPr>
      <w:r w:rsidRPr="00185912">
        <w:rPr>
          <w:rFonts w:asciiTheme="majorHAnsi" w:hAnsiTheme="majorHAnsi"/>
          <w:sz w:val="22"/>
          <w:szCs w:val="22"/>
        </w:rPr>
        <w:t xml:space="preserve">incrementar la cobertura de tratamiento de las aguas residuales en el área de intervención del Programa; </w:t>
      </w:r>
    </w:p>
    <w:p w:rsidR="006741F0" w:rsidRPr="00185912" w:rsidRDefault="006741F0" w:rsidP="00E97DB7">
      <w:pPr>
        <w:pStyle w:val="ListParagraph"/>
        <w:numPr>
          <w:ilvl w:val="0"/>
          <w:numId w:val="7"/>
        </w:numPr>
        <w:spacing w:before="240" w:after="240" w:line="240" w:lineRule="auto"/>
        <w:ind w:left="426" w:hanging="141"/>
        <w:jc w:val="both"/>
        <w:rPr>
          <w:rFonts w:asciiTheme="majorHAnsi" w:hAnsiTheme="majorHAnsi"/>
          <w:sz w:val="22"/>
          <w:szCs w:val="22"/>
        </w:rPr>
      </w:pPr>
      <w:r w:rsidRPr="00185912">
        <w:rPr>
          <w:rFonts w:asciiTheme="majorHAnsi" w:hAnsiTheme="majorHAnsi"/>
          <w:sz w:val="22"/>
          <w:szCs w:val="22"/>
        </w:rPr>
        <w:t xml:space="preserve">contribuir al desarrollo de capacidades para la gestión de las obras y la sostenibilidad del sector y; </w:t>
      </w:r>
    </w:p>
    <w:p w:rsidR="006741F0" w:rsidRPr="00185912" w:rsidRDefault="006741F0" w:rsidP="00E97DB7">
      <w:pPr>
        <w:pStyle w:val="ListParagraph"/>
        <w:numPr>
          <w:ilvl w:val="0"/>
          <w:numId w:val="7"/>
        </w:numPr>
        <w:spacing w:before="240" w:after="240" w:line="240" w:lineRule="auto"/>
        <w:ind w:left="426" w:hanging="141"/>
        <w:jc w:val="both"/>
        <w:rPr>
          <w:rFonts w:asciiTheme="majorHAnsi" w:hAnsiTheme="majorHAnsi"/>
          <w:sz w:val="22"/>
          <w:szCs w:val="22"/>
        </w:rPr>
      </w:pPr>
      <w:r w:rsidRPr="00185912">
        <w:rPr>
          <w:rFonts w:asciiTheme="majorHAnsi" w:hAnsiTheme="majorHAnsi"/>
          <w:sz w:val="22"/>
          <w:szCs w:val="22"/>
        </w:rPr>
        <w:t xml:space="preserve">promover el adecuado funcionamiento del sistema de alcantarillado a través de intervenciones integrales ambientales. </w:t>
      </w:r>
    </w:p>
    <w:p w:rsidR="006741F0" w:rsidRPr="00185912" w:rsidRDefault="00104D84" w:rsidP="00E97DB7">
      <w:pPr>
        <w:pStyle w:val="Heading4"/>
        <w:numPr>
          <w:ilvl w:val="2"/>
          <w:numId w:val="6"/>
        </w:numPr>
        <w:spacing w:before="240" w:after="240" w:line="240" w:lineRule="auto"/>
        <w:ind w:left="567"/>
        <w:rPr>
          <w:b/>
          <w:color w:val="auto"/>
        </w:rPr>
      </w:pPr>
      <w:bookmarkStart w:id="134" w:name="_Toc461005432"/>
      <w:r w:rsidRPr="00185912">
        <w:rPr>
          <w:b/>
          <w:color w:val="auto"/>
        </w:rPr>
        <w:lastRenderedPageBreak/>
        <w:t>Componentes del PSACH Fase I</w:t>
      </w:r>
      <w:bookmarkEnd w:id="134"/>
    </w:p>
    <w:p w:rsidR="00104D84" w:rsidRPr="00185912" w:rsidRDefault="00104D84" w:rsidP="00DC5AE1">
      <w:pPr>
        <w:spacing w:before="240" w:after="240" w:line="240" w:lineRule="auto"/>
        <w:jc w:val="both"/>
        <w:rPr>
          <w:rFonts w:asciiTheme="majorHAnsi" w:hAnsiTheme="majorHAnsi"/>
          <w:sz w:val="22"/>
          <w:szCs w:val="22"/>
        </w:rPr>
      </w:pPr>
      <w:r w:rsidRPr="00185912">
        <w:rPr>
          <w:rFonts w:asciiTheme="majorHAnsi" w:hAnsiTheme="majorHAnsi"/>
          <w:sz w:val="22"/>
          <w:szCs w:val="22"/>
        </w:rPr>
        <w:t>Para lograr sus objetivos, el programa está estructurado en tres componentes de la siguiente manera:</w:t>
      </w:r>
    </w:p>
    <w:p w:rsidR="00104D84" w:rsidRPr="00185912" w:rsidRDefault="00104D84" w:rsidP="00E97DB7">
      <w:pPr>
        <w:pStyle w:val="ListParagraph"/>
        <w:numPr>
          <w:ilvl w:val="0"/>
          <w:numId w:val="8"/>
        </w:numPr>
        <w:spacing w:before="240" w:after="240" w:line="240" w:lineRule="auto"/>
        <w:ind w:left="426" w:hanging="141"/>
        <w:jc w:val="both"/>
        <w:rPr>
          <w:rFonts w:asciiTheme="majorHAnsi" w:hAnsiTheme="majorHAnsi"/>
          <w:sz w:val="22"/>
          <w:szCs w:val="22"/>
        </w:rPr>
      </w:pPr>
      <w:r w:rsidRPr="00F322EE">
        <w:rPr>
          <w:rFonts w:asciiTheme="majorHAnsi" w:hAnsiTheme="majorHAnsi"/>
          <w:sz w:val="22"/>
          <w:szCs w:val="22"/>
          <w:u w:val="single"/>
        </w:rPr>
        <w:t>Componente I</w:t>
      </w:r>
      <w:r w:rsidRPr="00185912">
        <w:rPr>
          <w:rFonts w:asciiTheme="majorHAnsi" w:hAnsiTheme="majorHAnsi"/>
          <w:sz w:val="22"/>
          <w:szCs w:val="22"/>
        </w:rPr>
        <w:t>:</w:t>
      </w:r>
      <w:r w:rsidRPr="00185912">
        <w:rPr>
          <w:sz w:val="22"/>
          <w:szCs w:val="22"/>
        </w:rPr>
        <w:t xml:space="preserve"> </w:t>
      </w:r>
      <w:r w:rsidR="00DC5AE1">
        <w:rPr>
          <w:rFonts w:asciiTheme="majorHAnsi" w:hAnsiTheme="majorHAnsi"/>
          <w:sz w:val="22"/>
          <w:szCs w:val="22"/>
        </w:rPr>
        <w:t>Inversiones P</w:t>
      </w:r>
      <w:r w:rsidRPr="00185912">
        <w:rPr>
          <w:rFonts w:asciiTheme="majorHAnsi" w:hAnsiTheme="majorHAnsi"/>
          <w:sz w:val="22"/>
          <w:szCs w:val="22"/>
        </w:rPr>
        <w:t>rioritarias</w:t>
      </w:r>
    </w:p>
    <w:p w:rsidR="00104D84" w:rsidRPr="00185912" w:rsidRDefault="00104D84" w:rsidP="00E97DB7">
      <w:pPr>
        <w:pStyle w:val="ListParagraph"/>
        <w:numPr>
          <w:ilvl w:val="0"/>
          <w:numId w:val="8"/>
        </w:numPr>
        <w:spacing w:before="240" w:after="240" w:line="240" w:lineRule="auto"/>
        <w:ind w:left="426" w:hanging="141"/>
        <w:jc w:val="both"/>
        <w:rPr>
          <w:rFonts w:asciiTheme="majorHAnsi" w:hAnsiTheme="majorHAnsi"/>
          <w:sz w:val="22"/>
          <w:szCs w:val="22"/>
        </w:rPr>
      </w:pPr>
      <w:r w:rsidRPr="00F322EE">
        <w:rPr>
          <w:rFonts w:asciiTheme="majorHAnsi" w:hAnsiTheme="majorHAnsi"/>
          <w:sz w:val="22"/>
          <w:szCs w:val="22"/>
          <w:u w:val="single"/>
        </w:rPr>
        <w:t>Componente II</w:t>
      </w:r>
      <w:r w:rsidRPr="00185912">
        <w:rPr>
          <w:rFonts w:asciiTheme="majorHAnsi" w:hAnsiTheme="majorHAnsi"/>
          <w:sz w:val="22"/>
          <w:szCs w:val="22"/>
        </w:rPr>
        <w:t>: Fortalecimiento Institucional</w:t>
      </w:r>
    </w:p>
    <w:p w:rsidR="00104D84" w:rsidRPr="00185912" w:rsidRDefault="00104D84" w:rsidP="00E97DB7">
      <w:pPr>
        <w:pStyle w:val="ListParagraph"/>
        <w:numPr>
          <w:ilvl w:val="0"/>
          <w:numId w:val="8"/>
        </w:numPr>
        <w:spacing w:before="240" w:after="240" w:line="240" w:lineRule="auto"/>
        <w:ind w:left="426" w:hanging="141"/>
        <w:jc w:val="both"/>
        <w:rPr>
          <w:rFonts w:asciiTheme="majorHAnsi" w:hAnsiTheme="majorHAnsi"/>
          <w:sz w:val="22"/>
          <w:szCs w:val="22"/>
        </w:rPr>
      </w:pPr>
      <w:r w:rsidRPr="00F322EE">
        <w:rPr>
          <w:rFonts w:asciiTheme="majorHAnsi" w:hAnsiTheme="majorHAnsi"/>
          <w:sz w:val="22"/>
          <w:szCs w:val="22"/>
          <w:u w:val="single"/>
        </w:rPr>
        <w:t>Componente III</w:t>
      </w:r>
      <w:r w:rsidRPr="00185912">
        <w:rPr>
          <w:rFonts w:asciiTheme="majorHAnsi" w:hAnsiTheme="majorHAnsi"/>
          <w:sz w:val="22"/>
          <w:szCs w:val="22"/>
        </w:rPr>
        <w:t>: Estudios y Acciones Complementarias</w:t>
      </w:r>
    </w:p>
    <w:p w:rsidR="00104D84" w:rsidRPr="00F322EE" w:rsidRDefault="00104D84" w:rsidP="00E97DB7">
      <w:pPr>
        <w:pStyle w:val="Heading3"/>
        <w:numPr>
          <w:ilvl w:val="1"/>
          <w:numId w:val="3"/>
        </w:numPr>
        <w:ind w:left="426"/>
        <w:rPr>
          <w:b/>
          <w:color w:val="auto"/>
          <w:sz w:val="22"/>
          <w:szCs w:val="22"/>
        </w:rPr>
      </w:pPr>
      <w:bookmarkStart w:id="135" w:name="_Toc461005433"/>
      <w:r w:rsidRPr="00F322EE">
        <w:rPr>
          <w:b/>
          <w:color w:val="auto"/>
          <w:sz w:val="22"/>
          <w:szCs w:val="22"/>
        </w:rPr>
        <w:t>Cuadro de Costos</w:t>
      </w:r>
      <w:bookmarkEnd w:id="135"/>
    </w:p>
    <w:p w:rsidR="00104D84" w:rsidRPr="00185912" w:rsidRDefault="00104D84" w:rsidP="006A2879">
      <w:pPr>
        <w:spacing w:before="240" w:after="240" w:line="240" w:lineRule="auto"/>
        <w:jc w:val="both"/>
        <w:rPr>
          <w:rFonts w:asciiTheme="majorHAnsi" w:hAnsiTheme="majorHAnsi"/>
          <w:sz w:val="22"/>
          <w:szCs w:val="22"/>
        </w:rPr>
      </w:pPr>
      <w:r w:rsidRPr="00185912">
        <w:rPr>
          <w:rFonts w:asciiTheme="majorHAnsi" w:hAnsiTheme="majorHAnsi"/>
          <w:sz w:val="22"/>
          <w:szCs w:val="22"/>
        </w:rPr>
        <w:t xml:space="preserve">El prestatario del proyecto será el Estado de Panamá. El costo estimado del programa es de US$ </w:t>
      </w:r>
      <w:r w:rsidR="006A2879" w:rsidRPr="00185912">
        <w:rPr>
          <w:rFonts w:asciiTheme="majorHAnsi" w:hAnsiTheme="majorHAnsi"/>
          <w:sz w:val="22"/>
          <w:szCs w:val="22"/>
        </w:rPr>
        <w:t>640,12</w:t>
      </w:r>
      <w:r w:rsidRPr="00185912">
        <w:rPr>
          <w:rFonts w:asciiTheme="majorHAnsi" w:hAnsiTheme="majorHAnsi"/>
          <w:sz w:val="22"/>
          <w:szCs w:val="22"/>
        </w:rPr>
        <w:t xml:space="preserve"> millones. La estructura de financiamiento por categorías y fuentes se presenta </w:t>
      </w:r>
      <w:r w:rsidR="006A2879" w:rsidRPr="00185912">
        <w:rPr>
          <w:rFonts w:asciiTheme="majorHAnsi" w:hAnsiTheme="majorHAnsi"/>
          <w:sz w:val="22"/>
          <w:szCs w:val="22"/>
        </w:rPr>
        <w:t>a continuación:</w:t>
      </w:r>
    </w:p>
    <w:p w:rsidR="00104D84" w:rsidRPr="00185912" w:rsidRDefault="006A2879" w:rsidP="006A2879">
      <w:pPr>
        <w:spacing w:before="240" w:after="240" w:line="240" w:lineRule="auto"/>
        <w:jc w:val="center"/>
        <w:rPr>
          <w:b/>
          <w:sz w:val="22"/>
          <w:szCs w:val="22"/>
        </w:rPr>
      </w:pPr>
      <w:r w:rsidRPr="00185912">
        <w:rPr>
          <w:rFonts w:asciiTheme="majorHAnsi" w:hAnsiTheme="majorHAnsi"/>
          <w:b/>
          <w:sz w:val="22"/>
          <w:szCs w:val="22"/>
        </w:rPr>
        <w:t xml:space="preserve">Cuadro I. Costos del PSACH Fase </w:t>
      </w:r>
      <w:r w:rsidR="00104D84" w:rsidRPr="00185912">
        <w:rPr>
          <w:rFonts w:asciiTheme="majorHAnsi" w:hAnsiTheme="majorHAnsi"/>
          <w:b/>
          <w:sz w:val="22"/>
          <w:szCs w:val="22"/>
        </w:rPr>
        <w:t>I y sus Fuentes de Financiamiento</w:t>
      </w:r>
    </w:p>
    <w:p w:rsidR="00104D84" w:rsidRDefault="00AD1F3B" w:rsidP="00104D84">
      <w:pPr>
        <w:spacing w:before="240" w:after="240" w:line="240" w:lineRule="auto"/>
        <w:jc w:val="both"/>
        <w:rPr>
          <w:rFonts w:asciiTheme="majorHAnsi" w:hAnsiTheme="majorHAnsi"/>
        </w:rPr>
      </w:pPr>
      <w:r w:rsidRPr="00AD1F3B">
        <w:rPr>
          <w:noProof/>
          <w:lang w:val="es-ES_tradnl" w:eastAsia="es-ES_tradnl"/>
        </w:rPr>
        <w:drawing>
          <wp:inline distT="0" distB="0" distL="0" distR="0" wp14:anchorId="0F02D7CB" wp14:editId="7B1D5053">
            <wp:extent cx="5400675" cy="274512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2745122"/>
                    </a:xfrm>
                    <a:prstGeom prst="rect">
                      <a:avLst/>
                    </a:prstGeom>
                    <a:noFill/>
                    <a:ln>
                      <a:noFill/>
                    </a:ln>
                  </pic:spPr>
                </pic:pic>
              </a:graphicData>
            </a:graphic>
          </wp:inline>
        </w:drawing>
      </w:r>
    </w:p>
    <w:p w:rsidR="004802A4" w:rsidRPr="004802A4" w:rsidRDefault="004802A4" w:rsidP="004802A4">
      <w:pPr>
        <w:pStyle w:val="ListParagraph"/>
        <w:keepNext/>
        <w:keepLines/>
        <w:numPr>
          <w:ilvl w:val="1"/>
          <w:numId w:val="6"/>
        </w:numPr>
        <w:spacing w:before="240" w:after="240" w:line="240" w:lineRule="auto"/>
        <w:contextualSpacing w:val="0"/>
        <w:outlineLvl w:val="3"/>
        <w:rPr>
          <w:rFonts w:asciiTheme="majorHAnsi" w:eastAsiaTheme="majorEastAsia" w:hAnsiTheme="majorHAnsi" w:cstheme="majorBidi"/>
          <w:b/>
          <w:vanish/>
          <w:sz w:val="22"/>
          <w:szCs w:val="22"/>
        </w:rPr>
      </w:pPr>
      <w:bookmarkStart w:id="136" w:name="_Toc461005271"/>
      <w:bookmarkStart w:id="137" w:name="_Toc461005434"/>
      <w:bookmarkEnd w:id="136"/>
      <w:bookmarkEnd w:id="137"/>
    </w:p>
    <w:p w:rsidR="004802A4" w:rsidRPr="008C1ECD" w:rsidRDefault="004802A4" w:rsidP="004802A4">
      <w:pPr>
        <w:pStyle w:val="Heading4"/>
        <w:numPr>
          <w:ilvl w:val="2"/>
          <w:numId w:val="6"/>
        </w:numPr>
        <w:spacing w:before="240" w:after="240" w:line="240" w:lineRule="auto"/>
        <w:ind w:left="567"/>
        <w:rPr>
          <w:b/>
          <w:color w:val="auto"/>
          <w:sz w:val="20"/>
        </w:rPr>
      </w:pPr>
      <w:bookmarkStart w:id="138" w:name="_Toc461005435"/>
      <w:r w:rsidRPr="008C1ECD">
        <w:rPr>
          <w:b/>
          <w:color w:val="auto"/>
        </w:rPr>
        <w:t>Organismos Financiadores</w:t>
      </w:r>
      <w:bookmarkEnd w:id="138"/>
    </w:p>
    <w:p w:rsidR="00321B49" w:rsidRDefault="004802A4" w:rsidP="004F2178">
      <w:pPr>
        <w:spacing w:before="240" w:after="120" w:line="240" w:lineRule="auto"/>
        <w:jc w:val="both"/>
        <w:rPr>
          <w:rFonts w:asciiTheme="majorHAnsi" w:hAnsiTheme="majorHAnsi" w:cs="Arial"/>
          <w:sz w:val="22"/>
          <w:szCs w:val="22"/>
          <w:lang w:val="es-ES_tradnl"/>
        </w:rPr>
      </w:pPr>
      <w:r w:rsidRPr="008C1ECD">
        <w:rPr>
          <w:rFonts w:asciiTheme="majorHAnsi" w:hAnsiTheme="majorHAnsi" w:cs="Arial"/>
          <w:sz w:val="22"/>
          <w:szCs w:val="22"/>
          <w:lang w:val="es-ES_tradnl"/>
        </w:rPr>
        <w:t xml:space="preserve">El </w:t>
      </w:r>
      <w:r>
        <w:rPr>
          <w:rFonts w:asciiTheme="majorHAnsi" w:hAnsiTheme="majorHAnsi" w:cs="Arial"/>
          <w:sz w:val="22"/>
          <w:szCs w:val="22"/>
          <w:lang w:val="es-ES_tradnl"/>
        </w:rPr>
        <w:t>P</w:t>
      </w:r>
      <w:r w:rsidRPr="008C1ECD">
        <w:rPr>
          <w:rFonts w:asciiTheme="majorHAnsi" w:hAnsiTheme="majorHAnsi" w:cs="Arial"/>
          <w:sz w:val="22"/>
          <w:szCs w:val="22"/>
          <w:lang w:val="es-ES_tradnl"/>
        </w:rPr>
        <w:t>rograma contará con recursos del crédito público provenientes de</w:t>
      </w:r>
      <w:r w:rsidR="00321B49">
        <w:rPr>
          <w:rFonts w:asciiTheme="majorHAnsi" w:hAnsiTheme="majorHAnsi" w:cs="Arial"/>
          <w:sz w:val="22"/>
          <w:szCs w:val="22"/>
          <w:lang w:val="es-ES_tradnl"/>
        </w:rPr>
        <w:t xml:space="preserve"> </w:t>
      </w:r>
      <w:r w:rsidRPr="008C1ECD">
        <w:rPr>
          <w:rFonts w:asciiTheme="majorHAnsi" w:hAnsiTheme="majorHAnsi" w:cs="Arial"/>
          <w:sz w:val="22"/>
          <w:szCs w:val="22"/>
          <w:lang w:val="es-ES_tradnl"/>
        </w:rPr>
        <w:t>l</w:t>
      </w:r>
      <w:r w:rsidR="00321B49">
        <w:rPr>
          <w:rFonts w:asciiTheme="majorHAnsi" w:hAnsiTheme="majorHAnsi" w:cs="Arial"/>
          <w:sz w:val="22"/>
          <w:szCs w:val="22"/>
          <w:lang w:val="es-ES_tradnl"/>
        </w:rPr>
        <w:t>os siguientes organismos financiadores:</w:t>
      </w:r>
      <w:r w:rsidRPr="008C1ECD">
        <w:rPr>
          <w:rFonts w:asciiTheme="majorHAnsi" w:hAnsiTheme="majorHAnsi" w:cs="Arial"/>
          <w:sz w:val="22"/>
          <w:szCs w:val="22"/>
          <w:lang w:val="es-ES_tradnl"/>
        </w:rPr>
        <w:t xml:space="preserve"> </w:t>
      </w:r>
    </w:p>
    <w:p w:rsidR="00321B49" w:rsidRPr="00321B49" w:rsidRDefault="004802A4" w:rsidP="00EE47D8">
      <w:pPr>
        <w:pStyle w:val="ListParagraph"/>
        <w:numPr>
          <w:ilvl w:val="0"/>
          <w:numId w:val="33"/>
        </w:numPr>
        <w:spacing w:after="0" w:line="240" w:lineRule="auto"/>
        <w:rPr>
          <w:rFonts w:asciiTheme="majorHAnsi" w:hAnsiTheme="majorHAnsi"/>
          <w:sz w:val="22"/>
          <w:szCs w:val="22"/>
          <w:lang w:val="es-ES_tradnl"/>
        </w:rPr>
      </w:pPr>
      <w:r w:rsidRPr="00321B49">
        <w:rPr>
          <w:rFonts w:asciiTheme="majorHAnsi" w:hAnsiTheme="majorHAnsi"/>
          <w:sz w:val="22"/>
          <w:szCs w:val="22"/>
          <w:lang w:val="es-ES_tradnl"/>
        </w:rPr>
        <w:t xml:space="preserve">Banco Interamericano de Desarrollo (BID) del Capital Ordinario, </w:t>
      </w:r>
    </w:p>
    <w:p w:rsidR="00321B49" w:rsidRPr="00321B49" w:rsidRDefault="004802A4" w:rsidP="00EE47D8">
      <w:pPr>
        <w:pStyle w:val="ListParagraph"/>
        <w:numPr>
          <w:ilvl w:val="0"/>
          <w:numId w:val="33"/>
        </w:numPr>
        <w:spacing w:after="0" w:line="240" w:lineRule="auto"/>
        <w:rPr>
          <w:rFonts w:asciiTheme="majorHAnsi" w:hAnsiTheme="majorHAnsi"/>
          <w:sz w:val="22"/>
          <w:szCs w:val="22"/>
          <w:lang w:val="es-ES_tradnl"/>
        </w:rPr>
      </w:pPr>
      <w:r w:rsidRPr="00321B49">
        <w:rPr>
          <w:rFonts w:asciiTheme="majorHAnsi" w:hAnsiTheme="majorHAnsi"/>
          <w:sz w:val="22"/>
          <w:szCs w:val="22"/>
          <w:lang w:val="es-ES_tradnl"/>
        </w:rPr>
        <w:t xml:space="preserve">Banco de Desarrollo de América Latina (CAF), </w:t>
      </w:r>
    </w:p>
    <w:p w:rsidR="00321B49" w:rsidRPr="00321B49" w:rsidRDefault="004802A4" w:rsidP="00EE47D8">
      <w:pPr>
        <w:pStyle w:val="ListParagraph"/>
        <w:numPr>
          <w:ilvl w:val="0"/>
          <w:numId w:val="33"/>
        </w:numPr>
        <w:spacing w:after="0" w:line="240" w:lineRule="auto"/>
        <w:rPr>
          <w:rFonts w:asciiTheme="majorHAnsi" w:hAnsiTheme="majorHAnsi"/>
          <w:sz w:val="22"/>
          <w:szCs w:val="22"/>
          <w:lang w:val="es-ES_tradnl"/>
        </w:rPr>
      </w:pPr>
      <w:r w:rsidRPr="00321B49">
        <w:rPr>
          <w:rFonts w:asciiTheme="majorHAnsi" w:hAnsiTheme="majorHAnsi"/>
          <w:sz w:val="22"/>
          <w:szCs w:val="22"/>
          <w:lang w:val="es-ES_tradnl"/>
        </w:rPr>
        <w:t xml:space="preserve">Agencia Española de Cooperación Internacional para el Desarrollo (AECID), </w:t>
      </w:r>
    </w:p>
    <w:p w:rsidR="00321B49" w:rsidRPr="00321B49" w:rsidRDefault="004802A4" w:rsidP="00EE47D8">
      <w:pPr>
        <w:pStyle w:val="ListParagraph"/>
        <w:numPr>
          <w:ilvl w:val="0"/>
          <w:numId w:val="33"/>
        </w:numPr>
        <w:spacing w:after="0" w:line="240" w:lineRule="auto"/>
        <w:rPr>
          <w:rFonts w:asciiTheme="majorHAnsi" w:hAnsiTheme="majorHAnsi"/>
          <w:sz w:val="22"/>
          <w:szCs w:val="22"/>
          <w:lang w:val="es-ES_tradnl"/>
        </w:rPr>
      </w:pPr>
      <w:r w:rsidRPr="00321B49">
        <w:rPr>
          <w:rFonts w:asciiTheme="majorHAnsi" w:hAnsiTheme="majorHAnsi"/>
          <w:sz w:val="22"/>
          <w:szCs w:val="22"/>
          <w:lang w:val="es-ES_tradnl"/>
        </w:rPr>
        <w:t xml:space="preserve">Banco Centroamericano de Integración Económica (BCIE) </w:t>
      </w:r>
    </w:p>
    <w:p w:rsidR="00321B49" w:rsidRPr="00321B49" w:rsidRDefault="004802A4" w:rsidP="00EE47D8">
      <w:pPr>
        <w:pStyle w:val="ListParagraph"/>
        <w:numPr>
          <w:ilvl w:val="0"/>
          <w:numId w:val="33"/>
        </w:numPr>
        <w:spacing w:after="0" w:line="240" w:lineRule="auto"/>
        <w:rPr>
          <w:rFonts w:asciiTheme="majorHAnsi" w:hAnsiTheme="majorHAnsi"/>
          <w:sz w:val="22"/>
          <w:szCs w:val="22"/>
          <w:lang w:val="es-ES_tradnl"/>
        </w:rPr>
      </w:pPr>
      <w:r w:rsidRPr="00321B49">
        <w:rPr>
          <w:rFonts w:asciiTheme="majorHAnsi" w:hAnsiTheme="majorHAnsi"/>
          <w:sz w:val="22"/>
          <w:szCs w:val="22"/>
          <w:lang w:val="es-ES_tradnl"/>
        </w:rPr>
        <w:t>Banco Europeo de Inversiones (BEI)</w:t>
      </w:r>
    </w:p>
    <w:p w:rsidR="00321B49" w:rsidRDefault="00321B49" w:rsidP="00321B49">
      <w:pPr>
        <w:pStyle w:val="Heading4"/>
        <w:numPr>
          <w:ilvl w:val="2"/>
          <w:numId w:val="6"/>
        </w:numPr>
        <w:spacing w:before="240" w:after="240" w:line="240" w:lineRule="auto"/>
        <w:ind w:left="567"/>
        <w:rPr>
          <w:rFonts w:cs="Arial"/>
          <w:lang w:val="es-ES_tradnl"/>
        </w:rPr>
      </w:pPr>
      <w:bookmarkStart w:id="139" w:name="_Toc461005436"/>
      <w:r w:rsidRPr="00321B49">
        <w:rPr>
          <w:b/>
          <w:color w:val="auto"/>
        </w:rPr>
        <w:t>Contrapartida Local</w:t>
      </w:r>
      <w:bookmarkEnd w:id="139"/>
    </w:p>
    <w:p w:rsidR="004802A4" w:rsidRDefault="00321B49" w:rsidP="004802A4">
      <w:pPr>
        <w:spacing w:before="240" w:after="240" w:line="240" w:lineRule="auto"/>
        <w:jc w:val="both"/>
        <w:rPr>
          <w:rFonts w:asciiTheme="majorHAnsi" w:hAnsiTheme="majorHAnsi"/>
          <w:sz w:val="22"/>
          <w:szCs w:val="22"/>
        </w:rPr>
      </w:pPr>
      <w:r>
        <w:rPr>
          <w:rFonts w:asciiTheme="majorHAnsi" w:hAnsiTheme="majorHAnsi" w:cs="Arial"/>
          <w:sz w:val="22"/>
          <w:szCs w:val="22"/>
          <w:lang w:val="es-ES_tradnl"/>
        </w:rPr>
        <w:t>S</w:t>
      </w:r>
      <w:r w:rsidR="004802A4" w:rsidRPr="008C1ECD">
        <w:rPr>
          <w:rFonts w:asciiTheme="majorHAnsi" w:hAnsiTheme="majorHAnsi" w:cs="Arial"/>
          <w:sz w:val="22"/>
          <w:szCs w:val="22"/>
          <w:lang w:val="es-ES_tradnl"/>
        </w:rPr>
        <w:t>e prevé que el Gobierno de Panamá asigne mínimamente</w:t>
      </w:r>
      <w:r w:rsidR="004802A4">
        <w:rPr>
          <w:rFonts w:asciiTheme="majorHAnsi" w:hAnsiTheme="majorHAnsi" w:cs="Arial"/>
          <w:sz w:val="22"/>
          <w:szCs w:val="22"/>
          <w:lang w:val="es-ES_tradnl"/>
        </w:rPr>
        <w:t xml:space="preserve"> recursos del tesoro nacional</w:t>
      </w:r>
      <w:r w:rsidR="004802A4" w:rsidRPr="008C1ECD">
        <w:rPr>
          <w:rFonts w:asciiTheme="majorHAnsi" w:hAnsiTheme="majorHAnsi" w:cs="Arial"/>
          <w:sz w:val="22"/>
          <w:szCs w:val="22"/>
          <w:lang w:val="es-ES_tradnl"/>
        </w:rPr>
        <w:t xml:space="preserve"> con cargo a la Contrapartida Local del Programa </w:t>
      </w:r>
      <w:r w:rsidR="004802A4">
        <w:rPr>
          <w:rFonts w:asciiTheme="majorHAnsi" w:hAnsiTheme="majorHAnsi" w:cs="Arial"/>
          <w:sz w:val="22"/>
          <w:szCs w:val="22"/>
          <w:lang w:val="es-ES_tradnl"/>
        </w:rPr>
        <w:t>de acuerdo al cuadro de costos que se presenta en el punto 2.6 de este Reglamento, para financia</w:t>
      </w:r>
      <w:r w:rsidR="007D17F0">
        <w:rPr>
          <w:rFonts w:asciiTheme="majorHAnsi" w:hAnsiTheme="majorHAnsi" w:cs="Arial"/>
          <w:sz w:val="22"/>
          <w:szCs w:val="22"/>
          <w:lang w:val="es-ES_tradnl"/>
        </w:rPr>
        <w:t xml:space="preserve">r las inversiones y actividades </w:t>
      </w:r>
      <w:r w:rsidR="004802A4">
        <w:rPr>
          <w:rFonts w:asciiTheme="majorHAnsi" w:hAnsiTheme="majorHAnsi" w:cs="Arial"/>
          <w:sz w:val="22"/>
          <w:szCs w:val="22"/>
          <w:lang w:val="es-ES_tradnl"/>
        </w:rPr>
        <w:t>del Programa y la O&amp;M del sistema construido hasta por 10 años</w:t>
      </w:r>
      <w:r w:rsidR="004F2178">
        <w:rPr>
          <w:rStyle w:val="FootnoteReference"/>
          <w:rFonts w:asciiTheme="majorHAnsi" w:hAnsiTheme="majorHAnsi" w:cs="Arial"/>
          <w:sz w:val="22"/>
          <w:szCs w:val="22"/>
          <w:lang w:val="es-ES_tradnl"/>
        </w:rPr>
        <w:footnoteReference w:id="12"/>
      </w:r>
      <w:r w:rsidR="004802A4">
        <w:rPr>
          <w:rFonts w:asciiTheme="majorHAnsi" w:hAnsiTheme="majorHAnsi" w:cs="Arial"/>
          <w:sz w:val="22"/>
          <w:szCs w:val="22"/>
          <w:lang w:val="es-ES_tradnl"/>
        </w:rPr>
        <w:t>.</w:t>
      </w:r>
    </w:p>
    <w:p w:rsidR="004802A4" w:rsidRPr="004802A4" w:rsidRDefault="004802A4" w:rsidP="004802A4">
      <w:pPr>
        <w:sectPr w:rsidR="004802A4" w:rsidRPr="004802A4" w:rsidSect="003403AD">
          <w:headerReference w:type="even" r:id="rId11"/>
          <w:headerReference w:type="default" r:id="rId12"/>
          <w:footerReference w:type="even" r:id="rId13"/>
          <w:footerReference w:type="default" r:id="rId14"/>
          <w:headerReference w:type="first" r:id="rId15"/>
          <w:footerReference w:type="first" r:id="rId16"/>
          <w:pgSz w:w="11907" w:h="16840" w:code="9"/>
          <w:pgMar w:top="1418" w:right="1701" w:bottom="1418" w:left="1701" w:header="709" w:footer="709" w:gutter="0"/>
          <w:pgNumType w:start="0"/>
          <w:cols w:space="708"/>
          <w:titlePg/>
          <w:docGrid w:linePitch="360"/>
        </w:sectPr>
      </w:pPr>
    </w:p>
    <w:p w:rsidR="006A2879" w:rsidRPr="00F322EE" w:rsidRDefault="006A2879" w:rsidP="00C47B04">
      <w:pPr>
        <w:pStyle w:val="Heading1"/>
        <w:spacing w:before="240" w:after="240"/>
        <w:jc w:val="center"/>
        <w:rPr>
          <w:b/>
          <w:color w:val="auto"/>
          <w:sz w:val="22"/>
        </w:rPr>
      </w:pPr>
      <w:bookmarkStart w:id="140" w:name="_Toc461005437"/>
      <w:r w:rsidRPr="00F322EE">
        <w:rPr>
          <w:b/>
          <w:color w:val="auto"/>
          <w:sz w:val="22"/>
        </w:rPr>
        <w:lastRenderedPageBreak/>
        <w:t>CAPITULO III</w:t>
      </w:r>
      <w:bookmarkEnd w:id="140"/>
    </w:p>
    <w:p w:rsidR="006A2879" w:rsidRPr="00F322EE" w:rsidRDefault="006A2879" w:rsidP="008916DC">
      <w:pPr>
        <w:pStyle w:val="Heading2"/>
        <w:numPr>
          <w:ilvl w:val="0"/>
          <w:numId w:val="1"/>
        </w:numPr>
        <w:spacing w:before="240" w:after="240"/>
        <w:ind w:left="284" w:hanging="283"/>
        <w:rPr>
          <w:b/>
          <w:color w:val="auto"/>
          <w:sz w:val="22"/>
        </w:rPr>
      </w:pPr>
      <w:bookmarkStart w:id="141" w:name="_Toc461005438"/>
      <w:r w:rsidRPr="00F322EE">
        <w:rPr>
          <w:b/>
          <w:color w:val="auto"/>
          <w:sz w:val="22"/>
        </w:rPr>
        <w:t>MODELO DE INTERVENCIÓN</w:t>
      </w:r>
      <w:bookmarkEnd w:id="141"/>
    </w:p>
    <w:p w:rsidR="006A2879" w:rsidRPr="006A2879" w:rsidRDefault="006A2879" w:rsidP="00E97DB7">
      <w:pPr>
        <w:pStyle w:val="ListParagraph"/>
        <w:keepNext/>
        <w:keepLines/>
        <w:numPr>
          <w:ilvl w:val="0"/>
          <w:numId w:val="9"/>
        </w:numPr>
        <w:spacing w:before="240" w:after="240" w:line="240" w:lineRule="auto"/>
        <w:contextualSpacing w:val="0"/>
        <w:outlineLvl w:val="2"/>
        <w:rPr>
          <w:rFonts w:asciiTheme="majorHAnsi" w:eastAsiaTheme="majorEastAsia" w:hAnsiTheme="majorHAnsi" w:cstheme="majorBidi"/>
          <w:b/>
          <w:bCs/>
          <w:vanish/>
        </w:rPr>
      </w:pPr>
      <w:bookmarkStart w:id="142" w:name="_Toc460700234"/>
      <w:bookmarkStart w:id="143" w:name="_Toc460700603"/>
      <w:bookmarkStart w:id="144" w:name="_Toc460700716"/>
      <w:bookmarkStart w:id="145" w:name="_Toc460700755"/>
      <w:bookmarkStart w:id="146" w:name="_Toc460840968"/>
      <w:bookmarkStart w:id="147" w:name="_Toc460841086"/>
      <w:bookmarkStart w:id="148" w:name="_Toc460860403"/>
      <w:bookmarkStart w:id="149" w:name="_Toc460913670"/>
      <w:bookmarkStart w:id="150" w:name="_Toc460923154"/>
      <w:bookmarkStart w:id="151" w:name="_Toc460923248"/>
      <w:bookmarkStart w:id="152" w:name="_Toc460932236"/>
      <w:bookmarkStart w:id="153" w:name="_Toc460932329"/>
      <w:bookmarkStart w:id="154" w:name="_Toc460932428"/>
      <w:bookmarkStart w:id="155" w:name="_Toc460935336"/>
      <w:bookmarkStart w:id="156" w:name="_Toc460935434"/>
      <w:bookmarkStart w:id="157" w:name="_Toc460935533"/>
      <w:bookmarkStart w:id="158" w:name="_Toc460935631"/>
      <w:bookmarkStart w:id="159" w:name="_Toc460935728"/>
      <w:bookmarkStart w:id="160" w:name="_Toc460935820"/>
      <w:bookmarkStart w:id="161" w:name="_Toc460951923"/>
      <w:bookmarkStart w:id="162" w:name="_Toc460970058"/>
      <w:bookmarkStart w:id="163" w:name="_Toc460970243"/>
      <w:bookmarkStart w:id="164" w:name="_Toc460970430"/>
      <w:bookmarkStart w:id="165" w:name="_Toc460970613"/>
      <w:bookmarkStart w:id="166" w:name="_Toc460970794"/>
      <w:bookmarkStart w:id="167" w:name="_Toc460970975"/>
      <w:bookmarkStart w:id="168" w:name="_Toc460971154"/>
      <w:bookmarkStart w:id="169" w:name="_Toc460993014"/>
      <w:bookmarkStart w:id="170" w:name="_Toc460993175"/>
      <w:bookmarkStart w:id="171" w:name="_Toc460993331"/>
      <w:bookmarkStart w:id="172" w:name="_Toc460993484"/>
      <w:bookmarkStart w:id="173" w:name="_Toc460993636"/>
      <w:bookmarkStart w:id="174" w:name="_Toc460993787"/>
      <w:bookmarkStart w:id="175" w:name="_Toc461005276"/>
      <w:bookmarkStart w:id="176" w:name="_Toc461005439"/>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6A2879" w:rsidRPr="006A2879" w:rsidRDefault="006A2879" w:rsidP="00E97DB7">
      <w:pPr>
        <w:pStyle w:val="ListParagraph"/>
        <w:keepNext/>
        <w:keepLines/>
        <w:numPr>
          <w:ilvl w:val="0"/>
          <w:numId w:val="9"/>
        </w:numPr>
        <w:spacing w:before="240" w:after="240" w:line="240" w:lineRule="auto"/>
        <w:contextualSpacing w:val="0"/>
        <w:outlineLvl w:val="2"/>
        <w:rPr>
          <w:rFonts w:asciiTheme="majorHAnsi" w:eastAsiaTheme="majorEastAsia" w:hAnsiTheme="majorHAnsi" w:cstheme="majorBidi"/>
          <w:b/>
          <w:bCs/>
          <w:vanish/>
        </w:rPr>
      </w:pPr>
      <w:bookmarkStart w:id="177" w:name="_Toc460700235"/>
      <w:bookmarkStart w:id="178" w:name="_Toc460700604"/>
      <w:bookmarkStart w:id="179" w:name="_Toc460700717"/>
      <w:bookmarkStart w:id="180" w:name="_Toc460700756"/>
      <w:bookmarkStart w:id="181" w:name="_Toc460840969"/>
      <w:bookmarkStart w:id="182" w:name="_Toc460841087"/>
      <w:bookmarkStart w:id="183" w:name="_Toc460860404"/>
      <w:bookmarkStart w:id="184" w:name="_Toc460913671"/>
      <w:bookmarkStart w:id="185" w:name="_Toc460923155"/>
      <w:bookmarkStart w:id="186" w:name="_Toc460923249"/>
      <w:bookmarkStart w:id="187" w:name="_Toc460932237"/>
      <w:bookmarkStart w:id="188" w:name="_Toc460932330"/>
      <w:bookmarkStart w:id="189" w:name="_Toc460932429"/>
      <w:bookmarkStart w:id="190" w:name="_Toc460935337"/>
      <w:bookmarkStart w:id="191" w:name="_Toc460935435"/>
      <w:bookmarkStart w:id="192" w:name="_Toc460935534"/>
      <w:bookmarkStart w:id="193" w:name="_Toc460935632"/>
      <w:bookmarkStart w:id="194" w:name="_Toc460935729"/>
      <w:bookmarkStart w:id="195" w:name="_Toc460935821"/>
      <w:bookmarkStart w:id="196" w:name="_Toc460951924"/>
      <w:bookmarkStart w:id="197" w:name="_Toc460970059"/>
      <w:bookmarkStart w:id="198" w:name="_Toc460970244"/>
      <w:bookmarkStart w:id="199" w:name="_Toc460970431"/>
      <w:bookmarkStart w:id="200" w:name="_Toc460970614"/>
      <w:bookmarkStart w:id="201" w:name="_Toc460970795"/>
      <w:bookmarkStart w:id="202" w:name="_Toc460970976"/>
      <w:bookmarkStart w:id="203" w:name="_Toc460971155"/>
      <w:bookmarkStart w:id="204" w:name="_Toc460993015"/>
      <w:bookmarkStart w:id="205" w:name="_Toc460993176"/>
      <w:bookmarkStart w:id="206" w:name="_Toc460993332"/>
      <w:bookmarkStart w:id="207" w:name="_Toc460993485"/>
      <w:bookmarkStart w:id="208" w:name="_Toc460993637"/>
      <w:bookmarkStart w:id="209" w:name="_Toc460993788"/>
      <w:bookmarkStart w:id="210" w:name="_Toc461005277"/>
      <w:bookmarkStart w:id="211" w:name="_Toc461005440"/>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rsidR="006A2879" w:rsidRPr="006A2879" w:rsidRDefault="006A2879" w:rsidP="00E97DB7">
      <w:pPr>
        <w:pStyle w:val="ListParagraph"/>
        <w:keepNext/>
        <w:keepLines/>
        <w:numPr>
          <w:ilvl w:val="0"/>
          <w:numId w:val="9"/>
        </w:numPr>
        <w:spacing w:before="240" w:after="240" w:line="240" w:lineRule="auto"/>
        <w:contextualSpacing w:val="0"/>
        <w:outlineLvl w:val="2"/>
        <w:rPr>
          <w:rFonts w:asciiTheme="majorHAnsi" w:eastAsiaTheme="majorEastAsia" w:hAnsiTheme="majorHAnsi" w:cstheme="majorBidi"/>
          <w:b/>
          <w:bCs/>
          <w:vanish/>
        </w:rPr>
      </w:pPr>
      <w:bookmarkStart w:id="212" w:name="_Toc460700236"/>
      <w:bookmarkStart w:id="213" w:name="_Toc460700605"/>
      <w:bookmarkStart w:id="214" w:name="_Toc460700718"/>
      <w:bookmarkStart w:id="215" w:name="_Toc460700757"/>
      <w:bookmarkStart w:id="216" w:name="_Toc460840970"/>
      <w:bookmarkStart w:id="217" w:name="_Toc460841088"/>
      <w:bookmarkStart w:id="218" w:name="_Toc460860405"/>
      <w:bookmarkStart w:id="219" w:name="_Toc460913672"/>
      <w:bookmarkStart w:id="220" w:name="_Toc460923156"/>
      <w:bookmarkStart w:id="221" w:name="_Toc460923250"/>
      <w:bookmarkStart w:id="222" w:name="_Toc460932238"/>
      <w:bookmarkStart w:id="223" w:name="_Toc460932331"/>
      <w:bookmarkStart w:id="224" w:name="_Toc460932430"/>
      <w:bookmarkStart w:id="225" w:name="_Toc460935338"/>
      <w:bookmarkStart w:id="226" w:name="_Toc460935436"/>
      <w:bookmarkStart w:id="227" w:name="_Toc460935535"/>
      <w:bookmarkStart w:id="228" w:name="_Toc460935633"/>
      <w:bookmarkStart w:id="229" w:name="_Toc460935730"/>
      <w:bookmarkStart w:id="230" w:name="_Toc460935822"/>
      <w:bookmarkStart w:id="231" w:name="_Toc460951925"/>
      <w:bookmarkStart w:id="232" w:name="_Toc460970060"/>
      <w:bookmarkStart w:id="233" w:name="_Toc460970245"/>
      <w:bookmarkStart w:id="234" w:name="_Toc460970432"/>
      <w:bookmarkStart w:id="235" w:name="_Toc460970615"/>
      <w:bookmarkStart w:id="236" w:name="_Toc460970796"/>
      <w:bookmarkStart w:id="237" w:name="_Toc460970977"/>
      <w:bookmarkStart w:id="238" w:name="_Toc460971156"/>
      <w:bookmarkStart w:id="239" w:name="_Toc460993016"/>
      <w:bookmarkStart w:id="240" w:name="_Toc460993177"/>
      <w:bookmarkStart w:id="241" w:name="_Toc460993333"/>
      <w:bookmarkStart w:id="242" w:name="_Toc460993486"/>
      <w:bookmarkStart w:id="243" w:name="_Toc460993638"/>
      <w:bookmarkStart w:id="244" w:name="_Toc460993789"/>
      <w:bookmarkStart w:id="245" w:name="_Toc461005278"/>
      <w:bookmarkStart w:id="246" w:name="_Toc46100544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6A2879" w:rsidRPr="00F322EE" w:rsidRDefault="006A2879" w:rsidP="00E97DB7">
      <w:pPr>
        <w:pStyle w:val="Heading3"/>
        <w:numPr>
          <w:ilvl w:val="1"/>
          <w:numId w:val="9"/>
        </w:numPr>
        <w:spacing w:before="240" w:after="240"/>
        <w:ind w:left="426"/>
        <w:rPr>
          <w:b/>
          <w:color w:val="auto"/>
          <w:sz w:val="22"/>
          <w:szCs w:val="22"/>
        </w:rPr>
      </w:pPr>
      <w:bookmarkStart w:id="247" w:name="_Toc461005442"/>
      <w:r w:rsidRPr="00F322EE">
        <w:rPr>
          <w:b/>
          <w:color w:val="auto"/>
          <w:sz w:val="22"/>
          <w:szCs w:val="22"/>
        </w:rPr>
        <w:t>Estructura de Desglose de Trabajo (EDT)</w:t>
      </w:r>
      <w:bookmarkEnd w:id="247"/>
    </w:p>
    <w:p w:rsidR="006A2879" w:rsidRDefault="006A2879" w:rsidP="00104D84">
      <w:pPr>
        <w:spacing w:before="240" w:after="240" w:line="240" w:lineRule="auto"/>
        <w:jc w:val="both"/>
        <w:rPr>
          <w:rFonts w:asciiTheme="majorHAnsi" w:hAnsiTheme="majorHAnsi"/>
          <w:lang w:val="es-PA"/>
        </w:rPr>
      </w:pPr>
      <w:r w:rsidRPr="00F322EE">
        <w:rPr>
          <w:rFonts w:asciiTheme="majorHAnsi" w:hAnsiTheme="majorHAnsi"/>
          <w:sz w:val="22"/>
          <w:szCs w:val="22"/>
          <w:lang w:val="es-PA"/>
        </w:rPr>
        <w:t>Para el cumplimiento de los objetivos propuestos para el PSACH Fase I, el programa será ejecutado conforme a tres componentes presentados en la Estructura de Desglose de Trabajo</w:t>
      </w:r>
      <w:r w:rsidRPr="00F322EE">
        <w:rPr>
          <w:rFonts w:asciiTheme="majorHAnsi" w:hAnsiTheme="majorHAnsi"/>
          <w:b/>
          <w:sz w:val="22"/>
          <w:szCs w:val="22"/>
          <w:lang w:val="es-PA"/>
        </w:rPr>
        <w:t xml:space="preserve"> </w:t>
      </w:r>
      <w:r w:rsidRPr="00F322EE">
        <w:rPr>
          <w:rFonts w:asciiTheme="majorHAnsi" w:hAnsiTheme="majorHAnsi"/>
          <w:sz w:val="22"/>
          <w:szCs w:val="22"/>
          <w:lang w:val="es-PA"/>
        </w:rPr>
        <w:t>del programa (EDT), que organiza y define el alcance general del Programa</w:t>
      </w:r>
      <w:r w:rsidR="00F322EE">
        <w:rPr>
          <w:rFonts w:asciiTheme="majorHAnsi" w:hAnsiTheme="majorHAnsi"/>
          <w:sz w:val="22"/>
          <w:szCs w:val="22"/>
          <w:lang w:val="es-PA"/>
        </w:rPr>
        <w:t>:</w:t>
      </w:r>
    </w:p>
    <w:p w:rsidR="00C47B04" w:rsidRDefault="00DC5AE1" w:rsidP="00104D84">
      <w:pPr>
        <w:spacing w:before="240" w:after="240" w:line="240" w:lineRule="auto"/>
        <w:jc w:val="both"/>
        <w:rPr>
          <w:rFonts w:asciiTheme="majorHAnsi" w:hAnsiTheme="majorHAnsi"/>
          <w:lang w:val="es-PA"/>
        </w:rPr>
      </w:pPr>
      <w:r>
        <w:object w:dxaOrig="19305" w:dyaOrig="9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6.25pt;height:295.5pt" o:ole="">
            <v:imagedata r:id="rId17" o:title=""/>
          </v:shape>
          <o:OLEObject Type="Embed" ProgID="Visio.Drawing.11" ShapeID="_x0000_i1025" DrawAspect="Content" ObjectID="_1534836670" r:id="rId18"/>
        </w:object>
      </w:r>
    </w:p>
    <w:p w:rsidR="00C47B04" w:rsidRDefault="00C47B04" w:rsidP="00104D84">
      <w:pPr>
        <w:spacing w:before="240" w:after="240" w:line="240" w:lineRule="auto"/>
        <w:jc w:val="both"/>
        <w:rPr>
          <w:rFonts w:asciiTheme="majorHAnsi" w:hAnsiTheme="majorHAnsi"/>
        </w:rPr>
        <w:sectPr w:rsidR="00C47B04" w:rsidSect="00C47B04">
          <w:pgSz w:w="16840" w:h="11907" w:orient="landscape" w:code="9"/>
          <w:pgMar w:top="1701" w:right="1418" w:bottom="1701" w:left="1418" w:header="709" w:footer="709" w:gutter="0"/>
          <w:pgNumType w:start="0"/>
          <w:cols w:space="708"/>
          <w:titlePg/>
          <w:docGrid w:linePitch="360"/>
        </w:sectPr>
      </w:pPr>
    </w:p>
    <w:p w:rsidR="006A2879" w:rsidRPr="00C10C51" w:rsidRDefault="00C47B04" w:rsidP="00E97DB7">
      <w:pPr>
        <w:pStyle w:val="Heading3"/>
        <w:numPr>
          <w:ilvl w:val="1"/>
          <w:numId w:val="9"/>
        </w:numPr>
        <w:spacing w:before="240" w:after="240"/>
        <w:ind w:left="426"/>
        <w:rPr>
          <w:b/>
          <w:color w:val="auto"/>
          <w:sz w:val="22"/>
          <w:szCs w:val="22"/>
        </w:rPr>
      </w:pPr>
      <w:bookmarkStart w:id="248" w:name="_Toc461005443"/>
      <w:r w:rsidRPr="00C10C51">
        <w:rPr>
          <w:b/>
          <w:color w:val="auto"/>
          <w:sz w:val="22"/>
          <w:szCs w:val="22"/>
        </w:rPr>
        <w:lastRenderedPageBreak/>
        <w:t>Componente 1. Inversiones prioritarias</w:t>
      </w:r>
      <w:bookmarkEnd w:id="248"/>
    </w:p>
    <w:p w:rsidR="00C47B04" w:rsidRPr="00F322EE" w:rsidRDefault="00C47B04" w:rsidP="00C47B04">
      <w:pPr>
        <w:spacing w:before="240" w:after="240" w:line="240" w:lineRule="auto"/>
        <w:jc w:val="both"/>
        <w:rPr>
          <w:rFonts w:asciiTheme="majorHAnsi" w:hAnsiTheme="majorHAnsi" w:cstheme="minorHAnsi"/>
          <w:sz w:val="22"/>
          <w:szCs w:val="22"/>
        </w:rPr>
      </w:pPr>
      <w:r w:rsidRPr="00F322EE">
        <w:rPr>
          <w:rFonts w:asciiTheme="majorHAnsi" w:hAnsiTheme="majorHAnsi" w:cstheme="minorHAnsi"/>
          <w:sz w:val="22"/>
          <w:szCs w:val="22"/>
        </w:rPr>
        <w:t>El objetivo de este componente es</w:t>
      </w:r>
      <w:r w:rsidR="001F1517">
        <w:rPr>
          <w:rFonts w:asciiTheme="majorHAnsi" w:hAnsiTheme="majorHAnsi" w:cstheme="minorHAnsi"/>
          <w:sz w:val="22"/>
          <w:szCs w:val="22"/>
        </w:rPr>
        <w:t xml:space="preserve"> </w:t>
      </w:r>
      <w:r w:rsidR="001F1517" w:rsidRPr="001F1517">
        <w:rPr>
          <w:rFonts w:asciiTheme="majorHAnsi" w:hAnsiTheme="majorHAnsi" w:cstheme="minorHAnsi"/>
          <w:sz w:val="22"/>
          <w:szCs w:val="22"/>
        </w:rPr>
        <w:t>incrementar la cobertura de tratamiento de las aguas residuales en el área de intervención del Programa</w:t>
      </w:r>
      <w:r w:rsidR="00AD6EB9">
        <w:rPr>
          <w:rFonts w:asciiTheme="majorHAnsi" w:hAnsiTheme="majorHAnsi" w:cstheme="minorHAnsi"/>
          <w:sz w:val="22"/>
          <w:szCs w:val="22"/>
        </w:rPr>
        <w:t>,</w:t>
      </w:r>
      <w:r w:rsidR="00AD6EB9" w:rsidRPr="00AD6EB9">
        <w:rPr>
          <w:rFonts w:asciiTheme="majorHAnsi" w:hAnsiTheme="majorHAnsi" w:cstheme="minorHAnsi"/>
          <w:sz w:val="22"/>
          <w:szCs w:val="22"/>
        </w:rPr>
        <w:t xml:space="preserve"> </w:t>
      </w:r>
      <w:r w:rsidR="00AD6EB9">
        <w:rPr>
          <w:rFonts w:asciiTheme="majorHAnsi" w:hAnsiTheme="majorHAnsi" w:cstheme="minorHAnsi"/>
          <w:sz w:val="22"/>
          <w:szCs w:val="22"/>
        </w:rPr>
        <w:t xml:space="preserve">para lo cual </w:t>
      </w:r>
      <w:r w:rsidR="00BF5A6F">
        <w:rPr>
          <w:rFonts w:asciiTheme="majorHAnsi" w:hAnsiTheme="majorHAnsi" w:cstheme="minorHAnsi"/>
          <w:sz w:val="22"/>
          <w:szCs w:val="22"/>
        </w:rPr>
        <w:t xml:space="preserve">se </w:t>
      </w:r>
      <w:r w:rsidR="00AD6EB9">
        <w:rPr>
          <w:rFonts w:asciiTheme="majorHAnsi" w:hAnsiTheme="majorHAnsi" w:cstheme="minorHAnsi"/>
          <w:sz w:val="22"/>
          <w:szCs w:val="22"/>
        </w:rPr>
        <w:t>financiará</w:t>
      </w:r>
      <w:r w:rsidR="00BF5A6F">
        <w:rPr>
          <w:rFonts w:asciiTheme="majorHAnsi" w:hAnsiTheme="majorHAnsi" w:cstheme="minorHAnsi"/>
          <w:sz w:val="22"/>
          <w:szCs w:val="22"/>
        </w:rPr>
        <w:t>n</w:t>
      </w:r>
      <w:r w:rsidR="00AD6EB9" w:rsidRPr="00AD6EB9">
        <w:rPr>
          <w:rFonts w:asciiTheme="majorHAnsi" w:hAnsiTheme="majorHAnsi" w:cstheme="minorHAnsi"/>
          <w:sz w:val="22"/>
          <w:szCs w:val="22"/>
        </w:rPr>
        <w:t xml:space="preserve"> los estudios y diseños, la supervisión así como la construcción, rehabilitación y ampliación de redes de alcantarillado y sistemas de recolección, intercepción y tratamiento de aguas residuales. Incluyen las adecuaciones internas en los predios (aguas negras y aguas grises) y las conexiones </w:t>
      </w:r>
      <w:proofErr w:type="spellStart"/>
      <w:r w:rsidR="00AD6EB9" w:rsidRPr="00AD6EB9">
        <w:rPr>
          <w:rFonts w:asciiTheme="majorHAnsi" w:hAnsiTheme="majorHAnsi" w:cstheme="minorHAnsi"/>
          <w:sz w:val="22"/>
          <w:szCs w:val="22"/>
        </w:rPr>
        <w:t>intradomiciliares</w:t>
      </w:r>
      <w:proofErr w:type="spellEnd"/>
      <w:r w:rsidR="001F1517">
        <w:rPr>
          <w:rFonts w:asciiTheme="majorHAnsi" w:hAnsiTheme="majorHAnsi" w:cstheme="minorHAnsi"/>
          <w:sz w:val="22"/>
          <w:szCs w:val="22"/>
        </w:rPr>
        <w:t>.</w:t>
      </w:r>
      <w:r w:rsidR="00524B32">
        <w:rPr>
          <w:rFonts w:asciiTheme="majorHAnsi" w:hAnsiTheme="majorHAnsi" w:cstheme="minorHAnsi"/>
          <w:sz w:val="22"/>
          <w:szCs w:val="22"/>
        </w:rPr>
        <w:t xml:space="preserve"> Con estas intervenciones se pretende beneficiar a 188.000 personas ubicadas en 229 barriad</w:t>
      </w:r>
      <w:r w:rsidR="00A6694C">
        <w:rPr>
          <w:rFonts w:asciiTheme="majorHAnsi" w:hAnsiTheme="majorHAnsi" w:cstheme="minorHAnsi"/>
          <w:sz w:val="22"/>
          <w:szCs w:val="22"/>
        </w:rPr>
        <w:t xml:space="preserve">as y/o urbanizaciones </w:t>
      </w:r>
      <w:r w:rsidR="00524B32">
        <w:rPr>
          <w:rFonts w:asciiTheme="majorHAnsi" w:hAnsiTheme="majorHAnsi" w:cstheme="minorHAnsi"/>
          <w:sz w:val="22"/>
          <w:szCs w:val="22"/>
        </w:rPr>
        <w:t>que incluyen los DACH.</w:t>
      </w:r>
    </w:p>
    <w:p w:rsidR="00C47B04" w:rsidRPr="00F322EE" w:rsidRDefault="001F1517" w:rsidP="00C47B04">
      <w:pPr>
        <w:spacing w:before="240" w:after="240" w:line="240" w:lineRule="auto"/>
        <w:jc w:val="both"/>
        <w:rPr>
          <w:rFonts w:asciiTheme="majorHAnsi" w:hAnsiTheme="majorHAnsi" w:cstheme="minorHAnsi"/>
          <w:sz w:val="22"/>
          <w:szCs w:val="22"/>
        </w:rPr>
      </w:pPr>
      <w:r>
        <w:rPr>
          <w:rFonts w:asciiTheme="majorHAnsi" w:hAnsiTheme="majorHAnsi" w:cstheme="minorHAnsi"/>
          <w:sz w:val="22"/>
          <w:szCs w:val="22"/>
        </w:rPr>
        <w:t xml:space="preserve">Para este componente se ha definido desarrollar </w:t>
      </w:r>
      <w:r w:rsidR="00C47B04" w:rsidRPr="00F322EE">
        <w:rPr>
          <w:rFonts w:asciiTheme="majorHAnsi" w:hAnsiTheme="majorHAnsi" w:cstheme="minorHAnsi"/>
          <w:sz w:val="22"/>
          <w:szCs w:val="22"/>
        </w:rPr>
        <w:t>los siguientes productos:</w:t>
      </w:r>
    </w:p>
    <w:p w:rsidR="00CD23AA" w:rsidRPr="00F322EE" w:rsidRDefault="00CD23AA" w:rsidP="00E97DB7">
      <w:pPr>
        <w:pStyle w:val="ListParagraph"/>
        <w:keepNext/>
        <w:keepLines/>
        <w:numPr>
          <w:ilvl w:val="0"/>
          <w:numId w:val="10"/>
        </w:numPr>
        <w:spacing w:before="200" w:after="0"/>
        <w:contextualSpacing w:val="0"/>
        <w:outlineLvl w:val="3"/>
        <w:rPr>
          <w:rFonts w:asciiTheme="majorHAnsi" w:eastAsiaTheme="majorEastAsia" w:hAnsiTheme="majorHAnsi" w:cstheme="majorBidi"/>
          <w:b/>
          <w:bCs/>
          <w:iCs/>
          <w:vanish/>
          <w:sz w:val="22"/>
          <w:szCs w:val="22"/>
        </w:rPr>
      </w:pPr>
      <w:bookmarkStart w:id="249" w:name="_Toc460840973"/>
      <w:bookmarkStart w:id="250" w:name="_Toc460841091"/>
      <w:bookmarkStart w:id="251" w:name="_Toc460860408"/>
      <w:bookmarkStart w:id="252" w:name="_Toc460913675"/>
      <w:bookmarkStart w:id="253" w:name="_Toc460923159"/>
      <w:bookmarkStart w:id="254" w:name="_Toc460923253"/>
      <w:bookmarkStart w:id="255" w:name="_Toc460932241"/>
      <w:bookmarkStart w:id="256" w:name="_Toc460932334"/>
      <w:bookmarkStart w:id="257" w:name="_Toc460932433"/>
      <w:bookmarkStart w:id="258" w:name="_Toc460935341"/>
      <w:bookmarkStart w:id="259" w:name="_Toc460935439"/>
      <w:bookmarkStart w:id="260" w:name="_Toc460935538"/>
      <w:bookmarkStart w:id="261" w:name="_Toc460935636"/>
      <w:bookmarkStart w:id="262" w:name="_Toc460935733"/>
      <w:bookmarkStart w:id="263" w:name="_Toc460935825"/>
      <w:bookmarkStart w:id="264" w:name="_Toc460951928"/>
      <w:bookmarkStart w:id="265" w:name="_Toc460970063"/>
      <w:bookmarkStart w:id="266" w:name="_Toc460970248"/>
      <w:bookmarkStart w:id="267" w:name="_Toc460970435"/>
      <w:bookmarkStart w:id="268" w:name="_Toc460970618"/>
      <w:bookmarkStart w:id="269" w:name="_Toc460970799"/>
      <w:bookmarkStart w:id="270" w:name="_Toc460970980"/>
      <w:bookmarkStart w:id="271" w:name="_Toc460971159"/>
      <w:bookmarkStart w:id="272" w:name="_Toc460993019"/>
      <w:bookmarkStart w:id="273" w:name="_Toc460993180"/>
      <w:bookmarkStart w:id="274" w:name="_Toc460993336"/>
      <w:bookmarkStart w:id="275" w:name="_Toc460993489"/>
      <w:bookmarkStart w:id="276" w:name="_Toc460993641"/>
      <w:bookmarkStart w:id="277" w:name="_Toc460993792"/>
      <w:bookmarkStart w:id="278" w:name="_Toc461005281"/>
      <w:bookmarkStart w:id="279" w:name="_Toc461005444"/>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rsidR="00CD23AA" w:rsidRPr="00F322EE" w:rsidRDefault="00CD23AA" w:rsidP="00E97DB7">
      <w:pPr>
        <w:pStyle w:val="ListParagraph"/>
        <w:keepNext/>
        <w:keepLines/>
        <w:numPr>
          <w:ilvl w:val="0"/>
          <w:numId w:val="10"/>
        </w:numPr>
        <w:spacing w:before="200" w:after="0"/>
        <w:contextualSpacing w:val="0"/>
        <w:outlineLvl w:val="3"/>
        <w:rPr>
          <w:rFonts w:asciiTheme="majorHAnsi" w:eastAsiaTheme="majorEastAsia" w:hAnsiTheme="majorHAnsi" w:cstheme="majorBidi"/>
          <w:b/>
          <w:bCs/>
          <w:iCs/>
          <w:vanish/>
          <w:sz w:val="22"/>
          <w:szCs w:val="22"/>
        </w:rPr>
      </w:pPr>
      <w:bookmarkStart w:id="280" w:name="_Toc460840974"/>
      <w:bookmarkStart w:id="281" w:name="_Toc460841092"/>
      <w:bookmarkStart w:id="282" w:name="_Toc460860409"/>
      <w:bookmarkStart w:id="283" w:name="_Toc460913676"/>
      <w:bookmarkStart w:id="284" w:name="_Toc460923160"/>
      <w:bookmarkStart w:id="285" w:name="_Toc460923254"/>
      <w:bookmarkStart w:id="286" w:name="_Toc460932242"/>
      <w:bookmarkStart w:id="287" w:name="_Toc460932335"/>
      <w:bookmarkStart w:id="288" w:name="_Toc460932434"/>
      <w:bookmarkStart w:id="289" w:name="_Toc460935342"/>
      <w:bookmarkStart w:id="290" w:name="_Toc460935440"/>
      <w:bookmarkStart w:id="291" w:name="_Toc460935539"/>
      <w:bookmarkStart w:id="292" w:name="_Toc460935637"/>
      <w:bookmarkStart w:id="293" w:name="_Toc460935734"/>
      <w:bookmarkStart w:id="294" w:name="_Toc460935826"/>
      <w:bookmarkStart w:id="295" w:name="_Toc460951929"/>
      <w:bookmarkStart w:id="296" w:name="_Toc460970064"/>
      <w:bookmarkStart w:id="297" w:name="_Toc460970249"/>
      <w:bookmarkStart w:id="298" w:name="_Toc460970436"/>
      <w:bookmarkStart w:id="299" w:name="_Toc460970619"/>
      <w:bookmarkStart w:id="300" w:name="_Toc460970800"/>
      <w:bookmarkStart w:id="301" w:name="_Toc460970981"/>
      <w:bookmarkStart w:id="302" w:name="_Toc460971160"/>
      <w:bookmarkStart w:id="303" w:name="_Toc460993020"/>
      <w:bookmarkStart w:id="304" w:name="_Toc460993181"/>
      <w:bookmarkStart w:id="305" w:name="_Toc460993337"/>
      <w:bookmarkStart w:id="306" w:name="_Toc460993490"/>
      <w:bookmarkStart w:id="307" w:name="_Toc460993642"/>
      <w:bookmarkStart w:id="308" w:name="_Toc460993793"/>
      <w:bookmarkStart w:id="309" w:name="_Toc461005282"/>
      <w:bookmarkStart w:id="310" w:name="_Toc461005445"/>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CD23AA" w:rsidRPr="00F322EE" w:rsidRDefault="00CD23AA" w:rsidP="00E97DB7">
      <w:pPr>
        <w:pStyle w:val="ListParagraph"/>
        <w:keepNext/>
        <w:keepLines/>
        <w:numPr>
          <w:ilvl w:val="0"/>
          <w:numId w:val="10"/>
        </w:numPr>
        <w:spacing w:before="200" w:after="0"/>
        <w:contextualSpacing w:val="0"/>
        <w:outlineLvl w:val="3"/>
        <w:rPr>
          <w:rFonts w:asciiTheme="majorHAnsi" w:eastAsiaTheme="majorEastAsia" w:hAnsiTheme="majorHAnsi" w:cstheme="majorBidi"/>
          <w:b/>
          <w:bCs/>
          <w:iCs/>
          <w:vanish/>
          <w:sz w:val="22"/>
          <w:szCs w:val="22"/>
        </w:rPr>
      </w:pPr>
      <w:bookmarkStart w:id="311" w:name="_Toc460840975"/>
      <w:bookmarkStart w:id="312" w:name="_Toc460841093"/>
      <w:bookmarkStart w:id="313" w:name="_Toc460860410"/>
      <w:bookmarkStart w:id="314" w:name="_Toc460913677"/>
      <w:bookmarkStart w:id="315" w:name="_Toc460923161"/>
      <w:bookmarkStart w:id="316" w:name="_Toc460923255"/>
      <w:bookmarkStart w:id="317" w:name="_Toc460932243"/>
      <w:bookmarkStart w:id="318" w:name="_Toc460932336"/>
      <w:bookmarkStart w:id="319" w:name="_Toc460932435"/>
      <w:bookmarkStart w:id="320" w:name="_Toc460935343"/>
      <w:bookmarkStart w:id="321" w:name="_Toc460935441"/>
      <w:bookmarkStart w:id="322" w:name="_Toc460935540"/>
      <w:bookmarkStart w:id="323" w:name="_Toc460935638"/>
      <w:bookmarkStart w:id="324" w:name="_Toc460935735"/>
      <w:bookmarkStart w:id="325" w:name="_Toc460935827"/>
      <w:bookmarkStart w:id="326" w:name="_Toc460951930"/>
      <w:bookmarkStart w:id="327" w:name="_Toc460970065"/>
      <w:bookmarkStart w:id="328" w:name="_Toc460970250"/>
      <w:bookmarkStart w:id="329" w:name="_Toc460970437"/>
      <w:bookmarkStart w:id="330" w:name="_Toc460970620"/>
      <w:bookmarkStart w:id="331" w:name="_Toc460970801"/>
      <w:bookmarkStart w:id="332" w:name="_Toc460970982"/>
      <w:bookmarkStart w:id="333" w:name="_Toc460971161"/>
      <w:bookmarkStart w:id="334" w:name="_Toc460993021"/>
      <w:bookmarkStart w:id="335" w:name="_Toc460993182"/>
      <w:bookmarkStart w:id="336" w:name="_Toc460993338"/>
      <w:bookmarkStart w:id="337" w:name="_Toc460993491"/>
      <w:bookmarkStart w:id="338" w:name="_Toc460993643"/>
      <w:bookmarkStart w:id="339" w:name="_Toc460993794"/>
      <w:bookmarkStart w:id="340" w:name="_Toc461005283"/>
      <w:bookmarkStart w:id="341" w:name="_Toc46100544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rsidR="00CD23AA" w:rsidRPr="00F322EE" w:rsidRDefault="00CD23AA" w:rsidP="00E97DB7">
      <w:pPr>
        <w:pStyle w:val="ListParagraph"/>
        <w:keepNext/>
        <w:keepLines/>
        <w:numPr>
          <w:ilvl w:val="1"/>
          <w:numId w:val="10"/>
        </w:numPr>
        <w:spacing w:before="200" w:after="0"/>
        <w:contextualSpacing w:val="0"/>
        <w:outlineLvl w:val="3"/>
        <w:rPr>
          <w:rFonts w:asciiTheme="majorHAnsi" w:eastAsiaTheme="majorEastAsia" w:hAnsiTheme="majorHAnsi" w:cstheme="majorBidi"/>
          <w:b/>
          <w:bCs/>
          <w:iCs/>
          <w:vanish/>
          <w:sz w:val="22"/>
          <w:szCs w:val="22"/>
        </w:rPr>
      </w:pPr>
      <w:bookmarkStart w:id="342" w:name="_Toc460840976"/>
      <w:bookmarkStart w:id="343" w:name="_Toc460841094"/>
      <w:bookmarkStart w:id="344" w:name="_Toc460860411"/>
      <w:bookmarkStart w:id="345" w:name="_Toc460913678"/>
      <w:bookmarkStart w:id="346" w:name="_Toc460923162"/>
      <w:bookmarkStart w:id="347" w:name="_Toc460923256"/>
      <w:bookmarkStart w:id="348" w:name="_Toc460932244"/>
      <w:bookmarkStart w:id="349" w:name="_Toc460932337"/>
      <w:bookmarkStart w:id="350" w:name="_Toc460932436"/>
      <w:bookmarkStart w:id="351" w:name="_Toc460935344"/>
      <w:bookmarkStart w:id="352" w:name="_Toc460935442"/>
      <w:bookmarkStart w:id="353" w:name="_Toc460935541"/>
      <w:bookmarkStart w:id="354" w:name="_Toc460935639"/>
      <w:bookmarkStart w:id="355" w:name="_Toc460935736"/>
      <w:bookmarkStart w:id="356" w:name="_Toc460935828"/>
      <w:bookmarkStart w:id="357" w:name="_Toc460951931"/>
      <w:bookmarkStart w:id="358" w:name="_Toc460970066"/>
      <w:bookmarkStart w:id="359" w:name="_Toc460970251"/>
      <w:bookmarkStart w:id="360" w:name="_Toc460970438"/>
      <w:bookmarkStart w:id="361" w:name="_Toc460970621"/>
      <w:bookmarkStart w:id="362" w:name="_Toc460970802"/>
      <w:bookmarkStart w:id="363" w:name="_Toc460970983"/>
      <w:bookmarkStart w:id="364" w:name="_Toc460971162"/>
      <w:bookmarkStart w:id="365" w:name="_Toc460993022"/>
      <w:bookmarkStart w:id="366" w:name="_Toc460993183"/>
      <w:bookmarkStart w:id="367" w:name="_Toc460993339"/>
      <w:bookmarkStart w:id="368" w:name="_Toc460993492"/>
      <w:bookmarkStart w:id="369" w:name="_Toc460993644"/>
      <w:bookmarkStart w:id="370" w:name="_Toc460993795"/>
      <w:bookmarkStart w:id="371" w:name="_Toc461005284"/>
      <w:bookmarkStart w:id="372" w:name="_Toc461005447"/>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CD23AA" w:rsidRPr="00F322EE" w:rsidRDefault="00CD23AA" w:rsidP="00E97DB7">
      <w:pPr>
        <w:pStyle w:val="ListParagraph"/>
        <w:keepNext/>
        <w:keepLines/>
        <w:numPr>
          <w:ilvl w:val="1"/>
          <w:numId w:val="10"/>
        </w:numPr>
        <w:spacing w:before="200" w:after="0"/>
        <w:contextualSpacing w:val="0"/>
        <w:outlineLvl w:val="3"/>
        <w:rPr>
          <w:rFonts w:asciiTheme="majorHAnsi" w:eastAsiaTheme="majorEastAsia" w:hAnsiTheme="majorHAnsi" w:cstheme="majorBidi"/>
          <w:b/>
          <w:bCs/>
          <w:iCs/>
          <w:vanish/>
          <w:sz w:val="22"/>
          <w:szCs w:val="22"/>
        </w:rPr>
      </w:pPr>
      <w:bookmarkStart w:id="373" w:name="_Toc460840977"/>
      <w:bookmarkStart w:id="374" w:name="_Toc460841095"/>
      <w:bookmarkStart w:id="375" w:name="_Toc460860412"/>
      <w:bookmarkStart w:id="376" w:name="_Toc460913679"/>
      <w:bookmarkStart w:id="377" w:name="_Toc460923163"/>
      <w:bookmarkStart w:id="378" w:name="_Toc460923257"/>
      <w:bookmarkStart w:id="379" w:name="_Toc460932245"/>
      <w:bookmarkStart w:id="380" w:name="_Toc460932338"/>
      <w:bookmarkStart w:id="381" w:name="_Toc460932437"/>
      <w:bookmarkStart w:id="382" w:name="_Toc460935345"/>
      <w:bookmarkStart w:id="383" w:name="_Toc460935443"/>
      <w:bookmarkStart w:id="384" w:name="_Toc460935542"/>
      <w:bookmarkStart w:id="385" w:name="_Toc460935640"/>
      <w:bookmarkStart w:id="386" w:name="_Toc460935737"/>
      <w:bookmarkStart w:id="387" w:name="_Toc460935829"/>
      <w:bookmarkStart w:id="388" w:name="_Toc460951932"/>
      <w:bookmarkStart w:id="389" w:name="_Toc460970067"/>
      <w:bookmarkStart w:id="390" w:name="_Toc460970252"/>
      <w:bookmarkStart w:id="391" w:name="_Toc460970439"/>
      <w:bookmarkStart w:id="392" w:name="_Toc460970622"/>
      <w:bookmarkStart w:id="393" w:name="_Toc460970803"/>
      <w:bookmarkStart w:id="394" w:name="_Toc460970984"/>
      <w:bookmarkStart w:id="395" w:name="_Toc460971163"/>
      <w:bookmarkStart w:id="396" w:name="_Toc460993023"/>
      <w:bookmarkStart w:id="397" w:name="_Toc460993184"/>
      <w:bookmarkStart w:id="398" w:name="_Toc460993340"/>
      <w:bookmarkStart w:id="399" w:name="_Toc460993493"/>
      <w:bookmarkStart w:id="400" w:name="_Toc460993645"/>
      <w:bookmarkStart w:id="401" w:name="_Toc460993796"/>
      <w:bookmarkStart w:id="402" w:name="_Toc461005285"/>
      <w:bookmarkStart w:id="403" w:name="_Toc461005448"/>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rsidR="000A5002" w:rsidRPr="000A5002" w:rsidRDefault="00AF2490" w:rsidP="00E97DB7">
      <w:pPr>
        <w:pStyle w:val="Heading4"/>
        <w:numPr>
          <w:ilvl w:val="2"/>
          <w:numId w:val="10"/>
        </w:numPr>
        <w:spacing w:before="240" w:after="240" w:line="240" w:lineRule="auto"/>
        <w:ind w:left="709" w:hanging="709"/>
        <w:jc w:val="both"/>
        <w:rPr>
          <w:i/>
          <w:color w:val="auto"/>
        </w:rPr>
      </w:pPr>
      <w:bookmarkStart w:id="404" w:name="_Toc461005449"/>
      <w:r w:rsidRPr="00951F04">
        <w:rPr>
          <w:b/>
          <w:color w:val="auto"/>
          <w:u w:val="single"/>
        </w:rPr>
        <w:t>Producto 1</w:t>
      </w:r>
      <w:r w:rsidRPr="00B9284C">
        <w:rPr>
          <w:color w:val="auto"/>
        </w:rPr>
        <w:t>:</w:t>
      </w:r>
      <w:r w:rsidRPr="00F322EE">
        <w:rPr>
          <w:i/>
          <w:color w:val="auto"/>
        </w:rPr>
        <w:t xml:space="preserve"> </w:t>
      </w:r>
      <w:r w:rsidRPr="001F1517">
        <w:rPr>
          <w:b/>
          <w:color w:val="auto"/>
        </w:rPr>
        <w:t>Primer Módulo de la PTAR construido</w:t>
      </w:r>
      <w:bookmarkEnd w:id="404"/>
      <w:r w:rsidR="00657F61">
        <w:rPr>
          <w:color w:val="auto"/>
        </w:rPr>
        <w:t xml:space="preserve"> </w:t>
      </w:r>
    </w:p>
    <w:p w:rsidR="000A5002" w:rsidRDefault="00826A46" w:rsidP="00D66DEC">
      <w:pPr>
        <w:spacing w:before="240" w:after="240" w:line="240" w:lineRule="auto"/>
        <w:jc w:val="both"/>
        <w:rPr>
          <w:rFonts w:asciiTheme="majorHAnsi" w:hAnsiTheme="majorHAnsi"/>
          <w:sz w:val="22"/>
          <w:szCs w:val="22"/>
        </w:rPr>
      </w:pPr>
      <w:r>
        <w:rPr>
          <w:rFonts w:asciiTheme="majorHAnsi" w:hAnsiTheme="majorHAnsi"/>
          <w:sz w:val="22"/>
          <w:szCs w:val="22"/>
        </w:rPr>
        <w:t>Este producto incluye la</w:t>
      </w:r>
      <w:r w:rsidR="00657F61" w:rsidRPr="000A5002">
        <w:rPr>
          <w:rFonts w:asciiTheme="majorHAnsi" w:hAnsiTheme="majorHAnsi"/>
          <w:sz w:val="22"/>
          <w:szCs w:val="22"/>
        </w:rPr>
        <w:t xml:space="preserve"> constru</w:t>
      </w:r>
      <w:r>
        <w:rPr>
          <w:rFonts w:asciiTheme="majorHAnsi" w:hAnsiTheme="majorHAnsi"/>
          <w:sz w:val="22"/>
          <w:szCs w:val="22"/>
        </w:rPr>
        <w:t>cción de</w:t>
      </w:r>
      <w:r w:rsidR="00657F61" w:rsidRPr="000A5002">
        <w:rPr>
          <w:rFonts w:asciiTheme="majorHAnsi" w:hAnsiTheme="majorHAnsi"/>
          <w:sz w:val="22"/>
          <w:szCs w:val="22"/>
        </w:rPr>
        <w:t xml:space="preserve"> una planta de tratamiento de aguas residuales ubicada en el río Caimito, con capacidad </w:t>
      </w:r>
      <w:r>
        <w:rPr>
          <w:rFonts w:asciiTheme="majorHAnsi" w:hAnsiTheme="majorHAnsi"/>
          <w:sz w:val="22"/>
          <w:szCs w:val="22"/>
        </w:rPr>
        <w:t>de tratamiento de</w:t>
      </w:r>
      <w:r w:rsidR="00657F61" w:rsidRPr="000A5002">
        <w:rPr>
          <w:rFonts w:asciiTheme="majorHAnsi" w:hAnsiTheme="majorHAnsi"/>
          <w:sz w:val="22"/>
          <w:szCs w:val="22"/>
        </w:rPr>
        <w:t xml:space="preserve"> 1,35 m</w:t>
      </w:r>
      <w:r w:rsidR="00657F61" w:rsidRPr="000A5002">
        <w:rPr>
          <w:rFonts w:asciiTheme="majorHAnsi" w:hAnsiTheme="majorHAnsi"/>
          <w:sz w:val="22"/>
          <w:szCs w:val="22"/>
          <w:vertAlign w:val="superscript"/>
        </w:rPr>
        <w:t>3</w:t>
      </w:r>
      <w:r w:rsidR="00657F61" w:rsidRPr="000A5002">
        <w:rPr>
          <w:rFonts w:asciiTheme="majorHAnsi" w:hAnsiTheme="majorHAnsi"/>
          <w:sz w:val="22"/>
          <w:szCs w:val="22"/>
        </w:rPr>
        <w:t>/s</w:t>
      </w:r>
      <w:r>
        <w:rPr>
          <w:rFonts w:asciiTheme="majorHAnsi" w:hAnsiTheme="majorHAnsi"/>
          <w:i/>
          <w:sz w:val="22"/>
          <w:szCs w:val="22"/>
        </w:rPr>
        <w:t>,</w:t>
      </w:r>
      <w:r>
        <w:rPr>
          <w:rFonts w:asciiTheme="majorHAnsi" w:hAnsiTheme="majorHAnsi"/>
          <w:sz w:val="22"/>
          <w:szCs w:val="22"/>
        </w:rPr>
        <w:t xml:space="preserve"> </w:t>
      </w:r>
      <w:r w:rsidRPr="000A5002">
        <w:rPr>
          <w:rFonts w:asciiTheme="majorHAnsi" w:hAnsiTheme="majorHAnsi"/>
          <w:sz w:val="22"/>
          <w:szCs w:val="22"/>
        </w:rPr>
        <w:t xml:space="preserve">mediante una licitación pública internacional </w:t>
      </w:r>
      <w:r>
        <w:rPr>
          <w:rFonts w:asciiTheme="majorHAnsi" w:hAnsiTheme="majorHAnsi"/>
          <w:sz w:val="22"/>
          <w:szCs w:val="22"/>
        </w:rPr>
        <w:t xml:space="preserve">para </w:t>
      </w:r>
      <w:r w:rsidR="00F71F00" w:rsidRPr="000A5002">
        <w:rPr>
          <w:rFonts w:asciiTheme="majorHAnsi" w:hAnsiTheme="majorHAnsi"/>
          <w:sz w:val="22"/>
          <w:szCs w:val="22"/>
        </w:rPr>
        <w:t xml:space="preserve">la contratación de una firma </w:t>
      </w:r>
      <w:r>
        <w:rPr>
          <w:rFonts w:asciiTheme="majorHAnsi" w:hAnsiTheme="majorHAnsi"/>
          <w:sz w:val="22"/>
          <w:szCs w:val="22"/>
        </w:rPr>
        <w:t>que diseñe, construya</w:t>
      </w:r>
      <w:r w:rsidR="00F71F00" w:rsidRPr="000A5002">
        <w:rPr>
          <w:rFonts w:asciiTheme="majorHAnsi" w:hAnsiTheme="majorHAnsi"/>
          <w:sz w:val="22"/>
          <w:szCs w:val="22"/>
        </w:rPr>
        <w:t xml:space="preserve"> y </w:t>
      </w:r>
      <w:r>
        <w:rPr>
          <w:rFonts w:asciiTheme="majorHAnsi" w:hAnsiTheme="majorHAnsi"/>
          <w:sz w:val="22"/>
          <w:szCs w:val="22"/>
        </w:rPr>
        <w:t xml:space="preserve">realice el montaje; </w:t>
      </w:r>
      <w:r w:rsidR="00F71F00" w:rsidRPr="000A5002">
        <w:rPr>
          <w:rFonts w:asciiTheme="majorHAnsi" w:hAnsiTheme="majorHAnsi"/>
          <w:sz w:val="22"/>
          <w:szCs w:val="22"/>
        </w:rPr>
        <w:t>la supervisión de esta obra estará a cargo de una firma contratada que entre sus servicios incluye la preparación del pliego de cargos</w:t>
      </w:r>
      <w:r>
        <w:rPr>
          <w:rFonts w:asciiTheme="majorHAnsi" w:hAnsiTheme="majorHAnsi"/>
          <w:sz w:val="22"/>
          <w:szCs w:val="22"/>
        </w:rPr>
        <w:t xml:space="preserve"> para la licitación de la obra</w:t>
      </w:r>
      <w:r w:rsidR="00F71F00" w:rsidRPr="000A5002">
        <w:rPr>
          <w:rFonts w:asciiTheme="majorHAnsi" w:hAnsiTheme="majorHAnsi"/>
          <w:sz w:val="22"/>
          <w:szCs w:val="22"/>
        </w:rPr>
        <w:t xml:space="preserve">, asistencia durante el proceso de contratación para evacuar las </w:t>
      </w:r>
      <w:r w:rsidR="00F71F00" w:rsidRPr="008946FA">
        <w:rPr>
          <w:rFonts w:asciiTheme="majorHAnsi" w:hAnsiTheme="majorHAnsi"/>
          <w:sz w:val="22"/>
          <w:szCs w:val="22"/>
        </w:rPr>
        <w:t xml:space="preserve">consultas y elaborar adendas, la supervisión </w:t>
      </w:r>
      <w:r w:rsidRPr="008946FA">
        <w:rPr>
          <w:rFonts w:asciiTheme="majorHAnsi" w:hAnsiTheme="majorHAnsi"/>
          <w:sz w:val="22"/>
          <w:szCs w:val="22"/>
        </w:rPr>
        <w:t>de la ejecución de la obra en la etapa constructiva</w:t>
      </w:r>
      <w:r w:rsidR="00F71F00" w:rsidRPr="008946FA">
        <w:rPr>
          <w:rFonts w:asciiTheme="majorHAnsi" w:hAnsiTheme="majorHAnsi"/>
          <w:sz w:val="22"/>
          <w:szCs w:val="22"/>
        </w:rPr>
        <w:t xml:space="preserve"> y asistencia técnica.</w:t>
      </w:r>
      <w:r w:rsidR="000A5002">
        <w:rPr>
          <w:rFonts w:asciiTheme="majorHAnsi" w:hAnsiTheme="majorHAnsi"/>
          <w:sz w:val="22"/>
          <w:szCs w:val="22"/>
        </w:rPr>
        <w:t xml:space="preserve"> </w:t>
      </w:r>
    </w:p>
    <w:p w:rsidR="000A5002" w:rsidRDefault="00AF2490" w:rsidP="00E97DB7">
      <w:pPr>
        <w:pStyle w:val="Heading4"/>
        <w:numPr>
          <w:ilvl w:val="2"/>
          <w:numId w:val="10"/>
        </w:numPr>
        <w:spacing w:before="240" w:after="240" w:line="240" w:lineRule="auto"/>
        <w:ind w:left="709" w:hanging="709"/>
        <w:jc w:val="both"/>
        <w:rPr>
          <w:b/>
          <w:color w:val="auto"/>
        </w:rPr>
      </w:pPr>
      <w:bookmarkStart w:id="405" w:name="_Toc461005450"/>
      <w:r w:rsidRPr="00951F04">
        <w:rPr>
          <w:b/>
          <w:color w:val="auto"/>
          <w:u w:val="single"/>
        </w:rPr>
        <w:t>Producto 2</w:t>
      </w:r>
      <w:r w:rsidRPr="00951F04">
        <w:rPr>
          <w:b/>
          <w:color w:val="auto"/>
        </w:rPr>
        <w:t xml:space="preserve">: </w:t>
      </w:r>
      <w:r w:rsidRPr="00657F61">
        <w:rPr>
          <w:b/>
          <w:color w:val="auto"/>
        </w:rPr>
        <w:t>Interceptor construido</w:t>
      </w:r>
      <w:bookmarkEnd w:id="405"/>
      <w:r w:rsidR="00657F61">
        <w:rPr>
          <w:b/>
          <w:color w:val="auto"/>
        </w:rPr>
        <w:t xml:space="preserve"> </w:t>
      </w:r>
    </w:p>
    <w:p w:rsidR="00AF2490" w:rsidRDefault="00657F61" w:rsidP="00D66DEC">
      <w:pPr>
        <w:spacing w:before="240" w:after="240" w:line="240" w:lineRule="auto"/>
        <w:jc w:val="both"/>
        <w:rPr>
          <w:rFonts w:asciiTheme="majorHAnsi" w:hAnsiTheme="majorHAnsi"/>
          <w:sz w:val="22"/>
          <w:szCs w:val="22"/>
        </w:rPr>
      </w:pPr>
      <w:r w:rsidRPr="000A5002">
        <w:rPr>
          <w:rFonts w:asciiTheme="majorHAnsi" w:hAnsiTheme="majorHAnsi"/>
          <w:sz w:val="22"/>
          <w:szCs w:val="22"/>
        </w:rPr>
        <w:t xml:space="preserve">Prevé la construcción de un túnel </w:t>
      </w:r>
      <w:r w:rsidR="004F0F93">
        <w:rPr>
          <w:rFonts w:asciiTheme="majorHAnsi" w:hAnsiTheme="majorHAnsi"/>
          <w:sz w:val="22"/>
          <w:szCs w:val="22"/>
        </w:rPr>
        <w:t xml:space="preserve">interceptor de aguas residuales </w:t>
      </w:r>
      <w:r w:rsidRPr="000A5002">
        <w:rPr>
          <w:rFonts w:asciiTheme="majorHAnsi" w:hAnsiTheme="majorHAnsi"/>
          <w:sz w:val="22"/>
          <w:szCs w:val="22"/>
        </w:rPr>
        <w:t xml:space="preserve">de </w:t>
      </w:r>
      <w:r w:rsidR="000967FF" w:rsidRPr="000A5002">
        <w:rPr>
          <w:rFonts w:asciiTheme="majorHAnsi" w:hAnsiTheme="majorHAnsi"/>
          <w:sz w:val="22"/>
          <w:szCs w:val="22"/>
        </w:rPr>
        <w:t>6,5 km de longitud que recoge las aguas de las colectoras y las co</w:t>
      </w:r>
      <w:r w:rsidR="00F71F00" w:rsidRPr="000A5002">
        <w:rPr>
          <w:rFonts w:asciiTheme="majorHAnsi" w:hAnsiTheme="majorHAnsi"/>
          <w:sz w:val="22"/>
          <w:szCs w:val="22"/>
        </w:rPr>
        <w:t>nduce hasta la PTAR de Cai</w:t>
      </w:r>
      <w:r w:rsidR="00943CCD" w:rsidRPr="000A5002">
        <w:rPr>
          <w:rFonts w:asciiTheme="majorHAnsi" w:hAnsiTheme="majorHAnsi"/>
          <w:sz w:val="22"/>
          <w:szCs w:val="22"/>
        </w:rPr>
        <w:t xml:space="preserve">mito. Se prevé que las obras del interceptor sean construidas por la </w:t>
      </w:r>
      <w:r w:rsidR="004F0F93">
        <w:rPr>
          <w:rFonts w:asciiTheme="majorHAnsi" w:hAnsiTheme="majorHAnsi"/>
          <w:sz w:val="22"/>
          <w:szCs w:val="22"/>
        </w:rPr>
        <w:t xml:space="preserve">misma </w:t>
      </w:r>
      <w:r w:rsidR="00943CCD" w:rsidRPr="000A5002">
        <w:rPr>
          <w:rFonts w:asciiTheme="majorHAnsi" w:hAnsiTheme="majorHAnsi"/>
          <w:sz w:val="22"/>
          <w:szCs w:val="22"/>
        </w:rPr>
        <w:t xml:space="preserve">firma que </w:t>
      </w:r>
      <w:r w:rsidR="004F0F93">
        <w:rPr>
          <w:rFonts w:asciiTheme="majorHAnsi" w:hAnsiTheme="majorHAnsi"/>
          <w:sz w:val="22"/>
          <w:szCs w:val="22"/>
        </w:rPr>
        <w:t>diseñe y construya</w:t>
      </w:r>
      <w:r w:rsidR="00943CCD" w:rsidRPr="000A5002">
        <w:rPr>
          <w:rFonts w:asciiTheme="majorHAnsi" w:hAnsiTheme="majorHAnsi"/>
          <w:sz w:val="22"/>
          <w:szCs w:val="22"/>
        </w:rPr>
        <w:t xml:space="preserve"> </w:t>
      </w:r>
      <w:r w:rsidR="00B9284C">
        <w:rPr>
          <w:rFonts w:asciiTheme="majorHAnsi" w:hAnsiTheme="majorHAnsi"/>
          <w:sz w:val="22"/>
          <w:szCs w:val="22"/>
        </w:rPr>
        <w:t xml:space="preserve">la </w:t>
      </w:r>
      <w:r w:rsidR="00943CCD" w:rsidRPr="000A5002">
        <w:rPr>
          <w:rFonts w:asciiTheme="majorHAnsi" w:hAnsiTheme="majorHAnsi"/>
          <w:sz w:val="22"/>
          <w:szCs w:val="22"/>
        </w:rPr>
        <w:t>PTAR</w:t>
      </w:r>
      <w:r w:rsidR="004F0F93">
        <w:rPr>
          <w:rFonts w:asciiTheme="majorHAnsi" w:hAnsiTheme="majorHAnsi"/>
          <w:sz w:val="22"/>
          <w:szCs w:val="22"/>
        </w:rPr>
        <w:t xml:space="preserve">; </w:t>
      </w:r>
      <w:r w:rsidR="00B9284C">
        <w:rPr>
          <w:rFonts w:asciiTheme="majorHAnsi" w:hAnsiTheme="majorHAnsi"/>
          <w:sz w:val="22"/>
          <w:szCs w:val="22"/>
        </w:rPr>
        <w:t>y</w:t>
      </w:r>
      <w:r w:rsidR="004F0F93">
        <w:rPr>
          <w:rFonts w:asciiTheme="majorHAnsi" w:hAnsiTheme="majorHAnsi"/>
          <w:sz w:val="22"/>
          <w:szCs w:val="22"/>
        </w:rPr>
        <w:t xml:space="preserve"> la supervisión de las obras estará a cargo de la </w:t>
      </w:r>
      <w:r w:rsidR="00B9284C">
        <w:rPr>
          <w:rFonts w:asciiTheme="majorHAnsi" w:hAnsiTheme="majorHAnsi"/>
          <w:sz w:val="22"/>
          <w:szCs w:val="22"/>
        </w:rPr>
        <w:t xml:space="preserve">misma </w:t>
      </w:r>
      <w:r w:rsidR="004F0F93">
        <w:rPr>
          <w:rFonts w:asciiTheme="majorHAnsi" w:hAnsiTheme="majorHAnsi"/>
          <w:sz w:val="22"/>
          <w:szCs w:val="22"/>
        </w:rPr>
        <w:t>firma que supervise las obras de la PTAR</w:t>
      </w:r>
      <w:r w:rsidR="00943CCD" w:rsidRPr="000A5002">
        <w:rPr>
          <w:rFonts w:asciiTheme="majorHAnsi" w:hAnsiTheme="majorHAnsi"/>
          <w:sz w:val="22"/>
          <w:szCs w:val="22"/>
        </w:rPr>
        <w:t>.</w:t>
      </w:r>
    </w:p>
    <w:p w:rsidR="00D66DEC" w:rsidRPr="00D66DEC" w:rsidRDefault="00AF2490" w:rsidP="00E97DB7">
      <w:pPr>
        <w:pStyle w:val="Heading4"/>
        <w:numPr>
          <w:ilvl w:val="2"/>
          <w:numId w:val="10"/>
        </w:numPr>
        <w:tabs>
          <w:tab w:val="left" w:pos="1985"/>
        </w:tabs>
        <w:spacing w:before="240" w:after="240" w:line="240" w:lineRule="auto"/>
        <w:ind w:left="709" w:hanging="709"/>
        <w:jc w:val="both"/>
        <w:rPr>
          <w:i/>
          <w:color w:val="auto"/>
        </w:rPr>
      </w:pPr>
      <w:bookmarkStart w:id="406" w:name="_Toc461005451"/>
      <w:r w:rsidRPr="00951F04">
        <w:rPr>
          <w:b/>
          <w:color w:val="auto"/>
          <w:u w:val="single"/>
        </w:rPr>
        <w:t>Producto 3</w:t>
      </w:r>
      <w:r w:rsidRPr="00951F04">
        <w:rPr>
          <w:b/>
          <w:color w:val="auto"/>
        </w:rPr>
        <w:t>:</w:t>
      </w:r>
      <w:r w:rsidRPr="00F322EE">
        <w:rPr>
          <w:i/>
          <w:color w:val="auto"/>
        </w:rPr>
        <w:t xml:space="preserve"> </w:t>
      </w:r>
      <w:r w:rsidRPr="00943CCD">
        <w:rPr>
          <w:b/>
          <w:color w:val="auto"/>
        </w:rPr>
        <w:t>Colectoras construidas, rehabilitadas y/o ampliadas</w:t>
      </w:r>
      <w:bookmarkEnd w:id="406"/>
      <w:r w:rsidR="00943CCD">
        <w:rPr>
          <w:b/>
          <w:color w:val="auto"/>
        </w:rPr>
        <w:t xml:space="preserve"> </w:t>
      </w:r>
    </w:p>
    <w:p w:rsidR="00AF2490" w:rsidRPr="00D66DEC" w:rsidRDefault="0088168C" w:rsidP="00D66DEC">
      <w:pPr>
        <w:spacing w:before="240" w:after="240" w:line="240" w:lineRule="auto"/>
        <w:jc w:val="both"/>
        <w:rPr>
          <w:rFonts w:asciiTheme="majorHAnsi" w:hAnsiTheme="majorHAnsi"/>
          <w:i/>
          <w:sz w:val="22"/>
          <w:szCs w:val="22"/>
        </w:rPr>
      </w:pPr>
      <w:r>
        <w:rPr>
          <w:rFonts w:asciiTheme="majorHAnsi" w:hAnsiTheme="majorHAnsi"/>
          <w:sz w:val="22"/>
          <w:szCs w:val="22"/>
        </w:rPr>
        <w:t xml:space="preserve">Incluye estudios, diseños, supervisión y </w:t>
      </w:r>
      <w:r w:rsidR="00943CCD" w:rsidRPr="00D66DEC">
        <w:rPr>
          <w:rFonts w:asciiTheme="majorHAnsi" w:hAnsiTheme="majorHAnsi"/>
          <w:sz w:val="22"/>
          <w:szCs w:val="22"/>
        </w:rPr>
        <w:t xml:space="preserve">ejecución de </w:t>
      </w:r>
      <w:r>
        <w:rPr>
          <w:rFonts w:asciiTheme="majorHAnsi" w:hAnsiTheme="majorHAnsi"/>
          <w:sz w:val="22"/>
          <w:szCs w:val="22"/>
        </w:rPr>
        <w:t xml:space="preserve">las </w:t>
      </w:r>
      <w:r w:rsidR="00943CCD" w:rsidRPr="00D66DEC">
        <w:rPr>
          <w:rFonts w:asciiTheme="majorHAnsi" w:hAnsiTheme="majorHAnsi"/>
          <w:sz w:val="22"/>
          <w:szCs w:val="22"/>
        </w:rPr>
        <w:t xml:space="preserve">obras para los servicios de recolección y transporte de las aguas residuales hasta la PTAR de Caimito, incluyen los sistemas de Prudente, Bernardino, Aguacate, Martín Sánchez I y II, Rodeo, Puerto Caimito, Caimito I y II, que en conjunto totalizan </w:t>
      </w:r>
      <w:r w:rsidR="00F702FF">
        <w:rPr>
          <w:rFonts w:asciiTheme="majorHAnsi" w:hAnsiTheme="majorHAnsi"/>
          <w:sz w:val="22"/>
          <w:szCs w:val="22"/>
        </w:rPr>
        <w:t>65</w:t>
      </w:r>
      <w:r w:rsidR="00943CCD" w:rsidRPr="00D66DEC">
        <w:rPr>
          <w:rFonts w:asciiTheme="majorHAnsi" w:hAnsiTheme="majorHAnsi"/>
          <w:sz w:val="22"/>
          <w:szCs w:val="22"/>
        </w:rPr>
        <w:t xml:space="preserve"> km de colectoras.</w:t>
      </w:r>
    </w:p>
    <w:p w:rsidR="00D66DEC" w:rsidRPr="00D66DEC" w:rsidRDefault="00AF2490" w:rsidP="00E97DB7">
      <w:pPr>
        <w:pStyle w:val="Heading4"/>
        <w:numPr>
          <w:ilvl w:val="2"/>
          <w:numId w:val="10"/>
        </w:numPr>
        <w:tabs>
          <w:tab w:val="left" w:pos="1985"/>
        </w:tabs>
        <w:spacing w:before="240" w:after="240" w:line="240" w:lineRule="auto"/>
        <w:ind w:left="709" w:hanging="709"/>
        <w:jc w:val="both"/>
        <w:rPr>
          <w:i/>
          <w:color w:val="auto"/>
        </w:rPr>
      </w:pPr>
      <w:bookmarkStart w:id="407" w:name="_Toc461005452"/>
      <w:r w:rsidRPr="00F322EE">
        <w:rPr>
          <w:b/>
          <w:color w:val="auto"/>
          <w:u w:val="single"/>
        </w:rPr>
        <w:t>Producto 4</w:t>
      </w:r>
      <w:r w:rsidRPr="00B9284C">
        <w:rPr>
          <w:color w:val="auto"/>
        </w:rPr>
        <w:t>:</w:t>
      </w:r>
      <w:r w:rsidRPr="00F322EE">
        <w:rPr>
          <w:i/>
          <w:color w:val="auto"/>
        </w:rPr>
        <w:t xml:space="preserve"> </w:t>
      </w:r>
      <w:r w:rsidRPr="00951F04">
        <w:rPr>
          <w:b/>
          <w:color w:val="auto"/>
        </w:rPr>
        <w:t>Redes de alcantarillado construidas</w:t>
      </w:r>
      <w:bookmarkEnd w:id="407"/>
      <w:r w:rsidR="00951F04">
        <w:rPr>
          <w:b/>
          <w:color w:val="auto"/>
        </w:rPr>
        <w:t xml:space="preserve"> </w:t>
      </w:r>
    </w:p>
    <w:p w:rsidR="00AF2490" w:rsidRPr="00D66DEC" w:rsidRDefault="00951F04" w:rsidP="00D66DEC">
      <w:pPr>
        <w:spacing w:before="240" w:after="240" w:line="240" w:lineRule="auto"/>
        <w:jc w:val="both"/>
        <w:rPr>
          <w:rFonts w:asciiTheme="majorHAnsi" w:hAnsiTheme="majorHAnsi"/>
          <w:i/>
          <w:sz w:val="22"/>
          <w:szCs w:val="22"/>
        </w:rPr>
      </w:pPr>
      <w:r w:rsidRPr="00D66DEC">
        <w:rPr>
          <w:rFonts w:asciiTheme="majorHAnsi" w:hAnsiTheme="majorHAnsi"/>
          <w:sz w:val="22"/>
          <w:szCs w:val="22"/>
        </w:rPr>
        <w:t>Este producto financiará la construcción de 324,4 km de redes de alcantarillado sanitario, también para los sistemas de Prudente, Bernardino, Aguacate, Martín Sánchez I y II, Rodeo, Puerto Caimito, Caimito I y II</w:t>
      </w:r>
      <w:r w:rsidR="008B7AB5" w:rsidRPr="00D66DEC">
        <w:rPr>
          <w:rFonts w:asciiTheme="majorHAnsi" w:hAnsiTheme="majorHAnsi"/>
          <w:sz w:val="22"/>
          <w:szCs w:val="22"/>
        </w:rPr>
        <w:t xml:space="preserve">, </w:t>
      </w:r>
      <w:r w:rsidR="00B9284C">
        <w:rPr>
          <w:rFonts w:asciiTheme="majorHAnsi" w:hAnsiTheme="majorHAnsi"/>
          <w:sz w:val="22"/>
          <w:szCs w:val="22"/>
        </w:rPr>
        <w:t>incluyendo</w:t>
      </w:r>
      <w:r w:rsidR="008B7AB5" w:rsidRPr="00D66DEC">
        <w:rPr>
          <w:rFonts w:asciiTheme="majorHAnsi" w:hAnsiTheme="majorHAnsi"/>
          <w:sz w:val="22"/>
          <w:szCs w:val="22"/>
        </w:rPr>
        <w:t xml:space="preserve"> la supervisión de las obras.</w:t>
      </w:r>
    </w:p>
    <w:p w:rsidR="00D66DEC" w:rsidRPr="00D66DEC" w:rsidRDefault="008B7AB5" w:rsidP="00E97DB7">
      <w:pPr>
        <w:pStyle w:val="Heading4"/>
        <w:numPr>
          <w:ilvl w:val="2"/>
          <w:numId w:val="10"/>
        </w:numPr>
        <w:tabs>
          <w:tab w:val="left" w:pos="1985"/>
        </w:tabs>
        <w:spacing w:before="240" w:after="240" w:line="240" w:lineRule="auto"/>
        <w:ind w:left="709" w:hanging="709"/>
        <w:jc w:val="both"/>
        <w:rPr>
          <w:i/>
          <w:color w:val="auto"/>
        </w:rPr>
      </w:pPr>
      <w:bookmarkStart w:id="408" w:name="_Toc461005453"/>
      <w:r>
        <w:rPr>
          <w:b/>
          <w:color w:val="auto"/>
          <w:u w:val="single"/>
        </w:rPr>
        <w:t>P</w:t>
      </w:r>
      <w:r w:rsidR="00AF2490" w:rsidRPr="00F322EE">
        <w:rPr>
          <w:b/>
          <w:color w:val="auto"/>
          <w:u w:val="single"/>
        </w:rPr>
        <w:t>roducto 5</w:t>
      </w:r>
      <w:r w:rsidR="00AF2490" w:rsidRPr="00B9284C">
        <w:rPr>
          <w:color w:val="auto"/>
        </w:rPr>
        <w:t>:</w:t>
      </w:r>
      <w:r w:rsidR="00AF2490" w:rsidRPr="00F322EE">
        <w:rPr>
          <w:i/>
          <w:color w:val="auto"/>
        </w:rPr>
        <w:t xml:space="preserve"> </w:t>
      </w:r>
      <w:r w:rsidR="00AF2490" w:rsidRPr="008B7AB5">
        <w:rPr>
          <w:b/>
          <w:color w:val="auto"/>
        </w:rPr>
        <w:t>Conexiones domiciliarias construidas</w:t>
      </w:r>
      <w:bookmarkEnd w:id="408"/>
      <w:r>
        <w:rPr>
          <w:b/>
          <w:color w:val="auto"/>
        </w:rPr>
        <w:t xml:space="preserve"> </w:t>
      </w:r>
    </w:p>
    <w:p w:rsidR="00AF2490" w:rsidRPr="00D66DEC" w:rsidRDefault="00524B32" w:rsidP="00D66DEC">
      <w:pPr>
        <w:spacing w:before="240" w:after="240" w:line="240" w:lineRule="auto"/>
        <w:jc w:val="both"/>
        <w:rPr>
          <w:rFonts w:asciiTheme="majorHAnsi" w:hAnsiTheme="majorHAnsi"/>
          <w:i/>
          <w:sz w:val="22"/>
          <w:szCs w:val="22"/>
        </w:rPr>
      </w:pPr>
      <w:r w:rsidRPr="00D66DEC">
        <w:rPr>
          <w:rFonts w:asciiTheme="majorHAnsi" w:hAnsiTheme="majorHAnsi"/>
          <w:sz w:val="22"/>
          <w:szCs w:val="22"/>
        </w:rPr>
        <w:t xml:space="preserve">Comprende la construcción </w:t>
      </w:r>
      <w:r w:rsidR="00B9284C">
        <w:rPr>
          <w:rFonts w:asciiTheme="majorHAnsi" w:hAnsiTheme="majorHAnsi"/>
          <w:sz w:val="22"/>
          <w:szCs w:val="22"/>
        </w:rPr>
        <w:t xml:space="preserve">y supervisión </w:t>
      </w:r>
      <w:r w:rsidRPr="00D66DEC">
        <w:rPr>
          <w:rFonts w:asciiTheme="majorHAnsi" w:hAnsiTheme="majorHAnsi"/>
          <w:sz w:val="22"/>
          <w:szCs w:val="22"/>
        </w:rPr>
        <w:t>de 16.823 conexiones a las redes de alcantarillado sanitario del sistema</w:t>
      </w:r>
      <w:r w:rsidR="009E6AAB">
        <w:rPr>
          <w:rFonts w:asciiTheme="majorHAnsi" w:hAnsiTheme="majorHAnsi"/>
          <w:sz w:val="22"/>
          <w:szCs w:val="22"/>
        </w:rPr>
        <w:t xml:space="preserve"> de </w:t>
      </w:r>
      <w:r w:rsidR="009E6AAB" w:rsidRPr="00D66DEC">
        <w:rPr>
          <w:rFonts w:asciiTheme="majorHAnsi" w:hAnsiTheme="majorHAnsi"/>
          <w:sz w:val="22"/>
          <w:szCs w:val="22"/>
        </w:rPr>
        <w:t>Prudente, Bernardino, Aguacate, Martín Sánchez I y II, Rodeo, Puerto Caimito, Caimito I y II</w:t>
      </w:r>
      <w:r w:rsidRPr="00D66DEC">
        <w:rPr>
          <w:rFonts w:asciiTheme="majorHAnsi" w:hAnsiTheme="majorHAnsi"/>
          <w:sz w:val="22"/>
          <w:szCs w:val="22"/>
        </w:rPr>
        <w:t>, con el fin de que las aguas servidas sean adecuadamente transportadas hasta la PTAR para su tratamiento.</w:t>
      </w:r>
    </w:p>
    <w:p w:rsidR="00D66DEC" w:rsidRDefault="00AF2490" w:rsidP="00E97DB7">
      <w:pPr>
        <w:pStyle w:val="Heading4"/>
        <w:numPr>
          <w:ilvl w:val="2"/>
          <w:numId w:val="10"/>
        </w:numPr>
        <w:tabs>
          <w:tab w:val="left" w:pos="1985"/>
        </w:tabs>
        <w:spacing w:before="240" w:after="240" w:line="240" w:lineRule="auto"/>
        <w:ind w:left="709" w:hanging="709"/>
        <w:jc w:val="both"/>
        <w:rPr>
          <w:b/>
          <w:color w:val="auto"/>
        </w:rPr>
      </w:pPr>
      <w:bookmarkStart w:id="409" w:name="_Toc461005454"/>
      <w:r w:rsidRPr="00F322EE">
        <w:rPr>
          <w:b/>
          <w:color w:val="auto"/>
          <w:u w:val="single"/>
        </w:rPr>
        <w:t>Producto 6</w:t>
      </w:r>
      <w:r w:rsidRPr="00B9284C">
        <w:rPr>
          <w:color w:val="auto"/>
        </w:rPr>
        <w:t>:</w:t>
      </w:r>
      <w:r w:rsidRPr="00F322EE">
        <w:rPr>
          <w:i/>
          <w:color w:val="auto"/>
        </w:rPr>
        <w:t xml:space="preserve"> </w:t>
      </w:r>
      <w:r w:rsidRPr="008B7AB5">
        <w:rPr>
          <w:b/>
          <w:color w:val="auto"/>
        </w:rPr>
        <w:t>Primer módulo de la PTAR e interceptor (Caimito) operando</w:t>
      </w:r>
      <w:bookmarkEnd w:id="409"/>
      <w:r w:rsidR="008B7AB5">
        <w:rPr>
          <w:b/>
          <w:color w:val="auto"/>
        </w:rPr>
        <w:t xml:space="preserve"> </w:t>
      </w:r>
    </w:p>
    <w:p w:rsidR="00AF2490" w:rsidRPr="00D66DEC" w:rsidRDefault="008B7AB5" w:rsidP="00D66DEC">
      <w:pPr>
        <w:spacing w:before="240" w:after="240" w:line="240" w:lineRule="auto"/>
        <w:jc w:val="both"/>
        <w:rPr>
          <w:rFonts w:asciiTheme="majorHAnsi" w:hAnsiTheme="majorHAnsi"/>
          <w:b/>
          <w:sz w:val="22"/>
          <w:szCs w:val="22"/>
        </w:rPr>
      </w:pPr>
      <w:r w:rsidRPr="00D66DEC">
        <w:rPr>
          <w:rFonts w:asciiTheme="majorHAnsi" w:hAnsiTheme="majorHAnsi"/>
          <w:sz w:val="22"/>
          <w:szCs w:val="22"/>
        </w:rPr>
        <w:t xml:space="preserve">Este producto consiste en </w:t>
      </w:r>
      <w:r w:rsidR="002B268B" w:rsidRPr="00D66DEC">
        <w:rPr>
          <w:rFonts w:asciiTheme="majorHAnsi" w:hAnsiTheme="majorHAnsi"/>
          <w:sz w:val="22"/>
          <w:szCs w:val="22"/>
        </w:rPr>
        <w:t xml:space="preserve">la </w:t>
      </w:r>
      <w:r w:rsidRPr="00D66DEC">
        <w:rPr>
          <w:rFonts w:asciiTheme="majorHAnsi" w:hAnsiTheme="majorHAnsi"/>
          <w:sz w:val="22"/>
          <w:szCs w:val="22"/>
        </w:rPr>
        <w:t xml:space="preserve">O&amp;M de la </w:t>
      </w:r>
      <w:r w:rsidR="002B268B" w:rsidRPr="00D66DEC">
        <w:rPr>
          <w:rFonts w:asciiTheme="majorHAnsi" w:hAnsiTheme="majorHAnsi"/>
          <w:sz w:val="22"/>
          <w:szCs w:val="22"/>
        </w:rPr>
        <w:t>planta</w:t>
      </w:r>
      <w:r w:rsidR="00524B32" w:rsidRPr="00D66DEC">
        <w:rPr>
          <w:rFonts w:asciiTheme="majorHAnsi" w:hAnsiTheme="majorHAnsi"/>
          <w:sz w:val="22"/>
          <w:szCs w:val="22"/>
        </w:rPr>
        <w:t xml:space="preserve"> y de toda la infraestructura del sistema</w:t>
      </w:r>
      <w:r w:rsidR="002B268B" w:rsidRPr="00D66DEC">
        <w:rPr>
          <w:rFonts w:asciiTheme="majorHAnsi" w:hAnsiTheme="majorHAnsi"/>
          <w:sz w:val="22"/>
          <w:szCs w:val="22"/>
        </w:rPr>
        <w:t>, estimada a través de una metodología donde se tenga un componente de costo fijo y otro de costo variable relacionado con la carga del afluente</w:t>
      </w:r>
      <w:r w:rsidRPr="00D66DEC">
        <w:rPr>
          <w:rFonts w:asciiTheme="majorHAnsi" w:hAnsiTheme="majorHAnsi"/>
          <w:sz w:val="22"/>
          <w:szCs w:val="22"/>
        </w:rPr>
        <w:t>; para efectos del PSACH Fase I, la O&amp;M</w:t>
      </w:r>
      <w:r w:rsidR="00524B32" w:rsidRPr="00D66DEC">
        <w:rPr>
          <w:rFonts w:asciiTheme="majorHAnsi" w:hAnsiTheme="majorHAnsi"/>
          <w:sz w:val="22"/>
          <w:szCs w:val="22"/>
        </w:rPr>
        <w:t xml:space="preserve"> incluye un periodo de 1 año que iniciará a la finalización de la construcción de la planta, estimado para fines del año 5 de la vida del Programa.</w:t>
      </w:r>
    </w:p>
    <w:p w:rsidR="00C47B04" w:rsidRPr="00524B32" w:rsidRDefault="00C47B04" w:rsidP="00E97DB7">
      <w:pPr>
        <w:pStyle w:val="Heading3"/>
        <w:numPr>
          <w:ilvl w:val="1"/>
          <w:numId w:val="9"/>
        </w:numPr>
        <w:spacing w:before="240" w:after="240"/>
        <w:ind w:left="425" w:hanging="431"/>
        <w:rPr>
          <w:b/>
          <w:color w:val="auto"/>
          <w:sz w:val="22"/>
          <w:szCs w:val="22"/>
        </w:rPr>
      </w:pPr>
      <w:bookmarkStart w:id="410" w:name="_Toc461005455"/>
      <w:r w:rsidRPr="00524B32">
        <w:rPr>
          <w:b/>
          <w:color w:val="auto"/>
          <w:sz w:val="22"/>
          <w:szCs w:val="22"/>
        </w:rPr>
        <w:lastRenderedPageBreak/>
        <w:t>Componente 2. Fortalecimiento Institucional</w:t>
      </w:r>
      <w:bookmarkEnd w:id="410"/>
    </w:p>
    <w:p w:rsidR="00C47B04" w:rsidRPr="00F322EE" w:rsidRDefault="00DB196E" w:rsidP="00B9284C">
      <w:pPr>
        <w:spacing w:before="240" w:after="240" w:line="240" w:lineRule="auto"/>
        <w:jc w:val="both"/>
        <w:rPr>
          <w:rFonts w:asciiTheme="majorHAnsi" w:hAnsiTheme="majorHAnsi"/>
          <w:sz w:val="22"/>
          <w:szCs w:val="22"/>
        </w:rPr>
      </w:pPr>
      <w:r>
        <w:rPr>
          <w:rFonts w:asciiTheme="majorHAnsi" w:hAnsiTheme="majorHAnsi"/>
          <w:sz w:val="22"/>
          <w:szCs w:val="22"/>
        </w:rPr>
        <w:t xml:space="preserve">Este componente tiene como objetivo específico </w:t>
      </w:r>
      <w:r w:rsidRPr="00DB196E">
        <w:rPr>
          <w:rFonts w:asciiTheme="majorHAnsi" w:hAnsiTheme="majorHAnsi"/>
          <w:sz w:val="22"/>
          <w:szCs w:val="22"/>
        </w:rPr>
        <w:t>contribuir al desarrollo de capacidades para la gestión de las obras y la sostenibilidad del sector</w:t>
      </w:r>
      <w:r w:rsidR="0088168C">
        <w:rPr>
          <w:rFonts w:asciiTheme="majorHAnsi" w:hAnsiTheme="majorHAnsi"/>
          <w:sz w:val="22"/>
          <w:szCs w:val="22"/>
        </w:rPr>
        <w:t xml:space="preserve"> y financiará</w:t>
      </w:r>
      <w:r w:rsidR="0088168C" w:rsidRPr="0088168C">
        <w:rPr>
          <w:rFonts w:asciiTheme="majorHAnsi" w:hAnsiTheme="majorHAnsi"/>
          <w:sz w:val="22"/>
          <w:szCs w:val="22"/>
        </w:rPr>
        <w:t xml:space="preserve"> </w:t>
      </w:r>
      <w:r w:rsidR="00B9284C">
        <w:rPr>
          <w:rFonts w:asciiTheme="majorHAnsi" w:hAnsiTheme="majorHAnsi"/>
          <w:sz w:val="22"/>
          <w:szCs w:val="22"/>
        </w:rPr>
        <w:t>acciones de</w:t>
      </w:r>
      <w:r w:rsidR="0088168C">
        <w:rPr>
          <w:rFonts w:asciiTheme="majorHAnsi" w:hAnsiTheme="majorHAnsi"/>
          <w:sz w:val="22"/>
          <w:szCs w:val="22"/>
        </w:rPr>
        <w:t xml:space="preserve"> a</w:t>
      </w:r>
      <w:r w:rsidR="0088168C" w:rsidRPr="0088168C">
        <w:rPr>
          <w:rFonts w:asciiTheme="majorHAnsi" w:hAnsiTheme="majorHAnsi"/>
          <w:sz w:val="22"/>
          <w:szCs w:val="22"/>
        </w:rPr>
        <w:t>poyo a la capacidad de gestión y O&amp;M  de la UCPSP</w:t>
      </w:r>
      <w:r w:rsidR="00B9284C">
        <w:rPr>
          <w:rFonts w:asciiTheme="majorHAnsi" w:hAnsiTheme="majorHAnsi"/>
          <w:sz w:val="22"/>
          <w:szCs w:val="22"/>
        </w:rPr>
        <w:t>,</w:t>
      </w:r>
      <w:r w:rsidR="0088168C" w:rsidRPr="0088168C">
        <w:rPr>
          <w:rFonts w:asciiTheme="majorHAnsi" w:hAnsiTheme="majorHAnsi"/>
          <w:sz w:val="22"/>
          <w:szCs w:val="22"/>
        </w:rPr>
        <w:t xml:space="preserve"> </w:t>
      </w:r>
      <w:r w:rsidR="00B9284C">
        <w:rPr>
          <w:rFonts w:asciiTheme="majorHAnsi" w:hAnsiTheme="majorHAnsi"/>
          <w:sz w:val="22"/>
          <w:szCs w:val="22"/>
        </w:rPr>
        <w:t xml:space="preserve">de </w:t>
      </w:r>
      <w:r w:rsidR="0088168C">
        <w:rPr>
          <w:rFonts w:asciiTheme="majorHAnsi" w:hAnsiTheme="majorHAnsi"/>
          <w:sz w:val="22"/>
          <w:szCs w:val="22"/>
        </w:rPr>
        <w:t>apoyo</w:t>
      </w:r>
      <w:r w:rsidR="0088168C" w:rsidRPr="0088168C">
        <w:rPr>
          <w:rFonts w:asciiTheme="majorHAnsi" w:hAnsiTheme="majorHAnsi"/>
          <w:sz w:val="22"/>
          <w:szCs w:val="22"/>
        </w:rPr>
        <w:t xml:space="preserve"> </w:t>
      </w:r>
      <w:r w:rsidR="0088168C">
        <w:rPr>
          <w:rFonts w:asciiTheme="majorHAnsi" w:hAnsiTheme="majorHAnsi"/>
          <w:sz w:val="22"/>
          <w:szCs w:val="22"/>
        </w:rPr>
        <w:t xml:space="preserve">para </w:t>
      </w:r>
      <w:r w:rsidR="0088168C" w:rsidRPr="0088168C">
        <w:rPr>
          <w:rFonts w:asciiTheme="majorHAnsi" w:hAnsiTheme="majorHAnsi"/>
          <w:sz w:val="22"/>
          <w:szCs w:val="22"/>
        </w:rPr>
        <w:t>la coordinació</w:t>
      </w:r>
      <w:r w:rsidR="00B9284C">
        <w:rPr>
          <w:rFonts w:asciiTheme="majorHAnsi" w:hAnsiTheme="majorHAnsi"/>
          <w:sz w:val="22"/>
          <w:szCs w:val="22"/>
        </w:rPr>
        <w:t>n interinstitucional del sector, de</w:t>
      </w:r>
      <w:r w:rsidR="0088168C" w:rsidRPr="0088168C">
        <w:rPr>
          <w:rFonts w:asciiTheme="majorHAnsi" w:hAnsiTheme="majorHAnsi"/>
          <w:sz w:val="22"/>
          <w:szCs w:val="22"/>
        </w:rPr>
        <w:t xml:space="preserve"> </w:t>
      </w:r>
      <w:r w:rsidR="0088168C">
        <w:rPr>
          <w:rFonts w:asciiTheme="majorHAnsi" w:hAnsiTheme="majorHAnsi"/>
          <w:sz w:val="22"/>
          <w:szCs w:val="22"/>
        </w:rPr>
        <w:t>f</w:t>
      </w:r>
      <w:r w:rsidR="0088168C" w:rsidRPr="0088168C">
        <w:rPr>
          <w:rFonts w:asciiTheme="majorHAnsi" w:hAnsiTheme="majorHAnsi"/>
          <w:sz w:val="22"/>
          <w:szCs w:val="22"/>
        </w:rPr>
        <w:t>ortalecimiento de la Dirección del Subsector de Agua Potable y Alcantarillado Sanitario del Ministerio de Salud (DISAPAS)</w:t>
      </w:r>
      <w:r w:rsidR="00B9284C">
        <w:rPr>
          <w:rFonts w:asciiTheme="majorHAnsi" w:hAnsiTheme="majorHAnsi"/>
          <w:sz w:val="22"/>
          <w:szCs w:val="22"/>
        </w:rPr>
        <w:t xml:space="preserve"> como ente rector del sector, de</w:t>
      </w:r>
      <w:r w:rsidR="0088168C">
        <w:rPr>
          <w:rFonts w:asciiTheme="majorHAnsi" w:hAnsiTheme="majorHAnsi"/>
          <w:sz w:val="22"/>
          <w:szCs w:val="22"/>
        </w:rPr>
        <w:t xml:space="preserve"> f</w:t>
      </w:r>
      <w:r w:rsidR="0088168C" w:rsidRPr="0088168C">
        <w:rPr>
          <w:rFonts w:asciiTheme="majorHAnsi" w:hAnsiTheme="majorHAnsi"/>
          <w:sz w:val="22"/>
          <w:szCs w:val="22"/>
        </w:rPr>
        <w:t>omento de programas de reducción de consumo de agua y protección de calidad del</w:t>
      </w:r>
      <w:r w:rsidR="00B9284C">
        <w:rPr>
          <w:rFonts w:asciiTheme="majorHAnsi" w:hAnsiTheme="majorHAnsi"/>
          <w:sz w:val="22"/>
          <w:szCs w:val="22"/>
        </w:rPr>
        <w:t xml:space="preserve"> agua, para la</w:t>
      </w:r>
      <w:r w:rsidR="0088168C">
        <w:rPr>
          <w:rFonts w:asciiTheme="majorHAnsi" w:hAnsiTheme="majorHAnsi"/>
          <w:sz w:val="22"/>
          <w:szCs w:val="22"/>
        </w:rPr>
        <w:t xml:space="preserve"> r</w:t>
      </w:r>
      <w:r w:rsidR="0088168C" w:rsidRPr="0088168C">
        <w:rPr>
          <w:rFonts w:asciiTheme="majorHAnsi" w:hAnsiTheme="majorHAnsi"/>
          <w:sz w:val="22"/>
          <w:szCs w:val="22"/>
        </w:rPr>
        <w:t>e</w:t>
      </w:r>
      <w:r w:rsidR="0088168C">
        <w:rPr>
          <w:rFonts w:asciiTheme="majorHAnsi" w:hAnsiTheme="majorHAnsi"/>
          <w:sz w:val="22"/>
          <w:szCs w:val="22"/>
        </w:rPr>
        <w:t>glamentación del convenio IDAAN/</w:t>
      </w:r>
      <w:r w:rsidR="00B9284C">
        <w:rPr>
          <w:rFonts w:asciiTheme="majorHAnsi" w:hAnsiTheme="majorHAnsi"/>
          <w:sz w:val="22"/>
          <w:szCs w:val="22"/>
        </w:rPr>
        <w:t>UCPSP y para la</w:t>
      </w:r>
      <w:r w:rsidR="0088168C" w:rsidRPr="0088168C">
        <w:rPr>
          <w:rFonts w:asciiTheme="majorHAnsi" w:hAnsiTheme="majorHAnsi"/>
          <w:sz w:val="22"/>
          <w:szCs w:val="22"/>
        </w:rPr>
        <w:t xml:space="preserve"> </w:t>
      </w:r>
      <w:r w:rsidR="00B9284C">
        <w:rPr>
          <w:rFonts w:asciiTheme="majorHAnsi" w:hAnsiTheme="majorHAnsi"/>
          <w:sz w:val="22"/>
          <w:szCs w:val="22"/>
        </w:rPr>
        <w:t>i</w:t>
      </w:r>
      <w:r w:rsidR="0088168C" w:rsidRPr="0088168C">
        <w:rPr>
          <w:rFonts w:asciiTheme="majorHAnsi" w:hAnsiTheme="majorHAnsi"/>
          <w:sz w:val="22"/>
          <w:szCs w:val="22"/>
        </w:rPr>
        <w:t xml:space="preserve">mplementación de acciones </w:t>
      </w:r>
      <w:r w:rsidR="00B9284C">
        <w:rPr>
          <w:rFonts w:asciiTheme="majorHAnsi" w:hAnsiTheme="majorHAnsi"/>
          <w:sz w:val="22"/>
          <w:szCs w:val="22"/>
        </w:rPr>
        <w:t>que</w:t>
      </w:r>
      <w:r w:rsidR="0088168C" w:rsidRPr="0088168C">
        <w:rPr>
          <w:rFonts w:asciiTheme="majorHAnsi" w:hAnsiTheme="majorHAnsi"/>
          <w:sz w:val="22"/>
          <w:szCs w:val="22"/>
        </w:rPr>
        <w:t xml:space="preserve"> </w:t>
      </w:r>
      <w:r w:rsidR="00B9284C">
        <w:rPr>
          <w:rFonts w:asciiTheme="majorHAnsi" w:hAnsiTheme="majorHAnsi"/>
          <w:sz w:val="22"/>
          <w:szCs w:val="22"/>
        </w:rPr>
        <w:t>garanticen</w:t>
      </w:r>
      <w:r w:rsidR="0088168C" w:rsidRPr="0088168C">
        <w:rPr>
          <w:rFonts w:asciiTheme="majorHAnsi" w:hAnsiTheme="majorHAnsi"/>
          <w:sz w:val="22"/>
          <w:szCs w:val="22"/>
        </w:rPr>
        <w:t xml:space="preserve"> la sostenibilidad del sector en el mediano/largo plazo</w:t>
      </w:r>
      <w:r w:rsidR="00C26D8D">
        <w:rPr>
          <w:rFonts w:asciiTheme="majorHAnsi" w:hAnsiTheme="majorHAnsi"/>
          <w:sz w:val="22"/>
          <w:szCs w:val="22"/>
        </w:rPr>
        <w:t xml:space="preserve">. </w:t>
      </w:r>
    </w:p>
    <w:p w:rsidR="00AF2490" w:rsidRPr="00F702FF" w:rsidRDefault="00AF2490" w:rsidP="00F702FF">
      <w:pPr>
        <w:rPr>
          <w:rFonts w:asciiTheme="majorHAnsi" w:hAnsiTheme="majorHAnsi"/>
          <w:sz w:val="22"/>
          <w:szCs w:val="22"/>
        </w:rPr>
      </w:pPr>
      <w:r w:rsidRPr="00F702FF">
        <w:rPr>
          <w:rFonts w:asciiTheme="majorHAnsi" w:hAnsiTheme="majorHAnsi"/>
          <w:sz w:val="22"/>
          <w:szCs w:val="22"/>
        </w:rPr>
        <w:t>Para este componente, se han definido los siguientes productos:</w:t>
      </w:r>
    </w:p>
    <w:p w:rsidR="00AF2490" w:rsidRPr="00F322EE" w:rsidRDefault="00AF2490" w:rsidP="00E97DB7">
      <w:pPr>
        <w:pStyle w:val="Heading4"/>
        <w:numPr>
          <w:ilvl w:val="2"/>
          <w:numId w:val="10"/>
        </w:numPr>
        <w:tabs>
          <w:tab w:val="left" w:pos="1985"/>
        </w:tabs>
        <w:spacing w:before="240" w:after="240" w:line="240" w:lineRule="auto"/>
        <w:ind w:left="709" w:hanging="709"/>
        <w:jc w:val="both"/>
        <w:rPr>
          <w:i/>
          <w:color w:val="auto"/>
        </w:rPr>
      </w:pPr>
      <w:bookmarkStart w:id="411" w:name="_Toc460840986"/>
      <w:bookmarkStart w:id="412" w:name="_Toc460841104"/>
      <w:bookmarkStart w:id="413" w:name="_Toc460860421"/>
      <w:bookmarkStart w:id="414" w:name="_Toc460913688"/>
      <w:bookmarkStart w:id="415" w:name="_Toc461005456"/>
      <w:bookmarkEnd w:id="411"/>
      <w:bookmarkEnd w:id="412"/>
      <w:bookmarkEnd w:id="413"/>
      <w:bookmarkEnd w:id="414"/>
      <w:r w:rsidRPr="00B9284C">
        <w:rPr>
          <w:b/>
          <w:color w:val="auto"/>
          <w:u w:val="single"/>
        </w:rPr>
        <w:t>Producto 7</w:t>
      </w:r>
      <w:r w:rsidRPr="00B9284C">
        <w:rPr>
          <w:color w:val="auto"/>
          <w:u w:val="single"/>
        </w:rPr>
        <w:t>:</w:t>
      </w:r>
      <w:r w:rsidRPr="00F322EE">
        <w:rPr>
          <w:i/>
          <w:color w:val="auto"/>
        </w:rPr>
        <w:t xml:space="preserve"> </w:t>
      </w:r>
      <w:r w:rsidRPr="00B9284C">
        <w:rPr>
          <w:b/>
          <w:color w:val="auto"/>
        </w:rPr>
        <w:t>Actividades de capacitación en O&amp;M e implementación del SIG desarrolladas</w:t>
      </w:r>
      <w:bookmarkEnd w:id="415"/>
    </w:p>
    <w:p w:rsidR="00AF2490" w:rsidRPr="00F322EE" w:rsidRDefault="0024315F" w:rsidP="00C47B04">
      <w:pPr>
        <w:spacing w:before="240" w:after="240" w:line="240" w:lineRule="auto"/>
        <w:jc w:val="both"/>
        <w:rPr>
          <w:rFonts w:asciiTheme="majorHAnsi" w:hAnsiTheme="majorHAnsi"/>
          <w:sz w:val="22"/>
          <w:szCs w:val="22"/>
        </w:rPr>
      </w:pPr>
      <w:r>
        <w:rPr>
          <w:rFonts w:asciiTheme="majorHAnsi" w:hAnsiTheme="majorHAnsi"/>
          <w:sz w:val="22"/>
          <w:szCs w:val="22"/>
        </w:rPr>
        <w:t>Incluye la elaboración e implementación de un plan de capacitación, r</w:t>
      </w:r>
      <w:r w:rsidRPr="0024315F">
        <w:rPr>
          <w:rFonts w:asciiTheme="majorHAnsi" w:hAnsiTheme="majorHAnsi"/>
          <w:sz w:val="22"/>
          <w:szCs w:val="22"/>
        </w:rPr>
        <w:t>evisión de la estruc</w:t>
      </w:r>
      <w:r>
        <w:rPr>
          <w:rFonts w:asciiTheme="majorHAnsi" w:hAnsiTheme="majorHAnsi"/>
          <w:sz w:val="22"/>
          <w:szCs w:val="22"/>
        </w:rPr>
        <w:t>tura organizacional de la UCPSP con la i</w:t>
      </w:r>
      <w:r w:rsidRPr="0024315F">
        <w:rPr>
          <w:rFonts w:asciiTheme="majorHAnsi" w:hAnsiTheme="majorHAnsi"/>
          <w:sz w:val="22"/>
          <w:szCs w:val="22"/>
        </w:rPr>
        <w:t>dentificación de nuevas necesidades</w:t>
      </w:r>
      <w:r>
        <w:rPr>
          <w:rFonts w:asciiTheme="majorHAnsi" w:hAnsiTheme="majorHAnsi"/>
          <w:sz w:val="22"/>
          <w:szCs w:val="22"/>
        </w:rPr>
        <w:t xml:space="preserve">, </w:t>
      </w:r>
      <w:r w:rsidR="00805EF4">
        <w:rPr>
          <w:rFonts w:asciiTheme="majorHAnsi" w:hAnsiTheme="majorHAnsi"/>
          <w:sz w:val="22"/>
          <w:szCs w:val="22"/>
        </w:rPr>
        <w:t xml:space="preserve">y </w:t>
      </w:r>
      <w:r>
        <w:rPr>
          <w:rFonts w:asciiTheme="majorHAnsi" w:hAnsiTheme="majorHAnsi"/>
          <w:sz w:val="22"/>
          <w:szCs w:val="22"/>
        </w:rPr>
        <w:t xml:space="preserve">asistencia técnica especializada para apoyo en la actualización de los instrumentos del SIG. </w:t>
      </w:r>
    </w:p>
    <w:p w:rsidR="00AF2490" w:rsidRPr="00F322EE" w:rsidRDefault="00AF2490" w:rsidP="00E97DB7">
      <w:pPr>
        <w:pStyle w:val="Heading4"/>
        <w:numPr>
          <w:ilvl w:val="2"/>
          <w:numId w:val="10"/>
        </w:numPr>
        <w:tabs>
          <w:tab w:val="left" w:pos="1985"/>
        </w:tabs>
        <w:spacing w:before="240" w:after="240" w:line="240" w:lineRule="auto"/>
        <w:ind w:left="709" w:hanging="709"/>
        <w:jc w:val="both"/>
        <w:rPr>
          <w:i/>
          <w:color w:val="auto"/>
        </w:rPr>
      </w:pPr>
      <w:bookmarkStart w:id="416" w:name="_Toc461005457"/>
      <w:r w:rsidRPr="00F322EE">
        <w:rPr>
          <w:b/>
          <w:color w:val="auto"/>
          <w:u w:val="single"/>
        </w:rPr>
        <w:t>Producto 8</w:t>
      </w:r>
      <w:r w:rsidRPr="00F322EE">
        <w:rPr>
          <w:i/>
          <w:color w:val="auto"/>
        </w:rPr>
        <w:t xml:space="preserve">: </w:t>
      </w:r>
      <w:r w:rsidRPr="00B9284C">
        <w:rPr>
          <w:b/>
          <w:color w:val="auto"/>
        </w:rPr>
        <w:t>Instrumento reglamentario del Convenio IDAAN – UCP</w:t>
      </w:r>
      <w:r w:rsidR="00CD23AA" w:rsidRPr="00B9284C">
        <w:rPr>
          <w:b/>
          <w:color w:val="auto"/>
        </w:rPr>
        <w:t>SP</w:t>
      </w:r>
      <w:r w:rsidRPr="00B9284C">
        <w:rPr>
          <w:b/>
          <w:color w:val="auto"/>
        </w:rPr>
        <w:t xml:space="preserve"> aprobado</w:t>
      </w:r>
      <w:bookmarkEnd w:id="416"/>
    </w:p>
    <w:p w:rsidR="00AF2490" w:rsidRPr="00F322EE" w:rsidRDefault="00805EF4" w:rsidP="00C47B04">
      <w:pPr>
        <w:spacing w:before="240" w:after="240" w:line="240" w:lineRule="auto"/>
        <w:jc w:val="both"/>
        <w:rPr>
          <w:rFonts w:asciiTheme="majorHAnsi" w:hAnsiTheme="majorHAnsi"/>
          <w:sz w:val="22"/>
          <w:szCs w:val="22"/>
        </w:rPr>
      </w:pPr>
      <w:r>
        <w:rPr>
          <w:rFonts w:asciiTheme="majorHAnsi" w:hAnsiTheme="majorHAnsi"/>
          <w:sz w:val="22"/>
          <w:szCs w:val="22"/>
        </w:rPr>
        <w:t>Para desarrollarlo, se contratará una firma consultora para la e</w:t>
      </w:r>
      <w:r w:rsidRPr="00805EF4">
        <w:rPr>
          <w:rFonts w:asciiTheme="majorHAnsi" w:hAnsiTheme="majorHAnsi"/>
          <w:sz w:val="22"/>
          <w:szCs w:val="22"/>
        </w:rPr>
        <w:t>laboración de</w:t>
      </w:r>
      <w:r>
        <w:rPr>
          <w:rFonts w:asciiTheme="majorHAnsi" w:hAnsiTheme="majorHAnsi"/>
          <w:sz w:val="22"/>
          <w:szCs w:val="22"/>
        </w:rPr>
        <w:t xml:space="preserve"> dicho instrumento y también para la implementación de acciones a ser establecidas por el </w:t>
      </w:r>
      <w:r w:rsidR="00CA3BCF">
        <w:rPr>
          <w:rFonts w:asciiTheme="majorHAnsi" w:hAnsiTheme="majorHAnsi"/>
          <w:sz w:val="22"/>
          <w:szCs w:val="22"/>
        </w:rPr>
        <w:t>mismo.</w:t>
      </w:r>
    </w:p>
    <w:p w:rsidR="00AF2490" w:rsidRPr="00F322EE" w:rsidRDefault="00AF2490" w:rsidP="00E97DB7">
      <w:pPr>
        <w:pStyle w:val="Heading4"/>
        <w:numPr>
          <w:ilvl w:val="2"/>
          <w:numId w:val="10"/>
        </w:numPr>
        <w:tabs>
          <w:tab w:val="left" w:pos="1985"/>
        </w:tabs>
        <w:spacing w:before="240" w:after="240" w:line="240" w:lineRule="auto"/>
        <w:ind w:left="709" w:hanging="709"/>
        <w:jc w:val="both"/>
      </w:pPr>
      <w:bookmarkStart w:id="417" w:name="_Toc461005458"/>
      <w:r w:rsidRPr="00F322EE">
        <w:rPr>
          <w:b/>
          <w:color w:val="auto"/>
          <w:u w:val="single"/>
        </w:rPr>
        <w:t>Producto 9</w:t>
      </w:r>
      <w:r w:rsidRPr="00B9284C">
        <w:rPr>
          <w:b/>
          <w:color w:val="auto"/>
        </w:rPr>
        <w:t>: Catastro técnico para verificación de los sistemas pluvial y sanitario existentes, realizado</w:t>
      </w:r>
      <w:bookmarkEnd w:id="417"/>
    </w:p>
    <w:p w:rsidR="00AF2490" w:rsidRPr="00F322EE" w:rsidRDefault="00AD6EB9" w:rsidP="00C47B04">
      <w:pPr>
        <w:spacing w:before="240" w:after="240" w:line="240" w:lineRule="auto"/>
        <w:jc w:val="both"/>
        <w:rPr>
          <w:rFonts w:asciiTheme="majorHAnsi" w:hAnsiTheme="majorHAnsi"/>
          <w:sz w:val="22"/>
          <w:szCs w:val="22"/>
        </w:rPr>
      </w:pPr>
      <w:r>
        <w:rPr>
          <w:rFonts w:asciiTheme="majorHAnsi" w:hAnsiTheme="majorHAnsi"/>
          <w:sz w:val="22"/>
          <w:szCs w:val="22"/>
        </w:rPr>
        <w:t xml:space="preserve">Se proponen </w:t>
      </w:r>
      <w:r w:rsidR="00CA3BCF">
        <w:rPr>
          <w:rFonts w:asciiTheme="majorHAnsi" w:hAnsiTheme="majorHAnsi"/>
          <w:sz w:val="22"/>
          <w:szCs w:val="22"/>
        </w:rPr>
        <w:t xml:space="preserve">elaborar </w:t>
      </w:r>
      <w:r>
        <w:rPr>
          <w:rFonts w:asciiTheme="majorHAnsi" w:hAnsiTheme="majorHAnsi"/>
          <w:sz w:val="22"/>
          <w:szCs w:val="22"/>
        </w:rPr>
        <w:t>estudios e intervenciones que contribuyan a eliminar las conexiones cruzadas con las aguas pluviales</w:t>
      </w:r>
      <w:r w:rsidR="00CA3BCF">
        <w:rPr>
          <w:rFonts w:asciiTheme="majorHAnsi" w:hAnsiTheme="majorHAnsi"/>
          <w:sz w:val="22"/>
          <w:szCs w:val="22"/>
        </w:rPr>
        <w:t>, para ello se contratará a una firma consultora que realice una auditoría técnica.</w:t>
      </w:r>
    </w:p>
    <w:p w:rsidR="00AF2490" w:rsidRPr="00F322EE" w:rsidRDefault="00AF2490" w:rsidP="00E97DB7">
      <w:pPr>
        <w:pStyle w:val="Heading4"/>
        <w:numPr>
          <w:ilvl w:val="2"/>
          <w:numId w:val="10"/>
        </w:numPr>
        <w:tabs>
          <w:tab w:val="left" w:pos="1985"/>
        </w:tabs>
        <w:spacing w:before="240" w:after="240" w:line="240" w:lineRule="auto"/>
        <w:ind w:left="709" w:hanging="709"/>
        <w:jc w:val="both"/>
        <w:rPr>
          <w:b/>
          <w:color w:val="auto"/>
          <w:u w:val="single"/>
        </w:rPr>
      </w:pPr>
      <w:bookmarkStart w:id="418" w:name="_Toc461005459"/>
      <w:r w:rsidRPr="00F322EE">
        <w:rPr>
          <w:b/>
          <w:color w:val="auto"/>
          <w:u w:val="single"/>
        </w:rPr>
        <w:t>Producto 10</w:t>
      </w:r>
      <w:r w:rsidRPr="00B9284C">
        <w:rPr>
          <w:b/>
          <w:color w:val="auto"/>
        </w:rPr>
        <w:t>: Programa de monitoreo de la calidad de agua de ríos y quebradas del PSACH, implementado</w:t>
      </w:r>
      <w:bookmarkEnd w:id="418"/>
    </w:p>
    <w:p w:rsidR="005D399E" w:rsidRPr="00F322EE" w:rsidRDefault="00CA7B56" w:rsidP="00C47B04">
      <w:pPr>
        <w:spacing w:before="240" w:after="240" w:line="240" w:lineRule="auto"/>
        <w:jc w:val="both"/>
        <w:rPr>
          <w:rFonts w:asciiTheme="majorHAnsi" w:hAnsiTheme="majorHAnsi"/>
          <w:sz w:val="22"/>
          <w:szCs w:val="22"/>
        </w:rPr>
      </w:pPr>
      <w:r>
        <w:rPr>
          <w:rFonts w:asciiTheme="majorHAnsi" w:hAnsiTheme="majorHAnsi"/>
          <w:sz w:val="22"/>
          <w:szCs w:val="22"/>
        </w:rPr>
        <w:t xml:space="preserve">Incluye la </w:t>
      </w:r>
      <w:r w:rsidR="007951A1">
        <w:rPr>
          <w:rFonts w:asciiTheme="majorHAnsi" w:hAnsiTheme="majorHAnsi"/>
          <w:sz w:val="22"/>
          <w:szCs w:val="22"/>
        </w:rPr>
        <w:t>actualización de la línea de base y la implementación</w:t>
      </w:r>
      <w:r>
        <w:rPr>
          <w:rFonts w:asciiTheme="majorHAnsi" w:hAnsiTheme="majorHAnsi"/>
          <w:sz w:val="22"/>
          <w:szCs w:val="22"/>
        </w:rPr>
        <w:t xml:space="preserve"> de a</w:t>
      </w:r>
      <w:r w:rsidRPr="00CA7B56">
        <w:rPr>
          <w:rFonts w:asciiTheme="majorHAnsi" w:hAnsiTheme="majorHAnsi"/>
          <w:sz w:val="22"/>
          <w:szCs w:val="22"/>
        </w:rPr>
        <w:t xml:space="preserve">ctividades </w:t>
      </w:r>
      <w:r>
        <w:rPr>
          <w:rFonts w:asciiTheme="majorHAnsi" w:hAnsiTheme="majorHAnsi"/>
          <w:sz w:val="22"/>
          <w:szCs w:val="22"/>
        </w:rPr>
        <w:t>incluidas en el p</w:t>
      </w:r>
      <w:r w:rsidRPr="00CA7B56">
        <w:rPr>
          <w:rFonts w:asciiTheme="majorHAnsi" w:hAnsiTheme="majorHAnsi"/>
          <w:sz w:val="22"/>
          <w:szCs w:val="22"/>
        </w:rPr>
        <w:t>rograma de monitoreo de la calidad del agua</w:t>
      </w:r>
      <w:r>
        <w:rPr>
          <w:rFonts w:asciiTheme="majorHAnsi" w:hAnsiTheme="majorHAnsi"/>
          <w:sz w:val="22"/>
          <w:szCs w:val="22"/>
        </w:rPr>
        <w:t>.</w:t>
      </w:r>
    </w:p>
    <w:p w:rsidR="005D399E" w:rsidRPr="00F322EE" w:rsidRDefault="005D399E" w:rsidP="00E97DB7">
      <w:pPr>
        <w:pStyle w:val="Heading4"/>
        <w:numPr>
          <w:ilvl w:val="2"/>
          <w:numId w:val="10"/>
        </w:numPr>
        <w:tabs>
          <w:tab w:val="left" w:pos="1985"/>
        </w:tabs>
        <w:spacing w:before="240" w:after="240" w:line="240" w:lineRule="auto"/>
        <w:ind w:left="709" w:hanging="709"/>
        <w:jc w:val="both"/>
      </w:pPr>
      <w:bookmarkStart w:id="419" w:name="_Toc461005460"/>
      <w:r w:rsidRPr="00F322EE">
        <w:rPr>
          <w:b/>
          <w:color w:val="auto"/>
          <w:u w:val="single"/>
        </w:rPr>
        <w:t>Producto 11</w:t>
      </w:r>
      <w:r w:rsidRPr="00B9284C">
        <w:rPr>
          <w:b/>
          <w:color w:val="auto"/>
        </w:rPr>
        <w:t>: Programa de monitoreo y control de descargas industriales al alcantarillado sanitario, implementado</w:t>
      </w:r>
      <w:bookmarkEnd w:id="419"/>
    </w:p>
    <w:p w:rsidR="005D399E" w:rsidRPr="00F322EE" w:rsidRDefault="007951A1" w:rsidP="00C47B04">
      <w:pPr>
        <w:spacing w:before="240" w:after="240" w:line="240" w:lineRule="auto"/>
        <w:jc w:val="both"/>
        <w:rPr>
          <w:rFonts w:asciiTheme="majorHAnsi" w:hAnsiTheme="majorHAnsi"/>
          <w:sz w:val="22"/>
          <w:szCs w:val="22"/>
        </w:rPr>
      </w:pPr>
      <w:r>
        <w:rPr>
          <w:rFonts w:asciiTheme="majorHAnsi" w:hAnsiTheme="majorHAnsi"/>
          <w:sz w:val="22"/>
          <w:szCs w:val="22"/>
        </w:rPr>
        <w:t>El alcance del producto contempla la a</w:t>
      </w:r>
      <w:r w:rsidRPr="007951A1">
        <w:rPr>
          <w:rFonts w:asciiTheme="majorHAnsi" w:hAnsiTheme="majorHAnsi"/>
          <w:sz w:val="22"/>
          <w:szCs w:val="22"/>
        </w:rPr>
        <w:t>ctualización de grandes contaminantes de descargas de aguas residuales no domésticos</w:t>
      </w:r>
      <w:r>
        <w:rPr>
          <w:rFonts w:asciiTheme="majorHAnsi" w:hAnsiTheme="majorHAnsi"/>
          <w:sz w:val="22"/>
          <w:szCs w:val="22"/>
        </w:rPr>
        <w:t>, el d</w:t>
      </w:r>
      <w:r w:rsidRPr="007951A1">
        <w:rPr>
          <w:rFonts w:asciiTheme="majorHAnsi" w:hAnsiTheme="majorHAnsi"/>
          <w:sz w:val="22"/>
          <w:szCs w:val="22"/>
        </w:rPr>
        <w:t xml:space="preserve">iseño </w:t>
      </w:r>
      <w:r>
        <w:rPr>
          <w:rFonts w:asciiTheme="majorHAnsi" w:hAnsiTheme="majorHAnsi"/>
          <w:sz w:val="22"/>
          <w:szCs w:val="22"/>
        </w:rPr>
        <w:t xml:space="preserve">y la implementación </w:t>
      </w:r>
      <w:r w:rsidRPr="007951A1">
        <w:rPr>
          <w:rFonts w:asciiTheme="majorHAnsi" w:hAnsiTheme="majorHAnsi"/>
          <w:sz w:val="22"/>
          <w:szCs w:val="22"/>
        </w:rPr>
        <w:t>del programa de monitoreo</w:t>
      </w:r>
      <w:r>
        <w:rPr>
          <w:rFonts w:asciiTheme="majorHAnsi" w:hAnsiTheme="majorHAnsi"/>
          <w:sz w:val="22"/>
          <w:szCs w:val="22"/>
        </w:rPr>
        <w:t xml:space="preserve"> y control de descargas.</w:t>
      </w:r>
    </w:p>
    <w:p w:rsidR="005D399E" w:rsidRPr="00F322EE" w:rsidRDefault="005D399E" w:rsidP="00E97DB7">
      <w:pPr>
        <w:pStyle w:val="Heading4"/>
        <w:numPr>
          <w:ilvl w:val="2"/>
          <w:numId w:val="10"/>
        </w:numPr>
        <w:tabs>
          <w:tab w:val="left" w:pos="1985"/>
        </w:tabs>
        <w:spacing w:before="240" w:after="240" w:line="240" w:lineRule="auto"/>
        <w:ind w:left="709" w:hanging="709"/>
        <w:jc w:val="both"/>
        <w:rPr>
          <w:i/>
        </w:rPr>
      </w:pPr>
      <w:bookmarkStart w:id="420" w:name="_Toc461005461"/>
      <w:r w:rsidRPr="00F322EE">
        <w:rPr>
          <w:b/>
          <w:color w:val="auto"/>
          <w:u w:val="single"/>
        </w:rPr>
        <w:t>Producto 12</w:t>
      </w:r>
      <w:r w:rsidRPr="00B9284C">
        <w:rPr>
          <w:b/>
          <w:color w:val="auto"/>
        </w:rPr>
        <w:t>: Plan de Fortalecimiento de DISAPAS implementado</w:t>
      </w:r>
      <w:bookmarkEnd w:id="420"/>
    </w:p>
    <w:p w:rsidR="005D399E" w:rsidRPr="00F322EE" w:rsidRDefault="0095403F" w:rsidP="00C47B04">
      <w:pPr>
        <w:spacing w:before="240" w:after="240" w:line="240" w:lineRule="auto"/>
        <w:jc w:val="both"/>
        <w:rPr>
          <w:rFonts w:asciiTheme="majorHAnsi" w:hAnsiTheme="majorHAnsi"/>
          <w:sz w:val="22"/>
          <w:szCs w:val="22"/>
        </w:rPr>
      </w:pPr>
      <w:r>
        <w:rPr>
          <w:rFonts w:asciiTheme="majorHAnsi" w:hAnsiTheme="majorHAnsi"/>
          <w:sz w:val="22"/>
          <w:szCs w:val="22"/>
        </w:rPr>
        <w:t>Este producto contempla la elaboración de un diagnóstico de necesidades de fortalecimiento institucional, el diseño de un plan de fortalecimiento y la implementación de las actividades incluidas en dicho plan.</w:t>
      </w:r>
    </w:p>
    <w:p w:rsidR="005D399E" w:rsidRPr="00F322EE" w:rsidRDefault="005D399E" w:rsidP="00E97DB7">
      <w:pPr>
        <w:pStyle w:val="Heading4"/>
        <w:numPr>
          <w:ilvl w:val="2"/>
          <w:numId w:val="10"/>
        </w:numPr>
        <w:ind w:left="709" w:hanging="709"/>
        <w:rPr>
          <w:i/>
          <w:color w:val="auto"/>
        </w:rPr>
      </w:pPr>
      <w:bookmarkStart w:id="421" w:name="_Toc461005462"/>
      <w:r w:rsidRPr="00F322EE">
        <w:rPr>
          <w:b/>
          <w:color w:val="auto"/>
          <w:u w:val="single"/>
        </w:rPr>
        <w:lastRenderedPageBreak/>
        <w:t>Producto 13</w:t>
      </w:r>
      <w:r w:rsidRPr="00B9284C">
        <w:rPr>
          <w:b/>
          <w:color w:val="auto"/>
        </w:rPr>
        <w:t>: Actividades para fortalecer la sostenibilidad del sistema de saneamiento, implementadas</w:t>
      </w:r>
      <w:bookmarkEnd w:id="421"/>
    </w:p>
    <w:p w:rsidR="005D399E" w:rsidRPr="00F322EE" w:rsidRDefault="00002669" w:rsidP="00C47B04">
      <w:pPr>
        <w:spacing w:before="240" w:after="240" w:line="240" w:lineRule="auto"/>
        <w:jc w:val="both"/>
        <w:rPr>
          <w:rFonts w:asciiTheme="majorHAnsi" w:hAnsiTheme="majorHAnsi"/>
          <w:sz w:val="22"/>
          <w:szCs w:val="22"/>
        </w:rPr>
      </w:pPr>
      <w:r>
        <w:rPr>
          <w:rFonts w:asciiTheme="majorHAnsi" w:hAnsiTheme="majorHAnsi"/>
          <w:sz w:val="22"/>
          <w:szCs w:val="22"/>
        </w:rPr>
        <w:t>Se incluye la e</w:t>
      </w:r>
      <w:r w:rsidRPr="00002669">
        <w:rPr>
          <w:rFonts w:asciiTheme="majorHAnsi" w:hAnsiTheme="majorHAnsi"/>
          <w:sz w:val="22"/>
          <w:szCs w:val="22"/>
        </w:rPr>
        <w:t>laboración e implementación de un plan de fortalecimiento para el sector saneamiento</w:t>
      </w:r>
      <w:r>
        <w:rPr>
          <w:rFonts w:asciiTheme="majorHAnsi" w:hAnsiTheme="majorHAnsi"/>
          <w:sz w:val="22"/>
          <w:szCs w:val="22"/>
        </w:rPr>
        <w:t xml:space="preserve">, la realización de actividades complementarias </w:t>
      </w:r>
      <w:r w:rsidRPr="00002669">
        <w:rPr>
          <w:rFonts w:asciiTheme="majorHAnsi" w:hAnsiTheme="majorHAnsi"/>
          <w:sz w:val="22"/>
          <w:szCs w:val="22"/>
        </w:rPr>
        <w:t>del plan de fortalecimiento</w:t>
      </w:r>
      <w:r w:rsidR="0051538F">
        <w:rPr>
          <w:rFonts w:asciiTheme="majorHAnsi" w:hAnsiTheme="majorHAnsi"/>
          <w:sz w:val="22"/>
          <w:szCs w:val="22"/>
        </w:rPr>
        <w:t xml:space="preserve"> y la elaboración de un</w:t>
      </w:r>
      <w:r w:rsidR="0051538F" w:rsidRPr="0051538F">
        <w:rPr>
          <w:rFonts w:asciiTheme="majorHAnsi" w:hAnsiTheme="majorHAnsi"/>
          <w:sz w:val="22"/>
          <w:szCs w:val="22"/>
        </w:rPr>
        <w:t>a propuesta de adecuación de la estructura y del nivel tarifario de los servicios de alcantarillado sanitario</w:t>
      </w:r>
      <w:r w:rsidR="00C62C28">
        <w:rPr>
          <w:rFonts w:asciiTheme="majorHAnsi" w:hAnsiTheme="majorHAnsi"/>
          <w:sz w:val="22"/>
          <w:szCs w:val="22"/>
        </w:rPr>
        <w:t>.</w:t>
      </w:r>
    </w:p>
    <w:p w:rsidR="005D399E" w:rsidRPr="00B9284C" w:rsidRDefault="005D399E" w:rsidP="00E97DB7">
      <w:pPr>
        <w:pStyle w:val="Heading3"/>
        <w:numPr>
          <w:ilvl w:val="1"/>
          <w:numId w:val="9"/>
        </w:numPr>
        <w:spacing w:before="240" w:after="240"/>
        <w:ind w:left="425" w:hanging="431"/>
        <w:rPr>
          <w:b/>
          <w:color w:val="auto"/>
          <w:sz w:val="22"/>
          <w:szCs w:val="22"/>
        </w:rPr>
      </w:pPr>
      <w:bookmarkStart w:id="422" w:name="_Toc461005463"/>
      <w:r w:rsidRPr="00B9284C">
        <w:rPr>
          <w:b/>
          <w:color w:val="auto"/>
          <w:sz w:val="22"/>
          <w:szCs w:val="22"/>
        </w:rPr>
        <w:t>Componente 3. Estudios y Acciones Complementarias</w:t>
      </w:r>
      <w:bookmarkEnd w:id="422"/>
    </w:p>
    <w:p w:rsidR="005D399E" w:rsidRPr="00F322EE" w:rsidRDefault="00B9284C" w:rsidP="00B9284C">
      <w:pPr>
        <w:spacing w:before="240" w:after="240" w:line="240" w:lineRule="auto"/>
        <w:jc w:val="both"/>
        <w:rPr>
          <w:rFonts w:asciiTheme="majorHAnsi" w:hAnsiTheme="majorHAnsi"/>
          <w:sz w:val="22"/>
          <w:szCs w:val="22"/>
        </w:rPr>
      </w:pPr>
      <w:r w:rsidRPr="00B9284C">
        <w:rPr>
          <w:rFonts w:asciiTheme="majorHAnsi" w:hAnsiTheme="majorHAnsi"/>
          <w:sz w:val="22"/>
          <w:szCs w:val="22"/>
        </w:rPr>
        <w:t>Se financiarán estudios e intervenciones asociadas a: i) desarrollar espacios recreativos pilotos en las márgenes de los ríos cuya calidad se verá mejorada; ii) campañas de limpieza pública y; iii) auditoría técnica para la separación de aguas pluviales/residuales e interconexiones domiciliares.</w:t>
      </w:r>
    </w:p>
    <w:p w:rsidR="00B9284C" w:rsidRPr="00B9284C" w:rsidRDefault="00B9284C" w:rsidP="00E97DB7">
      <w:pPr>
        <w:pStyle w:val="ListParagraph"/>
        <w:keepNext/>
        <w:keepLines/>
        <w:numPr>
          <w:ilvl w:val="1"/>
          <w:numId w:val="10"/>
        </w:numPr>
        <w:spacing w:before="80" w:after="0"/>
        <w:contextualSpacing w:val="0"/>
        <w:outlineLvl w:val="3"/>
        <w:rPr>
          <w:rFonts w:asciiTheme="majorHAnsi" w:eastAsiaTheme="majorEastAsia" w:hAnsiTheme="majorHAnsi" w:cstheme="majorBidi"/>
          <w:b/>
          <w:vanish/>
          <w:sz w:val="22"/>
          <w:szCs w:val="22"/>
          <w:u w:val="single"/>
        </w:rPr>
      </w:pPr>
      <w:bookmarkStart w:id="423" w:name="_Toc460840995"/>
      <w:bookmarkStart w:id="424" w:name="_Toc460841113"/>
      <w:bookmarkStart w:id="425" w:name="_Toc460860430"/>
      <w:bookmarkStart w:id="426" w:name="_Toc460913697"/>
      <w:bookmarkStart w:id="427" w:name="_Toc460923180"/>
      <w:bookmarkStart w:id="428" w:name="_Toc460923274"/>
      <w:bookmarkStart w:id="429" w:name="_Toc460932262"/>
      <w:bookmarkStart w:id="430" w:name="_Toc460932355"/>
      <w:bookmarkStart w:id="431" w:name="_Toc460932453"/>
      <w:bookmarkStart w:id="432" w:name="_Toc460935361"/>
      <w:bookmarkStart w:id="433" w:name="_Toc460935459"/>
      <w:bookmarkStart w:id="434" w:name="_Toc460935558"/>
      <w:bookmarkStart w:id="435" w:name="_Toc460935656"/>
      <w:bookmarkStart w:id="436" w:name="_Toc460935753"/>
      <w:bookmarkStart w:id="437" w:name="_Toc460935845"/>
      <w:bookmarkStart w:id="438" w:name="_Toc460951948"/>
      <w:bookmarkStart w:id="439" w:name="_Toc460970083"/>
      <w:bookmarkStart w:id="440" w:name="_Toc460970268"/>
      <w:bookmarkStart w:id="441" w:name="_Toc460970455"/>
      <w:bookmarkStart w:id="442" w:name="_Toc460970638"/>
      <w:bookmarkStart w:id="443" w:name="_Toc460970819"/>
      <w:bookmarkStart w:id="444" w:name="_Toc460971000"/>
      <w:bookmarkStart w:id="445" w:name="_Toc460971179"/>
      <w:bookmarkStart w:id="446" w:name="_Toc460993039"/>
      <w:bookmarkStart w:id="447" w:name="_Toc460993200"/>
      <w:bookmarkStart w:id="448" w:name="_Toc460993356"/>
      <w:bookmarkStart w:id="449" w:name="_Toc460993509"/>
      <w:bookmarkStart w:id="450" w:name="_Toc460993661"/>
      <w:bookmarkStart w:id="451" w:name="_Toc460993812"/>
      <w:bookmarkStart w:id="452" w:name="_Toc461005301"/>
      <w:bookmarkStart w:id="453" w:name="_Toc461005464"/>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rsidR="00B9284C" w:rsidRPr="00B9284C" w:rsidRDefault="00B9284C" w:rsidP="00E97DB7">
      <w:pPr>
        <w:pStyle w:val="ListParagraph"/>
        <w:keepNext/>
        <w:keepLines/>
        <w:numPr>
          <w:ilvl w:val="1"/>
          <w:numId w:val="10"/>
        </w:numPr>
        <w:spacing w:before="80" w:after="0"/>
        <w:contextualSpacing w:val="0"/>
        <w:outlineLvl w:val="3"/>
        <w:rPr>
          <w:rFonts w:asciiTheme="majorHAnsi" w:eastAsiaTheme="majorEastAsia" w:hAnsiTheme="majorHAnsi" w:cstheme="majorBidi"/>
          <w:b/>
          <w:vanish/>
          <w:sz w:val="22"/>
          <w:szCs w:val="22"/>
          <w:u w:val="single"/>
        </w:rPr>
      </w:pPr>
      <w:bookmarkStart w:id="454" w:name="_Toc460923181"/>
      <w:bookmarkStart w:id="455" w:name="_Toc460923275"/>
      <w:bookmarkStart w:id="456" w:name="_Toc460932263"/>
      <w:bookmarkStart w:id="457" w:name="_Toc460932356"/>
      <w:bookmarkStart w:id="458" w:name="_Toc460932454"/>
      <w:bookmarkStart w:id="459" w:name="_Toc460935362"/>
      <w:bookmarkStart w:id="460" w:name="_Toc460935460"/>
      <w:bookmarkStart w:id="461" w:name="_Toc460935559"/>
      <w:bookmarkStart w:id="462" w:name="_Toc460935657"/>
      <w:bookmarkStart w:id="463" w:name="_Toc460935754"/>
      <w:bookmarkStart w:id="464" w:name="_Toc460935846"/>
      <w:bookmarkStart w:id="465" w:name="_Toc460951949"/>
      <w:bookmarkStart w:id="466" w:name="_Toc460970084"/>
      <w:bookmarkStart w:id="467" w:name="_Toc460970269"/>
      <w:bookmarkStart w:id="468" w:name="_Toc460970456"/>
      <w:bookmarkStart w:id="469" w:name="_Toc460970639"/>
      <w:bookmarkStart w:id="470" w:name="_Toc460970820"/>
      <w:bookmarkStart w:id="471" w:name="_Toc460971001"/>
      <w:bookmarkStart w:id="472" w:name="_Toc460971180"/>
      <w:bookmarkStart w:id="473" w:name="_Toc460993040"/>
      <w:bookmarkStart w:id="474" w:name="_Toc460993201"/>
      <w:bookmarkStart w:id="475" w:name="_Toc460993357"/>
      <w:bookmarkStart w:id="476" w:name="_Toc460993510"/>
      <w:bookmarkStart w:id="477" w:name="_Toc460993662"/>
      <w:bookmarkStart w:id="478" w:name="_Toc460993813"/>
      <w:bookmarkStart w:id="479" w:name="_Toc461005302"/>
      <w:bookmarkStart w:id="480" w:name="_Toc461005465"/>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rsidR="00B9284C" w:rsidRDefault="005D399E" w:rsidP="00E97DB7">
      <w:pPr>
        <w:pStyle w:val="Heading4"/>
        <w:numPr>
          <w:ilvl w:val="2"/>
          <w:numId w:val="10"/>
        </w:numPr>
        <w:spacing w:before="240" w:after="240" w:line="240" w:lineRule="auto"/>
        <w:ind w:left="709" w:hanging="709"/>
        <w:rPr>
          <w:i/>
          <w:color w:val="auto"/>
        </w:rPr>
      </w:pPr>
      <w:bookmarkStart w:id="481" w:name="_Toc461005466"/>
      <w:r w:rsidRPr="00B9284C">
        <w:rPr>
          <w:b/>
          <w:color w:val="auto"/>
          <w:u w:val="single"/>
        </w:rPr>
        <w:t>Producto</w:t>
      </w:r>
      <w:r w:rsidRPr="00F322EE">
        <w:rPr>
          <w:b/>
          <w:color w:val="auto"/>
          <w:u w:val="single"/>
        </w:rPr>
        <w:t xml:space="preserve"> 14</w:t>
      </w:r>
      <w:r w:rsidRPr="00F322EE">
        <w:rPr>
          <w:i/>
          <w:color w:val="auto"/>
        </w:rPr>
        <w:t xml:space="preserve">: </w:t>
      </w:r>
      <w:r w:rsidRPr="00C26D8D">
        <w:rPr>
          <w:b/>
          <w:color w:val="auto"/>
        </w:rPr>
        <w:t>Proyecto piloto de protección de servidumbre de alcantarillado que genere espacios recreativos en márgenes de ríos, implementado</w:t>
      </w:r>
      <w:r w:rsidR="00C26D8D">
        <w:rPr>
          <w:i/>
          <w:color w:val="auto"/>
        </w:rPr>
        <w:t>.</w:t>
      </w:r>
      <w:bookmarkEnd w:id="481"/>
      <w:r w:rsidR="00C26D8D">
        <w:rPr>
          <w:i/>
          <w:color w:val="auto"/>
        </w:rPr>
        <w:t xml:space="preserve"> </w:t>
      </w:r>
    </w:p>
    <w:p w:rsidR="005D399E" w:rsidRPr="00B9284C" w:rsidRDefault="00C26D8D" w:rsidP="00B9284C">
      <w:pPr>
        <w:spacing w:before="240" w:after="240" w:line="240" w:lineRule="auto"/>
        <w:rPr>
          <w:rFonts w:asciiTheme="majorHAnsi" w:hAnsiTheme="majorHAnsi"/>
          <w:i/>
          <w:sz w:val="22"/>
          <w:szCs w:val="22"/>
        </w:rPr>
      </w:pPr>
      <w:r w:rsidRPr="00B9284C">
        <w:rPr>
          <w:rFonts w:asciiTheme="majorHAnsi" w:hAnsiTheme="majorHAnsi"/>
          <w:sz w:val="22"/>
          <w:szCs w:val="22"/>
        </w:rPr>
        <w:t xml:space="preserve">Comprende obras para la construcción de espacios recreativos que además de proteger las servidumbres de pase de las colectoras generen áreas de esparcimiento </w:t>
      </w:r>
      <w:r w:rsidR="00DB196E" w:rsidRPr="00B9284C">
        <w:rPr>
          <w:rFonts w:asciiTheme="majorHAnsi" w:hAnsiTheme="majorHAnsi"/>
          <w:sz w:val="22"/>
          <w:szCs w:val="22"/>
        </w:rPr>
        <w:t>en ciertas áreas estratégicas de las márgenes de los ríos a los cuales se les mejorará la calidad del agua a través del Programa.</w:t>
      </w:r>
    </w:p>
    <w:p w:rsidR="00C62C28" w:rsidRDefault="005D399E" w:rsidP="00E97DB7">
      <w:pPr>
        <w:pStyle w:val="Heading4"/>
        <w:numPr>
          <w:ilvl w:val="2"/>
          <w:numId w:val="10"/>
        </w:numPr>
        <w:spacing w:before="240" w:after="240" w:line="240" w:lineRule="auto"/>
        <w:ind w:left="567" w:hanging="505"/>
        <w:jc w:val="both"/>
        <w:rPr>
          <w:i/>
          <w:color w:val="auto"/>
        </w:rPr>
      </w:pPr>
      <w:bookmarkStart w:id="482" w:name="_Toc461005467"/>
      <w:r w:rsidRPr="00F322EE">
        <w:rPr>
          <w:b/>
          <w:color w:val="auto"/>
          <w:u w:val="single"/>
        </w:rPr>
        <w:t>Producto 15</w:t>
      </w:r>
      <w:r w:rsidRPr="00F322EE">
        <w:rPr>
          <w:i/>
          <w:color w:val="auto"/>
        </w:rPr>
        <w:t xml:space="preserve">: </w:t>
      </w:r>
      <w:r w:rsidRPr="00DB196E">
        <w:rPr>
          <w:b/>
          <w:color w:val="auto"/>
        </w:rPr>
        <w:t>Actividades de sensibilización y educación para el manejo adecuado de residuos sólidos, implementadas</w:t>
      </w:r>
      <w:r w:rsidR="00C26D8D">
        <w:rPr>
          <w:i/>
          <w:color w:val="auto"/>
        </w:rPr>
        <w:t>.</w:t>
      </w:r>
      <w:bookmarkEnd w:id="482"/>
      <w:r w:rsidR="00C26D8D">
        <w:rPr>
          <w:i/>
          <w:color w:val="auto"/>
        </w:rPr>
        <w:t xml:space="preserve"> </w:t>
      </w:r>
    </w:p>
    <w:p w:rsidR="005D399E" w:rsidRPr="00F322EE" w:rsidRDefault="00C26D8D" w:rsidP="00C62C28">
      <w:pPr>
        <w:spacing w:before="240" w:after="240" w:line="240" w:lineRule="auto"/>
        <w:jc w:val="both"/>
        <w:rPr>
          <w:i/>
        </w:rPr>
      </w:pPr>
      <w:r w:rsidRPr="00C62C28">
        <w:rPr>
          <w:rFonts w:asciiTheme="majorHAnsi" w:hAnsiTheme="majorHAnsi"/>
          <w:sz w:val="22"/>
          <w:szCs w:val="22"/>
        </w:rPr>
        <w:t>Debido a la presencia de desechos sólidos en los cauces y riberas de los ríos incluidos en el área de intervención de la Fase I del PSACH, se prevén actividades de sensibilización y educación para el manejo adecuado de residuos sólidos que se ejecutarían en coordinación con la Autoridad de Aseo Urbano y Domiciliario de Panamá, los municipios y las comunidades</w:t>
      </w:r>
      <w:r w:rsidRPr="00DB196E">
        <w:t>.</w:t>
      </w:r>
    </w:p>
    <w:p w:rsidR="005D399E" w:rsidRDefault="005D399E" w:rsidP="00C47B04">
      <w:pPr>
        <w:spacing w:before="240" w:after="240" w:line="240" w:lineRule="auto"/>
        <w:jc w:val="both"/>
        <w:rPr>
          <w:rFonts w:asciiTheme="majorHAnsi" w:hAnsiTheme="majorHAnsi"/>
          <w:sz w:val="22"/>
          <w:szCs w:val="22"/>
        </w:rPr>
      </w:pPr>
    </w:p>
    <w:p w:rsidR="00F702FF" w:rsidRDefault="00F702FF" w:rsidP="00C47B04">
      <w:pPr>
        <w:spacing w:before="240" w:after="240" w:line="240" w:lineRule="auto"/>
        <w:jc w:val="both"/>
        <w:rPr>
          <w:rFonts w:asciiTheme="majorHAnsi" w:hAnsiTheme="majorHAnsi"/>
          <w:sz w:val="22"/>
          <w:szCs w:val="22"/>
        </w:rPr>
      </w:pPr>
    </w:p>
    <w:p w:rsidR="00F702FF" w:rsidRDefault="00F702FF" w:rsidP="00C47B04">
      <w:pPr>
        <w:spacing w:before="240" w:after="240" w:line="240" w:lineRule="auto"/>
        <w:jc w:val="both"/>
        <w:rPr>
          <w:rFonts w:asciiTheme="majorHAnsi" w:hAnsiTheme="majorHAnsi"/>
          <w:sz w:val="22"/>
          <w:szCs w:val="22"/>
        </w:rPr>
      </w:pPr>
    </w:p>
    <w:p w:rsidR="00F702FF" w:rsidRDefault="00F702FF" w:rsidP="00C47B04">
      <w:pPr>
        <w:spacing w:before="240" w:after="240" w:line="240" w:lineRule="auto"/>
        <w:jc w:val="both"/>
        <w:rPr>
          <w:rFonts w:asciiTheme="majorHAnsi" w:hAnsiTheme="majorHAnsi"/>
          <w:sz w:val="22"/>
          <w:szCs w:val="22"/>
        </w:rPr>
      </w:pPr>
    </w:p>
    <w:p w:rsidR="00F702FF" w:rsidRDefault="00F702FF" w:rsidP="00C47B04">
      <w:pPr>
        <w:spacing w:before="240" w:after="240" w:line="240" w:lineRule="auto"/>
        <w:jc w:val="both"/>
        <w:rPr>
          <w:rFonts w:asciiTheme="majorHAnsi" w:hAnsiTheme="majorHAnsi"/>
          <w:sz w:val="22"/>
          <w:szCs w:val="22"/>
        </w:rPr>
      </w:pPr>
    </w:p>
    <w:p w:rsidR="00F702FF" w:rsidRPr="00F322EE" w:rsidRDefault="00F702FF" w:rsidP="00C47B04">
      <w:pPr>
        <w:spacing w:before="240" w:after="240" w:line="240" w:lineRule="auto"/>
        <w:jc w:val="both"/>
        <w:rPr>
          <w:rFonts w:asciiTheme="majorHAnsi" w:hAnsiTheme="majorHAnsi"/>
          <w:sz w:val="22"/>
          <w:szCs w:val="22"/>
        </w:rPr>
      </w:pPr>
    </w:p>
    <w:p w:rsidR="008F598F" w:rsidRDefault="008F598F" w:rsidP="000D3F65">
      <w:pPr>
        <w:pStyle w:val="Heading1"/>
        <w:spacing w:before="240" w:after="240"/>
        <w:jc w:val="center"/>
        <w:rPr>
          <w:b/>
          <w:color w:val="auto"/>
          <w:sz w:val="22"/>
          <w:szCs w:val="22"/>
        </w:rPr>
      </w:pPr>
    </w:p>
    <w:p w:rsidR="008F598F" w:rsidRPr="008F598F" w:rsidRDefault="008F598F" w:rsidP="008F598F"/>
    <w:p w:rsidR="00C47B04" w:rsidRPr="00694590" w:rsidRDefault="000D3F65" w:rsidP="000D3F65">
      <w:pPr>
        <w:pStyle w:val="Heading1"/>
        <w:spacing w:before="240" w:after="240"/>
        <w:jc w:val="center"/>
        <w:rPr>
          <w:b/>
          <w:sz w:val="22"/>
          <w:szCs w:val="22"/>
        </w:rPr>
      </w:pPr>
      <w:bookmarkStart w:id="483" w:name="_Toc461005468"/>
      <w:r w:rsidRPr="00694590">
        <w:rPr>
          <w:b/>
          <w:color w:val="auto"/>
          <w:sz w:val="22"/>
          <w:szCs w:val="22"/>
        </w:rPr>
        <w:lastRenderedPageBreak/>
        <w:t>CAPÍTULO IV</w:t>
      </w:r>
      <w:bookmarkEnd w:id="483"/>
    </w:p>
    <w:p w:rsidR="000D3F65" w:rsidRPr="00694590" w:rsidRDefault="000D3F65" w:rsidP="000D3F65">
      <w:pPr>
        <w:pStyle w:val="Heading2"/>
        <w:numPr>
          <w:ilvl w:val="0"/>
          <w:numId w:val="1"/>
        </w:numPr>
        <w:spacing w:before="240" w:after="240"/>
        <w:ind w:left="568" w:hanging="284"/>
        <w:rPr>
          <w:b/>
          <w:sz w:val="22"/>
          <w:szCs w:val="22"/>
        </w:rPr>
      </w:pPr>
      <w:bookmarkStart w:id="484" w:name="_Toc461005469"/>
      <w:r w:rsidRPr="00694590">
        <w:rPr>
          <w:b/>
          <w:color w:val="auto"/>
          <w:sz w:val="22"/>
          <w:szCs w:val="22"/>
        </w:rPr>
        <w:t>CONDICIONES Y CRITERIOS DE ELEGIBILIDAD DEL PROGRAMA</w:t>
      </w:r>
      <w:bookmarkEnd w:id="484"/>
    </w:p>
    <w:p w:rsidR="000D3F65" w:rsidRPr="00F322EE" w:rsidRDefault="000D3F65" w:rsidP="00E97DB7">
      <w:pPr>
        <w:pStyle w:val="ListParagraph"/>
        <w:keepNext/>
        <w:keepLines/>
        <w:numPr>
          <w:ilvl w:val="0"/>
          <w:numId w:val="2"/>
        </w:numPr>
        <w:spacing w:before="200" w:after="0"/>
        <w:contextualSpacing w:val="0"/>
        <w:outlineLvl w:val="2"/>
        <w:rPr>
          <w:rFonts w:asciiTheme="majorHAnsi" w:eastAsiaTheme="majorEastAsia" w:hAnsiTheme="majorHAnsi" w:cstheme="majorBidi"/>
          <w:b/>
          <w:bCs/>
          <w:vanish/>
          <w:sz w:val="22"/>
          <w:szCs w:val="22"/>
        </w:rPr>
      </w:pPr>
      <w:bookmarkStart w:id="485" w:name="_Toc460700244"/>
      <w:bookmarkStart w:id="486" w:name="_Toc460700613"/>
      <w:bookmarkStart w:id="487" w:name="_Toc460700726"/>
      <w:bookmarkStart w:id="488" w:name="_Toc460700765"/>
      <w:bookmarkStart w:id="489" w:name="_Toc460841000"/>
      <w:bookmarkStart w:id="490" w:name="_Toc460841118"/>
      <w:bookmarkStart w:id="491" w:name="_Toc460860435"/>
      <w:bookmarkStart w:id="492" w:name="_Toc460913702"/>
      <w:bookmarkStart w:id="493" w:name="_Toc460923186"/>
      <w:bookmarkStart w:id="494" w:name="_Toc460923280"/>
      <w:bookmarkStart w:id="495" w:name="_Toc460932268"/>
      <w:bookmarkStart w:id="496" w:name="_Toc460932361"/>
      <w:bookmarkStart w:id="497" w:name="_Toc460932459"/>
      <w:bookmarkStart w:id="498" w:name="_Toc460935367"/>
      <w:bookmarkStart w:id="499" w:name="_Toc460935465"/>
      <w:bookmarkStart w:id="500" w:name="_Toc460935564"/>
      <w:bookmarkStart w:id="501" w:name="_Toc460935662"/>
      <w:bookmarkStart w:id="502" w:name="_Toc460935759"/>
      <w:bookmarkStart w:id="503" w:name="_Toc460935851"/>
      <w:bookmarkStart w:id="504" w:name="_Toc460951954"/>
      <w:bookmarkStart w:id="505" w:name="_Toc460970089"/>
      <w:bookmarkStart w:id="506" w:name="_Toc460970274"/>
      <w:bookmarkStart w:id="507" w:name="_Toc460970461"/>
      <w:bookmarkStart w:id="508" w:name="_Toc460970644"/>
      <w:bookmarkStart w:id="509" w:name="_Toc460970825"/>
      <w:bookmarkStart w:id="510" w:name="_Toc460971006"/>
      <w:bookmarkStart w:id="511" w:name="_Toc460971185"/>
      <w:bookmarkStart w:id="512" w:name="_Toc460993045"/>
      <w:bookmarkStart w:id="513" w:name="_Toc460993206"/>
      <w:bookmarkStart w:id="514" w:name="_Toc460993362"/>
      <w:bookmarkStart w:id="515" w:name="_Toc460993515"/>
      <w:bookmarkStart w:id="516" w:name="_Toc460993667"/>
      <w:bookmarkStart w:id="517" w:name="_Toc460993818"/>
      <w:bookmarkStart w:id="518" w:name="_Toc461005307"/>
      <w:bookmarkStart w:id="519" w:name="_Toc461005470"/>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0D3F65" w:rsidRPr="00F322EE" w:rsidRDefault="000D3F65" w:rsidP="00E97DB7">
      <w:pPr>
        <w:pStyle w:val="ListParagraph"/>
        <w:keepNext/>
        <w:keepLines/>
        <w:numPr>
          <w:ilvl w:val="0"/>
          <w:numId w:val="2"/>
        </w:numPr>
        <w:spacing w:before="200" w:after="0"/>
        <w:contextualSpacing w:val="0"/>
        <w:outlineLvl w:val="2"/>
        <w:rPr>
          <w:rFonts w:asciiTheme="majorHAnsi" w:eastAsiaTheme="majorEastAsia" w:hAnsiTheme="majorHAnsi" w:cstheme="majorBidi"/>
          <w:b/>
          <w:bCs/>
          <w:vanish/>
          <w:sz w:val="22"/>
          <w:szCs w:val="22"/>
        </w:rPr>
      </w:pPr>
      <w:bookmarkStart w:id="520" w:name="_Toc460700245"/>
      <w:bookmarkStart w:id="521" w:name="_Toc460700614"/>
      <w:bookmarkStart w:id="522" w:name="_Toc460700727"/>
      <w:bookmarkStart w:id="523" w:name="_Toc460700766"/>
      <w:bookmarkStart w:id="524" w:name="_Toc460841001"/>
      <w:bookmarkStart w:id="525" w:name="_Toc460841119"/>
      <w:bookmarkStart w:id="526" w:name="_Toc460860436"/>
      <w:bookmarkStart w:id="527" w:name="_Toc460913703"/>
      <w:bookmarkStart w:id="528" w:name="_Toc460923187"/>
      <w:bookmarkStart w:id="529" w:name="_Toc460923281"/>
      <w:bookmarkStart w:id="530" w:name="_Toc460932269"/>
      <w:bookmarkStart w:id="531" w:name="_Toc460932362"/>
      <w:bookmarkStart w:id="532" w:name="_Toc460932460"/>
      <w:bookmarkStart w:id="533" w:name="_Toc460935368"/>
      <w:bookmarkStart w:id="534" w:name="_Toc460935466"/>
      <w:bookmarkStart w:id="535" w:name="_Toc460935565"/>
      <w:bookmarkStart w:id="536" w:name="_Toc460935663"/>
      <w:bookmarkStart w:id="537" w:name="_Toc460935760"/>
      <w:bookmarkStart w:id="538" w:name="_Toc460935852"/>
      <w:bookmarkStart w:id="539" w:name="_Toc460951955"/>
      <w:bookmarkStart w:id="540" w:name="_Toc460970090"/>
      <w:bookmarkStart w:id="541" w:name="_Toc460970275"/>
      <w:bookmarkStart w:id="542" w:name="_Toc460970462"/>
      <w:bookmarkStart w:id="543" w:name="_Toc460970645"/>
      <w:bookmarkStart w:id="544" w:name="_Toc460970826"/>
      <w:bookmarkStart w:id="545" w:name="_Toc460971007"/>
      <w:bookmarkStart w:id="546" w:name="_Toc460971186"/>
      <w:bookmarkStart w:id="547" w:name="_Toc460993046"/>
      <w:bookmarkStart w:id="548" w:name="_Toc460993207"/>
      <w:bookmarkStart w:id="549" w:name="_Toc460993363"/>
      <w:bookmarkStart w:id="550" w:name="_Toc460993516"/>
      <w:bookmarkStart w:id="551" w:name="_Toc460993668"/>
      <w:bookmarkStart w:id="552" w:name="_Toc460993819"/>
      <w:bookmarkStart w:id="553" w:name="_Toc461005308"/>
      <w:bookmarkStart w:id="554" w:name="_Toc461005471"/>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0D3F65" w:rsidRPr="00F322EE" w:rsidRDefault="000D3F65" w:rsidP="00E97DB7">
      <w:pPr>
        <w:pStyle w:val="ListParagraph"/>
        <w:keepNext/>
        <w:keepLines/>
        <w:numPr>
          <w:ilvl w:val="0"/>
          <w:numId w:val="2"/>
        </w:numPr>
        <w:spacing w:before="200" w:after="0"/>
        <w:contextualSpacing w:val="0"/>
        <w:outlineLvl w:val="2"/>
        <w:rPr>
          <w:rFonts w:asciiTheme="majorHAnsi" w:eastAsiaTheme="majorEastAsia" w:hAnsiTheme="majorHAnsi" w:cstheme="majorBidi"/>
          <w:b/>
          <w:bCs/>
          <w:vanish/>
          <w:sz w:val="22"/>
          <w:szCs w:val="22"/>
        </w:rPr>
      </w:pPr>
      <w:bookmarkStart w:id="555" w:name="_Toc460700246"/>
      <w:bookmarkStart w:id="556" w:name="_Toc460700615"/>
      <w:bookmarkStart w:id="557" w:name="_Toc460700728"/>
      <w:bookmarkStart w:id="558" w:name="_Toc460700767"/>
      <w:bookmarkStart w:id="559" w:name="_Toc460841002"/>
      <w:bookmarkStart w:id="560" w:name="_Toc460841120"/>
      <w:bookmarkStart w:id="561" w:name="_Toc460860437"/>
      <w:bookmarkStart w:id="562" w:name="_Toc460913704"/>
      <w:bookmarkStart w:id="563" w:name="_Toc460923188"/>
      <w:bookmarkStart w:id="564" w:name="_Toc460923282"/>
      <w:bookmarkStart w:id="565" w:name="_Toc460932270"/>
      <w:bookmarkStart w:id="566" w:name="_Toc460932363"/>
      <w:bookmarkStart w:id="567" w:name="_Toc460932461"/>
      <w:bookmarkStart w:id="568" w:name="_Toc460935369"/>
      <w:bookmarkStart w:id="569" w:name="_Toc460935467"/>
      <w:bookmarkStart w:id="570" w:name="_Toc460935566"/>
      <w:bookmarkStart w:id="571" w:name="_Toc460935664"/>
      <w:bookmarkStart w:id="572" w:name="_Toc460935761"/>
      <w:bookmarkStart w:id="573" w:name="_Toc460935853"/>
      <w:bookmarkStart w:id="574" w:name="_Toc460951956"/>
      <w:bookmarkStart w:id="575" w:name="_Toc460970091"/>
      <w:bookmarkStart w:id="576" w:name="_Toc460970276"/>
      <w:bookmarkStart w:id="577" w:name="_Toc460970463"/>
      <w:bookmarkStart w:id="578" w:name="_Toc460970646"/>
      <w:bookmarkStart w:id="579" w:name="_Toc460970827"/>
      <w:bookmarkStart w:id="580" w:name="_Toc460971008"/>
      <w:bookmarkStart w:id="581" w:name="_Toc460971187"/>
      <w:bookmarkStart w:id="582" w:name="_Toc460993047"/>
      <w:bookmarkStart w:id="583" w:name="_Toc460993208"/>
      <w:bookmarkStart w:id="584" w:name="_Toc460993364"/>
      <w:bookmarkStart w:id="585" w:name="_Toc460993517"/>
      <w:bookmarkStart w:id="586" w:name="_Toc460993669"/>
      <w:bookmarkStart w:id="587" w:name="_Toc460993820"/>
      <w:bookmarkStart w:id="588" w:name="_Toc461005309"/>
      <w:bookmarkStart w:id="589" w:name="_Toc461005472"/>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0D3F65" w:rsidRPr="00F322EE" w:rsidRDefault="000D3F65" w:rsidP="00E97DB7">
      <w:pPr>
        <w:pStyle w:val="Heading3"/>
        <w:numPr>
          <w:ilvl w:val="1"/>
          <w:numId w:val="2"/>
        </w:numPr>
        <w:spacing w:before="240" w:after="240"/>
        <w:ind w:left="431" w:hanging="431"/>
        <w:rPr>
          <w:color w:val="auto"/>
          <w:sz w:val="22"/>
          <w:szCs w:val="22"/>
        </w:rPr>
      </w:pPr>
      <w:bookmarkStart w:id="590" w:name="_Toc461005473"/>
      <w:r w:rsidRPr="00694590">
        <w:rPr>
          <w:b/>
          <w:color w:val="auto"/>
          <w:sz w:val="22"/>
          <w:szCs w:val="22"/>
        </w:rPr>
        <w:t>Condiciones Contractuales Especiales de los acuerdos de préstamos xx del BI</w:t>
      </w:r>
      <w:r w:rsidRPr="00F322EE">
        <w:rPr>
          <w:color w:val="auto"/>
          <w:sz w:val="22"/>
          <w:szCs w:val="22"/>
        </w:rPr>
        <w:t>D</w:t>
      </w:r>
      <w:bookmarkEnd w:id="590"/>
    </w:p>
    <w:p w:rsidR="000D3F65" w:rsidRPr="00F322EE" w:rsidRDefault="000D3F65" w:rsidP="00E97DB7">
      <w:pPr>
        <w:pStyle w:val="ListParagraph"/>
        <w:keepNext/>
        <w:keepLines/>
        <w:numPr>
          <w:ilvl w:val="0"/>
          <w:numId w:val="11"/>
        </w:numPr>
        <w:spacing w:before="200" w:after="0"/>
        <w:contextualSpacing w:val="0"/>
        <w:outlineLvl w:val="3"/>
        <w:rPr>
          <w:rFonts w:asciiTheme="majorHAnsi" w:eastAsiaTheme="majorEastAsia" w:hAnsiTheme="majorHAnsi" w:cstheme="majorBidi"/>
          <w:b/>
          <w:bCs/>
          <w:iCs/>
          <w:vanish/>
          <w:sz w:val="22"/>
          <w:szCs w:val="22"/>
        </w:rPr>
      </w:pPr>
      <w:bookmarkStart w:id="591" w:name="_Toc460841004"/>
      <w:bookmarkStart w:id="592" w:name="_Toc460841122"/>
      <w:bookmarkStart w:id="593" w:name="_Toc460860439"/>
      <w:bookmarkStart w:id="594" w:name="_Toc460913706"/>
      <w:bookmarkStart w:id="595" w:name="_Toc460923190"/>
      <w:bookmarkStart w:id="596" w:name="_Toc460923284"/>
      <w:bookmarkStart w:id="597" w:name="_Toc460932272"/>
      <w:bookmarkStart w:id="598" w:name="_Toc460932365"/>
      <w:bookmarkStart w:id="599" w:name="_Toc460932463"/>
      <w:bookmarkStart w:id="600" w:name="_Toc460935371"/>
      <w:bookmarkStart w:id="601" w:name="_Toc460935469"/>
      <w:bookmarkStart w:id="602" w:name="_Toc460935568"/>
      <w:bookmarkStart w:id="603" w:name="_Toc460935666"/>
      <w:bookmarkStart w:id="604" w:name="_Toc460935763"/>
      <w:bookmarkStart w:id="605" w:name="_Toc460935855"/>
      <w:bookmarkStart w:id="606" w:name="_Toc460951958"/>
      <w:bookmarkStart w:id="607" w:name="_Toc460970093"/>
      <w:bookmarkStart w:id="608" w:name="_Toc460970278"/>
      <w:bookmarkStart w:id="609" w:name="_Toc460970465"/>
      <w:bookmarkStart w:id="610" w:name="_Toc460970648"/>
      <w:bookmarkStart w:id="611" w:name="_Toc460970829"/>
      <w:bookmarkStart w:id="612" w:name="_Toc460971010"/>
      <w:bookmarkStart w:id="613" w:name="_Toc460971189"/>
      <w:bookmarkStart w:id="614" w:name="_Toc460993049"/>
      <w:bookmarkStart w:id="615" w:name="_Toc460993210"/>
      <w:bookmarkStart w:id="616" w:name="_Toc460993366"/>
      <w:bookmarkStart w:id="617" w:name="_Toc460993519"/>
      <w:bookmarkStart w:id="618" w:name="_Toc460993671"/>
      <w:bookmarkStart w:id="619" w:name="_Toc460993822"/>
      <w:bookmarkStart w:id="620" w:name="_Toc461005311"/>
      <w:bookmarkStart w:id="621" w:name="_Toc4610054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0D3F65" w:rsidRPr="00F322EE" w:rsidRDefault="000D3F65" w:rsidP="00E97DB7">
      <w:pPr>
        <w:pStyle w:val="ListParagraph"/>
        <w:keepNext/>
        <w:keepLines/>
        <w:numPr>
          <w:ilvl w:val="0"/>
          <w:numId w:val="11"/>
        </w:numPr>
        <w:spacing w:before="200" w:after="0"/>
        <w:contextualSpacing w:val="0"/>
        <w:outlineLvl w:val="3"/>
        <w:rPr>
          <w:rFonts w:asciiTheme="majorHAnsi" w:eastAsiaTheme="majorEastAsia" w:hAnsiTheme="majorHAnsi" w:cstheme="majorBidi"/>
          <w:b/>
          <w:bCs/>
          <w:iCs/>
          <w:vanish/>
          <w:sz w:val="22"/>
          <w:szCs w:val="22"/>
        </w:rPr>
      </w:pPr>
      <w:bookmarkStart w:id="622" w:name="_Toc460841005"/>
      <w:bookmarkStart w:id="623" w:name="_Toc460841123"/>
      <w:bookmarkStart w:id="624" w:name="_Toc460860440"/>
      <w:bookmarkStart w:id="625" w:name="_Toc460913707"/>
      <w:bookmarkStart w:id="626" w:name="_Toc460923191"/>
      <w:bookmarkStart w:id="627" w:name="_Toc460923285"/>
      <w:bookmarkStart w:id="628" w:name="_Toc460932273"/>
      <w:bookmarkStart w:id="629" w:name="_Toc460932366"/>
      <w:bookmarkStart w:id="630" w:name="_Toc460932464"/>
      <w:bookmarkStart w:id="631" w:name="_Toc460935372"/>
      <w:bookmarkStart w:id="632" w:name="_Toc460935470"/>
      <w:bookmarkStart w:id="633" w:name="_Toc460935569"/>
      <w:bookmarkStart w:id="634" w:name="_Toc460935667"/>
      <w:bookmarkStart w:id="635" w:name="_Toc460935764"/>
      <w:bookmarkStart w:id="636" w:name="_Toc460935856"/>
      <w:bookmarkStart w:id="637" w:name="_Toc460951959"/>
      <w:bookmarkStart w:id="638" w:name="_Toc460970094"/>
      <w:bookmarkStart w:id="639" w:name="_Toc460970279"/>
      <w:bookmarkStart w:id="640" w:name="_Toc460970466"/>
      <w:bookmarkStart w:id="641" w:name="_Toc460970649"/>
      <w:bookmarkStart w:id="642" w:name="_Toc460970830"/>
      <w:bookmarkStart w:id="643" w:name="_Toc460971011"/>
      <w:bookmarkStart w:id="644" w:name="_Toc460971190"/>
      <w:bookmarkStart w:id="645" w:name="_Toc460993050"/>
      <w:bookmarkStart w:id="646" w:name="_Toc460993211"/>
      <w:bookmarkStart w:id="647" w:name="_Toc460993367"/>
      <w:bookmarkStart w:id="648" w:name="_Toc460993520"/>
      <w:bookmarkStart w:id="649" w:name="_Toc460993672"/>
      <w:bookmarkStart w:id="650" w:name="_Toc460993823"/>
      <w:bookmarkStart w:id="651" w:name="_Toc461005312"/>
      <w:bookmarkStart w:id="652" w:name="_Toc461005475"/>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0D3F65" w:rsidRPr="00F322EE" w:rsidRDefault="000D3F65" w:rsidP="00E97DB7">
      <w:pPr>
        <w:pStyle w:val="ListParagraph"/>
        <w:keepNext/>
        <w:keepLines/>
        <w:numPr>
          <w:ilvl w:val="0"/>
          <w:numId w:val="11"/>
        </w:numPr>
        <w:spacing w:before="200" w:after="0"/>
        <w:contextualSpacing w:val="0"/>
        <w:outlineLvl w:val="3"/>
        <w:rPr>
          <w:rFonts w:asciiTheme="majorHAnsi" w:eastAsiaTheme="majorEastAsia" w:hAnsiTheme="majorHAnsi" w:cstheme="majorBidi"/>
          <w:b/>
          <w:bCs/>
          <w:iCs/>
          <w:vanish/>
          <w:sz w:val="22"/>
          <w:szCs w:val="22"/>
        </w:rPr>
      </w:pPr>
      <w:bookmarkStart w:id="653" w:name="_Toc460841006"/>
      <w:bookmarkStart w:id="654" w:name="_Toc460841124"/>
      <w:bookmarkStart w:id="655" w:name="_Toc460860441"/>
      <w:bookmarkStart w:id="656" w:name="_Toc460913708"/>
      <w:bookmarkStart w:id="657" w:name="_Toc460923192"/>
      <w:bookmarkStart w:id="658" w:name="_Toc460923286"/>
      <w:bookmarkStart w:id="659" w:name="_Toc460932274"/>
      <w:bookmarkStart w:id="660" w:name="_Toc460932367"/>
      <w:bookmarkStart w:id="661" w:name="_Toc460932465"/>
      <w:bookmarkStart w:id="662" w:name="_Toc460935373"/>
      <w:bookmarkStart w:id="663" w:name="_Toc460935471"/>
      <w:bookmarkStart w:id="664" w:name="_Toc460935570"/>
      <w:bookmarkStart w:id="665" w:name="_Toc460935668"/>
      <w:bookmarkStart w:id="666" w:name="_Toc460935765"/>
      <w:bookmarkStart w:id="667" w:name="_Toc460935857"/>
      <w:bookmarkStart w:id="668" w:name="_Toc460951960"/>
      <w:bookmarkStart w:id="669" w:name="_Toc460970095"/>
      <w:bookmarkStart w:id="670" w:name="_Toc460970280"/>
      <w:bookmarkStart w:id="671" w:name="_Toc460970467"/>
      <w:bookmarkStart w:id="672" w:name="_Toc460970650"/>
      <w:bookmarkStart w:id="673" w:name="_Toc460970831"/>
      <w:bookmarkStart w:id="674" w:name="_Toc460971012"/>
      <w:bookmarkStart w:id="675" w:name="_Toc460971191"/>
      <w:bookmarkStart w:id="676" w:name="_Toc460993051"/>
      <w:bookmarkStart w:id="677" w:name="_Toc460993212"/>
      <w:bookmarkStart w:id="678" w:name="_Toc460993368"/>
      <w:bookmarkStart w:id="679" w:name="_Toc460993521"/>
      <w:bookmarkStart w:id="680" w:name="_Toc460993673"/>
      <w:bookmarkStart w:id="681" w:name="_Toc460993824"/>
      <w:bookmarkStart w:id="682" w:name="_Toc461005313"/>
      <w:bookmarkStart w:id="683" w:name="_Toc461005476"/>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0D3F65" w:rsidRPr="00F322EE" w:rsidRDefault="000D3F65" w:rsidP="00E97DB7">
      <w:pPr>
        <w:pStyle w:val="ListParagraph"/>
        <w:keepNext/>
        <w:keepLines/>
        <w:numPr>
          <w:ilvl w:val="0"/>
          <w:numId w:val="11"/>
        </w:numPr>
        <w:spacing w:before="200" w:after="0"/>
        <w:contextualSpacing w:val="0"/>
        <w:outlineLvl w:val="3"/>
        <w:rPr>
          <w:rFonts w:asciiTheme="majorHAnsi" w:eastAsiaTheme="majorEastAsia" w:hAnsiTheme="majorHAnsi" w:cstheme="majorBidi"/>
          <w:b/>
          <w:bCs/>
          <w:iCs/>
          <w:vanish/>
          <w:sz w:val="22"/>
          <w:szCs w:val="22"/>
        </w:rPr>
      </w:pPr>
      <w:bookmarkStart w:id="684" w:name="_Toc460841007"/>
      <w:bookmarkStart w:id="685" w:name="_Toc460841125"/>
      <w:bookmarkStart w:id="686" w:name="_Toc460860442"/>
      <w:bookmarkStart w:id="687" w:name="_Toc460913709"/>
      <w:bookmarkStart w:id="688" w:name="_Toc460923193"/>
      <w:bookmarkStart w:id="689" w:name="_Toc460923287"/>
      <w:bookmarkStart w:id="690" w:name="_Toc460932275"/>
      <w:bookmarkStart w:id="691" w:name="_Toc460932368"/>
      <w:bookmarkStart w:id="692" w:name="_Toc460932466"/>
      <w:bookmarkStart w:id="693" w:name="_Toc460935374"/>
      <w:bookmarkStart w:id="694" w:name="_Toc460935472"/>
      <w:bookmarkStart w:id="695" w:name="_Toc460935571"/>
      <w:bookmarkStart w:id="696" w:name="_Toc460935669"/>
      <w:bookmarkStart w:id="697" w:name="_Toc460935766"/>
      <w:bookmarkStart w:id="698" w:name="_Toc460935858"/>
      <w:bookmarkStart w:id="699" w:name="_Toc460951961"/>
      <w:bookmarkStart w:id="700" w:name="_Toc460970096"/>
      <w:bookmarkStart w:id="701" w:name="_Toc460970281"/>
      <w:bookmarkStart w:id="702" w:name="_Toc460970468"/>
      <w:bookmarkStart w:id="703" w:name="_Toc460970651"/>
      <w:bookmarkStart w:id="704" w:name="_Toc460970832"/>
      <w:bookmarkStart w:id="705" w:name="_Toc460971013"/>
      <w:bookmarkStart w:id="706" w:name="_Toc460971192"/>
      <w:bookmarkStart w:id="707" w:name="_Toc460993052"/>
      <w:bookmarkStart w:id="708" w:name="_Toc460993213"/>
      <w:bookmarkStart w:id="709" w:name="_Toc460993369"/>
      <w:bookmarkStart w:id="710" w:name="_Toc460993522"/>
      <w:bookmarkStart w:id="711" w:name="_Toc460993674"/>
      <w:bookmarkStart w:id="712" w:name="_Toc460993825"/>
      <w:bookmarkStart w:id="713" w:name="_Toc461005314"/>
      <w:bookmarkStart w:id="714" w:name="_Toc461005477"/>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rsidR="000D3F65" w:rsidRPr="00F322EE" w:rsidRDefault="000D3F65" w:rsidP="00E97DB7">
      <w:pPr>
        <w:pStyle w:val="ListParagraph"/>
        <w:keepNext/>
        <w:keepLines/>
        <w:numPr>
          <w:ilvl w:val="1"/>
          <w:numId w:val="11"/>
        </w:numPr>
        <w:spacing w:before="200" w:after="0"/>
        <w:contextualSpacing w:val="0"/>
        <w:outlineLvl w:val="3"/>
        <w:rPr>
          <w:rFonts w:asciiTheme="majorHAnsi" w:eastAsiaTheme="majorEastAsia" w:hAnsiTheme="majorHAnsi" w:cstheme="majorBidi"/>
          <w:b/>
          <w:bCs/>
          <w:iCs/>
          <w:vanish/>
          <w:sz w:val="22"/>
          <w:szCs w:val="22"/>
        </w:rPr>
      </w:pPr>
      <w:bookmarkStart w:id="715" w:name="_Toc460841008"/>
      <w:bookmarkStart w:id="716" w:name="_Toc460841126"/>
      <w:bookmarkStart w:id="717" w:name="_Toc460860443"/>
      <w:bookmarkStart w:id="718" w:name="_Toc460913710"/>
      <w:bookmarkStart w:id="719" w:name="_Toc460923194"/>
      <w:bookmarkStart w:id="720" w:name="_Toc460923288"/>
      <w:bookmarkStart w:id="721" w:name="_Toc460932276"/>
      <w:bookmarkStart w:id="722" w:name="_Toc460932369"/>
      <w:bookmarkStart w:id="723" w:name="_Toc460932467"/>
      <w:bookmarkStart w:id="724" w:name="_Toc460935375"/>
      <w:bookmarkStart w:id="725" w:name="_Toc460935473"/>
      <w:bookmarkStart w:id="726" w:name="_Toc460935572"/>
      <w:bookmarkStart w:id="727" w:name="_Toc460935670"/>
      <w:bookmarkStart w:id="728" w:name="_Toc460935767"/>
      <w:bookmarkStart w:id="729" w:name="_Toc460935859"/>
      <w:bookmarkStart w:id="730" w:name="_Toc460951962"/>
      <w:bookmarkStart w:id="731" w:name="_Toc460970097"/>
      <w:bookmarkStart w:id="732" w:name="_Toc460970282"/>
      <w:bookmarkStart w:id="733" w:name="_Toc460970469"/>
      <w:bookmarkStart w:id="734" w:name="_Toc460970652"/>
      <w:bookmarkStart w:id="735" w:name="_Toc460970833"/>
      <w:bookmarkStart w:id="736" w:name="_Toc460971014"/>
      <w:bookmarkStart w:id="737" w:name="_Toc460971193"/>
      <w:bookmarkStart w:id="738" w:name="_Toc460993053"/>
      <w:bookmarkStart w:id="739" w:name="_Toc460993214"/>
      <w:bookmarkStart w:id="740" w:name="_Toc460993370"/>
      <w:bookmarkStart w:id="741" w:name="_Toc460993523"/>
      <w:bookmarkStart w:id="742" w:name="_Toc460993675"/>
      <w:bookmarkStart w:id="743" w:name="_Toc460993826"/>
      <w:bookmarkStart w:id="744" w:name="_Toc461005315"/>
      <w:bookmarkStart w:id="745" w:name="_Toc461005478"/>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rsidR="000D3F65" w:rsidRPr="00694590" w:rsidRDefault="00F702FF" w:rsidP="00E97DB7">
      <w:pPr>
        <w:pStyle w:val="Heading4"/>
        <w:numPr>
          <w:ilvl w:val="2"/>
          <w:numId w:val="11"/>
        </w:numPr>
        <w:spacing w:before="240" w:after="240" w:line="240" w:lineRule="auto"/>
        <w:ind w:left="709" w:hanging="709"/>
        <w:rPr>
          <w:b/>
          <w:color w:val="auto"/>
        </w:rPr>
      </w:pPr>
      <w:bookmarkStart w:id="746" w:name="_Toc461005479"/>
      <w:r>
        <w:rPr>
          <w:b/>
          <w:color w:val="auto"/>
        </w:rPr>
        <w:t>Condicio</w:t>
      </w:r>
      <w:r w:rsidR="000D3F65" w:rsidRPr="00694590">
        <w:rPr>
          <w:b/>
          <w:color w:val="auto"/>
        </w:rPr>
        <w:t>n</w:t>
      </w:r>
      <w:r>
        <w:rPr>
          <w:b/>
          <w:color w:val="auto"/>
        </w:rPr>
        <w:t>es</w:t>
      </w:r>
      <w:r w:rsidR="000D3F65" w:rsidRPr="00694590">
        <w:rPr>
          <w:b/>
          <w:color w:val="auto"/>
        </w:rPr>
        <w:t xml:space="preserve"> contractual</w:t>
      </w:r>
      <w:r>
        <w:rPr>
          <w:b/>
          <w:color w:val="auto"/>
        </w:rPr>
        <w:t xml:space="preserve">es </w:t>
      </w:r>
      <w:r w:rsidR="000D3F65" w:rsidRPr="00694590">
        <w:rPr>
          <w:b/>
          <w:color w:val="auto"/>
        </w:rPr>
        <w:t>previa</w:t>
      </w:r>
      <w:r>
        <w:rPr>
          <w:b/>
          <w:color w:val="auto"/>
        </w:rPr>
        <w:t>s</w:t>
      </w:r>
      <w:r w:rsidR="000D3F65" w:rsidRPr="00694590">
        <w:rPr>
          <w:b/>
          <w:color w:val="auto"/>
        </w:rPr>
        <w:t xml:space="preserve"> al primer desembolso</w:t>
      </w:r>
      <w:bookmarkEnd w:id="746"/>
    </w:p>
    <w:p w:rsidR="00F702FF" w:rsidRPr="00F702FF" w:rsidRDefault="00F702FF" w:rsidP="00EE47D8">
      <w:pPr>
        <w:pStyle w:val="ListParagraph"/>
        <w:numPr>
          <w:ilvl w:val="0"/>
          <w:numId w:val="12"/>
        </w:numPr>
        <w:jc w:val="both"/>
        <w:rPr>
          <w:rFonts w:asciiTheme="majorHAnsi" w:eastAsia="Calibri" w:hAnsiTheme="majorHAnsi"/>
          <w:lang w:val="es-ES_tradnl"/>
        </w:rPr>
      </w:pPr>
      <w:r w:rsidRPr="00F702FF">
        <w:rPr>
          <w:rFonts w:asciiTheme="majorHAnsi" w:eastAsia="Calibri" w:hAnsiTheme="majorHAnsi"/>
          <w:lang w:val="es-ES_tradnl"/>
        </w:rPr>
        <w:t xml:space="preserve">la presentación del Plan de Ejecución Plurianual del Programa (PEP), Plan de Adquisiciones (PA), </w:t>
      </w:r>
      <w:r w:rsidR="007905DB">
        <w:rPr>
          <w:rFonts w:asciiTheme="majorHAnsi" w:eastAsia="Calibri" w:hAnsiTheme="majorHAnsi"/>
          <w:lang w:val="es-ES_tradnl"/>
        </w:rPr>
        <w:t>y Plan Financiero del Proyecto</w:t>
      </w:r>
      <w:r w:rsidRPr="00F702FF">
        <w:rPr>
          <w:rFonts w:asciiTheme="majorHAnsi" w:eastAsia="Calibri" w:hAnsiTheme="majorHAnsi"/>
          <w:lang w:val="es-ES_tradnl"/>
        </w:rPr>
        <w:t>;</w:t>
      </w:r>
      <w:r w:rsidR="007905DB">
        <w:rPr>
          <w:rFonts w:asciiTheme="majorHAnsi" w:eastAsia="Calibri" w:hAnsiTheme="majorHAnsi"/>
          <w:lang w:val="es-ES_tradnl"/>
        </w:rPr>
        <w:t xml:space="preserve"> y</w:t>
      </w:r>
      <w:r w:rsidRPr="00F702FF">
        <w:rPr>
          <w:rFonts w:asciiTheme="majorHAnsi" w:eastAsia="Calibri" w:hAnsiTheme="majorHAnsi"/>
          <w:lang w:val="es-ES_tradnl"/>
        </w:rPr>
        <w:t xml:space="preserve"> </w:t>
      </w:r>
    </w:p>
    <w:p w:rsidR="000D3F65" w:rsidRPr="00F702FF" w:rsidRDefault="00F702FF" w:rsidP="00EE47D8">
      <w:pPr>
        <w:pStyle w:val="ListParagraph"/>
        <w:numPr>
          <w:ilvl w:val="0"/>
          <w:numId w:val="12"/>
        </w:numPr>
        <w:jc w:val="both"/>
        <w:rPr>
          <w:rFonts w:asciiTheme="majorHAnsi" w:hAnsiTheme="majorHAnsi" w:cstheme="minorHAnsi"/>
          <w:b/>
        </w:rPr>
      </w:pPr>
      <w:r w:rsidRPr="00F702FF">
        <w:rPr>
          <w:rFonts w:asciiTheme="majorHAnsi" w:eastAsia="Calibri" w:hAnsiTheme="majorHAnsi"/>
          <w:lang w:val="es-ES_tradnl"/>
        </w:rPr>
        <w:t>la aprobación y entrada en vigencia del RO</w:t>
      </w:r>
      <w:r w:rsidR="00DE68E3">
        <w:rPr>
          <w:rFonts w:asciiTheme="majorHAnsi" w:eastAsia="Calibri" w:hAnsiTheme="majorHAnsi"/>
          <w:lang w:val="es-ES_tradnl"/>
        </w:rPr>
        <w:t>P</w:t>
      </w:r>
      <w:r w:rsidRPr="00F702FF">
        <w:rPr>
          <w:rFonts w:asciiTheme="majorHAnsi" w:eastAsia="Calibri" w:hAnsiTheme="majorHAnsi"/>
          <w:lang w:val="es-ES_tradnl"/>
        </w:rPr>
        <w:t xml:space="preserve"> de acuerdo con los términos acordados con el Banco</w:t>
      </w:r>
    </w:p>
    <w:p w:rsidR="000D3F65" w:rsidRPr="00F322EE" w:rsidRDefault="000D3F65" w:rsidP="00E97DB7">
      <w:pPr>
        <w:pStyle w:val="Heading4"/>
        <w:numPr>
          <w:ilvl w:val="2"/>
          <w:numId w:val="11"/>
        </w:numPr>
        <w:spacing w:before="240" w:after="240" w:line="240" w:lineRule="auto"/>
        <w:ind w:left="709" w:hanging="709"/>
        <w:rPr>
          <w:i/>
          <w:color w:val="auto"/>
        </w:rPr>
      </w:pPr>
      <w:bookmarkStart w:id="747" w:name="_Toc461005480"/>
      <w:r w:rsidRPr="00694590">
        <w:rPr>
          <w:b/>
          <w:color w:val="auto"/>
        </w:rPr>
        <w:t>Condiciones contractuales especiales de ejecución</w:t>
      </w:r>
      <w:bookmarkEnd w:id="747"/>
      <w:r w:rsidRPr="00694590">
        <w:rPr>
          <w:b/>
          <w:color w:val="auto"/>
        </w:rPr>
        <w:t xml:space="preserve"> </w:t>
      </w:r>
    </w:p>
    <w:p w:rsidR="00F702FF" w:rsidRPr="007905DB" w:rsidRDefault="007905DB" w:rsidP="00EE47D8">
      <w:pPr>
        <w:pStyle w:val="ListParagraph"/>
        <w:numPr>
          <w:ilvl w:val="0"/>
          <w:numId w:val="13"/>
        </w:numPr>
        <w:jc w:val="both"/>
        <w:rPr>
          <w:rFonts w:asciiTheme="majorHAnsi" w:eastAsia="Calibri" w:hAnsiTheme="majorHAnsi"/>
          <w:lang w:val="es-ES_tradnl"/>
        </w:rPr>
      </w:pPr>
      <w:r>
        <w:rPr>
          <w:rFonts w:asciiTheme="majorHAnsi" w:eastAsia="Calibri" w:hAnsiTheme="majorHAnsi"/>
          <w:lang w:val="es-ES_tradnl"/>
        </w:rPr>
        <w:t>P</w:t>
      </w:r>
      <w:r w:rsidR="00F702FF" w:rsidRPr="007905DB">
        <w:rPr>
          <w:rFonts w:asciiTheme="majorHAnsi" w:eastAsia="Calibri" w:hAnsiTheme="majorHAnsi"/>
          <w:lang w:val="es-ES_tradnl"/>
        </w:rPr>
        <w:t>revio a la ejecución de las actividades para la construcción de la PTAR, las redes y las colectoras identificadas en el Componente 1, la suscripción y entrada en vigencia del contrato con</w:t>
      </w:r>
      <w:r>
        <w:rPr>
          <w:rFonts w:asciiTheme="majorHAnsi" w:eastAsia="Calibri" w:hAnsiTheme="majorHAnsi"/>
          <w:lang w:val="es-ES_tradnl"/>
        </w:rPr>
        <w:t xml:space="preserve"> la/s empresa/s </w:t>
      </w:r>
      <w:proofErr w:type="spellStart"/>
      <w:r>
        <w:rPr>
          <w:rFonts w:asciiTheme="majorHAnsi" w:eastAsia="Calibri" w:hAnsiTheme="majorHAnsi"/>
          <w:lang w:val="es-ES_tradnl"/>
        </w:rPr>
        <w:t>gerenciadora</w:t>
      </w:r>
      <w:proofErr w:type="spellEnd"/>
      <w:r>
        <w:rPr>
          <w:rFonts w:asciiTheme="majorHAnsi" w:eastAsia="Calibri" w:hAnsiTheme="majorHAnsi"/>
          <w:lang w:val="es-ES_tradnl"/>
        </w:rPr>
        <w:t>/s.</w:t>
      </w:r>
    </w:p>
    <w:p w:rsidR="00F702FF" w:rsidRPr="007905DB" w:rsidRDefault="007905DB" w:rsidP="00EE47D8">
      <w:pPr>
        <w:pStyle w:val="ListParagraph"/>
        <w:numPr>
          <w:ilvl w:val="0"/>
          <w:numId w:val="13"/>
        </w:numPr>
        <w:jc w:val="both"/>
        <w:rPr>
          <w:rFonts w:asciiTheme="majorHAnsi" w:eastAsia="Calibri" w:hAnsiTheme="majorHAnsi"/>
          <w:lang w:val="es-ES_tradnl"/>
        </w:rPr>
      </w:pPr>
      <w:r>
        <w:rPr>
          <w:rFonts w:asciiTheme="majorHAnsi" w:eastAsia="Calibri" w:hAnsiTheme="majorHAnsi"/>
          <w:lang w:val="es-ES_tradnl"/>
        </w:rPr>
        <w:t>P</w:t>
      </w:r>
      <w:r w:rsidR="00F702FF" w:rsidRPr="007905DB">
        <w:rPr>
          <w:rFonts w:asciiTheme="majorHAnsi" w:eastAsia="Calibri" w:hAnsiTheme="majorHAnsi"/>
          <w:lang w:val="es-ES_tradnl"/>
        </w:rPr>
        <w:t>revio al inicio de las obras para la const</w:t>
      </w:r>
      <w:r>
        <w:rPr>
          <w:rFonts w:asciiTheme="majorHAnsi" w:eastAsia="Calibri" w:hAnsiTheme="majorHAnsi"/>
          <w:lang w:val="es-ES_tradnl"/>
        </w:rPr>
        <w:t>rucción de la PTAR identificada</w:t>
      </w:r>
      <w:r w:rsidR="00F702FF" w:rsidRPr="007905DB">
        <w:rPr>
          <w:rFonts w:asciiTheme="majorHAnsi" w:eastAsia="Calibri" w:hAnsiTheme="majorHAnsi"/>
          <w:lang w:val="es-ES_tradnl"/>
        </w:rPr>
        <w:t xml:space="preserve"> en el Componente 1, evidencia de que se ha obtenido </w:t>
      </w:r>
      <w:r>
        <w:rPr>
          <w:rFonts w:asciiTheme="majorHAnsi" w:eastAsia="Calibri" w:hAnsiTheme="majorHAnsi"/>
          <w:lang w:val="es-ES_tradnl"/>
        </w:rPr>
        <w:t>la posesión legal del inmueble.</w:t>
      </w:r>
    </w:p>
    <w:p w:rsidR="007905DB" w:rsidRDefault="007905DB" w:rsidP="00EE47D8">
      <w:pPr>
        <w:pStyle w:val="ListParagraph"/>
        <w:numPr>
          <w:ilvl w:val="0"/>
          <w:numId w:val="13"/>
        </w:numPr>
        <w:jc w:val="both"/>
        <w:rPr>
          <w:rFonts w:asciiTheme="majorHAnsi" w:eastAsia="Calibri" w:hAnsiTheme="majorHAnsi"/>
          <w:lang w:val="es-ES_tradnl"/>
        </w:rPr>
      </w:pPr>
      <w:r>
        <w:rPr>
          <w:rFonts w:asciiTheme="majorHAnsi" w:eastAsia="Calibri" w:hAnsiTheme="majorHAnsi"/>
          <w:lang w:val="es-ES_tradnl"/>
        </w:rPr>
        <w:t>P</w:t>
      </w:r>
      <w:r w:rsidR="00F702FF" w:rsidRPr="007905DB">
        <w:rPr>
          <w:rFonts w:asciiTheme="majorHAnsi" w:eastAsia="Calibri" w:hAnsiTheme="majorHAnsi"/>
          <w:lang w:val="es-ES_tradnl"/>
        </w:rPr>
        <w:t>revio al inicio de las obras para la construcción de redes y colectoras i</w:t>
      </w:r>
      <w:r>
        <w:rPr>
          <w:rFonts w:asciiTheme="majorHAnsi" w:eastAsia="Calibri" w:hAnsiTheme="majorHAnsi"/>
          <w:lang w:val="es-ES_tradnl"/>
        </w:rPr>
        <w:t>dentificadas en el Componente 1:</w:t>
      </w:r>
      <w:r w:rsidR="00F702FF" w:rsidRPr="007905DB">
        <w:rPr>
          <w:rFonts w:asciiTheme="majorHAnsi" w:eastAsia="Calibri" w:hAnsiTheme="majorHAnsi"/>
          <w:lang w:val="es-ES_tradnl"/>
        </w:rPr>
        <w:t xml:space="preserve"> </w:t>
      </w:r>
    </w:p>
    <w:p w:rsidR="007905DB" w:rsidRDefault="00F702FF" w:rsidP="007905DB">
      <w:pPr>
        <w:pStyle w:val="ListParagraph"/>
        <w:ind w:left="1276"/>
        <w:jc w:val="both"/>
        <w:rPr>
          <w:rFonts w:asciiTheme="majorHAnsi" w:eastAsia="Calibri" w:hAnsiTheme="majorHAnsi"/>
          <w:lang w:val="es-ES_tradnl"/>
        </w:rPr>
      </w:pPr>
      <w:r w:rsidRPr="007905DB">
        <w:rPr>
          <w:rFonts w:asciiTheme="majorHAnsi" w:eastAsia="Calibri" w:hAnsiTheme="majorHAnsi"/>
          <w:lang w:val="es-ES_tradnl"/>
        </w:rPr>
        <w:t xml:space="preserve">a) evidencia de que se han identificado los predios que serán afectados y calculado el costo de afectación a ser asumido por el Prestatario, y </w:t>
      </w:r>
    </w:p>
    <w:p w:rsidR="00F702FF" w:rsidRPr="007905DB" w:rsidRDefault="00F702FF" w:rsidP="007905DB">
      <w:pPr>
        <w:pStyle w:val="ListParagraph"/>
        <w:ind w:left="1276"/>
        <w:jc w:val="both"/>
        <w:rPr>
          <w:rFonts w:asciiTheme="majorHAnsi" w:eastAsia="Calibri" w:hAnsiTheme="majorHAnsi"/>
          <w:lang w:val="es-ES_tradnl"/>
        </w:rPr>
      </w:pPr>
      <w:r w:rsidRPr="007905DB">
        <w:rPr>
          <w:rFonts w:asciiTheme="majorHAnsi" w:eastAsia="Calibri" w:hAnsiTheme="majorHAnsi"/>
          <w:lang w:val="es-ES_tradnl"/>
        </w:rPr>
        <w:t>b) la presentación, a satisfacción del Banco, de un manual de procedimientos en el que se determine el proceso lega</w:t>
      </w:r>
      <w:r w:rsidR="00A640F0">
        <w:rPr>
          <w:rFonts w:asciiTheme="majorHAnsi" w:eastAsia="Calibri" w:hAnsiTheme="majorHAnsi"/>
          <w:lang w:val="es-ES_tradnl"/>
        </w:rPr>
        <w:t>l y las acciones de reparación.</w:t>
      </w:r>
    </w:p>
    <w:p w:rsidR="00F702FF" w:rsidRPr="007905DB" w:rsidRDefault="00A640F0" w:rsidP="00EE47D8">
      <w:pPr>
        <w:pStyle w:val="ListParagraph"/>
        <w:numPr>
          <w:ilvl w:val="0"/>
          <w:numId w:val="13"/>
        </w:numPr>
        <w:jc w:val="both"/>
        <w:rPr>
          <w:rFonts w:asciiTheme="majorHAnsi" w:eastAsia="Calibri" w:hAnsiTheme="majorHAnsi"/>
          <w:lang w:val="es-ES_tradnl"/>
        </w:rPr>
      </w:pPr>
      <w:r>
        <w:rPr>
          <w:rFonts w:asciiTheme="majorHAnsi" w:eastAsia="Calibri" w:hAnsiTheme="majorHAnsi"/>
          <w:lang w:val="es-ES_tradnl"/>
        </w:rPr>
        <w:t>P</w:t>
      </w:r>
      <w:r w:rsidR="00F702FF" w:rsidRPr="007905DB">
        <w:rPr>
          <w:rFonts w:asciiTheme="majorHAnsi" w:eastAsia="Calibri" w:hAnsiTheme="majorHAnsi"/>
          <w:lang w:val="es-ES_tradnl"/>
        </w:rPr>
        <w:t xml:space="preserve">revio al inicio de la actividad de fortalecimiento de DISAPAS identificada en el Componente 2, que se hayan designado, al menos, dos miembros del personal de DISAPAS con dedicación exclusiva para la implementación de dicha actividad; y, </w:t>
      </w:r>
    </w:p>
    <w:p w:rsidR="000D3F65" w:rsidRPr="007905DB" w:rsidRDefault="00A640F0" w:rsidP="00EE47D8">
      <w:pPr>
        <w:pStyle w:val="ListParagraph"/>
        <w:numPr>
          <w:ilvl w:val="0"/>
          <w:numId w:val="13"/>
        </w:numPr>
        <w:jc w:val="both"/>
        <w:rPr>
          <w:rFonts w:asciiTheme="majorHAnsi" w:eastAsia="Calibri" w:hAnsiTheme="majorHAnsi"/>
          <w:lang w:val="es-ES_tradnl"/>
        </w:rPr>
      </w:pPr>
      <w:r>
        <w:rPr>
          <w:rFonts w:asciiTheme="majorHAnsi" w:eastAsia="Calibri" w:hAnsiTheme="majorHAnsi"/>
          <w:lang w:val="es-ES_tradnl"/>
        </w:rPr>
        <w:t>A</w:t>
      </w:r>
      <w:r w:rsidR="00F702FF" w:rsidRPr="007905DB">
        <w:rPr>
          <w:rFonts w:asciiTheme="majorHAnsi" w:eastAsia="Calibri" w:hAnsiTheme="majorHAnsi"/>
          <w:lang w:val="es-ES_tradnl"/>
        </w:rPr>
        <w:t xml:space="preserve"> más tardar al final del prim</w:t>
      </w:r>
      <w:r>
        <w:rPr>
          <w:rFonts w:asciiTheme="majorHAnsi" w:eastAsia="Calibri" w:hAnsiTheme="majorHAnsi"/>
          <w:lang w:val="es-ES_tradnl"/>
        </w:rPr>
        <w:t>er año de ejecución del Programa</w:t>
      </w:r>
      <w:r w:rsidR="00F702FF" w:rsidRPr="007905DB">
        <w:rPr>
          <w:rFonts w:asciiTheme="majorHAnsi" w:eastAsia="Calibri" w:hAnsiTheme="majorHAnsi"/>
          <w:lang w:val="es-ES_tradnl"/>
        </w:rPr>
        <w:t>, la presentación del informe para fortalecer la sostenibilidad del sistema de saneamiento, previo al inicio de la actividad para su implementaci</w:t>
      </w:r>
      <w:r w:rsidR="00DE68E3">
        <w:rPr>
          <w:rFonts w:asciiTheme="majorHAnsi" w:eastAsia="Calibri" w:hAnsiTheme="majorHAnsi"/>
          <w:lang w:val="es-ES_tradnl"/>
        </w:rPr>
        <w:t>ón</w:t>
      </w:r>
      <w:r w:rsidR="00F702FF" w:rsidRPr="007905DB">
        <w:rPr>
          <w:rFonts w:asciiTheme="majorHAnsi" w:eastAsia="Calibri" w:hAnsiTheme="majorHAnsi"/>
          <w:lang w:val="es-ES_tradnl"/>
        </w:rPr>
        <w:t>.</w:t>
      </w:r>
    </w:p>
    <w:p w:rsidR="00494743" w:rsidRPr="00F322EE" w:rsidRDefault="00494743" w:rsidP="00E97DB7">
      <w:pPr>
        <w:pStyle w:val="Heading3"/>
        <w:numPr>
          <w:ilvl w:val="1"/>
          <w:numId w:val="2"/>
        </w:numPr>
        <w:spacing w:before="240" w:after="240"/>
        <w:ind w:left="431" w:hanging="431"/>
        <w:rPr>
          <w:bCs/>
          <w:color w:val="auto"/>
          <w:sz w:val="22"/>
          <w:szCs w:val="22"/>
        </w:rPr>
      </w:pPr>
      <w:bookmarkStart w:id="748" w:name="_Toc461005481"/>
      <w:r w:rsidRPr="00694590">
        <w:rPr>
          <w:b/>
          <w:color w:val="auto"/>
          <w:sz w:val="22"/>
          <w:szCs w:val="22"/>
        </w:rPr>
        <w:t>Condiciones Contractuales Especiales de</w:t>
      </w:r>
      <w:r w:rsidR="00D04041" w:rsidRPr="00694590">
        <w:rPr>
          <w:b/>
          <w:color w:val="auto"/>
          <w:sz w:val="22"/>
          <w:szCs w:val="22"/>
        </w:rPr>
        <w:t>l acuerdo de préstamo CFA xxx</w:t>
      </w:r>
      <w:r w:rsidRPr="00694590">
        <w:rPr>
          <w:b/>
          <w:color w:val="auto"/>
          <w:sz w:val="22"/>
          <w:szCs w:val="22"/>
        </w:rPr>
        <w:t xml:space="preserve"> de C</w:t>
      </w:r>
      <w:r w:rsidR="00694590">
        <w:rPr>
          <w:b/>
          <w:color w:val="auto"/>
          <w:sz w:val="22"/>
          <w:szCs w:val="22"/>
        </w:rPr>
        <w:t>AF</w:t>
      </w:r>
      <w:bookmarkEnd w:id="748"/>
    </w:p>
    <w:p w:rsidR="00694590" w:rsidRPr="00694590" w:rsidRDefault="00694590" w:rsidP="00E97DB7">
      <w:pPr>
        <w:pStyle w:val="ListParagraph"/>
        <w:keepNext/>
        <w:keepLines/>
        <w:numPr>
          <w:ilvl w:val="1"/>
          <w:numId w:val="11"/>
        </w:numPr>
        <w:spacing w:before="240" w:after="240" w:line="240" w:lineRule="auto"/>
        <w:contextualSpacing w:val="0"/>
        <w:outlineLvl w:val="3"/>
        <w:rPr>
          <w:rFonts w:asciiTheme="majorHAnsi" w:eastAsiaTheme="majorEastAsia" w:hAnsiTheme="majorHAnsi" w:cstheme="majorBidi"/>
          <w:b/>
          <w:vanish/>
          <w:sz w:val="22"/>
          <w:szCs w:val="22"/>
        </w:rPr>
      </w:pPr>
      <w:bookmarkStart w:id="749" w:name="_Toc460841013"/>
      <w:bookmarkStart w:id="750" w:name="_Toc460841131"/>
      <w:bookmarkStart w:id="751" w:name="_Toc460860448"/>
      <w:bookmarkStart w:id="752" w:name="_Toc460913715"/>
      <w:bookmarkStart w:id="753" w:name="_Toc460923199"/>
      <w:bookmarkStart w:id="754" w:name="_Toc460923293"/>
      <w:bookmarkStart w:id="755" w:name="_Toc460932281"/>
      <w:bookmarkStart w:id="756" w:name="_Toc460932374"/>
      <w:bookmarkStart w:id="757" w:name="_Toc460932472"/>
      <w:bookmarkStart w:id="758" w:name="_Toc460935379"/>
      <w:bookmarkStart w:id="759" w:name="_Toc460935477"/>
      <w:bookmarkStart w:id="760" w:name="_Toc460935576"/>
      <w:bookmarkStart w:id="761" w:name="_Toc460935674"/>
      <w:bookmarkStart w:id="762" w:name="_Toc460935771"/>
      <w:bookmarkStart w:id="763" w:name="_Toc460935863"/>
      <w:bookmarkStart w:id="764" w:name="_Toc460951966"/>
      <w:bookmarkStart w:id="765" w:name="_Toc460970101"/>
      <w:bookmarkStart w:id="766" w:name="_Toc460970286"/>
      <w:bookmarkStart w:id="767" w:name="_Toc460970473"/>
      <w:bookmarkStart w:id="768" w:name="_Toc460970656"/>
      <w:bookmarkStart w:id="769" w:name="_Toc460970837"/>
      <w:bookmarkStart w:id="770" w:name="_Toc460971018"/>
      <w:bookmarkStart w:id="771" w:name="_Toc460971197"/>
      <w:bookmarkStart w:id="772" w:name="_Toc460993057"/>
      <w:bookmarkStart w:id="773" w:name="_Toc460993218"/>
      <w:bookmarkStart w:id="774" w:name="_Toc460993374"/>
      <w:bookmarkStart w:id="775" w:name="_Toc460993527"/>
      <w:bookmarkStart w:id="776" w:name="_Toc460993679"/>
      <w:bookmarkStart w:id="777" w:name="_Toc460993830"/>
      <w:bookmarkStart w:id="778" w:name="_Toc461005319"/>
      <w:bookmarkStart w:id="779" w:name="_Toc461005482"/>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0D3F65" w:rsidRPr="00F322EE" w:rsidRDefault="00494743" w:rsidP="00E97DB7">
      <w:pPr>
        <w:pStyle w:val="Heading4"/>
        <w:numPr>
          <w:ilvl w:val="2"/>
          <w:numId w:val="11"/>
        </w:numPr>
        <w:spacing w:before="240" w:after="240" w:line="240" w:lineRule="auto"/>
        <w:ind w:left="504"/>
        <w:rPr>
          <w:i/>
          <w:color w:val="auto"/>
        </w:rPr>
      </w:pPr>
      <w:bookmarkStart w:id="780" w:name="_Toc461005483"/>
      <w:r w:rsidRPr="00694590">
        <w:rPr>
          <w:b/>
          <w:color w:val="auto"/>
        </w:rPr>
        <w:t>Previas al primer desembolso del préstam</w:t>
      </w:r>
      <w:r w:rsidRPr="00F322EE">
        <w:rPr>
          <w:i/>
          <w:color w:val="auto"/>
        </w:rPr>
        <w:t>o</w:t>
      </w:r>
      <w:bookmarkEnd w:id="780"/>
    </w:p>
    <w:p w:rsidR="00C6502A" w:rsidRPr="00C6502A" w:rsidRDefault="00C6502A" w:rsidP="00C6502A">
      <w:pPr>
        <w:spacing w:before="240" w:after="240" w:line="240" w:lineRule="auto"/>
        <w:jc w:val="both"/>
        <w:rPr>
          <w:rFonts w:asciiTheme="majorHAnsi" w:hAnsiTheme="majorHAnsi"/>
          <w:sz w:val="22"/>
          <w:szCs w:val="22"/>
        </w:rPr>
      </w:pPr>
      <w:r w:rsidRPr="00C6502A">
        <w:rPr>
          <w:rFonts w:asciiTheme="majorHAnsi" w:hAnsiTheme="majorHAnsi"/>
          <w:sz w:val="22"/>
          <w:szCs w:val="22"/>
        </w:rPr>
        <w:t xml:space="preserve">En el contrato CFA </w:t>
      </w:r>
      <w:r w:rsidRPr="00C6502A">
        <w:rPr>
          <w:rFonts w:asciiTheme="majorHAnsi" w:hAnsiTheme="majorHAnsi"/>
          <w:sz w:val="22"/>
          <w:szCs w:val="22"/>
          <w:highlight w:val="yellow"/>
        </w:rPr>
        <w:t>xx</w:t>
      </w:r>
      <w:r w:rsidRPr="00C6502A">
        <w:rPr>
          <w:rFonts w:asciiTheme="majorHAnsi" w:hAnsiTheme="majorHAnsi"/>
          <w:sz w:val="22"/>
          <w:szCs w:val="22"/>
        </w:rPr>
        <w:t xml:space="preserve"> con CAF, se han establecido como condiciones previas al primer desembolso presentar:</w:t>
      </w:r>
    </w:p>
    <w:p w:rsidR="00C6502A" w:rsidRPr="00C6502A" w:rsidRDefault="00C6502A" w:rsidP="00EE47D8">
      <w:pPr>
        <w:pStyle w:val="ListParagraph"/>
        <w:numPr>
          <w:ilvl w:val="0"/>
          <w:numId w:val="14"/>
        </w:numPr>
        <w:jc w:val="both"/>
        <w:rPr>
          <w:rFonts w:asciiTheme="majorHAnsi" w:eastAsia="Calibri" w:hAnsiTheme="majorHAnsi"/>
          <w:lang w:val="es-ES_tradnl"/>
        </w:rPr>
      </w:pPr>
      <w:r w:rsidRPr="00C6502A">
        <w:rPr>
          <w:rFonts w:asciiTheme="majorHAnsi" w:eastAsia="Calibri" w:hAnsiTheme="majorHAnsi"/>
          <w:lang w:val="es-ES_tradnl"/>
        </w:rPr>
        <w:t>El R</w:t>
      </w:r>
      <w:r>
        <w:rPr>
          <w:rFonts w:asciiTheme="majorHAnsi" w:eastAsia="Calibri" w:hAnsiTheme="majorHAnsi"/>
          <w:lang w:val="es-ES_tradnl"/>
        </w:rPr>
        <w:t>eglamento Operativo del Programa</w:t>
      </w:r>
      <w:r w:rsidRPr="00C6502A">
        <w:rPr>
          <w:rFonts w:asciiTheme="majorHAnsi" w:eastAsia="Calibri" w:hAnsiTheme="majorHAnsi"/>
          <w:lang w:val="es-ES_tradnl"/>
        </w:rPr>
        <w:t>, que inclu</w:t>
      </w:r>
      <w:r>
        <w:rPr>
          <w:rFonts w:asciiTheme="majorHAnsi" w:eastAsia="Calibri" w:hAnsiTheme="majorHAnsi"/>
          <w:lang w:val="es-ES_tradnl"/>
        </w:rPr>
        <w:t>ya: a) descripción del Programa</w:t>
      </w:r>
      <w:r w:rsidRPr="00C6502A">
        <w:rPr>
          <w:rFonts w:asciiTheme="majorHAnsi" w:eastAsia="Calibri" w:hAnsiTheme="majorHAnsi"/>
          <w:lang w:val="es-ES_tradnl"/>
        </w:rPr>
        <w:t>, compo</w:t>
      </w:r>
      <w:r>
        <w:rPr>
          <w:rFonts w:asciiTheme="majorHAnsi" w:eastAsia="Calibri" w:hAnsiTheme="majorHAnsi"/>
          <w:lang w:val="es-ES_tradnl"/>
        </w:rPr>
        <w:t xml:space="preserve">nentes y resultados esperados; </w:t>
      </w:r>
      <w:r w:rsidRPr="00C6502A">
        <w:rPr>
          <w:rFonts w:asciiTheme="majorHAnsi" w:eastAsia="Calibri" w:hAnsiTheme="majorHAnsi"/>
          <w:lang w:val="es-ES_tradnl"/>
        </w:rPr>
        <w:t>b) procedimiento</w:t>
      </w:r>
      <w:r>
        <w:rPr>
          <w:rFonts w:asciiTheme="majorHAnsi" w:eastAsia="Calibri" w:hAnsiTheme="majorHAnsi"/>
          <w:lang w:val="es-ES_tradnl"/>
        </w:rPr>
        <w:t xml:space="preserve">s de selección y contratación; c) esquema de ejecución; </w:t>
      </w:r>
      <w:r w:rsidRPr="00C6502A">
        <w:rPr>
          <w:rFonts w:asciiTheme="majorHAnsi" w:eastAsia="Calibri" w:hAnsiTheme="majorHAnsi"/>
          <w:lang w:val="es-ES_tradnl"/>
        </w:rPr>
        <w:t>d) procedimientos de desembolsos, considerando las distin</w:t>
      </w:r>
      <w:r>
        <w:rPr>
          <w:rFonts w:asciiTheme="majorHAnsi" w:eastAsia="Calibri" w:hAnsiTheme="majorHAnsi"/>
          <w:lang w:val="es-ES_tradnl"/>
        </w:rPr>
        <w:t xml:space="preserve">tas fuentes de financiamiento; </w:t>
      </w:r>
      <w:r w:rsidRPr="00C6502A">
        <w:rPr>
          <w:rFonts w:asciiTheme="majorHAnsi" w:eastAsia="Calibri" w:hAnsiTheme="majorHAnsi"/>
          <w:lang w:val="es-ES_tradnl"/>
        </w:rPr>
        <w:t>e) aspectos ambientales y sociales; f) gestió</w:t>
      </w:r>
      <w:r>
        <w:rPr>
          <w:rFonts w:asciiTheme="majorHAnsi" w:eastAsia="Calibri" w:hAnsiTheme="majorHAnsi"/>
          <w:lang w:val="es-ES_tradnl"/>
        </w:rPr>
        <w:t xml:space="preserve">n administrativa y financiera; </w:t>
      </w:r>
      <w:r w:rsidRPr="00C6502A">
        <w:rPr>
          <w:rFonts w:asciiTheme="majorHAnsi" w:eastAsia="Calibri" w:hAnsiTheme="majorHAnsi"/>
          <w:lang w:val="es-ES_tradnl"/>
        </w:rPr>
        <w:t>g) procedimientos e indicado</w:t>
      </w:r>
      <w:r>
        <w:rPr>
          <w:rFonts w:asciiTheme="majorHAnsi" w:eastAsia="Calibri" w:hAnsiTheme="majorHAnsi"/>
          <w:lang w:val="es-ES_tradnl"/>
        </w:rPr>
        <w:t xml:space="preserve">res de monitoreo y evaluación; </w:t>
      </w:r>
      <w:r w:rsidRPr="00C6502A">
        <w:rPr>
          <w:rFonts w:asciiTheme="majorHAnsi" w:eastAsia="Calibri" w:hAnsiTheme="majorHAnsi"/>
          <w:lang w:val="es-ES_tradnl"/>
        </w:rPr>
        <w:t xml:space="preserve">h) conformación de la UCP con los perfiles del equipo profesional. </w:t>
      </w:r>
    </w:p>
    <w:p w:rsidR="00C6502A" w:rsidRPr="00C6502A" w:rsidRDefault="00C6502A" w:rsidP="00EE47D8">
      <w:pPr>
        <w:pStyle w:val="ListParagraph"/>
        <w:numPr>
          <w:ilvl w:val="0"/>
          <w:numId w:val="14"/>
        </w:numPr>
        <w:jc w:val="both"/>
        <w:rPr>
          <w:rFonts w:asciiTheme="majorHAnsi" w:eastAsia="Calibri" w:hAnsiTheme="majorHAnsi"/>
          <w:lang w:val="es-ES_tradnl"/>
        </w:rPr>
      </w:pPr>
      <w:r w:rsidRPr="00C6502A">
        <w:rPr>
          <w:rFonts w:asciiTheme="majorHAnsi" w:eastAsia="Calibri" w:hAnsiTheme="majorHAnsi"/>
          <w:lang w:val="es-ES_tradnl"/>
        </w:rPr>
        <w:t>El informe inici</w:t>
      </w:r>
      <w:r w:rsidR="0052795A">
        <w:rPr>
          <w:rFonts w:asciiTheme="majorHAnsi" w:eastAsia="Calibri" w:hAnsiTheme="majorHAnsi"/>
          <w:lang w:val="es-ES_tradnl"/>
        </w:rPr>
        <w:t xml:space="preserve">al de actualización del Programa que incluya: </w:t>
      </w:r>
      <w:r w:rsidRPr="00C6502A">
        <w:rPr>
          <w:rFonts w:asciiTheme="majorHAnsi" w:eastAsia="Calibri" w:hAnsiTheme="majorHAnsi"/>
          <w:lang w:val="es-ES_tradnl"/>
        </w:rPr>
        <w:t>a) el cronograma y presupuesto estimado par</w:t>
      </w:r>
      <w:r w:rsidR="0052795A">
        <w:rPr>
          <w:rFonts w:asciiTheme="majorHAnsi" w:eastAsia="Calibri" w:hAnsiTheme="majorHAnsi"/>
          <w:lang w:val="es-ES_tradnl"/>
        </w:rPr>
        <w:t xml:space="preserve">a cada uno de sus componentes; </w:t>
      </w:r>
      <w:r w:rsidRPr="00C6502A">
        <w:rPr>
          <w:rFonts w:asciiTheme="majorHAnsi" w:eastAsia="Calibri" w:hAnsiTheme="majorHAnsi"/>
          <w:lang w:val="es-ES_tradnl"/>
        </w:rPr>
        <w:t>b) el p</w:t>
      </w:r>
      <w:r w:rsidR="0052795A">
        <w:rPr>
          <w:rFonts w:asciiTheme="majorHAnsi" w:eastAsia="Calibri" w:hAnsiTheme="majorHAnsi"/>
          <w:lang w:val="es-ES_tradnl"/>
        </w:rPr>
        <w:t xml:space="preserve">resupuesto ambiental y social; </w:t>
      </w:r>
      <w:r w:rsidRPr="00C6502A">
        <w:rPr>
          <w:rFonts w:asciiTheme="majorHAnsi" w:eastAsia="Calibri" w:hAnsiTheme="majorHAnsi"/>
          <w:lang w:val="es-ES_tradnl"/>
        </w:rPr>
        <w:t>c) el cronograma de desembolsos estimados del préstamo CAF; d) el plan de contratación de consult</w:t>
      </w:r>
      <w:r w:rsidR="0052795A">
        <w:rPr>
          <w:rFonts w:asciiTheme="majorHAnsi" w:eastAsia="Calibri" w:hAnsiTheme="majorHAnsi"/>
          <w:lang w:val="es-ES_tradnl"/>
        </w:rPr>
        <w:t>ores y de servicios de la UCPSP; e) los indicadores del Programa</w:t>
      </w:r>
      <w:r w:rsidRPr="00C6502A">
        <w:rPr>
          <w:rFonts w:asciiTheme="majorHAnsi" w:eastAsia="Calibri" w:hAnsiTheme="majorHAnsi"/>
          <w:lang w:val="es-ES_tradnl"/>
        </w:rPr>
        <w:t xml:space="preserve"> y las metas anuales, al igual que cualquier cambio de las inve</w:t>
      </w:r>
      <w:r w:rsidR="0052795A">
        <w:rPr>
          <w:rFonts w:asciiTheme="majorHAnsi" w:eastAsia="Calibri" w:hAnsiTheme="majorHAnsi"/>
          <w:lang w:val="es-ES_tradnl"/>
        </w:rPr>
        <w:t>rsiones previstas en el Programa</w:t>
      </w:r>
      <w:r w:rsidRPr="00C6502A">
        <w:rPr>
          <w:rFonts w:asciiTheme="majorHAnsi" w:eastAsia="Calibri" w:hAnsiTheme="majorHAnsi"/>
          <w:lang w:val="es-ES_tradnl"/>
        </w:rPr>
        <w:t>.</w:t>
      </w:r>
    </w:p>
    <w:p w:rsidR="00494743" w:rsidRPr="00C6502A" w:rsidRDefault="00C6502A" w:rsidP="00EE47D8">
      <w:pPr>
        <w:pStyle w:val="ListParagraph"/>
        <w:numPr>
          <w:ilvl w:val="0"/>
          <w:numId w:val="14"/>
        </w:numPr>
        <w:jc w:val="both"/>
        <w:rPr>
          <w:rFonts w:asciiTheme="majorHAnsi" w:eastAsia="Calibri" w:hAnsiTheme="majorHAnsi"/>
          <w:lang w:val="es-ES_tradnl"/>
        </w:rPr>
      </w:pPr>
      <w:r w:rsidRPr="00C6502A">
        <w:rPr>
          <w:rFonts w:asciiTheme="majorHAnsi" w:eastAsia="Calibri" w:hAnsiTheme="majorHAnsi"/>
          <w:lang w:val="es-ES_tradnl"/>
        </w:rPr>
        <w:lastRenderedPageBreak/>
        <w:t xml:space="preserve">Evidencia, por parte del Ministerio de Economía y Finanzas, de haber realizado el pago de la comisión de financiamiento y los gastos de evaluación. </w:t>
      </w:r>
    </w:p>
    <w:p w:rsidR="00494743" w:rsidRPr="00F322EE" w:rsidRDefault="00494743" w:rsidP="00E97DB7">
      <w:pPr>
        <w:pStyle w:val="Heading4"/>
        <w:numPr>
          <w:ilvl w:val="2"/>
          <w:numId w:val="11"/>
        </w:numPr>
        <w:spacing w:before="240" w:after="240" w:line="240" w:lineRule="auto"/>
        <w:ind w:left="504"/>
      </w:pPr>
      <w:bookmarkStart w:id="781" w:name="_Toc461005484"/>
      <w:r w:rsidRPr="00694590">
        <w:rPr>
          <w:b/>
          <w:color w:val="auto"/>
        </w:rPr>
        <w:t>A los seis meses de entrada en vigencia del contrato de préstamo</w:t>
      </w:r>
      <w:bookmarkEnd w:id="781"/>
    </w:p>
    <w:p w:rsidR="00494743" w:rsidRPr="009428EB" w:rsidRDefault="009428EB" w:rsidP="009428EB">
      <w:pPr>
        <w:rPr>
          <w:rFonts w:asciiTheme="majorHAnsi" w:hAnsiTheme="majorHAnsi"/>
          <w:i/>
          <w:sz w:val="22"/>
          <w:szCs w:val="22"/>
        </w:rPr>
      </w:pPr>
      <w:r w:rsidRPr="009428EB">
        <w:rPr>
          <w:rFonts w:asciiTheme="majorHAnsi" w:hAnsiTheme="majorHAnsi"/>
          <w:i/>
          <w:sz w:val="22"/>
          <w:szCs w:val="22"/>
        </w:rPr>
        <w:t>(</w:t>
      </w:r>
      <w:proofErr w:type="gramStart"/>
      <w:r w:rsidRPr="009428EB">
        <w:rPr>
          <w:rFonts w:asciiTheme="majorHAnsi" w:hAnsiTheme="majorHAnsi"/>
          <w:i/>
          <w:sz w:val="22"/>
          <w:szCs w:val="22"/>
          <w:highlight w:val="yellow"/>
        </w:rPr>
        <w:t>a</w:t>
      </w:r>
      <w:proofErr w:type="gramEnd"/>
      <w:r w:rsidRPr="009428EB">
        <w:rPr>
          <w:rFonts w:asciiTheme="majorHAnsi" w:hAnsiTheme="majorHAnsi"/>
          <w:i/>
          <w:sz w:val="22"/>
          <w:szCs w:val="22"/>
          <w:highlight w:val="yellow"/>
        </w:rPr>
        <w:t xml:space="preserve"> desarrollar según texto del contrato</w:t>
      </w:r>
      <w:r w:rsidRPr="009428EB">
        <w:rPr>
          <w:rFonts w:asciiTheme="majorHAnsi" w:hAnsiTheme="majorHAnsi"/>
          <w:i/>
          <w:sz w:val="22"/>
          <w:szCs w:val="22"/>
        </w:rPr>
        <w:t>)</w:t>
      </w:r>
    </w:p>
    <w:p w:rsidR="00494743" w:rsidRPr="00F322EE" w:rsidRDefault="00494743" w:rsidP="00E97DB7">
      <w:pPr>
        <w:pStyle w:val="Heading4"/>
        <w:numPr>
          <w:ilvl w:val="2"/>
          <w:numId w:val="11"/>
        </w:numPr>
        <w:spacing w:before="240" w:after="240" w:line="240" w:lineRule="auto"/>
        <w:ind w:left="504"/>
        <w:rPr>
          <w:rFonts w:cstheme="minorHAnsi"/>
          <w:b/>
        </w:rPr>
      </w:pPr>
      <w:bookmarkStart w:id="782" w:name="_Toc461005485"/>
      <w:r w:rsidRPr="00694590">
        <w:rPr>
          <w:b/>
          <w:color w:val="auto"/>
        </w:rPr>
        <w:t>Previas al llamado a licitación de cada uno de los proyecto</w:t>
      </w:r>
      <w:r w:rsidRPr="00694590">
        <w:rPr>
          <w:rFonts w:cstheme="minorHAnsi"/>
          <w:b/>
          <w:color w:val="auto"/>
        </w:rPr>
        <w:t>s</w:t>
      </w:r>
      <w:bookmarkEnd w:id="782"/>
    </w:p>
    <w:p w:rsidR="009428EB" w:rsidRPr="009428EB" w:rsidRDefault="009428EB" w:rsidP="00EE47D8">
      <w:pPr>
        <w:pStyle w:val="ListParagraph"/>
        <w:numPr>
          <w:ilvl w:val="0"/>
          <w:numId w:val="15"/>
        </w:numPr>
        <w:jc w:val="both"/>
        <w:rPr>
          <w:rFonts w:asciiTheme="majorHAnsi" w:eastAsia="Calibri" w:hAnsiTheme="majorHAnsi"/>
          <w:lang w:val="es-ES_tradnl"/>
        </w:rPr>
      </w:pPr>
      <w:r w:rsidRPr="009428EB">
        <w:rPr>
          <w:rFonts w:asciiTheme="majorHAnsi" w:eastAsia="Calibri" w:hAnsiTheme="majorHAnsi"/>
          <w:lang w:val="es-ES_tradnl"/>
        </w:rPr>
        <w:t xml:space="preserve">Presentar los pliegos de cargos que contengan: a) el desglose del presupuesto del Proyecto, b) el diseño base (para contratos de diseño y construcción) o el diseño definitivo (para contratos de construcción, según aplique), c) las obligaciones de los futuros contratistas sobre la gestión ambiental y social, con el fin de garantizar el cumplimiento de la normativa ambiental vigente en país y salvaguardas ambientales y sociales de CAF. </w:t>
      </w:r>
    </w:p>
    <w:p w:rsidR="00494743" w:rsidRPr="00F322EE" w:rsidRDefault="009428EB" w:rsidP="00EE47D8">
      <w:pPr>
        <w:pStyle w:val="ListParagraph"/>
        <w:numPr>
          <w:ilvl w:val="0"/>
          <w:numId w:val="15"/>
        </w:numPr>
        <w:jc w:val="both"/>
      </w:pPr>
      <w:r w:rsidRPr="009428EB">
        <w:rPr>
          <w:rFonts w:asciiTheme="majorHAnsi" w:eastAsia="Calibri" w:hAnsiTheme="majorHAnsi"/>
          <w:lang w:val="es-ES_tradnl"/>
        </w:rPr>
        <w:t>Los pliegos deberán</w:t>
      </w:r>
      <w:r w:rsidRPr="009428EB">
        <w:rPr>
          <w:rFonts w:asciiTheme="majorHAnsi" w:hAnsiTheme="majorHAnsi" w:cstheme="minorHAnsi"/>
          <w:spacing w:val="-4"/>
          <w:sz w:val="22"/>
          <w:szCs w:val="22"/>
        </w:rPr>
        <w:t xml:space="preserve"> cumplir los lin</w:t>
      </w:r>
      <w:r>
        <w:rPr>
          <w:rFonts w:asciiTheme="majorHAnsi" w:hAnsiTheme="majorHAnsi" w:cstheme="minorHAnsi"/>
          <w:spacing w:val="-4"/>
          <w:sz w:val="22"/>
          <w:szCs w:val="22"/>
        </w:rPr>
        <w:t xml:space="preserve">eamientos de contratación según las políticas que apliquen </w:t>
      </w:r>
      <w:r w:rsidRPr="009428EB">
        <w:rPr>
          <w:rFonts w:asciiTheme="majorHAnsi" w:hAnsiTheme="majorHAnsi" w:cstheme="minorHAnsi"/>
          <w:spacing w:val="-4"/>
          <w:sz w:val="22"/>
          <w:szCs w:val="22"/>
        </w:rPr>
        <w:t>e indicar la fuente de financiamiento para la operación y mantenimiento de la infraestructura, así corno la instancia responsable de ejecutar estos trabajo</w:t>
      </w:r>
      <w:r w:rsidRPr="00372C7B">
        <w:rPr>
          <w:rFonts w:cstheme="minorHAnsi"/>
          <w:spacing w:val="-4"/>
          <w:sz w:val="20"/>
        </w:rPr>
        <w:t>s</w:t>
      </w:r>
    </w:p>
    <w:p w:rsidR="00494743" w:rsidRPr="00694590" w:rsidRDefault="00494743" w:rsidP="00E97DB7">
      <w:pPr>
        <w:pStyle w:val="Heading4"/>
        <w:numPr>
          <w:ilvl w:val="2"/>
          <w:numId w:val="11"/>
        </w:numPr>
        <w:spacing w:before="240" w:after="240" w:line="240" w:lineRule="auto"/>
        <w:ind w:left="504"/>
        <w:rPr>
          <w:rFonts w:cstheme="minorHAnsi"/>
          <w:b/>
          <w:color w:val="auto"/>
        </w:rPr>
      </w:pPr>
      <w:bookmarkStart w:id="783" w:name="_Toc461005486"/>
      <w:r w:rsidRPr="00694590">
        <w:rPr>
          <w:b/>
          <w:color w:val="auto"/>
        </w:rPr>
        <w:t>Previas</w:t>
      </w:r>
      <w:r w:rsidRPr="00694590">
        <w:rPr>
          <w:b/>
        </w:rPr>
        <w:t xml:space="preserve"> </w:t>
      </w:r>
      <w:r w:rsidRPr="00694590">
        <w:rPr>
          <w:b/>
          <w:color w:val="auto"/>
        </w:rPr>
        <w:t>al inicio de obras de cada proyecto</w:t>
      </w:r>
      <w:bookmarkEnd w:id="783"/>
    </w:p>
    <w:p w:rsidR="009428EB" w:rsidRPr="009428EB" w:rsidRDefault="009428EB" w:rsidP="00EE47D8">
      <w:pPr>
        <w:pStyle w:val="ListParagraph"/>
        <w:numPr>
          <w:ilvl w:val="0"/>
          <w:numId w:val="16"/>
        </w:numPr>
        <w:jc w:val="both"/>
        <w:rPr>
          <w:rFonts w:asciiTheme="majorHAnsi" w:eastAsia="Calibri" w:hAnsiTheme="majorHAnsi"/>
          <w:lang w:val="es-ES_tradnl"/>
        </w:rPr>
      </w:pPr>
      <w:r w:rsidRPr="009428EB">
        <w:rPr>
          <w:rFonts w:asciiTheme="majorHAnsi" w:eastAsia="Calibri" w:hAnsiTheme="majorHAnsi"/>
          <w:lang w:val="es-ES_tradnl"/>
        </w:rPr>
        <w:t>Informar los resultados del proceso licitatorio, resaltando en cada caso: el cumplimiento de los lin</w:t>
      </w:r>
      <w:r>
        <w:rPr>
          <w:rFonts w:asciiTheme="majorHAnsi" w:eastAsia="Calibri" w:hAnsiTheme="majorHAnsi"/>
          <w:lang w:val="es-ES_tradnl"/>
        </w:rPr>
        <w:t>eamientos de contratación según la política o normativa de contratación que corresponda</w:t>
      </w:r>
      <w:r w:rsidRPr="009428EB">
        <w:rPr>
          <w:rFonts w:asciiTheme="majorHAnsi" w:eastAsia="Calibri" w:hAnsiTheme="majorHAnsi"/>
          <w:lang w:val="es-ES_tradnl"/>
        </w:rPr>
        <w:t xml:space="preserve">, criterios de calificación de propuestas, resultados de la calificación, empresas presentadas, empresa ganadora, copia de los informes de evaluación de ofertas y adjudicación, y copia del contrato. El contrato evidenciará la inclusión de las obligaciones acerca de la gestión ambiental y social a cargo de los adjudicatarios. </w:t>
      </w:r>
    </w:p>
    <w:p w:rsidR="009428EB" w:rsidRPr="009428EB" w:rsidRDefault="009428EB" w:rsidP="00EE47D8">
      <w:pPr>
        <w:pStyle w:val="ListParagraph"/>
        <w:numPr>
          <w:ilvl w:val="0"/>
          <w:numId w:val="16"/>
        </w:numPr>
        <w:jc w:val="both"/>
        <w:rPr>
          <w:rFonts w:asciiTheme="majorHAnsi" w:eastAsia="Calibri" w:hAnsiTheme="majorHAnsi"/>
          <w:lang w:val="es-ES_tradnl"/>
        </w:rPr>
      </w:pPr>
      <w:r w:rsidRPr="009428EB">
        <w:rPr>
          <w:rFonts w:asciiTheme="majorHAnsi" w:eastAsia="Calibri" w:hAnsiTheme="majorHAnsi"/>
          <w:lang w:val="es-ES_tradnl"/>
        </w:rPr>
        <w:t xml:space="preserve">Presentar el contrato de inspección y supervisión externa del proyecto que inicia obras. </w:t>
      </w:r>
    </w:p>
    <w:p w:rsidR="009428EB" w:rsidRPr="009428EB" w:rsidRDefault="009428EB" w:rsidP="00EE47D8">
      <w:pPr>
        <w:pStyle w:val="ListParagraph"/>
        <w:numPr>
          <w:ilvl w:val="0"/>
          <w:numId w:val="16"/>
        </w:numPr>
        <w:jc w:val="both"/>
        <w:rPr>
          <w:rFonts w:asciiTheme="majorHAnsi" w:eastAsia="Calibri" w:hAnsiTheme="majorHAnsi"/>
          <w:lang w:val="es-ES_tradnl"/>
        </w:rPr>
      </w:pPr>
      <w:r w:rsidRPr="009428EB">
        <w:rPr>
          <w:rFonts w:asciiTheme="majorHAnsi" w:eastAsia="Calibri" w:hAnsiTheme="majorHAnsi"/>
          <w:lang w:val="es-ES_tradnl"/>
        </w:rPr>
        <w:t xml:space="preserve">Presentar el plan de gestión relacionado con la prevención y/o atención de las posibles afectaciones a terceros a causa de la construcción de las obras. </w:t>
      </w:r>
    </w:p>
    <w:p w:rsidR="00694590" w:rsidRPr="009428EB" w:rsidRDefault="009428EB" w:rsidP="00EE47D8">
      <w:pPr>
        <w:pStyle w:val="ListParagraph"/>
        <w:numPr>
          <w:ilvl w:val="0"/>
          <w:numId w:val="16"/>
        </w:numPr>
        <w:jc w:val="both"/>
        <w:rPr>
          <w:rFonts w:asciiTheme="majorHAnsi" w:eastAsia="Calibri" w:hAnsiTheme="majorHAnsi"/>
          <w:lang w:val="es-ES_tradnl"/>
        </w:rPr>
      </w:pPr>
      <w:r w:rsidRPr="009428EB">
        <w:rPr>
          <w:rFonts w:asciiTheme="majorHAnsi" w:eastAsia="Calibri" w:hAnsiTheme="majorHAnsi"/>
          <w:lang w:val="es-ES_tradnl"/>
        </w:rPr>
        <w:t>Para el caso de la Planta de Tratamiento de Aguas Residuales (PTAR)</w:t>
      </w:r>
      <w:r>
        <w:rPr>
          <w:rFonts w:asciiTheme="majorHAnsi" w:eastAsia="Calibri" w:hAnsiTheme="majorHAnsi"/>
          <w:lang w:val="es-ES_tradnl"/>
        </w:rPr>
        <w:t xml:space="preserve"> Caimito</w:t>
      </w:r>
      <w:r w:rsidRPr="009428EB">
        <w:rPr>
          <w:rFonts w:asciiTheme="majorHAnsi" w:eastAsia="Calibri" w:hAnsiTheme="majorHAnsi"/>
          <w:lang w:val="es-ES_tradnl"/>
        </w:rPr>
        <w:t>, pr</w:t>
      </w:r>
      <w:r>
        <w:rPr>
          <w:rFonts w:asciiTheme="majorHAnsi" w:eastAsia="Calibri" w:hAnsiTheme="majorHAnsi"/>
          <w:lang w:val="es-ES_tradnl"/>
        </w:rPr>
        <w:t>esentar el plan de operación</w:t>
      </w:r>
      <w:r w:rsidRPr="009428EB">
        <w:rPr>
          <w:rFonts w:asciiTheme="majorHAnsi" w:eastAsia="Calibri" w:hAnsiTheme="majorHAnsi"/>
          <w:lang w:val="es-ES_tradnl"/>
        </w:rPr>
        <w:t xml:space="preserve">. </w:t>
      </w:r>
    </w:p>
    <w:p w:rsidR="00D04041" w:rsidRPr="00694590" w:rsidRDefault="00D04041" w:rsidP="00E97DB7">
      <w:pPr>
        <w:pStyle w:val="Heading4"/>
        <w:numPr>
          <w:ilvl w:val="2"/>
          <w:numId w:val="11"/>
        </w:numPr>
        <w:spacing w:before="240" w:after="240" w:line="240" w:lineRule="auto"/>
        <w:ind w:left="504"/>
        <w:rPr>
          <w:rFonts w:cstheme="minorHAnsi"/>
          <w:b/>
          <w:color w:val="auto"/>
        </w:rPr>
      </w:pPr>
      <w:bookmarkStart w:id="784" w:name="_Toc461005487"/>
      <w:r w:rsidRPr="00694590">
        <w:rPr>
          <w:rFonts w:cstheme="minorHAnsi"/>
          <w:b/>
          <w:color w:val="auto"/>
        </w:rPr>
        <w:t>Previas al desembolso del último 20% del préstamo</w:t>
      </w:r>
      <w:bookmarkEnd w:id="784"/>
    </w:p>
    <w:p w:rsidR="009428EB" w:rsidRPr="004D08C6" w:rsidRDefault="00020527" w:rsidP="004D08C6">
      <w:pPr>
        <w:rPr>
          <w:rFonts w:asciiTheme="majorHAnsi" w:hAnsiTheme="majorHAnsi"/>
          <w:sz w:val="22"/>
          <w:szCs w:val="22"/>
        </w:rPr>
      </w:pPr>
      <w:r w:rsidRPr="004D08C6">
        <w:rPr>
          <w:rFonts w:asciiTheme="majorHAnsi" w:hAnsiTheme="majorHAnsi"/>
          <w:sz w:val="22"/>
          <w:szCs w:val="22"/>
        </w:rPr>
        <w:t>La UCPSP deberá p</w:t>
      </w:r>
      <w:r w:rsidR="009428EB" w:rsidRPr="004D08C6">
        <w:rPr>
          <w:rFonts w:asciiTheme="majorHAnsi" w:hAnsiTheme="majorHAnsi"/>
          <w:sz w:val="22"/>
          <w:szCs w:val="22"/>
        </w:rPr>
        <w:t>resentar</w:t>
      </w:r>
      <w:r w:rsidRPr="004D08C6">
        <w:rPr>
          <w:rFonts w:asciiTheme="majorHAnsi" w:hAnsiTheme="majorHAnsi"/>
          <w:sz w:val="22"/>
          <w:szCs w:val="22"/>
        </w:rPr>
        <w:t xml:space="preserve"> los siguientes documentos</w:t>
      </w:r>
      <w:r w:rsidR="009428EB" w:rsidRPr="004D08C6">
        <w:rPr>
          <w:rFonts w:asciiTheme="majorHAnsi" w:hAnsiTheme="majorHAnsi"/>
          <w:sz w:val="22"/>
          <w:szCs w:val="22"/>
        </w:rPr>
        <w:t xml:space="preserve">: </w:t>
      </w:r>
    </w:p>
    <w:p w:rsidR="009428EB" w:rsidRPr="00020527" w:rsidRDefault="009428EB" w:rsidP="00EE47D8">
      <w:pPr>
        <w:pStyle w:val="ListParagraph"/>
        <w:numPr>
          <w:ilvl w:val="0"/>
          <w:numId w:val="17"/>
        </w:numPr>
        <w:jc w:val="both"/>
        <w:rPr>
          <w:rFonts w:asciiTheme="majorHAnsi" w:eastAsia="Calibri" w:hAnsiTheme="majorHAnsi"/>
          <w:sz w:val="22"/>
          <w:szCs w:val="22"/>
          <w:lang w:val="es-ES_tradnl"/>
        </w:rPr>
      </w:pPr>
      <w:r w:rsidRPr="009428EB">
        <w:rPr>
          <w:rFonts w:asciiTheme="majorHAnsi" w:eastAsia="Calibri" w:hAnsiTheme="majorHAnsi"/>
          <w:sz w:val="22"/>
          <w:szCs w:val="22"/>
          <w:lang w:val="es-ES_tradnl"/>
        </w:rPr>
        <w:t xml:space="preserve">Los planes de </w:t>
      </w:r>
      <w:r w:rsidR="00020527">
        <w:rPr>
          <w:rFonts w:asciiTheme="majorHAnsi" w:eastAsia="Calibri" w:hAnsiTheme="majorHAnsi"/>
          <w:sz w:val="22"/>
          <w:szCs w:val="22"/>
          <w:lang w:val="es-ES_tradnl"/>
        </w:rPr>
        <w:t>O&amp;M de la infraestructura construida</w:t>
      </w:r>
      <w:r w:rsidRPr="009428EB">
        <w:rPr>
          <w:rFonts w:asciiTheme="majorHAnsi" w:eastAsia="Calibri" w:hAnsiTheme="majorHAnsi"/>
          <w:sz w:val="22"/>
          <w:szCs w:val="22"/>
          <w:lang w:val="es-ES_tradnl"/>
        </w:rPr>
        <w:t xml:space="preserve">, que incluyan las instancias responsables, los recursos humanos, técnicos y de maquinaria requeridos, costos estimados y </w:t>
      </w:r>
      <w:r w:rsidR="00020527">
        <w:rPr>
          <w:rFonts w:asciiTheme="majorHAnsi" w:eastAsia="Calibri" w:hAnsiTheme="majorHAnsi"/>
          <w:sz w:val="22"/>
          <w:szCs w:val="22"/>
          <w:lang w:val="es-ES_tradnl"/>
        </w:rPr>
        <w:t>sus fuentes de financiamiento</w:t>
      </w:r>
      <w:r w:rsidRPr="00020527">
        <w:rPr>
          <w:rFonts w:asciiTheme="majorHAnsi" w:eastAsia="Calibri" w:hAnsiTheme="majorHAnsi"/>
          <w:sz w:val="22"/>
          <w:szCs w:val="22"/>
          <w:lang w:val="es-ES_tradnl"/>
        </w:rPr>
        <w:t>, así como los planes d</w:t>
      </w:r>
      <w:r w:rsidR="00020527">
        <w:rPr>
          <w:rFonts w:asciiTheme="majorHAnsi" w:eastAsia="Calibri" w:hAnsiTheme="majorHAnsi"/>
          <w:sz w:val="22"/>
          <w:szCs w:val="22"/>
          <w:lang w:val="es-ES_tradnl"/>
        </w:rPr>
        <w:t xml:space="preserve">e control de calidad del </w:t>
      </w:r>
      <w:r w:rsidRPr="00020527">
        <w:rPr>
          <w:rFonts w:asciiTheme="majorHAnsi" w:eastAsia="Calibri" w:hAnsiTheme="majorHAnsi"/>
          <w:sz w:val="22"/>
          <w:szCs w:val="22"/>
          <w:lang w:val="es-ES_tradnl"/>
        </w:rPr>
        <w:t>afluente y efluente de la planta.</w:t>
      </w:r>
    </w:p>
    <w:p w:rsidR="00D04041" w:rsidRDefault="00D04041" w:rsidP="00E97DB7">
      <w:pPr>
        <w:pStyle w:val="Heading4"/>
        <w:numPr>
          <w:ilvl w:val="2"/>
          <w:numId w:val="11"/>
        </w:numPr>
        <w:spacing w:before="240" w:after="240" w:line="240" w:lineRule="auto"/>
        <w:ind w:left="504"/>
        <w:rPr>
          <w:rFonts w:cstheme="minorHAnsi"/>
          <w:b/>
        </w:rPr>
      </w:pPr>
      <w:bookmarkStart w:id="785" w:name="_Toc461005488"/>
      <w:r w:rsidRPr="00694590">
        <w:rPr>
          <w:rFonts w:cstheme="minorHAnsi"/>
          <w:b/>
          <w:color w:val="auto"/>
        </w:rPr>
        <w:t>Durante el periodo de desembolsos</w:t>
      </w:r>
      <w:bookmarkEnd w:id="785"/>
    </w:p>
    <w:p w:rsidR="009428EB" w:rsidRPr="004D08C6" w:rsidRDefault="00020527" w:rsidP="004D08C6">
      <w:pPr>
        <w:rPr>
          <w:rFonts w:asciiTheme="majorHAnsi" w:hAnsiTheme="majorHAnsi"/>
          <w:sz w:val="22"/>
          <w:szCs w:val="22"/>
        </w:rPr>
      </w:pPr>
      <w:r w:rsidRPr="004D08C6">
        <w:rPr>
          <w:rFonts w:asciiTheme="majorHAnsi" w:hAnsiTheme="majorHAnsi"/>
          <w:sz w:val="22"/>
          <w:szCs w:val="22"/>
        </w:rPr>
        <w:t>La UCPSP deberá presenta</w:t>
      </w:r>
      <w:r w:rsidR="009428EB" w:rsidRPr="004D08C6">
        <w:rPr>
          <w:rFonts w:asciiTheme="majorHAnsi" w:hAnsiTheme="majorHAnsi"/>
          <w:sz w:val="22"/>
          <w:szCs w:val="22"/>
        </w:rPr>
        <w:t xml:space="preserve">r: </w:t>
      </w:r>
    </w:p>
    <w:p w:rsidR="009428EB" w:rsidRPr="004D08C6" w:rsidRDefault="009428EB" w:rsidP="00EE47D8">
      <w:pPr>
        <w:pStyle w:val="ListParagraph"/>
        <w:numPr>
          <w:ilvl w:val="0"/>
          <w:numId w:val="18"/>
        </w:numPr>
        <w:jc w:val="both"/>
        <w:rPr>
          <w:rFonts w:asciiTheme="majorHAnsi" w:eastAsia="Calibri" w:hAnsiTheme="majorHAnsi"/>
          <w:sz w:val="22"/>
          <w:szCs w:val="22"/>
          <w:lang w:val="es-ES_tradnl"/>
        </w:rPr>
      </w:pPr>
      <w:r w:rsidRPr="004D08C6">
        <w:rPr>
          <w:rFonts w:asciiTheme="majorHAnsi" w:eastAsia="Calibri" w:hAnsiTheme="majorHAnsi"/>
          <w:sz w:val="22"/>
          <w:szCs w:val="22"/>
          <w:lang w:val="es-ES_tradnl"/>
        </w:rPr>
        <w:t>Durante el primer bimestre de cada año, evidencia de que en el presupuesto anual de la nación se ha incorporado los aportes de contrapartida local para el Proyecto, así como para la operación y mantenimiento de la infraestructura existente del Proyecto de Saneamiento de la Ciudad Bahía de Panamá (PSCBP).</w:t>
      </w:r>
    </w:p>
    <w:p w:rsidR="009428EB" w:rsidRPr="004D08C6" w:rsidRDefault="009428EB" w:rsidP="00EE47D8">
      <w:pPr>
        <w:pStyle w:val="ListParagraph"/>
        <w:numPr>
          <w:ilvl w:val="0"/>
          <w:numId w:val="18"/>
        </w:numPr>
        <w:jc w:val="both"/>
        <w:rPr>
          <w:rFonts w:asciiTheme="majorHAnsi" w:eastAsia="Calibri" w:hAnsiTheme="majorHAnsi"/>
          <w:sz w:val="22"/>
          <w:szCs w:val="22"/>
          <w:lang w:val="es-ES_tradnl"/>
        </w:rPr>
      </w:pPr>
      <w:r w:rsidRPr="004D08C6">
        <w:rPr>
          <w:rFonts w:asciiTheme="majorHAnsi" w:eastAsia="Calibri" w:hAnsiTheme="majorHAnsi"/>
          <w:sz w:val="22"/>
          <w:szCs w:val="22"/>
          <w:lang w:val="es-ES_tradnl"/>
        </w:rPr>
        <w:t>Informes Semestrales</w:t>
      </w:r>
    </w:p>
    <w:p w:rsidR="009428EB" w:rsidRPr="004D08C6" w:rsidRDefault="009428EB" w:rsidP="00EE47D8">
      <w:pPr>
        <w:pStyle w:val="ListParagraph"/>
        <w:numPr>
          <w:ilvl w:val="0"/>
          <w:numId w:val="18"/>
        </w:numPr>
        <w:jc w:val="both"/>
        <w:rPr>
          <w:rFonts w:asciiTheme="majorHAnsi" w:eastAsia="Calibri" w:hAnsiTheme="majorHAnsi"/>
          <w:sz w:val="22"/>
          <w:szCs w:val="22"/>
          <w:lang w:val="es-ES_tradnl"/>
        </w:rPr>
      </w:pPr>
      <w:r w:rsidRPr="004D08C6">
        <w:rPr>
          <w:rFonts w:asciiTheme="majorHAnsi" w:eastAsia="Calibri" w:hAnsiTheme="majorHAnsi"/>
          <w:sz w:val="22"/>
          <w:szCs w:val="22"/>
          <w:lang w:val="es-ES_tradnl"/>
        </w:rPr>
        <w:lastRenderedPageBreak/>
        <w:t>Informe de Medio Término</w:t>
      </w:r>
    </w:p>
    <w:p w:rsidR="009428EB" w:rsidRPr="004D08C6" w:rsidRDefault="009428EB" w:rsidP="00EE47D8">
      <w:pPr>
        <w:pStyle w:val="ListParagraph"/>
        <w:numPr>
          <w:ilvl w:val="0"/>
          <w:numId w:val="18"/>
        </w:numPr>
        <w:jc w:val="both"/>
        <w:rPr>
          <w:rFonts w:asciiTheme="majorHAnsi" w:eastAsia="Calibri" w:hAnsiTheme="majorHAnsi"/>
          <w:sz w:val="22"/>
          <w:szCs w:val="22"/>
          <w:lang w:val="es-ES_tradnl"/>
        </w:rPr>
      </w:pPr>
      <w:r w:rsidRPr="004D08C6">
        <w:rPr>
          <w:rFonts w:asciiTheme="majorHAnsi" w:eastAsia="Calibri" w:hAnsiTheme="majorHAnsi"/>
          <w:sz w:val="22"/>
          <w:szCs w:val="22"/>
          <w:lang w:val="es-ES_tradnl"/>
        </w:rPr>
        <w:t>Informe Final</w:t>
      </w:r>
    </w:p>
    <w:p w:rsidR="009428EB" w:rsidRPr="004D08C6" w:rsidRDefault="009428EB" w:rsidP="00EE47D8">
      <w:pPr>
        <w:pStyle w:val="ListParagraph"/>
        <w:numPr>
          <w:ilvl w:val="0"/>
          <w:numId w:val="18"/>
        </w:numPr>
        <w:jc w:val="both"/>
        <w:rPr>
          <w:rFonts w:asciiTheme="majorHAnsi" w:eastAsia="Calibri" w:hAnsiTheme="majorHAnsi"/>
          <w:sz w:val="22"/>
          <w:szCs w:val="22"/>
          <w:lang w:val="es-ES_tradnl"/>
        </w:rPr>
      </w:pPr>
      <w:r w:rsidRPr="004D08C6">
        <w:rPr>
          <w:rFonts w:asciiTheme="majorHAnsi" w:eastAsia="Calibri" w:hAnsiTheme="majorHAnsi"/>
          <w:sz w:val="22"/>
          <w:szCs w:val="22"/>
          <w:lang w:val="es-ES_tradnl"/>
        </w:rPr>
        <w:t>Otros Informes</w:t>
      </w:r>
    </w:p>
    <w:p w:rsidR="00D04041" w:rsidRPr="00694590" w:rsidRDefault="007D17F0" w:rsidP="00E97DB7">
      <w:pPr>
        <w:pStyle w:val="Heading3"/>
        <w:numPr>
          <w:ilvl w:val="1"/>
          <w:numId w:val="2"/>
        </w:numPr>
        <w:spacing w:before="240" w:after="240"/>
        <w:ind w:left="431" w:hanging="431"/>
        <w:rPr>
          <w:b/>
          <w:color w:val="auto"/>
          <w:sz w:val="22"/>
          <w:szCs w:val="22"/>
        </w:rPr>
      </w:pPr>
      <w:bookmarkStart w:id="786" w:name="_Toc461005489"/>
      <w:r>
        <w:rPr>
          <w:b/>
          <w:color w:val="auto"/>
          <w:sz w:val="22"/>
          <w:szCs w:val="22"/>
        </w:rPr>
        <w:t xml:space="preserve">Criterios de elegibilidad de los Proyectos del </w:t>
      </w:r>
      <w:proofErr w:type="gramStart"/>
      <w:r w:rsidR="00694590" w:rsidRPr="00694590">
        <w:rPr>
          <w:b/>
          <w:color w:val="auto"/>
          <w:sz w:val="22"/>
          <w:szCs w:val="22"/>
        </w:rPr>
        <w:t>P</w:t>
      </w:r>
      <w:r>
        <w:rPr>
          <w:b/>
          <w:color w:val="auto"/>
          <w:sz w:val="22"/>
          <w:szCs w:val="22"/>
        </w:rPr>
        <w:t>SACH  Fase</w:t>
      </w:r>
      <w:proofErr w:type="gramEnd"/>
      <w:r>
        <w:rPr>
          <w:b/>
          <w:color w:val="auto"/>
          <w:sz w:val="22"/>
          <w:szCs w:val="22"/>
        </w:rPr>
        <w:t xml:space="preserve"> I</w:t>
      </w:r>
      <w:r w:rsidR="00DB7B49">
        <w:rPr>
          <w:b/>
          <w:color w:val="auto"/>
          <w:sz w:val="22"/>
          <w:szCs w:val="22"/>
        </w:rPr>
        <w:t xml:space="preserve"> </w:t>
      </w:r>
      <w:r w:rsidR="00DB7B49" w:rsidRPr="00DB7B49">
        <w:rPr>
          <w:b/>
          <w:i/>
          <w:color w:val="auto"/>
          <w:sz w:val="22"/>
          <w:szCs w:val="22"/>
        </w:rPr>
        <w:t>(a desarrollar)</w:t>
      </w:r>
      <w:bookmarkEnd w:id="786"/>
    </w:p>
    <w:p w:rsidR="00694590" w:rsidRPr="00694590" w:rsidRDefault="00694590" w:rsidP="00E97DB7">
      <w:pPr>
        <w:pStyle w:val="ListParagraph"/>
        <w:keepNext/>
        <w:keepLines/>
        <w:numPr>
          <w:ilvl w:val="1"/>
          <w:numId w:val="11"/>
        </w:numPr>
        <w:spacing w:before="240" w:after="240" w:line="240" w:lineRule="auto"/>
        <w:contextualSpacing w:val="0"/>
        <w:outlineLvl w:val="3"/>
        <w:rPr>
          <w:rFonts w:asciiTheme="majorHAnsi" w:eastAsiaTheme="majorEastAsia" w:hAnsiTheme="majorHAnsi" w:cstheme="minorHAnsi"/>
          <w:b/>
          <w:vanish/>
          <w:sz w:val="22"/>
          <w:szCs w:val="22"/>
        </w:rPr>
      </w:pPr>
      <w:bookmarkStart w:id="787" w:name="_Toc460860457"/>
      <w:bookmarkStart w:id="788" w:name="_Toc460913724"/>
      <w:bookmarkStart w:id="789" w:name="_Toc460923208"/>
      <w:bookmarkStart w:id="790" w:name="_Toc460923302"/>
      <w:bookmarkStart w:id="791" w:name="_Toc460932290"/>
      <w:bookmarkStart w:id="792" w:name="_Toc460932383"/>
      <w:bookmarkStart w:id="793" w:name="_Toc460932481"/>
      <w:bookmarkStart w:id="794" w:name="_Toc460935394"/>
      <w:bookmarkStart w:id="795" w:name="_Toc460935492"/>
      <w:bookmarkStart w:id="796" w:name="_Toc460935590"/>
      <w:bookmarkStart w:id="797" w:name="_Toc460935687"/>
      <w:bookmarkStart w:id="798" w:name="_Toc460935779"/>
      <w:bookmarkStart w:id="799" w:name="_Toc460935871"/>
      <w:bookmarkStart w:id="800" w:name="_Toc460951974"/>
      <w:bookmarkStart w:id="801" w:name="_Toc460970109"/>
      <w:bookmarkStart w:id="802" w:name="_Toc460970294"/>
      <w:bookmarkStart w:id="803" w:name="_Toc460970481"/>
      <w:bookmarkStart w:id="804" w:name="_Toc460970664"/>
      <w:bookmarkStart w:id="805" w:name="_Toc460970845"/>
      <w:bookmarkStart w:id="806" w:name="_Toc460971026"/>
      <w:bookmarkStart w:id="807" w:name="_Toc460971205"/>
      <w:bookmarkStart w:id="808" w:name="_Toc460993065"/>
      <w:bookmarkStart w:id="809" w:name="_Toc460993226"/>
      <w:bookmarkStart w:id="810" w:name="_Toc460993382"/>
      <w:bookmarkStart w:id="811" w:name="_Toc460993535"/>
      <w:bookmarkStart w:id="812" w:name="_Toc460993687"/>
      <w:bookmarkStart w:id="813" w:name="_Toc460993838"/>
      <w:bookmarkStart w:id="814" w:name="_Toc461005327"/>
      <w:bookmarkStart w:id="815" w:name="_Toc461005490"/>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rsidR="004D08C6" w:rsidRPr="004D08C6" w:rsidRDefault="004D08C6" w:rsidP="004D08C6">
      <w:pPr>
        <w:rPr>
          <w:rFonts w:asciiTheme="majorHAnsi" w:hAnsiTheme="majorHAnsi"/>
          <w:sz w:val="22"/>
          <w:szCs w:val="22"/>
          <w:lang w:val="es-PA" w:eastAsia="pt-BR"/>
        </w:rPr>
      </w:pPr>
      <w:r w:rsidRPr="004D08C6">
        <w:rPr>
          <w:rFonts w:asciiTheme="majorHAnsi" w:hAnsiTheme="majorHAnsi"/>
          <w:sz w:val="22"/>
          <w:szCs w:val="22"/>
          <w:lang w:val="es-PA" w:eastAsia="pt-BR"/>
        </w:rPr>
        <w:t xml:space="preserve">Se establece que cada inversión o gasto será elegible de financiamiento si: </w:t>
      </w:r>
    </w:p>
    <w:p w:rsidR="004D08C6" w:rsidRPr="004D08C6" w:rsidRDefault="004D08C6" w:rsidP="00EE47D8">
      <w:pPr>
        <w:pStyle w:val="ListParagraph"/>
        <w:numPr>
          <w:ilvl w:val="0"/>
          <w:numId w:val="19"/>
        </w:numPr>
        <w:jc w:val="both"/>
        <w:rPr>
          <w:rFonts w:asciiTheme="majorHAnsi" w:eastAsia="Calibri" w:hAnsiTheme="majorHAnsi"/>
          <w:sz w:val="22"/>
          <w:szCs w:val="22"/>
          <w:highlight w:val="yellow"/>
          <w:lang w:val="es-ES_tradnl"/>
        </w:rPr>
      </w:pPr>
      <w:r w:rsidRPr="004D08C6">
        <w:rPr>
          <w:rFonts w:asciiTheme="majorHAnsi" w:eastAsia="Calibri" w:hAnsiTheme="majorHAnsi"/>
          <w:sz w:val="22"/>
          <w:szCs w:val="22"/>
          <w:highlight w:val="yellow"/>
          <w:lang w:val="es-ES_tradnl"/>
        </w:rPr>
        <w:t>Está previsto en el plan de ejecución del programa; y</w:t>
      </w:r>
    </w:p>
    <w:p w:rsidR="008F598F" w:rsidRPr="00C138A1" w:rsidRDefault="004D08C6" w:rsidP="00EE47D8">
      <w:pPr>
        <w:pStyle w:val="ListParagraph"/>
        <w:numPr>
          <w:ilvl w:val="0"/>
          <w:numId w:val="19"/>
        </w:numPr>
        <w:jc w:val="both"/>
        <w:rPr>
          <w:rFonts w:asciiTheme="majorHAnsi" w:eastAsia="Calibri" w:hAnsiTheme="majorHAnsi"/>
          <w:sz w:val="22"/>
          <w:szCs w:val="22"/>
          <w:lang w:val="es-ES_tradnl"/>
        </w:rPr>
      </w:pPr>
      <w:r w:rsidRPr="004D08C6">
        <w:rPr>
          <w:rFonts w:asciiTheme="majorHAnsi" w:eastAsia="Calibri" w:hAnsiTheme="majorHAnsi"/>
          <w:sz w:val="22"/>
          <w:szCs w:val="22"/>
          <w:highlight w:val="yellow"/>
          <w:lang w:val="es-ES_tradnl"/>
        </w:rPr>
        <w:t>Cumple los criterios técnicos, económicos financieros</w:t>
      </w:r>
      <w:r w:rsidR="006D1795">
        <w:rPr>
          <w:rFonts w:asciiTheme="majorHAnsi" w:eastAsia="Calibri" w:hAnsiTheme="majorHAnsi"/>
          <w:sz w:val="22"/>
          <w:szCs w:val="22"/>
          <w:highlight w:val="yellow"/>
          <w:lang w:val="es-ES_tradnl"/>
        </w:rPr>
        <w:t xml:space="preserve"> y socio-ambientales </w:t>
      </w: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694590">
      <w:pPr>
        <w:pStyle w:val="Heading1"/>
        <w:spacing w:before="240" w:after="240"/>
        <w:jc w:val="center"/>
        <w:rPr>
          <w:b/>
          <w:color w:val="auto"/>
          <w:sz w:val="22"/>
          <w:szCs w:val="22"/>
        </w:rPr>
      </w:pPr>
    </w:p>
    <w:p w:rsidR="0095458C" w:rsidRDefault="0095458C" w:rsidP="0095458C"/>
    <w:p w:rsidR="0095458C" w:rsidRDefault="0095458C" w:rsidP="0095458C"/>
    <w:p w:rsidR="0095458C" w:rsidRPr="0095458C" w:rsidRDefault="0095458C" w:rsidP="0095458C"/>
    <w:p w:rsidR="0095458C" w:rsidRDefault="0095458C" w:rsidP="0095458C">
      <w:pPr>
        <w:pStyle w:val="Heading1"/>
        <w:spacing w:before="240" w:after="240"/>
        <w:rPr>
          <w:rFonts w:asciiTheme="minorHAnsi" w:eastAsiaTheme="minorEastAsia" w:hAnsiTheme="minorHAnsi" w:cstheme="minorBidi"/>
          <w:color w:val="auto"/>
          <w:sz w:val="21"/>
          <w:szCs w:val="21"/>
        </w:rPr>
      </w:pPr>
    </w:p>
    <w:p w:rsidR="00104A26" w:rsidRDefault="00104A26" w:rsidP="0095458C"/>
    <w:p w:rsidR="00104A26" w:rsidRPr="0095458C" w:rsidRDefault="00104A26" w:rsidP="0095458C"/>
    <w:p w:rsidR="00104A26" w:rsidRDefault="00104A26" w:rsidP="00694590">
      <w:pPr>
        <w:pStyle w:val="Heading1"/>
        <w:spacing w:before="240" w:after="240"/>
        <w:jc w:val="center"/>
        <w:rPr>
          <w:b/>
          <w:color w:val="auto"/>
          <w:sz w:val="22"/>
          <w:szCs w:val="22"/>
        </w:rPr>
      </w:pPr>
    </w:p>
    <w:p w:rsidR="00104A26" w:rsidRPr="00104A26" w:rsidRDefault="00104A26" w:rsidP="00104A26"/>
    <w:p w:rsidR="00694590" w:rsidRPr="00694590" w:rsidRDefault="00694590" w:rsidP="00694590">
      <w:pPr>
        <w:pStyle w:val="Heading1"/>
        <w:spacing w:before="240" w:after="240"/>
        <w:jc w:val="center"/>
        <w:rPr>
          <w:b/>
          <w:sz w:val="22"/>
          <w:szCs w:val="22"/>
        </w:rPr>
      </w:pPr>
      <w:bookmarkStart w:id="816" w:name="_Toc461005491"/>
      <w:r w:rsidRPr="00694590">
        <w:rPr>
          <w:b/>
          <w:color w:val="auto"/>
          <w:sz w:val="22"/>
          <w:szCs w:val="22"/>
        </w:rPr>
        <w:lastRenderedPageBreak/>
        <w:t>CAPÍTULO V</w:t>
      </w:r>
      <w:bookmarkEnd w:id="816"/>
    </w:p>
    <w:p w:rsidR="00694590" w:rsidRPr="00694590" w:rsidRDefault="00694590" w:rsidP="00FE4352">
      <w:pPr>
        <w:pStyle w:val="Heading2"/>
        <w:numPr>
          <w:ilvl w:val="0"/>
          <w:numId w:val="1"/>
        </w:numPr>
        <w:spacing w:before="240" w:after="240"/>
        <w:ind w:left="284" w:hanging="284"/>
        <w:rPr>
          <w:b/>
          <w:sz w:val="22"/>
          <w:szCs w:val="22"/>
        </w:rPr>
      </w:pPr>
      <w:bookmarkStart w:id="817" w:name="_Toc461005492"/>
      <w:r w:rsidRPr="00694590">
        <w:rPr>
          <w:b/>
          <w:color w:val="auto"/>
          <w:sz w:val="22"/>
          <w:szCs w:val="22"/>
        </w:rPr>
        <w:t>ORGANIZACIÓN INSTITUCIONAL DEL PROGRAMA</w:t>
      </w:r>
      <w:bookmarkEnd w:id="817"/>
    </w:p>
    <w:p w:rsidR="00694590" w:rsidRDefault="004D08C6" w:rsidP="004D08C6">
      <w:pPr>
        <w:spacing w:before="240" w:after="240" w:line="240" w:lineRule="auto"/>
        <w:jc w:val="both"/>
        <w:rPr>
          <w:rFonts w:asciiTheme="majorHAnsi" w:hAnsiTheme="majorHAnsi" w:cstheme="minorHAnsi"/>
          <w:sz w:val="20"/>
        </w:rPr>
      </w:pPr>
      <w:r w:rsidRPr="004D08C6">
        <w:rPr>
          <w:rFonts w:asciiTheme="majorHAnsi" w:hAnsiTheme="majorHAnsi" w:cstheme="minorHAnsi"/>
          <w:sz w:val="20"/>
        </w:rPr>
        <w:t>En el presente capítulo define la organización, el esquema de ejecución, las principales funciones y responsabilidades de las instancias que i</w:t>
      </w:r>
      <w:r>
        <w:rPr>
          <w:rFonts w:asciiTheme="majorHAnsi" w:hAnsiTheme="majorHAnsi" w:cstheme="minorHAnsi"/>
          <w:sz w:val="20"/>
        </w:rPr>
        <w:t>ntervendrán en la ejecución de la Fase I del PSACH.</w:t>
      </w:r>
    </w:p>
    <w:p w:rsidR="004D08C6" w:rsidRPr="00FE4352" w:rsidRDefault="004D08C6" w:rsidP="00FE4352">
      <w:pPr>
        <w:pStyle w:val="Heading3"/>
        <w:numPr>
          <w:ilvl w:val="1"/>
          <w:numId w:val="1"/>
        </w:numPr>
        <w:spacing w:before="240" w:after="240"/>
        <w:ind w:left="426" w:hanging="431"/>
        <w:rPr>
          <w:b/>
          <w:color w:val="auto"/>
          <w:sz w:val="22"/>
          <w:szCs w:val="22"/>
        </w:rPr>
      </w:pPr>
      <w:bookmarkStart w:id="818" w:name="_Toc461005493"/>
      <w:r w:rsidRPr="00FE4352">
        <w:rPr>
          <w:b/>
          <w:color w:val="auto"/>
          <w:sz w:val="22"/>
          <w:szCs w:val="22"/>
        </w:rPr>
        <w:t>Esquema General de Ejecución del Programa</w:t>
      </w:r>
      <w:bookmarkEnd w:id="818"/>
    </w:p>
    <w:p w:rsidR="004D08C6" w:rsidRDefault="004D08C6" w:rsidP="00FE4352">
      <w:pPr>
        <w:spacing w:before="240" w:after="240" w:line="240" w:lineRule="auto"/>
        <w:jc w:val="both"/>
        <w:rPr>
          <w:rFonts w:asciiTheme="majorHAnsi" w:hAnsiTheme="majorHAnsi" w:cstheme="minorHAnsi"/>
          <w:sz w:val="20"/>
        </w:rPr>
      </w:pPr>
      <w:r w:rsidRPr="00FE4352">
        <w:rPr>
          <w:rFonts w:asciiTheme="majorHAnsi" w:hAnsiTheme="majorHAnsi" w:cstheme="minorHAnsi"/>
          <w:sz w:val="20"/>
        </w:rPr>
        <w:t>El esquema general para la ejec</w:t>
      </w:r>
      <w:r w:rsidR="00FE4352">
        <w:rPr>
          <w:rFonts w:asciiTheme="majorHAnsi" w:hAnsiTheme="majorHAnsi" w:cstheme="minorHAnsi"/>
          <w:sz w:val="20"/>
        </w:rPr>
        <w:t>ución el P</w:t>
      </w:r>
      <w:r w:rsidRPr="00FE4352">
        <w:rPr>
          <w:rFonts w:asciiTheme="majorHAnsi" w:hAnsiTheme="majorHAnsi" w:cstheme="minorHAnsi"/>
          <w:sz w:val="20"/>
        </w:rPr>
        <w:t>rograma será el siguiente:</w:t>
      </w:r>
    </w:p>
    <w:p w:rsidR="00FE4352" w:rsidRPr="00FE4352" w:rsidRDefault="00FE4352" w:rsidP="00FE4352">
      <w:pPr>
        <w:spacing w:before="240" w:after="240" w:line="240" w:lineRule="auto"/>
        <w:jc w:val="both"/>
        <w:rPr>
          <w:rFonts w:asciiTheme="majorHAnsi" w:hAnsiTheme="majorHAnsi" w:cstheme="minorHAnsi"/>
          <w:sz w:val="20"/>
        </w:rPr>
      </w:pPr>
    </w:p>
    <w:p w:rsidR="00494743" w:rsidRPr="00F322EE" w:rsidRDefault="00381237" w:rsidP="00FE4352">
      <w:pPr>
        <w:jc w:val="center"/>
        <w:rPr>
          <w:rFonts w:asciiTheme="majorHAnsi" w:hAnsiTheme="majorHAnsi"/>
          <w:sz w:val="22"/>
          <w:szCs w:val="22"/>
        </w:rPr>
      </w:pPr>
      <w:r>
        <w:object w:dxaOrig="11640" w:dyaOrig="7728">
          <v:shape id="_x0000_i1026" type="#_x0000_t75" style="width:342pt;height:228pt" o:ole="">
            <v:imagedata r:id="rId19" o:title=""/>
          </v:shape>
          <o:OLEObject Type="Embed" ProgID="Visio.Drawing.11" ShapeID="_x0000_i1026" DrawAspect="Content" ObjectID="_1534836671" r:id="rId20"/>
        </w:object>
      </w:r>
    </w:p>
    <w:p w:rsidR="000D3F65" w:rsidRDefault="000D3F65" w:rsidP="000D3F65"/>
    <w:p w:rsidR="00FE4352" w:rsidRPr="00FE4352" w:rsidRDefault="00FE4352" w:rsidP="00EE47D8">
      <w:pPr>
        <w:pStyle w:val="ListParagraph"/>
        <w:keepNext/>
        <w:keepLines/>
        <w:numPr>
          <w:ilvl w:val="0"/>
          <w:numId w:val="20"/>
        </w:numPr>
        <w:spacing w:before="80" w:after="0"/>
        <w:contextualSpacing w:val="0"/>
        <w:outlineLvl w:val="3"/>
        <w:rPr>
          <w:rFonts w:asciiTheme="majorHAnsi" w:eastAsiaTheme="majorEastAsia" w:hAnsiTheme="majorHAnsi" w:cstheme="majorBidi"/>
          <w:b/>
          <w:vanish/>
          <w:sz w:val="22"/>
          <w:szCs w:val="22"/>
        </w:rPr>
      </w:pPr>
      <w:bookmarkStart w:id="819" w:name="_Toc460951979"/>
      <w:bookmarkStart w:id="820" w:name="_Toc460970114"/>
      <w:bookmarkStart w:id="821" w:name="_Toc460970299"/>
      <w:bookmarkStart w:id="822" w:name="_Toc460970486"/>
      <w:bookmarkStart w:id="823" w:name="_Toc460970669"/>
      <w:bookmarkStart w:id="824" w:name="_Toc460970850"/>
      <w:bookmarkStart w:id="825" w:name="_Toc460971031"/>
      <w:bookmarkStart w:id="826" w:name="_Toc460971210"/>
      <w:bookmarkStart w:id="827" w:name="_Toc460993070"/>
      <w:bookmarkStart w:id="828" w:name="_Toc460993231"/>
      <w:bookmarkStart w:id="829" w:name="_Toc460993387"/>
      <w:bookmarkStart w:id="830" w:name="_Toc460993540"/>
      <w:bookmarkStart w:id="831" w:name="_Toc460993692"/>
      <w:bookmarkStart w:id="832" w:name="_Toc460993843"/>
      <w:bookmarkStart w:id="833" w:name="_Toc461005331"/>
      <w:bookmarkStart w:id="834" w:name="_Toc461005494"/>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FE4352" w:rsidRPr="00FE4352" w:rsidRDefault="00FE4352" w:rsidP="00EE47D8">
      <w:pPr>
        <w:pStyle w:val="ListParagraph"/>
        <w:keepNext/>
        <w:keepLines/>
        <w:numPr>
          <w:ilvl w:val="0"/>
          <w:numId w:val="20"/>
        </w:numPr>
        <w:spacing w:before="80" w:after="0"/>
        <w:contextualSpacing w:val="0"/>
        <w:outlineLvl w:val="3"/>
        <w:rPr>
          <w:rFonts w:asciiTheme="majorHAnsi" w:eastAsiaTheme="majorEastAsia" w:hAnsiTheme="majorHAnsi" w:cstheme="majorBidi"/>
          <w:b/>
          <w:vanish/>
          <w:sz w:val="22"/>
          <w:szCs w:val="22"/>
        </w:rPr>
      </w:pPr>
      <w:bookmarkStart w:id="835" w:name="_Toc460951980"/>
      <w:bookmarkStart w:id="836" w:name="_Toc460970115"/>
      <w:bookmarkStart w:id="837" w:name="_Toc460970300"/>
      <w:bookmarkStart w:id="838" w:name="_Toc460970487"/>
      <w:bookmarkStart w:id="839" w:name="_Toc460970670"/>
      <w:bookmarkStart w:id="840" w:name="_Toc460970851"/>
      <w:bookmarkStart w:id="841" w:name="_Toc460971032"/>
      <w:bookmarkStart w:id="842" w:name="_Toc460971211"/>
      <w:bookmarkStart w:id="843" w:name="_Toc460993071"/>
      <w:bookmarkStart w:id="844" w:name="_Toc460993232"/>
      <w:bookmarkStart w:id="845" w:name="_Toc460993388"/>
      <w:bookmarkStart w:id="846" w:name="_Toc460993541"/>
      <w:bookmarkStart w:id="847" w:name="_Toc460993693"/>
      <w:bookmarkStart w:id="848" w:name="_Toc460993844"/>
      <w:bookmarkStart w:id="849" w:name="_Toc461005332"/>
      <w:bookmarkStart w:id="850" w:name="_Toc461005495"/>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FE4352" w:rsidRPr="00FE4352" w:rsidRDefault="00FE4352" w:rsidP="00EE47D8">
      <w:pPr>
        <w:pStyle w:val="ListParagraph"/>
        <w:keepNext/>
        <w:keepLines/>
        <w:numPr>
          <w:ilvl w:val="0"/>
          <w:numId w:val="20"/>
        </w:numPr>
        <w:spacing w:before="80" w:after="0"/>
        <w:contextualSpacing w:val="0"/>
        <w:outlineLvl w:val="3"/>
        <w:rPr>
          <w:rFonts w:asciiTheme="majorHAnsi" w:eastAsiaTheme="majorEastAsia" w:hAnsiTheme="majorHAnsi" w:cstheme="majorBidi"/>
          <w:b/>
          <w:vanish/>
          <w:sz w:val="22"/>
          <w:szCs w:val="22"/>
        </w:rPr>
      </w:pPr>
      <w:bookmarkStart w:id="851" w:name="_Toc460951981"/>
      <w:bookmarkStart w:id="852" w:name="_Toc460970116"/>
      <w:bookmarkStart w:id="853" w:name="_Toc460970301"/>
      <w:bookmarkStart w:id="854" w:name="_Toc460970488"/>
      <w:bookmarkStart w:id="855" w:name="_Toc460970671"/>
      <w:bookmarkStart w:id="856" w:name="_Toc460970852"/>
      <w:bookmarkStart w:id="857" w:name="_Toc460971033"/>
      <w:bookmarkStart w:id="858" w:name="_Toc460971212"/>
      <w:bookmarkStart w:id="859" w:name="_Toc460993072"/>
      <w:bookmarkStart w:id="860" w:name="_Toc460993233"/>
      <w:bookmarkStart w:id="861" w:name="_Toc460993389"/>
      <w:bookmarkStart w:id="862" w:name="_Toc460993542"/>
      <w:bookmarkStart w:id="863" w:name="_Toc460993694"/>
      <w:bookmarkStart w:id="864" w:name="_Toc460993845"/>
      <w:bookmarkStart w:id="865" w:name="_Toc461005333"/>
      <w:bookmarkStart w:id="866" w:name="_Toc461005496"/>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FE4352" w:rsidRPr="00FE4352" w:rsidRDefault="00FE4352" w:rsidP="00EE47D8">
      <w:pPr>
        <w:pStyle w:val="ListParagraph"/>
        <w:keepNext/>
        <w:keepLines/>
        <w:numPr>
          <w:ilvl w:val="0"/>
          <w:numId w:val="20"/>
        </w:numPr>
        <w:spacing w:before="80" w:after="0"/>
        <w:contextualSpacing w:val="0"/>
        <w:outlineLvl w:val="3"/>
        <w:rPr>
          <w:rFonts w:asciiTheme="majorHAnsi" w:eastAsiaTheme="majorEastAsia" w:hAnsiTheme="majorHAnsi" w:cstheme="majorBidi"/>
          <w:b/>
          <w:vanish/>
          <w:sz w:val="22"/>
          <w:szCs w:val="22"/>
        </w:rPr>
      </w:pPr>
      <w:bookmarkStart w:id="867" w:name="_Toc460951982"/>
      <w:bookmarkStart w:id="868" w:name="_Toc460970117"/>
      <w:bookmarkStart w:id="869" w:name="_Toc460970302"/>
      <w:bookmarkStart w:id="870" w:name="_Toc460970489"/>
      <w:bookmarkStart w:id="871" w:name="_Toc460970672"/>
      <w:bookmarkStart w:id="872" w:name="_Toc460970853"/>
      <w:bookmarkStart w:id="873" w:name="_Toc460971034"/>
      <w:bookmarkStart w:id="874" w:name="_Toc460971213"/>
      <w:bookmarkStart w:id="875" w:name="_Toc460993073"/>
      <w:bookmarkStart w:id="876" w:name="_Toc460993234"/>
      <w:bookmarkStart w:id="877" w:name="_Toc460993390"/>
      <w:bookmarkStart w:id="878" w:name="_Toc460993543"/>
      <w:bookmarkStart w:id="879" w:name="_Toc460993695"/>
      <w:bookmarkStart w:id="880" w:name="_Toc460993846"/>
      <w:bookmarkStart w:id="881" w:name="_Toc461005334"/>
      <w:bookmarkStart w:id="882" w:name="_Toc461005497"/>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FE4352" w:rsidRPr="00FE4352" w:rsidRDefault="00FE4352" w:rsidP="00EE47D8">
      <w:pPr>
        <w:pStyle w:val="ListParagraph"/>
        <w:keepNext/>
        <w:keepLines/>
        <w:numPr>
          <w:ilvl w:val="0"/>
          <w:numId w:val="20"/>
        </w:numPr>
        <w:spacing w:before="80" w:after="0"/>
        <w:contextualSpacing w:val="0"/>
        <w:outlineLvl w:val="3"/>
        <w:rPr>
          <w:rFonts w:asciiTheme="majorHAnsi" w:eastAsiaTheme="majorEastAsia" w:hAnsiTheme="majorHAnsi" w:cstheme="majorBidi"/>
          <w:b/>
          <w:vanish/>
          <w:sz w:val="22"/>
          <w:szCs w:val="22"/>
        </w:rPr>
      </w:pPr>
      <w:bookmarkStart w:id="883" w:name="_Toc460951983"/>
      <w:bookmarkStart w:id="884" w:name="_Toc460970118"/>
      <w:bookmarkStart w:id="885" w:name="_Toc460970303"/>
      <w:bookmarkStart w:id="886" w:name="_Toc460970490"/>
      <w:bookmarkStart w:id="887" w:name="_Toc460970673"/>
      <w:bookmarkStart w:id="888" w:name="_Toc460970854"/>
      <w:bookmarkStart w:id="889" w:name="_Toc460971035"/>
      <w:bookmarkStart w:id="890" w:name="_Toc460971214"/>
      <w:bookmarkStart w:id="891" w:name="_Toc460993074"/>
      <w:bookmarkStart w:id="892" w:name="_Toc460993235"/>
      <w:bookmarkStart w:id="893" w:name="_Toc460993391"/>
      <w:bookmarkStart w:id="894" w:name="_Toc460993544"/>
      <w:bookmarkStart w:id="895" w:name="_Toc460993696"/>
      <w:bookmarkStart w:id="896" w:name="_Toc460993847"/>
      <w:bookmarkStart w:id="897" w:name="_Toc461005335"/>
      <w:bookmarkStart w:id="898" w:name="_Toc461005498"/>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FE4352" w:rsidRPr="00FE4352" w:rsidRDefault="00FE4352" w:rsidP="00EE47D8">
      <w:pPr>
        <w:pStyle w:val="ListParagraph"/>
        <w:keepNext/>
        <w:keepLines/>
        <w:numPr>
          <w:ilvl w:val="1"/>
          <w:numId w:val="20"/>
        </w:numPr>
        <w:spacing w:before="80" w:after="0"/>
        <w:contextualSpacing w:val="0"/>
        <w:outlineLvl w:val="3"/>
        <w:rPr>
          <w:rFonts w:asciiTheme="majorHAnsi" w:eastAsiaTheme="majorEastAsia" w:hAnsiTheme="majorHAnsi" w:cstheme="majorBidi"/>
          <w:b/>
          <w:vanish/>
          <w:sz w:val="22"/>
          <w:szCs w:val="22"/>
        </w:rPr>
      </w:pPr>
      <w:bookmarkStart w:id="899" w:name="_Toc460951984"/>
      <w:bookmarkStart w:id="900" w:name="_Toc460970119"/>
      <w:bookmarkStart w:id="901" w:name="_Toc460970304"/>
      <w:bookmarkStart w:id="902" w:name="_Toc460970491"/>
      <w:bookmarkStart w:id="903" w:name="_Toc460970674"/>
      <w:bookmarkStart w:id="904" w:name="_Toc460970855"/>
      <w:bookmarkStart w:id="905" w:name="_Toc460971036"/>
      <w:bookmarkStart w:id="906" w:name="_Toc460971215"/>
      <w:bookmarkStart w:id="907" w:name="_Toc460993075"/>
      <w:bookmarkStart w:id="908" w:name="_Toc460993236"/>
      <w:bookmarkStart w:id="909" w:name="_Toc460993392"/>
      <w:bookmarkStart w:id="910" w:name="_Toc460993545"/>
      <w:bookmarkStart w:id="911" w:name="_Toc460993697"/>
      <w:bookmarkStart w:id="912" w:name="_Toc460993848"/>
      <w:bookmarkStart w:id="913" w:name="_Toc461005336"/>
      <w:bookmarkStart w:id="914" w:name="_Toc461005499"/>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FE4352" w:rsidRPr="009C6338" w:rsidRDefault="00FE4352" w:rsidP="009C6338">
      <w:pPr>
        <w:pStyle w:val="Heading3"/>
        <w:numPr>
          <w:ilvl w:val="1"/>
          <w:numId w:val="1"/>
        </w:numPr>
        <w:spacing w:before="240" w:after="240"/>
        <w:ind w:left="426" w:hanging="431"/>
        <w:rPr>
          <w:b/>
          <w:color w:val="auto"/>
          <w:sz w:val="22"/>
          <w:szCs w:val="22"/>
        </w:rPr>
      </w:pPr>
      <w:bookmarkStart w:id="915" w:name="_Toc461005500"/>
      <w:r w:rsidRPr="009C6338">
        <w:rPr>
          <w:b/>
          <w:color w:val="auto"/>
          <w:sz w:val="22"/>
          <w:szCs w:val="22"/>
        </w:rPr>
        <w:t>Prestatario</w:t>
      </w:r>
      <w:bookmarkEnd w:id="915"/>
    </w:p>
    <w:p w:rsidR="00FE4352" w:rsidRDefault="00FE4352" w:rsidP="00FE4352">
      <w:pPr>
        <w:spacing w:before="240" w:after="240" w:line="240" w:lineRule="auto"/>
        <w:jc w:val="both"/>
        <w:rPr>
          <w:rFonts w:asciiTheme="majorHAnsi" w:hAnsiTheme="majorHAnsi"/>
          <w:sz w:val="22"/>
          <w:szCs w:val="22"/>
        </w:rPr>
      </w:pPr>
      <w:r w:rsidRPr="00FE4352">
        <w:rPr>
          <w:rFonts w:asciiTheme="majorHAnsi" w:hAnsiTheme="majorHAnsi"/>
          <w:sz w:val="22"/>
          <w:szCs w:val="22"/>
        </w:rPr>
        <w:t>El Prestatario será la República de Panamá a través del Ministerio de Economía y Finanzas (MEF).</w:t>
      </w:r>
    </w:p>
    <w:p w:rsidR="00FE4352" w:rsidRPr="00FE4352" w:rsidRDefault="00FE4352" w:rsidP="009C6338">
      <w:pPr>
        <w:pStyle w:val="Heading3"/>
        <w:numPr>
          <w:ilvl w:val="1"/>
          <w:numId w:val="1"/>
        </w:numPr>
        <w:spacing w:before="240" w:after="240"/>
        <w:ind w:left="426" w:hanging="431"/>
        <w:rPr>
          <w:b/>
          <w:color w:val="auto"/>
        </w:rPr>
      </w:pPr>
      <w:bookmarkStart w:id="916" w:name="_Toc461005501"/>
      <w:r w:rsidRPr="009C6338">
        <w:rPr>
          <w:b/>
          <w:color w:val="auto"/>
          <w:sz w:val="22"/>
          <w:szCs w:val="22"/>
        </w:rPr>
        <w:t>Organismo</w:t>
      </w:r>
      <w:r w:rsidRPr="00FE4352">
        <w:rPr>
          <w:b/>
          <w:color w:val="auto"/>
        </w:rPr>
        <w:t xml:space="preserve"> Ejecutor</w:t>
      </w:r>
      <w:bookmarkEnd w:id="916"/>
    </w:p>
    <w:p w:rsidR="008F598F" w:rsidRPr="007F5909" w:rsidRDefault="00E37395" w:rsidP="007F5909">
      <w:pPr>
        <w:spacing w:before="240" w:after="240" w:line="240" w:lineRule="auto"/>
        <w:jc w:val="both"/>
        <w:rPr>
          <w:rFonts w:asciiTheme="majorHAnsi" w:hAnsiTheme="majorHAnsi"/>
          <w:sz w:val="22"/>
          <w:szCs w:val="22"/>
        </w:rPr>
      </w:pPr>
      <w:r w:rsidRPr="007F5909">
        <w:rPr>
          <w:rFonts w:asciiTheme="majorHAnsi" w:hAnsiTheme="majorHAnsi"/>
          <w:sz w:val="22"/>
          <w:szCs w:val="22"/>
        </w:rPr>
        <w:t>El organismo ejecutor es el MINSA</w:t>
      </w:r>
      <w:r w:rsidR="00687F6B" w:rsidRPr="007F5909">
        <w:rPr>
          <w:rFonts w:asciiTheme="majorHAnsi" w:hAnsiTheme="majorHAnsi"/>
          <w:sz w:val="22"/>
          <w:szCs w:val="22"/>
        </w:rPr>
        <w:t>,</w:t>
      </w:r>
      <w:r w:rsidR="008F598F" w:rsidRPr="007F5909">
        <w:rPr>
          <w:rFonts w:asciiTheme="majorHAnsi" w:hAnsiTheme="majorHAnsi"/>
          <w:sz w:val="22"/>
          <w:szCs w:val="22"/>
        </w:rPr>
        <w:t xml:space="preserve"> al cual el Decreto Ley N° 2 del 27 de enero de 1997 le asigna las funciones y responsabilidades de rectoría y planificación sectorial de agua y saneamiento. </w:t>
      </w:r>
      <w:r w:rsidR="00B63BA8" w:rsidRPr="007F5909">
        <w:rPr>
          <w:rFonts w:asciiTheme="majorHAnsi" w:hAnsiTheme="majorHAnsi"/>
          <w:sz w:val="22"/>
          <w:szCs w:val="22"/>
        </w:rPr>
        <w:t>Además de las anteriores funciones que se desprenden de su condición de ente rector del sector, el Ministerio tiene la facultad de ejecutar proyectos de carácter sanitario en el ámbito nacional por conveniencia técnico administrativa.</w:t>
      </w:r>
    </w:p>
    <w:p w:rsidR="00412B3C" w:rsidRPr="007F5909" w:rsidRDefault="00B63BA8" w:rsidP="007F5909">
      <w:pPr>
        <w:spacing w:before="240" w:after="240" w:line="240" w:lineRule="auto"/>
        <w:jc w:val="both"/>
        <w:rPr>
          <w:rFonts w:asciiTheme="majorHAnsi" w:hAnsiTheme="majorHAnsi"/>
          <w:sz w:val="22"/>
          <w:szCs w:val="22"/>
        </w:rPr>
      </w:pPr>
      <w:r w:rsidRPr="007F5909">
        <w:rPr>
          <w:rFonts w:asciiTheme="majorHAnsi" w:eastAsiaTheme="minorHAnsi" w:hAnsiTheme="majorHAnsi"/>
          <w:sz w:val="22"/>
          <w:szCs w:val="22"/>
        </w:rPr>
        <w:t xml:space="preserve">A continuación se detallan </w:t>
      </w:r>
      <w:r w:rsidR="00412B3C" w:rsidRPr="007F5909">
        <w:rPr>
          <w:rFonts w:asciiTheme="majorHAnsi" w:eastAsiaTheme="minorHAnsi" w:hAnsiTheme="majorHAnsi"/>
          <w:sz w:val="22"/>
          <w:szCs w:val="22"/>
        </w:rPr>
        <w:t>s</w:t>
      </w:r>
      <w:r w:rsidRPr="007F5909">
        <w:rPr>
          <w:rFonts w:asciiTheme="majorHAnsi" w:eastAsiaTheme="minorHAnsi" w:hAnsiTheme="majorHAnsi"/>
          <w:sz w:val="22"/>
          <w:szCs w:val="22"/>
        </w:rPr>
        <w:t>us</w:t>
      </w:r>
      <w:r w:rsidR="00412B3C" w:rsidRPr="007F5909">
        <w:rPr>
          <w:rFonts w:asciiTheme="majorHAnsi" w:eastAsiaTheme="minorHAnsi" w:hAnsiTheme="majorHAnsi"/>
          <w:sz w:val="22"/>
          <w:szCs w:val="22"/>
        </w:rPr>
        <w:t xml:space="preserve"> principales funciones y responsabilidades previstas en el marco de la ejecución del Programa:</w:t>
      </w:r>
    </w:p>
    <w:p w:rsidR="00687F6B" w:rsidRPr="007F5909" w:rsidRDefault="00687F6B" w:rsidP="00EE47D8">
      <w:pPr>
        <w:pStyle w:val="ListParagraph"/>
        <w:numPr>
          <w:ilvl w:val="0"/>
          <w:numId w:val="25"/>
        </w:numPr>
        <w:spacing w:after="0" w:line="240" w:lineRule="auto"/>
        <w:jc w:val="both"/>
        <w:rPr>
          <w:rFonts w:asciiTheme="majorHAnsi" w:hAnsiTheme="majorHAnsi"/>
          <w:sz w:val="22"/>
          <w:szCs w:val="22"/>
          <w:lang w:eastAsia="es-ES"/>
        </w:rPr>
      </w:pPr>
      <w:r w:rsidRPr="007F5909">
        <w:rPr>
          <w:rFonts w:asciiTheme="majorHAnsi" w:hAnsiTheme="majorHAnsi"/>
          <w:sz w:val="22"/>
          <w:szCs w:val="22"/>
          <w:lang w:eastAsia="es-ES"/>
        </w:rPr>
        <w:t>En su calidad de ente rector en materia de agua potable y alcantarillado sanitario, respaldar al Comité de Sostenibilidad del Sector Saneamiento.</w:t>
      </w:r>
    </w:p>
    <w:p w:rsidR="00412B3C" w:rsidRPr="007F5909" w:rsidRDefault="00412B3C" w:rsidP="00EE47D8">
      <w:pPr>
        <w:pStyle w:val="ListParagraph"/>
        <w:numPr>
          <w:ilvl w:val="0"/>
          <w:numId w:val="25"/>
        </w:numPr>
        <w:spacing w:after="0" w:line="240" w:lineRule="auto"/>
        <w:jc w:val="both"/>
        <w:rPr>
          <w:rFonts w:asciiTheme="majorHAnsi" w:eastAsiaTheme="minorHAnsi" w:hAnsiTheme="majorHAnsi" w:cs="Calibri"/>
          <w:sz w:val="22"/>
          <w:szCs w:val="22"/>
          <w:lang w:eastAsia="es-ES"/>
        </w:rPr>
      </w:pPr>
      <w:r w:rsidRPr="007F5909">
        <w:rPr>
          <w:rFonts w:asciiTheme="majorHAnsi" w:eastAsiaTheme="minorHAnsi" w:hAnsiTheme="majorHAnsi" w:cs="Calibri"/>
          <w:sz w:val="22"/>
          <w:szCs w:val="22"/>
          <w:lang w:eastAsia="es-ES"/>
        </w:rPr>
        <w:t>Supervisar a la UCP</w:t>
      </w:r>
      <w:r w:rsidR="003A3D83" w:rsidRPr="007F5909">
        <w:rPr>
          <w:rFonts w:asciiTheme="majorHAnsi" w:eastAsiaTheme="minorHAnsi" w:hAnsiTheme="majorHAnsi" w:cs="Calibri"/>
          <w:sz w:val="22"/>
          <w:szCs w:val="22"/>
          <w:lang w:eastAsia="es-ES"/>
        </w:rPr>
        <w:t>SP</w:t>
      </w:r>
      <w:r w:rsidRPr="007F5909">
        <w:rPr>
          <w:rFonts w:asciiTheme="majorHAnsi" w:eastAsiaTheme="minorHAnsi" w:hAnsiTheme="majorHAnsi" w:cs="Calibri"/>
          <w:sz w:val="22"/>
          <w:szCs w:val="22"/>
          <w:lang w:eastAsia="es-ES"/>
        </w:rPr>
        <w:t xml:space="preserve"> a través del despacho superior del MINSA, desde el punto de vista funcional, técnico, administrativo y financiero, para la ejecución de todas las actividades que se le asignen.</w:t>
      </w:r>
    </w:p>
    <w:p w:rsidR="00412B3C" w:rsidRPr="007F5909" w:rsidRDefault="00412B3C" w:rsidP="00EE47D8">
      <w:pPr>
        <w:pStyle w:val="ListParagraph"/>
        <w:numPr>
          <w:ilvl w:val="0"/>
          <w:numId w:val="25"/>
        </w:numPr>
        <w:spacing w:after="0" w:line="240" w:lineRule="auto"/>
        <w:jc w:val="both"/>
        <w:rPr>
          <w:rFonts w:asciiTheme="majorHAnsi" w:eastAsiaTheme="minorHAnsi" w:hAnsiTheme="majorHAnsi" w:cs="Calibri"/>
          <w:sz w:val="22"/>
          <w:szCs w:val="22"/>
          <w:lang w:eastAsia="es-ES"/>
        </w:rPr>
      </w:pPr>
      <w:r w:rsidRPr="007F5909">
        <w:rPr>
          <w:rFonts w:asciiTheme="majorHAnsi" w:eastAsiaTheme="minorHAnsi" w:hAnsiTheme="majorHAnsi" w:cs="Calibri"/>
          <w:sz w:val="22"/>
          <w:szCs w:val="22"/>
          <w:lang w:eastAsia="es-ES"/>
        </w:rPr>
        <w:lastRenderedPageBreak/>
        <w:t>Dotar a la UCP</w:t>
      </w:r>
      <w:r w:rsidR="003A3D83" w:rsidRPr="007F5909">
        <w:rPr>
          <w:rFonts w:asciiTheme="majorHAnsi" w:eastAsiaTheme="minorHAnsi" w:hAnsiTheme="majorHAnsi" w:cs="Calibri"/>
          <w:sz w:val="22"/>
          <w:szCs w:val="22"/>
          <w:lang w:eastAsia="es-ES"/>
        </w:rPr>
        <w:t>SP</w:t>
      </w:r>
      <w:r w:rsidRPr="007F5909">
        <w:rPr>
          <w:rFonts w:asciiTheme="majorHAnsi" w:eastAsiaTheme="minorHAnsi" w:hAnsiTheme="majorHAnsi" w:cs="Calibri"/>
          <w:sz w:val="22"/>
          <w:szCs w:val="22"/>
          <w:lang w:eastAsia="es-ES"/>
        </w:rPr>
        <w:t xml:space="preserve"> de los recursos y estructura necesaria para que la misma pueda cumplir con todas las funciones asignadas.</w:t>
      </w:r>
    </w:p>
    <w:p w:rsidR="00412B3C" w:rsidRPr="007F5909" w:rsidRDefault="00412B3C" w:rsidP="00EE47D8">
      <w:pPr>
        <w:pStyle w:val="ListParagraph"/>
        <w:numPr>
          <w:ilvl w:val="0"/>
          <w:numId w:val="25"/>
        </w:numPr>
        <w:spacing w:after="0" w:line="240" w:lineRule="auto"/>
        <w:jc w:val="both"/>
        <w:rPr>
          <w:rFonts w:asciiTheme="majorHAnsi" w:hAnsiTheme="majorHAnsi"/>
          <w:sz w:val="22"/>
          <w:szCs w:val="22"/>
          <w:lang w:eastAsia="es-ES"/>
        </w:rPr>
      </w:pPr>
      <w:r w:rsidRPr="007F5909">
        <w:rPr>
          <w:rFonts w:asciiTheme="majorHAnsi" w:hAnsiTheme="majorHAnsi"/>
          <w:sz w:val="22"/>
          <w:szCs w:val="22"/>
          <w:lang w:eastAsia="es-ES"/>
        </w:rPr>
        <w:t>Designar el Coordinador General de la UCP</w:t>
      </w:r>
      <w:r w:rsidR="003A3D83" w:rsidRPr="007F5909">
        <w:rPr>
          <w:rFonts w:asciiTheme="majorHAnsi" w:hAnsiTheme="majorHAnsi"/>
          <w:sz w:val="22"/>
          <w:szCs w:val="22"/>
          <w:lang w:eastAsia="es-ES"/>
        </w:rPr>
        <w:t>SP</w:t>
      </w:r>
      <w:r w:rsidRPr="007F5909">
        <w:rPr>
          <w:rFonts w:asciiTheme="majorHAnsi" w:hAnsiTheme="majorHAnsi"/>
          <w:sz w:val="22"/>
          <w:szCs w:val="22"/>
          <w:lang w:eastAsia="es-ES"/>
        </w:rPr>
        <w:t>, según se establece en el Decreto Ejecutivo No. 144 de 20 junio de 2001.</w:t>
      </w:r>
    </w:p>
    <w:p w:rsidR="00412B3C" w:rsidRPr="007F5909" w:rsidRDefault="00412B3C" w:rsidP="00EE47D8">
      <w:pPr>
        <w:pStyle w:val="ListParagraph"/>
        <w:numPr>
          <w:ilvl w:val="0"/>
          <w:numId w:val="25"/>
        </w:numPr>
        <w:spacing w:after="0" w:line="240" w:lineRule="auto"/>
        <w:jc w:val="both"/>
        <w:rPr>
          <w:rFonts w:asciiTheme="majorHAnsi" w:hAnsiTheme="majorHAnsi"/>
          <w:sz w:val="22"/>
          <w:szCs w:val="22"/>
          <w:lang w:eastAsia="es-ES"/>
        </w:rPr>
      </w:pPr>
      <w:r w:rsidRPr="007F5909">
        <w:rPr>
          <w:rFonts w:asciiTheme="majorHAnsi" w:hAnsiTheme="majorHAnsi"/>
          <w:sz w:val="22"/>
          <w:szCs w:val="22"/>
          <w:lang w:eastAsia="es-ES"/>
        </w:rPr>
        <w:t xml:space="preserve">Nombrar al personal </w:t>
      </w:r>
      <w:r w:rsidR="00687F6B" w:rsidRPr="007F5909">
        <w:rPr>
          <w:rFonts w:asciiTheme="majorHAnsi" w:hAnsiTheme="majorHAnsi"/>
          <w:sz w:val="22"/>
          <w:szCs w:val="22"/>
          <w:lang w:eastAsia="es-ES"/>
        </w:rPr>
        <w:t>de</w:t>
      </w:r>
      <w:r w:rsidRPr="007F5909">
        <w:rPr>
          <w:rFonts w:asciiTheme="majorHAnsi" w:hAnsiTheme="majorHAnsi"/>
          <w:sz w:val="22"/>
          <w:szCs w:val="22"/>
          <w:lang w:eastAsia="es-ES"/>
        </w:rPr>
        <w:t xml:space="preserve"> la UCP</w:t>
      </w:r>
      <w:r w:rsidR="003A3D83" w:rsidRPr="007F5909">
        <w:rPr>
          <w:rFonts w:asciiTheme="majorHAnsi" w:hAnsiTheme="majorHAnsi"/>
          <w:sz w:val="22"/>
          <w:szCs w:val="22"/>
          <w:lang w:eastAsia="es-ES"/>
        </w:rPr>
        <w:t>SP</w:t>
      </w:r>
      <w:r w:rsidRPr="007F5909">
        <w:rPr>
          <w:rFonts w:asciiTheme="majorHAnsi" w:hAnsiTheme="majorHAnsi"/>
          <w:sz w:val="22"/>
          <w:szCs w:val="22"/>
          <w:lang w:eastAsia="es-ES"/>
        </w:rPr>
        <w:t>, el cual estará sujeto a las disposiciones contenidas en el reglamento interno de la institución.</w:t>
      </w:r>
    </w:p>
    <w:p w:rsidR="00381237" w:rsidRPr="009C6338" w:rsidRDefault="00381237" w:rsidP="009C6338">
      <w:pPr>
        <w:pStyle w:val="Heading3"/>
        <w:numPr>
          <w:ilvl w:val="1"/>
          <w:numId w:val="1"/>
        </w:numPr>
        <w:spacing w:before="240" w:after="240"/>
        <w:ind w:left="426" w:hanging="431"/>
        <w:rPr>
          <w:b/>
          <w:color w:val="auto"/>
          <w:lang w:eastAsia="es-ES"/>
        </w:rPr>
      </w:pPr>
      <w:bookmarkStart w:id="917" w:name="_Toc461005502"/>
      <w:r w:rsidRPr="009C6338">
        <w:rPr>
          <w:b/>
          <w:color w:val="auto"/>
        </w:rPr>
        <w:t>DISAPAS</w:t>
      </w:r>
      <w:bookmarkEnd w:id="917"/>
    </w:p>
    <w:p w:rsidR="00B63BA8" w:rsidRPr="00B63BA8" w:rsidRDefault="00B63BA8" w:rsidP="00B63BA8">
      <w:pPr>
        <w:spacing w:after="150" w:line="293" w:lineRule="atLeast"/>
        <w:ind w:left="15"/>
        <w:jc w:val="both"/>
        <w:textAlignment w:val="baseline"/>
        <w:rPr>
          <w:rFonts w:asciiTheme="majorHAnsi" w:eastAsiaTheme="minorHAnsi" w:hAnsiTheme="majorHAnsi" w:cs="Calibri"/>
          <w:sz w:val="22"/>
          <w:szCs w:val="22"/>
          <w:lang w:eastAsia="es-ES"/>
        </w:rPr>
      </w:pPr>
      <w:r w:rsidRPr="00B63BA8">
        <w:rPr>
          <w:rFonts w:asciiTheme="majorHAnsi" w:eastAsiaTheme="minorHAnsi" w:hAnsiTheme="majorHAnsi" w:cs="Calibri"/>
          <w:sz w:val="22"/>
          <w:szCs w:val="22"/>
          <w:lang w:eastAsia="es-ES"/>
        </w:rPr>
        <w:t xml:space="preserve">Para cumplir con </w:t>
      </w:r>
      <w:r>
        <w:rPr>
          <w:rFonts w:asciiTheme="majorHAnsi" w:eastAsiaTheme="minorHAnsi" w:hAnsiTheme="majorHAnsi" w:cs="Calibri"/>
          <w:sz w:val="22"/>
          <w:szCs w:val="22"/>
          <w:lang w:eastAsia="es-ES"/>
        </w:rPr>
        <w:t>las</w:t>
      </w:r>
      <w:r w:rsidRPr="00B63BA8">
        <w:rPr>
          <w:rFonts w:asciiTheme="majorHAnsi" w:eastAsiaTheme="minorHAnsi" w:hAnsiTheme="majorHAnsi" w:cs="Calibri"/>
          <w:sz w:val="22"/>
          <w:szCs w:val="22"/>
          <w:lang w:eastAsia="es-ES"/>
        </w:rPr>
        <w:t xml:space="preserve"> funciones de rectoría del sector de agua y saneamiento</w:t>
      </w:r>
      <w:r w:rsidR="00C138A1">
        <w:rPr>
          <w:rFonts w:asciiTheme="majorHAnsi" w:eastAsiaTheme="minorHAnsi" w:hAnsiTheme="majorHAnsi" w:cs="Calibri"/>
          <w:sz w:val="22"/>
          <w:szCs w:val="22"/>
          <w:lang w:eastAsia="es-ES"/>
        </w:rPr>
        <w:t>, se</w:t>
      </w:r>
      <w:r w:rsidRPr="00B63BA8">
        <w:rPr>
          <w:rFonts w:asciiTheme="majorHAnsi" w:eastAsiaTheme="minorHAnsi" w:hAnsiTheme="majorHAnsi" w:cs="Calibri"/>
          <w:sz w:val="22"/>
          <w:szCs w:val="22"/>
          <w:lang w:eastAsia="es-ES"/>
        </w:rPr>
        <w:t xml:space="preserve"> creó la Dirección de Agua Potable y Alcantarillado Sanitario (DISAPAS) </w:t>
      </w:r>
      <w:r w:rsidR="00C138A1">
        <w:rPr>
          <w:rFonts w:asciiTheme="majorHAnsi" w:eastAsiaTheme="minorHAnsi" w:hAnsiTheme="majorHAnsi" w:cs="Calibri"/>
          <w:sz w:val="22"/>
          <w:szCs w:val="22"/>
          <w:lang w:eastAsia="es-ES"/>
        </w:rPr>
        <w:t>mediante el Decreto Ejecutivo N° 353 del 31 de octubre de 2001, adscrita al MINSA, como dependencia encargada de la formulación y coordinación de políticas, así como de la rectoría y planificación del subsector de agua potable y alcantarillado sanitario.</w:t>
      </w:r>
    </w:p>
    <w:p w:rsidR="00FE4352" w:rsidRPr="009C6338" w:rsidRDefault="00B63BA8" w:rsidP="009C6338">
      <w:pPr>
        <w:pStyle w:val="Heading3"/>
        <w:numPr>
          <w:ilvl w:val="1"/>
          <w:numId w:val="1"/>
        </w:numPr>
        <w:spacing w:before="240" w:after="240"/>
        <w:ind w:left="426" w:hanging="431"/>
        <w:rPr>
          <w:b/>
          <w:color w:val="auto"/>
          <w:sz w:val="22"/>
          <w:szCs w:val="22"/>
        </w:rPr>
      </w:pPr>
      <w:r w:rsidRPr="009C6338">
        <w:rPr>
          <w:rFonts w:cstheme="minorBidi"/>
          <w:sz w:val="22"/>
          <w:szCs w:val="22"/>
        </w:rPr>
        <w:t xml:space="preserve"> </w:t>
      </w:r>
      <w:bookmarkStart w:id="918" w:name="_Toc461005503"/>
      <w:r w:rsidR="00FE4352" w:rsidRPr="009C6338">
        <w:rPr>
          <w:b/>
          <w:color w:val="auto"/>
          <w:sz w:val="22"/>
          <w:szCs w:val="22"/>
        </w:rPr>
        <w:t>Instituto de Acueductos y Alcantarillados Nacionales</w:t>
      </w:r>
      <w:bookmarkEnd w:id="918"/>
    </w:p>
    <w:p w:rsidR="00FE4352" w:rsidRPr="007F5909" w:rsidRDefault="005A20B0" w:rsidP="007F5909">
      <w:pPr>
        <w:spacing w:before="240" w:after="240" w:line="240" w:lineRule="auto"/>
        <w:jc w:val="both"/>
        <w:rPr>
          <w:rFonts w:asciiTheme="majorHAnsi" w:hAnsiTheme="majorHAnsi"/>
          <w:sz w:val="22"/>
          <w:szCs w:val="22"/>
        </w:rPr>
      </w:pPr>
      <w:r>
        <w:rPr>
          <w:rFonts w:asciiTheme="majorHAnsi" w:eastAsiaTheme="minorHAnsi" w:hAnsiTheme="majorHAnsi"/>
          <w:sz w:val="22"/>
          <w:szCs w:val="22"/>
          <w:lang w:eastAsia="es-ES"/>
        </w:rPr>
        <w:t>El IDAAN es l</w:t>
      </w:r>
      <w:r w:rsidR="00FE4352" w:rsidRPr="00DE5057">
        <w:rPr>
          <w:rFonts w:asciiTheme="majorHAnsi" w:eastAsiaTheme="minorHAnsi" w:hAnsiTheme="majorHAnsi"/>
          <w:sz w:val="22"/>
          <w:szCs w:val="22"/>
          <w:lang w:eastAsia="es-ES"/>
        </w:rPr>
        <w:t>a entidad</w:t>
      </w:r>
      <w:r>
        <w:rPr>
          <w:rFonts w:asciiTheme="majorHAnsi" w:eastAsiaTheme="minorHAnsi" w:hAnsiTheme="majorHAnsi"/>
          <w:sz w:val="22"/>
          <w:szCs w:val="22"/>
          <w:lang w:eastAsia="es-ES"/>
        </w:rPr>
        <w:t xml:space="preserve"> prestadora del servicio de alcantarillado sanitario; asimismo, s</w:t>
      </w:r>
      <w:r w:rsidR="00FE4352" w:rsidRPr="00DE5057">
        <w:rPr>
          <w:rFonts w:asciiTheme="majorHAnsi" w:eastAsiaTheme="minorHAnsi" w:hAnsiTheme="majorHAnsi"/>
          <w:sz w:val="22"/>
          <w:szCs w:val="22"/>
          <w:lang w:eastAsia="es-ES"/>
        </w:rPr>
        <w:t>egún el Art. 3 de la ley 77, inciso 4) es atribución del IDAAN fijar las tarifas, tasas, rentas u otros cargos por servicios de agua potable y alcantarillado sanitario prestados por el IDAAN, propuestos por el Director Ejecutivo, sujeto a la aprobación del Ente Regulador de los Servicios Públicos.</w:t>
      </w:r>
      <w:r w:rsidR="004009E8">
        <w:rPr>
          <w:rFonts w:asciiTheme="majorHAnsi" w:eastAsiaTheme="minorHAnsi" w:hAnsiTheme="majorHAnsi"/>
          <w:sz w:val="22"/>
          <w:szCs w:val="22"/>
          <w:lang w:eastAsia="es-ES"/>
        </w:rPr>
        <w:t xml:space="preserve"> </w:t>
      </w:r>
      <w:r w:rsidR="00FE4352" w:rsidRPr="007F5909">
        <w:rPr>
          <w:rFonts w:asciiTheme="majorHAnsi" w:hAnsiTheme="majorHAnsi"/>
          <w:sz w:val="22"/>
          <w:szCs w:val="22"/>
        </w:rPr>
        <w:t>Pa</w:t>
      </w:r>
      <w:r w:rsidR="003A3D83" w:rsidRPr="007F5909">
        <w:rPr>
          <w:rFonts w:asciiTheme="majorHAnsi" w:hAnsiTheme="majorHAnsi"/>
          <w:sz w:val="22"/>
          <w:szCs w:val="22"/>
        </w:rPr>
        <w:t>ra efectos de la ejecución del P</w:t>
      </w:r>
      <w:r w:rsidR="00FE4352" w:rsidRPr="007F5909">
        <w:rPr>
          <w:rFonts w:asciiTheme="majorHAnsi" w:hAnsiTheme="majorHAnsi"/>
          <w:sz w:val="22"/>
          <w:szCs w:val="22"/>
        </w:rPr>
        <w:t>rograma, el IDAAN tendrá las siguientes funciones y responsabilidades:</w:t>
      </w:r>
    </w:p>
    <w:p w:rsidR="00FE4352" w:rsidRPr="00DE5057" w:rsidRDefault="00FE4352" w:rsidP="00EE47D8">
      <w:pPr>
        <w:numPr>
          <w:ilvl w:val="0"/>
          <w:numId w:val="21"/>
        </w:numPr>
        <w:spacing w:after="0" w:line="240" w:lineRule="auto"/>
        <w:jc w:val="both"/>
        <w:rPr>
          <w:rFonts w:asciiTheme="majorHAnsi" w:eastAsiaTheme="minorHAnsi" w:hAnsiTheme="majorHAnsi" w:cs="Calibri"/>
          <w:sz w:val="22"/>
          <w:szCs w:val="22"/>
          <w:lang w:eastAsia="pt-BR"/>
        </w:rPr>
      </w:pPr>
      <w:r w:rsidRPr="00DE5057">
        <w:rPr>
          <w:rFonts w:asciiTheme="majorHAnsi" w:eastAsiaTheme="minorHAnsi" w:hAnsiTheme="majorHAnsi" w:cs="Calibri"/>
          <w:sz w:val="22"/>
          <w:szCs w:val="22"/>
          <w:lang w:eastAsia="pt-BR"/>
        </w:rPr>
        <w:t xml:space="preserve">Acatar las disposiciones del MINSA con relación a la disposición final de aguas servidas. </w:t>
      </w:r>
    </w:p>
    <w:p w:rsidR="00FE4352" w:rsidRPr="00DE5057" w:rsidRDefault="00FE4352" w:rsidP="00EE47D8">
      <w:pPr>
        <w:numPr>
          <w:ilvl w:val="0"/>
          <w:numId w:val="21"/>
        </w:numPr>
        <w:spacing w:after="0" w:line="240" w:lineRule="auto"/>
        <w:jc w:val="both"/>
        <w:rPr>
          <w:rFonts w:asciiTheme="majorHAnsi" w:eastAsiaTheme="minorHAnsi" w:hAnsiTheme="majorHAnsi" w:cs="Calibri"/>
          <w:sz w:val="22"/>
          <w:szCs w:val="22"/>
          <w:lang w:eastAsia="pt-BR"/>
        </w:rPr>
      </w:pPr>
      <w:r w:rsidRPr="00DE5057">
        <w:rPr>
          <w:rFonts w:asciiTheme="majorHAnsi" w:eastAsiaTheme="minorHAnsi" w:hAnsiTheme="majorHAnsi" w:cs="Calibri"/>
          <w:sz w:val="22"/>
          <w:szCs w:val="22"/>
          <w:lang w:eastAsia="pt-BR"/>
        </w:rPr>
        <w:t>Cumplir con las responsabilidades establecidas por los Convenios</w:t>
      </w:r>
      <w:r w:rsidR="005520A4">
        <w:rPr>
          <w:rFonts w:asciiTheme="majorHAnsi" w:eastAsiaTheme="minorHAnsi" w:hAnsiTheme="majorHAnsi" w:cs="Calibri"/>
          <w:sz w:val="22"/>
          <w:szCs w:val="22"/>
          <w:lang w:eastAsia="pt-BR"/>
        </w:rPr>
        <w:t>: i)</w:t>
      </w:r>
      <w:r w:rsidRPr="00DE5057">
        <w:rPr>
          <w:rFonts w:asciiTheme="majorHAnsi" w:eastAsiaTheme="minorHAnsi" w:hAnsiTheme="majorHAnsi" w:cs="Calibri"/>
          <w:sz w:val="22"/>
          <w:szCs w:val="22"/>
          <w:lang w:eastAsia="pt-BR"/>
        </w:rPr>
        <w:t xml:space="preserve"> </w:t>
      </w:r>
      <w:r w:rsidR="005520A4">
        <w:rPr>
          <w:rFonts w:asciiTheme="majorHAnsi" w:eastAsiaTheme="minorHAnsi" w:hAnsiTheme="majorHAnsi" w:cs="Calibri"/>
          <w:sz w:val="22"/>
          <w:szCs w:val="22"/>
          <w:lang w:eastAsia="pt-BR"/>
        </w:rPr>
        <w:t>Interinstitucional IDAAN/MINSA; y</w:t>
      </w:r>
      <w:r w:rsidRPr="00DE5057">
        <w:rPr>
          <w:rFonts w:asciiTheme="majorHAnsi" w:eastAsiaTheme="minorHAnsi" w:hAnsiTheme="majorHAnsi" w:cs="Calibri"/>
          <w:sz w:val="22"/>
          <w:szCs w:val="22"/>
          <w:lang w:eastAsia="pt-BR"/>
        </w:rPr>
        <w:t xml:space="preserve"> </w:t>
      </w:r>
      <w:r w:rsidR="005520A4">
        <w:rPr>
          <w:rFonts w:asciiTheme="majorHAnsi" w:eastAsiaTheme="minorHAnsi" w:hAnsiTheme="majorHAnsi" w:cs="Calibri"/>
          <w:sz w:val="22"/>
          <w:szCs w:val="22"/>
          <w:lang w:eastAsia="pt-BR"/>
        </w:rPr>
        <w:t>i</w:t>
      </w:r>
      <w:r w:rsidRPr="00DE5057">
        <w:rPr>
          <w:rFonts w:asciiTheme="majorHAnsi" w:eastAsiaTheme="minorHAnsi" w:hAnsiTheme="majorHAnsi" w:cs="Calibri"/>
          <w:sz w:val="22"/>
          <w:szCs w:val="22"/>
          <w:lang w:eastAsia="pt-BR"/>
        </w:rPr>
        <w:t>i) Cooperación Int</w:t>
      </w:r>
      <w:r w:rsidR="004009E8">
        <w:rPr>
          <w:rFonts w:asciiTheme="majorHAnsi" w:eastAsiaTheme="minorHAnsi" w:hAnsiTheme="majorHAnsi" w:cs="Calibri"/>
          <w:sz w:val="22"/>
          <w:szCs w:val="22"/>
          <w:lang w:eastAsia="pt-BR"/>
        </w:rPr>
        <w:t xml:space="preserve">erinstitucional del Comité </w:t>
      </w:r>
      <w:r w:rsidRPr="00DE5057">
        <w:rPr>
          <w:rFonts w:asciiTheme="majorHAnsi" w:eastAsiaTheme="minorHAnsi" w:hAnsiTheme="majorHAnsi" w:cs="Calibri"/>
          <w:sz w:val="22"/>
          <w:szCs w:val="22"/>
          <w:lang w:eastAsia="pt-BR"/>
        </w:rPr>
        <w:t xml:space="preserve">para la Sostenibilidad del Sector; e ii) </w:t>
      </w:r>
    </w:p>
    <w:p w:rsidR="00FE4352" w:rsidRPr="005520A4" w:rsidRDefault="00FE4352" w:rsidP="00EE47D8">
      <w:pPr>
        <w:numPr>
          <w:ilvl w:val="0"/>
          <w:numId w:val="21"/>
        </w:numPr>
        <w:spacing w:after="0" w:line="240" w:lineRule="auto"/>
        <w:jc w:val="both"/>
        <w:rPr>
          <w:rFonts w:asciiTheme="majorHAnsi" w:eastAsiaTheme="minorHAnsi" w:hAnsiTheme="majorHAnsi" w:cs="Calibri"/>
          <w:sz w:val="22"/>
          <w:szCs w:val="22"/>
          <w:lang w:eastAsia="pt-BR"/>
        </w:rPr>
      </w:pPr>
      <w:r w:rsidRPr="005520A4">
        <w:rPr>
          <w:rFonts w:asciiTheme="majorHAnsi" w:eastAsiaTheme="minorHAnsi" w:hAnsiTheme="majorHAnsi" w:cs="Calibri"/>
          <w:sz w:val="22"/>
          <w:szCs w:val="22"/>
          <w:lang w:eastAsia="pt-BR"/>
        </w:rPr>
        <w:t xml:space="preserve">Participar conjuntamente con la </w:t>
      </w:r>
      <w:r w:rsidR="004009E8" w:rsidRPr="005520A4">
        <w:rPr>
          <w:rFonts w:asciiTheme="majorHAnsi" w:eastAsiaTheme="minorHAnsi" w:hAnsiTheme="majorHAnsi" w:cs="Calibri"/>
          <w:sz w:val="22"/>
          <w:szCs w:val="22"/>
          <w:lang w:eastAsia="pt-BR"/>
        </w:rPr>
        <w:t>CGR</w:t>
      </w:r>
      <w:r w:rsidRPr="005520A4">
        <w:rPr>
          <w:rFonts w:asciiTheme="majorHAnsi" w:eastAsiaTheme="minorHAnsi" w:hAnsiTheme="majorHAnsi" w:cs="Calibri"/>
          <w:sz w:val="22"/>
          <w:szCs w:val="22"/>
          <w:lang w:eastAsia="pt-BR"/>
        </w:rPr>
        <w:t xml:space="preserve"> y la UCP</w:t>
      </w:r>
      <w:r w:rsidR="004009E8" w:rsidRPr="005520A4">
        <w:rPr>
          <w:rFonts w:asciiTheme="majorHAnsi" w:eastAsiaTheme="minorHAnsi" w:hAnsiTheme="majorHAnsi" w:cs="Calibri"/>
          <w:sz w:val="22"/>
          <w:szCs w:val="22"/>
          <w:lang w:eastAsia="pt-BR"/>
        </w:rPr>
        <w:t>SP</w:t>
      </w:r>
      <w:r w:rsidRPr="005520A4">
        <w:rPr>
          <w:rFonts w:asciiTheme="majorHAnsi" w:eastAsiaTheme="minorHAnsi" w:hAnsiTheme="majorHAnsi" w:cs="Calibri"/>
          <w:sz w:val="22"/>
          <w:szCs w:val="22"/>
          <w:lang w:eastAsia="pt-BR"/>
        </w:rPr>
        <w:t xml:space="preserve"> en las inspecciones </w:t>
      </w:r>
      <w:r w:rsidR="004009E8" w:rsidRPr="005520A4">
        <w:rPr>
          <w:rFonts w:asciiTheme="majorHAnsi" w:eastAsiaTheme="minorHAnsi" w:hAnsiTheme="majorHAnsi" w:cs="Calibri"/>
          <w:sz w:val="22"/>
          <w:szCs w:val="22"/>
          <w:lang w:eastAsia="pt-BR"/>
        </w:rPr>
        <w:t>que se realicen a las</w:t>
      </w:r>
      <w:r w:rsidRPr="005520A4">
        <w:rPr>
          <w:rFonts w:asciiTheme="majorHAnsi" w:eastAsiaTheme="minorHAnsi" w:hAnsiTheme="majorHAnsi" w:cs="Calibri"/>
          <w:sz w:val="22"/>
          <w:szCs w:val="22"/>
          <w:lang w:eastAsia="pt-BR"/>
        </w:rPr>
        <w:t xml:space="preserve"> obras, bienes y servicio</w:t>
      </w:r>
      <w:r w:rsidR="005520A4" w:rsidRPr="005520A4">
        <w:rPr>
          <w:rFonts w:asciiTheme="majorHAnsi" w:eastAsiaTheme="minorHAnsi" w:hAnsiTheme="majorHAnsi" w:cs="Calibri"/>
          <w:sz w:val="22"/>
          <w:szCs w:val="22"/>
          <w:lang w:eastAsia="pt-BR"/>
        </w:rPr>
        <w:t xml:space="preserve">s que formen parte del proyecto y </w:t>
      </w:r>
      <w:r w:rsidR="005520A4">
        <w:rPr>
          <w:rFonts w:asciiTheme="majorHAnsi" w:eastAsiaTheme="minorHAnsi" w:hAnsiTheme="majorHAnsi" w:cs="Calibri"/>
          <w:sz w:val="22"/>
          <w:szCs w:val="22"/>
          <w:lang w:eastAsia="pt-BR"/>
        </w:rPr>
        <w:t>r</w:t>
      </w:r>
      <w:r w:rsidRPr="005520A4">
        <w:rPr>
          <w:rFonts w:asciiTheme="majorHAnsi" w:eastAsiaTheme="minorHAnsi" w:hAnsiTheme="majorHAnsi" w:cs="Calibri"/>
          <w:sz w:val="22"/>
          <w:szCs w:val="22"/>
          <w:lang w:eastAsia="pt-BR"/>
        </w:rPr>
        <w:t>evisar las inspecciones de obras durante la construcción.</w:t>
      </w:r>
    </w:p>
    <w:p w:rsidR="00FE4352" w:rsidRPr="00DE5057" w:rsidRDefault="00FE4352" w:rsidP="00EE47D8">
      <w:pPr>
        <w:numPr>
          <w:ilvl w:val="0"/>
          <w:numId w:val="21"/>
        </w:numPr>
        <w:autoSpaceDE w:val="0"/>
        <w:autoSpaceDN w:val="0"/>
        <w:adjustRightInd w:val="0"/>
        <w:spacing w:after="0" w:line="240" w:lineRule="auto"/>
        <w:jc w:val="both"/>
        <w:rPr>
          <w:rFonts w:asciiTheme="majorHAnsi" w:eastAsiaTheme="minorHAnsi" w:hAnsiTheme="majorHAnsi" w:cs="Calibri"/>
          <w:sz w:val="22"/>
          <w:szCs w:val="22"/>
          <w:lang w:eastAsia="pt-BR"/>
        </w:rPr>
      </w:pPr>
      <w:r w:rsidRPr="00DE5057">
        <w:rPr>
          <w:rFonts w:asciiTheme="majorHAnsi" w:eastAsiaTheme="minorHAnsi" w:hAnsiTheme="majorHAnsi" w:cs="Calibri"/>
          <w:sz w:val="22"/>
          <w:szCs w:val="22"/>
          <w:lang w:eastAsia="pt-BR"/>
        </w:rPr>
        <w:t xml:space="preserve">Apoyar la ejecución del Proyecto en los términos establecidos en el presente </w:t>
      </w:r>
      <w:r w:rsidR="005520A4">
        <w:rPr>
          <w:rFonts w:asciiTheme="majorHAnsi" w:eastAsiaTheme="minorHAnsi" w:hAnsiTheme="majorHAnsi" w:cs="Calibri"/>
          <w:sz w:val="22"/>
          <w:szCs w:val="22"/>
          <w:lang w:eastAsia="pt-BR"/>
        </w:rPr>
        <w:t>ROP del PSACH Fase I</w:t>
      </w:r>
      <w:r w:rsidRPr="00DE5057">
        <w:rPr>
          <w:rFonts w:asciiTheme="majorHAnsi" w:eastAsiaTheme="minorHAnsi" w:hAnsiTheme="majorHAnsi" w:cs="Calibri"/>
          <w:sz w:val="22"/>
          <w:szCs w:val="22"/>
          <w:lang w:eastAsia="pt-BR"/>
        </w:rPr>
        <w:t xml:space="preserve"> y el Contrato de Préstamo suscrito entre el gobierno de Panamá y los organismos financiadores del Proyecto.</w:t>
      </w:r>
    </w:p>
    <w:p w:rsidR="00FE4352" w:rsidRPr="00DE5057" w:rsidRDefault="00FE4352" w:rsidP="00EE47D8">
      <w:pPr>
        <w:numPr>
          <w:ilvl w:val="0"/>
          <w:numId w:val="21"/>
        </w:numPr>
        <w:autoSpaceDE w:val="0"/>
        <w:autoSpaceDN w:val="0"/>
        <w:adjustRightInd w:val="0"/>
        <w:spacing w:after="0" w:line="240" w:lineRule="auto"/>
        <w:jc w:val="both"/>
        <w:rPr>
          <w:rFonts w:asciiTheme="majorHAnsi" w:eastAsiaTheme="minorHAnsi" w:hAnsiTheme="majorHAnsi" w:cs="Calibri"/>
          <w:sz w:val="22"/>
          <w:szCs w:val="22"/>
          <w:lang w:eastAsia="pt-BR"/>
        </w:rPr>
      </w:pPr>
      <w:r w:rsidRPr="00DE5057">
        <w:rPr>
          <w:rFonts w:asciiTheme="majorHAnsi" w:eastAsiaTheme="minorHAnsi" w:hAnsiTheme="majorHAnsi" w:cs="Calibri"/>
          <w:sz w:val="22"/>
          <w:szCs w:val="22"/>
          <w:lang w:eastAsia="pt-BR"/>
        </w:rPr>
        <w:t>Realizar los cobros de la tarifa, valorización y/o sobre tasa que se determinen en el Estudio de Adecuación Tarifaria que definirá el método de recuperación de los costos de las obras.</w:t>
      </w:r>
    </w:p>
    <w:p w:rsidR="00FE4352" w:rsidRPr="0095458C" w:rsidRDefault="00FE4352" w:rsidP="00EE47D8">
      <w:pPr>
        <w:pStyle w:val="Heading4"/>
        <w:numPr>
          <w:ilvl w:val="2"/>
          <w:numId w:val="20"/>
        </w:numPr>
        <w:spacing w:before="240" w:after="240" w:line="240" w:lineRule="auto"/>
        <w:ind w:left="709" w:hanging="709"/>
        <w:rPr>
          <w:b/>
          <w:color w:val="auto"/>
        </w:rPr>
      </w:pPr>
      <w:bookmarkStart w:id="919" w:name="_Toc461005504"/>
      <w:r w:rsidRPr="0095458C">
        <w:rPr>
          <w:b/>
          <w:color w:val="auto"/>
        </w:rPr>
        <w:t>Convenio Interinstitucional IDAAN - MINSA</w:t>
      </w:r>
      <w:bookmarkEnd w:id="919"/>
    </w:p>
    <w:p w:rsidR="008075B6" w:rsidRPr="000055A0" w:rsidRDefault="00FE4352" w:rsidP="00A17902">
      <w:pPr>
        <w:spacing w:before="240" w:after="240" w:line="240" w:lineRule="auto"/>
        <w:jc w:val="both"/>
        <w:rPr>
          <w:rFonts w:asciiTheme="majorHAnsi" w:hAnsiTheme="majorHAnsi"/>
          <w:sz w:val="22"/>
          <w:szCs w:val="22"/>
        </w:rPr>
      </w:pPr>
      <w:r w:rsidRPr="000055A0">
        <w:rPr>
          <w:rFonts w:asciiTheme="majorHAnsi" w:hAnsiTheme="majorHAnsi"/>
          <w:sz w:val="22"/>
          <w:szCs w:val="22"/>
        </w:rPr>
        <w:t xml:space="preserve">En el </w:t>
      </w:r>
      <w:r w:rsidR="005A20B0" w:rsidRPr="000055A0">
        <w:rPr>
          <w:rFonts w:asciiTheme="majorHAnsi" w:hAnsiTheme="majorHAnsi"/>
          <w:sz w:val="22"/>
          <w:szCs w:val="22"/>
        </w:rPr>
        <w:t xml:space="preserve">marco de </w:t>
      </w:r>
      <w:r w:rsidR="004830CE" w:rsidRPr="000055A0">
        <w:rPr>
          <w:rFonts w:asciiTheme="majorHAnsi" w:hAnsiTheme="majorHAnsi"/>
          <w:sz w:val="22"/>
          <w:szCs w:val="22"/>
        </w:rPr>
        <w:t>la ejecución del PSCBP II, se estableció</w:t>
      </w:r>
      <w:r w:rsidRPr="000055A0">
        <w:rPr>
          <w:rFonts w:asciiTheme="majorHAnsi" w:hAnsiTheme="majorHAnsi"/>
          <w:sz w:val="22"/>
          <w:szCs w:val="22"/>
        </w:rPr>
        <w:t xml:space="preserve"> como condición previa al primer desembolso la suscripción de un Convenio</w:t>
      </w:r>
      <w:r w:rsidR="005A20B0" w:rsidRPr="000055A0">
        <w:rPr>
          <w:rFonts w:asciiTheme="majorHAnsi" w:hAnsiTheme="majorHAnsi"/>
          <w:sz w:val="22"/>
          <w:szCs w:val="22"/>
        </w:rPr>
        <w:t xml:space="preserve"> de Cooperación</w:t>
      </w:r>
      <w:r w:rsidRPr="000055A0">
        <w:rPr>
          <w:rFonts w:asciiTheme="majorHAnsi" w:hAnsiTheme="majorHAnsi"/>
          <w:sz w:val="22"/>
          <w:szCs w:val="22"/>
        </w:rPr>
        <w:t xml:space="preserve"> interinstitucional entre el </w:t>
      </w:r>
      <w:r w:rsidR="005A20B0" w:rsidRPr="000055A0">
        <w:rPr>
          <w:rFonts w:asciiTheme="majorHAnsi" w:hAnsiTheme="majorHAnsi"/>
          <w:sz w:val="22"/>
          <w:szCs w:val="22"/>
        </w:rPr>
        <w:t>IDAAN</w:t>
      </w:r>
      <w:r w:rsidRPr="000055A0">
        <w:rPr>
          <w:rFonts w:asciiTheme="majorHAnsi" w:hAnsiTheme="majorHAnsi"/>
          <w:sz w:val="22"/>
          <w:szCs w:val="22"/>
        </w:rPr>
        <w:t xml:space="preserve"> y el MINSA</w:t>
      </w:r>
      <w:r w:rsidR="008075B6" w:rsidRPr="000055A0">
        <w:rPr>
          <w:rFonts w:asciiTheme="majorHAnsi" w:hAnsiTheme="majorHAnsi"/>
          <w:sz w:val="22"/>
          <w:szCs w:val="22"/>
        </w:rPr>
        <w:t xml:space="preserve">, condición que ha sido cumplida </w:t>
      </w:r>
      <w:r w:rsidR="004830CE" w:rsidRPr="000055A0">
        <w:rPr>
          <w:rFonts w:asciiTheme="majorHAnsi" w:hAnsiTheme="majorHAnsi"/>
          <w:sz w:val="22"/>
          <w:szCs w:val="22"/>
        </w:rPr>
        <w:t>en fecha 18/06/15</w:t>
      </w:r>
      <w:r w:rsidR="00146275" w:rsidRPr="000055A0">
        <w:rPr>
          <w:rFonts w:asciiTheme="majorHAnsi" w:hAnsiTheme="majorHAnsi"/>
          <w:sz w:val="22"/>
          <w:szCs w:val="22"/>
        </w:rPr>
        <w:t xml:space="preserve"> con</w:t>
      </w:r>
      <w:r w:rsidR="008075B6" w:rsidRPr="000055A0">
        <w:rPr>
          <w:rFonts w:asciiTheme="majorHAnsi" w:hAnsiTheme="majorHAnsi"/>
          <w:sz w:val="22"/>
          <w:szCs w:val="22"/>
        </w:rPr>
        <w:t xml:space="preserve"> la suscripción de dicho documento </w:t>
      </w:r>
      <w:r w:rsidR="00146275" w:rsidRPr="000055A0">
        <w:rPr>
          <w:rFonts w:asciiTheme="majorHAnsi" w:hAnsiTheme="majorHAnsi"/>
          <w:sz w:val="22"/>
          <w:szCs w:val="22"/>
        </w:rPr>
        <w:t>y</w:t>
      </w:r>
      <w:r w:rsidR="004830CE" w:rsidRPr="000055A0">
        <w:rPr>
          <w:rFonts w:asciiTheme="majorHAnsi" w:hAnsiTheme="majorHAnsi"/>
          <w:sz w:val="22"/>
          <w:szCs w:val="22"/>
        </w:rPr>
        <w:t xml:space="preserve"> refrendándose</w:t>
      </w:r>
      <w:r w:rsidRPr="000055A0">
        <w:rPr>
          <w:rFonts w:asciiTheme="majorHAnsi" w:hAnsiTheme="majorHAnsi"/>
          <w:sz w:val="22"/>
          <w:szCs w:val="22"/>
        </w:rPr>
        <w:t xml:space="preserve"> por la Contraloría General de </w:t>
      </w:r>
      <w:r w:rsidR="005A20B0" w:rsidRPr="000055A0">
        <w:rPr>
          <w:rFonts w:asciiTheme="majorHAnsi" w:hAnsiTheme="majorHAnsi"/>
          <w:sz w:val="22"/>
          <w:szCs w:val="22"/>
        </w:rPr>
        <w:t>la República (CGR) el 04/08/15</w:t>
      </w:r>
      <w:r w:rsidR="00146275" w:rsidRPr="000055A0">
        <w:rPr>
          <w:rFonts w:asciiTheme="majorHAnsi" w:hAnsiTheme="majorHAnsi"/>
          <w:sz w:val="22"/>
          <w:szCs w:val="22"/>
        </w:rPr>
        <w:t xml:space="preserve"> (forma parte del presente ROP como Anexo </w:t>
      </w:r>
      <w:r w:rsidR="00146275" w:rsidRPr="000055A0">
        <w:rPr>
          <w:rFonts w:asciiTheme="majorHAnsi" w:hAnsiTheme="majorHAnsi"/>
          <w:sz w:val="22"/>
          <w:szCs w:val="22"/>
          <w:highlight w:val="yellow"/>
        </w:rPr>
        <w:t>xx</w:t>
      </w:r>
      <w:r w:rsidR="00146275" w:rsidRPr="000055A0">
        <w:rPr>
          <w:rFonts w:asciiTheme="majorHAnsi" w:hAnsiTheme="majorHAnsi"/>
          <w:sz w:val="22"/>
          <w:szCs w:val="22"/>
        </w:rPr>
        <w:t>)</w:t>
      </w:r>
      <w:r w:rsidR="004830CE" w:rsidRPr="000055A0">
        <w:rPr>
          <w:rFonts w:asciiTheme="majorHAnsi" w:hAnsiTheme="majorHAnsi"/>
          <w:sz w:val="22"/>
          <w:szCs w:val="22"/>
        </w:rPr>
        <w:t xml:space="preserve">. </w:t>
      </w:r>
      <w:r w:rsidR="005A20B0" w:rsidRPr="000055A0">
        <w:rPr>
          <w:rFonts w:asciiTheme="majorHAnsi" w:hAnsiTheme="majorHAnsi"/>
          <w:sz w:val="22"/>
          <w:szCs w:val="22"/>
        </w:rPr>
        <w:t>El</w:t>
      </w:r>
      <w:r w:rsidRPr="000055A0">
        <w:rPr>
          <w:rFonts w:asciiTheme="majorHAnsi" w:hAnsiTheme="majorHAnsi"/>
          <w:sz w:val="22"/>
          <w:szCs w:val="22"/>
        </w:rPr>
        <w:t xml:space="preserve"> objetivo </w:t>
      </w:r>
      <w:r w:rsidR="008075B6" w:rsidRPr="000055A0">
        <w:rPr>
          <w:rFonts w:asciiTheme="majorHAnsi" w:hAnsiTheme="majorHAnsi"/>
          <w:sz w:val="22"/>
          <w:szCs w:val="22"/>
        </w:rPr>
        <w:t>del</w:t>
      </w:r>
      <w:r w:rsidR="005A20B0" w:rsidRPr="000055A0">
        <w:rPr>
          <w:rFonts w:asciiTheme="majorHAnsi" w:hAnsiTheme="majorHAnsi"/>
          <w:sz w:val="22"/>
          <w:szCs w:val="22"/>
        </w:rPr>
        <w:t xml:space="preserve"> Convenio </w:t>
      </w:r>
      <w:r w:rsidRPr="000055A0">
        <w:rPr>
          <w:rFonts w:asciiTheme="majorHAnsi" w:hAnsiTheme="majorHAnsi"/>
          <w:sz w:val="22"/>
          <w:szCs w:val="22"/>
        </w:rPr>
        <w:t>es establecer las condiciones para el traspaso de las obras, bienes y servicios</w:t>
      </w:r>
      <w:r w:rsidR="005A20B0" w:rsidRPr="000055A0">
        <w:rPr>
          <w:rFonts w:asciiTheme="majorHAnsi" w:hAnsiTheme="majorHAnsi"/>
          <w:sz w:val="22"/>
          <w:szCs w:val="22"/>
        </w:rPr>
        <w:t xml:space="preserve"> </w:t>
      </w:r>
      <w:r w:rsidR="00434158" w:rsidRPr="000055A0">
        <w:rPr>
          <w:rFonts w:asciiTheme="majorHAnsi" w:hAnsiTheme="majorHAnsi"/>
          <w:sz w:val="22"/>
          <w:szCs w:val="22"/>
        </w:rPr>
        <w:t>del PSCBP</w:t>
      </w:r>
      <w:r w:rsidRPr="000055A0">
        <w:rPr>
          <w:rFonts w:asciiTheme="majorHAnsi" w:hAnsiTheme="majorHAnsi"/>
          <w:sz w:val="22"/>
          <w:szCs w:val="22"/>
        </w:rPr>
        <w:t>, la definición de recursos necesarios y fuentes de financiamiento par</w:t>
      </w:r>
      <w:r w:rsidR="008075B6" w:rsidRPr="000055A0">
        <w:rPr>
          <w:rFonts w:asciiTheme="majorHAnsi" w:hAnsiTheme="majorHAnsi"/>
          <w:sz w:val="22"/>
          <w:szCs w:val="22"/>
        </w:rPr>
        <w:t>a su operación y mantenimiento,</w:t>
      </w:r>
      <w:r w:rsidR="005A20B0" w:rsidRPr="000055A0">
        <w:rPr>
          <w:rFonts w:asciiTheme="majorHAnsi" w:hAnsiTheme="majorHAnsi"/>
          <w:sz w:val="22"/>
          <w:szCs w:val="22"/>
        </w:rPr>
        <w:t xml:space="preserve"> </w:t>
      </w:r>
      <w:r w:rsidRPr="000055A0">
        <w:rPr>
          <w:rFonts w:asciiTheme="majorHAnsi" w:hAnsiTheme="majorHAnsi"/>
          <w:sz w:val="22"/>
          <w:szCs w:val="22"/>
        </w:rPr>
        <w:t>las responsa</w:t>
      </w:r>
      <w:r w:rsidR="005A20B0" w:rsidRPr="000055A0">
        <w:rPr>
          <w:rFonts w:asciiTheme="majorHAnsi" w:hAnsiTheme="majorHAnsi"/>
          <w:sz w:val="22"/>
          <w:szCs w:val="22"/>
        </w:rPr>
        <w:t xml:space="preserve">bilidades </w:t>
      </w:r>
      <w:r w:rsidR="008075B6" w:rsidRPr="000055A0">
        <w:rPr>
          <w:rFonts w:asciiTheme="majorHAnsi" w:hAnsiTheme="majorHAnsi"/>
          <w:sz w:val="22"/>
          <w:szCs w:val="22"/>
        </w:rPr>
        <w:t xml:space="preserve">de las partes y la modalidad de su operación y las contrataciones necesarias para la operación y mantenimiento. </w:t>
      </w:r>
      <w:r w:rsidR="00434158" w:rsidRPr="000055A0">
        <w:rPr>
          <w:rFonts w:asciiTheme="majorHAnsi" w:hAnsiTheme="majorHAnsi"/>
          <w:sz w:val="22"/>
          <w:szCs w:val="22"/>
        </w:rPr>
        <w:t xml:space="preserve"> </w:t>
      </w:r>
      <w:r w:rsidR="008075B6" w:rsidRPr="000055A0">
        <w:rPr>
          <w:rFonts w:asciiTheme="majorHAnsi" w:hAnsiTheme="majorHAnsi"/>
          <w:sz w:val="22"/>
          <w:szCs w:val="22"/>
        </w:rPr>
        <w:t>Asimismo, se establecen las obligaciones y responsabilidades de ambas partes, siendo una de las principales para los efectos del Programa la delegación del IDAAN a la UCPSP de la responsabilidad de la O&amp;M de las obras y bienes del Proyecto de Saneamiento hasta que el IDAAN esté en condiciones de asumirla.</w:t>
      </w:r>
    </w:p>
    <w:p w:rsidR="004830CE" w:rsidRPr="000055A0" w:rsidRDefault="005A20B0" w:rsidP="00A17902">
      <w:pPr>
        <w:spacing w:before="240" w:after="240" w:line="240" w:lineRule="auto"/>
        <w:jc w:val="both"/>
        <w:rPr>
          <w:rFonts w:asciiTheme="majorHAnsi" w:hAnsiTheme="majorHAnsi"/>
          <w:sz w:val="22"/>
          <w:szCs w:val="22"/>
        </w:rPr>
      </w:pPr>
      <w:r w:rsidRPr="000055A0">
        <w:rPr>
          <w:rFonts w:asciiTheme="majorHAnsi" w:hAnsiTheme="majorHAnsi"/>
          <w:sz w:val="22"/>
          <w:szCs w:val="22"/>
        </w:rPr>
        <w:t xml:space="preserve">El Convenio tendrá una duración de 10 (diez) años a partir del refrendo de la Contraloría General de la República, el cual podrá ser modificado de común acuerdo entre las partes y su </w:t>
      </w:r>
      <w:r w:rsidRPr="000055A0">
        <w:rPr>
          <w:rFonts w:asciiTheme="majorHAnsi" w:hAnsiTheme="majorHAnsi"/>
          <w:sz w:val="22"/>
          <w:szCs w:val="22"/>
        </w:rPr>
        <w:lastRenderedPageBreak/>
        <w:t xml:space="preserve">modificación deberá ser notificada al BID en forma inmediata. Los cambios del mismo a su entrada en </w:t>
      </w:r>
      <w:r w:rsidR="00E13766" w:rsidRPr="000055A0">
        <w:rPr>
          <w:rFonts w:asciiTheme="majorHAnsi" w:hAnsiTheme="majorHAnsi"/>
          <w:sz w:val="22"/>
          <w:szCs w:val="22"/>
        </w:rPr>
        <w:t>vigencia actualizarán</w:t>
      </w:r>
      <w:r w:rsidRPr="000055A0">
        <w:rPr>
          <w:rFonts w:asciiTheme="majorHAnsi" w:hAnsiTheme="majorHAnsi"/>
          <w:sz w:val="22"/>
          <w:szCs w:val="22"/>
        </w:rPr>
        <w:t xml:space="preserve"> en </w:t>
      </w:r>
      <w:r w:rsidR="00146275" w:rsidRPr="000055A0">
        <w:rPr>
          <w:rFonts w:asciiTheme="majorHAnsi" w:hAnsiTheme="majorHAnsi"/>
          <w:sz w:val="22"/>
          <w:szCs w:val="22"/>
        </w:rPr>
        <w:t xml:space="preserve">forma automática el Anexo </w:t>
      </w:r>
      <w:r w:rsidR="00146275" w:rsidRPr="000055A0">
        <w:rPr>
          <w:rFonts w:asciiTheme="majorHAnsi" w:hAnsiTheme="majorHAnsi"/>
          <w:sz w:val="22"/>
          <w:szCs w:val="22"/>
          <w:highlight w:val="yellow"/>
        </w:rPr>
        <w:t>xx</w:t>
      </w:r>
      <w:r w:rsidR="00146275" w:rsidRPr="000055A0">
        <w:rPr>
          <w:rFonts w:asciiTheme="majorHAnsi" w:hAnsiTheme="majorHAnsi"/>
          <w:sz w:val="22"/>
          <w:szCs w:val="22"/>
        </w:rPr>
        <w:t xml:space="preserve"> </w:t>
      </w:r>
      <w:r w:rsidRPr="000055A0">
        <w:rPr>
          <w:rFonts w:asciiTheme="majorHAnsi" w:hAnsiTheme="majorHAnsi"/>
          <w:sz w:val="22"/>
          <w:szCs w:val="22"/>
        </w:rPr>
        <w:t>de este Reglamento Operativo.</w:t>
      </w:r>
    </w:p>
    <w:p w:rsidR="00050994" w:rsidRPr="009C6338" w:rsidRDefault="00050994" w:rsidP="009C6338">
      <w:pPr>
        <w:pStyle w:val="Heading3"/>
        <w:numPr>
          <w:ilvl w:val="1"/>
          <w:numId w:val="1"/>
        </w:numPr>
        <w:spacing w:before="240" w:after="240"/>
        <w:ind w:left="426" w:hanging="431"/>
        <w:rPr>
          <w:b/>
          <w:color w:val="auto"/>
          <w:sz w:val="22"/>
          <w:szCs w:val="22"/>
        </w:rPr>
      </w:pPr>
      <w:bookmarkStart w:id="920" w:name="_Toc461005505"/>
      <w:r w:rsidRPr="009C6338">
        <w:rPr>
          <w:b/>
          <w:color w:val="auto"/>
          <w:sz w:val="22"/>
          <w:szCs w:val="22"/>
        </w:rPr>
        <w:t>Comité para la Sostenibilidad del Sector</w:t>
      </w:r>
      <w:bookmarkEnd w:id="920"/>
      <w:r w:rsidRPr="009C6338">
        <w:rPr>
          <w:b/>
          <w:color w:val="auto"/>
          <w:sz w:val="22"/>
          <w:szCs w:val="22"/>
        </w:rPr>
        <w:t xml:space="preserve"> </w:t>
      </w:r>
    </w:p>
    <w:p w:rsidR="00E37395" w:rsidRDefault="00E37395" w:rsidP="00A17902">
      <w:pPr>
        <w:spacing w:before="240" w:after="240" w:line="240" w:lineRule="auto"/>
        <w:jc w:val="both"/>
        <w:rPr>
          <w:rFonts w:asciiTheme="majorHAnsi" w:hAnsiTheme="majorHAnsi"/>
          <w:sz w:val="22"/>
          <w:szCs w:val="22"/>
          <w:vertAlign w:val="superscript"/>
          <w:lang w:val="es-ES_tradnl"/>
        </w:rPr>
      </w:pPr>
      <w:r w:rsidRPr="000055A0">
        <w:rPr>
          <w:rFonts w:asciiTheme="majorHAnsi" w:hAnsiTheme="majorHAnsi"/>
          <w:sz w:val="22"/>
          <w:szCs w:val="22"/>
          <w:lang w:val="es-ES_tradnl"/>
        </w:rPr>
        <w:t>El esquema de gobernanza, prevé contar tamb</w:t>
      </w:r>
      <w:r w:rsidR="00E13766" w:rsidRPr="000055A0">
        <w:rPr>
          <w:rFonts w:asciiTheme="majorHAnsi" w:hAnsiTheme="majorHAnsi"/>
          <w:sz w:val="22"/>
          <w:szCs w:val="22"/>
          <w:lang w:val="es-ES_tradnl"/>
        </w:rPr>
        <w:t>ién con la participación del Comité para la Sostenibilidad del Sector</w:t>
      </w:r>
      <w:r w:rsidRPr="000055A0">
        <w:rPr>
          <w:rFonts w:asciiTheme="majorHAnsi" w:hAnsiTheme="majorHAnsi"/>
          <w:sz w:val="22"/>
          <w:szCs w:val="22"/>
          <w:lang w:val="es-ES_tradnl"/>
        </w:rPr>
        <w:t>, a ser creado por el MINSA</w:t>
      </w:r>
      <w:r w:rsidRPr="000055A0">
        <w:rPr>
          <w:rFonts w:asciiTheme="majorHAnsi" w:hAnsiTheme="majorHAnsi"/>
          <w:sz w:val="22"/>
          <w:szCs w:val="22"/>
          <w:vertAlign w:val="superscript"/>
          <w:lang w:val="es-ES_tradnl"/>
        </w:rPr>
        <w:footnoteReference w:id="13"/>
      </w:r>
      <w:r w:rsidRPr="000055A0">
        <w:rPr>
          <w:rFonts w:asciiTheme="majorHAnsi" w:hAnsiTheme="majorHAnsi"/>
          <w:sz w:val="22"/>
          <w:szCs w:val="22"/>
          <w:lang w:val="es-ES_tradnl"/>
        </w:rPr>
        <w:t xml:space="preserve">, </w:t>
      </w:r>
      <w:r w:rsidR="00E13766" w:rsidRPr="000055A0">
        <w:rPr>
          <w:rFonts w:asciiTheme="majorHAnsi" w:hAnsiTheme="majorHAnsi"/>
          <w:sz w:val="22"/>
          <w:szCs w:val="22"/>
          <w:lang w:val="es-ES_tradnl"/>
        </w:rPr>
        <w:t xml:space="preserve">que estará </w:t>
      </w:r>
      <w:r w:rsidRPr="000055A0">
        <w:rPr>
          <w:rFonts w:asciiTheme="majorHAnsi" w:hAnsiTheme="majorHAnsi"/>
          <w:sz w:val="22"/>
          <w:szCs w:val="22"/>
          <w:lang w:val="es-ES_tradnl"/>
        </w:rPr>
        <w:t xml:space="preserve">integrado por representantes de alto nivel del MINSA, </w:t>
      </w:r>
      <w:r w:rsidR="00E13766" w:rsidRPr="000055A0">
        <w:rPr>
          <w:rFonts w:asciiTheme="majorHAnsi" w:hAnsiTheme="majorHAnsi"/>
          <w:sz w:val="22"/>
          <w:szCs w:val="22"/>
          <w:lang w:val="es-ES_tradnl"/>
        </w:rPr>
        <w:t xml:space="preserve">de la </w:t>
      </w:r>
      <w:r w:rsidRPr="000055A0">
        <w:rPr>
          <w:rFonts w:asciiTheme="majorHAnsi" w:hAnsiTheme="majorHAnsi"/>
          <w:sz w:val="22"/>
          <w:szCs w:val="22"/>
          <w:lang w:val="es-ES_tradnl"/>
        </w:rPr>
        <w:t xml:space="preserve">UCPSP, </w:t>
      </w:r>
      <w:r w:rsidR="00E13766" w:rsidRPr="000055A0">
        <w:rPr>
          <w:rFonts w:asciiTheme="majorHAnsi" w:hAnsiTheme="majorHAnsi"/>
          <w:sz w:val="22"/>
          <w:szCs w:val="22"/>
          <w:lang w:val="es-ES_tradnl"/>
        </w:rPr>
        <w:t xml:space="preserve">del </w:t>
      </w:r>
      <w:r w:rsidRPr="000055A0">
        <w:rPr>
          <w:rFonts w:asciiTheme="majorHAnsi" w:hAnsiTheme="majorHAnsi"/>
          <w:sz w:val="22"/>
          <w:szCs w:val="22"/>
          <w:lang w:val="es-ES_tradnl"/>
        </w:rPr>
        <w:t xml:space="preserve">IDAAN, </w:t>
      </w:r>
      <w:r w:rsidR="00E13766" w:rsidRPr="000055A0">
        <w:rPr>
          <w:rFonts w:asciiTheme="majorHAnsi" w:hAnsiTheme="majorHAnsi"/>
          <w:sz w:val="22"/>
          <w:szCs w:val="22"/>
          <w:lang w:val="es-ES_tradnl"/>
        </w:rPr>
        <w:t xml:space="preserve">del </w:t>
      </w:r>
      <w:r w:rsidRPr="000055A0">
        <w:rPr>
          <w:rFonts w:asciiTheme="majorHAnsi" w:hAnsiTheme="majorHAnsi"/>
          <w:sz w:val="22"/>
          <w:szCs w:val="22"/>
          <w:lang w:val="es-ES_tradnl"/>
        </w:rPr>
        <w:t xml:space="preserve">MEF, </w:t>
      </w:r>
      <w:r w:rsidR="00E13766" w:rsidRPr="000055A0">
        <w:rPr>
          <w:rFonts w:asciiTheme="majorHAnsi" w:hAnsiTheme="majorHAnsi"/>
          <w:sz w:val="22"/>
          <w:szCs w:val="22"/>
          <w:lang w:val="es-ES_tradnl"/>
        </w:rPr>
        <w:t xml:space="preserve">del </w:t>
      </w:r>
      <w:r w:rsidRPr="000055A0">
        <w:rPr>
          <w:rFonts w:asciiTheme="majorHAnsi" w:hAnsiTheme="majorHAnsi"/>
          <w:sz w:val="22"/>
          <w:szCs w:val="22"/>
          <w:lang w:val="es-ES_tradnl"/>
        </w:rPr>
        <w:t xml:space="preserve">Consejo Nacional de Desarrollo Sostenible (CONADES) y </w:t>
      </w:r>
      <w:r w:rsidR="00E13766" w:rsidRPr="000055A0">
        <w:rPr>
          <w:rFonts w:asciiTheme="majorHAnsi" w:hAnsiTheme="majorHAnsi"/>
          <w:sz w:val="22"/>
          <w:szCs w:val="22"/>
          <w:lang w:val="es-ES_tradnl"/>
        </w:rPr>
        <w:t xml:space="preserve">de la </w:t>
      </w:r>
      <w:r w:rsidRPr="000055A0">
        <w:rPr>
          <w:rFonts w:asciiTheme="majorHAnsi" w:hAnsiTheme="majorHAnsi"/>
          <w:sz w:val="22"/>
          <w:szCs w:val="22"/>
          <w:lang w:val="es-ES_tradnl"/>
        </w:rPr>
        <w:t>Secreta</w:t>
      </w:r>
      <w:r w:rsidR="00E13766" w:rsidRPr="000055A0">
        <w:rPr>
          <w:rFonts w:asciiTheme="majorHAnsi" w:hAnsiTheme="majorHAnsi"/>
          <w:sz w:val="22"/>
          <w:szCs w:val="22"/>
          <w:lang w:val="es-ES_tradnl"/>
        </w:rPr>
        <w:t>ría de Metas Presidenciales. Este Comité</w:t>
      </w:r>
      <w:r w:rsidRPr="000055A0">
        <w:rPr>
          <w:rFonts w:asciiTheme="majorHAnsi" w:hAnsiTheme="majorHAnsi"/>
          <w:sz w:val="22"/>
          <w:szCs w:val="22"/>
          <w:lang w:val="es-ES_tradnl"/>
        </w:rPr>
        <w:t xml:space="preserve"> actuará como vehículo para mejorar la sostenibilidad de las instituciones del sector en el mediano y largo plazo, coordinando, liderando, planificando y dando seguimiento a la implementación acciones de modernización del sector</w:t>
      </w:r>
      <w:r w:rsidRPr="000055A0">
        <w:rPr>
          <w:rFonts w:asciiTheme="majorHAnsi" w:hAnsiTheme="majorHAnsi"/>
          <w:sz w:val="22"/>
          <w:szCs w:val="22"/>
          <w:vertAlign w:val="superscript"/>
          <w:lang w:val="es-ES_tradnl"/>
        </w:rPr>
        <w:footnoteReference w:id="14"/>
      </w:r>
      <w:r w:rsidRPr="000055A0">
        <w:rPr>
          <w:rFonts w:asciiTheme="majorHAnsi" w:hAnsiTheme="majorHAnsi"/>
          <w:sz w:val="22"/>
          <w:szCs w:val="22"/>
          <w:vertAlign w:val="superscript"/>
          <w:lang w:val="es-ES_tradnl"/>
        </w:rPr>
        <w:t>.</w:t>
      </w:r>
    </w:p>
    <w:p w:rsidR="006104CA" w:rsidRPr="00AF5511" w:rsidRDefault="006104CA" w:rsidP="00AF5511">
      <w:pPr>
        <w:pStyle w:val="Heading3"/>
        <w:numPr>
          <w:ilvl w:val="1"/>
          <w:numId w:val="1"/>
        </w:numPr>
        <w:spacing w:before="240" w:after="240"/>
        <w:ind w:left="426" w:hanging="431"/>
        <w:rPr>
          <w:b/>
          <w:color w:val="auto"/>
          <w:sz w:val="22"/>
          <w:szCs w:val="22"/>
          <w:lang w:eastAsia="es-ES"/>
        </w:rPr>
      </w:pPr>
      <w:bookmarkStart w:id="921" w:name="_Toc461005506"/>
      <w:r w:rsidRPr="00AF5511">
        <w:rPr>
          <w:b/>
          <w:iCs/>
          <w:color w:val="auto"/>
          <w:sz w:val="22"/>
          <w:szCs w:val="22"/>
          <w:lang w:eastAsia="es-ES"/>
        </w:rPr>
        <w:t>UCPSP</w:t>
      </w:r>
      <w:bookmarkEnd w:id="921"/>
    </w:p>
    <w:p w:rsidR="006104CA" w:rsidRDefault="006104CA" w:rsidP="006104CA">
      <w:pPr>
        <w:tabs>
          <w:tab w:val="left" w:pos="-1440"/>
          <w:tab w:val="num" w:pos="709"/>
        </w:tabs>
        <w:spacing w:before="240" w:after="240" w:line="240" w:lineRule="auto"/>
        <w:ind w:left="12"/>
        <w:jc w:val="both"/>
        <w:rPr>
          <w:rFonts w:asciiTheme="majorHAnsi" w:hAnsiTheme="majorHAnsi"/>
          <w:sz w:val="22"/>
          <w:szCs w:val="22"/>
        </w:rPr>
      </w:pPr>
      <w:r w:rsidRPr="00864FDC">
        <w:rPr>
          <w:rFonts w:asciiTheme="majorHAnsi" w:hAnsiTheme="majorHAnsi"/>
          <w:sz w:val="22"/>
          <w:szCs w:val="22"/>
        </w:rPr>
        <w:t xml:space="preserve">El MINSA cuenta con una Unidad Coordinadora del Programa de Saneamiento de Panamá (UCPSP), creada mediante el Decreto Ejecutivo N° 144 del 20 de junio del 2001, posteriormente modificado por el Decreto Ejecutivo N° 18 del 3 de marzo de 2016, adscrita al MINSA, </w:t>
      </w:r>
      <w:r>
        <w:rPr>
          <w:rFonts w:asciiTheme="majorHAnsi" w:hAnsiTheme="majorHAnsi"/>
          <w:sz w:val="22"/>
          <w:szCs w:val="22"/>
        </w:rPr>
        <w:t xml:space="preserve">la cual </w:t>
      </w:r>
      <w:r w:rsidRPr="00864FDC">
        <w:rPr>
          <w:rFonts w:asciiTheme="majorHAnsi" w:hAnsiTheme="majorHAnsi"/>
          <w:sz w:val="22"/>
          <w:szCs w:val="22"/>
        </w:rPr>
        <w:t>será responsable de la gestión técnica, social, fiduciaria</w:t>
      </w:r>
      <w:r>
        <w:rPr>
          <w:rStyle w:val="FootnoteReference"/>
          <w:rFonts w:asciiTheme="majorHAnsi" w:hAnsiTheme="majorHAnsi"/>
          <w:sz w:val="22"/>
          <w:szCs w:val="22"/>
        </w:rPr>
        <w:footnoteReference w:id="15"/>
      </w:r>
      <w:r w:rsidRPr="00864FDC">
        <w:rPr>
          <w:rFonts w:asciiTheme="majorHAnsi" w:hAnsiTheme="majorHAnsi"/>
          <w:sz w:val="22"/>
          <w:szCs w:val="22"/>
        </w:rPr>
        <w:t xml:space="preserve">, así como de la O&amp;M de la infraestructura financiada por el </w:t>
      </w:r>
      <w:r>
        <w:rPr>
          <w:rFonts w:asciiTheme="majorHAnsi" w:hAnsiTheme="majorHAnsi"/>
          <w:sz w:val="22"/>
          <w:szCs w:val="22"/>
        </w:rPr>
        <w:t>del PSACH Fase I</w:t>
      </w:r>
      <w:r w:rsidRPr="00864FDC">
        <w:rPr>
          <w:rFonts w:asciiTheme="majorHAnsi" w:hAnsiTheme="majorHAnsi"/>
          <w:sz w:val="22"/>
          <w:szCs w:val="22"/>
        </w:rPr>
        <w:t>, hasta que el IDAAN tenga la capacidad requerida</w:t>
      </w:r>
      <w:r>
        <w:rPr>
          <w:rFonts w:asciiTheme="majorHAnsi" w:hAnsiTheme="majorHAnsi"/>
          <w:sz w:val="22"/>
          <w:szCs w:val="22"/>
        </w:rPr>
        <w:t xml:space="preserve"> para asumirla</w:t>
      </w:r>
      <w:r w:rsidRPr="00864FDC">
        <w:rPr>
          <w:rFonts w:asciiTheme="majorHAnsi" w:hAnsiTheme="majorHAnsi"/>
          <w:sz w:val="22"/>
          <w:szCs w:val="22"/>
        </w:rPr>
        <w:t xml:space="preserve">, </w:t>
      </w:r>
      <w:r>
        <w:rPr>
          <w:rFonts w:asciiTheme="majorHAnsi" w:hAnsiTheme="majorHAnsi"/>
          <w:sz w:val="22"/>
          <w:szCs w:val="22"/>
        </w:rPr>
        <w:t xml:space="preserve">además </w:t>
      </w:r>
      <w:r w:rsidRPr="00864FDC">
        <w:rPr>
          <w:rFonts w:asciiTheme="majorHAnsi" w:hAnsiTheme="majorHAnsi"/>
          <w:sz w:val="22"/>
          <w:szCs w:val="22"/>
        </w:rPr>
        <w:t>es la responsable actualmente de la operación de la Planta de Tratamiento de Aguas Residuales (PTAR) Juan Díaz, hasta que el IDAAN este en capacidad de recibir y operar la infraestructura construida por el Programa de Saneamiento de la Ciudad y la Bahía de Panamá (PSCBP)</w:t>
      </w:r>
      <w:r>
        <w:rPr>
          <w:rFonts w:asciiTheme="majorHAnsi" w:hAnsiTheme="majorHAnsi"/>
          <w:sz w:val="22"/>
          <w:szCs w:val="22"/>
        </w:rPr>
        <w:t xml:space="preserve"> y de la ejecución del Proyecto de Gestión de Aguas Residuales de </w:t>
      </w:r>
      <w:proofErr w:type="spellStart"/>
      <w:r>
        <w:rPr>
          <w:rFonts w:asciiTheme="majorHAnsi" w:hAnsiTheme="majorHAnsi"/>
          <w:sz w:val="22"/>
          <w:szCs w:val="22"/>
        </w:rPr>
        <w:t>Burunga</w:t>
      </w:r>
      <w:proofErr w:type="spellEnd"/>
      <w:r>
        <w:rPr>
          <w:rFonts w:asciiTheme="majorHAnsi" w:hAnsiTheme="majorHAnsi"/>
          <w:sz w:val="22"/>
          <w:szCs w:val="22"/>
        </w:rPr>
        <w:t xml:space="preserve"> y Arraiján Cabecera.</w:t>
      </w:r>
    </w:p>
    <w:p w:rsidR="00920DB2" w:rsidRPr="00920DB2" w:rsidRDefault="00920DB2" w:rsidP="00EE47D8">
      <w:pPr>
        <w:pStyle w:val="ListParagraph"/>
        <w:keepNext/>
        <w:keepLines/>
        <w:numPr>
          <w:ilvl w:val="0"/>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22" w:name="_Toc461005344"/>
      <w:bookmarkStart w:id="923" w:name="_Toc461005507"/>
      <w:bookmarkEnd w:id="922"/>
      <w:bookmarkEnd w:id="923"/>
    </w:p>
    <w:p w:rsidR="00920DB2" w:rsidRPr="00920DB2" w:rsidRDefault="00920DB2" w:rsidP="00EE47D8">
      <w:pPr>
        <w:pStyle w:val="ListParagraph"/>
        <w:keepNext/>
        <w:keepLines/>
        <w:numPr>
          <w:ilvl w:val="0"/>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24" w:name="_Toc461005345"/>
      <w:bookmarkStart w:id="925" w:name="_Toc461005508"/>
      <w:bookmarkEnd w:id="924"/>
      <w:bookmarkEnd w:id="925"/>
    </w:p>
    <w:p w:rsidR="00920DB2" w:rsidRPr="00920DB2" w:rsidRDefault="00920DB2" w:rsidP="00EE47D8">
      <w:pPr>
        <w:pStyle w:val="ListParagraph"/>
        <w:keepNext/>
        <w:keepLines/>
        <w:numPr>
          <w:ilvl w:val="0"/>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26" w:name="_Toc461005346"/>
      <w:bookmarkStart w:id="927" w:name="_Toc461005509"/>
      <w:bookmarkEnd w:id="926"/>
      <w:bookmarkEnd w:id="927"/>
    </w:p>
    <w:p w:rsidR="00920DB2" w:rsidRPr="00920DB2" w:rsidRDefault="00920DB2" w:rsidP="00EE47D8">
      <w:pPr>
        <w:pStyle w:val="ListParagraph"/>
        <w:keepNext/>
        <w:keepLines/>
        <w:numPr>
          <w:ilvl w:val="0"/>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28" w:name="_Toc461005347"/>
      <w:bookmarkStart w:id="929" w:name="_Toc461005510"/>
      <w:bookmarkEnd w:id="928"/>
      <w:bookmarkEnd w:id="929"/>
    </w:p>
    <w:p w:rsidR="00920DB2" w:rsidRPr="00920DB2" w:rsidRDefault="00920DB2" w:rsidP="00EE47D8">
      <w:pPr>
        <w:pStyle w:val="ListParagraph"/>
        <w:keepNext/>
        <w:keepLines/>
        <w:numPr>
          <w:ilvl w:val="0"/>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30" w:name="_Toc461005348"/>
      <w:bookmarkStart w:id="931" w:name="_Toc461005511"/>
      <w:bookmarkEnd w:id="930"/>
      <w:bookmarkEnd w:id="931"/>
    </w:p>
    <w:p w:rsidR="00920DB2" w:rsidRPr="00920DB2" w:rsidRDefault="00920DB2" w:rsidP="00EE47D8">
      <w:pPr>
        <w:pStyle w:val="ListParagraph"/>
        <w:keepNext/>
        <w:keepLines/>
        <w:numPr>
          <w:ilvl w:val="1"/>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32" w:name="_Toc461005349"/>
      <w:bookmarkStart w:id="933" w:name="_Toc461005512"/>
      <w:bookmarkEnd w:id="932"/>
      <w:bookmarkEnd w:id="933"/>
    </w:p>
    <w:p w:rsidR="00920DB2" w:rsidRPr="00920DB2" w:rsidRDefault="00920DB2" w:rsidP="00EE47D8">
      <w:pPr>
        <w:pStyle w:val="ListParagraph"/>
        <w:keepNext/>
        <w:keepLines/>
        <w:numPr>
          <w:ilvl w:val="1"/>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34" w:name="_Toc461005350"/>
      <w:bookmarkStart w:id="935" w:name="_Toc461005513"/>
      <w:bookmarkEnd w:id="934"/>
      <w:bookmarkEnd w:id="935"/>
    </w:p>
    <w:p w:rsidR="00920DB2" w:rsidRPr="00920DB2" w:rsidRDefault="00920DB2" w:rsidP="00EE47D8">
      <w:pPr>
        <w:pStyle w:val="ListParagraph"/>
        <w:keepNext/>
        <w:keepLines/>
        <w:numPr>
          <w:ilvl w:val="1"/>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36" w:name="_Toc461005351"/>
      <w:bookmarkStart w:id="937" w:name="_Toc461005514"/>
      <w:bookmarkEnd w:id="936"/>
      <w:bookmarkEnd w:id="937"/>
    </w:p>
    <w:p w:rsidR="00920DB2" w:rsidRPr="00920DB2" w:rsidRDefault="00920DB2" w:rsidP="00EE47D8">
      <w:pPr>
        <w:pStyle w:val="ListParagraph"/>
        <w:keepNext/>
        <w:keepLines/>
        <w:numPr>
          <w:ilvl w:val="1"/>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38" w:name="_Toc461005352"/>
      <w:bookmarkStart w:id="939" w:name="_Toc461005515"/>
      <w:bookmarkEnd w:id="938"/>
      <w:bookmarkEnd w:id="939"/>
    </w:p>
    <w:p w:rsidR="00920DB2" w:rsidRPr="00920DB2" w:rsidRDefault="00920DB2" w:rsidP="00EE47D8">
      <w:pPr>
        <w:pStyle w:val="ListParagraph"/>
        <w:keepNext/>
        <w:keepLines/>
        <w:numPr>
          <w:ilvl w:val="1"/>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40" w:name="_Toc461005353"/>
      <w:bookmarkStart w:id="941" w:name="_Toc461005516"/>
      <w:bookmarkEnd w:id="940"/>
      <w:bookmarkEnd w:id="941"/>
    </w:p>
    <w:p w:rsidR="00920DB2" w:rsidRPr="00920DB2" w:rsidRDefault="00920DB2" w:rsidP="00EE47D8">
      <w:pPr>
        <w:pStyle w:val="ListParagraph"/>
        <w:keepNext/>
        <w:keepLines/>
        <w:numPr>
          <w:ilvl w:val="1"/>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42" w:name="_Toc461005354"/>
      <w:bookmarkStart w:id="943" w:name="_Toc461005517"/>
      <w:bookmarkEnd w:id="942"/>
      <w:bookmarkEnd w:id="943"/>
    </w:p>
    <w:p w:rsidR="00920DB2" w:rsidRPr="00920DB2" w:rsidRDefault="00920DB2" w:rsidP="00EE47D8">
      <w:pPr>
        <w:pStyle w:val="ListParagraph"/>
        <w:keepNext/>
        <w:keepLines/>
        <w:numPr>
          <w:ilvl w:val="1"/>
          <w:numId w:val="34"/>
        </w:numPr>
        <w:spacing w:before="80" w:after="0"/>
        <w:contextualSpacing w:val="0"/>
        <w:outlineLvl w:val="3"/>
        <w:rPr>
          <w:rFonts w:asciiTheme="majorHAnsi" w:eastAsiaTheme="minorHAnsi" w:hAnsiTheme="majorHAnsi" w:cs="Calibri"/>
          <w:vanish/>
          <w:color w:val="F79646" w:themeColor="accent6"/>
          <w:sz w:val="22"/>
          <w:szCs w:val="22"/>
          <w:lang w:eastAsia="es-ES"/>
        </w:rPr>
      </w:pPr>
      <w:bookmarkStart w:id="944" w:name="_Toc461005355"/>
      <w:bookmarkStart w:id="945" w:name="_Toc461005518"/>
      <w:bookmarkEnd w:id="944"/>
      <w:bookmarkEnd w:id="945"/>
    </w:p>
    <w:p w:rsidR="00920DB2" w:rsidRPr="00AF5511" w:rsidRDefault="002D0633" w:rsidP="00EE47D8">
      <w:pPr>
        <w:pStyle w:val="Heading4"/>
        <w:numPr>
          <w:ilvl w:val="2"/>
          <w:numId w:val="34"/>
        </w:numPr>
        <w:ind w:left="567"/>
        <w:rPr>
          <w:rFonts w:cstheme="minorHAnsi"/>
          <w:b/>
          <w:color w:val="auto"/>
        </w:rPr>
      </w:pPr>
      <w:r>
        <w:rPr>
          <w:rFonts w:eastAsiaTheme="minorHAnsi" w:cs="Calibri"/>
          <w:lang w:eastAsia="es-ES"/>
        </w:rPr>
        <w:t xml:space="preserve">   </w:t>
      </w:r>
      <w:bookmarkStart w:id="946" w:name="_Toc461005519"/>
      <w:r w:rsidR="00920DB2" w:rsidRPr="00AF5511">
        <w:rPr>
          <w:b/>
          <w:color w:val="auto"/>
        </w:rPr>
        <w:t>Esquema de funcionamiento de la UCPSP/MINSA</w:t>
      </w:r>
      <w:bookmarkEnd w:id="946"/>
    </w:p>
    <w:p w:rsidR="00920DB2" w:rsidRPr="000055A0" w:rsidRDefault="00920DB2" w:rsidP="00920DB2">
      <w:pPr>
        <w:spacing w:before="240" w:after="240" w:line="240" w:lineRule="auto"/>
        <w:jc w:val="both"/>
        <w:rPr>
          <w:rFonts w:asciiTheme="majorHAnsi" w:eastAsia="Times New Roman" w:hAnsiTheme="majorHAnsi"/>
          <w:sz w:val="22"/>
          <w:szCs w:val="24"/>
          <w:lang w:eastAsia="es-PY"/>
        </w:rPr>
      </w:pPr>
      <w:r w:rsidRPr="00DD0345">
        <w:rPr>
          <w:rFonts w:asciiTheme="majorHAnsi" w:eastAsia="Times New Roman" w:hAnsiTheme="majorHAnsi"/>
          <w:sz w:val="22"/>
          <w:szCs w:val="22"/>
          <w:lang w:eastAsia="es-PY"/>
        </w:rPr>
        <w:t>La UCPSP se encuentra implementando un Sistema Integrado de Gestión (SIG)</w:t>
      </w:r>
      <w:r w:rsidRPr="00DD0345">
        <w:rPr>
          <w:rFonts w:asciiTheme="majorHAnsi" w:eastAsia="Times New Roman" w:hAnsiTheme="majorHAnsi" w:cstheme="minorHAnsi"/>
          <w:sz w:val="22"/>
          <w:szCs w:val="22"/>
          <w:lang w:eastAsia="es-PY"/>
        </w:rPr>
        <w:t xml:space="preserve"> </w:t>
      </w:r>
      <w:r w:rsidRPr="00DE5057">
        <w:rPr>
          <w:rFonts w:asciiTheme="majorHAnsi" w:eastAsia="Times New Roman" w:hAnsiTheme="majorHAnsi" w:cstheme="minorHAnsi"/>
          <w:sz w:val="22"/>
          <w:szCs w:val="22"/>
          <w:lang w:eastAsia="es-PY"/>
        </w:rPr>
        <w:t>basado en las normas ISO 9001:2008, ISO 14001:2004 y OSHAS 1800:2007</w:t>
      </w:r>
      <w:r>
        <w:rPr>
          <w:rFonts w:asciiTheme="majorHAnsi" w:eastAsia="Times New Roman" w:hAnsiTheme="majorHAnsi" w:cstheme="minorHAnsi"/>
          <w:sz w:val="22"/>
          <w:szCs w:val="22"/>
          <w:lang w:eastAsia="es-PY"/>
        </w:rPr>
        <w:t>,</w:t>
      </w:r>
      <w:r w:rsidRPr="00DD0345">
        <w:rPr>
          <w:rFonts w:asciiTheme="majorHAnsi" w:eastAsia="Times New Roman" w:hAnsiTheme="majorHAnsi"/>
          <w:sz w:val="22"/>
          <w:szCs w:val="22"/>
          <w:lang w:eastAsia="es-PY"/>
        </w:rPr>
        <w:t xml:space="preserve"> que funciona bajo una estructura matricial que le permite funcionar más eficientemente y tener responsables o gerentes para los principales componentes de los proyectos a cargo</w:t>
      </w:r>
      <w:r>
        <w:rPr>
          <w:rFonts w:asciiTheme="majorHAnsi" w:eastAsia="Times New Roman" w:hAnsiTheme="majorHAnsi"/>
          <w:sz w:val="22"/>
          <w:szCs w:val="22"/>
          <w:lang w:eastAsia="es-PY"/>
        </w:rPr>
        <w:t xml:space="preserve">. </w:t>
      </w:r>
      <w:r w:rsidRPr="000055A0">
        <w:rPr>
          <w:rFonts w:asciiTheme="majorHAnsi" w:eastAsia="Times New Roman" w:hAnsiTheme="majorHAnsi"/>
          <w:sz w:val="22"/>
          <w:szCs w:val="24"/>
          <w:lang w:eastAsia="es-PY"/>
        </w:rPr>
        <w:t xml:space="preserve">El esquema de funcionamiento de la Unidad considera la comunicación constante entre todo el equipo, garantizando la estructuración de los proyectos y la coordinación continua a lo largo de su ejecución con el Gerente de Proyecto Responsable. </w:t>
      </w:r>
    </w:p>
    <w:p w:rsidR="00920DB2" w:rsidRPr="00DE5057" w:rsidRDefault="00920DB2" w:rsidP="00920DB2">
      <w:pPr>
        <w:spacing w:before="240" w:after="240" w:line="240" w:lineRule="auto"/>
        <w:jc w:val="both"/>
        <w:rPr>
          <w:rFonts w:asciiTheme="majorHAnsi" w:hAnsiTheme="majorHAnsi"/>
          <w:sz w:val="22"/>
          <w:szCs w:val="22"/>
        </w:rPr>
      </w:pPr>
      <w:r w:rsidRPr="00DE5057">
        <w:rPr>
          <w:rFonts w:asciiTheme="majorHAnsi" w:hAnsiTheme="majorHAnsi"/>
          <w:sz w:val="22"/>
          <w:szCs w:val="22"/>
        </w:rPr>
        <w:t>El titular de la Coordinación General de la UCP</w:t>
      </w:r>
      <w:r>
        <w:rPr>
          <w:rFonts w:asciiTheme="majorHAnsi" w:hAnsiTheme="majorHAnsi"/>
          <w:sz w:val="22"/>
          <w:szCs w:val="22"/>
        </w:rPr>
        <w:t>SP</w:t>
      </w:r>
      <w:r w:rsidRPr="00DE5057">
        <w:rPr>
          <w:rFonts w:asciiTheme="majorHAnsi" w:hAnsiTheme="majorHAnsi"/>
          <w:sz w:val="22"/>
          <w:szCs w:val="22"/>
        </w:rPr>
        <w:t xml:space="preserve"> será el responsable principal de la dirección y el gerenciamiento del Programa. Contará con gerentes para cada proyecto previsto en el Programa, quienes serán responsables de la coordinación con todas las áreas de la UCP</w:t>
      </w:r>
      <w:r>
        <w:rPr>
          <w:rFonts w:asciiTheme="majorHAnsi" w:hAnsiTheme="majorHAnsi"/>
          <w:sz w:val="22"/>
          <w:szCs w:val="22"/>
        </w:rPr>
        <w:t>SP</w:t>
      </w:r>
      <w:r w:rsidRPr="00DE5057">
        <w:rPr>
          <w:rFonts w:asciiTheme="majorHAnsi" w:hAnsiTheme="majorHAnsi"/>
          <w:sz w:val="22"/>
          <w:szCs w:val="22"/>
        </w:rPr>
        <w:t xml:space="preserve"> y las firmas de supervisión y apoyo, asumiendo el control total desde la elaboración del diseño hasta la entrega de</w:t>
      </w:r>
      <w:r>
        <w:rPr>
          <w:rFonts w:asciiTheme="majorHAnsi" w:hAnsiTheme="majorHAnsi"/>
          <w:sz w:val="22"/>
          <w:szCs w:val="22"/>
        </w:rPr>
        <w:t xml:space="preserve"> la obra al área de O&amp;M</w:t>
      </w:r>
      <w:r w:rsidRPr="00DE5057">
        <w:rPr>
          <w:rFonts w:asciiTheme="majorHAnsi" w:hAnsiTheme="majorHAnsi"/>
          <w:sz w:val="22"/>
          <w:szCs w:val="22"/>
        </w:rPr>
        <w:t xml:space="preserve">, manteniendo comunicación constante con toda la organización y actores involucrados, y controlando los avances del proyecto asignado en todos sus aspectos (avance físico y financiero, puntos críticos, hitos importantes, gestión de riesgos, pago de cuentas, tareas en ejecución, tareas pendientes, entre otros). </w:t>
      </w:r>
    </w:p>
    <w:p w:rsidR="00920DB2" w:rsidRDefault="00920DB2" w:rsidP="00920DB2">
      <w:pPr>
        <w:spacing w:before="240" w:after="240" w:line="240" w:lineRule="auto"/>
        <w:jc w:val="both"/>
        <w:rPr>
          <w:rFonts w:asciiTheme="majorHAnsi" w:hAnsiTheme="majorHAnsi"/>
          <w:sz w:val="22"/>
          <w:szCs w:val="22"/>
        </w:rPr>
      </w:pPr>
      <w:r w:rsidRPr="00DE5057">
        <w:rPr>
          <w:rFonts w:asciiTheme="majorHAnsi" w:hAnsiTheme="majorHAnsi"/>
          <w:sz w:val="22"/>
          <w:szCs w:val="22"/>
        </w:rPr>
        <w:t>El Gerente de Proyecto deberá mantener informado en todo momento a su Gerente de Área de todos los aspectos relevantes de la ejecución del proyecto, quien será responsable de informar a l</w:t>
      </w:r>
      <w:r>
        <w:rPr>
          <w:rFonts w:asciiTheme="majorHAnsi" w:hAnsiTheme="majorHAnsi"/>
          <w:sz w:val="22"/>
          <w:szCs w:val="22"/>
        </w:rPr>
        <w:t>a Coordinación General</w:t>
      </w:r>
      <w:r w:rsidRPr="00DE5057">
        <w:rPr>
          <w:rFonts w:asciiTheme="majorHAnsi" w:hAnsiTheme="majorHAnsi"/>
          <w:sz w:val="22"/>
          <w:szCs w:val="22"/>
        </w:rPr>
        <w:t xml:space="preserve">. Para </w:t>
      </w:r>
      <w:r>
        <w:rPr>
          <w:rFonts w:asciiTheme="majorHAnsi" w:hAnsiTheme="majorHAnsi"/>
          <w:sz w:val="22"/>
          <w:szCs w:val="22"/>
        </w:rPr>
        <w:t>apoyar a la estructura de la Unidad</w:t>
      </w:r>
      <w:r w:rsidRPr="00DE5057">
        <w:rPr>
          <w:rFonts w:asciiTheme="majorHAnsi" w:hAnsiTheme="majorHAnsi"/>
          <w:sz w:val="22"/>
          <w:szCs w:val="22"/>
        </w:rPr>
        <w:t xml:space="preserve"> en las tareas de supervisión de los diseños y la ejecución de las obras, se contratarán firmas consultoras para supervisión, asistencia técnica y otros, según necesidad.</w:t>
      </w:r>
      <w:r>
        <w:rPr>
          <w:rFonts w:asciiTheme="majorHAnsi" w:hAnsiTheme="majorHAnsi"/>
          <w:sz w:val="22"/>
          <w:szCs w:val="22"/>
        </w:rPr>
        <w:t xml:space="preserve"> </w:t>
      </w:r>
    </w:p>
    <w:p w:rsidR="00920DB2" w:rsidRPr="000055A0" w:rsidRDefault="00920DB2" w:rsidP="00920DB2">
      <w:pPr>
        <w:spacing w:before="240" w:after="240" w:line="240" w:lineRule="auto"/>
        <w:jc w:val="both"/>
        <w:rPr>
          <w:rFonts w:asciiTheme="majorHAnsi" w:eastAsia="Times New Roman" w:hAnsiTheme="majorHAnsi"/>
          <w:sz w:val="22"/>
          <w:szCs w:val="22"/>
          <w:lang w:eastAsia="es-PY"/>
        </w:rPr>
      </w:pPr>
      <w:r w:rsidRPr="000055A0">
        <w:rPr>
          <w:rFonts w:asciiTheme="majorHAnsi" w:eastAsia="Times New Roman" w:hAnsiTheme="majorHAnsi"/>
          <w:sz w:val="22"/>
          <w:szCs w:val="22"/>
          <w:lang w:eastAsia="es-PY"/>
        </w:rPr>
        <w:lastRenderedPageBreak/>
        <w:t xml:space="preserve">El Gerente de Proyecto asume un rol protagónico ya desde la fase inicial de los proyectos en la que se elabora el diseño, pasando por la ejecución y hasta la entrega de la obra al Área de O&amp;M; durante estas fases debe coordinar actividades y/o tareas para la gestión de los proyectos y mantener informado no solo a su Área de Trabajo o funcional, sino al resto del equipo Gerencial de la UCPSP, a través de la presentación mensual de Informes Ejecutivos de Avance. Estos informes serán almacenados digitalmente en un repositorio común, de acuerdo como se establece en la Norma ISO 9001:2008. </w:t>
      </w:r>
    </w:p>
    <w:p w:rsidR="0078711A" w:rsidRDefault="0078711A" w:rsidP="0078711A">
      <w:pPr>
        <w:spacing w:before="240" w:after="240" w:line="240" w:lineRule="auto"/>
        <w:jc w:val="both"/>
        <w:rPr>
          <w:rFonts w:asciiTheme="majorHAnsi" w:hAnsiTheme="majorHAnsi"/>
          <w:sz w:val="22"/>
          <w:szCs w:val="22"/>
        </w:rPr>
      </w:pPr>
      <w:r w:rsidRPr="0078711A">
        <w:rPr>
          <w:rFonts w:asciiTheme="majorHAnsi" w:eastAsia="Times New Roman" w:hAnsiTheme="majorHAnsi"/>
          <w:sz w:val="22"/>
          <w:szCs w:val="22"/>
          <w:lang w:eastAsia="es-PY"/>
        </w:rPr>
        <w:t>En la fase de formulación de cualquier proyecto, todas las Áreas de Trabajo estarán involucradas, también en esta misma fase se designa al Gerente de Proyecto, quien es inmediatamente el responsable de la coordinación entre todas las áreas involucradas. Una vez iniciada la ejecución, el Gerente del Proyecto debe asumir el control total, manteniendo comunicación constante con el resto de la Áreas de Trabajo y teniendo conocimiento de los avances del proyecto asignado en todos sus aspectos (avance físico y financiero, puntos críticos, hitos importantes, pago de cuentas, tareas en ejecución, tareas pendientes, entre otros). El Gerente de Proyecto debe mantener informado en todo momento a la Gerencia de su Área de todos los aspectos relevantes de la ejecución del proyecto, la Gerencia de Área a su vez debe informar a la Coordinación General</w:t>
      </w:r>
      <w:r w:rsidRPr="00DE5057">
        <w:rPr>
          <w:rFonts w:asciiTheme="majorHAnsi" w:hAnsiTheme="majorHAnsi"/>
          <w:sz w:val="22"/>
          <w:szCs w:val="22"/>
        </w:rPr>
        <w:t>.</w:t>
      </w:r>
    </w:p>
    <w:p w:rsidR="0078711A" w:rsidRPr="00DE5057" w:rsidRDefault="0078711A" w:rsidP="0078711A">
      <w:pPr>
        <w:spacing w:before="240" w:after="240" w:line="240" w:lineRule="auto"/>
        <w:jc w:val="both"/>
        <w:rPr>
          <w:rFonts w:asciiTheme="majorHAnsi" w:eastAsiaTheme="minorHAnsi" w:hAnsiTheme="majorHAnsi" w:cs="Calibri"/>
          <w:sz w:val="22"/>
          <w:szCs w:val="22"/>
          <w:lang w:eastAsia="es-ES"/>
        </w:rPr>
        <w:sectPr w:rsidR="0078711A" w:rsidRPr="00DE5057" w:rsidSect="004830CE">
          <w:pgSz w:w="11906" w:h="16838" w:code="9"/>
          <w:pgMar w:top="1134" w:right="1134" w:bottom="1134" w:left="1701" w:header="709" w:footer="709" w:gutter="0"/>
          <w:pgBorders w:offsetFrom="page">
            <w:top w:val="dotted" w:sz="4" w:space="24" w:color="FFFFFF" w:themeColor="background1"/>
            <w:left w:val="dotted" w:sz="4" w:space="24" w:color="FFFFFF" w:themeColor="background1"/>
            <w:bottom w:val="dotted" w:sz="4" w:space="24" w:color="FFFFFF" w:themeColor="background1"/>
            <w:right w:val="dotted" w:sz="4" w:space="24" w:color="FFFFFF" w:themeColor="background1"/>
          </w:pgBorders>
          <w:cols w:space="708"/>
          <w:docGrid w:linePitch="360"/>
        </w:sectPr>
      </w:pPr>
    </w:p>
    <w:p w:rsidR="00DE5057" w:rsidRPr="00AF5511" w:rsidRDefault="00DE5057" w:rsidP="00EE47D8">
      <w:pPr>
        <w:pStyle w:val="Heading4"/>
        <w:numPr>
          <w:ilvl w:val="2"/>
          <w:numId w:val="34"/>
        </w:numPr>
        <w:spacing w:before="0" w:after="240" w:line="240" w:lineRule="auto"/>
        <w:ind w:left="567" w:hanging="505"/>
        <w:rPr>
          <w:b/>
          <w:color w:val="auto"/>
        </w:rPr>
      </w:pPr>
      <w:bookmarkStart w:id="947" w:name="_Toc461005520"/>
      <w:r w:rsidRPr="00AF5511">
        <w:rPr>
          <w:b/>
          <w:color w:val="auto"/>
        </w:rPr>
        <w:lastRenderedPageBreak/>
        <w:t>Organigrama de la U</w:t>
      </w:r>
      <w:r w:rsidR="002D0633" w:rsidRPr="00AF5511">
        <w:rPr>
          <w:b/>
          <w:color w:val="auto"/>
        </w:rPr>
        <w:t>CPSP</w:t>
      </w:r>
      <w:r w:rsidR="00F12FF6" w:rsidRPr="00AF5511">
        <w:rPr>
          <w:rStyle w:val="FootnoteReference"/>
          <w:b/>
          <w:color w:val="auto"/>
        </w:rPr>
        <w:footnoteReference w:id="16"/>
      </w:r>
      <w:bookmarkEnd w:id="947"/>
    </w:p>
    <w:p w:rsidR="00DE5057" w:rsidRPr="002D0633" w:rsidRDefault="002D0633" w:rsidP="000055A0">
      <w:pPr>
        <w:jc w:val="center"/>
      </w:pPr>
      <w:r>
        <w:rPr>
          <w:noProof/>
          <w:lang w:val="es-ES_tradnl" w:eastAsia="es-ES_tradnl"/>
        </w:rPr>
        <w:drawing>
          <wp:inline distT="0" distB="0" distL="0" distR="0" wp14:anchorId="155F7AA0" wp14:editId="0AF0078C">
            <wp:extent cx="8210550" cy="5057896"/>
            <wp:effectExtent l="0" t="0" r="0" b="952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20722" cy="5064162"/>
                    </a:xfrm>
                    <a:prstGeom prst="rect">
                      <a:avLst/>
                    </a:prstGeom>
                    <a:noFill/>
                    <a:ln>
                      <a:noFill/>
                    </a:ln>
                  </pic:spPr>
                </pic:pic>
              </a:graphicData>
            </a:graphic>
          </wp:inline>
        </w:drawing>
      </w:r>
    </w:p>
    <w:p w:rsidR="00F12FF6" w:rsidRPr="00F12FF6" w:rsidRDefault="00F12FF6" w:rsidP="00F12FF6">
      <w:pPr>
        <w:spacing w:after="0" w:line="240" w:lineRule="auto"/>
        <w:outlineLvl w:val="1"/>
        <w:rPr>
          <w:rFonts w:asciiTheme="majorHAnsi" w:hAnsiTheme="majorHAnsi" w:cstheme="minorHAnsi"/>
          <w:b/>
          <w:i/>
          <w:sz w:val="16"/>
          <w:szCs w:val="22"/>
        </w:rPr>
        <w:sectPr w:rsidR="00F12FF6" w:rsidRPr="00F12FF6" w:rsidSect="004830CE">
          <w:pgSz w:w="16838" w:h="11906" w:orient="landscape" w:code="9"/>
          <w:pgMar w:top="1701" w:right="1134" w:bottom="1134" w:left="1134" w:header="709" w:footer="709" w:gutter="0"/>
          <w:pgBorders w:offsetFrom="page">
            <w:top w:val="dotted" w:sz="4" w:space="24" w:color="FFFFFF" w:themeColor="background1"/>
            <w:left w:val="dotted" w:sz="4" w:space="24" w:color="FFFFFF" w:themeColor="background1"/>
            <w:bottom w:val="dotted" w:sz="4" w:space="24" w:color="FFFFFF" w:themeColor="background1"/>
            <w:right w:val="dotted" w:sz="4" w:space="24" w:color="FFFFFF" w:themeColor="background1"/>
          </w:pgBorders>
          <w:cols w:space="708"/>
          <w:docGrid w:linePitch="360"/>
        </w:sectPr>
      </w:pPr>
    </w:p>
    <w:p w:rsidR="004A2CE4" w:rsidRPr="004A2CE4" w:rsidRDefault="004A2CE4" w:rsidP="00EE47D8">
      <w:pPr>
        <w:pStyle w:val="Heading4"/>
        <w:numPr>
          <w:ilvl w:val="2"/>
          <w:numId w:val="34"/>
        </w:numPr>
        <w:spacing w:before="0" w:after="240" w:line="240" w:lineRule="auto"/>
        <w:ind w:left="567" w:hanging="505"/>
        <w:rPr>
          <w:b/>
          <w:color w:val="auto"/>
        </w:rPr>
      </w:pPr>
      <w:bookmarkStart w:id="948" w:name="_Toc461005521"/>
      <w:r w:rsidRPr="004A2CE4">
        <w:rPr>
          <w:b/>
          <w:color w:val="auto"/>
        </w:rPr>
        <w:lastRenderedPageBreak/>
        <w:t>Principales responsabilidades y competencias de las áreas</w:t>
      </w:r>
      <w:bookmarkEnd w:id="948"/>
    </w:p>
    <w:p w:rsidR="00DE5057" w:rsidRPr="000055A0" w:rsidRDefault="004E60D3" w:rsidP="000055A0">
      <w:pPr>
        <w:spacing w:before="240" w:after="240" w:line="240" w:lineRule="auto"/>
        <w:jc w:val="both"/>
        <w:rPr>
          <w:rFonts w:asciiTheme="majorHAnsi" w:hAnsiTheme="majorHAnsi"/>
          <w:sz w:val="22"/>
          <w:szCs w:val="22"/>
        </w:rPr>
      </w:pPr>
      <w:r w:rsidRPr="000055A0">
        <w:rPr>
          <w:rFonts w:asciiTheme="majorHAnsi" w:hAnsiTheme="majorHAnsi"/>
          <w:sz w:val="22"/>
          <w:szCs w:val="22"/>
        </w:rPr>
        <w:t>De acuerdo a</w:t>
      </w:r>
      <w:r w:rsidR="00DE5057" w:rsidRPr="000055A0">
        <w:rPr>
          <w:rFonts w:asciiTheme="majorHAnsi" w:hAnsiTheme="majorHAnsi"/>
          <w:sz w:val="22"/>
          <w:szCs w:val="22"/>
        </w:rPr>
        <w:t>l organigrama</w:t>
      </w:r>
      <w:r w:rsidR="00B96577" w:rsidRPr="000055A0">
        <w:rPr>
          <w:rFonts w:asciiTheme="majorHAnsi" w:hAnsiTheme="majorHAnsi"/>
          <w:sz w:val="22"/>
          <w:szCs w:val="22"/>
        </w:rPr>
        <w:t>,</w:t>
      </w:r>
      <w:r w:rsidR="00DE5057" w:rsidRPr="000055A0">
        <w:rPr>
          <w:rFonts w:asciiTheme="majorHAnsi" w:hAnsiTheme="majorHAnsi"/>
          <w:sz w:val="22"/>
          <w:szCs w:val="22"/>
        </w:rPr>
        <w:t xml:space="preserve"> en línea con la Coordinación General están las Áreas de Trabajo o funcionales: </w:t>
      </w:r>
      <w:r w:rsidR="00B96577" w:rsidRPr="000055A0">
        <w:rPr>
          <w:rFonts w:asciiTheme="majorHAnsi" w:hAnsiTheme="majorHAnsi"/>
          <w:sz w:val="22"/>
          <w:szCs w:val="22"/>
        </w:rPr>
        <w:t xml:space="preserve">Gerencia </w:t>
      </w:r>
      <w:r w:rsidR="00DE5057" w:rsidRPr="000055A0">
        <w:rPr>
          <w:rFonts w:asciiTheme="majorHAnsi" w:hAnsiTheme="majorHAnsi"/>
          <w:sz w:val="22"/>
          <w:szCs w:val="22"/>
        </w:rPr>
        <w:t xml:space="preserve">de Publicidad y Comunicación, y </w:t>
      </w:r>
      <w:r w:rsidR="00B96577" w:rsidRPr="000055A0">
        <w:rPr>
          <w:rFonts w:asciiTheme="majorHAnsi" w:hAnsiTheme="majorHAnsi"/>
          <w:sz w:val="22"/>
          <w:szCs w:val="22"/>
        </w:rPr>
        <w:t xml:space="preserve">Gerencia </w:t>
      </w:r>
      <w:r w:rsidR="00DE5057" w:rsidRPr="000055A0">
        <w:rPr>
          <w:rFonts w:asciiTheme="majorHAnsi" w:hAnsiTheme="majorHAnsi"/>
          <w:sz w:val="22"/>
          <w:szCs w:val="22"/>
        </w:rPr>
        <w:t>de Planificación. En dependencia directa de la Coordinación General están los Proyectos y las Secciones. Con esta estructura se tendrán Gerentes de Área, a quienes se reportarán los Encargados de Secciones y los Gerentes de Proyecto; cada Área de Trabajo tiene un rol específico para la adecuada gestión de los proyectos, que se describen a continuación:</w:t>
      </w:r>
    </w:p>
    <w:p w:rsidR="00DE5057" w:rsidRPr="00DE5057" w:rsidRDefault="00DE5057" w:rsidP="00EE47D8">
      <w:pPr>
        <w:pStyle w:val="ListParagraph"/>
        <w:numPr>
          <w:ilvl w:val="0"/>
          <w:numId w:val="24"/>
        </w:numPr>
        <w:spacing w:before="240" w:after="240" w:line="240" w:lineRule="auto"/>
        <w:ind w:left="426"/>
        <w:contextualSpacing w:val="0"/>
        <w:jc w:val="both"/>
        <w:rPr>
          <w:rFonts w:asciiTheme="majorHAnsi" w:hAnsiTheme="majorHAnsi"/>
          <w:sz w:val="22"/>
          <w:szCs w:val="22"/>
        </w:rPr>
      </w:pPr>
      <w:r w:rsidRPr="00DE5057">
        <w:rPr>
          <w:rFonts w:asciiTheme="majorHAnsi" w:hAnsiTheme="majorHAnsi"/>
          <w:b/>
          <w:sz w:val="22"/>
          <w:szCs w:val="22"/>
        </w:rPr>
        <w:t>Coordinación General</w:t>
      </w:r>
      <w:r w:rsidRPr="00DE5057">
        <w:rPr>
          <w:rFonts w:asciiTheme="majorHAnsi" w:hAnsiTheme="majorHAnsi"/>
          <w:sz w:val="22"/>
          <w:szCs w:val="22"/>
        </w:rPr>
        <w:t>: la con</w:t>
      </w:r>
      <w:r w:rsidR="00B96577">
        <w:rPr>
          <w:rFonts w:asciiTheme="majorHAnsi" w:hAnsiTheme="majorHAnsi"/>
          <w:sz w:val="22"/>
          <w:szCs w:val="22"/>
        </w:rPr>
        <w:t>forman la Coordinación General,</w:t>
      </w:r>
      <w:r w:rsidRPr="00DE5057">
        <w:rPr>
          <w:rFonts w:asciiTheme="majorHAnsi" w:hAnsiTheme="majorHAnsi"/>
          <w:sz w:val="22"/>
          <w:szCs w:val="22"/>
        </w:rPr>
        <w:t xml:space="preserve"> la Sub Coordinación General</w:t>
      </w:r>
      <w:r w:rsidR="00B96577">
        <w:rPr>
          <w:rFonts w:asciiTheme="majorHAnsi" w:hAnsiTheme="majorHAnsi"/>
          <w:sz w:val="22"/>
          <w:szCs w:val="22"/>
        </w:rPr>
        <w:t xml:space="preserve"> y la Gerencia Técnica Ejecutiva</w:t>
      </w:r>
      <w:r w:rsidRPr="00DE5057">
        <w:rPr>
          <w:rFonts w:asciiTheme="majorHAnsi" w:hAnsiTheme="majorHAnsi"/>
          <w:sz w:val="22"/>
          <w:szCs w:val="22"/>
        </w:rPr>
        <w:t>, son la máxima autoridad de la UCP</w:t>
      </w:r>
      <w:r w:rsidR="00B96577">
        <w:rPr>
          <w:rFonts w:asciiTheme="majorHAnsi" w:hAnsiTheme="majorHAnsi"/>
          <w:sz w:val="22"/>
          <w:szCs w:val="22"/>
        </w:rPr>
        <w:t>SP</w:t>
      </w:r>
      <w:r w:rsidRPr="00DE5057">
        <w:rPr>
          <w:rFonts w:asciiTheme="majorHAnsi" w:hAnsiTheme="majorHAnsi"/>
          <w:sz w:val="22"/>
          <w:szCs w:val="22"/>
        </w:rPr>
        <w:t>; tiene como principal responsabilidad planificar, organizar, dirigir y controlar la operación. Es la encargada de girar las directrices sobre los nuevos proyectos a ejecutarse, poniendo a conocimiento de todo el equipo gerencial las decisiones tomadas co</w:t>
      </w:r>
      <w:r w:rsidR="006279A9">
        <w:rPr>
          <w:rFonts w:asciiTheme="majorHAnsi" w:hAnsiTheme="majorHAnsi"/>
          <w:sz w:val="22"/>
          <w:szCs w:val="22"/>
        </w:rPr>
        <w:t>n relación a la Fase I del PSACH</w:t>
      </w:r>
      <w:r w:rsidRPr="00DE5057">
        <w:rPr>
          <w:rFonts w:asciiTheme="majorHAnsi" w:hAnsiTheme="majorHAnsi"/>
          <w:sz w:val="22"/>
          <w:szCs w:val="22"/>
        </w:rPr>
        <w:t xml:space="preserve">. </w:t>
      </w:r>
    </w:p>
    <w:p w:rsidR="00DE5057" w:rsidRPr="00DE5057" w:rsidRDefault="00DE5057" w:rsidP="00EE47D8">
      <w:pPr>
        <w:pStyle w:val="ListParagraph"/>
        <w:numPr>
          <w:ilvl w:val="0"/>
          <w:numId w:val="24"/>
        </w:numPr>
        <w:spacing w:before="240" w:after="240" w:line="240" w:lineRule="auto"/>
        <w:ind w:left="426"/>
        <w:contextualSpacing w:val="0"/>
        <w:jc w:val="both"/>
        <w:rPr>
          <w:rFonts w:asciiTheme="majorHAnsi" w:hAnsiTheme="majorHAnsi"/>
          <w:sz w:val="22"/>
          <w:szCs w:val="22"/>
        </w:rPr>
      </w:pPr>
      <w:r w:rsidRPr="00DE5057">
        <w:rPr>
          <w:rFonts w:asciiTheme="majorHAnsi" w:hAnsiTheme="majorHAnsi"/>
          <w:b/>
          <w:sz w:val="22"/>
          <w:szCs w:val="22"/>
        </w:rPr>
        <w:t>Publicidad y Comunicación</w:t>
      </w:r>
      <w:r w:rsidRPr="00DE5057">
        <w:rPr>
          <w:rFonts w:asciiTheme="majorHAnsi" w:hAnsiTheme="majorHAnsi"/>
          <w:sz w:val="22"/>
          <w:szCs w:val="22"/>
        </w:rPr>
        <w:t>: su principal responsabilidad es posicionar el proyecto en la opinión pública, dependiendo del tipo de público, debe definir estrategias de acercamiento y comunicación que mantengan una buena imagen del proyecto. Debe orientar al equipo y en particular a la Coordinación General sobre las estrategias de comunicación que deben ser ejecutadas.</w:t>
      </w:r>
    </w:p>
    <w:p w:rsidR="00DE5057" w:rsidRPr="00DE5057" w:rsidRDefault="00DE5057" w:rsidP="00EE47D8">
      <w:pPr>
        <w:pStyle w:val="ListParagraph"/>
        <w:numPr>
          <w:ilvl w:val="0"/>
          <w:numId w:val="24"/>
        </w:numPr>
        <w:spacing w:before="240" w:after="240" w:line="240" w:lineRule="auto"/>
        <w:ind w:left="426"/>
        <w:contextualSpacing w:val="0"/>
        <w:jc w:val="both"/>
        <w:rPr>
          <w:rFonts w:asciiTheme="majorHAnsi" w:hAnsiTheme="majorHAnsi"/>
          <w:sz w:val="22"/>
          <w:szCs w:val="22"/>
        </w:rPr>
      </w:pPr>
      <w:r w:rsidRPr="00DE5057">
        <w:rPr>
          <w:rFonts w:asciiTheme="majorHAnsi" w:hAnsiTheme="majorHAnsi"/>
          <w:b/>
          <w:sz w:val="22"/>
          <w:szCs w:val="22"/>
        </w:rPr>
        <w:t>Planificación</w:t>
      </w:r>
      <w:r w:rsidRPr="00DE5057">
        <w:rPr>
          <w:rFonts w:asciiTheme="majorHAnsi" w:hAnsiTheme="majorHAnsi"/>
          <w:sz w:val="22"/>
          <w:szCs w:val="22"/>
        </w:rPr>
        <w:t>: tiene como principal responsabilidad apoyar a la Coordinación General en asegurar el cumplimiento de los</w:t>
      </w:r>
      <w:r w:rsidR="006279A9">
        <w:rPr>
          <w:rFonts w:asciiTheme="majorHAnsi" w:hAnsiTheme="majorHAnsi"/>
          <w:sz w:val="22"/>
          <w:szCs w:val="22"/>
        </w:rPr>
        <w:t xml:space="preserve"> objetivos principales del PSACH Fase I</w:t>
      </w:r>
      <w:r w:rsidRPr="00DE5057">
        <w:rPr>
          <w:rFonts w:asciiTheme="majorHAnsi" w:hAnsiTheme="majorHAnsi"/>
          <w:sz w:val="22"/>
          <w:szCs w:val="22"/>
        </w:rPr>
        <w:t xml:space="preserve"> y servir de soporte para el resto de las Áreas de Trabajo del proyecto, en la entrega de los cronogramas iniciales para la ejecución de los proyectos, información consolidada sobre los avances del proyecto y gestión de temas críticos. De acuerdo a la estructura, cuenta con tres sub-áreas: Normalización, Informes de Avance y Planificación, Control y Seguimiento.</w:t>
      </w:r>
    </w:p>
    <w:p w:rsidR="00DE5057" w:rsidRPr="00DE5057" w:rsidRDefault="00DE5057" w:rsidP="00EE47D8">
      <w:pPr>
        <w:pStyle w:val="ListParagraph"/>
        <w:numPr>
          <w:ilvl w:val="0"/>
          <w:numId w:val="24"/>
        </w:numPr>
        <w:spacing w:before="240" w:after="240" w:line="240" w:lineRule="auto"/>
        <w:ind w:left="426"/>
        <w:contextualSpacing w:val="0"/>
        <w:jc w:val="both"/>
        <w:rPr>
          <w:rFonts w:asciiTheme="majorHAnsi" w:hAnsiTheme="majorHAnsi"/>
          <w:sz w:val="22"/>
          <w:szCs w:val="22"/>
        </w:rPr>
      </w:pPr>
      <w:r w:rsidRPr="00DE5057">
        <w:rPr>
          <w:rFonts w:asciiTheme="majorHAnsi" w:hAnsiTheme="majorHAnsi"/>
          <w:b/>
          <w:sz w:val="22"/>
          <w:szCs w:val="22"/>
        </w:rPr>
        <w:t>Gerencia Este</w:t>
      </w:r>
      <w:r w:rsidRPr="00DE5057">
        <w:rPr>
          <w:rFonts w:asciiTheme="majorHAnsi" w:hAnsiTheme="majorHAnsi"/>
          <w:sz w:val="22"/>
          <w:szCs w:val="22"/>
        </w:rPr>
        <w:t xml:space="preserve">: en esta Gerencia están agrupados todos los proyectos del área de Panamá Centro, Panamá Norte y Panamá Este, divididos entre Este 1, Este 2, Este 3 y Este 4. Todos los proyectos que se gestionen contarán con un Gerente de Proyecto que tiene como principal responsabilidad ser el coordinador a lo largo del ciclo de vida del proyecto desde la formulación, la ejecución de obra y finalmente la entrega a Operación y Mantenimiento. </w:t>
      </w:r>
    </w:p>
    <w:p w:rsidR="00DE5057" w:rsidRPr="00DE5057" w:rsidRDefault="00DE5057" w:rsidP="00EE47D8">
      <w:pPr>
        <w:pStyle w:val="ListParagraph"/>
        <w:numPr>
          <w:ilvl w:val="0"/>
          <w:numId w:val="24"/>
        </w:numPr>
        <w:spacing w:before="240" w:after="240" w:line="240" w:lineRule="auto"/>
        <w:ind w:left="426"/>
        <w:contextualSpacing w:val="0"/>
        <w:jc w:val="both"/>
        <w:rPr>
          <w:rFonts w:asciiTheme="majorHAnsi" w:hAnsiTheme="majorHAnsi"/>
          <w:sz w:val="22"/>
          <w:szCs w:val="22"/>
        </w:rPr>
      </w:pPr>
      <w:r w:rsidRPr="00DE5057">
        <w:rPr>
          <w:rFonts w:asciiTheme="majorHAnsi" w:hAnsiTheme="majorHAnsi"/>
          <w:b/>
          <w:sz w:val="22"/>
          <w:szCs w:val="22"/>
        </w:rPr>
        <w:t>Gerencia Oeste</w:t>
      </w:r>
      <w:r w:rsidRPr="00DE5057">
        <w:rPr>
          <w:rFonts w:asciiTheme="majorHAnsi" w:hAnsiTheme="majorHAnsi"/>
          <w:sz w:val="22"/>
          <w:szCs w:val="22"/>
        </w:rPr>
        <w:t xml:space="preserve">: en esta Gerencia están agrupados todos los proyectos del área de Panamá Oeste, que por el momento incluye los distritos de Arraiján y La Chorrera; se subdivide en </w:t>
      </w:r>
      <w:proofErr w:type="spellStart"/>
      <w:r w:rsidRPr="00DE5057">
        <w:rPr>
          <w:rFonts w:asciiTheme="majorHAnsi" w:hAnsiTheme="majorHAnsi"/>
          <w:sz w:val="22"/>
          <w:szCs w:val="22"/>
        </w:rPr>
        <w:t>Burunga</w:t>
      </w:r>
      <w:proofErr w:type="spellEnd"/>
      <w:r w:rsidRPr="00DE5057">
        <w:rPr>
          <w:rFonts w:asciiTheme="majorHAnsi" w:hAnsiTheme="majorHAnsi"/>
          <w:sz w:val="22"/>
          <w:szCs w:val="22"/>
        </w:rPr>
        <w:t xml:space="preserve"> con las secciones Oeste 1 y Oeste 2, y Arraiján con las secciones Oeste 3 y Oeste 4. Al igual que en la Gerencia Este, todos los proyectos que se gestionen contarán con un Gerente de Proyecto que tiene como principal responsabilidad ser el coordinador a lo largo del ciclo de vida del proyecto desde la formulación, la ejecución de obra y finalmente la entrega a Operación y Mantenimiento.</w:t>
      </w:r>
    </w:p>
    <w:p w:rsidR="00DE5057" w:rsidRPr="004E60D3" w:rsidRDefault="00DE5057" w:rsidP="00EE47D8">
      <w:pPr>
        <w:pStyle w:val="ListParagraph"/>
        <w:numPr>
          <w:ilvl w:val="0"/>
          <w:numId w:val="24"/>
        </w:numPr>
        <w:spacing w:before="240" w:after="240" w:line="240" w:lineRule="auto"/>
        <w:ind w:left="426"/>
        <w:contextualSpacing w:val="0"/>
        <w:jc w:val="both"/>
        <w:rPr>
          <w:rFonts w:asciiTheme="majorHAnsi" w:hAnsiTheme="majorHAnsi"/>
          <w:sz w:val="22"/>
          <w:szCs w:val="22"/>
        </w:rPr>
      </w:pPr>
      <w:r w:rsidRPr="004E60D3">
        <w:rPr>
          <w:rFonts w:asciiTheme="majorHAnsi" w:hAnsiTheme="majorHAnsi"/>
          <w:b/>
          <w:sz w:val="22"/>
          <w:szCs w:val="22"/>
        </w:rPr>
        <w:t>Operación y Mantenimiento</w:t>
      </w:r>
      <w:r w:rsidRPr="004E60D3">
        <w:rPr>
          <w:rFonts w:asciiTheme="majorHAnsi" w:hAnsiTheme="majorHAnsi"/>
          <w:sz w:val="22"/>
          <w:szCs w:val="22"/>
        </w:rPr>
        <w:t>: a su cargo está realizar las actividad</w:t>
      </w:r>
      <w:r w:rsidR="0002642F">
        <w:rPr>
          <w:rFonts w:asciiTheme="majorHAnsi" w:hAnsiTheme="majorHAnsi"/>
          <w:sz w:val="22"/>
          <w:szCs w:val="22"/>
        </w:rPr>
        <w:t>es inherentes a la O&amp;M</w:t>
      </w:r>
      <w:r w:rsidRPr="004E60D3">
        <w:rPr>
          <w:rFonts w:asciiTheme="majorHAnsi" w:hAnsiTheme="majorHAnsi"/>
          <w:sz w:val="22"/>
          <w:szCs w:val="22"/>
        </w:rPr>
        <w:t xml:space="preserve"> de los sistemas de saneamiento, ya sea por medio de la contratación de terceros o directamente por la UCP</w:t>
      </w:r>
      <w:r w:rsidR="0002642F">
        <w:rPr>
          <w:rFonts w:asciiTheme="majorHAnsi" w:hAnsiTheme="majorHAnsi"/>
          <w:sz w:val="22"/>
          <w:szCs w:val="22"/>
        </w:rPr>
        <w:t>SP</w:t>
      </w:r>
      <w:r w:rsidRPr="004E60D3">
        <w:rPr>
          <w:rFonts w:asciiTheme="majorHAnsi" w:hAnsiTheme="majorHAnsi"/>
          <w:sz w:val="22"/>
          <w:szCs w:val="22"/>
        </w:rPr>
        <w:t>, teniendo como objetivo la sostenibilidad del sistema y la operación eficiente del mismo. Todos los proyectos que son gestionados en la UCP</w:t>
      </w:r>
      <w:r w:rsidR="0002642F">
        <w:rPr>
          <w:rFonts w:asciiTheme="majorHAnsi" w:hAnsiTheme="majorHAnsi"/>
          <w:sz w:val="22"/>
          <w:szCs w:val="22"/>
        </w:rPr>
        <w:t>SP</w:t>
      </w:r>
      <w:r w:rsidRPr="004E60D3">
        <w:rPr>
          <w:rFonts w:asciiTheme="majorHAnsi" w:hAnsiTheme="majorHAnsi"/>
          <w:sz w:val="22"/>
          <w:szCs w:val="22"/>
        </w:rPr>
        <w:t>, son entregados a Operación y Mantenimiento desde el momento que inicia su ejecución, para lo cual hay una estrecha comunicación con el Gerente de Proyecto del área de donde proviene el proyecto.</w:t>
      </w:r>
      <w:r w:rsidR="004E60D3" w:rsidRPr="004E60D3">
        <w:rPr>
          <w:rFonts w:asciiTheme="majorHAnsi" w:hAnsiTheme="majorHAnsi"/>
          <w:sz w:val="22"/>
          <w:szCs w:val="22"/>
        </w:rPr>
        <w:t xml:space="preserve"> </w:t>
      </w:r>
      <w:r w:rsidRPr="004E60D3">
        <w:rPr>
          <w:rFonts w:asciiTheme="majorHAnsi" w:hAnsiTheme="majorHAnsi"/>
          <w:sz w:val="22"/>
          <w:szCs w:val="22"/>
        </w:rPr>
        <w:t>Se subdivide en las secciones Red IDAAN (Descargas y conexiones ilegales), Supervisión (PTAR; Redes Colectoras y Estaciones de Bombeo</w:t>
      </w:r>
      <w:r w:rsidR="0002642F">
        <w:rPr>
          <w:rFonts w:asciiTheme="majorHAnsi" w:hAnsiTheme="majorHAnsi"/>
          <w:sz w:val="22"/>
          <w:szCs w:val="22"/>
        </w:rPr>
        <w:t xml:space="preserve">), Administración de Contratos </w:t>
      </w:r>
      <w:r w:rsidRPr="004E60D3">
        <w:rPr>
          <w:rFonts w:asciiTheme="majorHAnsi" w:hAnsiTheme="majorHAnsi"/>
          <w:sz w:val="22"/>
          <w:szCs w:val="22"/>
        </w:rPr>
        <w:t>(Solicitudes de Conexión y Contratos) y Tecnología (SOTI y Telemetría).</w:t>
      </w:r>
    </w:p>
    <w:p w:rsidR="00DE5057" w:rsidRPr="004E60D3" w:rsidRDefault="00DE5057" w:rsidP="00EE47D8">
      <w:pPr>
        <w:pStyle w:val="ListParagraph"/>
        <w:numPr>
          <w:ilvl w:val="0"/>
          <w:numId w:val="24"/>
        </w:numPr>
        <w:spacing w:after="0" w:line="240" w:lineRule="auto"/>
        <w:ind w:left="426" w:hanging="357"/>
        <w:contextualSpacing w:val="0"/>
        <w:jc w:val="both"/>
        <w:rPr>
          <w:rFonts w:asciiTheme="majorHAnsi" w:hAnsiTheme="majorHAnsi"/>
          <w:sz w:val="22"/>
          <w:szCs w:val="22"/>
        </w:rPr>
      </w:pPr>
      <w:r w:rsidRPr="004E60D3">
        <w:rPr>
          <w:rFonts w:asciiTheme="majorHAnsi" w:hAnsiTheme="majorHAnsi"/>
          <w:b/>
          <w:sz w:val="22"/>
          <w:szCs w:val="22"/>
        </w:rPr>
        <w:t>Ingeniería</w:t>
      </w:r>
      <w:r w:rsidRPr="004E60D3">
        <w:rPr>
          <w:rFonts w:asciiTheme="majorHAnsi" w:hAnsiTheme="majorHAnsi"/>
          <w:sz w:val="22"/>
          <w:szCs w:val="22"/>
        </w:rPr>
        <w:t xml:space="preserve">: tiene como principal responsabilidad la formulación de los proyectos de cada una de las áreas, incluyendo la elaboración de los términos de referencia, especificaciones técnicas al igual que la revisión y aprobación de pre-diseños necesarios e inclusive la </w:t>
      </w:r>
      <w:r w:rsidRPr="004E60D3">
        <w:rPr>
          <w:rFonts w:asciiTheme="majorHAnsi" w:hAnsiTheme="majorHAnsi"/>
          <w:sz w:val="22"/>
          <w:szCs w:val="22"/>
        </w:rPr>
        <w:lastRenderedPageBreak/>
        <w:t>revisión de los diseños finales de construcción. Esta área se subdivide en: GIS, Modelos Hidráulicos y Formulación y Pre-Diseño (Este, Oeste y O&amp;M).</w:t>
      </w:r>
      <w:r w:rsidR="004E60D3" w:rsidRPr="004E60D3">
        <w:rPr>
          <w:rFonts w:asciiTheme="majorHAnsi" w:hAnsiTheme="majorHAnsi"/>
          <w:sz w:val="22"/>
          <w:szCs w:val="22"/>
        </w:rPr>
        <w:t xml:space="preserve"> </w:t>
      </w:r>
      <w:r w:rsidRPr="004E60D3">
        <w:rPr>
          <w:rFonts w:asciiTheme="majorHAnsi" w:hAnsiTheme="majorHAnsi"/>
          <w:sz w:val="22"/>
          <w:szCs w:val="22"/>
        </w:rPr>
        <w:t>Mantienen una estrecha colaboración con el resto de las áreas, cuando se analiza la posibilidad de la ejecución de nuevos proyectos, apoyándolos con herramientas tecnológicas de modelaje hidráulico y sistemas de información geográfica.</w:t>
      </w:r>
    </w:p>
    <w:p w:rsidR="00DE5057" w:rsidRPr="00DE5057" w:rsidRDefault="00DE5057" w:rsidP="00EE47D8">
      <w:pPr>
        <w:pStyle w:val="ListParagraph"/>
        <w:numPr>
          <w:ilvl w:val="0"/>
          <w:numId w:val="24"/>
        </w:numPr>
        <w:spacing w:before="240" w:after="240" w:line="240" w:lineRule="auto"/>
        <w:ind w:left="426"/>
        <w:contextualSpacing w:val="0"/>
        <w:jc w:val="both"/>
        <w:rPr>
          <w:rFonts w:asciiTheme="majorHAnsi" w:hAnsiTheme="majorHAnsi"/>
          <w:sz w:val="22"/>
          <w:szCs w:val="22"/>
          <w:lang w:eastAsia="es-PY"/>
        </w:rPr>
      </w:pPr>
      <w:r w:rsidRPr="00DE5057">
        <w:rPr>
          <w:rFonts w:asciiTheme="majorHAnsi" w:hAnsiTheme="majorHAnsi"/>
          <w:b/>
          <w:sz w:val="22"/>
          <w:szCs w:val="22"/>
        </w:rPr>
        <w:t>Socio Ambiental</w:t>
      </w:r>
      <w:r w:rsidRPr="00DE5057">
        <w:rPr>
          <w:rFonts w:asciiTheme="majorHAnsi" w:hAnsiTheme="majorHAnsi"/>
          <w:sz w:val="22"/>
          <w:szCs w:val="22"/>
        </w:rPr>
        <w:t>: todos los aspectos relacionados con el área ambiental y social que se presenten en la formulación, la ejecución de la obra y la entrega a Operación y Mantenimiento para su operación, deben ser liderados por esta sección. Para cada proyecto asigna un responsable que es el encargado de velar por el cumplimiento de los aspectos ambientales y sociales a lo largo de la vida del proyecto, para ello mantiene una estrecha comunicación con los Gerentes de Proyecto correspondientes así como con Operación y Mantenimiento. Esta sección se subdivide en: Monitoreo Ambiental, Sistema de Obras (Ambiental y Social), Seguridad Laboral, Educación Ambiental), Quejas y Proyectos especiales.</w:t>
      </w:r>
    </w:p>
    <w:p w:rsidR="00DE5057" w:rsidRPr="00DE5057" w:rsidRDefault="00DE5057" w:rsidP="00EE47D8">
      <w:pPr>
        <w:pStyle w:val="ListParagraph"/>
        <w:numPr>
          <w:ilvl w:val="0"/>
          <w:numId w:val="24"/>
        </w:numPr>
        <w:spacing w:before="240" w:after="240" w:line="240" w:lineRule="auto"/>
        <w:ind w:left="426"/>
        <w:contextualSpacing w:val="0"/>
        <w:jc w:val="both"/>
        <w:rPr>
          <w:rFonts w:asciiTheme="majorHAnsi" w:hAnsiTheme="majorHAnsi"/>
          <w:sz w:val="22"/>
          <w:szCs w:val="22"/>
        </w:rPr>
      </w:pPr>
      <w:r w:rsidRPr="00DE5057">
        <w:rPr>
          <w:rFonts w:asciiTheme="majorHAnsi" w:hAnsiTheme="majorHAnsi"/>
          <w:b/>
          <w:sz w:val="22"/>
          <w:szCs w:val="22"/>
        </w:rPr>
        <w:t>Administración, Finanzas y Servicios</w:t>
      </w:r>
      <w:r w:rsidRPr="00DE5057">
        <w:rPr>
          <w:rFonts w:asciiTheme="majorHAnsi" w:hAnsiTheme="majorHAnsi"/>
          <w:sz w:val="22"/>
          <w:szCs w:val="22"/>
        </w:rPr>
        <w:t>: sus responsabilidades son garantizar el presupuesto para la ejecuci</w:t>
      </w:r>
      <w:r w:rsidRPr="00DE5057">
        <w:rPr>
          <w:rFonts w:asciiTheme="majorHAnsi" w:hAnsiTheme="majorHAnsi"/>
          <w:sz w:val="22"/>
          <w:szCs w:val="22"/>
          <w:lang w:eastAsia="es-PY"/>
        </w:rPr>
        <w:t>ón de las obras y la correcta operación de la UCP</w:t>
      </w:r>
      <w:r w:rsidR="00B33625">
        <w:rPr>
          <w:rFonts w:asciiTheme="majorHAnsi" w:hAnsiTheme="majorHAnsi"/>
          <w:sz w:val="22"/>
          <w:szCs w:val="22"/>
          <w:lang w:eastAsia="es-PY"/>
        </w:rPr>
        <w:t>SP</w:t>
      </w:r>
      <w:r w:rsidRPr="00DE5057">
        <w:rPr>
          <w:rFonts w:asciiTheme="majorHAnsi" w:hAnsiTheme="majorHAnsi"/>
          <w:sz w:val="22"/>
          <w:szCs w:val="22"/>
          <w:lang w:eastAsia="es-PY"/>
        </w:rPr>
        <w:t xml:space="preserve">; así como mantener al día todos los servicios generales necesarios. Tiene una estrecha colaboración con el resto de las áreas de trabajo, apoyando con la consecución de los recursos necesarios para garantizar que la ejecución de los proyectos sea realizada de la manera más eficiente posible. </w:t>
      </w:r>
      <w:r w:rsidRPr="00DE5057">
        <w:rPr>
          <w:rFonts w:asciiTheme="majorHAnsi" w:hAnsiTheme="majorHAnsi"/>
          <w:sz w:val="22"/>
          <w:szCs w:val="22"/>
        </w:rPr>
        <w:t>Esta sección se subdivide en: Finanzas y Presupuestos, Contabilidad y Tesorería, Recursos Humanos, y por último, Servicios Básicos.</w:t>
      </w:r>
    </w:p>
    <w:p w:rsidR="00DE5057" w:rsidRPr="00DE5057" w:rsidRDefault="00DE5057" w:rsidP="00EE47D8">
      <w:pPr>
        <w:pStyle w:val="ListParagraph"/>
        <w:numPr>
          <w:ilvl w:val="0"/>
          <w:numId w:val="24"/>
        </w:numPr>
        <w:spacing w:before="240" w:after="240" w:line="240" w:lineRule="auto"/>
        <w:ind w:left="426"/>
        <w:contextualSpacing w:val="0"/>
        <w:jc w:val="both"/>
        <w:rPr>
          <w:rFonts w:asciiTheme="majorHAnsi" w:hAnsiTheme="majorHAnsi"/>
          <w:sz w:val="22"/>
          <w:szCs w:val="22"/>
        </w:rPr>
      </w:pPr>
      <w:r w:rsidRPr="00DE5057">
        <w:rPr>
          <w:rFonts w:asciiTheme="majorHAnsi" w:hAnsiTheme="majorHAnsi"/>
          <w:b/>
          <w:sz w:val="22"/>
          <w:szCs w:val="22"/>
          <w:lang w:eastAsia="es-PY"/>
        </w:rPr>
        <w:t>Legal y Contratación</w:t>
      </w:r>
      <w:r w:rsidRPr="00DE5057">
        <w:rPr>
          <w:rFonts w:asciiTheme="majorHAnsi" w:hAnsiTheme="majorHAnsi"/>
          <w:sz w:val="22"/>
          <w:szCs w:val="22"/>
          <w:lang w:eastAsia="es-PY"/>
        </w:rPr>
        <w:t>: tienen una participación muy activa en la formulación de los proyectos, al apoyar en la estructuración de los documentos de licitación y todos los trámites necesarios para lograr el inicio de la ejecución de obra de los proyectos. Proporcionan asesoramiento legal en</w:t>
      </w:r>
      <w:r w:rsidRPr="00DE5057">
        <w:rPr>
          <w:rFonts w:asciiTheme="majorHAnsi" w:hAnsiTheme="majorHAnsi"/>
          <w:sz w:val="22"/>
          <w:szCs w:val="22"/>
        </w:rPr>
        <w:t xml:space="preserve"> la formulación, la ejecución de la obra y la entrega a Operación y Mantenimiento para su operación, a través de la comunicación continua con el Gerente de Proyecto de cada uno de los proyectos.</w:t>
      </w:r>
    </w:p>
    <w:p w:rsidR="00DE5057" w:rsidRPr="00D7552E" w:rsidRDefault="00DE5057" w:rsidP="00EE47D8">
      <w:pPr>
        <w:pStyle w:val="Heading4"/>
        <w:numPr>
          <w:ilvl w:val="2"/>
          <w:numId w:val="34"/>
        </w:numPr>
        <w:ind w:left="567"/>
        <w:rPr>
          <w:b/>
          <w:color w:val="auto"/>
        </w:rPr>
      </w:pPr>
      <w:bookmarkStart w:id="949" w:name="_Toc461005522"/>
      <w:r w:rsidRPr="00D7552E">
        <w:rPr>
          <w:rFonts w:cstheme="minorHAnsi"/>
          <w:b/>
          <w:color w:val="auto"/>
        </w:rPr>
        <w:t>Personal</w:t>
      </w:r>
      <w:r w:rsidRPr="00D7552E">
        <w:rPr>
          <w:b/>
          <w:color w:val="auto"/>
        </w:rPr>
        <w:t xml:space="preserve"> Clave</w:t>
      </w:r>
      <w:r w:rsidRPr="00D7552E">
        <w:rPr>
          <w:b/>
          <w:color w:val="auto"/>
        </w:rPr>
        <w:fldChar w:fldCharType="begin"/>
      </w:r>
      <w:r w:rsidRPr="00D7552E">
        <w:rPr>
          <w:b/>
          <w:color w:val="auto"/>
        </w:rPr>
        <w:instrText xml:space="preserve"> XE "5.5.2 Personal Clave" </w:instrText>
      </w:r>
      <w:r w:rsidRPr="00D7552E">
        <w:rPr>
          <w:b/>
          <w:color w:val="auto"/>
        </w:rPr>
        <w:fldChar w:fldCharType="end"/>
      </w:r>
      <w:r w:rsidRPr="00D7552E">
        <w:rPr>
          <w:b/>
          <w:color w:val="auto"/>
        </w:rPr>
        <w:t xml:space="preserve"> </w:t>
      </w:r>
      <w:r w:rsidRPr="00D7552E">
        <w:rPr>
          <w:rFonts w:cstheme="minorHAnsi"/>
          <w:b/>
          <w:color w:val="auto"/>
        </w:rPr>
        <w:t>para</w:t>
      </w:r>
      <w:r w:rsidRPr="00D7552E">
        <w:rPr>
          <w:b/>
          <w:color w:val="auto"/>
        </w:rPr>
        <w:t xml:space="preserve"> la ejecución del programa</w:t>
      </w:r>
      <w:bookmarkEnd w:id="949"/>
    </w:p>
    <w:p w:rsidR="00DE5057" w:rsidRPr="008946FA" w:rsidRDefault="00B33625" w:rsidP="004E60D3">
      <w:pPr>
        <w:spacing w:before="240" w:after="240" w:line="240" w:lineRule="auto"/>
        <w:jc w:val="both"/>
        <w:rPr>
          <w:rFonts w:asciiTheme="majorHAnsi" w:hAnsiTheme="majorHAnsi" w:cstheme="minorHAnsi"/>
          <w:sz w:val="22"/>
          <w:szCs w:val="22"/>
        </w:rPr>
      </w:pPr>
      <w:r>
        <w:rPr>
          <w:rFonts w:asciiTheme="majorHAnsi" w:hAnsiTheme="majorHAnsi" w:cstheme="minorHAnsi"/>
          <w:sz w:val="22"/>
          <w:szCs w:val="22"/>
        </w:rPr>
        <w:t>La UCPSP</w:t>
      </w:r>
      <w:r w:rsidR="00DE5057" w:rsidRPr="00DE5057">
        <w:rPr>
          <w:rFonts w:asciiTheme="majorHAnsi" w:hAnsiTheme="majorHAnsi" w:cstheme="minorHAnsi"/>
          <w:sz w:val="22"/>
          <w:szCs w:val="22"/>
        </w:rPr>
        <w:t xml:space="preserve"> estará apoyada por un Equipo Técnico de alto nivel que deberá ser contratado con </w:t>
      </w:r>
      <w:r>
        <w:rPr>
          <w:rFonts w:asciiTheme="majorHAnsi" w:hAnsiTheme="majorHAnsi" w:cstheme="minorHAnsi"/>
          <w:sz w:val="22"/>
          <w:szCs w:val="22"/>
        </w:rPr>
        <w:t>base a perfiles de puestos</w:t>
      </w:r>
      <w:r w:rsidR="00DE5057" w:rsidRPr="00DE5057">
        <w:rPr>
          <w:rFonts w:asciiTheme="majorHAnsi" w:hAnsiTheme="majorHAnsi" w:cstheme="minorHAnsi"/>
          <w:sz w:val="22"/>
          <w:szCs w:val="22"/>
        </w:rPr>
        <w:t xml:space="preserve"> acordes a las responsabilidades. Para el inicio de la ejecución del programa, la UCP</w:t>
      </w:r>
      <w:r w:rsidR="005E7E14">
        <w:rPr>
          <w:rFonts w:asciiTheme="majorHAnsi" w:hAnsiTheme="majorHAnsi" w:cstheme="minorHAnsi"/>
          <w:sz w:val="22"/>
          <w:szCs w:val="22"/>
        </w:rPr>
        <w:t>SP</w:t>
      </w:r>
      <w:r w:rsidR="00DE5057" w:rsidRPr="00DE5057">
        <w:rPr>
          <w:rFonts w:asciiTheme="majorHAnsi" w:hAnsiTheme="majorHAnsi" w:cstheme="minorHAnsi"/>
          <w:sz w:val="22"/>
          <w:szCs w:val="22"/>
        </w:rPr>
        <w:t xml:space="preserve"> deberá contar con el siguiente personal clave, que tendr</w:t>
      </w:r>
      <w:r w:rsidR="004E60D3">
        <w:rPr>
          <w:rFonts w:asciiTheme="majorHAnsi" w:hAnsiTheme="majorHAnsi" w:cstheme="minorHAnsi"/>
          <w:sz w:val="22"/>
          <w:szCs w:val="22"/>
        </w:rPr>
        <w:t xml:space="preserve">á dedicación </w:t>
      </w:r>
      <w:r w:rsidR="004E60D3" w:rsidRPr="008946FA">
        <w:rPr>
          <w:rFonts w:asciiTheme="majorHAnsi" w:hAnsiTheme="majorHAnsi" w:cstheme="minorHAnsi"/>
          <w:sz w:val="22"/>
          <w:szCs w:val="22"/>
        </w:rPr>
        <w:t xml:space="preserve">exclusiva a tiempo </w:t>
      </w:r>
      <w:proofErr w:type="gramStart"/>
      <w:r w:rsidR="004E60D3" w:rsidRPr="008946FA">
        <w:rPr>
          <w:rFonts w:asciiTheme="majorHAnsi" w:hAnsiTheme="majorHAnsi" w:cstheme="minorHAnsi"/>
          <w:sz w:val="22"/>
          <w:szCs w:val="22"/>
        </w:rPr>
        <w:t>c</w:t>
      </w:r>
      <w:r w:rsidR="00DE5057" w:rsidRPr="008946FA">
        <w:rPr>
          <w:rFonts w:asciiTheme="majorHAnsi" w:hAnsiTheme="majorHAnsi" w:cstheme="minorHAnsi"/>
          <w:sz w:val="22"/>
          <w:szCs w:val="22"/>
        </w:rPr>
        <w:t>ompleto</w:t>
      </w:r>
      <w:proofErr w:type="gramEnd"/>
      <w:r w:rsidR="00DE5057" w:rsidRPr="008946FA">
        <w:rPr>
          <w:rFonts w:asciiTheme="majorHAnsi" w:hAnsiTheme="majorHAnsi" w:cstheme="minorHAnsi"/>
          <w:sz w:val="22"/>
          <w:szCs w:val="22"/>
        </w:rPr>
        <w:t>:</w:t>
      </w:r>
    </w:p>
    <w:p w:rsidR="00DE5057" w:rsidRPr="008946FA" w:rsidRDefault="00DE5057" w:rsidP="00EE47D8">
      <w:pPr>
        <w:pStyle w:val="ListParagraph"/>
        <w:numPr>
          <w:ilvl w:val="0"/>
          <w:numId w:val="22"/>
        </w:numPr>
        <w:spacing w:after="0" w:line="240" w:lineRule="auto"/>
        <w:ind w:left="567" w:hanging="284"/>
        <w:jc w:val="both"/>
        <w:rPr>
          <w:rFonts w:asciiTheme="majorHAnsi" w:hAnsiTheme="majorHAnsi" w:cstheme="minorHAnsi"/>
          <w:sz w:val="22"/>
          <w:szCs w:val="22"/>
        </w:rPr>
      </w:pPr>
      <w:r w:rsidRPr="008946FA">
        <w:rPr>
          <w:rFonts w:asciiTheme="majorHAnsi" w:hAnsiTheme="majorHAnsi" w:cstheme="minorHAnsi"/>
          <w:sz w:val="22"/>
          <w:szCs w:val="22"/>
        </w:rPr>
        <w:t>Un Coordinador General de la UCP</w:t>
      </w:r>
      <w:r w:rsidR="005E7E14" w:rsidRPr="008946FA">
        <w:rPr>
          <w:rFonts w:asciiTheme="majorHAnsi" w:hAnsiTheme="majorHAnsi" w:cstheme="minorHAnsi"/>
          <w:sz w:val="22"/>
          <w:szCs w:val="22"/>
        </w:rPr>
        <w:t>SP</w:t>
      </w:r>
    </w:p>
    <w:p w:rsidR="00DE5057" w:rsidRPr="008946FA" w:rsidRDefault="00DE5057" w:rsidP="00EE47D8">
      <w:pPr>
        <w:pStyle w:val="ListParagraph"/>
        <w:numPr>
          <w:ilvl w:val="0"/>
          <w:numId w:val="22"/>
        </w:numPr>
        <w:spacing w:after="0" w:line="240" w:lineRule="auto"/>
        <w:ind w:left="567" w:hanging="284"/>
        <w:jc w:val="both"/>
        <w:rPr>
          <w:rFonts w:asciiTheme="majorHAnsi" w:hAnsiTheme="majorHAnsi" w:cstheme="minorHAnsi"/>
          <w:sz w:val="22"/>
          <w:szCs w:val="22"/>
        </w:rPr>
      </w:pPr>
      <w:r w:rsidRPr="008946FA">
        <w:rPr>
          <w:rFonts w:asciiTheme="majorHAnsi" w:hAnsiTheme="majorHAnsi" w:cstheme="minorHAnsi"/>
          <w:sz w:val="22"/>
          <w:szCs w:val="22"/>
        </w:rPr>
        <w:t>Un Gerent</w:t>
      </w:r>
      <w:r w:rsidR="005E7E14" w:rsidRPr="008946FA">
        <w:rPr>
          <w:rFonts w:asciiTheme="majorHAnsi" w:hAnsiTheme="majorHAnsi" w:cstheme="minorHAnsi"/>
          <w:sz w:val="22"/>
          <w:szCs w:val="22"/>
        </w:rPr>
        <w:t xml:space="preserve">e para el proyecto de la PTAR </w:t>
      </w:r>
    </w:p>
    <w:p w:rsidR="00DE5057" w:rsidRPr="008946FA" w:rsidRDefault="00DE5057" w:rsidP="00EE47D8">
      <w:pPr>
        <w:pStyle w:val="ListParagraph"/>
        <w:numPr>
          <w:ilvl w:val="0"/>
          <w:numId w:val="22"/>
        </w:numPr>
        <w:spacing w:after="0" w:line="240" w:lineRule="auto"/>
        <w:ind w:left="567" w:hanging="284"/>
        <w:jc w:val="both"/>
        <w:rPr>
          <w:rFonts w:asciiTheme="majorHAnsi" w:hAnsiTheme="majorHAnsi" w:cstheme="minorHAnsi"/>
          <w:sz w:val="22"/>
          <w:szCs w:val="22"/>
        </w:rPr>
      </w:pPr>
      <w:r w:rsidRPr="008946FA">
        <w:rPr>
          <w:rFonts w:asciiTheme="majorHAnsi" w:hAnsiTheme="majorHAnsi" w:cstheme="minorHAnsi"/>
          <w:sz w:val="22"/>
          <w:szCs w:val="22"/>
        </w:rPr>
        <w:t>Uno o más Gerentes designado/s para los proyect</w:t>
      </w:r>
      <w:r w:rsidR="005E7E14" w:rsidRPr="008946FA">
        <w:rPr>
          <w:rFonts w:asciiTheme="majorHAnsi" w:hAnsiTheme="majorHAnsi" w:cstheme="minorHAnsi"/>
          <w:sz w:val="22"/>
          <w:szCs w:val="22"/>
        </w:rPr>
        <w:t>os previstos en el Componente I</w:t>
      </w:r>
    </w:p>
    <w:p w:rsidR="00DE5057" w:rsidRPr="008946FA" w:rsidRDefault="00DE5057" w:rsidP="00EE47D8">
      <w:pPr>
        <w:pStyle w:val="ListParagraph"/>
        <w:numPr>
          <w:ilvl w:val="0"/>
          <w:numId w:val="22"/>
        </w:numPr>
        <w:spacing w:after="0" w:line="240" w:lineRule="auto"/>
        <w:ind w:left="567" w:hanging="284"/>
        <w:jc w:val="both"/>
        <w:rPr>
          <w:rFonts w:asciiTheme="majorHAnsi" w:hAnsiTheme="majorHAnsi" w:cstheme="minorHAnsi"/>
          <w:sz w:val="22"/>
          <w:szCs w:val="22"/>
        </w:rPr>
      </w:pPr>
      <w:r w:rsidRPr="008946FA">
        <w:rPr>
          <w:rFonts w:asciiTheme="majorHAnsi" w:hAnsiTheme="majorHAnsi" w:cstheme="minorHAnsi"/>
          <w:sz w:val="22"/>
          <w:szCs w:val="22"/>
        </w:rPr>
        <w:t>Un Especialista de Planificación</w:t>
      </w:r>
    </w:p>
    <w:p w:rsidR="00DE5057" w:rsidRPr="008946FA" w:rsidRDefault="00DE5057" w:rsidP="00EE47D8">
      <w:pPr>
        <w:pStyle w:val="ListParagraph"/>
        <w:numPr>
          <w:ilvl w:val="0"/>
          <w:numId w:val="22"/>
        </w:numPr>
        <w:spacing w:after="0" w:line="240" w:lineRule="auto"/>
        <w:ind w:left="567" w:hanging="284"/>
        <w:jc w:val="both"/>
        <w:rPr>
          <w:rFonts w:asciiTheme="majorHAnsi" w:hAnsiTheme="majorHAnsi" w:cstheme="minorHAnsi"/>
          <w:sz w:val="22"/>
          <w:szCs w:val="22"/>
        </w:rPr>
      </w:pPr>
      <w:r w:rsidRPr="008946FA">
        <w:rPr>
          <w:rFonts w:asciiTheme="majorHAnsi" w:hAnsiTheme="majorHAnsi" w:cstheme="minorHAnsi"/>
          <w:sz w:val="22"/>
          <w:szCs w:val="22"/>
        </w:rPr>
        <w:t>Un Gerente de Operación y Mantenimiento (O&amp;M)</w:t>
      </w:r>
    </w:p>
    <w:p w:rsidR="00DE5057" w:rsidRPr="008946FA" w:rsidRDefault="00DE5057" w:rsidP="00EE47D8">
      <w:pPr>
        <w:pStyle w:val="ListParagraph"/>
        <w:numPr>
          <w:ilvl w:val="0"/>
          <w:numId w:val="22"/>
        </w:numPr>
        <w:spacing w:after="0" w:line="240" w:lineRule="auto"/>
        <w:ind w:left="567" w:hanging="284"/>
        <w:jc w:val="both"/>
        <w:rPr>
          <w:rFonts w:asciiTheme="majorHAnsi" w:hAnsiTheme="majorHAnsi" w:cstheme="minorHAnsi"/>
          <w:sz w:val="22"/>
          <w:szCs w:val="22"/>
        </w:rPr>
      </w:pPr>
      <w:r w:rsidRPr="008946FA">
        <w:rPr>
          <w:rFonts w:asciiTheme="majorHAnsi" w:hAnsiTheme="majorHAnsi" w:cstheme="minorHAnsi"/>
          <w:sz w:val="22"/>
          <w:szCs w:val="22"/>
        </w:rPr>
        <w:t>Un Especialista de Ingeniería</w:t>
      </w:r>
    </w:p>
    <w:p w:rsidR="00DE5057" w:rsidRPr="008946FA" w:rsidRDefault="00DE5057" w:rsidP="00EE47D8">
      <w:pPr>
        <w:pStyle w:val="ListParagraph"/>
        <w:numPr>
          <w:ilvl w:val="0"/>
          <w:numId w:val="22"/>
        </w:numPr>
        <w:spacing w:after="0" w:line="240" w:lineRule="auto"/>
        <w:ind w:left="567" w:hanging="284"/>
        <w:jc w:val="both"/>
        <w:rPr>
          <w:rFonts w:asciiTheme="majorHAnsi" w:hAnsiTheme="majorHAnsi" w:cstheme="minorHAnsi"/>
          <w:sz w:val="22"/>
          <w:szCs w:val="22"/>
        </w:rPr>
      </w:pPr>
      <w:r w:rsidRPr="008946FA">
        <w:rPr>
          <w:rFonts w:asciiTheme="majorHAnsi" w:hAnsiTheme="majorHAnsi" w:cstheme="minorHAnsi"/>
          <w:sz w:val="22"/>
          <w:szCs w:val="22"/>
        </w:rPr>
        <w:t>Un Especialista Socio Ambiental</w:t>
      </w:r>
    </w:p>
    <w:p w:rsidR="00DE5057" w:rsidRPr="008946FA" w:rsidRDefault="00DE5057" w:rsidP="00EE47D8">
      <w:pPr>
        <w:pStyle w:val="ListParagraph"/>
        <w:numPr>
          <w:ilvl w:val="0"/>
          <w:numId w:val="22"/>
        </w:numPr>
        <w:spacing w:after="0" w:line="240" w:lineRule="auto"/>
        <w:ind w:left="567" w:hanging="284"/>
        <w:jc w:val="both"/>
        <w:rPr>
          <w:rFonts w:asciiTheme="majorHAnsi" w:hAnsiTheme="majorHAnsi" w:cstheme="minorHAnsi"/>
          <w:sz w:val="22"/>
          <w:szCs w:val="22"/>
        </w:rPr>
      </w:pPr>
      <w:r w:rsidRPr="008946FA">
        <w:rPr>
          <w:rFonts w:asciiTheme="majorHAnsi" w:hAnsiTheme="majorHAnsi" w:cstheme="minorHAnsi"/>
          <w:sz w:val="22"/>
          <w:szCs w:val="22"/>
        </w:rPr>
        <w:t>Un Especialista Legal y de Contratación</w:t>
      </w:r>
    </w:p>
    <w:p w:rsidR="00DE5057" w:rsidRPr="008946FA" w:rsidRDefault="00DE5057" w:rsidP="00EE47D8">
      <w:pPr>
        <w:pStyle w:val="ListParagraph"/>
        <w:numPr>
          <w:ilvl w:val="0"/>
          <w:numId w:val="22"/>
        </w:numPr>
        <w:spacing w:after="0" w:line="240" w:lineRule="auto"/>
        <w:ind w:left="567" w:hanging="284"/>
        <w:jc w:val="both"/>
        <w:rPr>
          <w:rFonts w:asciiTheme="majorHAnsi" w:hAnsiTheme="majorHAnsi" w:cstheme="minorHAnsi"/>
          <w:sz w:val="22"/>
          <w:szCs w:val="22"/>
        </w:rPr>
      </w:pPr>
      <w:r w:rsidRPr="008946FA">
        <w:rPr>
          <w:rFonts w:asciiTheme="majorHAnsi" w:hAnsiTheme="majorHAnsi" w:cstheme="minorHAnsi"/>
          <w:sz w:val="22"/>
          <w:szCs w:val="22"/>
        </w:rPr>
        <w:t>Un Especialista Administrativo Financiero</w:t>
      </w:r>
    </w:p>
    <w:p w:rsidR="006104CA" w:rsidRPr="008946FA" w:rsidRDefault="006104CA" w:rsidP="00EE47D8">
      <w:pPr>
        <w:pStyle w:val="Heading4"/>
        <w:numPr>
          <w:ilvl w:val="2"/>
          <w:numId w:val="34"/>
        </w:numPr>
        <w:spacing w:before="240" w:after="240" w:line="240" w:lineRule="auto"/>
        <w:ind w:left="567" w:hanging="505"/>
        <w:rPr>
          <w:b/>
          <w:color w:val="auto"/>
        </w:rPr>
      </w:pPr>
      <w:bookmarkStart w:id="950" w:name="_Toc461005523"/>
      <w:r w:rsidRPr="008946FA">
        <w:rPr>
          <w:b/>
          <w:color w:val="auto"/>
        </w:rPr>
        <w:t>Gerencia de Proyectos (Project Manager)</w:t>
      </w:r>
      <w:bookmarkEnd w:id="950"/>
    </w:p>
    <w:p w:rsidR="006104CA" w:rsidRPr="00DE5057" w:rsidRDefault="006104CA" w:rsidP="006104CA">
      <w:pPr>
        <w:autoSpaceDE w:val="0"/>
        <w:autoSpaceDN w:val="0"/>
        <w:adjustRightInd w:val="0"/>
        <w:spacing w:before="240" w:after="240" w:line="240" w:lineRule="auto"/>
        <w:jc w:val="both"/>
        <w:rPr>
          <w:rFonts w:asciiTheme="majorHAnsi" w:eastAsiaTheme="minorHAnsi" w:hAnsiTheme="majorHAnsi" w:cs="Calibri"/>
          <w:sz w:val="22"/>
          <w:szCs w:val="22"/>
          <w:lang w:eastAsia="es-ES"/>
        </w:rPr>
      </w:pPr>
      <w:r w:rsidRPr="00DE5057">
        <w:rPr>
          <w:rFonts w:asciiTheme="majorHAnsi" w:eastAsiaTheme="minorHAnsi" w:hAnsiTheme="majorHAnsi" w:cs="Calibri"/>
          <w:sz w:val="22"/>
          <w:szCs w:val="22"/>
          <w:lang w:eastAsia="es-ES"/>
        </w:rPr>
        <w:t>Como parte de la estrategia de ejecución, se tiene previsto que el Programa contrate firmas que apoyen a la UCP</w:t>
      </w:r>
      <w:r>
        <w:rPr>
          <w:rFonts w:asciiTheme="majorHAnsi" w:eastAsiaTheme="minorHAnsi" w:hAnsiTheme="majorHAnsi" w:cs="Calibri"/>
          <w:sz w:val="22"/>
          <w:szCs w:val="22"/>
          <w:lang w:eastAsia="es-ES"/>
        </w:rPr>
        <w:t>SP</w:t>
      </w:r>
      <w:r w:rsidRPr="00DE5057">
        <w:rPr>
          <w:rFonts w:asciiTheme="majorHAnsi" w:eastAsiaTheme="minorHAnsi" w:hAnsiTheme="majorHAnsi" w:cs="Calibri"/>
          <w:sz w:val="22"/>
          <w:szCs w:val="22"/>
          <w:lang w:eastAsia="es-ES"/>
        </w:rPr>
        <w:t xml:space="preserve"> específicamente en la supervisión de los proyectos desde </w:t>
      </w:r>
      <w:r>
        <w:rPr>
          <w:rFonts w:asciiTheme="majorHAnsi" w:eastAsiaTheme="minorHAnsi" w:hAnsiTheme="majorHAnsi" w:cs="Calibri"/>
          <w:sz w:val="22"/>
          <w:szCs w:val="22"/>
          <w:lang w:eastAsia="es-ES"/>
        </w:rPr>
        <w:t xml:space="preserve">la elaboración del pliego de cargos para la contratación de las firmas que elaborarán </w:t>
      </w:r>
      <w:r w:rsidRPr="00DE5057">
        <w:rPr>
          <w:rFonts w:asciiTheme="majorHAnsi" w:eastAsiaTheme="minorHAnsi" w:hAnsiTheme="majorHAnsi" w:cs="Calibri"/>
          <w:sz w:val="22"/>
          <w:szCs w:val="22"/>
          <w:lang w:eastAsia="es-ES"/>
        </w:rPr>
        <w:t>l</w:t>
      </w:r>
      <w:r>
        <w:rPr>
          <w:rFonts w:asciiTheme="majorHAnsi" w:eastAsiaTheme="minorHAnsi" w:hAnsiTheme="majorHAnsi" w:cs="Calibri"/>
          <w:sz w:val="22"/>
          <w:szCs w:val="22"/>
          <w:lang w:eastAsia="es-ES"/>
        </w:rPr>
        <w:t>os</w:t>
      </w:r>
      <w:r w:rsidRPr="00DE5057">
        <w:rPr>
          <w:rFonts w:asciiTheme="majorHAnsi" w:eastAsiaTheme="minorHAnsi" w:hAnsiTheme="majorHAnsi" w:cs="Calibri"/>
          <w:sz w:val="22"/>
          <w:szCs w:val="22"/>
          <w:lang w:eastAsia="es-ES"/>
        </w:rPr>
        <w:t xml:space="preserve"> diseño</w:t>
      </w:r>
      <w:r>
        <w:rPr>
          <w:rFonts w:asciiTheme="majorHAnsi" w:eastAsiaTheme="minorHAnsi" w:hAnsiTheme="majorHAnsi" w:cs="Calibri"/>
          <w:sz w:val="22"/>
          <w:szCs w:val="22"/>
          <w:lang w:eastAsia="es-ES"/>
        </w:rPr>
        <w:t>s</w:t>
      </w:r>
      <w:r w:rsidRPr="00DE5057">
        <w:rPr>
          <w:rFonts w:asciiTheme="majorHAnsi" w:eastAsiaTheme="minorHAnsi" w:hAnsiTheme="majorHAnsi" w:cs="Calibri"/>
          <w:sz w:val="22"/>
          <w:szCs w:val="22"/>
          <w:lang w:eastAsia="es-ES"/>
        </w:rPr>
        <w:t xml:space="preserve">, </w:t>
      </w:r>
      <w:r>
        <w:rPr>
          <w:rFonts w:asciiTheme="majorHAnsi" w:eastAsiaTheme="minorHAnsi" w:hAnsiTheme="majorHAnsi" w:cs="Calibri"/>
          <w:sz w:val="22"/>
          <w:szCs w:val="22"/>
          <w:lang w:eastAsia="es-ES"/>
        </w:rPr>
        <w:t xml:space="preserve">ejecutarán </w:t>
      </w:r>
      <w:r w:rsidRPr="00DE5057">
        <w:rPr>
          <w:rFonts w:asciiTheme="majorHAnsi" w:eastAsiaTheme="minorHAnsi" w:hAnsiTheme="majorHAnsi" w:cs="Calibri"/>
          <w:sz w:val="22"/>
          <w:szCs w:val="22"/>
          <w:lang w:eastAsia="es-ES"/>
        </w:rPr>
        <w:t xml:space="preserve">la construcción, </w:t>
      </w:r>
      <w:r>
        <w:rPr>
          <w:rFonts w:asciiTheme="majorHAnsi" w:eastAsiaTheme="minorHAnsi" w:hAnsiTheme="majorHAnsi" w:cs="Calibri"/>
          <w:sz w:val="22"/>
          <w:szCs w:val="22"/>
          <w:lang w:eastAsia="es-ES"/>
        </w:rPr>
        <w:t xml:space="preserve">el </w:t>
      </w:r>
      <w:r w:rsidRPr="00DE5057">
        <w:rPr>
          <w:rFonts w:asciiTheme="majorHAnsi" w:eastAsiaTheme="minorHAnsi" w:hAnsiTheme="majorHAnsi" w:cs="Calibri"/>
          <w:sz w:val="22"/>
          <w:szCs w:val="22"/>
          <w:lang w:eastAsia="es-ES"/>
        </w:rPr>
        <w:t xml:space="preserve">montaje y puesta en marcha, cuyo alcance de los servicios podrían incluir asistencia técnica y supervisión de la gestión social y ambiental; estas consultorías de </w:t>
      </w:r>
      <w:r w:rsidRPr="00DE5057">
        <w:rPr>
          <w:rFonts w:asciiTheme="majorHAnsi" w:eastAsiaTheme="minorHAnsi" w:hAnsiTheme="majorHAnsi" w:cs="Calibri"/>
          <w:sz w:val="22"/>
          <w:szCs w:val="22"/>
          <w:lang w:eastAsia="es-ES"/>
        </w:rPr>
        <w:lastRenderedPageBreak/>
        <w:t>supervisión serán contratadas por obra o grupo de obras, según sea definido en cada caso, quienes se constituirán en el nexo entre las empresas contratistas adjudicadas y la UCP</w:t>
      </w:r>
      <w:r>
        <w:rPr>
          <w:rFonts w:asciiTheme="majorHAnsi" w:eastAsiaTheme="minorHAnsi" w:hAnsiTheme="majorHAnsi" w:cs="Calibri"/>
          <w:sz w:val="22"/>
          <w:szCs w:val="22"/>
          <w:lang w:eastAsia="es-ES"/>
        </w:rPr>
        <w:t>SP</w:t>
      </w:r>
      <w:r w:rsidRPr="00DE5057">
        <w:rPr>
          <w:rFonts w:asciiTheme="majorHAnsi" w:eastAsiaTheme="minorHAnsi" w:hAnsiTheme="majorHAnsi" w:cs="Calibri"/>
          <w:sz w:val="22"/>
          <w:szCs w:val="22"/>
          <w:lang w:eastAsia="es-ES"/>
        </w:rPr>
        <w:t>.</w:t>
      </w:r>
    </w:p>
    <w:p w:rsidR="006104CA" w:rsidRPr="00DE5057" w:rsidRDefault="006104CA" w:rsidP="0016459C">
      <w:pPr>
        <w:spacing w:before="240" w:after="240" w:line="240" w:lineRule="auto"/>
        <w:jc w:val="both"/>
        <w:rPr>
          <w:rFonts w:asciiTheme="majorHAnsi" w:hAnsiTheme="majorHAnsi" w:cstheme="minorHAnsi"/>
          <w:sz w:val="22"/>
          <w:szCs w:val="22"/>
          <w:highlight w:val="yellow"/>
        </w:rPr>
      </w:pPr>
      <w:r w:rsidRPr="00DE5057">
        <w:rPr>
          <w:rFonts w:asciiTheme="majorHAnsi" w:eastAsiaTheme="minorHAnsi" w:hAnsiTheme="majorHAnsi" w:cs="Calibri"/>
          <w:sz w:val="22"/>
          <w:szCs w:val="22"/>
          <w:lang w:eastAsia="es-ES"/>
        </w:rPr>
        <w:t>Estas consultorías tienen como objetivo asegurar que los proyectos sean ejecutados con la debida diligencia, de conformidad con las normas vigentes, técnicas eficientes y de acuerdo con los planos, memorias técnicas, especificaciones, presupuestos, calendarios de ejecución e inversiones, manuales, códigos y demás documentos aprobados por la UCP</w:t>
      </w:r>
      <w:r>
        <w:rPr>
          <w:rFonts w:asciiTheme="majorHAnsi" w:eastAsiaTheme="minorHAnsi" w:hAnsiTheme="majorHAnsi" w:cs="Calibri"/>
          <w:sz w:val="22"/>
          <w:szCs w:val="22"/>
          <w:lang w:eastAsia="es-ES"/>
        </w:rPr>
        <w:t>SP u</w:t>
      </w:r>
      <w:r w:rsidRPr="00DE5057">
        <w:rPr>
          <w:rFonts w:asciiTheme="majorHAnsi" w:eastAsiaTheme="minorHAnsi" w:hAnsiTheme="majorHAnsi" w:cs="Calibri"/>
          <w:sz w:val="22"/>
          <w:szCs w:val="22"/>
          <w:lang w:eastAsia="es-ES"/>
        </w:rPr>
        <w:t xml:space="preserve"> otra entidad aplicable en la República de Panamá, a través de una estructuración organizativa que permita el manejo de las diferentes funciones de administración técnica, administración financiera e inspección de obras, garantizando que sean realizadas de manera independiente y en coordinación con los demás proyectos, permitiendo de esta forma que exista una mejor capacidad de respuesta y supervisión del Proyecto en sus dif</w:t>
      </w:r>
      <w:r>
        <w:rPr>
          <w:rFonts w:asciiTheme="majorHAnsi" w:eastAsiaTheme="minorHAnsi" w:hAnsiTheme="majorHAnsi" w:cs="Calibri"/>
          <w:sz w:val="22"/>
          <w:szCs w:val="22"/>
          <w:lang w:eastAsia="es-ES"/>
        </w:rPr>
        <w:t>erentes etapas de ejecución</w:t>
      </w:r>
      <w:r w:rsidR="0016459C">
        <w:rPr>
          <w:rFonts w:asciiTheme="majorHAnsi" w:eastAsiaTheme="minorHAnsi" w:hAnsiTheme="majorHAnsi" w:cs="Calibri"/>
          <w:sz w:val="22"/>
          <w:szCs w:val="22"/>
          <w:lang w:eastAsia="es-ES"/>
        </w:rPr>
        <w:t>.</w:t>
      </w:r>
    </w:p>
    <w:p w:rsidR="00DE5057" w:rsidRPr="00DE5057" w:rsidRDefault="00DE5057" w:rsidP="00DE5057">
      <w:pPr>
        <w:pStyle w:val="ListParagraph"/>
        <w:jc w:val="both"/>
        <w:outlineLvl w:val="1"/>
        <w:rPr>
          <w:rFonts w:asciiTheme="majorHAnsi" w:hAnsiTheme="majorHAnsi" w:cstheme="minorHAnsi"/>
          <w:b/>
          <w:color w:val="0000CC"/>
          <w:sz w:val="22"/>
          <w:szCs w:val="22"/>
        </w:rPr>
      </w:pPr>
      <w:r w:rsidRPr="00DE5057">
        <w:rPr>
          <w:rFonts w:asciiTheme="majorHAnsi" w:hAnsiTheme="majorHAnsi" w:cstheme="minorHAnsi"/>
          <w:b/>
          <w:color w:val="0000CC"/>
          <w:sz w:val="22"/>
          <w:szCs w:val="22"/>
          <w:highlight w:val="yellow"/>
        </w:rPr>
        <w:fldChar w:fldCharType="begin"/>
      </w:r>
      <w:r w:rsidRPr="00DE5057">
        <w:rPr>
          <w:rFonts w:asciiTheme="majorHAnsi" w:hAnsiTheme="majorHAnsi" w:cstheme="minorHAnsi"/>
          <w:color w:val="0000CC"/>
          <w:sz w:val="22"/>
          <w:szCs w:val="22"/>
          <w:highlight w:val="yellow"/>
        </w:rPr>
        <w:instrText xml:space="preserve"> XE "</w:instrText>
      </w:r>
      <w:r w:rsidRPr="00DE5057">
        <w:rPr>
          <w:rFonts w:asciiTheme="majorHAnsi" w:hAnsiTheme="majorHAnsi" w:cstheme="minorHAnsi"/>
          <w:b/>
          <w:color w:val="0000CC"/>
          <w:sz w:val="22"/>
          <w:szCs w:val="22"/>
          <w:highlight w:val="yellow"/>
        </w:rPr>
        <w:instrText>5.5.2.1.1 Coordinador del Programa – Posición clave</w:instrText>
      </w:r>
      <w:r w:rsidRPr="00DE5057">
        <w:rPr>
          <w:rFonts w:asciiTheme="majorHAnsi" w:hAnsiTheme="majorHAnsi" w:cstheme="minorHAnsi"/>
          <w:color w:val="0000CC"/>
          <w:sz w:val="22"/>
          <w:szCs w:val="22"/>
          <w:highlight w:val="yellow"/>
        </w:rPr>
        <w:instrText xml:space="preserve">" </w:instrText>
      </w:r>
      <w:r w:rsidRPr="00DE5057">
        <w:rPr>
          <w:rFonts w:asciiTheme="majorHAnsi" w:hAnsiTheme="majorHAnsi" w:cstheme="minorHAnsi"/>
          <w:b/>
          <w:color w:val="0000CC"/>
          <w:sz w:val="22"/>
          <w:szCs w:val="22"/>
          <w:highlight w:val="yellow"/>
        </w:rPr>
        <w:fldChar w:fldCharType="end"/>
      </w:r>
    </w:p>
    <w:p w:rsidR="00DE5057" w:rsidRPr="00DE5057" w:rsidRDefault="00DE5057" w:rsidP="00DE5057">
      <w:pPr>
        <w:pStyle w:val="ListParagraph"/>
        <w:tabs>
          <w:tab w:val="left" w:leader="dot" w:pos="0"/>
        </w:tabs>
        <w:spacing w:after="100" w:afterAutospacing="1"/>
        <w:jc w:val="both"/>
        <w:outlineLvl w:val="1"/>
        <w:rPr>
          <w:rFonts w:asciiTheme="majorHAnsi" w:hAnsiTheme="majorHAnsi" w:cstheme="minorHAnsi"/>
          <w:color w:val="0000CC"/>
          <w:sz w:val="22"/>
          <w:szCs w:val="22"/>
        </w:rPr>
      </w:pPr>
    </w:p>
    <w:p w:rsidR="00DE5057" w:rsidRPr="00DE5057" w:rsidRDefault="00A83AFB" w:rsidP="00DE5057">
      <w:pPr>
        <w:jc w:val="both"/>
        <w:outlineLvl w:val="1"/>
        <w:rPr>
          <w:rFonts w:asciiTheme="majorHAnsi" w:hAnsiTheme="majorHAnsi"/>
          <w:i/>
          <w:color w:val="0000CC"/>
          <w:sz w:val="22"/>
          <w:szCs w:val="22"/>
        </w:rPr>
      </w:pPr>
      <w:bookmarkStart w:id="951" w:name="_Toc461005524"/>
      <w:r>
        <w:rPr>
          <w:rFonts w:asciiTheme="majorHAnsi" w:hAnsiTheme="majorHAnsi"/>
          <w:i/>
          <w:color w:val="0000CC"/>
          <w:sz w:val="22"/>
          <w:szCs w:val="22"/>
        </w:rPr>
        <w:t>/</w:t>
      </w:r>
      <w:bookmarkEnd w:id="951"/>
    </w:p>
    <w:p w:rsidR="00DE5057" w:rsidRPr="00DE5057" w:rsidRDefault="00DE5057" w:rsidP="00DE5057">
      <w:pPr>
        <w:jc w:val="both"/>
        <w:outlineLvl w:val="1"/>
        <w:rPr>
          <w:rFonts w:asciiTheme="majorHAnsi" w:hAnsiTheme="majorHAnsi"/>
          <w:b/>
          <w:color w:val="0000CC"/>
          <w:sz w:val="22"/>
          <w:szCs w:val="22"/>
        </w:rPr>
        <w:sectPr w:rsidR="00DE5057" w:rsidRPr="00DE5057" w:rsidSect="004830CE">
          <w:headerReference w:type="default" r:id="rId22"/>
          <w:footerReference w:type="default" r:id="rId23"/>
          <w:pgSz w:w="11906" w:h="16838" w:code="9"/>
          <w:pgMar w:top="1134" w:right="1134" w:bottom="1134" w:left="1701" w:header="709" w:footer="709" w:gutter="0"/>
          <w:pgBorders w:offsetFrom="page">
            <w:top w:val="dotted" w:sz="4" w:space="24" w:color="FFFFFF" w:themeColor="background1"/>
            <w:left w:val="dotted" w:sz="4" w:space="24" w:color="FFFFFF" w:themeColor="background1"/>
            <w:bottom w:val="dotted" w:sz="4" w:space="24" w:color="FFFFFF" w:themeColor="background1"/>
            <w:right w:val="dotted" w:sz="4" w:space="24" w:color="FFFFFF" w:themeColor="background1"/>
          </w:pgBorders>
          <w:cols w:space="708"/>
          <w:docGrid w:linePitch="360"/>
        </w:sectPr>
      </w:pPr>
    </w:p>
    <w:p w:rsidR="00DE5057" w:rsidRPr="005E7E14" w:rsidRDefault="00C23821" w:rsidP="00C23821">
      <w:pPr>
        <w:pStyle w:val="Heading1"/>
        <w:tabs>
          <w:tab w:val="center" w:pos="4252"/>
          <w:tab w:val="left" w:pos="6510"/>
        </w:tabs>
        <w:spacing w:before="0" w:after="240"/>
        <w:rPr>
          <w:b/>
          <w:sz w:val="22"/>
          <w:szCs w:val="22"/>
          <w:lang w:eastAsia="es-ES"/>
        </w:rPr>
      </w:pPr>
      <w:r>
        <w:rPr>
          <w:b/>
          <w:color w:val="auto"/>
          <w:sz w:val="22"/>
          <w:szCs w:val="22"/>
          <w:lang w:eastAsia="es-ES"/>
        </w:rPr>
        <w:lastRenderedPageBreak/>
        <w:tab/>
      </w:r>
      <w:bookmarkStart w:id="952" w:name="_Toc461005525"/>
      <w:r w:rsidR="00DE5057" w:rsidRPr="005E7E14">
        <w:rPr>
          <w:b/>
          <w:color w:val="auto"/>
          <w:sz w:val="22"/>
          <w:szCs w:val="22"/>
          <w:lang w:eastAsia="es-ES"/>
        </w:rPr>
        <w:t>CAPITULO VI</w:t>
      </w:r>
      <w:bookmarkEnd w:id="952"/>
      <w:r>
        <w:rPr>
          <w:b/>
          <w:color w:val="auto"/>
          <w:sz w:val="22"/>
          <w:szCs w:val="22"/>
          <w:lang w:eastAsia="es-ES"/>
        </w:rPr>
        <w:tab/>
      </w:r>
    </w:p>
    <w:p w:rsidR="00DE5057" w:rsidRPr="00BB697C" w:rsidRDefault="00DE5057" w:rsidP="005E7E14">
      <w:pPr>
        <w:pStyle w:val="Heading2"/>
        <w:numPr>
          <w:ilvl w:val="0"/>
          <w:numId w:val="1"/>
        </w:numPr>
        <w:spacing w:before="240" w:after="240"/>
        <w:ind w:left="284" w:hanging="284"/>
        <w:rPr>
          <w:b/>
          <w:color w:val="auto"/>
          <w:sz w:val="22"/>
          <w:szCs w:val="22"/>
          <w:lang w:eastAsia="es-ES"/>
        </w:rPr>
      </w:pPr>
      <w:bookmarkStart w:id="953" w:name="_Toc461005526"/>
      <w:r w:rsidRPr="00BB697C">
        <w:rPr>
          <w:b/>
          <w:color w:val="auto"/>
          <w:sz w:val="22"/>
          <w:szCs w:val="22"/>
          <w:lang w:eastAsia="es-ES"/>
        </w:rPr>
        <w:t>ASPECTOS AMBIENTALES Y SOCIALES</w:t>
      </w:r>
      <w:r w:rsidR="00C23821" w:rsidRPr="00BB697C">
        <w:rPr>
          <w:b/>
          <w:color w:val="auto"/>
          <w:sz w:val="22"/>
          <w:szCs w:val="22"/>
          <w:lang w:eastAsia="es-ES"/>
        </w:rPr>
        <w:t xml:space="preserve"> </w:t>
      </w:r>
      <w:r w:rsidR="00C23821" w:rsidRPr="00BB697C">
        <w:rPr>
          <w:i/>
          <w:color w:val="auto"/>
          <w:sz w:val="22"/>
          <w:szCs w:val="22"/>
          <w:lang w:eastAsia="es-ES"/>
        </w:rPr>
        <w:t>(a desarrollar conforme al IGAS)</w:t>
      </w:r>
      <w:bookmarkEnd w:id="953"/>
    </w:p>
    <w:p w:rsidR="005E7E14" w:rsidRPr="005E7E14" w:rsidRDefault="005E7E14" w:rsidP="00EE47D8">
      <w:pPr>
        <w:pStyle w:val="ListParagraph"/>
        <w:keepNext/>
        <w:keepLines/>
        <w:numPr>
          <w:ilvl w:val="0"/>
          <w:numId w:val="26"/>
        </w:numPr>
        <w:spacing w:before="80" w:after="0" w:line="240" w:lineRule="auto"/>
        <w:contextualSpacing w:val="0"/>
        <w:outlineLvl w:val="2"/>
        <w:rPr>
          <w:rFonts w:asciiTheme="majorHAnsi" w:eastAsiaTheme="majorEastAsia" w:hAnsiTheme="majorHAnsi" w:cstheme="majorBidi"/>
          <w:b/>
          <w:vanish/>
          <w:sz w:val="22"/>
          <w:szCs w:val="24"/>
        </w:rPr>
      </w:pPr>
      <w:bookmarkStart w:id="954" w:name="_Toc460970140"/>
      <w:bookmarkStart w:id="955" w:name="_Toc460970325"/>
      <w:bookmarkStart w:id="956" w:name="_Toc460970509"/>
      <w:bookmarkStart w:id="957" w:name="_Toc460970691"/>
      <w:bookmarkStart w:id="958" w:name="_Toc460970871"/>
      <w:bookmarkStart w:id="959" w:name="_Toc460971050"/>
      <w:bookmarkStart w:id="960" w:name="_Toc460971229"/>
      <w:bookmarkStart w:id="961" w:name="_Toc460993089"/>
      <w:bookmarkStart w:id="962" w:name="_Toc460993250"/>
      <w:bookmarkStart w:id="963" w:name="_Toc460993406"/>
      <w:bookmarkStart w:id="964" w:name="_Toc460993559"/>
      <w:bookmarkStart w:id="965" w:name="_Toc460993711"/>
      <w:bookmarkStart w:id="966" w:name="_Toc460993862"/>
      <w:bookmarkStart w:id="967" w:name="_Toc461005364"/>
      <w:bookmarkStart w:id="968" w:name="_Toc461005527"/>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5E7E14" w:rsidRPr="005E7E14" w:rsidRDefault="005E7E14" w:rsidP="00EE47D8">
      <w:pPr>
        <w:pStyle w:val="ListParagraph"/>
        <w:keepNext/>
        <w:keepLines/>
        <w:numPr>
          <w:ilvl w:val="0"/>
          <w:numId w:val="26"/>
        </w:numPr>
        <w:spacing w:before="80" w:after="0" w:line="240" w:lineRule="auto"/>
        <w:contextualSpacing w:val="0"/>
        <w:outlineLvl w:val="2"/>
        <w:rPr>
          <w:rFonts w:asciiTheme="majorHAnsi" w:eastAsiaTheme="majorEastAsia" w:hAnsiTheme="majorHAnsi" w:cstheme="majorBidi"/>
          <w:b/>
          <w:vanish/>
          <w:sz w:val="22"/>
          <w:szCs w:val="24"/>
        </w:rPr>
      </w:pPr>
      <w:bookmarkStart w:id="969" w:name="_Toc460970141"/>
      <w:bookmarkStart w:id="970" w:name="_Toc460970326"/>
      <w:bookmarkStart w:id="971" w:name="_Toc460970510"/>
      <w:bookmarkStart w:id="972" w:name="_Toc460970692"/>
      <w:bookmarkStart w:id="973" w:name="_Toc460970872"/>
      <w:bookmarkStart w:id="974" w:name="_Toc460971051"/>
      <w:bookmarkStart w:id="975" w:name="_Toc460971230"/>
      <w:bookmarkStart w:id="976" w:name="_Toc460993090"/>
      <w:bookmarkStart w:id="977" w:name="_Toc460993251"/>
      <w:bookmarkStart w:id="978" w:name="_Toc460993407"/>
      <w:bookmarkStart w:id="979" w:name="_Toc460993560"/>
      <w:bookmarkStart w:id="980" w:name="_Toc460993712"/>
      <w:bookmarkStart w:id="981" w:name="_Toc460993863"/>
      <w:bookmarkStart w:id="982" w:name="_Toc461005365"/>
      <w:bookmarkStart w:id="983" w:name="_Toc46100552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5E7E14" w:rsidRPr="005E7E14" w:rsidRDefault="005E7E14" w:rsidP="00EE47D8">
      <w:pPr>
        <w:pStyle w:val="ListParagraph"/>
        <w:keepNext/>
        <w:keepLines/>
        <w:numPr>
          <w:ilvl w:val="0"/>
          <w:numId w:val="26"/>
        </w:numPr>
        <w:spacing w:before="80" w:after="0" w:line="240" w:lineRule="auto"/>
        <w:contextualSpacing w:val="0"/>
        <w:outlineLvl w:val="2"/>
        <w:rPr>
          <w:rFonts w:asciiTheme="majorHAnsi" w:eastAsiaTheme="majorEastAsia" w:hAnsiTheme="majorHAnsi" w:cstheme="majorBidi"/>
          <w:b/>
          <w:vanish/>
          <w:sz w:val="22"/>
          <w:szCs w:val="24"/>
        </w:rPr>
      </w:pPr>
      <w:bookmarkStart w:id="984" w:name="_Toc460970142"/>
      <w:bookmarkStart w:id="985" w:name="_Toc460970327"/>
      <w:bookmarkStart w:id="986" w:name="_Toc460970511"/>
      <w:bookmarkStart w:id="987" w:name="_Toc460970693"/>
      <w:bookmarkStart w:id="988" w:name="_Toc460970873"/>
      <w:bookmarkStart w:id="989" w:name="_Toc460971052"/>
      <w:bookmarkStart w:id="990" w:name="_Toc460971231"/>
      <w:bookmarkStart w:id="991" w:name="_Toc460993091"/>
      <w:bookmarkStart w:id="992" w:name="_Toc460993252"/>
      <w:bookmarkStart w:id="993" w:name="_Toc460993408"/>
      <w:bookmarkStart w:id="994" w:name="_Toc460993561"/>
      <w:bookmarkStart w:id="995" w:name="_Toc460993713"/>
      <w:bookmarkStart w:id="996" w:name="_Toc460993864"/>
      <w:bookmarkStart w:id="997" w:name="_Toc461005366"/>
      <w:bookmarkStart w:id="998" w:name="_Toc461005529"/>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5E7E14" w:rsidRPr="005E7E14" w:rsidRDefault="005E7E14" w:rsidP="00EE47D8">
      <w:pPr>
        <w:pStyle w:val="ListParagraph"/>
        <w:keepNext/>
        <w:keepLines/>
        <w:numPr>
          <w:ilvl w:val="0"/>
          <w:numId w:val="26"/>
        </w:numPr>
        <w:spacing w:before="80" w:after="0" w:line="240" w:lineRule="auto"/>
        <w:contextualSpacing w:val="0"/>
        <w:outlineLvl w:val="2"/>
        <w:rPr>
          <w:rFonts w:asciiTheme="majorHAnsi" w:eastAsiaTheme="majorEastAsia" w:hAnsiTheme="majorHAnsi" w:cstheme="majorBidi"/>
          <w:b/>
          <w:vanish/>
          <w:sz w:val="22"/>
          <w:szCs w:val="24"/>
        </w:rPr>
      </w:pPr>
      <w:bookmarkStart w:id="999" w:name="_Toc460970143"/>
      <w:bookmarkStart w:id="1000" w:name="_Toc460970328"/>
      <w:bookmarkStart w:id="1001" w:name="_Toc460970512"/>
      <w:bookmarkStart w:id="1002" w:name="_Toc460970694"/>
      <w:bookmarkStart w:id="1003" w:name="_Toc460970874"/>
      <w:bookmarkStart w:id="1004" w:name="_Toc460971053"/>
      <w:bookmarkStart w:id="1005" w:name="_Toc460971232"/>
      <w:bookmarkStart w:id="1006" w:name="_Toc460993092"/>
      <w:bookmarkStart w:id="1007" w:name="_Toc460993253"/>
      <w:bookmarkStart w:id="1008" w:name="_Toc460993409"/>
      <w:bookmarkStart w:id="1009" w:name="_Toc460993562"/>
      <w:bookmarkStart w:id="1010" w:name="_Toc460993714"/>
      <w:bookmarkStart w:id="1011" w:name="_Toc460993865"/>
      <w:bookmarkStart w:id="1012" w:name="_Toc461005367"/>
      <w:bookmarkStart w:id="1013" w:name="_Toc461005530"/>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p w:rsidR="005E7E14" w:rsidRPr="005E7E14" w:rsidRDefault="005E7E14" w:rsidP="00EE47D8">
      <w:pPr>
        <w:pStyle w:val="ListParagraph"/>
        <w:keepNext/>
        <w:keepLines/>
        <w:numPr>
          <w:ilvl w:val="0"/>
          <w:numId w:val="26"/>
        </w:numPr>
        <w:spacing w:before="80" w:after="0" w:line="240" w:lineRule="auto"/>
        <w:contextualSpacing w:val="0"/>
        <w:outlineLvl w:val="2"/>
        <w:rPr>
          <w:rFonts w:asciiTheme="majorHAnsi" w:eastAsiaTheme="majorEastAsia" w:hAnsiTheme="majorHAnsi" w:cstheme="majorBidi"/>
          <w:b/>
          <w:vanish/>
          <w:sz w:val="22"/>
          <w:szCs w:val="24"/>
        </w:rPr>
      </w:pPr>
      <w:bookmarkStart w:id="1014" w:name="_Toc460970144"/>
      <w:bookmarkStart w:id="1015" w:name="_Toc460970329"/>
      <w:bookmarkStart w:id="1016" w:name="_Toc460970513"/>
      <w:bookmarkStart w:id="1017" w:name="_Toc460970695"/>
      <w:bookmarkStart w:id="1018" w:name="_Toc460970875"/>
      <w:bookmarkStart w:id="1019" w:name="_Toc460971054"/>
      <w:bookmarkStart w:id="1020" w:name="_Toc460971233"/>
      <w:bookmarkStart w:id="1021" w:name="_Toc460993093"/>
      <w:bookmarkStart w:id="1022" w:name="_Toc460993254"/>
      <w:bookmarkStart w:id="1023" w:name="_Toc460993410"/>
      <w:bookmarkStart w:id="1024" w:name="_Toc460993563"/>
      <w:bookmarkStart w:id="1025" w:name="_Toc460993715"/>
      <w:bookmarkStart w:id="1026" w:name="_Toc460993866"/>
      <w:bookmarkStart w:id="1027" w:name="_Toc461005368"/>
      <w:bookmarkStart w:id="1028" w:name="_Toc461005531"/>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5E7E14" w:rsidRPr="005E7E14" w:rsidRDefault="005E7E14" w:rsidP="00EE47D8">
      <w:pPr>
        <w:pStyle w:val="ListParagraph"/>
        <w:keepNext/>
        <w:keepLines/>
        <w:numPr>
          <w:ilvl w:val="0"/>
          <w:numId w:val="26"/>
        </w:numPr>
        <w:spacing w:before="80" w:after="0" w:line="240" w:lineRule="auto"/>
        <w:contextualSpacing w:val="0"/>
        <w:outlineLvl w:val="2"/>
        <w:rPr>
          <w:rFonts w:asciiTheme="majorHAnsi" w:eastAsiaTheme="majorEastAsia" w:hAnsiTheme="majorHAnsi" w:cstheme="majorBidi"/>
          <w:b/>
          <w:vanish/>
          <w:sz w:val="22"/>
          <w:szCs w:val="24"/>
        </w:rPr>
      </w:pPr>
      <w:bookmarkStart w:id="1029" w:name="_Toc460970145"/>
      <w:bookmarkStart w:id="1030" w:name="_Toc460970330"/>
      <w:bookmarkStart w:id="1031" w:name="_Toc460970514"/>
      <w:bookmarkStart w:id="1032" w:name="_Toc460970696"/>
      <w:bookmarkStart w:id="1033" w:name="_Toc460970876"/>
      <w:bookmarkStart w:id="1034" w:name="_Toc460971055"/>
      <w:bookmarkStart w:id="1035" w:name="_Toc460971234"/>
      <w:bookmarkStart w:id="1036" w:name="_Toc460993094"/>
      <w:bookmarkStart w:id="1037" w:name="_Toc460993255"/>
      <w:bookmarkStart w:id="1038" w:name="_Toc460993411"/>
      <w:bookmarkStart w:id="1039" w:name="_Toc460993564"/>
      <w:bookmarkStart w:id="1040" w:name="_Toc460993716"/>
      <w:bookmarkStart w:id="1041" w:name="_Toc460993867"/>
      <w:bookmarkStart w:id="1042" w:name="_Toc461005369"/>
      <w:bookmarkStart w:id="1043" w:name="_Toc461005532"/>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rsidR="00DE5057" w:rsidRPr="005E7E14" w:rsidRDefault="00DE5057" w:rsidP="00EE47D8">
      <w:pPr>
        <w:pStyle w:val="Heading3"/>
        <w:numPr>
          <w:ilvl w:val="1"/>
          <w:numId w:val="26"/>
        </w:numPr>
        <w:ind w:left="426"/>
        <w:rPr>
          <w:b/>
          <w:color w:val="auto"/>
          <w:sz w:val="22"/>
        </w:rPr>
      </w:pPr>
      <w:bookmarkStart w:id="1044" w:name="_Toc461005533"/>
      <w:r w:rsidRPr="005E7E14">
        <w:rPr>
          <w:b/>
          <w:color w:val="auto"/>
          <w:sz w:val="22"/>
        </w:rPr>
        <w:t>Supervisiones semestrales por parte del BID</w:t>
      </w:r>
      <w:bookmarkEnd w:id="1044"/>
    </w:p>
    <w:p w:rsidR="00DE5057" w:rsidRPr="00DE5057" w:rsidRDefault="00DE5057" w:rsidP="00DE5057">
      <w:pPr>
        <w:pStyle w:val="ListParagraph"/>
        <w:tabs>
          <w:tab w:val="left" w:leader="dot" w:pos="0"/>
        </w:tabs>
        <w:spacing w:after="100" w:afterAutospacing="1"/>
        <w:ind w:left="360" w:right="1008"/>
        <w:outlineLvl w:val="1"/>
        <w:rPr>
          <w:rFonts w:asciiTheme="majorHAnsi" w:hAnsiTheme="majorHAnsi"/>
          <w:color w:val="000000"/>
          <w:sz w:val="22"/>
          <w:szCs w:val="22"/>
        </w:rPr>
      </w:pPr>
    </w:p>
    <w:p w:rsidR="00DE5057" w:rsidRDefault="00DE5057" w:rsidP="00A83AFB">
      <w:pPr>
        <w:pStyle w:val="ListParagraph"/>
        <w:autoSpaceDE w:val="0"/>
        <w:autoSpaceDN w:val="0"/>
        <w:adjustRightInd w:val="0"/>
        <w:spacing w:before="240" w:after="240" w:line="240" w:lineRule="auto"/>
        <w:ind w:left="0"/>
        <w:contextualSpacing w:val="0"/>
        <w:jc w:val="both"/>
        <w:rPr>
          <w:rFonts w:asciiTheme="majorHAnsi" w:hAnsiTheme="majorHAnsi"/>
          <w:color w:val="000000"/>
          <w:sz w:val="22"/>
          <w:szCs w:val="22"/>
        </w:rPr>
      </w:pPr>
      <w:r w:rsidRPr="00DE5057">
        <w:rPr>
          <w:rFonts w:asciiTheme="majorHAnsi" w:hAnsiTheme="majorHAnsi"/>
          <w:color w:val="000000"/>
          <w:sz w:val="22"/>
          <w:szCs w:val="22"/>
        </w:rPr>
        <w:t>A fin de verificar el buen manejo ambiental y social del proyecto, el BID supervisará semestralmente el cumplimiento del Informe de Gestión Ambiental y Social (IGAS), que forma parte del p</w:t>
      </w:r>
      <w:r w:rsidR="005E7E14">
        <w:rPr>
          <w:rFonts w:asciiTheme="majorHAnsi" w:hAnsiTheme="majorHAnsi"/>
          <w:color w:val="000000"/>
          <w:sz w:val="22"/>
          <w:szCs w:val="22"/>
        </w:rPr>
        <w:t xml:space="preserve">resente Reglamento como Anexo </w:t>
      </w:r>
      <w:r w:rsidR="0016459C">
        <w:rPr>
          <w:rFonts w:asciiTheme="majorHAnsi" w:hAnsiTheme="majorHAnsi"/>
          <w:color w:val="000000"/>
          <w:sz w:val="22"/>
          <w:szCs w:val="22"/>
        </w:rPr>
        <w:t>III</w:t>
      </w:r>
      <w:r w:rsidRPr="00DE5057">
        <w:rPr>
          <w:rFonts w:asciiTheme="majorHAnsi" w:hAnsiTheme="majorHAnsi"/>
          <w:color w:val="000000"/>
          <w:sz w:val="22"/>
          <w:szCs w:val="22"/>
        </w:rPr>
        <w:t>.</w:t>
      </w:r>
    </w:p>
    <w:p w:rsidR="00DE5057" w:rsidRPr="00A83AFB" w:rsidRDefault="00DE5057" w:rsidP="00EE47D8">
      <w:pPr>
        <w:pStyle w:val="Heading3"/>
        <w:numPr>
          <w:ilvl w:val="1"/>
          <w:numId w:val="26"/>
        </w:numPr>
        <w:spacing w:before="240" w:after="240"/>
        <w:ind w:left="425" w:hanging="431"/>
        <w:rPr>
          <w:b/>
          <w:color w:val="auto"/>
          <w:sz w:val="22"/>
        </w:rPr>
      </w:pPr>
      <w:r w:rsidRPr="00A83AFB">
        <w:rPr>
          <w:b/>
          <w:color w:val="auto"/>
          <w:sz w:val="22"/>
        </w:rPr>
        <w:t xml:space="preserve"> </w:t>
      </w:r>
      <w:bookmarkStart w:id="1045" w:name="_Toc461005534"/>
      <w:r w:rsidRPr="00A83AFB">
        <w:rPr>
          <w:b/>
          <w:color w:val="auto"/>
          <w:sz w:val="22"/>
        </w:rPr>
        <w:t>Consideraciones para adquisiciones y contrataciones</w:t>
      </w:r>
      <w:bookmarkEnd w:id="1045"/>
    </w:p>
    <w:p w:rsidR="00DE5057" w:rsidRDefault="00DE5057" w:rsidP="00EE47D8">
      <w:pPr>
        <w:pStyle w:val="ListParagraph"/>
        <w:numPr>
          <w:ilvl w:val="0"/>
          <w:numId w:val="36"/>
        </w:numPr>
        <w:autoSpaceDE w:val="0"/>
        <w:autoSpaceDN w:val="0"/>
        <w:adjustRightInd w:val="0"/>
        <w:spacing w:after="0" w:line="240" w:lineRule="auto"/>
        <w:contextualSpacing w:val="0"/>
        <w:jc w:val="both"/>
        <w:rPr>
          <w:rFonts w:asciiTheme="majorHAnsi" w:hAnsiTheme="majorHAnsi"/>
          <w:color w:val="000000"/>
          <w:sz w:val="22"/>
          <w:szCs w:val="22"/>
        </w:rPr>
      </w:pPr>
      <w:r w:rsidRPr="00DE5057">
        <w:rPr>
          <w:rFonts w:asciiTheme="majorHAnsi" w:hAnsiTheme="majorHAnsi"/>
          <w:color w:val="000000"/>
          <w:sz w:val="22"/>
          <w:szCs w:val="22"/>
        </w:rPr>
        <w:t xml:space="preserve">En los procesos de selección de contratistas se puntuarán mejor aquellos que cuenten con acreditaciones o certificaciones de sistemas internacionalmente reconocidos de manejo ambiental y social para las actividades específicas contratadas. </w:t>
      </w:r>
    </w:p>
    <w:p w:rsidR="001B1AEF" w:rsidRPr="00BE28DB" w:rsidRDefault="001B1AEF" w:rsidP="00EE47D8">
      <w:pPr>
        <w:pStyle w:val="ListParagraph"/>
        <w:numPr>
          <w:ilvl w:val="0"/>
          <w:numId w:val="36"/>
        </w:numPr>
        <w:spacing w:after="0" w:line="240" w:lineRule="auto"/>
        <w:rPr>
          <w:rFonts w:asciiTheme="majorHAnsi" w:hAnsiTheme="majorHAnsi"/>
          <w:sz w:val="22"/>
          <w:szCs w:val="22"/>
        </w:rPr>
      </w:pPr>
      <w:r w:rsidRPr="00BE28DB">
        <w:rPr>
          <w:rFonts w:asciiTheme="majorHAnsi" w:hAnsiTheme="majorHAnsi"/>
          <w:sz w:val="22"/>
          <w:szCs w:val="22"/>
        </w:rPr>
        <w:t>El P</w:t>
      </w:r>
      <w:r w:rsidR="00BE28DB">
        <w:rPr>
          <w:rFonts w:asciiTheme="majorHAnsi" w:hAnsiTheme="majorHAnsi"/>
          <w:sz w:val="22"/>
          <w:szCs w:val="22"/>
        </w:rPr>
        <w:t xml:space="preserve">lan de </w:t>
      </w:r>
      <w:r w:rsidRPr="00BE28DB">
        <w:rPr>
          <w:rFonts w:asciiTheme="majorHAnsi" w:hAnsiTheme="majorHAnsi"/>
          <w:sz w:val="22"/>
          <w:szCs w:val="22"/>
        </w:rPr>
        <w:t>M</w:t>
      </w:r>
      <w:r w:rsidR="00BE28DB">
        <w:rPr>
          <w:rFonts w:asciiTheme="majorHAnsi" w:hAnsiTheme="majorHAnsi"/>
          <w:sz w:val="22"/>
          <w:szCs w:val="22"/>
        </w:rPr>
        <w:t xml:space="preserve">anejo </w:t>
      </w:r>
      <w:r w:rsidRPr="00BE28DB">
        <w:rPr>
          <w:rFonts w:asciiTheme="majorHAnsi" w:hAnsiTheme="majorHAnsi"/>
          <w:sz w:val="22"/>
          <w:szCs w:val="22"/>
        </w:rPr>
        <w:t>A</w:t>
      </w:r>
      <w:r w:rsidR="00BE28DB">
        <w:rPr>
          <w:rFonts w:asciiTheme="majorHAnsi" w:hAnsiTheme="majorHAnsi"/>
          <w:sz w:val="22"/>
          <w:szCs w:val="22"/>
        </w:rPr>
        <w:t>mbiental</w:t>
      </w:r>
      <w:r w:rsidRPr="00BE28DB">
        <w:rPr>
          <w:rFonts w:asciiTheme="majorHAnsi" w:hAnsiTheme="majorHAnsi"/>
          <w:sz w:val="22"/>
          <w:szCs w:val="22"/>
        </w:rPr>
        <w:t xml:space="preserve"> jun</w:t>
      </w:r>
      <w:r w:rsidR="00BE28DB" w:rsidRPr="00BE28DB">
        <w:rPr>
          <w:rFonts w:asciiTheme="majorHAnsi" w:hAnsiTheme="majorHAnsi"/>
          <w:sz w:val="22"/>
          <w:szCs w:val="22"/>
        </w:rPr>
        <w:t>to con sus recomendaciones hará</w:t>
      </w:r>
      <w:r w:rsidRPr="00BE28DB">
        <w:rPr>
          <w:rFonts w:asciiTheme="majorHAnsi" w:hAnsiTheme="majorHAnsi"/>
          <w:sz w:val="22"/>
          <w:szCs w:val="22"/>
        </w:rPr>
        <w:t xml:space="preserve"> parte del contrato de las obras de la PTAR.</w:t>
      </w:r>
    </w:p>
    <w:p w:rsidR="00BE28DB" w:rsidRPr="00BE28DB" w:rsidRDefault="00BE28DB" w:rsidP="00EE47D8">
      <w:pPr>
        <w:pStyle w:val="ListParagraph"/>
        <w:numPr>
          <w:ilvl w:val="0"/>
          <w:numId w:val="36"/>
        </w:numPr>
        <w:spacing w:after="0" w:line="240" w:lineRule="auto"/>
        <w:rPr>
          <w:rFonts w:asciiTheme="majorHAnsi" w:hAnsiTheme="majorHAnsi"/>
          <w:sz w:val="22"/>
          <w:szCs w:val="22"/>
        </w:rPr>
      </w:pPr>
      <w:r w:rsidRPr="00BE28DB">
        <w:rPr>
          <w:rFonts w:asciiTheme="majorHAnsi" w:hAnsiTheme="majorHAnsi"/>
          <w:sz w:val="22"/>
          <w:szCs w:val="22"/>
        </w:rPr>
        <w:t xml:space="preserve">La preparación, por parte del operador, de planes de reacción para actuar en caso de terremoto y planes de contingencia en caso de </w:t>
      </w:r>
      <w:proofErr w:type="spellStart"/>
      <w:r w:rsidRPr="00BE28DB">
        <w:rPr>
          <w:rFonts w:asciiTheme="majorHAnsi" w:hAnsiTheme="majorHAnsi"/>
          <w:sz w:val="22"/>
          <w:szCs w:val="22"/>
        </w:rPr>
        <w:t>tsunamies</w:t>
      </w:r>
      <w:proofErr w:type="spellEnd"/>
      <w:r w:rsidRPr="00BE28DB">
        <w:rPr>
          <w:rFonts w:asciiTheme="majorHAnsi" w:hAnsiTheme="majorHAnsi"/>
          <w:sz w:val="22"/>
          <w:szCs w:val="22"/>
        </w:rPr>
        <w:t>, ciclones tropicales, trombas marinas</w:t>
      </w:r>
    </w:p>
    <w:p w:rsidR="00136471" w:rsidRPr="00136471" w:rsidRDefault="00136471" w:rsidP="00EE47D8">
      <w:pPr>
        <w:pStyle w:val="Heading3"/>
        <w:numPr>
          <w:ilvl w:val="1"/>
          <w:numId w:val="26"/>
        </w:numPr>
        <w:spacing w:before="240" w:after="240"/>
        <w:ind w:left="425" w:hanging="431"/>
        <w:rPr>
          <w:b/>
          <w:color w:val="auto"/>
          <w:sz w:val="22"/>
        </w:rPr>
      </w:pPr>
      <w:bookmarkStart w:id="1046" w:name="_Toc461005535"/>
      <w:r w:rsidRPr="00136471">
        <w:rPr>
          <w:b/>
          <w:color w:val="auto"/>
          <w:sz w:val="22"/>
        </w:rPr>
        <w:t>Consideracione</w:t>
      </w:r>
      <w:r w:rsidR="00DE68E3">
        <w:rPr>
          <w:b/>
          <w:color w:val="auto"/>
          <w:sz w:val="22"/>
        </w:rPr>
        <w:t xml:space="preserve">s para el avance </w:t>
      </w:r>
      <w:r w:rsidRPr="00136471">
        <w:rPr>
          <w:b/>
          <w:color w:val="auto"/>
          <w:sz w:val="22"/>
        </w:rPr>
        <w:t>e</w:t>
      </w:r>
      <w:r w:rsidR="00DE68E3">
        <w:rPr>
          <w:b/>
          <w:color w:val="auto"/>
          <w:sz w:val="22"/>
        </w:rPr>
        <w:t>n</w:t>
      </w:r>
      <w:r w:rsidRPr="00136471">
        <w:rPr>
          <w:b/>
          <w:color w:val="auto"/>
          <w:sz w:val="22"/>
        </w:rPr>
        <w:t xml:space="preserve"> la implantación del Sistema Integrado de Gestión</w:t>
      </w:r>
      <w:bookmarkEnd w:id="1046"/>
    </w:p>
    <w:p w:rsidR="00136471" w:rsidRPr="00136471" w:rsidRDefault="00136471" w:rsidP="00DE68E3">
      <w:pPr>
        <w:spacing w:before="240" w:after="240" w:line="240" w:lineRule="auto"/>
        <w:jc w:val="both"/>
        <w:rPr>
          <w:rFonts w:asciiTheme="majorHAnsi" w:hAnsiTheme="majorHAnsi"/>
          <w:sz w:val="22"/>
          <w:szCs w:val="22"/>
        </w:rPr>
      </w:pPr>
      <w:r w:rsidRPr="00136471">
        <w:rPr>
          <w:rFonts w:asciiTheme="majorHAnsi" w:hAnsiTheme="majorHAnsi"/>
          <w:sz w:val="22"/>
          <w:szCs w:val="22"/>
        </w:rPr>
        <w:t>Conforme a lo establecido en las condiciones contractuales especiales de ejecución apartado 4.1.2. ii</w:t>
      </w:r>
      <w:r w:rsidR="00DE68E3">
        <w:rPr>
          <w:rFonts w:asciiTheme="majorHAnsi" w:hAnsiTheme="majorHAnsi"/>
          <w:sz w:val="22"/>
          <w:szCs w:val="22"/>
        </w:rPr>
        <w:t>i</w:t>
      </w:r>
      <w:r w:rsidRPr="00136471">
        <w:rPr>
          <w:rFonts w:asciiTheme="majorHAnsi" w:hAnsiTheme="majorHAnsi"/>
          <w:sz w:val="22"/>
          <w:szCs w:val="22"/>
        </w:rPr>
        <w:t xml:space="preserve">) </w:t>
      </w:r>
      <w:r w:rsidR="00DE68E3">
        <w:rPr>
          <w:rFonts w:asciiTheme="majorHAnsi" w:hAnsiTheme="majorHAnsi"/>
          <w:sz w:val="22"/>
          <w:szCs w:val="22"/>
        </w:rPr>
        <w:t xml:space="preserve"> b), la UCPSP deberá elaborar y adicionar a la documentación del SIG un </w:t>
      </w:r>
      <w:r w:rsidR="00DE68E3" w:rsidRPr="007905DB">
        <w:rPr>
          <w:rFonts w:asciiTheme="majorHAnsi" w:eastAsia="Calibri" w:hAnsiTheme="majorHAnsi"/>
          <w:lang w:val="es-ES_tradnl"/>
        </w:rPr>
        <w:t>manual de procedimientos en el que se determine el proceso lega</w:t>
      </w:r>
      <w:r w:rsidR="00DE68E3">
        <w:rPr>
          <w:rFonts w:asciiTheme="majorHAnsi" w:eastAsia="Calibri" w:hAnsiTheme="majorHAnsi"/>
          <w:lang w:val="es-ES_tradnl"/>
        </w:rPr>
        <w:t>l y las acciones de reparación</w:t>
      </w:r>
      <w:r w:rsidR="00DE68E3">
        <w:rPr>
          <w:rFonts w:asciiTheme="majorHAnsi" w:hAnsiTheme="majorHAnsi"/>
          <w:sz w:val="22"/>
          <w:szCs w:val="22"/>
        </w:rPr>
        <w:t xml:space="preserve"> a ser aplicados en la construcción de colectoras y redes de alcantarillado (obras del Componente I).</w:t>
      </w:r>
    </w:p>
    <w:p w:rsidR="00136471" w:rsidRPr="00DE5057" w:rsidRDefault="00136471" w:rsidP="00A83AFB">
      <w:pPr>
        <w:pStyle w:val="ListParagraph"/>
        <w:autoSpaceDE w:val="0"/>
        <w:autoSpaceDN w:val="0"/>
        <w:adjustRightInd w:val="0"/>
        <w:spacing w:before="240" w:after="240" w:line="240" w:lineRule="auto"/>
        <w:ind w:left="0"/>
        <w:contextualSpacing w:val="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DE5057" w:rsidRDefault="00DE5057" w:rsidP="00DE5057">
      <w:pPr>
        <w:pStyle w:val="ListParagraph"/>
        <w:autoSpaceDE w:val="0"/>
        <w:autoSpaceDN w:val="0"/>
        <w:adjustRightInd w:val="0"/>
        <w:ind w:left="360"/>
        <w:jc w:val="both"/>
        <w:rPr>
          <w:rFonts w:asciiTheme="majorHAnsi" w:hAnsiTheme="majorHAnsi"/>
          <w:color w:val="000000"/>
          <w:sz w:val="22"/>
          <w:szCs w:val="22"/>
        </w:rPr>
      </w:pPr>
    </w:p>
    <w:p w:rsidR="00DE5057" w:rsidRPr="00A83AFB" w:rsidRDefault="00DE5057" w:rsidP="00A83AFB">
      <w:pPr>
        <w:pStyle w:val="Heading1"/>
        <w:spacing w:before="240" w:after="240"/>
        <w:jc w:val="center"/>
        <w:rPr>
          <w:b/>
          <w:color w:val="auto"/>
          <w:sz w:val="22"/>
          <w:szCs w:val="22"/>
          <w:lang w:eastAsia="es-ES"/>
        </w:rPr>
      </w:pPr>
      <w:bookmarkStart w:id="1047" w:name="_Toc461005536"/>
      <w:r w:rsidRPr="00A83AFB">
        <w:rPr>
          <w:b/>
          <w:color w:val="auto"/>
          <w:sz w:val="22"/>
          <w:szCs w:val="22"/>
          <w:lang w:eastAsia="es-ES"/>
        </w:rPr>
        <w:lastRenderedPageBreak/>
        <w:t>CAPITULO VII</w:t>
      </w:r>
      <w:bookmarkEnd w:id="1047"/>
    </w:p>
    <w:p w:rsidR="00A83AFB" w:rsidRPr="00A83AFB" w:rsidRDefault="00A83AFB" w:rsidP="00EE47D8">
      <w:pPr>
        <w:pStyle w:val="ListParagraph"/>
        <w:keepNext/>
        <w:keepLines/>
        <w:numPr>
          <w:ilvl w:val="0"/>
          <w:numId w:val="27"/>
        </w:numPr>
        <w:spacing w:before="240" w:after="240" w:line="240" w:lineRule="auto"/>
        <w:contextualSpacing w:val="0"/>
        <w:outlineLvl w:val="1"/>
        <w:rPr>
          <w:rFonts w:asciiTheme="majorHAnsi" w:eastAsiaTheme="majorEastAsia" w:hAnsiTheme="majorHAnsi" w:cstheme="majorBidi"/>
          <w:vanish/>
          <w:color w:val="E36C0A" w:themeColor="accent6" w:themeShade="BF"/>
          <w:sz w:val="24"/>
          <w:szCs w:val="28"/>
        </w:rPr>
      </w:pPr>
      <w:bookmarkStart w:id="1048" w:name="_Toc460970150"/>
      <w:bookmarkStart w:id="1049" w:name="_Toc460970335"/>
      <w:bookmarkStart w:id="1050" w:name="_Toc460970519"/>
      <w:bookmarkStart w:id="1051" w:name="_Toc460970701"/>
      <w:bookmarkStart w:id="1052" w:name="_Toc460970881"/>
      <w:bookmarkStart w:id="1053" w:name="_Toc460971060"/>
      <w:bookmarkStart w:id="1054" w:name="_Toc460971239"/>
      <w:bookmarkStart w:id="1055" w:name="_Toc460993099"/>
      <w:bookmarkStart w:id="1056" w:name="_Toc460993260"/>
      <w:bookmarkStart w:id="1057" w:name="_Toc460993416"/>
      <w:bookmarkStart w:id="1058" w:name="_Toc460993569"/>
      <w:bookmarkStart w:id="1059" w:name="_Toc460993721"/>
      <w:bookmarkStart w:id="1060" w:name="_Toc460993872"/>
      <w:bookmarkStart w:id="1061" w:name="_Toc461005374"/>
      <w:bookmarkStart w:id="1062" w:name="_Toc46100553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A83AFB" w:rsidRPr="00A83AFB" w:rsidRDefault="00A83AFB" w:rsidP="00EE47D8">
      <w:pPr>
        <w:pStyle w:val="ListParagraph"/>
        <w:keepNext/>
        <w:keepLines/>
        <w:numPr>
          <w:ilvl w:val="0"/>
          <w:numId w:val="27"/>
        </w:numPr>
        <w:spacing w:before="240" w:after="240" w:line="240" w:lineRule="auto"/>
        <w:contextualSpacing w:val="0"/>
        <w:outlineLvl w:val="1"/>
        <w:rPr>
          <w:rFonts w:asciiTheme="majorHAnsi" w:eastAsiaTheme="majorEastAsia" w:hAnsiTheme="majorHAnsi" w:cstheme="majorBidi"/>
          <w:vanish/>
          <w:color w:val="E36C0A" w:themeColor="accent6" w:themeShade="BF"/>
          <w:sz w:val="24"/>
          <w:szCs w:val="28"/>
        </w:rPr>
      </w:pPr>
      <w:bookmarkStart w:id="1063" w:name="_Toc460970151"/>
      <w:bookmarkStart w:id="1064" w:name="_Toc460970336"/>
      <w:bookmarkStart w:id="1065" w:name="_Toc460970520"/>
      <w:bookmarkStart w:id="1066" w:name="_Toc460970702"/>
      <w:bookmarkStart w:id="1067" w:name="_Toc460970882"/>
      <w:bookmarkStart w:id="1068" w:name="_Toc460971061"/>
      <w:bookmarkStart w:id="1069" w:name="_Toc460971240"/>
      <w:bookmarkStart w:id="1070" w:name="_Toc460993100"/>
      <w:bookmarkStart w:id="1071" w:name="_Toc460993261"/>
      <w:bookmarkStart w:id="1072" w:name="_Toc460993417"/>
      <w:bookmarkStart w:id="1073" w:name="_Toc460993570"/>
      <w:bookmarkStart w:id="1074" w:name="_Toc460993722"/>
      <w:bookmarkStart w:id="1075" w:name="_Toc460993873"/>
      <w:bookmarkStart w:id="1076" w:name="_Toc461005375"/>
      <w:bookmarkStart w:id="1077" w:name="_Toc461005538"/>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A83AFB" w:rsidRPr="00A83AFB" w:rsidRDefault="00A83AFB" w:rsidP="00EE47D8">
      <w:pPr>
        <w:pStyle w:val="ListParagraph"/>
        <w:keepNext/>
        <w:keepLines/>
        <w:numPr>
          <w:ilvl w:val="0"/>
          <w:numId w:val="27"/>
        </w:numPr>
        <w:spacing w:before="240" w:after="240" w:line="240" w:lineRule="auto"/>
        <w:contextualSpacing w:val="0"/>
        <w:outlineLvl w:val="1"/>
        <w:rPr>
          <w:rFonts w:asciiTheme="majorHAnsi" w:eastAsiaTheme="majorEastAsia" w:hAnsiTheme="majorHAnsi" w:cstheme="majorBidi"/>
          <w:vanish/>
          <w:color w:val="E36C0A" w:themeColor="accent6" w:themeShade="BF"/>
          <w:sz w:val="24"/>
          <w:szCs w:val="28"/>
        </w:rPr>
      </w:pPr>
      <w:bookmarkStart w:id="1078" w:name="_Toc460970152"/>
      <w:bookmarkStart w:id="1079" w:name="_Toc460970337"/>
      <w:bookmarkStart w:id="1080" w:name="_Toc460970521"/>
      <w:bookmarkStart w:id="1081" w:name="_Toc460970703"/>
      <w:bookmarkStart w:id="1082" w:name="_Toc460970883"/>
      <w:bookmarkStart w:id="1083" w:name="_Toc460971062"/>
      <w:bookmarkStart w:id="1084" w:name="_Toc460971241"/>
      <w:bookmarkStart w:id="1085" w:name="_Toc460993101"/>
      <w:bookmarkStart w:id="1086" w:name="_Toc460993262"/>
      <w:bookmarkStart w:id="1087" w:name="_Toc460993418"/>
      <w:bookmarkStart w:id="1088" w:name="_Toc460993571"/>
      <w:bookmarkStart w:id="1089" w:name="_Toc460993723"/>
      <w:bookmarkStart w:id="1090" w:name="_Toc460993874"/>
      <w:bookmarkStart w:id="1091" w:name="_Toc461005376"/>
      <w:bookmarkStart w:id="1092" w:name="_Toc461005539"/>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A83AFB" w:rsidRPr="00A83AFB" w:rsidRDefault="00A83AFB" w:rsidP="00EE47D8">
      <w:pPr>
        <w:pStyle w:val="ListParagraph"/>
        <w:keepNext/>
        <w:keepLines/>
        <w:numPr>
          <w:ilvl w:val="0"/>
          <w:numId w:val="27"/>
        </w:numPr>
        <w:spacing w:before="240" w:after="240" w:line="240" w:lineRule="auto"/>
        <w:contextualSpacing w:val="0"/>
        <w:outlineLvl w:val="1"/>
        <w:rPr>
          <w:rFonts w:asciiTheme="majorHAnsi" w:eastAsiaTheme="majorEastAsia" w:hAnsiTheme="majorHAnsi" w:cstheme="majorBidi"/>
          <w:vanish/>
          <w:color w:val="E36C0A" w:themeColor="accent6" w:themeShade="BF"/>
          <w:sz w:val="24"/>
          <w:szCs w:val="28"/>
        </w:rPr>
      </w:pPr>
      <w:bookmarkStart w:id="1093" w:name="_Toc460970153"/>
      <w:bookmarkStart w:id="1094" w:name="_Toc460970338"/>
      <w:bookmarkStart w:id="1095" w:name="_Toc460970522"/>
      <w:bookmarkStart w:id="1096" w:name="_Toc460970704"/>
      <w:bookmarkStart w:id="1097" w:name="_Toc460970884"/>
      <w:bookmarkStart w:id="1098" w:name="_Toc460971063"/>
      <w:bookmarkStart w:id="1099" w:name="_Toc460971242"/>
      <w:bookmarkStart w:id="1100" w:name="_Toc460993102"/>
      <w:bookmarkStart w:id="1101" w:name="_Toc460993263"/>
      <w:bookmarkStart w:id="1102" w:name="_Toc460993419"/>
      <w:bookmarkStart w:id="1103" w:name="_Toc460993572"/>
      <w:bookmarkStart w:id="1104" w:name="_Toc460993724"/>
      <w:bookmarkStart w:id="1105" w:name="_Toc460993875"/>
      <w:bookmarkStart w:id="1106" w:name="_Toc461005377"/>
      <w:bookmarkStart w:id="1107" w:name="_Toc461005540"/>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A83AFB" w:rsidRPr="00A83AFB" w:rsidRDefault="00A83AFB" w:rsidP="00EE47D8">
      <w:pPr>
        <w:pStyle w:val="ListParagraph"/>
        <w:keepNext/>
        <w:keepLines/>
        <w:numPr>
          <w:ilvl w:val="0"/>
          <w:numId w:val="27"/>
        </w:numPr>
        <w:spacing w:before="240" w:after="240" w:line="240" w:lineRule="auto"/>
        <w:contextualSpacing w:val="0"/>
        <w:outlineLvl w:val="1"/>
        <w:rPr>
          <w:rFonts w:asciiTheme="majorHAnsi" w:eastAsiaTheme="majorEastAsia" w:hAnsiTheme="majorHAnsi" w:cstheme="majorBidi"/>
          <w:vanish/>
          <w:color w:val="E36C0A" w:themeColor="accent6" w:themeShade="BF"/>
          <w:sz w:val="24"/>
          <w:szCs w:val="28"/>
        </w:rPr>
      </w:pPr>
      <w:bookmarkStart w:id="1108" w:name="_Toc460970154"/>
      <w:bookmarkStart w:id="1109" w:name="_Toc460970339"/>
      <w:bookmarkStart w:id="1110" w:name="_Toc460970523"/>
      <w:bookmarkStart w:id="1111" w:name="_Toc460970705"/>
      <w:bookmarkStart w:id="1112" w:name="_Toc460970885"/>
      <w:bookmarkStart w:id="1113" w:name="_Toc460971064"/>
      <w:bookmarkStart w:id="1114" w:name="_Toc460971243"/>
      <w:bookmarkStart w:id="1115" w:name="_Toc460993103"/>
      <w:bookmarkStart w:id="1116" w:name="_Toc460993264"/>
      <w:bookmarkStart w:id="1117" w:name="_Toc460993420"/>
      <w:bookmarkStart w:id="1118" w:name="_Toc460993573"/>
      <w:bookmarkStart w:id="1119" w:name="_Toc460993725"/>
      <w:bookmarkStart w:id="1120" w:name="_Toc460993876"/>
      <w:bookmarkStart w:id="1121" w:name="_Toc461005378"/>
      <w:bookmarkStart w:id="1122" w:name="_Toc461005541"/>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DE5057" w:rsidRPr="00A83AFB" w:rsidRDefault="00DE5057" w:rsidP="00EE47D8">
      <w:pPr>
        <w:pStyle w:val="Heading2"/>
        <w:numPr>
          <w:ilvl w:val="0"/>
          <w:numId w:val="27"/>
        </w:numPr>
        <w:spacing w:before="240" w:after="240"/>
        <w:ind w:left="426"/>
        <w:rPr>
          <w:b/>
          <w:color w:val="auto"/>
          <w:sz w:val="22"/>
          <w:lang w:eastAsia="es-ES"/>
        </w:rPr>
      </w:pPr>
      <w:bookmarkStart w:id="1123" w:name="_Toc461005542"/>
      <w:r w:rsidRPr="00A83AFB">
        <w:rPr>
          <w:b/>
          <w:color w:val="auto"/>
          <w:sz w:val="22"/>
        </w:rPr>
        <w:t>SEGUIMIENTO</w:t>
      </w:r>
      <w:r w:rsidRPr="00A83AFB">
        <w:rPr>
          <w:b/>
          <w:color w:val="auto"/>
          <w:sz w:val="22"/>
          <w:lang w:eastAsia="es-ES"/>
        </w:rPr>
        <w:t xml:space="preserve"> Y EVALUACIÓN</w:t>
      </w:r>
      <w:bookmarkEnd w:id="1123"/>
    </w:p>
    <w:p w:rsidR="00DE5057" w:rsidRPr="00A83AFB" w:rsidRDefault="00DE5057" w:rsidP="00EE47D8">
      <w:pPr>
        <w:pStyle w:val="Heading3"/>
        <w:numPr>
          <w:ilvl w:val="1"/>
          <w:numId w:val="27"/>
        </w:numPr>
        <w:spacing w:before="240" w:after="240"/>
        <w:ind w:left="426"/>
        <w:rPr>
          <w:b/>
          <w:color w:val="auto"/>
          <w:sz w:val="22"/>
        </w:rPr>
      </w:pPr>
      <w:bookmarkStart w:id="1124" w:name="_Toc461005543"/>
      <w:r w:rsidRPr="00A83AFB">
        <w:rPr>
          <w:b/>
          <w:color w:val="auto"/>
          <w:sz w:val="22"/>
        </w:rPr>
        <w:t>Objetivo del Seguimiento</w:t>
      </w:r>
      <w:bookmarkEnd w:id="1124"/>
    </w:p>
    <w:p w:rsidR="00DE5057" w:rsidRPr="00DE5057" w:rsidRDefault="00DE5057" w:rsidP="00A83AFB">
      <w:pPr>
        <w:spacing w:before="240" w:after="240" w:line="240" w:lineRule="auto"/>
        <w:jc w:val="both"/>
        <w:rPr>
          <w:rFonts w:asciiTheme="majorHAnsi" w:hAnsiTheme="majorHAnsi" w:cstheme="minorHAnsi"/>
          <w:sz w:val="22"/>
          <w:szCs w:val="22"/>
        </w:rPr>
      </w:pPr>
      <w:r w:rsidRPr="00DE5057">
        <w:rPr>
          <w:rFonts w:asciiTheme="majorHAnsi" w:hAnsiTheme="majorHAnsi"/>
          <w:sz w:val="22"/>
          <w:szCs w:val="22"/>
        </w:rPr>
        <w:fldChar w:fldCharType="begin"/>
      </w:r>
      <w:r w:rsidRPr="00DE5057">
        <w:rPr>
          <w:rFonts w:asciiTheme="majorHAnsi" w:hAnsiTheme="majorHAnsi"/>
          <w:sz w:val="22"/>
          <w:szCs w:val="22"/>
        </w:rPr>
        <w:instrText xml:space="preserve"> XE "7.3 Objetivo del Seguimiento." </w:instrText>
      </w:r>
      <w:r w:rsidRPr="00DE5057">
        <w:rPr>
          <w:rFonts w:asciiTheme="majorHAnsi" w:hAnsiTheme="majorHAnsi"/>
          <w:sz w:val="22"/>
          <w:szCs w:val="22"/>
        </w:rPr>
        <w:fldChar w:fldCharType="end"/>
      </w:r>
      <w:r w:rsidR="00A83AFB">
        <w:rPr>
          <w:rFonts w:asciiTheme="majorHAnsi" w:hAnsiTheme="majorHAnsi" w:cstheme="minorHAnsi"/>
          <w:sz w:val="22"/>
          <w:szCs w:val="22"/>
        </w:rPr>
        <w:t>El objetivo del seguimiento es</w:t>
      </w:r>
      <w:r w:rsidRPr="00DE5057">
        <w:rPr>
          <w:rFonts w:asciiTheme="majorHAnsi" w:hAnsiTheme="majorHAnsi" w:cstheme="minorHAnsi"/>
          <w:sz w:val="22"/>
          <w:szCs w:val="22"/>
        </w:rPr>
        <w:t xml:space="preserve"> revisar el grado de avance del programa y de su plan de ejecución, el cumplimiento del cronograma de desembolsos, el grado de cumplimiento obtenido en los objetivos, la identificación de problemas que se presenten y acordar las posibles soluciones, incluyendo si es el caso, el alcance que tendría una eventual reformulación. </w:t>
      </w:r>
      <w:r w:rsidR="00A83AFB">
        <w:rPr>
          <w:rFonts w:asciiTheme="majorHAnsi" w:hAnsiTheme="majorHAnsi" w:cstheme="minorHAnsi"/>
          <w:sz w:val="22"/>
          <w:szCs w:val="22"/>
        </w:rPr>
        <w:t>Para su ejecución, se debe</w:t>
      </w:r>
      <w:r w:rsidRPr="00DE5057">
        <w:rPr>
          <w:rFonts w:asciiTheme="majorHAnsi" w:hAnsiTheme="majorHAnsi" w:cstheme="minorHAnsi"/>
          <w:sz w:val="22"/>
          <w:szCs w:val="22"/>
        </w:rPr>
        <w:t xml:space="preserve"> cumplir con lo establecido en el Plan de Seguimiento y Evaluación del Programa que forma parte del pre</w:t>
      </w:r>
      <w:r w:rsidR="00A83AFB">
        <w:rPr>
          <w:rFonts w:asciiTheme="majorHAnsi" w:hAnsiTheme="majorHAnsi" w:cstheme="minorHAnsi"/>
          <w:sz w:val="22"/>
          <w:szCs w:val="22"/>
        </w:rPr>
        <w:t xml:space="preserve">sente Reglamento como Anexo </w:t>
      </w:r>
      <w:r w:rsidR="0016459C">
        <w:rPr>
          <w:rFonts w:asciiTheme="majorHAnsi" w:hAnsiTheme="majorHAnsi" w:cstheme="minorHAnsi"/>
          <w:sz w:val="22"/>
          <w:szCs w:val="22"/>
        </w:rPr>
        <w:t>IV</w:t>
      </w:r>
      <w:r w:rsidRPr="00DE5057">
        <w:rPr>
          <w:rFonts w:asciiTheme="majorHAnsi" w:hAnsiTheme="majorHAnsi" w:cstheme="minorHAnsi"/>
          <w:sz w:val="22"/>
          <w:szCs w:val="22"/>
        </w:rPr>
        <w:t>.</w:t>
      </w:r>
    </w:p>
    <w:p w:rsidR="00DE5057" w:rsidRPr="00DE5057" w:rsidRDefault="00DE5057" w:rsidP="00A83AFB">
      <w:pPr>
        <w:spacing w:before="240" w:after="240" w:line="240" w:lineRule="auto"/>
        <w:jc w:val="both"/>
        <w:rPr>
          <w:rFonts w:asciiTheme="majorHAnsi" w:hAnsiTheme="majorHAnsi" w:cstheme="minorHAnsi"/>
          <w:sz w:val="22"/>
          <w:szCs w:val="22"/>
        </w:rPr>
      </w:pPr>
      <w:r w:rsidRPr="00DE5057">
        <w:rPr>
          <w:rFonts w:asciiTheme="majorHAnsi" w:hAnsiTheme="majorHAnsi" w:cstheme="minorHAnsi"/>
          <w:sz w:val="22"/>
          <w:szCs w:val="22"/>
        </w:rPr>
        <w:t>La matriz de resultado</w:t>
      </w:r>
      <w:r w:rsidR="00A83AFB">
        <w:rPr>
          <w:rFonts w:asciiTheme="majorHAnsi" w:hAnsiTheme="majorHAnsi" w:cstheme="minorHAnsi"/>
          <w:sz w:val="22"/>
          <w:szCs w:val="22"/>
        </w:rPr>
        <w:t>s que se presenta en el Anexo</w:t>
      </w:r>
      <w:r w:rsidRPr="00DE5057">
        <w:rPr>
          <w:rFonts w:asciiTheme="majorHAnsi" w:hAnsiTheme="majorHAnsi" w:cstheme="minorHAnsi"/>
          <w:sz w:val="22"/>
          <w:szCs w:val="22"/>
        </w:rPr>
        <w:t xml:space="preserve"> I de este Reglamento, representa la base para el seguimiento y evaluación del programa que contiene los indicadores que deberán ser aplicados.</w:t>
      </w:r>
    </w:p>
    <w:p w:rsidR="00DE5057" w:rsidRPr="00A83AFB" w:rsidRDefault="00DE5057" w:rsidP="00EE47D8">
      <w:pPr>
        <w:pStyle w:val="Heading3"/>
        <w:numPr>
          <w:ilvl w:val="1"/>
          <w:numId w:val="27"/>
        </w:numPr>
        <w:spacing w:before="240" w:after="240"/>
        <w:ind w:left="426"/>
        <w:rPr>
          <w:b/>
          <w:color w:val="auto"/>
          <w:sz w:val="22"/>
          <w:szCs w:val="22"/>
        </w:rPr>
      </w:pPr>
      <w:bookmarkStart w:id="1125" w:name="_Toc461005544"/>
      <w:r w:rsidRPr="00A83AFB">
        <w:rPr>
          <w:rFonts w:cstheme="minorHAnsi"/>
          <w:b/>
          <w:color w:val="auto"/>
          <w:sz w:val="22"/>
          <w:szCs w:val="22"/>
        </w:rPr>
        <w:t>Esquema de seguimiento y evaluación</w:t>
      </w:r>
      <w:bookmarkEnd w:id="1125"/>
    </w:p>
    <w:p w:rsidR="00DE5057" w:rsidRPr="000055A0" w:rsidRDefault="00DE5057" w:rsidP="000055A0">
      <w:pPr>
        <w:spacing w:before="240" w:after="240" w:line="240" w:lineRule="auto"/>
        <w:rPr>
          <w:rFonts w:asciiTheme="majorHAnsi" w:hAnsiTheme="majorHAnsi"/>
          <w:sz w:val="22"/>
          <w:szCs w:val="22"/>
        </w:rPr>
      </w:pPr>
      <w:r w:rsidRPr="000055A0">
        <w:rPr>
          <w:rFonts w:asciiTheme="majorHAnsi" w:hAnsiTheme="majorHAnsi"/>
          <w:sz w:val="22"/>
          <w:szCs w:val="22"/>
        </w:rPr>
        <w:t>Para el seguimiento y la evaluación del programa se prevé el siguiente esquema e instrumentos:</w:t>
      </w:r>
    </w:p>
    <w:p w:rsidR="00DE5057" w:rsidRPr="00517A14" w:rsidRDefault="00DE5057" w:rsidP="00EE47D8">
      <w:pPr>
        <w:pStyle w:val="ListParagraph"/>
        <w:numPr>
          <w:ilvl w:val="0"/>
          <w:numId w:val="32"/>
        </w:numPr>
        <w:spacing w:after="0" w:line="240" w:lineRule="auto"/>
        <w:ind w:left="426"/>
        <w:jc w:val="both"/>
        <w:rPr>
          <w:rFonts w:asciiTheme="majorHAnsi" w:hAnsiTheme="majorHAnsi"/>
          <w:sz w:val="22"/>
          <w:szCs w:val="22"/>
        </w:rPr>
      </w:pPr>
      <w:r w:rsidRPr="00517A14">
        <w:rPr>
          <w:rFonts w:asciiTheme="majorHAnsi" w:hAnsiTheme="majorHAnsi"/>
          <w:sz w:val="22"/>
          <w:szCs w:val="22"/>
        </w:rPr>
        <w:t xml:space="preserve">el Plan de Ejecución del Proyecto (PEP), </w:t>
      </w:r>
      <w:r w:rsidR="00DD0345">
        <w:rPr>
          <w:rFonts w:asciiTheme="majorHAnsi" w:hAnsiTheme="majorHAnsi"/>
          <w:sz w:val="22"/>
          <w:szCs w:val="22"/>
        </w:rPr>
        <w:t>que incluye el PA,</w:t>
      </w:r>
      <w:r w:rsidRPr="00517A14">
        <w:rPr>
          <w:rFonts w:asciiTheme="majorHAnsi" w:hAnsiTheme="majorHAnsi"/>
          <w:sz w:val="22"/>
          <w:szCs w:val="22"/>
        </w:rPr>
        <w:t xml:space="preserve"> los indicadores establecidos en la </w:t>
      </w:r>
      <w:proofErr w:type="spellStart"/>
      <w:r w:rsidRPr="00517A14">
        <w:rPr>
          <w:rFonts w:asciiTheme="majorHAnsi" w:hAnsiTheme="majorHAnsi"/>
          <w:sz w:val="22"/>
          <w:szCs w:val="22"/>
        </w:rPr>
        <w:t>MdR</w:t>
      </w:r>
      <w:proofErr w:type="spellEnd"/>
      <w:r w:rsidR="00DD0345">
        <w:rPr>
          <w:rFonts w:asciiTheme="majorHAnsi" w:hAnsiTheme="majorHAnsi"/>
          <w:sz w:val="22"/>
          <w:szCs w:val="22"/>
        </w:rPr>
        <w:t xml:space="preserve">; y </w:t>
      </w:r>
      <w:r w:rsidR="00DD0345" w:rsidRPr="00DD0345">
        <w:rPr>
          <w:rFonts w:asciiTheme="majorHAnsi" w:hAnsiTheme="majorHAnsi"/>
          <w:sz w:val="22"/>
          <w:szCs w:val="22"/>
        </w:rPr>
        <w:t>acciones acordadas y necesarias para mitigar los riesgos identificados</w:t>
      </w:r>
      <w:r w:rsidRPr="00517A14">
        <w:rPr>
          <w:rFonts w:asciiTheme="majorHAnsi" w:hAnsiTheme="majorHAnsi"/>
          <w:sz w:val="22"/>
          <w:szCs w:val="22"/>
        </w:rPr>
        <w:t xml:space="preserve">; </w:t>
      </w:r>
    </w:p>
    <w:p w:rsidR="00DE5057" w:rsidRPr="00517A14" w:rsidRDefault="00DE5057" w:rsidP="00EE47D8">
      <w:pPr>
        <w:pStyle w:val="ListParagraph"/>
        <w:numPr>
          <w:ilvl w:val="0"/>
          <w:numId w:val="32"/>
        </w:numPr>
        <w:spacing w:after="0" w:line="240" w:lineRule="auto"/>
        <w:ind w:left="426"/>
        <w:jc w:val="both"/>
        <w:rPr>
          <w:rFonts w:asciiTheme="majorHAnsi" w:hAnsiTheme="majorHAnsi"/>
          <w:sz w:val="22"/>
          <w:szCs w:val="22"/>
        </w:rPr>
      </w:pPr>
      <w:r w:rsidRPr="00517A14">
        <w:rPr>
          <w:rFonts w:asciiTheme="majorHAnsi" w:hAnsiTheme="majorHAnsi"/>
          <w:sz w:val="22"/>
          <w:szCs w:val="22"/>
        </w:rPr>
        <w:t xml:space="preserve">los Planes Operativos Anuales (POA) que a su vez incluyen las acciones acordadas y necesarias para mitigar los riesgos identificados en la Matriz de Riesgos, los cuales serán revisados periódicamente por el Banco; </w:t>
      </w:r>
    </w:p>
    <w:p w:rsidR="00DE5057" w:rsidRDefault="00DE5057" w:rsidP="00EE47D8">
      <w:pPr>
        <w:pStyle w:val="ListParagraph"/>
        <w:numPr>
          <w:ilvl w:val="0"/>
          <w:numId w:val="32"/>
        </w:numPr>
        <w:spacing w:after="0" w:line="240" w:lineRule="auto"/>
        <w:ind w:left="426"/>
        <w:jc w:val="both"/>
        <w:rPr>
          <w:rFonts w:asciiTheme="majorHAnsi" w:hAnsiTheme="majorHAnsi"/>
          <w:sz w:val="22"/>
          <w:szCs w:val="22"/>
        </w:rPr>
      </w:pPr>
      <w:r w:rsidRPr="00517A14">
        <w:rPr>
          <w:rFonts w:asciiTheme="majorHAnsi" w:hAnsiTheme="majorHAnsi"/>
          <w:sz w:val="22"/>
          <w:szCs w:val="22"/>
        </w:rPr>
        <w:t xml:space="preserve">los informes de avance semestrales, que incluyen el avance logrado en el POA, los resultados obtenidos de la ejecución de las actividades, seguimiento de los aspectos ambientales y sociales del Programa y un plan de acción para el semestre siguiente en aquellos aspectos que requieren acciones correctivas para mejorar el desempeño del Programa; </w:t>
      </w:r>
    </w:p>
    <w:p w:rsidR="00DD0345" w:rsidRPr="00517A14" w:rsidRDefault="00DD0345" w:rsidP="00EE47D8">
      <w:pPr>
        <w:pStyle w:val="ListParagraph"/>
        <w:numPr>
          <w:ilvl w:val="0"/>
          <w:numId w:val="32"/>
        </w:numPr>
        <w:spacing w:after="0" w:line="240" w:lineRule="auto"/>
        <w:ind w:left="426"/>
        <w:jc w:val="both"/>
        <w:rPr>
          <w:rFonts w:asciiTheme="majorHAnsi" w:hAnsiTheme="majorHAnsi"/>
          <w:sz w:val="22"/>
          <w:szCs w:val="22"/>
        </w:rPr>
      </w:pPr>
      <w:r w:rsidRPr="00DD0345">
        <w:rPr>
          <w:rFonts w:asciiTheme="majorHAnsi" w:hAnsiTheme="majorHAnsi"/>
          <w:sz w:val="22"/>
          <w:szCs w:val="22"/>
        </w:rPr>
        <w:t>auditorías ambientales</w:t>
      </w:r>
      <w:r>
        <w:rPr>
          <w:rFonts w:asciiTheme="majorHAnsi" w:hAnsiTheme="majorHAnsi"/>
          <w:sz w:val="22"/>
          <w:szCs w:val="22"/>
        </w:rPr>
        <w:t>;</w:t>
      </w:r>
    </w:p>
    <w:p w:rsidR="00DE5057" w:rsidRPr="00517A14" w:rsidRDefault="00DE5057" w:rsidP="00EE47D8">
      <w:pPr>
        <w:pStyle w:val="ListParagraph"/>
        <w:numPr>
          <w:ilvl w:val="0"/>
          <w:numId w:val="32"/>
        </w:numPr>
        <w:spacing w:after="0" w:line="240" w:lineRule="auto"/>
        <w:ind w:left="426"/>
        <w:jc w:val="both"/>
        <w:rPr>
          <w:rFonts w:asciiTheme="majorHAnsi" w:hAnsiTheme="majorHAnsi"/>
          <w:sz w:val="22"/>
          <w:szCs w:val="22"/>
        </w:rPr>
      </w:pPr>
      <w:r w:rsidRPr="00517A14">
        <w:rPr>
          <w:rFonts w:asciiTheme="majorHAnsi" w:hAnsiTheme="majorHAnsi"/>
          <w:sz w:val="22"/>
          <w:szCs w:val="22"/>
        </w:rPr>
        <w:t>evaluaciones de desempeño intermedia y final; y</w:t>
      </w:r>
    </w:p>
    <w:p w:rsidR="00DE5057" w:rsidRPr="00517A14" w:rsidRDefault="00DE5057" w:rsidP="00EE47D8">
      <w:pPr>
        <w:pStyle w:val="ListParagraph"/>
        <w:numPr>
          <w:ilvl w:val="0"/>
          <w:numId w:val="32"/>
        </w:numPr>
        <w:spacing w:after="0" w:line="240" w:lineRule="auto"/>
        <w:ind w:left="426"/>
        <w:jc w:val="both"/>
        <w:rPr>
          <w:rFonts w:asciiTheme="majorHAnsi" w:hAnsiTheme="majorHAnsi"/>
          <w:sz w:val="22"/>
          <w:szCs w:val="22"/>
        </w:rPr>
      </w:pPr>
      <w:r w:rsidRPr="00517A14">
        <w:rPr>
          <w:rFonts w:asciiTheme="majorHAnsi" w:hAnsiTheme="majorHAnsi"/>
          <w:sz w:val="22"/>
          <w:szCs w:val="22"/>
        </w:rPr>
        <w:t>evaluación ex post socioeconómica.</w:t>
      </w:r>
    </w:p>
    <w:p w:rsidR="00DE5057" w:rsidRPr="00A83AFB" w:rsidRDefault="00DE5057" w:rsidP="00EE47D8">
      <w:pPr>
        <w:pStyle w:val="Heading3"/>
        <w:numPr>
          <w:ilvl w:val="1"/>
          <w:numId w:val="27"/>
        </w:numPr>
        <w:spacing w:before="240" w:after="240"/>
        <w:ind w:left="426"/>
        <w:rPr>
          <w:rFonts w:cstheme="minorHAnsi"/>
          <w:color w:val="auto"/>
          <w:sz w:val="22"/>
          <w:szCs w:val="22"/>
        </w:rPr>
      </w:pPr>
      <w:bookmarkStart w:id="1126" w:name="_Toc461005545"/>
      <w:r w:rsidRPr="00A83AFB">
        <w:rPr>
          <w:rFonts w:cstheme="minorHAnsi"/>
          <w:b/>
          <w:color w:val="auto"/>
          <w:sz w:val="22"/>
          <w:szCs w:val="22"/>
        </w:rPr>
        <w:t>Presentación de informes</w:t>
      </w:r>
      <w:bookmarkEnd w:id="1126"/>
    </w:p>
    <w:p w:rsidR="00DE5057" w:rsidRPr="00060D34" w:rsidRDefault="00DE5057" w:rsidP="00DD0345">
      <w:pPr>
        <w:spacing w:before="240" w:after="240" w:line="240" w:lineRule="auto"/>
        <w:jc w:val="both"/>
        <w:rPr>
          <w:rFonts w:asciiTheme="majorHAnsi" w:hAnsiTheme="majorHAnsi"/>
          <w:sz w:val="22"/>
          <w:szCs w:val="22"/>
        </w:rPr>
      </w:pPr>
      <w:r w:rsidRPr="00060D34">
        <w:rPr>
          <w:rFonts w:asciiTheme="majorHAnsi" w:hAnsiTheme="majorHAnsi"/>
          <w:sz w:val="22"/>
          <w:szCs w:val="22"/>
        </w:rPr>
        <w:t>Durante la ejecución del Programa la UCP</w:t>
      </w:r>
      <w:r w:rsidR="00130006" w:rsidRPr="00060D34">
        <w:rPr>
          <w:rFonts w:asciiTheme="majorHAnsi" w:hAnsiTheme="majorHAnsi"/>
          <w:sz w:val="22"/>
          <w:szCs w:val="22"/>
        </w:rPr>
        <w:t>SP</w:t>
      </w:r>
      <w:r w:rsidRPr="00060D34">
        <w:rPr>
          <w:rFonts w:asciiTheme="majorHAnsi" w:hAnsiTheme="majorHAnsi"/>
          <w:sz w:val="22"/>
          <w:szCs w:val="22"/>
        </w:rPr>
        <w:t xml:space="preserve"> elaborará al fin de cada semestre</w:t>
      </w:r>
      <w:r w:rsidRPr="00060D34">
        <w:rPr>
          <w:rStyle w:val="FootnoteReference"/>
          <w:rFonts w:asciiTheme="majorHAnsi" w:hAnsiTheme="majorHAnsi" w:cstheme="minorHAnsi"/>
          <w:sz w:val="22"/>
          <w:szCs w:val="22"/>
        </w:rPr>
        <w:footnoteReference w:id="17"/>
      </w:r>
      <w:r w:rsidRPr="00060D34">
        <w:rPr>
          <w:rFonts w:asciiTheme="majorHAnsi" w:hAnsiTheme="majorHAnsi"/>
          <w:sz w:val="22"/>
          <w:szCs w:val="22"/>
        </w:rPr>
        <w:t xml:space="preserve"> un </w:t>
      </w:r>
      <w:r w:rsidR="00130006" w:rsidRPr="00060D34">
        <w:rPr>
          <w:rFonts w:asciiTheme="majorHAnsi" w:hAnsiTheme="majorHAnsi"/>
          <w:sz w:val="22"/>
          <w:szCs w:val="22"/>
        </w:rPr>
        <w:t xml:space="preserve">único </w:t>
      </w:r>
      <w:r w:rsidRPr="00060D34">
        <w:rPr>
          <w:rFonts w:asciiTheme="majorHAnsi" w:hAnsiTheme="majorHAnsi"/>
          <w:sz w:val="22"/>
          <w:szCs w:val="22"/>
        </w:rPr>
        <w:t>Informe Semestral que incluya el avance de las obras y otros productos previstos, con todas las fuentes de financiamiento. Dicho informe será elaborado por la UCP</w:t>
      </w:r>
      <w:r w:rsidR="00130006" w:rsidRPr="00060D34">
        <w:rPr>
          <w:rFonts w:asciiTheme="majorHAnsi" w:hAnsiTheme="majorHAnsi"/>
          <w:sz w:val="22"/>
          <w:szCs w:val="22"/>
        </w:rPr>
        <w:t>SP</w:t>
      </w:r>
      <w:r w:rsidRPr="00060D34">
        <w:rPr>
          <w:rFonts w:asciiTheme="majorHAnsi" w:hAnsiTheme="majorHAnsi"/>
          <w:sz w:val="22"/>
          <w:szCs w:val="22"/>
        </w:rPr>
        <w:t xml:space="preserve"> y presentado al BID a más tardar 60 días posteriores al cierre del periodo, y a los demás organismos financiadores en los plazos previs</w:t>
      </w:r>
      <w:r w:rsidR="00130006" w:rsidRPr="00060D34">
        <w:rPr>
          <w:rFonts w:asciiTheme="majorHAnsi" w:hAnsiTheme="majorHAnsi"/>
          <w:sz w:val="22"/>
          <w:szCs w:val="22"/>
        </w:rPr>
        <w:t>tos en los Contratos de Préstamo respectivos</w:t>
      </w:r>
      <w:r w:rsidRPr="00060D34">
        <w:rPr>
          <w:rFonts w:asciiTheme="majorHAnsi" w:hAnsiTheme="majorHAnsi"/>
          <w:sz w:val="22"/>
          <w:szCs w:val="22"/>
        </w:rPr>
        <w:t>.</w:t>
      </w:r>
    </w:p>
    <w:p w:rsidR="00DE5057" w:rsidRPr="00060D34" w:rsidRDefault="00DE5057" w:rsidP="00DD0345">
      <w:pPr>
        <w:spacing w:before="240" w:after="240" w:line="240" w:lineRule="auto"/>
        <w:jc w:val="both"/>
        <w:rPr>
          <w:rFonts w:asciiTheme="majorHAnsi" w:hAnsiTheme="majorHAnsi"/>
          <w:sz w:val="22"/>
          <w:szCs w:val="22"/>
        </w:rPr>
      </w:pPr>
      <w:r w:rsidRPr="00060D34">
        <w:rPr>
          <w:rFonts w:asciiTheme="majorHAnsi" w:hAnsiTheme="majorHAnsi"/>
          <w:sz w:val="22"/>
          <w:szCs w:val="22"/>
        </w:rPr>
        <w:t xml:space="preserve">Estos informes tienen por finalidad presentar los resultados alcanzados en la ejecución del POA y PA, así como informar sobre el estado de ejecución de los contratos y programa de inversiones del proyecto, indicando los avances logrados en cada uno de los componentes y en el desempeño global del proyecto, en base a los indicadores acordados para la Matriz de Resultados. </w:t>
      </w:r>
    </w:p>
    <w:p w:rsidR="00DE5057" w:rsidRPr="00060D34" w:rsidRDefault="00DE5057" w:rsidP="00DD0345">
      <w:pPr>
        <w:spacing w:before="240" w:after="240" w:line="240" w:lineRule="auto"/>
        <w:jc w:val="both"/>
        <w:rPr>
          <w:rFonts w:asciiTheme="majorHAnsi" w:hAnsiTheme="majorHAnsi"/>
          <w:sz w:val="22"/>
          <w:szCs w:val="22"/>
        </w:rPr>
      </w:pPr>
      <w:r w:rsidRPr="00060D34">
        <w:rPr>
          <w:rFonts w:asciiTheme="majorHAnsi" w:hAnsiTheme="majorHAnsi"/>
          <w:sz w:val="22"/>
          <w:szCs w:val="22"/>
        </w:rPr>
        <w:lastRenderedPageBreak/>
        <w:t xml:space="preserve">Los informes semestrales deberán incluir, como mínimo el siguiente contenido: </w:t>
      </w:r>
    </w:p>
    <w:p w:rsidR="00DE5057" w:rsidRPr="00060D34" w:rsidRDefault="00DE5057" w:rsidP="00EE47D8">
      <w:pPr>
        <w:pStyle w:val="ListParagraph"/>
        <w:numPr>
          <w:ilvl w:val="0"/>
          <w:numId w:val="29"/>
        </w:numPr>
        <w:spacing w:after="0" w:line="240" w:lineRule="auto"/>
        <w:jc w:val="both"/>
        <w:rPr>
          <w:rFonts w:asciiTheme="majorHAnsi" w:hAnsiTheme="majorHAnsi"/>
          <w:sz w:val="22"/>
          <w:szCs w:val="22"/>
        </w:rPr>
      </w:pPr>
      <w:r w:rsidRPr="00060D34">
        <w:rPr>
          <w:rFonts w:asciiTheme="majorHAnsi" w:hAnsiTheme="majorHAnsi"/>
          <w:sz w:val="22"/>
          <w:szCs w:val="22"/>
        </w:rPr>
        <w:t xml:space="preserve">cumplimiento de las condiciones contractuales; </w:t>
      </w:r>
    </w:p>
    <w:p w:rsidR="00DE5057" w:rsidRPr="00060D34" w:rsidRDefault="00DE5057" w:rsidP="00EE47D8">
      <w:pPr>
        <w:pStyle w:val="ListParagraph"/>
        <w:numPr>
          <w:ilvl w:val="0"/>
          <w:numId w:val="29"/>
        </w:numPr>
        <w:spacing w:after="0" w:line="240" w:lineRule="auto"/>
        <w:jc w:val="both"/>
        <w:rPr>
          <w:rFonts w:asciiTheme="majorHAnsi" w:hAnsiTheme="majorHAnsi"/>
          <w:sz w:val="22"/>
          <w:szCs w:val="22"/>
        </w:rPr>
      </w:pPr>
      <w:r w:rsidRPr="00060D34">
        <w:rPr>
          <w:rFonts w:asciiTheme="majorHAnsi" w:hAnsiTheme="majorHAnsi"/>
          <w:sz w:val="22"/>
          <w:szCs w:val="22"/>
        </w:rPr>
        <w:t>descripción e información general sobre las actividades realizadas</w:t>
      </w:r>
      <w:r w:rsidR="00BA7D63">
        <w:rPr>
          <w:rFonts w:asciiTheme="majorHAnsi" w:hAnsiTheme="majorHAnsi"/>
          <w:sz w:val="22"/>
          <w:szCs w:val="22"/>
        </w:rPr>
        <w:t xml:space="preserve"> y los resultados obtenidos</w:t>
      </w:r>
      <w:r w:rsidRPr="00060D34">
        <w:rPr>
          <w:rFonts w:asciiTheme="majorHAnsi" w:hAnsiTheme="majorHAnsi"/>
          <w:sz w:val="22"/>
          <w:szCs w:val="22"/>
        </w:rPr>
        <w:t xml:space="preserve">; </w:t>
      </w:r>
    </w:p>
    <w:p w:rsidR="00DE5057" w:rsidRPr="00060D34" w:rsidRDefault="00DE5057" w:rsidP="00EE47D8">
      <w:pPr>
        <w:pStyle w:val="ListParagraph"/>
        <w:numPr>
          <w:ilvl w:val="0"/>
          <w:numId w:val="29"/>
        </w:numPr>
        <w:spacing w:after="0" w:line="240" w:lineRule="auto"/>
        <w:jc w:val="both"/>
        <w:rPr>
          <w:rFonts w:asciiTheme="majorHAnsi" w:hAnsiTheme="majorHAnsi"/>
          <w:sz w:val="22"/>
          <w:szCs w:val="22"/>
        </w:rPr>
      </w:pPr>
      <w:r w:rsidRPr="00060D34">
        <w:rPr>
          <w:rFonts w:asciiTheme="majorHAnsi" w:hAnsiTheme="majorHAnsi"/>
          <w:sz w:val="22"/>
          <w:szCs w:val="22"/>
        </w:rPr>
        <w:t xml:space="preserve">progreso en relación con los indicadores de ejecución y calendario de desembolsos convenido y cronogramas actualizados de ejecución física y desembolsos; </w:t>
      </w:r>
    </w:p>
    <w:p w:rsidR="00DE5057" w:rsidRPr="00060D34" w:rsidRDefault="00DE5057" w:rsidP="00EE47D8">
      <w:pPr>
        <w:pStyle w:val="ListParagraph"/>
        <w:numPr>
          <w:ilvl w:val="0"/>
          <w:numId w:val="29"/>
        </w:numPr>
        <w:spacing w:after="0" w:line="240" w:lineRule="auto"/>
        <w:jc w:val="both"/>
        <w:rPr>
          <w:rFonts w:asciiTheme="majorHAnsi" w:hAnsiTheme="majorHAnsi"/>
          <w:sz w:val="22"/>
          <w:szCs w:val="22"/>
        </w:rPr>
      </w:pPr>
      <w:r w:rsidRPr="00060D34">
        <w:rPr>
          <w:rFonts w:asciiTheme="majorHAnsi" w:hAnsiTheme="majorHAnsi"/>
          <w:sz w:val="22"/>
          <w:szCs w:val="22"/>
        </w:rPr>
        <w:t xml:space="preserve">resumen de la situación financiera del Proyecto, incluyendo el </w:t>
      </w:r>
      <w:proofErr w:type="spellStart"/>
      <w:r w:rsidRPr="00060D34">
        <w:rPr>
          <w:rFonts w:asciiTheme="majorHAnsi" w:hAnsiTheme="majorHAnsi"/>
          <w:sz w:val="22"/>
          <w:szCs w:val="22"/>
        </w:rPr>
        <w:t>pari</w:t>
      </w:r>
      <w:proofErr w:type="spellEnd"/>
      <w:r w:rsidRPr="00060D34">
        <w:rPr>
          <w:rFonts w:asciiTheme="majorHAnsi" w:hAnsiTheme="majorHAnsi"/>
          <w:sz w:val="22"/>
          <w:szCs w:val="22"/>
        </w:rPr>
        <w:t xml:space="preserve"> </w:t>
      </w:r>
      <w:proofErr w:type="spellStart"/>
      <w:r w:rsidRPr="00060D34">
        <w:rPr>
          <w:rFonts w:asciiTheme="majorHAnsi" w:hAnsiTheme="majorHAnsi"/>
          <w:sz w:val="22"/>
          <w:szCs w:val="22"/>
        </w:rPr>
        <w:t>passu</w:t>
      </w:r>
      <w:proofErr w:type="spellEnd"/>
      <w:r w:rsidRPr="00060D34">
        <w:rPr>
          <w:rFonts w:asciiTheme="majorHAnsi" w:hAnsiTheme="majorHAnsi"/>
          <w:sz w:val="22"/>
          <w:szCs w:val="22"/>
        </w:rPr>
        <w:t xml:space="preserve"> del mismo; </w:t>
      </w:r>
    </w:p>
    <w:p w:rsidR="00DE5057" w:rsidRPr="00060D34" w:rsidRDefault="00DE5057" w:rsidP="00EE47D8">
      <w:pPr>
        <w:pStyle w:val="ListParagraph"/>
        <w:numPr>
          <w:ilvl w:val="0"/>
          <w:numId w:val="29"/>
        </w:numPr>
        <w:spacing w:after="0" w:line="240" w:lineRule="auto"/>
        <w:jc w:val="both"/>
        <w:rPr>
          <w:rFonts w:asciiTheme="majorHAnsi" w:hAnsiTheme="majorHAnsi"/>
          <w:sz w:val="22"/>
          <w:szCs w:val="22"/>
        </w:rPr>
      </w:pPr>
      <w:r w:rsidRPr="00060D34">
        <w:rPr>
          <w:rFonts w:asciiTheme="majorHAnsi" w:hAnsiTheme="majorHAnsi"/>
          <w:sz w:val="22"/>
          <w:szCs w:val="22"/>
        </w:rPr>
        <w:t xml:space="preserve">descripción de los procesos de licitación llevados a cabo; </w:t>
      </w:r>
    </w:p>
    <w:p w:rsidR="00DE5057" w:rsidRPr="00060D34" w:rsidRDefault="00DE5057" w:rsidP="00EE47D8">
      <w:pPr>
        <w:pStyle w:val="ListParagraph"/>
        <w:numPr>
          <w:ilvl w:val="0"/>
          <w:numId w:val="29"/>
        </w:numPr>
        <w:spacing w:after="0" w:line="240" w:lineRule="auto"/>
        <w:jc w:val="both"/>
        <w:rPr>
          <w:rFonts w:asciiTheme="majorHAnsi" w:hAnsiTheme="majorHAnsi"/>
          <w:sz w:val="22"/>
          <w:szCs w:val="22"/>
        </w:rPr>
      </w:pPr>
      <w:r w:rsidRPr="00060D34">
        <w:rPr>
          <w:rFonts w:asciiTheme="majorHAnsi" w:hAnsiTheme="majorHAnsi"/>
          <w:sz w:val="22"/>
          <w:szCs w:val="22"/>
        </w:rPr>
        <w:t xml:space="preserve">evaluación de las firmas contratistas; </w:t>
      </w:r>
    </w:p>
    <w:p w:rsidR="00DE5057" w:rsidRPr="00060D34" w:rsidRDefault="00DE5057" w:rsidP="00EE47D8">
      <w:pPr>
        <w:pStyle w:val="ListParagraph"/>
        <w:numPr>
          <w:ilvl w:val="0"/>
          <w:numId w:val="29"/>
        </w:numPr>
        <w:spacing w:after="0" w:line="240" w:lineRule="auto"/>
        <w:jc w:val="both"/>
        <w:rPr>
          <w:rFonts w:asciiTheme="majorHAnsi" w:hAnsiTheme="majorHAnsi"/>
          <w:sz w:val="22"/>
          <w:szCs w:val="22"/>
        </w:rPr>
      </w:pPr>
      <w:r w:rsidRPr="00060D34">
        <w:rPr>
          <w:rFonts w:asciiTheme="majorHAnsi" w:hAnsiTheme="majorHAnsi"/>
          <w:sz w:val="22"/>
          <w:szCs w:val="22"/>
        </w:rPr>
        <w:t xml:space="preserve">una sección sobre la gestión socio-ambiental del proyecto, incluyendo cronogramas, resultados y medidas implementadas para dar cumplimiento al IGAS; </w:t>
      </w:r>
    </w:p>
    <w:p w:rsidR="00DE5057" w:rsidRPr="00060D34" w:rsidRDefault="00BA7D63" w:rsidP="00EE47D8">
      <w:pPr>
        <w:pStyle w:val="ListParagraph"/>
        <w:numPr>
          <w:ilvl w:val="0"/>
          <w:numId w:val="29"/>
        </w:numPr>
        <w:spacing w:after="0" w:line="240" w:lineRule="auto"/>
        <w:jc w:val="both"/>
        <w:rPr>
          <w:rFonts w:asciiTheme="majorHAnsi" w:hAnsiTheme="majorHAnsi"/>
          <w:sz w:val="22"/>
          <w:szCs w:val="22"/>
        </w:rPr>
      </w:pPr>
      <w:r>
        <w:rPr>
          <w:rFonts w:asciiTheme="majorHAnsi" w:hAnsiTheme="majorHAnsi"/>
          <w:sz w:val="22"/>
          <w:szCs w:val="22"/>
        </w:rPr>
        <w:t>un programa de actividades y</w:t>
      </w:r>
      <w:r w:rsidR="00DE5057" w:rsidRPr="00060D34">
        <w:rPr>
          <w:rFonts w:asciiTheme="majorHAnsi" w:hAnsiTheme="majorHAnsi"/>
          <w:sz w:val="22"/>
          <w:szCs w:val="22"/>
        </w:rPr>
        <w:t xml:space="preserve"> plan de e</w:t>
      </w:r>
      <w:r>
        <w:rPr>
          <w:rFonts w:asciiTheme="majorHAnsi" w:hAnsiTheme="majorHAnsi"/>
          <w:sz w:val="22"/>
          <w:szCs w:val="22"/>
        </w:rPr>
        <w:t>jecución detallados para el siguiente semestre, y adicionalmente</w:t>
      </w:r>
      <w:r w:rsidRPr="00BF4A64">
        <w:rPr>
          <w:rFonts w:ascii="Arial" w:hAnsi="Arial" w:cs="Arial"/>
          <w:bCs/>
          <w:sz w:val="22"/>
          <w:szCs w:val="22"/>
          <w:lang w:val="es-ES_tradnl"/>
        </w:rPr>
        <w:t xml:space="preserve"> </w:t>
      </w:r>
      <w:r w:rsidRPr="00BA7D63">
        <w:rPr>
          <w:rFonts w:asciiTheme="majorHAnsi" w:hAnsiTheme="majorHAnsi"/>
          <w:sz w:val="22"/>
          <w:szCs w:val="22"/>
        </w:rPr>
        <w:t>un plan de acción para el semestre siguiente para aquellos aspectos que requieren acciones correctivas para mejorar el desempeño del programa</w:t>
      </w:r>
      <w:r w:rsidR="00DE5057" w:rsidRPr="00060D34">
        <w:rPr>
          <w:rFonts w:asciiTheme="majorHAnsi" w:hAnsiTheme="majorHAnsi"/>
          <w:sz w:val="22"/>
          <w:szCs w:val="22"/>
        </w:rPr>
        <w:t xml:space="preserve"> -POA; </w:t>
      </w:r>
    </w:p>
    <w:p w:rsidR="00DE5057" w:rsidRPr="00060D34" w:rsidRDefault="00DE5057" w:rsidP="00EE47D8">
      <w:pPr>
        <w:pStyle w:val="ListParagraph"/>
        <w:numPr>
          <w:ilvl w:val="0"/>
          <w:numId w:val="29"/>
        </w:numPr>
        <w:spacing w:after="0" w:line="240" w:lineRule="auto"/>
        <w:jc w:val="both"/>
        <w:rPr>
          <w:rFonts w:asciiTheme="majorHAnsi" w:hAnsiTheme="majorHAnsi"/>
          <w:sz w:val="22"/>
          <w:szCs w:val="22"/>
        </w:rPr>
      </w:pPr>
      <w:r w:rsidRPr="00060D34">
        <w:rPr>
          <w:rFonts w:asciiTheme="majorHAnsi" w:hAnsiTheme="majorHAnsi"/>
          <w:sz w:val="22"/>
          <w:szCs w:val="22"/>
        </w:rPr>
        <w:t xml:space="preserve">flujo de fondos estimado para los siguientes dos semestres -PF; </w:t>
      </w:r>
    </w:p>
    <w:p w:rsidR="00DE5057" w:rsidRPr="00060D34" w:rsidRDefault="00DE5057" w:rsidP="00EE47D8">
      <w:pPr>
        <w:pStyle w:val="ListParagraph"/>
        <w:numPr>
          <w:ilvl w:val="0"/>
          <w:numId w:val="29"/>
        </w:numPr>
        <w:spacing w:after="0" w:line="240" w:lineRule="auto"/>
        <w:jc w:val="both"/>
        <w:rPr>
          <w:rFonts w:asciiTheme="majorHAnsi" w:hAnsiTheme="majorHAnsi"/>
          <w:sz w:val="22"/>
          <w:szCs w:val="22"/>
        </w:rPr>
      </w:pPr>
      <w:r w:rsidRPr="00060D34">
        <w:rPr>
          <w:rFonts w:asciiTheme="majorHAnsi" w:hAnsiTheme="majorHAnsi"/>
          <w:sz w:val="22"/>
          <w:szCs w:val="22"/>
        </w:rPr>
        <w:t xml:space="preserve">una sección identificando posibles desarrollos o eventos que pudieran poner en riesgo la ejecución del proyecto -MMR; y </w:t>
      </w:r>
    </w:p>
    <w:p w:rsidR="00DE5057" w:rsidRPr="00060D34" w:rsidRDefault="00DE5057" w:rsidP="00EE47D8">
      <w:pPr>
        <w:pStyle w:val="ListParagraph"/>
        <w:numPr>
          <w:ilvl w:val="0"/>
          <w:numId w:val="29"/>
        </w:numPr>
        <w:spacing w:after="0" w:line="240" w:lineRule="auto"/>
        <w:jc w:val="both"/>
        <w:rPr>
          <w:rFonts w:asciiTheme="majorHAnsi" w:hAnsiTheme="majorHAnsi"/>
          <w:sz w:val="22"/>
          <w:szCs w:val="22"/>
        </w:rPr>
      </w:pPr>
      <w:r w:rsidRPr="00060D34">
        <w:rPr>
          <w:rFonts w:asciiTheme="majorHAnsi" w:hAnsiTheme="majorHAnsi"/>
          <w:sz w:val="22"/>
          <w:szCs w:val="22"/>
        </w:rPr>
        <w:t>el Plan de Adquisiciones -PA.</w:t>
      </w:r>
    </w:p>
    <w:p w:rsidR="00DE5057" w:rsidRPr="00060D34" w:rsidRDefault="00DE5057" w:rsidP="00DD0345">
      <w:pPr>
        <w:spacing w:before="240" w:after="240" w:line="240" w:lineRule="auto"/>
        <w:jc w:val="both"/>
        <w:rPr>
          <w:rFonts w:asciiTheme="majorHAnsi" w:hAnsiTheme="majorHAnsi"/>
          <w:sz w:val="22"/>
          <w:szCs w:val="22"/>
        </w:rPr>
      </w:pPr>
      <w:r w:rsidRPr="00060D34">
        <w:rPr>
          <w:rFonts w:asciiTheme="majorHAnsi" w:hAnsiTheme="majorHAnsi"/>
          <w:sz w:val="22"/>
          <w:szCs w:val="22"/>
        </w:rPr>
        <w:t xml:space="preserve">Los informes deberán incluir toda la información que sea relevante para reconocer el avance en la medición de los indicadores e identificar necesidades de mejora en el proceso de recolección de información, procesamiento, análisis y reporte de datos. </w:t>
      </w:r>
    </w:p>
    <w:p w:rsidR="00DE5057" w:rsidRDefault="001D5BE5" w:rsidP="00DD0345">
      <w:pPr>
        <w:spacing w:before="240" w:after="240" w:line="240" w:lineRule="auto"/>
        <w:jc w:val="both"/>
        <w:rPr>
          <w:rFonts w:asciiTheme="majorHAnsi" w:eastAsia="Times New Roman" w:hAnsiTheme="majorHAnsi"/>
          <w:spacing w:val="-2"/>
          <w:sz w:val="22"/>
          <w:szCs w:val="22"/>
          <w:lang w:val="es-ES_tradnl"/>
        </w:rPr>
      </w:pPr>
      <w:r w:rsidRPr="00060D34">
        <w:rPr>
          <w:rFonts w:asciiTheme="majorHAnsi" w:eastAsia="Times New Roman" w:hAnsiTheme="majorHAnsi"/>
          <w:spacing w:val="-2"/>
          <w:sz w:val="22"/>
          <w:szCs w:val="22"/>
          <w:lang w:val="es-ES_tradnl"/>
        </w:rPr>
        <w:t xml:space="preserve">Un </w:t>
      </w:r>
      <w:r w:rsidR="00DE5057" w:rsidRPr="00060D34">
        <w:rPr>
          <w:rFonts w:asciiTheme="majorHAnsi" w:eastAsia="Times New Roman" w:hAnsiTheme="majorHAnsi"/>
          <w:spacing w:val="-2"/>
          <w:sz w:val="22"/>
          <w:szCs w:val="22"/>
          <w:lang w:val="es-ES_tradnl"/>
        </w:rPr>
        <w:t>informe final será elaborado por el Organismo Ejecutor y entregado a la División de Agua y Saneamiento del BID, a través del Jefe de Equipo, al finalizar la ejecución del proyecto.</w:t>
      </w:r>
    </w:p>
    <w:p w:rsidR="00DE5057" w:rsidRPr="00130006" w:rsidRDefault="00DE5057" w:rsidP="00EE47D8">
      <w:pPr>
        <w:pStyle w:val="Heading3"/>
        <w:numPr>
          <w:ilvl w:val="1"/>
          <w:numId w:val="27"/>
        </w:numPr>
        <w:spacing w:before="240" w:after="240"/>
        <w:ind w:left="426"/>
        <w:rPr>
          <w:rFonts w:cstheme="minorHAnsi"/>
          <w:b/>
          <w:color w:val="auto"/>
          <w:sz w:val="22"/>
          <w:szCs w:val="22"/>
        </w:rPr>
      </w:pPr>
      <w:bookmarkStart w:id="1127" w:name="_Toc461005546"/>
      <w:r w:rsidRPr="00130006">
        <w:rPr>
          <w:rFonts w:cstheme="minorHAnsi"/>
          <w:b/>
          <w:color w:val="auto"/>
          <w:sz w:val="22"/>
          <w:szCs w:val="22"/>
        </w:rPr>
        <w:t xml:space="preserve">Visitas de Inspección y </w:t>
      </w:r>
      <w:r w:rsidRPr="00130006">
        <w:rPr>
          <w:rFonts w:cstheme="minorHAnsi"/>
          <w:b/>
          <w:color w:val="auto"/>
          <w:sz w:val="22"/>
          <w:szCs w:val="22"/>
        </w:rPr>
        <w:fldChar w:fldCharType="begin"/>
      </w:r>
      <w:r w:rsidRPr="00130006">
        <w:rPr>
          <w:rFonts w:cstheme="minorHAnsi"/>
          <w:b/>
          <w:color w:val="auto"/>
          <w:sz w:val="22"/>
          <w:szCs w:val="22"/>
        </w:rPr>
        <w:instrText xml:space="preserve"> XE "7.6 Misiones de Inspección" </w:instrText>
      </w:r>
      <w:r w:rsidRPr="00130006">
        <w:rPr>
          <w:rFonts w:cstheme="minorHAnsi"/>
          <w:b/>
          <w:color w:val="auto"/>
          <w:sz w:val="22"/>
          <w:szCs w:val="22"/>
        </w:rPr>
        <w:fldChar w:fldCharType="end"/>
      </w:r>
      <w:r w:rsidRPr="00130006">
        <w:rPr>
          <w:rFonts w:cstheme="minorHAnsi"/>
          <w:b/>
          <w:color w:val="auto"/>
          <w:sz w:val="22"/>
          <w:szCs w:val="22"/>
        </w:rPr>
        <w:t xml:space="preserve"> Misiones de Administración</w:t>
      </w:r>
      <w:bookmarkEnd w:id="1127"/>
      <w:r w:rsidRPr="00130006">
        <w:rPr>
          <w:rFonts w:cstheme="minorHAnsi"/>
          <w:b/>
          <w:color w:val="auto"/>
          <w:sz w:val="22"/>
          <w:szCs w:val="22"/>
        </w:rPr>
        <w:t xml:space="preserve"> </w:t>
      </w:r>
    </w:p>
    <w:p w:rsidR="00DE5057" w:rsidRPr="00060D34" w:rsidRDefault="00DE5057" w:rsidP="00060D34">
      <w:pPr>
        <w:spacing w:before="240" w:after="240" w:line="240" w:lineRule="auto"/>
        <w:jc w:val="both"/>
        <w:rPr>
          <w:rFonts w:asciiTheme="majorHAnsi" w:hAnsiTheme="majorHAnsi"/>
          <w:sz w:val="22"/>
          <w:szCs w:val="22"/>
        </w:rPr>
      </w:pPr>
      <w:r w:rsidRPr="00060D34">
        <w:rPr>
          <w:rFonts w:asciiTheme="majorHAnsi" w:hAnsiTheme="majorHAnsi"/>
          <w:sz w:val="22"/>
          <w:szCs w:val="22"/>
        </w:rPr>
        <w:t>Los organismos financiadores del Programa conforme a lo establecido en sus respectivos Contratos de Préstamo, realizarán:</w:t>
      </w:r>
    </w:p>
    <w:p w:rsidR="00DE5057" w:rsidRPr="00060D34" w:rsidRDefault="00DE5057" w:rsidP="00EE47D8">
      <w:pPr>
        <w:pStyle w:val="ListParagraph"/>
        <w:numPr>
          <w:ilvl w:val="0"/>
          <w:numId w:val="30"/>
        </w:numPr>
        <w:spacing w:after="0" w:line="240" w:lineRule="auto"/>
        <w:jc w:val="both"/>
        <w:rPr>
          <w:rFonts w:asciiTheme="majorHAnsi" w:hAnsiTheme="majorHAnsi"/>
          <w:spacing w:val="-3"/>
          <w:sz w:val="22"/>
          <w:szCs w:val="22"/>
        </w:rPr>
      </w:pPr>
      <w:r w:rsidRPr="00060D34">
        <w:rPr>
          <w:rFonts w:asciiTheme="majorHAnsi" w:hAnsiTheme="majorHAnsi"/>
          <w:b/>
          <w:sz w:val="22"/>
          <w:szCs w:val="22"/>
        </w:rPr>
        <w:t>Visitas de Inspección</w:t>
      </w:r>
      <w:r w:rsidRPr="00060D34">
        <w:rPr>
          <w:rFonts w:asciiTheme="majorHAnsi" w:hAnsiTheme="majorHAnsi"/>
          <w:sz w:val="22"/>
          <w:szCs w:val="22"/>
        </w:rPr>
        <w:t xml:space="preserve"> anuales (mínimo de cuatro por año) con la finalidad de monitorear las actividades del Programa. </w:t>
      </w:r>
    </w:p>
    <w:p w:rsidR="00DE5057" w:rsidRPr="00060D34" w:rsidRDefault="00DE5057" w:rsidP="00EE47D8">
      <w:pPr>
        <w:pStyle w:val="ListParagraph"/>
        <w:numPr>
          <w:ilvl w:val="0"/>
          <w:numId w:val="30"/>
        </w:numPr>
        <w:spacing w:after="0" w:line="240" w:lineRule="auto"/>
        <w:jc w:val="both"/>
        <w:rPr>
          <w:rFonts w:asciiTheme="majorHAnsi" w:hAnsiTheme="majorHAnsi"/>
          <w:spacing w:val="-3"/>
          <w:sz w:val="22"/>
          <w:szCs w:val="22"/>
        </w:rPr>
      </w:pPr>
      <w:r w:rsidRPr="00060D34">
        <w:rPr>
          <w:rFonts w:asciiTheme="majorHAnsi" w:hAnsiTheme="majorHAnsi"/>
          <w:b/>
          <w:sz w:val="22"/>
          <w:szCs w:val="22"/>
        </w:rPr>
        <w:t>Misiones de Administración</w:t>
      </w:r>
      <w:r w:rsidRPr="00060D34">
        <w:rPr>
          <w:rFonts w:asciiTheme="majorHAnsi" w:hAnsiTheme="majorHAnsi"/>
          <w:sz w:val="22"/>
          <w:szCs w:val="22"/>
        </w:rPr>
        <w:t xml:space="preserve"> anuales con el objetivo de analizar los avances del Programa y tratar temas específicos identificados. </w:t>
      </w:r>
    </w:p>
    <w:p w:rsidR="00DE5057" w:rsidRPr="00130006" w:rsidRDefault="00DE5057" w:rsidP="00EE47D8">
      <w:pPr>
        <w:pStyle w:val="Heading3"/>
        <w:numPr>
          <w:ilvl w:val="1"/>
          <w:numId w:val="27"/>
        </w:numPr>
        <w:spacing w:before="240" w:after="240"/>
        <w:ind w:left="426"/>
        <w:rPr>
          <w:rFonts w:cstheme="minorHAnsi"/>
          <w:b/>
          <w:color w:val="auto"/>
          <w:sz w:val="22"/>
          <w:szCs w:val="22"/>
        </w:rPr>
      </w:pPr>
      <w:bookmarkStart w:id="1128" w:name="_Toc461005547"/>
      <w:r w:rsidRPr="00130006">
        <w:rPr>
          <w:rFonts w:cstheme="minorHAnsi"/>
          <w:b/>
          <w:color w:val="auto"/>
          <w:sz w:val="22"/>
          <w:szCs w:val="22"/>
        </w:rPr>
        <w:t>Auditoría Externa</w:t>
      </w:r>
      <w:bookmarkEnd w:id="1128"/>
    </w:p>
    <w:p w:rsidR="00DE5057" w:rsidRPr="00517A14" w:rsidRDefault="00DE5057" w:rsidP="00517A14">
      <w:pPr>
        <w:spacing w:before="240" w:after="240" w:line="240" w:lineRule="auto"/>
        <w:jc w:val="both"/>
        <w:rPr>
          <w:rFonts w:asciiTheme="majorHAnsi" w:hAnsiTheme="majorHAnsi"/>
          <w:sz w:val="22"/>
          <w:szCs w:val="22"/>
          <w:lang w:val="es-ES_tradnl"/>
        </w:rPr>
      </w:pPr>
      <w:r w:rsidRPr="00517A14">
        <w:rPr>
          <w:rFonts w:asciiTheme="majorHAnsi" w:hAnsiTheme="majorHAnsi"/>
          <w:sz w:val="22"/>
          <w:szCs w:val="22"/>
          <w:lang w:val="es-ES_tradnl"/>
        </w:rPr>
        <w:t>Las auditorías de los estados financieros del programa serán realizadas con recursos del financi</w:t>
      </w:r>
      <w:r w:rsidR="001D5BE5" w:rsidRPr="00517A14">
        <w:rPr>
          <w:rFonts w:asciiTheme="majorHAnsi" w:hAnsiTheme="majorHAnsi"/>
          <w:sz w:val="22"/>
          <w:szCs w:val="22"/>
          <w:lang w:val="es-ES_tradnl"/>
        </w:rPr>
        <w:t xml:space="preserve">amiento del BID y aporte local. </w:t>
      </w:r>
      <w:r w:rsidRPr="00517A14">
        <w:rPr>
          <w:rFonts w:asciiTheme="majorHAnsi" w:hAnsiTheme="majorHAnsi"/>
          <w:sz w:val="22"/>
          <w:szCs w:val="22"/>
          <w:lang w:val="es-ES_tradnl"/>
        </w:rPr>
        <w:t>La UCP</w:t>
      </w:r>
      <w:r w:rsidR="001D5BE5" w:rsidRPr="00517A14">
        <w:rPr>
          <w:rFonts w:asciiTheme="majorHAnsi" w:hAnsiTheme="majorHAnsi"/>
          <w:sz w:val="22"/>
          <w:szCs w:val="22"/>
          <w:lang w:val="es-ES_tradnl"/>
        </w:rPr>
        <w:t>SP</w:t>
      </w:r>
      <w:r w:rsidRPr="00517A14">
        <w:rPr>
          <w:rFonts w:asciiTheme="majorHAnsi" w:hAnsiTheme="majorHAnsi"/>
          <w:sz w:val="22"/>
          <w:szCs w:val="22"/>
          <w:lang w:val="es-ES_tradnl"/>
        </w:rPr>
        <w:t xml:space="preserve"> tendrá una firma auditora externa aceptable para el BID, pudiendo ser la misma que esté contratada para otros proyectos, con base en términos de referencia previamente aprobados por el BID siguiendo la Guía de Gestión Financiera OP-273-6 y el documento “Instructivo de Informes Financieros y Auditoría Externa de las Operaciones Financiadas por el BID”.</w:t>
      </w:r>
    </w:p>
    <w:p w:rsidR="00DE5057" w:rsidRPr="00517A14" w:rsidRDefault="00DE5057" w:rsidP="00517A14">
      <w:pPr>
        <w:spacing w:before="240" w:after="240" w:line="240" w:lineRule="auto"/>
        <w:jc w:val="both"/>
        <w:rPr>
          <w:rFonts w:asciiTheme="majorHAnsi" w:hAnsiTheme="majorHAnsi"/>
          <w:sz w:val="22"/>
          <w:szCs w:val="22"/>
          <w:lang w:val="es-ES_tradnl"/>
        </w:rPr>
      </w:pPr>
      <w:r w:rsidRPr="00517A14">
        <w:rPr>
          <w:rFonts w:asciiTheme="majorHAnsi" w:hAnsiTheme="majorHAnsi"/>
          <w:sz w:val="22"/>
          <w:szCs w:val="22"/>
          <w:lang w:val="es-ES_tradnl"/>
        </w:rPr>
        <w:t xml:space="preserve">Los trabajos deberán atender las normas internacionales de auditoría; los informes a ser auditados comprenderán los estados financieros básicos (estados de flujo de fondos, estado de inversiones del programa), notas a los estados contables, incluyendo conciliación de pasivos con el BID y del anticipo de fondos, ambiente de control interno y carta de gerencia. </w:t>
      </w:r>
    </w:p>
    <w:p w:rsidR="00DE5057" w:rsidRPr="00517A14" w:rsidRDefault="00DE5057" w:rsidP="00517A14">
      <w:pPr>
        <w:spacing w:before="240" w:after="240" w:line="240" w:lineRule="auto"/>
        <w:jc w:val="both"/>
        <w:rPr>
          <w:rFonts w:asciiTheme="majorHAnsi" w:hAnsiTheme="majorHAnsi"/>
          <w:sz w:val="22"/>
          <w:szCs w:val="22"/>
          <w:lang w:val="es-ES_tradnl"/>
        </w:rPr>
      </w:pPr>
      <w:r w:rsidRPr="00517A14">
        <w:rPr>
          <w:rFonts w:asciiTheme="majorHAnsi" w:hAnsiTheme="majorHAnsi"/>
          <w:sz w:val="22"/>
          <w:szCs w:val="22"/>
          <w:lang w:val="es-ES_tradnl"/>
        </w:rPr>
        <w:lastRenderedPageBreak/>
        <w:t>Los estados financieros auditad</w:t>
      </w:r>
      <w:r w:rsidR="00130006" w:rsidRPr="00517A14">
        <w:rPr>
          <w:rFonts w:asciiTheme="majorHAnsi" w:hAnsiTheme="majorHAnsi"/>
          <w:sz w:val="22"/>
          <w:szCs w:val="22"/>
          <w:lang w:val="es-ES_tradnl"/>
        </w:rPr>
        <w:t xml:space="preserve">os se presentarán anualmente </w:t>
      </w:r>
      <w:r w:rsidRPr="00517A14">
        <w:rPr>
          <w:rFonts w:asciiTheme="majorHAnsi" w:hAnsiTheme="majorHAnsi"/>
          <w:sz w:val="22"/>
          <w:szCs w:val="22"/>
          <w:lang w:val="es-ES_tradnl"/>
        </w:rPr>
        <w:t>con corte al 31 de diciembre de cada año dentro de los 120 días siguientes al cierre de cada ejercicio calendario a partir de aquel en que se inicien los desembolsos de todos los financiamientos, o de la fecha del último desembolso.</w:t>
      </w:r>
    </w:p>
    <w:p w:rsidR="00DE5057" w:rsidRPr="001D5BE5" w:rsidRDefault="00DE5057" w:rsidP="00EE47D8">
      <w:pPr>
        <w:pStyle w:val="Heading3"/>
        <w:numPr>
          <w:ilvl w:val="1"/>
          <w:numId w:val="27"/>
        </w:numPr>
        <w:spacing w:before="240" w:after="240"/>
        <w:ind w:left="426"/>
        <w:rPr>
          <w:rFonts w:cstheme="minorHAnsi"/>
          <w:b/>
          <w:color w:val="auto"/>
          <w:sz w:val="22"/>
          <w:szCs w:val="22"/>
        </w:rPr>
      </w:pPr>
      <w:bookmarkStart w:id="1129" w:name="_Toc461005548"/>
      <w:r w:rsidRPr="001D5BE5">
        <w:rPr>
          <w:rFonts w:cstheme="minorHAnsi"/>
          <w:b/>
          <w:color w:val="auto"/>
          <w:sz w:val="22"/>
          <w:szCs w:val="22"/>
        </w:rPr>
        <w:t>Coordinación y Plan de Trabajo para el Seguimiento del Programa</w:t>
      </w:r>
      <w:bookmarkEnd w:id="1129"/>
      <w:r w:rsidRPr="001D5BE5">
        <w:rPr>
          <w:rFonts w:cstheme="minorHAnsi"/>
          <w:b/>
          <w:color w:val="auto"/>
          <w:sz w:val="22"/>
          <w:szCs w:val="22"/>
        </w:rPr>
        <w:fldChar w:fldCharType="begin"/>
      </w:r>
      <w:r w:rsidRPr="001D5BE5">
        <w:rPr>
          <w:rFonts w:cstheme="minorHAnsi"/>
          <w:b/>
          <w:color w:val="auto"/>
          <w:sz w:val="22"/>
          <w:szCs w:val="22"/>
        </w:rPr>
        <w:instrText xml:space="preserve"> XE "7.7 Coordinación, plan de trabajo y presupuesto del seguimiento" </w:instrText>
      </w:r>
      <w:r w:rsidRPr="001D5BE5">
        <w:rPr>
          <w:rFonts w:cstheme="minorHAnsi"/>
          <w:b/>
          <w:color w:val="auto"/>
          <w:sz w:val="22"/>
          <w:szCs w:val="22"/>
        </w:rPr>
        <w:fldChar w:fldCharType="end"/>
      </w:r>
    </w:p>
    <w:p w:rsidR="00DE5057" w:rsidRPr="00517A14" w:rsidRDefault="00DE5057" w:rsidP="00517A14">
      <w:pPr>
        <w:spacing w:before="240" w:after="240" w:line="240" w:lineRule="auto"/>
        <w:jc w:val="both"/>
        <w:rPr>
          <w:rFonts w:asciiTheme="majorHAnsi" w:hAnsiTheme="majorHAnsi"/>
          <w:sz w:val="22"/>
          <w:lang w:eastAsia="pt-BR"/>
        </w:rPr>
      </w:pPr>
      <w:r w:rsidRPr="00517A14">
        <w:rPr>
          <w:rFonts w:asciiTheme="majorHAnsi" w:hAnsiTheme="majorHAnsi"/>
          <w:sz w:val="22"/>
          <w:lang w:eastAsia="pt-BR"/>
        </w:rPr>
        <w:t>La UCP</w:t>
      </w:r>
      <w:r w:rsidR="001D5BE5" w:rsidRPr="00517A14">
        <w:rPr>
          <w:rFonts w:asciiTheme="majorHAnsi" w:hAnsiTheme="majorHAnsi"/>
          <w:sz w:val="22"/>
          <w:lang w:eastAsia="pt-BR"/>
        </w:rPr>
        <w:t>SP</w:t>
      </w:r>
      <w:r w:rsidRPr="00517A14">
        <w:rPr>
          <w:rFonts w:asciiTheme="majorHAnsi" w:hAnsiTheme="majorHAnsi"/>
          <w:sz w:val="22"/>
          <w:lang w:eastAsia="pt-BR"/>
        </w:rPr>
        <w:t xml:space="preserve"> será responsable de monitorear el desempeño y avances del programa durante el período de ejecución. Deberá recolectar la información correspondiente para los diferentes indicadores de producto y resultado incluidos en la </w:t>
      </w:r>
      <w:r w:rsidR="001D5BE5" w:rsidRPr="00517A14">
        <w:rPr>
          <w:rFonts w:asciiTheme="majorHAnsi" w:hAnsiTheme="majorHAnsi"/>
          <w:sz w:val="22"/>
          <w:lang w:eastAsia="pt-BR"/>
        </w:rPr>
        <w:t xml:space="preserve">Matriz de Resultados del PSACH Fase </w:t>
      </w:r>
      <w:r w:rsidRPr="00517A14">
        <w:rPr>
          <w:rFonts w:asciiTheme="majorHAnsi" w:hAnsiTheme="majorHAnsi"/>
          <w:sz w:val="22"/>
          <w:lang w:eastAsia="pt-BR"/>
        </w:rPr>
        <w:t>I, estableciendo los mecanismos de control administrativo que permitan reportar semestralmente el avance físico-financiero por producto, así como de recolectar la información correspondiente a los indicadores y planes de implementación.</w:t>
      </w:r>
    </w:p>
    <w:p w:rsidR="00DE5057" w:rsidRPr="00517A14" w:rsidRDefault="00DE5057" w:rsidP="00517A14">
      <w:pPr>
        <w:spacing w:before="240" w:after="240" w:line="240" w:lineRule="auto"/>
        <w:jc w:val="both"/>
        <w:rPr>
          <w:rFonts w:asciiTheme="majorHAnsi" w:hAnsiTheme="majorHAnsi"/>
          <w:sz w:val="22"/>
        </w:rPr>
      </w:pPr>
      <w:r w:rsidRPr="00517A14">
        <w:rPr>
          <w:rFonts w:asciiTheme="majorHAnsi" w:hAnsiTheme="majorHAnsi"/>
          <w:sz w:val="22"/>
        </w:rPr>
        <w:t>Por su parte, el BID y demás organismos financiadores, serán responsables de coordinar y asegurar que el Plan de Seguimiento y E</w:t>
      </w:r>
      <w:r w:rsidR="001D5BE5" w:rsidRPr="00517A14">
        <w:rPr>
          <w:rFonts w:asciiTheme="majorHAnsi" w:hAnsiTheme="majorHAnsi"/>
          <w:sz w:val="22"/>
        </w:rPr>
        <w:t>valuación del Programa (Anexo xx</w:t>
      </w:r>
      <w:r w:rsidRPr="00517A14">
        <w:rPr>
          <w:rFonts w:asciiTheme="majorHAnsi" w:hAnsiTheme="majorHAnsi"/>
          <w:sz w:val="22"/>
        </w:rPr>
        <w:t xml:space="preserve"> de este Reglamento) se cumpla con la calidad técnica y en el tiempo establecido. Para ello, llevará a cabo reuniones trimestrales con los responsables de la ejecución de este plan y de ser necesario solicitará informes o presentaciones de resultados extraordinarias. Por su parte, el equipo fiduciario del BID y demás organismos financiadores, según aplique, realizarán inspecciones financieras y del sistema de adquisiciones.</w:t>
      </w:r>
    </w:p>
    <w:p w:rsidR="00DE5057" w:rsidRPr="00517A14" w:rsidRDefault="00DE5057" w:rsidP="00517A14">
      <w:pPr>
        <w:spacing w:before="240" w:after="240" w:line="240" w:lineRule="auto"/>
        <w:jc w:val="both"/>
        <w:rPr>
          <w:rFonts w:asciiTheme="majorHAnsi" w:hAnsiTheme="majorHAnsi"/>
          <w:sz w:val="22"/>
          <w:lang w:eastAsia="pt-BR"/>
        </w:rPr>
      </w:pPr>
      <w:r w:rsidRPr="00517A14">
        <w:rPr>
          <w:rFonts w:asciiTheme="majorHAnsi" w:hAnsiTheme="majorHAnsi"/>
          <w:sz w:val="22"/>
        </w:rPr>
        <w:t>Los resultados de los indicadores al final de la ejecución de la operación deberán ser incluidos en el Informe de Terminación de Proyecto (PCR, por sus siglas en Inglés) del cual el Jefe de Equipo es responsable de su elaboración, con el apoyo de los especialistas de la Sede del BID en Washington y de otros especialistas que hayan intervenido en el diseño, ejecución y evaluación de las obras financiadas.</w:t>
      </w:r>
    </w:p>
    <w:p w:rsidR="00DE5057" w:rsidRPr="001D5BE5" w:rsidRDefault="00DE5057" w:rsidP="00EE47D8">
      <w:pPr>
        <w:pStyle w:val="Heading3"/>
        <w:numPr>
          <w:ilvl w:val="1"/>
          <w:numId w:val="27"/>
        </w:numPr>
        <w:spacing w:before="240" w:after="240"/>
        <w:ind w:left="426"/>
        <w:rPr>
          <w:rFonts w:eastAsiaTheme="minorEastAsia" w:cstheme="minorBidi"/>
          <w:color w:val="auto"/>
          <w:sz w:val="22"/>
          <w:szCs w:val="22"/>
        </w:rPr>
      </w:pPr>
      <w:r w:rsidRPr="001D5BE5">
        <w:rPr>
          <w:rFonts w:cstheme="minorHAnsi"/>
          <w:color w:val="auto"/>
          <w:sz w:val="22"/>
          <w:szCs w:val="22"/>
          <w:lang w:eastAsia="pt-BR"/>
        </w:rPr>
        <w:t xml:space="preserve"> </w:t>
      </w:r>
      <w:bookmarkStart w:id="1130" w:name="_Toc461005549"/>
      <w:r w:rsidRPr="001D5BE5">
        <w:rPr>
          <w:rFonts w:cstheme="minorHAnsi"/>
          <w:b/>
          <w:color w:val="auto"/>
          <w:sz w:val="22"/>
          <w:szCs w:val="22"/>
          <w:lang w:eastAsia="pt-BR"/>
        </w:rPr>
        <w:t>Evaluaciones del Programa</w:t>
      </w:r>
      <w:bookmarkEnd w:id="1130"/>
      <w:r w:rsidRPr="001D5BE5">
        <w:rPr>
          <w:rFonts w:eastAsiaTheme="minorEastAsia" w:cstheme="minorBidi"/>
          <w:color w:val="auto"/>
          <w:sz w:val="22"/>
          <w:szCs w:val="22"/>
        </w:rPr>
        <w:fldChar w:fldCharType="begin"/>
      </w:r>
      <w:r w:rsidRPr="001D5BE5">
        <w:rPr>
          <w:rFonts w:eastAsiaTheme="minorEastAsia" w:cstheme="minorBidi"/>
          <w:color w:val="auto"/>
          <w:sz w:val="22"/>
          <w:szCs w:val="22"/>
        </w:rPr>
        <w:instrText xml:space="preserve"> XE "7.9 Evaluación del Programa" </w:instrText>
      </w:r>
      <w:r w:rsidRPr="001D5BE5">
        <w:rPr>
          <w:rFonts w:eastAsiaTheme="minorEastAsia" w:cstheme="minorBidi"/>
          <w:color w:val="auto"/>
          <w:sz w:val="22"/>
          <w:szCs w:val="22"/>
        </w:rPr>
        <w:fldChar w:fldCharType="end"/>
      </w:r>
    </w:p>
    <w:p w:rsidR="00BA7D63" w:rsidRPr="00BA7D63" w:rsidRDefault="00DE5057" w:rsidP="00BA7D63">
      <w:pPr>
        <w:spacing w:before="240" w:after="240" w:line="240" w:lineRule="auto"/>
        <w:jc w:val="both"/>
        <w:rPr>
          <w:rFonts w:asciiTheme="majorHAnsi" w:eastAsia="Arial Unicode MS" w:hAnsiTheme="majorHAnsi"/>
          <w:bCs/>
          <w:sz w:val="22"/>
          <w:szCs w:val="22"/>
        </w:rPr>
      </w:pPr>
      <w:r w:rsidRPr="00BA7D63">
        <w:rPr>
          <w:rFonts w:asciiTheme="majorHAnsi" w:hAnsiTheme="majorHAnsi"/>
          <w:sz w:val="22"/>
          <w:szCs w:val="22"/>
        </w:rPr>
        <w:t>El objet</w:t>
      </w:r>
      <w:r w:rsidR="001D5BE5" w:rsidRPr="00BA7D63">
        <w:rPr>
          <w:rFonts w:asciiTheme="majorHAnsi" w:hAnsiTheme="majorHAnsi"/>
          <w:sz w:val="22"/>
          <w:szCs w:val="22"/>
        </w:rPr>
        <w:t xml:space="preserve">ivo de la evaluación del PSACH Fase </w:t>
      </w:r>
      <w:r w:rsidRPr="00BA7D63">
        <w:rPr>
          <w:rFonts w:asciiTheme="majorHAnsi" w:hAnsiTheme="majorHAnsi"/>
          <w:sz w:val="22"/>
          <w:szCs w:val="22"/>
        </w:rPr>
        <w:t xml:space="preserve">I es medir el logro de los objetivos del Programa en función de lo establecido en la Matriz de Resultados. </w:t>
      </w:r>
      <w:bookmarkStart w:id="1131" w:name="_Toc305003950"/>
      <w:bookmarkStart w:id="1132" w:name="_Toc188186128"/>
      <w:bookmarkStart w:id="1133" w:name="_Toc194703000"/>
      <w:r w:rsidR="00BA7D63" w:rsidRPr="00BA7D63">
        <w:rPr>
          <w:rFonts w:asciiTheme="majorHAnsi" w:eastAsia="Arial Unicode MS" w:hAnsiTheme="majorHAnsi"/>
          <w:bCs/>
          <w:sz w:val="22"/>
          <w:szCs w:val="22"/>
        </w:rPr>
        <w:t>El sistema de evaluación propuesto incluirá: i) la verificación del cumplimiento de metas acordadas en la Matriz de Resultados (</w:t>
      </w:r>
      <w:hyperlink r:id="rId24" w:history="1">
        <w:r w:rsidR="00BA7D63" w:rsidRPr="00BA7D63">
          <w:rPr>
            <w:rFonts w:asciiTheme="majorHAnsi" w:eastAsia="Arial Unicode MS" w:hAnsiTheme="majorHAnsi"/>
            <w:bCs/>
            <w:sz w:val="22"/>
            <w:szCs w:val="22"/>
          </w:rPr>
          <w:t>Anexo I</w:t>
        </w:r>
      </w:hyperlink>
      <w:r w:rsidR="00BA7D63" w:rsidRPr="00BA7D63">
        <w:rPr>
          <w:rFonts w:asciiTheme="majorHAnsi" w:eastAsia="Arial Unicode MS" w:hAnsiTheme="majorHAnsi"/>
          <w:bCs/>
          <w:sz w:val="22"/>
          <w:szCs w:val="22"/>
        </w:rPr>
        <w:t>); y ii) un informe de seguimiento al desempeño y su plan de supervisión orientado al logro de resultados y a la evaluación del desempeño del programa.</w:t>
      </w:r>
    </w:p>
    <w:p w:rsidR="001D5BE5" w:rsidRPr="001D5BE5" w:rsidRDefault="001D5BE5" w:rsidP="00EE47D8">
      <w:pPr>
        <w:pStyle w:val="ListParagraph"/>
        <w:keepNext/>
        <w:keepLines/>
        <w:numPr>
          <w:ilvl w:val="0"/>
          <w:numId w:val="28"/>
        </w:numPr>
        <w:spacing w:before="80" w:after="0"/>
        <w:contextualSpacing w:val="0"/>
        <w:outlineLvl w:val="3"/>
        <w:rPr>
          <w:rFonts w:asciiTheme="majorHAnsi" w:eastAsiaTheme="majorEastAsia" w:hAnsiTheme="majorHAnsi" w:cstheme="majorBidi"/>
          <w:b/>
          <w:vanish/>
          <w:sz w:val="22"/>
          <w:szCs w:val="22"/>
          <w:lang w:eastAsia="pt-BR"/>
        </w:rPr>
      </w:pPr>
      <w:bookmarkStart w:id="1134" w:name="_Toc460970189"/>
      <w:bookmarkStart w:id="1135" w:name="_Toc460970374"/>
      <w:bookmarkStart w:id="1136" w:name="_Toc460970558"/>
      <w:bookmarkStart w:id="1137" w:name="_Toc460970740"/>
      <w:bookmarkStart w:id="1138" w:name="_Toc460970920"/>
      <w:bookmarkStart w:id="1139" w:name="_Toc460971099"/>
      <w:bookmarkStart w:id="1140" w:name="_Toc460971277"/>
      <w:bookmarkStart w:id="1141" w:name="_Toc460993122"/>
      <w:bookmarkStart w:id="1142" w:name="_Toc460993278"/>
      <w:bookmarkStart w:id="1143" w:name="_Toc460993431"/>
      <w:bookmarkStart w:id="1144" w:name="_Toc460993583"/>
      <w:bookmarkStart w:id="1145" w:name="_Toc460993734"/>
      <w:bookmarkStart w:id="1146" w:name="_Toc460993885"/>
      <w:bookmarkStart w:id="1147" w:name="_Toc461005387"/>
      <w:bookmarkStart w:id="1148" w:name="_Toc461005550"/>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1D5BE5" w:rsidRPr="001D5BE5" w:rsidRDefault="001D5BE5" w:rsidP="00EE47D8">
      <w:pPr>
        <w:pStyle w:val="ListParagraph"/>
        <w:keepNext/>
        <w:keepLines/>
        <w:numPr>
          <w:ilvl w:val="0"/>
          <w:numId w:val="28"/>
        </w:numPr>
        <w:spacing w:before="80" w:after="0"/>
        <w:contextualSpacing w:val="0"/>
        <w:outlineLvl w:val="3"/>
        <w:rPr>
          <w:rFonts w:asciiTheme="majorHAnsi" w:eastAsiaTheme="majorEastAsia" w:hAnsiTheme="majorHAnsi" w:cstheme="majorBidi"/>
          <w:b/>
          <w:vanish/>
          <w:sz w:val="22"/>
          <w:szCs w:val="22"/>
          <w:lang w:eastAsia="pt-BR"/>
        </w:rPr>
      </w:pPr>
      <w:bookmarkStart w:id="1149" w:name="_Toc460970190"/>
      <w:bookmarkStart w:id="1150" w:name="_Toc460970375"/>
      <w:bookmarkStart w:id="1151" w:name="_Toc460970559"/>
      <w:bookmarkStart w:id="1152" w:name="_Toc460970741"/>
      <w:bookmarkStart w:id="1153" w:name="_Toc460970921"/>
      <w:bookmarkStart w:id="1154" w:name="_Toc460971100"/>
      <w:bookmarkStart w:id="1155" w:name="_Toc460971278"/>
      <w:bookmarkStart w:id="1156" w:name="_Toc460993123"/>
      <w:bookmarkStart w:id="1157" w:name="_Toc460993279"/>
      <w:bookmarkStart w:id="1158" w:name="_Toc460993432"/>
      <w:bookmarkStart w:id="1159" w:name="_Toc460993584"/>
      <w:bookmarkStart w:id="1160" w:name="_Toc460993735"/>
      <w:bookmarkStart w:id="1161" w:name="_Toc460993886"/>
      <w:bookmarkStart w:id="1162" w:name="_Toc461005388"/>
      <w:bookmarkStart w:id="1163" w:name="_Toc461005551"/>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rsidR="001D5BE5" w:rsidRPr="001D5BE5" w:rsidRDefault="001D5BE5" w:rsidP="00EE47D8">
      <w:pPr>
        <w:pStyle w:val="ListParagraph"/>
        <w:keepNext/>
        <w:keepLines/>
        <w:numPr>
          <w:ilvl w:val="0"/>
          <w:numId w:val="28"/>
        </w:numPr>
        <w:spacing w:before="80" w:after="0"/>
        <w:contextualSpacing w:val="0"/>
        <w:outlineLvl w:val="3"/>
        <w:rPr>
          <w:rFonts w:asciiTheme="majorHAnsi" w:eastAsiaTheme="majorEastAsia" w:hAnsiTheme="majorHAnsi" w:cstheme="majorBidi"/>
          <w:b/>
          <w:vanish/>
          <w:sz w:val="22"/>
          <w:szCs w:val="22"/>
          <w:lang w:eastAsia="pt-BR"/>
        </w:rPr>
      </w:pPr>
      <w:bookmarkStart w:id="1164" w:name="_Toc460970191"/>
      <w:bookmarkStart w:id="1165" w:name="_Toc460970376"/>
      <w:bookmarkStart w:id="1166" w:name="_Toc460970560"/>
      <w:bookmarkStart w:id="1167" w:name="_Toc460970742"/>
      <w:bookmarkStart w:id="1168" w:name="_Toc460970922"/>
      <w:bookmarkStart w:id="1169" w:name="_Toc460971101"/>
      <w:bookmarkStart w:id="1170" w:name="_Toc460971279"/>
      <w:bookmarkStart w:id="1171" w:name="_Toc460993124"/>
      <w:bookmarkStart w:id="1172" w:name="_Toc460993280"/>
      <w:bookmarkStart w:id="1173" w:name="_Toc460993433"/>
      <w:bookmarkStart w:id="1174" w:name="_Toc460993585"/>
      <w:bookmarkStart w:id="1175" w:name="_Toc460993736"/>
      <w:bookmarkStart w:id="1176" w:name="_Toc460993887"/>
      <w:bookmarkStart w:id="1177" w:name="_Toc461005389"/>
      <w:bookmarkStart w:id="1178" w:name="_Toc461005552"/>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rsidR="001D5BE5" w:rsidRPr="001D5BE5" w:rsidRDefault="001D5BE5" w:rsidP="00EE47D8">
      <w:pPr>
        <w:pStyle w:val="ListParagraph"/>
        <w:keepNext/>
        <w:keepLines/>
        <w:numPr>
          <w:ilvl w:val="0"/>
          <w:numId w:val="28"/>
        </w:numPr>
        <w:spacing w:before="80" w:after="0"/>
        <w:contextualSpacing w:val="0"/>
        <w:outlineLvl w:val="3"/>
        <w:rPr>
          <w:rFonts w:asciiTheme="majorHAnsi" w:eastAsiaTheme="majorEastAsia" w:hAnsiTheme="majorHAnsi" w:cstheme="majorBidi"/>
          <w:b/>
          <w:vanish/>
          <w:sz w:val="22"/>
          <w:szCs w:val="22"/>
          <w:lang w:eastAsia="pt-BR"/>
        </w:rPr>
      </w:pPr>
      <w:bookmarkStart w:id="1179" w:name="_Toc460970192"/>
      <w:bookmarkStart w:id="1180" w:name="_Toc460970377"/>
      <w:bookmarkStart w:id="1181" w:name="_Toc460970561"/>
      <w:bookmarkStart w:id="1182" w:name="_Toc460970743"/>
      <w:bookmarkStart w:id="1183" w:name="_Toc460970923"/>
      <w:bookmarkStart w:id="1184" w:name="_Toc460971102"/>
      <w:bookmarkStart w:id="1185" w:name="_Toc460971280"/>
      <w:bookmarkStart w:id="1186" w:name="_Toc460993125"/>
      <w:bookmarkStart w:id="1187" w:name="_Toc460993281"/>
      <w:bookmarkStart w:id="1188" w:name="_Toc460993434"/>
      <w:bookmarkStart w:id="1189" w:name="_Toc460993586"/>
      <w:bookmarkStart w:id="1190" w:name="_Toc460993737"/>
      <w:bookmarkStart w:id="1191" w:name="_Toc460993888"/>
      <w:bookmarkStart w:id="1192" w:name="_Toc461005390"/>
      <w:bookmarkStart w:id="1193" w:name="_Toc461005553"/>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1D5BE5" w:rsidRPr="001D5BE5" w:rsidRDefault="001D5BE5" w:rsidP="00EE47D8">
      <w:pPr>
        <w:pStyle w:val="ListParagraph"/>
        <w:keepNext/>
        <w:keepLines/>
        <w:numPr>
          <w:ilvl w:val="0"/>
          <w:numId w:val="28"/>
        </w:numPr>
        <w:spacing w:before="80" w:after="0"/>
        <w:contextualSpacing w:val="0"/>
        <w:outlineLvl w:val="3"/>
        <w:rPr>
          <w:rFonts w:asciiTheme="majorHAnsi" w:eastAsiaTheme="majorEastAsia" w:hAnsiTheme="majorHAnsi" w:cstheme="majorBidi"/>
          <w:b/>
          <w:vanish/>
          <w:sz w:val="22"/>
          <w:szCs w:val="22"/>
          <w:lang w:eastAsia="pt-BR"/>
        </w:rPr>
      </w:pPr>
      <w:bookmarkStart w:id="1194" w:name="_Toc460970193"/>
      <w:bookmarkStart w:id="1195" w:name="_Toc460970378"/>
      <w:bookmarkStart w:id="1196" w:name="_Toc460970562"/>
      <w:bookmarkStart w:id="1197" w:name="_Toc460970744"/>
      <w:bookmarkStart w:id="1198" w:name="_Toc460970924"/>
      <w:bookmarkStart w:id="1199" w:name="_Toc460971103"/>
      <w:bookmarkStart w:id="1200" w:name="_Toc460971281"/>
      <w:bookmarkStart w:id="1201" w:name="_Toc460993126"/>
      <w:bookmarkStart w:id="1202" w:name="_Toc460993282"/>
      <w:bookmarkStart w:id="1203" w:name="_Toc460993435"/>
      <w:bookmarkStart w:id="1204" w:name="_Toc460993587"/>
      <w:bookmarkStart w:id="1205" w:name="_Toc460993738"/>
      <w:bookmarkStart w:id="1206" w:name="_Toc460993889"/>
      <w:bookmarkStart w:id="1207" w:name="_Toc461005391"/>
      <w:bookmarkStart w:id="1208" w:name="_Toc461005554"/>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1D5BE5" w:rsidRPr="001D5BE5" w:rsidRDefault="001D5BE5" w:rsidP="00EE47D8">
      <w:pPr>
        <w:pStyle w:val="ListParagraph"/>
        <w:keepNext/>
        <w:keepLines/>
        <w:numPr>
          <w:ilvl w:val="0"/>
          <w:numId w:val="28"/>
        </w:numPr>
        <w:spacing w:before="80" w:after="0"/>
        <w:contextualSpacing w:val="0"/>
        <w:outlineLvl w:val="3"/>
        <w:rPr>
          <w:rFonts w:asciiTheme="majorHAnsi" w:eastAsiaTheme="majorEastAsia" w:hAnsiTheme="majorHAnsi" w:cstheme="majorBidi"/>
          <w:b/>
          <w:vanish/>
          <w:sz w:val="22"/>
          <w:szCs w:val="22"/>
          <w:lang w:eastAsia="pt-BR"/>
        </w:rPr>
      </w:pPr>
      <w:bookmarkStart w:id="1209" w:name="_Toc460970194"/>
      <w:bookmarkStart w:id="1210" w:name="_Toc460970379"/>
      <w:bookmarkStart w:id="1211" w:name="_Toc460970563"/>
      <w:bookmarkStart w:id="1212" w:name="_Toc460970745"/>
      <w:bookmarkStart w:id="1213" w:name="_Toc460970925"/>
      <w:bookmarkStart w:id="1214" w:name="_Toc460971104"/>
      <w:bookmarkStart w:id="1215" w:name="_Toc460971282"/>
      <w:bookmarkStart w:id="1216" w:name="_Toc460993127"/>
      <w:bookmarkStart w:id="1217" w:name="_Toc460993283"/>
      <w:bookmarkStart w:id="1218" w:name="_Toc460993436"/>
      <w:bookmarkStart w:id="1219" w:name="_Toc460993588"/>
      <w:bookmarkStart w:id="1220" w:name="_Toc460993739"/>
      <w:bookmarkStart w:id="1221" w:name="_Toc460993890"/>
      <w:bookmarkStart w:id="1222" w:name="_Toc461005392"/>
      <w:bookmarkStart w:id="1223" w:name="_Toc461005555"/>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p>
    <w:p w:rsidR="001D5BE5" w:rsidRPr="001D5BE5" w:rsidRDefault="001D5BE5" w:rsidP="00EE47D8">
      <w:pPr>
        <w:pStyle w:val="ListParagraph"/>
        <w:keepNext/>
        <w:keepLines/>
        <w:numPr>
          <w:ilvl w:val="1"/>
          <w:numId w:val="28"/>
        </w:numPr>
        <w:spacing w:before="80" w:after="0"/>
        <w:contextualSpacing w:val="0"/>
        <w:outlineLvl w:val="3"/>
        <w:rPr>
          <w:rFonts w:asciiTheme="majorHAnsi" w:eastAsiaTheme="majorEastAsia" w:hAnsiTheme="majorHAnsi" w:cstheme="majorBidi"/>
          <w:b/>
          <w:vanish/>
          <w:sz w:val="22"/>
          <w:szCs w:val="22"/>
          <w:lang w:eastAsia="pt-BR"/>
        </w:rPr>
      </w:pPr>
      <w:bookmarkStart w:id="1224" w:name="_Toc460970195"/>
      <w:bookmarkStart w:id="1225" w:name="_Toc460970380"/>
      <w:bookmarkStart w:id="1226" w:name="_Toc460970564"/>
      <w:bookmarkStart w:id="1227" w:name="_Toc460970746"/>
      <w:bookmarkStart w:id="1228" w:name="_Toc460970926"/>
      <w:bookmarkStart w:id="1229" w:name="_Toc460971105"/>
      <w:bookmarkStart w:id="1230" w:name="_Toc460971283"/>
      <w:bookmarkStart w:id="1231" w:name="_Toc460993128"/>
      <w:bookmarkStart w:id="1232" w:name="_Toc460993284"/>
      <w:bookmarkStart w:id="1233" w:name="_Toc460993437"/>
      <w:bookmarkStart w:id="1234" w:name="_Toc460993589"/>
      <w:bookmarkStart w:id="1235" w:name="_Toc460993740"/>
      <w:bookmarkStart w:id="1236" w:name="_Toc460993891"/>
      <w:bookmarkStart w:id="1237" w:name="_Toc461005393"/>
      <w:bookmarkStart w:id="1238" w:name="_Toc461005556"/>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p>
    <w:p w:rsidR="001D5BE5" w:rsidRPr="001D5BE5" w:rsidRDefault="001D5BE5" w:rsidP="00EE47D8">
      <w:pPr>
        <w:pStyle w:val="ListParagraph"/>
        <w:keepNext/>
        <w:keepLines/>
        <w:numPr>
          <w:ilvl w:val="1"/>
          <w:numId w:val="28"/>
        </w:numPr>
        <w:spacing w:before="80" w:after="0"/>
        <w:contextualSpacing w:val="0"/>
        <w:outlineLvl w:val="3"/>
        <w:rPr>
          <w:rFonts w:asciiTheme="majorHAnsi" w:eastAsiaTheme="majorEastAsia" w:hAnsiTheme="majorHAnsi" w:cstheme="majorBidi"/>
          <w:b/>
          <w:vanish/>
          <w:sz w:val="22"/>
          <w:szCs w:val="22"/>
          <w:lang w:eastAsia="pt-BR"/>
        </w:rPr>
      </w:pPr>
      <w:bookmarkStart w:id="1239" w:name="_Toc460970196"/>
      <w:bookmarkStart w:id="1240" w:name="_Toc460970381"/>
      <w:bookmarkStart w:id="1241" w:name="_Toc460970565"/>
      <w:bookmarkStart w:id="1242" w:name="_Toc460970747"/>
      <w:bookmarkStart w:id="1243" w:name="_Toc460970927"/>
      <w:bookmarkStart w:id="1244" w:name="_Toc460971106"/>
      <w:bookmarkStart w:id="1245" w:name="_Toc460971284"/>
      <w:bookmarkStart w:id="1246" w:name="_Toc460993129"/>
      <w:bookmarkStart w:id="1247" w:name="_Toc460993285"/>
      <w:bookmarkStart w:id="1248" w:name="_Toc460993438"/>
      <w:bookmarkStart w:id="1249" w:name="_Toc460993590"/>
      <w:bookmarkStart w:id="1250" w:name="_Toc460993741"/>
      <w:bookmarkStart w:id="1251" w:name="_Toc460993892"/>
      <w:bookmarkStart w:id="1252" w:name="_Toc461005394"/>
      <w:bookmarkStart w:id="1253" w:name="_Toc461005557"/>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1D5BE5" w:rsidRPr="001D5BE5" w:rsidRDefault="001D5BE5" w:rsidP="00EE47D8">
      <w:pPr>
        <w:pStyle w:val="ListParagraph"/>
        <w:keepNext/>
        <w:keepLines/>
        <w:numPr>
          <w:ilvl w:val="1"/>
          <w:numId w:val="28"/>
        </w:numPr>
        <w:spacing w:before="80" w:after="0"/>
        <w:contextualSpacing w:val="0"/>
        <w:outlineLvl w:val="3"/>
        <w:rPr>
          <w:rFonts w:asciiTheme="majorHAnsi" w:eastAsiaTheme="majorEastAsia" w:hAnsiTheme="majorHAnsi" w:cstheme="majorBidi"/>
          <w:b/>
          <w:vanish/>
          <w:sz w:val="22"/>
          <w:szCs w:val="22"/>
          <w:lang w:eastAsia="pt-BR"/>
        </w:rPr>
      </w:pPr>
      <w:bookmarkStart w:id="1254" w:name="_Toc460970197"/>
      <w:bookmarkStart w:id="1255" w:name="_Toc460970382"/>
      <w:bookmarkStart w:id="1256" w:name="_Toc460970566"/>
      <w:bookmarkStart w:id="1257" w:name="_Toc460970748"/>
      <w:bookmarkStart w:id="1258" w:name="_Toc460970928"/>
      <w:bookmarkStart w:id="1259" w:name="_Toc460971107"/>
      <w:bookmarkStart w:id="1260" w:name="_Toc460971285"/>
      <w:bookmarkStart w:id="1261" w:name="_Toc460993130"/>
      <w:bookmarkStart w:id="1262" w:name="_Toc460993286"/>
      <w:bookmarkStart w:id="1263" w:name="_Toc460993439"/>
      <w:bookmarkStart w:id="1264" w:name="_Toc460993591"/>
      <w:bookmarkStart w:id="1265" w:name="_Toc460993742"/>
      <w:bookmarkStart w:id="1266" w:name="_Toc460993893"/>
      <w:bookmarkStart w:id="1267" w:name="_Toc461005395"/>
      <w:bookmarkStart w:id="1268" w:name="_Toc461005558"/>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1D5BE5" w:rsidRPr="001D5BE5" w:rsidRDefault="001D5BE5" w:rsidP="00EE47D8">
      <w:pPr>
        <w:pStyle w:val="ListParagraph"/>
        <w:keepNext/>
        <w:keepLines/>
        <w:numPr>
          <w:ilvl w:val="1"/>
          <w:numId w:val="28"/>
        </w:numPr>
        <w:spacing w:before="80" w:after="0"/>
        <w:contextualSpacing w:val="0"/>
        <w:outlineLvl w:val="3"/>
        <w:rPr>
          <w:rFonts w:asciiTheme="majorHAnsi" w:eastAsiaTheme="majorEastAsia" w:hAnsiTheme="majorHAnsi" w:cstheme="majorBidi"/>
          <w:b/>
          <w:vanish/>
          <w:sz w:val="22"/>
          <w:szCs w:val="22"/>
          <w:lang w:eastAsia="pt-BR"/>
        </w:rPr>
      </w:pPr>
      <w:bookmarkStart w:id="1269" w:name="_Toc460970198"/>
      <w:bookmarkStart w:id="1270" w:name="_Toc460970383"/>
      <w:bookmarkStart w:id="1271" w:name="_Toc460970567"/>
      <w:bookmarkStart w:id="1272" w:name="_Toc460970749"/>
      <w:bookmarkStart w:id="1273" w:name="_Toc460970929"/>
      <w:bookmarkStart w:id="1274" w:name="_Toc460971108"/>
      <w:bookmarkStart w:id="1275" w:name="_Toc460971286"/>
      <w:bookmarkStart w:id="1276" w:name="_Toc460993131"/>
      <w:bookmarkStart w:id="1277" w:name="_Toc460993287"/>
      <w:bookmarkStart w:id="1278" w:name="_Toc460993440"/>
      <w:bookmarkStart w:id="1279" w:name="_Toc460993592"/>
      <w:bookmarkStart w:id="1280" w:name="_Toc460993743"/>
      <w:bookmarkStart w:id="1281" w:name="_Toc460993894"/>
      <w:bookmarkStart w:id="1282" w:name="_Toc461005396"/>
      <w:bookmarkStart w:id="1283" w:name="_Toc461005559"/>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1D5BE5" w:rsidRPr="001D5BE5" w:rsidRDefault="001D5BE5" w:rsidP="00EE47D8">
      <w:pPr>
        <w:pStyle w:val="ListParagraph"/>
        <w:keepNext/>
        <w:keepLines/>
        <w:numPr>
          <w:ilvl w:val="1"/>
          <w:numId w:val="28"/>
        </w:numPr>
        <w:spacing w:before="80" w:after="0"/>
        <w:contextualSpacing w:val="0"/>
        <w:outlineLvl w:val="3"/>
        <w:rPr>
          <w:rFonts w:asciiTheme="majorHAnsi" w:eastAsiaTheme="majorEastAsia" w:hAnsiTheme="majorHAnsi" w:cstheme="majorBidi"/>
          <w:b/>
          <w:vanish/>
          <w:sz w:val="22"/>
          <w:szCs w:val="22"/>
          <w:lang w:eastAsia="pt-BR"/>
        </w:rPr>
      </w:pPr>
      <w:bookmarkStart w:id="1284" w:name="_Toc460970199"/>
      <w:bookmarkStart w:id="1285" w:name="_Toc460970384"/>
      <w:bookmarkStart w:id="1286" w:name="_Toc460970568"/>
      <w:bookmarkStart w:id="1287" w:name="_Toc460970750"/>
      <w:bookmarkStart w:id="1288" w:name="_Toc460970930"/>
      <w:bookmarkStart w:id="1289" w:name="_Toc460971109"/>
      <w:bookmarkStart w:id="1290" w:name="_Toc460971287"/>
      <w:bookmarkStart w:id="1291" w:name="_Toc460993132"/>
      <w:bookmarkStart w:id="1292" w:name="_Toc460993288"/>
      <w:bookmarkStart w:id="1293" w:name="_Toc460993441"/>
      <w:bookmarkStart w:id="1294" w:name="_Toc460993593"/>
      <w:bookmarkStart w:id="1295" w:name="_Toc460993744"/>
      <w:bookmarkStart w:id="1296" w:name="_Toc460993895"/>
      <w:bookmarkStart w:id="1297" w:name="_Toc461005397"/>
      <w:bookmarkStart w:id="1298" w:name="_Toc461005560"/>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1D5BE5" w:rsidRPr="001D5BE5" w:rsidRDefault="001D5BE5" w:rsidP="00EE47D8">
      <w:pPr>
        <w:pStyle w:val="ListParagraph"/>
        <w:keepNext/>
        <w:keepLines/>
        <w:numPr>
          <w:ilvl w:val="1"/>
          <w:numId w:val="28"/>
        </w:numPr>
        <w:spacing w:before="80" w:after="0"/>
        <w:contextualSpacing w:val="0"/>
        <w:outlineLvl w:val="3"/>
        <w:rPr>
          <w:rFonts w:asciiTheme="majorHAnsi" w:eastAsiaTheme="majorEastAsia" w:hAnsiTheme="majorHAnsi" w:cstheme="majorBidi"/>
          <w:b/>
          <w:vanish/>
          <w:sz w:val="22"/>
          <w:szCs w:val="22"/>
          <w:lang w:eastAsia="pt-BR"/>
        </w:rPr>
      </w:pPr>
      <w:bookmarkStart w:id="1299" w:name="_Toc460970200"/>
      <w:bookmarkStart w:id="1300" w:name="_Toc460970385"/>
      <w:bookmarkStart w:id="1301" w:name="_Toc460970569"/>
      <w:bookmarkStart w:id="1302" w:name="_Toc460970751"/>
      <w:bookmarkStart w:id="1303" w:name="_Toc460970931"/>
      <w:bookmarkStart w:id="1304" w:name="_Toc460971110"/>
      <w:bookmarkStart w:id="1305" w:name="_Toc460971288"/>
      <w:bookmarkStart w:id="1306" w:name="_Toc460993133"/>
      <w:bookmarkStart w:id="1307" w:name="_Toc460993289"/>
      <w:bookmarkStart w:id="1308" w:name="_Toc460993442"/>
      <w:bookmarkStart w:id="1309" w:name="_Toc460993594"/>
      <w:bookmarkStart w:id="1310" w:name="_Toc460993745"/>
      <w:bookmarkStart w:id="1311" w:name="_Toc460993896"/>
      <w:bookmarkStart w:id="1312" w:name="_Toc461005398"/>
      <w:bookmarkStart w:id="1313" w:name="_Toc461005561"/>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1D5BE5" w:rsidRPr="001D5BE5" w:rsidRDefault="001D5BE5" w:rsidP="00EE47D8">
      <w:pPr>
        <w:pStyle w:val="ListParagraph"/>
        <w:keepNext/>
        <w:keepLines/>
        <w:numPr>
          <w:ilvl w:val="1"/>
          <w:numId w:val="28"/>
        </w:numPr>
        <w:spacing w:before="80" w:after="0"/>
        <w:contextualSpacing w:val="0"/>
        <w:outlineLvl w:val="3"/>
        <w:rPr>
          <w:rFonts w:asciiTheme="majorHAnsi" w:eastAsiaTheme="majorEastAsia" w:hAnsiTheme="majorHAnsi" w:cstheme="majorBidi"/>
          <w:b/>
          <w:vanish/>
          <w:sz w:val="22"/>
          <w:szCs w:val="22"/>
          <w:lang w:eastAsia="pt-BR"/>
        </w:rPr>
      </w:pPr>
      <w:bookmarkStart w:id="1314" w:name="_Toc460970201"/>
      <w:bookmarkStart w:id="1315" w:name="_Toc460970386"/>
      <w:bookmarkStart w:id="1316" w:name="_Toc460970570"/>
      <w:bookmarkStart w:id="1317" w:name="_Toc460970752"/>
      <w:bookmarkStart w:id="1318" w:name="_Toc460970932"/>
      <w:bookmarkStart w:id="1319" w:name="_Toc460971111"/>
      <w:bookmarkStart w:id="1320" w:name="_Toc460971289"/>
      <w:bookmarkStart w:id="1321" w:name="_Toc460993134"/>
      <w:bookmarkStart w:id="1322" w:name="_Toc460993290"/>
      <w:bookmarkStart w:id="1323" w:name="_Toc460993443"/>
      <w:bookmarkStart w:id="1324" w:name="_Toc460993595"/>
      <w:bookmarkStart w:id="1325" w:name="_Toc460993746"/>
      <w:bookmarkStart w:id="1326" w:name="_Toc460993897"/>
      <w:bookmarkStart w:id="1327" w:name="_Toc461005399"/>
      <w:bookmarkStart w:id="1328" w:name="_Toc461005562"/>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DE5057" w:rsidRPr="001D5BE5" w:rsidRDefault="00DE5057" w:rsidP="00EE47D8">
      <w:pPr>
        <w:pStyle w:val="Heading4"/>
        <w:numPr>
          <w:ilvl w:val="2"/>
          <w:numId w:val="28"/>
        </w:numPr>
        <w:ind w:left="567"/>
        <w:rPr>
          <w:b/>
          <w:color w:val="auto"/>
          <w:lang w:eastAsia="pt-BR"/>
        </w:rPr>
      </w:pPr>
      <w:bookmarkStart w:id="1329" w:name="_Toc461005563"/>
      <w:r w:rsidRPr="001D5BE5">
        <w:rPr>
          <w:b/>
          <w:color w:val="auto"/>
          <w:lang w:eastAsia="pt-BR"/>
        </w:rPr>
        <w:t>Evaluaciones económicas ex ante y ex post</w:t>
      </w:r>
      <w:bookmarkEnd w:id="1329"/>
    </w:p>
    <w:p w:rsidR="00DE5057" w:rsidRPr="00060D34" w:rsidRDefault="00DE5057" w:rsidP="00060D34">
      <w:pPr>
        <w:spacing w:before="240" w:after="240" w:line="240" w:lineRule="auto"/>
        <w:jc w:val="both"/>
        <w:rPr>
          <w:rFonts w:asciiTheme="majorHAnsi" w:eastAsia="Arial Unicode MS" w:hAnsiTheme="majorHAnsi"/>
          <w:sz w:val="22"/>
          <w:szCs w:val="22"/>
        </w:rPr>
      </w:pPr>
      <w:r w:rsidRPr="00060D34">
        <w:rPr>
          <w:rFonts w:asciiTheme="majorHAnsi" w:eastAsia="Arial Unicode MS" w:hAnsiTheme="majorHAnsi"/>
          <w:sz w:val="22"/>
          <w:szCs w:val="22"/>
        </w:rPr>
        <w:t xml:space="preserve">Para la preparación del Programa, se realizó una evaluación económica ex–ante, que incluyó el análisis costo beneficio de la </w:t>
      </w:r>
      <w:r w:rsidR="001D5BE5" w:rsidRPr="00060D34">
        <w:rPr>
          <w:rFonts w:asciiTheme="majorHAnsi" w:eastAsia="Arial Unicode MS" w:hAnsiTheme="majorHAnsi"/>
          <w:sz w:val="22"/>
          <w:szCs w:val="22"/>
        </w:rPr>
        <w:t xml:space="preserve">construcción </w:t>
      </w:r>
      <w:r w:rsidRPr="00060D34">
        <w:rPr>
          <w:rFonts w:asciiTheme="majorHAnsi" w:eastAsia="Arial Unicode MS" w:hAnsiTheme="majorHAnsi"/>
          <w:sz w:val="22"/>
          <w:szCs w:val="22"/>
        </w:rPr>
        <w:t xml:space="preserve">de la PTAR y de una muestra </w:t>
      </w:r>
      <w:r w:rsidR="001D5BE5" w:rsidRPr="00060D34">
        <w:rPr>
          <w:rFonts w:asciiTheme="majorHAnsi" w:eastAsia="Arial Unicode MS" w:hAnsiTheme="majorHAnsi"/>
          <w:sz w:val="22"/>
          <w:szCs w:val="22"/>
        </w:rPr>
        <w:t>de los proyectos</w:t>
      </w:r>
      <w:r w:rsidRPr="00060D34">
        <w:rPr>
          <w:rFonts w:asciiTheme="majorHAnsi" w:eastAsia="Arial Unicode MS" w:hAnsiTheme="majorHAnsi"/>
          <w:sz w:val="22"/>
          <w:szCs w:val="22"/>
        </w:rPr>
        <w:t xml:space="preserve"> de saneamie</w:t>
      </w:r>
      <w:r w:rsidR="001D5BE5" w:rsidRPr="00060D34">
        <w:rPr>
          <w:rFonts w:asciiTheme="majorHAnsi" w:eastAsia="Arial Unicode MS" w:hAnsiTheme="majorHAnsi"/>
          <w:sz w:val="22"/>
          <w:szCs w:val="22"/>
        </w:rPr>
        <w:t>nto incluidos en el P</w:t>
      </w:r>
      <w:r w:rsidRPr="00060D34">
        <w:rPr>
          <w:rFonts w:asciiTheme="majorHAnsi" w:eastAsia="Arial Unicode MS" w:hAnsiTheme="majorHAnsi"/>
          <w:sz w:val="22"/>
          <w:szCs w:val="22"/>
        </w:rPr>
        <w:t xml:space="preserve">rograma. </w:t>
      </w:r>
    </w:p>
    <w:p w:rsidR="00DE5057" w:rsidRPr="00060D34" w:rsidRDefault="00DE5057" w:rsidP="00060D34">
      <w:pPr>
        <w:spacing w:before="240" w:after="240" w:line="240" w:lineRule="auto"/>
        <w:jc w:val="both"/>
        <w:rPr>
          <w:rFonts w:asciiTheme="majorHAnsi" w:eastAsia="Arial Unicode MS" w:hAnsiTheme="majorHAnsi"/>
          <w:sz w:val="22"/>
          <w:szCs w:val="22"/>
        </w:rPr>
      </w:pPr>
      <w:r w:rsidRPr="00060D34">
        <w:rPr>
          <w:rFonts w:asciiTheme="majorHAnsi" w:eastAsia="Arial Unicode MS" w:hAnsiTheme="majorHAnsi"/>
          <w:sz w:val="22"/>
          <w:szCs w:val="22"/>
        </w:rPr>
        <w:t xml:space="preserve">Al finalizar el Programa, </w:t>
      </w:r>
      <w:bookmarkEnd w:id="1131"/>
      <w:r w:rsidRPr="00060D34">
        <w:rPr>
          <w:rFonts w:asciiTheme="majorHAnsi" w:eastAsia="Arial Unicode MS" w:hAnsiTheme="majorHAnsi"/>
          <w:sz w:val="22"/>
          <w:szCs w:val="22"/>
        </w:rPr>
        <w:t xml:space="preserve">el Organismo Ejecutor deberá elaborar un Informe Final de Resultados de la Obra, el cual deberá incluir los resultados del análisis costo-beneficio ex post y su comparación con el análisis costo beneficio ex ante, </w:t>
      </w:r>
      <w:r w:rsidRPr="00060D34">
        <w:rPr>
          <w:rFonts w:asciiTheme="majorHAnsi" w:hAnsiTheme="majorHAnsi"/>
          <w:sz w:val="22"/>
          <w:szCs w:val="22"/>
        </w:rPr>
        <w:t>para constatar si la rentabilidad estimada en la evaluación ex-ante se ha materializado, que</w:t>
      </w:r>
      <w:r w:rsidRPr="00060D34">
        <w:rPr>
          <w:rFonts w:asciiTheme="majorHAnsi" w:eastAsia="Arial Unicode MS" w:hAnsiTheme="majorHAnsi"/>
          <w:sz w:val="22"/>
          <w:szCs w:val="22"/>
        </w:rPr>
        <w:t xml:space="preserve"> se prevé realizar cuando se haya comprometido el 90% de los recursos del Progra</w:t>
      </w:r>
      <w:r w:rsidR="007C3A29">
        <w:rPr>
          <w:rFonts w:asciiTheme="majorHAnsi" w:eastAsia="Arial Unicode MS" w:hAnsiTheme="majorHAnsi"/>
          <w:sz w:val="22"/>
          <w:szCs w:val="22"/>
        </w:rPr>
        <w:t>ma.</w:t>
      </w:r>
    </w:p>
    <w:p w:rsidR="00DE5057" w:rsidRPr="00DB6BB8" w:rsidRDefault="00DE5057" w:rsidP="00060D34">
      <w:pPr>
        <w:spacing w:before="240" w:after="240" w:line="240" w:lineRule="auto"/>
        <w:jc w:val="both"/>
        <w:rPr>
          <w:rFonts w:eastAsia="Arial Unicode MS" w:cs="Times New Roman"/>
          <w:lang w:eastAsia="es-PY"/>
        </w:rPr>
      </w:pPr>
      <w:r w:rsidRPr="00060D34">
        <w:rPr>
          <w:rFonts w:asciiTheme="majorHAnsi" w:eastAsia="Arial Unicode MS" w:hAnsiTheme="majorHAnsi" w:cs="Times New Roman"/>
          <w:sz w:val="22"/>
          <w:szCs w:val="22"/>
          <w:lang w:eastAsia="es-PY"/>
        </w:rPr>
        <w:t>En la evaluación final se incluirá además un análisis de las preguntas de evaluaci</w:t>
      </w:r>
      <w:r w:rsidR="001D5BE5" w:rsidRPr="00060D34">
        <w:rPr>
          <w:rFonts w:asciiTheme="majorHAnsi" w:eastAsia="Arial Unicode MS" w:hAnsiTheme="majorHAnsi" w:cs="Times New Roman"/>
          <w:sz w:val="22"/>
          <w:szCs w:val="22"/>
          <w:lang w:eastAsia="es-PY"/>
        </w:rPr>
        <w:t xml:space="preserve">ón incluidas en las secciones </w:t>
      </w:r>
      <w:r w:rsidR="001D5BE5" w:rsidRPr="00060D34">
        <w:rPr>
          <w:rFonts w:asciiTheme="majorHAnsi" w:eastAsia="Arial Unicode MS" w:hAnsiTheme="majorHAnsi" w:cs="Times New Roman"/>
          <w:sz w:val="22"/>
          <w:szCs w:val="22"/>
          <w:highlight w:val="yellow"/>
          <w:lang w:eastAsia="es-PY"/>
        </w:rPr>
        <w:t>xx</w:t>
      </w:r>
      <w:r w:rsidRPr="00060D34">
        <w:rPr>
          <w:rFonts w:asciiTheme="majorHAnsi" w:eastAsia="Arial Unicode MS" w:hAnsiTheme="majorHAnsi" w:cs="Times New Roman"/>
          <w:sz w:val="22"/>
          <w:szCs w:val="22"/>
          <w:lang w:eastAsia="es-PY"/>
        </w:rPr>
        <w:t xml:space="preserve"> y</w:t>
      </w:r>
      <w:r w:rsidR="001D5BE5" w:rsidRPr="00060D34">
        <w:rPr>
          <w:rFonts w:asciiTheme="majorHAnsi" w:eastAsia="Arial Unicode MS" w:hAnsiTheme="majorHAnsi" w:cs="Times New Roman"/>
          <w:sz w:val="22"/>
          <w:szCs w:val="22"/>
          <w:lang w:eastAsia="es-PY"/>
        </w:rPr>
        <w:t xml:space="preserve"> </w:t>
      </w:r>
      <w:r w:rsidR="001D5BE5" w:rsidRPr="00060D34">
        <w:rPr>
          <w:rFonts w:asciiTheme="majorHAnsi" w:eastAsia="Arial Unicode MS" w:hAnsiTheme="majorHAnsi" w:cs="Times New Roman"/>
          <w:sz w:val="22"/>
          <w:szCs w:val="22"/>
          <w:highlight w:val="yellow"/>
          <w:lang w:eastAsia="es-PY"/>
        </w:rPr>
        <w:t>xx</w:t>
      </w:r>
      <w:r w:rsidRPr="00060D34">
        <w:rPr>
          <w:rFonts w:asciiTheme="majorHAnsi" w:eastAsia="Arial Unicode MS" w:hAnsiTheme="majorHAnsi" w:cs="Times New Roman"/>
          <w:sz w:val="22"/>
          <w:szCs w:val="22"/>
          <w:lang w:eastAsia="es-PY"/>
        </w:rPr>
        <w:t xml:space="preserve"> del Plan de Seguimiento y Evaluación del Pr</w:t>
      </w:r>
      <w:r w:rsidR="001D5BE5" w:rsidRPr="00060D34">
        <w:rPr>
          <w:rFonts w:asciiTheme="majorHAnsi" w:eastAsia="Arial Unicode MS" w:hAnsiTheme="majorHAnsi" w:cs="Times New Roman"/>
          <w:sz w:val="22"/>
          <w:szCs w:val="22"/>
          <w:lang w:eastAsia="es-PY"/>
        </w:rPr>
        <w:t>ograma (incluido como Anexo xx</w:t>
      </w:r>
      <w:r w:rsidRPr="00060D34">
        <w:rPr>
          <w:rFonts w:asciiTheme="majorHAnsi" w:eastAsia="Arial Unicode MS" w:hAnsiTheme="majorHAnsi" w:cs="Times New Roman"/>
          <w:sz w:val="22"/>
          <w:szCs w:val="22"/>
          <w:lang w:eastAsia="es-PY"/>
        </w:rPr>
        <w:t xml:space="preserve"> de este Reglamento).</w:t>
      </w:r>
    </w:p>
    <w:p w:rsidR="00DE5057" w:rsidRPr="001D5BE5" w:rsidRDefault="00DE5057" w:rsidP="00EE47D8">
      <w:pPr>
        <w:pStyle w:val="Heading4"/>
        <w:numPr>
          <w:ilvl w:val="2"/>
          <w:numId w:val="28"/>
        </w:numPr>
        <w:ind w:left="567"/>
        <w:rPr>
          <w:rFonts w:cstheme="minorHAnsi"/>
          <w:b/>
          <w:color w:val="auto"/>
        </w:rPr>
      </w:pPr>
      <w:bookmarkStart w:id="1330" w:name="_Toc461005564"/>
      <w:r w:rsidRPr="001D5BE5">
        <w:rPr>
          <w:rFonts w:cstheme="minorHAnsi"/>
          <w:b/>
          <w:color w:val="auto"/>
          <w:lang w:eastAsia="pt-BR"/>
        </w:rPr>
        <w:lastRenderedPageBreak/>
        <w:t>Evaluaciones</w:t>
      </w:r>
      <w:r w:rsidRPr="001D5BE5">
        <w:rPr>
          <w:rFonts w:cstheme="minorHAnsi"/>
          <w:b/>
          <w:color w:val="auto"/>
        </w:rPr>
        <w:t xml:space="preserve"> de desempeño intermedia</w:t>
      </w:r>
      <w:bookmarkEnd w:id="1132"/>
      <w:bookmarkEnd w:id="1133"/>
      <w:r w:rsidRPr="001D5BE5">
        <w:rPr>
          <w:rFonts w:cstheme="minorHAnsi"/>
          <w:b/>
          <w:color w:val="auto"/>
        </w:rPr>
        <w:fldChar w:fldCharType="begin"/>
      </w:r>
      <w:r w:rsidRPr="001D5BE5">
        <w:rPr>
          <w:rFonts w:cstheme="minorHAnsi"/>
          <w:b/>
          <w:color w:val="auto"/>
        </w:rPr>
        <w:instrText xml:space="preserve"> XE "7.11.1 Evaluación intermedia" </w:instrText>
      </w:r>
      <w:r w:rsidRPr="001D5BE5">
        <w:rPr>
          <w:rFonts w:cstheme="minorHAnsi"/>
          <w:b/>
          <w:color w:val="auto"/>
        </w:rPr>
        <w:fldChar w:fldCharType="end"/>
      </w:r>
      <w:r w:rsidRPr="001D5BE5">
        <w:rPr>
          <w:rFonts w:cstheme="minorHAnsi"/>
          <w:b/>
          <w:color w:val="auto"/>
        </w:rPr>
        <w:t xml:space="preserve"> y final</w:t>
      </w:r>
      <w:bookmarkEnd w:id="1330"/>
    </w:p>
    <w:p w:rsidR="00136471" w:rsidRDefault="00DE5057" w:rsidP="00136471">
      <w:pPr>
        <w:spacing w:before="240" w:after="240" w:line="240" w:lineRule="auto"/>
        <w:jc w:val="both"/>
        <w:rPr>
          <w:rFonts w:asciiTheme="majorHAnsi" w:eastAsia="Arial Unicode MS" w:hAnsiTheme="majorHAnsi"/>
          <w:sz w:val="22"/>
          <w:szCs w:val="22"/>
          <w:lang w:eastAsia="es-PY"/>
        </w:rPr>
      </w:pPr>
      <w:r w:rsidRPr="00060D34">
        <w:rPr>
          <w:rFonts w:asciiTheme="majorHAnsi" w:eastAsia="Arial Unicode MS" w:hAnsiTheme="majorHAnsi"/>
          <w:sz w:val="22"/>
          <w:szCs w:val="22"/>
          <w:lang w:eastAsia="es-PY"/>
        </w:rPr>
        <w:t xml:space="preserve">El Organismo Ejecutor presentará al BID y a los demás organismos financiadores, según corresponda, </w:t>
      </w:r>
      <w:r w:rsidR="00136471" w:rsidRPr="00136471">
        <w:rPr>
          <w:rFonts w:asciiTheme="majorHAnsi" w:eastAsia="Arial Unicode MS" w:hAnsiTheme="majorHAnsi"/>
          <w:sz w:val="22"/>
          <w:szCs w:val="22"/>
          <w:lang w:eastAsia="es-PY"/>
        </w:rPr>
        <w:t xml:space="preserve">una evaluación intermedia a los 36 meses contados a partir de la elegibilidad de desembolsos o cuando se haya desembolsado un 50% de los recursos del financiamiento, lo que ocurra primero, y una evaluación final una vez se haya desembolsado el 90% de los recursos del préstamo. </w:t>
      </w:r>
    </w:p>
    <w:p w:rsidR="00136471" w:rsidRDefault="00DE5057" w:rsidP="00136471">
      <w:pPr>
        <w:spacing w:before="240" w:after="240" w:line="240" w:lineRule="auto"/>
        <w:jc w:val="both"/>
        <w:rPr>
          <w:rFonts w:asciiTheme="majorHAnsi" w:eastAsia="Arial Unicode MS" w:hAnsiTheme="majorHAnsi"/>
          <w:sz w:val="22"/>
          <w:szCs w:val="22"/>
          <w:lang w:eastAsia="es-PY"/>
        </w:rPr>
      </w:pPr>
      <w:r w:rsidRPr="00060D34">
        <w:rPr>
          <w:rFonts w:asciiTheme="majorHAnsi" w:eastAsia="Arial Unicode MS" w:hAnsiTheme="majorHAnsi"/>
          <w:sz w:val="22"/>
          <w:szCs w:val="22"/>
          <w:lang w:eastAsia="es-PY"/>
        </w:rPr>
        <w:t>Con base en la evaluación intermedia y en los informes de progreso semestrales, el ejecutor y el BID, así como los demás organismos financiadores según aplique, verificarán el cumplimiento de las metas acordadas, así como de los otros compromisos contractuales. En el caso de que esta revisión demuestre la necesidad de hacer ajustes en la ejecución, el organismo ejecutor deberá presentar un plan para corregir las deficiencias encontradas. Esta evaluación servirá de base para la preparación del Informe de Resultados de la Operación (LRR) del BID. Asimismo, con base en la</w:t>
      </w:r>
      <w:r w:rsidRPr="00060D34">
        <w:rPr>
          <w:rFonts w:asciiTheme="majorHAnsi" w:eastAsia="Arial Unicode MS" w:hAnsiTheme="majorHAnsi"/>
          <w:sz w:val="22"/>
          <w:szCs w:val="22"/>
        </w:rPr>
        <w:t xml:space="preserve"> evaluación final la UCP junto al BID </w:t>
      </w:r>
      <w:r w:rsidR="00136471" w:rsidRPr="00060D34">
        <w:rPr>
          <w:rFonts w:asciiTheme="majorHAnsi" w:eastAsia="Arial Unicode MS" w:hAnsiTheme="majorHAnsi"/>
          <w:sz w:val="22"/>
          <w:szCs w:val="22"/>
        </w:rPr>
        <w:t>preparará</w:t>
      </w:r>
      <w:r w:rsidRPr="00060D34">
        <w:rPr>
          <w:rFonts w:asciiTheme="majorHAnsi" w:eastAsia="Arial Unicode MS" w:hAnsiTheme="majorHAnsi"/>
          <w:sz w:val="22"/>
          <w:szCs w:val="22"/>
        </w:rPr>
        <w:t xml:space="preserve"> el Informe de Terminación de Proyecto (PCR). </w:t>
      </w:r>
      <w:r w:rsidR="00136471">
        <w:rPr>
          <w:rFonts w:asciiTheme="majorHAnsi" w:eastAsia="Arial Unicode MS" w:hAnsiTheme="majorHAnsi"/>
          <w:sz w:val="22"/>
          <w:szCs w:val="22"/>
        </w:rPr>
        <w:t xml:space="preserve"> </w:t>
      </w:r>
      <w:r w:rsidR="00136471" w:rsidRPr="00136471">
        <w:rPr>
          <w:rFonts w:asciiTheme="majorHAnsi" w:eastAsia="Arial Unicode MS" w:hAnsiTheme="majorHAnsi"/>
          <w:sz w:val="22"/>
          <w:szCs w:val="22"/>
          <w:lang w:eastAsia="es-PY"/>
        </w:rPr>
        <w:t xml:space="preserve">Las evaluaciones inicial y final contendrán, entre otros: </w:t>
      </w:r>
    </w:p>
    <w:p w:rsidR="00136471" w:rsidRPr="00136471" w:rsidRDefault="00136471" w:rsidP="00EE47D8">
      <w:pPr>
        <w:pStyle w:val="ListParagraph"/>
        <w:numPr>
          <w:ilvl w:val="0"/>
          <w:numId w:val="35"/>
        </w:numPr>
        <w:spacing w:after="0" w:line="240" w:lineRule="auto"/>
        <w:ind w:left="714" w:hanging="357"/>
        <w:contextualSpacing w:val="0"/>
        <w:jc w:val="both"/>
        <w:rPr>
          <w:rFonts w:asciiTheme="majorHAnsi" w:eastAsia="Arial Unicode MS" w:hAnsiTheme="majorHAnsi"/>
          <w:sz w:val="22"/>
          <w:szCs w:val="22"/>
          <w:lang w:eastAsia="es-PY"/>
        </w:rPr>
      </w:pPr>
      <w:r w:rsidRPr="00136471">
        <w:rPr>
          <w:rFonts w:asciiTheme="majorHAnsi" w:eastAsia="Arial Unicode MS" w:hAnsiTheme="majorHAnsi"/>
          <w:sz w:val="22"/>
          <w:szCs w:val="22"/>
          <w:lang w:eastAsia="es-PY"/>
        </w:rPr>
        <w:t xml:space="preserve">los resultados de la ejecución financiera; </w:t>
      </w:r>
    </w:p>
    <w:p w:rsidR="00136471" w:rsidRPr="00136471" w:rsidRDefault="00136471" w:rsidP="00EE47D8">
      <w:pPr>
        <w:pStyle w:val="ListParagraph"/>
        <w:numPr>
          <w:ilvl w:val="0"/>
          <w:numId w:val="35"/>
        </w:numPr>
        <w:spacing w:after="0" w:line="240" w:lineRule="auto"/>
        <w:ind w:left="714" w:hanging="357"/>
        <w:contextualSpacing w:val="0"/>
        <w:jc w:val="both"/>
        <w:rPr>
          <w:rFonts w:asciiTheme="majorHAnsi" w:hAnsiTheme="majorHAnsi"/>
          <w:sz w:val="22"/>
          <w:szCs w:val="22"/>
        </w:rPr>
      </w:pPr>
      <w:r w:rsidRPr="00136471">
        <w:rPr>
          <w:rFonts w:asciiTheme="majorHAnsi" w:eastAsia="Arial Unicode MS" w:hAnsiTheme="majorHAnsi"/>
          <w:sz w:val="22"/>
          <w:szCs w:val="22"/>
          <w:lang w:eastAsia="es-PY"/>
        </w:rPr>
        <w:t xml:space="preserve">ii) el cumplimiento de metas de los productos y resultados y avances de los impactos esperados; </w:t>
      </w:r>
    </w:p>
    <w:p w:rsidR="00136471" w:rsidRPr="00136471" w:rsidRDefault="00136471" w:rsidP="00EE47D8">
      <w:pPr>
        <w:pStyle w:val="ListParagraph"/>
        <w:numPr>
          <w:ilvl w:val="0"/>
          <w:numId w:val="35"/>
        </w:numPr>
        <w:spacing w:after="0" w:line="240" w:lineRule="auto"/>
        <w:ind w:left="714" w:hanging="357"/>
        <w:contextualSpacing w:val="0"/>
        <w:jc w:val="both"/>
        <w:rPr>
          <w:rFonts w:asciiTheme="majorHAnsi" w:hAnsiTheme="majorHAnsi"/>
          <w:sz w:val="22"/>
          <w:szCs w:val="22"/>
        </w:rPr>
      </w:pPr>
      <w:r w:rsidRPr="00136471">
        <w:rPr>
          <w:rFonts w:asciiTheme="majorHAnsi" w:eastAsia="Arial Unicode MS" w:hAnsiTheme="majorHAnsi"/>
          <w:sz w:val="22"/>
          <w:szCs w:val="22"/>
          <w:lang w:eastAsia="es-PY"/>
        </w:rPr>
        <w:t xml:space="preserve">iii) el grado de cumplimiento de los requisitos y especificaciones ambientales de obras, según lo establecido en los planes de gestión ambiental de los proyectos, de acuerdo con los lineamientos del PGAS del proyecto; </w:t>
      </w:r>
    </w:p>
    <w:p w:rsidR="00136471" w:rsidRPr="00136471" w:rsidRDefault="00136471" w:rsidP="00EE47D8">
      <w:pPr>
        <w:pStyle w:val="ListParagraph"/>
        <w:numPr>
          <w:ilvl w:val="0"/>
          <w:numId w:val="35"/>
        </w:numPr>
        <w:spacing w:after="0" w:line="240" w:lineRule="auto"/>
        <w:ind w:left="714" w:hanging="357"/>
        <w:contextualSpacing w:val="0"/>
        <w:jc w:val="both"/>
        <w:rPr>
          <w:rFonts w:asciiTheme="majorHAnsi" w:hAnsiTheme="majorHAnsi"/>
          <w:sz w:val="22"/>
          <w:szCs w:val="22"/>
        </w:rPr>
      </w:pPr>
      <w:r w:rsidRPr="00136471">
        <w:rPr>
          <w:rFonts w:asciiTheme="majorHAnsi" w:eastAsia="Arial Unicode MS" w:hAnsiTheme="majorHAnsi"/>
          <w:sz w:val="22"/>
          <w:szCs w:val="22"/>
          <w:lang w:eastAsia="es-PY"/>
        </w:rPr>
        <w:t xml:space="preserve">iv) el grado de cumplimiento de las tareas de O&amp;M de las obras concluidas; </w:t>
      </w:r>
    </w:p>
    <w:p w:rsidR="00136471" w:rsidRPr="00136471" w:rsidRDefault="00136471" w:rsidP="00EE47D8">
      <w:pPr>
        <w:pStyle w:val="ListParagraph"/>
        <w:numPr>
          <w:ilvl w:val="0"/>
          <w:numId w:val="35"/>
        </w:numPr>
        <w:spacing w:after="0" w:line="240" w:lineRule="auto"/>
        <w:ind w:left="714" w:hanging="357"/>
        <w:contextualSpacing w:val="0"/>
        <w:jc w:val="both"/>
        <w:rPr>
          <w:rFonts w:asciiTheme="majorHAnsi" w:hAnsiTheme="majorHAnsi"/>
          <w:sz w:val="22"/>
          <w:szCs w:val="22"/>
        </w:rPr>
      </w:pPr>
      <w:r w:rsidRPr="00136471">
        <w:rPr>
          <w:rFonts w:asciiTheme="majorHAnsi" w:eastAsia="Arial Unicode MS" w:hAnsiTheme="majorHAnsi"/>
          <w:sz w:val="22"/>
          <w:szCs w:val="22"/>
          <w:lang w:eastAsia="es-PY"/>
        </w:rPr>
        <w:t xml:space="preserve">v) el grado de cumplimiento de los planes de obras; y </w:t>
      </w:r>
    </w:p>
    <w:p w:rsidR="00136471" w:rsidRPr="00136471" w:rsidRDefault="00136471" w:rsidP="00EE47D8">
      <w:pPr>
        <w:pStyle w:val="ListParagraph"/>
        <w:numPr>
          <w:ilvl w:val="0"/>
          <w:numId w:val="35"/>
        </w:numPr>
        <w:spacing w:after="0" w:line="240" w:lineRule="auto"/>
        <w:ind w:left="714" w:hanging="357"/>
        <w:contextualSpacing w:val="0"/>
        <w:jc w:val="both"/>
        <w:rPr>
          <w:rFonts w:asciiTheme="majorHAnsi" w:hAnsiTheme="majorHAnsi"/>
          <w:sz w:val="22"/>
          <w:szCs w:val="22"/>
        </w:rPr>
      </w:pPr>
      <w:r w:rsidRPr="00136471">
        <w:rPr>
          <w:rFonts w:asciiTheme="majorHAnsi" w:eastAsia="Arial Unicode MS" w:hAnsiTheme="majorHAnsi"/>
          <w:sz w:val="22"/>
          <w:szCs w:val="22"/>
          <w:lang w:eastAsia="es-PY"/>
        </w:rPr>
        <w:t xml:space="preserve">vi) el grado de cumplimiento de los compromisos contractuales. En la evaluación final se incluirá además la evaluación socioeconómica ex post y un análisis de las preguntas de evaluación incluidas en las secciones anteriores </w:t>
      </w:r>
    </w:p>
    <w:p w:rsidR="00DE5057" w:rsidRPr="001D5BE5" w:rsidRDefault="00DE5057" w:rsidP="00EE47D8">
      <w:pPr>
        <w:pStyle w:val="Heading3"/>
        <w:numPr>
          <w:ilvl w:val="1"/>
          <w:numId w:val="27"/>
        </w:numPr>
        <w:spacing w:before="240" w:after="240"/>
        <w:ind w:left="426"/>
        <w:rPr>
          <w:rFonts w:eastAsia="Times New Roman" w:cstheme="minorHAnsi"/>
          <w:b/>
          <w:color w:val="auto"/>
          <w:sz w:val="22"/>
          <w:szCs w:val="22"/>
        </w:rPr>
      </w:pPr>
      <w:bookmarkStart w:id="1331" w:name="_Toc461005565"/>
      <w:r w:rsidRPr="001D5BE5">
        <w:rPr>
          <w:rFonts w:cstheme="minorHAnsi"/>
          <w:b/>
          <w:color w:val="auto"/>
          <w:sz w:val="22"/>
          <w:szCs w:val="22"/>
          <w:lang w:eastAsia="pt-BR"/>
        </w:rPr>
        <w:t>Retroalimentación</w:t>
      </w:r>
      <w:r w:rsidRPr="001D5BE5">
        <w:rPr>
          <w:rFonts w:eastAsia="Times New Roman" w:cstheme="minorHAnsi"/>
          <w:b/>
          <w:color w:val="auto"/>
          <w:sz w:val="22"/>
          <w:szCs w:val="22"/>
        </w:rPr>
        <w:t xml:space="preserve"> a los involucrados del programa</w:t>
      </w:r>
      <w:bookmarkEnd w:id="1331"/>
      <w:r w:rsidRPr="001D5BE5">
        <w:rPr>
          <w:rFonts w:eastAsia="Times New Roman" w:cstheme="minorHAnsi"/>
          <w:b/>
          <w:color w:val="auto"/>
          <w:sz w:val="22"/>
          <w:szCs w:val="22"/>
        </w:rPr>
        <w:fldChar w:fldCharType="begin"/>
      </w:r>
      <w:r w:rsidRPr="001D5BE5">
        <w:rPr>
          <w:rFonts w:eastAsia="Times New Roman" w:cstheme="minorHAnsi"/>
          <w:b/>
          <w:color w:val="auto"/>
          <w:sz w:val="22"/>
          <w:szCs w:val="22"/>
        </w:rPr>
        <w:instrText xml:space="preserve"> XE "7.11.5 Retroalimentación a los involucrados del programa" </w:instrText>
      </w:r>
      <w:r w:rsidRPr="001D5BE5">
        <w:rPr>
          <w:rFonts w:eastAsia="Times New Roman" w:cstheme="minorHAnsi"/>
          <w:b/>
          <w:color w:val="auto"/>
          <w:sz w:val="22"/>
          <w:szCs w:val="22"/>
        </w:rPr>
        <w:fldChar w:fldCharType="end"/>
      </w:r>
    </w:p>
    <w:p w:rsidR="00DE5057" w:rsidRPr="00517A14" w:rsidRDefault="00DE5057" w:rsidP="00136471">
      <w:pPr>
        <w:spacing w:before="240" w:after="240" w:line="240" w:lineRule="auto"/>
        <w:jc w:val="both"/>
        <w:rPr>
          <w:rFonts w:asciiTheme="majorHAnsi" w:hAnsiTheme="majorHAnsi"/>
          <w:sz w:val="22"/>
          <w:szCs w:val="22"/>
          <w:lang w:eastAsia="pt-BR"/>
        </w:rPr>
      </w:pPr>
      <w:r w:rsidRPr="00517A14">
        <w:rPr>
          <w:rFonts w:asciiTheme="majorHAnsi" w:hAnsiTheme="majorHAnsi"/>
          <w:sz w:val="22"/>
          <w:szCs w:val="22"/>
          <w:lang w:eastAsia="pt-BR"/>
        </w:rPr>
        <w:t>Bajo el enfoque de mejora continua, los resultados del seguimiento y evaluación del programa serán constantemente difundidos a los involucrados en la ejecución de cada uno de los componentes. Asimismo, se diseminarán las lecciones aprendidas y mejores prácticas para ser replicadas.</w:t>
      </w:r>
    </w:p>
    <w:p w:rsidR="00DE5057" w:rsidRPr="001D5BE5" w:rsidRDefault="00DE5057" w:rsidP="00EE47D8">
      <w:pPr>
        <w:pStyle w:val="Heading3"/>
        <w:numPr>
          <w:ilvl w:val="1"/>
          <w:numId w:val="27"/>
        </w:numPr>
        <w:spacing w:before="240" w:after="240"/>
        <w:ind w:left="426"/>
        <w:rPr>
          <w:rFonts w:eastAsia="Times New Roman" w:cstheme="minorHAnsi"/>
          <w:b/>
          <w:color w:val="auto"/>
          <w:sz w:val="22"/>
          <w:szCs w:val="22"/>
        </w:rPr>
      </w:pPr>
      <w:bookmarkStart w:id="1332" w:name="_Toc461005566"/>
      <w:r w:rsidRPr="001D5BE5">
        <w:rPr>
          <w:rFonts w:cstheme="minorHAnsi"/>
          <w:b/>
          <w:color w:val="auto"/>
          <w:sz w:val="22"/>
          <w:szCs w:val="22"/>
          <w:lang w:eastAsia="pt-BR"/>
        </w:rPr>
        <w:t>Coordinación</w:t>
      </w:r>
      <w:r w:rsidRPr="001D5BE5">
        <w:rPr>
          <w:rFonts w:eastAsia="Times New Roman" w:cstheme="minorHAnsi"/>
          <w:b/>
          <w:color w:val="auto"/>
          <w:sz w:val="22"/>
          <w:szCs w:val="22"/>
        </w:rPr>
        <w:t xml:space="preserve"> y plan de trabajo de la evaluación</w:t>
      </w:r>
      <w:bookmarkEnd w:id="1332"/>
      <w:r w:rsidRPr="001D5BE5">
        <w:rPr>
          <w:rFonts w:eastAsia="Times New Roman" w:cstheme="minorHAnsi"/>
          <w:b/>
          <w:color w:val="auto"/>
          <w:sz w:val="22"/>
          <w:szCs w:val="22"/>
        </w:rPr>
        <w:fldChar w:fldCharType="begin"/>
      </w:r>
      <w:r w:rsidRPr="001D5BE5">
        <w:rPr>
          <w:rFonts w:eastAsia="Times New Roman" w:cstheme="minorHAnsi"/>
          <w:b/>
          <w:color w:val="auto"/>
          <w:sz w:val="22"/>
          <w:szCs w:val="22"/>
        </w:rPr>
        <w:instrText xml:space="preserve"> XE "7.12 Coordinación, plan de trabajo de la evaluación" </w:instrText>
      </w:r>
      <w:r w:rsidRPr="001D5BE5">
        <w:rPr>
          <w:rFonts w:eastAsia="Times New Roman" w:cstheme="minorHAnsi"/>
          <w:b/>
          <w:color w:val="auto"/>
          <w:sz w:val="22"/>
          <w:szCs w:val="22"/>
        </w:rPr>
        <w:fldChar w:fldCharType="end"/>
      </w:r>
    </w:p>
    <w:p w:rsidR="00DE5057" w:rsidRDefault="00DE5057" w:rsidP="00060D34">
      <w:pPr>
        <w:spacing w:before="240" w:after="240" w:line="240" w:lineRule="auto"/>
        <w:jc w:val="both"/>
        <w:rPr>
          <w:rFonts w:asciiTheme="majorHAnsi" w:hAnsiTheme="majorHAnsi"/>
          <w:sz w:val="22"/>
          <w:szCs w:val="22"/>
        </w:rPr>
      </w:pPr>
      <w:r w:rsidRPr="00060D34">
        <w:rPr>
          <w:rFonts w:asciiTheme="majorHAnsi" w:hAnsiTheme="majorHAnsi"/>
          <w:sz w:val="22"/>
          <w:szCs w:val="22"/>
        </w:rPr>
        <w:t>La UCP</w:t>
      </w:r>
      <w:r w:rsidR="001D5BE5" w:rsidRPr="00060D34">
        <w:rPr>
          <w:rFonts w:asciiTheme="majorHAnsi" w:hAnsiTheme="majorHAnsi"/>
          <w:sz w:val="22"/>
          <w:szCs w:val="22"/>
        </w:rPr>
        <w:t>SP</w:t>
      </w:r>
      <w:r w:rsidRPr="00060D34">
        <w:rPr>
          <w:rFonts w:asciiTheme="majorHAnsi" w:hAnsiTheme="majorHAnsi"/>
          <w:sz w:val="22"/>
          <w:szCs w:val="22"/>
        </w:rPr>
        <w:t xml:space="preserve"> será responsable por realizar las actividades de evaluación acordadas en el Plan de Seguimiento y Evaluación, lo cual incluye la recolección de los datos, su procesamiento y análisis, por el reporte de los avances y por la administración de los recursos de evaluación; asimismo, será el responsable directo de las acciones previstas en los diferentes elementos del Plan, de suministrar en forma oportuna y completa toda la información que sea requerida por el BID y por los demás organismos financiadores, según aplique, para supervisar el avance, el cumplimiento normativo y evaluar los logros del programa.</w:t>
      </w:r>
      <w:r w:rsidR="00136471">
        <w:rPr>
          <w:rFonts w:asciiTheme="majorHAnsi" w:hAnsiTheme="majorHAnsi"/>
          <w:sz w:val="22"/>
          <w:szCs w:val="22"/>
        </w:rPr>
        <w:t xml:space="preserve"> </w:t>
      </w:r>
      <w:r w:rsidRPr="00060D34">
        <w:rPr>
          <w:rFonts w:asciiTheme="majorHAnsi" w:hAnsiTheme="majorHAnsi"/>
          <w:sz w:val="22"/>
          <w:szCs w:val="22"/>
        </w:rPr>
        <w:t>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w:t>
      </w:r>
      <w:r w:rsidR="001D5BE5" w:rsidRPr="00060D34">
        <w:rPr>
          <w:rFonts w:asciiTheme="majorHAnsi" w:hAnsiTheme="majorHAnsi"/>
          <w:sz w:val="22"/>
          <w:szCs w:val="22"/>
        </w:rPr>
        <w:t xml:space="preserve"> de resultados extraordinarias.</w:t>
      </w:r>
    </w:p>
    <w:p w:rsidR="00060D34" w:rsidRDefault="00060D34" w:rsidP="00060D34">
      <w:pPr>
        <w:spacing w:before="240" w:after="240" w:line="240" w:lineRule="auto"/>
        <w:jc w:val="both"/>
        <w:rPr>
          <w:rFonts w:asciiTheme="majorHAnsi" w:hAnsiTheme="majorHAnsi"/>
          <w:sz w:val="22"/>
          <w:szCs w:val="22"/>
        </w:rPr>
      </w:pPr>
    </w:p>
    <w:p w:rsidR="00060D34" w:rsidRDefault="00060D34" w:rsidP="00060D34">
      <w:pPr>
        <w:spacing w:before="240" w:after="240" w:line="240" w:lineRule="auto"/>
        <w:jc w:val="both"/>
        <w:rPr>
          <w:rFonts w:asciiTheme="majorHAnsi" w:hAnsiTheme="majorHAnsi"/>
          <w:sz w:val="22"/>
          <w:szCs w:val="22"/>
        </w:rPr>
      </w:pPr>
    </w:p>
    <w:p w:rsidR="00060D34" w:rsidRDefault="00060D34" w:rsidP="00060D34">
      <w:pPr>
        <w:spacing w:before="240" w:after="240" w:line="240" w:lineRule="auto"/>
        <w:jc w:val="both"/>
        <w:rPr>
          <w:rFonts w:asciiTheme="majorHAnsi" w:hAnsiTheme="majorHAnsi"/>
          <w:sz w:val="22"/>
          <w:szCs w:val="22"/>
        </w:rPr>
      </w:pPr>
    </w:p>
    <w:p w:rsidR="00060D34" w:rsidRDefault="00060D34" w:rsidP="00060D34">
      <w:pPr>
        <w:spacing w:before="240" w:after="240" w:line="240" w:lineRule="auto"/>
        <w:jc w:val="both"/>
        <w:rPr>
          <w:rFonts w:asciiTheme="majorHAnsi" w:hAnsiTheme="majorHAnsi"/>
          <w:sz w:val="22"/>
          <w:szCs w:val="22"/>
        </w:rPr>
      </w:pPr>
    </w:p>
    <w:p w:rsidR="00060D34" w:rsidRDefault="00060D34" w:rsidP="00060D34">
      <w:pPr>
        <w:spacing w:before="240" w:after="240" w:line="240" w:lineRule="auto"/>
        <w:jc w:val="both"/>
        <w:rPr>
          <w:rFonts w:asciiTheme="majorHAnsi" w:hAnsiTheme="majorHAnsi"/>
          <w:sz w:val="22"/>
          <w:szCs w:val="22"/>
        </w:rPr>
      </w:pPr>
    </w:p>
    <w:p w:rsidR="00060D34" w:rsidRDefault="00060D34" w:rsidP="00060D34">
      <w:pPr>
        <w:spacing w:before="240" w:after="240" w:line="240" w:lineRule="auto"/>
        <w:jc w:val="both"/>
        <w:rPr>
          <w:rFonts w:asciiTheme="majorHAnsi" w:hAnsiTheme="majorHAnsi"/>
          <w:sz w:val="22"/>
          <w:szCs w:val="22"/>
        </w:rPr>
      </w:pPr>
    </w:p>
    <w:p w:rsidR="00517A14" w:rsidRDefault="00517A14" w:rsidP="00060D34">
      <w:pPr>
        <w:spacing w:before="240" w:after="240" w:line="240" w:lineRule="auto"/>
        <w:jc w:val="both"/>
        <w:rPr>
          <w:rFonts w:asciiTheme="majorHAnsi" w:hAnsiTheme="majorHAnsi"/>
          <w:sz w:val="22"/>
          <w:szCs w:val="22"/>
        </w:rPr>
      </w:pPr>
    </w:p>
    <w:p w:rsidR="00060D34" w:rsidRDefault="00060D34" w:rsidP="00060D34">
      <w:pPr>
        <w:spacing w:before="240" w:after="240" w:line="240" w:lineRule="auto"/>
        <w:jc w:val="both"/>
        <w:rPr>
          <w:rFonts w:asciiTheme="majorHAnsi" w:hAnsiTheme="majorHAnsi"/>
          <w:sz w:val="22"/>
          <w:szCs w:val="22"/>
        </w:rPr>
      </w:pPr>
    </w:p>
    <w:p w:rsidR="00060D34" w:rsidRDefault="00060D34" w:rsidP="00060D34">
      <w:pPr>
        <w:spacing w:before="240" w:after="240" w:line="240" w:lineRule="auto"/>
        <w:jc w:val="both"/>
        <w:rPr>
          <w:rFonts w:asciiTheme="majorHAnsi" w:hAnsiTheme="majorHAnsi"/>
          <w:sz w:val="22"/>
          <w:szCs w:val="22"/>
        </w:rPr>
      </w:pPr>
    </w:p>
    <w:p w:rsidR="0016459C" w:rsidRDefault="0016459C" w:rsidP="00060D34">
      <w:pPr>
        <w:spacing w:before="240" w:after="240" w:line="240" w:lineRule="auto"/>
        <w:jc w:val="center"/>
        <w:rPr>
          <w:rFonts w:asciiTheme="majorHAnsi" w:hAnsiTheme="majorHAnsi"/>
          <w:b/>
          <w:sz w:val="40"/>
          <w:szCs w:val="22"/>
        </w:rPr>
      </w:pPr>
    </w:p>
    <w:p w:rsidR="00060D34" w:rsidRPr="00C85297" w:rsidRDefault="00060D34" w:rsidP="00060D34">
      <w:pPr>
        <w:spacing w:before="240" w:after="240" w:line="240" w:lineRule="auto"/>
        <w:jc w:val="center"/>
        <w:rPr>
          <w:rFonts w:asciiTheme="majorHAnsi" w:hAnsiTheme="majorHAnsi"/>
          <w:b/>
          <w:sz w:val="40"/>
          <w:szCs w:val="22"/>
          <w:lang w:val="pt-BR"/>
        </w:rPr>
      </w:pPr>
      <w:r w:rsidRPr="00C85297">
        <w:rPr>
          <w:rFonts w:asciiTheme="majorHAnsi" w:hAnsiTheme="majorHAnsi"/>
          <w:b/>
          <w:sz w:val="40"/>
          <w:szCs w:val="22"/>
          <w:lang w:val="pt-BR"/>
        </w:rPr>
        <w:t>Anexo I</w:t>
      </w:r>
    </w:p>
    <w:p w:rsidR="00060D34" w:rsidRPr="00C85297" w:rsidRDefault="00060D34" w:rsidP="00060D34">
      <w:pPr>
        <w:spacing w:before="240" w:after="240" w:line="240" w:lineRule="auto"/>
        <w:jc w:val="center"/>
        <w:rPr>
          <w:rFonts w:asciiTheme="majorHAnsi" w:hAnsiTheme="majorHAnsi"/>
          <w:b/>
          <w:sz w:val="40"/>
          <w:szCs w:val="22"/>
          <w:lang w:val="pt-BR"/>
        </w:rPr>
      </w:pPr>
      <w:r w:rsidRPr="00C85297">
        <w:rPr>
          <w:rFonts w:asciiTheme="majorHAnsi" w:hAnsiTheme="majorHAnsi"/>
          <w:b/>
          <w:sz w:val="40"/>
          <w:szCs w:val="22"/>
          <w:lang w:val="pt-BR"/>
        </w:rPr>
        <w:t xml:space="preserve">Matriz de Resultados </w:t>
      </w:r>
      <w:proofErr w:type="gramStart"/>
      <w:r w:rsidRPr="00C85297">
        <w:rPr>
          <w:rFonts w:asciiTheme="majorHAnsi" w:hAnsiTheme="majorHAnsi"/>
          <w:b/>
          <w:sz w:val="40"/>
          <w:szCs w:val="22"/>
          <w:lang w:val="pt-BR"/>
        </w:rPr>
        <w:t>del</w:t>
      </w:r>
      <w:proofErr w:type="gramEnd"/>
      <w:r w:rsidRPr="00C85297">
        <w:rPr>
          <w:rFonts w:asciiTheme="majorHAnsi" w:hAnsiTheme="majorHAnsi"/>
          <w:b/>
          <w:sz w:val="40"/>
          <w:szCs w:val="22"/>
          <w:lang w:val="pt-BR"/>
        </w:rPr>
        <w:t xml:space="preserve"> PSACH Fase I</w:t>
      </w: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060D34">
      <w:pPr>
        <w:spacing w:before="240" w:after="240" w:line="240" w:lineRule="auto"/>
        <w:rPr>
          <w:rFonts w:asciiTheme="majorHAnsi" w:hAnsiTheme="majorHAnsi"/>
          <w:sz w:val="22"/>
          <w:szCs w:val="22"/>
          <w:lang w:val="pt-BR"/>
        </w:rPr>
      </w:pPr>
    </w:p>
    <w:p w:rsidR="00060D34" w:rsidRPr="00C85297" w:rsidRDefault="00060D34" w:rsidP="00517A14">
      <w:pPr>
        <w:spacing w:after="0" w:line="240" w:lineRule="auto"/>
        <w:jc w:val="center"/>
        <w:rPr>
          <w:rFonts w:ascii="Arial Narrow" w:eastAsia="Times New Roman" w:hAnsi="Arial Narrow" w:cs="Times New Roman"/>
          <w:b/>
          <w:bCs/>
          <w:sz w:val="18"/>
          <w:szCs w:val="16"/>
          <w:lang w:val="pt-BR"/>
        </w:rPr>
        <w:sectPr w:rsidR="00060D34" w:rsidRPr="00C85297" w:rsidSect="003403AD">
          <w:pgSz w:w="11907" w:h="16840" w:code="9"/>
          <w:pgMar w:top="1418" w:right="1701" w:bottom="1418" w:left="1701" w:header="709" w:footer="709" w:gutter="0"/>
          <w:pgNumType w:start="0"/>
          <w:cols w:space="708"/>
          <w:titlePg/>
          <w:docGrid w:linePitch="360"/>
        </w:sectPr>
      </w:pPr>
      <w:bookmarkStart w:id="1333" w:name="OLE_LINK1"/>
    </w:p>
    <w:tbl>
      <w:tblPr>
        <w:tblW w:w="14770" w:type="dxa"/>
        <w:jc w:val="center"/>
        <w:tblCellMar>
          <w:left w:w="0" w:type="dxa"/>
          <w:right w:w="0" w:type="dxa"/>
        </w:tblCellMar>
        <w:tblLook w:val="04A0" w:firstRow="1" w:lastRow="0" w:firstColumn="1" w:lastColumn="0" w:noHBand="0" w:noVBand="1"/>
      </w:tblPr>
      <w:tblGrid>
        <w:gridCol w:w="2181"/>
        <w:gridCol w:w="851"/>
        <w:gridCol w:w="628"/>
        <w:gridCol w:w="93"/>
        <w:gridCol w:w="399"/>
        <w:gridCol w:w="670"/>
        <w:gridCol w:w="580"/>
        <w:gridCol w:w="42"/>
        <w:gridCol w:w="98"/>
        <w:gridCol w:w="981"/>
        <w:gridCol w:w="992"/>
        <w:gridCol w:w="992"/>
        <w:gridCol w:w="775"/>
        <w:gridCol w:w="1069"/>
        <w:gridCol w:w="1033"/>
        <w:gridCol w:w="826"/>
        <w:gridCol w:w="2560"/>
      </w:tblGrid>
      <w:tr w:rsidR="00060D34" w:rsidRPr="00FA13E6" w:rsidTr="00517A14">
        <w:trPr>
          <w:trHeight w:val="374"/>
          <w:jc w:val="center"/>
        </w:trPr>
        <w:tc>
          <w:tcPr>
            <w:tcW w:w="14770" w:type="dxa"/>
            <w:gridSpan w:val="17"/>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0D34" w:rsidRPr="00FA13E6" w:rsidRDefault="00060D34" w:rsidP="00517A14">
            <w:pPr>
              <w:spacing w:after="0" w:line="240" w:lineRule="auto"/>
              <w:jc w:val="center"/>
              <w:rPr>
                <w:rFonts w:ascii="Arial Narrow" w:eastAsia="Times New Roman" w:hAnsi="Arial Narrow" w:cs="Times New Roman"/>
                <w:b/>
                <w:bCs/>
                <w:sz w:val="18"/>
                <w:szCs w:val="16"/>
                <w:lang w:val="es-ES_tradnl"/>
              </w:rPr>
            </w:pPr>
            <w:r w:rsidRPr="00FA13E6">
              <w:rPr>
                <w:rFonts w:ascii="Arial Narrow" w:eastAsia="Times New Roman" w:hAnsi="Arial Narrow" w:cs="Times New Roman"/>
                <w:b/>
                <w:bCs/>
                <w:sz w:val="18"/>
                <w:szCs w:val="16"/>
                <w:lang w:val="es-ES_tradnl"/>
              </w:rPr>
              <w:lastRenderedPageBreak/>
              <w:t>Matriz de Resultados</w:t>
            </w:r>
          </w:p>
        </w:tc>
      </w:tr>
      <w:tr w:rsidR="00060D34" w:rsidRPr="00FA13E6" w:rsidTr="00517A14">
        <w:trPr>
          <w:trHeight w:val="308"/>
          <w:jc w:val="center"/>
        </w:trPr>
        <w:tc>
          <w:tcPr>
            <w:tcW w:w="36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60D34" w:rsidRPr="00636F44" w:rsidRDefault="00060D34" w:rsidP="00517A14">
            <w:pPr>
              <w:spacing w:after="0" w:line="240" w:lineRule="auto"/>
              <w:rPr>
                <w:rFonts w:ascii="Arial Narrow" w:eastAsia="Times New Roman" w:hAnsi="Arial Narrow" w:cs="Times New Roman"/>
                <w:bCs/>
                <w:sz w:val="16"/>
                <w:szCs w:val="16"/>
                <w:lang w:val="es-ES_tradnl"/>
              </w:rPr>
            </w:pPr>
            <w:r w:rsidRPr="00FA13E6">
              <w:rPr>
                <w:rFonts w:ascii="Arial Narrow" w:eastAsia="Times New Roman" w:hAnsi="Arial Narrow" w:cs="Times New Roman"/>
                <w:b/>
                <w:bCs/>
                <w:sz w:val="18"/>
                <w:szCs w:val="18"/>
                <w:lang w:val="es-ES_tradnl"/>
              </w:rPr>
              <w:t>Nombre del proyecto</w:t>
            </w:r>
          </w:p>
        </w:tc>
        <w:tc>
          <w:tcPr>
            <w:tcW w:w="1111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60D34" w:rsidRPr="00FA13E6" w:rsidRDefault="00060D34" w:rsidP="00517A14">
            <w:pPr>
              <w:spacing w:after="0" w:line="240" w:lineRule="auto"/>
              <w:rPr>
                <w:rFonts w:ascii="Arial Narrow" w:eastAsia="Times New Roman" w:hAnsi="Arial Narrow" w:cs="Times New Roman"/>
                <w:bCs/>
                <w:sz w:val="20"/>
                <w:szCs w:val="20"/>
                <w:lang w:val="es-ES_tradnl"/>
              </w:rPr>
            </w:pPr>
            <w:r w:rsidRPr="00636F44">
              <w:rPr>
                <w:rFonts w:ascii="Arial Narrow" w:eastAsia="Times New Roman" w:hAnsi="Arial Narrow" w:cs="Times New Roman"/>
                <w:bCs/>
                <w:sz w:val="16"/>
                <w:szCs w:val="16"/>
                <w:lang w:val="es-ES_tradnl"/>
              </w:rPr>
              <w:t xml:space="preserve">Programa de Saneamiento de </w:t>
            </w:r>
            <w:r>
              <w:rPr>
                <w:rFonts w:ascii="Arial Narrow" w:eastAsia="Times New Roman" w:hAnsi="Arial Narrow" w:cs="Times New Roman"/>
                <w:bCs/>
                <w:sz w:val="16"/>
                <w:szCs w:val="16"/>
                <w:lang w:val="es-ES_tradnl"/>
              </w:rPr>
              <w:t xml:space="preserve">los Distritos de Arraiján y La Chorrera </w:t>
            </w:r>
            <w:r w:rsidRPr="00883FA7">
              <w:rPr>
                <w:rFonts w:ascii="Arial Narrow" w:eastAsia="Times New Roman" w:hAnsi="Arial Narrow" w:cs="Times New Roman"/>
                <w:bCs/>
                <w:sz w:val="16"/>
                <w:szCs w:val="16"/>
                <w:lang w:val="es-ES_tradnl"/>
              </w:rPr>
              <w:t>PSACH</w:t>
            </w:r>
            <w:r>
              <w:rPr>
                <w:rFonts w:ascii="Arial Narrow" w:eastAsia="Times New Roman" w:hAnsi="Arial Narrow" w:cs="Times New Roman"/>
                <w:bCs/>
                <w:sz w:val="16"/>
                <w:szCs w:val="16"/>
                <w:lang w:val="es-ES_tradnl"/>
              </w:rPr>
              <w:t xml:space="preserve"> </w:t>
            </w:r>
            <w:r w:rsidRPr="00955707">
              <w:rPr>
                <w:rFonts w:ascii="Arial Narrow" w:eastAsia="Times New Roman" w:hAnsi="Arial Narrow" w:cs="Times New Roman"/>
                <w:bCs/>
                <w:sz w:val="16"/>
                <w:szCs w:val="16"/>
                <w:lang w:val="es-ES_tradnl"/>
              </w:rPr>
              <w:t xml:space="preserve"> </w:t>
            </w:r>
            <w:r>
              <w:rPr>
                <w:rFonts w:ascii="Arial Narrow" w:eastAsia="Times New Roman" w:hAnsi="Arial Narrow" w:cs="Times New Roman"/>
                <w:bCs/>
                <w:sz w:val="16"/>
                <w:szCs w:val="16"/>
                <w:lang w:val="es-ES_tradnl"/>
              </w:rPr>
              <w:t>Fase</w:t>
            </w:r>
            <w:r w:rsidRPr="00955707">
              <w:rPr>
                <w:rFonts w:ascii="Arial Narrow" w:eastAsia="Times New Roman" w:hAnsi="Arial Narrow" w:cs="Times New Roman"/>
                <w:bCs/>
                <w:sz w:val="16"/>
                <w:szCs w:val="16"/>
                <w:lang w:val="es-ES_tradnl"/>
              </w:rPr>
              <w:t xml:space="preserve"> I</w:t>
            </w:r>
          </w:p>
        </w:tc>
      </w:tr>
      <w:tr w:rsidR="00060D34" w:rsidRPr="00FA13E6" w:rsidTr="00517A14">
        <w:trPr>
          <w:trHeight w:val="425"/>
          <w:jc w:val="center"/>
        </w:trPr>
        <w:tc>
          <w:tcPr>
            <w:tcW w:w="36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60D34" w:rsidRPr="00636F44" w:rsidRDefault="00060D34" w:rsidP="00517A14">
            <w:pPr>
              <w:spacing w:after="0" w:line="240" w:lineRule="auto"/>
              <w:rPr>
                <w:rFonts w:ascii="Arial Narrow" w:eastAsia="Times New Roman" w:hAnsi="Arial Narrow" w:cs="Times New Roman"/>
                <w:bCs/>
                <w:sz w:val="16"/>
                <w:szCs w:val="16"/>
                <w:lang w:val="es-ES_tradnl"/>
              </w:rPr>
            </w:pPr>
            <w:r w:rsidRPr="00FA13E6">
              <w:rPr>
                <w:rFonts w:ascii="Arial Narrow" w:eastAsia="Times New Roman" w:hAnsi="Arial Narrow" w:cs="Times New Roman"/>
                <w:b/>
                <w:bCs/>
                <w:sz w:val="18"/>
                <w:szCs w:val="18"/>
                <w:lang w:val="es-ES_tradnl"/>
              </w:rPr>
              <w:t>Objetivo del proyecto</w:t>
            </w:r>
          </w:p>
        </w:tc>
        <w:tc>
          <w:tcPr>
            <w:tcW w:w="1111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060D34" w:rsidRPr="00916160" w:rsidRDefault="00060D34" w:rsidP="00517A14">
            <w:pPr>
              <w:spacing w:after="0" w:line="240" w:lineRule="auto"/>
              <w:rPr>
                <w:rFonts w:ascii="Arial Narrow" w:eastAsia="Times New Roman" w:hAnsi="Arial Narrow" w:cs="Times New Roman"/>
                <w:bCs/>
                <w:sz w:val="16"/>
                <w:szCs w:val="16"/>
                <w:lang w:val="es-ES_tradnl"/>
              </w:rPr>
            </w:pPr>
            <w:r w:rsidRPr="00636F44">
              <w:rPr>
                <w:rFonts w:ascii="Arial Narrow" w:eastAsia="Times New Roman" w:hAnsi="Arial Narrow" w:cs="Times New Roman"/>
                <w:bCs/>
                <w:sz w:val="16"/>
                <w:szCs w:val="16"/>
                <w:lang w:val="es-ES_tradnl"/>
              </w:rPr>
              <w:t>Contribuir a mejorar las condiciones sanitarias y disminuir la contaminación de los cauces y ríos urbanos de los Distritos de Arraiján y La Chorrera.</w:t>
            </w:r>
          </w:p>
        </w:tc>
      </w:tr>
      <w:tr w:rsidR="00060D34" w:rsidRPr="00FA13E6" w:rsidTr="00517A14">
        <w:trPr>
          <w:trHeight w:val="559"/>
          <w:jc w:val="center"/>
        </w:trPr>
        <w:tc>
          <w:tcPr>
            <w:tcW w:w="36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60D34" w:rsidRPr="00955707" w:rsidRDefault="00060D34" w:rsidP="00517A14">
            <w:pPr>
              <w:spacing w:after="0" w:line="240" w:lineRule="auto"/>
              <w:rPr>
                <w:rFonts w:ascii="Arial Narrow" w:eastAsia="Times New Roman" w:hAnsi="Arial Narrow" w:cs="Times New Roman"/>
                <w:bCs/>
                <w:sz w:val="16"/>
                <w:szCs w:val="16"/>
                <w:lang w:val="es-ES_tradnl"/>
              </w:rPr>
            </w:pPr>
            <w:r w:rsidRPr="00FA13E6">
              <w:rPr>
                <w:rFonts w:ascii="Arial Narrow" w:eastAsia="Times New Roman" w:hAnsi="Arial Narrow" w:cs="Times New Roman"/>
                <w:b/>
                <w:bCs/>
                <w:sz w:val="18"/>
                <w:szCs w:val="18"/>
                <w:lang w:val="es-ES_tradnl"/>
              </w:rPr>
              <w:t>Objetivo</w:t>
            </w:r>
            <w:r>
              <w:rPr>
                <w:rFonts w:ascii="Arial Narrow" w:eastAsia="Times New Roman" w:hAnsi="Arial Narrow" w:cs="Times New Roman"/>
                <w:b/>
                <w:bCs/>
                <w:sz w:val="18"/>
                <w:szCs w:val="18"/>
                <w:lang w:val="es-ES_tradnl"/>
              </w:rPr>
              <w:t>s específicos</w:t>
            </w:r>
          </w:p>
        </w:tc>
        <w:tc>
          <w:tcPr>
            <w:tcW w:w="1111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060D34" w:rsidRPr="00D143F9" w:rsidRDefault="00060D34" w:rsidP="00EE47D8">
            <w:pPr>
              <w:pStyle w:val="ListParagraph"/>
              <w:numPr>
                <w:ilvl w:val="0"/>
                <w:numId w:val="31"/>
              </w:numPr>
              <w:spacing w:after="0" w:line="240" w:lineRule="auto"/>
              <w:ind w:left="491" w:hanging="283"/>
              <w:rPr>
                <w:rFonts w:ascii="Arial Narrow" w:eastAsia="Times New Roman" w:hAnsi="Arial Narrow" w:cs="Times New Roman"/>
                <w:bCs/>
                <w:sz w:val="16"/>
                <w:szCs w:val="16"/>
                <w:lang w:val="es-ES_tradnl"/>
              </w:rPr>
            </w:pPr>
            <w:r w:rsidRPr="00D143F9">
              <w:rPr>
                <w:rFonts w:ascii="Arial Narrow" w:eastAsia="Times New Roman" w:hAnsi="Arial Narrow" w:cs="Times New Roman"/>
                <w:bCs/>
                <w:sz w:val="16"/>
                <w:szCs w:val="16"/>
                <w:lang w:val="es-ES_tradnl"/>
              </w:rPr>
              <w:t xml:space="preserve">incrementar </w:t>
            </w:r>
            <w:r>
              <w:rPr>
                <w:rFonts w:ascii="Arial Narrow" w:eastAsia="Times New Roman" w:hAnsi="Arial Narrow" w:cs="Times New Roman"/>
                <w:bCs/>
                <w:sz w:val="16"/>
                <w:szCs w:val="16"/>
                <w:lang w:val="es-ES_tradnl"/>
              </w:rPr>
              <w:t xml:space="preserve">la </w:t>
            </w:r>
            <w:r w:rsidRPr="00D143F9">
              <w:rPr>
                <w:rFonts w:ascii="Arial Narrow" w:eastAsia="Times New Roman" w:hAnsi="Arial Narrow" w:cs="Times New Roman"/>
                <w:bCs/>
                <w:sz w:val="16"/>
                <w:szCs w:val="16"/>
                <w:lang w:val="es-ES_tradnl"/>
              </w:rPr>
              <w:t>cobertura</w:t>
            </w:r>
            <w:r>
              <w:rPr>
                <w:rFonts w:ascii="Arial Narrow" w:eastAsia="Times New Roman" w:hAnsi="Arial Narrow" w:cs="Times New Roman"/>
                <w:bCs/>
                <w:sz w:val="16"/>
                <w:szCs w:val="16"/>
                <w:lang w:val="es-ES_tradnl"/>
              </w:rPr>
              <w:t xml:space="preserve"> de</w:t>
            </w:r>
            <w:r w:rsidRPr="00D143F9">
              <w:rPr>
                <w:rFonts w:ascii="Arial Narrow" w:eastAsia="Times New Roman" w:hAnsi="Arial Narrow" w:cs="Times New Roman"/>
                <w:bCs/>
                <w:sz w:val="16"/>
                <w:szCs w:val="16"/>
                <w:lang w:val="es-ES_tradnl"/>
              </w:rPr>
              <w:t xml:space="preserve"> tratamiento de las aguas residuales</w:t>
            </w:r>
            <w:r>
              <w:rPr>
                <w:rFonts w:ascii="Arial Narrow" w:eastAsia="Times New Roman" w:hAnsi="Arial Narrow" w:cs="Times New Roman"/>
                <w:bCs/>
                <w:sz w:val="16"/>
                <w:szCs w:val="16"/>
                <w:lang w:val="es-ES_tradnl"/>
              </w:rPr>
              <w:t xml:space="preserve"> en el área de intervención del Programa</w:t>
            </w:r>
            <w:r w:rsidRPr="00D143F9">
              <w:rPr>
                <w:rFonts w:ascii="Arial Narrow" w:eastAsia="Times New Roman" w:hAnsi="Arial Narrow" w:cs="Times New Roman"/>
                <w:bCs/>
                <w:sz w:val="16"/>
                <w:szCs w:val="16"/>
                <w:lang w:val="es-ES_tradnl"/>
              </w:rPr>
              <w:t xml:space="preserve">; </w:t>
            </w:r>
          </w:p>
          <w:p w:rsidR="00060D34" w:rsidRDefault="00060D34" w:rsidP="00EE47D8">
            <w:pPr>
              <w:pStyle w:val="ListParagraph"/>
              <w:numPr>
                <w:ilvl w:val="0"/>
                <w:numId w:val="31"/>
              </w:numPr>
              <w:spacing w:after="0" w:line="240" w:lineRule="auto"/>
              <w:ind w:left="491" w:hanging="283"/>
              <w:rPr>
                <w:rFonts w:ascii="Arial Narrow" w:eastAsia="Times New Roman" w:hAnsi="Arial Narrow" w:cs="Times New Roman"/>
                <w:bCs/>
                <w:sz w:val="16"/>
                <w:szCs w:val="16"/>
                <w:lang w:val="es-ES_tradnl"/>
              </w:rPr>
            </w:pPr>
            <w:r>
              <w:rPr>
                <w:rFonts w:ascii="Arial Narrow" w:eastAsia="Times New Roman" w:hAnsi="Arial Narrow" w:cs="Times New Roman"/>
                <w:bCs/>
                <w:sz w:val="16"/>
                <w:szCs w:val="16"/>
                <w:lang w:val="es-ES_tradnl"/>
              </w:rPr>
              <w:t>contribuir al desarrollo de capacidades  para</w:t>
            </w:r>
            <w:r w:rsidRPr="00D143F9">
              <w:rPr>
                <w:rFonts w:ascii="Arial Narrow" w:eastAsia="Times New Roman" w:hAnsi="Arial Narrow" w:cs="Times New Roman"/>
                <w:bCs/>
                <w:sz w:val="16"/>
                <w:szCs w:val="16"/>
                <w:lang w:val="es-ES_tradnl"/>
              </w:rPr>
              <w:t xml:space="preserve"> la gestión de las obras y </w:t>
            </w:r>
            <w:r>
              <w:rPr>
                <w:rFonts w:ascii="Arial Narrow" w:eastAsia="Times New Roman" w:hAnsi="Arial Narrow" w:cs="Times New Roman"/>
                <w:bCs/>
                <w:sz w:val="16"/>
                <w:szCs w:val="16"/>
                <w:lang w:val="es-ES_tradnl"/>
              </w:rPr>
              <w:t xml:space="preserve">la </w:t>
            </w:r>
            <w:r w:rsidRPr="00D143F9">
              <w:rPr>
                <w:rFonts w:ascii="Arial Narrow" w:eastAsia="Times New Roman" w:hAnsi="Arial Narrow" w:cs="Times New Roman"/>
                <w:bCs/>
                <w:sz w:val="16"/>
                <w:szCs w:val="16"/>
                <w:lang w:val="es-ES_tradnl"/>
              </w:rPr>
              <w:t>sostenibilid</w:t>
            </w:r>
            <w:r>
              <w:rPr>
                <w:rFonts w:ascii="Arial Narrow" w:eastAsia="Times New Roman" w:hAnsi="Arial Narrow" w:cs="Times New Roman"/>
                <w:bCs/>
                <w:sz w:val="16"/>
                <w:szCs w:val="16"/>
                <w:lang w:val="es-ES_tradnl"/>
              </w:rPr>
              <w:t>ad del sector;</w:t>
            </w:r>
          </w:p>
          <w:p w:rsidR="00060D34" w:rsidRPr="005914E6" w:rsidRDefault="00060D34" w:rsidP="00EE47D8">
            <w:pPr>
              <w:pStyle w:val="ListParagraph"/>
              <w:numPr>
                <w:ilvl w:val="0"/>
                <w:numId w:val="31"/>
              </w:numPr>
              <w:spacing w:after="0" w:line="240" w:lineRule="auto"/>
              <w:ind w:left="491" w:hanging="283"/>
              <w:rPr>
                <w:rFonts w:ascii="Arial Narrow" w:eastAsia="Times New Roman" w:hAnsi="Arial Narrow" w:cs="Times New Roman"/>
                <w:bCs/>
                <w:sz w:val="16"/>
                <w:szCs w:val="16"/>
                <w:lang w:val="es-ES_tradnl"/>
              </w:rPr>
            </w:pPr>
            <w:r>
              <w:rPr>
                <w:rFonts w:ascii="Arial Narrow" w:hAnsi="Arial Narrow" w:cs="Times New Roman"/>
                <w:bCs/>
                <w:sz w:val="16"/>
                <w:szCs w:val="16"/>
                <w:lang w:val="es-ES_tradnl"/>
              </w:rPr>
              <w:t>promover</w:t>
            </w:r>
            <w:r w:rsidRPr="005914E6">
              <w:rPr>
                <w:rFonts w:ascii="Arial Narrow" w:hAnsi="Arial Narrow" w:cs="Times New Roman"/>
                <w:bCs/>
                <w:sz w:val="16"/>
                <w:szCs w:val="16"/>
                <w:lang w:val="es-ES_tradnl"/>
              </w:rPr>
              <w:t xml:space="preserve"> el adecuado funcionamiento del  sistema de alcantarillado</w:t>
            </w:r>
            <w:r>
              <w:rPr>
                <w:rFonts w:ascii="Arial Narrow" w:hAnsi="Arial Narrow" w:cs="Times New Roman"/>
                <w:bCs/>
                <w:sz w:val="16"/>
                <w:szCs w:val="16"/>
              </w:rPr>
              <w:t xml:space="preserve"> a través de intervenciones integrales ambientales </w:t>
            </w:r>
          </w:p>
        </w:tc>
      </w:tr>
      <w:tr w:rsidR="00060D34" w:rsidRPr="00FA13E6" w:rsidTr="00517A14">
        <w:trPr>
          <w:trHeight w:val="288"/>
          <w:jc w:val="center"/>
        </w:trPr>
        <w:tc>
          <w:tcPr>
            <w:tcW w:w="14770" w:type="dxa"/>
            <w:gridSpan w:val="17"/>
            <w:tcBorders>
              <w:top w:val="nil"/>
              <w:left w:val="single" w:sz="4" w:space="0" w:color="auto"/>
              <w:bottom w:val="single" w:sz="4" w:space="0" w:color="auto"/>
              <w:right w:val="single" w:sz="4" w:space="0" w:color="auto"/>
            </w:tcBorders>
            <w:shd w:val="clear" w:color="auto" w:fill="595959" w:themeFill="text1" w:themeFillTint="A6"/>
            <w:vAlign w:val="center"/>
          </w:tcPr>
          <w:p w:rsidR="00060D34" w:rsidRPr="00FA13E6" w:rsidRDefault="00060D34" w:rsidP="00517A14">
            <w:pPr>
              <w:spacing w:after="0" w:line="240" w:lineRule="auto"/>
              <w:rPr>
                <w:rFonts w:ascii="Arial Narrow" w:eastAsia="Times New Roman" w:hAnsi="Arial Narrow" w:cs="Times New Roman"/>
                <w:b/>
                <w:bCs/>
                <w:sz w:val="16"/>
                <w:szCs w:val="16"/>
                <w:lang w:val="es-ES_tradnl"/>
              </w:rPr>
            </w:pPr>
            <w:r w:rsidRPr="00955707">
              <w:rPr>
                <w:rFonts w:ascii="Arial Narrow" w:eastAsia="Times New Roman" w:hAnsi="Arial Narrow" w:cs="Times New Roman"/>
                <w:b/>
                <w:bCs/>
                <w:color w:val="FFFFFF" w:themeColor="background1"/>
                <w:sz w:val="16"/>
                <w:szCs w:val="16"/>
                <w:lang w:val="es-ES_tradnl"/>
              </w:rPr>
              <w:t>Resultados</w:t>
            </w:r>
          </w:p>
        </w:tc>
      </w:tr>
      <w:tr w:rsidR="00060D34" w:rsidRPr="00FA13E6" w:rsidTr="00517A14">
        <w:trPr>
          <w:trHeight w:val="288"/>
          <w:jc w:val="center"/>
        </w:trPr>
        <w:tc>
          <w:tcPr>
            <w:tcW w:w="14770" w:type="dxa"/>
            <w:gridSpan w:val="17"/>
            <w:tcBorders>
              <w:top w:val="nil"/>
              <w:left w:val="single" w:sz="4" w:space="0" w:color="auto"/>
              <w:bottom w:val="single" w:sz="4" w:space="0" w:color="auto"/>
              <w:right w:val="single" w:sz="4" w:space="0" w:color="auto"/>
            </w:tcBorders>
            <w:shd w:val="clear" w:color="auto" w:fill="A6A6A6" w:themeFill="background1" w:themeFillShade="A6"/>
            <w:vAlign w:val="center"/>
          </w:tcPr>
          <w:p w:rsidR="00060D34" w:rsidRPr="00FA13E6" w:rsidRDefault="00060D34" w:rsidP="00517A14">
            <w:pPr>
              <w:spacing w:after="0" w:line="240" w:lineRule="auto"/>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R</w:t>
            </w:r>
            <w:r w:rsidRPr="00D143F9">
              <w:rPr>
                <w:rFonts w:ascii="Arial Narrow" w:eastAsia="Times New Roman" w:hAnsi="Arial Narrow" w:cs="Times New Roman"/>
                <w:b/>
                <w:bCs/>
                <w:sz w:val="16"/>
                <w:szCs w:val="16"/>
                <w:lang w:val="es-ES_tradnl"/>
              </w:rPr>
              <w:t>esulta</w:t>
            </w:r>
            <w:r w:rsidRPr="00FA13E6">
              <w:rPr>
                <w:rFonts w:ascii="Arial Narrow" w:eastAsia="Times New Roman" w:hAnsi="Arial Narrow" w:cs="Times New Roman"/>
                <w:b/>
                <w:bCs/>
                <w:sz w:val="16"/>
                <w:szCs w:val="16"/>
                <w:lang w:val="es-ES_tradnl"/>
              </w:rPr>
              <w:t xml:space="preserve">do </w:t>
            </w:r>
            <w:r>
              <w:rPr>
                <w:rFonts w:ascii="Arial Narrow" w:eastAsia="Times New Roman" w:hAnsi="Arial Narrow" w:cs="Times New Roman"/>
                <w:b/>
                <w:bCs/>
                <w:sz w:val="16"/>
                <w:szCs w:val="16"/>
                <w:lang w:val="es-ES_tradnl"/>
              </w:rPr>
              <w:t>1</w:t>
            </w:r>
            <w:r w:rsidRPr="00FA13E6">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Capacidad de tratamiento de aguas residuales en el área de PSACH incrementada</w:t>
            </w:r>
          </w:p>
        </w:tc>
      </w:tr>
      <w:tr w:rsidR="00060D34" w:rsidRPr="00FA13E6" w:rsidTr="00517A14">
        <w:trPr>
          <w:trHeight w:val="682"/>
          <w:jc w:val="center"/>
        </w:trPr>
        <w:tc>
          <w:tcPr>
            <w:tcW w:w="2181"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Indicador</w:t>
            </w:r>
          </w:p>
        </w:tc>
        <w:tc>
          <w:tcPr>
            <w:tcW w:w="851" w:type="dxa"/>
            <w:tcBorders>
              <w:top w:val="nil"/>
              <w:left w:val="nil"/>
              <w:bottom w:val="single" w:sz="4" w:space="0" w:color="auto"/>
              <w:right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Unidad de Medida</w:t>
            </w:r>
          </w:p>
        </w:tc>
        <w:tc>
          <w:tcPr>
            <w:tcW w:w="1120" w:type="dxa"/>
            <w:gridSpan w:val="3"/>
            <w:tcBorders>
              <w:top w:val="nil"/>
              <w:left w:val="nil"/>
              <w:bottom w:val="single" w:sz="4" w:space="0" w:color="auto"/>
              <w:right w:val="single" w:sz="4" w:space="0" w:color="auto"/>
            </w:tcBorders>
            <w:shd w:val="clear" w:color="auto" w:fill="D9D9D9" w:themeFill="background1" w:themeFillShade="D9"/>
            <w:vAlign w:val="center"/>
          </w:tcPr>
          <w:p w:rsidR="00060D34" w:rsidRPr="00EF683A"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FA13E6">
              <w:rPr>
                <w:rFonts w:ascii="Arial Narrow" w:eastAsia="Times New Roman" w:hAnsi="Arial Narrow" w:cs="Times New Roman"/>
                <w:b/>
                <w:bCs/>
                <w:sz w:val="16"/>
                <w:szCs w:val="16"/>
                <w:lang w:val="es-ES_tradnl"/>
              </w:rPr>
              <w:t xml:space="preserve">Línea de Base </w:t>
            </w:r>
          </w:p>
        </w:tc>
        <w:tc>
          <w:tcPr>
            <w:tcW w:w="1250" w:type="dxa"/>
            <w:gridSpan w:val="2"/>
            <w:tcBorders>
              <w:top w:val="single" w:sz="4" w:space="0" w:color="auto"/>
              <w:left w:val="nil"/>
              <w:bottom w:val="single" w:sz="4" w:space="0" w:color="auto"/>
              <w:right w:val="single" w:sz="4" w:space="0" w:color="000000"/>
            </w:tcBorders>
            <w:shd w:val="clear" w:color="auto" w:fill="D9D9D9" w:themeFill="background1" w:themeFillShade="D9"/>
            <w:noWrap/>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Línea de Base</w:t>
            </w:r>
          </w:p>
        </w:tc>
        <w:tc>
          <w:tcPr>
            <w:tcW w:w="1121" w:type="dxa"/>
            <w:gridSpan w:val="3"/>
            <w:tcBorders>
              <w:top w:val="nil"/>
              <w:left w:val="nil"/>
              <w:bottom w:val="single" w:sz="4" w:space="0" w:color="auto"/>
              <w:right w:val="single" w:sz="4" w:space="0" w:color="auto"/>
            </w:tcBorders>
            <w:shd w:val="clear" w:color="auto" w:fill="D9D9D9" w:themeFill="background1" w:themeFillShade="D9"/>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1</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2</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3</w:t>
            </w:r>
          </w:p>
        </w:tc>
        <w:tc>
          <w:tcPr>
            <w:tcW w:w="775" w:type="dxa"/>
            <w:tcBorders>
              <w:top w:val="nil"/>
              <w:left w:val="nil"/>
              <w:bottom w:val="single" w:sz="4" w:space="0" w:color="auto"/>
              <w:right w:val="single" w:sz="4" w:space="0" w:color="auto"/>
            </w:tcBorders>
            <w:shd w:val="clear" w:color="auto" w:fill="D9D9D9" w:themeFill="background1" w:themeFillShade="D9"/>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4</w:t>
            </w:r>
          </w:p>
        </w:tc>
        <w:tc>
          <w:tcPr>
            <w:tcW w:w="1069" w:type="dxa"/>
            <w:tcBorders>
              <w:top w:val="nil"/>
              <w:left w:val="nil"/>
              <w:bottom w:val="single" w:sz="4" w:space="0" w:color="auto"/>
              <w:right w:val="single" w:sz="4" w:space="0" w:color="auto"/>
            </w:tcBorders>
            <w:shd w:val="clear" w:color="auto" w:fill="D9D9D9" w:themeFill="background1" w:themeFillShade="D9"/>
            <w:vAlign w:val="center"/>
          </w:tcPr>
          <w:p w:rsidR="00060D34" w:rsidRPr="00D143F9"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FA13E6">
              <w:rPr>
                <w:rFonts w:ascii="Arial Narrow" w:eastAsia="Times New Roman" w:hAnsi="Arial Narrow" w:cs="Times New Roman"/>
                <w:b/>
                <w:bCs/>
                <w:sz w:val="16"/>
                <w:szCs w:val="16"/>
                <w:lang w:val="es-ES_tradnl"/>
              </w:rPr>
              <w:t>Año 5</w:t>
            </w:r>
          </w:p>
        </w:tc>
        <w:tc>
          <w:tcPr>
            <w:tcW w:w="103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60D34" w:rsidRPr="003F258B"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FA13E6">
              <w:rPr>
                <w:rFonts w:ascii="Arial Narrow" w:eastAsia="Times New Roman" w:hAnsi="Arial Narrow" w:cs="Times New Roman"/>
                <w:b/>
                <w:bCs/>
                <w:sz w:val="16"/>
                <w:szCs w:val="16"/>
                <w:lang w:val="es-ES_tradnl"/>
              </w:rPr>
              <w:t xml:space="preserve">Año </w:t>
            </w:r>
            <w:r>
              <w:rPr>
                <w:rFonts w:ascii="Arial Narrow" w:eastAsia="Times New Roman" w:hAnsi="Arial Narrow" w:cs="Times New Roman"/>
                <w:b/>
                <w:bCs/>
                <w:sz w:val="16"/>
                <w:szCs w:val="16"/>
                <w:lang w:val="es-ES_tradnl"/>
              </w:rPr>
              <w:t>6</w:t>
            </w:r>
          </w:p>
        </w:tc>
        <w:tc>
          <w:tcPr>
            <w:tcW w:w="8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0D34" w:rsidRPr="003F258B"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FA13E6">
              <w:rPr>
                <w:rFonts w:ascii="Arial Narrow" w:eastAsia="Times New Roman" w:hAnsi="Arial Narrow" w:cs="Times New Roman"/>
                <w:b/>
                <w:bCs/>
                <w:sz w:val="16"/>
                <w:szCs w:val="16"/>
                <w:lang w:val="es-ES_tradnl"/>
              </w:rPr>
              <w:t>Final del Proyecto</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sidRPr="00485C94">
              <w:rPr>
                <w:rFonts w:ascii="Arial Narrow" w:eastAsia="Times New Roman" w:hAnsi="Arial Narrow" w:cs="Times New Roman"/>
                <w:b/>
                <w:bCs/>
                <w:sz w:val="16"/>
                <w:szCs w:val="16"/>
                <w:lang w:val="es-ES_tradnl"/>
              </w:rPr>
              <w:t>Comentarios/</w:t>
            </w:r>
          </w:p>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sidRPr="00485C94">
              <w:rPr>
                <w:rFonts w:ascii="Arial Narrow" w:eastAsia="Times New Roman" w:hAnsi="Arial Narrow" w:cs="Times New Roman"/>
                <w:b/>
                <w:bCs/>
                <w:sz w:val="16"/>
                <w:szCs w:val="16"/>
                <w:lang w:val="es-ES_tradnl"/>
              </w:rPr>
              <w:t>Medios de Verificación</w:t>
            </w:r>
            <w:r w:rsidRPr="00FA13E6" w:rsidDel="00485C94">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(MV)</w:t>
            </w:r>
          </w:p>
        </w:tc>
      </w:tr>
      <w:tr w:rsidR="00060D34" w:rsidRPr="00FA13E6" w:rsidTr="00517A14">
        <w:trPr>
          <w:trHeight w:val="682"/>
          <w:jc w:val="center"/>
        </w:trPr>
        <w:tc>
          <w:tcPr>
            <w:tcW w:w="2181" w:type="dxa"/>
            <w:tcBorders>
              <w:top w:val="nil"/>
              <w:left w:val="single" w:sz="4" w:space="0" w:color="auto"/>
              <w:bottom w:val="single" w:sz="4" w:space="0" w:color="auto"/>
              <w:right w:val="single" w:sz="4" w:space="0" w:color="auto"/>
            </w:tcBorders>
            <w:shd w:val="clear" w:color="auto" w:fill="auto"/>
            <w:vAlign w:val="center"/>
          </w:tcPr>
          <w:p w:rsidR="00060D34" w:rsidRPr="00D143F9" w:rsidRDefault="00060D34" w:rsidP="00517A14">
            <w:pPr>
              <w:spacing w:after="0" w:line="240" w:lineRule="auto"/>
              <w:rPr>
                <w:rFonts w:ascii="Arial Narrow" w:eastAsia="Times New Roman" w:hAnsi="Arial Narrow" w:cs="Times New Roman"/>
                <w:sz w:val="16"/>
                <w:szCs w:val="16"/>
                <w:highlight w:val="yellow"/>
                <w:lang w:val="es-ES_tradnl"/>
              </w:rPr>
            </w:pPr>
            <w:r w:rsidRPr="00EF683A">
              <w:rPr>
                <w:rFonts w:ascii="Arial Narrow" w:eastAsia="Times New Roman" w:hAnsi="Arial Narrow" w:cs="Times New Roman"/>
                <w:sz w:val="16"/>
                <w:szCs w:val="16"/>
                <w:lang w:val="es-ES_tradnl"/>
              </w:rPr>
              <w:t>Hogares  cuyas aguas residuales son tratadas</w:t>
            </w:r>
            <w:r w:rsidRPr="00410AE1">
              <w:rPr>
                <w:rFonts w:ascii="Arial Narrow" w:eastAsia="Times New Roman" w:hAnsi="Arial Narrow" w:cs="Times New Roman"/>
                <w:sz w:val="16"/>
                <w:szCs w:val="16"/>
                <w:lang w:val="es-ES_tradnl"/>
              </w:rPr>
              <w:t xml:space="preserve"> en el área del PSACH</w:t>
            </w:r>
          </w:p>
        </w:tc>
        <w:tc>
          <w:tcPr>
            <w:tcW w:w="851" w:type="dxa"/>
            <w:tcBorders>
              <w:top w:val="nil"/>
              <w:left w:val="nil"/>
              <w:bottom w:val="single" w:sz="4" w:space="0" w:color="auto"/>
              <w:right w:val="single" w:sz="4" w:space="0" w:color="auto"/>
            </w:tcBorders>
            <w:shd w:val="clear" w:color="auto" w:fill="auto"/>
            <w:vAlign w:val="center"/>
          </w:tcPr>
          <w:p w:rsidR="00060D34" w:rsidRPr="00D143F9" w:rsidRDefault="00060D34" w:rsidP="00517A14">
            <w:pPr>
              <w:spacing w:after="0" w:line="240" w:lineRule="auto"/>
              <w:jc w:val="center"/>
              <w:rPr>
                <w:rFonts w:ascii="Arial Narrow" w:eastAsia="Times New Roman" w:hAnsi="Arial Narrow" w:cs="Times New Roman"/>
                <w:sz w:val="16"/>
                <w:szCs w:val="16"/>
                <w:highlight w:val="yellow"/>
                <w:lang w:val="es-ES_tradnl"/>
              </w:rPr>
            </w:pPr>
            <w:r>
              <w:rPr>
                <w:rFonts w:ascii="Arial Narrow" w:eastAsia="Times New Roman" w:hAnsi="Arial Narrow" w:cs="Times New Roman"/>
                <w:sz w:val="16"/>
                <w:szCs w:val="16"/>
                <w:lang w:val="es-ES_tradnl"/>
              </w:rPr>
              <w:t>H</w:t>
            </w:r>
            <w:r w:rsidRPr="00EF683A">
              <w:rPr>
                <w:rFonts w:ascii="Arial Narrow" w:eastAsia="Times New Roman" w:hAnsi="Arial Narrow" w:cs="Times New Roman"/>
                <w:sz w:val="16"/>
                <w:szCs w:val="16"/>
                <w:lang w:val="es-ES_tradnl"/>
              </w:rPr>
              <w:t>ogar</w:t>
            </w:r>
          </w:p>
        </w:tc>
        <w:tc>
          <w:tcPr>
            <w:tcW w:w="1120" w:type="dxa"/>
            <w:gridSpan w:val="3"/>
            <w:tcBorders>
              <w:top w:val="nil"/>
              <w:left w:val="nil"/>
              <w:bottom w:val="single" w:sz="4" w:space="0" w:color="auto"/>
              <w:right w:val="single" w:sz="4" w:space="0" w:color="auto"/>
            </w:tcBorders>
            <w:shd w:val="clear" w:color="auto" w:fill="auto"/>
            <w:vAlign w:val="center"/>
          </w:tcPr>
          <w:p w:rsidR="00060D34" w:rsidRPr="00D143F9" w:rsidRDefault="00060D34" w:rsidP="00517A14">
            <w:pPr>
              <w:spacing w:after="0" w:line="240" w:lineRule="auto"/>
              <w:jc w:val="center"/>
              <w:rPr>
                <w:rFonts w:ascii="Arial Narrow" w:eastAsia="Times New Roman" w:hAnsi="Arial Narrow" w:cs="Times New Roman"/>
                <w:sz w:val="16"/>
                <w:szCs w:val="16"/>
                <w:highlight w:val="yellow"/>
                <w:lang w:val="es-ES_tradnl"/>
              </w:rPr>
            </w:pPr>
            <w:r>
              <w:rPr>
                <w:rFonts w:ascii="Arial Narrow" w:eastAsia="Times New Roman" w:hAnsi="Arial Narrow" w:cs="Times New Roman"/>
                <w:sz w:val="16"/>
                <w:szCs w:val="16"/>
                <w:lang w:val="es-ES_tradnl"/>
              </w:rPr>
              <w:t>49.000</w:t>
            </w:r>
            <w:r>
              <w:rPr>
                <w:rStyle w:val="FootnoteReference"/>
                <w:rFonts w:ascii="Arial Narrow" w:eastAsia="Times New Roman" w:hAnsi="Arial Narrow" w:cs="Times New Roman"/>
                <w:sz w:val="16"/>
                <w:szCs w:val="16"/>
                <w:lang w:val="es-ES_tradnl"/>
              </w:rPr>
              <w:footnoteReference w:id="18"/>
            </w:r>
          </w:p>
        </w:tc>
        <w:tc>
          <w:tcPr>
            <w:tcW w:w="1250" w:type="dxa"/>
            <w:gridSpan w:val="2"/>
            <w:tcBorders>
              <w:top w:val="single" w:sz="4" w:space="0" w:color="auto"/>
              <w:left w:val="nil"/>
              <w:bottom w:val="single" w:sz="4" w:space="0" w:color="auto"/>
              <w:right w:val="single" w:sz="4" w:space="0" w:color="000000"/>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EF683A">
              <w:rPr>
                <w:rFonts w:ascii="Arial Narrow" w:eastAsia="Times New Roman" w:hAnsi="Arial Narrow" w:cs="Times New Roman"/>
                <w:sz w:val="16"/>
                <w:szCs w:val="16"/>
                <w:lang w:val="es-ES_tradnl"/>
              </w:rPr>
              <w:t>2016</w:t>
            </w:r>
          </w:p>
        </w:tc>
        <w:tc>
          <w:tcPr>
            <w:tcW w:w="1121" w:type="dxa"/>
            <w:gridSpan w:val="3"/>
            <w:tcBorders>
              <w:top w:val="nil"/>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top w:val="nil"/>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top w:val="nil"/>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top w:val="nil"/>
              <w:left w:val="nil"/>
              <w:bottom w:val="single" w:sz="4" w:space="0" w:color="auto"/>
              <w:right w:val="single" w:sz="4" w:space="0" w:color="auto"/>
            </w:tcBorders>
            <w:shd w:val="clear" w:color="auto" w:fill="auto"/>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tcBorders>
              <w:top w:val="nil"/>
              <w:left w:val="nil"/>
              <w:bottom w:val="single" w:sz="4" w:space="0" w:color="auto"/>
              <w:right w:val="single" w:sz="4" w:space="0" w:color="auto"/>
            </w:tcBorders>
            <w:shd w:val="clear" w:color="auto" w:fill="auto"/>
            <w:vAlign w:val="center"/>
          </w:tcPr>
          <w:p w:rsidR="00060D34" w:rsidRPr="004833E6" w:rsidRDefault="00060D34" w:rsidP="00517A14">
            <w:pPr>
              <w:spacing w:after="0" w:line="240" w:lineRule="auto"/>
              <w:jc w:val="center"/>
              <w:rPr>
                <w:rFonts w:ascii="Arial Narrow" w:eastAsia="Times New Roman" w:hAnsi="Arial Narrow" w:cs="Times New Roman"/>
                <w:sz w:val="16"/>
                <w:szCs w:val="16"/>
                <w:lang w:val="es-ES_tradnl"/>
              </w:rPr>
            </w:pPr>
          </w:p>
        </w:tc>
        <w:tc>
          <w:tcPr>
            <w:tcW w:w="1033" w:type="dxa"/>
            <w:tcBorders>
              <w:top w:val="single" w:sz="4" w:space="0" w:color="auto"/>
              <w:left w:val="nil"/>
              <w:bottom w:val="single" w:sz="4" w:space="0" w:color="auto"/>
              <w:right w:val="single" w:sz="4" w:space="0" w:color="auto"/>
            </w:tcBorders>
            <w:vAlign w:val="center"/>
          </w:tcPr>
          <w:p w:rsidR="00060D34" w:rsidRPr="00483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16.800</w:t>
            </w:r>
          </w:p>
        </w:tc>
        <w:tc>
          <w:tcPr>
            <w:tcW w:w="826" w:type="dxa"/>
            <w:tcBorders>
              <w:top w:val="single" w:sz="4" w:space="0" w:color="auto"/>
              <w:left w:val="single" w:sz="4" w:space="0" w:color="auto"/>
              <w:bottom w:val="single" w:sz="4" w:space="0" w:color="auto"/>
              <w:right w:val="single" w:sz="4" w:space="0" w:color="auto"/>
            </w:tcBorders>
            <w:vAlign w:val="center"/>
          </w:tcPr>
          <w:p w:rsidR="00060D34" w:rsidRPr="00483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65.800</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060D34" w:rsidRPr="00D143F9" w:rsidRDefault="00060D34" w:rsidP="00517A14">
            <w:pPr>
              <w:spacing w:after="0" w:line="240" w:lineRule="auto"/>
              <w:jc w:val="both"/>
              <w:rPr>
                <w:rFonts w:ascii="Arial Narrow" w:eastAsia="Times New Roman" w:hAnsi="Arial Narrow" w:cs="Times New Roman"/>
                <w:sz w:val="16"/>
                <w:szCs w:val="16"/>
                <w:lang w:val="es-ES_tradnl"/>
              </w:rPr>
            </w:pPr>
          </w:p>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020D21">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D143F9">
              <w:rPr>
                <w:rFonts w:ascii="Arial Narrow" w:eastAsia="Times New Roman" w:hAnsi="Arial Narrow" w:cs="Times New Roman"/>
                <w:sz w:val="16"/>
                <w:szCs w:val="16"/>
                <w:lang w:val="es-ES_tradnl"/>
              </w:rPr>
              <w:t xml:space="preserve">Informe de </w:t>
            </w:r>
            <w:r>
              <w:rPr>
                <w:rFonts w:ascii="Arial Narrow" w:eastAsia="Times New Roman" w:hAnsi="Arial Narrow" w:cs="Times New Roman"/>
                <w:sz w:val="16"/>
                <w:szCs w:val="16"/>
                <w:lang w:val="es-ES_tradnl"/>
              </w:rPr>
              <w:t>E</w:t>
            </w:r>
            <w:r w:rsidRPr="00D143F9">
              <w:rPr>
                <w:rFonts w:ascii="Arial Narrow" w:eastAsia="Times New Roman" w:hAnsi="Arial Narrow" w:cs="Times New Roman"/>
                <w:sz w:val="16"/>
                <w:szCs w:val="16"/>
                <w:lang w:val="es-ES_tradnl"/>
              </w:rPr>
              <w:t xml:space="preserve">valuación </w:t>
            </w:r>
            <w:r>
              <w:rPr>
                <w:rFonts w:ascii="Arial Narrow" w:eastAsia="Times New Roman" w:hAnsi="Arial Narrow" w:cs="Times New Roman"/>
                <w:sz w:val="16"/>
                <w:szCs w:val="16"/>
                <w:lang w:val="es-ES_tradnl"/>
              </w:rPr>
              <w:t>F</w:t>
            </w:r>
            <w:r w:rsidRPr="00D143F9">
              <w:rPr>
                <w:rFonts w:ascii="Arial Narrow" w:eastAsia="Times New Roman" w:hAnsi="Arial Narrow" w:cs="Times New Roman"/>
                <w:sz w:val="16"/>
                <w:szCs w:val="16"/>
                <w:lang w:val="es-ES_tradnl"/>
              </w:rPr>
              <w:t>inal</w:t>
            </w:r>
          </w:p>
        </w:tc>
      </w:tr>
      <w:tr w:rsidR="00060D34" w:rsidRPr="00FA13E6" w:rsidTr="00517A14">
        <w:trPr>
          <w:trHeight w:val="271"/>
          <w:jc w:val="center"/>
        </w:trPr>
        <w:tc>
          <w:tcPr>
            <w:tcW w:w="2181" w:type="dxa"/>
            <w:tcBorders>
              <w:top w:val="nil"/>
              <w:left w:val="single" w:sz="4" w:space="0" w:color="auto"/>
              <w:bottom w:val="single" w:sz="4" w:space="0" w:color="auto"/>
              <w:right w:val="single" w:sz="4" w:space="0" w:color="auto"/>
            </w:tcBorders>
            <w:shd w:val="clear" w:color="auto" w:fill="auto"/>
            <w:vAlign w:val="center"/>
          </w:tcPr>
          <w:p w:rsidR="00060D34" w:rsidRPr="00F81140" w:rsidRDefault="00060D34" w:rsidP="00517A14">
            <w:pPr>
              <w:spacing w:after="0" w:line="240" w:lineRule="auto"/>
              <w:rPr>
                <w:rFonts w:ascii="Arial Narrow" w:eastAsia="Times New Roman" w:hAnsi="Arial Narrow" w:cs="Times New Roman"/>
                <w:sz w:val="16"/>
                <w:szCs w:val="16"/>
                <w:lang w:val="es-ES_tradnl"/>
              </w:rPr>
            </w:pPr>
            <w:r w:rsidRPr="00EF683A">
              <w:rPr>
                <w:rFonts w:ascii="Arial Narrow" w:eastAsia="Times New Roman" w:hAnsi="Arial Narrow" w:cs="Times New Roman"/>
                <w:sz w:val="16"/>
                <w:szCs w:val="16"/>
                <w:lang w:val="es-ES_tradnl"/>
              </w:rPr>
              <w:t>Caudal de aguas residuales tratad</w:t>
            </w:r>
            <w:r>
              <w:rPr>
                <w:rFonts w:ascii="Arial Narrow" w:eastAsia="Times New Roman" w:hAnsi="Arial Narrow" w:cs="Times New Roman"/>
                <w:sz w:val="16"/>
                <w:szCs w:val="16"/>
                <w:lang w:val="es-ES_tradnl"/>
              </w:rPr>
              <w:t xml:space="preserve">o </w:t>
            </w:r>
            <w:r w:rsidRPr="00410AE1">
              <w:rPr>
                <w:rFonts w:ascii="Arial Narrow" w:eastAsia="Times New Roman" w:hAnsi="Arial Narrow" w:cs="Times New Roman"/>
                <w:sz w:val="16"/>
                <w:szCs w:val="16"/>
                <w:lang w:val="es-ES_tradnl"/>
              </w:rPr>
              <w:t>en el área del PSACH</w:t>
            </w:r>
          </w:p>
        </w:tc>
        <w:tc>
          <w:tcPr>
            <w:tcW w:w="851" w:type="dxa"/>
            <w:tcBorders>
              <w:top w:val="nil"/>
              <w:left w:val="nil"/>
              <w:bottom w:val="single" w:sz="4" w:space="0" w:color="auto"/>
              <w:right w:val="single" w:sz="4" w:space="0" w:color="auto"/>
            </w:tcBorders>
            <w:shd w:val="clear" w:color="auto" w:fill="auto"/>
            <w:vAlign w:val="center"/>
          </w:tcPr>
          <w:p w:rsidR="00060D34" w:rsidRPr="00F81140" w:rsidRDefault="00060D34" w:rsidP="00517A14">
            <w:pPr>
              <w:spacing w:after="0" w:line="240" w:lineRule="auto"/>
              <w:jc w:val="center"/>
              <w:rPr>
                <w:rFonts w:ascii="Arial Narrow" w:eastAsia="Times New Roman" w:hAnsi="Arial Narrow" w:cs="Times New Roman"/>
                <w:sz w:val="16"/>
                <w:szCs w:val="16"/>
                <w:lang w:val="es-ES_tradnl"/>
              </w:rPr>
            </w:pPr>
            <w:r w:rsidRPr="00EF683A">
              <w:rPr>
                <w:rFonts w:ascii="Arial Narrow" w:eastAsia="Times New Roman" w:hAnsi="Arial Narrow" w:cs="Times New Roman"/>
                <w:sz w:val="16"/>
                <w:szCs w:val="16"/>
                <w:lang w:val="es-ES_tradnl"/>
              </w:rPr>
              <w:t>m</w:t>
            </w:r>
            <w:r w:rsidRPr="00485C94">
              <w:rPr>
                <w:rFonts w:ascii="Arial Narrow" w:eastAsia="Times New Roman" w:hAnsi="Arial Narrow" w:cs="Times New Roman"/>
                <w:sz w:val="16"/>
                <w:szCs w:val="16"/>
                <w:vertAlign w:val="superscript"/>
                <w:lang w:val="es-ES_tradnl"/>
              </w:rPr>
              <w:t>3</w:t>
            </w:r>
            <w:r w:rsidRPr="00EF683A">
              <w:rPr>
                <w:rFonts w:ascii="Arial Narrow" w:eastAsia="Times New Roman" w:hAnsi="Arial Narrow" w:cs="Times New Roman"/>
                <w:sz w:val="16"/>
                <w:szCs w:val="16"/>
                <w:lang w:val="es-ES_tradnl"/>
              </w:rPr>
              <w:t>/</w:t>
            </w:r>
            <w:proofErr w:type="spellStart"/>
            <w:r w:rsidRPr="00EF683A">
              <w:rPr>
                <w:rFonts w:ascii="Arial Narrow" w:eastAsia="Times New Roman" w:hAnsi="Arial Narrow" w:cs="Times New Roman"/>
                <w:sz w:val="16"/>
                <w:szCs w:val="16"/>
                <w:lang w:val="es-ES_tradnl"/>
              </w:rPr>
              <w:t>seg</w:t>
            </w:r>
            <w:proofErr w:type="spellEnd"/>
          </w:p>
        </w:tc>
        <w:tc>
          <w:tcPr>
            <w:tcW w:w="1120" w:type="dxa"/>
            <w:gridSpan w:val="3"/>
            <w:tcBorders>
              <w:top w:val="nil"/>
              <w:left w:val="nil"/>
              <w:bottom w:val="single" w:sz="4" w:space="0" w:color="auto"/>
              <w:right w:val="single" w:sz="4" w:space="0" w:color="auto"/>
            </w:tcBorders>
            <w:shd w:val="clear" w:color="auto" w:fill="auto"/>
            <w:vAlign w:val="center"/>
          </w:tcPr>
          <w:p w:rsidR="00060D34" w:rsidRPr="00F81140"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1250" w:type="dxa"/>
            <w:gridSpan w:val="2"/>
            <w:tcBorders>
              <w:top w:val="single" w:sz="4" w:space="0" w:color="auto"/>
              <w:left w:val="nil"/>
              <w:bottom w:val="single" w:sz="4" w:space="0" w:color="auto"/>
              <w:right w:val="single" w:sz="4" w:space="0" w:color="000000"/>
            </w:tcBorders>
            <w:shd w:val="clear" w:color="auto" w:fill="auto"/>
            <w:noWrap/>
            <w:vAlign w:val="center"/>
          </w:tcPr>
          <w:p w:rsidR="00060D34" w:rsidRPr="00F81140" w:rsidRDefault="00060D34" w:rsidP="00517A14">
            <w:pPr>
              <w:spacing w:after="0" w:line="240" w:lineRule="auto"/>
              <w:jc w:val="center"/>
              <w:rPr>
                <w:rFonts w:ascii="Arial Narrow" w:eastAsia="Times New Roman" w:hAnsi="Arial Narrow" w:cs="Times New Roman"/>
                <w:sz w:val="16"/>
                <w:szCs w:val="16"/>
                <w:lang w:val="es-ES_tradnl"/>
              </w:rPr>
            </w:pPr>
            <w:r w:rsidRPr="00EF683A">
              <w:rPr>
                <w:rFonts w:ascii="Arial Narrow" w:eastAsia="Times New Roman" w:hAnsi="Arial Narrow" w:cs="Times New Roman"/>
                <w:sz w:val="16"/>
                <w:szCs w:val="16"/>
                <w:lang w:val="es-ES_tradnl"/>
              </w:rPr>
              <w:t>2016</w:t>
            </w:r>
          </w:p>
        </w:tc>
        <w:tc>
          <w:tcPr>
            <w:tcW w:w="1121" w:type="dxa"/>
            <w:gridSpan w:val="3"/>
            <w:tcBorders>
              <w:top w:val="nil"/>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top w:val="nil"/>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top w:val="nil"/>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top w:val="nil"/>
              <w:left w:val="nil"/>
              <w:bottom w:val="single" w:sz="4" w:space="0" w:color="auto"/>
              <w:right w:val="single" w:sz="4" w:space="0" w:color="auto"/>
            </w:tcBorders>
            <w:shd w:val="clear" w:color="auto" w:fill="auto"/>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tcBorders>
              <w:top w:val="nil"/>
              <w:left w:val="nil"/>
              <w:bottom w:val="single" w:sz="4" w:space="0" w:color="auto"/>
              <w:right w:val="single" w:sz="4" w:space="0" w:color="auto"/>
            </w:tcBorders>
            <w:shd w:val="clear" w:color="auto" w:fill="auto"/>
            <w:vAlign w:val="center"/>
          </w:tcPr>
          <w:p w:rsidR="00060D34" w:rsidRPr="007B27ED"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1033" w:type="dxa"/>
            <w:tcBorders>
              <w:top w:val="single" w:sz="4" w:space="0" w:color="auto"/>
              <w:left w:val="nil"/>
              <w:bottom w:val="single" w:sz="4" w:space="0" w:color="auto"/>
              <w:right w:val="single" w:sz="4" w:space="0" w:color="auto"/>
            </w:tcBorders>
            <w:shd w:val="clear" w:color="auto" w:fill="auto"/>
            <w:vAlign w:val="center"/>
          </w:tcPr>
          <w:p w:rsidR="00060D34" w:rsidRPr="00784417" w:rsidRDefault="00060D34" w:rsidP="00517A14">
            <w:pPr>
              <w:spacing w:after="0" w:line="240" w:lineRule="auto"/>
              <w:jc w:val="center"/>
              <w:rPr>
                <w:rFonts w:ascii="Arial Narrow" w:eastAsia="Times New Roman" w:hAnsi="Arial Narrow" w:cs="Times New Roman"/>
                <w:color w:val="FF0000"/>
                <w:sz w:val="16"/>
                <w:szCs w:val="16"/>
                <w:highlight w:val="yellow"/>
                <w:lang w:val="es-ES_tradnl"/>
              </w:rPr>
            </w:pPr>
            <w:r w:rsidRPr="00784417">
              <w:rPr>
                <w:rFonts w:ascii="Arial Narrow" w:eastAsia="Times New Roman" w:hAnsi="Arial Narrow" w:cs="Times New Roman"/>
                <w:color w:val="FF0000"/>
                <w:sz w:val="16"/>
                <w:szCs w:val="16"/>
                <w:highlight w:val="yellow"/>
                <w:lang w:val="es-ES_tradnl"/>
              </w:rPr>
              <w:t>0,5</w:t>
            </w:r>
          </w:p>
          <w:p w:rsidR="00060D34" w:rsidRPr="007B27ED"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060D34" w:rsidRPr="006F1807" w:rsidRDefault="00060D34" w:rsidP="00517A14">
            <w:pPr>
              <w:spacing w:after="0" w:line="240" w:lineRule="auto"/>
              <w:jc w:val="center"/>
              <w:rPr>
                <w:rFonts w:ascii="Arial Narrow" w:eastAsia="Times New Roman" w:hAnsi="Arial Narrow" w:cs="Times New Roman"/>
                <w:color w:val="FF0000"/>
                <w:sz w:val="16"/>
                <w:szCs w:val="16"/>
                <w:highlight w:val="yellow"/>
                <w:lang w:val="es-ES_tradnl"/>
              </w:rPr>
            </w:pPr>
            <w:r w:rsidRPr="006F1807">
              <w:rPr>
                <w:rFonts w:ascii="Arial Narrow" w:eastAsia="Times New Roman" w:hAnsi="Arial Narrow" w:cs="Times New Roman"/>
                <w:color w:val="FF0000"/>
                <w:sz w:val="16"/>
                <w:szCs w:val="16"/>
                <w:highlight w:val="yellow"/>
                <w:lang w:val="es-ES_tradnl"/>
              </w:rPr>
              <w:t>0,5</w:t>
            </w:r>
          </w:p>
          <w:p w:rsidR="00060D34" w:rsidRPr="009A7476"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060D34" w:rsidRDefault="00060D34" w:rsidP="00517A14">
            <w:pPr>
              <w:spacing w:after="0" w:line="240" w:lineRule="auto"/>
              <w:jc w:val="both"/>
              <w:rPr>
                <w:rFonts w:ascii="Arial Narrow" w:eastAsia="Times New Roman" w:hAnsi="Arial Narrow" w:cs="Times New Roman"/>
                <w:sz w:val="16"/>
                <w:szCs w:val="16"/>
                <w:lang w:val="es-ES_tradnl"/>
              </w:rPr>
            </w:pPr>
            <w:r w:rsidRPr="00485C94">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D143F9">
              <w:rPr>
                <w:rFonts w:ascii="Arial Narrow" w:eastAsia="Times New Roman" w:hAnsi="Arial Narrow" w:cs="Times New Roman"/>
                <w:sz w:val="16"/>
                <w:szCs w:val="16"/>
                <w:lang w:val="es-ES_tradnl"/>
              </w:rPr>
              <w:t xml:space="preserve">Informe de </w:t>
            </w:r>
            <w:r>
              <w:rPr>
                <w:rFonts w:ascii="Arial Narrow" w:eastAsia="Times New Roman" w:hAnsi="Arial Narrow" w:cs="Times New Roman"/>
                <w:sz w:val="16"/>
                <w:szCs w:val="16"/>
                <w:lang w:val="es-ES_tradnl"/>
              </w:rPr>
              <w:t>E</w:t>
            </w:r>
            <w:r w:rsidRPr="00D143F9">
              <w:rPr>
                <w:rFonts w:ascii="Arial Narrow" w:eastAsia="Times New Roman" w:hAnsi="Arial Narrow" w:cs="Times New Roman"/>
                <w:sz w:val="16"/>
                <w:szCs w:val="16"/>
                <w:lang w:val="es-ES_tradnl"/>
              </w:rPr>
              <w:t xml:space="preserve">valuación </w:t>
            </w:r>
            <w:r>
              <w:rPr>
                <w:rFonts w:ascii="Arial Narrow" w:eastAsia="Times New Roman" w:hAnsi="Arial Narrow" w:cs="Times New Roman"/>
                <w:sz w:val="16"/>
                <w:szCs w:val="16"/>
                <w:lang w:val="es-ES_tradnl"/>
              </w:rPr>
              <w:t>F</w:t>
            </w:r>
            <w:r w:rsidRPr="00D143F9">
              <w:rPr>
                <w:rFonts w:ascii="Arial Narrow" w:eastAsia="Times New Roman" w:hAnsi="Arial Narrow" w:cs="Times New Roman"/>
                <w:sz w:val="16"/>
                <w:szCs w:val="16"/>
                <w:lang w:val="es-ES_tradnl"/>
              </w:rPr>
              <w:t>inal</w:t>
            </w:r>
          </w:p>
          <w:p w:rsidR="00060D34" w:rsidRDefault="00060D34" w:rsidP="00517A14">
            <w:pPr>
              <w:spacing w:after="0" w:line="240" w:lineRule="auto"/>
              <w:jc w:val="both"/>
              <w:rPr>
                <w:rFonts w:ascii="Arial Narrow" w:eastAsia="Times New Roman" w:hAnsi="Arial Narrow" w:cs="Times New Roman"/>
                <w:sz w:val="16"/>
                <w:szCs w:val="16"/>
                <w:lang w:val="es-ES_tradnl"/>
              </w:rPr>
            </w:pPr>
          </w:p>
          <w:p w:rsidR="00060D34" w:rsidRPr="00D143F9" w:rsidRDefault="00060D34" w:rsidP="00517A14">
            <w:pPr>
              <w:spacing w:after="0" w:line="240" w:lineRule="auto"/>
              <w:jc w:val="both"/>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m</w:t>
            </w:r>
            <w:r w:rsidRPr="00485C94">
              <w:rPr>
                <w:rFonts w:ascii="Arial Narrow" w:eastAsia="Times New Roman" w:hAnsi="Arial Narrow" w:cs="Times New Roman"/>
                <w:sz w:val="16"/>
                <w:szCs w:val="16"/>
                <w:vertAlign w:val="superscript"/>
                <w:lang w:val="es-ES_tradnl"/>
              </w:rPr>
              <w:t>3</w:t>
            </w:r>
            <w:r w:rsidRPr="00EF683A">
              <w:rPr>
                <w:rFonts w:ascii="Arial Narrow" w:eastAsia="Times New Roman" w:hAnsi="Arial Narrow" w:cs="Times New Roman"/>
                <w:sz w:val="16"/>
                <w:szCs w:val="16"/>
                <w:lang w:val="es-ES_tradnl"/>
              </w:rPr>
              <w:t>/</w:t>
            </w:r>
            <w:proofErr w:type="spellStart"/>
            <w:r w:rsidRPr="00EF683A">
              <w:rPr>
                <w:rFonts w:ascii="Arial Narrow" w:eastAsia="Times New Roman" w:hAnsi="Arial Narrow" w:cs="Times New Roman"/>
                <w:sz w:val="16"/>
                <w:szCs w:val="16"/>
                <w:lang w:val="es-ES_tradnl"/>
              </w:rPr>
              <w:t>seg</w:t>
            </w:r>
            <w:proofErr w:type="spellEnd"/>
            <w:r w:rsidRPr="00EF683A">
              <w:rPr>
                <w:rFonts w:ascii="Arial Narrow" w:eastAsia="Times New Roman" w:hAnsi="Arial Narrow" w:cs="Times New Roman"/>
                <w:sz w:val="16"/>
                <w:szCs w:val="16"/>
                <w:lang w:val="es-ES_tradnl"/>
              </w:rPr>
              <w:t xml:space="preserve"> de agua residual tratada</w:t>
            </w:r>
          </w:p>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p>
        </w:tc>
      </w:tr>
      <w:tr w:rsidR="00060D34" w:rsidRPr="00FA13E6" w:rsidTr="00517A14">
        <w:trPr>
          <w:trHeight w:val="288"/>
          <w:jc w:val="center"/>
        </w:trPr>
        <w:tc>
          <w:tcPr>
            <w:tcW w:w="14770" w:type="dxa"/>
            <w:gridSpan w:val="17"/>
            <w:tcBorders>
              <w:top w:val="nil"/>
              <w:left w:val="single" w:sz="4" w:space="0" w:color="auto"/>
              <w:bottom w:val="single" w:sz="4" w:space="0" w:color="auto"/>
              <w:right w:val="single" w:sz="4" w:space="0" w:color="auto"/>
            </w:tcBorders>
            <w:shd w:val="clear" w:color="auto" w:fill="A6A6A6" w:themeFill="background1" w:themeFillShade="A6"/>
            <w:vAlign w:val="center"/>
          </w:tcPr>
          <w:p w:rsidR="00060D34" w:rsidRPr="00FA13E6" w:rsidRDefault="00060D34" w:rsidP="00517A14">
            <w:pPr>
              <w:spacing w:after="0" w:line="240" w:lineRule="auto"/>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R</w:t>
            </w:r>
            <w:r w:rsidRPr="00D143F9">
              <w:rPr>
                <w:rFonts w:ascii="Arial Narrow" w:eastAsia="Times New Roman" w:hAnsi="Arial Narrow" w:cs="Times New Roman"/>
                <w:b/>
                <w:bCs/>
                <w:sz w:val="16"/>
                <w:szCs w:val="16"/>
                <w:lang w:val="es-ES_tradnl"/>
              </w:rPr>
              <w:t>esulta</w:t>
            </w:r>
            <w:r w:rsidRPr="00FA13E6">
              <w:rPr>
                <w:rFonts w:ascii="Arial Narrow" w:eastAsia="Times New Roman" w:hAnsi="Arial Narrow" w:cs="Times New Roman"/>
                <w:b/>
                <w:bCs/>
                <w:sz w:val="16"/>
                <w:szCs w:val="16"/>
                <w:lang w:val="es-ES_tradnl"/>
              </w:rPr>
              <w:t xml:space="preserve">do </w:t>
            </w:r>
            <w:r>
              <w:rPr>
                <w:rFonts w:ascii="Arial Narrow" w:eastAsia="Times New Roman" w:hAnsi="Arial Narrow" w:cs="Times New Roman"/>
                <w:b/>
                <w:bCs/>
                <w:sz w:val="16"/>
                <w:szCs w:val="16"/>
                <w:lang w:val="es-ES_tradnl"/>
              </w:rPr>
              <w:t>2</w:t>
            </w:r>
            <w:r w:rsidRPr="00FA13E6">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 xml:space="preserve">Capacidad de recolección de las aguas residuales en el área del PSACH incrementada </w:t>
            </w:r>
          </w:p>
        </w:tc>
      </w:tr>
      <w:tr w:rsidR="00060D34" w:rsidRPr="00FA13E6" w:rsidTr="00517A14">
        <w:trPr>
          <w:trHeight w:val="20"/>
          <w:jc w:val="center"/>
        </w:trPr>
        <w:tc>
          <w:tcPr>
            <w:tcW w:w="2181"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Indicador</w:t>
            </w:r>
          </w:p>
        </w:tc>
        <w:tc>
          <w:tcPr>
            <w:tcW w:w="851" w:type="dxa"/>
            <w:tcBorders>
              <w:top w:val="nil"/>
              <w:left w:val="nil"/>
              <w:bottom w:val="single" w:sz="4" w:space="0" w:color="auto"/>
              <w:right w:val="single" w:sz="4" w:space="0" w:color="auto"/>
            </w:tcBorders>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Unidad de Medida</w:t>
            </w:r>
          </w:p>
        </w:tc>
        <w:tc>
          <w:tcPr>
            <w:tcW w:w="1120" w:type="dxa"/>
            <w:gridSpan w:val="3"/>
            <w:tcBorders>
              <w:top w:val="nil"/>
              <w:left w:val="nil"/>
              <w:bottom w:val="single" w:sz="4" w:space="0" w:color="auto"/>
              <w:right w:val="single" w:sz="4" w:space="0" w:color="auto"/>
            </w:tcBorders>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Línea de Base </w:t>
            </w:r>
          </w:p>
        </w:tc>
        <w:tc>
          <w:tcPr>
            <w:tcW w:w="1250"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Línea de Base</w:t>
            </w:r>
          </w:p>
        </w:tc>
        <w:tc>
          <w:tcPr>
            <w:tcW w:w="1121" w:type="dxa"/>
            <w:gridSpan w:val="3"/>
            <w:tcBorders>
              <w:top w:val="nil"/>
              <w:left w:val="nil"/>
              <w:bottom w:val="single" w:sz="4" w:space="0" w:color="auto"/>
              <w:right w:val="single" w:sz="4" w:space="0" w:color="auto"/>
            </w:tcBorders>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1</w:t>
            </w:r>
          </w:p>
        </w:tc>
        <w:tc>
          <w:tcPr>
            <w:tcW w:w="992" w:type="dxa"/>
            <w:tcBorders>
              <w:top w:val="nil"/>
              <w:left w:val="nil"/>
              <w:bottom w:val="single" w:sz="4" w:space="0" w:color="auto"/>
              <w:right w:val="single" w:sz="4" w:space="0" w:color="auto"/>
            </w:tcBorders>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2</w:t>
            </w:r>
          </w:p>
        </w:tc>
        <w:tc>
          <w:tcPr>
            <w:tcW w:w="992" w:type="dxa"/>
            <w:tcBorders>
              <w:top w:val="nil"/>
              <w:left w:val="nil"/>
              <w:bottom w:val="single" w:sz="4" w:space="0" w:color="auto"/>
              <w:right w:val="single" w:sz="4" w:space="0" w:color="auto"/>
            </w:tcBorders>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3</w:t>
            </w:r>
          </w:p>
        </w:tc>
        <w:tc>
          <w:tcPr>
            <w:tcW w:w="775" w:type="dxa"/>
            <w:tcBorders>
              <w:top w:val="nil"/>
              <w:left w:val="nil"/>
              <w:bottom w:val="single" w:sz="4" w:space="0" w:color="auto"/>
              <w:right w:val="single" w:sz="4" w:space="0" w:color="auto"/>
            </w:tcBorders>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4</w:t>
            </w:r>
          </w:p>
        </w:tc>
        <w:tc>
          <w:tcPr>
            <w:tcW w:w="1069" w:type="dxa"/>
            <w:tcBorders>
              <w:top w:val="nil"/>
              <w:left w:val="nil"/>
              <w:bottom w:val="single" w:sz="4" w:space="0" w:color="auto"/>
              <w:right w:val="single" w:sz="4" w:space="0" w:color="auto"/>
            </w:tcBorders>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5</w:t>
            </w:r>
          </w:p>
        </w:tc>
        <w:tc>
          <w:tcPr>
            <w:tcW w:w="1033"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Año </w:t>
            </w:r>
            <w:r>
              <w:rPr>
                <w:rFonts w:ascii="Arial Narrow" w:eastAsia="Times New Roman" w:hAnsi="Arial Narrow" w:cs="Times New Roman"/>
                <w:b/>
                <w:bCs/>
                <w:sz w:val="16"/>
                <w:szCs w:val="16"/>
                <w:lang w:val="es-ES_tradnl"/>
              </w:rPr>
              <w:t>6</w:t>
            </w:r>
          </w:p>
        </w:tc>
        <w:tc>
          <w:tcPr>
            <w:tcW w:w="8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Final del Proyecto</w:t>
            </w:r>
          </w:p>
        </w:tc>
        <w:tc>
          <w:tcPr>
            <w:tcW w:w="2560"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sidRPr="00020D21">
              <w:rPr>
                <w:rFonts w:ascii="Arial Narrow" w:eastAsia="Times New Roman" w:hAnsi="Arial Narrow" w:cs="Times New Roman"/>
                <w:b/>
                <w:bCs/>
                <w:sz w:val="16"/>
                <w:szCs w:val="16"/>
                <w:lang w:val="es-ES_tradnl"/>
              </w:rPr>
              <w:t xml:space="preserve">Comentarios/ </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020D21">
              <w:rPr>
                <w:rFonts w:ascii="Arial Narrow" w:eastAsia="Times New Roman" w:hAnsi="Arial Narrow" w:cs="Times New Roman"/>
                <w:b/>
                <w:bCs/>
                <w:sz w:val="16"/>
                <w:szCs w:val="16"/>
                <w:lang w:val="es-ES_tradnl"/>
              </w:rPr>
              <w:t>Medios de Verificación</w:t>
            </w:r>
            <w:r w:rsidRPr="00FA13E6" w:rsidDel="00485C94">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(MV)</w:t>
            </w:r>
          </w:p>
        </w:tc>
      </w:tr>
      <w:tr w:rsidR="00060D34" w:rsidRPr="00FA13E6" w:rsidTr="00517A14">
        <w:trPr>
          <w:trHeight w:val="916"/>
          <w:jc w:val="center"/>
        </w:trPr>
        <w:tc>
          <w:tcPr>
            <w:tcW w:w="2181" w:type="dxa"/>
            <w:tcBorders>
              <w:top w:val="nil"/>
              <w:left w:val="single" w:sz="4" w:space="0" w:color="auto"/>
              <w:bottom w:val="single" w:sz="4" w:space="0" w:color="auto"/>
              <w:right w:val="single" w:sz="4" w:space="0" w:color="auto"/>
            </w:tcBorders>
            <w:shd w:val="clear" w:color="auto" w:fill="auto"/>
            <w:vAlign w:val="center"/>
          </w:tcPr>
          <w:p w:rsidR="00060D34" w:rsidRPr="00EF683A" w:rsidRDefault="00060D34" w:rsidP="00517A14">
            <w:pPr>
              <w:spacing w:after="0" w:line="240" w:lineRule="auto"/>
              <w:rPr>
                <w:rFonts w:ascii="Arial Narrow" w:eastAsia="Times New Roman" w:hAnsi="Arial Narrow" w:cs="Times New Roman"/>
                <w:sz w:val="16"/>
                <w:szCs w:val="16"/>
                <w:lang w:val="es-ES_tradnl"/>
              </w:rPr>
            </w:pPr>
            <w:r w:rsidRPr="00EF683A">
              <w:rPr>
                <w:rFonts w:ascii="Arial Narrow" w:eastAsia="Times New Roman" w:hAnsi="Arial Narrow" w:cs="Times New Roman"/>
                <w:sz w:val="16"/>
                <w:szCs w:val="16"/>
                <w:lang w:val="es-ES_tradnl"/>
              </w:rPr>
              <w:t>Cobertura de Alcantarillado Sanitario del área de PSACH incrementada</w:t>
            </w:r>
          </w:p>
        </w:tc>
        <w:tc>
          <w:tcPr>
            <w:tcW w:w="851" w:type="dxa"/>
            <w:tcBorders>
              <w:top w:val="nil"/>
              <w:left w:val="nil"/>
              <w:bottom w:val="single" w:sz="4" w:space="0" w:color="auto"/>
              <w:right w:val="single" w:sz="4" w:space="0" w:color="auto"/>
            </w:tcBorders>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w:t>
            </w:r>
          </w:p>
        </w:tc>
        <w:tc>
          <w:tcPr>
            <w:tcW w:w="1120" w:type="dxa"/>
            <w:gridSpan w:val="3"/>
            <w:tcBorders>
              <w:top w:val="nil"/>
              <w:left w:val="nil"/>
              <w:bottom w:val="single" w:sz="4" w:space="0" w:color="auto"/>
              <w:right w:val="single" w:sz="4" w:space="0" w:color="auto"/>
            </w:tcBorders>
            <w:shd w:val="clear" w:color="auto" w:fill="auto"/>
            <w:vAlign w:val="center"/>
          </w:tcPr>
          <w:p w:rsidR="00060D34" w:rsidRPr="007B27ED" w:rsidRDefault="00060D34" w:rsidP="00517A14">
            <w:pPr>
              <w:spacing w:after="0" w:line="240" w:lineRule="auto"/>
              <w:jc w:val="center"/>
              <w:rPr>
                <w:rFonts w:ascii="Arial Narrow" w:eastAsia="Times New Roman" w:hAnsi="Arial Narrow" w:cs="Times New Roman"/>
                <w:sz w:val="16"/>
                <w:szCs w:val="16"/>
                <w:lang w:val="es-ES_tradnl"/>
              </w:rPr>
            </w:pPr>
            <w:r w:rsidRPr="004833E6">
              <w:rPr>
                <w:rFonts w:ascii="Arial Narrow" w:eastAsia="Times New Roman" w:hAnsi="Arial Narrow" w:cs="Times New Roman"/>
                <w:sz w:val="16"/>
                <w:szCs w:val="16"/>
                <w:lang w:val="es-ES_tradnl"/>
              </w:rPr>
              <w:t>50</w:t>
            </w:r>
          </w:p>
        </w:tc>
        <w:tc>
          <w:tcPr>
            <w:tcW w:w="1250" w:type="dxa"/>
            <w:gridSpan w:val="2"/>
            <w:tcBorders>
              <w:top w:val="single" w:sz="4" w:space="0" w:color="auto"/>
              <w:left w:val="nil"/>
              <w:bottom w:val="single" w:sz="4" w:space="0" w:color="auto"/>
              <w:right w:val="single" w:sz="4" w:space="0" w:color="000000"/>
            </w:tcBorders>
            <w:shd w:val="clear" w:color="auto" w:fill="auto"/>
            <w:noWrap/>
            <w:vAlign w:val="center"/>
          </w:tcPr>
          <w:p w:rsidR="00060D34" w:rsidRPr="004833E6" w:rsidRDefault="00060D34" w:rsidP="00517A14">
            <w:pPr>
              <w:spacing w:after="0" w:line="240" w:lineRule="auto"/>
              <w:jc w:val="center"/>
              <w:rPr>
                <w:rFonts w:ascii="Arial Narrow" w:eastAsia="Times New Roman" w:hAnsi="Arial Narrow" w:cs="Times New Roman"/>
                <w:sz w:val="16"/>
                <w:szCs w:val="16"/>
                <w:lang w:val="es-ES_tradnl"/>
              </w:rPr>
            </w:pPr>
            <w:r w:rsidRPr="007B27ED">
              <w:rPr>
                <w:rFonts w:ascii="Arial Narrow" w:eastAsia="Times New Roman" w:hAnsi="Arial Narrow" w:cs="Times New Roman"/>
                <w:sz w:val="16"/>
                <w:szCs w:val="16"/>
                <w:lang w:val="es-ES_tradnl"/>
              </w:rPr>
              <w:t>2016</w:t>
            </w:r>
          </w:p>
        </w:tc>
        <w:tc>
          <w:tcPr>
            <w:tcW w:w="1121" w:type="dxa"/>
            <w:gridSpan w:val="3"/>
            <w:tcBorders>
              <w:top w:val="nil"/>
              <w:left w:val="nil"/>
              <w:bottom w:val="single" w:sz="4" w:space="0" w:color="auto"/>
              <w:right w:val="single" w:sz="4" w:space="0" w:color="auto"/>
            </w:tcBorders>
            <w:shd w:val="clear" w:color="auto" w:fill="auto"/>
            <w:noWrap/>
            <w:vAlign w:val="center"/>
          </w:tcPr>
          <w:p w:rsidR="00060D34" w:rsidRPr="007B27ED"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top w:val="nil"/>
              <w:left w:val="nil"/>
              <w:bottom w:val="single" w:sz="4" w:space="0" w:color="auto"/>
              <w:right w:val="single" w:sz="4" w:space="0" w:color="auto"/>
            </w:tcBorders>
            <w:shd w:val="clear" w:color="auto" w:fill="auto"/>
            <w:noWrap/>
            <w:vAlign w:val="center"/>
          </w:tcPr>
          <w:p w:rsidR="00060D34" w:rsidRPr="00B846EC"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top w:val="nil"/>
              <w:left w:val="nil"/>
              <w:bottom w:val="single" w:sz="4" w:space="0" w:color="auto"/>
              <w:right w:val="single" w:sz="4" w:space="0" w:color="auto"/>
            </w:tcBorders>
            <w:shd w:val="clear" w:color="auto" w:fill="auto"/>
            <w:noWrap/>
            <w:vAlign w:val="center"/>
          </w:tcPr>
          <w:p w:rsidR="00060D34" w:rsidRPr="00B846EC"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top w:val="nil"/>
              <w:left w:val="nil"/>
              <w:bottom w:val="single" w:sz="4" w:space="0" w:color="auto"/>
              <w:right w:val="single" w:sz="4" w:space="0" w:color="auto"/>
            </w:tcBorders>
            <w:shd w:val="clear" w:color="auto" w:fill="auto"/>
            <w:vAlign w:val="center"/>
          </w:tcPr>
          <w:p w:rsidR="00060D34" w:rsidRPr="00B846EC"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tcBorders>
              <w:top w:val="nil"/>
              <w:left w:val="nil"/>
              <w:bottom w:val="single" w:sz="4" w:space="0" w:color="auto"/>
              <w:right w:val="single" w:sz="4" w:space="0" w:color="auto"/>
            </w:tcBorders>
            <w:shd w:val="clear" w:color="auto" w:fill="auto"/>
            <w:vAlign w:val="center"/>
          </w:tcPr>
          <w:p w:rsidR="00060D34" w:rsidRPr="004833E6" w:rsidRDefault="00060D34" w:rsidP="00517A14">
            <w:pPr>
              <w:spacing w:after="0" w:line="240" w:lineRule="auto"/>
              <w:rPr>
                <w:rFonts w:ascii="Arial Narrow" w:eastAsia="Times New Roman" w:hAnsi="Arial Narrow" w:cs="Times New Roman"/>
                <w:sz w:val="16"/>
                <w:szCs w:val="16"/>
                <w:lang w:val="es-ES_tradnl"/>
              </w:rPr>
            </w:pPr>
          </w:p>
        </w:tc>
        <w:tc>
          <w:tcPr>
            <w:tcW w:w="1033" w:type="dxa"/>
            <w:tcBorders>
              <w:top w:val="single" w:sz="4" w:space="0" w:color="auto"/>
              <w:left w:val="nil"/>
              <w:bottom w:val="single" w:sz="4" w:space="0" w:color="auto"/>
              <w:right w:val="single" w:sz="4" w:space="0" w:color="auto"/>
            </w:tcBorders>
            <w:vAlign w:val="center"/>
          </w:tcPr>
          <w:p w:rsidR="00060D34" w:rsidRPr="006D7EE6" w:rsidRDefault="00060D34" w:rsidP="00517A14">
            <w:pPr>
              <w:spacing w:after="0" w:line="240" w:lineRule="auto"/>
              <w:jc w:val="center"/>
              <w:rPr>
                <w:rFonts w:ascii="Arial Narrow" w:eastAsia="Times New Roman" w:hAnsi="Arial Narrow" w:cs="Times New Roman"/>
                <w:sz w:val="16"/>
                <w:szCs w:val="16"/>
                <w:lang w:val="es-ES_tradnl"/>
              </w:rPr>
            </w:pPr>
          </w:p>
          <w:p w:rsidR="00060D34" w:rsidRPr="006D7EE6" w:rsidRDefault="00060D34" w:rsidP="00517A14">
            <w:pPr>
              <w:spacing w:after="0" w:line="240" w:lineRule="auto"/>
              <w:jc w:val="center"/>
              <w:rPr>
                <w:rFonts w:ascii="Arial Narrow" w:eastAsia="Times New Roman" w:hAnsi="Arial Narrow" w:cs="Times New Roman"/>
                <w:sz w:val="16"/>
                <w:szCs w:val="16"/>
                <w:lang w:val="es-ES_tradnl"/>
              </w:rPr>
            </w:pPr>
            <w:r w:rsidRPr="006D7EE6">
              <w:rPr>
                <w:rFonts w:ascii="Arial Narrow" w:eastAsia="Times New Roman" w:hAnsi="Arial Narrow" w:cs="Times New Roman"/>
                <w:sz w:val="16"/>
                <w:szCs w:val="16"/>
                <w:lang w:val="es-ES_tradnl"/>
              </w:rPr>
              <w:t>69</w:t>
            </w:r>
          </w:p>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826" w:type="dxa"/>
            <w:tcBorders>
              <w:top w:val="single" w:sz="4" w:space="0" w:color="auto"/>
              <w:left w:val="single" w:sz="4" w:space="0" w:color="auto"/>
              <w:bottom w:val="single" w:sz="4" w:space="0" w:color="auto"/>
              <w:right w:val="single" w:sz="4" w:space="0" w:color="auto"/>
            </w:tcBorders>
            <w:vAlign w:val="center"/>
          </w:tcPr>
          <w:p w:rsidR="00060D34" w:rsidRPr="00D143F9"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6F1807">
              <w:rPr>
                <w:rFonts w:ascii="Arial Narrow" w:eastAsia="Times New Roman" w:hAnsi="Arial Narrow" w:cs="Times New Roman"/>
                <w:sz w:val="16"/>
                <w:szCs w:val="16"/>
                <w:lang w:val="es-ES_tradnl"/>
              </w:rPr>
              <w:t>69</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060D34" w:rsidRDefault="00060D34" w:rsidP="00517A14">
            <w:pPr>
              <w:spacing w:after="0" w:line="240" w:lineRule="auto"/>
              <w:jc w:val="both"/>
              <w:rPr>
                <w:rFonts w:ascii="Arial Narrow" w:eastAsia="Times New Roman" w:hAnsi="Arial Narrow" w:cs="Times New Roman"/>
                <w:sz w:val="16"/>
                <w:szCs w:val="16"/>
                <w:lang w:val="es-ES_tradnl"/>
              </w:rPr>
            </w:pPr>
            <w:r w:rsidRPr="00485C94">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EF683A">
              <w:rPr>
                <w:rFonts w:ascii="Arial Narrow" w:eastAsia="Times New Roman" w:hAnsi="Arial Narrow" w:cs="Times New Roman"/>
                <w:sz w:val="16"/>
                <w:szCs w:val="16"/>
                <w:lang w:val="es-ES_tradnl"/>
              </w:rPr>
              <w:t>Informe de Evaluación Final</w:t>
            </w:r>
          </w:p>
          <w:p w:rsidR="00060D34" w:rsidRDefault="00060D34" w:rsidP="00517A14">
            <w:pPr>
              <w:spacing w:after="0" w:line="240" w:lineRule="auto"/>
              <w:jc w:val="both"/>
              <w:rPr>
                <w:rFonts w:ascii="Arial Narrow" w:eastAsia="Times New Roman" w:hAnsi="Arial Narrow" w:cs="Times New Roman"/>
                <w:sz w:val="16"/>
                <w:szCs w:val="16"/>
                <w:lang w:val="es-ES_tradnl"/>
              </w:rPr>
            </w:pPr>
          </w:p>
          <w:p w:rsidR="00060D34" w:rsidRPr="00EF683A" w:rsidRDefault="00060D34" w:rsidP="00517A14">
            <w:pPr>
              <w:spacing w:after="0" w:line="240" w:lineRule="auto"/>
              <w:jc w:val="both"/>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 xml:space="preserve">Hogares con acceso al </w:t>
            </w:r>
            <w:r w:rsidRPr="003F258B">
              <w:rPr>
                <w:rFonts w:ascii="Arial Narrow" w:eastAsia="Times New Roman" w:hAnsi="Arial Narrow" w:cs="Times New Roman"/>
                <w:sz w:val="16"/>
                <w:szCs w:val="16"/>
                <w:lang w:val="es-ES_tradnl"/>
              </w:rPr>
              <w:t>Alcantarillado Sanitario</w:t>
            </w:r>
            <w:r>
              <w:rPr>
                <w:rFonts w:ascii="Arial Narrow" w:eastAsia="Times New Roman" w:hAnsi="Arial Narrow" w:cs="Times New Roman"/>
                <w:sz w:val="16"/>
                <w:szCs w:val="16"/>
                <w:lang w:val="es-ES_tradnl"/>
              </w:rPr>
              <w:t xml:space="preserve"> en Arraiján y La Chorrera / Hogares totales</w:t>
            </w:r>
          </w:p>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p>
        </w:tc>
      </w:tr>
      <w:tr w:rsidR="00060D34" w:rsidRPr="00FA13E6" w:rsidTr="00517A14">
        <w:trPr>
          <w:trHeight w:val="20"/>
          <w:jc w:val="center"/>
        </w:trPr>
        <w:tc>
          <w:tcPr>
            <w:tcW w:w="2181" w:type="dxa"/>
            <w:tcBorders>
              <w:top w:val="nil"/>
              <w:left w:val="single" w:sz="4" w:space="0" w:color="auto"/>
              <w:bottom w:val="single" w:sz="4" w:space="0" w:color="auto"/>
              <w:right w:val="single" w:sz="4" w:space="0" w:color="auto"/>
            </w:tcBorders>
            <w:shd w:val="clear" w:color="auto" w:fill="auto"/>
            <w:vAlign w:val="center"/>
          </w:tcPr>
          <w:p w:rsidR="00060D34" w:rsidRPr="00D143F9" w:rsidRDefault="00060D34" w:rsidP="00517A14">
            <w:pPr>
              <w:spacing w:after="0" w:line="240" w:lineRule="auto"/>
              <w:rPr>
                <w:rFonts w:ascii="Arial Narrow" w:eastAsia="Times New Roman" w:hAnsi="Arial Narrow" w:cs="Times New Roman"/>
                <w:sz w:val="16"/>
                <w:szCs w:val="16"/>
                <w:highlight w:val="yellow"/>
                <w:lang w:val="es-ES_tradnl"/>
              </w:rPr>
            </w:pPr>
            <w:r w:rsidRPr="006449CC">
              <w:rPr>
                <w:rFonts w:ascii="Arial Narrow" w:eastAsia="Times New Roman" w:hAnsi="Arial Narrow" w:cs="Times New Roman"/>
                <w:sz w:val="16"/>
                <w:szCs w:val="16"/>
                <w:lang w:val="es-ES_tradnl"/>
              </w:rPr>
              <w:t>Hogares con conexión al sistema de saneamiento por redes en el área del PSACH</w:t>
            </w:r>
            <w:r w:rsidRPr="006449CC">
              <w:rPr>
                <w:rStyle w:val="FootnoteReference"/>
                <w:rFonts w:ascii="Arial Narrow" w:eastAsia="Times New Roman" w:hAnsi="Arial Narrow" w:cs="Times New Roman"/>
                <w:sz w:val="16"/>
                <w:szCs w:val="16"/>
                <w:lang w:val="es-ES_tradnl"/>
              </w:rPr>
              <w:footnoteReference w:id="19"/>
            </w:r>
            <w:r w:rsidRPr="006449CC">
              <w:rPr>
                <w:rFonts w:ascii="Arial Narrow" w:eastAsia="Times New Roman" w:hAnsi="Arial Narrow" w:cs="Times New Roman"/>
                <w:sz w:val="16"/>
                <w:szCs w:val="16"/>
                <w:lang w:val="es-ES_tradnl"/>
              </w:rPr>
              <w:t>.</w:t>
            </w:r>
          </w:p>
        </w:tc>
        <w:tc>
          <w:tcPr>
            <w:tcW w:w="851" w:type="dxa"/>
            <w:tcBorders>
              <w:top w:val="nil"/>
              <w:left w:val="nil"/>
              <w:bottom w:val="single" w:sz="4" w:space="0" w:color="auto"/>
              <w:right w:val="single" w:sz="4" w:space="0" w:color="auto"/>
            </w:tcBorders>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sidRPr="00EF683A">
              <w:rPr>
                <w:rFonts w:ascii="Arial Narrow" w:eastAsia="Times New Roman" w:hAnsi="Arial Narrow" w:cs="Times New Roman"/>
                <w:sz w:val="16"/>
                <w:szCs w:val="16"/>
                <w:lang w:val="es-ES_tradnl"/>
              </w:rPr>
              <w:t>Hogar</w:t>
            </w:r>
          </w:p>
        </w:tc>
        <w:tc>
          <w:tcPr>
            <w:tcW w:w="1120" w:type="dxa"/>
            <w:gridSpan w:val="3"/>
            <w:tcBorders>
              <w:top w:val="nil"/>
              <w:left w:val="nil"/>
              <w:bottom w:val="single" w:sz="4" w:space="0" w:color="auto"/>
              <w:right w:val="single" w:sz="4" w:space="0" w:color="auto"/>
            </w:tcBorders>
            <w:shd w:val="clear" w:color="auto" w:fill="auto"/>
            <w:vAlign w:val="center"/>
          </w:tcPr>
          <w:p w:rsidR="00060D34" w:rsidRPr="00483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62.200</w:t>
            </w:r>
          </w:p>
        </w:tc>
        <w:tc>
          <w:tcPr>
            <w:tcW w:w="1250" w:type="dxa"/>
            <w:gridSpan w:val="2"/>
            <w:tcBorders>
              <w:top w:val="single" w:sz="4" w:space="0" w:color="auto"/>
              <w:left w:val="nil"/>
              <w:bottom w:val="single" w:sz="4" w:space="0" w:color="auto"/>
              <w:right w:val="single" w:sz="4" w:space="0" w:color="000000"/>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EF683A">
              <w:rPr>
                <w:rFonts w:ascii="Arial Narrow" w:eastAsia="Times New Roman" w:hAnsi="Arial Narrow" w:cs="Times New Roman"/>
                <w:sz w:val="16"/>
                <w:szCs w:val="16"/>
                <w:lang w:val="es-ES_tradnl"/>
              </w:rPr>
              <w:t>201</w:t>
            </w:r>
            <w:r w:rsidRPr="00410AE1">
              <w:rPr>
                <w:rFonts w:ascii="Arial Narrow" w:eastAsia="Times New Roman" w:hAnsi="Arial Narrow" w:cs="Times New Roman"/>
                <w:sz w:val="16"/>
                <w:szCs w:val="16"/>
                <w:lang w:val="es-ES_tradnl"/>
              </w:rPr>
              <w:t>6</w:t>
            </w:r>
          </w:p>
        </w:tc>
        <w:tc>
          <w:tcPr>
            <w:tcW w:w="1121" w:type="dxa"/>
            <w:gridSpan w:val="3"/>
            <w:tcBorders>
              <w:top w:val="nil"/>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top w:val="nil"/>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top w:val="nil"/>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top w:val="nil"/>
              <w:left w:val="nil"/>
              <w:bottom w:val="single" w:sz="4" w:space="0" w:color="auto"/>
              <w:right w:val="single" w:sz="4" w:space="0" w:color="auto"/>
            </w:tcBorders>
            <w:shd w:val="clear" w:color="auto" w:fill="auto"/>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tcBorders>
              <w:top w:val="nil"/>
              <w:left w:val="nil"/>
              <w:bottom w:val="single" w:sz="4" w:space="0" w:color="auto"/>
              <w:right w:val="single" w:sz="4" w:space="0" w:color="auto"/>
            </w:tcBorders>
            <w:shd w:val="clear" w:color="auto" w:fill="auto"/>
            <w:vAlign w:val="center"/>
          </w:tcPr>
          <w:p w:rsidR="00060D34" w:rsidRPr="007B27ED"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1033" w:type="dxa"/>
            <w:tcBorders>
              <w:top w:val="single" w:sz="4" w:space="0" w:color="auto"/>
              <w:left w:val="nil"/>
              <w:bottom w:val="single" w:sz="4" w:space="0" w:color="auto"/>
              <w:right w:val="single" w:sz="4" w:space="0" w:color="auto"/>
            </w:tcBorders>
            <w:vAlign w:val="center"/>
          </w:tcPr>
          <w:p w:rsidR="00060D34" w:rsidRPr="004833E6" w:rsidRDefault="00060D34" w:rsidP="00517A14">
            <w:pPr>
              <w:spacing w:after="0" w:line="240" w:lineRule="auto"/>
              <w:jc w:val="center"/>
              <w:rPr>
                <w:rFonts w:ascii="Arial Narrow" w:eastAsia="Times New Roman" w:hAnsi="Arial Narrow" w:cs="Times New Roman"/>
                <w:sz w:val="16"/>
                <w:szCs w:val="16"/>
                <w:lang w:val="es-ES_tradnl"/>
              </w:rPr>
            </w:pPr>
            <w:r w:rsidRPr="006D7EE6">
              <w:rPr>
                <w:rFonts w:ascii="Arial Narrow" w:eastAsia="Times New Roman" w:hAnsi="Arial Narrow" w:cs="Times New Roman"/>
                <w:sz w:val="16"/>
                <w:szCs w:val="16"/>
                <w:lang w:val="es-ES_tradnl"/>
              </w:rPr>
              <w:t>16.800</w:t>
            </w:r>
          </w:p>
        </w:tc>
        <w:tc>
          <w:tcPr>
            <w:tcW w:w="826" w:type="dxa"/>
            <w:tcBorders>
              <w:top w:val="single" w:sz="4" w:space="0" w:color="auto"/>
              <w:left w:val="single" w:sz="4" w:space="0" w:color="auto"/>
              <w:bottom w:val="single" w:sz="4" w:space="0" w:color="auto"/>
              <w:right w:val="single" w:sz="4" w:space="0" w:color="auto"/>
            </w:tcBorders>
            <w:vAlign w:val="center"/>
          </w:tcPr>
          <w:p w:rsidR="00060D34" w:rsidRPr="00483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79.000</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485C94">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3F258B">
              <w:rPr>
                <w:rFonts w:ascii="Arial Narrow" w:eastAsia="Times New Roman" w:hAnsi="Arial Narrow" w:cs="Times New Roman"/>
                <w:sz w:val="16"/>
                <w:szCs w:val="16"/>
                <w:lang w:val="es-ES_tradnl"/>
              </w:rPr>
              <w:t>Informe de Evaluación Final</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jc w:val="center"/>
        </w:trPr>
        <w:tc>
          <w:tcPr>
            <w:tcW w:w="14770" w:type="dxa"/>
            <w:gridSpan w:val="17"/>
            <w:shd w:val="clear" w:color="auto" w:fill="A6A6A6" w:themeFill="background1" w:themeFillShade="A6"/>
            <w:vAlign w:val="center"/>
          </w:tcPr>
          <w:p w:rsidR="00060D34" w:rsidRPr="00FA13E6" w:rsidRDefault="00060D34" w:rsidP="00517A14">
            <w:pPr>
              <w:spacing w:after="0" w:line="240" w:lineRule="auto"/>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Resultado </w:t>
            </w:r>
            <w:r>
              <w:rPr>
                <w:rFonts w:ascii="Arial Narrow" w:eastAsia="Times New Roman" w:hAnsi="Arial Narrow" w:cs="Times New Roman"/>
                <w:b/>
                <w:bCs/>
                <w:sz w:val="16"/>
                <w:szCs w:val="16"/>
                <w:lang w:val="es-ES_tradnl"/>
              </w:rPr>
              <w:t xml:space="preserve">3.- </w:t>
            </w:r>
            <w:r w:rsidRPr="00FA13E6">
              <w:rPr>
                <w:rFonts w:ascii="Arial Narrow" w:eastAsia="Times New Roman" w:hAnsi="Arial Narrow" w:cs="Times New Roman"/>
                <w:b/>
                <w:bCs/>
                <w:sz w:val="16"/>
                <w:szCs w:val="16"/>
                <w:lang w:val="es-ES_tradnl"/>
              </w:rPr>
              <w:t xml:space="preserve"> </w:t>
            </w:r>
            <w:r w:rsidRPr="00C5695A">
              <w:rPr>
                <w:rFonts w:ascii="Arial Narrow" w:eastAsia="Times New Roman" w:hAnsi="Arial Narrow" w:cs="Times New Roman"/>
                <w:b/>
                <w:bCs/>
                <w:sz w:val="16"/>
                <w:szCs w:val="16"/>
                <w:lang w:val="es-ES_tradnl"/>
              </w:rPr>
              <w:t>Sistemas de Saneamiento a cargo de la UCP Operando y en Mantenimiento según especificaciones técnicas de diseño</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2181" w:type="dxa"/>
            <w:shd w:val="clear" w:color="auto" w:fill="D9D9D9" w:themeFill="background1" w:themeFillShade="D9"/>
            <w:noWrap/>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Indicador</w:t>
            </w:r>
          </w:p>
        </w:tc>
        <w:tc>
          <w:tcPr>
            <w:tcW w:w="851"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Unidad de Medida</w:t>
            </w:r>
          </w:p>
        </w:tc>
        <w:tc>
          <w:tcPr>
            <w:tcW w:w="1120" w:type="dxa"/>
            <w:gridSpan w:val="3"/>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Línea de Base </w:t>
            </w:r>
          </w:p>
        </w:tc>
        <w:tc>
          <w:tcPr>
            <w:tcW w:w="1292" w:type="dxa"/>
            <w:gridSpan w:val="3"/>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Línea de Base</w:t>
            </w:r>
          </w:p>
        </w:tc>
        <w:tc>
          <w:tcPr>
            <w:tcW w:w="1079" w:type="dxa"/>
            <w:gridSpan w:val="2"/>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1</w:t>
            </w:r>
          </w:p>
        </w:tc>
        <w:tc>
          <w:tcPr>
            <w:tcW w:w="992"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2</w:t>
            </w:r>
          </w:p>
        </w:tc>
        <w:tc>
          <w:tcPr>
            <w:tcW w:w="992"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3</w:t>
            </w:r>
          </w:p>
        </w:tc>
        <w:tc>
          <w:tcPr>
            <w:tcW w:w="775"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4</w:t>
            </w:r>
          </w:p>
        </w:tc>
        <w:tc>
          <w:tcPr>
            <w:tcW w:w="1069"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5</w:t>
            </w:r>
          </w:p>
        </w:tc>
        <w:tc>
          <w:tcPr>
            <w:tcW w:w="1033"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Año </w:t>
            </w:r>
            <w:r>
              <w:rPr>
                <w:rFonts w:ascii="Arial Narrow" w:eastAsia="Times New Roman" w:hAnsi="Arial Narrow" w:cs="Times New Roman"/>
                <w:b/>
                <w:bCs/>
                <w:sz w:val="16"/>
                <w:szCs w:val="16"/>
                <w:lang w:val="es-ES_tradnl"/>
              </w:rPr>
              <w:t>6</w:t>
            </w:r>
          </w:p>
        </w:tc>
        <w:tc>
          <w:tcPr>
            <w:tcW w:w="826"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Final del Proyecto</w:t>
            </w:r>
          </w:p>
        </w:tc>
        <w:tc>
          <w:tcPr>
            <w:tcW w:w="2560" w:type="dxa"/>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sidRPr="00020D21">
              <w:rPr>
                <w:rFonts w:ascii="Arial Narrow" w:eastAsia="Times New Roman" w:hAnsi="Arial Narrow" w:cs="Times New Roman"/>
                <w:b/>
                <w:bCs/>
                <w:sz w:val="16"/>
                <w:szCs w:val="16"/>
                <w:lang w:val="es-ES_tradnl"/>
              </w:rPr>
              <w:t xml:space="preserve">Comentarios/ </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020D21">
              <w:rPr>
                <w:rFonts w:ascii="Arial Narrow" w:eastAsia="Times New Roman" w:hAnsi="Arial Narrow" w:cs="Times New Roman"/>
                <w:b/>
                <w:bCs/>
                <w:sz w:val="16"/>
                <w:szCs w:val="16"/>
                <w:lang w:val="es-ES_tradnl"/>
              </w:rPr>
              <w:t>Medios de Verificación</w:t>
            </w:r>
            <w:r w:rsidRPr="00FA13E6" w:rsidDel="00485C94">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(MV)</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0"/>
          <w:jc w:val="center"/>
        </w:trPr>
        <w:tc>
          <w:tcPr>
            <w:tcW w:w="2181" w:type="dxa"/>
            <w:shd w:val="clear" w:color="auto" w:fill="auto"/>
            <w:vAlign w:val="center"/>
          </w:tcPr>
          <w:p w:rsidR="00060D34" w:rsidRPr="00EF683A" w:rsidRDefault="00060D34" w:rsidP="00517A14">
            <w:pPr>
              <w:spacing w:after="0" w:line="240" w:lineRule="auto"/>
              <w:rPr>
                <w:rFonts w:ascii="Arial Narrow" w:eastAsia="Times New Roman" w:hAnsi="Arial Narrow" w:cs="Times New Roman"/>
                <w:bCs/>
                <w:sz w:val="16"/>
                <w:szCs w:val="16"/>
              </w:rPr>
            </w:pPr>
            <w:r w:rsidRPr="00EF683A">
              <w:rPr>
                <w:rFonts w:ascii="Arial Narrow" w:eastAsia="Times New Roman" w:hAnsi="Arial Narrow" w:cs="Times New Roman"/>
                <w:bCs/>
                <w:sz w:val="16"/>
                <w:szCs w:val="16"/>
              </w:rPr>
              <w:lastRenderedPageBreak/>
              <w:t>Planta de tratamiento de aguas residuales de Caimito operando y en mantenimiento según especificaciones técnicas de diseño</w:t>
            </w:r>
          </w:p>
        </w:tc>
        <w:tc>
          <w:tcPr>
            <w:tcW w:w="851"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Planta</w:t>
            </w:r>
          </w:p>
        </w:tc>
        <w:tc>
          <w:tcPr>
            <w:tcW w:w="1120" w:type="dxa"/>
            <w:gridSpan w:val="3"/>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0</w:t>
            </w:r>
          </w:p>
        </w:tc>
        <w:tc>
          <w:tcPr>
            <w:tcW w:w="1292" w:type="dxa"/>
            <w:gridSpan w:val="3"/>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2016</w:t>
            </w:r>
          </w:p>
        </w:tc>
        <w:tc>
          <w:tcPr>
            <w:tcW w:w="1079" w:type="dxa"/>
            <w:gridSpan w:val="2"/>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992"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992"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775"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1069" w:type="dxa"/>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1033" w:type="dxa"/>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1</w:t>
            </w:r>
          </w:p>
        </w:tc>
        <w:tc>
          <w:tcPr>
            <w:tcW w:w="826" w:type="dxa"/>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1</w:t>
            </w:r>
          </w:p>
        </w:tc>
        <w:tc>
          <w:tcPr>
            <w:tcW w:w="2560" w:type="dxa"/>
            <w:shd w:val="clear" w:color="auto" w:fill="auto"/>
            <w:noWrap/>
            <w:vAlign w:val="center"/>
          </w:tcPr>
          <w:p w:rsidR="00060D34" w:rsidRPr="00CA264D"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CA264D">
              <w:rPr>
                <w:rFonts w:ascii="Arial Narrow" w:eastAsia="Times New Roman" w:hAnsi="Arial Narrow" w:cs="Times New Roman"/>
                <w:sz w:val="16"/>
                <w:szCs w:val="16"/>
                <w:lang w:val="es-ES_tradnl"/>
              </w:rPr>
              <w:t>Informe de Evaluación final</w:t>
            </w:r>
          </w:p>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0"/>
          <w:jc w:val="center"/>
        </w:trPr>
        <w:tc>
          <w:tcPr>
            <w:tcW w:w="2181" w:type="dxa"/>
            <w:shd w:val="clear" w:color="auto" w:fill="auto"/>
            <w:vAlign w:val="center"/>
          </w:tcPr>
          <w:p w:rsidR="00060D34" w:rsidRPr="00EF683A" w:rsidRDefault="00060D34" w:rsidP="00517A14">
            <w:pPr>
              <w:spacing w:after="0" w:line="240" w:lineRule="auto"/>
              <w:rPr>
                <w:rFonts w:ascii="Arial Narrow" w:eastAsia="Times New Roman" w:hAnsi="Arial Narrow" w:cs="Times New Roman"/>
                <w:bCs/>
                <w:sz w:val="16"/>
                <w:szCs w:val="16"/>
              </w:rPr>
            </w:pPr>
            <w:r w:rsidRPr="00EF683A">
              <w:rPr>
                <w:rFonts w:ascii="Arial Narrow" w:eastAsia="Times New Roman" w:hAnsi="Arial Narrow" w:cs="Times New Roman"/>
                <w:bCs/>
                <w:sz w:val="16"/>
                <w:szCs w:val="16"/>
              </w:rPr>
              <w:t>Redes, cole</w:t>
            </w:r>
            <w:r w:rsidR="0016459C">
              <w:rPr>
                <w:rFonts w:ascii="Arial Narrow" w:eastAsia="Times New Roman" w:hAnsi="Arial Narrow" w:cs="Times New Roman"/>
                <w:bCs/>
                <w:sz w:val="16"/>
                <w:szCs w:val="16"/>
              </w:rPr>
              <w:t>c</w:t>
            </w:r>
            <w:r w:rsidRPr="00EF683A">
              <w:rPr>
                <w:rFonts w:ascii="Arial Narrow" w:eastAsia="Times New Roman" w:hAnsi="Arial Narrow" w:cs="Times New Roman"/>
                <w:bCs/>
                <w:sz w:val="16"/>
                <w:szCs w:val="16"/>
              </w:rPr>
              <w:t>toras e interceptores en el área de intervención del PSACH operando y en mantenimiento según especificaciones técnicas de diseño</w:t>
            </w:r>
          </w:p>
        </w:tc>
        <w:tc>
          <w:tcPr>
            <w:tcW w:w="851"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w:t>
            </w:r>
          </w:p>
        </w:tc>
        <w:tc>
          <w:tcPr>
            <w:tcW w:w="1120" w:type="dxa"/>
            <w:gridSpan w:val="3"/>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0</w:t>
            </w:r>
          </w:p>
        </w:tc>
        <w:tc>
          <w:tcPr>
            <w:tcW w:w="1292" w:type="dxa"/>
            <w:gridSpan w:val="3"/>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2016</w:t>
            </w:r>
          </w:p>
        </w:tc>
        <w:tc>
          <w:tcPr>
            <w:tcW w:w="1079" w:type="dxa"/>
            <w:gridSpan w:val="2"/>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992"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992"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775"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1069" w:type="dxa"/>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Pr>
                <w:rFonts w:ascii="Arial Narrow" w:eastAsia="Times New Roman" w:hAnsi="Arial Narrow" w:cs="Times New Roman"/>
                <w:bCs/>
                <w:sz w:val="16"/>
                <w:szCs w:val="16"/>
                <w:lang w:val="es-ES_tradnl"/>
              </w:rPr>
              <w:t>50</w:t>
            </w:r>
          </w:p>
        </w:tc>
        <w:tc>
          <w:tcPr>
            <w:tcW w:w="1033" w:type="dxa"/>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Pr>
                <w:rFonts w:ascii="Arial Narrow" w:eastAsia="Times New Roman" w:hAnsi="Arial Narrow" w:cs="Times New Roman"/>
                <w:bCs/>
                <w:sz w:val="16"/>
                <w:szCs w:val="16"/>
                <w:lang w:val="es-ES_tradnl"/>
              </w:rPr>
              <w:t>100</w:t>
            </w:r>
          </w:p>
        </w:tc>
        <w:tc>
          <w:tcPr>
            <w:tcW w:w="826" w:type="dxa"/>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100</w:t>
            </w:r>
          </w:p>
        </w:tc>
        <w:tc>
          <w:tcPr>
            <w:tcW w:w="2560" w:type="dxa"/>
            <w:shd w:val="clear" w:color="auto" w:fill="auto"/>
            <w:noWrap/>
            <w:vAlign w:val="center"/>
          </w:tcPr>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CA264D">
              <w:rPr>
                <w:rFonts w:ascii="Arial Narrow" w:eastAsia="Times New Roman" w:hAnsi="Arial Narrow" w:cs="Times New Roman"/>
                <w:sz w:val="16"/>
                <w:szCs w:val="16"/>
                <w:lang w:val="es-ES_tradnl"/>
              </w:rPr>
              <w:t>Informe de Evaluación final</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6"/>
          <w:jc w:val="center"/>
        </w:trPr>
        <w:tc>
          <w:tcPr>
            <w:tcW w:w="2181" w:type="dxa"/>
            <w:shd w:val="clear" w:color="auto" w:fill="auto"/>
            <w:vAlign w:val="center"/>
          </w:tcPr>
          <w:p w:rsidR="00060D34" w:rsidRPr="00EF683A" w:rsidRDefault="00060D34" w:rsidP="00517A14">
            <w:pPr>
              <w:spacing w:after="0" w:line="240" w:lineRule="auto"/>
              <w:rPr>
                <w:rFonts w:ascii="Arial Narrow" w:eastAsia="Times New Roman" w:hAnsi="Arial Narrow" w:cs="Times New Roman"/>
                <w:bCs/>
                <w:sz w:val="16"/>
                <w:szCs w:val="16"/>
              </w:rPr>
            </w:pPr>
            <w:r w:rsidRPr="00EF683A">
              <w:rPr>
                <w:rFonts w:ascii="Arial Narrow" w:eastAsia="Times New Roman" w:hAnsi="Arial Narrow" w:cs="Times New Roman"/>
                <w:bCs/>
                <w:sz w:val="16"/>
                <w:szCs w:val="16"/>
              </w:rPr>
              <w:t>Sistema Integrado de Gestión  - SIG de la UCP certificados con normas internacionales de calidad</w:t>
            </w:r>
          </w:p>
        </w:tc>
        <w:tc>
          <w:tcPr>
            <w:tcW w:w="851"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Procesos</w:t>
            </w:r>
          </w:p>
        </w:tc>
        <w:tc>
          <w:tcPr>
            <w:tcW w:w="1120" w:type="dxa"/>
            <w:gridSpan w:val="3"/>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0</w:t>
            </w:r>
          </w:p>
        </w:tc>
        <w:tc>
          <w:tcPr>
            <w:tcW w:w="1292" w:type="dxa"/>
            <w:gridSpan w:val="3"/>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2016</w:t>
            </w:r>
          </w:p>
        </w:tc>
        <w:tc>
          <w:tcPr>
            <w:tcW w:w="1079" w:type="dxa"/>
            <w:gridSpan w:val="2"/>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1</w:t>
            </w:r>
          </w:p>
        </w:tc>
        <w:tc>
          <w:tcPr>
            <w:tcW w:w="992"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1</w:t>
            </w:r>
          </w:p>
        </w:tc>
        <w:tc>
          <w:tcPr>
            <w:tcW w:w="992"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1</w:t>
            </w:r>
          </w:p>
        </w:tc>
        <w:tc>
          <w:tcPr>
            <w:tcW w:w="775"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1</w:t>
            </w:r>
          </w:p>
        </w:tc>
        <w:tc>
          <w:tcPr>
            <w:tcW w:w="1069" w:type="dxa"/>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1</w:t>
            </w:r>
          </w:p>
        </w:tc>
        <w:tc>
          <w:tcPr>
            <w:tcW w:w="1033" w:type="dxa"/>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826" w:type="dxa"/>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5</w:t>
            </w:r>
          </w:p>
        </w:tc>
        <w:tc>
          <w:tcPr>
            <w:tcW w:w="2560" w:type="dxa"/>
            <w:shd w:val="clear" w:color="auto" w:fill="auto"/>
            <w:noWrap/>
            <w:vAlign w:val="center"/>
          </w:tcPr>
          <w:p w:rsidR="00060D34" w:rsidRDefault="00060D34" w:rsidP="00517A14">
            <w:pPr>
              <w:spacing w:after="0" w:line="240" w:lineRule="auto"/>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CA264D">
              <w:rPr>
                <w:rFonts w:ascii="Arial Narrow" w:eastAsia="Times New Roman" w:hAnsi="Arial Narrow" w:cs="Times New Roman"/>
                <w:sz w:val="16"/>
                <w:szCs w:val="16"/>
                <w:lang w:val="es-ES_tradnl"/>
              </w:rPr>
              <w:t>Informe de Evaluación final</w:t>
            </w:r>
          </w:p>
          <w:p w:rsidR="00060D34" w:rsidRDefault="00060D34" w:rsidP="00517A14">
            <w:pPr>
              <w:spacing w:after="0" w:line="240" w:lineRule="auto"/>
              <w:rPr>
                <w:rFonts w:ascii="Arial Narrow" w:eastAsia="Times New Roman" w:hAnsi="Arial Narrow" w:cs="Times New Roman"/>
                <w:sz w:val="16"/>
                <w:szCs w:val="16"/>
                <w:lang w:val="es-ES_tradnl"/>
              </w:rPr>
            </w:pPr>
          </w:p>
          <w:p w:rsidR="00060D34" w:rsidRPr="00FA13E6" w:rsidRDefault="00060D34" w:rsidP="00517A14">
            <w:pPr>
              <w:spacing w:after="0" w:line="240" w:lineRule="auto"/>
              <w:rPr>
                <w:rFonts w:ascii="Arial Narrow" w:eastAsia="Times New Roman" w:hAnsi="Arial Narrow" w:cs="Times New Roman"/>
                <w:sz w:val="16"/>
                <w:szCs w:val="16"/>
                <w:lang w:val="es-ES_tradnl"/>
              </w:rPr>
            </w:pPr>
            <w:r w:rsidRPr="0080253C">
              <w:rPr>
                <w:rFonts w:ascii="Arial Narrow" w:eastAsia="Times New Roman" w:hAnsi="Arial Narrow" w:cs="Times New Roman"/>
                <w:sz w:val="16"/>
                <w:szCs w:val="16"/>
                <w:lang w:val="es-ES_tradnl"/>
              </w:rPr>
              <w:t xml:space="preserve">Se </w:t>
            </w:r>
            <w:r w:rsidRPr="00DC2DFE">
              <w:rPr>
                <w:rFonts w:ascii="Arial Narrow" w:eastAsia="Times New Roman" w:hAnsi="Arial Narrow" w:cs="Times New Roman"/>
                <w:sz w:val="16"/>
                <w:szCs w:val="16"/>
                <w:lang w:val="es-ES_tradnl"/>
              </w:rPr>
              <w:t>prevé como mínimo la certificación de las Normas: ISO 9001, ISO 14001 y OHSAS 18001</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jc w:val="center"/>
        </w:trPr>
        <w:tc>
          <w:tcPr>
            <w:tcW w:w="14770" w:type="dxa"/>
            <w:gridSpan w:val="17"/>
            <w:shd w:val="clear" w:color="auto" w:fill="A6A6A6" w:themeFill="background1" w:themeFillShade="A6"/>
            <w:vAlign w:val="center"/>
          </w:tcPr>
          <w:p w:rsidR="00060D34" w:rsidRPr="00FA13E6" w:rsidRDefault="00060D34" w:rsidP="00517A14">
            <w:pPr>
              <w:spacing w:after="0" w:line="240" w:lineRule="auto"/>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Resultado </w:t>
            </w:r>
            <w:r>
              <w:rPr>
                <w:rFonts w:ascii="Arial Narrow" w:eastAsia="Times New Roman" w:hAnsi="Arial Narrow" w:cs="Times New Roman"/>
                <w:b/>
                <w:bCs/>
                <w:sz w:val="16"/>
                <w:szCs w:val="16"/>
                <w:lang w:val="es-ES_tradnl"/>
              </w:rPr>
              <w:t xml:space="preserve">4.- </w:t>
            </w:r>
            <w:r w:rsidRPr="00FA13E6">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 xml:space="preserve">Calidad de agua de ríos y quebradas mejoradas </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2181" w:type="dxa"/>
            <w:shd w:val="clear" w:color="auto" w:fill="D9D9D9" w:themeFill="background1" w:themeFillShade="D9"/>
            <w:noWrap/>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Indicador</w:t>
            </w:r>
          </w:p>
        </w:tc>
        <w:tc>
          <w:tcPr>
            <w:tcW w:w="851"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Unidad de Medida</w:t>
            </w:r>
          </w:p>
        </w:tc>
        <w:tc>
          <w:tcPr>
            <w:tcW w:w="1120" w:type="dxa"/>
            <w:gridSpan w:val="3"/>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Línea de Base </w:t>
            </w:r>
          </w:p>
        </w:tc>
        <w:tc>
          <w:tcPr>
            <w:tcW w:w="1292" w:type="dxa"/>
            <w:gridSpan w:val="3"/>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Línea de Base</w:t>
            </w:r>
          </w:p>
        </w:tc>
        <w:tc>
          <w:tcPr>
            <w:tcW w:w="1079" w:type="dxa"/>
            <w:gridSpan w:val="2"/>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1</w:t>
            </w:r>
          </w:p>
        </w:tc>
        <w:tc>
          <w:tcPr>
            <w:tcW w:w="992"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2</w:t>
            </w:r>
          </w:p>
        </w:tc>
        <w:tc>
          <w:tcPr>
            <w:tcW w:w="992"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3</w:t>
            </w:r>
          </w:p>
        </w:tc>
        <w:tc>
          <w:tcPr>
            <w:tcW w:w="775"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4</w:t>
            </w:r>
          </w:p>
        </w:tc>
        <w:tc>
          <w:tcPr>
            <w:tcW w:w="1069"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5</w:t>
            </w:r>
          </w:p>
        </w:tc>
        <w:tc>
          <w:tcPr>
            <w:tcW w:w="1033"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Año </w:t>
            </w:r>
            <w:r>
              <w:rPr>
                <w:rFonts w:ascii="Arial Narrow" w:eastAsia="Times New Roman" w:hAnsi="Arial Narrow" w:cs="Times New Roman"/>
                <w:b/>
                <w:bCs/>
                <w:sz w:val="16"/>
                <w:szCs w:val="16"/>
                <w:lang w:val="es-ES_tradnl"/>
              </w:rPr>
              <w:t>6</w:t>
            </w:r>
          </w:p>
        </w:tc>
        <w:tc>
          <w:tcPr>
            <w:tcW w:w="826"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Final del Proyecto</w:t>
            </w:r>
          </w:p>
        </w:tc>
        <w:tc>
          <w:tcPr>
            <w:tcW w:w="2560" w:type="dxa"/>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C</w:t>
            </w:r>
            <w:r w:rsidRPr="00020D21">
              <w:rPr>
                <w:rFonts w:ascii="Arial Narrow" w:eastAsia="Times New Roman" w:hAnsi="Arial Narrow" w:cs="Times New Roman"/>
                <w:b/>
                <w:bCs/>
                <w:sz w:val="16"/>
                <w:szCs w:val="16"/>
                <w:lang w:val="es-ES_tradnl"/>
              </w:rPr>
              <w:t xml:space="preserve">omentarios/ </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020D21">
              <w:rPr>
                <w:rFonts w:ascii="Arial Narrow" w:eastAsia="Times New Roman" w:hAnsi="Arial Narrow" w:cs="Times New Roman"/>
                <w:b/>
                <w:bCs/>
                <w:sz w:val="16"/>
                <w:szCs w:val="16"/>
                <w:lang w:val="es-ES_tradnl"/>
              </w:rPr>
              <w:t>Medios de Verificación</w:t>
            </w:r>
            <w:r w:rsidRPr="00FA13E6" w:rsidDel="00485C94">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(MV)</w:t>
            </w:r>
          </w:p>
        </w:tc>
      </w:tr>
      <w:tr w:rsidR="00060D34" w:rsidRPr="00FA13E6" w:rsidTr="00517A14">
        <w:trPr>
          <w:trHeight w:val="1159"/>
          <w:jc w:val="center"/>
        </w:trPr>
        <w:tc>
          <w:tcPr>
            <w:tcW w:w="2181" w:type="dxa"/>
            <w:tcBorders>
              <w:top w:val="single" w:sz="4" w:space="0" w:color="auto"/>
              <w:left w:val="single" w:sz="4" w:space="0" w:color="auto"/>
              <w:bottom w:val="single" w:sz="4" w:space="0" w:color="auto"/>
              <w:right w:val="single" w:sz="4" w:space="0" w:color="auto"/>
            </w:tcBorders>
            <w:shd w:val="clear" w:color="auto" w:fill="auto"/>
            <w:vAlign w:val="center"/>
          </w:tcPr>
          <w:p w:rsidR="00060D34" w:rsidRPr="00826FEE" w:rsidRDefault="00060D34" w:rsidP="00517A14">
            <w:pPr>
              <w:autoSpaceDE w:val="0"/>
              <w:autoSpaceDN w:val="0"/>
              <w:adjustRightInd w:val="0"/>
              <w:spacing w:after="0" w:line="240" w:lineRule="auto"/>
              <w:rPr>
                <w:rFonts w:ascii="Arial Narrow" w:eastAsia="Times New Roman" w:hAnsi="Arial Narrow" w:cs="Times New Roman"/>
                <w:sz w:val="16"/>
                <w:szCs w:val="16"/>
                <w:highlight w:val="yellow"/>
                <w:lang w:val="es-ES_tradnl"/>
              </w:rPr>
            </w:pPr>
            <w:r w:rsidRPr="00FF7A17">
              <w:rPr>
                <w:rFonts w:ascii="Arial Narrow" w:hAnsi="Arial Narrow" w:cstheme="minorHAnsi"/>
                <w:sz w:val="16"/>
                <w:szCs w:val="16"/>
                <w:lang w:val="es-ES_tradnl"/>
              </w:rPr>
              <w:t>Calidad de agua en Caimito mejorada, medidos según normas nacionales</w:t>
            </w:r>
            <w:r w:rsidRPr="00C014BF">
              <w:rPr>
                <w:rFonts w:ascii="Arial Narrow" w:hAnsi="Arial Narrow" w:cstheme="minorHAnsi"/>
                <w:sz w:val="16"/>
                <w:szCs w:val="16"/>
                <w:lang w:val="es-ES_tradnl"/>
              </w:rPr>
              <w:t xml:space="preserve"> </w:t>
            </w:r>
            <w:r w:rsidRPr="00FF7A17">
              <w:rPr>
                <w:rStyle w:val="FootnoteReference"/>
                <w:rFonts w:ascii="Arial Narrow" w:eastAsia="Times New Roman" w:hAnsi="Arial Narrow" w:cs="Times New Roman"/>
                <w:sz w:val="16"/>
                <w:szCs w:val="16"/>
                <w:lang w:val="es-ES_tradnl"/>
              </w:rPr>
              <w:footnoteReference w:id="20"/>
            </w:r>
            <w:r w:rsidRPr="00FF7A17">
              <w:rPr>
                <w:rFonts w:ascii="Arial Narrow" w:hAnsi="Arial Narrow" w:cstheme="minorHAnsi"/>
                <w:sz w:val="16"/>
                <w:szCs w:val="16"/>
                <w:lang w:val="es-ES_tradnl"/>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tcPr>
          <w:p w:rsidR="00060D34" w:rsidRPr="00C972DC"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4833E6">
              <w:rPr>
                <w:rFonts w:ascii="Arial Narrow" w:eastAsia="Times New Roman" w:hAnsi="Arial Narrow" w:cs="Times New Roman"/>
                <w:sz w:val="16"/>
                <w:szCs w:val="16"/>
                <w:lang w:val="es-ES_tradnl"/>
              </w:rPr>
              <w:t>% Disminución de la concentración de DBO</w:t>
            </w:r>
            <w:r w:rsidRPr="004833E6">
              <w:rPr>
                <w:rStyle w:val="FootnoteReference"/>
                <w:rFonts w:ascii="Arial Narrow" w:eastAsia="Times New Roman" w:hAnsi="Arial Narrow" w:cs="Times New Roman"/>
                <w:sz w:val="16"/>
                <w:szCs w:val="16"/>
                <w:lang w:val="es-ES_tradnl"/>
              </w:rPr>
              <w:footnoteReference w:id="21"/>
            </w:r>
            <w:r w:rsidRPr="004833E6">
              <w:rPr>
                <w:rFonts w:ascii="Arial Narrow" w:eastAsia="Times New Roman" w:hAnsi="Arial Narrow" w:cs="Times New Roman"/>
                <w:sz w:val="16"/>
                <w:szCs w:val="16"/>
                <w:lang w:val="es-ES_tradnl"/>
              </w:rPr>
              <w:t xml:space="preserve"> en</w:t>
            </w:r>
            <w:r>
              <w:rPr>
                <w:rFonts w:ascii="Arial Narrow" w:eastAsia="Times New Roman" w:hAnsi="Arial Narrow" w:cs="Times New Roman"/>
                <w:sz w:val="16"/>
                <w:szCs w:val="16"/>
                <w:lang w:val="es-ES_tradnl"/>
              </w:rPr>
              <w:t xml:space="preserve"> el río Caimito</w:t>
            </w:r>
            <w:r w:rsidRPr="004833E6">
              <w:rPr>
                <w:rStyle w:val="FootnoteReference"/>
                <w:rFonts w:ascii="Arial Narrow" w:eastAsia="Times New Roman" w:hAnsi="Arial Narrow" w:cs="Times New Roman"/>
                <w:sz w:val="16"/>
                <w:szCs w:val="16"/>
                <w:lang w:val="es-ES_tradnl"/>
              </w:rPr>
              <w:footnoteReference w:id="22"/>
            </w:r>
          </w:p>
        </w:tc>
        <w:tc>
          <w:tcPr>
            <w:tcW w:w="1120" w:type="dxa"/>
            <w:gridSpan w:val="3"/>
            <w:tcBorders>
              <w:top w:val="single" w:sz="4" w:space="0" w:color="auto"/>
              <w:left w:val="nil"/>
              <w:bottom w:val="single" w:sz="4" w:space="0" w:color="auto"/>
              <w:right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p w:rsidR="00060D34" w:rsidRDefault="00060D34" w:rsidP="00517A14">
            <w:pPr>
              <w:spacing w:after="0" w:line="240" w:lineRule="auto"/>
              <w:jc w:val="center"/>
              <w:rPr>
                <w:rFonts w:ascii="Arial Narrow" w:eastAsia="Times New Roman" w:hAnsi="Arial Narrow" w:cs="Times New Roman"/>
                <w:sz w:val="16"/>
                <w:szCs w:val="16"/>
                <w:lang w:val="es-ES_tradnl"/>
              </w:rPr>
            </w:pPr>
          </w:p>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1250" w:type="dxa"/>
            <w:gridSpan w:val="2"/>
            <w:tcBorders>
              <w:top w:val="single" w:sz="4" w:space="0" w:color="auto"/>
              <w:left w:val="nil"/>
              <w:bottom w:val="single" w:sz="4" w:space="0" w:color="auto"/>
              <w:right w:val="single" w:sz="4" w:space="0" w:color="000000"/>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r w:rsidRPr="004833E6">
              <w:rPr>
                <w:rFonts w:ascii="Arial Narrow" w:eastAsia="Times New Roman" w:hAnsi="Arial Narrow" w:cs="Times New Roman"/>
                <w:sz w:val="16"/>
                <w:szCs w:val="16"/>
                <w:lang w:val="es-ES_tradnl"/>
              </w:rPr>
              <w:t>2016</w:t>
            </w:r>
          </w:p>
        </w:tc>
        <w:tc>
          <w:tcPr>
            <w:tcW w:w="1121" w:type="dxa"/>
            <w:gridSpan w:val="3"/>
            <w:tcBorders>
              <w:top w:val="single" w:sz="4" w:space="0" w:color="auto"/>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top w:val="single" w:sz="4" w:space="0" w:color="auto"/>
              <w:left w:val="nil"/>
              <w:bottom w:val="single" w:sz="4" w:space="0" w:color="auto"/>
              <w:right w:val="single" w:sz="4" w:space="0" w:color="auto"/>
            </w:tcBorders>
            <w:shd w:val="clear" w:color="auto" w:fill="auto"/>
            <w:vAlign w:val="center"/>
          </w:tcPr>
          <w:p w:rsidR="00060D34" w:rsidRPr="00D143F9"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tcBorders>
              <w:top w:val="single" w:sz="4" w:space="0" w:color="auto"/>
              <w:left w:val="nil"/>
              <w:bottom w:val="single" w:sz="4" w:space="0" w:color="auto"/>
              <w:right w:val="single" w:sz="4" w:space="0" w:color="auto"/>
            </w:tcBorders>
            <w:shd w:val="clear" w:color="auto" w:fill="auto"/>
            <w:vAlign w:val="center"/>
          </w:tcPr>
          <w:p w:rsidR="00060D34" w:rsidRPr="00D143F9"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1033" w:type="dxa"/>
            <w:tcBorders>
              <w:top w:val="single" w:sz="4" w:space="0" w:color="auto"/>
              <w:left w:val="nil"/>
              <w:bottom w:val="single" w:sz="4" w:space="0" w:color="auto"/>
              <w:right w:val="single" w:sz="4" w:space="0" w:color="auto"/>
            </w:tcBorders>
            <w:vAlign w:val="center"/>
          </w:tcPr>
          <w:p w:rsidR="00060D34" w:rsidRPr="00D143F9" w:rsidRDefault="00060D34" w:rsidP="00517A14">
            <w:pPr>
              <w:spacing w:after="0" w:line="240" w:lineRule="auto"/>
              <w:jc w:val="center"/>
              <w:rPr>
                <w:rFonts w:ascii="Arial Narrow" w:eastAsia="Times New Roman" w:hAnsi="Arial Narrow" w:cs="Times New Roman"/>
                <w:sz w:val="16"/>
                <w:szCs w:val="16"/>
                <w:highlight w:val="yellow"/>
                <w:lang w:val="es-ES_tradnl"/>
              </w:rPr>
            </w:pPr>
            <w:r>
              <w:rPr>
                <w:rFonts w:ascii="Arial Narrow" w:eastAsia="Times New Roman" w:hAnsi="Arial Narrow" w:cs="Times New Roman"/>
                <w:sz w:val="16"/>
                <w:szCs w:val="16"/>
                <w:lang w:val="es-ES_tradnl"/>
              </w:rPr>
              <w:t>50</w:t>
            </w:r>
          </w:p>
        </w:tc>
        <w:tc>
          <w:tcPr>
            <w:tcW w:w="826" w:type="dxa"/>
            <w:tcBorders>
              <w:top w:val="single" w:sz="4" w:space="0" w:color="auto"/>
              <w:left w:val="single" w:sz="4" w:space="0" w:color="auto"/>
              <w:bottom w:val="single" w:sz="4" w:space="0" w:color="auto"/>
              <w:right w:val="single" w:sz="4" w:space="0" w:color="auto"/>
            </w:tcBorders>
            <w:vAlign w:val="center"/>
          </w:tcPr>
          <w:p w:rsidR="00060D34" w:rsidRPr="00D143F9"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D143F9">
              <w:rPr>
                <w:rFonts w:ascii="Arial Narrow" w:eastAsia="Times New Roman" w:hAnsi="Arial Narrow" w:cs="Times New Roman"/>
                <w:sz w:val="16"/>
                <w:szCs w:val="16"/>
                <w:lang w:val="es-ES_tradnl"/>
              </w:rPr>
              <w:t xml:space="preserve">Informe de </w:t>
            </w:r>
            <w:r>
              <w:rPr>
                <w:rFonts w:ascii="Arial Narrow" w:eastAsia="Times New Roman" w:hAnsi="Arial Narrow" w:cs="Times New Roman"/>
                <w:sz w:val="16"/>
                <w:szCs w:val="16"/>
                <w:lang w:val="es-ES_tradnl"/>
              </w:rPr>
              <w:t>E</w:t>
            </w:r>
            <w:r w:rsidRPr="00D143F9">
              <w:rPr>
                <w:rFonts w:ascii="Arial Narrow" w:eastAsia="Times New Roman" w:hAnsi="Arial Narrow" w:cs="Times New Roman"/>
                <w:sz w:val="16"/>
                <w:szCs w:val="16"/>
                <w:lang w:val="es-ES_tradnl"/>
              </w:rPr>
              <w:t>valuación final</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jc w:val="center"/>
        </w:trPr>
        <w:tc>
          <w:tcPr>
            <w:tcW w:w="14770" w:type="dxa"/>
            <w:gridSpan w:val="17"/>
            <w:shd w:val="clear" w:color="auto" w:fill="A6A6A6" w:themeFill="background1" w:themeFillShade="A6"/>
            <w:vAlign w:val="center"/>
          </w:tcPr>
          <w:p w:rsidR="00060D34" w:rsidRPr="00FA13E6" w:rsidRDefault="00060D34" w:rsidP="00517A14">
            <w:pPr>
              <w:spacing w:after="0" w:line="240" w:lineRule="auto"/>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Resultado </w:t>
            </w:r>
            <w:r>
              <w:rPr>
                <w:rFonts w:ascii="Arial Narrow" w:eastAsia="Times New Roman" w:hAnsi="Arial Narrow" w:cs="Times New Roman"/>
                <w:b/>
                <w:bCs/>
                <w:sz w:val="16"/>
                <w:szCs w:val="16"/>
                <w:lang w:val="es-ES_tradnl"/>
              </w:rPr>
              <w:t xml:space="preserve">5.- </w:t>
            </w:r>
            <w:r w:rsidRPr="00FA13E6">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 xml:space="preserve">Capacidades de entidades sectoriales fortalecidas </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2181" w:type="dxa"/>
            <w:shd w:val="clear" w:color="auto" w:fill="D9D9D9" w:themeFill="background1" w:themeFillShade="D9"/>
            <w:noWrap/>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Indicador</w:t>
            </w:r>
          </w:p>
        </w:tc>
        <w:tc>
          <w:tcPr>
            <w:tcW w:w="851"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Unidad de Medida</w:t>
            </w:r>
          </w:p>
        </w:tc>
        <w:tc>
          <w:tcPr>
            <w:tcW w:w="1120" w:type="dxa"/>
            <w:gridSpan w:val="3"/>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Línea de Base </w:t>
            </w:r>
          </w:p>
        </w:tc>
        <w:tc>
          <w:tcPr>
            <w:tcW w:w="1292" w:type="dxa"/>
            <w:gridSpan w:val="3"/>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Línea de Base</w:t>
            </w:r>
          </w:p>
        </w:tc>
        <w:tc>
          <w:tcPr>
            <w:tcW w:w="1079" w:type="dxa"/>
            <w:gridSpan w:val="2"/>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1</w:t>
            </w:r>
          </w:p>
        </w:tc>
        <w:tc>
          <w:tcPr>
            <w:tcW w:w="992"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2</w:t>
            </w:r>
          </w:p>
        </w:tc>
        <w:tc>
          <w:tcPr>
            <w:tcW w:w="992"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3</w:t>
            </w:r>
          </w:p>
        </w:tc>
        <w:tc>
          <w:tcPr>
            <w:tcW w:w="775"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4</w:t>
            </w:r>
          </w:p>
        </w:tc>
        <w:tc>
          <w:tcPr>
            <w:tcW w:w="1069"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5</w:t>
            </w:r>
          </w:p>
        </w:tc>
        <w:tc>
          <w:tcPr>
            <w:tcW w:w="1033"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Año </w:t>
            </w:r>
            <w:r>
              <w:rPr>
                <w:rFonts w:ascii="Arial Narrow" w:eastAsia="Times New Roman" w:hAnsi="Arial Narrow" w:cs="Times New Roman"/>
                <w:b/>
                <w:bCs/>
                <w:sz w:val="16"/>
                <w:szCs w:val="16"/>
                <w:lang w:val="es-ES_tradnl"/>
              </w:rPr>
              <w:t>6</w:t>
            </w:r>
          </w:p>
        </w:tc>
        <w:tc>
          <w:tcPr>
            <w:tcW w:w="826"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Final del Proyecto</w:t>
            </w:r>
          </w:p>
        </w:tc>
        <w:tc>
          <w:tcPr>
            <w:tcW w:w="2560" w:type="dxa"/>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C</w:t>
            </w:r>
            <w:r w:rsidRPr="00020D21">
              <w:rPr>
                <w:rFonts w:ascii="Arial Narrow" w:eastAsia="Times New Roman" w:hAnsi="Arial Narrow" w:cs="Times New Roman"/>
                <w:b/>
                <w:bCs/>
                <w:sz w:val="16"/>
                <w:szCs w:val="16"/>
                <w:lang w:val="es-ES_tradnl"/>
              </w:rPr>
              <w:t xml:space="preserve">omentarios/ </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020D21">
              <w:rPr>
                <w:rFonts w:ascii="Arial Narrow" w:eastAsia="Times New Roman" w:hAnsi="Arial Narrow" w:cs="Times New Roman"/>
                <w:b/>
                <w:bCs/>
                <w:sz w:val="16"/>
                <w:szCs w:val="16"/>
                <w:lang w:val="es-ES_tradnl"/>
              </w:rPr>
              <w:t>Medios de Verificación</w:t>
            </w:r>
            <w:r w:rsidRPr="00FA13E6" w:rsidDel="00485C94">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(MV)</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2"/>
          <w:jc w:val="center"/>
        </w:trPr>
        <w:tc>
          <w:tcPr>
            <w:tcW w:w="2181" w:type="dxa"/>
            <w:shd w:val="clear" w:color="auto" w:fill="auto"/>
            <w:vAlign w:val="center"/>
          </w:tcPr>
          <w:p w:rsidR="00060D34" w:rsidRPr="00EF683A" w:rsidRDefault="00060D34" w:rsidP="00517A14">
            <w:pPr>
              <w:spacing w:after="0" w:line="240" w:lineRule="auto"/>
              <w:rPr>
                <w:rFonts w:ascii="Arial Narrow" w:eastAsia="Times New Roman" w:hAnsi="Arial Narrow" w:cs="Times New Roman"/>
                <w:bCs/>
                <w:sz w:val="16"/>
                <w:szCs w:val="16"/>
              </w:rPr>
            </w:pPr>
            <w:r w:rsidRPr="004833E6">
              <w:rPr>
                <w:rFonts w:ascii="Arial Narrow" w:eastAsia="Times New Roman" w:hAnsi="Arial Narrow" w:cs="Times New Roman"/>
                <w:bCs/>
                <w:sz w:val="16"/>
                <w:szCs w:val="16"/>
              </w:rPr>
              <w:t xml:space="preserve">Entidad Sectoriales (MINSA/UCPSP/DISAPAS, IDAAN, ASEP, </w:t>
            </w:r>
            <w:r w:rsidRPr="007B27ED">
              <w:rPr>
                <w:rFonts w:ascii="Arial Narrow" w:eastAsia="Times New Roman" w:hAnsi="Arial Narrow" w:cs="Times New Roman"/>
                <w:bCs/>
                <w:sz w:val="16"/>
                <w:szCs w:val="16"/>
              </w:rPr>
              <w:t xml:space="preserve">Mi </w:t>
            </w:r>
            <w:r>
              <w:rPr>
                <w:rFonts w:ascii="Arial Narrow" w:eastAsia="Times New Roman" w:hAnsi="Arial Narrow" w:cs="Times New Roman"/>
                <w:bCs/>
                <w:sz w:val="16"/>
                <w:szCs w:val="16"/>
              </w:rPr>
              <w:t>A</w:t>
            </w:r>
            <w:r w:rsidRPr="004833E6">
              <w:rPr>
                <w:rFonts w:ascii="Arial Narrow" w:eastAsia="Times New Roman" w:hAnsi="Arial Narrow" w:cs="Times New Roman"/>
                <w:bCs/>
                <w:sz w:val="16"/>
                <w:szCs w:val="16"/>
              </w:rPr>
              <w:t xml:space="preserve">mbiente y MEF) coordinadas </w:t>
            </w:r>
          </w:p>
        </w:tc>
        <w:tc>
          <w:tcPr>
            <w:tcW w:w="851"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Entidad</w:t>
            </w:r>
            <w:r>
              <w:rPr>
                <w:rFonts w:ascii="Arial Narrow" w:eastAsia="Times New Roman" w:hAnsi="Arial Narrow" w:cs="Times New Roman"/>
                <w:bCs/>
                <w:sz w:val="16"/>
                <w:szCs w:val="16"/>
                <w:lang w:val="es-ES_tradnl"/>
              </w:rPr>
              <w:t>es</w:t>
            </w:r>
          </w:p>
        </w:tc>
        <w:tc>
          <w:tcPr>
            <w:tcW w:w="1120" w:type="dxa"/>
            <w:gridSpan w:val="3"/>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sidRPr="00EF683A">
              <w:rPr>
                <w:rFonts w:ascii="Arial Narrow" w:eastAsia="Times New Roman" w:hAnsi="Arial Narrow" w:cs="Times New Roman"/>
                <w:bCs/>
                <w:sz w:val="16"/>
                <w:szCs w:val="16"/>
                <w:lang w:val="es-ES_tradnl"/>
              </w:rPr>
              <w:t>0</w:t>
            </w:r>
          </w:p>
        </w:tc>
        <w:tc>
          <w:tcPr>
            <w:tcW w:w="1292" w:type="dxa"/>
            <w:gridSpan w:val="3"/>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Pr>
                <w:rFonts w:ascii="Arial Narrow" w:eastAsia="Times New Roman" w:hAnsi="Arial Narrow" w:cs="Times New Roman"/>
                <w:bCs/>
                <w:sz w:val="16"/>
                <w:szCs w:val="16"/>
                <w:lang w:val="es-ES_tradnl"/>
              </w:rPr>
              <w:t>2016</w:t>
            </w:r>
          </w:p>
        </w:tc>
        <w:tc>
          <w:tcPr>
            <w:tcW w:w="1079" w:type="dxa"/>
            <w:gridSpan w:val="2"/>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Pr>
                <w:rFonts w:ascii="Arial Narrow" w:eastAsia="Times New Roman" w:hAnsi="Arial Narrow" w:cs="Times New Roman"/>
                <w:bCs/>
                <w:sz w:val="16"/>
                <w:szCs w:val="16"/>
                <w:lang w:val="es-ES_tradnl"/>
              </w:rPr>
              <w:t>2</w:t>
            </w:r>
          </w:p>
        </w:tc>
        <w:tc>
          <w:tcPr>
            <w:tcW w:w="992"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Pr>
                <w:rFonts w:ascii="Arial Narrow" w:eastAsia="Times New Roman" w:hAnsi="Arial Narrow" w:cs="Times New Roman"/>
                <w:bCs/>
                <w:sz w:val="16"/>
                <w:szCs w:val="16"/>
                <w:lang w:val="es-ES_tradnl"/>
              </w:rPr>
              <w:t>5</w:t>
            </w:r>
          </w:p>
        </w:tc>
        <w:tc>
          <w:tcPr>
            <w:tcW w:w="992"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775" w:type="dxa"/>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1069" w:type="dxa"/>
            <w:shd w:val="clear" w:color="auto" w:fill="auto"/>
            <w:noWrap/>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1033" w:type="dxa"/>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p>
        </w:tc>
        <w:tc>
          <w:tcPr>
            <w:tcW w:w="826" w:type="dxa"/>
            <w:vAlign w:val="center"/>
          </w:tcPr>
          <w:p w:rsidR="00060D34" w:rsidRPr="00EF683A" w:rsidRDefault="00060D34" w:rsidP="00517A14">
            <w:pPr>
              <w:spacing w:after="0" w:line="240" w:lineRule="auto"/>
              <w:jc w:val="center"/>
              <w:rPr>
                <w:rFonts w:ascii="Arial Narrow" w:eastAsia="Times New Roman" w:hAnsi="Arial Narrow" w:cs="Times New Roman"/>
                <w:bCs/>
                <w:sz w:val="16"/>
                <w:szCs w:val="16"/>
                <w:lang w:val="es-ES_tradnl"/>
              </w:rPr>
            </w:pPr>
            <w:r>
              <w:rPr>
                <w:rFonts w:ascii="Arial Narrow" w:eastAsia="Times New Roman" w:hAnsi="Arial Narrow" w:cs="Times New Roman"/>
                <w:bCs/>
                <w:sz w:val="16"/>
                <w:szCs w:val="16"/>
                <w:lang w:val="es-ES_tradnl"/>
              </w:rPr>
              <w:t>7</w:t>
            </w:r>
          </w:p>
        </w:tc>
        <w:tc>
          <w:tcPr>
            <w:tcW w:w="2560" w:type="dxa"/>
            <w:shd w:val="clear" w:color="auto" w:fill="auto"/>
            <w:noWrap/>
            <w:vAlign w:val="center"/>
          </w:tcPr>
          <w:p w:rsidR="00060D34" w:rsidRDefault="00060D34" w:rsidP="00517A14">
            <w:pPr>
              <w:spacing w:after="0" w:line="240" w:lineRule="auto"/>
              <w:jc w:val="both"/>
              <w:rPr>
                <w:rFonts w:ascii="Arial Narrow" w:eastAsia="Times New Roman" w:hAnsi="Arial Narrow" w:cs="Times New Roman"/>
                <w:bCs/>
                <w:sz w:val="16"/>
                <w:szCs w:val="16"/>
                <w:lang w:val="es-ES_tradnl"/>
              </w:rPr>
            </w:pPr>
            <w:r w:rsidRPr="009E429C">
              <w:rPr>
                <w:rFonts w:ascii="Arial Narrow" w:eastAsia="Times New Roman" w:hAnsi="Arial Narrow" w:cs="Times New Roman"/>
                <w:bCs/>
                <w:sz w:val="16"/>
                <w:szCs w:val="16"/>
                <w:u w:val="single"/>
                <w:lang w:val="es-ES_tradnl"/>
              </w:rPr>
              <w:t>MV</w:t>
            </w:r>
            <w:r>
              <w:rPr>
                <w:rFonts w:ascii="Arial Narrow" w:eastAsia="Times New Roman" w:hAnsi="Arial Narrow" w:cs="Times New Roman"/>
                <w:bCs/>
                <w:sz w:val="16"/>
                <w:szCs w:val="16"/>
                <w:lang w:val="es-ES_tradnl"/>
              </w:rPr>
              <w:t xml:space="preserve">: </w:t>
            </w:r>
            <w:r w:rsidRPr="00EF683A">
              <w:rPr>
                <w:rFonts w:ascii="Arial Narrow" w:eastAsia="Times New Roman" w:hAnsi="Arial Narrow" w:cs="Times New Roman"/>
                <w:bCs/>
                <w:sz w:val="16"/>
                <w:szCs w:val="16"/>
                <w:lang w:val="es-ES_tradnl"/>
              </w:rPr>
              <w:t>Informe de Evaluación de Medio Término</w:t>
            </w:r>
          </w:p>
          <w:p w:rsidR="00060D34" w:rsidRDefault="00060D34" w:rsidP="00517A14">
            <w:pPr>
              <w:spacing w:after="0" w:line="240" w:lineRule="auto"/>
              <w:jc w:val="both"/>
              <w:rPr>
                <w:rFonts w:ascii="Arial Narrow" w:eastAsia="Times New Roman" w:hAnsi="Arial Narrow" w:cs="Times New Roman"/>
                <w:bCs/>
                <w:sz w:val="16"/>
                <w:szCs w:val="16"/>
                <w:lang w:val="es-ES_tradnl"/>
              </w:rPr>
            </w:pPr>
          </w:p>
          <w:p w:rsidR="00060D34" w:rsidRPr="00C972DC" w:rsidRDefault="00060D34" w:rsidP="00517A14">
            <w:pPr>
              <w:spacing w:after="0" w:line="240" w:lineRule="auto"/>
              <w:jc w:val="both"/>
              <w:rPr>
                <w:rFonts w:ascii="Arial Narrow" w:eastAsia="Times New Roman" w:hAnsi="Arial Narrow" w:cs="Times New Roman"/>
                <w:sz w:val="16"/>
                <w:szCs w:val="16"/>
                <w:lang w:val="es-ES_tradnl"/>
              </w:rPr>
            </w:pPr>
            <w:r w:rsidRPr="00FF7A17">
              <w:rPr>
                <w:rFonts w:ascii="Arial Narrow" w:eastAsia="Times New Roman" w:hAnsi="Arial Narrow" w:cs="Times New Roman"/>
                <w:sz w:val="16"/>
                <w:szCs w:val="16"/>
                <w:lang w:val="es-ES_tradnl"/>
              </w:rPr>
              <w:t>Se considera coor</w:t>
            </w:r>
            <w:r w:rsidRPr="00C972DC">
              <w:rPr>
                <w:rFonts w:ascii="Arial Narrow" w:eastAsia="Times New Roman" w:hAnsi="Arial Narrow" w:cs="Times New Roman"/>
                <w:sz w:val="16"/>
                <w:szCs w:val="16"/>
                <w:lang w:val="es-ES_tradnl"/>
              </w:rPr>
              <w:t>dinadas cuando el Comité de Sostenibilid</w:t>
            </w:r>
            <w:r>
              <w:rPr>
                <w:rFonts w:ascii="Arial Narrow" w:eastAsia="Times New Roman" w:hAnsi="Arial Narrow" w:cs="Times New Roman"/>
                <w:sz w:val="16"/>
                <w:szCs w:val="16"/>
                <w:lang w:val="es-ES_tradnl"/>
              </w:rPr>
              <w:t>ad</w:t>
            </w:r>
            <w:r w:rsidRPr="00C972DC">
              <w:rPr>
                <w:rFonts w:ascii="Arial Narrow" w:eastAsia="Times New Roman" w:hAnsi="Arial Narrow" w:cs="Times New Roman"/>
                <w:sz w:val="16"/>
                <w:szCs w:val="16"/>
                <w:lang w:val="es-ES_tradnl"/>
              </w:rPr>
              <w:t xml:space="preserve"> esté funcionando bajo el </w:t>
            </w:r>
            <w:r w:rsidRPr="00C972DC">
              <w:rPr>
                <w:rFonts w:ascii="Arial Narrow" w:hAnsi="Arial Narrow" w:cs="Times New Roman"/>
                <w:bCs/>
                <w:sz w:val="16"/>
                <w:szCs w:val="16"/>
                <w:lang w:val="es-ES_tradnl"/>
              </w:rPr>
              <w:t>Instrumento reglamentario para su  funcionamiento</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2"/>
          <w:jc w:val="center"/>
        </w:trPr>
        <w:tc>
          <w:tcPr>
            <w:tcW w:w="2181" w:type="dxa"/>
            <w:shd w:val="clear" w:color="auto" w:fill="auto"/>
            <w:vAlign w:val="center"/>
          </w:tcPr>
          <w:p w:rsidR="00060D34" w:rsidRPr="004833E6" w:rsidRDefault="00060D34" w:rsidP="00517A14">
            <w:pPr>
              <w:spacing w:after="0" w:line="240" w:lineRule="auto"/>
              <w:rPr>
                <w:rFonts w:ascii="Arial Narrow" w:eastAsia="Times New Roman" w:hAnsi="Arial Narrow" w:cs="Times New Roman"/>
                <w:bCs/>
                <w:sz w:val="16"/>
                <w:szCs w:val="16"/>
              </w:rPr>
            </w:pPr>
            <w:r w:rsidRPr="004833E6">
              <w:rPr>
                <w:rFonts w:ascii="Arial Narrow" w:eastAsia="Times New Roman" w:hAnsi="Arial Narrow" w:cs="Times New Roman"/>
                <w:bCs/>
                <w:sz w:val="16"/>
                <w:szCs w:val="16"/>
              </w:rPr>
              <w:lastRenderedPageBreak/>
              <w:t>Política Pública de Agua &amp; Saneamiento Básico elaborada po</w:t>
            </w:r>
            <w:r w:rsidR="0016459C">
              <w:rPr>
                <w:rFonts w:ascii="Arial Narrow" w:eastAsia="Times New Roman" w:hAnsi="Arial Narrow" w:cs="Times New Roman"/>
                <w:bCs/>
                <w:sz w:val="16"/>
                <w:szCs w:val="16"/>
              </w:rPr>
              <w:t xml:space="preserve">r DISAPAS para la mejora de la </w:t>
            </w:r>
            <w:r w:rsidR="0016459C" w:rsidRPr="004833E6">
              <w:rPr>
                <w:rFonts w:ascii="Arial Narrow" w:eastAsia="Times New Roman" w:hAnsi="Arial Narrow" w:cs="Times New Roman"/>
                <w:bCs/>
                <w:sz w:val="16"/>
                <w:szCs w:val="16"/>
              </w:rPr>
              <w:t>sostenibilidad</w:t>
            </w:r>
            <w:r w:rsidRPr="004833E6">
              <w:rPr>
                <w:rFonts w:ascii="Arial Narrow" w:eastAsia="Times New Roman" w:hAnsi="Arial Narrow" w:cs="Times New Roman"/>
                <w:bCs/>
                <w:sz w:val="16"/>
                <w:szCs w:val="16"/>
              </w:rPr>
              <w:t xml:space="preserve"> del </w:t>
            </w:r>
            <w:proofErr w:type="gramStart"/>
            <w:r w:rsidRPr="004833E6">
              <w:rPr>
                <w:rFonts w:ascii="Arial Narrow" w:eastAsia="Times New Roman" w:hAnsi="Arial Narrow" w:cs="Times New Roman"/>
                <w:bCs/>
                <w:sz w:val="16"/>
                <w:szCs w:val="16"/>
              </w:rPr>
              <w:t>sector  en</w:t>
            </w:r>
            <w:proofErr w:type="gramEnd"/>
            <w:r w:rsidRPr="004833E6">
              <w:rPr>
                <w:rFonts w:ascii="Arial Narrow" w:eastAsia="Times New Roman" w:hAnsi="Arial Narrow" w:cs="Times New Roman"/>
                <w:bCs/>
                <w:sz w:val="16"/>
                <w:szCs w:val="16"/>
              </w:rPr>
              <w:t xml:space="preserve"> </w:t>
            </w:r>
            <w:r w:rsidR="0016459C" w:rsidRPr="004833E6">
              <w:rPr>
                <w:rFonts w:ascii="Arial Narrow" w:eastAsia="Times New Roman" w:hAnsi="Arial Narrow" w:cs="Times New Roman"/>
                <w:bCs/>
                <w:sz w:val="16"/>
                <w:szCs w:val="16"/>
              </w:rPr>
              <w:t>ejecución</w:t>
            </w:r>
            <w:r w:rsidRPr="004833E6">
              <w:rPr>
                <w:rFonts w:ascii="Arial Narrow" w:eastAsia="Times New Roman" w:hAnsi="Arial Narrow" w:cs="Times New Roman"/>
                <w:bCs/>
                <w:sz w:val="16"/>
                <w:szCs w:val="16"/>
              </w:rPr>
              <w:t>.</w:t>
            </w:r>
          </w:p>
        </w:tc>
        <w:tc>
          <w:tcPr>
            <w:tcW w:w="851" w:type="dxa"/>
            <w:shd w:val="clear" w:color="auto" w:fill="auto"/>
            <w:vAlign w:val="center"/>
          </w:tcPr>
          <w:p w:rsidR="00060D34" w:rsidRPr="004833E6" w:rsidRDefault="0016459C" w:rsidP="00517A14">
            <w:pPr>
              <w:spacing w:after="0" w:line="240" w:lineRule="auto"/>
              <w:jc w:val="center"/>
              <w:rPr>
                <w:rFonts w:ascii="Arial Narrow" w:eastAsia="Times New Roman" w:hAnsi="Arial Narrow" w:cs="Times New Roman"/>
                <w:bCs/>
                <w:sz w:val="16"/>
                <w:szCs w:val="16"/>
                <w:lang w:val="es-ES_tradnl"/>
              </w:rPr>
            </w:pPr>
            <w:r>
              <w:rPr>
                <w:rFonts w:ascii="Arial Narrow" w:eastAsia="Times New Roman" w:hAnsi="Arial Narrow" w:cs="Times New Roman"/>
                <w:bCs/>
                <w:sz w:val="16"/>
                <w:szCs w:val="16"/>
                <w:lang w:val="es-ES_tradnl"/>
              </w:rPr>
              <w:t>P</w:t>
            </w:r>
            <w:r w:rsidRPr="004833E6">
              <w:rPr>
                <w:rFonts w:ascii="Arial Narrow" w:eastAsia="Times New Roman" w:hAnsi="Arial Narrow" w:cs="Times New Roman"/>
                <w:bCs/>
                <w:sz w:val="16"/>
                <w:szCs w:val="16"/>
                <w:lang w:val="es-ES_tradnl"/>
              </w:rPr>
              <w:t>olítica</w:t>
            </w:r>
          </w:p>
        </w:tc>
        <w:tc>
          <w:tcPr>
            <w:tcW w:w="1120" w:type="dxa"/>
            <w:gridSpan w:val="3"/>
            <w:shd w:val="clear" w:color="auto" w:fill="auto"/>
            <w:vAlign w:val="center"/>
          </w:tcPr>
          <w:p w:rsidR="00060D34" w:rsidRPr="004833E6" w:rsidRDefault="00060D34" w:rsidP="00517A14">
            <w:pPr>
              <w:spacing w:after="0" w:line="240" w:lineRule="auto"/>
              <w:jc w:val="center"/>
              <w:rPr>
                <w:rFonts w:ascii="Arial Narrow" w:eastAsia="Times New Roman" w:hAnsi="Arial Narrow" w:cs="Times New Roman"/>
                <w:bCs/>
                <w:sz w:val="16"/>
                <w:szCs w:val="16"/>
                <w:lang w:val="es-ES_tradnl"/>
              </w:rPr>
            </w:pPr>
            <w:r w:rsidRPr="004833E6">
              <w:rPr>
                <w:rFonts w:ascii="Arial Narrow" w:eastAsia="Times New Roman" w:hAnsi="Arial Narrow" w:cs="Times New Roman"/>
                <w:bCs/>
                <w:sz w:val="16"/>
                <w:szCs w:val="16"/>
                <w:lang w:val="es-ES_tradnl"/>
              </w:rPr>
              <w:t>0</w:t>
            </w:r>
          </w:p>
        </w:tc>
        <w:tc>
          <w:tcPr>
            <w:tcW w:w="1292" w:type="dxa"/>
            <w:gridSpan w:val="3"/>
            <w:shd w:val="clear" w:color="auto" w:fill="auto"/>
            <w:noWrap/>
            <w:vAlign w:val="center"/>
          </w:tcPr>
          <w:p w:rsidR="00060D34" w:rsidRPr="004833E6" w:rsidRDefault="00060D34" w:rsidP="00517A14">
            <w:pPr>
              <w:spacing w:after="0" w:line="240" w:lineRule="auto"/>
              <w:jc w:val="center"/>
              <w:rPr>
                <w:rFonts w:ascii="Arial Narrow" w:eastAsia="Times New Roman" w:hAnsi="Arial Narrow" w:cs="Times New Roman"/>
                <w:bCs/>
                <w:sz w:val="16"/>
                <w:szCs w:val="16"/>
                <w:lang w:val="es-ES_tradnl"/>
              </w:rPr>
            </w:pPr>
            <w:r w:rsidRPr="004833E6">
              <w:rPr>
                <w:rFonts w:ascii="Arial Narrow" w:eastAsia="Times New Roman" w:hAnsi="Arial Narrow" w:cs="Times New Roman"/>
                <w:bCs/>
                <w:sz w:val="16"/>
                <w:szCs w:val="16"/>
                <w:lang w:val="es-ES_tradnl"/>
              </w:rPr>
              <w:t>2016</w:t>
            </w:r>
          </w:p>
        </w:tc>
        <w:tc>
          <w:tcPr>
            <w:tcW w:w="1079" w:type="dxa"/>
            <w:gridSpan w:val="2"/>
            <w:shd w:val="clear" w:color="auto" w:fill="auto"/>
            <w:noWrap/>
            <w:vAlign w:val="center"/>
          </w:tcPr>
          <w:p w:rsidR="00060D34" w:rsidRPr="004833E6" w:rsidRDefault="00060D34" w:rsidP="00517A14">
            <w:pPr>
              <w:spacing w:after="0" w:line="240" w:lineRule="auto"/>
              <w:jc w:val="center"/>
              <w:rPr>
                <w:rFonts w:ascii="Arial Narrow" w:eastAsia="Times New Roman" w:hAnsi="Arial Narrow" w:cs="Times New Roman"/>
                <w:bCs/>
                <w:sz w:val="16"/>
                <w:szCs w:val="16"/>
                <w:lang w:val="es-ES_tradnl"/>
              </w:rPr>
            </w:pPr>
          </w:p>
        </w:tc>
        <w:tc>
          <w:tcPr>
            <w:tcW w:w="992" w:type="dxa"/>
            <w:shd w:val="clear" w:color="auto" w:fill="auto"/>
            <w:vAlign w:val="center"/>
          </w:tcPr>
          <w:p w:rsidR="00060D34" w:rsidRPr="0007734F" w:rsidRDefault="00060D34" w:rsidP="00517A14">
            <w:pPr>
              <w:spacing w:after="0" w:line="240" w:lineRule="auto"/>
              <w:jc w:val="center"/>
              <w:rPr>
                <w:rFonts w:ascii="Arial Narrow" w:eastAsia="Times New Roman" w:hAnsi="Arial Narrow" w:cs="Times New Roman"/>
                <w:bCs/>
                <w:sz w:val="16"/>
                <w:szCs w:val="16"/>
                <w:highlight w:val="yellow"/>
                <w:lang w:val="es-ES_tradnl"/>
              </w:rPr>
            </w:pPr>
          </w:p>
        </w:tc>
        <w:tc>
          <w:tcPr>
            <w:tcW w:w="992" w:type="dxa"/>
            <w:shd w:val="clear" w:color="auto" w:fill="auto"/>
            <w:vAlign w:val="center"/>
          </w:tcPr>
          <w:p w:rsidR="00060D34" w:rsidRPr="0007734F" w:rsidRDefault="00060D34" w:rsidP="00517A14">
            <w:pPr>
              <w:spacing w:after="0" w:line="240" w:lineRule="auto"/>
              <w:jc w:val="center"/>
              <w:rPr>
                <w:rFonts w:ascii="Arial Narrow" w:eastAsia="Times New Roman" w:hAnsi="Arial Narrow" w:cs="Times New Roman"/>
                <w:bCs/>
                <w:sz w:val="16"/>
                <w:szCs w:val="16"/>
                <w:highlight w:val="yellow"/>
                <w:lang w:val="es-ES_tradnl"/>
              </w:rPr>
            </w:pPr>
            <w:r w:rsidRPr="00D20E60">
              <w:rPr>
                <w:rFonts w:ascii="Arial Narrow" w:eastAsia="Times New Roman" w:hAnsi="Arial Narrow" w:cs="Times New Roman"/>
                <w:bCs/>
                <w:sz w:val="16"/>
                <w:szCs w:val="16"/>
                <w:lang w:val="es-ES_tradnl"/>
              </w:rPr>
              <w:t>1</w:t>
            </w:r>
          </w:p>
        </w:tc>
        <w:tc>
          <w:tcPr>
            <w:tcW w:w="775" w:type="dxa"/>
            <w:shd w:val="clear" w:color="auto" w:fill="auto"/>
            <w:vAlign w:val="center"/>
          </w:tcPr>
          <w:p w:rsidR="00060D34" w:rsidRPr="0007734F" w:rsidRDefault="00060D34" w:rsidP="00517A14">
            <w:pPr>
              <w:spacing w:after="0" w:line="240" w:lineRule="auto"/>
              <w:jc w:val="center"/>
              <w:rPr>
                <w:rFonts w:ascii="Arial Narrow" w:eastAsia="Times New Roman" w:hAnsi="Arial Narrow" w:cs="Times New Roman"/>
                <w:bCs/>
                <w:sz w:val="16"/>
                <w:szCs w:val="16"/>
                <w:highlight w:val="yellow"/>
                <w:lang w:val="es-ES_tradnl"/>
              </w:rPr>
            </w:pPr>
          </w:p>
        </w:tc>
        <w:tc>
          <w:tcPr>
            <w:tcW w:w="1069" w:type="dxa"/>
            <w:shd w:val="clear" w:color="auto" w:fill="auto"/>
            <w:noWrap/>
            <w:vAlign w:val="center"/>
          </w:tcPr>
          <w:p w:rsidR="00060D34" w:rsidRPr="0007734F" w:rsidRDefault="00060D34" w:rsidP="00517A14">
            <w:pPr>
              <w:spacing w:after="0" w:line="240" w:lineRule="auto"/>
              <w:jc w:val="center"/>
              <w:rPr>
                <w:rFonts w:ascii="Arial Narrow" w:eastAsia="Times New Roman" w:hAnsi="Arial Narrow" w:cs="Times New Roman"/>
                <w:bCs/>
                <w:sz w:val="16"/>
                <w:szCs w:val="16"/>
                <w:highlight w:val="yellow"/>
                <w:lang w:val="es-ES_tradnl"/>
              </w:rPr>
            </w:pPr>
          </w:p>
        </w:tc>
        <w:tc>
          <w:tcPr>
            <w:tcW w:w="1033" w:type="dxa"/>
            <w:vAlign w:val="center"/>
          </w:tcPr>
          <w:p w:rsidR="00060D34" w:rsidRPr="004833E6" w:rsidRDefault="00060D34" w:rsidP="00517A14">
            <w:pPr>
              <w:spacing w:after="0" w:line="240" w:lineRule="auto"/>
              <w:jc w:val="center"/>
              <w:rPr>
                <w:rFonts w:ascii="Arial Narrow" w:eastAsia="Times New Roman" w:hAnsi="Arial Narrow" w:cs="Times New Roman"/>
                <w:bCs/>
                <w:sz w:val="16"/>
                <w:szCs w:val="16"/>
                <w:lang w:val="es-ES_tradnl"/>
              </w:rPr>
            </w:pPr>
          </w:p>
        </w:tc>
        <w:tc>
          <w:tcPr>
            <w:tcW w:w="826" w:type="dxa"/>
            <w:vAlign w:val="center"/>
          </w:tcPr>
          <w:p w:rsidR="00060D34" w:rsidRPr="004833E6" w:rsidRDefault="00060D34" w:rsidP="00517A14">
            <w:pPr>
              <w:spacing w:after="0" w:line="240" w:lineRule="auto"/>
              <w:jc w:val="center"/>
              <w:rPr>
                <w:rFonts w:ascii="Arial Narrow" w:eastAsia="Times New Roman" w:hAnsi="Arial Narrow" w:cs="Times New Roman"/>
                <w:bCs/>
                <w:sz w:val="16"/>
                <w:szCs w:val="16"/>
                <w:lang w:val="es-ES_tradnl"/>
              </w:rPr>
            </w:pPr>
            <w:r w:rsidRPr="004833E6">
              <w:rPr>
                <w:rFonts w:ascii="Arial Narrow" w:eastAsia="Times New Roman" w:hAnsi="Arial Narrow" w:cs="Times New Roman"/>
                <w:bCs/>
                <w:sz w:val="16"/>
                <w:szCs w:val="16"/>
                <w:lang w:val="es-ES_tradnl"/>
              </w:rPr>
              <w:t>1</w:t>
            </w:r>
          </w:p>
        </w:tc>
        <w:tc>
          <w:tcPr>
            <w:tcW w:w="2560" w:type="dxa"/>
            <w:shd w:val="clear" w:color="auto" w:fill="auto"/>
            <w:noWrap/>
            <w:vAlign w:val="center"/>
          </w:tcPr>
          <w:p w:rsidR="00060D34"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4833E6">
              <w:rPr>
                <w:rFonts w:ascii="Arial Narrow" w:eastAsia="Times New Roman" w:hAnsi="Arial Narrow" w:cs="Times New Roman"/>
                <w:sz w:val="16"/>
                <w:szCs w:val="16"/>
                <w:lang w:val="es-ES_tradnl"/>
              </w:rPr>
              <w:t>Informe de Evaluación final</w:t>
            </w:r>
          </w:p>
          <w:p w:rsidR="00060D34" w:rsidRDefault="00060D34" w:rsidP="00517A14">
            <w:pPr>
              <w:spacing w:after="0" w:line="240" w:lineRule="auto"/>
              <w:jc w:val="both"/>
              <w:rPr>
                <w:rFonts w:ascii="Arial Narrow" w:eastAsia="Times New Roman" w:hAnsi="Arial Narrow" w:cs="Times New Roman"/>
                <w:sz w:val="16"/>
                <w:szCs w:val="16"/>
                <w:lang w:val="es-ES_tradnl"/>
              </w:rPr>
            </w:pPr>
          </w:p>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Se considera en ejecución cuando la política pública haya sido sea aprobada por el MINSA</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jc w:val="center"/>
        </w:trPr>
        <w:tc>
          <w:tcPr>
            <w:tcW w:w="14770" w:type="dxa"/>
            <w:gridSpan w:val="17"/>
            <w:shd w:val="clear" w:color="auto" w:fill="A6A6A6" w:themeFill="background1" w:themeFillShade="A6"/>
            <w:vAlign w:val="center"/>
          </w:tcPr>
          <w:p w:rsidR="00060D34" w:rsidRPr="00FA13E6" w:rsidRDefault="00060D34" w:rsidP="00517A14">
            <w:pPr>
              <w:spacing w:after="0" w:line="240" w:lineRule="auto"/>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Resultado </w:t>
            </w:r>
            <w:r>
              <w:rPr>
                <w:rFonts w:ascii="Arial Narrow" w:eastAsia="Times New Roman" w:hAnsi="Arial Narrow" w:cs="Times New Roman"/>
                <w:b/>
                <w:bCs/>
                <w:sz w:val="16"/>
                <w:szCs w:val="16"/>
                <w:lang w:val="es-ES_tradnl"/>
              </w:rPr>
              <w:t>6</w:t>
            </w:r>
            <w:r w:rsidRPr="00FA13E6">
              <w:rPr>
                <w:rFonts w:ascii="Arial Narrow" w:eastAsia="Times New Roman" w:hAnsi="Arial Narrow" w:cs="Times New Roman"/>
                <w:b/>
                <w:bCs/>
                <w:sz w:val="16"/>
                <w:szCs w:val="16"/>
                <w:lang w:val="es-ES_tradnl"/>
              </w:rPr>
              <w:t>:</w:t>
            </w:r>
            <w:r>
              <w:rPr>
                <w:rFonts w:ascii="Arial Narrow" w:eastAsia="Times New Roman" w:hAnsi="Arial Narrow" w:cs="Times New Roman"/>
                <w:b/>
                <w:bCs/>
                <w:sz w:val="16"/>
                <w:szCs w:val="16"/>
                <w:lang w:val="es-ES_tradnl"/>
              </w:rPr>
              <w:t xml:space="preserve"> </w:t>
            </w:r>
            <w:r w:rsidRPr="00955707">
              <w:rPr>
                <w:rFonts w:ascii="Arial Narrow" w:hAnsi="Arial Narrow" w:cs="Times New Roman"/>
                <w:b/>
                <w:bCs/>
                <w:sz w:val="16"/>
                <w:szCs w:val="16"/>
                <w:lang w:val="es-ES_tradnl"/>
              </w:rPr>
              <w:t>Condiciones ambientales y de educación mejoradas para el adecuado funcionamiento del  sistema de saneamiento</w:t>
            </w:r>
            <w:r>
              <w:rPr>
                <w:rFonts w:ascii="Arial Narrow" w:hAnsi="Arial Narrow" w:cs="Times New Roman"/>
                <w:bCs/>
                <w:sz w:val="16"/>
                <w:szCs w:val="16"/>
                <w:lang w:val="es-ES_tradnl"/>
              </w:rPr>
              <w:t xml:space="preserve"> </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jc w:val="center"/>
        </w:trPr>
        <w:tc>
          <w:tcPr>
            <w:tcW w:w="2181" w:type="dxa"/>
            <w:shd w:val="clear" w:color="auto" w:fill="D9D9D9" w:themeFill="background1" w:themeFillShade="D9"/>
            <w:noWrap/>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Indicador</w:t>
            </w:r>
          </w:p>
        </w:tc>
        <w:tc>
          <w:tcPr>
            <w:tcW w:w="851"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Unidad de Medida</w:t>
            </w:r>
          </w:p>
        </w:tc>
        <w:tc>
          <w:tcPr>
            <w:tcW w:w="1120" w:type="dxa"/>
            <w:gridSpan w:val="3"/>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Línea de Base </w:t>
            </w:r>
          </w:p>
        </w:tc>
        <w:tc>
          <w:tcPr>
            <w:tcW w:w="1292" w:type="dxa"/>
            <w:gridSpan w:val="3"/>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Línea de Base</w:t>
            </w:r>
          </w:p>
        </w:tc>
        <w:tc>
          <w:tcPr>
            <w:tcW w:w="1079" w:type="dxa"/>
            <w:gridSpan w:val="2"/>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1</w:t>
            </w:r>
          </w:p>
        </w:tc>
        <w:tc>
          <w:tcPr>
            <w:tcW w:w="992"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2</w:t>
            </w:r>
          </w:p>
        </w:tc>
        <w:tc>
          <w:tcPr>
            <w:tcW w:w="992"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3</w:t>
            </w:r>
          </w:p>
        </w:tc>
        <w:tc>
          <w:tcPr>
            <w:tcW w:w="775"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4</w:t>
            </w:r>
          </w:p>
        </w:tc>
        <w:tc>
          <w:tcPr>
            <w:tcW w:w="1069"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5</w:t>
            </w:r>
          </w:p>
        </w:tc>
        <w:tc>
          <w:tcPr>
            <w:tcW w:w="1033"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Año </w:t>
            </w:r>
            <w:r>
              <w:rPr>
                <w:rFonts w:ascii="Arial Narrow" w:eastAsia="Times New Roman" w:hAnsi="Arial Narrow" w:cs="Times New Roman"/>
                <w:b/>
                <w:bCs/>
                <w:sz w:val="16"/>
                <w:szCs w:val="16"/>
                <w:lang w:val="es-ES_tradnl"/>
              </w:rPr>
              <w:t>6</w:t>
            </w:r>
          </w:p>
        </w:tc>
        <w:tc>
          <w:tcPr>
            <w:tcW w:w="826"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Final del Proyecto</w:t>
            </w:r>
          </w:p>
        </w:tc>
        <w:tc>
          <w:tcPr>
            <w:tcW w:w="2560" w:type="dxa"/>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C</w:t>
            </w:r>
            <w:r w:rsidRPr="00020D21">
              <w:rPr>
                <w:rFonts w:ascii="Arial Narrow" w:eastAsia="Times New Roman" w:hAnsi="Arial Narrow" w:cs="Times New Roman"/>
                <w:b/>
                <w:bCs/>
                <w:sz w:val="16"/>
                <w:szCs w:val="16"/>
                <w:lang w:val="es-ES_tradnl"/>
              </w:rPr>
              <w:t xml:space="preserve">omentarios/ </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020D21">
              <w:rPr>
                <w:rFonts w:ascii="Arial Narrow" w:eastAsia="Times New Roman" w:hAnsi="Arial Narrow" w:cs="Times New Roman"/>
                <w:b/>
                <w:bCs/>
                <w:sz w:val="16"/>
                <w:szCs w:val="16"/>
                <w:lang w:val="es-ES_tradnl"/>
              </w:rPr>
              <w:t>Medios de Verificación</w:t>
            </w:r>
            <w:r w:rsidRPr="00FA13E6" w:rsidDel="00485C94">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(MV)</w:t>
            </w:r>
          </w:p>
        </w:tc>
      </w:tr>
      <w:tr w:rsidR="00060D34" w:rsidRPr="007B27ED"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2181" w:type="dxa"/>
            <w:shd w:val="clear" w:color="auto" w:fill="auto"/>
            <w:vAlign w:val="center"/>
          </w:tcPr>
          <w:p w:rsidR="00060D34" w:rsidRDefault="00060D34" w:rsidP="00517A14">
            <w:pPr>
              <w:spacing w:after="0" w:line="240" w:lineRule="auto"/>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 xml:space="preserve">Número de </w:t>
            </w:r>
            <w:proofErr w:type="spellStart"/>
            <w:r>
              <w:rPr>
                <w:rFonts w:ascii="Arial Narrow" w:eastAsia="Times New Roman" w:hAnsi="Arial Narrow" w:cs="Times New Roman"/>
                <w:sz w:val="16"/>
                <w:szCs w:val="16"/>
                <w:lang w:val="es-ES_tradnl"/>
              </w:rPr>
              <w:t>riós</w:t>
            </w:r>
            <w:proofErr w:type="spellEnd"/>
            <w:r>
              <w:rPr>
                <w:rFonts w:ascii="Arial Narrow" w:eastAsia="Times New Roman" w:hAnsi="Arial Narrow" w:cs="Times New Roman"/>
                <w:sz w:val="16"/>
                <w:szCs w:val="16"/>
                <w:lang w:val="es-ES_tradnl"/>
              </w:rPr>
              <w:t xml:space="preserve"> con programas de recuperación urbana </w:t>
            </w:r>
          </w:p>
        </w:tc>
        <w:tc>
          <w:tcPr>
            <w:tcW w:w="851" w:type="dxa"/>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Ríos</w:t>
            </w:r>
          </w:p>
        </w:tc>
        <w:tc>
          <w:tcPr>
            <w:tcW w:w="1120" w:type="dxa"/>
            <w:gridSpan w:val="3"/>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1292" w:type="dxa"/>
            <w:gridSpan w:val="3"/>
            <w:shd w:val="clear" w:color="auto" w:fill="auto"/>
            <w:noWrap/>
            <w:vAlign w:val="center"/>
          </w:tcPr>
          <w:p w:rsidR="00060D34" w:rsidRPr="00EF683A" w:rsidRDefault="00060D34" w:rsidP="00517A14">
            <w:pPr>
              <w:spacing w:after="0" w:line="240" w:lineRule="auto"/>
              <w:rPr>
                <w:rFonts w:ascii="Arial Narrow" w:eastAsia="Times New Roman" w:hAnsi="Arial Narrow" w:cs="Times New Roman"/>
                <w:sz w:val="16"/>
                <w:szCs w:val="16"/>
                <w:lang w:val="es-ES_tradnl"/>
              </w:rPr>
            </w:pPr>
          </w:p>
        </w:tc>
        <w:tc>
          <w:tcPr>
            <w:tcW w:w="1079" w:type="dxa"/>
            <w:gridSpan w:val="2"/>
            <w:shd w:val="clear" w:color="auto" w:fill="auto"/>
            <w:noWrap/>
            <w:vAlign w:val="center"/>
          </w:tcPr>
          <w:p w:rsidR="00060D34" w:rsidRPr="00FA13E6" w:rsidRDefault="00060D34" w:rsidP="00517A14">
            <w:pPr>
              <w:spacing w:after="0" w:line="240" w:lineRule="auto"/>
              <w:rPr>
                <w:rFonts w:ascii="Arial Narrow" w:eastAsia="Times New Roman" w:hAnsi="Arial Narrow" w:cs="Times New Roman"/>
                <w:sz w:val="16"/>
                <w:szCs w:val="16"/>
                <w:lang w:val="es-ES_tradnl"/>
              </w:rPr>
            </w:pPr>
          </w:p>
        </w:tc>
        <w:tc>
          <w:tcPr>
            <w:tcW w:w="992" w:type="dxa"/>
            <w:shd w:val="clear" w:color="auto" w:fill="auto"/>
            <w:vAlign w:val="center"/>
          </w:tcPr>
          <w:p w:rsidR="00060D34" w:rsidRPr="00FA13E6" w:rsidRDefault="00060D34" w:rsidP="00517A14">
            <w:pPr>
              <w:spacing w:after="0" w:line="240" w:lineRule="auto"/>
              <w:rPr>
                <w:rFonts w:ascii="Arial Narrow" w:eastAsia="Times New Roman" w:hAnsi="Arial Narrow" w:cs="Times New Roman"/>
                <w:sz w:val="16"/>
                <w:szCs w:val="16"/>
                <w:lang w:val="es-ES_tradnl"/>
              </w:rPr>
            </w:pPr>
          </w:p>
        </w:tc>
        <w:tc>
          <w:tcPr>
            <w:tcW w:w="992" w:type="dxa"/>
            <w:shd w:val="clear" w:color="auto" w:fill="auto"/>
            <w:vAlign w:val="center"/>
          </w:tcPr>
          <w:p w:rsidR="00060D34" w:rsidRPr="004833E6" w:rsidRDefault="00060D34" w:rsidP="00517A14">
            <w:pPr>
              <w:spacing w:after="0" w:line="240" w:lineRule="auto"/>
              <w:rPr>
                <w:rFonts w:ascii="Arial Narrow" w:eastAsia="Times New Roman" w:hAnsi="Arial Narrow" w:cs="Times New Roman"/>
                <w:sz w:val="16"/>
                <w:szCs w:val="16"/>
                <w:lang w:val="es-ES_tradnl"/>
              </w:rPr>
            </w:pPr>
          </w:p>
        </w:tc>
        <w:tc>
          <w:tcPr>
            <w:tcW w:w="775" w:type="dxa"/>
            <w:shd w:val="clear" w:color="auto" w:fill="auto"/>
            <w:vAlign w:val="center"/>
          </w:tcPr>
          <w:p w:rsidR="00060D34" w:rsidRPr="004833E6" w:rsidRDefault="00060D34" w:rsidP="00517A14">
            <w:pPr>
              <w:spacing w:after="0" w:line="240" w:lineRule="auto"/>
              <w:rPr>
                <w:rFonts w:ascii="Arial Narrow" w:eastAsia="Times New Roman" w:hAnsi="Arial Narrow" w:cs="Times New Roman"/>
                <w:sz w:val="16"/>
                <w:szCs w:val="16"/>
                <w:lang w:val="es-ES_tradnl"/>
              </w:rPr>
            </w:pPr>
          </w:p>
        </w:tc>
        <w:tc>
          <w:tcPr>
            <w:tcW w:w="1069" w:type="dxa"/>
            <w:shd w:val="clear" w:color="auto" w:fill="auto"/>
            <w:noWrap/>
            <w:vAlign w:val="center"/>
          </w:tcPr>
          <w:p w:rsidR="00060D34" w:rsidRPr="004833E6" w:rsidRDefault="00060D34" w:rsidP="00517A14">
            <w:pPr>
              <w:spacing w:after="0" w:line="240" w:lineRule="auto"/>
              <w:rPr>
                <w:rFonts w:ascii="Arial Narrow" w:eastAsia="Times New Roman" w:hAnsi="Arial Narrow" w:cs="Times New Roman"/>
                <w:sz w:val="16"/>
                <w:szCs w:val="16"/>
                <w:lang w:val="es-ES_tradnl"/>
              </w:rPr>
            </w:pPr>
          </w:p>
        </w:tc>
        <w:tc>
          <w:tcPr>
            <w:tcW w:w="1033"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826" w:type="dxa"/>
            <w:shd w:val="clear" w:color="auto" w:fill="auto"/>
            <w:vAlign w:val="center"/>
          </w:tcPr>
          <w:p w:rsidR="00060D34" w:rsidRPr="003D2CEB"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shd w:val="clear" w:color="auto" w:fill="auto"/>
            <w:noWrap/>
            <w:vAlign w:val="center"/>
          </w:tcPr>
          <w:p w:rsidR="00060D34" w:rsidRDefault="00060D34" w:rsidP="00517A14">
            <w:pPr>
              <w:spacing w:after="0" w:line="240" w:lineRule="auto"/>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4833E6">
              <w:rPr>
                <w:rFonts w:ascii="Arial Narrow" w:eastAsia="Times New Roman" w:hAnsi="Arial Narrow" w:cs="Times New Roman"/>
                <w:sz w:val="16"/>
                <w:szCs w:val="16"/>
                <w:lang w:val="es-ES_tradnl"/>
              </w:rPr>
              <w:t>Informe de Evaluación final</w:t>
            </w:r>
          </w:p>
          <w:p w:rsidR="00060D34" w:rsidRDefault="00060D34" w:rsidP="00517A14">
            <w:pPr>
              <w:spacing w:after="0" w:line="240" w:lineRule="auto"/>
              <w:rPr>
                <w:rFonts w:ascii="Arial Narrow" w:eastAsia="Times New Roman" w:hAnsi="Arial Narrow" w:cs="Times New Roman"/>
                <w:sz w:val="16"/>
                <w:szCs w:val="16"/>
                <w:lang w:val="es-ES_tradnl"/>
              </w:rPr>
            </w:pPr>
          </w:p>
          <w:p w:rsidR="00060D34" w:rsidRPr="00FA13E6" w:rsidRDefault="00060D34" w:rsidP="00517A14">
            <w:pPr>
              <w:spacing w:after="0" w:line="240" w:lineRule="auto"/>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 xml:space="preserve">Se entiende como programas de recuperación urbana a la </w:t>
            </w:r>
            <w:r w:rsidR="00517A14">
              <w:rPr>
                <w:rFonts w:ascii="Arial Narrow" w:eastAsia="Times New Roman" w:hAnsi="Arial Narrow" w:cs="Times New Roman"/>
                <w:sz w:val="16"/>
                <w:szCs w:val="16"/>
                <w:lang w:val="es-ES_tradnl"/>
              </w:rPr>
              <w:t>construcción</w:t>
            </w:r>
            <w:r>
              <w:rPr>
                <w:rFonts w:ascii="Arial Narrow" w:eastAsia="Times New Roman" w:hAnsi="Arial Narrow" w:cs="Times New Roman"/>
                <w:sz w:val="16"/>
                <w:szCs w:val="16"/>
                <w:lang w:val="es-ES_tradnl"/>
              </w:rPr>
              <w:t xml:space="preserve"> de parques lineales, áreas recreativas e implementación de campañas</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1"/>
          <w:jc w:val="center"/>
        </w:trPr>
        <w:tc>
          <w:tcPr>
            <w:tcW w:w="14770" w:type="dxa"/>
            <w:gridSpan w:val="17"/>
            <w:tcBorders>
              <w:bottom w:val="single" w:sz="4" w:space="0" w:color="auto"/>
            </w:tcBorders>
            <w:shd w:val="clear" w:color="auto" w:fill="595959" w:themeFill="text1" w:themeFillTint="A6"/>
            <w:vAlign w:val="center"/>
          </w:tcPr>
          <w:p w:rsidR="00060D34" w:rsidRPr="00FA13E6" w:rsidRDefault="00060D34" w:rsidP="00517A14">
            <w:pPr>
              <w:spacing w:after="0" w:line="240" w:lineRule="auto"/>
              <w:rPr>
                <w:rFonts w:ascii="Arial Narrow" w:eastAsia="Times New Roman" w:hAnsi="Arial Narrow" w:cs="Times New Roman"/>
                <w:b/>
                <w:bCs/>
                <w:sz w:val="16"/>
                <w:szCs w:val="16"/>
                <w:lang w:val="es-ES_tradnl"/>
              </w:rPr>
            </w:pPr>
            <w:r w:rsidRPr="00955707">
              <w:rPr>
                <w:rFonts w:ascii="Arial Narrow" w:eastAsia="Times New Roman" w:hAnsi="Arial Narrow" w:cs="Times New Roman"/>
                <w:b/>
                <w:bCs/>
                <w:color w:val="FFFFFF" w:themeColor="background1"/>
                <w:sz w:val="16"/>
                <w:szCs w:val="16"/>
                <w:lang w:val="es-ES_tradnl"/>
              </w:rPr>
              <w:t>Productos</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1"/>
          <w:jc w:val="center"/>
        </w:trPr>
        <w:tc>
          <w:tcPr>
            <w:tcW w:w="14770" w:type="dxa"/>
            <w:gridSpan w:val="17"/>
            <w:shd w:val="clear" w:color="auto" w:fill="A6A6A6" w:themeFill="background1" w:themeFillShade="A6"/>
            <w:vAlign w:val="center"/>
          </w:tcPr>
          <w:p w:rsidR="00060D34" w:rsidRPr="00FA13E6" w:rsidRDefault="00060D34" w:rsidP="00517A14">
            <w:pPr>
              <w:spacing w:after="0" w:line="240" w:lineRule="auto"/>
              <w:rPr>
                <w:rFonts w:ascii="Arial Narrow" w:eastAsia="Times New Roman" w:hAnsi="Arial Narrow" w:cs="Times New Roman"/>
                <w:b/>
                <w:bCs/>
                <w:sz w:val="16"/>
                <w:szCs w:val="16"/>
                <w:u w:val="single"/>
                <w:lang w:val="es-ES_tradnl"/>
              </w:rPr>
            </w:pPr>
            <w:r w:rsidRPr="00FA13E6">
              <w:rPr>
                <w:rFonts w:ascii="Arial Narrow" w:eastAsia="Times New Roman" w:hAnsi="Arial Narrow" w:cs="Times New Roman"/>
                <w:b/>
                <w:bCs/>
                <w:sz w:val="16"/>
                <w:szCs w:val="16"/>
                <w:lang w:val="es-ES_tradnl"/>
              </w:rPr>
              <w:t xml:space="preserve">Componente 1: </w:t>
            </w:r>
            <w:r w:rsidRPr="009415D5">
              <w:rPr>
                <w:rFonts w:ascii="Arial Narrow" w:eastAsia="Times New Roman" w:hAnsi="Arial Narrow" w:cs="Times New Roman"/>
                <w:b/>
                <w:bCs/>
                <w:sz w:val="16"/>
                <w:szCs w:val="16"/>
                <w:lang w:val="es-ES_tradnl"/>
              </w:rPr>
              <w:t>Inversiones Prioritarias</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8"/>
          <w:jc w:val="center"/>
        </w:trPr>
        <w:tc>
          <w:tcPr>
            <w:tcW w:w="2181" w:type="dxa"/>
            <w:shd w:val="clear" w:color="auto" w:fill="D9D9D9" w:themeFill="background1" w:themeFillShade="D9"/>
            <w:noWrap/>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Producto</w:t>
            </w:r>
          </w:p>
        </w:tc>
        <w:tc>
          <w:tcPr>
            <w:tcW w:w="851" w:type="dxa"/>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Unidad de Medida</w:t>
            </w:r>
          </w:p>
        </w:tc>
        <w:tc>
          <w:tcPr>
            <w:tcW w:w="721" w:type="dxa"/>
            <w:gridSpan w:val="2"/>
            <w:shd w:val="clear" w:color="auto" w:fill="D9D9D9" w:themeFill="background1" w:themeFillShade="D9"/>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Resultados Asociados</w:t>
            </w:r>
          </w:p>
        </w:tc>
        <w:tc>
          <w:tcPr>
            <w:tcW w:w="1069" w:type="dxa"/>
            <w:gridSpan w:val="2"/>
            <w:shd w:val="clear" w:color="auto" w:fill="D9D9D9" w:themeFill="background1" w:themeFillShade="D9"/>
            <w:noWrap/>
            <w:vAlign w:val="center"/>
            <w:hideMark/>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Cost</w:t>
            </w:r>
            <w:r>
              <w:rPr>
                <w:rFonts w:ascii="Arial Narrow" w:eastAsia="Times New Roman" w:hAnsi="Arial Narrow" w:cs="Times New Roman"/>
                <w:b/>
                <w:bCs/>
                <w:sz w:val="16"/>
                <w:szCs w:val="16"/>
                <w:lang w:val="es-ES_tradnl"/>
              </w:rPr>
              <w:t xml:space="preserve">o </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w:t>
            </w:r>
            <w:r w:rsidRPr="00FA13E6">
              <w:rPr>
                <w:rFonts w:ascii="Arial Narrow" w:eastAsia="Times New Roman" w:hAnsi="Arial Narrow" w:cs="Times New Roman"/>
                <w:b/>
                <w:bCs/>
                <w:sz w:val="16"/>
                <w:szCs w:val="16"/>
                <w:lang w:val="es-ES_tradnl"/>
              </w:rPr>
              <w:t>US$)</w:t>
            </w:r>
          </w:p>
        </w:tc>
        <w:tc>
          <w:tcPr>
            <w:tcW w:w="720" w:type="dxa"/>
            <w:gridSpan w:val="3"/>
            <w:shd w:val="clear" w:color="auto" w:fill="D9D9D9" w:themeFill="background1" w:themeFillShade="D9"/>
            <w:noWrap/>
            <w:vAlign w:val="center"/>
            <w:hideMark/>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Línea de Base</w:t>
            </w:r>
          </w:p>
        </w:tc>
        <w:tc>
          <w:tcPr>
            <w:tcW w:w="981" w:type="dxa"/>
            <w:shd w:val="clear" w:color="auto" w:fill="D9D9D9" w:themeFill="background1" w:themeFillShade="D9"/>
            <w:vAlign w:val="center"/>
            <w:hideMark/>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1</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(2017)</w:t>
            </w:r>
          </w:p>
        </w:tc>
        <w:tc>
          <w:tcPr>
            <w:tcW w:w="992" w:type="dxa"/>
            <w:shd w:val="clear" w:color="auto" w:fill="D9D9D9" w:themeFill="background1" w:themeFillShade="D9"/>
            <w:vAlign w:val="center"/>
            <w:hideMark/>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2</w:t>
            </w:r>
            <w:r>
              <w:rPr>
                <w:rFonts w:ascii="Arial Narrow" w:eastAsia="Times New Roman" w:hAnsi="Arial Narrow" w:cs="Times New Roman"/>
                <w:b/>
                <w:bCs/>
                <w:sz w:val="16"/>
                <w:szCs w:val="16"/>
                <w:lang w:val="es-ES_tradnl"/>
              </w:rPr>
              <w:t xml:space="preserve">  </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(2018)</w:t>
            </w:r>
          </w:p>
        </w:tc>
        <w:tc>
          <w:tcPr>
            <w:tcW w:w="992" w:type="dxa"/>
            <w:shd w:val="clear" w:color="auto" w:fill="D9D9D9" w:themeFill="background1" w:themeFillShade="D9"/>
            <w:vAlign w:val="center"/>
            <w:hideMark/>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3</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(2019)</w:t>
            </w:r>
          </w:p>
        </w:tc>
        <w:tc>
          <w:tcPr>
            <w:tcW w:w="775" w:type="dxa"/>
            <w:shd w:val="clear" w:color="auto" w:fill="D9D9D9" w:themeFill="background1" w:themeFillShade="D9"/>
            <w:vAlign w:val="center"/>
            <w:hideMark/>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4</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(2020)</w:t>
            </w:r>
          </w:p>
        </w:tc>
        <w:tc>
          <w:tcPr>
            <w:tcW w:w="1069" w:type="dxa"/>
            <w:shd w:val="clear" w:color="auto" w:fill="D9D9D9" w:themeFill="background1" w:themeFillShade="D9"/>
            <w:vAlign w:val="center"/>
            <w:hideMark/>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Año 5</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(2021)</w:t>
            </w:r>
          </w:p>
        </w:tc>
        <w:tc>
          <w:tcPr>
            <w:tcW w:w="1033" w:type="dxa"/>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Año </w:t>
            </w:r>
            <w:r>
              <w:rPr>
                <w:rFonts w:ascii="Arial Narrow" w:eastAsia="Times New Roman" w:hAnsi="Arial Narrow" w:cs="Times New Roman"/>
                <w:b/>
                <w:bCs/>
                <w:sz w:val="16"/>
                <w:szCs w:val="16"/>
                <w:lang w:val="es-ES_tradnl"/>
              </w:rPr>
              <w:t>6</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(2022)</w:t>
            </w:r>
          </w:p>
        </w:tc>
        <w:tc>
          <w:tcPr>
            <w:tcW w:w="826"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Final del Proyecto</w:t>
            </w:r>
          </w:p>
        </w:tc>
        <w:tc>
          <w:tcPr>
            <w:tcW w:w="2560" w:type="dxa"/>
            <w:shd w:val="clear" w:color="auto" w:fill="D9D9D9" w:themeFill="background1" w:themeFillShade="D9"/>
            <w:vAlign w:val="center"/>
            <w:hideMark/>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C</w:t>
            </w:r>
            <w:r w:rsidRPr="00020D21">
              <w:rPr>
                <w:rFonts w:ascii="Arial Narrow" w:eastAsia="Times New Roman" w:hAnsi="Arial Narrow" w:cs="Times New Roman"/>
                <w:b/>
                <w:bCs/>
                <w:sz w:val="16"/>
                <w:szCs w:val="16"/>
                <w:lang w:val="es-ES_tradnl"/>
              </w:rPr>
              <w:t xml:space="preserve">omentarios/ </w:t>
            </w:r>
          </w:p>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020D21">
              <w:rPr>
                <w:rFonts w:ascii="Arial Narrow" w:eastAsia="Times New Roman" w:hAnsi="Arial Narrow" w:cs="Times New Roman"/>
                <w:b/>
                <w:bCs/>
                <w:sz w:val="16"/>
                <w:szCs w:val="16"/>
                <w:lang w:val="es-ES_tradnl"/>
              </w:rPr>
              <w:t>Medios de Verificación</w:t>
            </w:r>
            <w:r w:rsidRPr="00FA13E6" w:rsidDel="00485C94">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(MV)</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4"/>
          <w:jc w:val="center"/>
        </w:trPr>
        <w:tc>
          <w:tcPr>
            <w:tcW w:w="2181" w:type="dxa"/>
            <w:shd w:val="clear" w:color="auto" w:fill="auto"/>
            <w:vAlign w:val="center"/>
          </w:tcPr>
          <w:p w:rsidR="00060D34" w:rsidRPr="00FA13E6" w:rsidRDefault="00060D34" w:rsidP="00517A14">
            <w:pPr>
              <w:pStyle w:val="BodyText"/>
              <w:spacing w:after="0"/>
              <w:rPr>
                <w:rFonts w:ascii="Arial Narrow" w:hAnsi="Arial Narrow"/>
                <w:bCs/>
                <w:sz w:val="16"/>
                <w:szCs w:val="16"/>
                <w:lang w:val="es-ES_tradnl" w:eastAsia="en-US"/>
              </w:rPr>
            </w:pPr>
            <w:r w:rsidRPr="00FA13E6">
              <w:rPr>
                <w:rFonts w:ascii="Arial Narrow" w:hAnsi="Arial Narrow"/>
                <w:bCs/>
                <w:sz w:val="16"/>
                <w:szCs w:val="16"/>
                <w:u w:val="single"/>
                <w:lang w:val="es-ES_tradnl" w:eastAsia="en-US"/>
              </w:rPr>
              <w:t>Producto 1</w:t>
            </w:r>
            <w:r w:rsidRPr="00FA13E6">
              <w:rPr>
                <w:rFonts w:ascii="Arial Narrow" w:hAnsi="Arial Narrow"/>
                <w:bCs/>
                <w:sz w:val="16"/>
                <w:szCs w:val="16"/>
                <w:lang w:val="es-ES_tradnl" w:eastAsia="en-US"/>
              </w:rPr>
              <w:t xml:space="preserve">: </w:t>
            </w:r>
            <w:r>
              <w:rPr>
                <w:rFonts w:ascii="Arial Narrow" w:hAnsi="Arial Narrow"/>
                <w:bCs/>
                <w:sz w:val="16"/>
                <w:szCs w:val="16"/>
                <w:lang w:val="es-ES_tradnl" w:eastAsia="en-US"/>
              </w:rPr>
              <w:t>Primer Módulo de la PTAR construido</w:t>
            </w:r>
          </w:p>
        </w:tc>
        <w:tc>
          <w:tcPr>
            <w:tcW w:w="85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Planta</w:t>
            </w:r>
          </w:p>
        </w:tc>
        <w:tc>
          <w:tcPr>
            <w:tcW w:w="721" w:type="dxa"/>
            <w:gridSpan w:val="2"/>
            <w:shd w:val="clear" w:color="auto" w:fill="auto"/>
            <w:vAlign w:val="center"/>
          </w:tcPr>
          <w:p w:rsidR="00060D34" w:rsidRPr="00300856"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955707">
              <w:rPr>
                <w:rFonts w:ascii="Arial Narrow" w:eastAsia="Times New Roman" w:hAnsi="Arial Narrow" w:cs="Times New Roman"/>
                <w:sz w:val="16"/>
                <w:szCs w:val="16"/>
                <w:lang w:val="es-ES_tradnl"/>
              </w:rPr>
              <w:t>R 1</w:t>
            </w:r>
          </w:p>
        </w:tc>
        <w:tc>
          <w:tcPr>
            <w:tcW w:w="1069" w:type="dxa"/>
            <w:gridSpan w:val="2"/>
            <w:shd w:val="clear" w:color="auto" w:fill="auto"/>
            <w:vAlign w:val="center"/>
          </w:tcPr>
          <w:p w:rsidR="00060D34" w:rsidRPr="00E6012D"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C972DC">
              <w:rPr>
                <w:rFonts w:ascii="Arial Narrow" w:eastAsia="Times New Roman" w:hAnsi="Arial Narrow" w:cs="Times New Roman"/>
                <w:sz w:val="16"/>
                <w:szCs w:val="16"/>
                <w:lang w:val="es-ES_tradnl"/>
              </w:rPr>
              <w:t>140</w:t>
            </w:r>
            <w:r>
              <w:rPr>
                <w:rFonts w:ascii="Arial Narrow" w:eastAsia="Times New Roman" w:hAnsi="Arial Narrow" w:cs="Times New Roman"/>
                <w:sz w:val="16"/>
                <w:szCs w:val="16"/>
                <w:lang w:val="es-ES_tradnl"/>
              </w:rPr>
              <w:t>.153.608</w:t>
            </w:r>
          </w:p>
        </w:tc>
        <w:tc>
          <w:tcPr>
            <w:tcW w:w="720" w:type="dxa"/>
            <w:gridSpan w:val="3"/>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8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775"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1069"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1</w:t>
            </w:r>
          </w:p>
        </w:tc>
        <w:tc>
          <w:tcPr>
            <w:tcW w:w="1033" w:type="dxa"/>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p>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826" w:type="dxa"/>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1</w:t>
            </w:r>
          </w:p>
        </w:tc>
        <w:tc>
          <w:tcPr>
            <w:tcW w:w="2560" w:type="dxa"/>
            <w:shd w:val="clear" w:color="auto" w:fill="auto"/>
            <w:vAlign w:val="center"/>
          </w:tcPr>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D400EA">
              <w:rPr>
                <w:rFonts w:ascii="Arial Narrow" w:eastAsia="Times New Roman" w:hAnsi="Arial Narrow" w:cs="Times New Roman"/>
                <w:sz w:val="16"/>
                <w:szCs w:val="16"/>
                <w:lang w:val="es-ES_tradnl"/>
              </w:rPr>
              <w:t>C</w:t>
            </w:r>
            <w:r>
              <w:rPr>
                <w:rFonts w:ascii="Arial Narrow" w:eastAsia="Times New Roman" w:hAnsi="Arial Narrow" w:cs="Times New Roman"/>
                <w:sz w:val="16"/>
                <w:szCs w:val="16"/>
                <w:lang w:val="es-ES_tradnl"/>
              </w:rPr>
              <w:t>ertificado de r</w:t>
            </w:r>
            <w:r w:rsidRPr="00FD4E87">
              <w:rPr>
                <w:rFonts w:ascii="Arial Narrow" w:eastAsia="Times New Roman" w:hAnsi="Arial Narrow" w:cs="Times New Roman"/>
                <w:sz w:val="16"/>
                <w:szCs w:val="16"/>
                <w:lang w:val="es-ES_tradnl"/>
              </w:rPr>
              <w:t>ecepción de</w:t>
            </w:r>
            <w:r>
              <w:rPr>
                <w:rFonts w:ascii="Arial Narrow" w:eastAsia="Times New Roman" w:hAnsi="Arial Narrow" w:cs="Times New Roman"/>
                <w:sz w:val="16"/>
                <w:szCs w:val="16"/>
                <w:lang w:val="es-ES_tradnl"/>
              </w:rPr>
              <w:t xml:space="preserve"> obra de la Planta</w:t>
            </w:r>
            <w:r w:rsidRPr="00FD4E87">
              <w:rPr>
                <w:rFonts w:ascii="Arial Narrow" w:eastAsia="Times New Roman" w:hAnsi="Arial Narrow" w:cs="Times New Roman"/>
                <w:sz w:val="16"/>
                <w:szCs w:val="16"/>
                <w:lang w:val="es-ES_tradnl"/>
              </w:rPr>
              <w:t xml:space="preserve"> </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5"/>
          <w:jc w:val="center"/>
        </w:trPr>
        <w:tc>
          <w:tcPr>
            <w:tcW w:w="2181" w:type="dxa"/>
            <w:shd w:val="clear" w:color="auto" w:fill="auto"/>
            <w:vAlign w:val="center"/>
          </w:tcPr>
          <w:p w:rsidR="00060D34" w:rsidRPr="00FA13E6" w:rsidRDefault="00060D34" w:rsidP="00517A14">
            <w:pPr>
              <w:autoSpaceDE w:val="0"/>
              <w:autoSpaceDN w:val="0"/>
              <w:adjustRightInd w:val="0"/>
              <w:spacing w:after="0"/>
              <w:rPr>
                <w:rFonts w:ascii="Arial Narrow" w:hAnsi="Arial Narrow"/>
                <w:bCs/>
                <w:sz w:val="16"/>
                <w:szCs w:val="16"/>
                <w:u w:val="single"/>
                <w:lang w:val="es-ES_tradnl"/>
              </w:rPr>
            </w:pPr>
            <w:r w:rsidRPr="00FA13E6">
              <w:rPr>
                <w:rFonts w:ascii="Arial Narrow" w:hAnsi="Arial Narrow"/>
                <w:bCs/>
                <w:sz w:val="16"/>
                <w:szCs w:val="16"/>
                <w:u w:val="single"/>
                <w:lang w:val="es-ES_tradnl"/>
              </w:rPr>
              <w:t xml:space="preserve">Producto </w:t>
            </w:r>
            <w:r>
              <w:rPr>
                <w:rFonts w:ascii="Arial Narrow" w:hAnsi="Arial Narrow"/>
                <w:bCs/>
                <w:sz w:val="16"/>
                <w:szCs w:val="16"/>
                <w:u w:val="single"/>
                <w:lang w:val="es-ES_tradnl"/>
              </w:rPr>
              <w:t>2</w:t>
            </w:r>
            <w:r w:rsidRPr="00FA13E6">
              <w:rPr>
                <w:rFonts w:ascii="Arial Narrow" w:hAnsi="Arial Narrow"/>
                <w:bCs/>
                <w:sz w:val="16"/>
                <w:szCs w:val="16"/>
                <w:lang w:val="es-ES_tradnl"/>
              </w:rPr>
              <w:t>:</w:t>
            </w:r>
            <w:r>
              <w:rPr>
                <w:rFonts w:ascii="Arial Narrow" w:hAnsi="Arial Narrow"/>
                <w:bCs/>
                <w:sz w:val="16"/>
                <w:szCs w:val="16"/>
                <w:lang w:val="es-ES_tradnl"/>
              </w:rPr>
              <w:t xml:space="preserve"> </w:t>
            </w:r>
            <w:r>
              <w:rPr>
                <w:rFonts w:ascii="Arial Narrow" w:eastAsia="Times New Roman" w:hAnsi="Arial Narrow" w:cs="Times New Roman"/>
                <w:bCs/>
                <w:sz w:val="16"/>
                <w:szCs w:val="16"/>
                <w:lang w:val="es-ES_tradnl"/>
              </w:rPr>
              <w:t>Interceptor</w:t>
            </w:r>
            <w:r w:rsidRPr="00C645C4">
              <w:rPr>
                <w:rFonts w:ascii="Arial Narrow" w:eastAsia="Times New Roman" w:hAnsi="Arial Narrow" w:cs="Times New Roman"/>
                <w:bCs/>
                <w:sz w:val="16"/>
                <w:szCs w:val="16"/>
                <w:lang w:val="es-ES_tradnl"/>
              </w:rPr>
              <w:t xml:space="preserve"> construido</w:t>
            </w:r>
          </w:p>
        </w:tc>
        <w:tc>
          <w:tcPr>
            <w:tcW w:w="85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km</w:t>
            </w:r>
          </w:p>
        </w:tc>
        <w:tc>
          <w:tcPr>
            <w:tcW w:w="721" w:type="dxa"/>
            <w:gridSpan w:val="2"/>
            <w:shd w:val="clear" w:color="auto" w:fill="auto"/>
            <w:vAlign w:val="center"/>
          </w:tcPr>
          <w:p w:rsidR="00060D34" w:rsidRPr="00C972DC" w:rsidRDefault="00060D34" w:rsidP="00517A14">
            <w:pPr>
              <w:spacing w:after="0" w:line="240" w:lineRule="auto"/>
              <w:jc w:val="center"/>
              <w:rPr>
                <w:rFonts w:ascii="Arial Narrow" w:eastAsia="Times New Roman" w:hAnsi="Arial Narrow" w:cs="Times New Roman"/>
                <w:sz w:val="16"/>
                <w:szCs w:val="16"/>
                <w:lang w:val="es-ES_tradnl"/>
              </w:rPr>
            </w:pPr>
            <w:r w:rsidRPr="00C972DC">
              <w:rPr>
                <w:rFonts w:ascii="Arial Narrow" w:eastAsia="Times New Roman" w:hAnsi="Arial Narrow" w:cs="Times New Roman"/>
                <w:sz w:val="16"/>
                <w:szCs w:val="16"/>
                <w:lang w:val="es-ES_tradnl"/>
              </w:rPr>
              <w:t>R 2</w:t>
            </w:r>
          </w:p>
        </w:tc>
        <w:tc>
          <w:tcPr>
            <w:tcW w:w="1069" w:type="dxa"/>
            <w:gridSpan w:val="2"/>
            <w:shd w:val="clear" w:color="auto" w:fill="auto"/>
            <w:vAlign w:val="center"/>
          </w:tcPr>
          <w:p w:rsidR="00060D34" w:rsidRPr="00C972DC" w:rsidRDefault="00060D34" w:rsidP="00517A14">
            <w:pPr>
              <w:spacing w:after="0" w:line="240" w:lineRule="auto"/>
              <w:jc w:val="center"/>
              <w:rPr>
                <w:rFonts w:ascii="Arial Narrow" w:eastAsia="Times New Roman" w:hAnsi="Arial Narrow" w:cs="Times New Roman"/>
                <w:sz w:val="16"/>
                <w:szCs w:val="16"/>
                <w:lang w:val="es-ES_tradnl"/>
              </w:rPr>
            </w:pPr>
            <w:r w:rsidRPr="00C972DC">
              <w:rPr>
                <w:rFonts w:ascii="Arial Narrow" w:eastAsia="Times New Roman" w:hAnsi="Arial Narrow" w:cs="Times New Roman"/>
                <w:sz w:val="16"/>
                <w:szCs w:val="16"/>
                <w:lang w:val="es-ES_tradnl"/>
              </w:rPr>
              <w:t>59.888.705</w:t>
            </w:r>
          </w:p>
        </w:tc>
        <w:tc>
          <w:tcPr>
            <w:tcW w:w="720" w:type="dxa"/>
            <w:gridSpan w:val="3"/>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8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775"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3</w:t>
            </w:r>
          </w:p>
        </w:tc>
        <w:tc>
          <w:tcPr>
            <w:tcW w:w="1069"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3,8</w:t>
            </w:r>
          </w:p>
        </w:tc>
        <w:tc>
          <w:tcPr>
            <w:tcW w:w="1033" w:type="dxa"/>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p>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826" w:type="dxa"/>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6,8</w:t>
            </w:r>
          </w:p>
        </w:tc>
        <w:tc>
          <w:tcPr>
            <w:tcW w:w="2560" w:type="dxa"/>
            <w:shd w:val="clear" w:color="auto" w:fill="auto"/>
            <w:vAlign w:val="center"/>
          </w:tcPr>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020D21">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u w:val="single"/>
                <w:lang w:val="es-ES_tradnl"/>
              </w:rPr>
              <w:t>:</w:t>
            </w:r>
            <w:r>
              <w:rPr>
                <w:rFonts w:ascii="Arial Narrow" w:eastAsia="Times New Roman" w:hAnsi="Arial Narrow" w:cs="Times New Roman"/>
                <w:sz w:val="16"/>
                <w:szCs w:val="16"/>
                <w:lang w:val="es-ES_tradnl"/>
              </w:rPr>
              <w:t xml:space="preserve"> Informe de avance y certificación final de obras</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6"/>
          <w:jc w:val="center"/>
        </w:trPr>
        <w:tc>
          <w:tcPr>
            <w:tcW w:w="2181" w:type="dxa"/>
            <w:shd w:val="clear" w:color="auto" w:fill="auto"/>
            <w:vAlign w:val="center"/>
          </w:tcPr>
          <w:p w:rsidR="00060D34" w:rsidRPr="00C645C4" w:rsidRDefault="00060D34" w:rsidP="00517A14">
            <w:pPr>
              <w:autoSpaceDE w:val="0"/>
              <w:autoSpaceDN w:val="0"/>
              <w:adjustRightInd w:val="0"/>
              <w:spacing w:after="0"/>
              <w:rPr>
                <w:rFonts w:ascii="Arial Narrow" w:eastAsia="Times New Roman" w:hAnsi="Arial Narrow" w:cs="Times New Roman"/>
                <w:bCs/>
                <w:sz w:val="16"/>
                <w:szCs w:val="16"/>
                <w:lang w:val="es-ES_tradnl"/>
              </w:rPr>
            </w:pPr>
            <w:r>
              <w:rPr>
                <w:rFonts w:ascii="Arial Narrow" w:hAnsi="Arial Narrow" w:cs="Times New Roman"/>
                <w:bCs/>
                <w:sz w:val="16"/>
                <w:szCs w:val="16"/>
                <w:u w:val="single"/>
                <w:lang w:val="es-ES_tradnl"/>
              </w:rPr>
              <w:t>Producto 3</w:t>
            </w:r>
            <w:r w:rsidRPr="00FA13E6">
              <w:rPr>
                <w:rFonts w:ascii="Arial Narrow" w:hAnsi="Arial Narrow" w:cs="Times New Roman"/>
                <w:bCs/>
                <w:sz w:val="16"/>
                <w:szCs w:val="16"/>
                <w:lang w:val="es-ES_tradnl"/>
              </w:rPr>
              <w:t xml:space="preserve">: </w:t>
            </w:r>
            <w:r>
              <w:rPr>
                <w:rFonts w:ascii="Arial Narrow" w:hAnsi="Arial Narrow" w:cs="Times New Roman"/>
                <w:bCs/>
                <w:sz w:val="16"/>
                <w:szCs w:val="16"/>
                <w:lang w:val="es-ES_tradnl"/>
              </w:rPr>
              <w:t>C</w:t>
            </w:r>
            <w:r w:rsidRPr="00632D65">
              <w:rPr>
                <w:rFonts w:ascii="Arial Narrow" w:eastAsia="Times New Roman" w:hAnsi="Arial Narrow" w:cs="Times New Roman"/>
                <w:bCs/>
                <w:sz w:val="16"/>
                <w:szCs w:val="16"/>
                <w:lang w:val="es-ES_tradnl"/>
              </w:rPr>
              <w:t>olectoras construidas, rehabilitadas y/o ampliadas</w:t>
            </w:r>
            <w:r w:rsidRPr="00FA13E6">
              <w:rPr>
                <w:rFonts w:ascii="Arial Narrow" w:hAnsi="Arial Narrow" w:cs="Times New Roman"/>
                <w:bCs/>
                <w:sz w:val="16"/>
                <w:szCs w:val="16"/>
                <w:u w:val="single"/>
                <w:lang w:val="es-ES_tradnl"/>
              </w:rPr>
              <w:t xml:space="preserve"> </w:t>
            </w:r>
          </w:p>
        </w:tc>
        <w:tc>
          <w:tcPr>
            <w:tcW w:w="85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km</w:t>
            </w:r>
          </w:p>
        </w:tc>
        <w:tc>
          <w:tcPr>
            <w:tcW w:w="721" w:type="dxa"/>
            <w:gridSpan w:val="2"/>
            <w:shd w:val="clear" w:color="auto" w:fill="auto"/>
            <w:vAlign w:val="center"/>
          </w:tcPr>
          <w:p w:rsidR="00060D34" w:rsidRPr="00C972DC" w:rsidRDefault="00060D34" w:rsidP="00517A14">
            <w:pPr>
              <w:spacing w:after="0" w:line="240" w:lineRule="auto"/>
              <w:jc w:val="center"/>
            </w:pPr>
            <w:r w:rsidRPr="00C972DC">
              <w:rPr>
                <w:rFonts w:ascii="Arial Narrow" w:eastAsia="Times New Roman" w:hAnsi="Arial Narrow" w:cs="Times New Roman"/>
                <w:sz w:val="16"/>
                <w:szCs w:val="16"/>
                <w:lang w:val="es-ES_tradnl"/>
              </w:rPr>
              <w:t>R 2</w:t>
            </w:r>
          </w:p>
        </w:tc>
        <w:tc>
          <w:tcPr>
            <w:tcW w:w="1069" w:type="dxa"/>
            <w:gridSpan w:val="2"/>
            <w:shd w:val="clear" w:color="auto" w:fill="auto"/>
            <w:vAlign w:val="center"/>
          </w:tcPr>
          <w:p w:rsidR="00060D34" w:rsidRPr="00C972DC" w:rsidRDefault="00060D34" w:rsidP="00517A14">
            <w:pPr>
              <w:spacing w:after="0" w:line="240" w:lineRule="auto"/>
              <w:jc w:val="center"/>
              <w:rPr>
                <w:rFonts w:ascii="Arial Narrow" w:eastAsia="Times New Roman" w:hAnsi="Arial Narrow" w:cs="Times New Roman"/>
                <w:sz w:val="16"/>
                <w:szCs w:val="16"/>
                <w:lang w:val="es-ES_tradnl"/>
              </w:rPr>
            </w:pPr>
            <w:r w:rsidRPr="00C972DC">
              <w:rPr>
                <w:rFonts w:ascii="Arial Narrow" w:eastAsia="Times New Roman" w:hAnsi="Arial Narrow" w:cs="Times New Roman"/>
                <w:sz w:val="16"/>
                <w:szCs w:val="16"/>
                <w:lang w:val="es-ES_tradnl"/>
              </w:rPr>
              <w:t>147.193.289</w:t>
            </w:r>
          </w:p>
        </w:tc>
        <w:tc>
          <w:tcPr>
            <w:tcW w:w="720" w:type="dxa"/>
            <w:gridSpan w:val="3"/>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8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775" w:type="dxa"/>
            <w:shd w:val="clear" w:color="auto" w:fill="auto"/>
            <w:vAlign w:val="center"/>
          </w:tcPr>
          <w:p w:rsidR="00060D34" w:rsidRPr="004833E6"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4833E6">
              <w:rPr>
                <w:rFonts w:ascii="Arial Narrow" w:eastAsia="Times New Roman" w:hAnsi="Arial Narrow" w:cs="Times New Roman"/>
                <w:sz w:val="16"/>
                <w:szCs w:val="16"/>
                <w:highlight w:val="yellow"/>
                <w:lang w:val="es-ES_tradnl"/>
              </w:rPr>
              <w:t>23,7</w:t>
            </w:r>
          </w:p>
        </w:tc>
        <w:tc>
          <w:tcPr>
            <w:tcW w:w="1069" w:type="dxa"/>
            <w:shd w:val="clear" w:color="auto" w:fill="auto"/>
            <w:vAlign w:val="center"/>
          </w:tcPr>
          <w:p w:rsidR="00060D34" w:rsidRPr="004833E6"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4833E6">
              <w:rPr>
                <w:rFonts w:ascii="Arial Narrow" w:eastAsia="Times New Roman" w:hAnsi="Arial Narrow" w:cs="Times New Roman"/>
                <w:sz w:val="16"/>
                <w:szCs w:val="16"/>
                <w:highlight w:val="yellow"/>
                <w:lang w:val="es-ES_tradnl"/>
              </w:rPr>
              <w:t>1</w:t>
            </w:r>
            <w:r>
              <w:rPr>
                <w:rFonts w:ascii="Arial Narrow" w:eastAsia="Times New Roman" w:hAnsi="Arial Narrow" w:cs="Times New Roman"/>
                <w:sz w:val="16"/>
                <w:szCs w:val="16"/>
                <w:highlight w:val="yellow"/>
                <w:lang w:val="es-ES_tradnl"/>
              </w:rPr>
              <w:t>7</w:t>
            </w:r>
            <w:r w:rsidRPr="004833E6">
              <w:rPr>
                <w:rFonts w:ascii="Arial Narrow" w:eastAsia="Times New Roman" w:hAnsi="Arial Narrow" w:cs="Times New Roman"/>
                <w:sz w:val="16"/>
                <w:szCs w:val="16"/>
                <w:highlight w:val="yellow"/>
                <w:lang w:val="es-ES_tradnl"/>
              </w:rPr>
              <w:t>,</w:t>
            </w:r>
            <w:r>
              <w:rPr>
                <w:rFonts w:ascii="Arial Narrow" w:eastAsia="Times New Roman" w:hAnsi="Arial Narrow" w:cs="Times New Roman"/>
                <w:sz w:val="16"/>
                <w:szCs w:val="16"/>
                <w:highlight w:val="yellow"/>
                <w:lang w:val="es-ES_tradnl"/>
              </w:rPr>
              <w:t>8</w:t>
            </w:r>
          </w:p>
        </w:tc>
        <w:tc>
          <w:tcPr>
            <w:tcW w:w="1033" w:type="dxa"/>
            <w:vAlign w:val="center"/>
          </w:tcPr>
          <w:p w:rsidR="00060D34" w:rsidRPr="004833E6"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4833E6">
              <w:rPr>
                <w:rFonts w:ascii="Arial Narrow" w:eastAsia="Times New Roman" w:hAnsi="Arial Narrow" w:cs="Times New Roman"/>
                <w:sz w:val="16"/>
                <w:szCs w:val="16"/>
                <w:highlight w:val="yellow"/>
                <w:lang w:val="es-ES_tradnl"/>
              </w:rPr>
              <w:t>16,5</w:t>
            </w:r>
          </w:p>
        </w:tc>
        <w:tc>
          <w:tcPr>
            <w:tcW w:w="826" w:type="dxa"/>
            <w:vAlign w:val="center"/>
          </w:tcPr>
          <w:p w:rsidR="00060D34" w:rsidRPr="00955707" w:rsidRDefault="00060D34" w:rsidP="00517A14">
            <w:pPr>
              <w:spacing w:after="0" w:line="240" w:lineRule="auto"/>
              <w:jc w:val="center"/>
              <w:rPr>
                <w:rFonts w:ascii="Arial Narrow" w:eastAsia="Times New Roman" w:hAnsi="Arial Narrow" w:cs="Times New Roman"/>
                <w:sz w:val="16"/>
                <w:szCs w:val="16"/>
                <w:lang w:val="es-ES_tradnl"/>
              </w:rPr>
            </w:pPr>
            <w:r w:rsidRPr="00B37AB0">
              <w:rPr>
                <w:rFonts w:ascii="Arial Narrow" w:eastAsia="Times New Roman" w:hAnsi="Arial Narrow" w:cs="Times New Roman"/>
                <w:sz w:val="16"/>
                <w:szCs w:val="16"/>
                <w:highlight w:val="yellow"/>
                <w:lang w:val="es-ES_tradnl"/>
              </w:rPr>
              <w:t>5</w:t>
            </w:r>
            <w:r>
              <w:rPr>
                <w:rFonts w:ascii="Arial Narrow" w:eastAsia="Times New Roman" w:hAnsi="Arial Narrow" w:cs="Times New Roman"/>
                <w:sz w:val="16"/>
                <w:szCs w:val="16"/>
                <w:highlight w:val="yellow"/>
                <w:lang w:val="es-ES_tradnl"/>
              </w:rPr>
              <w:t>7</w:t>
            </w:r>
            <w:r w:rsidRPr="00B37AB0">
              <w:rPr>
                <w:rFonts w:ascii="Arial Narrow" w:eastAsia="Times New Roman" w:hAnsi="Arial Narrow" w:cs="Times New Roman"/>
                <w:sz w:val="16"/>
                <w:szCs w:val="16"/>
                <w:highlight w:val="yellow"/>
                <w:lang w:val="es-ES_tradnl"/>
              </w:rPr>
              <w:t>,9</w:t>
            </w:r>
          </w:p>
        </w:tc>
        <w:tc>
          <w:tcPr>
            <w:tcW w:w="2560" w:type="dxa"/>
            <w:shd w:val="clear" w:color="auto" w:fill="auto"/>
            <w:vAlign w:val="center"/>
          </w:tcPr>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F03AA9">
              <w:rPr>
                <w:rFonts w:ascii="Arial Narrow" w:eastAsia="Times New Roman" w:hAnsi="Arial Narrow" w:cs="Times New Roman"/>
                <w:sz w:val="16"/>
                <w:szCs w:val="16"/>
                <w:lang w:val="es-ES_tradnl"/>
              </w:rPr>
              <w:t>Informe de avance de obras</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8"/>
          <w:jc w:val="center"/>
        </w:trPr>
        <w:tc>
          <w:tcPr>
            <w:tcW w:w="2181" w:type="dxa"/>
            <w:shd w:val="clear" w:color="auto" w:fill="auto"/>
            <w:vAlign w:val="center"/>
          </w:tcPr>
          <w:p w:rsidR="00060D34" w:rsidRPr="005E5C8C" w:rsidRDefault="00060D34" w:rsidP="00517A14">
            <w:pPr>
              <w:autoSpaceDE w:val="0"/>
              <w:autoSpaceDN w:val="0"/>
              <w:adjustRightInd w:val="0"/>
              <w:spacing w:after="0"/>
              <w:rPr>
                <w:rFonts w:ascii="Arial Narrow" w:eastAsia="Times New Roman" w:hAnsi="Arial Narrow" w:cs="Times New Roman"/>
                <w:bCs/>
                <w:i/>
                <w:sz w:val="16"/>
                <w:szCs w:val="16"/>
                <w:lang w:val="es-ES_tradnl"/>
              </w:rPr>
            </w:pPr>
            <w:r>
              <w:rPr>
                <w:rFonts w:ascii="Arial Narrow" w:hAnsi="Arial Narrow" w:cs="Times New Roman"/>
                <w:bCs/>
                <w:sz w:val="16"/>
                <w:szCs w:val="16"/>
                <w:u w:val="single"/>
                <w:lang w:val="es-ES_tradnl"/>
              </w:rPr>
              <w:t>Producto 4:</w:t>
            </w:r>
            <w:r w:rsidRPr="00FA13E6">
              <w:rPr>
                <w:rFonts w:ascii="Arial Narrow" w:hAnsi="Arial Narrow" w:cs="Times New Roman"/>
                <w:bCs/>
                <w:sz w:val="16"/>
                <w:szCs w:val="16"/>
                <w:lang w:val="es-ES_tradnl"/>
              </w:rPr>
              <w:t xml:space="preserve"> </w:t>
            </w:r>
            <w:r>
              <w:rPr>
                <w:rFonts w:ascii="Arial Narrow" w:eastAsia="Times New Roman" w:hAnsi="Arial Narrow" w:cs="Times New Roman"/>
                <w:bCs/>
                <w:sz w:val="16"/>
                <w:szCs w:val="16"/>
                <w:lang w:val="es-ES_tradnl"/>
              </w:rPr>
              <w:t>Redes de alcantarillado construidas</w:t>
            </w:r>
          </w:p>
        </w:tc>
        <w:tc>
          <w:tcPr>
            <w:tcW w:w="851" w:type="dxa"/>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Km</w:t>
            </w:r>
          </w:p>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721" w:type="dxa"/>
            <w:gridSpan w:val="2"/>
            <w:shd w:val="clear" w:color="auto" w:fill="auto"/>
            <w:vAlign w:val="center"/>
          </w:tcPr>
          <w:p w:rsidR="00060D34" w:rsidRPr="00C972DC" w:rsidRDefault="00060D34" w:rsidP="00517A14">
            <w:pPr>
              <w:spacing w:after="0" w:line="240" w:lineRule="auto"/>
              <w:jc w:val="center"/>
            </w:pPr>
            <w:r w:rsidRPr="00C972DC">
              <w:rPr>
                <w:rFonts w:ascii="Arial Narrow" w:eastAsia="Times New Roman" w:hAnsi="Arial Narrow" w:cs="Times New Roman"/>
                <w:sz w:val="16"/>
                <w:szCs w:val="16"/>
                <w:lang w:val="es-ES_tradnl"/>
              </w:rPr>
              <w:t>R 2</w:t>
            </w:r>
          </w:p>
        </w:tc>
        <w:tc>
          <w:tcPr>
            <w:tcW w:w="1069" w:type="dxa"/>
            <w:gridSpan w:val="2"/>
            <w:shd w:val="clear" w:color="auto" w:fill="auto"/>
            <w:vAlign w:val="center"/>
          </w:tcPr>
          <w:p w:rsidR="00060D34" w:rsidRPr="00C972DC" w:rsidRDefault="00060D34" w:rsidP="00517A14">
            <w:pPr>
              <w:spacing w:after="0" w:line="240" w:lineRule="auto"/>
              <w:jc w:val="center"/>
              <w:rPr>
                <w:rFonts w:ascii="Arial Narrow" w:eastAsia="Times New Roman" w:hAnsi="Arial Narrow" w:cs="Times New Roman"/>
                <w:sz w:val="16"/>
                <w:szCs w:val="16"/>
                <w:lang w:val="es-ES_tradnl"/>
              </w:rPr>
            </w:pPr>
            <w:r w:rsidRPr="00C972DC">
              <w:rPr>
                <w:rFonts w:ascii="Arial Narrow" w:eastAsia="Times New Roman" w:hAnsi="Arial Narrow" w:cs="Times New Roman"/>
                <w:sz w:val="16"/>
                <w:szCs w:val="16"/>
                <w:lang w:val="es-ES_tradnl"/>
              </w:rPr>
              <w:t>201.712.207</w:t>
            </w:r>
          </w:p>
        </w:tc>
        <w:tc>
          <w:tcPr>
            <w:tcW w:w="720" w:type="dxa"/>
            <w:gridSpan w:val="3"/>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8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775"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62,9</w:t>
            </w:r>
          </w:p>
        </w:tc>
        <w:tc>
          <w:tcPr>
            <w:tcW w:w="1069"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142,7</w:t>
            </w:r>
          </w:p>
        </w:tc>
        <w:tc>
          <w:tcPr>
            <w:tcW w:w="1033" w:type="dxa"/>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118,8</w:t>
            </w:r>
          </w:p>
        </w:tc>
        <w:tc>
          <w:tcPr>
            <w:tcW w:w="826" w:type="dxa"/>
            <w:vAlign w:val="center"/>
          </w:tcPr>
          <w:p w:rsidR="00060D34" w:rsidRPr="00916D2D" w:rsidRDefault="00060D34" w:rsidP="00517A14">
            <w:pPr>
              <w:spacing w:after="0" w:line="240" w:lineRule="auto"/>
              <w:jc w:val="center"/>
              <w:rPr>
                <w:rFonts w:ascii="Arial Narrow" w:eastAsia="Times New Roman" w:hAnsi="Arial Narrow" w:cs="Times New Roman"/>
                <w:sz w:val="16"/>
                <w:szCs w:val="16"/>
                <w:lang w:val="es-ES_tradnl"/>
              </w:rPr>
            </w:pPr>
            <w:r w:rsidRPr="00916D2D">
              <w:rPr>
                <w:rFonts w:ascii="Arial Narrow" w:eastAsia="Times New Roman" w:hAnsi="Arial Narrow" w:cs="Times New Roman"/>
                <w:sz w:val="16"/>
                <w:szCs w:val="16"/>
                <w:lang w:val="es-ES_tradnl"/>
              </w:rPr>
              <w:t>324,</w:t>
            </w:r>
          </w:p>
        </w:tc>
        <w:tc>
          <w:tcPr>
            <w:tcW w:w="2560" w:type="dxa"/>
            <w:shd w:val="clear" w:color="auto" w:fill="auto"/>
            <w:vAlign w:val="center"/>
          </w:tcPr>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F03AA9">
              <w:rPr>
                <w:rFonts w:ascii="Arial Narrow" w:eastAsia="Times New Roman" w:hAnsi="Arial Narrow" w:cs="Times New Roman"/>
                <w:sz w:val="16"/>
                <w:szCs w:val="16"/>
                <w:lang w:val="es-ES_tradnl"/>
              </w:rPr>
              <w:t>Informe de avance de obras</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jc w:val="center"/>
        </w:trPr>
        <w:tc>
          <w:tcPr>
            <w:tcW w:w="2181" w:type="dxa"/>
            <w:shd w:val="clear" w:color="auto" w:fill="auto"/>
            <w:vAlign w:val="center"/>
          </w:tcPr>
          <w:p w:rsidR="00060D34" w:rsidRPr="00E273EB" w:rsidRDefault="00060D34" w:rsidP="00517A14">
            <w:pPr>
              <w:spacing w:after="0" w:line="240" w:lineRule="auto"/>
              <w:rPr>
                <w:rFonts w:ascii="Arial Narrow" w:hAnsi="Arial Narrow" w:cs="Times New Roman"/>
                <w:bCs/>
                <w:sz w:val="16"/>
                <w:szCs w:val="16"/>
                <w:lang w:val="es-ES_tradnl"/>
              </w:rPr>
            </w:pPr>
            <w:r>
              <w:rPr>
                <w:rFonts w:ascii="Arial Narrow" w:hAnsi="Arial Narrow" w:cs="Times New Roman"/>
                <w:bCs/>
                <w:sz w:val="16"/>
                <w:szCs w:val="16"/>
                <w:u w:val="single"/>
                <w:lang w:val="es-ES_tradnl"/>
              </w:rPr>
              <w:t>Producto 5:</w:t>
            </w:r>
            <w:r w:rsidRPr="00A8522B">
              <w:rPr>
                <w:rFonts w:ascii="Arial Narrow" w:hAnsi="Arial Narrow" w:cs="Times New Roman"/>
                <w:bCs/>
                <w:sz w:val="16"/>
                <w:szCs w:val="16"/>
                <w:lang w:val="es-ES_tradnl"/>
              </w:rPr>
              <w:t xml:space="preserve"> </w:t>
            </w:r>
            <w:r>
              <w:rPr>
                <w:rFonts w:ascii="Arial Narrow" w:eastAsia="Times New Roman" w:hAnsi="Arial Narrow" w:cs="Times New Roman"/>
                <w:bCs/>
                <w:sz w:val="16"/>
                <w:szCs w:val="16"/>
                <w:lang w:val="es-ES_tradnl"/>
              </w:rPr>
              <w:t xml:space="preserve">Conexiones domiciliarias </w:t>
            </w:r>
            <w:r w:rsidRPr="00632D65">
              <w:rPr>
                <w:rFonts w:ascii="Arial Narrow" w:eastAsia="Times New Roman" w:hAnsi="Arial Narrow" w:cs="Times New Roman"/>
                <w:bCs/>
                <w:sz w:val="16"/>
                <w:szCs w:val="16"/>
                <w:lang w:val="es-ES_tradnl"/>
              </w:rPr>
              <w:t>construidas</w:t>
            </w:r>
            <w:r>
              <w:rPr>
                <w:rFonts w:ascii="Arial Narrow" w:eastAsia="Times New Roman" w:hAnsi="Arial Narrow" w:cs="Times New Roman"/>
                <w:bCs/>
                <w:sz w:val="16"/>
                <w:szCs w:val="16"/>
                <w:lang w:val="es-ES_tradnl"/>
              </w:rPr>
              <w:t xml:space="preserve"> </w:t>
            </w:r>
          </w:p>
        </w:tc>
        <w:tc>
          <w:tcPr>
            <w:tcW w:w="85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Conexión</w:t>
            </w:r>
          </w:p>
        </w:tc>
        <w:tc>
          <w:tcPr>
            <w:tcW w:w="721" w:type="dxa"/>
            <w:gridSpan w:val="2"/>
            <w:shd w:val="clear" w:color="auto" w:fill="auto"/>
            <w:vAlign w:val="center"/>
          </w:tcPr>
          <w:p w:rsidR="00060D34" w:rsidRPr="00C972DC" w:rsidRDefault="00060D34" w:rsidP="00517A14">
            <w:pPr>
              <w:spacing w:after="0" w:line="240" w:lineRule="auto"/>
              <w:jc w:val="center"/>
            </w:pPr>
            <w:r w:rsidRPr="00C972DC">
              <w:rPr>
                <w:rFonts w:ascii="Arial Narrow" w:eastAsia="Times New Roman" w:hAnsi="Arial Narrow" w:cs="Times New Roman"/>
                <w:sz w:val="16"/>
                <w:szCs w:val="16"/>
                <w:lang w:val="es-ES_tradnl"/>
              </w:rPr>
              <w:t>R 2</w:t>
            </w:r>
          </w:p>
        </w:tc>
        <w:tc>
          <w:tcPr>
            <w:tcW w:w="1069" w:type="dxa"/>
            <w:gridSpan w:val="2"/>
            <w:shd w:val="clear" w:color="auto" w:fill="auto"/>
            <w:vAlign w:val="center"/>
          </w:tcPr>
          <w:p w:rsidR="00060D34" w:rsidRPr="00C972DC" w:rsidRDefault="00060D34" w:rsidP="00517A14">
            <w:pPr>
              <w:spacing w:after="0" w:line="240" w:lineRule="auto"/>
              <w:jc w:val="center"/>
              <w:rPr>
                <w:rFonts w:ascii="Arial Narrow" w:eastAsia="Times New Roman" w:hAnsi="Arial Narrow" w:cs="Times New Roman"/>
                <w:sz w:val="16"/>
                <w:szCs w:val="16"/>
                <w:lang w:val="es-ES_tradnl"/>
              </w:rPr>
            </w:pPr>
            <w:r w:rsidRPr="00C972DC">
              <w:rPr>
                <w:rFonts w:ascii="Arial Narrow" w:eastAsia="Times New Roman" w:hAnsi="Arial Narrow" w:cs="Times New Roman"/>
                <w:sz w:val="16"/>
                <w:szCs w:val="16"/>
                <w:lang w:val="es-ES_tradnl"/>
              </w:rPr>
              <w:t>49.266.324</w:t>
            </w:r>
          </w:p>
        </w:tc>
        <w:tc>
          <w:tcPr>
            <w:tcW w:w="720" w:type="dxa"/>
            <w:gridSpan w:val="3"/>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8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775"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4.380</w:t>
            </w:r>
          </w:p>
        </w:tc>
        <w:tc>
          <w:tcPr>
            <w:tcW w:w="1069"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6.670</w:t>
            </w:r>
          </w:p>
        </w:tc>
        <w:tc>
          <w:tcPr>
            <w:tcW w:w="1033" w:type="dxa"/>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5.750</w:t>
            </w:r>
          </w:p>
        </w:tc>
        <w:tc>
          <w:tcPr>
            <w:tcW w:w="826" w:type="dxa"/>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916D2D">
              <w:rPr>
                <w:rFonts w:ascii="Arial Narrow" w:eastAsia="Times New Roman" w:hAnsi="Arial Narrow" w:cs="Times New Roman"/>
                <w:sz w:val="16"/>
                <w:szCs w:val="16"/>
                <w:lang w:val="es-ES_tradnl"/>
              </w:rPr>
              <w:t>16.800</w:t>
            </w:r>
          </w:p>
        </w:tc>
        <w:tc>
          <w:tcPr>
            <w:tcW w:w="2560" w:type="dxa"/>
            <w:shd w:val="clear" w:color="auto" w:fill="auto"/>
            <w:vAlign w:val="center"/>
          </w:tcPr>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F03AA9">
              <w:rPr>
                <w:rFonts w:ascii="Arial Narrow" w:eastAsia="Times New Roman" w:hAnsi="Arial Narrow" w:cs="Times New Roman"/>
                <w:sz w:val="16"/>
                <w:szCs w:val="16"/>
                <w:lang w:val="es-ES_tradnl"/>
              </w:rPr>
              <w:t>Informe de avance de obras</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5"/>
          <w:jc w:val="center"/>
        </w:trPr>
        <w:tc>
          <w:tcPr>
            <w:tcW w:w="2181" w:type="dxa"/>
            <w:shd w:val="clear" w:color="auto" w:fill="auto"/>
            <w:vAlign w:val="center"/>
          </w:tcPr>
          <w:p w:rsidR="00060D34" w:rsidRPr="00FA13E6" w:rsidRDefault="00060D34" w:rsidP="00517A14">
            <w:pPr>
              <w:autoSpaceDE w:val="0"/>
              <w:autoSpaceDN w:val="0"/>
              <w:adjustRightInd w:val="0"/>
              <w:spacing w:after="0"/>
              <w:rPr>
                <w:rFonts w:ascii="Arial Narrow" w:hAnsi="Arial Narrow"/>
                <w:bCs/>
                <w:sz w:val="16"/>
                <w:szCs w:val="16"/>
                <w:u w:val="single"/>
                <w:lang w:val="es-ES_tradnl"/>
              </w:rPr>
            </w:pPr>
            <w:r>
              <w:rPr>
                <w:rFonts w:ascii="Arial Narrow" w:hAnsi="Arial Narrow"/>
                <w:bCs/>
                <w:sz w:val="16"/>
                <w:szCs w:val="16"/>
                <w:u w:val="single"/>
                <w:lang w:val="es-ES_tradnl"/>
              </w:rPr>
              <w:lastRenderedPageBreak/>
              <w:t xml:space="preserve">Producto 6: </w:t>
            </w:r>
            <w:r w:rsidRPr="00673902">
              <w:rPr>
                <w:rFonts w:ascii="Arial Narrow" w:hAnsi="Arial Narrow"/>
                <w:bCs/>
                <w:sz w:val="16"/>
                <w:szCs w:val="16"/>
                <w:lang w:val="es-ES_tradnl"/>
              </w:rPr>
              <w:t>Primer módulo de la PTAR e interceptor (Caimito) operando</w:t>
            </w:r>
            <w:r w:rsidRPr="00673902">
              <w:rPr>
                <w:rStyle w:val="FootnoteReference"/>
                <w:rFonts w:ascii="Arial Narrow" w:hAnsi="Arial Narrow"/>
                <w:bCs/>
                <w:sz w:val="16"/>
                <w:szCs w:val="16"/>
                <w:lang w:val="es-ES_tradnl"/>
              </w:rPr>
              <w:footnoteReference w:id="23"/>
            </w:r>
          </w:p>
        </w:tc>
        <w:tc>
          <w:tcPr>
            <w:tcW w:w="851" w:type="dxa"/>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Planta</w:t>
            </w:r>
          </w:p>
        </w:tc>
        <w:tc>
          <w:tcPr>
            <w:tcW w:w="721" w:type="dxa"/>
            <w:gridSpan w:val="2"/>
            <w:shd w:val="clear" w:color="auto" w:fill="auto"/>
            <w:vAlign w:val="center"/>
          </w:tcPr>
          <w:p w:rsidR="00060D34" w:rsidRPr="00C972DC" w:rsidRDefault="00060D34" w:rsidP="00517A14">
            <w:pPr>
              <w:spacing w:after="0" w:line="240" w:lineRule="auto"/>
              <w:jc w:val="center"/>
              <w:rPr>
                <w:rFonts w:ascii="Arial Narrow" w:eastAsia="Times New Roman" w:hAnsi="Arial Narrow" w:cs="Times New Roman"/>
                <w:sz w:val="16"/>
                <w:szCs w:val="16"/>
                <w:lang w:val="es-ES_tradnl"/>
              </w:rPr>
            </w:pPr>
            <w:r w:rsidRPr="00C972DC">
              <w:rPr>
                <w:rFonts w:ascii="Arial Narrow" w:eastAsia="Times New Roman" w:hAnsi="Arial Narrow" w:cs="Times New Roman"/>
                <w:sz w:val="16"/>
                <w:szCs w:val="16"/>
                <w:lang w:val="es-ES_tradnl"/>
              </w:rPr>
              <w:t>R 3</w:t>
            </w:r>
            <w:r>
              <w:rPr>
                <w:rFonts w:ascii="Arial Narrow" w:eastAsia="Times New Roman" w:hAnsi="Arial Narrow" w:cs="Times New Roman"/>
                <w:sz w:val="16"/>
                <w:szCs w:val="16"/>
                <w:lang w:val="es-ES_tradnl"/>
              </w:rPr>
              <w:t xml:space="preserve"> y 4</w:t>
            </w:r>
          </w:p>
        </w:tc>
        <w:tc>
          <w:tcPr>
            <w:tcW w:w="1069" w:type="dxa"/>
            <w:gridSpan w:val="2"/>
            <w:shd w:val="clear" w:color="auto" w:fill="auto"/>
            <w:vAlign w:val="center"/>
          </w:tcPr>
          <w:p w:rsidR="00060D34" w:rsidRPr="00C972DC" w:rsidRDefault="00060D34" w:rsidP="00517A14">
            <w:pPr>
              <w:spacing w:after="0" w:line="240" w:lineRule="auto"/>
              <w:jc w:val="center"/>
              <w:rPr>
                <w:rFonts w:ascii="Arial Narrow" w:eastAsia="Times New Roman" w:hAnsi="Arial Narrow" w:cs="Times New Roman"/>
                <w:sz w:val="16"/>
                <w:szCs w:val="16"/>
                <w:lang w:val="es-ES_tradnl"/>
              </w:rPr>
            </w:pPr>
            <w:r w:rsidRPr="00C972DC">
              <w:rPr>
                <w:rFonts w:ascii="Arial Narrow" w:eastAsia="Times New Roman" w:hAnsi="Arial Narrow" w:cs="Times New Roman"/>
                <w:sz w:val="16"/>
                <w:szCs w:val="16"/>
                <w:lang w:val="es-ES_tradnl"/>
              </w:rPr>
              <w:t>15.637.020</w:t>
            </w:r>
          </w:p>
        </w:tc>
        <w:tc>
          <w:tcPr>
            <w:tcW w:w="720" w:type="dxa"/>
            <w:gridSpan w:val="3"/>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81" w:type="dxa"/>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992"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775"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1069" w:type="dxa"/>
            <w:shd w:val="clear" w:color="auto" w:fill="auto"/>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0</w:t>
            </w:r>
          </w:p>
        </w:tc>
        <w:tc>
          <w:tcPr>
            <w:tcW w:w="1033" w:type="dxa"/>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1</w:t>
            </w:r>
          </w:p>
        </w:tc>
        <w:tc>
          <w:tcPr>
            <w:tcW w:w="826" w:type="dxa"/>
            <w:vAlign w:val="center"/>
          </w:tcPr>
          <w:p w:rsidR="00060D34" w:rsidRPr="005E17CB" w:rsidRDefault="00060D34" w:rsidP="00517A14">
            <w:pPr>
              <w:spacing w:after="0" w:line="240" w:lineRule="auto"/>
              <w:jc w:val="center"/>
              <w:rPr>
                <w:rFonts w:ascii="Arial Narrow" w:eastAsia="Times New Roman" w:hAnsi="Arial Narrow" w:cs="Times New Roman"/>
                <w:sz w:val="16"/>
                <w:szCs w:val="16"/>
                <w:lang w:val="es-ES_tradnl"/>
              </w:rPr>
            </w:pPr>
            <w:r w:rsidRPr="005E17CB">
              <w:rPr>
                <w:rFonts w:ascii="Arial Narrow" w:eastAsia="Times New Roman" w:hAnsi="Arial Narrow" w:cs="Times New Roman"/>
                <w:sz w:val="16"/>
                <w:szCs w:val="16"/>
                <w:lang w:val="es-ES_tradnl"/>
              </w:rPr>
              <w:t>1</w:t>
            </w:r>
          </w:p>
        </w:tc>
        <w:tc>
          <w:tcPr>
            <w:tcW w:w="2560" w:type="dxa"/>
            <w:shd w:val="clear" w:color="auto" w:fill="auto"/>
            <w:vAlign w:val="center"/>
          </w:tcPr>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6822F8">
              <w:rPr>
                <w:rFonts w:ascii="Arial Narrow" w:eastAsia="Times New Roman" w:hAnsi="Arial Narrow" w:cs="Times New Roman"/>
                <w:sz w:val="16"/>
                <w:szCs w:val="16"/>
                <w:lang w:val="es-ES_tradnl"/>
              </w:rPr>
              <w:t xml:space="preserve">Informe </w:t>
            </w:r>
            <w:r>
              <w:rPr>
                <w:rFonts w:ascii="Arial Narrow" w:eastAsia="Times New Roman" w:hAnsi="Arial Narrow" w:cs="Times New Roman"/>
                <w:sz w:val="16"/>
                <w:szCs w:val="16"/>
                <w:lang w:val="es-ES_tradnl"/>
              </w:rPr>
              <w:t>semestral de progreso</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jc w:val="center"/>
        </w:trPr>
        <w:tc>
          <w:tcPr>
            <w:tcW w:w="14770" w:type="dxa"/>
            <w:gridSpan w:val="17"/>
            <w:shd w:val="clear" w:color="auto" w:fill="A6A6A6" w:themeFill="background1" w:themeFillShade="A6"/>
            <w:vAlign w:val="center"/>
          </w:tcPr>
          <w:p w:rsidR="00060D34" w:rsidRPr="00EF683A" w:rsidRDefault="00060D34" w:rsidP="00517A14">
            <w:pPr>
              <w:spacing w:after="0" w:line="240" w:lineRule="auto"/>
              <w:rPr>
                <w:rFonts w:ascii="Arial Narrow" w:eastAsia="Times New Roman" w:hAnsi="Arial Narrow" w:cs="Times New Roman"/>
                <w:b/>
                <w:bCs/>
                <w:sz w:val="16"/>
                <w:szCs w:val="16"/>
                <w:lang w:val="es-ES_tradnl"/>
              </w:rPr>
            </w:pPr>
            <w:r w:rsidRPr="00EF683A">
              <w:rPr>
                <w:rFonts w:ascii="Arial Narrow" w:eastAsia="Times New Roman" w:hAnsi="Arial Narrow" w:cs="Times New Roman"/>
                <w:b/>
                <w:bCs/>
                <w:sz w:val="16"/>
                <w:szCs w:val="16"/>
                <w:lang w:val="es-ES_tradnl"/>
              </w:rPr>
              <w:t>Componente 2: Fortalecimiento Institucional</w:t>
            </w:r>
          </w:p>
        </w:tc>
      </w:tr>
      <w:tr w:rsidR="00060D34" w:rsidRPr="009447AF"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jc w:val="center"/>
        </w:trPr>
        <w:tc>
          <w:tcPr>
            <w:tcW w:w="2181" w:type="dxa"/>
            <w:shd w:val="clear" w:color="auto" w:fill="D9D9D9" w:themeFill="background1" w:themeFillShade="D9"/>
            <w:vAlign w:val="center"/>
          </w:tcPr>
          <w:p w:rsidR="00060D34" w:rsidRPr="00121F7D" w:rsidRDefault="00060D34" w:rsidP="00517A14">
            <w:pPr>
              <w:spacing w:after="0" w:line="240" w:lineRule="auto"/>
              <w:jc w:val="center"/>
              <w:rPr>
                <w:rFonts w:ascii="Arial Narrow" w:hAnsi="Arial Narrow" w:cs="Times New Roman"/>
                <w:bCs/>
                <w:sz w:val="16"/>
                <w:szCs w:val="16"/>
                <w:u w:val="single"/>
                <w:lang w:val="es-ES_tradnl"/>
              </w:rPr>
            </w:pPr>
            <w:r w:rsidRPr="00121F7D">
              <w:rPr>
                <w:rFonts w:ascii="Arial Narrow" w:eastAsia="Times New Roman" w:hAnsi="Arial Narrow" w:cs="Times New Roman"/>
                <w:b/>
                <w:bCs/>
                <w:sz w:val="16"/>
                <w:szCs w:val="16"/>
                <w:lang w:val="es-ES_tradnl"/>
              </w:rPr>
              <w:t>Producto</w:t>
            </w:r>
          </w:p>
        </w:tc>
        <w:tc>
          <w:tcPr>
            <w:tcW w:w="851" w:type="dxa"/>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FA13E6">
              <w:rPr>
                <w:rFonts w:ascii="Arial Narrow" w:eastAsia="Times New Roman" w:hAnsi="Arial Narrow" w:cs="Times New Roman"/>
                <w:b/>
                <w:bCs/>
                <w:sz w:val="16"/>
                <w:szCs w:val="16"/>
                <w:lang w:val="es-ES_tradnl"/>
              </w:rPr>
              <w:t>Unidad de Medida</w:t>
            </w:r>
          </w:p>
        </w:tc>
        <w:tc>
          <w:tcPr>
            <w:tcW w:w="721" w:type="dxa"/>
            <w:gridSpan w:val="2"/>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FA13E6">
              <w:rPr>
                <w:rFonts w:ascii="Arial Narrow" w:eastAsia="Times New Roman" w:hAnsi="Arial Narrow" w:cs="Times New Roman"/>
                <w:b/>
                <w:bCs/>
                <w:sz w:val="16"/>
                <w:szCs w:val="16"/>
                <w:lang w:val="es-ES_tradnl"/>
              </w:rPr>
              <w:t>Resultados Asociados</w:t>
            </w:r>
          </w:p>
        </w:tc>
        <w:tc>
          <w:tcPr>
            <w:tcW w:w="1069" w:type="dxa"/>
            <w:gridSpan w:val="2"/>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Costo</w:t>
            </w:r>
          </w:p>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FA13E6">
              <w:rPr>
                <w:rFonts w:ascii="Arial Narrow" w:eastAsia="Times New Roman" w:hAnsi="Arial Narrow" w:cs="Times New Roman"/>
                <w:b/>
                <w:bCs/>
                <w:sz w:val="16"/>
                <w:szCs w:val="16"/>
                <w:lang w:val="es-ES_tradnl"/>
              </w:rPr>
              <w:t>(millones US$)</w:t>
            </w:r>
          </w:p>
        </w:tc>
        <w:tc>
          <w:tcPr>
            <w:tcW w:w="720" w:type="dxa"/>
            <w:gridSpan w:val="3"/>
            <w:shd w:val="clear" w:color="auto" w:fill="D9D9D9" w:themeFill="background1" w:themeFillShade="D9"/>
            <w:vAlign w:val="center"/>
          </w:tcPr>
          <w:p w:rsidR="00060D34" w:rsidRPr="00BE3DFE"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Línea de Base</w:t>
            </w:r>
          </w:p>
        </w:tc>
        <w:tc>
          <w:tcPr>
            <w:tcW w:w="981"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1</w:t>
            </w:r>
          </w:p>
        </w:tc>
        <w:tc>
          <w:tcPr>
            <w:tcW w:w="992"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2</w:t>
            </w:r>
          </w:p>
        </w:tc>
        <w:tc>
          <w:tcPr>
            <w:tcW w:w="992"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3</w:t>
            </w:r>
          </w:p>
        </w:tc>
        <w:tc>
          <w:tcPr>
            <w:tcW w:w="775"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4</w:t>
            </w:r>
          </w:p>
        </w:tc>
        <w:tc>
          <w:tcPr>
            <w:tcW w:w="1069"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5</w:t>
            </w:r>
          </w:p>
        </w:tc>
        <w:tc>
          <w:tcPr>
            <w:tcW w:w="1033" w:type="dxa"/>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 xml:space="preserve">Año </w:t>
            </w:r>
            <w:r>
              <w:rPr>
                <w:rFonts w:ascii="Arial Narrow" w:eastAsia="Times New Roman" w:hAnsi="Arial Narrow" w:cs="Times New Roman"/>
                <w:b/>
                <w:bCs/>
                <w:sz w:val="16"/>
                <w:szCs w:val="16"/>
                <w:lang w:val="es-ES_tradnl"/>
              </w:rPr>
              <w:t>6</w:t>
            </w:r>
          </w:p>
        </w:tc>
        <w:tc>
          <w:tcPr>
            <w:tcW w:w="826" w:type="dxa"/>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Final del Proyecto</w:t>
            </w:r>
          </w:p>
        </w:tc>
        <w:tc>
          <w:tcPr>
            <w:tcW w:w="2560" w:type="dxa"/>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C</w:t>
            </w:r>
            <w:r w:rsidRPr="00020D21">
              <w:rPr>
                <w:rFonts w:ascii="Arial Narrow" w:eastAsia="Times New Roman" w:hAnsi="Arial Narrow" w:cs="Times New Roman"/>
                <w:b/>
                <w:bCs/>
                <w:sz w:val="16"/>
                <w:szCs w:val="16"/>
                <w:lang w:val="es-ES_tradnl"/>
              </w:rPr>
              <w:t xml:space="preserve">omentarios/ </w:t>
            </w:r>
          </w:p>
          <w:p w:rsidR="00060D34" w:rsidRPr="00E11366" w:rsidRDefault="00060D34" w:rsidP="00517A14">
            <w:pPr>
              <w:spacing w:after="0" w:line="240" w:lineRule="auto"/>
              <w:jc w:val="center"/>
              <w:rPr>
                <w:rFonts w:ascii="Arial Narrow" w:eastAsia="Times New Roman" w:hAnsi="Arial Narrow" w:cs="Times New Roman"/>
                <w:sz w:val="16"/>
                <w:szCs w:val="16"/>
                <w:lang w:val="es-ES_tradnl"/>
              </w:rPr>
            </w:pPr>
            <w:r w:rsidRPr="00020D21">
              <w:rPr>
                <w:rFonts w:ascii="Arial Narrow" w:eastAsia="Times New Roman" w:hAnsi="Arial Narrow" w:cs="Times New Roman"/>
                <w:b/>
                <w:bCs/>
                <w:sz w:val="16"/>
                <w:szCs w:val="16"/>
                <w:lang w:val="es-ES_tradnl"/>
              </w:rPr>
              <w:t>Medios de Verificación</w:t>
            </w:r>
            <w:r w:rsidRPr="00FA13E6" w:rsidDel="00485C94">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(MV)</w:t>
            </w:r>
          </w:p>
        </w:tc>
      </w:tr>
      <w:tr w:rsidR="00060D34" w:rsidRPr="009447AF"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jc w:val="center"/>
        </w:trPr>
        <w:tc>
          <w:tcPr>
            <w:tcW w:w="2181" w:type="dxa"/>
            <w:shd w:val="clear" w:color="auto" w:fill="auto"/>
            <w:vAlign w:val="center"/>
          </w:tcPr>
          <w:p w:rsidR="00060D34" w:rsidRPr="000A7389" w:rsidRDefault="00060D34" w:rsidP="00517A14">
            <w:pPr>
              <w:spacing w:after="0" w:line="240" w:lineRule="auto"/>
              <w:rPr>
                <w:rFonts w:ascii="Arial Narrow" w:hAnsi="Arial Narrow" w:cs="Times New Roman"/>
                <w:bCs/>
                <w:sz w:val="16"/>
                <w:szCs w:val="16"/>
                <w:u w:val="single"/>
                <w:lang w:val="es-ES_tradnl"/>
              </w:rPr>
            </w:pPr>
            <w:r w:rsidRPr="000A7389">
              <w:rPr>
                <w:rFonts w:ascii="Arial Narrow" w:hAnsi="Arial Narrow" w:cs="Times New Roman"/>
                <w:bCs/>
                <w:sz w:val="16"/>
                <w:szCs w:val="16"/>
                <w:u w:val="single"/>
                <w:lang w:val="es-ES_tradnl"/>
              </w:rPr>
              <w:t>Producto 7:</w:t>
            </w:r>
            <w:r w:rsidRPr="000A7389">
              <w:rPr>
                <w:rFonts w:ascii="Arial Narrow" w:hAnsi="Arial Narrow" w:cs="Times New Roman"/>
                <w:bCs/>
                <w:sz w:val="16"/>
                <w:szCs w:val="16"/>
                <w:lang w:val="es-ES_tradnl"/>
              </w:rPr>
              <w:t xml:space="preserve"> Actividades de capacitación en O&amp;M e  implementación del SIG desarrolladas</w:t>
            </w:r>
          </w:p>
        </w:tc>
        <w:tc>
          <w:tcPr>
            <w:tcW w:w="851" w:type="dxa"/>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Actividades</w:t>
            </w:r>
          </w:p>
        </w:tc>
        <w:tc>
          <w:tcPr>
            <w:tcW w:w="721" w:type="dxa"/>
            <w:gridSpan w:val="2"/>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R 1</w:t>
            </w:r>
          </w:p>
        </w:tc>
        <w:tc>
          <w:tcPr>
            <w:tcW w:w="1069" w:type="dxa"/>
            <w:gridSpan w:val="2"/>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1.425.000</w:t>
            </w:r>
          </w:p>
        </w:tc>
        <w:tc>
          <w:tcPr>
            <w:tcW w:w="720" w:type="dxa"/>
            <w:gridSpan w:val="3"/>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8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2</w:t>
            </w:r>
          </w:p>
        </w:tc>
        <w:tc>
          <w:tcPr>
            <w:tcW w:w="992"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2</w:t>
            </w:r>
          </w:p>
        </w:tc>
        <w:tc>
          <w:tcPr>
            <w:tcW w:w="992"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2</w:t>
            </w:r>
          </w:p>
        </w:tc>
        <w:tc>
          <w:tcPr>
            <w:tcW w:w="775"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2</w:t>
            </w:r>
          </w:p>
        </w:tc>
        <w:tc>
          <w:tcPr>
            <w:tcW w:w="1069"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2</w:t>
            </w:r>
          </w:p>
        </w:tc>
        <w:tc>
          <w:tcPr>
            <w:tcW w:w="1033"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2</w:t>
            </w:r>
          </w:p>
        </w:tc>
        <w:tc>
          <w:tcPr>
            <w:tcW w:w="826"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12</w:t>
            </w:r>
          </w:p>
        </w:tc>
        <w:tc>
          <w:tcPr>
            <w:tcW w:w="2560" w:type="dxa"/>
            <w:shd w:val="clear" w:color="auto" w:fill="auto"/>
            <w:vAlign w:val="center"/>
          </w:tcPr>
          <w:p w:rsidR="00060D34" w:rsidRDefault="00060D34" w:rsidP="00517A14">
            <w:pPr>
              <w:spacing w:after="0" w:line="240" w:lineRule="auto"/>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E31AEF">
              <w:rPr>
                <w:rFonts w:ascii="Arial Narrow" w:eastAsia="Times New Roman" w:hAnsi="Arial Narrow" w:cs="Times New Roman"/>
                <w:sz w:val="16"/>
                <w:szCs w:val="16"/>
                <w:lang w:val="es-ES_tradnl"/>
              </w:rPr>
              <w:t>Listas de participantes e informes de ejecución de actividades de capacitación e implantació</w:t>
            </w:r>
            <w:r>
              <w:rPr>
                <w:rFonts w:ascii="Arial Narrow" w:eastAsia="Times New Roman" w:hAnsi="Arial Narrow" w:cs="Times New Roman"/>
                <w:sz w:val="16"/>
                <w:szCs w:val="16"/>
                <w:lang w:val="es-ES_tradnl"/>
              </w:rPr>
              <w:t>n</w:t>
            </w:r>
          </w:p>
          <w:p w:rsidR="00060D34" w:rsidRDefault="00060D34" w:rsidP="00517A14">
            <w:pPr>
              <w:spacing w:after="0" w:line="240" w:lineRule="auto"/>
              <w:rPr>
                <w:rFonts w:ascii="Arial Narrow" w:eastAsia="Times New Roman" w:hAnsi="Arial Narrow" w:cs="Times New Roman"/>
                <w:sz w:val="16"/>
                <w:szCs w:val="16"/>
                <w:lang w:val="es-ES_tradnl"/>
              </w:rPr>
            </w:pPr>
          </w:p>
          <w:p w:rsidR="00060D34" w:rsidRDefault="00060D34" w:rsidP="00517A14">
            <w:pPr>
              <w:spacing w:after="0" w:line="240" w:lineRule="auto"/>
              <w:jc w:val="both"/>
              <w:rPr>
                <w:rFonts w:ascii="Arial Narrow" w:eastAsia="Times New Roman" w:hAnsi="Arial Narrow" w:cs="Times New Roman"/>
                <w:sz w:val="16"/>
                <w:szCs w:val="16"/>
                <w:lang w:val="es-ES_tradnl"/>
              </w:rPr>
            </w:pPr>
            <w:r w:rsidRPr="00020D21">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w:t>
            </w:r>
            <w:r w:rsidR="00517A14">
              <w:rPr>
                <w:rFonts w:ascii="Arial Narrow" w:eastAsia="Times New Roman" w:hAnsi="Arial Narrow" w:cs="Times New Roman"/>
                <w:sz w:val="16"/>
                <w:szCs w:val="16"/>
                <w:lang w:val="es-ES_tradnl"/>
              </w:rPr>
              <w:t xml:space="preserve"> </w:t>
            </w:r>
            <w:r>
              <w:rPr>
                <w:rFonts w:ascii="Arial Narrow" w:eastAsia="Times New Roman" w:hAnsi="Arial Narrow" w:cs="Times New Roman"/>
                <w:sz w:val="16"/>
                <w:szCs w:val="16"/>
                <w:lang w:val="es-ES_tradnl"/>
              </w:rPr>
              <w:t xml:space="preserve">Informe semestral de progreso </w:t>
            </w:r>
          </w:p>
          <w:p w:rsidR="00060D34" w:rsidRDefault="00060D34" w:rsidP="00517A14">
            <w:pPr>
              <w:spacing w:after="0" w:line="240" w:lineRule="auto"/>
              <w:rPr>
                <w:rFonts w:ascii="Arial Narrow" w:eastAsia="Times New Roman" w:hAnsi="Arial Narrow" w:cs="Times New Roman"/>
                <w:sz w:val="16"/>
                <w:szCs w:val="16"/>
                <w:lang w:val="es-ES_tradnl"/>
              </w:rPr>
            </w:pPr>
          </w:p>
          <w:p w:rsidR="00060D34" w:rsidRPr="003D2CEB" w:rsidRDefault="00060D34" w:rsidP="00517A14">
            <w:pPr>
              <w:spacing w:after="0" w:line="240" w:lineRule="auto"/>
              <w:rPr>
                <w:rFonts w:ascii="Arial Narrow" w:eastAsia="Times New Roman" w:hAnsi="Arial Narrow" w:cs="Times New Roman"/>
                <w:sz w:val="16"/>
                <w:szCs w:val="16"/>
                <w:lang w:val="es-ES_tradnl"/>
              </w:rPr>
            </w:pPr>
            <w:r w:rsidRPr="00E31AEF">
              <w:rPr>
                <w:rFonts w:ascii="Arial Narrow" w:eastAsia="Times New Roman" w:hAnsi="Arial Narrow" w:cs="Times New Roman"/>
                <w:sz w:val="16"/>
                <w:szCs w:val="16"/>
                <w:lang w:val="es-ES_tradnl"/>
              </w:rPr>
              <w:t>Desarr</w:t>
            </w:r>
            <w:r>
              <w:rPr>
                <w:rFonts w:ascii="Arial Narrow" w:eastAsia="Times New Roman" w:hAnsi="Arial Narrow" w:cs="Times New Roman"/>
                <w:sz w:val="16"/>
                <w:szCs w:val="16"/>
                <w:lang w:val="es-ES_tradnl"/>
              </w:rPr>
              <w:t xml:space="preserve">ollado significa la ejecución de las siguientes actividades: i) </w:t>
            </w:r>
            <w:r w:rsidRPr="00C972DC">
              <w:rPr>
                <w:rFonts w:ascii="Arial Narrow" w:eastAsia="Times New Roman" w:hAnsi="Arial Narrow" w:cs="Times New Roman"/>
                <w:sz w:val="16"/>
                <w:szCs w:val="16"/>
                <w:lang w:val="es-ES_tradnl"/>
              </w:rPr>
              <w:t>Apoyo a la Gerencia y Sistema de Apoyo Gerencial</w:t>
            </w:r>
            <w:r>
              <w:rPr>
                <w:rFonts w:ascii="Arial Narrow" w:eastAsia="Times New Roman" w:hAnsi="Arial Narrow" w:cs="Times New Roman"/>
                <w:sz w:val="16"/>
                <w:szCs w:val="16"/>
                <w:lang w:val="es-ES_tradnl"/>
              </w:rPr>
              <w:t xml:space="preserve">, ii) Actividades de mejora de las metodologías, manuales e instrumentos existentes, c) </w:t>
            </w:r>
            <w:r w:rsidRPr="00C972DC">
              <w:rPr>
                <w:rFonts w:ascii="Arial Narrow" w:eastAsia="Times New Roman" w:hAnsi="Arial Narrow" w:cs="Times New Roman"/>
                <w:sz w:val="16"/>
                <w:szCs w:val="16"/>
                <w:lang w:val="es-ES_tradnl"/>
              </w:rPr>
              <w:t>Talleres de Capacitación de Gestión de activos</w:t>
            </w:r>
            <w:r>
              <w:rPr>
                <w:rFonts w:ascii="Arial Narrow" w:eastAsia="Times New Roman" w:hAnsi="Arial Narrow" w:cs="Times New Roman"/>
                <w:sz w:val="16"/>
                <w:szCs w:val="16"/>
                <w:lang w:val="es-ES_tradnl"/>
              </w:rPr>
              <w:t xml:space="preserve"> y d) </w:t>
            </w:r>
            <w:r w:rsidR="00517A14">
              <w:rPr>
                <w:rFonts w:ascii="Arial Narrow" w:eastAsia="Times New Roman" w:hAnsi="Arial Narrow" w:cs="Times New Roman"/>
                <w:sz w:val="16"/>
                <w:szCs w:val="16"/>
                <w:lang w:val="es-ES_tradnl"/>
              </w:rPr>
              <w:t>asesorías</w:t>
            </w:r>
            <w:r>
              <w:rPr>
                <w:rFonts w:ascii="Arial Narrow" w:eastAsia="Times New Roman" w:hAnsi="Arial Narrow" w:cs="Times New Roman"/>
                <w:sz w:val="16"/>
                <w:szCs w:val="16"/>
                <w:lang w:val="es-ES_tradnl"/>
              </w:rPr>
              <w:t xml:space="preserve"> Especializadas</w:t>
            </w:r>
          </w:p>
        </w:tc>
      </w:tr>
      <w:tr w:rsidR="00060D34" w:rsidRPr="009447AF"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1"/>
          <w:jc w:val="center"/>
        </w:trPr>
        <w:tc>
          <w:tcPr>
            <w:tcW w:w="2181" w:type="dxa"/>
            <w:shd w:val="clear" w:color="auto" w:fill="auto"/>
            <w:vAlign w:val="center"/>
          </w:tcPr>
          <w:p w:rsidR="00060D34" w:rsidRPr="000A7389" w:rsidRDefault="00060D34" w:rsidP="00517A14">
            <w:pPr>
              <w:spacing w:after="0" w:line="240" w:lineRule="auto"/>
              <w:rPr>
                <w:rFonts w:ascii="Arial Narrow" w:hAnsi="Arial Narrow" w:cs="Times New Roman"/>
                <w:bCs/>
                <w:sz w:val="16"/>
                <w:szCs w:val="16"/>
                <w:u w:val="single"/>
                <w:lang w:val="es-ES_tradnl"/>
              </w:rPr>
            </w:pPr>
            <w:r w:rsidRPr="000A7389">
              <w:rPr>
                <w:rFonts w:ascii="Arial Narrow" w:hAnsi="Arial Narrow" w:cs="Times New Roman"/>
                <w:bCs/>
                <w:sz w:val="16"/>
                <w:szCs w:val="16"/>
                <w:u w:val="single"/>
                <w:lang w:val="es-ES_tradnl"/>
              </w:rPr>
              <w:t>Producto 8</w:t>
            </w:r>
            <w:r w:rsidRPr="000A7389">
              <w:rPr>
                <w:rFonts w:ascii="Arial Narrow" w:hAnsi="Arial Narrow" w:cs="Times New Roman"/>
                <w:bCs/>
                <w:sz w:val="16"/>
                <w:szCs w:val="16"/>
                <w:lang w:val="es-ES_tradnl"/>
              </w:rPr>
              <w:t>: Instrumento reglamentario del Convenio IDAAN – UCP aprobado</w:t>
            </w:r>
          </w:p>
        </w:tc>
        <w:tc>
          <w:tcPr>
            <w:tcW w:w="851" w:type="dxa"/>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Instrumento</w:t>
            </w:r>
          </w:p>
        </w:tc>
        <w:tc>
          <w:tcPr>
            <w:tcW w:w="721" w:type="dxa"/>
            <w:gridSpan w:val="2"/>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R 1</w:t>
            </w:r>
          </w:p>
        </w:tc>
        <w:tc>
          <w:tcPr>
            <w:tcW w:w="1069" w:type="dxa"/>
            <w:gridSpan w:val="2"/>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475.000</w:t>
            </w:r>
          </w:p>
        </w:tc>
        <w:tc>
          <w:tcPr>
            <w:tcW w:w="720" w:type="dxa"/>
            <w:gridSpan w:val="3"/>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8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992"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1033"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826"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shd w:val="clear" w:color="auto" w:fill="auto"/>
            <w:vAlign w:val="center"/>
          </w:tcPr>
          <w:p w:rsidR="00060D34" w:rsidRPr="00955707" w:rsidRDefault="00060D34" w:rsidP="00517A14">
            <w:pPr>
              <w:spacing w:after="0" w:line="240" w:lineRule="auto"/>
              <w:jc w:val="both"/>
              <w:rPr>
                <w:rFonts w:ascii="Arial Narrow" w:eastAsia="Times New Roman" w:hAnsi="Arial Narrow" w:cs="Times New Roman"/>
                <w:sz w:val="12"/>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Documento reglamentario aprobado por el Comité de Sostenibilidad del sector </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1"/>
          <w:jc w:val="center"/>
        </w:trPr>
        <w:tc>
          <w:tcPr>
            <w:tcW w:w="2181" w:type="dxa"/>
            <w:tcBorders>
              <w:bottom w:val="single" w:sz="4" w:space="0" w:color="auto"/>
            </w:tcBorders>
            <w:shd w:val="clear" w:color="auto" w:fill="auto"/>
            <w:vAlign w:val="center"/>
          </w:tcPr>
          <w:p w:rsidR="00060D34" w:rsidRPr="000A7389" w:rsidRDefault="00060D34" w:rsidP="00517A14">
            <w:pPr>
              <w:spacing w:after="0" w:line="240" w:lineRule="auto"/>
              <w:rPr>
                <w:rFonts w:ascii="Arial Narrow" w:eastAsia="Times New Roman" w:hAnsi="Arial Narrow" w:cs="Times New Roman"/>
                <w:sz w:val="16"/>
                <w:szCs w:val="16"/>
                <w:lang w:val="es-ES_tradnl"/>
              </w:rPr>
            </w:pPr>
            <w:r w:rsidRPr="000A7389">
              <w:rPr>
                <w:rFonts w:ascii="Arial Narrow" w:hAnsi="Arial Narrow" w:cs="Times New Roman"/>
                <w:bCs/>
                <w:sz w:val="16"/>
                <w:szCs w:val="16"/>
                <w:u w:val="single"/>
                <w:lang w:val="es-ES_tradnl"/>
              </w:rPr>
              <w:t>Producto 9:</w:t>
            </w:r>
            <w:r w:rsidRPr="000A7389">
              <w:rPr>
                <w:rFonts w:ascii="Arial Narrow" w:hAnsi="Arial Narrow" w:cs="Times New Roman"/>
                <w:bCs/>
                <w:sz w:val="16"/>
                <w:szCs w:val="16"/>
                <w:lang w:val="es-ES_tradnl"/>
              </w:rPr>
              <w:t xml:space="preserve"> Catastro técnico para verificación de los sistemas pluvial y sanitario existentes, realizado</w:t>
            </w:r>
          </w:p>
        </w:tc>
        <w:tc>
          <w:tcPr>
            <w:tcW w:w="851" w:type="dxa"/>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Informe</w:t>
            </w:r>
          </w:p>
        </w:tc>
        <w:tc>
          <w:tcPr>
            <w:tcW w:w="721" w:type="dxa"/>
            <w:gridSpan w:val="2"/>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R 1</w:t>
            </w:r>
          </w:p>
        </w:tc>
        <w:tc>
          <w:tcPr>
            <w:tcW w:w="1069" w:type="dxa"/>
            <w:gridSpan w:val="2"/>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2.075.000</w:t>
            </w:r>
          </w:p>
        </w:tc>
        <w:tc>
          <w:tcPr>
            <w:tcW w:w="720" w:type="dxa"/>
            <w:gridSpan w:val="3"/>
            <w:tcBorders>
              <w:bottom w:val="single" w:sz="4" w:space="0" w:color="auto"/>
            </w:tcBorders>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r w:rsidRPr="006E088B">
              <w:rPr>
                <w:rFonts w:ascii="Arial Narrow" w:eastAsia="Times New Roman" w:hAnsi="Arial Narrow" w:cs="Times New Roman"/>
                <w:sz w:val="16"/>
                <w:szCs w:val="16"/>
                <w:lang w:val="es-ES_tradnl"/>
              </w:rPr>
              <w:t>0</w:t>
            </w:r>
          </w:p>
        </w:tc>
        <w:tc>
          <w:tcPr>
            <w:tcW w:w="981"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0.5</w:t>
            </w:r>
          </w:p>
        </w:tc>
        <w:tc>
          <w:tcPr>
            <w:tcW w:w="992"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775"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1033" w:type="dxa"/>
            <w:tcBorders>
              <w:bottom w:val="single" w:sz="4" w:space="0" w:color="auto"/>
            </w:tcBorders>
          </w:tcPr>
          <w:p w:rsidR="00060D34" w:rsidRPr="00052A2E"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826" w:type="dxa"/>
            <w:tcBorders>
              <w:bottom w:val="single" w:sz="4" w:space="0" w:color="auto"/>
            </w:tcBorders>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tcBorders>
              <w:bottom w:val="single" w:sz="4" w:space="0" w:color="auto"/>
            </w:tcBorders>
            <w:shd w:val="clear" w:color="auto" w:fill="auto"/>
            <w:vAlign w:val="center"/>
          </w:tcPr>
          <w:p w:rsidR="00060D34" w:rsidRPr="00955707" w:rsidRDefault="00060D34" w:rsidP="00517A14">
            <w:pPr>
              <w:spacing w:after="0" w:line="240" w:lineRule="auto"/>
              <w:jc w:val="both"/>
              <w:rPr>
                <w:rFonts w:ascii="Arial Narrow" w:eastAsia="Times New Roman" w:hAnsi="Arial Narrow" w:cs="Times New Roman"/>
                <w:sz w:val="16"/>
                <w:szCs w:val="16"/>
                <w:lang w:val="fr-FR"/>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Informe semestral de progreso/</w:t>
            </w:r>
            <w:r>
              <w:rPr>
                <w:rFonts w:ascii="Arial Narrow" w:eastAsia="Times New Roman" w:hAnsi="Arial Narrow" w:cs="Times New Roman"/>
                <w:sz w:val="16"/>
                <w:szCs w:val="16"/>
                <w:u w:val="single"/>
                <w:lang w:val="es-ES_tradnl"/>
              </w:rPr>
              <w:t xml:space="preserve"> </w:t>
            </w:r>
            <w:r>
              <w:rPr>
                <w:rFonts w:ascii="Arial Narrow" w:eastAsia="Times New Roman" w:hAnsi="Arial Narrow" w:cs="Times New Roman"/>
                <w:sz w:val="16"/>
                <w:szCs w:val="16"/>
                <w:lang w:val="es-ES_tradnl"/>
              </w:rPr>
              <w:t xml:space="preserve"> Informe de </w:t>
            </w:r>
            <w:r w:rsidR="00517A14">
              <w:rPr>
                <w:rFonts w:ascii="Arial Narrow" w:eastAsia="Times New Roman" w:hAnsi="Arial Narrow" w:cs="Times New Roman"/>
                <w:sz w:val="16"/>
                <w:szCs w:val="16"/>
                <w:lang w:val="es-ES_tradnl"/>
              </w:rPr>
              <w:t>catastro</w:t>
            </w:r>
            <w:r>
              <w:rPr>
                <w:rFonts w:ascii="Arial Narrow" w:eastAsia="Times New Roman" w:hAnsi="Arial Narrow" w:cs="Times New Roman"/>
                <w:sz w:val="16"/>
                <w:szCs w:val="16"/>
                <w:lang w:val="es-ES_tradnl"/>
              </w:rPr>
              <w:t xml:space="preserve"> elaborado</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1"/>
          <w:jc w:val="center"/>
        </w:trPr>
        <w:tc>
          <w:tcPr>
            <w:tcW w:w="2181" w:type="dxa"/>
            <w:tcBorders>
              <w:bottom w:val="single" w:sz="4" w:space="0" w:color="auto"/>
            </w:tcBorders>
            <w:shd w:val="clear" w:color="auto" w:fill="auto"/>
            <w:vAlign w:val="center"/>
          </w:tcPr>
          <w:p w:rsidR="00060D34" w:rsidRPr="000A7389" w:rsidRDefault="00060D34" w:rsidP="00517A14">
            <w:pPr>
              <w:spacing w:after="0" w:line="240" w:lineRule="auto"/>
              <w:rPr>
                <w:rFonts w:ascii="Arial Narrow" w:eastAsia="Times New Roman" w:hAnsi="Arial Narrow" w:cs="Times New Roman"/>
                <w:bCs/>
                <w:sz w:val="16"/>
                <w:szCs w:val="16"/>
                <w:lang w:val="es-ES_tradnl"/>
              </w:rPr>
            </w:pPr>
            <w:r w:rsidRPr="000A7389">
              <w:rPr>
                <w:rFonts w:ascii="Arial Narrow" w:hAnsi="Arial Narrow" w:cs="Times New Roman"/>
                <w:bCs/>
                <w:sz w:val="16"/>
                <w:szCs w:val="16"/>
                <w:u w:val="single"/>
                <w:lang w:val="es-ES_tradnl"/>
              </w:rPr>
              <w:t>Producto 10:</w:t>
            </w:r>
            <w:r w:rsidRPr="000A7389">
              <w:rPr>
                <w:rFonts w:ascii="Arial Narrow" w:hAnsi="Arial Narrow" w:cs="Times New Roman"/>
                <w:bCs/>
                <w:sz w:val="16"/>
                <w:szCs w:val="16"/>
                <w:lang w:val="es-ES_tradnl"/>
              </w:rPr>
              <w:t xml:space="preserve"> </w:t>
            </w:r>
            <w:r w:rsidRPr="000A7389">
              <w:rPr>
                <w:rFonts w:ascii="Arial Narrow" w:eastAsia="Times New Roman" w:hAnsi="Arial Narrow" w:cs="Times New Roman"/>
                <w:bCs/>
                <w:sz w:val="16"/>
                <w:szCs w:val="16"/>
                <w:lang w:val="es-ES_tradnl"/>
              </w:rPr>
              <w:t>Programa de monitoreo de la calidad de agua de ríos y quebradas del PSACH</w:t>
            </w:r>
            <w:r w:rsidR="0016459C">
              <w:rPr>
                <w:rFonts w:ascii="Arial Narrow" w:eastAsia="Times New Roman" w:hAnsi="Arial Narrow" w:cs="Times New Roman"/>
                <w:bCs/>
                <w:sz w:val="16"/>
                <w:szCs w:val="16"/>
                <w:lang w:val="es-ES_tradnl"/>
              </w:rPr>
              <w:t xml:space="preserve">, </w:t>
            </w:r>
            <w:r w:rsidRPr="000A7389">
              <w:rPr>
                <w:rFonts w:ascii="Arial Narrow" w:eastAsia="Times New Roman" w:hAnsi="Arial Narrow" w:cs="Times New Roman"/>
                <w:bCs/>
                <w:sz w:val="16"/>
                <w:szCs w:val="16"/>
                <w:lang w:val="es-ES_tradnl"/>
              </w:rPr>
              <w:t xml:space="preserve">  implementado. </w:t>
            </w:r>
          </w:p>
          <w:p w:rsidR="00060D34" w:rsidRPr="000A7389" w:rsidRDefault="00060D34" w:rsidP="00517A14">
            <w:pPr>
              <w:spacing w:after="0" w:line="240" w:lineRule="auto"/>
              <w:rPr>
                <w:rFonts w:ascii="Arial Narrow" w:hAnsi="Arial Narrow" w:cs="Times New Roman"/>
                <w:bCs/>
                <w:sz w:val="16"/>
                <w:szCs w:val="16"/>
                <w:u w:val="single"/>
                <w:lang w:val="es-ES_tradnl"/>
              </w:rPr>
            </w:pPr>
          </w:p>
        </w:tc>
        <w:tc>
          <w:tcPr>
            <w:tcW w:w="851" w:type="dxa"/>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Programa</w:t>
            </w:r>
          </w:p>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721" w:type="dxa"/>
            <w:gridSpan w:val="2"/>
            <w:vMerge w:val="restart"/>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R 4</w:t>
            </w:r>
          </w:p>
        </w:tc>
        <w:tc>
          <w:tcPr>
            <w:tcW w:w="1069" w:type="dxa"/>
            <w:gridSpan w:val="2"/>
            <w:vMerge w:val="restart"/>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1.900.000</w:t>
            </w:r>
          </w:p>
        </w:tc>
        <w:tc>
          <w:tcPr>
            <w:tcW w:w="720" w:type="dxa"/>
            <w:gridSpan w:val="3"/>
            <w:tcBorders>
              <w:bottom w:val="single" w:sz="4" w:space="0" w:color="auto"/>
            </w:tcBorders>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r w:rsidRPr="006E088B">
              <w:rPr>
                <w:rFonts w:ascii="Arial Narrow" w:eastAsia="Times New Roman" w:hAnsi="Arial Narrow" w:cs="Times New Roman"/>
                <w:sz w:val="16"/>
                <w:szCs w:val="16"/>
                <w:lang w:val="es-ES_tradnl"/>
              </w:rPr>
              <w:t>0</w:t>
            </w:r>
          </w:p>
        </w:tc>
        <w:tc>
          <w:tcPr>
            <w:tcW w:w="981"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1033" w:type="dxa"/>
            <w:tcBorders>
              <w:bottom w:val="single" w:sz="4" w:space="0" w:color="auto"/>
            </w:tcBorders>
            <w:vAlign w:val="center"/>
          </w:tcPr>
          <w:p w:rsidR="00060D34" w:rsidRPr="008B529A"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826" w:type="dxa"/>
            <w:tcBorders>
              <w:bottom w:val="single" w:sz="4" w:space="0" w:color="auto"/>
            </w:tcBorders>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vMerge w:val="restart"/>
            <w:shd w:val="clear" w:color="auto" w:fill="auto"/>
            <w:vAlign w:val="center"/>
          </w:tcPr>
          <w:p w:rsidR="00060D34"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Documento de la actualización de la línea de bas</w:t>
            </w:r>
            <w:r w:rsidRPr="00585275">
              <w:rPr>
                <w:rFonts w:ascii="Arial Narrow" w:eastAsia="Times New Roman" w:hAnsi="Arial Narrow" w:cs="Times New Roman"/>
                <w:sz w:val="16"/>
                <w:szCs w:val="16"/>
                <w:lang w:val="es-ES_tradnl"/>
              </w:rPr>
              <w:t>e</w:t>
            </w:r>
            <w:r>
              <w:rPr>
                <w:rFonts w:ascii="Arial Narrow" w:eastAsia="Times New Roman" w:hAnsi="Arial Narrow" w:cs="Times New Roman"/>
                <w:sz w:val="16"/>
                <w:szCs w:val="16"/>
                <w:lang w:val="es-ES_tradnl"/>
              </w:rPr>
              <w:t xml:space="preserve"> </w:t>
            </w:r>
            <w:r w:rsidRPr="00585275">
              <w:rPr>
                <w:rFonts w:ascii="Arial Narrow" w:eastAsia="Times New Roman" w:hAnsi="Arial Narrow" w:cs="Times New Roman"/>
                <w:sz w:val="16"/>
                <w:szCs w:val="16"/>
                <w:lang w:val="es-ES_tradnl"/>
              </w:rPr>
              <w:t xml:space="preserve">/ </w:t>
            </w:r>
            <w:r>
              <w:rPr>
                <w:rFonts w:ascii="Arial Narrow" w:eastAsia="Times New Roman" w:hAnsi="Arial Narrow" w:cs="Times New Roman"/>
                <w:sz w:val="16"/>
                <w:szCs w:val="16"/>
                <w:lang w:val="es-ES_tradnl"/>
              </w:rPr>
              <w:t xml:space="preserve">Informe semestral de progreso </w:t>
            </w:r>
          </w:p>
          <w:p w:rsidR="00060D34" w:rsidRDefault="00060D34" w:rsidP="00517A14">
            <w:pPr>
              <w:spacing w:after="0" w:line="240" w:lineRule="auto"/>
              <w:jc w:val="both"/>
              <w:rPr>
                <w:rFonts w:ascii="Arial Narrow" w:eastAsia="Times New Roman" w:hAnsi="Arial Narrow" w:cs="Times New Roman"/>
                <w:sz w:val="16"/>
                <w:szCs w:val="16"/>
                <w:lang w:val="es-ES_tradnl"/>
              </w:rPr>
            </w:pPr>
          </w:p>
          <w:p w:rsidR="00060D34" w:rsidRDefault="00060D34" w:rsidP="00517A14">
            <w:pPr>
              <w:spacing w:after="0" w:line="240" w:lineRule="auto"/>
              <w:jc w:val="both"/>
              <w:rPr>
                <w:rFonts w:ascii="Arial Narrow" w:eastAsia="Times New Roman" w:hAnsi="Arial Narrow" w:cs="Times New Roman"/>
                <w:sz w:val="16"/>
                <w:szCs w:val="16"/>
                <w:lang w:val="es-ES_tradnl"/>
              </w:rPr>
            </w:pPr>
          </w:p>
          <w:p w:rsidR="00060D34" w:rsidRDefault="00060D34" w:rsidP="00517A14">
            <w:pPr>
              <w:spacing w:after="0" w:line="240" w:lineRule="auto"/>
              <w:jc w:val="both"/>
              <w:rPr>
                <w:rFonts w:ascii="Arial Narrow" w:eastAsia="Times New Roman" w:hAnsi="Arial Narrow" w:cs="Times New Roman"/>
                <w:sz w:val="16"/>
                <w:szCs w:val="16"/>
                <w:lang w:val="es-ES_tradnl"/>
              </w:rPr>
            </w:pPr>
            <w:r w:rsidRPr="00020D21">
              <w:rPr>
                <w:rFonts w:ascii="Arial Narrow" w:eastAsia="Times New Roman" w:hAnsi="Arial Narrow" w:cs="Times New Roman"/>
                <w:sz w:val="16"/>
                <w:szCs w:val="16"/>
                <w:lang w:val="es-ES_tradnl"/>
              </w:rPr>
              <w:t>En cada ano se hace una campana en invierno y otra en verano.</w:t>
            </w:r>
          </w:p>
          <w:p w:rsidR="00060D34" w:rsidRPr="00C85297" w:rsidRDefault="00060D34" w:rsidP="00517A14">
            <w:pPr>
              <w:spacing w:after="0" w:line="240" w:lineRule="auto"/>
              <w:jc w:val="both"/>
              <w:rPr>
                <w:rFonts w:ascii="Arial Narrow" w:eastAsia="Times New Roman" w:hAnsi="Arial Narrow" w:cs="Times New Roman"/>
                <w:sz w:val="16"/>
                <w:szCs w:val="16"/>
                <w:lang w:val="es-ES_tradnl"/>
              </w:rPr>
            </w:pP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6"/>
          <w:jc w:val="center"/>
        </w:trPr>
        <w:tc>
          <w:tcPr>
            <w:tcW w:w="2181" w:type="dxa"/>
            <w:tcBorders>
              <w:bottom w:val="single" w:sz="4" w:space="0" w:color="auto"/>
            </w:tcBorders>
            <w:shd w:val="clear" w:color="auto" w:fill="auto"/>
            <w:vAlign w:val="center"/>
          </w:tcPr>
          <w:p w:rsidR="00060D34" w:rsidRPr="000A7389" w:rsidRDefault="00060D34" w:rsidP="00517A14">
            <w:pPr>
              <w:spacing w:after="0" w:line="240" w:lineRule="auto"/>
              <w:ind w:left="621" w:hanging="425"/>
              <w:rPr>
                <w:rFonts w:ascii="Arial Narrow" w:hAnsi="Arial Narrow" w:cs="Times New Roman"/>
                <w:bCs/>
                <w:sz w:val="16"/>
                <w:szCs w:val="16"/>
                <w:u w:val="single"/>
                <w:lang w:val="es-ES_tradnl"/>
              </w:rPr>
            </w:pPr>
            <w:r w:rsidRPr="000A7389">
              <w:rPr>
                <w:rFonts w:ascii="Arial Narrow" w:eastAsia="Times New Roman" w:hAnsi="Arial Narrow" w:cs="Times New Roman"/>
                <w:bCs/>
                <w:i/>
                <w:sz w:val="16"/>
                <w:szCs w:val="16"/>
                <w:lang w:val="es-ES_tradnl"/>
              </w:rPr>
              <w:t xml:space="preserve">Hito 1:Actualización de la línea de Base </w:t>
            </w:r>
          </w:p>
        </w:tc>
        <w:tc>
          <w:tcPr>
            <w:tcW w:w="851" w:type="dxa"/>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Línea de Base</w:t>
            </w:r>
          </w:p>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721" w:type="dxa"/>
            <w:gridSpan w:val="2"/>
            <w:vMerge/>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gridSpan w:val="2"/>
            <w:vMerge/>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720" w:type="dxa"/>
            <w:gridSpan w:val="3"/>
            <w:tcBorders>
              <w:bottom w:val="single" w:sz="4" w:space="0" w:color="auto"/>
            </w:tcBorders>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p>
        </w:tc>
        <w:tc>
          <w:tcPr>
            <w:tcW w:w="981"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sidRPr="00955707">
              <w:rPr>
                <w:rFonts w:ascii="Arial Narrow" w:eastAsia="Times New Roman" w:hAnsi="Arial Narrow" w:cs="Times New Roman"/>
                <w:i/>
                <w:sz w:val="16"/>
                <w:szCs w:val="16"/>
                <w:lang w:val="es-ES_tradnl"/>
              </w:rPr>
              <w:t>1</w:t>
            </w:r>
          </w:p>
        </w:tc>
        <w:tc>
          <w:tcPr>
            <w:tcW w:w="1069"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1033" w:type="dxa"/>
            <w:tcBorders>
              <w:bottom w:val="single" w:sz="4" w:space="0" w:color="auto"/>
            </w:tcBorders>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826" w:type="dxa"/>
            <w:tcBorders>
              <w:bottom w:val="single" w:sz="4" w:space="0" w:color="auto"/>
            </w:tcBorders>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vMerge/>
            <w:shd w:val="clear" w:color="auto" w:fill="auto"/>
            <w:vAlign w:val="center"/>
          </w:tcPr>
          <w:p w:rsidR="00060D34" w:rsidRPr="00955707" w:rsidRDefault="00060D34" w:rsidP="00517A14">
            <w:pPr>
              <w:spacing w:after="0" w:line="240" w:lineRule="auto"/>
              <w:jc w:val="both"/>
              <w:rPr>
                <w:rFonts w:ascii="Arial Narrow" w:eastAsia="Times New Roman" w:hAnsi="Arial Narrow" w:cs="Times New Roman"/>
                <w:sz w:val="16"/>
                <w:szCs w:val="16"/>
                <w:lang w:val="fr-FR"/>
              </w:rPr>
            </w:pP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2"/>
          <w:jc w:val="center"/>
        </w:trPr>
        <w:tc>
          <w:tcPr>
            <w:tcW w:w="2181" w:type="dxa"/>
            <w:tcBorders>
              <w:bottom w:val="single" w:sz="4" w:space="0" w:color="auto"/>
            </w:tcBorders>
            <w:shd w:val="clear" w:color="auto" w:fill="auto"/>
            <w:vAlign w:val="center"/>
          </w:tcPr>
          <w:p w:rsidR="00060D34" w:rsidRPr="000A7389" w:rsidRDefault="00060D34" w:rsidP="00517A14">
            <w:pPr>
              <w:spacing w:after="0" w:line="240" w:lineRule="auto"/>
              <w:ind w:left="621" w:hanging="425"/>
              <w:rPr>
                <w:rFonts w:ascii="Arial Narrow" w:hAnsi="Arial Narrow" w:cs="Times New Roman"/>
                <w:bCs/>
                <w:sz w:val="16"/>
                <w:szCs w:val="16"/>
                <w:lang w:val="es-ES_tradnl"/>
              </w:rPr>
            </w:pPr>
            <w:r w:rsidRPr="000A7389">
              <w:rPr>
                <w:rFonts w:ascii="Arial Narrow" w:eastAsia="Times New Roman" w:hAnsi="Arial Narrow" w:cs="Times New Roman"/>
                <w:bCs/>
                <w:i/>
                <w:sz w:val="16"/>
                <w:szCs w:val="16"/>
                <w:lang w:val="es-ES_tradnl"/>
              </w:rPr>
              <w:t>Hito 2:Campañas de monitoreo</w:t>
            </w:r>
          </w:p>
        </w:tc>
        <w:tc>
          <w:tcPr>
            <w:tcW w:w="851" w:type="dxa"/>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Campañas</w:t>
            </w:r>
          </w:p>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721" w:type="dxa"/>
            <w:gridSpan w:val="2"/>
            <w:vMerge/>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gridSpan w:val="2"/>
            <w:vMerge/>
            <w:tcBorders>
              <w:bottom w:val="single" w:sz="4" w:space="0" w:color="auto"/>
            </w:tcBorders>
            <w:shd w:val="clear" w:color="auto" w:fill="auto"/>
            <w:vAlign w:val="center"/>
          </w:tcPr>
          <w:p w:rsidR="00060D34" w:rsidRPr="000A7389" w:rsidRDefault="00060D34" w:rsidP="00517A14">
            <w:pPr>
              <w:spacing w:after="0" w:line="240" w:lineRule="auto"/>
              <w:jc w:val="center"/>
            </w:pPr>
          </w:p>
        </w:tc>
        <w:tc>
          <w:tcPr>
            <w:tcW w:w="720" w:type="dxa"/>
            <w:gridSpan w:val="3"/>
            <w:tcBorders>
              <w:bottom w:val="single" w:sz="4" w:space="0" w:color="auto"/>
            </w:tcBorders>
            <w:shd w:val="clear" w:color="auto" w:fill="auto"/>
            <w:vAlign w:val="center"/>
          </w:tcPr>
          <w:p w:rsidR="00060D34" w:rsidRPr="006E088B" w:rsidRDefault="00060D34" w:rsidP="00517A14">
            <w:pPr>
              <w:spacing w:after="0" w:line="240" w:lineRule="auto"/>
              <w:jc w:val="center"/>
            </w:pPr>
          </w:p>
        </w:tc>
        <w:tc>
          <w:tcPr>
            <w:tcW w:w="981"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p w:rsidR="00060D34" w:rsidRDefault="00060D34" w:rsidP="00517A14">
            <w:pPr>
              <w:spacing w:after="0" w:line="240" w:lineRule="auto"/>
              <w:jc w:val="center"/>
              <w:rPr>
                <w:rFonts w:ascii="Arial Narrow" w:eastAsia="Times New Roman" w:hAnsi="Arial Narrow" w:cs="Times New Roman"/>
                <w:sz w:val="16"/>
                <w:szCs w:val="16"/>
                <w:lang w:val="es-ES_tradnl"/>
              </w:rPr>
            </w:pPr>
          </w:p>
          <w:p w:rsidR="00060D34" w:rsidRDefault="00060D34" w:rsidP="00517A14">
            <w:pPr>
              <w:spacing w:after="0" w:line="240" w:lineRule="auto"/>
              <w:jc w:val="center"/>
              <w:rPr>
                <w:rFonts w:ascii="Arial Narrow" w:eastAsia="Times New Roman" w:hAnsi="Arial Narrow" w:cs="Times New Roman"/>
                <w:sz w:val="16"/>
                <w:szCs w:val="16"/>
                <w:lang w:val="es-ES_tradnl"/>
              </w:rPr>
            </w:pPr>
          </w:p>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1069" w:type="dxa"/>
            <w:tcBorders>
              <w:bottom w:val="single" w:sz="4" w:space="0" w:color="auto"/>
            </w:tcBorders>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Pr>
                <w:rFonts w:ascii="Arial Narrow" w:eastAsia="Times New Roman" w:hAnsi="Arial Narrow" w:cs="Times New Roman"/>
                <w:i/>
                <w:sz w:val="16"/>
                <w:szCs w:val="16"/>
                <w:lang w:val="es-ES_tradnl"/>
              </w:rPr>
              <w:t>2</w:t>
            </w:r>
          </w:p>
        </w:tc>
        <w:tc>
          <w:tcPr>
            <w:tcW w:w="1033" w:type="dxa"/>
            <w:tcBorders>
              <w:bottom w:val="single" w:sz="4" w:space="0" w:color="auto"/>
            </w:tcBorders>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Pr>
                <w:rFonts w:ascii="Arial Narrow" w:eastAsia="Times New Roman" w:hAnsi="Arial Narrow" w:cs="Times New Roman"/>
                <w:i/>
                <w:sz w:val="16"/>
                <w:szCs w:val="16"/>
                <w:lang w:val="es-ES_tradnl"/>
              </w:rPr>
              <w:t>2</w:t>
            </w:r>
          </w:p>
        </w:tc>
        <w:tc>
          <w:tcPr>
            <w:tcW w:w="826" w:type="dxa"/>
            <w:tcBorders>
              <w:bottom w:val="single" w:sz="4" w:space="0" w:color="auto"/>
            </w:tcBorders>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4</w:t>
            </w:r>
          </w:p>
        </w:tc>
        <w:tc>
          <w:tcPr>
            <w:tcW w:w="2560" w:type="dxa"/>
            <w:vMerge/>
            <w:tcBorders>
              <w:bottom w:val="single" w:sz="4" w:space="0" w:color="auto"/>
            </w:tcBorders>
            <w:shd w:val="clear" w:color="auto" w:fill="auto"/>
            <w:vAlign w:val="center"/>
          </w:tcPr>
          <w:p w:rsidR="00060D34" w:rsidRPr="00585275" w:rsidRDefault="00060D34" w:rsidP="00517A14">
            <w:pPr>
              <w:spacing w:after="0" w:line="240" w:lineRule="auto"/>
              <w:jc w:val="both"/>
              <w:rPr>
                <w:rFonts w:ascii="Arial Narrow" w:eastAsia="Times New Roman" w:hAnsi="Arial Narrow" w:cs="Times New Roman"/>
                <w:sz w:val="16"/>
                <w:szCs w:val="16"/>
                <w:lang w:val="es-ES_tradnl"/>
              </w:rPr>
            </w:pP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8"/>
          <w:jc w:val="center"/>
        </w:trPr>
        <w:tc>
          <w:tcPr>
            <w:tcW w:w="2181" w:type="dxa"/>
            <w:tcBorders>
              <w:bottom w:val="single" w:sz="4" w:space="0" w:color="auto"/>
            </w:tcBorders>
            <w:shd w:val="clear" w:color="auto" w:fill="auto"/>
            <w:vAlign w:val="center"/>
          </w:tcPr>
          <w:p w:rsidR="00060D34" w:rsidRPr="000A7389" w:rsidRDefault="00060D34" w:rsidP="00517A14">
            <w:pPr>
              <w:spacing w:after="0" w:line="240" w:lineRule="auto"/>
              <w:rPr>
                <w:rFonts w:ascii="Arial Narrow" w:hAnsi="Arial Narrow" w:cs="Times New Roman"/>
                <w:bCs/>
                <w:sz w:val="16"/>
                <w:szCs w:val="16"/>
                <w:u w:val="single"/>
                <w:lang w:val="es-ES_tradnl"/>
              </w:rPr>
            </w:pPr>
            <w:r w:rsidRPr="000A7389">
              <w:rPr>
                <w:rFonts w:ascii="Arial Narrow" w:hAnsi="Arial Narrow" w:cs="Times New Roman"/>
                <w:bCs/>
                <w:sz w:val="16"/>
                <w:szCs w:val="16"/>
                <w:u w:val="single"/>
                <w:lang w:val="es-ES_tradnl"/>
              </w:rPr>
              <w:lastRenderedPageBreak/>
              <w:t>Producto 11</w:t>
            </w:r>
            <w:r w:rsidRPr="000A7389">
              <w:rPr>
                <w:rFonts w:ascii="Arial Narrow" w:hAnsi="Arial Narrow" w:cs="Times New Roman"/>
                <w:bCs/>
                <w:sz w:val="16"/>
                <w:szCs w:val="16"/>
                <w:lang w:val="es-ES_tradnl"/>
              </w:rPr>
              <w:t>: Programa de monitoreo y control de descargas industriales al alcantarillado sanitario, implementado</w:t>
            </w:r>
          </w:p>
        </w:tc>
        <w:tc>
          <w:tcPr>
            <w:tcW w:w="851" w:type="dxa"/>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Programa</w:t>
            </w:r>
          </w:p>
        </w:tc>
        <w:tc>
          <w:tcPr>
            <w:tcW w:w="721" w:type="dxa"/>
            <w:gridSpan w:val="2"/>
            <w:vMerge w:val="restart"/>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R 4</w:t>
            </w:r>
          </w:p>
        </w:tc>
        <w:tc>
          <w:tcPr>
            <w:tcW w:w="1069" w:type="dxa"/>
            <w:gridSpan w:val="2"/>
            <w:vMerge w:val="restart"/>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2.490.000</w:t>
            </w:r>
          </w:p>
        </w:tc>
        <w:tc>
          <w:tcPr>
            <w:tcW w:w="720" w:type="dxa"/>
            <w:gridSpan w:val="3"/>
            <w:tcBorders>
              <w:bottom w:val="single" w:sz="4" w:space="0" w:color="auto"/>
            </w:tcBorders>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81"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1033" w:type="dxa"/>
            <w:tcBorders>
              <w:bottom w:val="single" w:sz="4" w:space="0" w:color="auto"/>
            </w:tcBorders>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955707">
              <w:rPr>
                <w:rFonts w:ascii="Arial Narrow" w:eastAsia="Times New Roman" w:hAnsi="Arial Narrow" w:cs="Times New Roman"/>
                <w:sz w:val="16"/>
                <w:szCs w:val="16"/>
                <w:lang w:val="es-ES_tradnl"/>
              </w:rPr>
              <w:t>1</w:t>
            </w:r>
          </w:p>
        </w:tc>
        <w:tc>
          <w:tcPr>
            <w:tcW w:w="826" w:type="dxa"/>
            <w:tcBorders>
              <w:bottom w:val="single" w:sz="4" w:space="0" w:color="auto"/>
            </w:tcBorders>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955707">
              <w:rPr>
                <w:rFonts w:ascii="Arial Narrow" w:eastAsia="Times New Roman" w:hAnsi="Arial Narrow" w:cs="Times New Roman"/>
                <w:sz w:val="16"/>
                <w:szCs w:val="16"/>
                <w:lang w:val="es-ES_tradnl"/>
              </w:rPr>
              <w:t>1</w:t>
            </w:r>
          </w:p>
        </w:tc>
        <w:tc>
          <w:tcPr>
            <w:tcW w:w="2560" w:type="dxa"/>
            <w:vMerge w:val="restart"/>
            <w:shd w:val="clear" w:color="auto" w:fill="auto"/>
            <w:vAlign w:val="center"/>
          </w:tcPr>
          <w:p w:rsidR="00060D34"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Informe semestral de progreso</w:t>
            </w:r>
            <w:r>
              <w:rPr>
                <w:rFonts w:ascii="Arial Narrow" w:eastAsia="Times New Roman" w:hAnsi="Arial Narrow" w:cs="Times New Roman"/>
                <w:sz w:val="16"/>
                <w:szCs w:val="16"/>
                <w:u w:val="single"/>
                <w:lang w:val="es-ES_tradnl"/>
              </w:rPr>
              <w:t xml:space="preserve">/ </w:t>
            </w:r>
            <w:r>
              <w:rPr>
                <w:rFonts w:ascii="Arial Narrow" w:eastAsia="Times New Roman" w:hAnsi="Arial Narrow" w:cs="Times New Roman"/>
                <w:sz w:val="16"/>
                <w:szCs w:val="16"/>
                <w:lang w:val="es-ES_tradnl"/>
              </w:rPr>
              <w:t>Informes de monitoreo elaborados</w:t>
            </w:r>
          </w:p>
          <w:p w:rsidR="00060D34" w:rsidRDefault="00060D34" w:rsidP="00517A14">
            <w:pPr>
              <w:spacing w:after="0" w:line="240" w:lineRule="auto"/>
              <w:jc w:val="both"/>
              <w:rPr>
                <w:rFonts w:ascii="Arial Narrow" w:eastAsia="Times New Roman" w:hAnsi="Arial Narrow" w:cs="Times New Roman"/>
                <w:sz w:val="16"/>
                <w:szCs w:val="16"/>
                <w:lang w:val="es-ES_tradnl"/>
              </w:rPr>
            </w:pPr>
          </w:p>
          <w:p w:rsidR="00060D34" w:rsidRDefault="00060D34" w:rsidP="00517A14">
            <w:pPr>
              <w:spacing w:after="0" w:line="240" w:lineRule="auto"/>
              <w:jc w:val="both"/>
              <w:rPr>
                <w:rFonts w:ascii="Arial Narrow" w:eastAsia="Times New Roman" w:hAnsi="Arial Narrow" w:cs="Times New Roman"/>
                <w:sz w:val="16"/>
                <w:szCs w:val="16"/>
                <w:lang w:val="es-ES_tradnl"/>
              </w:rPr>
            </w:pPr>
          </w:p>
          <w:p w:rsidR="00060D34" w:rsidRDefault="00060D34" w:rsidP="00517A14">
            <w:pPr>
              <w:spacing w:after="0" w:line="240" w:lineRule="auto"/>
              <w:jc w:val="both"/>
              <w:rPr>
                <w:rFonts w:ascii="Arial Narrow" w:eastAsia="Times New Roman" w:hAnsi="Arial Narrow" w:cs="Times New Roman"/>
                <w:sz w:val="16"/>
                <w:szCs w:val="16"/>
                <w:lang w:val="es-ES_tradnl"/>
              </w:rPr>
            </w:pPr>
            <w:r w:rsidRPr="00020D21">
              <w:rPr>
                <w:rFonts w:ascii="Arial Narrow" w:eastAsia="Times New Roman" w:hAnsi="Arial Narrow" w:cs="Times New Roman"/>
                <w:sz w:val="16"/>
                <w:szCs w:val="16"/>
                <w:lang w:val="es-ES_tradnl"/>
              </w:rPr>
              <w:t>Este producto tiene relación con la cooperación de la JICA que generará insumos para el desarrollo de este producto</w:t>
            </w:r>
          </w:p>
          <w:p w:rsidR="00060D34" w:rsidRPr="009E429C" w:rsidRDefault="00060D34" w:rsidP="00517A14">
            <w:pPr>
              <w:spacing w:after="0" w:line="240" w:lineRule="auto"/>
              <w:jc w:val="both"/>
              <w:rPr>
                <w:rFonts w:ascii="Arial Narrow" w:eastAsia="Times New Roman" w:hAnsi="Arial Narrow" w:cs="Times New Roman"/>
                <w:sz w:val="16"/>
                <w:szCs w:val="16"/>
                <w:lang w:val="es-ES_tradnl"/>
              </w:rPr>
            </w:pP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91"/>
          <w:jc w:val="center"/>
        </w:trPr>
        <w:tc>
          <w:tcPr>
            <w:tcW w:w="2181" w:type="dxa"/>
            <w:tcBorders>
              <w:bottom w:val="single" w:sz="4" w:space="0" w:color="auto"/>
            </w:tcBorders>
            <w:shd w:val="clear" w:color="auto" w:fill="auto"/>
            <w:vAlign w:val="center"/>
          </w:tcPr>
          <w:p w:rsidR="00060D34" w:rsidRPr="000A7389" w:rsidRDefault="00060D34" w:rsidP="00517A14">
            <w:pPr>
              <w:spacing w:after="0" w:line="240" w:lineRule="auto"/>
              <w:ind w:left="621" w:hanging="425"/>
              <w:rPr>
                <w:rFonts w:ascii="Arial Narrow" w:hAnsi="Arial Narrow" w:cs="Times New Roman"/>
                <w:bCs/>
                <w:sz w:val="16"/>
                <w:szCs w:val="16"/>
                <w:u w:val="single"/>
                <w:lang w:val="es-ES_tradnl"/>
              </w:rPr>
            </w:pPr>
            <w:r w:rsidRPr="000A7389">
              <w:rPr>
                <w:rFonts w:ascii="Arial Narrow" w:eastAsia="Times New Roman" w:hAnsi="Arial Narrow" w:cs="Times New Roman"/>
                <w:bCs/>
                <w:i/>
                <w:sz w:val="16"/>
                <w:szCs w:val="16"/>
                <w:lang w:val="es-ES_tradnl"/>
              </w:rPr>
              <w:t xml:space="preserve">Hito 1: Actualización de </w:t>
            </w:r>
            <w:r>
              <w:rPr>
                <w:rFonts w:ascii="Arial Narrow" w:eastAsia="Times New Roman" w:hAnsi="Arial Narrow" w:cs="Times New Roman"/>
                <w:bCs/>
                <w:i/>
                <w:sz w:val="16"/>
                <w:szCs w:val="16"/>
                <w:lang w:val="es-ES_tradnl"/>
              </w:rPr>
              <w:t xml:space="preserve">línea base de </w:t>
            </w:r>
            <w:r w:rsidRPr="000A7389">
              <w:rPr>
                <w:rFonts w:ascii="Arial Narrow" w:eastAsia="Times New Roman" w:hAnsi="Arial Narrow" w:cs="Times New Roman"/>
                <w:bCs/>
                <w:i/>
                <w:sz w:val="16"/>
                <w:szCs w:val="16"/>
                <w:lang w:val="es-ES_tradnl"/>
              </w:rPr>
              <w:t>grandes contaminantes de descargas de aguas residuales no domésticos</w:t>
            </w:r>
          </w:p>
        </w:tc>
        <w:tc>
          <w:tcPr>
            <w:tcW w:w="851" w:type="dxa"/>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Actualización</w:t>
            </w:r>
          </w:p>
        </w:tc>
        <w:tc>
          <w:tcPr>
            <w:tcW w:w="721" w:type="dxa"/>
            <w:gridSpan w:val="2"/>
            <w:vMerge/>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gridSpan w:val="2"/>
            <w:vMerge/>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720" w:type="dxa"/>
            <w:gridSpan w:val="3"/>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81"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r w:rsidRPr="00673902">
              <w:rPr>
                <w:rFonts w:ascii="Arial Narrow" w:eastAsia="Times New Roman" w:hAnsi="Arial Narrow" w:cs="Times New Roman"/>
                <w:i/>
                <w:sz w:val="16"/>
                <w:szCs w:val="16"/>
                <w:lang w:val="es-ES_tradnl"/>
              </w:rPr>
              <w:t>1</w:t>
            </w:r>
          </w:p>
          <w:p w:rsidR="00060D34" w:rsidRPr="00955707"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1033" w:type="dxa"/>
            <w:tcBorders>
              <w:bottom w:val="single" w:sz="4" w:space="0" w:color="auto"/>
            </w:tcBorders>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826" w:type="dxa"/>
            <w:tcBorders>
              <w:bottom w:val="single" w:sz="4" w:space="0" w:color="auto"/>
            </w:tcBorders>
            <w:vAlign w:val="center"/>
          </w:tcPr>
          <w:p w:rsidR="00060D34" w:rsidRPr="00955707"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vMerge/>
            <w:shd w:val="clear" w:color="auto" w:fill="auto"/>
            <w:vAlign w:val="center"/>
          </w:tcPr>
          <w:p w:rsidR="00060D34" w:rsidRPr="00955707" w:rsidRDefault="00060D34" w:rsidP="00517A14">
            <w:pPr>
              <w:spacing w:after="0" w:line="240" w:lineRule="auto"/>
              <w:jc w:val="both"/>
              <w:rPr>
                <w:rFonts w:ascii="Arial Narrow" w:eastAsia="Times New Roman" w:hAnsi="Arial Narrow" w:cs="Times New Roman"/>
                <w:sz w:val="16"/>
                <w:szCs w:val="16"/>
                <w:lang w:val="fr-FR"/>
              </w:rPr>
            </w:pP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4"/>
          <w:jc w:val="center"/>
        </w:trPr>
        <w:tc>
          <w:tcPr>
            <w:tcW w:w="2181" w:type="dxa"/>
            <w:tcBorders>
              <w:bottom w:val="single" w:sz="4" w:space="0" w:color="auto"/>
            </w:tcBorders>
            <w:shd w:val="clear" w:color="auto" w:fill="auto"/>
            <w:vAlign w:val="center"/>
          </w:tcPr>
          <w:p w:rsidR="00060D34" w:rsidRPr="000A7389" w:rsidRDefault="00060D34" w:rsidP="00517A14">
            <w:pPr>
              <w:spacing w:after="0" w:line="240" w:lineRule="auto"/>
              <w:ind w:left="621" w:hanging="425"/>
              <w:rPr>
                <w:rFonts w:ascii="Arial Narrow" w:eastAsia="Times New Roman" w:hAnsi="Arial Narrow" w:cs="Times New Roman"/>
                <w:bCs/>
                <w:i/>
                <w:sz w:val="16"/>
                <w:szCs w:val="16"/>
                <w:lang w:val="es-ES_tradnl"/>
              </w:rPr>
            </w:pPr>
            <w:r w:rsidRPr="000A7389">
              <w:rPr>
                <w:rFonts w:ascii="Arial Narrow" w:eastAsia="Times New Roman" w:hAnsi="Arial Narrow" w:cs="Times New Roman"/>
                <w:bCs/>
                <w:i/>
                <w:sz w:val="16"/>
                <w:szCs w:val="16"/>
                <w:lang w:val="es-ES_tradnl"/>
              </w:rPr>
              <w:t>Hito 2: Diseño del programa de monitoreo</w:t>
            </w:r>
          </w:p>
        </w:tc>
        <w:tc>
          <w:tcPr>
            <w:tcW w:w="851" w:type="dxa"/>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Diseño</w:t>
            </w:r>
          </w:p>
        </w:tc>
        <w:tc>
          <w:tcPr>
            <w:tcW w:w="721" w:type="dxa"/>
            <w:gridSpan w:val="2"/>
            <w:vMerge/>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gridSpan w:val="2"/>
            <w:vMerge/>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720" w:type="dxa"/>
            <w:gridSpan w:val="3"/>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81"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sz w:val="16"/>
                <w:szCs w:val="16"/>
                <w:lang w:val="es-ES_tradnl"/>
              </w:rPr>
            </w:pPr>
          </w:p>
        </w:tc>
        <w:tc>
          <w:tcPr>
            <w:tcW w:w="775" w:type="dxa"/>
            <w:tcBorders>
              <w:bottom w:val="single" w:sz="4" w:space="0" w:color="auto"/>
            </w:tcBorders>
            <w:shd w:val="clear" w:color="auto" w:fill="auto"/>
            <w:vAlign w:val="center"/>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r w:rsidRPr="00673902">
              <w:rPr>
                <w:rFonts w:ascii="Arial Narrow" w:eastAsia="Times New Roman" w:hAnsi="Arial Narrow" w:cs="Times New Roman"/>
                <w:i/>
                <w:sz w:val="16"/>
                <w:szCs w:val="16"/>
                <w:lang w:val="es-ES_tradnl"/>
              </w:rPr>
              <w:t>1</w:t>
            </w:r>
          </w:p>
        </w:tc>
        <w:tc>
          <w:tcPr>
            <w:tcW w:w="1069" w:type="dxa"/>
            <w:tcBorders>
              <w:bottom w:val="single" w:sz="4" w:space="0" w:color="auto"/>
            </w:tcBorders>
            <w:shd w:val="clear" w:color="auto" w:fill="auto"/>
            <w:vAlign w:val="center"/>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p>
        </w:tc>
        <w:tc>
          <w:tcPr>
            <w:tcW w:w="1033" w:type="dxa"/>
            <w:tcBorders>
              <w:bottom w:val="single" w:sz="4" w:space="0" w:color="auto"/>
            </w:tcBorders>
            <w:vAlign w:val="center"/>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p>
        </w:tc>
        <w:tc>
          <w:tcPr>
            <w:tcW w:w="826" w:type="dxa"/>
            <w:tcBorders>
              <w:bottom w:val="single" w:sz="4" w:space="0" w:color="auto"/>
            </w:tcBorders>
            <w:vAlign w:val="center"/>
          </w:tcPr>
          <w:p w:rsidR="00060D34" w:rsidRPr="00955707"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vMerge/>
            <w:shd w:val="clear" w:color="auto" w:fill="auto"/>
            <w:vAlign w:val="center"/>
          </w:tcPr>
          <w:p w:rsidR="00060D34" w:rsidRPr="00955707" w:rsidRDefault="00060D34" w:rsidP="00517A14">
            <w:pPr>
              <w:spacing w:after="0" w:line="240" w:lineRule="auto"/>
              <w:jc w:val="both"/>
              <w:rPr>
                <w:rFonts w:ascii="Arial Narrow" w:eastAsia="Times New Roman" w:hAnsi="Arial Narrow" w:cs="Times New Roman"/>
                <w:sz w:val="16"/>
                <w:szCs w:val="16"/>
                <w:lang w:val="fr-FR"/>
              </w:rPr>
            </w:pPr>
          </w:p>
        </w:tc>
      </w:tr>
      <w:tr w:rsidR="00060D34" w:rsidRPr="00AC7F68"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3"/>
          <w:jc w:val="center"/>
        </w:trPr>
        <w:tc>
          <w:tcPr>
            <w:tcW w:w="2181" w:type="dxa"/>
            <w:tcBorders>
              <w:bottom w:val="single" w:sz="4" w:space="0" w:color="auto"/>
            </w:tcBorders>
            <w:shd w:val="clear" w:color="auto" w:fill="auto"/>
            <w:vAlign w:val="center"/>
          </w:tcPr>
          <w:p w:rsidR="00060D34" w:rsidRPr="000A7389" w:rsidRDefault="00060D34" w:rsidP="00517A14">
            <w:pPr>
              <w:spacing w:after="0" w:line="240" w:lineRule="auto"/>
              <w:ind w:left="621" w:hanging="425"/>
              <w:rPr>
                <w:rFonts w:ascii="Arial Narrow" w:eastAsia="Times New Roman" w:hAnsi="Arial Narrow" w:cs="Times New Roman"/>
                <w:bCs/>
                <w:i/>
                <w:sz w:val="16"/>
                <w:szCs w:val="16"/>
                <w:lang w:val="es-ES_tradnl"/>
              </w:rPr>
            </w:pPr>
            <w:r w:rsidRPr="000A7389">
              <w:rPr>
                <w:rFonts w:ascii="Arial Narrow" w:eastAsia="Times New Roman" w:hAnsi="Arial Narrow" w:cs="Times New Roman"/>
                <w:bCs/>
                <w:i/>
                <w:sz w:val="16"/>
                <w:szCs w:val="16"/>
                <w:lang w:val="es-ES_tradnl"/>
              </w:rPr>
              <w:t>Hito 3: Campaña de monitoreo</w:t>
            </w:r>
          </w:p>
        </w:tc>
        <w:tc>
          <w:tcPr>
            <w:tcW w:w="851" w:type="dxa"/>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Campaña</w:t>
            </w:r>
          </w:p>
        </w:tc>
        <w:tc>
          <w:tcPr>
            <w:tcW w:w="721" w:type="dxa"/>
            <w:gridSpan w:val="2"/>
            <w:vMerge/>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gridSpan w:val="2"/>
            <w:vMerge/>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720" w:type="dxa"/>
            <w:gridSpan w:val="3"/>
            <w:tcBorders>
              <w:bottom w:val="single" w:sz="4" w:space="0" w:color="auto"/>
            </w:tcBorders>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p>
        </w:tc>
        <w:tc>
          <w:tcPr>
            <w:tcW w:w="981"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p>
          <w:p w:rsidR="00060D34" w:rsidRPr="00052A2E"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p>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p>
          <w:p w:rsidR="00060D34" w:rsidRPr="00052A2E"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775" w:type="dxa"/>
            <w:tcBorders>
              <w:bottom w:val="single" w:sz="4" w:space="0" w:color="auto"/>
            </w:tcBorders>
            <w:shd w:val="clear" w:color="auto" w:fill="auto"/>
            <w:vAlign w:val="center"/>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p>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p>
        </w:tc>
        <w:tc>
          <w:tcPr>
            <w:tcW w:w="1069" w:type="dxa"/>
            <w:tcBorders>
              <w:bottom w:val="single" w:sz="4" w:space="0" w:color="auto"/>
            </w:tcBorders>
            <w:shd w:val="clear" w:color="auto" w:fill="auto"/>
            <w:vAlign w:val="center"/>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r w:rsidRPr="00673902">
              <w:rPr>
                <w:rFonts w:ascii="Arial Narrow" w:eastAsia="Times New Roman" w:hAnsi="Arial Narrow" w:cs="Times New Roman"/>
                <w:i/>
                <w:sz w:val="16"/>
                <w:szCs w:val="16"/>
                <w:lang w:val="es-ES_tradnl"/>
              </w:rPr>
              <w:t>1</w:t>
            </w:r>
          </w:p>
        </w:tc>
        <w:tc>
          <w:tcPr>
            <w:tcW w:w="1033" w:type="dxa"/>
            <w:tcBorders>
              <w:bottom w:val="single" w:sz="4" w:space="0" w:color="auto"/>
            </w:tcBorders>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p>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r w:rsidRPr="00673902">
              <w:rPr>
                <w:rFonts w:ascii="Arial Narrow" w:eastAsia="Times New Roman" w:hAnsi="Arial Narrow" w:cs="Times New Roman"/>
                <w:i/>
                <w:sz w:val="16"/>
                <w:szCs w:val="16"/>
                <w:lang w:val="es-ES_tradnl"/>
              </w:rPr>
              <w:t>1</w:t>
            </w:r>
          </w:p>
        </w:tc>
        <w:tc>
          <w:tcPr>
            <w:tcW w:w="826" w:type="dxa"/>
            <w:tcBorders>
              <w:bottom w:val="single" w:sz="4" w:space="0" w:color="auto"/>
            </w:tcBorders>
            <w:vAlign w:val="center"/>
          </w:tcPr>
          <w:p w:rsidR="00060D34" w:rsidRPr="00955707"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vMerge/>
            <w:tcBorders>
              <w:bottom w:val="single" w:sz="4" w:space="0" w:color="auto"/>
            </w:tcBorders>
            <w:shd w:val="clear" w:color="auto" w:fill="auto"/>
            <w:vAlign w:val="center"/>
          </w:tcPr>
          <w:p w:rsidR="00060D34" w:rsidRPr="00AC7F68" w:rsidRDefault="00060D34" w:rsidP="00517A14">
            <w:pPr>
              <w:spacing w:after="0" w:line="240" w:lineRule="auto"/>
              <w:jc w:val="both"/>
              <w:rPr>
                <w:rFonts w:ascii="Arial Narrow" w:eastAsia="Times New Roman" w:hAnsi="Arial Narrow" w:cs="Times New Roman"/>
                <w:sz w:val="16"/>
                <w:szCs w:val="16"/>
                <w:lang w:val="fr-FR"/>
              </w:rPr>
            </w:pPr>
          </w:p>
        </w:tc>
      </w:tr>
      <w:tr w:rsidR="00060D34" w:rsidRPr="00AC7F68"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3"/>
          <w:jc w:val="center"/>
        </w:trPr>
        <w:tc>
          <w:tcPr>
            <w:tcW w:w="2181" w:type="dxa"/>
            <w:tcBorders>
              <w:bottom w:val="single" w:sz="4" w:space="0" w:color="auto"/>
            </w:tcBorders>
            <w:shd w:val="clear" w:color="auto" w:fill="auto"/>
            <w:vAlign w:val="center"/>
          </w:tcPr>
          <w:p w:rsidR="00060D34" w:rsidRPr="000A7389" w:rsidRDefault="00060D34" w:rsidP="00517A14">
            <w:pPr>
              <w:spacing w:after="0" w:line="240" w:lineRule="auto"/>
              <w:rPr>
                <w:rFonts w:ascii="Arial Narrow" w:hAnsi="Arial Narrow" w:cs="Times New Roman"/>
                <w:bCs/>
                <w:sz w:val="16"/>
                <w:szCs w:val="16"/>
                <w:lang w:val="es-ES_tradnl"/>
              </w:rPr>
            </w:pPr>
            <w:r w:rsidRPr="000A7389">
              <w:rPr>
                <w:rFonts w:ascii="Arial Narrow" w:hAnsi="Arial Narrow" w:cs="Times New Roman"/>
                <w:bCs/>
                <w:sz w:val="16"/>
                <w:szCs w:val="16"/>
                <w:u w:val="single"/>
                <w:lang w:val="es-ES_tradnl"/>
              </w:rPr>
              <w:t>Producto 12</w:t>
            </w:r>
            <w:r w:rsidRPr="000A7389">
              <w:rPr>
                <w:rFonts w:ascii="Arial Narrow" w:hAnsi="Arial Narrow" w:cs="Times New Roman"/>
                <w:bCs/>
                <w:sz w:val="16"/>
                <w:szCs w:val="16"/>
                <w:lang w:val="es-ES_tradnl"/>
              </w:rPr>
              <w:t>: Plan de Fortalecimiento de DISAPAS implementado</w:t>
            </w:r>
          </w:p>
          <w:p w:rsidR="00060D34" w:rsidRPr="000A7389" w:rsidRDefault="00060D34" w:rsidP="00517A14">
            <w:pPr>
              <w:spacing w:after="0" w:line="240" w:lineRule="auto"/>
              <w:ind w:left="621" w:hanging="425"/>
              <w:rPr>
                <w:rFonts w:ascii="Arial Narrow" w:eastAsia="Times New Roman" w:hAnsi="Arial Narrow" w:cs="Times New Roman"/>
                <w:bCs/>
                <w:i/>
                <w:sz w:val="16"/>
                <w:szCs w:val="16"/>
                <w:lang w:val="es-ES_tradnl"/>
              </w:rPr>
            </w:pPr>
          </w:p>
        </w:tc>
        <w:tc>
          <w:tcPr>
            <w:tcW w:w="851" w:type="dxa"/>
            <w:tcBorders>
              <w:bottom w:val="single" w:sz="4" w:space="0" w:color="auto"/>
            </w:tcBorders>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Plan</w:t>
            </w:r>
          </w:p>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p>
        </w:tc>
        <w:tc>
          <w:tcPr>
            <w:tcW w:w="721" w:type="dxa"/>
            <w:gridSpan w:val="2"/>
            <w:vMerge w:val="restart"/>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R5</w:t>
            </w:r>
          </w:p>
        </w:tc>
        <w:tc>
          <w:tcPr>
            <w:tcW w:w="1069" w:type="dxa"/>
            <w:gridSpan w:val="2"/>
            <w:vMerge w:val="restart"/>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lang w:val="es-ES_tradnl"/>
              </w:rPr>
            </w:pPr>
            <w:r w:rsidRPr="000A7389">
              <w:rPr>
                <w:rFonts w:ascii="Arial Narrow" w:eastAsia="Times New Roman" w:hAnsi="Arial Narrow" w:cs="Times New Roman"/>
                <w:sz w:val="16"/>
                <w:szCs w:val="16"/>
                <w:lang w:val="es-ES_tradnl"/>
              </w:rPr>
              <w:t>914.000</w:t>
            </w:r>
          </w:p>
        </w:tc>
        <w:tc>
          <w:tcPr>
            <w:tcW w:w="720" w:type="dxa"/>
            <w:gridSpan w:val="3"/>
            <w:tcBorders>
              <w:bottom w:val="single" w:sz="4" w:space="0" w:color="auto"/>
            </w:tcBorders>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81"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775" w:type="dxa"/>
            <w:tcBorders>
              <w:bottom w:val="single" w:sz="4" w:space="0" w:color="auto"/>
            </w:tcBorders>
            <w:shd w:val="clear" w:color="auto" w:fill="auto"/>
            <w:vAlign w:val="center"/>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p>
        </w:tc>
        <w:tc>
          <w:tcPr>
            <w:tcW w:w="1069" w:type="dxa"/>
            <w:tcBorders>
              <w:bottom w:val="single" w:sz="4" w:space="0" w:color="auto"/>
            </w:tcBorders>
            <w:shd w:val="clear" w:color="auto" w:fill="auto"/>
            <w:vAlign w:val="center"/>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p>
        </w:tc>
        <w:tc>
          <w:tcPr>
            <w:tcW w:w="1033" w:type="dxa"/>
            <w:tcBorders>
              <w:bottom w:val="single" w:sz="4" w:space="0" w:color="auto"/>
            </w:tcBorders>
            <w:vAlign w:val="center"/>
          </w:tcPr>
          <w:p w:rsidR="00060D34" w:rsidRPr="00F33154" w:rsidRDefault="00060D34" w:rsidP="00517A14">
            <w:pPr>
              <w:spacing w:after="0" w:line="240" w:lineRule="auto"/>
              <w:jc w:val="center"/>
              <w:rPr>
                <w:rFonts w:ascii="Arial Narrow" w:eastAsia="Times New Roman" w:hAnsi="Arial Narrow" w:cs="Times New Roman"/>
                <w:sz w:val="16"/>
                <w:szCs w:val="16"/>
                <w:lang w:val="es-ES_tradnl"/>
              </w:rPr>
            </w:pPr>
            <w:r w:rsidRPr="00F33154">
              <w:rPr>
                <w:rFonts w:ascii="Arial Narrow" w:eastAsia="Times New Roman" w:hAnsi="Arial Narrow" w:cs="Times New Roman"/>
                <w:sz w:val="16"/>
                <w:szCs w:val="16"/>
                <w:lang w:val="es-ES_tradnl"/>
              </w:rPr>
              <w:t>1</w:t>
            </w:r>
          </w:p>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p>
        </w:tc>
        <w:tc>
          <w:tcPr>
            <w:tcW w:w="826" w:type="dxa"/>
            <w:tcBorders>
              <w:bottom w:val="single" w:sz="4" w:space="0" w:color="auto"/>
            </w:tcBorders>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p w:rsidR="00060D34" w:rsidRPr="00955707" w:rsidRDefault="00060D34" w:rsidP="00517A14">
            <w:pPr>
              <w:spacing w:after="0" w:line="240" w:lineRule="auto"/>
              <w:jc w:val="center"/>
              <w:rPr>
                <w:rFonts w:ascii="Arial Narrow" w:eastAsia="Times New Roman" w:hAnsi="Arial Narrow" w:cs="Times New Roman"/>
                <w:sz w:val="16"/>
                <w:szCs w:val="16"/>
                <w:lang w:val="es-ES_tradnl"/>
              </w:rPr>
            </w:pPr>
          </w:p>
        </w:tc>
        <w:tc>
          <w:tcPr>
            <w:tcW w:w="2560" w:type="dxa"/>
            <w:vMerge w:val="restart"/>
            <w:shd w:val="clear" w:color="auto" w:fill="auto"/>
            <w:vAlign w:val="center"/>
          </w:tcPr>
          <w:p w:rsidR="00060D34"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Informe semestral de progreso </w:t>
            </w:r>
            <w:r w:rsidRPr="00585275">
              <w:rPr>
                <w:rFonts w:ascii="Arial Narrow" w:eastAsia="Times New Roman" w:hAnsi="Arial Narrow" w:cs="Times New Roman"/>
                <w:sz w:val="16"/>
                <w:szCs w:val="16"/>
                <w:lang w:val="es-ES_tradnl"/>
              </w:rPr>
              <w:t>/</w:t>
            </w:r>
            <w:r>
              <w:rPr>
                <w:rFonts w:ascii="Arial Narrow" w:eastAsia="Times New Roman" w:hAnsi="Arial Narrow" w:cs="Times New Roman"/>
                <w:sz w:val="16"/>
                <w:szCs w:val="16"/>
                <w:lang w:val="es-ES_tradnl"/>
              </w:rPr>
              <w:t xml:space="preserve"> Instrumento  reglamentario</w:t>
            </w:r>
          </w:p>
          <w:p w:rsidR="00060D34" w:rsidRPr="00C85297" w:rsidRDefault="00060D34" w:rsidP="00517A14">
            <w:pPr>
              <w:spacing w:after="0" w:line="240" w:lineRule="auto"/>
              <w:rPr>
                <w:rFonts w:ascii="Arial Narrow" w:eastAsia="Times New Roman" w:hAnsi="Arial Narrow" w:cs="Times New Roman"/>
                <w:sz w:val="16"/>
                <w:szCs w:val="16"/>
                <w:lang w:val="es-ES_tradnl"/>
              </w:rPr>
            </w:pPr>
          </w:p>
          <w:p w:rsidR="00060D34" w:rsidRPr="00C85297" w:rsidRDefault="00060D34" w:rsidP="00517A14">
            <w:pPr>
              <w:spacing w:after="0" w:line="240" w:lineRule="auto"/>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Las actividades serán identificadas y priorizadas una vez el Hito 1 esté finalizado</w:t>
            </w:r>
          </w:p>
          <w:p w:rsidR="00060D34" w:rsidRPr="009E429C" w:rsidRDefault="00060D34" w:rsidP="00517A14">
            <w:pPr>
              <w:spacing w:after="0" w:line="240" w:lineRule="auto"/>
              <w:jc w:val="both"/>
              <w:rPr>
                <w:rFonts w:ascii="Arial Narrow" w:eastAsia="Times New Roman" w:hAnsi="Arial Narrow" w:cs="Times New Roman"/>
                <w:sz w:val="16"/>
                <w:szCs w:val="16"/>
                <w:lang w:val="es-ES_tradnl"/>
              </w:rPr>
            </w:pPr>
          </w:p>
        </w:tc>
      </w:tr>
      <w:tr w:rsidR="00060D34" w:rsidRPr="00AC7F68" w:rsidTr="001645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9"/>
          <w:jc w:val="center"/>
        </w:trPr>
        <w:tc>
          <w:tcPr>
            <w:tcW w:w="2181" w:type="dxa"/>
            <w:tcBorders>
              <w:bottom w:val="single" w:sz="4" w:space="0" w:color="auto"/>
            </w:tcBorders>
            <w:shd w:val="clear" w:color="auto" w:fill="auto"/>
            <w:vAlign w:val="center"/>
          </w:tcPr>
          <w:p w:rsidR="00060D34" w:rsidRPr="000A7389" w:rsidRDefault="00060D34" w:rsidP="00517A14">
            <w:pPr>
              <w:spacing w:after="0" w:line="240" w:lineRule="auto"/>
              <w:ind w:left="621" w:hanging="419"/>
              <w:rPr>
                <w:rFonts w:ascii="Arial Narrow" w:hAnsi="Arial Narrow" w:cs="Times New Roman"/>
                <w:bCs/>
                <w:sz w:val="16"/>
                <w:szCs w:val="16"/>
                <w:u w:val="single"/>
                <w:lang w:val="es-ES_tradnl"/>
              </w:rPr>
            </w:pPr>
            <w:r w:rsidRPr="000A7389">
              <w:rPr>
                <w:rFonts w:ascii="Arial Narrow" w:hAnsi="Arial Narrow" w:cs="Times New Roman"/>
                <w:bCs/>
                <w:i/>
                <w:sz w:val="16"/>
                <w:szCs w:val="16"/>
                <w:lang w:val="es-ES_tradnl"/>
              </w:rPr>
              <w:t>Hito 1: Diagnóstico y Plan Diseñado</w:t>
            </w:r>
          </w:p>
        </w:tc>
        <w:tc>
          <w:tcPr>
            <w:tcW w:w="851"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Plan</w:t>
            </w:r>
          </w:p>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721" w:type="dxa"/>
            <w:gridSpan w:val="2"/>
            <w:vMerge/>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gridSpan w:val="2"/>
            <w:vMerge/>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p>
        </w:tc>
        <w:tc>
          <w:tcPr>
            <w:tcW w:w="720" w:type="dxa"/>
            <w:gridSpan w:val="3"/>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81"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p>
        </w:tc>
        <w:tc>
          <w:tcPr>
            <w:tcW w:w="992" w:type="dxa"/>
            <w:tcBorders>
              <w:bottom w:val="single" w:sz="4" w:space="0" w:color="auto"/>
            </w:tcBorders>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highlight w:val="yellow"/>
                <w:lang w:val="es-ES_tradnl"/>
              </w:rPr>
            </w:pPr>
            <w:r>
              <w:rPr>
                <w:rFonts w:ascii="Arial Narrow" w:eastAsia="Times New Roman" w:hAnsi="Arial Narrow" w:cs="Times New Roman"/>
                <w:i/>
                <w:sz w:val="16"/>
                <w:szCs w:val="16"/>
                <w:lang w:val="es-ES_tradnl"/>
              </w:rPr>
              <w:t>1</w:t>
            </w:r>
          </w:p>
        </w:tc>
        <w:tc>
          <w:tcPr>
            <w:tcW w:w="775" w:type="dxa"/>
            <w:tcBorders>
              <w:bottom w:val="single" w:sz="4" w:space="0" w:color="auto"/>
            </w:tcBorders>
            <w:shd w:val="clear" w:color="auto" w:fill="auto"/>
            <w:vAlign w:val="center"/>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p>
        </w:tc>
        <w:tc>
          <w:tcPr>
            <w:tcW w:w="1069" w:type="dxa"/>
            <w:tcBorders>
              <w:bottom w:val="single" w:sz="4" w:space="0" w:color="auto"/>
            </w:tcBorders>
            <w:shd w:val="clear" w:color="auto" w:fill="auto"/>
            <w:vAlign w:val="center"/>
          </w:tcPr>
          <w:p w:rsidR="00060D34" w:rsidRPr="00673902" w:rsidRDefault="00060D34" w:rsidP="00517A14">
            <w:pPr>
              <w:spacing w:after="0" w:line="240" w:lineRule="auto"/>
              <w:jc w:val="center"/>
              <w:rPr>
                <w:rFonts w:ascii="Arial Narrow" w:eastAsia="Times New Roman" w:hAnsi="Arial Narrow" w:cs="Times New Roman"/>
                <w:i/>
                <w:sz w:val="16"/>
                <w:szCs w:val="16"/>
                <w:lang w:val="es-ES_tradnl"/>
              </w:rPr>
            </w:pPr>
          </w:p>
        </w:tc>
        <w:tc>
          <w:tcPr>
            <w:tcW w:w="1033" w:type="dxa"/>
            <w:tcBorders>
              <w:bottom w:val="single" w:sz="4" w:space="0" w:color="auto"/>
            </w:tcBorders>
            <w:vAlign w:val="center"/>
          </w:tcPr>
          <w:p w:rsidR="00060D34" w:rsidRPr="00F33154" w:rsidRDefault="00060D34" w:rsidP="00517A14">
            <w:pPr>
              <w:spacing w:after="0" w:line="240" w:lineRule="auto"/>
              <w:jc w:val="center"/>
              <w:rPr>
                <w:rFonts w:ascii="Arial Narrow" w:eastAsia="Times New Roman" w:hAnsi="Arial Narrow" w:cs="Times New Roman"/>
                <w:sz w:val="16"/>
                <w:szCs w:val="16"/>
                <w:lang w:val="es-ES_tradnl"/>
              </w:rPr>
            </w:pPr>
          </w:p>
        </w:tc>
        <w:tc>
          <w:tcPr>
            <w:tcW w:w="826" w:type="dxa"/>
            <w:tcBorders>
              <w:bottom w:val="single" w:sz="4" w:space="0" w:color="auto"/>
            </w:tcBorders>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vMerge/>
            <w:shd w:val="clear" w:color="auto" w:fill="auto"/>
            <w:vAlign w:val="center"/>
          </w:tcPr>
          <w:p w:rsidR="00060D34" w:rsidRPr="00AC7F68" w:rsidRDefault="00060D34" w:rsidP="00517A14">
            <w:pPr>
              <w:spacing w:after="0" w:line="240" w:lineRule="auto"/>
              <w:jc w:val="both"/>
              <w:rPr>
                <w:rFonts w:ascii="Arial Narrow" w:eastAsia="Times New Roman" w:hAnsi="Arial Narrow" w:cs="Times New Roman"/>
                <w:sz w:val="16"/>
                <w:szCs w:val="16"/>
                <w:lang w:val="fr-FR"/>
              </w:rPr>
            </w:pPr>
          </w:p>
        </w:tc>
      </w:tr>
      <w:tr w:rsidR="00060D34" w:rsidRPr="009447AF"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0"/>
          <w:jc w:val="center"/>
        </w:trPr>
        <w:tc>
          <w:tcPr>
            <w:tcW w:w="2181" w:type="dxa"/>
            <w:shd w:val="clear" w:color="auto" w:fill="auto"/>
            <w:vAlign w:val="center"/>
          </w:tcPr>
          <w:p w:rsidR="00060D34" w:rsidRPr="000A7389" w:rsidRDefault="00060D34" w:rsidP="00517A14">
            <w:pPr>
              <w:spacing w:after="0" w:line="240" w:lineRule="auto"/>
              <w:ind w:left="621" w:hanging="425"/>
              <w:rPr>
                <w:rFonts w:ascii="Arial Narrow" w:hAnsi="Arial Narrow" w:cs="Times New Roman"/>
                <w:bCs/>
                <w:sz w:val="16"/>
                <w:szCs w:val="16"/>
                <w:u w:val="single"/>
                <w:lang w:val="es-ES_tradnl"/>
              </w:rPr>
            </w:pPr>
            <w:r w:rsidRPr="000A7389">
              <w:rPr>
                <w:rFonts w:ascii="Arial Narrow" w:hAnsi="Arial Narrow" w:cs="Times New Roman"/>
                <w:bCs/>
                <w:i/>
                <w:sz w:val="16"/>
                <w:szCs w:val="16"/>
                <w:lang w:val="es-ES_tradnl"/>
              </w:rPr>
              <w:t>Hito 2: Actividades del Plan desarrolladas</w:t>
            </w:r>
          </w:p>
        </w:tc>
        <w:tc>
          <w:tcPr>
            <w:tcW w:w="851" w:type="dxa"/>
            <w:shd w:val="clear" w:color="auto" w:fill="auto"/>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Actividades</w:t>
            </w:r>
          </w:p>
        </w:tc>
        <w:tc>
          <w:tcPr>
            <w:tcW w:w="721" w:type="dxa"/>
            <w:gridSpan w:val="2"/>
            <w:vMerge/>
            <w:shd w:val="clear" w:color="auto" w:fill="auto"/>
            <w:vAlign w:val="center"/>
          </w:tcPr>
          <w:p w:rsidR="00060D34" w:rsidRPr="00B659B4" w:rsidRDefault="00060D34" w:rsidP="00517A14">
            <w:pPr>
              <w:spacing w:after="0" w:line="240" w:lineRule="auto"/>
              <w:jc w:val="center"/>
              <w:rPr>
                <w:rFonts w:ascii="Arial Narrow" w:eastAsia="Times New Roman" w:hAnsi="Arial Narrow" w:cs="Times New Roman"/>
                <w:sz w:val="16"/>
                <w:szCs w:val="16"/>
                <w:lang w:val="es-ES_tradnl"/>
              </w:rPr>
            </w:pPr>
          </w:p>
        </w:tc>
        <w:tc>
          <w:tcPr>
            <w:tcW w:w="1069" w:type="dxa"/>
            <w:gridSpan w:val="2"/>
            <w:vMerge/>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p>
        </w:tc>
        <w:tc>
          <w:tcPr>
            <w:tcW w:w="720" w:type="dxa"/>
            <w:gridSpan w:val="3"/>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p>
        </w:tc>
        <w:tc>
          <w:tcPr>
            <w:tcW w:w="981" w:type="dxa"/>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p>
        </w:tc>
        <w:tc>
          <w:tcPr>
            <w:tcW w:w="992"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992" w:type="dxa"/>
            <w:shd w:val="clear" w:color="auto" w:fill="auto"/>
            <w:vAlign w:val="center"/>
          </w:tcPr>
          <w:p w:rsidR="00060D34" w:rsidRDefault="00060D34" w:rsidP="00517A14">
            <w:pPr>
              <w:spacing w:after="0" w:line="240" w:lineRule="auto"/>
              <w:jc w:val="center"/>
              <w:rPr>
                <w:rFonts w:ascii="Arial Narrow" w:eastAsia="Times New Roman" w:hAnsi="Arial Narrow" w:cs="Times New Roman"/>
                <w:i/>
                <w:sz w:val="16"/>
                <w:szCs w:val="16"/>
                <w:lang w:val="es-ES_tradnl"/>
              </w:rPr>
            </w:pPr>
          </w:p>
          <w:p w:rsidR="00060D34" w:rsidRDefault="00060D34" w:rsidP="00517A14">
            <w:pPr>
              <w:spacing w:after="0" w:line="240" w:lineRule="auto"/>
              <w:jc w:val="center"/>
              <w:rPr>
                <w:rFonts w:ascii="Arial Narrow" w:eastAsia="Times New Roman" w:hAnsi="Arial Narrow" w:cs="Times New Roman"/>
                <w:i/>
                <w:sz w:val="16"/>
                <w:szCs w:val="16"/>
                <w:lang w:val="es-ES_tradnl"/>
              </w:rPr>
            </w:pPr>
          </w:p>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775"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sidRPr="00955707">
              <w:rPr>
                <w:rFonts w:ascii="Arial Narrow" w:eastAsia="Times New Roman" w:hAnsi="Arial Narrow" w:cs="Times New Roman"/>
                <w:i/>
                <w:sz w:val="16"/>
                <w:szCs w:val="16"/>
                <w:lang w:val="es-ES_tradnl"/>
              </w:rPr>
              <w:t>1</w:t>
            </w:r>
          </w:p>
        </w:tc>
        <w:tc>
          <w:tcPr>
            <w:tcW w:w="1069"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sidRPr="00955707">
              <w:rPr>
                <w:rFonts w:ascii="Arial Narrow" w:eastAsia="Times New Roman" w:hAnsi="Arial Narrow" w:cs="Times New Roman"/>
                <w:i/>
                <w:sz w:val="16"/>
                <w:szCs w:val="16"/>
                <w:lang w:val="es-ES_tradnl"/>
              </w:rPr>
              <w:t>1</w:t>
            </w:r>
          </w:p>
        </w:tc>
        <w:tc>
          <w:tcPr>
            <w:tcW w:w="1033" w:type="dxa"/>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sidRPr="00955707">
              <w:rPr>
                <w:rFonts w:ascii="Arial Narrow" w:eastAsia="Times New Roman" w:hAnsi="Arial Narrow" w:cs="Times New Roman"/>
                <w:i/>
                <w:sz w:val="16"/>
                <w:szCs w:val="16"/>
                <w:lang w:val="es-ES_tradnl"/>
              </w:rPr>
              <w:t>1</w:t>
            </w:r>
          </w:p>
        </w:tc>
        <w:tc>
          <w:tcPr>
            <w:tcW w:w="826"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vMerge/>
            <w:shd w:val="clear" w:color="auto" w:fill="auto"/>
            <w:vAlign w:val="center"/>
          </w:tcPr>
          <w:p w:rsidR="00060D34" w:rsidRPr="006E45C3" w:rsidRDefault="00060D34" w:rsidP="00517A14">
            <w:pPr>
              <w:spacing w:after="0" w:line="240" w:lineRule="auto"/>
              <w:jc w:val="both"/>
              <w:rPr>
                <w:rFonts w:ascii="Arial Narrow" w:eastAsia="Times New Roman" w:hAnsi="Arial Narrow" w:cs="Times New Roman"/>
                <w:sz w:val="16"/>
                <w:szCs w:val="16"/>
                <w:lang w:val="es-ES_tradnl"/>
              </w:rPr>
            </w:pPr>
          </w:p>
        </w:tc>
      </w:tr>
      <w:tr w:rsidR="00060D34" w:rsidRPr="009447AF"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69"/>
          <w:jc w:val="center"/>
        </w:trPr>
        <w:tc>
          <w:tcPr>
            <w:tcW w:w="2181" w:type="dxa"/>
            <w:shd w:val="clear" w:color="auto" w:fill="auto"/>
            <w:vAlign w:val="center"/>
          </w:tcPr>
          <w:p w:rsidR="00060D34" w:rsidRPr="000A7389" w:rsidRDefault="00060D34" w:rsidP="00517A14">
            <w:pPr>
              <w:spacing w:after="0" w:line="240" w:lineRule="auto"/>
              <w:rPr>
                <w:rFonts w:ascii="Arial Narrow" w:hAnsi="Arial Narrow" w:cs="Times New Roman"/>
                <w:bCs/>
                <w:sz w:val="16"/>
                <w:szCs w:val="16"/>
                <w:u w:val="single"/>
                <w:lang w:val="es-ES_tradnl"/>
              </w:rPr>
            </w:pPr>
            <w:r w:rsidRPr="000A7389">
              <w:rPr>
                <w:rFonts w:ascii="Arial Narrow" w:hAnsi="Arial Narrow" w:cs="Times New Roman"/>
                <w:bCs/>
                <w:sz w:val="16"/>
                <w:szCs w:val="16"/>
                <w:u w:val="single"/>
                <w:lang w:val="es-ES_tradnl"/>
              </w:rPr>
              <w:t>Producto 13:</w:t>
            </w:r>
            <w:r w:rsidRPr="000A7389">
              <w:rPr>
                <w:rFonts w:ascii="Arial Narrow" w:hAnsi="Arial Narrow" w:cs="Times New Roman"/>
                <w:bCs/>
                <w:sz w:val="16"/>
                <w:szCs w:val="16"/>
                <w:lang w:val="es-ES_tradnl"/>
              </w:rPr>
              <w:t xml:space="preserve"> Actividades  para fortalecer la sostenibilidad del sistema de saneamiento, implementadas</w:t>
            </w:r>
          </w:p>
        </w:tc>
        <w:tc>
          <w:tcPr>
            <w:tcW w:w="851" w:type="dxa"/>
            <w:shd w:val="clear" w:color="auto" w:fill="auto"/>
            <w:vAlign w:val="center"/>
          </w:tcPr>
          <w:p w:rsidR="00060D34" w:rsidRPr="00EA0278" w:rsidRDefault="00060D34" w:rsidP="00517A14">
            <w:pPr>
              <w:spacing w:after="0" w:line="240" w:lineRule="auto"/>
              <w:jc w:val="center"/>
              <w:rPr>
                <w:rFonts w:ascii="Arial Narrow" w:eastAsia="Times New Roman" w:hAnsi="Arial Narrow" w:cs="Times New Roman"/>
                <w:sz w:val="16"/>
                <w:szCs w:val="16"/>
                <w:lang w:val="es-ES_tradnl"/>
              </w:rPr>
            </w:pPr>
            <w:r w:rsidRPr="00EA0278">
              <w:rPr>
                <w:rFonts w:ascii="Arial Narrow" w:eastAsia="Times New Roman" w:hAnsi="Arial Narrow" w:cs="Times New Roman"/>
                <w:sz w:val="16"/>
                <w:szCs w:val="16"/>
                <w:lang w:val="es-ES_tradnl"/>
              </w:rPr>
              <w:t>Actividades</w:t>
            </w:r>
          </w:p>
        </w:tc>
        <w:tc>
          <w:tcPr>
            <w:tcW w:w="721" w:type="dxa"/>
            <w:gridSpan w:val="2"/>
            <w:vMerge w:val="restart"/>
            <w:shd w:val="clear" w:color="auto" w:fill="auto"/>
            <w:vAlign w:val="center"/>
          </w:tcPr>
          <w:p w:rsidR="00060D34" w:rsidRPr="00EA0278" w:rsidRDefault="00060D34" w:rsidP="00517A14">
            <w:pPr>
              <w:spacing w:after="0" w:line="240" w:lineRule="auto"/>
              <w:jc w:val="center"/>
              <w:rPr>
                <w:rFonts w:ascii="Arial Narrow" w:eastAsia="Times New Roman" w:hAnsi="Arial Narrow" w:cs="Times New Roman"/>
                <w:sz w:val="16"/>
                <w:szCs w:val="16"/>
                <w:lang w:val="es-ES_tradnl"/>
              </w:rPr>
            </w:pPr>
            <w:r w:rsidRPr="00EA0278">
              <w:rPr>
                <w:rFonts w:ascii="Arial Narrow" w:eastAsia="Times New Roman" w:hAnsi="Arial Narrow" w:cs="Times New Roman"/>
                <w:sz w:val="16"/>
                <w:szCs w:val="16"/>
                <w:lang w:val="es-ES_tradnl"/>
              </w:rPr>
              <w:t>R 5</w:t>
            </w:r>
          </w:p>
        </w:tc>
        <w:tc>
          <w:tcPr>
            <w:tcW w:w="1069" w:type="dxa"/>
            <w:gridSpan w:val="2"/>
            <w:vMerge w:val="restart"/>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sz w:val="16"/>
                <w:szCs w:val="16"/>
                <w:highlight w:val="magenta"/>
                <w:lang w:val="es-ES_tradnl"/>
              </w:rPr>
            </w:pPr>
            <w:r w:rsidRPr="00585275">
              <w:rPr>
                <w:rFonts w:ascii="Arial Narrow" w:eastAsia="Times New Roman" w:hAnsi="Arial Narrow" w:cs="Times New Roman"/>
                <w:sz w:val="16"/>
                <w:szCs w:val="16"/>
                <w:lang w:val="es-ES_tradnl"/>
              </w:rPr>
              <w:t>961.017</w:t>
            </w:r>
          </w:p>
        </w:tc>
        <w:tc>
          <w:tcPr>
            <w:tcW w:w="720" w:type="dxa"/>
            <w:gridSpan w:val="3"/>
            <w:shd w:val="clear" w:color="auto" w:fill="auto"/>
            <w:vAlign w:val="center"/>
          </w:tcPr>
          <w:p w:rsidR="00060D34" w:rsidRPr="00EA0278" w:rsidRDefault="00060D34" w:rsidP="00517A14">
            <w:pPr>
              <w:spacing w:after="0" w:line="240" w:lineRule="auto"/>
              <w:jc w:val="center"/>
              <w:rPr>
                <w:rFonts w:ascii="Arial Narrow" w:eastAsia="Times New Roman" w:hAnsi="Arial Narrow" w:cs="Times New Roman"/>
                <w:sz w:val="16"/>
                <w:szCs w:val="16"/>
                <w:lang w:val="es-ES_tradnl"/>
              </w:rPr>
            </w:pPr>
            <w:r w:rsidRPr="00EA0278">
              <w:rPr>
                <w:rFonts w:ascii="Arial Narrow" w:eastAsia="Times New Roman" w:hAnsi="Arial Narrow" w:cs="Times New Roman"/>
                <w:sz w:val="16"/>
                <w:szCs w:val="16"/>
                <w:lang w:val="es-ES_tradnl"/>
              </w:rPr>
              <w:t>0</w:t>
            </w:r>
          </w:p>
        </w:tc>
        <w:tc>
          <w:tcPr>
            <w:tcW w:w="981"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992" w:type="dxa"/>
            <w:shd w:val="clear" w:color="auto" w:fill="auto"/>
            <w:vAlign w:val="center"/>
          </w:tcPr>
          <w:p w:rsidR="00060D34" w:rsidRDefault="00060D34" w:rsidP="00517A14">
            <w:pPr>
              <w:spacing w:after="0" w:line="240" w:lineRule="auto"/>
              <w:jc w:val="center"/>
              <w:rPr>
                <w:rFonts w:ascii="Arial Narrow" w:eastAsia="Times New Roman" w:hAnsi="Arial Narrow" w:cs="Times New Roman"/>
                <w:i/>
                <w:sz w:val="16"/>
                <w:szCs w:val="16"/>
                <w:lang w:val="es-ES_tradnl"/>
              </w:rPr>
            </w:pPr>
          </w:p>
        </w:tc>
        <w:tc>
          <w:tcPr>
            <w:tcW w:w="992"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775"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1069"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1033"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826"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4</w:t>
            </w:r>
          </w:p>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2560" w:type="dxa"/>
            <w:vMerge w:val="restart"/>
            <w:shd w:val="clear" w:color="auto" w:fill="auto"/>
            <w:vAlign w:val="center"/>
          </w:tcPr>
          <w:p w:rsidR="00060D34" w:rsidRDefault="00060D34" w:rsidP="00517A14">
            <w:pPr>
              <w:spacing w:after="0" w:line="240" w:lineRule="auto"/>
              <w:rPr>
                <w:rFonts w:ascii="Arial Narrow" w:eastAsia="Times New Roman" w:hAnsi="Arial Narrow" w:cs="Times New Roman"/>
                <w:sz w:val="16"/>
                <w:szCs w:val="16"/>
                <w:lang w:val="es-ES_tradnl"/>
              </w:rPr>
            </w:pPr>
          </w:p>
          <w:p w:rsidR="00060D34" w:rsidRDefault="00060D34" w:rsidP="00517A14">
            <w:pPr>
              <w:spacing w:after="0" w:line="240" w:lineRule="auto"/>
              <w:rPr>
                <w:rFonts w:ascii="Arial Narrow" w:eastAsia="Times New Roman" w:hAnsi="Arial Narrow" w:cs="Times New Roman"/>
                <w:sz w:val="16"/>
                <w:szCs w:val="16"/>
                <w:lang w:val="es-ES_tradnl"/>
              </w:rPr>
            </w:pPr>
          </w:p>
          <w:p w:rsidR="00060D34"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Informe semestral de progreso </w:t>
            </w:r>
          </w:p>
          <w:p w:rsidR="00060D34" w:rsidRDefault="00060D34" w:rsidP="00517A14">
            <w:pPr>
              <w:spacing w:after="0" w:line="240" w:lineRule="auto"/>
              <w:rPr>
                <w:rFonts w:ascii="Arial Narrow" w:eastAsia="Times New Roman" w:hAnsi="Arial Narrow" w:cs="Times New Roman"/>
                <w:sz w:val="16"/>
                <w:szCs w:val="16"/>
                <w:lang w:val="es-ES_tradnl"/>
              </w:rPr>
            </w:pPr>
          </w:p>
          <w:p w:rsidR="00060D34" w:rsidRDefault="00060D34" w:rsidP="00517A14">
            <w:pPr>
              <w:spacing w:after="0" w:line="240" w:lineRule="auto"/>
              <w:rPr>
                <w:rFonts w:ascii="Arial Narrow" w:eastAsia="Times New Roman" w:hAnsi="Arial Narrow" w:cs="Times New Roman"/>
                <w:sz w:val="16"/>
                <w:szCs w:val="16"/>
                <w:lang w:val="es-ES_tradnl"/>
              </w:rPr>
            </w:pPr>
          </w:p>
          <w:p w:rsidR="00060D34" w:rsidRDefault="00060D34" w:rsidP="00517A14">
            <w:pPr>
              <w:spacing w:after="0" w:line="240" w:lineRule="auto"/>
              <w:jc w:val="both"/>
              <w:rPr>
                <w:rFonts w:ascii="Arial Narrow" w:eastAsia="Times New Roman" w:hAnsi="Arial Narrow" w:cs="Times New Roman"/>
                <w:sz w:val="16"/>
                <w:szCs w:val="16"/>
                <w:lang w:val="es-ES_tradnl"/>
              </w:rPr>
            </w:pPr>
            <w:r w:rsidRPr="00020D21">
              <w:rPr>
                <w:rFonts w:ascii="Arial Narrow" w:eastAsia="Times New Roman" w:hAnsi="Arial Narrow" w:cs="Times New Roman"/>
                <w:sz w:val="16"/>
                <w:szCs w:val="16"/>
                <w:lang w:val="es-ES_tradnl"/>
              </w:rPr>
              <w:t>Las actividades se definirán a partir de la Alternativa propuesta y seleccionada en el Estudio respectivo a ser financiado por la CAF</w:t>
            </w:r>
            <w:r w:rsidRPr="00650DA1">
              <w:rPr>
                <w:rFonts w:ascii="Arial Narrow" w:eastAsia="Times New Roman" w:hAnsi="Arial Narrow" w:cs="Times New Roman"/>
                <w:sz w:val="16"/>
                <w:szCs w:val="16"/>
                <w:lang w:val="es-ES_tradnl"/>
              </w:rPr>
              <w:t>.</w:t>
            </w:r>
            <w:r>
              <w:rPr>
                <w:rFonts w:ascii="Arial Narrow" w:eastAsia="Times New Roman" w:hAnsi="Arial Narrow" w:cs="Times New Roman"/>
                <w:sz w:val="16"/>
                <w:szCs w:val="16"/>
                <w:lang w:val="es-ES_tradnl"/>
              </w:rPr>
              <w:t xml:space="preserve"> </w:t>
            </w:r>
          </w:p>
          <w:p w:rsidR="00060D34" w:rsidRDefault="00060D34" w:rsidP="00517A14">
            <w:pPr>
              <w:spacing w:after="0" w:line="240" w:lineRule="auto"/>
              <w:jc w:val="both"/>
              <w:rPr>
                <w:rFonts w:ascii="Arial Narrow" w:eastAsia="Times New Roman" w:hAnsi="Arial Narrow" w:cs="Times New Roman"/>
                <w:sz w:val="16"/>
                <w:szCs w:val="16"/>
                <w:lang w:val="es-ES_tradnl"/>
              </w:rPr>
            </w:pPr>
          </w:p>
          <w:p w:rsidR="00060D34" w:rsidRDefault="00060D34" w:rsidP="00517A14">
            <w:pPr>
              <w:spacing w:after="0" w:line="240" w:lineRule="auto"/>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Las actividades de transferencia de conocimiento incluyen capacitaciones de alto nivel con expertos internacionales.</w:t>
            </w:r>
          </w:p>
          <w:p w:rsidR="00060D34" w:rsidRPr="00C972DC" w:rsidRDefault="00060D34" w:rsidP="00517A14">
            <w:pPr>
              <w:spacing w:after="0" w:line="240" w:lineRule="auto"/>
              <w:jc w:val="both"/>
              <w:rPr>
                <w:rFonts w:ascii="Arial Narrow" w:eastAsia="Times New Roman" w:hAnsi="Arial Narrow" w:cs="Times New Roman"/>
                <w:sz w:val="16"/>
                <w:szCs w:val="16"/>
                <w:highlight w:val="yellow"/>
                <w:lang w:val="es-ES_tradnl"/>
              </w:rPr>
            </w:pPr>
          </w:p>
        </w:tc>
      </w:tr>
      <w:tr w:rsidR="00060D34" w:rsidRPr="009447AF" w:rsidTr="001645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0"/>
          <w:jc w:val="center"/>
        </w:trPr>
        <w:tc>
          <w:tcPr>
            <w:tcW w:w="2181" w:type="dxa"/>
            <w:shd w:val="clear" w:color="auto" w:fill="auto"/>
            <w:vAlign w:val="center"/>
          </w:tcPr>
          <w:p w:rsidR="00060D34" w:rsidRPr="00A55504" w:rsidRDefault="00060D34" w:rsidP="00517A14">
            <w:pPr>
              <w:spacing w:after="0" w:line="240" w:lineRule="auto"/>
              <w:ind w:left="621" w:hanging="425"/>
              <w:rPr>
                <w:rFonts w:ascii="Arial Narrow" w:hAnsi="Arial Narrow" w:cs="Times New Roman"/>
                <w:bCs/>
                <w:sz w:val="16"/>
                <w:szCs w:val="16"/>
                <w:u w:val="single"/>
                <w:lang w:val="es-ES_tradnl"/>
              </w:rPr>
            </w:pPr>
            <w:r w:rsidRPr="00955707">
              <w:rPr>
                <w:rFonts w:ascii="Arial Narrow" w:hAnsi="Arial Narrow" w:cs="Times New Roman"/>
                <w:bCs/>
                <w:i/>
                <w:sz w:val="16"/>
                <w:szCs w:val="16"/>
                <w:lang w:val="es-ES_tradnl"/>
              </w:rPr>
              <w:t>Hito 1: Instrumento para reglamentar el funcionamiento del Comité</w:t>
            </w:r>
            <w:r>
              <w:rPr>
                <w:rFonts w:ascii="Arial Narrow" w:hAnsi="Arial Narrow" w:cs="Times New Roman"/>
                <w:bCs/>
                <w:i/>
                <w:sz w:val="16"/>
                <w:szCs w:val="16"/>
                <w:lang w:val="es-ES_tradnl"/>
              </w:rPr>
              <w:t xml:space="preserve"> elaborado</w:t>
            </w:r>
          </w:p>
        </w:tc>
        <w:tc>
          <w:tcPr>
            <w:tcW w:w="851"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Pr>
                <w:rFonts w:ascii="Arial Narrow" w:eastAsia="Times New Roman" w:hAnsi="Arial Narrow" w:cs="Times New Roman"/>
                <w:i/>
                <w:sz w:val="16"/>
                <w:szCs w:val="16"/>
                <w:lang w:val="es-ES_tradnl"/>
              </w:rPr>
              <w:t>Reglamento</w:t>
            </w:r>
          </w:p>
        </w:tc>
        <w:tc>
          <w:tcPr>
            <w:tcW w:w="721" w:type="dxa"/>
            <w:gridSpan w:val="2"/>
            <w:vMerge/>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1069" w:type="dxa"/>
            <w:gridSpan w:val="2"/>
            <w:vMerge/>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i/>
                <w:sz w:val="16"/>
                <w:szCs w:val="16"/>
                <w:highlight w:val="magenta"/>
                <w:lang w:val="es-ES_tradnl"/>
              </w:rPr>
            </w:pPr>
          </w:p>
        </w:tc>
        <w:tc>
          <w:tcPr>
            <w:tcW w:w="720" w:type="dxa"/>
            <w:gridSpan w:val="3"/>
            <w:shd w:val="clear" w:color="auto" w:fill="auto"/>
            <w:vAlign w:val="center"/>
          </w:tcPr>
          <w:p w:rsidR="00060D34" w:rsidRDefault="00060D34" w:rsidP="00517A14">
            <w:pPr>
              <w:spacing w:after="0" w:line="240" w:lineRule="auto"/>
              <w:jc w:val="center"/>
              <w:rPr>
                <w:rFonts w:ascii="Arial Narrow" w:eastAsia="Times New Roman" w:hAnsi="Arial Narrow" w:cs="Times New Roman"/>
                <w:i/>
                <w:sz w:val="16"/>
                <w:szCs w:val="16"/>
                <w:lang w:val="es-ES_tradnl"/>
              </w:rPr>
            </w:pPr>
          </w:p>
        </w:tc>
        <w:tc>
          <w:tcPr>
            <w:tcW w:w="981"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992" w:type="dxa"/>
            <w:shd w:val="clear" w:color="auto" w:fill="auto"/>
            <w:vAlign w:val="center"/>
          </w:tcPr>
          <w:p w:rsidR="00060D34" w:rsidRDefault="00060D34" w:rsidP="00517A14">
            <w:pPr>
              <w:spacing w:after="0" w:line="240" w:lineRule="auto"/>
              <w:jc w:val="center"/>
              <w:rPr>
                <w:rFonts w:ascii="Arial Narrow" w:eastAsia="Times New Roman" w:hAnsi="Arial Narrow" w:cs="Times New Roman"/>
                <w:i/>
                <w:sz w:val="16"/>
                <w:szCs w:val="16"/>
                <w:lang w:val="es-ES_tradnl"/>
              </w:rPr>
            </w:pPr>
            <w:r w:rsidRPr="00955707">
              <w:rPr>
                <w:rFonts w:ascii="Arial Narrow" w:eastAsia="Times New Roman" w:hAnsi="Arial Narrow" w:cs="Times New Roman"/>
                <w:i/>
                <w:sz w:val="16"/>
                <w:szCs w:val="16"/>
                <w:lang w:val="es-ES_tradnl"/>
              </w:rPr>
              <w:t>1</w:t>
            </w:r>
          </w:p>
        </w:tc>
        <w:tc>
          <w:tcPr>
            <w:tcW w:w="992"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775"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1069"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1033"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826"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vMerge/>
            <w:shd w:val="clear" w:color="auto" w:fill="auto"/>
            <w:vAlign w:val="center"/>
          </w:tcPr>
          <w:p w:rsidR="00060D34" w:rsidRPr="00C972DC" w:rsidRDefault="00060D34" w:rsidP="00517A14">
            <w:pPr>
              <w:spacing w:after="0" w:line="240" w:lineRule="auto"/>
              <w:jc w:val="both"/>
              <w:rPr>
                <w:rFonts w:ascii="Arial Narrow" w:eastAsia="Times New Roman" w:hAnsi="Arial Narrow" w:cs="Times New Roman"/>
                <w:sz w:val="16"/>
                <w:szCs w:val="16"/>
                <w:highlight w:val="yellow"/>
                <w:lang w:val="es-ES_tradnl"/>
              </w:rPr>
            </w:pPr>
          </w:p>
        </w:tc>
      </w:tr>
      <w:tr w:rsidR="00060D34" w:rsidRPr="009447AF" w:rsidTr="001645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jc w:val="center"/>
        </w:trPr>
        <w:tc>
          <w:tcPr>
            <w:tcW w:w="2181" w:type="dxa"/>
            <w:shd w:val="clear" w:color="auto" w:fill="auto"/>
            <w:vAlign w:val="center"/>
          </w:tcPr>
          <w:p w:rsidR="00060D34" w:rsidRPr="00A55504" w:rsidRDefault="00060D34" w:rsidP="00517A14">
            <w:pPr>
              <w:spacing w:after="0" w:line="240" w:lineRule="auto"/>
              <w:ind w:left="621" w:hanging="425"/>
              <w:rPr>
                <w:rFonts w:ascii="Arial Narrow" w:hAnsi="Arial Narrow" w:cs="Times New Roman"/>
                <w:bCs/>
                <w:sz w:val="16"/>
                <w:szCs w:val="16"/>
                <w:u w:val="single"/>
                <w:lang w:val="es-ES_tradnl"/>
              </w:rPr>
            </w:pPr>
            <w:r w:rsidRPr="00955707">
              <w:rPr>
                <w:rFonts w:ascii="Arial Narrow" w:hAnsi="Arial Narrow" w:cs="Times New Roman"/>
                <w:bCs/>
                <w:i/>
                <w:sz w:val="16"/>
                <w:szCs w:val="16"/>
                <w:lang w:val="es-ES_tradnl"/>
              </w:rPr>
              <w:t>Hito 2: Actividades de transferencia de conocimientos</w:t>
            </w:r>
          </w:p>
        </w:tc>
        <w:tc>
          <w:tcPr>
            <w:tcW w:w="851"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Pr>
                <w:rFonts w:ascii="Arial Narrow" w:eastAsia="Times New Roman" w:hAnsi="Arial Narrow" w:cs="Times New Roman"/>
                <w:i/>
                <w:sz w:val="16"/>
                <w:szCs w:val="16"/>
                <w:lang w:val="es-ES_tradnl"/>
              </w:rPr>
              <w:t>Actividades</w:t>
            </w:r>
          </w:p>
        </w:tc>
        <w:tc>
          <w:tcPr>
            <w:tcW w:w="721" w:type="dxa"/>
            <w:gridSpan w:val="2"/>
            <w:vMerge/>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1069" w:type="dxa"/>
            <w:gridSpan w:val="2"/>
            <w:vMerge/>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i/>
                <w:sz w:val="16"/>
                <w:szCs w:val="16"/>
                <w:highlight w:val="magenta"/>
                <w:lang w:val="es-ES_tradnl"/>
              </w:rPr>
            </w:pPr>
          </w:p>
        </w:tc>
        <w:tc>
          <w:tcPr>
            <w:tcW w:w="720" w:type="dxa"/>
            <w:gridSpan w:val="3"/>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981"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992"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992"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sidRPr="00955707">
              <w:rPr>
                <w:rFonts w:ascii="Arial Narrow" w:eastAsia="Times New Roman" w:hAnsi="Arial Narrow" w:cs="Times New Roman"/>
                <w:i/>
                <w:sz w:val="16"/>
                <w:szCs w:val="16"/>
                <w:lang w:val="es-ES_tradnl"/>
              </w:rPr>
              <w:t>1</w:t>
            </w:r>
          </w:p>
        </w:tc>
        <w:tc>
          <w:tcPr>
            <w:tcW w:w="775"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sidRPr="00955707">
              <w:rPr>
                <w:rFonts w:ascii="Arial Narrow" w:eastAsia="Times New Roman" w:hAnsi="Arial Narrow" w:cs="Times New Roman"/>
                <w:i/>
                <w:sz w:val="16"/>
                <w:szCs w:val="16"/>
                <w:lang w:val="es-ES_tradnl"/>
              </w:rPr>
              <w:t>1</w:t>
            </w:r>
          </w:p>
        </w:tc>
        <w:tc>
          <w:tcPr>
            <w:tcW w:w="1069"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sidRPr="00955707">
              <w:rPr>
                <w:rFonts w:ascii="Arial Narrow" w:eastAsia="Times New Roman" w:hAnsi="Arial Narrow" w:cs="Times New Roman"/>
                <w:i/>
                <w:sz w:val="16"/>
                <w:szCs w:val="16"/>
                <w:lang w:val="es-ES_tradnl"/>
              </w:rPr>
              <w:t>1</w:t>
            </w:r>
          </w:p>
        </w:tc>
        <w:tc>
          <w:tcPr>
            <w:tcW w:w="1033"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826"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2560" w:type="dxa"/>
            <w:vMerge/>
            <w:shd w:val="clear" w:color="auto" w:fill="auto"/>
            <w:vAlign w:val="center"/>
          </w:tcPr>
          <w:p w:rsidR="00060D34" w:rsidRPr="006E45C3" w:rsidRDefault="00060D34" w:rsidP="00517A14">
            <w:pPr>
              <w:spacing w:after="0" w:line="240" w:lineRule="auto"/>
              <w:jc w:val="both"/>
              <w:rPr>
                <w:rFonts w:ascii="Arial Narrow" w:eastAsia="Times New Roman" w:hAnsi="Arial Narrow" w:cs="Times New Roman"/>
                <w:sz w:val="16"/>
                <w:szCs w:val="16"/>
                <w:lang w:val="es-ES_tradnl"/>
              </w:rPr>
            </w:pPr>
          </w:p>
        </w:tc>
      </w:tr>
      <w:tr w:rsidR="00060D34" w:rsidRPr="009447AF" w:rsidTr="001645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3"/>
          <w:jc w:val="center"/>
        </w:trPr>
        <w:tc>
          <w:tcPr>
            <w:tcW w:w="2181" w:type="dxa"/>
            <w:shd w:val="clear" w:color="auto" w:fill="auto"/>
            <w:vAlign w:val="center"/>
          </w:tcPr>
          <w:p w:rsidR="00060D34" w:rsidRPr="000A7389" w:rsidRDefault="00060D34" w:rsidP="00517A14">
            <w:pPr>
              <w:spacing w:after="0" w:line="240" w:lineRule="auto"/>
              <w:ind w:left="616" w:hanging="420"/>
              <w:rPr>
                <w:rFonts w:ascii="Arial Narrow" w:hAnsi="Arial Narrow" w:cs="Times New Roman"/>
                <w:bCs/>
                <w:i/>
                <w:sz w:val="16"/>
                <w:szCs w:val="16"/>
                <w:lang w:val="es-ES_tradnl"/>
              </w:rPr>
            </w:pPr>
            <w:r w:rsidRPr="000A7389">
              <w:rPr>
                <w:rFonts w:ascii="Arial Narrow" w:hAnsi="Arial Narrow" w:cs="Times New Roman"/>
                <w:bCs/>
                <w:i/>
                <w:sz w:val="16"/>
                <w:szCs w:val="16"/>
                <w:lang w:val="es-ES_tradnl"/>
              </w:rPr>
              <w:t>Hito 3: Propuesta de adecuación de la estructura tarifaria de alcantarillado sanitario, elaborada</w:t>
            </w:r>
          </w:p>
        </w:tc>
        <w:tc>
          <w:tcPr>
            <w:tcW w:w="851" w:type="dxa"/>
            <w:shd w:val="clear" w:color="auto" w:fill="auto"/>
            <w:vAlign w:val="center"/>
          </w:tcPr>
          <w:p w:rsidR="00060D34" w:rsidRDefault="00060D34" w:rsidP="00517A14">
            <w:pPr>
              <w:spacing w:after="0" w:line="240" w:lineRule="auto"/>
              <w:jc w:val="center"/>
              <w:rPr>
                <w:rFonts w:ascii="Arial Narrow" w:eastAsia="Times New Roman" w:hAnsi="Arial Narrow" w:cs="Times New Roman"/>
                <w:i/>
                <w:sz w:val="16"/>
                <w:szCs w:val="16"/>
                <w:lang w:val="es-ES_tradnl"/>
              </w:rPr>
            </w:pPr>
            <w:r w:rsidRPr="00EF683A">
              <w:rPr>
                <w:rFonts w:ascii="Arial Narrow" w:eastAsia="Times New Roman" w:hAnsi="Arial Narrow" w:cs="Times New Roman"/>
                <w:sz w:val="16"/>
                <w:szCs w:val="16"/>
                <w:lang w:val="es-ES_tradnl"/>
              </w:rPr>
              <w:t>Propuesta</w:t>
            </w:r>
          </w:p>
        </w:tc>
        <w:tc>
          <w:tcPr>
            <w:tcW w:w="721" w:type="dxa"/>
            <w:gridSpan w:val="2"/>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1069" w:type="dxa"/>
            <w:gridSpan w:val="2"/>
            <w:vMerge/>
            <w:shd w:val="clear" w:color="auto" w:fill="auto"/>
            <w:vAlign w:val="center"/>
          </w:tcPr>
          <w:p w:rsidR="00060D34" w:rsidRPr="000A7389" w:rsidRDefault="00060D34" w:rsidP="00517A14">
            <w:pPr>
              <w:spacing w:after="0" w:line="240" w:lineRule="auto"/>
              <w:jc w:val="center"/>
              <w:rPr>
                <w:rFonts w:ascii="Arial Narrow" w:eastAsia="Times New Roman" w:hAnsi="Arial Narrow" w:cs="Times New Roman"/>
                <w:i/>
                <w:sz w:val="16"/>
                <w:szCs w:val="16"/>
                <w:highlight w:val="magenta"/>
                <w:lang w:val="es-ES_tradnl"/>
              </w:rPr>
            </w:pPr>
          </w:p>
        </w:tc>
        <w:tc>
          <w:tcPr>
            <w:tcW w:w="720" w:type="dxa"/>
            <w:gridSpan w:val="3"/>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981"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992"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r>
              <w:rPr>
                <w:rFonts w:ascii="Arial Narrow" w:eastAsia="Times New Roman" w:hAnsi="Arial Narrow" w:cs="Times New Roman"/>
                <w:i/>
                <w:sz w:val="16"/>
                <w:szCs w:val="16"/>
                <w:lang w:val="es-ES_tradnl"/>
              </w:rPr>
              <w:t>1</w:t>
            </w:r>
          </w:p>
        </w:tc>
        <w:tc>
          <w:tcPr>
            <w:tcW w:w="992"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775"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1069" w:type="dxa"/>
            <w:shd w:val="clear" w:color="auto" w:fill="auto"/>
            <w:vAlign w:val="center"/>
          </w:tcPr>
          <w:p w:rsidR="00060D34" w:rsidRPr="00955707" w:rsidRDefault="00060D34" w:rsidP="00517A14">
            <w:pPr>
              <w:spacing w:after="0" w:line="240" w:lineRule="auto"/>
              <w:jc w:val="center"/>
              <w:rPr>
                <w:rFonts w:ascii="Arial Narrow" w:eastAsia="Times New Roman" w:hAnsi="Arial Narrow" w:cs="Times New Roman"/>
                <w:i/>
                <w:sz w:val="16"/>
                <w:szCs w:val="16"/>
                <w:lang w:val="es-ES_tradnl"/>
              </w:rPr>
            </w:pPr>
          </w:p>
        </w:tc>
        <w:tc>
          <w:tcPr>
            <w:tcW w:w="1033"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826" w:type="dxa"/>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vMerge/>
            <w:shd w:val="clear" w:color="auto" w:fill="auto"/>
            <w:vAlign w:val="center"/>
          </w:tcPr>
          <w:p w:rsidR="00060D34" w:rsidRPr="006E45C3" w:rsidRDefault="00060D34" w:rsidP="00517A14">
            <w:pPr>
              <w:spacing w:after="0" w:line="240" w:lineRule="auto"/>
              <w:jc w:val="both"/>
              <w:rPr>
                <w:rFonts w:ascii="Arial Narrow" w:eastAsia="Times New Roman" w:hAnsi="Arial Narrow" w:cs="Times New Roman"/>
                <w:sz w:val="16"/>
                <w:szCs w:val="16"/>
                <w:lang w:val="es-ES_tradnl"/>
              </w:rPr>
            </w:pP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4"/>
          <w:jc w:val="center"/>
        </w:trPr>
        <w:tc>
          <w:tcPr>
            <w:tcW w:w="14770" w:type="dxa"/>
            <w:gridSpan w:val="17"/>
            <w:shd w:val="clear" w:color="auto" w:fill="A6A6A6" w:themeFill="background1" w:themeFillShade="A6"/>
            <w:vAlign w:val="center"/>
          </w:tcPr>
          <w:p w:rsidR="00060D34" w:rsidRPr="00EF683A" w:rsidRDefault="00060D34" w:rsidP="00517A14">
            <w:pPr>
              <w:spacing w:after="0" w:line="240" w:lineRule="auto"/>
              <w:rPr>
                <w:rFonts w:ascii="Arial Narrow" w:eastAsia="Times New Roman" w:hAnsi="Arial Narrow" w:cs="Times New Roman"/>
                <w:b/>
                <w:bCs/>
                <w:sz w:val="16"/>
                <w:szCs w:val="16"/>
                <w:u w:val="single"/>
                <w:lang w:val="es-ES_tradnl"/>
              </w:rPr>
            </w:pPr>
            <w:r w:rsidRPr="00EF683A">
              <w:rPr>
                <w:rFonts w:ascii="Arial Narrow" w:eastAsia="Times New Roman" w:hAnsi="Arial Narrow" w:cs="Times New Roman"/>
                <w:b/>
                <w:bCs/>
                <w:sz w:val="16"/>
                <w:szCs w:val="16"/>
                <w:lang w:val="es-ES_tradnl"/>
              </w:rPr>
              <w:lastRenderedPageBreak/>
              <w:t>Componente 3: Estudios y Acciones Complementarias</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2"/>
          <w:jc w:val="center"/>
        </w:trPr>
        <w:tc>
          <w:tcPr>
            <w:tcW w:w="2181" w:type="dxa"/>
            <w:tcBorders>
              <w:bottom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hAnsi="Arial Narrow" w:cs="Times New Roman"/>
                <w:bCs/>
                <w:sz w:val="16"/>
                <w:szCs w:val="16"/>
                <w:u w:val="single"/>
                <w:lang w:val="es-ES_tradnl"/>
              </w:rPr>
            </w:pPr>
            <w:r w:rsidRPr="00121F7D">
              <w:rPr>
                <w:rFonts w:ascii="Arial Narrow" w:eastAsia="Times New Roman" w:hAnsi="Arial Narrow" w:cs="Times New Roman"/>
                <w:b/>
                <w:bCs/>
                <w:sz w:val="16"/>
                <w:szCs w:val="16"/>
                <w:lang w:val="es-ES_tradnl"/>
              </w:rPr>
              <w:t>Producto</w:t>
            </w:r>
          </w:p>
        </w:tc>
        <w:tc>
          <w:tcPr>
            <w:tcW w:w="851" w:type="dxa"/>
            <w:tcBorders>
              <w:bottom w:val="single" w:sz="4" w:space="0" w:color="auto"/>
            </w:tcBorders>
            <w:shd w:val="clear" w:color="auto" w:fill="D9D9D9" w:themeFill="background1" w:themeFillShade="D9"/>
            <w:vAlign w:val="center"/>
          </w:tcPr>
          <w:p w:rsidR="00060D34" w:rsidRPr="00B659B4"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Unidad de Medida</w:t>
            </w:r>
          </w:p>
        </w:tc>
        <w:tc>
          <w:tcPr>
            <w:tcW w:w="721" w:type="dxa"/>
            <w:gridSpan w:val="2"/>
            <w:tcBorders>
              <w:bottom w:val="single" w:sz="4" w:space="0" w:color="auto"/>
            </w:tcBorders>
            <w:shd w:val="clear" w:color="auto" w:fill="D9D9D9" w:themeFill="background1" w:themeFillShade="D9"/>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Resultados Asociados</w:t>
            </w:r>
          </w:p>
        </w:tc>
        <w:tc>
          <w:tcPr>
            <w:tcW w:w="1069" w:type="dxa"/>
            <w:gridSpan w:val="2"/>
            <w:tcBorders>
              <w:bottom w:val="single" w:sz="4" w:space="0" w:color="auto"/>
            </w:tcBorders>
            <w:shd w:val="clear" w:color="auto" w:fill="D9D9D9" w:themeFill="background1" w:themeFillShade="D9"/>
            <w:vAlign w:val="center"/>
          </w:tcPr>
          <w:p w:rsidR="00060D34" w:rsidRPr="00FA13E6" w:rsidRDefault="00060D34" w:rsidP="00517A14">
            <w:pPr>
              <w:spacing w:after="0" w:line="240" w:lineRule="auto"/>
              <w:jc w:val="center"/>
              <w:rPr>
                <w:rFonts w:ascii="Arial Narrow" w:eastAsia="Times New Roman" w:hAnsi="Arial Narrow" w:cs="Times New Roman"/>
                <w:b/>
                <w:bCs/>
                <w:sz w:val="16"/>
                <w:szCs w:val="16"/>
                <w:lang w:val="es-ES_tradnl"/>
              </w:rPr>
            </w:pPr>
            <w:r w:rsidRPr="00FA13E6">
              <w:rPr>
                <w:rFonts w:ascii="Arial Narrow" w:eastAsia="Times New Roman" w:hAnsi="Arial Narrow" w:cs="Times New Roman"/>
                <w:b/>
                <w:bCs/>
                <w:sz w:val="16"/>
                <w:szCs w:val="16"/>
                <w:lang w:val="es-ES_tradnl"/>
              </w:rPr>
              <w:t>Costo</w:t>
            </w:r>
          </w:p>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(millones US$)</w:t>
            </w:r>
          </w:p>
        </w:tc>
        <w:tc>
          <w:tcPr>
            <w:tcW w:w="720" w:type="dxa"/>
            <w:gridSpan w:val="3"/>
            <w:tcBorders>
              <w:bottom w:val="single" w:sz="4" w:space="0" w:color="auto"/>
            </w:tcBorders>
            <w:shd w:val="clear" w:color="auto" w:fill="D9D9D9" w:themeFill="background1" w:themeFillShade="D9"/>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Línea de Base</w:t>
            </w:r>
          </w:p>
        </w:tc>
        <w:tc>
          <w:tcPr>
            <w:tcW w:w="981" w:type="dxa"/>
            <w:tcBorders>
              <w:bottom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1</w:t>
            </w:r>
          </w:p>
        </w:tc>
        <w:tc>
          <w:tcPr>
            <w:tcW w:w="992" w:type="dxa"/>
            <w:tcBorders>
              <w:bottom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2</w:t>
            </w:r>
          </w:p>
        </w:tc>
        <w:tc>
          <w:tcPr>
            <w:tcW w:w="992" w:type="dxa"/>
            <w:tcBorders>
              <w:bottom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3</w:t>
            </w:r>
          </w:p>
        </w:tc>
        <w:tc>
          <w:tcPr>
            <w:tcW w:w="775" w:type="dxa"/>
            <w:tcBorders>
              <w:bottom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4</w:t>
            </w:r>
          </w:p>
        </w:tc>
        <w:tc>
          <w:tcPr>
            <w:tcW w:w="1069" w:type="dxa"/>
            <w:tcBorders>
              <w:bottom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Año 5</w:t>
            </w:r>
          </w:p>
        </w:tc>
        <w:tc>
          <w:tcPr>
            <w:tcW w:w="1033" w:type="dxa"/>
            <w:tcBorders>
              <w:bottom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 xml:space="preserve">Año </w:t>
            </w:r>
            <w:r>
              <w:rPr>
                <w:rFonts w:ascii="Arial Narrow" w:eastAsia="Times New Roman" w:hAnsi="Arial Narrow" w:cs="Times New Roman"/>
                <w:b/>
                <w:bCs/>
                <w:sz w:val="16"/>
                <w:szCs w:val="16"/>
                <w:lang w:val="es-ES_tradnl"/>
              </w:rPr>
              <w:t>6</w:t>
            </w:r>
          </w:p>
        </w:tc>
        <w:tc>
          <w:tcPr>
            <w:tcW w:w="826" w:type="dxa"/>
            <w:tcBorders>
              <w:bottom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sidRPr="00FA13E6">
              <w:rPr>
                <w:rFonts w:ascii="Arial Narrow" w:eastAsia="Times New Roman" w:hAnsi="Arial Narrow" w:cs="Times New Roman"/>
                <w:b/>
                <w:bCs/>
                <w:sz w:val="16"/>
                <w:szCs w:val="16"/>
                <w:lang w:val="es-ES_tradnl"/>
              </w:rPr>
              <w:t>Final del Proyecto</w:t>
            </w:r>
          </w:p>
        </w:tc>
        <w:tc>
          <w:tcPr>
            <w:tcW w:w="2560" w:type="dxa"/>
            <w:tcBorders>
              <w:bottom w:val="single" w:sz="4" w:space="0" w:color="auto"/>
            </w:tcBorders>
            <w:shd w:val="clear" w:color="auto" w:fill="D9D9D9" w:themeFill="background1" w:themeFillShade="D9"/>
            <w:vAlign w:val="center"/>
          </w:tcPr>
          <w:p w:rsidR="00060D34" w:rsidRDefault="00060D34" w:rsidP="00517A14">
            <w:pPr>
              <w:spacing w:after="0" w:line="240" w:lineRule="auto"/>
              <w:jc w:val="center"/>
              <w:rPr>
                <w:rFonts w:ascii="Arial Narrow" w:eastAsia="Times New Roman" w:hAnsi="Arial Narrow" w:cs="Times New Roman"/>
                <w:b/>
                <w:bCs/>
                <w:sz w:val="16"/>
                <w:szCs w:val="16"/>
                <w:lang w:val="es-ES_tradnl"/>
              </w:rPr>
            </w:pPr>
            <w:r>
              <w:rPr>
                <w:rFonts w:ascii="Arial Narrow" w:eastAsia="Times New Roman" w:hAnsi="Arial Narrow" w:cs="Times New Roman"/>
                <w:b/>
                <w:bCs/>
                <w:sz w:val="16"/>
                <w:szCs w:val="16"/>
                <w:lang w:val="es-ES_tradnl"/>
              </w:rPr>
              <w:t>C</w:t>
            </w:r>
            <w:r w:rsidRPr="00020D21">
              <w:rPr>
                <w:rFonts w:ascii="Arial Narrow" w:eastAsia="Times New Roman" w:hAnsi="Arial Narrow" w:cs="Times New Roman"/>
                <w:b/>
                <w:bCs/>
                <w:sz w:val="16"/>
                <w:szCs w:val="16"/>
                <w:lang w:val="es-ES_tradnl"/>
              </w:rPr>
              <w:t xml:space="preserve">omentarios/ </w:t>
            </w:r>
          </w:p>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sidRPr="00020D21">
              <w:rPr>
                <w:rFonts w:ascii="Arial Narrow" w:eastAsia="Times New Roman" w:hAnsi="Arial Narrow" w:cs="Times New Roman"/>
                <w:b/>
                <w:bCs/>
                <w:sz w:val="16"/>
                <w:szCs w:val="16"/>
                <w:lang w:val="es-ES_tradnl"/>
              </w:rPr>
              <w:t>Medios de Verificación</w:t>
            </w:r>
            <w:r w:rsidRPr="00FA13E6" w:rsidDel="00485C94">
              <w:rPr>
                <w:rFonts w:ascii="Arial Narrow" w:eastAsia="Times New Roman" w:hAnsi="Arial Narrow" w:cs="Times New Roman"/>
                <w:b/>
                <w:bCs/>
                <w:sz w:val="16"/>
                <w:szCs w:val="16"/>
                <w:lang w:val="es-ES_tradnl"/>
              </w:rPr>
              <w:t xml:space="preserve"> </w:t>
            </w:r>
            <w:r>
              <w:rPr>
                <w:rFonts w:ascii="Arial Narrow" w:eastAsia="Times New Roman" w:hAnsi="Arial Narrow" w:cs="Times New Roman"/>
                <w:b/>
                <w:bCs/>
                <w:sz w:val="16"/>
                <w:szCs w:val="16"/>
                <w:lang w:val="es-ES_tradnl"/>
              </w:rPr>
              <w:t>(MV)</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8"/>
          <w:jc w:val="center"/>
        </w:trPr>
        <w:tc>
          <w:tcPr>
            <w:tcW w:w="2181" w:type="dxa"/>
            <w:tcBorders>
              <w:bottom w:val="single" w:sz="4" w:space="0" w:color="auto"/>
            </w:tcBorders>
            <w:shd w:val="clear" w:color="auto" w:fill="auto"/>
            <w:vAlign w:val="center"/>
          </w:tcPr>
          <w:p w:rsidR="00060D34" w:rsidRPr="004C17DC" w:rsidRDefault="00060D34" w:rsidP="00517A14">
            <w:pPr>
              <w:spacing w:after="0" w:line="240" w:lineRule="auto"/>
              <w:rPr>
                <w:rFonts w:ascii="Arial Narrow" w:eastAsia="Times New Roman" w:hAnsi="Arial Narrow" w:cs="Times New Roman"/>
                <w:sz w:val="16"/>
                <w:szCs w:val="16"/>
                <w:lang w:val="es-ES_tradnl"/>
              </w:rPr>
            </w:pPr>
            <w:r>
              <w:rPr>
                <w:rFonts w:ascii="Arial Narrow" w:hAnsi="Arial Narrow" w:cs="Times New Roman"/>
                <w:bCs/>
                <w:sz w:val="16"/>
                <w:szCs w:val="16"/>
                <w:u w:val="single"/>
                <w:lang w:val="es-ES_tradnl"/>
              </w:rPr>
              <w:t>Producto 14:</w:t>
            </w:r>
            <w:r w:rsidRPr="00704F81">
              <w:rPr>
                <w:rFonts w:ascii="Arial Narrow" w:hAnsi="Arial Narrow" w:cs="Times New Roman"/>
                <w:bCs/>
                <w:sz w:val="16"/>
                <w:szCs w:val="16"/>
                <w:lang w:val="es-ES_tradnl"/>
              </w:rPr>
              <w:t xml:space="preserve"> </w:t>
            </w:r>
            <w:r w:rsidRPr="001554EA">
              <w:rPr>
                <w:rFonts w:ascii="Arial Narrow" w:hAnsi="Arial Narrow" w:cs="Times New Roman"/>
                <w:bCs/>
                <w:sz w:val="16"/>
                <w:szCs w:val="16"/>
                <w:lang w:val="es-ES_tradnl"/>
              </w:rPr>
              <w:t xml:space="preserve">Proyecto piloto de </w:t>
            </w:r>
            <w:r w:rsidRPr="006E088B">
              <w:rPr>
                <w:rFonts w:ascii="Arial Narrow" w:hAnsi="Arial Narrow" w:cs="Times New Roman"/>
                <w:bCs/>
                <w:sz w:val="16"/>
                <w:szCs w:val="16"/>
                <w:lang w:val="es-ES_tradnl"/>
              </w:rPr>
              <w:t>protección de servidumbre de alcantarillado que genere espacios recreativos en márgenes</w:t>
            </w:r>
            <w:r w:rsidRPr="001554EA">
              <w:rPr>
                <w:rFonts w:ascii="Arial Narrow" w:hAnsi="Arial Narrow" w:cs="Times New Roman"/>
                <w:bCs/>
                <w:sz w:val="16"/>
                <w:szCs w:val="16"/>
                <w:lang w:val="es-ES_tradnl"/>
              </w:rPr>
              <w:t xml:space="preserve"> de ríos, </w:t>
            </w:r>
            <w:r>
              <w:rPr>
                <w:rFonts w:ascii="Arial Narrow" w:hAnsi="Arial Narrow" w:cs="Times New Roman"/>
                <w:bCs/>
                <w:sz w:val="16"/>
                <w:szCs w:val="16"/>
                <w:lang w:val="es-ES_tradnl"/>
              </w:rPr>
              <w:t>implementado</w:t>
            </w:r>
          </w:p>
        </w:tc>
        <w:tc>
          <w:tcPr>
            <w:tcW w:w="851" w:type="dxa"/>
            <w:tcBorders>
              <w:bottom w:val="single" w:sz="4" w:space="0" w:color="auto"/>
            </w:tcBorders>
            <w:shd w:val="clear" w:color="auto" w:fill="auto"/>
            <w:vAlign w:val="center"/>
          </w:tcPr>
          <w:p w:rsidR="00060D34" w:rsidRPr="00B659B4" w:rsidRDefault="00060D34" w:rsidP="00517A14">
            <w:pPr>
              <w:spacing w:after="0" w:line="240" w:lineRule="auto"/>
              <w:jc w:val="center"/>
              <w:rPr>
                <w:rFonts w:ascii="Arial Narrow" w:eastAsia="Times New Roman" w:hAnsi="Arial Narrow" w:cs="Times New Roman"/>
                <w:sz w:val="16"/>
                <w:szCs w:val="16"/>
                <w:lang w:val="es-ES_tradnl"/>
              </w:rPr>
            </w:pPr>
            <w:r w:rsidRPr="00B659B4">
              <w:rPr>
                <w:rFonts w:ascii="Arial Narrow" w:eastAsia="Times New Roman" w:hAnsi="Arial Narrow" w:cs="Times New Roman"/>
                <w:sz w:val="16"/>
                <w:szCs w:val="16"/>
                <w:lang w:val="es-ES_tradnl"/>
              </w:rPr>
              <w:t>P</w:t>
            </w:r>
            <w:r>
              <w:rPr>
                <w:rFonts w:ascii="Arial Narrow" w:eastAsia="Times New Roman" w:hAnsi="Arial Narrow" w:cs="Times New Roman"/>
                <w:sz w:val="16"/>
                <w:szCs w:val="16"/>
                <w:lang w:val="es-ES_tradnl"/>
              </w:rPr>
              <w:t>iloto</w:t>
            </w:r>
          </w:p>
        </w:tc>
        <w:tc>
          <w:tcPr>
            <w:tcW w:w="721" w:type="dxa"/>
            <w:gridSpan w:val="2"/>
            <w:tcBorders>
              <w:bottom w:val="single" w:sz="4" w:space="0" w:color="auto"/>
            </w:tcBorders>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sidRPr="00EF683A">
              <w:rPr>
                <w:rFonts w:ascii="Arial Narrow" w:eastAsia="Times New Roman" w:hAnsi="Arial Narrow" w:cs="Times New Roman"/>
                <w:sz w:val="16"/>
                <w:szCs w:val="16"/>
                <w:lang w:val="es-ES_tradnl"/>
              </w:rPr>
              <w:t xml:space="preserve">R </w:t>
            </w:r>
            <w:r>
              <w:rPr>
                <w:rFonts w:ascii="Arial Narrow" w:eastAsia="Times New Roman" w:hAnsi="Arial Narrow" w:cs="Times New Roman"/>
                <w:sz w:val="16"/>
                <w:szCs w:val="16"/>
                <w:lang w:val="es-ES_tradnl"/>
              </w:rPr>
              <w:t>6</w:t>
            </w:r>
          </w:p>
        </w:tc>
        <w:tc>
          <w:tcPr>
            <w:tcW w:w="1069" w:type="dxa"/>
            <w:gridSpan w:val="2"/>
            <w:tcBorders>
              <w:bottom w:val="single" w:sz="4" w:space="0" w:color="auto"/>
            </w:tcBorders>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3.320.000</w:t>
            </w:r>
          </w:p>
        </w:tc>
        <w:tc>
          <w:tcPr>
            <w:tcW w:w="720" w:type="dxa"/>
            <w:gridSpan w:val="3"/>
            <w:tcBorders>
              <w:bottom w:val="single" w:sz="4" w:space="0" w:color="auto"/>
            </w:tcBorders>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r w:rsidRPr="006E088B">
              <w:rPr>
                <w:rFonts w:ascii="Arial Narrow" w:eastAsia="Times New Roman" w:hAnsi="Arial Narrow" w:cs="Times New Roman"/>
                <w:sz w:val="16"/>
                <w:szCs w:val="16"/>
                <w:lang w:val="es-ES_tradnl"/>
              </w:rPr>
              <w:t>0</w:t>
            </w:r>
          </w:p>
        </w:tc>
        <w:tc>
          <w:tcPr>
            <w:tcW w:w="981"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775"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1069"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1033" w:type="dxa"/>
            <w:tcBorders>
              <w:bottom w:val="single" w:sz="4" w:space="0" w:color="auto"/>
            </w:tcBorders>
            <w:vAlign w:val="center"/>
          </w:tcPr>
          <w:p w:rsidR="00060D34"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826" w:type="dxa"/>
            <w:tcBorders>
              <w:bottom w:val="single" w:sz="4" w:space="0" w:color="auto"/>
            </w:tcBorders>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2560" w:type="dxa"/>
            <w:tcBorders>
              <w:bottom w:val="single" w:sz="4" w:space="0" w:color="auto"/>
            </w:tcBorders>
            <w:shd w:val="clear" w:color="auto" w:fill="auto"/>
            <w:vAlign w:val="center"/>
          </w:tcPr>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w:t>
            </w:r>
            <w:r w:rsidRPr="00D400EA">
              <w:rPr>
                <w:rFonts w:ascii="Arial Narrow" w:eastAsia="Times New Roman" w:hAnsi="Arial Narrow" w:cs="Times New Roman"/>
                <w:sz w:val="16"/>
                <w:szCs w:val="16"/>
                <w:lang w:val="es-ES_tradnl"/>
              </w:rPr>
              <w:t>C</w:t>
            </w:r>
            <w:r>
              <w:rPr>
                <w:rFonts w:ascii="Arial Narrow" w:eastAsia="Times New Roman" w:hAnsi="Arial Narrow" w:cs="Times New Roman"/>
                <w:sz w:val="16"/>
                <w:szCs w:val="16"/>
                <w:lang w:val="es-ES_tradnl"/>
              </w:rPr>
              <w:t>ertificado de r</w:t>
            </w:r>
            <w:r w:rsidRPr="00FD4E87">
              <w:rPr>
                <w:rFonts w:ascii="Arial Narrow" w:eastAsia="Times New Roman" w:hAnsi="Arial Narrow" w:cs="Times New Roman"/>
                <w:sz w:val="16"/>
                <w:szCs w:val="16"/>
                <w:lang w:val="es-ES_tradnl"/>
              </w:rPr>
              <w:t>ecepción de</w:t>
            </w:r>
            <w:r>
              <w:rPr>
                <w:rFonts w:ascii="Arial Narrow" w:eastAsia="Times New Roman" w:hAnsi="Arial Narrow" w:cs="Times New Roman"/>
                <w:sz w:val="16"/>
                <w:szCs w:val="16"/>
                <w:lang w:val="es-ES_tradnl"/>
              </w:rPr>
              <w:t xml:space="preserve"> obra </w:t>
            </w:r>
          </w:p>
        </w:tc>
      </w:tr>
      <w:tr w:rsidR="00060D34" w:rsidRPr="00FA13E6" w:rsidTr="00517A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5"/>
          <w:jc w:val="center"/>
        </w:trPr>
        <w:tc>
          <w:tcPr>
            <w:tcW w:w="2181" w:type="dxa"/>
            <w:tcBorders>
              <w:bottom w:val="single" w:sz="4" w:space="0" w:color="auto"/>
            </w:tcBorders>
            <w:shd w:val="clear" w:color="auto" w:fill="auto"/>
            <w:vAlign w:val="center"/>
          </w:tcPr>
          <w:p w:rsidR="00060D34" w:rsidRPr="00704F81" w:rsidRDefault="00060D34" w:rsidP="00517A14">
            <w:pPr>
              <w:spacing w:after="0" w:line="240" w:lineRule="auto"/>
              <w:rPr>
                <w:rFonts w:ascii="Arial Narrow" w:hAnsi="Arial Narrow" w:cs="Times New Roman"/>
                <w:bCs/>
                <w:sz w:val="16"/>
                <w:szCs w:val="16"/>
                <w:lang w:val="es-ES_tradnl"/>
              </w:rPr>
            </w:pPr>
            <w:r>
              <w:rPr>
                <w:rFonts w:ascii="Arial Narrow" w:hAnsi="Arial Narrow" w:cs="Times New Roman"/>
                <w:bCs/>
                <w:sz w:val="16"/>
                <w:szCs w:val="16"/>
                <w:u w:val="single"/>
                <w:lang w:val="es-ES_tradnl"/>
              </w:rPr>
              <w:t>Producto 15:</w:t>
            </w:r>
            <w:r>
              <w:rPr>
                <w:rFonts w:ascii="Arial Narrow" w:hAnsi="Arial Narrow" w:cs="Times New Roman"/>
                <w:bCs/>
                <w:sz w:val="16"/>
                <w:szCs w:val="16"/>
                <w:lang w:val="es-ES_tradnl"/>
              </w:rPr>
              <w:t xml:space="preserve"> Actividades</w:t>
            </w:r>
            <w:r w:rsidRPr="00704F81">
              <w:rPr>
                <w:rFonts w:ascii="Arial Narrow" w:hAnsi="Arial Narrow" w:cs="Times New Roman"/>
                <w:bCs/>
                <w:sz w:val="16"/>
                <w:szCs w:val="16"/>
                <w:lang w:val="es-ES_tradnl"/>
              </w:rPr>
              <w:t xml:space="preserve"> de sensibilizaci</w:t>
            </w:r>
            <w:r>
              <w:rPr>
                <w:rFonts w:ascii="Arial Narrow" w:hAnsi="Arial Narrow" w:cs="Times New Roman"/>
                <w:bCs/>
                <w:sz w:val="16"/>
                <w:szCs w:val="16"/>
                <w:lang w:val="es-ES_tradnl"/>
              </w:rPr>
              <w:t>ón y educación para el manejo adecuado de residuos sólidos</w:t>
            </w:r>
            <w:r w:rsidRPr="00704F81">
              <w:rPr>
                <w:rFonts w:ascii="Arial Narrow" w:hAnsi="Arial Narrow" w:cs="Times New Roman"/>
                <w:bCs/>
                <w:sz w:val="16"/>
                <w:szCs w:val="16"/>
                <w:lang w:val="es-ES_tradnl"/>
              </w:rPr>
              <w:t>,</w:t>
            </w:r>
            <w:r>
              <w:rPr>
                <w:rFonts w:ascii="Arial Narrow" w:hAnsi="Arial Narrow" w:cs="Times New Roman"/>
                <w:bCs/>
                <w:sz w:val="16"/>
                <w:szCs w:val="16"/>
                <w:lang w:val="es-ES_tradnl"/>
              </w:rPr>
              <w:t xml:space="preserve"> </w:t>
            </w:r>
            <w:r w:rsidRPr="00704F81">
              <w:rPr>
                <w:rFonts w:ascii="Arial Narrow" w:hAnsi="Arial Narrow" w:cs="Times New Roman"/>
                <w:bCs/>
                <w:sz w:val="16"/>
                <w:szCs w:val="16"/>
                <w:lang w:val="es-ES_tradnl"/>
              </w:rPr>
              <w:t>implementad</w:t>
            </w:r>
            <w:r>
              <w:rPr>
                <w:rFonts w:ascii="Arial Narrow" w:hAnsi="Arial Narrow" w:cs="Times New Roman"/>
                <w:bCs/>
                <w:sz w:val="16"/>
                <w:szCs w:val="16"/>
                <w:lang w:val="es-ES_tradnl"/>
              </w:rPr>
              <w:t>as</w:t>
            </w:r>
          </w:p>
        </w:tc>
        <w:tc>
          <w:tcPr>
            <w:tcW w:w="851" w:type="dxa"/>
            <w:tcBorders>
              <w:bottom w:val="single" w:sz="4" w:space="0" w:color="auto"/>
            </w:tcBorders>
            <w:shd w:val="clear" w:color="auto" w:fill="auto"/>
            <w:vAlign w:val="center"/>
          </w:tcPr>
          <w:p w:rsidR="00060D34" w:rsidRPr="00FA13E6" w:rsidRDefault="00060D34" w:rsidP="00517A14">
            <w:pPr>
              <w:autoSpaceDE w:val="0"/>
              <w:autoSpaceDN w:val="0"/>
              <w:adjustRightInd w:val="0"/>
              <w:spacing w:after="0" w:line="240" w:lineRule="auto"/>
              <w:jc w:val="center"/>
              <w:rPr>
                <w:rFonts w:ascii="Arial Narrow" w:eastAsia="Times New Roman" w:hAnsi="Arial Narrow" w:cs="Times New Roman"/>
                <w:sz w:val="16"/>
                <w:szCs w:val="16"/>
                <w:lang w:val="es-ES_tradnl"/>
              </w:rPr>
            </w:pPr>
            <w:r>
              <w:rPr>
                <w:rFonts w:ascii="Arial Narrow" w:hAnsi="Arial Narrow" w:cs="Times-Roman"/>
                <w:sz w:val="16"/>
                <w:szCs w:val="16"/>
                <w:lang w:val="es-ES_tradnl"/>
              </w:rPr>
              <w:t>Actividades</w:t>
            </w:r>
          </w:p>
        </w:tc>
        <w:tc>
          <w:tcPr>
            <w:tcW w:w="721" w:type="dxa"/>
            <w:gridSpan w:val="2"/>
            <w:tcBorders>
              <w:bottom w:val="single" w:sz="4" w:space="0" w:color="auto"/>
            </w:tcBorders>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highlight w:val="yellow"/>
                <w:lang w:val="es-ES_tradnl"/>
              </w:rPr>
            </w:pPr>
            <w:r w:rsidRPr="00EF683A">
              <w:rPr>
                <w:rFonts w:ascii="Arial Narrow" w:eastAsia="Times New Roman" w:hAnsi="Arial Narrow" w:cs="Times New Roman"/>
                <w:sz w:val="16"/>
                <w:szCs w:val="16"/>
                <w:lang w:val="es-ES_tradnl"/>
              </w:rPr>
              <w:t xml:space="preserve">R </w:t>
            </w:r>
            <w:r>
              <w:rPr>
                <w:rFonts w:ascii="Arial Narrow" w:eastAsia="Times New Roman" w:hAnsi="Arial Narrow" w:cs="Times New Roman"/>
                <w:sz w:val="16"/>
                <w:szCs w:val="16"/>
                <w:lang w:val="es-ES_tradnl"/>
              </w:rPr>
              <w:t>6</w:t>
            </w:r>
          </w:p>
        </w:tc>
        <w:tc>
          <w:tcPr>
            <w:tcW w:w="1069" w:type="dxa"/>
            <w:gridSpan w:val="2"/>
            <w:tcBorders>
              <w:bottom w:val="single" w:sz="4" w:space="0" w:color="auto"/>
            </w:tcBorders>
            <w:shd w:val="clear" w:color="auto" w:fill="auto"/>
            <w:vAlign w:val="center"/>
          </w:tcPr>
          <w:p w:rsidR="00060D34" w:rsidRPr="00EF683A"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415.000</w:t>
            </w:r>
          </w:p>
        </w:tc>
        <w:tc>
          <w:tcPr>
            <w:tcW w:w="720" w:type="dxa"/>
            <w:gridSpan w:val="3"/>
            <w:tcBorders>
              <w:bottom w:val="single" w:sz="4" w:space="0" w:color="auto"/>
            </w:tcBorders>
            <w:shd w:val="clear" w:color="auto" w:fill="auto"/>
            <w:vAlign w:val="center"/>
          </w:tcPr>
          <w:p w:rsidR="00060D34" w:rsidRPr="006E088B" w:rsidRDefault="00060D34" w:rsidP="00517A14">
            <w:pPr>
              <w:spacing w:after="0" w:line="240" w:lineRule="auto"/>
              <w:jc w:val="center"/>
              <w:rPr>
                <w:rFonts w:ascii="Arial Narrow" w:eastAsia="Times New Roman" w:hAnsi="Arial Narrow" w:cs="Times New Roman"/>
                <w:sz w:val="16"/>
                <w:szCs w:val="16"/>
                <w:lang w:val="es-ES_tradnl"/>
              </w:rPr>
            </w:pPr>
            <w:r w:rsidRPr="006E088B">
              <w:rPr>
                <w:rFonts w:ascii="Arial Narrow" w:eastAsia="Times New Roman" w:hAnsi="Arial Narrow" w:cs="Times New Roman"/>
                <w:sz w:val="16"/>
                <w:szCs w:val="16"/>
                <w:lang w:val="es-ES_tradnl"/>
              </w:rPr>
              <w:t>0</w:t>
            </w:r>
          </w:p>
        </w:tc>
        <w:tc>
          <w:tcPr>
            <w:tcW w:w="981"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0</w:t>
            </w:r>
          </w:p>
        </w:tc>
        <w:tc>
          <w:tcPr>
            <w:tcW w:w="992"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992"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775"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1069" w:type="dxa"/>
            <w:tcBorders>
              <w:bottom w:val="single" w:sz="4" w:space="0" w:color="auto"/>
            </w:tcBorders>
            <w:shd w:val="clear" w:color="auto" w:fill="auto"/>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1</w:t>
            </w:r>
          </w:p>
        </w:tc>
        <w:tc>
          <w:tcPr>
            <w:tcW w:w="1033" w:type="dxa"/>
            <w:tcBorders>
              <w:bottom w:val="single" w:sz="4" w:space="0" w:color="auto"/>
            </w:tcBorders>
          </w:tcPr>
          <w:p w:rsidR="00060D34" w:rsidRDefault="00060D34" w:rsidP="00517A14">
            <w:pPr>
              <w:spacing w:after="0" w:line="240" w:lineRule="auto"/>
              <w:jc w:val="center"/>
              <w:rPr>
                <w:rFonts w:ascii="Arial Narrow" w:eastAsia="Times New Roman" w:hAnsi="Arial Narrow" w:cs="Times New Roman"/>
                <w:sz w:val="16"/>
                <w:szCs w:val="16"/>
                <w:lang w:val="es-ES_tradnl"/>
              </w:rPr>
            </w:pPr>
          </w:p>
        </w:tc>
        <w:tc>
          <w:tcPr>
            <w:tcW w:w="826" w:type="dxa"/>
            <w:tcBorders>
              <w:bottom w:val="single" w:sz="4" w:space="0" w:color="auto"/>
            </w:tcBorders>
            <w:vAlign w:val="center"/>
          </w:tcPr>
          <w:p w:rsidR="00060D34" w:rsidRPr="00FA13E6" w:rsidRDefault="00060D34" w:rsidP="00517A14">
            <w:pPr>
              <w:spacing w:after="0" w:line="240" w:lineRule="auto"/>
              <w:jc w:val="center"/>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4</w:t>
            </w:r>
          </w:p>
        </w:tc>
        <w:tc>
          <w:tcPr>
            <w:tcW w:w="2560" w:type="dxa"/>
            <w:tcBorders>
              <w:bottom w:val="single" w:sz="4" w:space="0" w:color="auto"/>
            </w:tcBorders>
            <w:shd w:val="clear" w:color="auto" w:fill="auto"/>
          </w:tcPr>
          <w:p w:rsidR="00060D34" w:rsidRDefault="00060D34" w:rsidP="00517A14">
            <w:pPr>
              <w:spacing w:after="0" w:line="240" w:lineRule="auto"/>
              <w:jc w:val="both"/>
              <w:rPr>
                <w:rFonts w:ascii="Arial Narrow" w:eastAsia="Times New Roman" w:hAnsi="Arial Narrow" w:cs="Times New Roman"/>
                <w:sz w:val="16"/>
                <w:szCs w:val="16"/>
                <w:lang w:val="es-ES_tradnl"/>
              </w:rPr>
            </w:pPr>
            <w:r w:rsidRPr="009E429C">
              <w:rPr>
                <w:rFonts w:ascii="Arial Narrow" w:eastAsia="Times New Roman" w:hAnsi="Arial Narrow" w:cs="Times New Roman"/>
                <w:sz w:val="16"/>
                <w:szCs w:val="16"/>
                <w:u w:val="single"/>
                <w:lang w:val="es-ES_tradnl"/>
              </w:rPr>
              <w:t>MV</w:t>
            </w:r>
            <w:r>
              <w:rPr>
                <w:rFonts w:ascii="Arial Narrow" w:eastAsia="Times New Roman" w:hAnsi="Arial Narrow" w:cs="Times New Roman"/>
                <w:sz w:val="16"/>
                <w:szCs w:val="16"/>
                <w:lang w:val="es-ES_tradnl"/>
              </w:rPr>
              <w:t xml:space="preserve">: Informe semestral de progreso </w:t>
            </w:r>
            <w:r w:rsidRPr="00585275">
              <w:rPr>
                <w:rFonts w:ascii="Arial Narrow" w:eastAsia="Times New Roman" w:hAnsi="Arial Narrow" w:cs="Times New Roman"/>
                <w:sz w:val="16"/>
                <w:szCs w:val="16"/>
                <w:lang w:val="es-ES_tradnl"/>
              </w:rPr>
              <w:t xml:space="preserve"> </w:t>
            </w:r>
            <w:r>
              <w:rPr>
                <w:rFonts w:ascii="Arial Narrow" w:eastAsia="Times New Roman" w:hAnsi="Arial Narrow" w:cs="Times New Roman"/>
                <w:sz w:val="16"/>
                <w:szCs w:val="16"/>
                <w:u w:val="single"/>
                <w:lang w:val="es-ES_tradnl"/>
              </w:rPr>
              <w:t xml:space="preserve">/ </w:t>
            </w:r>
            <w:r>
              <w:rPr>
                <w:rFonts w:ascii="Arial Narrow" w:eastAsia="Times New Roman" w:hAnsi="Arial Narrow" w:cs="Times New Roman"/>
                <w:sz w:val="16"/>
                <w:szCs w:val="16"/>
                <w:lang w:val="es-ES_tradnl"/>
              </w:rPr>
              <w:t xml:space="preserve"> Informes de desarrollo de actividades</w:t>
            </w:r>
          </w:p>
          <w:p w:rsidR="00060D34" w:rsidRDefault="00060D34" w:rsidP="00517A14">
            <w:pPr>
              <w:spacing w:after="0" w:line="240" w:lineRule="auto"/>
              <w:jc w:val="both"/>
              <w:rPr>
                <w:rFonts w:ascii="Arial Narrow" w:eastAsia="Times New Roman" w:hAnsi="Arial Narrow" w:cs="Times New Roman"/>
                <w:sz w:val="16"/>
                <w:szCs w:val="16"/>
                <w:lang w:val="es-ES_tradnl"/>
              </w:rPr>
            </w:pPr>
          </w:p>
          <w:p w:rsidR="00060D34" w:rsidRPr="00FA13E6" w:rsidRDefault="00060D34" w:rsidP="00517A14">
            <w:pPr>
              <w:spacing w:after="0" w:line="240" w:lineRule="auto"/>
              <w:jc w:val="both"/>
              <w:rPr>
                <w:rFonts w:ascii="Arial Narrow" w:eastAsia="Times New Roman" w:hAnsi="Arial Narrow" w:cs="Times New Roman"/>
                <w:sz w:val="16"/>
                <w:szCs w:val="16"/>
                <w:lang w:val="es-ES_tradnl"/>
              </w:rPr>
            </w:pPr>
            <w:r>
              <w:rPr>
                <w:rFonts w:ascii="Arial Narrow" w:eastAsia="Times New Roman" w:hAnsi="Arial Narrow" w:cs="Times New Roman"/>
                <w:sz w:val="16"/>
                <w:szCs w:val="16"/>
                <w:lang w:val="es-ES_tradnl"/>
              </w:rPr>
              <w:t>Estas actividades incluyen asistencia técnica, gestiones, talleres en las escuelas, y capacitaciones a involucrados claves</w:t>
            </w:r>
          </w:p>
        </w:tc>
      </w:tr>
      <w:bookmarkEnd w:id="1333"/>
    </w:tbl>
    <w:p w:rsidR="00060D34" w:rsidRDefault="00060D34" w:rsidP="00060D34">
      <w:pPr>
        <w:spacing w:before="240" w:after="240" w:line="240" w:lineRule="auto"/>
        <w:rPr>
          <w:rFonts w:asciiTheme="majorHAnsi" w:hAnsiTheme="majorHAnsi"/>
          <w:sz w:val="22"/>
          <w:szCs w:val="22"/>
        </w:rPr>
      </w:pPr>
    </w:p>
    <w:p w:rsidR="00C85297" w:rsidRDefault="00C85297" w:rsidP="00060D34">
      <w:pPr>
        <w:spacing w:before="240" w:after="240" w:line="240" w:lineRule="auto"/>
        <w:rPr>
          <w:rFonts w:asciiTheme="majorHAnsi" w:hAnsiTheme="majorHAnsi"/>
          <w:sz w:val="22"/>
          <w:szCs w:val="22"/>
        </w:rPr>
      </w:pPr>
    </w:p>
    <w:p w:rsidR="00C85297" w:rsidRDefault="00C85297" w:rsidP="00060D34">
      <w:pPr>
        <w:spacing w:before="240" w:after="240" w:line="240" w:lineRule="auto"/>
        <w:rPr>
          <w:rFonts w:asciiTheme="majorHAnsi" w:hAnsiTheme="majorHAnsi"/>
          <w:sz w:val="22"/>
          <w:szCs w:val="22"/>
        </w:rPr>
      </w:pPr>
    </w:p>
    <w:p w:rsidR="00C85297" w:rsidRDefault="00C85297" w:rsidP="00060D34">
      <w:pPr>
        <w:spacing w:before="240" w:after="240" w:line="240" w:lineRule="auto"/>
        <w:rPr>
          <w:rFonts w:asciiTheme="majorHAnsi" w:hAnsiTheme="majorHAnsi"/>
          <w:sz w:val="22"/>
          <w:szCs w:val="22"/>
        </w:rPr>
      </w:pPr>
    </w:p>
    <w:p w:rsidR="00C85297" w:rsidRDefault="00C85297" w:rsidP="00060D34">
      <w:pPr>
        <w:spacing w:before="240" w:after="240" w:line="240" w:lineRule="auto"/>
        <w:rPr>
          <w:rFonts w:asciiTheme="majorHAnsi" w:hAnsiTheme="majorHAnsi"/>
          <w:sz w:val="22"/>
          <w:szCs w:val="22"/>
        </w:rPr>
      </w:pPr>
    </w:p>
    <w:p w:rsidR="00C85297" w:rsidRDefault="00C85297" w:rsidP="00060D34">
      <w:pPr>
        <w:spacing w:before="240" w:after="240" w:line="240" w:lineRule="auto"/>
        <w:rPr>
          <w:rFonts w:asciiTheme="majorHAnsi" w:hAnsiTheme="majorHAnsi"/>
          <w:sz w:val="22"/>
          <w:szCs w:val="22"/>
        </w:rPr>
      </w:pPr>
    </w:p>
    <w:p w:rsidR="00C85297" w:rsidRDefault="00C85297" w:rsidP="00060D34">
      <w:pPr>
        <w:spacing w:before="240" w:after="240" w:line="240" w:lineRule="auto"/>
        <w:rPr>
          <w:rFonts w:asciiTheme="majorHAnsi" w:hAnsiTheme="majorHAnsi"/>
          <w:sz w:val="22"/>
          <w:szCs w:val="22"/>
        </w:rPr>
      </w:pPr>
    </w:p>
    <w:p w:rsidR="00C85297" w:rsidRDefault="00C85297" w:rsidP="00060D34">
      <w:pPr>
        <w:spacing w:before="240" w:after="240" w:line="240" w:lineRule="auto"/>
        <w:rPr>
          <w:rFonts w:asciiTheme="majorHAnsi" w:hAnsiTheme="majorHAnsi"/>
          <w:sz w:val="22"/>
          <w:szCs w:val="22"/>
        </w:rPr>
      </w:pPr>
    </w:p>
    <w:p w:rsidR="00C85297" w:rsidRDefault="00C85297" w:rsidP="00060D34">
      <w:pPr>
        <w:spacing w:before="240" w:after="240" w:line="240" w:lineRule="auto"/>
        <w:rPr>
          <w:rFonts w:asciiTheme="majorHAnsi" w:hAnsiTheme="majorHAnsi"/>
          <w:sz w:val="22"/>
          <w:szCs w:val="22"/>
        </w:rPr>
      </w:pPr>
    </w:p>
    <w:p w:rsidR="00C85297" w:rsidRDefault="00C85297" w:rsidP="00060D34">
      <w:pPr>
        <w:spacing w:before="240" w:after="240" w:line="240" w:lineRule="auto"/>
        <w:rPr>
          <w:rFonts w:asciiTheme="majorHAnsi" w:hAnsiTheme="majorHAnsi"/>
          <w:sz w:val="22"/>
          <w:szCs w:val="22"/>
        </w:rPr>
      </w:pPr>
    </w:p>
    <w:p w:rsidR="00C85297" w:rsidRPr="00C85297" w:rsidRDefault="00C85297" w:rsidP="00C85297">
      <w:pPr>
        <w:spacing w:before="240" w:after="240" w:line="240" w:lineRule="auto"/>
        <w:jc w:val="center"/>
        <w:rPr>
          <w:rFonts w:asciiTheme="majorHAnsi" w:hAnsiTheme="majorHAnsi"/>
          <w:b/>
          <w:sz w:val="40"/>
          <w:szCs w:val="22"/>
          <w:lang w:val="pt-BR"/>
        </w:rPr>
      </w:pPr>
      <w:r w:rsidRPr="00C85297">
        <w:rPr>
          <w:rFonts w:asciiTheme="majorHAnsi" w:hAnsiTheme="majorHAnsi"/>
          <w:b/>
          <w:sz w:val="40"/>
          <w:szCs w:val="22"/>
          <w:lang w:val="pt-BR"/>
        </w:rPr>
        <w:lastRenderedPageBreak/>
        <w:t xml:space="preserve">Anexo </w:t>
      </w:r>
      <w:r>
        <w:rPr>
          <w:rFonts w:asciiTheme="majorHAnsi" w:hAnsiTheme="majorHAnsi"/>
          <w:b/>
          <w:sz w:val="40"/>
          <w:szCs w:val="22"/>
          <w:lang w:val="pt-BR"/>
        </w:rPr>
        <w:t>I</w:t>
      </w:r>
      <w:r w:rsidRPr="00C85297">
        <w:rPr>
          <w:rFonts w:asciiTheme="majorHAnsi" w:hAnsiTheme="majorHAnsi"/>
          <w:b/>
          <w:sz w:val="40"/>
          <w:szCs w:val="22"/>
          <w:lang w:val="pt-BR"/>
        </w:rPr>
        <w:t>I</w:t>
      </w:r>
    </w:p>
    <w:p w:rsidR="00C85297" w:rsidRDefault="00C85297" w:rsidP="00C85297">
      <w:pPr>
        <w:spacing w:before="240" w:after="240" w:line="240" w:lineRule="auto"/>
        <w:jc w:val="center"/>
        <w:rPr>
          <w:rFonts w:asciiTheme="majorHAnsi" w:hAnsiTheme="majorHAnsi"/>
          <w:b/>
          <w:sz w:val="40"/>
          <w:szCs w:val="22"/>
          <w:lang w:val="pt-BR"/>
        </w:rPr>
      </w:pPr>
      <w:r>
        <w:rPr>
          <w:rFonts w:asciiTheme="majorHAnsi" w:hAnsiTheme="majorHAnsi"/>
          <w:b/>
          <w:sz w:val="40"/>
          <w:szCs w:val="22"/>
          <w:lang w:val="pt-BR"/>
        </w:rPr>
        <w:t xml:space="preserve">Manual </w:t>
      </w:r>
      <w:proofErr w:type="spellStart"/>
      <w:r>
        <w:rPr>
          <w:rFonts w:asciiTheme="majorHAnsi" w:hAnsiTheme="majorHAnsi"/>
          <w:b/>
          <w:sz w:val="40"/>
          <w:szCs w:val="22"/>
          <w:lang w:val="pt-BR"/>
        </w:rPr>
        <w:t>fiduciario</w:t>
      </w:r>
      <w:proofErr w:type="spellEnd"/>
    </w:p>
    <w:p w:rsidR="00C85297" w:rsidRDefault="00C85297" w:rsidP="00C85297">
      <w:pPr>
        <w:spacing w:before="240" w:after="240" w:line="240" w:lineRule="auto"/>
        <w:jc w:val="center"/>
        <w:rPr>
          <w:rFonts w:asciiTheme="majorHAnsi" w:hAnsiTheme="majorHAnsi"/>
          <w:b/>
          <w:sz w:val="40"/>
          <w:szCs w:val="22"/>
          <w:lang w:val="pt-BR"/>
        </w:rPr>
      </w:pPr>
    </w:p>
    <w:p w:rsidR="00C85297" w:rsidRPr="00C85297" w:rsidRDefault="00C85297" w:rsidP="00C85297">
      <w:pPr>
        <w:spacing w:before="240" w:after="240" w:line="240" w:lineRule="auto"/>
        <w:jc w:val="center"/>
        <w:rPr>
          <w:rFonts w:asciiTheme="majorHAnsi" w:hAnsiTheme="majorHAnsi"/>
          <w:b/>
          <w:sz w:val="40"/>
          <w:szCs w:val="22"/>
          <w:lang w:val="pt-BR"/>
        </w:rPr>
      </w:pPr>
      <w:r>
        <w:rPr>
          <w:rFonts w:asciiTheme="majorHAnsi" w:hAnsiTheme="majorHAnsi"/>
          <w:b/>
          <w:sz w:val="40"/>
          <w:szCs w:val="22"/>
          <w:lang w:val="pt-BR"/>
        </w:rPr>
        <w:t>(ver</w:t>
      </w:r>
      <w:r w:rsidRPr="00C85297">
        <w:rPr>
          <w:rFonts w:asciiTheme="majorHAnsi" w:hAnsiTheme="majorHAnsi"/>
          <w:b/>
          <w:sz w:val="40"/>
          <w:szCs w:val="40"/>
          <w:lang w:val="pt-BR"/>
        </w:rPr>
        <w:t xml:space="preserve"> </w:t>
      </w:r>
      <w:hyperlink r:id="rId25" w:history="1">
        <w:r w:rsidRPr="00C85297">
          <w:rPr>
            <w:rStyle w:val="Hyperlink"/>
            <w:rFonts w:asciiTheme="majorHAnsi" w:hAnsiTheme="majorHAnsi" w:cs="Arial"/>
            <w:sz w:val="40"/>
            <w:szCs w:val="40"/>
            <w:lang w:val="es-ES"/>
          </w:rPr>
          <w:t>Enlace</w:t>
        </w:r>
      </w:hyperlink>
      <w:r>
        <w:rPr>
          <w:rFonts w:asciiTheme="majorHAnsi" w:hAnsiTheme="majorHAnsi"/>
          <w:b/>
          <w:sz w:val="40"/>
          <w:szCs w:val="22"/>
          <w:lang w:val="pt-BR"/>
        </w:rPr>
        <w:t>)</w:t>
      </w:r>
    </w:p>
    <w:p w:rsidR="00C85297" w:rsidRPr="00C85297" w:rsidRDefault="00C85297" w:rsidP="00060D34">
      <w:pPr>
        <w:spacing w:before="240" w:after="240" w:line="240" w:lineRule="auto"/>
        <w:rPr>
          <w:rFonts w:asciiTheme="majorHAnsi" w:hAnsiTheme="majorHAnsi"/>
          <w:sz w:val="22"/>
          <w:szCs w:val="22"/>
          <w:lang w:val="pt-BR"/>
        </w:rPr>
      </w:pPr>
      <w:bookmarkStart w:id="1334" w:name="_GoBack"/>
      <w:bookmarkEnd w:id="1334"/>
    </w:p>
    <w:sectPr w:rsidR="00C85297" w:rsidRPr="00C85297" w:rsidSect="00060D34">
      <w:pgSz w:w="16840" w:h="11907" w:orient="landscape" w:code="9"/>
      <w:pgMar w:top="1701" w:right="1418" w:bottom="1701"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7D8" w:rsidRDefault="00EE47D8" w:rsidP="003403AD">
      <w:pPr>
        <w:spacing w:after="0" w:line="240" w:lineRule="auto"/>
      </w:pPr>
      <w:r>
        <w:separator/>
      </w:r>
    </w:p>
  </w:endnote>
  <w:endnote w:type="continuationSeparator" w:id="0">
    <w:p w:rsidR="00EE47D8" w:rsidRDefault="00EE47D8" w:rsidP="00340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753" w:rsidRDefault="001A17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753" w:rsidRDefault="001A17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753" w:rsidRDefault="001A175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3081"/>
      <w:docPartObj>
        <w:docPartGallery w:val="Page Numbers (Bottom of Page)"/>
        <w:docPartUnique/>
      </w:docPartObj>
    </w:sdtPr>
    <w:sdtEndPr/>
    <w:sdtContent>
      <w:p w:rsidR="002577BC" w:rsidRDefault="002577BC">
        <w:pPr>
          <w:pStyle w:val="Footer"/>
          <w:jc w:val="center"/>
        </w:pPr>
        <w:r>
          <w:fldChar w:fldCharType="begin"/>
        </w:r>
        <w:r>
          <w:instrText>PAGE   \* MERGEFORMAT</w:instrText>
        </w:r>
        <w:r>
          <w:fldChar w:fldCharType="separate"/>
        </w:r>
        <w:r w:rsidR="008946FA">
          <w:rPr>
            <w:noProof/>
          </w:rPr>
          <w:t>6</w:t>
        </w:r>
        <w:r>
          <w:rPr>
            <w:noProof/>
          </w:rPr>
          <w:fldChar w:fldCharType="end"/>
        </w:r>
      </w:p>
    </w:sdtContent>
  </w:sdt>
  <w:p w:rsidR="002577BC" w:rsidRDefault="002577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7D8" w:rsidRDefault="00EE47D8" w:rsidP="003403AD">
      <w:pPr>
        <w:spacing w:after="0" w:line="240" w:lineRule="auto"/>
      </w:pPr>
      <w:r>
        <w:separator/>
      </w:r>
    </w:p>
  </w:footnote>
  <w:footnote w:type="continuationSeparator" w:id="0">
    <w:p w:rsidR="00EE47D8" w:rsidRDefault="00EE47D8" w:rsidP="003403AD">
      <w:pPr>
        <w:spacing w:after="0" w:line="240" w:lineRule="auto"/>
      </w:pPr>
      <w:r>
        <w:continuationSeparator/>
      </w:r>
    </w:p>
  </w:footnote>
  <w:footnote w:id="1">
    <w:p w:rsidR="002577BC" w:rsidRPr="00CD201D" w:rsidRDefault="002577BC" w:rsidP="00846044">
      <w:pPr>
        <w:tabs>
          <w:tab w:val="left" w:pos="284"/>
        </w:tabs>
        <w:spacing w:after="0" w:line="240" w:lineRule="auto"/>
        <w:rPr>
          <w:rFonts w:asciiTheme="majorHAnsi" w:hAnsiTheme="majorHAnsi"/>
          <w:sz w:val="16"/>
          <w:szCs w:val="16"/>
        </w:rPr>
      </w:pPr>
      <w:r w:rsidRPr="00CD201D">
        <w:rPr>
          <w:rStyle w:val="FootnoteReference"/>
          <w:rFonts w:asciiTheme="majorHAnsi" w:hAnsiTheme="majorHAnsi"/>
          <w:sz w:val="16"/>
          <w:szCs w:val="16"/>
        </w:rPr>
        <w:footnoteRef/>
      </w:r>
      <w:r w:rsidRPr="00CD201D">
        <w:rPr>
          <w:rFonts w:asciiTheme="majorHAnsi" w:hAnsiTheme="majorHAnsi"/>
          <w:sz w:val="16"/>
          <w:szCs w:val="16"/>
        </w:rPr>
        <w:t xml:space="preserve"> </w:t>
      </w:r>
      <w:r>
        <w:rPr>
          <w:rFonts w:asciiTheme="majorHAnsi" w:hAnsiTheme="majorHAnsi"/>
          <w:sz w:val="16"/>
          <w:szCs w:val="16"/>
        </w:rPr>
        <w:t xml:space="preserve">  </w:t>
      </w:r>
      <w:r w:rsidRPr="00CD201D">
        <w:rPr>
          <w:rFonts w:asciiTheme="majorHAnsi" w:hAnsiTheme="majorHAnsi"/>
          <w:sz w:val="16"/>
          <w:szCs w:val="16"/>
          <w:lang w:val="es-ES_tradnl"/>
        </w:rPr>
        <w:t>POD del Programa PN-L1121</w:t>
      </w:r>
    </w:p>
  </w:footnote>
  <w:footnote w:id="2">
    <w:p w:rsidR="002577BC" w:rsidRPr="00BF4A64" w:rsidRDefault="002577BC" w:rsidP="0063096D">
      <w:pPr>
        <w:pStyle w:val="FootnoteText"/>
        <w:tabs>
          <w:tab w:val="left" w:pos="142"/>
        </w:tabs>
        <w:rPr>
          <w:rFonts w:ascii="Arial" w:hAnsi="Arial" w:cs="Arial"/>
          <w:sz w:val="18"/>
          <w:szCs w:val="18"/>
        </w:rPr>
      </w:pPr>
      <w:r w:rsidRPr="00BF4A64">
        <w:rPr>
          <w:rStyle w:val="FootnoteReference"/>
          <w:rFonts w:ascii="Arial" w:hAnsi="Arial" w:cs="Arial"/>
          <w:sz w:val="18"/>
          <w:szCs w:val="18"/>
        </w:rPr>
        <w:footnoteRef/>
      </w:r>
      <w:r w:rsidRPr="00BF4A64">
        <w:rPr>
          <w:rFonts w:ascii="Arial" w:hAnsi="Arial" w:cs="Arial"/>
          <w:sz w:val="18"/>
          <w:szCs w:val="18"/>
        </w:rPr>
        <w:t xml:space="preserve"> </w:t>
      </w:r>
      <w:r>
        <w:rPr>
          <w:rFonts w:ascii="Arial" w:hAnsi="Arial" w:cs="Arial"/>
          <w:sz w:val="18"/>
          <w:szCs w:val="18"/>
        </w:rPr>
        <w:tab/>
      </w:r>
      <w:r w:rsidRPr="0063096D">
        <w:rPr>
          <w:rFonts w:asciiTheme="majorHAnsi" w:hAnsiTheme="majorHAnsi" w:cstheme="minorBidi"/>
          <w:sz w:val="16"/>
          <w:szCs w:val="16"/>
          <w:lang w:val="es-ES_tradnl" w:eastAsia="en-US"/>
        </w:rPr>
        <w:t xml:space="preserve">Estimación de población a 2015, siendo 86% urbana. Arraiján ha tenido una de las tasas de crecimiento </w:t>
      </w:r>
      <w:proofErr w:type="spellStart"/>
      <w:r w:rsidRPr="0063096D">
        <w:rPr>
          <w:rFonts w:asciiTheme="majorHAnsi" w:hAnsiTheme="majorHAnsi" w:cstheme="minorBidi"/>
          <w:sz w:val="16"/>
          <w:szCs w:val="16"/>
          <w:lang w:val="es-ES_tradnl" w:eastAsia="en-US"/>
        </w:rPr>
        <w:t>intercensal</w:t>
      </w:r>
      <w:proofErr w:type="spellEnd"/>
      <w:r w:rsidRPr="0063096D">
        <w:rPr>
          <w:rFonts w:asciiTheme="majorHAnsi" w:hAnsiTheme="majorHAnsi" w:cstheme="minorBidi"/>
          <w:sz w:val="16"/>
          <w:szCs w:val="16"/>
          <w:lang w:val="es-ES_tradnl" w:eastAsia="en-US"/>
        </w:rPr>
        <w:t xml:space="preserve"> más altas del país. En la última década, diferentes industrias que abarcan un rango amplio de actividades, incluyendo la producción energética y explotación de recursos minerales, se han establecido en los DACH impulsando este crecimiento económico</w:t>
      </w:r>
      <w:r w:rsidRPr="00BF4A64">
        <w:rPr>
          <w:rFonts w:ascii="Arial" w:hAnsi="Arial" w:cs="Arial"/>
          <w:sz w:val="18"/>
          <w:szCs w:val="18"/>
        </w:rPr>
        <w:t>.</w:t>
      </w:r>
    </w:p>
  </w:footnote>
  <w:footnote w:id="3">
    <w:p w:rsidR="002577BC" w:rsidRPr="00BF4A64" w:rsidRDefault="002577BC" w:rsidP="0063096D">
      <w:pPr>
        <w:pStyle w:val="FootnoteText"/>
        <w:tabs>
          <w:tab w:val="left" w:pos="142"/>
        </w:tabs>
        <w:rPr>
          <w:rFonts w:ascii="Arial" w:hAnsi="Arial" w:cs="Arial"/>
          <w:sz w:val="18"/>
          <w:szCs w:val="18"/>
        </w:rPr>
      </w:pPr>
      <w:r w:rsidRPr="00BF4A64">
        <w:rPr>
          <w:rStyle w:val="FootnoteReference"/>
          <w:rFonts w:ascii="Arial" w:hAnsi="Arial" w:cs="Arial"/>
          <w:sz w:val="18"/>
          <w:szCs w:val="18"/>
        </w:rPr>
        <w:footnoteRef/>
      </w:r>
      <w:r w:rsidRPr="00BF4A64">
        <w:rPr>
          <w:rFonts w:ascii="Arial" w:hAnsi="Arial" w:cs="Arial"/>
          <w:sz w:val="18"/>
          <w:szCs w:val="18"/>
        </w:rPr>
        <w:t xml:space="preserve"> </w:t>
      </w:r>
      <w:r>
        <w:rPr>
          <w:rFonts w:ascii="Arial" w:hAnsi="Arial" w:cs="Arial"/>
          <w:sz w:val="18"/>
          <w:szCs w:val="18"/>
        </w:rPr>
        <w:tab/>
      </w:r>
      <w:r w:rsidRPr="0063096D">
        <w:rPr>
          <w:rFonts w:asciiTheme="majorHAnsi" w:hAnsiTheme="majorHAnsi" w:cstheme="minorBidi"/>
          <w:sz w:val="16"/>
          <w:szCs w:val="16"/>
          <w:lang w:val="es-ES_tradnl" w:eastAsia="en-US"/>
        </w:rPr>
        <w:t>La línea de pobreza para Panamá, la cual es de US$400 por mes y por vivienda</w:t>
      </w:r>
      <w:r w:rsidRPr="00BF4A64">
        <w:rPr>
          <w:rFonts w:ascii="Arial" w:hAnsi="Arial" w:cs="Arial"/>
          <w:sz w:val="18"/>
          <w:szCs w:val="18"/>
        </w:rPr>
        <w:t>.</w:t>
      </w:r>
    </w:p>
  </w:footnote>
  <w:footnote w:id="4">
    <w:p w:rsidR="002577BC" w:rsidRPr="00BF4A64" w:rsidRDefault="002577BC" w:rsidP="0063096D">
      <w:pPr>
        <w:pStyle w:val="FootnoteText"/>
        <w:tabs>
          <w:tab w:val="left" w:pos="142"/>
        </w:tabs>
        <w:rPr>
          <w:rFonts w:ascii="Arial" w:hAnsi="Arial" w:cs="Arial"/>
          <w:sz w:val="18"/>
          <w:szCs w:val="18"/>
        </w:rPr>
      </w:pPr>
      <w:r w:rsidRPr="00BF4A64">
        <w:rPr>
          <w:rStyle w:val="FootnoteReference"/>
          <w:rFonts w:ascii="Arial" w:hAnsi="Arial" w:cs="Arial"/>
          <w:sz w:val="18"/>
          <w:szCs w:val="18"/>
        </w:rPr>
        <w:footnoteRef/>
      </w:r>
      <w:r w:rsidRPr="00BF4A64">
        <w:rPr>
          <w:rFonts w:ascii="Arial" w:hAnsi="Arial" w:cs="Arial"/>
          <w:sz w:val="18"/>
          <w:szCs w:val="18"/>
        </w:rPr>
        <w:t xml:space="preserve"> </w:t>
      </w:r>
      <w:r>
        <w:rPr>
          <w:rFonts w:ascii="Arial" w:hAnsi="Arial" w:cs="Arial"/>
          <w:sz w:val="18"/>
          <w:szCs w:val="18"/>
        </w:rPr>
        <w:tab/>
      </w:r>
      <w:r w:rsidRPr="0063096D">
        <w:rPr>
          <w:rFonts w:asciiTheme="majorHAnsi" w:hAnsiTheme="majorHAnsi" w:cstheme="minorBidi"/>
          <w:sz w:val="16"/>
          <w:szCs w:val="16"/>
          <w:lang w:val="es-ES_tradnl" w:eastAsia="en-US"/>
        </w:rPr>
        <w:t>Según datos del XI Censo Nacional de Población y VII de Vivienda, Año 2010</w:t>
      </w:r>
      <w:r w:rsidRPr="00BF4A64">
        <w:rPr>
          <w:rFonts w:ascii="Arial" w:hAnsi="Arial" w:cs="Arial"/>
          <w:sz w:val="18"/>
          <w:szCs w:val="18"/>
        </w:rPr>
        <w:t>.</w:t>
      </w:r>
    </w:p>
  </w:footnote>
  <w:footnote w:id="5">
    <w:p w:rsidR="002577BC" w:rsidRPr="00BF4A64" w:rsidRDefault="002577BC" w:rsidP="0063096D">
      <w:pPr>
        <w:pStyle w:val="FootnoteText"/>
        <w:tabs>
          <w:tab w:val="left" w:pos="142"/>
        </w:tabs>
        <w:rPr>
          <w:rFonts w:ascii="Arial" w:hAnsi="Arial" w:cs="Arial"/>
          <w:sz w:val="18"/>
          <w:szCs w:val="18"/>
        </w:rPr>
      </w:pPr>
      <w:r w:rsidRPr="00BF4A64">
        <w:rPr>
          <w:rStyle w:val="FootnoteReference"/>
          <w:rFonts w:ascii="Arial" w:hAnsi="Arial" w:cs="Arial"/>
          <w:sz w:val="18"/>
          <w:szCs w:val="18"/>
        </w:rPr>
        <w:footnoteRef/>
      </w:r>
      <w:r w:rsidRPr="00BF4A64">
        <w:rPr>
          <w:rFonts w:ascii="Arial" w:hAnsi="Arial" w:cs="Arial"/>
          <w:sz w:val="18"/>
          <w:szCs w:val="18"/>
        </w:rPr>
        <w:t xml:space="preserve"> </w:t>
      </w:r>
      <w:r>
        <w:rPr>
          <w:rFonts w:ascii="Arial" w:hAnsi="Arial" w:cs="Arial"/>
          <w:sz w:val="18"/>
          <w:szCs w:val="18"/>
        </w:rPr>
        <w:tab/>
      </w:r>
      <w:r w:rsidRPr="0063096D">
        <w:rPr>
          <w:rFonts w:asciiTheme="majorHAnsi" w:hAnsiTheme="majorHAnsi" w:cstheme="minorBidi"/>
          <w:sz w:val="16"/>
          <w:szCs w:val="16"/>
          <w:lang w:val="es-ES_tradnl" w:eastAsia="en-US"/>
        </w:rPr>
        <w:t>Ministerio de Vivienda y Ordenamiento Territorial. Listado de Urbanizaciones por Provincias y Distritos, Años 2007-2016.</w:t>
      </w:r>
    </w:p>
  </w:footnote>
  <w:footnote w:id="6">
    <w:p w:rsidR="002577BC" w:rsidRPr="0063096D" w:rsidRDefault="002577BC" w:rsidP="0063096D">
      <w:pPr>
        <w:pStyle w:val="FootnoteText"/>
        <w:tabs>
          <w:tab w:val="left" w:pos="142"/>
        </w:tabs>
        <w:rPr>
          <w:rFonts w:asciiTheme="majorHAnsi" w:hAnsiTheme="majorHAnsi" w:cstheme="minorBidi"/>
          <w:sz w:val="16"/>
          <w:szCs w:val="16"/>
          <w:lang w:val="es-ES_tradnl" w:eastAsia="en-US"/>
        </w:rPr>
      </w:pPr>
      <w:r w:rsidRPr="00BF4A64">
        <w:rPr>
          <w:rStyle w:val="FootnoteReference"/>
          <w:rFonts w:ascii="Arial" w:hAnsi="Arial" w:cs="Arial"/>
          <w:sz w:val="18"/>
          <w:szCs w:val="18"/>
        </w:rPr>
        <w:footnoteRef/>
      </w:r>
      <w:r w:rsidRPr="00BF4A64">
        <w:rPr>
          <w:rFonts w:ascii="Arial" w:hAnsi="Arial" w:cs="Arial"/>
          <w:sz w:val="18"/>
          <w:szCs w:val="18"/>
        </w:rPr>
        <w:t xml:space="preserve"> </w:t>
      </w:r>
      <w:r>
        <w:rPr>
          <w:rFonts w:ascii="Arial" w:hAnsi="Arial" w:cs="Arial"/>
          <w:sz w:val="18"/>
          <w:szCs w:val="18"/>
        </w:rPr>
        <w:tab/>
      </w:r>
      <w:r w:rsidRPr="0063096D">
        <w:rPr>
          <w:rFonts w:asciiTheme="majorHAnsi" w:hAnsiTheme="majorHAnsi" w:cstheme="minorBidi"/>
          <w:sz w:val="16"/>
          <w:szCs w:val="16"/>
          <w:lang w:val="es-ES_tradnl" w:eastAsia="en-US"/>
        </w:rPr>
        <w:t>Resolución AG-0026-2002 de 30 de enero de 2002, “Por la cual se establecen los cronogramas de cumplimiento para la caracterización y adecuación a los Reglamentos Técnicos para descarga de aguas residuales DGNTI-COPANIT 35-2000 y DGNTI-COPANIT 39-2000”.</w:t>
      </w:r>
    </w:p>
  </w:footnote>
  <w:footnote w:id="7">
    <w:p w:rsidR="002577BC" w:rsidRPr="0063096D" w:rsidRDefault="002577BC" w:rsidP="0011477D">
      <w:pPr>
        <w:pStyle w:val="FootnoteText"/>
        <w:rPr>
          <w:sz w:val="18"/>
          <w:szCs w:val="18"/>
        </w:rPr>
      </w:pPr>
      <w:r>
        <w:rPr>
          <w:rStyle w:val="FootnoteReference"/>
        </w:rPr>
        <w:footnoteRef/>
      </w:r>
      <w:r>
        <w:t xml:space="preserve"> </w:t>
      </w:r>
      <w:r w:rsidRPr="0063096D">
        <w:rPr>
          <w:rFonts w:asciiTheme="majorHAnsi" w:hAnsiTheme="majorHAnsi" w:cstheme="minorBidi"/>
          <w:sz w:val="16"/>
          <w:szCs w:val="16"/>
          <w:lang w:val="es-ES_tradnl" w:eastAsia="en-US"/>
        </w:rPr>
        <w:t xml:space="preserve">Por las razones anteriores, a pesar de que el 35% del volumen de aguas residuales que se descarga a los ríos en los DACH pasan a través de 106 </w:t>
      </w:r>
      <w:proofErr w:type="spellStart"/>
      <w:r w:rsidRPr="0063096D">
        <w:rPr>
          <w:rFonts w:asciiTheme="majorHAnsi" w:hAnsiTheme="majorHAnsi" w:cstheme="minorBidi"/>
          <w:sz w:val="16"/>
          <w:szCs w:val="16"/>
          <w:lang w:val="es-ES_tradnl" w:eastAsia="en-US"/>
        </w:rPr>
        <w:t>PPTARs</w:t>
      </w:r>
      <w:proofErr w:type="spellEnd"/>
      <w:r w:rsidRPr="0063096D">
        <w:rPr>
          <w:rFonts w:asciiTheme="majorHAnsi" w:hAnsiTheme="majorHAnsi" w:cstheme="minorBidi"/>
          <w:sz w:val="16"/>
          <w:szCs w:val="16"/>
          <w:lang w:val="es-ES_tradnl" w:eastAsia="en-US"/>
        </w:rPr>
        <w:t xml:space="preserve"> de nivel secundario y 124 sistemas de tratamiento primario</w:t>
      </w:r>
      <w:r w:rsidRPr="0063096D">
        <w:rPr>
          <w:rFonts w:asciiTheme="majorHAnsi" w:hAnsiTheme="majorHAnsi" w:cstheme="minorBidi"/>
          <w:sz w:val="16"/>
          <w:szCs w:val="16"/>
          <w:lang w:val="es-ES_tradnl" w:eastAsia="en-US"/>
        </w:rPr>
        <w:footnoteRef/>
      </w:r>
      <w:r w:rsidRPr="0063096D">
        <w:rPr>
          <w:rFonts w:asciiTheme="majorHAnsi" w:hAnsiTheme="majorHAnsi" w:cstheme="minorBidi"/>
          <w:sz w:val="16"/>
          <w:szCs w:val="16"/>
          <w:lang w:val="es-ES_tradnl" w:eastAsia="en-US"/>
        </w:rPr>
        <w:t>, menos del 40% de estos sistemas están en operación la cual es deficiente incumpliendo las normas ambientales; 53% de los sistemas de tratamiento primario están colapsados y el resto está fuera de servicio por falta de mantenimiento o por estar mal dimensionados</w:t>
      </w:r>
      <w:r w:rsidRPr="0063096D">
        <w:rPr>
          <w:rFonts w:ascii="Arial" w:hAnsi="Arial" w:cs="Arial"/>
          <w:spacing w:val="-3"/>
          <w:sz w:val="18"/>
          <w:szCs w:val="18"/>
        </w:rPr>
        <w:t>.</w:t>
      </w:r>
    </w:p>
  </w:footnote>
  <w:footnote w:id="8">
    <w:p w:rsidR="002577BC" w:rsidRPr="0011477D" w:rsidRDefault="002577BC" w:rsidP="0011477D">
      <w:pPr>
        <w:pStyle w:val="FootnoteText"/>
        <w:tabs>
          <w:tab w:val="left" w:pos="284"/>
        </w:tabs>
        <w:rPr>
          <w:rFonts w:asciiTheme="majorHAnsi" w:hAnsiTheme="majorHAnsi" w:cs="Arial"/>
          <w:sz w:val="18"/>
          <w:szCs w:val="18"/>
          <w:lang w:val="es-ES"/>
        </w:rPr>
      </w:pPr>
      <w:r w:rsidRPr="00BF4A64">
        <w:rPr>
          <w:rStyle w:val="FootnoteReference"/>
          <w:rFonts w:ascii="Arial" w:hAnsi="Arial" w:cs="Arial"/>
          <w:sz w:val="18"/>
          <w:szCs w:val="18"/>
        </w:rPr>
        <w:footnoteRef/>
      </w:r>
      <w:r w:rsidRPr="00BF4A64">
        <w:rPr>
          <w:rFonts w:ascii="Arial" w:hAnsi="Arial" w:cs="Arial"/>
          <w:sz w:val="18"/>
          <w:szCs w:val="18"/>
        </w:rPr>
        <w:t xml:space="preserve"> </w:t>
      </w:r>
      <w:r>
        <w:rPr>
          <w:rFonts w:ascii="Arial" w:hAnsi="Arial" w:cs="Arial"/>
          <w:sz w:val="18"/>
          <w:szCs w:val="18"/>
        </w:rPr>
        <w:tab/>
      </w:r>
      <w:r w:rsidRPr="0011477D">
        <w:rPr>
          <w:rFonts w:asciiTheme="majorHAnsi" w:hAnsiTheme="majorHAnsi" w:cs="Arial"/>
          <w:sz w:val="18"/>
          <w:szCs w:val="18"/>
        </w:rPr>
        <w:t>Las concentraciones se encuentran ampliamente fuera de los límites de la normativa de calidad de aguas continentales para uso recreativo del Decreto Ejecutivo 75/2008 en, DBO</w:t>
      </w:r>
      <w:r w:rsidRPr="0011477D">
        <w:rPr>
          <w:rFonts w:asciiTheme="majorHAnsi" w:hAnsiTheme="majorHAnsi" w:cs="Arial"/>
          <w:sz w:val="18"/>
          <w:szCs w:val="18"/>
          <w:vertAlign w:val="subscript"/>
        </w:rPr>
        <w:t>5</w:t>
      </w:r>
      <w:r w:rsidRPr="0011477D">
        <w:rPr>
          <w:rFonts w:asciiTheme="majorHAnsi" w:hAnsiTheme="majorHAnsi" w:cs="Arial"/>
          <w:sz w:val="18"/>
          <w:szCs w:val="18"/>
        </w:rPr>
        <w:t xml:space="preserve">, oxígeno disuelto y </w:t>
      </w:r>
      <w:proofErr w:type="spellStart"/>
      <w:r w:rsidRPr="0011477D">
        <w:rPr>
          <w:rFonts w:asciiTheme="majorHAnsi" w:hAnsiTheme="majorHAnsi" w:cs="Arial"/>
          <w:sz w:val="18"/>
          <w:szCs w:val="18"/>
        </w:rPr>
        <w:t>coliformes</w:t>
      </w:r>
      <w:proofErr w:type="spellEnd"/>
      <w:r w:rsidRPr="0011477D">
        <w:rPr>
          <w:rFonts w:asciiTheme="majorHAnsi" w:hAnsiTheme="majorHAnsi" w:cs="Arial"/>
          <w:sz w:val="18"/>
          <w:szCs w:val="18"/>
        </w:rPr>
        <w:t xml:space="preserve"> fecales. En el muestreo preliminar que se realizó para el Programa en estación seca, se observa que los valores de DBO</w:t>
      </w:r>
      <w:r w:rsidRPr="0011477D">
        <w:rPr>
          <w:rFonts w:asciiTheme="majorHAnsi" w:hAnsiTheme="majorHAnsi" w:cs="Arial"/>
          <w:sz w:val="18"/>
          <w:szCs w:val="18"/>
          <w:vertAlign w:val="subscript"/>
        </w:rPr>
        <w:t>5</w:t>
      </w:r>
      <w:r>
        <w:rPr>
          <w:rFonts w:asciiTheme="majorHAnsi" w:hAnsiTheme="majorHAnsi" w:cs="Arial"/>
          <w:sz w:val="18"/>
          <w:szCs w:val="18"/>
        </w:rPr>
        <w:t xml:space="preserve"> en mg/l</w:t>
      </w:r>
      <w:r w:rsidRPr="0011477D">
        <w:rPr>
          <w:rFonts w:asciiTheme="majorHAnsi" w:hAnsiTheme="majorHAnsi" w:cs="Arial"/>
          <w:sz w:val="18"/>
          <w:szCs w:val="18"/>
        </w:rPr>
        <w:t xml:space="preserve">, oxígeno disuelto en mg/L y </w:t>
      </w:r>
      <w:proofErr w:type="spellStart"/>
      <w:r w:rsidRPr="0011477D">
        <w:rPr>
          <w:rFonts w:asciiTheme="majorHAnsi" w:hAnsiTheme="majorHAnsi" w:cs="Arial"/>
          <w:sz w:val="18"/>
          <w:szCs w:val="18"/>
        </w:rPr>
        <w:t>coliformes</w:t>
      </w:r>
      <w:proofErr w:type="spellEnd"/>
      <w:r w:rsidRPr="0011477D">
        <w:rPr>
          <w:rFonts w:asciiTheme="majorHAnsi" w:hAnsiTheme="majorHAnsi" w:cs="Arial"/>
          <w:sz w:val="18"/>
          <w:szCs w:val="18"/>
        </w:rPr>
        <w:t xml:space="preserve"> fecales en NMP/100m</w:t>
      </w:r>
      <w:r>
        <w:rPr>
          <w:rFonts w:asciiTheme="majorHAnsi" w:hAnsiTheme="majorHAnsi" w:cs="Arial"/>
          <w:sz w:val="18"/>
          <w:szCs w:val="18"/>
        </w:rPr>
        <w:t>l</w:t>
      </w:r>
      <w:r w:rsidRPr="0011477D">
        <w:rPr>
          <w:rFonts w:asciiTheme="majorHAnsi" w:hAnsiTheme="majorHAnsi" w:cs="Arial"/>
          <w:sz w:val="18"/>
          <w:szCs w:val="18"/>
        </w:rPr>
        <w:t xml:space="preserve"> para estos ríos respectivamente son: Caimito 16,1, 5,6 y 31.000; Aguacate 19,5, 5,10 y 110.000; Prudente 88,5, 4,20 y 265.000; Bernardino 29,0, 5,60 y 130.000; Martín Sánchez 33,4, 6,40 y 200.000; </w:t>
      </w:r>
      <w:proofErr w:type="spellStart"/>
      <w:r w:rsidRPr="0011477D">
        <w:rPr>
          <w:rFonts w:asciiTheme="majorHAnsi" w:hAnsiTheme="majorHAnsi" w:cs="Arial"/>
          <w:sz w:val="18"/>
          <w:szCs w:val="18"/>
        </w:rPr>
        <w:t>Perequetecito</w:t>
      </w:r>
      <w:proofErr w:type="spellEnd"/>
      <w:r w:rsidRPr="0011477D">
        <w:rPr>
          <w:rFonts w:asciiTheme="majorHAnsi" w:hAnsiTheme="majorHAnsi" w:cs="Arial"/>
          <w:sz w:val="18"/>
          <w:szCs w:val="18"/>
        </w:rPr>
        <w:t xml:space="preserve"> 37.80, 5,30 y 12.000, En el marco del Programa, se levantará una línea base para ambas estaciones (lluviosa y seca) y un plan de monitoreo de calidad de agua.</w:t>
      </w:r>
    </w:p>
  </w:footnote>
  <w:footnote w:id="9">
    <w:p w:rsidR="002577BC" w:rsidRPr="0011477D" w:rsidRDefault="002577BC" w:rsidP="0011477D">
      <w:pPr>
        <w:pStyle w:val="FootnoteText"/>
        <w:tabs>
          <w:tab w:val="left" w:pos="284"/>
        </w:tabs>
        <w:rPr>
          <w:rFonts w:asciiTheme="majorHAnsi" w:hAnsiTheme="majorHAnsi" w:cs="Arial"/>
          <w:sz w:val="18"/>
          <w:szCs w:val="18"/>
        </w:rPr>
      </w:pPr>
      <w:r w:rsidRPr="0011477D">
        <w:rPr>
          <w:rStyle w:val="FootnoteReference"/>
          <w:rFonts w:asciiTheme="majorHAnsi" w:hAnsiTheme="majorHAnsi" w:cs="Arial"/>
          <w:sz w:val="18"/>
          <w:szCs w:val="18"/>
        </w:rPr>
        <w:footnoteRef/>
      </w:r>
      <w:r w:rsidRPr="0011477D">
        <w:rPr>
          <w:rFonts w:asciiTheme="majorHAnsi" w:hAnsiTheme="majorHAnsi" w:cs="Arial"/>
          <w:sz w:val="18"/>
          <w:szCs w:val="18"/>
        </w:rPr>
        <w:t xml:space="preserve"> </w:t>
      </w:r>
      <w:r w:rsidRPr="0011477D">
        <w:rPr>
          <w:rFonts w:asciiTheme="majorHAnsi" w:hAnsiTheme="majorHAnsi" w:cs="Arial"/>
          <w:sz w:val="18"/>
          <w:szCs w:val="18"/>
        </w:rPr>
        <w:tab/>
        <w:t xml:space="preserve">Grupos de viviendas unifamiliares construidas por desarrolladores privados. </w:t>
      </w:r>
    </w:p>
  </w:footnote>
  <w:footnote w:id="10">
    <w:p w:rsidR="002577BC" w:rsidRPr="0011477D" w:rsidRDefault="002577BC" w:rsidP="0011477D">
      <w:pPr>
        <w:pStyle w:val="FootnoteText"/>
        <w:tabs>
          <w:tab w:val="left" w:pos="284"/>
        </w:tabs>
        <w:rPr>
          <w:rFonts w:asciiTheme="majorHAnsi" w:hAnsiTheme="majorHAnsi" w:cs="Arial"/>
          <w:sz w:val="18"/>
          <w:szCs w:val="18"/>
        </w:rPr>
      </w:pPr>
      <w:r w:rsidRPr="0011477D">
        <w:rPr>
          <w:rStyle w:val="FootnoteReference"/>
          <w:rFonts w:asciiTheme="majorHAnsi" w:hAnsiTheme="majorHAnsi" w:cs="Arial"/>
          <w:sz w:val="18"/>
          <w:szCs w:val="18"/>
        </w:rPr>
        <w:footnoteRef/>
      </w:r>
      <w:r w:rsidRPr="00C85297">
        <w:rPr>
          <w:rFonts w:asciiTheme="majorHAnsi" w:hAnsiTheme="majorHAnsi" w:cs="Arial"/>
          <w:sz w:val="18"/>
          <w:szCs w:val="18"/>
          <w:lang w:val="es-ES_tradnl"/>
        </w:rPr>
        <w:t xml:space="preserve"> </w:t>
      </w:r>
      <w:r w:rsidRPr="00C85297">
        <w:rPr>
          <w:rFonts w:asciiTheme="majorHAnsi" w:hAnsiTheme="majorHAnsi" w:cs="Arial"/>
          <w:sz w:val="18"/>
          <w:szCs w:val="18"/>
          <w:lang w:val="es-ES_tradnl"/>
        </w:rPr>
        <w:tab/>
        <w:t xml:space="preserve">Proyecto del Banco Mundial P154275. Proyecto de Saneamiento de </w:t>
      </w:r>
      <w:proofErr w:type="spellStart"/>
      <w:r w:rsidRPr="00C85297">
        <w:rPr>
          <w:rFonts w:asciiTheme="majorHAnsi" w:hAnsiTheme="majorHAnsi" w:cs="Arial"/>
          <w:sz w:val="18"/>
          <w:szCs w:val="18"/>
          <w:lang w:val="es-ES_tradnl"/>
        </w:rPr>
        <w:t>Burunga</w:t>
      </w:r>
      <w:proofErr w:type="spellEnd"/>
      <w:r w:rsidRPr="00C85297">
        <w:rPr>
          <w:rFonts w:asciiTheme="majorHAnsi" w:hAnsiTheme="majorHAnsi" w:cs="Arial"/>
          <w:sz w:val="18"/>
          <w:szCs w:val="18"/>
          <w:lang w:val="es-ES_tradnl"/>
        </w:rPr>
        <w:t xml:space="preserve"> y Arraiján Cabecera, que a</w:t>
      </w:r>
      <w:r w:rsidRPr="0011477D">
        <w:rPr>
          <w:rFonts w:asciiTheme="majorHAnsi" w:hAnsiTheme="majorHAnsi" w:cs="Arial"/>
          <w:sz w:val="18"/>
          <w:szCs w:val="18"/>
        </w:rPr>
        <w:t xml:space="preserve">tenderá los Corregimientos de Arraiján Cabecera, </w:t>
      </w:r>
      <w:proofErr w:type="spellStart"/>
      <w:r w:rsidRPr="0011477D">
        <w:rPr>
          <w:rFonts w:asciiTheme="majorHAnsi" w:hAnsiTheme="majorHAnsi" w:cs="Arial"/>
          <w:sz w:val="18"/>
          <w:szCs w:val="18"/>
        </w:rPr>
        <w:t>Burunga</w:t>
      </w:r>
      <w:proofErr w:type="spellEnd"/>
      <w:r w:rsidRPr="0011477D">
        <w:rPr>
          <w:rFonts w:asciiTheme="majorHAnsi" w:hAnsiTheme="majorHAnsi" w:cs="Arial"/>
          <w:sz w:val="18"/>
          <w:szCs w:val="18"/>
        </w:rPr>
        <w:t xml:space="preserve"> y Cerro Silvestre.</w:t>
      </w:r>
    </w:p>
  </w:footnote>
  <w:footnote w:id="11">
    <w:p w:rsidR="002577BC" w:rsidRPr="0011477D" w:rsidRDefault="002577BC" w:rsidP="0011477D">
      <w:pPr>
        <w:pStyle w:val="FootnoteText"/>
        <w:tabs>
          <w:tab w:val="left" w:pos="284"/>
        </w:tabs>
        <w:rPr>
          <w:rFonts w:asciiTheme="majorHAnsi" w:hAnsiTheme="majorHAnsi" w:cs="Arial"/>
          <w:sz w:val="18"/>
          <w:szCs w:val="18"/>
        </w:rPr>
      </w:pPr>
      <w:r w:rsidRPr="0011477D">
        <w:rPr>
          <w:rStyle w:val="FootnoteReference"/>
          <w:rFonts w:asciiTheme="majorHAnsi" w:hAnsiTheme="majorHAnsi" w:cs="Arial"/>
          <w:sz w:val="18"/>
          <w:szCs w:val="18"/>
        </w:rPr>
        <w:footnoteRef/>
      </w:r>
      <w:r w:rsidRPr="0011477D">
        <w:rPr>
          <w:rFonts w:asciiTheme="majorHAnsi" w:hAnsiTheme="majorHAnsi" w:cs="Arial"/>
          <w:sz w:val="18"/>
          <w:szCs w:val="18"/>
        </w:rPr>
        <w:t xml:space="preserve"> </w:t>
      </w:r>
      <w:r w:rsidRPr="0011477D">
        <w:rPr>
          <w:rFonts w:asciiTheme="majorHAnsi" w:hAnsiTheme="majorHAnsi" w:cs="Arial"/>
          <w:sz w:val="18"/>
          <w:szCs w:val="18"/>
        </w:rPr>
        <w:tab/>
        <w:t>Las tipologías que se proponen para la PTAR cumplen con la normativa de calidad de efluentes. Existe numerosa literatura al respecto. por ejem</w:t>
      </w:r>
      <w:r>
        <w:rPr>
          <w:rFonts w:asciiTheme="majorHAnsi" w:hAnsiTheme="majorHAnsi" w:cs="Arial"/>
          <w:sz w:val="18"/>
          <w:szCs w:val="18"/>
        </w:rPr>
        <w:t>plo: Nota Técnica IDB-TN-970, “</w:t>
      </w:r>
      <w:proofErr w:type="spellStart"/>
      <w:r w:rsidRPr="0011477D">
        <w:rPr>
          <w:rFonts w:asciiTheme="majorHAnsi" w:hAnsiTheme="majorHAnsi" w:cs="Arial"/>
          <w:sz w:val="18"/>
          <w:szCs w:val="18"/>
        </w:rPr>
        <w:t>Wastewater</w:t>
      </w:r>
      <w:proofErr w:type="spellEnd"/>
      <w:r w:rsidRPr="0011477D">
        <w:rPr>
          <w:rFonts w:asciiTheme="majorHAnsi" w:hAnsiTheme="majorHAnsi" w:cs="Arial"/>
          <w:sz w:val="18"/>
          <w:szCs w:val="18"/>
        </w:rPr>
        <w:t xml:space="preserve"> </w:t>
      </w:r>
      <w:proofErr w:type="spellStart"/>
      <w:r w:rsidRPr="0011477D">
        <w:rPr>
          <w:rFonts w:asciiTheme="majorHAnsi" w:hAnsiTheme="majorHAnsi" w:cs="Arial"/>
          <w:sz w:val="18"/>
          <w:szCs w:val="18"/>
        </w:rPr>
        <w:t>treatment</w:t>
      </w:r>
      <w:proofErr w:type="spellEnd"/>
      <w:r w:rsidRPr="0011477D">
        <w:rPr>
          <w:rFonts w:asciiTheme="majorHAnsi" w:hAnsiTheme="majorHAnsi" w:cs="Arial"/>
          <w:sz w:val="18"/>
          <w:szCs w:val="18"/>
        </w:rPr>
        <w:t xml:space="preserve"> in </w:t>
      </w:r>
      <w:proofErr w:type="spellStart"/>
      <w:r w:rsidRPr="0011477D">
        <w:rPr>
          <w:rFonts w:asciiTheme="majorHAnsi" w:hAnsiTheme="majorHAnsi" w:cs="Arial"/>
          <w:sz w:val="18"/>
          <w:szCs w:val="18"/>
        </w:rPr>
        <w:t>Brazil</w:t>
      </w:r>
      <w:proofErr w:type="spellEnd"/>
      <w:r w:rsidRPr="0011477D">
        <w:rPr>
          <w:rFonts w:asciiTheme="majorHAnsi" w:hAnsiTheme="majorHAnsi" w:cs="Arial"/>
          <w:sz w:val="18"/>
          <w:szCs w:val="18"/>
        </w:rPr>
        <w:t xml:space="preserve">”. Marcos Von </w:t>
      </w:r>
      <w:proofErr w:type="spellStart"/>
      <w:r w:rsidRPr="0011477D">
        <w:rPr>
          <w:rFonts w:asciiTheme="majorHAnsi" w:hAnsiTheme="majorHAnsi" w:cs="Arial"/>
          <w:sz w:val="18"/>
          <w:szCs w:val="18"/>
        </w:rPr>
        <w:t>Sperling</w:t>
      </w:r>
      <w:proofErr w:type="spellEnd"/>
      <w:r w:rsidRPr="0011477D">
        <w:rPr>
          <w:rFonts w:asciiTheme="majorHAnsi" w:hAnsiTheme="majorHAnsi" w:cs="Arial"/>
          <w:sz w:val="18"/>
          <w:szCs w:val="18"/>
        </w:rPr>
        <w:t>, Agosto 2016, y también evidencia de l</w:t>
      </w:r>
      <w:r>
        <w:rPr>
          <w:rFonts w:asciiTheme="majorHAnsi" w:hAnsiTheme="majorHAnsi" w:cs="Arial"/>
          <w:sz w:val="18"/>
          <w:szCs w:val="18"/>
        </w:rPr>
        <w:t>os resultados de la PTAR Juan Dí</w:t>
      </w:r>
      <w:r w:rsidRPr="0011477D">
        <w:rPr>
          <w:rFonts w:asciiTheme="majorHAnsi" w:hAnsiTheme="majorHAnsi" w:cs="Arial"/>
          <w:sz w:val="18"/>
          <w:szCs w:val="18"/>
        </w:rPr>
        <w:t>az (ver enlace)</w:t>
      </w:r>
      <w:ins w:id="44" w:author="Aracelis Itzel" w:date="2016-09-05T09:51:00Z">
        <w:r w:rsidRPr="0011477D">
          <w:rPr>
            <w:rFonts w:asciiTheme="majorHAnsi" w:hAnsiTheme="majorHAnsi" w:cs="Arial"/>
            <w:sz w:val="18"/>
            <w:szCs w:val="18"/>
          </w:rPr>
          <w:t>.</w:t>
        </w:r>
      </w:ins>
    </w:p>
  </w:footnote>
  <w:footnote w:id="12">
    <w:p w:rsidR="004F2178" w:rsidRPr="004F2178" w:rsidRDefault="004F2178">
      <w:pPr>
        <w:pStyle w:val="FootnoteText"/>
        <w:rPr>
          <w:rFonts w:asciiTheme="majorHAnsi" w:hAnsiTheme="majorHAnsi"/>
          <w:sz w:val="16"/>
          <w:szCs w:val="16"/>
          <w:lang w:val="es-PY"/>
        </w:rPr>
      </w:pPr>
      <w:r w:rsidRPr="004F2178">
        <w:rPr>
          <w:rStyle w:val="FootnoteReference"/>
          <w:rFonts w:asciiTheme="majorHAnsi" w:hAnsiTheme="majorHAnsi"/>
          <w:sz w:val="16"/>
          <w:szCs w:val="16"/>
        </w:rPr>
        <w:footnoteRef/>
      </w:r>
      <w:r w:rsidRPr="004F2178">
        <w:rPr>
          <w:rFonts w:asciiTheme="majorHAnsi" w:hAnsiTheme="majorHAnsi"/>
          <w:sz w:val="16"/>
          <w:szCs w:val="16"/>
        </w:rPr>
        <w:t xml:space="preserve"> El costo de O&amp;M por 10 años asciende a USD 156 millones. El Gobierno se compromete en asignar los recursos gradualmente en la medida que las obras se</w:t>
      </w:r>
      <w:r>
        <w:rPr>
          <w:rFonts w:asciiTheme="majorHAnsi" w:hAnsiTheme="majorHAnsi"/>
          <w:sz w:val="16"/>
          <w:szCs w:val="16"/>
        </w:rPr>
        <w:t xml:space="preserve"> concluyan y se inicie la oper</w:t>
      </w:r>
      <w:r w:rsidRPr="004F2178">
        <w:rPr>
          <w:rFonts w:asciiTheme="majorHAnsi" w:hAnsiTheme="majorHAnsi"/>
          <w:sz w:val="16"/>
          <w:szCs w:val="16"/>
        </w:rPr>
        <w:t>ación.</w:t>
      </w:r>
    </w:p>
  </w:footnote>
  <w:footnote w:id="13">
    <w:p w:rsidR="002577BC" w:rsidRPr="0029027D" w:rsidRDefault="002577BC" w:rsidP="0029027D">
      <w:pPr>
        <w:pStyle w:val="FootnoteText"/>
        <w:tabs>
          <w:tab w:val="left" w:pos="284"/>
        </w:tabs>
        <w:rPr>
          <w:rFonts w:asciiTheme="majorHAnsi" w:hAnsiTheme="majorHAnsi"/>
          <w:sz w:val="16"/>
          <w:szCs w:val="16"/>
          <w:lang w:val="es-PY"/>
        </w:rPr>
      </w:pPr>
      <w:r w:rsidRPr="0029027D">
        <w:rPr>
          <w:rStyle w:val="FootnoteReference"/>
          <w:rFonts w:asciiTheme="majorHAnsi" w:hAnsiTheme="majorHAnsi" w:cs="Arial"/>
          <w:sz w:val="16"/>
          <w:szCs w:val="16"/>
        </w:rPr>
        <w:footnoteRef/>
      </w:r>
      <w:r w:rsidRPr="00BF4A64">
        <w:rPr>
          <w:rFonts w:ascii="Arial" w:hAnsi="Arial" w:cs="Arial"/>
          <w:sz w:val="18"/>
          <w:szCs w:val="18"/>
        </w:rPr>
        <w:t xml:space="preserve"> </w:t>
      </w:r>
      <w:r w:rsidRPr="0029027D">
        <w:rPr>
          <w:rFonts w:asciiTheme="majorHAnsi" w:hAnsiTheme="majorHAnsi"/>
          <w:sz w:val="16"/>
          <w:szCs w:val="16"/>
          <w:lang w:val="es-PY"/>
        </w:rPr>
        <w:t>La creación del CCS es una condición de ejecución del préstamo 3506-OC/PN y 3506/CH-PN.</w:t>
      </w:r>
    </w:p>
  </w:footnote>
  <w:footnote w:id="14">
    <w:p w:rsidR="002577BC" w:rsidRPr="003A3D83" w:rsidRDefault="002577BC" w:rsidP="0029027D">
      <w:pPr>
        <w:pStyle w:val="FootnoteText"/>
        <w:tabs>
          <w:tab w:val="left" w:pos="284"/>
        </w:tabs>
        <w:rPr>
          <w:rFonts w:asciiTheme="majorHAnsi" w:hAnsiTheme="majorHAnsi"/>
          <w:sz w:val="16"/>
          <w:szCs w:val="16"/>
          <w:lang w:val="es-PY"/>
        </w:rPr>
      </w:pPr>
      <w:r w:rsidRPr="003A3D83">
        <w:rPr>
          <w:rStyle w:val="FootnoteReference"/>
          <w:rFonts w:asciiTheme="majorHAnsi" w:hAnsiTheme="majorHAnsi"/>
          <w:sz w:val="16"/>
          <w:szCs w:val="16"/>
        </w:rPr>
        <w:footnoteRef/>
      </w:r>
      <w:r w:rsidRPr="003A3D83">
        <w:rPr>
          <w:rFonts w:asciiTheme="majorHAnsi" w:hAnsiTheme="majorHAnsi"/>
          <w:sz w:val="16"/>
          <w:szCs w:val="16"/>
        </w:rPr>
        <w:t xml:space="preserve"> </w:t>
      </w:r>
      <w:r w:rsidRPr="003A3D83">
        <w:rPr>
          <w:rFonts w:asciiTheme="majorHAnsi" w:hAnsiTheme="majorHAnsi"/>
          <w:sz w:val="16"/>
          <w:szCs w:val="16"/>
          <w:lang w:val="es-PY"/>
        </w:rPr>
        <w:t>Artículo Tercero numeral 2 del Convenio de Cooperación MINSA – IDAAN suscrito el 18/06/2015.</w:t>
      </w:r>
    </w:p>
  </w:footnote>
  <w:footnote w:id="15">
    <w:p w:rsidR="006104CA" w:rsidRPr="001513B3" w:rsidRDefault="006104CA" w:rsidP="006104CA">
      <w:pPr>
        <w:pStyle w:val="FootnoteText"/>
        <w:rPr>
          <w:rFonts w:asciiTheme="majorHAnsi" w:hAnsiTheme="majorHAnsi"/>
          <w:sz w:val="16"/>
          <w:szCs w:val="16"/>
          <w:lang w:val="es-PY"/>
        </w:rPr>
      </w:pPr>
      <w:r w:rsidRPr="001513B3">
        <w:rPr>
          <w:rStyle w:val="FootnoteReference"/>
          <w:rFonts w:asciiTheme="majorHAnsi" w:hAnsiTheme="majorHAnsi"/>
          <w:sz w:val="16"/>
          <w:szCs w:val="16"/>
        </w:rPr>
        <w:footnoteRef/>
      </w:r>
      <w:r w:rsidRPr="001513B3">
        <w:rPr>
          <w:rFonts w:asciiTheme="majorHAnsi" w:hAnsiTheme="majorHAnsi"/>
          <w:sz w:val="16"/>
          <w:szCs w:val="16"/>
        </w:rPr>
        <w:t xml:space="preserve"> </w:t>
      </w:r>
      <w:r w:rsidRPr="001513B3">
        <w:rPr>
          <w:rFonts w:asciiTheme="majorHAnsi" w:hAnsiTheme="majorHAnsi"/>
          <w:sz w:val="16"/>
          <w:szCs w:val="16"/>
          <w:lang w:val="es-PY"/>
        </w:rPr>
        <w:t>Gestión presupuestaria, de adquisiciones, administrativa, financiera, de contabilidad y rendición de cuentas</w:t>
      </w:r>
      <w:r>
        <w:rPr>
          <w:rFonts w:asciiTheme="majorHAnsi" w:hAnsiTheme="majorHAnsi"/>
          <w:sz w:val="16"/>
          <w:szCs w:val="16"/>
          <w:lang w:val="es-PY"/>
        </w:rPr>
        <w:t>.</w:t>
      </w:r>
    </w:p>
  </w:footnote>
  <w:footnote w:id="16">
    <w:p w:rsidR="002577BC" w:rsidRPr="00F12FF6" w:rsidRDefault="002577BC">
      <w:pPr>
        <w:pStyle w:val="FootnoteText"/>
        <w:rPr>
          <w:rFonts w:asciiTheme="majorHAnsi" w:hAnsiTheme="majorHAnsi"/>
          <w:sz w:val="16"/>
          <w:szCs w:val="16"/>
          <w:lang w:val="es-PY"/>
        </w:rPr>
      </w:pPr>
      <w:r w:rsidRPr="00F12FF6">
        <w:rPr>
          <w:rStyle w:val="FootnoteReference"/>
          <w:rFonts w:asciiTheme="majorHAnsi" w:hAnsiTheme="majorHAnsi"/>
          <w:sz w:val="16"/>
          <w:szCs w:val="16"/>
        </w:rPr>
        <w:footnoteRef/>
      </w:r>
      <w:r w:rsidRPr="00F12FF6">
        <w:rPr>
          <w:rFonts w:asciiTheme="majorHAnsi" w:hAnsiTheme="majorHAnsi"/>
          <w:sz w:val="16"/>
          <w:szCs w:val="16"/>
        </w:rPr>
        <w:t xml:space="preserve"> Vigente desde el mes de Julio de 2016.</w:t>
      </w:r>
    </w:p>
  </w:footnote>
  <w:footnote w:id="17">
    <w:p w:rsidR="002577BC" w:rsidRPr="00130006" w:rsidRDefault="002577BC" w:rsidP="00DE5057">
      <w:pPr>
        <w:pStyle w:val="FootnoteText"/>
        <w:rPr>
          <w:rFonts w:asciiTheme="majorHAnsi" w:hAnsiTheme="majorHAnsi"/>
          <w:sz w:val="16"/>
          <w:szCs w:val="16"/>
          <w:lang w:val="es-PY"/>
        </w:rPr>
      </w:pPr>
      <w:r w:rsidRPr="00130006">
        <w:rPr>
          <w:rStyle w:val="FootnoteReference"/>
          <w:rFonts w:asciiTheme="majorHAnsi" w:hAnsiTheme="majorHAnsi"/>
          <w:sz w:val="16"/>
          <w:szCs w:val="16"/>
        </w:rPr>
        <w:footnoteRef/>
      </w:r>
      <w:r w:rsidRPr="00130006">
        <w:rPr>
          <w:rFonts w:asciiTheme="majorHAnsi" w:hAnsiTheme="majorHAnsi"/>
          <w:sz w:val="16"/>
          <w:szCs w:val="16"/>
        </w:rPr>
        <w:t xml:space="preserve"> </w:t>
      </w:r>
      <w:r w:rsidRPr="00130006">
        <w:rPr>
          <w:rFonts w:asciiTheme="majorHAnsi" w:hAnsiTheme="majorHAnsi"/>
          <w:sz w:val="16"/>
          <w:szCs w:val="16"/>
          <w:lang w:val="es-PY"/>
        </w:rPr>
        <w:t>Los semestres finalizan en los meses de junio y diciembre.</w:t>
      </w:r>
    </w:p>
  </w:footnote>
  <w:footnote w:id="18">
    <w:p w:rsidR="002577BC" w:rsidRPr="006F1807" w:rsidRDefault="002577BC" w:rsidP="00060D34">
      <w:pPr>
        <w:pStyle w:val="FootnoteText"/>
        <w:rPr>
          <w:lang w:val="es-PY"/>
        </w:rPr>
      </w:pPr>
      <w:r>
        <w:rPr>
          <w:rStyle w:val="FootnoteReference"/>
        </w:rPr>
        <w:footnoteRef/>
      </w:r>
      <w:r>
        <w:t xml:space="preserve"> </w:t>
      </w:r>
      <w:r w:rsidRPr="004833E6">
        <w:rPr>
          <w:rFonts w:ascii="Arial Narrow" w:hAnsi="Arial Narrow"/>
          <w:sz w:val="14"/>
          <w:szCs w:val="14"/>
          <w:lang w:val="es-PY"/>
        </w:rPr>
        <w:t xml:space="preserve">Aunque existen pequeñas plantas de tratamiento </w:t>
      </w:r>
      <w:r>
        <w:rPr>
          <w:rFonts w:ascii="Arial Narrow" w:hAnsi="Arial Narrow"/>
          <w:sz w:val="14"/>
          <w:szCs w:val="14"/>
          <w:lang w:val="es-PY"/>
        </w:rPr>
        <w:t xml:space="preserve">de aguas residuales, estas no cumplen </w:t>
      </w:r>
      <w:r w:rsidRPr="004833E6">
        <w:rPr>
          <w:rFonts w:ascii="Arial Narrow" w:hAnsi="Arial Narrow"/>
          <w:sz w:val="14"/>
          <w:szCs w:val="14"/>
          <w:lang w:val="es-PY"/>
        </w:rPr>
        <w:t>con la normativa</w:t>
      </w:r>
      <w:r w:rsidRPr="00485C94">
        <w:rPr>
          <w:rFonts w:ascii="Arial Narrow" w:hAnsi="Arial Narrow"/>
          <w:sz w:val="14"/>
          <w:szCs w:val="14"/>
          <w:lang w:val="es-PY"/>
        </w:rPr>
        <w:t xml:space="preserve"> requerida</w:t>
      </w:r>
    </w:p>
  </w:footnote>
  <w:footnote w:id="19">
    <w:p w:rsidR="002577BC" w:rsidRPr="00955707" w:rsidRDefault="002577BC" w:rsidP="00060D34">
      <w:pPr>
        <w:pStyle w:val="FootnoteText"/>
        <w:rPr>
          <w:rFonts w:ascii="Arial Narrow" w:hAnsi="Arial Narrow"/>
          <w:sz w:val="14"/>
          <w:szCs w:val="14"/>
          <w:lang w:val="es-PY"/>
        </w:rPr>
      </w:pPr>
      <w:r w:rsidRPr="00955707">
        <w:rPr>
          <w:rStyle w:val="FootnoteReference"/>
          <w:rFonts w:ascii="Arial Narrow" w:hAnsi="Arial Narrow"/>
          <w:sz w:val="14"/>
          <w:szCs w:val="14"/>
        </w:rPr>
        <w:footnoteRef/>
      </w:r>
      <w:r w:rsidRPr="00955707">
        <w:rPr>
          <w:rFonts w:ascii="Arial Narrow" w:hAnsi="Arial Narrow"/>
          <w:sz w:val="14"/>
          <w:szCs w:val="14"/>
        </w:rPr>
        <w:t xml:space="preserve"> De acuerdo al Censo s</w:t>
      </w:r>
      <w:proofErr w:type="spellStart"/>
      <w:r w:rsidRPr="00955707">
        <w:rPr>
          <w:rFonts w:ascii="Arial Narrow" w:hAnsi="Arial Narrow"/>
          <w:sz w:val="14"/>
          <w:szCs w:val="14"/>
          <w:lang w:val="es-PY"/>
        </w:rPr>
        <w:t>e</w:t>
      </w:r>
      <w:proofErr w:type="spellEnd"/>
      <w:r w:rsidRPr="00955707">
        <w:rPr>
          <w:rFonts w:ascii="Arial Narrow" w:hAnsi="Arial Narrow"/>
          <w:sz w:val="14"/>
          <w:szCs w:val="14"/>
          <w:lang w:val="es-PY"/>
        </w:rPr>
        <w:t xml:space="preserve"> está suponiendo </w:t>
      </w:r>
      <w:r w:rsidRPr="00A722BA">
        <w:rPr>
          <w:rFonts w:ascii="Arial Narrow" w:hAnsi="Arial Narrow"/>
          <w:sz w:val="14"/>
          <w:szCs w:val="14"/>
          <w:highlight w:val="yellow"/>
          <w:lang w:val="es-PY"/>
        </w:rPr>
        <w:t>3,3</w:t>
      </w:r>
      <w:r w:rsidRPr="00955707">
        <w:rPr>
          <w:rFonts w:ascii="Arial Narrow" w:hAnsi="Arial Narrow"/>
          <w:sz w:val="14"/>
          <w:szCs w:val="14"/>
          <w:lang w:val="es-PY"/>
        </w:rPr>
        <w:t xml:space="preserve"> personas por hogar</w:t>
      </w:r>
    </w:p>
  </w:footnote>
  <w:footnote w:id="20">
    <w:p w:rsidR="002577BC" w:rsidRPr="00955707" w:rsidRDefault="002577BC" w:rsidP="00060D34">
      <w:pPr>
        <w:pStyle w:val="FootnoteText"/>
        <w:rPr>
          <w:rFonts w:ascii="Arial Narrow" w:hAnsi="Arial Narrow"/>
          <w:sz w:val="14"/>
          <w:szCs w:val="14"/>
          <w:lang w:val="es-PY"/>
        </w:rPr>
      </w:pPr>
      <w:r w:rsidRPr="00955707">
        <w:rPr>
          <w:rStyle w:val="FootnoteReference"/>
          <w:rFonts w:ascii="Arial Narrow" w:hAnsi="Arial Narrow"/>
          <w:sz w:val="14"/>
          <w:szCs w:val="14"/>
        </w:rPr>
        <w:footnoteRef/>
      </w:r>
      <w:r w:rsidRPr="00955707">
        <w:rPr>
          <w:rFonts w:ascii="Arial Narrow" w:hAnsi="Arial Narrow"/>
          <w:sz w:val="14"/>
          <w:szCs w:val="14"/>
        </w:rPr>
        <w:t xml:space="preserve"> </w:t>
      </w:r>
      <w:r w:rsidRPr="00955707">
        <w:rPr>
          <w:rFonts w:ascii="Arial Narrow" w:hAnsi="Arial Narrow"/>
          <w:sz w:val="14"/>
          <w:szCs w:val="14"/>
          <w:lang w:val="es-PY"/>
        </w:rPr>
        <w:t>Esta información es preliminar y será ajustada una vez desarrollado el estudio de levantamiento de línea de base</w:t>
      </w:r>
    </w:p>
  </w:footnote>
  <w:footnote w:id="21">
    <w:p w:rsidR="002577BC" w:rsidRPr="00EF683A" w:rsidRDefault="002577BC" w:rsidP="00060D34">
      <w:pPr>
        <w:pStyle w:val="FootnoteText"/>
        <w:rPr>
          <w:lang w:val="es-PY"/>
        </w:rPr>
      </w:pPr>
      <w:r w:rsidRPr="00955707">
        <w:rPr>
          <w:rStyle w:val="FootnoteReference"/>
          <w:rFonts w:ascii="Arial Narrow" w:hAnsi="Arial Narrow"/>
          <w:sz w:val="14"/>
          <w:szCs w:val="14"/>
        </w:rPr>
        <w:footnoteRef/>
      </w:r>
      <w:r w:rsidRPr="00955707">
        <w:rPr>
          <w:rFonts w:ascii="Arial Narrow" w:hAnsi="Arial Narrow"/>
          <w:sz w:val="14"/>
          <w:szCs w:val="14"/>
        </w:rPr>
        <w:t xml:space="preserve"> </w:t>
      </w:r>
      <w:r w:rsidRPr="00955707">
        <w:rPr>
          <w:rFonts w:ascii="Arial Narrow" w:hAnsi="Arial Narrow"/>
          <w:sz w:val="14"/>
          <w:szCs w:val="14"/>
          <w:lang w:val="es-PY"/>
        </w:rPr>
        <w:t>Demanda Bioquímica de Oxígeno</w:t>
      </w:r>
    </w:p>
  </w:footnote>
  <w:footnote w:id="22">
    <w:p w:rsidR="002577BC" w:rsidRPr="004833E6" w:rsidRDefault="002577BC" w:rsidP="00060D34">
      <w:pPr>
        <w:pStyle w:val="FootnoteText"/>
        <w:rPr>
          <w:lang w:val="es-PY"/>
        </w:rPr>
      </w:pPr>
      <w:r>
        <w:rPr>
          <w:rStyle w:val="FootnoteReference"/>
        </w:rPr>
        <w:footnoteRef/>
      </w:r>
      <w:r>
        <w:t xml:space="preserve"> </w:t>
      </w:r>
      <w:r w:rsidRPr="004833E6">
        <w:rPr>
          <w:rFonts w:ascii="Arial Narrow" w:hAnsi="Arial Narrow"/>
          <w:sz w:val="14"/>
          <w:szCs w:val="14"/>
          <w:lang w:val="es-PY"/>
        </w:rPr>
        <w:t>La línea de base es preliminar y una vez defina estos valores serán actualizados</w:t>
      </w:r>
      <w:r>
        <w:rPr>
          <w:lang w:val="es-PY"/>
        </w:rPr>
        <w:t xml:space="preserve"> </w:t>
      </w:r>
    </w:p>
  </w:footnote>
  <w:footnote w:id="23">
    <w:p w:rsidR="002577BC" w:rsidRPr="00C014BF" w:rsidRDefault="002577BC" w:rsidP="00060D34">
      <w:pPr>
        <w:pStyle w:val="FootnoteText"/>
        <w:rPr>
          <w:lang w:val="es-PY"/>
        </w:rPr>
      </w:pPr>
      <w:r>
        <w:rPr>
          <w:rStyle w:val="FootnoteReference"/>
        </w:rPr>
        <w:footnoteRef/>
      </w:r>
      <w:r>
        <w:t xml:space="preserve"> Incluye los costos anuales de operación y mantenimiento de la PTAR  y el Sistema en el año 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753" w:rsidRDefault="001A17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7BC" w:rsidRPr="003403AD" w:rsidRDefault="002577BC" w:rsidP="003403AD">
    <w:pPr>
      <w:pStyle w:val="Header"/>
      <w:jc w:val="right"/>
      <w:rPr>
        <w:rFonts w:asciiTheme="majorHAnsi" w:hAnsiTheme="majorHAnsi" w:cstheme="minorHAnsi"/>
        <w:i/>
        <w:sz w:val="20"/>
      </w:rPr>
    </w:pPr>
    <w:r w:rsidRPr="003403AD">
      <w:rPr>
        <w:rFonts w:asciiTheme="majorHAnsi" w:hAnsiTheme="majorHAnsi" w:cstheme="minorHAnsi"/>
        <w:i/>
        <w:sz w:val="20"/>
      </w:rPr>
      <w:t xml:space="preserve">Programa de Saneamiento de los Distritos de Arraiján y La Chorrera </w:t>
    </w:r>
    <w:r>
      <w:rPr>
        <w:rFonts w:asciiTheme="majorHAnsi" w:hAnsiTheme="majorHAnsi" w:cstheme="minorHAnsi"/>
        <w:i/>
        <w:sz w:val="20"/>
      </w:rPr>
      <w:t xml:space="preserve">- </w:t>
    </w:r>
    <w:r w:rsidRPr="003403AD">
      <w:rPr>
        <w:rFonts w:asciiTheme="majorHAnsi" w:hAnsiTheme="majorHAnsi" w:cstheme="minorHAnsi"/>
        <w:i/>
        <w:sz w:val="20"/>
      </w:rPr>
      <w:t>PSACH Fase I</w:t>
    </w:r>
  </w:p>
  <w:p w:rsidR="002577BC" w:rsidRPr="003403AD" w:rsidRDefault="002577BC" w:rsidP="003403AD">
    <w:pPr>
      <w:pStyle w:val="Header"/>
      <w:jc w:val="right"/>
      <w:rPr>
        <w:rFonts w:cstheme="minorHAnsi"/>
        <w:sz w:val="20"/>
      </w:rPr>
    </w:pPr>
    <w:r w:rsidRPr="003403AD">
      <w:rPr>
        <w:rFonts w:asciiTheme="majorHAnsi" w:hAnsiTheme="majorHAnsi" w:cstheme="minorHAnsi"/>
        <w:i/>
        <w:sz w:val="20"/>
      </w:rPr>
      <w:t>Reglamento Operativo del Programa</w:t>
    </w:r>
  </w:p>
  <w:p w:rsidR="002577BC" w:rsidRDefault="002577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729049"/>
      <w:docPartObj>
        <w:docPartGallery w:val="Watermarks"/>
        <w:docPartUnique/>
      </w:docPartObj>
    </w:sdtPr>
    <w:sdtContent>
      <w:p w:rsidR="001A1753" w:rsidRDefault="001A1753">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7BC" w:rsidRPr="003403AD" w:rsidRDefault="002577BC" w:rsidP="00F12FF6">
    <w:pPr>
      <w:pStyle w:val="Header"/>
      <w:jc w:val="right"/>
      <w:rPr>
        <w:rFonts w:asciiTheme="majorHAnsi" w:hAnsiTheme="majorHAnsi" w:cstheme="minorHAnsi"/>
        <w:i/>
        <w:sz w:val="20"/>
      </w:rPr>
    </w:pPr>
    <w:r w:rsidRPr="003403AD">
      <w:rPr>
        <w:rFonts w:asciiTheme="majorHAnsi" w:hAnsiTheme="majorHAnsi" w:cstheme="minorHAnsi"/>
        <w:i/>
        <w:sz w:val="20"/>
      </w:rPr>
      <w:t xml:space="preserve">Programa de Saneamiento de los Distritos de Arraiján y La Chorrera </w:t>
    </w:r>
    <w:r>
      <w:rPr>
        <w:rFonts w:asciiTheme="majorHAnsi" w:hAnsiTheme="majorHAnsi" w:cstheme="minorHAnsi"/>
        <w:i/>
        <w:sz w:val="20"/>
      </w:rPr>
      <w:t xml:space="preserve">- </w:t>
    </w:r>
    <w:r w:rsidRPr="003403AD">
      <w:rPr>
        <w:rFonts w:asciiTheme="majorHAnsi" w:hAnsiTheme="majorHAnsi" w:cstheme="minorHAnsi"/>
        <w:i/>
        <w:sz w:val="20"/>
      </w:rPr>
      <w:t>PSACH Fase I</w:t>
    </w:r>
  </w:p>
  <w:p w:rsidR="0016459C" w:rsidRPr="0016459C" w:rsidRDefault="002577BC" w:rsidP="0016459C">
    <w:pPr>
      <w:pStyle w:val="Header"/>
      <w:jc w:val="right"/>
      <w:rPr>
        <w:rFonts w:asciiTheme="majorHAnsi" w:hAnsiTheme="majorHAnsi" w:cstheme="minorHAnsi"/>
        <w:i/>
        <w:sz w:val="20"/>
      </w:rPr>
    </w:pPr>
    <w:r w:rsidRPr="003403AD">
      <w:rPr>
        <w:rFonts w:asciiTheme="majorHAnsi" w:hAnsiTheme="majorHAnsi" w:cstheme="minorHAnsi"/>
        <w:i/>
        <w:sz w:val="20"/>
      </w:rPr>
      <w:t>Reglamento Operativo del Programa</w:t>
    </w:r>
  </w:p>
  <w:p w:rsidR="002577BC" w:rsidRDefault="002577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2AA0"/>
    <w:multiLevelType w:val="hybridMultilevel"/>
    <w:tmpl w:val="007A8B9E"/>
    <w:lvl w:ilvl="0" w:tplc="420E75A0">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4D3414C"/>
    <w:multiLevelType w:val="hybridMultilevel"/>
    <w:tmpl w:val="A57885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6EF300D"/>
    <w:multiLevelType w:val="hybridMultilevel"/>
    <w:tmpl w:val="2F1ED96E"/>
    <w:lvl w:ilvl="0" w:tplc="3C0A001B">
      <w:start w:val="1"/>
      <w:numFmt w:val="lowerRoman"/>
      <w:lvlText w:val="%1."/>
      <w:lvlJc w:val="righ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778268F"/>
    <w:multiLevelType w:val="hybridMultilevel"/>
    <w:tmpl w:val="D3C2707E"/>
    <w:lvl w:ilvl="0" w:tplc="05BAFF6C">
      <w:start w:val="1"/>
      <w:numFmt w:val="lowerRoman"/>
      <w:lvlText w:val="%1."/>
      <w:lvlJc w:val="right"/>
      <w:pPr>
        <w:ind w:left="720" w:hanging="360"/>
      </w:pPr>
      <w:rPr>
        <w:rFonts w:asciiTheme="majorHAnsi" w:hAnsiTheme="majorHAnsi" w:hint="default"/>
        <w:b w:val="0"/>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A510510"/>
    <w:multiLevelType w:val="hybridMultilevel"/>
    <w:tmpl w:val="D3C2707E"/>
    <w:lvl w:ilvl="0" w:tplc="05BAFF6C">
      <w:start w:val="1"/>
      <w:numFmt w:val="lowerRoman"/>
      <w:lvlText w:val="%1."/>
      <w:lvlJc w:val="right"/>
      <w:pPr>
        <w:ind w:left="720" w:hanging="360"/>
      </w:pPr>
      <w:rPr>
        <w:rFonts w:asciiTheme="majorHAnsi" w:hAnsiTheme="majorHAnsi" w:hint="default"/>
        <w:b w:val="0"/>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0C332AE5"/>
    <w:multiLevelType w:val="hybridMultilevel"/>
    <w:tmpl w:val="B18E433E"/>
    <w:lvl w:ilvl="0" w:tplc="3C0A001B">
      <w:start w:val="1"/>
      <w:numFmt w:val="lowerRoman"/>
      <w:lvlText w:val="%1."/>
      <w:lvlJc w:val="righ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10DE5169"/>
    <w:multiLevelType w:val="hybridMultilevel"/>
    <w:tmpl w:val="2F1ED96E"/>
    <w:lvl w:ilvl="0" w:tplc="3C0A001B">
      <w:start w:val="1"/>
      <w:numFmt w:val="lowerRoman"/>
      <w:lvlText w:val="%1."/>
      <w:lvlJc w:val="righ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BB10B94"/>
    <w:multiLevelType w:val="multilevel"/>
    <w:tmpl w:val="813EBCE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065753A"/>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1974F52"/>
    <w:multiLevelType w:val="multilevel"/>
    <w:tmpl w:val="855C9662"/>
    <w:lvl w:ilvl="0">
      <w:start w:val="1"/>
      <w:numFmt w:val="decimal"/>
      <w:lvlText w:val="%1."/>
      <w:lvlJc w:val="left"/>
      <w:pPr>
        <w:ind w:left="360" w:hanging="360"/>
      </w:p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AD313AF"/>
    <w:multiLevelType w:val="hybridMultilevel"/>
    <w:tmpl w:val="D3C83800"/>
    <w:lvl w:ilvl="0" w:tplc="E8C8C7D4">
      <w:start w:val="1"/>
      <w:numFmt w:val="lowerRoman"/>
      <w:lvlText w:val="%1."/>
      <w:lvlJc w:val="right"/>
      <w:pPr>
        <w:ind w:left="720" w:hanging="360"/>
      </w:pPr>
      <w:rPr>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B522618"/>
    <w:multiLevelType w:val="hybridMultilevel"/>
    <w:tmpl w:val="D3C2707E"/>
    <w:lvl w:ilvl="0" w:tplc="05BAFF6C">
      <w:start w:val="1"/>
      <w:numFmt w:val="lowerRoman"/>
      <w:lvlText w:val="%1."/>
      <w:lvlJc w:val="right"/>
      <w:pPr>
        <w:ind w:left="720" w:hanging="360"/>
      </w:pPr>
      <w:rPr>
        <w:rFonts w:asciiTheme="majorHAnsi" w:hAnsiTheme="majorHAnsi" w:hint="default"/>
        <w:b w:val="0"/>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2D1E0A82"/>
    <w:multiLevelType w:val="hybridMultilevel"/>
    <w:tmpl w:val="7EFC1A9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A3F4850"/>
    <w:multiLevelType w:val="hybridMultilevel"/>
    <w:tmpl w:val="BC1293BA"/>
    <w:lvl w:ilvl="0" w:tplc="112292A2">
      <w:start w:val="1"/>
      <w:numFmt w:val="lowerLetter"/>
      <w:lvlText w:val="%1."/>
      <w:lvlJc w:val="left"/>
      <w:pPr>
        <w:tabs>
          <w:tab w:val="num" w:pos="372"/>
        </w:tabs>
        <w:ind w:left="372" w:hanging="360"/>
      </w:pPr>
      <w:rPr>
        <w:rFonts w:hint="default"/>
      </w:rPr>
    </w:lvl>
    <w:lvl w:ilvl="1" w:tplc="F008E37C">
      <w:start w:val="1"/>
      <w:numFmt w:val="lowerLetter"/>
      <w:lvlText w:val="%2."/>
      <w:lvlJc w:val="left"/>
      <w:pPr>
        <w:tabs>
          <w:tab w:val="num" w:pos="-1968"/>
        </w:tabs>
        <w:ind w:left="-1968" w:hanging="360"/>
      </w:pPr>
    </w:lvl>
    <w:lvl w:ilvl="2" w:tplc="C2ACDAF8" w:tentative="1">
      <w:start w:val="1"/>
      <w:numFmt w:val="lowerRoman"/>
      <w:lvlText w:val="%3."/>
      <w:lvlJc w:val="right"/>
      <w:pPr>
        <w:tabs>
          <w:tab w:val="num" w:pos="-1248"/>
        </w:tabs>
        <w:ind w:left="-1248" w:hanging="180"/>
      </w:pPr>
    </w:lvl>
    <w:lvl w:ilvl="3" w:tplc="DF5EA0CA" w:tentative="1">
      <w:start w:val="1"/>
      <w:numFmt w:val="decimal"/>
      <w:lvlText w:val="%4."/>
      <w:lvlJc w:val="left"/>
      <w:pPr>
        <w:tabs>
          <w:tab w:val="num" w:pos="-528"/>
        </w:tabs>
        <w:ind w:left="-528" w:hanging="360"/>
      </w:pPr>
    </w:lvl>
    <w:lvl w:ilvl="4" w:tplc="1046BED0" w:tentative="1">
      <w:start w:val="1"/>
      <w:numFmt w:val="lowerLetter"/>
      <w:lvlText w:val="%5."/>
      <w:lvlJc w:val="left"/>
      <w:pPr>
        <w:tabs>
          <w:tab w:val="num" w:pos="192"/>
        </w:tabs>
        <w:ind w:left="192" w:hanging="360"/>
      </w:pPr>
    </w:lvl>
    <w:lvl w:ilvl="5" w:tplc="AACE406C" w:tentative="1">
      <w:start w:val="1"/>
      <w:numFmt w:val="lowerRoman"/>
      <w:lvlText w:val="%6."/>
      <w:lvlJc w:val="right"/>
      <w:pPr>
        <w:tabs>
          <w:tab w:val="num" w:pos="912"/>
        </w:tabs>
        <w:ind w:left="912" w:hanging="180"/>
      </w:pPr>
    </w:lvl>
    <w:lvl w:ilvl="6" w:tplc="BB486A6A" w:tentative="1">
      <w:start w:val="1"/>
      <w:numFmt w:val="decimal"/>
      <w:lvlText w:val="%7."/>
      <w:lvlJc w:val="left"/>
      <w:pPr>
        <w:tabs>
          <w:tab w:val="num" w:pos="1632"/>
        </w:tabs>
        <w:ind w:left="1632" w:hanging="360"/>
      </w:pPr>
    </w:lvl>
    <w:lvl w:ilvl="7" w:tplc="C29C96DA" w:tentative="1">
      <w:start w:val="1"/>
      <w:numFmt w:val="lowerLetter"/>
      <w:lvlText w:val="%8."/>
      <w:lvlJc w:val="left"/>
      <w:pPr>
        <w:tabs>
          <w:tab w:val="num" w:pos="2352"/>
        </w:tabs>
        <w:ind w:left="2352" w:hanging="360"/>
      </w:pPr>
    </w:lvl>
    <w:lvl w:ilvl="8" w:tplc="BF3CFA78" w:tentative="1">
      <w:start w:val="1"/>
      <w:numFmt w:val="lowerRoman"/>
      <w:lvlText w:val="%9."/>
      <w:lvlJc w:val="right"/>
      <w:pPr>
        <w:tabs>
          <w:tab w:val="num" w:pos="3072"/>
        </w:tabs>
        <w:ind w:left="3072" w:hanging="180"/>
      </w:pPr>
    </w:lvl>
  </w:abstractNum>
  <w:abstractNum w:abstractNumId="14">
    <w:nsid w:val="3B9E5732"/>
    <w:multiLevelType w:val="hybridMultilevel"/>
    <w:tmpl w:val="DD2A396E"/>
    <w:lvl w:ilvl="0" w:tplc="6C58FA38">
      <w:start w:val="1"/>
      <w:numFmt w:val="bullet"/>
      <w:lvlText w:val="-"/>
      <w:lvlJc w:val="left"/>
      <w:pPr>
        <w:ind w:left="720" w:hanging="360"/>
      </w:pPr>
      <w:rPr>
        <w:rFonts w:ascii="Times New Roman" w:eastAsia="Times New Roman" w:hAnsi="Times New Roman"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nsid w:val="3BB5581D"/>
    <w:multiLevelType w:val="multilevel"/>
    <w:tmpl w:val="B0B0DC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D301EC0"/>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2515029"/>
    <w:multiLevelType w:val="hybridMultilevel"/>
    <w:tmpl w:val="D3C2707E"/>
    <w:lvl w:ilvl="0" w:tplc="05BAFF6C">
      <w:start w:val="1"/>
      <w:numFmt w:val="lowerRoman"/>
      <w:lvlText w:val="%1."/>
      <w:lvlJc w:val="right"/>
      <w:pPr>
        <w:ind w:left="720" w:hanging="360"/>
      </w:pPr>
      <w:rPr>
        <w:rFonts w:asciiTheme="majorHAnsi" w:hAnsiTheme="majorHAnsi" w:hint="default"/>
        <w:b w:val="0"/>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9">
    <w:nsid w:val="44873559"/>
    <w:multiLevelType w:val="hybridMultilevel"/>
    <w:tmpl w:val="B00E9D02"/>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7BA7185"/>
    <w:multiLevelType w:val="hybridMultilevel"/>
    <w:tmpl w:val="A022B3FE"/>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9F2EED"/>
    <w:multiLevelType w:val="hybridMultilevel"/>
    <w:tmpl w:val="D3C83800"/>
    <w:lvl w:ilvl="0" w:tplc="E8C8C7D4">
      <w:start w:val="1"/>
      <w:numFmt w:val="lowerRoman"/>
      <w:lvlText w:val="%1."/>
      <w:lvlJc w:val="right"/>
      <w:pPr>
        <w:ind w:left="720" w:hanging="360"/>
      </w:pPr>
      <w:rPr>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510F6738"/>
    <w:multiLevelType w:val="hybridMultilevel"/>
    <w:tmpl w:val="D3C83800"/>
    <w:lvl w:ilvl="0" w:tplc="E8C8C7D4">
      <w:start w:val="1"/>
      <w:numFmt w:val="lowerRoman"/>
      <w:lvlText w:val="%1."/>
      <w:lvlJc w:val="right"/>
      <w:pPr>
        <w:ind w:left="720" w:hanging="360"/>
      </w:pPr>
      <w:rPr>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512654B6"/>
    <w:multiLevelType w:val="multilevel"/>
    <w:tmpl w:val="3C0A001F"/>
    <w:lvl w:ilvl="0">
      <w:start w:val="1"/>
      <w:numFmt w:val="decimal"/>
      <w:lvlText w:val="%1."/>
      <w:lvlJc w:val="left"/>
      <w:pPr>
        <w:ind w:left="360" w:hanging="360"/>
      </w:pPr>
      <w:rPr>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2682E87"/>
    <w:multiLevelType w:val="hybridMultilevel"/>
    <w:tmpl w:val="74A0BABE"/>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532569E9"/>
    <w:multiLevelType w:val="multilevel"/>
    <w:tmpl w:val="D3086BC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62939FA"/>
    <w:multiLevelType w:val="hybridMultilevel"/>
    <w:tmpl w:val="D3C2707E"/>
    <w:lvl w:ilvl="0" w:tplc="05BAFF6C">
      <w:start w:val="1"/>
      <w:numFmt w:val="lowerRoman"/>
      <w:lvlText w:val="%1."/>
      <w:lvlJc w:val="right"/>
      <w:pPr>
        <w:ind w:left="720" w:hanging="360"/>
      </w:pPr>
      <w:rPr>
        <w:rFonts w:asciiTheme="majorHAnsi" w:hAnsiTheme="majorHAnsi" w:hint="default"/>
        <w:b w:val="0"/>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D15325E"/>
    <w:multiLevelType w:val="hybridMultilevel"/>
    <w:tmpl w:val="D82000E4"/>
    <w:lvl w:ilvl="0" w:tplc="CDC0DBCE">
      <w:start w:val="1"/>
      <w:numFmt w:val="lowerLetter"/>
      <w:lvlText w:val="%1)"/>
      <w:lvlJc w:val="left"/>
      <w:pPr>
        <w:ind w:left="3479" w:hanging="360"/>
      </w:pPr>
    </w:lvl>
    <w:lvl w:ilvl="1" w:tplc="00704134" w:tentative="1">
      <w:start w:val="1"/>
      <w:numFmt w:val="lowerLetter"/>
      <w:lvlText w:val="%2."/>
      <w:lvlJc w:val="left"/>
      <w:pPr>
        <w:ind w:left="3768" w:hanging="360"/>
      </w:pPr>
    </w:lvl>
    <w:lvl w:ilvl="2" w:tplc="C144DABA" w:tentative="1">
      <w:start w:val="1"/>
      <w:numFmt w:val="lowerRoman"/>
      <w:lvlText w:val="%3."/>
      <w:lvlJc w:val="right"/>
      <w:pPr>
        <w:ind w:left="4488" w:hanging="180"/>
      </w:pPr>
    </w:lvl>
    <w:lvl w:ilvl="3" w:tplc="B86CA8EE" w:tentative="1">
      <w:start w:val="1"/>
      <w:numFmt w:val="decimal"/>
      <w:lvlText w:val="%4."/>
      <w:lvlJc w:val="left"/>
      <w:pPr>
        <w:ind w:left="5208" w:hanging="360"/>
      </w:pPr>
    </w:lvl>
    <w:lvl w:ilvl="4" w:tplc="35823D14" w:tentative="1">
      <w:start w:val="1"/>
      <w:numFmt w:val="lowerLetter"/>
      <w:lvlText w:val="%5."/>
      <w:lvlJc w:val="left"/>
      <w:pPr>
        <w:ind w:left="5928" w:hanging="360"/>
      </w:pPr>
    </w:lvl>
    <w:lvl w:ilvl="5" w:tplc="963E6106" w:tentative="1">
      <w:start w:val="1"/>
      <w:numFmt w:val="lowerRoman"/>
      <w:lvlText w:val="%6."/>
      <w:lvlJc w:val="right"/>
      <w:pPr>
        <w:ind w:left="6648" w:hanging="180"/>
      </w:pPr>
    </w:lvl>
    <w:lvl w:ilvl="6" w:tplc="A29A74C8" w:tentative="1">
      <w:start w:val="1"/>
      <w:numFmt w:val="decimal"/>
      <w:lvlText w:val="%7."/>
      <w:lvlJc w:val="left"/>
      <w:pPr>
        <w:ind w:left="7368" w:hanging="360"/>
      </w:pPr>
    </w:lvl>
    <w:lvl w:ilvl="7" w:tplc="9C10A9F8" w:tentative="1">
      <w:start w:val="1"/>
      <w:numFmt w:val="lowerLetter"/>
      <w:lvlText w:val="%8."/>
      <w:lvlJc w:val="left"/>
      <w:pPr>
        <w:ind w:left="8088" w:hanging="360"/>
      </w:pPr>
    </w:lvl>
    <w:lvl w:ilvl="8" w:tplc="001CA732" w:tentative="1">
      <w:start w:val="1"/>
      <w:numFmt w:val="lowerRoman"/>
      <w:lvlText w:val="%9."/>
      <w:lvlJc w:val="right"/>
      <w:pPr>
        <w:ind w:left="8808" w:hanging="180"/>
      </w:pPr>
    </w:lvl>
  </w:abstractNum>
  <w:abstractNum w:abstractNumId="28">
    <w:nsid w:val="673D58D5"/>
    <w:multiLevelType w:val="multilevel"/>
    <w:tmpl w:val="0758FE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7613AF2"/>
    <w:multiLevelType w:val="multilevel"/>
    <w:tmpl w:val="8BF0ED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CAE1F52"/>
    <w:multiLevelType w:val="multilevel"/>
    <w:tmpl w:val="07BAAD4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EF45A12"/>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4507924"/>
    <w:multiLevelType w:val="hybridMultilevel"/>
    <w:tmpl w:val="5ACC9592"/>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7B5958BE"/>
    <w:multiLevelType w:val="hybridMultilevel"/>
    <w:tmpl w:val="65528E3A"/>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7E096274"/>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FA95D44"/>
    <w:multiLevelType w:val="multilevel"/>
    <w:tmpl w:val="E03E37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30"/>
  </w:num>
  <w:num w:numId="3">
    <w:abstractNumId w:val="9"/>
  </w:num>
  <w:num w:numId="4">
    <w:abstractNumId w:val="35"/>
  </w:num>
  <w:num w:numId="5">
    <w:abstractNumId w:val="5"/>
  </w:num>
  <w:num w:numId="6">
    <w:abstractNumId w:val="29"/>
  </w:num>
  <w:num w:numId="7">
    <w:abstractNumId w:val="2"/>
  </w:num>
  <w:num w:numId="8">
    <w:abstractNumId w:val="6"/>
  </w:num>
  <w:num w:numId="9">
    <w:abstractNumId w:val="31"/>
  </w:num>
  <w:num w:numId="10">
    <w:abstractNumId w:val="7"/>
  </w:num>
  <w:num w:numId="11">
    <w:abstractNumId w:val="15"/>
  </w:num>
  <w:num w:numId="12">
    <w:abstractNumId w:val="10"/>
  </w:num>
  <w:num w:numId="13">
    <w:abstractNumId w:val="22"/>
  </w:num>
  <w:num w:numId="14">
    <w:abstractNumId w:val="21"/>
  </w:num>
  <w:num w:numId="15">
    <w:abstractNumId w:val="17"/>
  </w:num>
  <w:num w:numId="16">
    <w:abstractNumId w:val="3"/>
  </w:num>
  <w:num w:numId="17">
    <w:abstractNumId w:val="4"/>
  </w:num>
  <w:num w:numId="18">
    <w:abstractNumId w:val="26"/>
  </w:num>
  <w:num w:numId="19">
    <w:abstractNumId w:val="11"/>
  </w:num>
  <w:num w:numId="20">
    <w:abstractNumId w:val="28"/>
  </w:num>
  <w:num w:numId="21">
    <w:abstractNumId w:val="13"/>
  </w:num>
  <w:num w:numId="22">
    <w:abstractNumId w:val="27"/>
  </w:num>
  <w:num w:numId="23">
    <w:abstractNumId w:val="18"/>
  </w:num>
  <w:num w:numId="24">
    <w:abstractNumId w:val="33"/>
  </w:num>
  <w:num w:numId="25">
    <w:abstractNumId w:val="19"/>
  </w:num>
  <w:num w:numId="26">
    <w:abstractNumId w:val="34"/>
  </w:num>
  <w:num w:numId="27">
    <w:abstractNumId w:val="25"/>
  </w:num>
  <w:num w:numId="28">
    <w:abstractNumId w:val="8"/>
  </w:num>
  <w:num w:numId="29">
    <w:abstractNumId w:val="32"/>
  </w:num>
  <w:num w:numId="30">
    <w:abstractNumId w:val="1"/>
  </w:num>
  <w:num w:numId="31">
    <w:abstractNumId w:val="0"/>
  </w:num>
  <w:num w:numId="32">
    <w:abstractNumId w:val="14"/>
  </w:num>
  <w:num w:numId="33">
    <w:abstractNumId w:val="12"/>
  </w:num>
  <w:num w:numId="34">
    <w:abstractNumId w:val="16"/>
  </w:num>
  <w:num w:numId="35">
    <w:abstractNumId w:val="20"/>
  </w:num>
  <w:num w:numId="36">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PY" w:vendorID="64" w:dllVersion="131078" w:nlCheck="1" w:checkStyle="0"/>
  <w:activeWritingStyle w:appName="MSWord" w:lang="es-ES_tradnl" w:vendorID="64" w:dllVersion="131078" w:nlCheck="1" w:checkStyle="0"/>
  <w:activeWritingStyle w:appName="MSWord" w:lang="es-CR" w:vendorID="64" w:dllVersion="131078" w:nlCheck="1" w:checkStyle="0"/>
  <w:activeWritingStyle w:appName="MSWord" w:lang="es-ES" w:vendorID="64" w:dllVersion="131078" w:nlCheck="1" w:checkStyle="0"/>
  <w:activeWritingStyle w:appName="MSWord" w:lang="es-PA" w:vendorID="64" w:dllVersion="131078" w:nlCheck="1" w:checkStyle="0"/>
  <w:activeWritingStyle w:appName="MSWord" w:lang="es-CL" w:vendorID="64" w:dllVersion="131078" w:nlCheck="1" w:checkStyle="1"/>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3AD"/>
    <w:rsid w:val="00002669"/>
    <w:rsid w:val="000055A0"/>
    <w:rsid w:val="00020527"/>
    <w:rsid w:val="0002642F"/>
    <w:rsid w:val="00043D15"/>
    <w:rsid w:val="00050994"/>
    <w:rsid w:val="00060D34"/>
    <w:rsid w:val="000967FF"/>
    <w:rsid w:val="000A5002"/>
    <w:rsid w:val="000B44D4"/>
    <w:rsid w:val="000D3F65"/>
    <w:rsid w:val="000D4C93"/>
    <w:rsid w:val="00104A26"/>
    <w:rsid w:val="00104D84"/>
    <w:rsid w:val="0011477D"/>
    <w:rsid w:val="00130006"/>
    <w:rsid w:val="00136471"/>
    <w:rsid w:val="001413D5"/>
    <w:rsid w:val="00146275"/>
    <w:rsid w:val="001513B3"/>
    <w:rsid w:val="0016459C"/>
    <w:rsid w:val="00185912"/>
    <w:rsid w:val="001A129B"/>
    <w:rsid w:val="001A1753"/>
    <w:rsid w:val="001B1AEF"/>
    <w:rsid w:val="001D5BE5"/>
    <w:rsid w:val="001E6F0C"/>
    <w:rsid w:val="001F1517"/>
    <w:rsid w:val="0024315F"/>
    <w:rsid w:val="002577BC"/>
    <w:rsid w:val="0029027D"/>
    <w:rsid w:val="002A2DAA"/>
    <w:rsid w:val="002B268B"/>
    <w:rsid w:val="002D0633"/>
    <w:rsid w:val="002F5D33"/>
    <w:rsid w:val="003219FB"/>
    <w:rsid w:val="00321B49"/>
    <w:rsid w:val="003265AC"/>
    <w:rsid w:val="003403AD"/>
    <w:rsid w:val="00353432"/>
    <w:rsid w:val="00381237"/>
    <w:rsid w:val="003A3D83"/>
    <w:rsid w:val="003C7636"/>
    <w:rsid w:val="003E6634"/>
    <w:rsid w:val="004009E8"/>
    <w:rsid w:val="00401282"/>
    <w:rsid w:val="00403D58"/>
    <w:rsid w:val="00412B3C"/>
    <w:rsid w:val="004209FE"/>
    <w:rsid w:val="00433427"/>
    <w:rsid w:val="00434158"/>
    <w:rsid w:val="00453919"/>
    <w:rsid w:val="004802A4"/>
    <w:rsid w:val="004830CE"/>
    <w:rsid w:val="004851CC"/>
    <w:rsid w:val="00494743"/>
    <w:rsid w:val="004A2CE4"/>
    <w:rsid w:val="004B0933"/>
    <w:rsid w:val="004D08C6"/>
    <w:rsid w:val="004E45B9"/>
    <w:rsid w:val="004E60D3"/>
    <w:rsid w:val="004F0F93"/>
    <w:rsid w:val="004F2178"/>
    <w:rsid w:val="00502CD2"/>
    <w:rsid w:val="0051538F"/>
    <w:rsid w:val="00517A14"/>
    <w:rsid w:val="00524B32"/>
    <w:rsid w:val="0052795A"/>
    <w:rsid w:val="005357B8"/>
    <w:rsid w:val="0054223A"/>
    <w:rsid w:val="00545821"/>
    <w:rsid w:val="005520A4"/>
    <w:rsid w:val="005A20B0"/>
    <w:rsid w:val="005D399E"/>
    <w:rsid w:val="005E7E14"/>
    <w:rsid w:val="006104CA"/>
    <w:rsid w:val="006279A9"/>
    <w:rsid w:val="0063096D"/>
    <w:rsid w:val="006318E6"/>
    <w:rsid w:val="006450BB"/>
    <w:rsid w:val="00645ABF"/>
    <w:rsid w:val="00657F61"/>
    <w:rsid w:val="00670FC1"/>
    <w:rsid w:val="006741F0"/>
    <w:rsid w:val="006751FD"/>
    <w:rsid w:val="00687F6B"/>
    <w:rsid w:val="00692DB2"/>
    <w:rsid w:val="00694590"/>
    <w:rsid w:val="006A1F54"/>
    <w:rsid w:val="006A2879"/>
    <w:rsid w:val="006D1795"/>
    <w:rsid w:val="006F6917"/>
    <w:rsid w:val="00702844"/>
    <w:rsid w:val="007200FD"/>
    <w:rsid w:val="00745F3A"/>
    <w:rsid w:val="00756A33"/>
    <w:rsid w:val="00762FD2"/>
    <w:rsid w:val="0076591D"/>
    <w:rsid w:val="0078711A"/>
    <w:rsid w:val="0078761B"/>
    <w:rsid w:val="007905DB"/>
    <w:rsid w:val="007951A1"/>
    <w:rsid w:val="007C3A29"/>
    <w:rsid w:val="007D17F0"/>
    <w:rsid w:val="007D6011"/>
    <w:rsid w:val="007E7CB5"/>
    <w:rsid w:val="007F4C8E"/>
    <w:rsid w:val="007F5909"/>
    <w:rsid w:val="00805EF4"/>
    <w:rsid w:val="008075B6"/>
    <w:rsid w:val="00826A46"/>
    <w:rsid w:val="00846044"/>
    <w:rsid w:val="00864FDC"/>
    <w:rsid w:val="00870B9D"/>
    <w:rsid w:val="0087728A"/>
    <w:rsid w:val="0088168C"/>
    <w:rsid w:val="008916DC"/>
    <w:rsid w:val="008918FC"/>
    <w:rsid w:val="008946FA"/>
    <w:rsid w:val="008B7AB5"/>
    <w:rsid w:val="008C1ECD"/>
    <w:rsid w:val="008E516B"/>
    <w:rsid w:val="008E735E"/>
    <w:rsid w:val="008F598F"/>
    <w:rsid w:val="008F7932"/>
    <w:rsid w:val="00920DB2"/>
    <w:rsid w:val="009428EB"/>
    <w:rsid w:val="00943CCD"/>
    <w:rsid w:val="00947145"/>
    <w:rsid w:val="00951F04"/>
    <w:rsid w:val="0095403F"/>
    <w:rsid w:val="0095458C"/>
    <w:rsid w:val="00974321"/>
    <w:rsid w:val="00977265"/>
    <w:rsid w:val="009A01B3"/>
    <w:rsid w:val="009C6338"/>
    <w:rsid w:val="009E6AAB"/>
    <w:rsid w:val="00A139D5"/>
    <w:rsid w:val="00A13ED8"/>
    <w:rsid w:val="00A17902"/>
    <w:rsid w:val="00A224FD"/>
    <w:rsid w:val="00A30E5A"/>
    <w:rsid w:val="00A640F0"/>
    <w:rsid w:val="00A6694C"/>
    <w:rsid w:val="00A827EF"/>
    <w:rsid w:val="00A83AFB"/>
    <w:rsid w:val="00A90A1D"/>
    <w:rsid w:val="00AD1F3B"/>
    <w:rsid w:val="00AD6EB9"/>
    <w:rsid w:val="00AF2490"/>
    <w:rsid w:val="00AF5511"/>
    <w:rsid w:val="00B077B7"/>
    <w:rsid w:val="00B33625"/>
    <w:rsid w:val="00B34992"/>
    <w:rsid w:val="00B52020"/>
    <w:rsid w:val="00B57C05"/>
    <w:rsid w:val="00B63BA8"/>
    <w:rsid w:val="00B86DA8"/>
    <w:rsid w:val="00B9284C"/>
    <w:rsid w:val="00B96577"/>
    <w:rsid w:val="00BA7D63"/>
    <w:rsid w:val="00BB54C5"/>
    <w:rsid w:val="00BB697C"/>
    <w:rsid w:val="00BE28DB"/>
    <w:rsid w:val="00BF1B0C"/>
    <w:rsid w:val="00BF5A6F"/>
    <w:rsid w:val="00C10C51"/>
    <w:rsid w:val="00C138A1"/>
    <w:rsid w:val="00C13E98"/>
    <w:rsid w:val="00C23821"/>
    <w:rsid w:val="00C26D8D"/>
    <w:rsid w:val="00C409E1"/>
    <w:rsid w:val="00C454B5"/>
    <w:rsid w:val="00C47B04"/>
    <w:rsid w:val="00C62C28"/>
    <w:rsid w:val="00C6502A"/>
    <w:rsid w:val="00C81B29"/>
    <w:rsid w:val="00C85297"/>
    <w:rsid w:val="00C929FA"/>
    <w:rsid w:val="00CA3BCF"/>
    <w:rsid w:val="00CA7B56"/>
    <w:rsid w:val="00CD201D"/>
    <w:rsid w:val="00CD23AA"/>
    <w:rsid w:val="00CE69D0"/>
    <w:rsid w:val="00CF76FE"/>
    <w:rsid w:val="00D04041"/>
    <w:rsid w:val="00D12841"/>
    <w:rsid w:val="00D278EC"/>
    <w:rsid w:val="00D42C6A"/>
    <w:rsid w:val="00D66DEC"/>
    <w:rsid w:val="00D7552E"/>
    <w:rsid w:val="00D9495C"/>
    <w:rsid w:val="00DB196E"/>
    <w:rsid w:val="00DB3F82"/>
    <w:rsid w:val="00DB6BB8"/>
    <w:rsid w:val="00DB7B49"/>
    <w:rsid w:val="00DC5AE1"/>
    <w:rsid w:val="00DD0345"/>
    <w:rsid w:val="00DE5057"/>
    <w:rsid w:val="00DE68E3"/>
    <w:rsid w:val="00DE6C71"/>
    <w:rsid w:val="00E10350"/>
    <w:rsid w:val="00E13766"/>
    <w:rsid w:val="00E37395"/>
    <w:rsid w:val="00E54B25"/>
    <w:rsid w:val="00E7435C"/>
    <w:rsid w:val="00E97DB7"/>
    <w:rsid w:val="00EE147E"/>
    <w:rsid w:val="00EE47D8"/>
    <w:rsid w:val="00F03B3C"/>
    <w:rsid w:val="00F11B39"/>
    <w:rsid w:val="00F12FF6"/>
    <w:rsid w:val="00F322EE"/>
    <w:rsid w:val="00F702FF"/>
    <w:rsid w:val="00F71F00"/>
    <w:rsid w:val="00FD73B0"/>
    <w:rsid w:val="00FE18C3"/>
    <w:rsid w:val="00FE4352"/>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s-PY"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B25"/>
  </w:style>
  <w:style w:type="paragraph" w:styleId="Heading1">
    <w:name w:val="heading 1"/>
    <w:basedOn w:val="Normal"/>
    <w:next w:val="Normal"/>
    <w:link w:val="Heading1Char"/>
    <w:uiPriority w:val="9"/>
    <w:qFormat/>
    <w:rsid w:val="00E54B25"/>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E54B25"/>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unhideWhenUsed/>
    <w:qFormat/>
    <w:rsid w:val="00E54B25"/>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unhideWhenUsed/>
    <w:qFormat/>
    <w:rsid w:val="00E54B25"/>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unhideWhenUsed/>
    <w:qFormat/>
    <w:rsid w:val="00E54B25"/>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semiHidden/>
    <w:unhideWhenUsed/>
    <w:qFormat/>
    <w:rsid w:val="00E54B25"/>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E54B25"/>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semiHidden/>
    <w:unhideWhenUsed/>
    <w:qFormat/>
    <w:rsid w:val="00E54B25"/>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E54B25"/>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54B25"/>
    <w:pPr>
      <w:spacing w:after="0" w:line="240" w:lineRule="auto"/>
    </w:pPr>
  </w:style>
  <w:style w:type="character" w:customStyle="1" w:styleId="NoSpacingChar">
    <w:name w:val="No Spacing Char"/>
    <w:basedOn w:val="DefaultParagraphFont"/>
    <w:link w:val="NoSpacing"/>
    <w:uiPriority w:val="1"/>
    <w:rsid w:val="003403AD"/>
  </w:style>
  <w:style w:type="paragraph" w:styleId="BalloonText">
    <w:name w:val="Balloon Text"/>
    <w:basedOn w:val="Normal"/>
    <w:link w:val="BalloonTextChar"/>
    <w:uiPriority w:val="99"/>
    <w:semiHidden/>
    <w:unhideWhenUsed/>
    <w:rsid w:val="00340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03AD"/>
    <w:rPr>
      <w:rFonts w:ascii="Tahoma" w:hAnsi="Tahoma" w:cs="Tahoma"/>
      <w:sz w:val="16"/>
      <w:szCs w:val="16"/>
    </w:rPr>
  </w:style>
  <w:style w:type="paragraph" w:styleId="Header">
    <w:name w:val="header"/>
    <w:basedOn w:val="Normal"/>
    <w:link w:val="HeaderChar"/>
    <w:uiPriority w:val="99"/>
    <w:unhideWhenUsed/>
    <w:rsid w:val="003403AD"/>
    <w:pPr>
      <w:tabs>
        <w:tab w:val="center" w:pos="4419"/>
        <w:tab w:val="right" w:pos="8838"/>
      </w:tabs>
      <w:spacing w:after="0" w:line="240" w:lineRule="auto"/>
    </w:pPr>
  </w:style>
  <w:style w:type="character" w:customStyle="1" w:styleId="HeaderChar">
    <w:name w:val="Header Char"/>
    <w:basedOn w:val="DefaultParagraphFont"/>
    <w:link w:val="Header"/>
    <w:uiPriority w:val="99"/>
    <w:rsid w:val="003403AD"/>
  </w:style>
  <w:style w:type="paragraph" w:styleId="Footer">
    <w:name w:val="footer"/>
    <w:basedOn w:val="Normal"/>
    <w:link w:val="FooterChar"/>
    <w:uiPriority w:val="99"/>
    <w:unhideWhenUsed/>
    <w:rsid w:val="003403AD"/>
    <w:pPr>
      <w:tabs>
        <w:tab w:val="center" w:pos="4419"/>
        <w:tab w:val="right" w:pos="8838"/>
      </w:tabs>
      <w:spacing w:after="0" w:line="240" w:lineRule="auto"/>
    </w:pPr>
  </w:style>
  <w:style w:type="character" w:customStyle="1" w:styleId="FooterChar">
    <w:name w:val="Footer Char"/>
    <w:basedOn w:val="DefaultParagraphFont"/>
    <w:link w:val="Footer"/>
    <w:uiPriority w:val="99"/>
    <w:rsid w:val="003403AD"/>
  </w:style>
  <w:style w:type="character" w:customStyle="1" w:styleId="Heading1Char">
    <w:name w:val="Heading 1 Char"/>
    <w:basedOn w:val="DefaultParagraphFont"/>
    <w:link w:val="Heading1"/>
    <w:uiPriority w:val="9"/>
    <w:rsid w:val="00E54B25"/>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rsid w:val="00E54B25"/>
    <w:rPr>
      <w:rFonts w:asciiTheme="majorHAnsi" w:eastAsiaTheme="majorEastAsia" w:hAnsiTheme="majorHAnsi" w:cstheme="majorBidi"/>
      <w:color w:val="E36C0A" w:themeColor="accent6" w:themeShade="BF"/>
      <w:sz w:val="28"/>
      <w:szCs w:val="28"/>
    </w:rPr>
  </w:style>
  <w:style w:type="paragraph" w:styleId="ListParagraph">
    <w:name w:val="List Paragraph"/>
    <w:aliases w:val="titulo 5"/>
    <w:basedOn w:val="Normal"/>
    <w:link w:val="ListParagraphChar"/>
    <w:uiPriority w:val="34"/>
    <w:qFormat/>
    <w:rsid w:val="006450BB"/>
    <w:pPr>
      <w:ind w:left="720"/>
      <w:contextualSpacing/>
    </w:pPr>
  </w:style>
  <w:style w:type="character" w:customStyle="1" w:styleId="Heading3Char">
    <w:name w:val="Heading 3 Char"/>
    <w:basedOn w:val="DefaultParagraphFont"/>
    <w:link w:val="Heading3"/>
    <w:uiPriority w:val="9"/>
    <w:rsid w:val="00E54B25"/>
    <w:rPr>
      <w:rFonts w:asciiTheme="majorHAnsi" w:eastAsiaTheme="majorEastAsia" w:hAnsiTheme="majorHAnsi" w:cstheme="majorBidi"/>
      <w:color w:val="E36C0A" w:themeColor="accent6" w:themeShade="BF"/>
      <w:sz w:val="24"/>
      <w:szCs w:val="24"/>
    </w:rPr>
  </w:style>
  <w:style w:type="paragraph" w:customStyle="1" w:styleId="AbbrDesc">
    <w:name w:val="AbbrDesc"/>
    <w:basedOn w:val="Normal"/>
    <w:rsid w:val="00A224FD"/>
    <w:pPr>
      <w:tabs>
        <w:tab w:val="left" w:pos="3060"/>
      </w:tabs>
      <w:spacing w:after="0" w:line="240" w:lineRule="auto"/>
      <w:jc w:val="both"/>
    </w:pPr>
    <w:rPr>
      <w:rFonts w:ascii="Times New Roman" w:hAnsi="Times New Roman" w:cs="Calibri"/>
      <w:sz w:val="24"/>
      <w:szCs w:val="20"/>
      <w:lang w:val="es-ES" w:eastAsia="es-ES"/>
    </w:rPr>
  </w:style>
  <w:style w:type="paragraph" w:customStyle="1" w:styleId="ABBR">
    <w:name w:val="ABBR"/>
    <w:basedOn w:val="Normal"/>
    <w:rsid w:val="00A224FD"/>
    <w:pPr>
      <w:spacing w:after="0" w:line="240" w:lineRule="auto"/>
    </w:pPr>
    <w:rPr>
      <w:rFonts w:ascii="Times New Roman" w:eastAsia="Times New Roman" w:hAnsi="Times New Roman" w:cs="Times New Roman"/>
      <w:caps/>
      <w:sz w:val="24"/>
      <w:szCs w:val="20"/>
      <w:lang w:val="es-ES_tradnl" w:eastAsia="es-PY"/>
    </w:rPr>
  </w:style>
  <w:style w:type="paragraph" w:styleId="TOCHeading">
    <w:name w:val="TOC Heading"/>
    <w:basedOn w:val="Heading1"/>
    <w:next w:val="Normal"/>
    <w:uiPriority w:val="39"/>
    <w:semiHidden/>
    <w:unhideWhenUsed/>
    <w:qFormat/>
    <w:rsid w:val="00E54B25"/>
    <w:pPr>
      <w:outlineLvl w:val="9"/>
    </w:pPr>
  </w:style>
  <w:style w:type="paragraph" w:styleId="TOC1">
    <w:name w:val="toc 1"/>
    <w:basedOn w:val="Normal"/>
    <w:next w:val="Normal"/>
    <w:autoRedefine/>
    <w:uiPriority w:val="39"/>
    <w:unhideWhenUsed/>
    <w:rsid w:val="00CD201D"/>
    <w:pPr>
      <w:tabs>
        <w:tab w:val="right" w:leader="dot" w:pos="8495"/>
      </w:tabs>
      <w:spacing w:after="0" w:line="240" w:lineRule="auto"/>
    </w:pPr>
    <w:rPr>
      <w:rFonts w:asciiTheme="majorHAnsi" w:hAnsiTheme="majorHAnsi"/>
      <w:noProof/>
    </w:rPr>
  </w:style>
  <w:style w:type="paragraph" w:styleId="TOC2">
    <w:name w:val="toc 2"/>
    <w:basedOn w:val="Normal"/>
    <w:next w:val="Normal"/>
    <w:autoRedefine/>
    <w:uiPriority w:val="39"/>
    <w:unhideWhenUsed/>
    <w:rsid w:val="00517A14"/>
    <w:pPr>
      <w:tabs>
        <w:tab w:val="left" w:pos="630"/>
        <w:tab w:val="right" w:leader="dot" w:pos="8495"/>
      </w:tabs>
      <w:spacing w:after="0" w:line="240" w:lineRule="auto"/>
      <w:ind w:left="221"/>
    </w:pPr>
  </w:style>
  <w:style w:type="paragraph" w:styleId="TOC3">
    <w:name w:val="toc 3"/>
    <w:basedOn w:val="Normal"/>
    <w:next w:val="Normal"/>
    <w:autoRedefine/>
    <w:uiPriority w:val="39"/>
    <w:unhideWhenUsed/>
    <w:rsid w:val="00CD201D"/>
    <w:pPr>
      <w:tabs>
        <w:tab w:val="left" w:pos="1100"/>
        <w:tab w:val="right" w:leader="dot" w:pos="8495"/>
      </w:tabs>
      <w:spacing w:after="0" w:line="240" w:lineRule="auto"/>
      <w:ind w:left="442"/>
    </w:pPr>
  </w:style>
  <w:style w:type="character" w:styleId="Hyperlink">
    <w:name w:val="Hyperlink"/>
    <w:basedOn w:val="DefaultParagraphFont"/>
    <w:uiPriority w:val="99"/>
    <w:unhideWhenUsed/>
    <w:rsid w:val="00A224FD"/>
    <w:rPr>
      <w:color w:val="0000FF" w:themeColor="hyperlink"/>
      <w:u w:val="single"/>
    </w:rPr>
  </w:style>
  <w:style w:type="paragraph" w:styleId="FootnoteText">
    <w:name w:val="footnote text"/>
    <w:aliases w:val="single space,Footnote Text Char,footnote text,fn,Texto nota pie IIRSA,foottextfra,Texto de rodapé,nota_rodapé,nota de rodapé,Texto de rodapé1,Texto de rodapé2,Texto de rodapé3,Texto de rodapé4,Texto de rodapé5,Texto de rodapé6,ft,Footnote"/>
    <w:basedOn w:val="Normal"/>
    <w:link w:val="FootnoteTextChar1"/>
    <w:uiPriority w:val="99"/>
    <w:rsid w:val="00A224FD"/>
    <w:pPr>
      <w:spacing w:after="0" w:line="240" w:lineRule="auto"/>
      <w:jc w:val="both"/>
    </w:pPr>
    <w:rPr>
      <w:rFonts w:ascii="Times New Roman" w:hAnsi="Times New Roman" w:cs="Calibri"/>
      <w:sz w:val="20"/>
      <w:szCs w:val="24"/>
      <w:lang w:val="es-CL" w:eastAsia="es-ES"/>
    </w:rPr>
  </w:style>
  <w:style w:type="character" w:customStyle="1" w:styleId="FootnoteTextChar1">
    <w:name w:val="Footnote Text Char1"/>
    <w:aliases w:val="single space Char,Footnote Text Char Char,footnote text Char,fn Char,Texto nota pie IIRSA Char,foottextfra Char,Texto de rodapé Char,nota_rodapé Char,nota de rodapé Char,Texto de rodapé1 Char,Texto de rodapé2 Char,ft Char"/>
    <w:basedOn w:val="DefaultParagraphFont"/>
    <w:link w:val="FootnoteText"/>
    <w:uiPriority w:val="99"/>
    <w:rsid w:val="00A224FD"/>
    <w:rPr>
      <w:rFonts w:ascii="Times New Roman" w:hAnsi="Times New Roman" w:cs="Calibri"/>
      <w:sz w:val="20"/>
      <w:szCs w:val="24"/>
      <w:lang w:val="es-CL" w:eastAsia="es-ES"/>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
    <w:basedOn w:val="DefaultParagraphFont"/>
    <w:uiPriority w:val="99"/>
    <w:rsid w:val="00A224FD"/>
    <w:rPr>
      <w:vertAlign w:val="superscript"/>
    </w:rPr>
  </w:style>
  <w:style w:type="paragraph" w:customStyle="1" w:styleId="Paragraph">
    <w:name w:val="Paragraph"/>
    <w:aliases w:val="paragraph,p,PARAGRAPH,PG,pa,at,at Char"/>
    <w:basedOn w:val="BodyText2"/>
    <w:link w:val="ParagraphChar"/>
    <w:uiPriority w:val="99"/>
    <w:qFormat/>
    <w:rsid w:val="00A224FD"/>
    <w:pPr>
      <w:tabs>
        <w:tab w:val="num" w:pos="720"/>
      </w:tabs>
      <w:spacing w:before="120" w:line="240" w:lineRule="auto"/>
      <w:ind w:left="720" w:hanging="720"/>
      <w:jc w:val="both"/>
    </w:pPr>
    <w:rPr>
      <w:rFonts w:ascii="Times New Roman" w:hAnsi="Times New Roman" w:cs="Calibri"/>
      <w:sz w:val="24"/>
      <w:szCs w:val="24"/>
      <w:lang w:eastAsia="es-ES"/>
    </w:rPr>
  </w:style>
  <w:style w:type="character" w:customStyle="1" w:styleId="ParagraphChar">
    <w:name w:val="Paragraph Char"/>
    <w:basedOn w:val="DefaultParagraphFont"/>
    <w:link w:val="Paragraph"/>
    <w:uiPriority w:val="99"/>
    <w:rsid w:val="00A224FD"/>
    <w:rPr>
      <w:rFonts w:ascii="Times New Roman" w:hAnsi="Times New Roman" w:cs="Calibri"/>
      <w:sz w:val="24"/>
      <w:szCs w:val="24"/>
      <w:lang w:eastAsia="es-ES"/>
    </w:rPr>
  </w:style>
  <w:style w:type="character" w:styleId="CommentReference">
    <w:name w:val="annotation reference"/>
    <w:basedOn w:val="DefaultParagraphFont"/>
    <w:uiPriority w:val="99"/>
    <w:rsid w:val="00A224FD"/>
    <w:rPr>
      <w:sz w:val="16"/>
      <w:szCs w:val="16"/>
    </w:rPr>
  </w:style>
  <w:style w:type="paragraph" w:styleId="CommentText">
    <w:name w:val="annotation text"/>
    <w:basedOn w:val="Normal"/>
    <w:link w:val="CommentTextChar"/>
    <w:uiPriority w:val="99"/>
    <w:rsid w:val="00A224FD"/>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A224FD"/>
    <w:rPr>
      <w:rFonts w:ascii="Calibri" w:hAnsi="Calibri" w:cs="Calibri"/>
      <w:sz w:val="20"/>
      <w:szCs w:val="20"/>
    </w:rPr>
  </w:style>
  <w:style w:type="paragraph" w:styleId="BodyText2">
    <w:name w:val="Body Text 2"/>
    <w:basedOn w:val="Normal"/>
    <w:link w:val="BodyText2Char"/>
    <w:uiPriority w:val="99"/>
    <w:semiHidden/>
    <w:unhideWhenUsed/>
    <w:rsid w:val="00A224FD"/>
    <w:pPr>
      <w:spacing w:after="120" w:line="480" w:lineRule="auto"/>
    </w:pPr>
  </w:style>
  <w:style w:type="character" w:customStyle="1" w:styleId="BodyText2Char">
    <w:name w:val="Body Text 2 Char"/>
    <w:basedOn w:val="DefaultParagraphFont"/>
    <w:link w:val="BodyText2"/>
    <w:uiPriority w:val="99"/>
    <w:semiHidden/>
    <w:rsid w:val="00A224FD"/>
  </w:style>
  <w:style w:type="character" w:customStyle="1" w:styleId="ListParagraphChar">
    <w:name w:val="List Paragraph Char"/>
    <w:aliases w:val="titulo 5 Char"/>
    <w:basedOn w:val="DefaultParagraphFont"/>
    <w:link w:val="ListParagraph"/>
    <w:uiPriority w:val="34"/>
    <w:rsid w:val="003E6634"/>
  </w:style>
  <w:style w:type="character" w:customStyle="1" w:styleId="Heading4Char">
    <w:name w:val="Heading 4 Char"/>
    <w:basedOn w:val="DefaultParagraphFont"/>
    <w:link w:val="Heading4"/>
    <w:uiPriority w:val="9"/>
    <w:rsid w:val="00E54B25"/>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rsid w:val="00E54B25"/>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semiHidden/>
    <w:rsid w:val="00E54B25"/>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E54B25"/>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semiHidden/>
    <w:rsid w:val="00E54B25"/>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E54B25"/>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E54B25"/>
    <w:pPr>
      <w:spacing w:line="240" w:lineRule="auto"/>
    </w:pPr>
    <w:rPr>
      <w:b/>
      <w:bCs/>
      <w:smallCaps/>
      <w:color w:val="595959" w:themeColor="text1" w:themeTint="A6"/>
    </w:rPr>
  </w:style>
  <w:style w:type="paragraph" w:styleId="Title">
    <w:name w:val="Title"/>
    <w:basedOn w:val="Normal"/>
    <w:next w:val="Normal"/>
    <w:link w:val="TitleChar"/>
    <w:uiPriority w:val="10"/>
    <w:qFormat/>
    <w:rsid w:val="00E54B25"/>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E54B25"/>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E54B25"/>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E54B25"/>
    <w:rPr>
      <w:rFonts w:asciiTheme="majorHAnsi" w:eastAsiaTheme="majorEastAsia" w:hAnsiTheme="majorHAnsi" w:cstheme="majorBidi"/>
      <w:sz w:val="30"/>
      <w:szCs w:val="30"/>
    </w:rPr>
  </w:style>
  <w:style w:type="character" w:styleId="Strong">
    <w:name w:val="Strong"/>
    <w:basedOn w:val="DefaultParagraphFont"/>
    <w:uiPriority w:val="22"/>
    <w:qFormat/>
    <w:rsid w:val="00E54B25"/>
    <w:rPr>
      <w:b/>
      <w:bCs/>
    </w:rPr>
  </w:style>
  <w:style w:type="character" w:styleId="Emphasis">
    <w:name w:val="Emphasis"/>
    <w:basedOn w:val="DefaultParagraphFont"/>
    <w:uiPriority w:val="20"/>
    <w:qFormat/>
    <w:rsid w:val="00E54B25"/>
    <w:rPr>
      <w:i/>
      <w:iCs/>
      <w:color w:val="F79646" w:themeColor="accent6"/>
    </w:rPr>
  </w:style>
  <w:style w:type="paragraph" w:styleId="Quote">
    <w:name w:val="Quote"/>
    <w:basedOn w:val="Normal"/>
    <w:next w:val="Normal"/>
    <w:link w:val="QuoteChar"/>
    <w:uiPriority w:val="29"/>
    <w:qFormat/>
    <w:rsid w:val="00E54B25"/>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E54B25"/>
    <w:rPr>
      <w:i/>
      <w:iCs/>
      <w:color w:val="262626" w:themeColor="text1" w:themeTint="D9"/>
    </w:rPr>
  </w:style>
  <w:style w:type="paragraph" w:styleId="IntenseQuote">
    <w:name w:val="Intense Quote"/>
    <w:basedOn w:val="Normal"/>
    <w:next w:val="Normal"/>
    <w:link w:val="IntenseQuoteChar"/>
    <w:uiPriority w:val="30"/>
    <w:qFormat/>
    <w:rsid w:val="00E54B25"/>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E54B25"/>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E54B25"/>
    <w:rPr>
      <w:i/>
      <w:iCs/>
    </w:rPr>
  </w:style>
  <w:style w:type="character" w:styleId="IntenseEmphasis">
    <w:name w:val="Intense Emphasis"/>
    <w:basedOn w:val="DefaultParagraphFont"/>
    <w:uiPriority w:val="21"/>
    <w:qFormat/>
    <w:rsid w:val="00E54B25"/>
    <w:rPr>
      <w:b/>
      <w:bCs/>
      <w:i/>
      <w:iCs/>
    </w:rPr>
  </w:style>
  <w:style w:type="character" w:styleId="SubtleReference">
    <w:name w:val="Subtle Reference"/>
    <w:basedOn w:val="DefaultParagraphFont"/>
    <w:uiPriority w:val="31"/>
    <w:qFormat/>
    <w:rsid w:val="00E54B25"/>
    <w:rPr>
      <w:smallCaps/>
      <w:color w:val="595959" w:themeColor="text1" w:themeTint="A6"/>
    </w:rPr>
  </w:style>
  <w:style w:type="character" w:styleId="IntenseReference">
    <w:name w:val="Intense Reference"/>
    <w:basedOn w:val="DefaultParagraphFont"/>
    <w:uiPriority w:val="32"/>
    <w:qFormat/>
    <w:rsid w:val="00E54B25"/>
    <w:rPr>
      <w:b/>
      <w:bCs/>
      <w:smallCaps/>
      <w:color w:val="F79646" w:themeColor="accent6"/>
    </w:rPr>
  </w:style>
  <w:style w:type="character" w:styleId="BookTitle">
    <w:name w:val="Book Title"/>
    <w:basedOn w:val="DefaultParagraphFont"/>
    <w:uiPriority w:val="33"/>
    <w:qFormat/>
    <w:rsid w:val="00E54B25"/>
    <w:rPr>
      <w:b/>
      <w:bCs/>
      <w:caps w:val="0"/>
      <w:smallCaps/>
      <w:spacing w:val="7"/>
      <w:sz w:val="21"/>
      <w:szCs w:val="21"/>
    </w:rPr>
  </w:style>
  <w:style w:type="paragraph" w:styleId="TOC4">
    <w:name w:val="toc 4"/>
    <w:basedOn w:val="Normal"/>
    <w:next w:val="Normal"/>
    <w:autoRedefine/>
    <w:uiPriority w:val="39"/>
    <w:unhideWhenUsed/>
    <w:rsid w:val="0095458C"/>
    <w:pPr>
      <w:tabs>
        <w:tab w:val="left" w:pos="1540"/>
        <w:tab w:val="right" w:leader="dot" w:pos="8495"/>
      </w:tabs>
      <w:spacing w:after="0" w:line="240" w:lineRule="auto"/>
      <w:ind w:left="629"/>
    </w:pPr>
  </w:style>
  <w:style w:type="paragraph" w:customStyle="1" w:styleId="Chapter">
    <w:name w:val="Chapter"/>
    <w:basedOn w:val="Normal"/>
    <w:next w:val="Normal"/>
    <w:rsid w:val="0011477D"/>
    <w:pPr>
      <w:keepNext/>
      <w:tabs>
        <w:tab w:val="left" w:pos="1440"/>
        <w:tab w:val="num" w:pos="1800"/>
      </w:tabs>
      <w:spacing w:before="240" w:after="240" w:line="240" w:lineRule="auto"/>
      <w:ind w:left="1152" w:firstLine="288"/>
      <w:jc w:val="center"/>
    </w:pPr>
    <w:rPr>
      <w:rFonts w:ascii="Times New Roman" w:eastAsia="Times New Roman" w:hAnsi="Times New Roman" w:cs="Times New Roman"/>
      <w:b/>
      <w:smallCaps/>
      <w:sz w:val="24"/>
      <w:szCs w:val="20"/>
      <w:lang w:val="es-ES"/>
    </w:rPr>
  </w:style>
  <w:style w:type="paragraph" w:customStyle="1" w:styleId="subpar">
    <w:name w:val="subpar"/>
    <w:basedOn w:val="BodyTextIndent3"/>
    <w:rsid w:val="0011477D"/>
    <w:pPr>
      <w:spacing w:before="120" w:line="240" w:lineRule="auto"/>
      <w:ind w:left="216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11477D"/>
    <w:pPr>
      <w:tabs>
        <w:tab w:val="left" w:pos="0"/>
        <w:tab w:val="num" w:pos="1296"/>
      </w:tabs>
      <w:ind w:left="1296" w:hanging="360"/>
    </w:pPr>
  </w:style>
  <w:style w:type="paragraph" w:styleId="BodyTextIndent3">
    <w:name w:val="Body Text Indent 3"/>
    <w:basedOn w:val="Normal"/>
    <w:link w:val="BodyTextIndent3Char"/>
    <w:uiPriority w:val="99"/>
    <w:semiHidden/>
    <w:unhideWhenUsed/>
    <w:rsid w:val="0011477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1477D"/>
    <w:rPr>
      <w:sz w:val="16"/>
      <w:szCs w:val="16"/>
    </w:rPr>
  </w:style>
  <w:style w:type="paragraph" w:customStyle="1" w:styleId="AutoNumpara">
    <w:name w:val="AutoNumpara"/>
    <w:basedOn w:val="BodyTextIndent"/>
    <w:rsid w:val="00DE5057"/>
    <w:pPr>
      <w:numPr>
        <w:numId w:val="23"/>
      </w:numPr>
      <w:suppressAutoHyphens/>
      <w:autoSpaceDN w:val="0"/>
      <w:spacing w:before="120" w:line="240" w:lineRule="auto"/>
      <w:ind w:left="1080" w:hanging="720"/>
      <w:jc w:val="both"/>
      <w:textAlignment w:val="baseline"/>
    </w:pPr>
    <w:rPr>
      <w:rFonts w:ascii="Times New Roman" w:eastAsia="Times New Roman" w:hAnsi="Times New Roman" w:cs="Times New Roman"/>
      <w:spacing w:val="-2"/>
      <w:sz w:val="24"/>
      <w:szCs w:val="20"/>
      <w:lang w:val="es-ES_tradnl"/>
    </w:rPr>
  </w:style>
  <w:style w:type="numbering" w:customStyle="1" w:styleId="LFO8">
    <w:name w:val="LFO8"/>
    <w:basedOn w:val="NoList"/>
    <w:rsid w:val="00DE5057"/>
    <w:pPr>
      <w:numPr>
        <w:numId w:val="23"/>
      </w:numPr>
    </w:pPr>
  </w:style>
  <w:style w:type="paragraph" w:styleId="BodyTextIndent">
    <w:name w:val="Body Text Indent"/>
    <w:basedOn w:val="Normal"/>
    <w:link w:val="BodyTextIndentChar"/>
    <w:uiPriority w:val="99"/>
    <w:semiHidden/>
    <w:unhideWhenUsed/>
    <w:rsid w:val="00DE5057"/>
    <w:pPr>
      <w:spacing w:after="120"/>
      <w:ind w:left="283"/>
    </w:pPr>
  </w:style>
  <w:style w:type="character" w:customStyle="1" w:styleId="BodyTextIndentChar">
    <w:name w:val="Body Text Indent Char"/>
    <w:basedOn w:val="DefaultParagraphFont"/>
    <w:link w:val="BodyTextIndent"/>
    <w:uiPriority w:val="99"/>
    <w:semiHidden/>
    <w:rsid w:val="00DE5057"/>
  </w:style>
  <w:style w:type="paragraph" w:styleId="TOC5">
    <w:name w:val="toc 5"/>
    <w:basedOn w:val="Normal"/>
    <w:next w:val="Normal"/>
    <w:autoRedefine/>
    <w:uiPriority w:val="39"/>
    <w:unhideWhenUsed/>
    <w:rsid w:val="007F5909"/>
    <w:pPr>
      <w:spacing w:after="100" w:line="276" w:lineRule="auto"/>
      <w:ind w:left="880"/>
    </w:pPr>
    <w:rPr>
      <w:sz w:val="22"/>
      <w:szCs w:val="22"/>
      <w:lang w:eastAsia="es-PY"/>
    </w:rPr>
  </w:style>
  <w:style w:type="paragraph" w:styleId="TOC6">
    <w:name w:val="toc 6"/>
    <w:basedOn w:val="Normal"/>
    <w:next w:val="Normal"/>
    <w:autoRedefine/>
    <w:uiPriority w:val="39"/>
    <w:unhideWhenUsed/>
    <w:rsid w:val="007F5909"/>
    <w:pPr>
      <w:spacing w:after="100" w:line="276" w:lineRule="auto"/>
      <w:ind w:left="1100"/>
    </w:pPr>
    <w:rPr>
      <w:sz w:val="22"/>
      <w:szCs w:val="22"/>
      <w:lang w:eastAsia="es-PY"/>
    </w:rPr>
  </w:style>
  <w:style w:type="paragraph" w:styleId="TOC7">
    <w:name w:val="toc 7"/>
    <w:basedOn w:val="Normal"/>
    <w:next w:val="Normal"/>
    <w:autoRedefine/>
    <w:uiPriority w:val="39"/>
    <w:unhideWhenUsed/>
    <w:rsid w:val="007F5909"/>
    <w:pPr>
      <w:spacing w:after="100" w:line="276" w:lineRule="auto"/>
      <w:ind w:left="1320"/>
    </w:pPr>
    <w:rPr>
      <w:sz w:val="22"/>
      <w:szCs w:val="22"/>
      <w:lang w:eastAsia="es-PY"/>
    </w:rPr>
  </w:style>
  <w:style w:type="paragraph" w:styleId="TOC8">
    <w:name w:val="toc 8"/>
    <w:basedOn w:val="Normal"/>
    <w:next w:val="Normal"/>
    <w:autoRedefine/>
    <w:uiPriority w:val="39"/>
    <w:unhideWhenUsed/>
    <w:rsid w:val="007F5909"/>
    <w:pPr>
      <w:spacing w:after="100" w:line="276" w:lineRule="auto"/>
      <w:ind w:left="1540"/>
    </w:pPr>
    <w:rPr>
      <w:sz w:val="22"/>
      <w:szCs w:val="22"/>
      <w:lang w:eastAsia="es-PY"/>
    </w:rPr>
  </w:style>
  <w:style w:type="paragraph" w:styleId="TOC9">
    <w:name w:val="toc 9"/>
    <w:basedOn w:val="Normal"/>
    <w:next w:val="Normal"/>
    <w:autoRedefine/>
    <w:uiPriority w:val="39"/>
    <w:unhideWhenUsed/>
    <w:rsid w:val="007F5909"/>
    <w:pPr>
      <w:spacing w:after="100" w:line="276" w:lineRule="auto"/>
      <w:ind w:left="1760"/>
    </w:pPr>
    <w:rPr>
      <w:sz w:val="22"/>
      <w:szCs w:val="22"/>
      <w:lang w:eastAsia="es-PY"/>
    </w:rPr>
  </w:style>
  <w:style w:type="paragraph" w:styleId="BodyText">
    <w:name w:val="Body Text"/>
    <w:basedOn w:val="Normal"/>
    <w:link w:val="BodyTextChar"/>
    <w:rsid w:val="004E60D3"/>
    <w:pPr>
      <w:spacing w:after="120" w:line="240" w:lineRule="auto"/>
    </w:pPr>
    <w:rPr>
      <w:rFonts w:ascii="Times New Roman" w:eastAsia="Times New Roman" w:hAnsi="Times New Roman" w:cs="Times New Roman"/>
      <w:sz w:val="24"/>
      <w:szCs w:val="24"/>
      <w:lang w:val="es-ES" w:eastAsia="es-ES"/>
    </w:rPr>
  </w:style>
  <w:style w:type="character" w:customStyle="1" w:styleId="BodyTextChar">
    <w:name w:val="Body Text Char"/>
    <w:basedOn w:val="DefaultParagraphFont"/>
    <w:link w:val="BodyText"/>
    <w:rsid w:val="004E60D3"/>
    <w:rPr>
      <w:rFonts w:ascii="Times New Roman" w:eastAsia="Times New Roman" w:hAnsi="Times New Roman" w:cs="Times New Roman"/>
      <w:sz w:val="24"/>
      <w:szCs w:val="24"/>
      <w:lang w:val="es-ES" w:eastAsia="es-ES"/>
    </w:rPr>
  </w:style>
  <w:style w:type="paragraph" w:styleId="HTMLPreformatted">
    <w:name w:val="HTML Preformatted"/>
    <w:basedOn w:val="Normal"/>
    <w:link w:val="HTMLPreformattedChar"/>
    <w:uiPriority w:val="99"/>
    <w:unhideWhenUsed/>
    <w:rsid w:val="004E6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PY"/>
    </w:rPr>
  </w:style>
  <w:style w:type="character" w:customStyle="1" w:styleId="HTMLPreformattedChar">
    <w:name w:val="HTML Preformatted Char"/>
    <w:basedOn w:val="DefaultParagraphFont"/>
    <w:link w:val="HTMLPreformatted"/>
    <w:uiPriority w:val="99"/>
    <w:rsid w:val="004E60D3"/>
    <w:rPr>
      <w:rFonts w:ascii="Courier New" w:eastAsia="Times New Roman" w:hAnsi="Courier New" w:cs="Courier New"/>
      <w:sz w:val="20"/>
      <w:szCs w:val="20"/>
      <w:lang w:eastAsia="es-PY"/>
    </w:rPr>
  </w:style>
  <w:style w:type="character" w:styleId="FollowedHyperlink">
    <w:name w:val="FollowedHyperlink"/>
    <w:basedOn w:val="DefaultParagraphFont"/>
    <w:uiPriority w:val="99"/>
    <w:semiHidden/>
    <w:unhideWhenUsed/>
    <w:rsid w:val="00C852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s-PY"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B25"/>
  </w:style>
  <w:style w:type="paragraph" w:styleId="Heading1">
    <w:name w:val="heading 1"/>
    <w:basedOn w:val="Normal"/>
    <w:next w:val="Normal"/>
    <w:link w:val="Heading1Char"/>
    <w:uiPriority w:val="9"/>
    <w:qFormat/>
    <w:rsid w:val="00E54B25"/>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E54B25"/>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unhideWhenUsed/>
    <w:qFormat/>
    <w:rsid w:val="00E54B25"/>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unhideWhenUsed/>
    <w:qFormat/>
    <w:rsid w:val="00E54B25"/>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unhideWhenUsed/>
    <w:qFormat/>
    <w:rsid w:val="00E54B25"/>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semiHidden/>
    <w:unhideWhenUsed/>
    <w:qFormat/>
    <w:rsid w:val="00E54B25"/>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E54B25"/>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semiHidden/>
    <w:unhideWhenUsed/>
    <w:qFormat/>
    <w:rsid w:val="00E54B25"/>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E54B25"/>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54B25"/>
    <w:pPr>
      <w:spacing w:after="0" w:line="240" w:lineRule="auto"/>
    </w:pPr>
  </w:style>
  <w:style w:type="character" w:customStyle="1" w:styleId="NoSpacingChar">
    <w:name w:val="No Spacing Char"/>
    <w:basedOn w:val="DefaultParagraphFont"/>
    <w:link w:val="NoSpacing"/>
    <w:uiPriority w:val="1"/>
    <w:rsid w:val="003403AD"/>
  </w:style>
  <w:style w:type="paragraph" w:styleId="BalloonText">
    <w:name w:val="Balloon Text"/>
    <w:basedOn w:val="Normal"/>
    <w:link w:val="BalloonTextChar"/>
    <w:uiPriority w:val="99"/>
    <w:semiHidden/>
    <w:unhideWhenUsed/>
    <w:rsid w:val="00340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03AD"/>
    <w:rPr>
      <w:rFonts w:ascii="Tahoma" w:hAnsi="Tahoma" w:cs="Tahoma"/>
      <w:sz w:val="16"/>
      <w:szCs w:val="16"/>
    </w:rPr>
  </w:style>
  <w:style w:type="paragraph" w:styleId="Header">
    <w:name w:val="header"/>
    <w:basedOn w:val="Normal"/>
    <w:link w:val="HeaderChar"/>
    <w:uiPriority w:val="99"/>
    <w:unhideWhenUsed/>
    <w:rsid w:val="003403AD"/>
    <w:pPr>
      <w:tabs>
        <w:tab w:val="center" w:pos="4419"/>
        <w:tab w:val="right" w:pos="8838"/>
      </w:tabs>
      <w:spacing w:after="0" w:line="240" w:lineRule="auto"/>
    </w:pPr>
  </w:style>
  <w:style w:type="character" w:customStyle="1" w:styleId="HeaderChar">
    <w:name w:val="Header Char"/>
    <w:basedOn w:val="DefaultParagraphFont"/>
    <w:link w:val="Header"/>
    <w:uiPriority w:val="99"/>
    <w:rsid w:val="003403AD"/>
  </w:style>
  <w:style w:type="paragraph" w:styleId="Footer">
    <w:name w:val="footer"/>
    <w:basedOn w:val="Normal"/>
    <w:link w:val="FooterChar"/>
    <w:uiPriority w:val="99"/>
    <w:unhideWhenUsed/>
    <w:rsid w:val="003403AD"/>
    <w:pPr>
      <w:tabs>
        <w:tab w:val="center" w:pos="4419"/>
        <w:tab w:val="right" w:pos="8838"/>
      </w:tabs>
      <w:spacing w:after="0" w:line="240" w:lineRule="auto"/>
    </w:pPr>
  </w:style>
  <w:style w:type="character" w:customStyle="1" w:styleId="FooterChar">
    <w:name w:val="Footer Char"/>
    <w:basedOn w:val="DefaultParagraphFont"/>
    <w:link w:val="Footer"/>
    <w:uiPriority w:val="99"/>
    <w:rsid w:val="003403AD"/>
  </w:style>
  <w:style w:type="character" w:customStyle="1" w:styleId="Heading1Char">
    <w:name w:val="Heading 1 Char"/>
    <w:basedOn w:val="DefaultParagraphFont"/>
    <w:link w:val="Heading1"/>
    <w:uiPriority w:val="9"/>
    <w:rsid w:val="00E54B25"/>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rsid w:val="00E54B25"/>
    <w:rPr>
      <w:rFonts w:asciiTheme="majorHAnsi" w:eastAsiaTheme="majorEastAsia" w:hAnsiTheme="majorHAnsi" w:cstheme="majorBidi"/>
      <w:color w:val="E36C0A" w:themeColor="accent6" w:themeShade="BF"/>
      <w:sz w:val="28"/>
      <w:szCs w:val="28"/>
    </w:rPr>
  </w:style>
  <w:style w:type="paragraph" w:styleId="ListParagraph">
    <w:name w:val="List Paragraph"/>
    <w:aliases w:val="titulo 5"/>
    <w:basedOn w:val="Normal"/>
    <w:link w:val="ListParagraphChar"/>
    <w:uiPriority w:val="34"/>
    <w:qFormat/>
    <w:rsid w:val="006450BB"/>
    <w:pPr>
      <w:ind w:left="720"/>
      <w:contextualSpacing/>
    </w:pPr>
  </w:style>
  <w:style w:type="character" w:customStyle="1" w:styleId="Heading3Char">
    <w:name w:val="Heading 3 Char"/>
    <w:basedOn w:val="DefaultParagraphFont"/>
    <w:link w:val="Heading3"/>
    <w:uiPriority w:val="9"/>
    <w:rsid w:val="00E54B25"/>
    <w:rPr>
      <w:rFonts w:asciiTheme="majorHAnsi" w:eastAsiaTheme="majorEastAsia" w:hAnsiTheme="majorHAnsi" w:cstheme="majorBidi"/>
      <w:color w:val="E36C0A" w:themeColor="accent6" w:themeShade="BF"/>
      <w:sz w:val="24"/>
      <w:szCs w:val="24"/>
    </w:rPr>
  </w:style>
  <w:style w:type="paragraph" w:customStyle="1" w:styleId="AbbrDesc">
    <w:name w:val="AbbrDesc"/>
    <w:basedOn w:val="Normal"/>
    <w:rsid w:val="00A224FD"/>
    <w:pPr>
      <w:tabs>
        <w:tab w:val="left" w:pos="3060"/>
      </w:tabs>
      <w:spacing w:after="0" w:line="240" w:lineRule="auto"/>
      <w:jc w:val="both"/>
    </w:pPr>
    <w:rPr>
      <w:rFonts w:ascii="Times New Roman" w:hAnsi="Times New Roman" w:cs="Calibri"/>
      <w:sz w:val="24"/>
      <w:szCs w:val="20"/>
      <w:lang w:val="es-ES" w:eastAsia="es-ES"/>
    </w:rPr>
  </w:style>
  <w:style w:type="paragraph" w:customStyle="1" w:styleId="ABBR">
    <w:name w:val="ABBR"/>
    <w:basedOn w:val="Normal"/>
    <w:rsid w:val="00A224FD"/>
    <w:pPr>
      <w:spacing w:after="0" w:line="240" w:lineRule="auto"/>
    </w:pPr>
    <w:rPr>
      <w:rFonts w:ascii="Times New Roman" w:eastAsia="Times New Roman" w:hAnsi="Times New Roman" w:cs="Times New Roman"/>
      <w:caps/>
      <w:sz w:val="24"/>
      <w:szCs w:val="20"/>
      <w:lang w:val="es-ES_tradnl" w:eastAsia="es-PY"/>
    </w:rPr>
  </w:style>
  <w:style w:type="paragraph" w:styleId="TOCHeading">
    <w:name w:val="TOC Heading"/>
    <w:basedOn w:val="Heading1"/>
    <w:next w:val="Normal"/>
    <w:uiPriority w:val="39"/>
    <w:semiHidden/>
    <w:unhideWhenUsed/>
    <w:qFormat/>
    <w:rsid w:val="00E54B25"/>
    <w:pPr>
      <w:outlineLvl w:val="9"/>
    </w:pPr>
  </w:style>
  <w:style w:type="paragraph" w:styleId="TOC1">
    <w:name w:val="toc 1"/>
    <w:basedOn w:val="Normal"/>
    <w:next w:val="Normal"/>
    <w:autoRedefine/>
    <w:uiPriority w:val="39"/>
    <w:unhideWhenUsed/>
    <w:rsid w:val="00CD201D"/>
    <w:pPr>
      <w:tabs>
        <w:tab w:val="right" w:leader="dot" w:pos="8495"/>
      </w:tabs>
      <w:spacing w:after="0" w:line="240" w:lineRule="auto"/>
    </w:pPr>
    <w:rPr>
      <w:rFonts w:asciiTheme="majorHAnsi" w:hAnsiTheme="majorHAnsi"/>
      <w:noProof/>
    </w:rPr>
  </w:style>
  <w:style w:type="paragraph" w:styleId="TOC2">
    <w:name w:val="toc 2"/>
    <w:basedOn w:val="Normal"/>
    <w:next w:val="Normal"/>
    <w:autoRedefine/>
    <w:uiPriority w:val="39"/>
    <w:unhideWhenUsed/>
    <w:rsid w:val="00517A14"/>
    <w:pPr>
      <w:tabs>
        <w:tab w:val="left" w:pos="630"/>
        <w:tab w:val="right" w:leader="dot" w:pos="8495"/>
      </w:tabs>
      <w:spacing w:after="0" w:line="240" w:lineRule="auto"/>
      <w:ind w:left="221"/>
    </w:pPr>
  </w:style>
  <w:style w:type="paragraph" w:styleId="TOC3">
    <w:name w:val="toc 3"/>
    <w:basedOn w:val="Normal"/>
    <w:next w:val="Normal"/>
    <w:autoRedefine/>
    <w:uiPriority w:val="39"/>
    <w:unhideWhenUsed/>
    <w:rsid w:val="00CD201D"/>
    <w:pPr>
      <w:tabs>
        <w:tab w:val="left" w:pos="1100"/>
        <w:tab w:val="right" w:leader="dot" w:pos="8495"/>
      </w:tabs>
      <w:spacing w:after="0" w:line="240" w:lineRule="auto"/>
      <w:ind w:left="442"/>
    </w:pPr>
  </w:style>
  <w:style w:type="character" w:styleId="Hyperlink">
    <w:name w:val="Hyperlink"/>
    <w:basedOn w:val="DefaultParagraphFont"/>
    <w:uiPriority w:val="99"/>
    <w:unhideWhenUsed/>
    <w:rsid w:val="00A224FD"/>
    <w:rPr>
      <w:color w:val="0000FF" w:themeColor="hyperlink"/>
      <w:u w:val="single"/>
    </w:rPr>
  </w:style>
  <w:style w:type="paragraph" w:styleId="FootnoteText">
    <w:name w:val="footnote text"/>
    <w:aliases w:val="single space,Footnote Text Char,footnote text,fn,Texto nota pie IIRSA,foottextfra,Texto de rodapé,nota_rodapé,nota de rodapé,Texto de rodapé1,Texto de rodapé2,Texto de rodapé3,Texto de rodapé4,Texto de rodapé5,Texto de rodapé6,ft,Footnote"/>
    <w:basedOn w:val="Normal"/>
    <w:link w:val="FootnoteTextChar1"/>
    <w:uiPriority w:val="99"/>
    <w:rsid w:val="00A224FD"/>
    <w:pPr>
      <w:spacing w:after="0" w:line="240" w:lineRule="auto"/>
      <w:jc w:val="both"/>
    </w:pPr>
    <w:rPr>
      <w:rFonts w:ascii="Times New Roman" w:hAnsi="Times New Roman" w:cs="Calibri"/>
      <w:sz w:val="20"/>
      <w:szCs w:val="24"/>
      <w:lang w:val="es-CL" w:eastAsia="es-ES"/>
    </w:rPr>
  </w:style>
  <w:style w:type="character" w:customStyle="1" w:styleId="FootnoteTextChar1">
    <w:name w:val="Footnote Text Char1"/>
    <w:aliases w:val="single space Char,Footnote Text Char Char,footnote text Char,fn Char,Texto nota pie IIRSA Char,foottextfra Char,Texto de rodapé Char,nota_rodapé Char,nota de rodapé Char,Texto de rodapé1 Char,Texto de rodapé2 Char,ft Char"/>
    <w:basedOn w:val="DefaultParagraphFont"/>
    <w:link w:val="FootnoteText"/>
    <w:uiPriority w:val="99"/>
    <w:rsid w:val="00A224FD"/>
    <w:rPr>
      <w:rFonts w:ascii="Times New Roman" w:hAnsi="Times New Roman" w:cs="Calibri"/>
      <w:sz w:val="20"/>
      <w:szCs w:val="24"/>
      <w:lang w:val="es-CL" w:eastAsia="es-ES"/>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
    <w:basedOn w:val="DefaultParagraphFont"/>
    <w:uiPriority w:val="99"/>
    <w:rsid w:val="00A224FD"/>
    <w:rPr>
      <w:vertAlign w:val="superscript"/>
    </w:rPr>
  </w:style>
  <w:style w:type="paragraph" w:customStyle="1" w:styleId="Paragraph">
    <w:name w:val="Paragraph"/>
    <w:aliases w:val="paragraph,p,PARAGRAPH,PG,pa,at,at Char"/>
    <w:basedOn w:val="BodyText2"/>
    <w:link w:val="ParagraphChar"/>
    <w:uiPriority w:val="99"/>
    <w:qFormat/>
    <w:rsid w:val="00A224FD"/>
    <w:pPr>
      <w:tabs>
        <w:tab w:val="num" w:pos="720"/>
      </w:tabs>
      <w:spacing w:before="120" w:line="240" w:lineRule="auto"/>
      <w:ind w:left="720" w:hanging="720"/>
      <w:jc w:val="both"/>
    </w:pPr>
    <w:rPr>
      <w:rFonts w:ascii="Times New Roman" w:hAnsi="Times New Roman" w:cs="Calibri"/>
      <w:sz w:val="24"/>
      <w:szCs w:val="24"/>
      <w:lang w:eastAsia="es-ES"/>
    </w:rPr>
  </w:style>
  <w:style w:type="character" w:customStyle="1" w:styleId="ParagraphChar">
    <w:name w:val="Paragraph Char"/>
    <w:basedOn w:val="DefaultParagraphFont"/>
    <w:link w:val="Paragraph"/>
    <w:uiPriority w:val="99"/>
    <w:rsid w:val="00A224FD"/>
    <w:rPr>
      <w:rFonts w:ascii="Times New Roman" w:hAnsi="Times New Roman" w:cs="Calibri"/>
      <w:sz w:val="24"/>
      <w:szCs w:val="24"/>
      <w:lang w:eastAsia="es-ES"/>
    </w:rPr>
  </w:style>
  <w:style w:type="character" w:styleId="CommentReference">
    <w:name w:val="annotation reference"/>
    <w:basedOn w:val="DefaultParagraphFont"/>
    <w:uiPriority w:val="99"/>
    <w:rsid w:val="00A224FD"/>
    <w:rPr>
      <w:sz w:val="16"/>
      <w:szCs w:val="16"/>
    </w:rPr>
  </w:style>
  <w:style w:type="paragraph" w:styleId="CommentText">
    <w:name w:val="annotation text"/>
    <w:basedOn w:val="Normal"/>
    <w:link w:val="CommentTextChar"/>
    <w:uiPriority w:val="99"/>
    <w:rsid w:val="00A224FD"/>
    <w:pPr>
      <w:spacing w:after="0" w:line="240" w:lineRule="auto"/>
    </w:pPr>
    <w:rPr>
      <w:rFonts w:ascii="Calibri" w:hAnsi="Calibri" w:cs="Calibri"/>
      <w:sz w:val="20"/>
      <w:szCs w:val="20"/>
    </w:rPr>
  </w:style>
  <w:style w:type="character" w:customStyle="1" w:styleId="CommentTextChar">
    <w:name w:val="Comment Text Char"/>
    <w:basedOn w:val="DefaultParagraphFont"/>
    <w:link w:val="CommentText"/>
    <w:uiPriority w:val="99"/>
    <w:rsid w:val="00A224FD"/>
    <w:rPr>
      <w:rFonts w:ascii="Calibri" w:hAnsi="Calibri" w:cs="Calibri"/>
      <w:sz w:val="20"/>
      <w:szCs w:val="20"/>
    </w:rPr>
  </w:style>
  <w:style w:type="paragraph" w:styleId="BodyText2">
    <w:name w:val="Body Text 2"/>
    <w:basedOn w:val="Normal"/>
    <w:link w:val="BodyText2Char"/>
    <w:uiPriority w:val="99"/>
    <w:semiHidden/>
    <w:unhideWhenUsed/>
    <w:rsid w:val="00A224FD"/>
    <w:pPr>
      <w:spacing w:after="120" w:line="480" w:lineRule="auto"/>
    </w:pPr>
  </w:style>
  <w:style w:type="character" w:customStyle="1" w:styleId="BodyText2Char">
    <w:name w:val="Body Text 2 Char"/>
    <w:basedOn w:val="DefaultParagraphFont"/>
    <w:link w:val="BodyText2"/>
    <w:uiPriority w:val="99"/>
    <w:semiHidden/>
    <w:rsid w:val="00A224FD"/>
  </w:style>
  <w:style w:type="character" w:customStyle="1" w:styleId="ListParagraphChar">
    <w:name w:val="List Paragraph Char"/>
    <w:aliases w:val="titulo 5 Char"/>
    <w:basedOn w:val="DefaultParagraphFont"/>
    <w:link w:val="ListParagraph"/>
    <w:uiPriority w:val="34"/>
    <w:rsid w:val="003E6634"/>
  </w:style>
  <w:style w:type="character" w:customStyle="1" w:styleId="Heading4Char">
    <w:name w:val="Heading 4 Char"/>
    <w:basedOn w:val="DefaultParagraphFont"/>
    <w:link w:val="Heading4"/>
    <w:uiPriority w:val="9"/>
    <w:rsid w:val="00E54B25"/>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rsid w:val="00E54B25"/>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semiHidden/>
    <w:rsid w:val="00E54B25"/>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E54B25"/>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semiHidden/>
    <w:rsid w:val="00E54B25"/>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E54B25"/>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E54B25"/>
    <w:pPr>
      <w:spacing w:line="240" w:lineRule="auto"/>
    </w:pPr>
    <w:rPr>
      <w:b/>
      <w:bCs/>
      <w:smallCaps/>
      <w:color w:val="595959" w:themeColor="text1" w:themeTint="A6"/>
    </w:rPr>
  </w:style>
  <w:style w:type="paragraph" w:styleId="Title">
    <w:name w:val="Title"/>
    <w:basedOn w:val="Normal"/>
    <w:next w:val="Normal"/>
    <w:link w:val="TitleChar"/>
    <w:uiPriority w:val="10"/>
    <w:qFormat/>
    <w:rsid w:val="00E54B25"/>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E54B25"/>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E54B25"/>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E54B25"/>
    <w:rPr>
      <w:rFonts w:asciiTheme="majorHAnsi" w:eastAsiaTheme="majorEastAsia" w:hAnsiTheme="majorHAnsi" w:cstheme="majorBidi"/>
      <w:sz w:val="30"/>
      <w:szCs w:val="30"/>
    </w:rPr>
  </w:style>
  <w:style w:type="character" w:styleId="Strong">
    <w:name w:val="Strong"/>
    <w:basedOn w:val="DefaultParagraphFont"/>
    <w:uiPriority w:val="22"/>
    <w:qFormat/>
    <w:rsid w:val="00E54B25"/>
    <w:rPr>
      <w:b/>
      <w:bCs/>
    </w:rPr>
  </w:style>
  <w:style w:type="character" w:styleId="Emphasis">
    <w:name w:val="Emphasis"/>
    <w:basedOn w:val="DefaultParagraphFont"/>
    <w:uiPriority w:val="20"/>
    <w:qFormat/>
    <w:rsid w:val="00E54B25"/>
    <w:rPr>
      <w:i/>
      <w:iCs/>
      <w:color w:val="F79646" w:themeColor="accent6"/>
    </w:rPr>
  </w:style>
  <w:style w:type="paragraph" w:styleId="Quote">
    <w:name w:val="Quote"/>
    <w:basedOn w:val="Normal"/>
    <w:next w:val="Normal"/>
    <w:link w:val="QuoteChar"/>
    <w:uiPriority w:val="29"/>
    <w:qFormat/>
    <w:rsid w:val="00E54B25"/>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E54B25"/>
    <w:rPr>
      <w:i/>
      <w:iCs/>
      <w:color w:val="262626" w:themeColor="text1" w:themeTint="D9"/>
    </w:rPr>
  </w:style>
  <w:style w:type="paragraph" w:styleId="IntenseQuote">
    <w:name w:val="Intense Quote"/>
    <w:basedOn w:val="Normal"/>
    <w:next w:val="Normal"/>
    <w:link w:val="IntenseQuoteChar"/>
    <w:uiPriority w:val="30"/>
    <w:qFormat/>
    <w:rsid w:val="00E54B25"/>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E54B25"/>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E54B25"/>
    <w:rPr>
      <w:i/>
      <w:iCs/>
    </w:rPr>
  </w:style>
  <w:style w:type="character" w:styleId="IntenseEmphasis">
    <w:name w:val="Intense Emphasis"/>
    <w:basedOn w:val="DefaultParagraphFont"/>
    <w:uiPriority w:val="21"/>
    <w:qFormat/>
    <w:rsid w:val="00E54B25"/>
    <w:rPr>
      <w:b/>
      <w:bCs/>
      <w:i/>
      <w:iCs/>
    </w:rPr>
  </w:style>
  <w:style w:type="character" w:styleId="SubtleReference">
    <w:name w:val="Subtle Reference"/>
    <w:basedOn w:val="DefaultParagraphFont"/>
    <w:uiPriority w:val="31"/>
    <w:qFormat/>
    <w:rsid w:val="00E54B25"/>
    <w:rPr>
      <w:smallCaps/>
      <w:color w:val="595959" w:themeColor="text1" w:themeTint="A6"/>
    </w:rPr>
  </w:style>
  <w:style w:type="character" w:styleId="IntenseReference">
    <w:name w:val="Intense Reference"/>
    <w:basedOn w:val="DefaultParagraphFont"/>
    <w:uiPriority w:val="32"/>
    <w:qFormat/>
    <w:rsid w:val="00E54B25"/>
    <w:rPr>
      <w:b/>
      <w:bCs/>
      <w:smallCaps/>
      <w:color w:val="F79646" w:themeColor="accent6"/>
    </w:rPr>
  </w:style>
  <w:style w:type="character" w:styleId="BookTitle">
    <w:name w:val="Book Title"/>
    <w:basedOn w:val="DefaultParagraphFont"/>
    <w:uiPriority w:val="33"/>
    <w:qFormat/>
    <w:rsid w:val="00E54B25"/>
    <w:rPr>
      <w:b/>
      <w:bCs/>
      <w:caps w:val="0"/>
      <w:smallCaps/>
      <w:spacing w:val="7"/>
      <w:sz w:val="21"/>
      <w:szCs w:val="21"/>
    </w:rPr>
  </w:style>
  <w:style w:type="paragraph" w:styleId="TOC4">
    <w:name w:val="toc 4"/>
    <w:basedOn w:val="Normal"/>
    <w:next w:val="Normal"/>
    <w:autoRedefine/>
    <w:uiPriority w:val="39"/>
    <w:unhideWhenUsed/>
    <w:rsid w:val="0095458C"/>
    <w:pPr>
      <w:tabs>
        <w:tab w:val="left" w:pos="1540"/>
        <w:tab w:val="right" w:leader="dot" w:pos="8495"/>
      </w:tabs>
      <w:spacing w:after="0" w:line="240" w:lineRule="auto"/>
      <w:ind w:left="629"/>
    </w:pPr>
  </w:style>
  <w:style w:type="paragraph" w:customStyle="1" w:styleId="Chapter">
    <w:name w:val="Chapter"/>
    <w:basedOn w:val="Normal"/>
    <w:next w:val="Normal"/>
    <w:rsid w:val="0011477D"/>
    <w:pPr>
      <w:keepNext/>
      <w:tabs>
        <w:tab w:val="left" w:pos="1440"/>
        <w:tab w:val="num" w:pos="1800"/>
      </w:tabs>
      <w:spacing w:before="240" w:after="240" w:line="240" w:lineRule="auto"/>
      <w:ind w:left="1152" w:firstLine="288"/>
      <w:jc w:val="center"/>
    </w:pPr>
    <w:rPr>
      <w:rFonts w:ascii="Times New Roman" w:eastAsia="Times New Roman" w:hAnsi="Times New Roman" w:cs="Times New Roman"/>
      <w:b/>
      <w:smallCaps/>
      <w:sz w:val="24"/>
      <w:szCs w:val="20"/>
      <w:lang w:val="es-ES"/>
    </w:rPr>
  </w:style>
  <w:style w:type="paragraph" w:customStyle="1" w:styleId="subpar">
    <w:name w:val="subpar"/>
    <w:basedOn w:val="BodyTextIndent3"/>
    <w:rsid w:val="0011477D"/>
    <w:pPr>
      <w:spacing w:before="120" w:line="240" w:lineRule="auto"/>
      <w:ind w:left="216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11477D"/>
    <w:pPr>
      <w:tabs>
        <w:tab w:val="left" w:pos="0"/>
        <w:tab w:val="num" w:pos="1296"/>
      </w:tabs>
      <w:ind w:left="1296" w:hanging="360"/>
    </w:pPr>
  </w:style>
  <w:style w:type="paragraph" w:styleId="BodyTextIndent3">
    <w:name w:val="Body Text Indent 3"/>
    <w:basedOn w:val="Normal"/>
    <w:link w:val="BodyTextIndent3Char"/>
    <w:uiPriority w:val="99"/>
    <w:semiHidden/>
    <w:unhideWhenUsed/>
    <w:rsid w:val="0011477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1477D"/>
    <w:rPr>
      <w:sz w:val="16"/>
      <w:szCs w:val="16"/>
    </w:rPr>
  </w:style>
  <w:style w:type="paragraph" w:customStyle="1" w:styleId="AutoNumpara">
    <w:name w:val="AutoNumpara"/>
    <w:basedOn w:val="BodyTextIndent"/>
    <w:rsid w:val="00DE5057"/>
    <w:pPr>
      <w:numPr>
        <w:numId w:val="23"/>
      </w:numPr>
      <w:suppressAutoHyphens/>
      <w:autoSpaceDN w:val="0"/>
      <w:spacing w:before="120" w:line="240" w:lineRule="auto"/>
      <w:ind w:left="1080" w:hanging="720"/>
      <w:jc w:val="both"/>
      <w:textAlignment w:val="baseline"/>
    </w:pPr>
    <w:rPr>
      <w:rFonts w:ascii="Times New Roman" w:eastAsia="Times New Roman" w:hAnsi="Times New Roman" w:cs="Times New Roman"/>
      <w:spacing w:val="-2"/>
      <w:sz w:val="24"/>
      <w:szCs w:val="20"/>
      <w:lang w:val="es-ES_tradnl"/>
    </w:rPr>
  </w:style>
  <w:style w:type="numbering" w:customStyle="1" w:styleId="LFO8">
    <w:name w:val="LFO8"/>
    <w:basedOn w:val="NoList"/>
    <w:rsid w:val="00DE5057"/>
    <w:pPr>
      <w:numPr>
        <w:numId w:val="23"/>
      </w:numPr>
    </w:pPr>
  </w:style>
  <w:style w:type="paragraph" w:styleId="BodyTextIndent">
    <w:name w:val="Body Text Indent"/>
    <w:basedOn w:val="Normal"/>
    <w:link w:val="BodyTextIndentChar"/>
    <w:uiPriority w:val="99"/>
    <w:semiHidden/>
    <w:unhideWhenUsed/>
    <w:rsid w:val="00DE5057"/>
    <w:pPr>
      <w:spacing w:after="120"/>
      <w:ind w:left="283"/>
    </w:pPr>
  </w:style>
  <w:style w:type="character" w:customStyle="1" w:styleId="BodyTextIndentChar">
    <w:name w:val="Body Text Indent Char"/>
    <w:basedOn w:val="DefaultParagraphFont"/>
    <w:link w:val="BodyTextIndent"/>
    <w:uiPriority w:val="99"/>
    <w:semiHidden/>
    <w:rsid w:val="00DE5057"/>
  </w:style>
  <w:style w:type="paragraph" w:styleId="TOC5">
    <w:name w:val="toc 5"/>
    <w:basedOn w:val="Normal"/>
    <w:next w:val="Normal"/>
    <w:autoRedefine/>
    <w:uiPriority w:val="39"/>
    <w:unhideWhenUsed/>
    <w:rsid w:val="007F5909"/>
    <w:pPr>
      <w:spacing w:after="100" w:line="276" w:lineRule="auto"/>
      <w:ind w:left="880"/>
    </w:pPr>
    <w:rPr>
      <w:sz w:val="22"/>
      <w:szCs w:val="22"/>
      <w:lang w:eastAsia="es-PY"/>
    </w:rPr>
  </w:style>
  <w:style w:type="paragraph" w:styleId="TOC6">
    <w:name w:val="toc 6"/>
    <w:basedOn w:val="Normal"/>
    <w:next w:val="Normal"/>
    <w:autoRedefine/>
    <w:uiPriority w:val="39"/>
    <w:unhideWhenUsed/>
    <w:rsid w:val="007F5909"/>
    <w:pPr>
      <w:spacing w:after="100" w:line="276" w:lineRule="auto"/>
      <w:ind w:left="1100"/>
    </w:pPr>
    <w:rPr>
      <w:sz w:val="22"/>
      <w:szCs w:val="22"/>
      <w:lang w:eastAsia="es-PY"/>
    </w:rPr>
  </w:style>
  <w:style w:type="paragraph" w:styleId="TOC7">
    <w:name w:val="toc 7"/>
    <w:basedOn w:val="Normal"/>
    <w:next w:val="Normal"/>
    <w:autoRedefine/>
    <w:uiPriority w:val="39"/>
    <w:unhideWhenUsed/>
    <w:rsid w:val="007F5909"/>
    <w:pPr>
      <w:spacing w:after="100" w:line="276" w:lineRule="auto"/>
      <w:ind w:left="1320"/>
    </w:pPr>
    <w:rPr>
      <w:sz w:val="22"/>
      <w:szCs w:val="22"/>
      <w:lang w:eastAsia="es-PY"/>
    </w:rPr>
  </w:style>
  <w:style w:type="paragraph" w:styleId="TOC8">
    <w:name w:val="toc 8"/>
    <w:basedOn w:val="Normal"/>
    <w:next w:val="Normal"/>
    <w:autoRedefine/>
    <w:uiPriority w:val="39"/>
    <w:unhideWhenUsed/>
    <w:rsid w:val="007F5909"/>
    <w:pPr>
      <w:spacing w:after="100" w:line="276" w:lineRule="auto"/>
      <w:ind w:left="1540"/>
    </w:pPr>
    <w:rPr>
      <w:sz w:val="22"/>
      <w:szCs w:val="22"/>
      <w:lang w:eastAsia="es-PY"/>
    </w:rPr>
  </w:style>
  <w:style w:type="paragraph" w:styleId="TOC9">
    <w:name w:val="toc 9"/>
    <w:basedOn w:val="Normal"/>
    <w:next w:val="Normal"/>
    <w:autoRedefine/>
    <w:uiPriority w:val="39"/>
    <w:unhideWhenUsed/>
    <w:rsid w:val="007F5909"/>
    <w:pPr>
      <w:spacing w:after="100" w:line="276" w:lineRule="auto"/>
      <w:ind w:left="1760"/>
    </w:pPr>
    <w:rPr>
      <w:sz w:val="22"/>
      <w:szCs w:val="22"/>
      <w:lang w:eastAsia="es-PY"/>
    </w:rPr>
  </w:style>
  <w:style w:type="paragraph" w:styleId="BodyText">
    <w:name w:val="Body Text"/>
    <w:basedOn w:val="Normal"/>
    <w:link w:val="BodyTextChar"/>
    <w:rsid w:val="004E60D3"/>
    <w:pPr>
      <w:spacing w:after="120" w:line="240" w:lineRule="auto"/>
    </w:pPr>
    <w:rPr>
      <w:rFonts w:ascii="Times New Roman" w:eastAsia="Times New Roman" w:hAnsi="Times New Roman" w:cs="Times New Roman"/>
      <w:sz w:val="24"/>
      <w:szCs w:val="24"/>
      <w:lang w:val="es-ES" w:eastAsia="es-ES"/>
    </w:rPr>
  </w:style>
  <w:style w:type="character" w:customStyle="1" w:styleId="BodyTextChar">
    <w:name w:val="Body Text Char"/>
    <w:basedOn w:val="DefaultParagraphFont"/>
    <w:link w:val="BodyText"/>
    <w:rsid w:val="004E60D3"/>
    <w:rPr>
      <w:rFonts w:ascii="Times New Roman" w:eastAsia="Times New Roman" w:hAnsi="Times New Roman" w:cs="Times New Roman"/>
      <w:sz w:val="24"/>
      <w:szCs w:val="24"/>
      <w:lang w:val="es-ES" w:eastAsia="es-ES"/>
    </w:rPr>
  </w:style>
  <w:style w:type="paragraph" w:styleId="HTMLPreformatted">
    <w:name w:val="HTML Preformatted"/>
    <w:basedOn w:val="Normal"/>
    <w:link w:val="HTMLPreformattedChar"/>
    <w:uiPriority w:val="99"/>
    <w:unhideWhenUsed/>
    <w:rsid w:val="004E6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PY"/>
    </w:rPr>
  </w:style>
  <w:style w:type="character" w:customStyle="1" w:styleId="HTMLPreformattedChar">
    <w:name w:val="HTML Preformatted Char"/>
    <w:basedOn w:val="DefaultParagraphFont"/>
    <w:link w:val="HTMLPreformatted"/>
    <w:uiPriority w:val="99"/>
    <w:rsid w:val="004E60D3"/>
    <w:rPr>
      <w:rFonts w:ascii="Courier New" w:eastAsia="Times New Roman" w:hAnsi="Courier New" w:cs="Courier New"/>
      <w:sz w:val="20"/>
      <w:szCs w:val="20"/>
      <w:lang w:eastAsia="es-PY"/>
    </w:rPr>
  </w:style>
  <w:style w:type="character" w:styleId="FollowedHyperlink">
    <w:name w:val="FollowedHyperlink"/>
    <w:basedOn w:val="DefaultParagraphFont"/>
    <w:uiPriority w:val="99"/>
    <w:semiHidden/>
    <w:unhideWhenUsed/>
    <w:rsid w:val="00C852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32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hyperlink" Target="http://idbdocs.iadb.org/wsdocs/getDocument.aspx?DOCNUM=40653514"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idbdocs.iadb.org/wsdocs/getDocument.aspx?DOCNUM=39635200" TargetMode="External"/><Relationship Id="rId32" Type="http://schemas.openxmlformats.org/officeDocument/2006/relationships/customXml" Target="../customXml/item7.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customXml" Target="../customXml/item3.xml"/><Relationship Id="rId10" Type="http://schemas.openxmlformats.org/officeDocument/2006/relationships/image" Target="media/image1.emf"/><Relationship Id="rId19" Type="http://schemas.openxmlformats.org/officeDocument/2006/relationships/image" Target="media/image3.emf"/><Relationship Id="rId31" Type="http://schemas.openxmlformats.org/officeDocument/2006/relationships/customXml" Target="../customXml/item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theme" Target="theme/theme1.xml"/><Relationship Id="rId30"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40651881</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Martinez, Gustavo Adolfo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PN-L1121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Proposal&lt;/USER_STAGE&gt;&lt;PD_OBJ_TYPE&gt;0&lt;/PD_OBJ_TYPE&gt;&lt;DTAPPROVAL&gt;Nov 16 2016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
  <Abstract> El presente Reglamento Operativo presenta los aspectos normativos y reglamentarios técnicos – fiduciarios que regirán la ejecución de la Fase I del PSACH.</Abstract>
  <CompanyAddress/>
  <CompanyPhone/>
  <CompanyFax/>
  <CompanyEmail/>
</CoverPageProperti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C9F327C9A58EB428E0BEEC1DC985F3F" ma:contentTypeVersion="0" ma:contentTypeDescription="A content type to manage public (operations) IDB documents" ma:contentTypeScope="" ma:versionID="9fd7ce4cf2f1271780208dd000fed9f1">
  <xsd:schema xmlns:xsd="http://www.w3.org/2001/XMLSchema" xmlns:xs="http://www.w3.org/2001/XMLSchema" xmlns:p="http://schemas.microsoft.com/office/2006/metadata/properties" xmlns:ns2="9c571b2f-e523-4ab2-ba2e-09e151a03ef4" targetNamespace="http://schemas.microsoft.com/office/2006/metadata/properties" ma:root="true" ma:fieldsID="3f0d8583df1c1fb8cde534404a50e5d2"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df97a3c-941e-4e8f-9591-165d8427765c}" ma:internalName="TaxCatchAll" ma:showField="CatchAllData"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df97a3c-941e-4e8f-9591-165d8427765c}" ma:internalName="TaxCatchAllLabel" ma:readOnly="true" ma:showField="CatchAllDataLabel" ma:web="eac4eb1d-2b05-445b-bdbc-4e6c8418984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7A9D0012-8217-42ED-BD50-CBA4E82955CC}"/>
</file>

<file path=customXml/itemProps2.xml><?xml version="1.0" encoding="utf-8"?>
<ds:datastoreItem xmlns:ds="http://schemas.openxmlformats.org/officeDocument/2006/customXml" ds:itemID="{606D2CFE-745C-445D-BC3F-9EF4C72220D5}"/>
</file>

<file path=customXml/itemProps3.xml><?xml version="1.0" encoding="utf-8"?>
<ds:datastoreItem xmlns:ds="http://schemas.openxmlformats.org/officeDocument/2006/customXml" ds:itemID="{09058A11-0465-43D9-BF29-A5BF9C937D0B}"/>
</file>

<file path=customXml/itemProps4.xml><?xml version="1.0" encoding="utf-8"?>
<ds:datastoreItem xmlns:ds="http://schemas.openxmlformats.org/officeDocument/2006/customXml" ds:itemID="{55AF091B-3C7A-41E3-B477-F2FDAA23CFDA}"/>
</file>

<file path=customXml/itemProps5.xml><?xml version="1.0" encoding="utf-8"?>
<ds:datastoreItem xmlns:ds="http://schemas.openxmlformats.org/officeDocument/2006/customXml" ds:itemID="{9D7D8E62-B0C6-484A-A709-27F907AAAA9F}"/>
</file>

<file path=customXml/itemProps6.xml><?xml version="1.0" encoding="utf-8"?>
<ds:datastoreItem xmlns:ds="http://schemas.openxmlformats.org/officeDocument/2006/customXml" ds:itemID="{9C09DEFD-CB87-4AB8-9406-4BBF5F42FE3A}"/>
</file>

<file path=customXml/itemProps7.xml><?xml version="1.0" encoding="utf-8"?>
<ds:datastoreItem xmlns:ds="http://schemas.openxmlformats.org/officeDocument/2006/customXml" ds:itemID="{0C480D62-F90D-49AF-A65C-6025003429DF}"/>
</file>

<file path=docProps/app.xml><?xml version="1.0" encoding="utf-8"?>
<Properties xmlns="http://schemas.openxmlformats.org/officeDocument/2006/extended-properties" xmlns:vt="http://schemas.openxmlformats.org/officeDocument/2006/docPropsVTypes">
  <Template>Normal.dotm</Template>
  <TotalTime>7</TotalTime>
  <Pages>40</Pages>
  <Words>13775</Words>
  <Characters>75768</Characters>
  <Application>Microsoft Office Word</Application>
  <DocSecurity>0</DocSecurity>
  <Lines>631</Lines>
  <Paragraphs>178</Paragraphs>
  <ScaleCrop>false</ScaleCrop>
  <HeadingPairs>
    <vt:vector size="2" baseType="variant">
      <vt:variant>
        <vt:lpstr>Título</vt:lpstr>
      </vt:variant>
      <vt:variant>
        <vt:i4>1</vt:i4>
      </vt:variant>
    </vt:vector>
  </HeadingPairs>
  <TitlesOfParts>
    <vt:vector size="1" baseType="lpstr">
      <vt:lpstr>PROGRAMA SANEAMIENTO DE PANAMÁ</vt:lpstr>
    </vt:vector>
  </TitlesOfParts>
  <Company>MINISTERIO DE SALUD</Company>
  <LinksUpToDate>false</LinksUpToDate>
  <CharactersWithSpaces>89365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EEO_7 - Borrador del Reglamento Operativo del Programa</dc:title>
  <dc:subject>Reglamento Operativo del Programa de Saneamiento de los Distritos de Arraiján y La Chorrera PSACH Fase I</dc:subject>
  <dc:creator>yg</dc:creator>
  <cp:keywords/>
  <dc:description/>
  <cp:lastModifiedBy>Inter-American Development Bank</cp:lastModifiedBy>
  <cp:revision>5</cp:revision>
  <dcterms:created xsi:type="dcterms:W3CDTF">2016-09-07T16:55:00Z</dcterms:created>
  <dcterms:modified xsi:type="dcterms:W3CDTF">2016-09-08T14:45:00Z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0x01010046CF21643EE8D14686A648AA6DAD0892004C9F327C9A58EB428E0BEEC1DC985F3F</vt:lpwstr>
  </property>
  <property fmtid="{D5CDD505-2E9C-101B-9397-08002B2CF9AE}" pid="3" name="TaxKeyword">
    <vt:lpwstr/>
  </property>
  <property fmtid="{D5CDD505-2E9C-101B-9397-08002B2CF9AE}" pid="4" name="Function Operations IDB">
    <vt:lpwstr>8;#IDBDocs|cca77002-e150-4b2d-ab1f-1d7a7cdcae16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7;#Unclassified|a6dff32e-d477-44cd-a56b-85efe9e0a56c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