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C1D" w:rsidRPr="00B62E9C" w:rsidRDefault="00496E93" w:rsidP="00E94C1D">
      <w:pPr>
        <w:jc w:val="center"/>
        <w:rPr>
          <w:rFonts w:cs="Arial"/>
          <w:b/>
        </w:rPr>
      </w:pPr>
      <w:r>
        <w:rPr>
          <w:rFonts w:cs="Arial"/>
          <w:b/>
        </w:rPr>
        <w:t xml:space="preserve">DRAFT </w:t>
      </w:r>
      <w:r w:rsidR="00E94C1D">
        <w:rPr>
          <w:rFonts w:cs="Arial"/>
          <w:b/>
        </w:rPr>
        <w:t xml:space="preserve">OUTLINE OF THE </w:t>
      </w:r>
      <w:r>
        <w:rPr>
          <w:rFonts w:cs="Arial"/>
          <w:b/>
        </w:rPr>
        <w:t xml:space="preserve">PURPOSE </w:t>
      </w:r>
      <w:r w:rsidR="00E94C1D">
        <w:rPr>
          <w:rFonts w:cs="Arial"/>
          <w:b/>
        </w:rPr>
        <w:t>OF THE TECHNICAL ADVISORY TEAM</w:t>
      </w:r>
    </w:p>
    <w:p w:rsidR="00E94C1D" w:rsidRPr="00CE6224" w:rsidRDefault="00E94C1D" w:rsidP="00E94C1D">
      <w:pPr>
        <w:jc w:val="both"/>
        <w:rPr>
          <w:rFonts w:cs="Arial"/>
          <w:b/>
        </w:rPr>
      </w:pPr>
    </w:p>
    <w:p w:rsidR="00E94C1D" w:rsidRDefault="00E94C1D" w:rsidP="00E94C1D">
      <w:pPr>
        <w:pStyle w:val="NormalWeb"/>
        <w:numPr>
          <w:ilvl w:val="0"/>
          <w:numId w:val="1"/>
        </w:numPr>
        <w:spacing w:before="0" w:beforeAutospacing="0" w:after="0" w:afterAutospacing="0"/>
        <w:jc w:val="both"/>
        <w:rPr>
          <w:rFonts w:ascii="Arial" w:hAnsi="Arial" w:cs="Arial"/>
        </w:rPr>
      </w:pPr>
      <w:r w:rsidRPr="00534612">
        <w:rPr>
          <w:rFonts w:ascii="Arial" w:hAnsi="Arial" w:cs="Arial"/>
        </w:rPr>
        <w:t xml:space="preserve">The key objective of the Technical Advisory Team (TAT) is to </w:t>
      </w:r>
      <w:r w:rsidRPr="00E94C1D">
        <w:rPr>
          <w:rFonts w:ascii="Arial" w:hAnsi="Arial" w:cs="Arial"/>
          <w:b/>
        </w:rPr>
        <w:t>provide technical advice, expertise and mentoring support on an on-going basis</w:t>
      </w:r>
      <w:r w:rsidRPr="00534612">
        <w:rPr>
          <w:rFonts w:ascii="Arial" w:hAnsi="Arial" w:cs="Arial"/>
        </w:rPr>
        <w:t xml:space="preserve"> to the </w:t>
      </w:r>
      <w:r>
        <w:rPr>
          <w:rFonts w:ascii="Arial" w:hAnsi="Arial" w:cs="Arial"/>
        </w:rPr>
        <w:t>GOJ/</w:t>
      </w:r>
      <w:r w:rsidRPr="00534612">
        <w:rPr>
          <w:rFonts w:ascii="Arial" w:hAnsi="Arial" w:cs="Arial"/>
        </w:rPr>
        <w:t xml:space="preserve">PEU. </w:t>
      </w:r>
      <w:r w:rsidRPr="00636882">
        <w:rPr>
          <w:rFonts w:ascii="Arial" w:hAnsi="Arial" w:cs="Arial"/>
        </w:rPr>
        <w:t>The TAT will be</w:t>
      </w:r>
      <w:r>
        <w:rPr>
          <w:rFonts w:ascii="Arial" w:hAnsi="Arial" w:cs="Arial"/>
        </w:rPr>
        <w:t xml:space="preserve"> comprised of</w:t>
      </w:r>
      <w:r w:rsidRPr="00636882">
        <w:rPr>
          <w:rFonts w:ascii="Arial" w:hAnsi="Arial" w:cs="Arial"/>
        </w:rPr>
        <w:t xml:space="preserve"> technical experts in their chosen fields, able to draw on international best practice and tailor it to the local context in Jamaica. </w:t>
      </w:r>
    </w:p>
    <w:p w:rsidR="00E94C1D" w:rsidRDefault="00E94C1D" w:rsidP="00E94C1D">
      <w:pPr>
        <w:pStyle w:val="NormalWeb"/>
        <w:spacing w:before="0" w:beforeAutospacing="0" w:after="0" w:afterAutospacing="0"/>
        <w:ind w:left="360"/>
        <w:jc w:val="both"/>
        <w:rPr>
          <w:rFonts w:ascii="Arial" w:hAnsi="Arial" w:cs="Arial"/>
        </w:rPr>
      </w:pPr>
    </w:p>
    <w:p w:rsidR="00E94C1D" w:rsidRDefault="00E94C1D" w:rsidP="00E94C1D">
      <w:pPr>
        <w:pStyle w:val="NormalWeb"/>
        <w:numPr>
          <w:ilvl w:val="0"/>
          <w:numId w:val="1"/>
        </w:numPr>
        <w:spacing w:before="0" w:beforeAutospacing="0" w:after="0" w:afterAutospacing="0"/>
        <w:jc w:val="both"/>
        <w:rPr>
          <w:rFonts w:ascii="Arial" w:hAnsi="Arial" w:cs="Arial"/>
        </w:rPr>
      </w:pPr>
      <w:r w:rsidRPr="00534612">
        <w:rPr>
          <w:rFonts w:ascii="Arial" w:hAnsi="Arial" w:cs="Arial"/>
        </w:rPr>
        <w:t>CSJP 3 is a more complex and challenging programme than CSJP 1 and 2</w:t>
      </w:r>
      <w:r>
        <w:rPr>
          <w:rFonts w:ascii="Arial" w:hAnsi="Arial" w:cs="Arial"/>
        </w:rPr>
        <w:t xml:space="preserve">. The need for this TAT is based on the recognition that the PEU has been an efficient and competent implementer of CSJP. However, in order to manage the complex transition from direct implementation to government service delivery additional technical assistance is required. </w:t>
      </w:r>
    </w:p>
    <w:p w:rsidR="00E94C1D" w:rsidRPr="00534612" w:rsidRDefault="00E94C1D" w:rsidP="00E94C1D">
      <w:pPr>
        <w:pStyle w:val="NormalWeb"/>
        <w:spacing w:before="0" w:beforeAutospacing="0" w:after="0" w:afterAutospacing="0"/>
        <w:ind w:left="360"/>
        <w:jc w:val="both"/>
        <w:rPr>
          <w:rFonts w:ascii="Arial" w:hAnsi="Arial" w:cs="Arial"/>
        </w:rPr>
      </w:pPr>
    </w:p>
    <w:p w:rsidR="00E94C1D" w:rsidRPr="00713E06" w:rsidRDefault="00E94C1D" w:rsidP="00E94C1D">
      <w:pPr>
        <w:pStyle w:val="NormalWeb"/>
        <w:numPr>
          <w:ilvl w:val="0"/>
          <w:numId w:val="1"/>
        </w:numPr>
        <w:spacing w:before="0" w:beforeAutospacing="0" w:after="0" w:afterAutospacing="0"/>
        <w:jc w:val="both"/>
      </w:pPr>
      <w:r w:rsidRPr="00713E06">
        <w:rPr>
          <w:rFonts w:ascii="Arial" w:hAnsi="Arial" w:cs="Arial"/>
        </w:rPr>
        <w:t>The technical assistance is designed to support the GOJ/PEU to deliver the programme effectively, meet stated programme objectives and deliver the target results. Given the gaps in delivering</w:t>
      </w:r>
      <w:r w:rsidR="00713E06" w:rsidRPr="00713E06">
        <w:rPr>
          <w:rFonts w:ascii="Arial" w:hAnsi="Arial" w:cs="Arial"/>
        </w:rPr>
        <w:t xml:space="preserve">, </w:t>
      </w:r>
      <w:r w:rsidR="00352CC0" w:rsidRPr="00713E06">
        <w:rPr>
          <w:rFonts w:ascii="Arial" w:hAnsi="Arial" w:cs="Arial"/>
        </w:rPr>
        <w:t>tracking and reporting</w:t>
      </w:r>
      <w:r w:rsidRPr="00713E06">
        <w:rPr>
          <w:rFonts w:ascii="Arial" w:hAnsi="Arial" w:cs="Arial"/>
        </w:rPr>
        <w:t xml:space="preserve"> results at outcome and impact levels, this will be a key area to focus on. The TAT will provide key technical advice in core areas and complement this with additional expertise that will be available on a demand basis. </w:t>
      </w:r>
    </w:p>
    <w:p w:rsidR="00713E06" w:rsidRDefault="00713E06" w:rsidP="00713E06">
      <w:pPr>
        <w:pStyle w:val="NormalWeb"/>
        <w:spacing w:before="0" w:beforeAutospacing="0" w:after="0" w:afterAutospacing="0"/>
        <w:jc w:val="both"/>
      </w:pPr>
    </w:p>
    <w:p w:rsidR="00E94C1D" w:rsidRPr="00636882" w:rsidRDefault="00E94C1D" w:rsidP="00E94C1D">
      <w:pPr>
        <w:pStyle w:val="NormalWeb"/>
        <w:numPr>
          <w:ilvl w:val="0"/>
          <w:numId w:val="1"/>
        </w:numPr>
        <w:spacing w:before="0" w:beforeAutospacing="0" w:after="0" w:afterAutospacing="0"/>
        <w:jc w:val="both"/>
        <w:rPr>
          <w:rFonts w:ascii="Arial" w:hAnsi="Arial" w:cs="Arial"/>
        </w:rPr>
      </w:pPr>
      <w:r w:rsidRPr="00636882">
        <w:rPr>
          <w:rFonts w:ascii="Arial" w:hAnsi="Arial" w:cs="Arial"/>
        </w:rPr>
        <w:t xml:space="preserve">The TAT also serves to provide a </w:t>
      </w:r>
      <w:r w:rsidRPr="00E94C1D">
        <w:rPr>
          <w:rFonts w:ascii="Arial" w:hAnsi="Arial" w:cs="Arial"/>
          <w:b/>
        </w:rPr>
        <w:t>feedback mechanism</w:t>
      </w:r>
      <w:r w:rsidRPr="00636882">
        <w:rPr>
          <w:rFonts w:ascii="Arial" w:hAnsi="Arial" w:cs="Arial"/>
        </w:rPr>
        <w:t xml:space="preserve"> where lessons are learned during the course of the programme and adjustments to the programme </w:t>
      </w:r>
      <w:r w:rsidR="00713E06">
        <w:rPr>
          <w:rFonts w:ascii="Arial" w:hAnsi="Arial" w:cs="Arial"/>
        </w:rPr>
        <w:t xml:space="preserve">are </w:t>
      </w:r>
      <w:r w:rsidRPr="00636882">
        <w:rPr>
          <w:rFonts w:ascii="Arial" w:hAnsi="Arial" w:cs="Arial"/>
        </w:rPr>
        <w:t xml:space="preserve">made based on what is and is not working. As the </w:t>
      </w:r>
      <w:r>
        <w:rPr>
          <w:rFonts w:ascii="Arial" w:hAnsi="Arial" w:cs="Arial"/>
        </w:rPr>
        <w:t xml:space="preserve">TAT </w:t>
      </w:r>
      <w:r w:rsidRPr="00636882">
        <w:rPr>
          <w:rFonts w:ascii="Arial" w:hAnsi="Arial" w:cs="Arial"/>
        </w:rPr>
        <w:t xml:space="preserve">develops an in-depth understanding of the programme and context, it will be able to identify areas </w:t>
      </w:r>
      <w:r w:rsidR="00352CC0">
        <w:rPr>
          <w:rFonts w:ascii="Arial" w:hAnsi="Arial" w:cs="Arial"/>
        </w:rPr>
        <w:t xml:space="preserve">that the GOJ/PEU can adjust directly, as well as areas </w:t>
      </w:r>
      <w:r w:rsidRPr="00636882">
        <w:rPr>
          <w:rFonts w:ascii="Arial" w:hAnsi="Arial" w:cs="Arial"/>
        </w:rPr>
        <w:t xml:space="preserve">for further technical advice and support </w:t>
      </w:r>
      <w:r w:rsidR="00352CC0">
        <w:rPr>
          <w:rFonts w:ascii="Arial" w:hAnsi="Arial" w:cs="Arial"/>
        </w:rPr>
        <w:t>(</w:t>
      </w:r>
      <w:r w:rsidRPr="00636882">
        <w:rPr>
          <w:rFonts w:ascii="Arial" w:hAnsi="Arial" w:cs="Arial"/>
        </w:rPr>
        <w:t>which may require the expertise of other specialists</w:t>
      </w:r>
      <w:r w:rsidR="00352CC0">
        <w:rPr>
          <w:rFonts w:ascii="Arial" w:hAnsi="Arial" w:cs="Arial"/>
        </w:rPr>
        <w:t>)</w:t>
      </w:r>
      <w:r w:rsidRPr="00636882">
        <w:rPr>
          <w:rFonts w:ascii="Arial" w:hAnsi="Arial" w:cs="Arial"/>
        </w:rPr>
        <w:t xml:space="preserve">. The issues for further analysis and support will be agreed by the Programme Steering Committee. </w:t>
      </w:r>
    </w:p>
    <w:p w:rsidR="00E94C1D" w:rsidRPr="000231AB" w:rsidRDefault="00E94C1D" w:rsidP="00E94C1D">
      <w:pPr>
        <w:pStyle w:val="NormalWeb"/>
        <w:spacing w:before="0" w:beforeAutospacing="0" w:after="0" w:afterAutospacing="0"/>
        <w:ind w:left="360"/>
        <w:jc w:val="both"/>
        <w:rPr>
          <w:rFonts w:ascii="Arial" w:hAnsi="Arial" w:cs="Arial"/>
        </w:rPr>
      </w:pPr>
    </w:p>
    <w:p w:rsidR="00E94C1D" w:rsidRDefault="00E94C1D" w:rsidP="00E94C1D">
      <w:pPr>
        <w:pStyle w:val="NormalWeb"/>
        <w:numPr>
          <w:ilvl w:val="0"/>
          <w:numId w:val="1"/>
        </w:numPr>
        <w:spacing w:before="0" w:beforeAutospacing="0" w:after="0" w:afterAutospacing="0"/>
        <w:jc w:val="both"/>
        <w:rPr>
          <w:rFonts w:ascii="Arial" w:hAnsi="Arial" w:cs="Arial"/>
        </w:rPr>
      </w:pPr>
      <w:r>
        <w:rPr>
          <w:rFonts w:ascii="Arial" w:hAnsi="Arial" w:cs="Arial"/>
        </w:rPr>
        <w:t>The main recipient of technical assistance will be the PEU. However, the MNS, as the ministry responsible for oversight of the PEU, may also request technical assistance in areas relevant to the delivery of CSJP3. For example, monitoring and evaluation systems require strengthening in the PEU, and the MNS</w:t>
      </w:r>
      <w:r w:rsidR="00713E06">
        <w:rPr>
          <w:rFonts w:ascii="Arial" w:hAnsi="Arial" w:cs="Arial"/>
        </w:rPr>
        <w:t xml:space="preserve"> </w:t>
      </w:r>
      <w:r w:rsidR="00352CC0">
        <w:rPr>
          <w:rFonts w:ascii="Arial" w:hAnsi="Arial" w:cs="Arial"/>
        </w:rPr>
        <w:t>and MOJ</w:t>
      </w:r>
      <w:r>
        <w:rPr>
          <w:rFonts w:ascii="Arial" w:hAnsi="Arial" w:cs="Arial"/>
        </w:rPr>
        <w:t xml:space="preserve"> recognise their own capacity constraints. Therefore, in this case it would be sensible to build the capacity of both the PEU and the MNS in this area, as well as MOJ. </w:t>
      </w:r>
      <w:r w:rsidR="00496E93">
        <w:rPr>
          <w:rFonts w:ascii="Arial" w:hAnsi="Arial" w:cs="Arial"/>
        </w:rPr>
        <w:t>As</w:t>
      </w:r>
      <w:r>
        <w:rPr>
          <w:rFonts w:ascii="Arial" w:hAnsi="Arial" w:cs="Arial"/>
        </w:rPr>
        <w:t xml:space="preserve"> other MDAs come on board, they may also require technical assistance. Reasonable requests will be accommodated within the work plan of the TAT where possible. The work plan will be signed off by the Programme Steering Committee. </w:t>
      </w:r>
    </w:p>
    <w:p w:rsidR="00E94C1D" w:rsidRDefault="00E94C1D" w:rsidP="00E94C1D">
      <w:pPr>
        <w:pStyle w:val="NormalWeb"/>
        <w:spacing w:before="0" w:beforeAutospacing="0" w:after="0" w:afterAutospacing="0"/>
        <w:ind w:left="360"/>
        <w:jc w:val="both"/>
        <w:rPr>
          <w:rFonts w:ascii="Arial" w:hAnsi="Arial" w:cs="Arial"/>
        </w:rPr>
      </w:pPr>
    </w:p>
    <w:p w:rsidR="00E94C1D" w:rsidRDefault="00E94C1D" w:rsidP="00E94C1D">
      <w:pPr>
        <w:rPr>
          <w:rFonts w:cs="Arial"/>
          <w:b/>
        </w:rPr>
      </w:pPr>
    </w:p>
    <w:p w:rsidR="00E94C1D" w:rsidRPr="00B62E9C" w:rsidRDefault="00E94C1D" w:rsidP="00E94C1D">
      <w:pPr>
        <w:autoSpaceDE w:val="0"/>
        <w:autoSpaceDN w:val="0"/>
        <w:adjustRightInd w:val="0"/>
        <w:jc w:val="both"/>
        <w:rPr>
          <w:rFonts w:cs="Arial"/>
          <w:b/>
        </w:rPr>
      </w:pPr>
      <w:r w:rsidRPr="00B62E9C">
        <w:rPr>
          <w:rFonts w:cs="Arial"/>
          <w:b/>
        </w:rPr>
        <w:t>Scope</w:t>
      </w:r>
    </w:p>
    <w:p w:rsidR="00E94C1D" w:rsidRPr="00CE6224" w:rsidRDefault="00E94C1D" w:rsidP="00E94C1D">
      <w:pPr>
        <w:autoSpaceDE w:val="0"/>
        <w:autoSpaceDN w:val="0"/>
        <w:adjustRightInd w:val="0"/>
        <w:jc w:val="both"/>
        <w:rPr>
          <w:rFonts w:cs="Arial"/>
          <w:b/>
          <w:u w:val="single"/>
        </w:rPr>
      </w:pPr>
    </w:p>
    <w:p w:rsidR="00E94C1D" w:rsidRDefault="00E94C1D" w:rsidP="00E94C1D">
      <w:pPr>
        <w:pStyle w:val="ListParagraph"/>
        <w:numPr>
          <w:ilvl w:val="0"/>
          <w:numId w:val="1"/>
        </w:numPr>
        <w:autoSpaceDE w:val="0"/>
        <w:autoSpaceDN w:val="0"/>
        <w:adjustRightInd w:val="0"/>
        <w:spacing w:before="0" w:after="0"/>
        <w:jc w:val="both"/>
      </w:pPr>
      <w:r w:rsidRPr="00CE6224">
        <w:t xml:space="preserve">The experts will provide advice that </w:t>
      </w:r>
      <w:r>
        <w:t>supports</w:t>
      </w:r>
      <w:r w:rsidRPr="00CE6224">
        <w:t xml:space="preserve"> the programme </w:t>
      </w:r>
      <w:r>
        <w:t xml:space="preserve">to </w:t>
      </w:r>
      <w:r w:rsidRPr="00CE6224">
        <w:t xml:space="preserve">achieve its stated objectives and outcomes. The success of the </w:t>
      </w:r>
      <w:r>
        <w:t>TAT</w:t>
      </w:r>
      <w:r w:rsidRPr="00CE6224">
        <w:t xml:space="preserve"> will depend on the</w:t>
      </w:r>
      <w:r>
        <w:t xml:space="preserve"> team members’</w:t>
      </w:r>
      <w:r w:rsidRPr="00CE6224">
        <w:t xml:space="preserve"> in-depth understanding of the programme, their ability to apply their expertise and global best practice to the programme, and on-</w:t>
      </w:r>
      <w:r w:rsidRPr="00CE6224">
        <w:lastRenderedPageBreak/>
        <w:t xml:space="preserve">going assessment of </w:t>
      </w:r>
      <w:r>
        <w:t xml:space="preserve">the implementation of </w:t>
      </w:r>
      <w:r w:rsidRPr="00CE6224">
        <w:t>advice given. The scope of the work is four fold:</w:t>
      </w:r>
    </w:p>
    <w:p w:rsidR="00E94C1D" w:rsidRPr="00CE6224" w:rsidRDefault="00E94C1D" w:rsidP="00E94C1D">
      <w:pPr>
        <w:pStyle w:val="ListParagraph"/>
        <w:autoSpaceDE w:val="0"/>
        <w:autoSpaceDN w:val="0"/>
        <w:adjustRightInd w:val="0"/>
        <w:spacing w:before="0" w:after="0"/>
        <w:ind w:left="360"/>
        <w:jc w:val="both"/>
      </w:pPr>
    </w:p>
    <w:p w:rsidR="00E94C1D" w:rsidRDefault="00E94C1D" w:rsidP="00E94C1D">
      <w:pPr>
        <w:pStyle w:val="ListParagraph"/>
        <w:numPr>
          <w:ilvl w:val="0"/>
          <w:numId w:val="2"/>
        </w:numPr>
        <w:autoSpaceDE w:val="0"/>
        <w:autoSpaceDN w:val="0"/>
        <w:adjustRightInd w:val="0"/>
        <w:spacing w:before="0" w:after="0"/>
        <w:jc w:val="both"/>
      </w:pPr>
      <w:r w:rsidRPr="00BC405E">
        <w:rPr>
          <w:b/>
        </w:rPr>
        <w:t>Strategic</w:t>
      </w:r>
      <w:r w:rsidRPr="00CE6224">
        <w:t xml:space="preserve"> – </w:t>
      </w:r>
      <w:r w:rsidR="00EA3CAA">
        <w:t>The TAT will help s</w:t>
      </w:r>
      <w:r>
        <w:t>trengthen the strategic direction of the programme with the explicit use of the “public health approach to violence reduction” to guide programme decisions and choices. This approach marks a shift in emphasis of the programme, away from broad based interventions designed to target as many people as possible to targeted support to the most “at-risk” groups (perpetrators and victims of crime). This approach is flexible and responsive to patterns of crime and violence, and therefore requires a more flexible delivery model for CSJP, which has traditionally worked in a fixed list of 50 communities. While the number of communities will not be increased in CSJP3, the programme allows for certain interventions in non-CSJP communities as a “rapid response” to unexpected flare-ups of violence.</w:t>
      </w:r>
      <w:r w:rsidRPr="00CE6224">
        <w:t xml:space="preserve"> </w:t>
      </w:r>
    </w:p>
    <w:p w:rsidR="00E94C1D" w:rsidRPr="00CE6224" w:rsidRDefault="00E94C1D" w:rsidP="00E94C1D">
      <w:pPr>
        <w:pStyle w:val="ListParagraph"/>
        <w:autoSpaceDE w:val="0"/>
        <w:autoSpaceDN w:val="0"/>
        <w:adjustRightInd w:val="0"/>
        <w:spacing w:before="0" w:after="0"/>
        <w:jc w:val="both"/>
      </w:pPr>
    </w:p>
    <w:p w:rsidR="00E94C1D" w:rsidRDefault="00E94C1D" w:rsidP="00E94C1D">
      <w:pPr>
        <w:pStyle w:val="ListParagraph"/>
        <w:numPr>
          <w:ilvl w:val="0"/>
          <w:numId w:val="2"/>
        </w:numPr>
        <w:autoSpaceDE w:val="0"/>
        <w:autoSpaceDN w:val="0"/>
        <w:adjustRightInd w:val="0"/>
        <w:spacing w:before="0" w:after="0"/>
        <w:jc w:val="both"/>
      </w:pPr>
      <w:r w:rsidRPr="00BC405E">
        <w:rPr>
          <w:b/>
        </w:rPr>
        <w:t>Technical</w:t>
      </w:r>
      <w:r w:rsidRPr="00CE6224">
        <w:t xml:space="preserve"> – </w:t>
      </w:r>
      <w:r w:rsidR="00EA3CAA">
        <w:t xml:space="preserve">The TAT will provide </w:t>
      </w:r>
      <w:r w:rsidRPr="00CE6224">
        <w:t xml:space="preserve">technical </w:t>
      </w:r>
      <w:r>
        <w:t>advice</w:t>
      </w:r>
      <w:r w:rsidRPr="00CE6224">
        <w:t xml:space="preserve"> on the issues of citizen security and justice. </w:t>
      </w:r>
      <w:r>
        <w:t xml:space="preserve">Whilst the programme is addressing issues of crime and violence within vulnerable communities, the approach is multi-disciplinary with interventions crossing a range of technical issues. Specialised knowledge and expertise currently unavailable in the PEU and GOJ will be provided by the TAT. </w:t>
      </w:r>
    </w:p>
    <w:p w:rsidR="00E94C1D" w:rsidRPr="00CE6224" w:rsidRDefault="00E94C1D" w:rsidP="00E94C1D">
      <w:pPr>
        <w:autoSpaceDE w:val="0"/>
        <w:autoSpaceDN w:val="0"/>
        <w:adjustRightInd w:val="0"/>
        <w:jc w:val="both"/>
      </w:pPr>
    </w:p>
    <w:p w:rsidR="00E94C1D" w:rsidRDefault="00E94C1D" w:rsidP="00E94C1D">
      <w:pPr>
        <w:pStyle w:val="ListParagraph"/>
        <w:numPr>
          <w:ilvl w:val="0"/>
          <w:numId w:val="2"/>
        </w:numPr>
        <w:autoSpaceDE w:val="0"/>
        <w:autoSpaceDN w:val="0"/>
        <w:adjustRightInd w:val="0"/>
        <w:spacing w:before="0" w:after="0"/>
        <w:jc w:val="both"/>
      </w:pPr>
      <w:r w:rsidRPr="00BC405E">
        <w:rPr>
          <w:b/>
        </w:rPr>
        <w:t>Operational</w:t>
      </w:r>
      <w:r w:rsidRPr="00CE6224">
        <w:t xml:space="preserve"> </w:t>
      </w:r>
      <w:r>
        <w:t>–</w:t>
      </w:r>
      <w:r w:rsidRPr="00CE6224">
        <w:t xml:space="preserve"> </w:t>
      </w:r>
      <w:r>
        <w:t xml:space="preserve">The programme implementation model has been a centralised one where the PEU has been responsible for the implementation of all interventions (in many cases through MOUs and contracts with NGOs and CBOs), staffing and budgetary issues. The plan is to move to a decentralised model with certain functions of the PEU phased out and passed to the most relevant MDAs (which may in turn sub-contract implementation to a specialized NGO or CBO). This will require a clearly defined transition plan, and support provided to the MDAs responsible for programme implementation. </w:t>
      </w:r>
      <w:r w:rsidR="00EA3CAA">
        <w:t>The</w:t>
      </w:r>
      <w:r>
        <w:t xml:space="preserve"> adoption of the public health approach will also require interventions to be provided in a flexible manner, and focused on the individual in the first instance, and therefore may require a shift away from the fixed list of 50 communities.</w:t>
      </w:r>
      <w:r w:rsidR="00EA3CAA">
        <w:t xml:space="preserve"> The TAT will provide ongoing advice and mentoring on these complex changes.</w:t>
      </w:r>
    </w:p>
    <w:p w:rsidR="00E94C1D" w:rsidRPr="00CE6224" w:rsidRDefault="00E94C1D" w:rsidP="00E94C1D">
      <w:pPr>
        <w:autoSpaceDE w:val="0"/>
        <w:autoSpaceDN w:val="0"/>
        <w:adjustRightInd w:val="0"/>
        <w:jc w:val="both"/>
      </w:pPr>
    </w:p>
    <w:p w:rsidR="00E94C1D" w:rsidRDefault="00E94C1D" w:rsidP="00E94C1D">
      <w:pPr>
        <w:pStyle w:val="ListParagraph"/>
        <w:numPr>
          <w:ilvl w:val="0"/>
          <w:numId w:val="2"/>
        </w:numPr>
        <w:autoSpaceDE w:val="0"/>
        <w:autoSpaceDN w:val="0"/>
        <w:adjustRightInd w:val="0"/>
        <w:spacing w:before="0" w:after="0"/>
        <w:jc w:val="both"/>
      </w:pPr>
      <w:r w:rsidRPr="00EA3CAA">
        <w:rPr>
          <w:b/>
        </w:rPr>
        <w:t>Learning lessons and real time feedback</w:t>
      </w:r>
      <w:r w:rsidRPr="00CE6224">
        <w:t xml:space="preserve"> </w:t>
      </w:r>
      <w:r>
        <w:t xml:space="preserve">– the </w:t>
      </w:r>
      <w:r w:rsidR="00EA3CAA">
        <w:t xml:space="preserve">TAT </w:t>
      </w:r>
      <w:r>
        <w:t xml:space="preserve">will track and monitor CSJP data and results to ensure that the programme is on track to meet its objectives. This on-going analysis will provide early warnings for interventions that are not working and also highlight interventions that are working and can be further supported. The GOJ </w:t>
      </w:r>
      <w:r w:rsidR="00EA3CAA">
        <w:t>is</w:t>
      </w:r>
      <w:r>
        <w:t xml:space="preserve"> keen to retain flexibility in the programme, so that it can adapt to evolving needs and situations. </w:t>
      </w:r>
    </w:p>
    <w:p w:rsidR="00352CC0" w:rsidRDefault="00352CC0" w:rsidP="00E94C1D">
      <w:pPr>
        <w:autoSpaceDE w:val="0"/>
        <w:autoSpaceDN w:val="0"/>
        <w:adjustRightInd w:val="0"/>
        <w:jc w:val="both"/>
        <w:rPr>
          <w:ins w:id="0" w:author="Jennifer Peirce" w:date="2014-05-09T01:15:00Z"/>
          <w:b/>
        </w:rPr>
      </w:pPr>
    </w:p>
    <w:p w:rsidR="00713E06" w:rsidRDefault="00713E06" w:rsidP="00E94C1D">
      <w:pPr>
        <w:autoSpaceDE w:val="0"/>
        <w:autoSpaceDN w:val="0"/>
        <w:adjustRightInd w:val="0"/>
        <w:jc w:val="both"/>
        <w:rPr>
          <w:b/>
        </w:rPr>
      </w:pPr>
    </w:p>
    <w:p w:rsidR="00713E06" w:rsidRDefault="00713E06" w:rsidP="00E94C1D">
      <w:pPr>
        <w:autoSpaceDE w:val="0"/>
        <w:autoSpaceDN w:val="0"/>
        <w:adjustRightInd w:val="0"/>
        <w:jc w:val="both"/>
        <w:rPr>
          <w:b/>
        </w:rPr>
      </w:pPr>
    </w:p>
    <w:p w:rsidR="00713E06" w:rsidRDefault="00713E06" w:rsidP="00E94C1D">
      <w:pPr>
        <w:autoSpaceDE w:val="0"/>
        <w:autoSpaceDN w:val="0"/>
        <w:adjustRightInd w:val="0"/>
        <w:jc w:val="both"/>
        <w:rPr>
          <w:b/>
        </w:rPr>
      </w:pPr>
    </w:p>
    <w:p w:rsidR="00E94C1D" w:rsidRPr="00B62E9C" w:rsidRDefault="00E94C1D" w:rsidP="00E94C1D">
      <w:pPr>
        <w:autoSpaceDE w:val="0"/>
        <w:autoSpaceDN w:val="0"/>
        <w:adjustRightInd w:val="0"/>
        <w:jc w:val="both"/>
        <w:rPr>
          <w:b/>
        </w:rPr>
      </w:pPr>
      <w:r w:rsidRPr="00B62E9C">
        <w:rPr>
          <w:b/>
        </w:rPr>
        <w:lastRenderedPageBreak/>
        <w:t>Tasks</w:t>
      </w:r>
    </w:p>
    <w:p w:rsidR="00E94C1D" w:rsidRPr="00221327" w:rsidRDefault="00E94C1D" w:rsidP="00E94C1D">
      <w:pPr>
        <w:autoSpaceDE w:val="0"/>
        <w:autoSpaceDN w:val="0"/>
        <w:adjustRightInd w:val="0"/>
        <w:jc w:val="both"/>
        <w:rPr>
          <w:b/>
          <w:u w:val="single"/>
        </w:rPr>
      </w:pPr>
    </w:p>
    <w:p w:rsidR="00E94C1D" w:rsidRDefault="00E94C1D" w:rsidP="00E94C1D">
      <w:pPr>
        <w:pStyle w:val="ListParagraph"/>
        <w:numPr>
          <w:ilvl w:val="0"/>
          <w:numId w:val="1"/>
        </w:numPr>
        <w:spacing w:before="0" w:after="0"/>
        <w:jc w:val="both"/>
      </w:pPr>
      <w:r w:rsidRPr="00221327">
        <w:t xml:space="preserve">This is an initial list of </w:t>
      </w:r>
      <w:r>
        <w:t xml:space="preserve">possible tasks to be undertaken by the team. Further tasks will be agreed in the team’s first visit to country, with regular reviews of their work plan. </w:t>
      </w:r>
      <w:r w:rsidR="000A3AB6">
        <w:t>The TAT would be asked to prioritise the support in the following areas:</w:t>
      </w:r>
    </w:p>
    <w:p w:rsidR="00E94C1D" w:rsidRPr="00221327" w:rsidRDefault="00E94C1D" w:rsidP="00E94C1D">
      <w:pPr>
        <w:pStyle w:val="ListParagraph"/>
        <w:spacing w:before="0" w:after="0"/>
        <w:ind w:left="360"/>
        <w:jc w:val="both"/>
      </w:pPr>
    </w:p>
    <w:p w:rsidR="00E94C1D" w:rsidRPr="00E94C1D" w:rsidRDefault="00E94C1D" w:rsidP="00E94C1D">
      <w:pPr>
        <w:pStyle w:val="ListParagraph"/>
        <w:numPr>
          <w:ilvl w:val="0"/>
          <w:numId w:val="3"/>
        </w:numPr>
        <w:spacing w:before="0" w:after="0"/>
        <w:jc w:val="both"/>
      </w:pPr>
      <w:r w:rsidRPr="00E94C1D">
        <w:t xml:space="preserve">TAT work plan </w:t>
      </w:r>
    </w:p>
    <w:p w:rsidR="00E94C1D" w:rsidRPr="00E94C1D" w:rsidRDefault="00E94C1D" w:rsidP="00E94C1D">
      <w:pPr>
        <w:pStyle w:val="ListParagraph"/>
        <w:spacing w:before="0" w:after="0"/>
        <w:ind w:left="1080"/>
        <w:jc w:val="both"/>
      </w:pPr>
    </w:p>
    <w:p w:rsidR="00E94C1D" w:rsidRPr="00E94C1D" w:rsidRDefault="00E94C1D" w:rsidP="00E94C1D">
      <w:pPr>
        <w:pStyle w:val="ListParagraph"/>
        <w:numPr>
          <w:ilvl w:val="0"/>
          <w:numId w:val="3"/>
        </w:numPr>
        <w:spacing w:before="0" w:after="0"/>
        <w:jc w:val="both"/>
      </w:pPr>
      <w:r w:rsidRPr="00E94C1D">
        <w:t xml:space="preserve">Public health approach to violence prevention road map </w:t>
      </w:r>
    </w:p>
    <w:p w:rsidR="00E94C1D" w:rsidRPr="00E94C1D" w:rsidRDefault="00E94C1D" w:rsidP="00E94C1D">
      <w:pPr>
        <w:jc w:val="both"/>
      </w:pPr>
    </w:p>
    <w:p w:rsidR="00713E06" w:rsidRDefault="00713E06" w:rsidP="00713E06">
      <w:pPr>
        <w:pStyle w:val="ListParagraph"/>
        <w:numPr>
          <w:ilvl w:val="0"/>
          <w:numId w:val="3"/>
        </w:numPr>
        <w:spacing w:before="0" w:after="0"/>
        <w:jc w:val="both"/>
      </w:pPr>
      <w:r>
        <w:t>Analysis of selection criteria and systems used for particular interventions.</w:t>
      </w:r>
    </w:p>
    <w:p w:rsidR="00713E06" w:rsidRDefault="00713E06" w:rsidP="00713E06"/>
    <w:p w:rsidR="00E94C1D" w:rsidRPr="00E94C1D" w:rsidRDefault="00E94C1D" w:rsidP="00713E06">
      <w:pPr>
        <w:pStyle w:val="ListParagraph"/>
        <w:numPr>
          <w:ilvl w:val="0"/>
          <w:numId w:val="3"/>
        </w:numPr>
        <w:spacing w:before="0" w:after="0"/>
        <w:jc w:val="both"/>
      </w:pPr>
      <w:r w:rsidRPr="00E94C1D">
        <w:t xml:space="preserve">Analysis of the prioritisation and sequencing of targeted interventions in selected communities. </w:t>
      </w:r>
    </w:p>
    <w:p w:rsidR="00E94C1D" w:rsidRPr="00E94C1D" w:rsidRDefault="00E94C1D" w:rsidP="00E94C1D">
      <w:pPr>
        <w:pStyle w:val="ListParagraph"/>
        <w:spacing w:before="0" w:after="0"/>
        <w:ind w:left="1080"/>
        <w:jc w:val="both"/>
      </w:pPr>
    </w:p>
    <w:p w:rsidR="00E94C1D" w:rsidRPr="00E94C1D" w:rsidRDefault="00E94C1D" w:rsidP="00E94C1D">
      <w:pPr>
        <w:pStyle w:val="ListParagraph"/>
        <w:numPr>
          <w:ilvl w:val="0"/>
          <w:numId w:val="3"/>
        </w:numPr>
        <w:spacing w:before="0" w:after="0"/>
        <w:jc w:val="both"/>
      </w:pPr>
      <w:r w:rsidRPr="00E94C1D">
        <w:t xml:space="preserve">Support development of the Transition </w:t>
      </w:r>
      <w:r>
        <w:t>P</w:t>
      </w:r>
      <w:r w:rsidRPr="00E94C1D">
        <w:t>lan</w:t>
      </w:r>
    </w:p>
    <w:p w:rsidR="00E94C1D" w:rsidRPr="00E94C1D" w:rsidRDefault="00E94C1D" w:rsidP="00E94C1D"/>
    <w:p w:rsidR="00E94C1D" w:rsidRPr="00CE6224" w:rsidRDefault="00E94C1D" w:rsidP="00E94C1D">
      <w:pPr>
        <w:autoSpaceDE w:val="0"/>
        <w:autoSpaceDN w:val="0"/>
        <w:adjustRightInd w:val="0"/>
        <w:jc w:val="both"/>
        <w:rPr>
          <w:rFonts w:cs="Arial"/>
          <w:b/>
          <w:u w:val="single"/>
        </w:rPr>
      </w:pPr>
    </w:p>
    <w:p w:rsidR="00E94C1D" w:rsidRPr="00E94C1D" w:rsidRDefault="00E94C1D" w:rsidP="00E94C1D">
      <w:pPr>
        <w:pStyle w:val="ListParagraph"/>
        <w:numPr>
          <w:ilvl w:val="0"/>
          <w:numId w:val="1"/>
        </w:numPr>
        <w:autoSpaceDE w:val="0"/>
        <w:autoSpaceDN w:val="0"/>
        <w:adjustRightInd w:val="0"/>
        <w:jc w:val="both"/>
        <w:rPr>
          <w:b/>
        </w:rPr>
      </w:pPr>
      <w:r w:rsidRPr="00E94C1D">
        <w:rPr>
          <w:b/>
        </w:rPr>
        <w:t>Team composition and required skills</w:t>
      </w:r>
    </w:p>
    <w:p w:rsidR="00E94C1D" w:rsidRPr="00CE6224" w:rsidRDefault="00E94C1D" w:rsidP="00E94C1D">
      <w:pPr>
        <w:autoSpaceDE w:val="0"/>
        <w:autoSpaceDN w:val="0"/>
        <w:adjustRightInd w:val="0"/>
        <w:jc w:val="both"/>
        <w:rPr>
          <w:rFonts w:cs="Arial"/>
          <w:b/>
          <w:u w:val="single"/>
        </w:rPr>
      </w:pPr>
    </w:p>
    <w:p w:rsidR="00E94C1D" w:rsidRDefault="00E94C1D" w:rsidP="00E94C1D">
      <w:pPr>
        <w:autoSpaceDE w:val="0"/>
        <w:autoSpaceDN w:val="0"/>
        <w:adjustRightInd w:val="0"/>
        <w:jc w:val="both"/>
      </w:pPr>
      <w:r>
        <w:t>There will be a core team of 3-4 people with the skills specification listed below:</w:t>
      </w:r>
    </w:p>
    <w:p w:rsidR="00E94C1D" w:rsidRPr="00CE6224" w:rsidRDefault="00E94C1D" w:rsidP="000A3AB6">
      <w:pPr>
        <w:pStyle w:val="ListParagraph"/>
        <w:autoSpaceDE w:val="0"/>
        <w:autoSpaceDN w:val="0"/>
        <w:adjustRightInd w:val="0"/>
        <w:spacing w:before="0" w:after="0"/>
        <w:ind w:left="360"/>
        <w:jc w:val="both"/>
      </w:pPr>
      <w:r>
        <w:t xml:space="preserve"> </w:t>
      </w:r>
    </w:p>
    <w:p w:rsidR="00E94C1D" w:rsidRDefault="00E94C1D" w:rsidP="00E94C1D">
      <w:pPr>
        <w:pStyle w:val="ListParagraph"/>
        <w:numPr>
          <w:ilvl w:val="0"/>
          <w:numId w:val="5"/>
        </w:numPr>
        <w:autoSpaceDE w:val="0"/>
        <w:autoSpaceDN w:val="0"/>
        <w:adjustRightInd w:val="0"/>
        <w:spacing w:before="0" w:after="0"/>
        <w:jc w:val="both"/>
      </w:pPr>
      <w:r w:rsidRPr="007F5691">
        <w:rPr>
          <w:b/>
        </w:rPr>
        <w:t>Team leader</w:t>
      </w:r>
      <w:r>
        <w:t xml:space="preserve"> – The team leader will have technical expertise and experience of working on the </w:t>
      </w:r>
      <w:r w:rsidRPr="006D49F8">
        <w:rPr>
          <w:b/>
        </w:rPr>
        <w:t>public health approach to crime prevention</w:t>
      </w:r>
      <w:r>
        <w:t xml:space="preserve">, preferably in a developing country setting. </w:t>
      </w:r>
    </w:p>
    <w:p w:rsidR="000A3AB6" w:rsidRDefault="000A3AB6" w:rsidP="000A3AB6">
      <w:pPr>
        <w:pStyle w:val="ListParagraph"/>
        <w:autoSpaceDE w:val="0"/>
        <w:autoSpaceDN w:val="0"/>
        <w:adjustRightInd w:val="0"/>
        <w:spacing w:before="0" w:after="0"/>
        <w:jc w:val="both"/>
      </w:pPr>
    </w:p>
    <w:p w:rsidR="00E94C1D" w:rsidRDefault="00E94C1D" w:rsidP="00E94C1D">
      <w:pPr>
        <w:pStyle w:val="ListParagraph"/>
        <w:numPr>
          <w:ilvl w:val="0"/>
          <w:numId w:val="5"/>
        </w:numPr>
        <w:spacing w:before="0" w:after="0"/>
        <w:jc w:val="both"/>
      </w:pPr>
      <w:r w:rsidRPr="003D0979">
        <w:rPr>
          <w:b/>
        </w:rPr>
        <w:t>Deputy team leader</w:t>
      </w:r>
      <w:r w:rsidRPr="007F5691">
        <w:t xml:space="preserve"> </w:t>
      </w:r>
      <w:r>
        <w:t>–</w:t>
      </w:r>
      <w:r w:rsidRPr="007F5691">
        <w:t xml:space="preserve"> </w:t>
      </w:r>
      <w:r>
        <w:t xml:space="preserve">This person is an expert on change management in a developing country setting. </w:t>
      </w:r>
    </w:p>
    <w:p w:rsidR="000A3AB6" w:rsidRDefault="000A3AB6" w:rsidP="000A3AB6">
      <w:pPr>
        <w:jc w:val="both"/>
      </w:pPr>
    </w:p>
    <w:p w:rsidR="00E94C1D" w:rsidRDefault="00E94C1D" w:rsidP="00E94C1D">
      <w:pPr>
        <w:pStyle w:val="ListParagraph"/>
        <w:numPr>
          <w:ilvl w:val="0"/>
          <w:numId w:val="5"/>
        </w:numPr>
        <w:spacing w:before="0" w:after="0"/>
        <w:jc w:val="both"/>
      </w:pPr>
      <w:r w:rsidRPr="003D0979">
        <w:rPr>
          <w:b/>
        </w:rPr>
        <w:t>Monitoring and Evaluation expert</w:t>
      </w:r>
      <w:r>
        <w:t xml:space="preserve"> – a dedicated expert is required due to the importance of M&amp;E. </w:t>
      </w:r>
    </w:p>
    <w:p w:rsidR="000A3AB6" w:rsidRDefault="000A3AB6" w:rsidP="000A3AB6">
      <w:pPr>
        <w:jc w:val="both"/>
      </w:pPr>
    </w:p>
    <w:p w:rsidR="00E94C1D" w:rsidRDefault="00E94C1D" w:rsidP="00E94C1D">
      <w:pPr>
        <w:pStyle w:val="ListParagraph"/>
        <w:numPr>
          <w:ilvl w:val="0"/>
          <w:numId w:val="5"/>
        </w:numPr>
        <w:spacing w:before="0" w:after="0"/>
        <w:jc w:val="both"/>
      </w:pPr>
      <w:r w:rsidRPr="003D0979">
        <w:rPr>
          <w:b/>
        </w:rPr>
        <w:t>Jamaica expert</w:t>
      </w:r>
      <w:r>
        <w:t xml:space="preserve"> – If one of the above people do not have the requisite expertise on Jamaica, then another member of the team will be required to provide the Jamaican expertise. </w:t>
      </w:r>
    </w:p>
    <w:p w:rsidR="00E94C1D" w:rsidRPr="003B699B" w:rsidRDefault="00E94C1D" w:rsidP="00E94C1D">
      <w:pPr>
        <w:pStyle w:val="ListParagraph"/>
        <w:spacing w:before="0" w:after="0"/>
        <w:jc w:val="both"/>
      </w:pPr>
    </w:p>
    <w:p w:rsidR="00E94C1D" w:rsidRDefault="00E94C1D" w:rsidP="00E94C1D">
      <w:pPr>
        <w:jc w:val="both"/>
      </w:pPr>
      <w:r>
        <w:t xml:space="preserve">The below list reflects identified core </w:t>
      </w:r>
      <w:r w:rsidRPr="00E94C1D">
        <w:rPr>
          <w:b/>
        </w:rPr>
        <w:t>expertise</w:t>
      </w:r>
      <w:r>
        <w:t xml:space="preserve"> that the programme will require. We require experts to demonstrate evidence of experience of working in the Latin America &amp; Caribbean region: </w:t>
      </w:r>
    </w:p>
    <w:p w:rsidR="00E94C1D" w:rsidRDefault="00E94C1D" w:rsidP="00E94C1D">
      <w:pPr>
        <w:pStyle w:val="ListParagraph"/>
        <w:numPr>
          <w:ilvl w:val="0"/>
          <w:numId w:val="4"/>
        </w:numPr>
        <w:spacing w:before="0" w:after="0"/>
        <w:jc w:val="both"/>
      </w:pPr>
      <w:r w:rsidRPr="00BE3D2D">
        <w:rPr>
          <w:b/>
        </w:rPr>
        <w:t>Gender</w:t>
      </w:r>
      <w:r>
        <w:rPr>
          <w:b/>
        </w:rPr>
        <w:t>-</w:t>
      </w:r>
      <w:r w:rsidRPr="00BE3D2D">
        <w:rPr>
          <w:b/>
        </w:rPr>
        <w:t xml:space="preserve">Based </w:t>
      </w:r>
      <w:r>
        <w:rPr>
          <w:b/>
        </w:rPr>
        <w:t xml:space="preserve">and/or Intimate Partner and Family </w:t>
      </w:r>
      <w:r w:rsidRPr="00BE3D2D">
        <w:rPr>
          <w:b/>
        </w:rPr>
        <w:t>Violence</w:t>
      </w:r>
      <w:r>
        <w:t xml:space="preserve"> expert. </w:t>
      </w:r>
    </w:p>
    <w:p w:rsidR="00E94C1D" w:rsidRDefault="00E94C1D" w:rsidP="00E94C1D">
      <w:pPr>
        <w:pStyle w:val="ListParagraph"/>
        <w:numPr>
          <w:ilvl w:val="0"/>
          <w:numId w:val="4"/>
        </w:numPr>
        <w:spacing w:before="0" w:after="0"/>
        <w:jc w:val="both"/>
      </w:pPr>
      <w:r w:rsidRPr="00B04F93">
        <w:rPr>
          <w:b/>
        </w:rPr>
        <w:t>Community Governance</w:t>
      </w:r>
      <w:r>
        <w:t xml:space="preserve"> expert. </w:t>
      </w:r>
    </w:p>
    <w:p w:rsidR="00E94C1D" w:rsidRPr="003353ED" w:rsidRDefault="00E94C1D" w:rsidP="00E94C1D">
      <w:pPr>
        <w:pStyle w:val="ListParagraph"/>
        <w:numPr>
          <w:ilvl w:val="0"/>
          <w:numId w:val="4"/>
        </w:numPr>
        <w:spacing w:before="0" w:after="0"/>
        <w:jc w:val="both"/>
      </w:pPr>
      <w:r>
        <w:rPr>
          <w:b/>
        </w:rPr>
        <w:t xml:space="preserve">Labour market </w:t>
      </w:r>
      <w:r w:rsidRPr="003353ED">
        <w:t>expert</w:t>
      </w:r>
      <w:r>
        <w:t xml:space="preserve">. </w:t>
      </w:r>
    </w:p>
    <w:p w:rsidR="00E94C1D" w:rsidRDefault="00E94C1D" w:rsidP="00E94C1D">
      <w:pPr>
        <w:pStyle w:val="ListParagraph"/>
        <w:numPr>
          <w:ilvl w:val="0"/>
          <w:numId w:val="4"/>
        </w:numPr>
        <w:spacing w:before="0" w:after="0"/>
        <w:jc w:val="both"/>
      </w:pPr>
      <w:r w:rsidRPr="00B04F93">
        <w:rPr>
          <w:b/>
        </w:rPr>
        <w:t>Community Justice</w:t>
      </w:r>
      <w:r>
        <w:t xml:space="preserve"> expert </w:t>
      </w:r>
    </w:p>
    <w:p w:rsidR="00E94C1D" w:rsidRDefault="00E94C1D" w:rsidP="00E94C1D">
      <w:pPr>
        <w:pStyle w:val="ListParagraph"/>
        <w:numPr>
          <w:ilvl w:val="0"/>
          <w:numId w:val="4"/>
        </w:numPr>
        <w:spacing w:before="0" w:after="0"/>
        <w:jc w:val="both"/>
      </w:pPr>
      <w:r w:rsidRPr="003D0979">
        <w:rPr>
          <w:b/>
        </w:rPr>
        <w:t>Mass Communication</w:t>
      </w:r>
      <w:r>
        <w:t xml:space="preserve"> expert </w:t>
      </w:r>
    </w:p>
    <w:p w:rsidR="00E94C1D" w:rsidRPr="006E0375" w:rsidRDefault="00E94C1D" w:rsidP="00E94C1D">
      <w:pPr>
        <w:ind w:left="720"/>
        <w:jc w:val="both"/>
      </w:pPr>
    </w:p>
    <w:p w:rsidR="00E94C1D" w:rsidRDefault="00E94C1D" w:rsidP="00E94C1D">
      <w:pPr>
        <w:jc w:val="both"/>
      </w:pPr>
      <w:r>
        <w:t xml:space="preserve">Supplementary expertise may be required in a range of fields that will be specified in the full </w:t>
      </w:r>
      <w:proofErr w:type="spellStart"/>
      <w:r>
        <w:t>ToR</w:t>
      </w:r>
      <w:proofErr w:type="spellEnd"/>
      <w:r>
        <w:t xml:space="preserve">.  </w:t>
      </w:r>
    </w:p>
    <w:p w:rsidR="00E94C1D" w:rsidRPr="00496E93" w:rsidRDefault="00E94C1D" w:rsidP="00E94C1D">
      <w:pPr>
        <w:pStyle w:val="ListParagraph"/>
        <w:numPr>
          <w:ilvl w:val="0"/>
          <w:numId w:val="1"/>
        </w:numPr>
        <w:jc w:val="both"/>
        <w:rPr>
          <w:b/>
        </w:rPr>
      </w:pPr>
      <w:r w:rsidRPr="00496E93">
        <w:rPr>
          <w:b/>
        </w:rPr>
        <w:t>BUDGET</w:t>
      </w:r>
    </w:p>
    <w:p w:rsidR="00496E93" w:rsidRPr="006E0375" w:rsidRDefault="00496E93" w:rsidP="00496E93">
      <w:pPr>
        <w:pStyle w:val="ListParagraph"/>
        <w:ind w:left="360"/>
        <w:jc w:val="both"/>
      </w:pPr>
      <w:r>
        <w:t>The budget total of US$1.</w:t>
      </w:r>
      <w:r w:rsidR="00713E06">
        <w:t>1</w:t>
      </w:r>
      <w:r>
        <w:t xml:space="preserve">m </w:t>
      </w:r>
      <w:bookmarkStart w:id="1" w:name="_GoBack"/>
      <w:bookmarkEnd w:id="1"/>
      <w:r>
        <w:t xml:space="preserve">covers </w:t>
      </w:r>
      <w:r w:rsidRPr="00496E93">
        <w:rPr>
          <w:b/>
        </w:rPr>
        <w:t>5 years</w:t>
      </w:r>
      <w:r>
        <w:t xml:space="preserve"> of input from 1 Team Leader and 3 additional Core Team members (34 days a year each), plus an additional 4 experts (</w:t>
      </w:r>
      <w:r w:rsidR="00713E06">
        <w:t xml:space="preserve">with </w:t>
      </w:r>
      <w:r>
        <w:t xml:space="preserve">8 days input per year). The budget covers all international travel and subsistence. </w:t>
      </w:r>
    </w:p>
    <w:p w:rsidR="00E94C1D" w:rsidRDefault="00E94C1D"/>
    <w:sectPr w:rsidR="00E94C1D">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9B2" w:rsidRDefault="004E39B2" w:rsidP="00E94C1D">
      <w:r>
        <w:separator/>
      </w:r>
    </w:p>
  </w:endnote>
  <w:endnote w:type="continuationSeparator" w:id="0">
    <w:p w:rsidR="004E39B2" w:rsidRDefault="004E39B2" w:rsidP="00E94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5805162"/>
      <w:docPartObj>
        <w:docPartGallery w:val="Page Numbers (Bottom of Page)"/>
        <w:docPartUnique/>
      </w:docPartObj>
    </w:sdtPr>
    <w:sdtEndPr>
      <w:rPr>
        <w:noProof/>
      </w:rPr>
    </w:sdtEndPr>
    <w:sdtContent>
      <w:p w:rsidR="00E94C1D" w:rsidRDefault="00E94C1D">
        <w:pPr>
          <w:pStyle w:val="Footer"/>
          <w:jc w:val="center"/>
        </w:pPr>
        <w:r>
          <w:fldChar w:fldCharType="begin"/>
        </w:r>
        <w:r>
          <w:instrText xml:space="preserve"> PAGE   \* MERGEFORMAT </w:instrText>
        </w:r>
        <w:r>
          <w:fldChar w:fldCharType="separate"/>
        </w:r>
        <w:r w:rsidR="00360931">
          <w:rPr>
            <w:noProof/>
          </w:rPr>
          <w:t>4</w:t>
        </w:r>
        <w:r>
          <w:rPr>
            <w:noProof/>
          </w:rPr>
          <w:fldChar w:fldCharType="end"/>
        </w:r>
      </w:p>
    </w:sdtContent>
  </w:sdt>
  <w:p w:rsidR="00E94C1D" w:rsidRDefault="00E94C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9B2" w:rsidRDefault="004E39B2" w:rsidP="00E94C1D">
      <w:r>
        <w:separator/>
      </w:r>
    </w:p>
  </w:footnote>
  <w:footnote w:type="continuationSeparator" w:id="0">
    <w:p w:rsidR="004E39B2" w:rsidRDefault="004E39B2" w:rsidP="00E94C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2F16"/>
    <w:multiLevelType w:val="hybridMultilevel"/>
    <w:tmpl w:val="381C1084"/>
    <w:lvl w:ilvl="0" w:tplc="08090001">
      <w:start w:val="1"/>
      <w:numFmt w:val="bullet"/>
      <w:lvlText w:val=""/>
      <w:lvlJc w:val="left"/>
      <w:pPr>
        <w:ind w:left="720" w:hanging="360"/>
      </w:pPr>
      <w:rPr>
        <w:rFonts w:ascii="Symbol" w:hAnsi="Symbol" w:hint="default"/>
        <w:b w:val="0"/>
        <w:i w:val="0"/>
      </w:rPr>
    </w:lvl>
    <w:lvl w:ilvl="1" w:tplc="08090001">
      <w:start w:val="1"/>
      <w:numFmt w:val="bullet"/>
      <w:lvlText w:val=""/>
      <w:lvlJc w:val="left"/>
      <w:pPr>
        <w:ind w:left="1374" w:hanging="360"/>
      </w:pPr>
      <w:rPr>
        <w:rFonts w:ascii="Symbol" w:hAnsi="Symbol" w:hint="default"/>
      </w:rPr>
    </w:lvl>
    <w:lvl w:ilvl="2" w:tplc="0809001B">
      <w:start w:val="1"/>
      <w:numFmt w:val="lowerRoman"/>
      <w:lvlText w:val="%3."/>
      <w:lvlJc w:val="right"/>
      <w:pPr>
        <w:ind w:left="2094" w:hanging="180"/>
      </w:pPr>
    </w:lvl>
    <w:lvl w:ilvl="3" w:tplc="0809000F" w:tentative="1">
      <w:start w:val="1"/>
      <w:numFmt w:val="decimal"/>
      <w:lvlText w:val="%4."/>
      <w:lvlJc w:val="left"/>
      <w:pPr>
        <w:ind w:left="2814" w:hanging="360"/>
      </w:pPr>
    </w:lvl>
    <w:lvl w:ilvl="4" w:tplc="08090019" w:tentative="1">
      <w:start w:val="1"/>
      <w:numFmt w:val="lowerLetter"/>
      <w:lvlText w:val="%5."/>
      <w:lvlJc w:val="left"/>
      <w:pPr>
        <w:ind w:left="3534" w:hanging="360"/>
      </w:pPr>
    </w:lvl>
    <w:lvl w:ilvl="5" w:tplc="0809001B" w:tentative="1">
      <w:start w:val="1"/>
      <w:numFmt w:val="lowerRoman"/>
      <w:lvlText w:val="%6."/>
      <w:lvlJc w:val="right"/>
      <w:pPr>
        <w:ind w:left="4254" w:hanging="180"/>
      </w:pPr>
    </w:lvl>
    <w:lvl w:ilvl="6" w:tplc="0809000F" w:tentative="1">
      <w:start w:val="1"/>
      <w:numFmt w:val="decimal"/>
      <w:lvlText w:val="%7."/>
      <w:lvlJc w:val="left"/>
      <w:pPr>
        <w:ind w:left="4974" w:hanging="360"/>
      </w:pPr>
    </w:lvl>
    <w:lvl w:ilvl="7" w:tplc="08090019" w:tentative="1">
      <w:start w:val="1"/>
      <w:numFmt w:val="lowerLetter"/>
      <w:lvlText w:val="%8."/>
      <w:lvlJc w:val="left"/>
      <w:pPr>
        <w:ind w:left="5694" w:hanging="360"/>
      </w:pPr>
    </w:lvl>
    <w:lvl w:ilvl="8" w:tplc="0809001B" w:tentative="1">
      <w:start w:val="1"/>
      <w:numFmt w:val="lowerRoman"/>
      <w:lvlText w:val="%9."/>
      <w:lvlJc w:val="right"/>
      <w:pPr>
        <w:ind w:left="6414" w:hanging="180"/>
      </w:pPr>
    </w:lvl>
  </w:abstractNum>
  <w:abstractNum w:abstractNumId="1">
    <w:nsid w:val="2D277F1C"/>
    <w:multiLevelType w:val="hybridMultilevel"/>
    <w:tmpl w:val="34E24A64"/>
    <w:lvl w:ilvl="0" w:tplc="08090001">
      <w:start w:val="1"/>
      <w:numFmt w:val="bullet"/>
      <w:lvlText w:val=""/>
      <w:lvlJc w:val="left"/>
      <w:pPr>
        <w:ind w:left="1080" w:hanging="360"/>
      </w:pPr>
      <w:rPr>
        <w:rFonts w:ascii="Symbol" w:hAnsi="Symbol" w:hint="default"/>
        <w:b w:val="0"/>
        <w:i w:val="0"/>
      </w:rPr>
    </w:lvl>
    <w:lvl w:ilvl="1" w:tplc="08090019">
      <w:start w:val="1"/>
      <w:numFmt w:val="lowerLetter"/>
      <w:lvlText w:val="%2."/>
      <w:lvlJc w:val="left"/>
      <w:pPr>
        <w:ind w:left="1734" w:hanging="360"/>
      </w:pPr>
    </w:lvl>
    <w:lvl w:ilvl="2" w:tplc="0809001B" w:tentative="1">
      <w:start w:val="1"/>
      <w:numFmt w:val="lowerRoman"/>
      <w:lvlText w:val="%3."/>
      <w:lvlJc w:val="right"/>
      <w:pPr>
        <w:ind w:left="2454" w:hanging="180"/>
      </w:pPr>
    </w:lvl>
    <w:lvl w:ilvl="3" w:tplc="0809000F" w:tentative="1">
      <w:start w:val="1"/>
      <w:numFmt w:val="decimal"/>
      <w:lvlText w:val="%4."/>
      <w:lvlJc w:val="left"/>
      <w:pPr>
        <w:ind w:left="3174" w:hanging="360"/>
      </w:pPr>
    </w:lvl>
    <w:lvl w:ilvl="4" w:tplc="08090019" w:tentative="1">
      <w:start w:val="1"/>
      <w:numFmt w:val="lowerLetter"/>
      <w:lvlText w:val="%5."/>
      <w:lvlJc w:val="left"/>
      <w:pPr>
        <w:ind w:left="3894" w:hanging="360"/>
      </w:pPr>
    </w:lvl>
    <w:lvl w:ilvl="5" w:tplc="0809001B" w:tentative="1">
      <w:start w:val="1"/>
      <w:numFmt w:val="lowerRoman"/>
      <w:lvlText w:val="%6."/>
      <w:lvlJc w:val="right"/>
      <w:pPr>
        <w:ind w:left="4614" w:hanging="180"/>
      </w:pPr>
    </w:lvl>
    <w:lvl w:ilvl="6" w:tplc="0809000F" w:tentative="1">
      <w:start w:val="1"/>
      <w:numFmt w:val="decimal"/>
      <w:lvlText w:val="%7."/>
      <w:lvlJc w:val="left"/>
      <w:pPr>
        <w:ind w:left="5334" w:hanging="360"/>
      </w:pPr>
    </w:lvl>
    <w:lvl w:ilvl="7" w:tplc="08090019" w:tentative="1">
      <w:start w:val="1"/>
      <w:numFmt w:val="lowerLetter"/>
      <w:lvlText w:val="%8."/>
      <w:lvlJc w:val="left"/>
      <w:pPr>
        <w:ind w:left="6054" w:hanging="360"/>
      </w:pPr>
    </w:lvl>
    <w:lvl w:ilvl="8" w:tplc="0809001B" w:tentative="1">
      <w:start w:val="1"/>
      <w:numFmt w:val="lowerRoman"/>
      <w:lvlText w:val="%9."/>
      <w:lvlJc w:val="right"/>
      <w:pPr>
        <w:ind w:left="6774" w:hanging="180"/>
      </w:pPr>
    </w:lvl>
  </w:abstractNum>
  <w:abstractNum w:abstractNumId="2">
    <w:nsid w:val="39E831B7"/>
    <w:multiLevelType w:val="hybridMultilevel"/>
    <w:tmpl w:val="0128A08A"/>
    <w:lvl w:ilvl="0" w:tplc="08090001">
      <w:start w:val="1"/>
      <w:numFmt w:val="bullet"/>
      <w:lvlText w:val=""/>
      <w:lvlJc w:val="left"/>
      <w:pPr>
        <w:ind w:left="1080" w:hanging="360"/>
      </w:pPr>
      <w:rPr>
        <w:rFonts w:ascii="Symbol" w:hAnsi="Symbol" w:hint="default"/>
        <w:b w:val="0"/>
        <w:i w:val="0"/>
      </w:rPr>
    </w:lvl>
    <w:lvl w:ilvl="1" w:tplc="08090019">
      <w:start w:val="1"/>
      <w:numFmt w:val="lowerLetter"/>
      <w:lvlText w:val="%2."/>
      <w:lvlJc w:val="left"/>
      <w:pPr>
        <w:ind w:left="1734" w:hanging="360"/>
      </w:pPr>
    </w:lvl>
    <w:lvl w:ilvl="2" w:tplc="0809001B" w:tentative="1">
      <w:start w:val="1"/>
      <w:numFmt w:val="lowerRoman"/>
      <w:lvlText w:val="%3."/>
      <w:lvlJc w:val="right"/>
      <w:pPr>
        <w:ind w:left="2454" w:hanging="180"/>
      </w:pPr>
    </w:lvl>
    <w:lvl w:ilvl="3" w:tplc="0809000F" w:tentative="1">
      <w:start w:val="1"/>
      <w:numFmt w:val="decimal"/>
      <w:lvlText w:val="%4."/>
      <w:lvlJc w:val="left"/>
      <w:pPr>
        <w:ind w:left="3174" w:hanging="360"/>
      </w:pPr>
    </w:lvl>
    <w:lvl w:ilvl="4" w:tplc="08090019" w:tentative="1">
      <w:start w:val="1"/>
      <w:numFmt w:val="lowerLetter"/>
      <w:lvlText w:val="%5."/>
      <w:lvlJc w:val="left"/>
      <w:pPr>
        <w:ind w:left="3894" w:hanging="360"/>
      </w:pPr>
    </w:lvl>
    <w:lvl w:ilvl="5" w:tplc="0809001B" w:tentative="1">
      <w:start w:val="1"/>
      <w:numFmt w:val="lowerRoman"/>
      <w:lvlText w:val="%6."/>
      <w:lvlJc w:val="right"/>
      <w:pPr>
        <w:ind w:left="4614" w:hanging="180"/>
      </w:pPr>
    </w:lvl>
    <w:lvl w:ilvl="6" w:tplc="0809000F" w:tentative="1">
      <w:start w:val="1"/>
      <w:numFmt w:val="decimal"/>
      <w:lvlText w:val="%7."/>
      <w:lvlJc w:val="left"/>
      <w:pPr>
        <w:ind w:left="5334" w:hanging="360"/>
      </w:pPr>
    </w:lvl>
    <w:lvl w:ilvl="7" w:tplc="08090019" w:tentative="1">
      <w:start w:val="1"/>
      <w:numFmt w:val="lowerLetter"/>
      <w:lvlText w:val="%8."/>
      <w:lvlJc w:val="left"/>
      <w:pPr>
        <w:ind w:left="6054" w:hanging="360"/>
      </w:pPr>
    </w:lvl>
    <w:lvl w:ilvl="8" w:tplc="0809001B" w:tentative="1">
      <w:start w:val="1"/>
      <w:numFmt w:val="lowerRoman"/>
      <w:lvlText w:val="%9."/>
      <w:lvlJc w:val="right"/>
      <w:pPr>
        <w:ind w:left="6774" w:hanging="180"/>
      </w:pPr>
    </w:lvl>
  </w:abstractNum>
  <w:abstractNum w:abstractNumId="3">
    <w:nsid w:val="60D50BCD"/>
    <w:multiLevelType w:val="hybridMultilevel"/>
    <w:tmpl w:val="BDB8E1FE"/>
    <w:lvl w:ilvl="0" w:tplc="08090001">
      <w:start w:val="1"/>
      <w:numFmt w:val="bullet"/>
      <w:lvlText w:val=""/>
      <w:lvlJc w:val="left"/>
      <w:pPr>
        <w:ind w:left="720" w:hanging="360"/>
      </w:pPr>
      <w:rPr>
        <w:rFonts w:ascii="Symbol" w:hAnsi="Symbol" w:hint="default"/>
        <w:b w:val="0"/>
        <w:i w:val="0"/>
      </w:rPr>
    </w:lvl>
    <w:lvl w:ilvl="1" w:tplc="08090019">
      <w:start w:val="1"/>
      <w:numFmt w:val="lowerLetter"/>
      <w:lvlText w:val="%2."/>
      <w:lvlJc w:val="left"/>
      <w:pPr>
        <w:ind w:left="1374" w:hanging="360"/>
      </w:pPr>
    </w:lvl>
    <w:lvl w:ilvl="2" w:tplc="0809001B" w:tentative="1">
      <w:start w:val="1"/>
      <w:numFmt w:val="lowerRoman"/>
      <w:lvlText w:val="%3."/>
      <w:lvlJc w:val="right"/>
      <w:pPr>
        <w:ind w:left="2094" w:hanging="180"/>
      </w:pPr>
    </w:lvl>
    <w:lvl w:ilvl="3" w:tplc="0809000F" w:tentative="1">
      <w:start w:val="1"/>
      <w:numFmt w:val="decimal"/>
      <w:lvlText w:val="%4."/>
      <w:lvlJc w:val="left"/>
      <w:pPr>
        <w:ind w:left="2814" w:hanging="360"/>
      </w:pPr>
    </w:lvl>
    <w:lvl w:ilvl="4" w:tplc="08090019" w:tentative="1">
      <w:start w:val="1"/>
      <w:numFmt w:val="lowerLetter"/>
      <w:lvlText w:val="%5."/>
      <w:lvlJc w:val="left"/>
      <w:pPr>
        <w:ind w:left="3534" w:hanging="360"/>
      </w:pPr>
    </w:lvl>
    <w:lvl w:ilvl="5" w:tplc="0809001B" w:tentative="1">
      <w:start w:val="1"/>
      <w:numFmt w:val="lowerRoman"/>
      <w:lvlText w:val="%6."/>
      <w:lvlJc w:val="right"/>
      <w:pPr>
        <w:ind w:left="4254" w:hanging="180"/>
      </w:pPr>
    </w:lvl>
    <w:lvl w:ilvl="6" w:tplc="0809000F" w:tentative="1">
      <w:start w:val="1"/>
      <w:numFmt w:val="decimal"/>
      <w:lvlText w:val="%7."/>
      <w:lvlJc w:val="left"/>
      <w:pPr>
        <w:ind w:left="4974" w:hanging="360"/>
      </w:pPr>
    </w:lvl>
    <w:lvl w:ilvl="7" w:tplc="08090019" w:tentative="1">
      <w:start w:val="1"/>
      <w:numFmt w:val="lowerLetter"/>
      <w:lvlText w:val="%8."/>
      <w:lvlJc w:val="left"/>
      <w:pPr>
        <w:ind w:left="5694" w:hanging="360"/>
      </w:pPr>
    </w:lvl>
    <w:lvl w:ilvl="8" w:tplc="0809001B" w:tentative="1">
      <w:start w:val="1"/>
      <w:numFmt w:val="lowerRoman"/>
      <w:lvlText w:val="%9."/>
      <w:lvlJc w:val="right"/>
      <w:pPr>
        <w:ind w:left="6414" w:hanging="180"/>
      </w:pPr>
    </w:lvl>
  </w:abstractNum>
  <w:abstractNum w:abstractNumId="4">
    <w:nsid w:val="7DAA308D"/>
    <w:multiLevelType w:val="hybridMultilevel"/>
    <w:tmpl w:val="5422EDB8"/>
    <w:lvl w:ilvl="0" w:tplc="0809000F">
      <w:start w:val="1"/>
      <w:numFmt w:val="decimal"/>
      <w:lvlText w:val="%1."/>
      <w:lvlJc w:val="left"/>
      <w:pPr>
        <w:ind w:left="360" w:hanging="360"/>
      </w:pPr>
      <w:rPr>
        <w:rFonts w:hint="default"/>
        <w:b w:val="0"/>
        <w:i w:val="0"/>
      </w:rPr>
    </w:lvl>
    <w:lvl w:ilvl="1" w:tplc="08090001">
      <w:start w:val="1"/>
      <w:numFmt w:val="bullet"/>
      <w:lvlText w:val=""/>
      <w:lvlJc w:val="left"/>
      <w:pPr>
        <w:ind w:left="1014" w:hanging="360"/>
      </w:pPr>
      <w:rPr>
        <w:rFonts w:ascii="Symbol" w:hAnsi="Symbol" w:hint="default"/>
      </w:rPr>
    </w:lvl>
    <w:lvl w:ilvl="2" w:tplc="0809001B">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C1D"/>
    <w:rsid w:val="00040009"/>
    <w:rsid w:val="000A3AB6"/>
    <w:rsid w:val="001B7659"/>
    <w:rsid w:val="002428B6"/>
    <w:rsid w:val="00250B60"/>
    <w:rsid w:val="002B06A7"/>
    <w:rsid w:val="00352CC0"/>
    <w:rsid w:val="00360931"/>
    <w:rsid w:val="003C4BEB"/>
    <w:rsid w:val="00496E93"/>
    <w:rsid w:val="004E39B2"/>
    <w:rsid w:val="00521737"/>
    <w:rsid w:val="00534E41"/>
    <w:rsid w:val="0067097D"/>
    <w:rsid w:val="00713E06"/>
    <w:rsid w:val="00790877"/>
    <w:rsid w:val="00814740"/>
    <w:rsid w:val="00840ABC"/>
    <w:rsid w:val="009B4AFB"/>
    <w:rsid w:val="009C0E2C"/>
    <w:rsid w:val="00A10ACE"/>
    <w:rsid w:val="00A64A83"/>
    <w:rsid w:val="00B01C5D"/>
    <w:rsid w:val="00B36DE7"/>
    <w:rsid w:val="00C162CA"/>
    <w:rsid w:val="00E94C1D"/>
    <w:rsid w:val="00EA3CA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4C1D"/>
    <w:rPr>
      <w:rFonts w:ascii="Arial" w:hAnsi="Arial"/>
      <w:sz w:val="24"/>
      <w:szCs w:val="24"/>
      <w:lang w:eastAsia="en-US"/>
    </w:rPr>
  </w:style>
  <w:style w:type="paragraph" w:styleId="Heading1">
    <w:name w:val="heading 1"/>
    <w:basedOn w:val="Normal"/>
    <w:next w:val="Normal"/>
    <w:link w:val="Heading1Char"/>
    <w:qFormat/>
    <w:rsid w:val="00B01C5D"/>
    <w:pPr>
      <w:spacing w:before="240" w:after="60"/>
      <w:outlineLvl w:val="0"/>
    </w:pPr>
    <w:rPr>
      <w:b/>
      <w:kern w:val="32"/>
      <w:sz w:val="32"/>
      <w:szCs w:val="32"/>
    </w:rPr>
  </w:style>
  <w:style w:type="paragraph" w:styleId="Heading2">
    <w:name w:val="heading 2"/>
    <w:basedOn w:val="Normal"/>
    <w:next w:val="Normal"/>
    <w:link w:val="Heading2Char"/>
    <w:qFormat/>
    <w:rsid w:val="00B01C5D"/>
    <w:pPr>
      <w:spacing w:before="240"/>
      <w:outlineLvl w:val="1"/>
    </w:pPr>
    <w:rPr>
      <w:b/>
      <w:i/>
      <w:kern w:val="28"/>
      <w:sz w:val="28"/>
      <w:szCs w:val="28"/>
    </w:rPr>
  </w:style>
  <w:style w:type="paragraph" w:styleId="Heading3">
    <w:name w:val="heading 3"/>
    <w:basedOn w:val="Normal"/>
    <w:next w:val="Normal"/>
    <w:link w:val="Heading3Char"/>
    <w:qFormat/>
    <w:rsid w:val="00B01C5D"/>
    <w:pPr>
      <w:spacing w:before="240" w:after="60"/>
      <w:outlineLvl w:val="2"/>
    </w:pPr>
    <w:rPr>
      <w:b/>
      <w:sz w:val="26"/>
    </w:rPr>
  </w:style>
  <w:style w:type="paragraph" w:styleId="Heading4">
    <w:name w:val="heading 4"/>
    <w:basedOn w:val="Normal"/>
    <w:next w:val="Normal"/>
    <w:link w:val="Heading4Char"/>
    <w:qFormat/>
    <w:rsid w:val="00B01C5D"/>
    <w:pPr>
      <w:spacing w:before="240" w:after="6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cktotop">
    <w:name w:val="Back to top"/>
    <w:basedOn w:val="Normal"/>
    <w:next w:val="Normal"/>
    <w:rsid w:val="00B01C5D"/>
  </w:style>
  <w:style w:type="paragraph" w:styleId="Caption">
    <w:name w:val="caption"/>
    <w:basedOn w:val="Normal"/>
    <w:next w:val="Normal"/>
    <w:qFormat/>
    <w:rsid w:val="00B01C5D"/>
    <w:rPr>
      <w:b/>
      <w:bCs/>
      <w:szCs w:val="20"/>
    </w:rPr>
  </w:style>
  <w:style w:type="character" w:customStyle="1" w:styleId="Heading1Char">
    <w:name w:val="Heading 1 Char"/>
    <w:basedOn w:val="DefaultParagraphFont"/>
    <w:link w:val="Heading1"/>
    <w:rsid w:val="00B01C5D"/>
    <w:rPr>
      <w:rFonts w:ascii="Arial" w:hAnsi="Arial"/>
      <w:b/>
      <w:kern w:val="32"/>
      <w:sz w:val="32"/>
      <w:szCs w:val="32"/>
      <w:lang w:eastAsia="en-US"/>
    </w:rPr>
  </w:style>
  <w:style w:type="character" w:customStyle="1" w:styleId="Heading2Char">
    <w:name w:val="Heading 2 Char"/>
    <w:basedOn w:val="DefaultParagraphFont"/>
    <w:link w:val="Heading2"/>
    <w:rsid w:val="00B01C5D"/>
    <w:rPr>
      <w:rFonts w:ascii="Arial" w:hAnsi="Arial"/>
      <w:b/>
      <w:i/>
      <w:kern w:val="28"/>
      <w:sz w:val="28"/>
      <w:szCs w:val="28"/>
      <w:lang w:eastAsia="en-US"/>
    </w:rPr>
  </w:style>
  <w:style w:type="character" w:customStyle="1" w:styleId="Heading3Char">
    <w:name w:val="Heading 3 Char"/>
    <w:basedOn w:val="DefaultParagraphFont"/>
    <w:link w:val="Heading3"/>
    <w:rsid w:val="00B01C5D"/>
    <w:rPr>
      <w:rFonts w:ascii="Arial" w:hAnsi="Arial"/>
      <w:b/>
      <w:sz w:val="26"/>
      <w:szCs w:val="24"/>
      <w:lang w:eastAsia="en-US"/>
    </w:rPr>
  </w:style>
  <w:style w:type="character" w:customStyle="1" w:styleId="Heading4Char">
    <w:name w:val="Heading 4 Char"/>
    <w:basedOn w:val="DefaultParagraphFont"/>
    <w:link w:val="Heading4"/>
    <w:rsid w:val="00B01C5D"/>
    <w:rPr>
      <w:rFonts w:ascii="Arial" w:hAnsi="Arial"/>
      <w:b/>
      <w:sz w:val="24"/>
      <w:szCs w:val="24"/>
      <w:lang w:eastAsia="en-US"/>
    </w:rPr>
  </w:style>
  <w:style w:type="paragraph" w:customStyle="1" w:styleId="HorizontalLine">
    <w:name w:val="Horizontal Line"/>
    <w:basedOn w:val="Normal"/>
    <w:rsid w:val="00B01C5D"/>
  </w:style>
  <w:style w:type="paragraph" w:customStyle="1" w:styleId="ParagraphImageWrapLeft">
    <w:name w:val="Paragraph Image Wrap Left"/>
    <w:basedOn w:val="Normal"/>
    <w:rsid w:val="00B01C5D"/>
  </w:style>
  <w:style w:type="paragraph" w:customStyle="1" w:styleId="ParagraphImageWrapRight">
    <w:name w:val="Paragraph Image Wrap Right"/>
    <w:basedOn w:val="Normal"/>
    <w:rsid w:val="00B01C5D"/>
  </w:style>
  <w:style w:type="paragraph" w:customStyle="1" w:styleId="Summary">
    <w:name w:val="Summary"/>
    <w:basedOn w:val="Normal"/>
    <w:link w:val="SummaryCharChar"/>
    <w:rsid w:val="00B01C5D"/>
    <w:pPr>
      <w:spacing w:after="77"/>
      <w:ind w:left="129" w:right="129"/>
    </w:pPr>
    <w:rPr>
      <w:rFonts w:ascii="Verdana" w:hAnsi="Verdana"/>
      <w:color w:val="666666"/>
      <w:sz w:val="15"/>
      <w:szCs w:val="15"/>
      <w:lang w:eastAsia="en-GB"/>
    </w:rPr>
  </w:style>
  <w:style w:type="character" w:customStyle="1" w:styleId="SummaryCharChar">
    <w:name w:val="Summary Char Char"/>
    <w:link w:val="Summary"/>
    <w:rsid w:val="00B01C5D"/>
    <w:rPr>
      <w:rFonts w:ascii="Verdana" w:hAnsi="Verdana"/>
      <w:color w:val="666666"/>
      <w:sz w:val="15"/>
      <w:szCs w:val="15"/>
    </w:rPr>
  </w:style>
  <w:style w:type="table" w:customStyle="1" w:styleId="TableDFID">
    <w:name w:val="Table DFID"/>
    <w:basedOn w:val="TableNormal"/>
    <w:rsid w:val="00B01C5D"/>
    <w:rPr>
      <w:rFonts w:ascii="Arial Black" w:hAnsi="Arial Blac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rFonts w:ascii="Calibri" w:hAnsi="Calibri"/>
        <w:b w:val="0"/>
        <w:bCs/>
        <w:color w:val="FFFFFF"/>
        <w:sz w:val="20"/>
      </w:rPr>
      <w:tblPr/>
      <w:tcPr>
        <w:shd w:val="clear" w:color="auto" w:fill="006699"/>
      </w:tcPr>
    </w:tblStylePr>
    <w:tblStylePr w:type="lastRow">
      <w:rPr>
        <w:rFonts w:ascii="Calibri" w:hAnsi="Calibri"/>
        <w:b w:val="0"/>
        <w:color w:val="auto"/>
        <w:sz w:val="20"/>
      </w:rPr>
      <w:tblPr/>
      <w:tcPr>
        <w:shd w:val="clear" w:color="auto" w:fill="FFFFFF"/>
      </w:tcPr>
    </w:tblStylePr>
    <w:tblStylePr w:type="firstCol">
      <w:rPr>
        <w:rFonts w:ascii="Calibri" w:hAnsi="Calibri"/>
        <w:b w:val="0"/>
        <w:color w:val="FFFFFF"/>
        <w:sz w:val="20"/>
      </w:rPr>
      <w:tblPr/>
      <w:tcPr>
        <w:shd w:val="clear" w:color="auto" w:fill="006699"/>
      </w:tcPr>
    </w:tblStylePr>
    <w:tblStylePr w:type="lastCol">
      <w:rPr>
        <w:rFonts w:ascii="Calibri" w:hAnsi="Calibri"/>
        <w:b w:val="0"/>
        <w:color w:val="auto"/>
        <w:sz w:val="20"/>
      </w:rPr>
      <w:tblPr/>
      <w:tcPr>
        <w:shd w:val="clear" w:color="auto" w:fill="FFFFFF"/>
      </w:tcPr>
    </w:tblStylePr>
  </w:style>
  <w:style w:type="paragraph" w:customStyle="1" w:styleId="TableDFIDEnd">
    <w:name w:val="Table DFID End"/>
    <w:basedOn w:val="Normal"/>
    <w:rsid w:val="00B01C5D"/>
  </w:style>
  <w:style w:type="paragraph" w:customStyle="1" w:styleId="TableDFIDStart">
    <w:name w:val="Table DFID Start"/>
    <w:basedOn w:val="Normal"/>
    <w:rsid w:val="00B01C5D"/>
  </w:style>
  <w:style w:type="paragraph" w:customStyle="1" w:styleId="TableHeadings">
    <w:name w:val="Table Headings"/>
    <w:basedOn w:val="Normal"/>
    <w:rsid w:val="00B01C5D"/>
    <w:pPr>
      <w:spacing w:after="79"/>
    </w:pPr>
    <w:rPr>
      <w:b/>
      <w:bCs/>
      <w:color w:val="FFFFFF"/>
      <w:szCs w:val="20"/>
      <w:lang w:eastAsia="en-GB"/>
    </w:rPr>
  </w:style>
  <w:style w:type="table" w:customStyle="1" w:styleId="TableLayout">
    <w:name w:val="Table Layout"/>
    <w:basedOn w:val="TableNormal"/>
    <w:rsid w:val="00B01C5D"/>
    <w:tblPr>
      <w:tblInd w:w="0" w:type="dxa"/>
      <w:tblCellMar>
        <w:top w:w="0" w:type="dxa"/>
        <w:left w:w="108" w:type="dxa"/>
        <w:bottom w:w="0" w:type="dxa"/>
        <w:right w:w="108" w:type="dxa"/>
      </w:tblCellMar>
    </w:tblPr>
  </w:style>
  <w:style w:type="character" w:customStyle="1" w:styleId="ListParagraphChar">
    <w:name w:val="List Paragraph Char"/>
    <w:aliases w:val="Dot pt Char,F5 List Paragraph Char,List Paragraph1 Char,Bullet Points Char,No Spacing1 Char,List Paragraph Char Char Char Char,Indicator Text Char,Numbered Para 1 Char,Bullet 1 Char"/>
    <w:link w:val="ListParagraph"/>
    <w:uiPriority w:val="34"/>
    <w:qFormat/>
    <w:locked/>
    <w:rsid w:val="00E94C1D"/>
    <w:rPr>
      <w:rFonts w:ascii="Arial" w:eastAsia="Calibri" w:hAnsi="Arial" w:cs="Arial"/>
      <w:sz w:val="24"/>
      <w:szCs w:val="24"/>
      <w:lang w:eastAsia="en-US"/>
    </w:rPr>
  </w:style>
  <w:style w:type="paragraph" w:styleId="ListParagraph">
    <w:name w:val="List Paragraph"/>
    <w:aliases w:val="Dot pt,F5 List Paragraph,List Paragraph1,Bullet Points,No Spacing1,List Paragraph Char Char Char,Indicator Text,Numbered Para 1,Bullet 1"/>
    <w:basedOn w:val="Normal"/>
    <w:link w:val="ListParagraphChar"/>
    <w:uiPriority w:val="34"/>
    <w:qFormat/>
    <w:rsid w:val="00E94C1D"/>
    <w:pPr>
      <w:spacing w:before="120" w:after="120"/>
      <w:ind w:left="720"/>
    </w:pPr>
    <w:rPr>
      <w:rFonts w:eastAsia="Calibri" w:cs="Arial"/>
    </w:rPr>
  </w:style>
  <w:style w:type="paragraph" w:styleId="FootnoteText">
    <w:name w:val="footnote text"/>
    <w:aliases w:val="single space,ft,ADB,footnote text,Geneva 9,Font: Geneva 9,Boston 10,f,FOOTNOTES,fn,(NECG) Footnote Text,Nbpage Moens,Fußnote,Footnote,ALTS FOOTNOTE,Footnote Text Char Char Char,Footnote Text Char Char,ft Char Char Char,AD,foottextfra,F"/>
    <w:basedOn w:val="Normal"/>
    <w:link w:val="FootnoteTextChar"/>
    <w:uiPriority w:val="99"/>
    <w:rsid w:val="00E94C1D"/>
    <w:rPr>
      <w:sz w:val="20"/>
      <w:szCs w:val="20"/>
    </w:rPr>
  </w:style>
  <w:style w:type="character" w:customStyle="1" w:styleId="FootnoteTextChar">
    <w:name w:val="Footnote Text Char"/>
    <w:aliases w:val="single space Char,ft Char,ADB Char,footnote text Char,Geneva 9 Char,Font: Geneva 9 Char,Boston 10 Char,f Char,FOOTNOTES Char,fn Char,(NECG) Footnote Text Char,Nbpage Moens Char,Fußnote Char,Footnote Char,ALTS FOOTNOTE Char,AD Char"/>
    <w:basedOn w:val="DefaultParagraphFont"/>
    <w:link w:val="FootnoteText"/>
    <w:uiPriority w:val="99"/>
    <w:rsid w:val="00E94C1D"/>
    <w:rPr>
      <w:rFonts w:ascii="Arial" w:hAnsi="Arial"/>
      <w:lang w:eastAsia="en-US"/>
    </w:rPr>
  </w:style>
  <w:style w:type="character" w:styleId="FootnoteReference">
    <w:name w:val="footnote reference"/>
    <w:aliases w:val="ftref,16 Point,Superscript 6 Point,fr,Footnote Reference Number,(NECG) Footnote Reference,Ref,de nota al pie,Fußnotenzeichen DISS,BVI fnr,footnote ref,Char Char Char Char Car Char,footnote,Footnote Ref in FtNote,SUPERS,Footnote text"/>
    <w:basedOn w:val="DefaultParagraphFont"/>
    <w:uiPriority w:val="99"/>
    <w:rsid w:val="00E94C1D"/>
    <w:rPr>
      <w:vertAlign w:val="superscript"/>
    </w:rPr>
  </w:style>
  <w:style w:type="paragraph" w:styleId="NormalWeb">
    <w:name w:val="Normal (Web)"/>
    <w:basedOn w:val="Normal"/>
    <w:uiPriority w:val="99"/>
    <w:unhideWhenUsed/>
    <w:rsid w:val="00E94C1D"/>
    <w:pPr>
      <w:spacing w:before="100" w:beforeAutospacing="1" w:after="100" w:afterAutospacing="1"/>
    </w:pPr>
    <w:rPr>
      <w:rFonts w:ascii="Times New Roman" w:hAnsi="Times New Roman"/>
      <w:lang w:eastAsia="en-GB"/>
    </w:rPr>
  </w:style>
  <w:style w:type="paragraph" w:styleId="Header">
    <w:name w:val="header"/>
    <w:basedOn w:val="Normal"/>
    <w:link w:val="HeaderChar"/>
    <w:rsid w:val="00E94C1D"/>
    <w:pPr>
      <w:tabs>
        <w:tab w:val="center" w:pos="4513"/>
        <w:tab w:val="right" w:pos="9026"/>
      </w:tabs>
    </w:pPr>
  </w:style>
  <w:style w:type="character" w:customStyle="1" w:styleId="HeaderChar">
    <w:name w:val="Header Char"/>
    <w:basedOn w:val="DefaultParagraphFont"/>
    <w:link w:val="Header"/>
    <w:rsid w:val="00E94C1D"/>
    <w:rPr>
      <w:rFonts w:ascii="Arial" w:hAnsi="Arial"/>
      <w:sz w:val="24"/>
      <w:szCs w:val="24"/>
      <w:lang w:eastAsia="en-US"/>
    </w:rPr>
  </w:style>
  <w:style w:type="paragraph" w:styleId="Footer">
    <w:name w:val="footer"/>
    <w:basedOn w:val="Normal"/>
    <w:link w:val="FooterChar"/>
    <w:uiPriority w:val="99"/>
    <w:rsid w:val="00E94C1D"/>
    <w:pPr>
      <w:tabs>
        <w:tab w:val="center" w:pos="4513"/>
        <w:tab w:val="right" w:pos="9026"/>
      </w:tabs>
    </w:pPr>
  </w:style>
  <w:style w:type="character" w:customStyle="1" w:styleId="FooterChar">
    <w:name w:val="Footer Char"/>
    <w:basedOn w:val="DefaultParagraphFont"/>
    <w:link w:val="Footer"/>
    <w:uiPriority w:val="99"/>
    <w:rsid w:val="00E94C1D"/>
    <w:rPr>
      <w:rFonts w:ascii="Arial" w:hAnsi="Arial"/>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4C1D"/>
    <w:rPr>
      <w:rFonts w:ascii="Arial" w:hAnsi="Arial"/>
      <w:sz w:val="24"/>
      <w:szCs w:val="24"/>
      <w:lang w:eastAsia="en-US"/>
    </w:rPr>
  </w:style>
  <w:style w:type="paragraph" w:styleId="Heading1">
    <w:name w:val="heading 1"/>
    <w:basedOn w:val="Normal"/>
    <w:next w:val="Normal"/>
    <w:link w:val="Heading1Char"/>
    <w:qFormat/>
    <w:rsid w:val="00B01C5D"/>
    <w:pPr>
      <w:spacing w:before="240" w:after="60"/>
      <w:outlineLvl w:val="0"/>
    </w:pPr>
    <w:rPr>
      <w:b/>
      <w:kern w:val="32"/>
      <w:sz w:val="32"/>
      <w:szCs w:val="32"/>
    </w:rPr>
  </w:style>
  <w:style w:type="paragraph" w:styleId="Heading2">
    <w:name w:val="heading 2"/>
    <w:basedOn w:val="Normal"/>
    <w:next w:val="Normal"/>
    <w:link w:val="Heading2Char"/>
    <w:qFormat/>
    <w:rsid w:val="00B01C5D"/>
    <w:pPr>
      <w:spacing w:before="240"/>
      <w:outlineLvl w:val="1"/>
    </w:pPr>
    <w:rPr>
      <w:b/>
      <w:i/>
      <w:kern w:val="28"/>
      <w:sz w:val="28"/>
      <w:szCs w:val="28"/>
    </w:rPr>
  </w:style>
  <w:style w:type="paragraph" w:styleId="Heading3">
    <w:name w:val="heading 3"/>
    <w:basedOn w:val="Normal"/>
    <w:next w:val="Normal"/>
    <w:link w:val="Heading3Char"/>
    <w:qFormat/>
    <w:rsid w:val="00B01C5D"/>
    <w:pPr>
      <w:spacing w:before="240" w:after="60"/>
      <w:outlineLvl w:val="2"/>
    </w:pPr>
    <w:rPr>
      <w:b/>
      <w:sz w:val="26"/>
    </w:rPr>
  </w:style>
  <w:style w:type="paragraph" w:styleId="Heading4">
    <w:name w:val="heading 4"/>
    <w:basedOn w:val="Normal"/>
    <w:next w:val="Normal"/>
    <w:link w:val="Heading4Char"/>
    <w:qFormat/>
    <w:rsid w:val="00B01C5D"/>
    <w:pPr>
      <w:spacing w:before="240" w:after="6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cktotop">
    <w:name w:val="Back to top"/>
    <w:basedOn w:val="Normal"/>
    <w:next w:val="Normal"/>
    <w:rsid w:val="00B01C5D"/>
  </w:style>
  <w:style w:type="paragraph" w:styleId="Caption">
    <w:name w:val="caption"/>
    <w:basedOn w:val="Normal"/>
    <w:next w:val="Normal"/>
    <w:qFormat/>
    <w:rsid w:val="00B01C5D"/>
    <w:rPr>
      <w:b/>
      <w:bCs/>
      <w:szCs w:val="20"/>
    </w:rPr>
  </w:style>
  <w:style w:type="character" w:customStyle="1" w:styleId="Heading1Char">
    <w:name w:val="Heading 1 Char"/>
    <w:basedOn w:val="DefaultParagraphFont"/>
    <w:link w:val="Heading1"/>
    <w:rsid w:val="00B01C5D"/>
    <w:rPr>
      <w:rFonts w:ascii="Arial" w:hAnsi="Arial"/>
      <w:b/>
      <w:kern w:val="32"/>
      <w:sz w:val="32"/>
      <w:szCs w:val="32"/>
      <w:lang w:eastAsia="en-US"/>
    </w:rPr>
  </w:style>
  <w:style w:type="character" w:customStyle="1" w:styleId="Heading2Char">
    <w:name w:val="Heading 2 Char"/>
    <w:basedOn w:val="DefaultParagraphFont"/>
    <w:link w:val="Heading2"/>
    <w:rsid w:val="00B01C5D"/>
    <w:rPr>
      <w:rFonts w:ascii="Arial" w:hAnsi="Arial"/>
      <w:b/>
      <w:i/>
      <w:kern w:val="28"/>
      <w:sz w:val="28"/>
      <w:szCs w:val="28"/>
      <w:lang w:eastAsia="en-US"/>
    </w:rPr>
  </w:style>
  <w:style w:type="character" w:customStyle="1" w:styleId="Heading3Char">
    <w:name w:val="Heading 3 Char"/>
    <w:basedOn w:val="DefaultParagraphFont"/>
    <w:link w:val="Heading3"/>
    <w:rsid w:val="00B01C5D"/>
    <w:rPr>
      <w:rFonts w:ascii="Arial" w:hAnsi="Arial"/>
      <w:b/>
      <w:sz w:val="26"/>
      <w:szCs w:val="24"/>
      <w:lang w:eastAsia="en-US"/>
    </w:rPr>
  </w:style>
  <w:style w:type="character" w:customStyle="1" w:styleId="Heading4Char">
    <w:name w:val="Heading 4 Char"/>
    <w:basedOn w:val="DefaultParagraphFont"/>
    <w:link w:val="Heading4"/>
    <w:rsid w:val="00B01C5D"/>
    <w:rPr>
      <w:rFonts w:ascii="Arial" w:hAnsi="Arial"/>
      <w:b/>
      <w:sz w:val="24"/>
      <w:szCs w:val="24"/>
      <w:lang w:eastAsia="en-US"/>
    </w:rPr>
  </w:style>
  <w:style w:type="paragraph" w:customStyle="1" w:styleId="HorizontalLine">
    <w:name w:val="Horizontal Line"/>
    <w:basedOn w:val="Normal"/>
    <w:rsid w:val="00B01C5D"/>
  </w:style>
  <w:style w:type="paragraph" w:customStyle="1" w:styleId="ParagraphImageWrapLeft">
    <w:name w:val="Paragraph Image Wrap Left"/>
    <w:basedOn w:val="Normal"/>
    <w:rsid w:val="00B01C5D"/>
  </w:style>
  <w:style w:type="paragraph" w:customStyle="1" w:styleId="ParagraphImageWrapRight">
    <w:name w:val="Paragraph Image Wrap Right"/>
    <w:basedOn w:val="Normal"/>
    <w:rsid w:val="00B01C5D"/>
  </w:style>
  <w:style w:type="paragraph" w:customStyle="1" w:styleId="Summary">
    <w:name w:val="Summary"/>
    <w:basedOn w:val="Normal"/>
    <w:link w:val="SummaryCharChar"/>
    <w:rsid w:val="00B01C5D"/>
    <w:pPr>
      <w:spacing w:after="77"/>
      <w:ind w:left="129" w:right="129"/>
    </w:pPr>
    <w:rPr>
      <w:rFonts w:ascii="Verdana" w:hAnsi="Verdana"/>
      <w:color w:val="666666"/>
      <w:sz w:val="15"/>
      <w:szCs w:val="15"/>
      <w:lang w:eastAsia="en-GB"/>
    </w:rPr>
  </w:style>
  <w:style w:type="character" w:customStyle="1" w:styleId="SummaryCharChar">
    <w:name w:val="Summary Char Char"/>
    <w:link w:val="Summary"/>
    <w:rsid w:val="00B01C5D"/>
    <w:rPr>
      <w:rFonts w:ascii="Verdana" w:hAnsi="Verdana"/>
      <w:color w:val="666666"/>
      <w:sz w:val="15"/>
      <w:szCs w:val="15"/>
    </w:rPr>
  </w:style>
  <w:style w:type="table" w:customStyle="1" w:styleId="TableDFID">
    <w:name w:val="Table DFID"/>
    <w:basedOn w:val="TableNormal"/>
    <w:rsid w:val="00B01C5D"/>
    <w:rPr>
      <w:rFonts w:ascii="Arial Black" w:hAnsi="Arial Blac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rFonts w:ascii="Calibri" w:hAnsi="Calibri"/>
        <w:b w:val="0"/>
        <w:bCs/>
        <w:color w:val="FFFFFF"/>
        <w:sz w:val="20"/>
      </w:rPr>
      <w:tblPr/>
      <w:tcPr>
        <w:shd w:val="clear" w:color="auto" w:fill="006699"/>
      </w:tcPr>
    </w:tblStylePr>
    <w:tblStylePr w:type="lastRow">
      <w:rPr>
        <w:rFonts w:ascii="Calibri" w:hAnsi="Calibri"/>
        <w:b w:val="0"/>
        <w:color w:val="auto"/>
        <w:sz w:val="20"/>
      </w:rPr>
      <w:tblPr/>
      <w:tcPr>
        <w:shd w:val="clear" w:color="auto" w:fill="FFFFFF"/>
      </w:tcPr>
    </w:tblStylePr>
    <w:tblStylePr w:type="firstCol">
      <w:rPr>
        <w:rFonts w:ascii="Calibri" w:hAnsi="Calibri"/>
        <w:b w:val="0"/>
        <w:color w:val="FFFFFF"/>
        <w:sz w:val="20"/>
      </w:rPr>
      <w:tblPr/>
      <w:tcPr>
        <w:shd w:val="clear" w:color="auto" w:fill="006699"/>
      </w:tcPr>
    </w:tblStylePr>
    <w:tblStylePr w:type="lastCol">
      <w:rPr>
        <w:rFonts w:ascii="Calibri" w:hAnsi="Calibri"/>
        <w:b w:val="0"/>
        <w:color w:val="auto"/>
        <w:sz w:val="20"/>
      </w:rPr>
      <w:tblPr/>
      <w:tcPr>
        <w:shd w:val="clear" w:color="auto" w:fill="FFFFFF"/>
      </w:tcPr>
    </w:tblStylePr>
  </w:style>
  <w:style w:type="paragraph" w:customStyle="1" w:styleId="TableDFIDEnd">
    <w:name w:val="Table DFID End"/>
    <w:basedOn w:val="Normal"/>
    <w:rsid w:val="00B01C5D"/>
  </w:style>
  <w:style w:type="paragraph" w:customStyle="1" w:styleId="TableDFIDStart">
    <w:name w:val="Table DFID Start"/>
    <w:basedOn w:val="Normal"/>
    <w:rsid w:val="00B01C5D"/>
  </w:style>
  <w:style w:type="paragraph" w:customStyle="1" w:styleId="TableHeadings">
    <w:name w:val="Table Headings"/>
    <w:basedOn w:val="Normal"/>
    <w:rsid w:val="00B01C5D"/>
    <w:pPr>
      <w:spacing w:after="79"/>
    </w:pPr>
    <w:rPr>
      <w:b/>
      <w:bCs/>
      <w:color w:val="FFFFFF"/>
      <w:szCs w:val="20"/>
      <w:lang w:eastAsia="en-GB"/>
    </w:rPr>
  </w:style>
  <w:style w:type="table" w:customStyle="1" w:styleId="TableLayout">
    <w:name w:val="Table Layout"/>
    <w:basedOn w:val="TableNormal"/>
    <w:rsid w:val="00B01C5D"/>
    <w:tblPr>
      <w:tblInd w:w="0" w:type="dxa"/>
      <w:tblCellMar>
        <w:top w:w="0" w:type="dxa"/>
        <w:left w:w="108" w:type="dxa"/>
        <w:bottom w:w="0" w:type="dxa"/>
        <w:right w:w="108" w:type="dxa"/>
      </w:tblCellMar>
    </w:tblPr>
  </w:style>
  <w:style w:type="character" w:customStyle="1" w:styleId="ListParagraphChar">
    <w:name w:val="List Paragraph Char"/>
    <w:aliases w:val="Dot pt Char,F5 List Paragraph Char,List Paragraph1 Char,Bullet Points Char,No Spacing1 Char,List Paragraph Char Char Char Char,Indicator Text Char,Numbered Para 1 Char,Bullet 1 Char"/>
    <w:link w:val="ListParagraph"/>
    <w:uiPriority w:val="34"/>
    <w:qFormat/>
    <w:locked/>
    <w:rsid w:val="00E94C1D"/>
    <w:rPr>
      <w:rFonts w:ascii="Arial" w:eastAsia="Calibri" w:hAnsi="Arial" w:cs="Arial"/>
      <w:sz w:val="24"/>
      <w:szCs w:val="24"/>
      <w:lang w:eastAsia="en-US"/>
    </w:rPr>
  </w:style>
  <w:style w:type="paragraph" w:styleId="ListParagraph">
    <w:name w:val="List Paragraph"/>
    <w:aliases w:val="Dot pt,F5 List Paragraph,List Paragraph1,Bullet Points,No Spacing1,List Paragraph Char Char Char,Indicator Text,Numbered Para 1,Bullet 1"/>
    <w:basedOn w:val="Normal"/>
    <w:link w:val="ListParagraphChar"/>
    <w:uiPriority w:val="34"/>
    <w:qFormat/>
    <w:rsid w:val="00E94C1D"/>
    <w:pPr>
      <w:spacing w:before="120" w:after="120"/>
      <w:ind w:left="720"/>
    </w:pPr>
    <w:rPr>
      <w:rFonts w:eastAsia="Calibri" w:cs="Arial"/>
    </w:rPr>
  </w:style>
  <w:style w:type="paragraph" w:styleId="FootnoteText">
    <w:name w:val="footnote text"/>
    <w:aliases w:val="single space,ft,ADB,footnote text,Geneva 9,Font: Geneva 9,Boston 10,f,FOOTNOTES,fn,(NECG) Footnote Text,Nbpage Moens,Fußnote,Footnote,ALTS FOOTNOTE,Footnote Text Char Char Char,Footnote Text Char Char,ft Char Char Char,AD,foottextfra,F"/>
    <w:basedOn w:val="Normal"/>
    <w:link w:val="FootnoteTextChar"/>
    <w:uiPriority w:val="99"/>
    <w:rsid w:val="00E94C1D"/>
    <w:rPr>
      <w:sz w:val="20"/>
      <w:szCs w:val="20"/>
    </w:rPr>
  </w:style>
  <w:style w:type="character" w:customStyle="1" w:styleId="FootnoteTextChar">
    <w:name w:val="Footnote Text Char"/>
    <w:aliases w:val="single space Char,ft Char,ADB Char,footnote text Char,Geneva 9 Char,Font: Geneva 9 Char,Boston 10 Char,f Char,FOOTNOTES Char,fn Char,(NECG) Footnote Text Char,Nbpage Moens Char,Fußnote Char,Footnote Char,ALTS FOOTNOTE Char,AD Char"/>
    <w:basedOn w:val="DefaultParagraphFont"/>
    <w:link w:val="FootnoteText"/>
    <w:uiPriority w:val="99"/>
    <w:rsid w:val="00E94C1D"/>
    <w:rPr>
      <w:rFonts w:ascii="Arial" w:hAnsi="Arial"/>
      <w:lang w:eastAsia="en-US"/>
    </w:rPr>
  </w:style>
  <w:style w:type="character" w:styleId="FootnoteReference">
    <w:name w:val="footnote reference"/>
    <w:aliases w:val="ftref,16 Point,Superscript 6 Point,fr,Footnote Reference Number,(NECG) Footnote Reference,Ref,de nota al pie,Fußnotenzeichen DISS,BVI fnr,footnote ref,Char Char Char Char Car Char,footnote,Footnote Ref in FtNote,SUPERS,Footnote text"/>
    <w:basedOn w:val="DefaultParagraphFont"/>
    <w:uiPriority w:val="99"/>
    <w:rsid w:val="00E94C1D"/>
    <w:rPr>
      <w:vertAlign w:val="superscript"/>
    </w:rPr>
  </w:style>
  <w:style w:type="paragraph" w:styleId="NormalWeb">
    <w:name w:val="Normal (Web)"/>
    <w:basedOn w:val="Normal"/>
    <w:uiPriority w:val="99"/>
    <w:unhideWhenUsed/>
    <w:rsid w:val="00E94C1D"/>
    <w:pPr>
      <w:spacing w:before="100" w:beforeAutospacing="1" w:after="100" w:afterAutospacing="1"/>
    </w:pPr>
    <w:rPr>
      <w:rFonts w:ascii="Times New Roman" w:hAnsi="Times New Roman"/>
      <w:lang w:eastAsia="en-GB"/>
    </w:rPr>
  </w:style>
  <w:style w:type="paragraph" w:styleId="Header">
    <w:name w:val="header"/>
    <w:basedOn w:val="Normal"/>
    <w:link w:val="HeaderChar"/>
    <w:rsid w:val="00E94C1D"/>
    <w:pPr>
      <w:tabs>
        <w:tab w:val="center" w:pos="4513"/>
        <w:tab w:val="right" w:pos="9026"/>
      </w:tabs>
    </w:pPr>
  </w:style>
  <w:style w:type="character" w:customStyle="1" w:styleId="HeaderChar">
    <w:name w:val="Header Char"/>
    <w:basedOn w:val="DefaultParagraphFont"/>
    <w:link w:val="Header"/>
    <w:rsid w:val="00E94C1D"/>
    <w:rPr>
      <w:rFonts w:ascii="Arial" w:hAnsi="Arial"/>
      <w:sz w:val="24"/>
      <w:szCs w:val="24"/>
      <w:lang w:eastAsia="en-US"/>
    </w:rPr>
  </w:style>
  <w:style w:type="paragraph" w:styleId="Footer">
    <w:name w:val="footer"/>
    <w:basedOn w:val="Normal"/>
    <w:link w:val="FooterChar"/>
    <w:uiPriority w:val="99"/>
    <w:rsid w:val="00E94C1D"/>
    <w:pPr>
      <w:tabs>
        <w:tab w:val="center" w:pos="4513"/>
        <w:tab w:val="right" w:pos="9026"/>
      </w:tabs>
    </w:pPr>
  </w:style>
  <w:style w:type="character" w:customStyle="1" w:styleId="FooterChar">
    <w:name w:val="Footer Char"/>
    <w:basedOn w:val="DefaultParagraphFont"/>
    <w:link w:val="Footer"/>
    <w:uiPriority w:val="99"/>
    <w:rsid w:val="00E94C1D"/>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35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97539AEBFB7E6F4387C0787516276B97" PreviousValue="false"/>
</file>

<file path=customXml/item2.xml><?xml version="1.0" encoding="utf-8"?>
<ct:contentTypeSchema xmlns:ct="http://schemas.microsoft.com/office/2006/metadata/contentType" xmlns:ma="http://schemas.microsoft.com/office/2006/metadata/properties/metaAttributes" ct:_="" ma:_="" ma:contentTypeName="ez-Operations" ma:contentTypeID="0x01010097539AEBFB7E6F4387C0787516276B9700D3BA98E39032724F99296EB83A4FEEFA" ma:contentTypeVersion="0" ma:contentTypeDescription="The base project type from which other project content types inherit their information" ma:contentTypeScope="" ma:versionID="bee4ba52159b33f295866aba5a9c5e98">
  <xsd:schema xmlns:xsd="http://www.w3.org/2001/XMLSchema" xmlns:xs="http://www.w3.org/2001/XMLSchema" xmlns:p="http://schemas.microsoft.com/office/2006/metadata/properties" xmlns:ns2="9c571b2f-e523-4ab2-ba2e-09e151a03ef4" targetNamespace="http://schemas.microsoft.com/office/2006/metadata/properties" ma:root="true" ma:fieldsID="981ea601d2a4cb5b6b13d98c8cca7e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o5138a91267540169645e33d09c9ddc6" minOccurs="0"/>
                <xsd:element ref="ns2:TaxCatchAll" minOccurs="0"/>
                <xsd:element ref="ns2:TaxCatchAllLabel" minOccurs="0"/>
                <xsd:element ref="ns2:Project_x0020_Number" minOccurs="0"/>
                <xsd:element ref="ns2:Access_x0020_to_x0020_Information_x00a0_Policy"/>
                <xsd:element ref="ns2:Document_x0020_Author" minOccurs="0"/>
                <xsd:element ref="ns2:Other_x0020_Author" minOccurs="0"/>
                <xsd:element ref="ns2:Approval_x0020_Number" minOccurs="0"/>
                <xsd:element ref="ns2:m555d3814edf4817b4410a4e57f94ce9" minOccurs="0"/>
                <xsd:element ref="ns2:Division_x0020_or_x0020_Unit" minOccurs="0"/>
                <xsd:element ref="ns2:Document_x0020_Language_x0020_IDB" minOccurs="0"/>
                <xsd:element ref="ns2:From_x003a_" minOccurs="0"/>
                <xsd:element ref="ns2:To_x003a_" minOccurs="0"/>
                <xsd:element ref="ns2:Identifier" minOccurs="0"/>
                <xsd:element ref="ns2:j8b96605ee2f4c4e988849e658583fee" minOccurs="0"/>
                <xsd:element ref="ns2:e559ffcc31d34167856647188be35015" minOccurs="0"/>
                <xsd:element ref="ns2:c456731dbc904a5fb605ec556c33e883"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fd0e48b6a66848a9885f717e5bbf40c4" minOccurs="0"/>
                <xsd:element ref="ns2:SISCOR_x0020_Number" minOccurs="0"/>
                <xsd:element ref="ns2:IDBDocs_x0020_Number" minOccurs="0"/>
                <xsd:element ref="ns2:Migration_x0020_Info"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5138a91267540169645e33d09c9ddc6" ma:index="11" nillable="true" ma:taxonomy="true" ma:internalName="o5138a91267540169645e33d09c9ddc6" ma:taxonomyFieldName="Series_x0020_Operations_x0020_IDB" ma:displayName="Series Operations IDB"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bfbde5-068d-4f6b-ad92-5c0ced9bc7cd}" ma:internalName="TaxCatchAll" ma:showField="CatchAllData"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bfbde5-068d-4f6b-ad92-5c0ced9bc7cd}" ma:internalName="TaxCatchAllLabel" ma:readOnly="true" ma:showField="CatchAllDataLabel"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Project_x0020_Number" ma:index="15" nillable="true"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description="Entered by the user or default value pulled from project number" ma:internalName="Approval_x0020_Number">
      <xsd:simpleType>
        <xsd:restriction base="dms:Text">
          <xsd:maxLength value="255"/>
        </xsd:restriction>
      </xsd:simpleType>
    </xsd:element>
    <xsd:element name="m555d3814edf4817b4410a4e57f94ce9" ma:index="20"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internalName="From_x003A_">
      <xsd:simpleType>
        <xsd:restriction base="dms:Text">
          <xsd:maxLength value="255"/>
        </xsd:restriction>
      </xsd:simpleType>
    </xsd:element>
    <xsd:element name="To_x003a_" ma:index="25" nillable="true" ma:displayName="To:"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j8b96605ee2f4c4e988849e658583fee" ma:index="27"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e559ffcc31d34167856647188be35015" ma:index="29"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31"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Phase" ma:index="33" nillable="true" ma:displayName="Phase" ma:internalName="Phase">
      <xsd:simpleType>
        <xsd:restriction base="dms:Text">
          <xsd:maxLength value="255"/>
        </xsd:restriction>
      </xsd:simpleType>
    </xsd:element>
    <xsd:element name="Key_x0020_Document" ma:index="34" nillable="true" ma:displayName="Key Document" ma:default="0" ma:internalName="Key_x0020_Document">
      <xsd:simpleType>
        <xsd:restriction base="dms:Boolean"/>
      </xsd:simpleType>
    </xsd:element>
    <xsd:element name="Business_x0020_Area" ma:index="35" nillable="true" ma:displayName="Business Area" ma:internalName="Business_x0020_Area">
      <xsd:simpleType>
        <xsd:restriction base="dms:Text">
          <xsd:maxLength value="255"/>
        </xsd:restriction>
      </xsd:simpleType>
    </xsd:element>
    <xsd:element name="Project_x0020_Document_x0020_Type" ma:index="36" nillable="true" ma:displayName="Project Document Type" ma:internalName="Project_x0020_Document_x0020_Type">
      <xsd:simpleType>
        <xsd:restriction base="dms:Text">
          <xsd:maxLength value="255"/>
        </xsd:restriction>
      </xsd:simpleType>
    </xsd:element>
    <xsd:element name="Operation_x0020_Type" ma:index="37" nillable="true" ma:displayName="Operation Type" ma:internalName="Operation_x0020_Type">
      <xsd:simpleType>
        <xsd:restriction base="dms:Text">
          <xsd:maxLength value="255"/>
        </xsd:restriction>
      </xsd:simpleType>
    </xsd:element>
    <xsd:element name="Package_x0020_Code" ma:index="38" nillable="true" ma:displayName="Package Code" ma:internalName="Package_x0020_Code">
      <xsd:simpleType>
        <xsd:restriction base="dms:Text">
          <xsd:maxLength value="255"/>
        </xsd:restriction>
      </xsd:simpleType>
    </xsd:element>
    <xsd:element name="fd0e48b6a66848a9885f717e5bbf40c4" ma:index="39"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SISCOR_x0020_Number" ma:index="41" nillable="true" ma:displayName="SISCOR Number" ma:internalName="SISCOR_x0020_Number">
      <xsd:simpleType>
        <xsd:restriction base="dms:Text">
          <xsd:maxLength value="255"/>
        </xsd:restriction>
      </xsd:simpleType>
    </xsd:element>
    <xsd:element name="IDBDocs_x0020_Number" ma:index="42" nillable="true" ma:displayName="IDBDocs Number" ma:description="Brought over as part of Migration" ma:internalName="IDBDocs_x0020_Number">
      <xsd:simpleType>
        <xsd:restriction base="dms:Text">
          <xsd:maxLength value="255"/>
        </xsd:restriction>
      </xsd:simpleType>
    </xsd:element>
    <xsd:element name="Migration_x0020_Info" ma:index="43" nillable="true" ma:displayName="Migration Info" ma:internalName="Migration_x0020_Info">
      <xsd:simpleType>
        <xsd:restriction base="dms:Note"/>
      </xsd:simpleType>
    </xsd:element>
    <xsd:element name="Fiscal_x0020_Year_x0020_IDB" ma:index="44"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j8b96605ee2f4c4e988849e658583fee xmlns="9c571b2f-e523-4ab2-ba2e-09e151a03ef4">
      <Terms xmlns="http://schemas.microsoft.com/office/infopath/2007/PartnerControls"/>
    </j8b96605ee2f4c4e988849e658583fee>
    <Key_x0020_Document xmlns="9c571b2f-e523-4ab2-ba2e-09e151a03ef4">false</Key_x0020_Document>
    <Division_x0020_or_x0020_Unit xmlns="9c571b2f-e523-4ab2-ba2e-09e151a03ef4">IFD/ICS</Division_x0020_or_x0020_Unit>
    <Other_x0020_Author xmlns="9c571b2f-e523-4ab2-ba2e-09e151a03ef4" xsi:nil="true"/>
    <IDBDocs_x0020_Number xmlns="9c571b2f-e523-4ab2-ba2e-09e151a03ef4">38312288</IDBDocs_x0020_Number>
    <Document_x0020_Author xmlns="9c571b2f-e523-4ab2-ba2e-09e151a03ef4">Posadas, Arnaldo Enrique</Document_x0020_Author>
    <Operation_x0020_Type xmlns="9c571b2f-e523-4ab2-ba2e-09e151a03ef4" xsi:nil="true"/>
    <TaxCatchAll xmlns="9c571b2f-e523-4ab2-ba2e-09e151a03ef4">
      <Value>5</Value>
      <Value>4</Value>
    </TaxCatchAll>
    <Fiscal_x0020_Year_x0020_IDB xmlns="9c571b2f-e523-4ab2-ba2e-09e151a03ef4">2013</Fiscal_x0020_Year_x0020_IDB>
    <m555d3814edf4817b4410a4e57f94ce9 xmlns="9c571b2f-e523-4ab2-ba2e-09e151a03ef4">
      <Terms xmlns="http://schemas.microsoft.com/office/infopath/2007/PartnerControls"/>
    </m555d3814edf4817b4410a4e57f94ce9>
    <Project_x0020_Number xmlns="9c571b2f-e523-4ab2-ba2e-09e151a03ef4">JA-L1043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Directors&lt;/APPROVAL_DESC&gt;&lt;PD_OBJ_TYPE&gt;0&lt;/PD_OBJ_TYPE&gt;&lt;DTAPPROVAL&gt;Jun 18 2014 12:00AM&lt;/DTAPPROVAL&gt;&lt;MAKERECORD&gt;N&lt;/MAKERECORD&gt;&lt;PD_FILEPT_NO&gt;PO-JA-L1043-Anl&lt;/PD_FILEPT_NO&gt;&lt;/Data&gt;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Identifier xmlns="9c571b2f-e523-4ab2-ba2e-09e151a03ef4"> TECFILE</Identifier>
    <To_x003a_ xmlns="9c571b2f-e523-4ab2-ba2e-09e151a03ef4" xsi:nil="true"/>
    <From_x003a_ xmlns="9c571b2f-e523-4ab2-ba2e-09e151a03ef4" xsi:nil="true"/>
    <Document_x0020_Language_x0020_IDB xmlns="9c571b2f-e523-4ab2-ba2e-09e151a03ef4">English</Document_x0020_Language_x0020_IDB>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documentManagement>
</p:properties>
</file>

<file path=customXml/itemProps1.xml><?xml version="1.0" encoding="utf-8"?>
<ds:datastoreItem xmlns:ds="http://schemas.openxmlformats.org/officeDocument/2006/customXml" ds:itemID="{103604B6-3BE2-4213-A3BD-BD6100D79D19}"/>
</file>

<file path=customXml/itemProps2.xml><?xml version="1.0" encoding="utf-8"?>
<ds:datastoreItem xmlns:ds="http://schemas.openxmlformats.org/officeDocument/2006/customXml" ds:itemID="{B4272ABD-1857-43C6-9CFB-EB0DB3A2EC92}"/>
</file>

<file path=customXml/itemProps3.xml><?xml version="1.0" encoding="utf-8"?>
<ds:datastoreItem xmlns:ds="http://schemas.openxmlformats.org/officeDocument/2006/customXml" ds:itemID="{4BFE3F38-5409-402F-B97C-F4778447656D}"/>
</file>

<file path=customXml/itemProps4.xml><?xml version="1.0" encoding="utf-8"?>
<ds:datastoreItem xmlns:ds="http://schemas.openxmlformats.org/officeDocument/2006/customXml" ds:itemID="{1A40C720-BCEF-418B-955D-BE2451549DFB}"/>
</file>

<file path=customXml/itemProps5.xml><?xml version="1.0" encoding="utf-8"?>
<ds:datastoreItem xmlns:ds="http://schemas.openxmlformats.org/officeDocument/2006/customXml" ds:itemID="{7905F608-E63E-4B0C-B3F9-31EC05210E9C}"/>
</file>

<file path=customXml/itemProps6.xml><?xml version="1.0" encoding="utf-8"?>
<ds:datastoreItem xmlns:ds="http://schemas.openxmlformats.org/officeDocument/2006/customXml" ds:itemID="{A13476CA-3997-4BBE-95A8-825E2BFD3F0B}"/>
</file>

<file path=docProps/app.xml><?xml version="1.0" encoding="utf-8"?>
<Properties xmlns="http://schemas.openxmlformats.org/officeDocument/2006/extended-properties" xmlns:vt="http://schemas.openxmlformats.org/officeDocument/2006/docPropsVTypes">
  <Template>Normal.dotm</Template>
  <TotalTime>2</TotalTime>
  <Pages>4</Pages>
  <Words>1181</Words>
  <Characters>6180</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DFID</Company>
  <LinksUpToDate>false</LinksUpToDate>
  <CharactersWithSpaces>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for the Technical Advisory Team</dc:title>
  <dc:creator>Daniel Arghiros</dc:creator>
  <cp:lastModifiedBy>Inter-American Development Bank</cp:lastModifiedBy>
  <cp:revision>2</cp:revision>
  <dcterms:created xsi:type="dcterms:W3CDTF">2014-05-13T18:49:00Z</dcterms:created>
  <dcterms:modified xsi:type="dcterms:W3CDTF">2014-05-13T18:49:00Z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Loan Proposal</vt:lpwstr>
  </property>
  <property fmtid="{D5CDD505-2E9C-101B-9397-08002B2CF9AE}" pid="4" name="Sub_x002d_Sector">
    <vt:lpwstr/>
  </property>
  <property fmtid="{D5CDD505-2E9C-101B-9397-08002B2CF9AE}" pid="5" name="ContentTypeId">
    <vt:lpwstr>0x01010097539AEBFB7E6F4387C0787516276B9700D3BA98E39032724F99296EB83A4FEEFA</vt:lpwstr>
  </property>
  <property fmtid="{D5CDD505-2E9C-101B-9397-08002B2CF9AE}" pid="6" name="TaxKeywordTaxHTField">
    <vt:lpwstr/>
  </property>
  <property fmtid="{D5CDD505-2E9C-101B-9397-08002B2CF9AE}" pid="7" name="Series Operations IDB">
    <vt:lpwstr>4;#Loan Proposal|6ee86b6f-6e46-485b-8bfb-87a1f44622ac</vt:lpwstr>
  </property>
  <property fmtid="{D5CDD505-2E9C-101B-9397-08002B2CF9AE}" pid="8" name="Sub-Sector">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4;#Loan Proposal|6ee86b6f-6e46-485b-8bfb-87a1f44622ac</vt:lpwstr>
  </property>
  <property fmtid="{D5CDD505-2E9C-101B-9397-08002B2CF9AE}" pid="12" name="Webtopic">
    <vt:lpwstr>DS-SEC</vt:lpwstr>
  </property>
  <property fmtid="{D5CDD505-2E9C-101B-9397-08002B2CF9AE}" pid="13" name="Sector IDB">
    <vt:lpwstr/>
  </property>
  <property fmtid="{D5CDD505-2E9C-101B-9397-08002B2CF9AE}" pid="14" name="Function Operations IDB">
    <vt:lpwstr>5;#Project Preparation, Planning and Design|29ca0c72-1fc4-435f-a09c-28585cb5eac9</vt:lpwstr>
  </property>
</Properties>
</file>